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bookmarkStart w:id="4" w:name="_GoBack"/>
          <w:bookmarkEnd w:id="4"/>
          <w:p w:rsidR="007C335F" w:rsidRPr="00341BB2" w:rsidRDefault="00F64CB7" w:rsidP="001533A7">
            <w:pPr>
              <w:tabs>
                <w:tab w:val="left" w:pos="7200"/>
              </w:tabs>
              <w:spacing w:before="0"/>
              <w:rPr>
                <w:b/>
              </w:rPr>
            </w:pPr>
            <w:r>
              <w:rPr>
                <w:b/>
                <w:noProof/>
                <w:lang w:val="en-US"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ko-KR"/>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ko-KR"/>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EC1026">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EC1026">
              <w:rPr>
                <w:noProof/>
              </w:rPr>
              <w:t>v</w:t>
            </w:r>
            <w:r w:rsidR="003435DC">
              <w:rPr>
                <w:noProof/>
              </w:rPr>
              <w:t>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D0459" w:rsidP="00B36DEF">
            <w:pPr>
              <w:spacing w:before="60" w:after="60"/>
              <w:jc w:val="left"/>
              <w:rPr>
                <w:b/>
              </w:rPr>
            </w:pPr>
            <w:r w:rsidRPr="000D0459">
              <w:rPr>
                <w:rFonts w:eastAsia="Times New Roman"/>
                <w:b/>
                <w:sz w:val="22"/>
                <w:szCs w:val="22"/>
                <w:highlight w:val="yellow"/>
              </w:rPr>
              <w:t>Preliminary version of</w:t>
            </w:r>
            <w:r w:rsidRPr="000D0459">
              <w:rPr>
                <w:rFonts w:eastAsia="Times New Roman"/>
                <w:b/>
                <w:sz w:val="22"/>
                <w:szCs w:val="22"/>
              </w:rPr>
              <w:t xml:space="preserve"> </w:t>
            </w:r>
            <w:r w:rsidR="000B768F">
              <w:rPr>
                <w:rFonts w:eastAsia="Times New Roman"/>
                <w:b/>
                <w:sz w:val="22"/>
                <w:szCs w:val="22"/>
              </w:rPr>
              <w:t>H</w:t>
            </w:r>
            <w:r w:rsidR="000B768F" w:rsidRPr="003D4E3A">
              <w:rPr>
                <w:rFonts w:eastAsia="Times New Roman"/>
                <w:b/>
                <w:sz w:val="22"/>
                <w:szCs w:val="22"/>
              </w:rPr>
              <w:t>igh efficiency video coding (HEVC) scalable extension</w:t>
            </w:r>
            <w:r w:rsidR="000B768F"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CD5982"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CD5982"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CD5982"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8D042B" w:rsidRDefault="00CD5982" w:rsidP="00C95541">
            <w:pPr>
              <w:spacing w:before="60" w:after="60"/>
              <w:jc w:val="left"/>
              <w:rPr>
                <w:noProof/>
                <w:szCs w:val="22"/>
                <w:lang w:eastAsia="ko-KR"/>
              </w:rPr>
            </w:pPr>
            <w:hyperlink r:id="rId17" w:history="1">
              <w:r w:rsidR="00673D46" w:rsidRPr="00FD099B">
                <w:rPr>
                  <w:rStyle w:val="Hyperlink"/>
                  <w:noProof/>
                </w:rPr>
                <w:t>miska.hannuksela@nokia.com</w:t>
              </w:r>
            </w:hyperlink>
          </w:p>
          <w:p w:rsidR="00673D46" w:rsidRDefault="00CD5982" w:rsidP="00C95541">
            <w:pPr>
              <w:spacing w:before="60" w:after="60"/>
              <w:jc w:val="left"/>
              <w:rPr>
                <w:noProof/>
              </w:rPr>
            </w:pPr>
            <w:hyperlink r:id="rId18" w:history="1">
              <w:r w:rsidR="008D042B" w:rsidRPr="00B82C4F">
                <w:rPr>
                  <w:rStyle w:val="Hyperlink"/>
                  <w:noProof/>
                  <w:szCs w:val="22"/>
                  <w:lang w:eastAsia="ko-KR"/>
                </w:rPr>
                <w:t>garysull@microsoft.com</w:t>
              </w:r>
            </w:hyperlink>
            <w:r w:rsidR="008D042B">
              <w:rPr>
                <w:noProof/>
                <w:szCs w:val="22"/>
                <w:lang w:eastAsia="ko-KR"/>
              </w:rPr>
              <w:t xml:space="preserve"> </w:t>
            </w:r>
          </w:p>
          <w:p w:rsidR="00FB713F" w:rsidRDefault="00CD5982" w:rsidP="00C95541">
            <w:pPr>
              <w:spacing w:before="60" w:after="60"/>
              <w:jc w:val="left"/>
              <w:rPr>
                <w:noProof/>
              </w:rPr>
            </w:pPr>
            <w:hyperlink r:id="rId19"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89494725"/>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EC1026">
        <w:rPr>
          <w:lang w:val="en-CA"/>
        </w:rPr>
        <w:t xml:space="preserve">6 </w:t>
      </w:r>
      <w:r w:rsidR="00F07FF9">
        <w:rPr>
          <w:lang w:val="en-CA"/>
        </w:rPr>
        <w:t xml:space="preserve">text. </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8817DF" w:rsidRPr="009E734A" w:rsidRDefault="008817DF" w:rsidP="00ED7D95"/>
    <w:p w:rsidR="00EC1026" w:rsidRPr="009E734A" w:rsidRDefault="00EC1026" w:rsidP="00ED7D95">
      <w:pPr>
        <w:rPr>
          <w:lang w:val="en-CA"/>
        </w:rPr>
      </w:pPr>
    </w:p>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Hyperlink"/>
          </w:rPr>
          <w:t>JCTVC-P1008</w:t>
        </w:r>
      </w:hyperlink>
      <w:r w:rsidR="009E734A" w:rsidRPr="009E734A">
        <w:rPr>
          <w:lang w:val="en-CA"/>
        </w:rPr>
        <w:t xml:space="preserve"> version 3</w:t>
      </w:r>
      <w:r w:rsidRPr="009E734A">
        <w:rPr>
          <w:lang w:val="en-CA"/>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7322FC" w:rsidP="007322FC">
      <w:pPr>
        <w:pStyle w:val="3EdNotes"/>
        <w:rPr>
          <w:lang w:val="en-US" w:eastAsia="de-DE"/>
        </w:rPr>
      </w:pPr>
      <w:r>
        <w:rPr>
          <w:lang w:val="en-US" w:eastAsia="de-DE"/>
        </w:rPr>
        <w:t xml:space="preserve"> </w:t>
      </w:r>
      <w:r w:rsidR="006576C1">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Hyperlink"/>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Hyperlink"/>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lastRenderedPageBreak/>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Hyperlink"/>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Hyperlink"/>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Hyperlink"/>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Hyperlink"/>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Hyperlink"/>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Hyperlink"/>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Hyperlink"/>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Hyperlink"/>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Hyperlink"/>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Hyperlink"/>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Hyperlink"/>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Hyperlink"/>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Hyperlink"/>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w:t>
      </w:r>
      <w:r w:rsidR="00AF18A5" w:rsidRPr="009E734A">
        <w:rPr>
          <w:lang w:val="en-US" w:eastAsia="de-DE"/>
        </w:rPr>
        <w:t xml:space="preserve">Fix </w:t>
      </w:r>
      <w:r w:rsidRPr="009E734A">
        <w:rPr>
          <w:lang w:val="en-US" w:eastAsia="de-DE"/>
        </w:rPr>
        <w:t>Ticket #4)</w:t>
      </w:r>
    </w:p>
    <w:p w:rsidR="005B0106" w:rsidRPr="009E734A" w:rsidRDefault="005B0106" w:rsidP="00B3281D">
      <w:pPr>
        <w:pStyle w:val="3EdNotes"/>
        <w:rPr>
          <w:lang w:val="en-US" w:eastAsia="de-DE"/>
        </w:rPr>
      </w:pPr>
      <w:r w:rsidRPr="009E734A">
        <w:rPr>
          <w:lang w:val="en-US" w:eastAsia="de-DE"/>
        </w:rPr>
        <w:t>(</w:t>
      </w:r>
      <w:r w:rsidR="00AF18A5" w:rsidRPr="009E734A">
        <w:rPr>
          <w:lang w:val="en-US" w:eastAsia="de-DE"/>
        </w:rPr>
        <w:t xml:space="preserve">Fix </w:t>
      </w:r>
      <w:r w:rsidR="00AE138B" w:rsidRPr="009E734A">
        <w:rPr>
          <w:lang w:val="en-US" w:eastAsia="de-DE"/>
        </w:rPr>
        <w:t>Tic</w:t>
      </w:r>
      <w:r w:rsidRPr="009E734A">
        <w:rPr>
          <w:lang w:val="en-US" w:eastAsia="de-DE"/>
        </w:rPr>
        <w:t>k</w:t>
      </w:r>
      <w:r w:rsidR="00AE138B" w:rsidRPr="009E734A">
        <w:rPr>
          <w:lang w:val="en-US" w:eastAsia="de-DE"/>
        </w:rPr>
        <w:t>e</w:t>
      </w:r>
      <w:r w:rsidRPr="009E734A">
        <w:rPr>
          <w:lang w:val="en-US" w:eastAsia="de-DE"/>
        </w:rPr>
        <w:t>t #</w:t>
      </w:r>
      <w:r w:rsidR="00AE138B" w:rsidRPr="009E734A">
        <w:rPr>
          <w:lang w:val="en-US" w:eastAsia="de-DE"/>
        </w:rPr>
        <w:t>3</w:t>
      </w:r>
      <w:r w:rsidRPr="009E734A">
        <w:rPr>
          <w:lang w:val="en-US" w:eastAsia="de-DE"/>
        </w:rPr>
        <w:t>)</w:t>
      </w:r>
    </w:p>
    <w:p w:rsidR="00C64E7C" w:rsidRPr="009E734A" w:rsidRDefault="00AE138B" w:rsidP="00B3281D">
      <w:pPr>
        <w:pStyle w:val="3EdNotes"/>
        <w:rPr>
          <w:lang w:val="en-US" w:eastAsia="de-DE"/>
        </w:rPr>
      </w:pPr>
      <w:r w:rsidRPr="009E734A" w:rsidDel="00AE138B">
        <w:rPr>
          <w:lang w:val="en-US" w:eastAsia="de-DE"/>
        </w:rPr>
        <w:lastRenderedPageBreak/>
        <w:t xml:space="preserve"> </w:t>
      </w:r>
      <w:r w:rsidR="00C64E7C"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Hyperlink"/>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Hyperlink"/>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Hyperlink"/>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Hyperlink"/>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Hyperlink"/>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Hyperlink"/>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Hyperlink"/>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Hyperlink"/>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Hyperlink"/>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Hyperlink"/>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Hyperlink"/>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Hyperlink"/>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Hyperlink"/>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Hyperlink"/>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Hyperlink"/>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Hyperlink"/>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t xml:space="preserve">Ed. Notes (JCTVC-N0242) (changes to </w:t>
      </w:r>
      <w:hyperlink r:id="rId52" w:history="1">
        <w:r w:rsidR="00D5204D" w:rsidRPr="009E734A">
          <w:rPr>
            <w:rStyle w:val="Hyperlink"/>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Hyperlink"/>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lastRenderedPageBreak/>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Hyperlink"/>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Hyperlink"/>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Hyperlink"/>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Hyperlink"/>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Hyperlink"/>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Hyperlink"/>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Hyperlink"/>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Hyperlink"/>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Hyperlink"/>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Hyperlink"/>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Hyperlink"/>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5" w:name="_Toc348633111"/>
      <w:r w:rsidRPr="009E734A">
        <w:rPr>
          <w:b/>
        </w:rPr>
        <w:lastRenderedPageBreak/>
        <w:t>CONTENTS</w:t>
      </w:r>
      <w:bookmarkEnd w:id="15"/>
    </w:p>
    <w:p w:rsidR="004D7C9F" w:rsidRPr="008E14A4"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8E14A4">
        <w:rPr>
          <w:b w:val="0"/>
        </w:rPr>
        <w:tab/>
      </w:r>
      <w:r w:rsidRPr="008E14A4">
        <w:rPr>
          <w:b w:val="0"/>
          <w:i/>
          <w:sz w:val="20"/>
        </w:rPr>
        <w:t>Page</w:t>
      </w:r>
    </w:p>
    <w:p w:rsidR="00042237" w:rsidRPr="00042237" w:rsidRDefault="00A77294">
      <w:pPr>
        <w:pStyle w:val="TOC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Hyperlink"/>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26" w:history="1">
        <w:r w:rsidR="00042237" w:rsidRPr="00042237">
          <w:rPr>
            <w:rStyle w:val="Hyperlink"/>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Order of NAL units and coded pictures and their association to access units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_Toc389494726 \h </w:instrText>
        </w:r>
        <w:r w:rsidR="00A77294" w:rsidRPr="00042237">
          <w:rPr>
            <w:noProof/>
            <w:webHidden/>
          </w:rPr>
        </w:r>
        <w:r w:rsidR="00A77294" w:rsidRPr="00042237">
          <w:rPr>
            <w:noProof/>
            <w:webHidden/>
          </w:rPr>
          <w:fldChar w:fldCharType="separate"/>
        </w:r>
        <w:r w:rsidR="00042237" w:rsidRPr="00042237">
          <w:rPr>
            <w:noProof/>
            <w:webHidden/>
          </w:rPr>
          <w:t>3</w:t>
        </w:r>
        <w:r w:rsidR="00A77294" w:rsidRPr="00042237">
          <w:rPr>
            <w:noProof/>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727" w:history="1">
        <w:r w:rsidR="00042237" w:rsidRPr="00042237">
          <w:rPr>
            <w:rStyle w:val="Hyperlink"/>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Hyperlink"/>
            <w:lang w:val="en-CA"/>
          </w:rPr>
          <w:t>Decoding process</w:t>
        </w:r>
        <w:r w:rsidR="00042237" w:rsidRPr="00042237">
          <w:rPr>
            <w:webHidden/>
          </w:rPr>
          <w:tab/>
        </w:r>
        <w:r w:rsidR="00A77294" w:rsidRPr="00042237">
          <w:rPr>
            <w:webHidden/>
          </w:rPr>
          <w:fldChar w:fldCharType="begin" w:fldLock="1"/>
        </w:r>
        <w:r w:rsidR="00042237" w:rsidRPr="00042237">
          <w:rPr>
            <w:webHidden/>
          </w:rPr>
          <w:instrText xml:space="preserve"> PAGEREF _Toc389494727 \h </w:instrText>
        </w:r>
        <w:r w:rsidR="00A77294" w:rsidRPr="00042237">
          <w:rPr>
            <w:webHidden/>
          </w:rPr>
        </w:r>
        <w:r w:rsidR="00A77294" w:rsidRPr="00042237">
          <w:rPr>
            <w:webHidden/>
          </w:rPr>
          <w:fldChar w:fldCharType="separate"/>
        </w:r>
        <w:r w:rsidR="00042237" w:rsidRPr="00042237">
          <w:rPr>
            <w:webHidden/>
          </w:rPr>
          <w:t>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28" w:history="1">
        <w:r w:rsidR="00042237" w:rsidRPr="00042237">
          <w:rPr>
            <w:rStyle w:val="Hyperlink"/>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General decoding process</w:t>
        </w:r>
        <w:r w:rsidR="00042237" w:rsidRPr="00042237">
          <w:rPr>
            <w:webHidden/>
          </w:rPr>
          <w:tab/>
        </w:r>
        <w:r w:rsidR="00A77294" w:rsidRPr="00042237">
          <w:rPr>
            <w:webHidden/>
          </w:rPr>
          <w:fldChar w:fldCharType="begin" w:fldLock="1"/>
        </w:r>
        <w:r w:rsidR="00042237" w:rsidRPr="00042237">
          <w:rPr>
            <w:webHidden/>
          </w:rPr>
          <w:instrText xml:space="preserve"> PAGEREF _Toc389494728 \h </w:instrText>
        </w:r>
        <w:r w:rsidR="00A77294" w:rsidRPr="00042237">
          <w:rPr>
            <w:webHidden/>
          </w:rPr>
        </w:r>
        <w:r w:rsidR="00A77294" w:rsidRPr="00042237">
          <w:rPr>
            <w:webHidden/>
          </w:rPr>
          <w:fldChar w:fldCharType="separate"/>
        </w:r>
        <w:r w:rsidR="00042237" w:rsidRPr="00042237">
          <w:rPr>
            <w:webHidden/>
          </w:rPr>
          <w:t>4</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29" w:history="1">
        <w:r w:rsidR="00042237" w:rsidRPr="00042237">
          <w:rPr>
            <w:rStyle w:val="Hyperlink"/>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cyan"/>
            <w:lang w:val="en-CA"/>
          </w:rPr>
          <w:t>Decoding process for a coded picture with nuh_layer_id equal to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_Toc389494729 \h </w:instrText>
        </w:r>
        <w:r w:rsidR="00A77294" w:rsidRPr="00042237">
          <w:rPr>
            <w:noProof/>
            <w:webHidden/>
          </w:rPr>
        </w:r>
        <w:r w:rsidR="00A77294" w:rsidRPr="00042237">
          <w:rPr>
            <w:noProof/>
            <w:webHidden/>
          </w:rPr>
          <w:fldChar w:fldCharType="separate"/>
        </w:r>
        <w:r w:rsidR="00042237" w:rsidRPr="00042237">
          <w:rPr>
            <w:noProof/>
            <w:webHidden/>
          </w:rPr>
          <w:t>6</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30" w:history="1">
        <w:r w:rsidR="00042237" w:rsidRPr="00042237">
          <w:rPr>
            <w:rStyle w:val="Hyperlink"/>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NAL unit decoding process</w:t>
        </w:r>
        <w:r w:rsidR="00042237" w:rsidRPr="00042237">
          <w:rPr>
            <w:webHidden/>
          </w:rPr>
          <w:tab/>
        </w:r>
        <w:r w:rsidR="00A77294" w:rsidRPr="00042237">
          <w:rPr>
            <w:webHidden/>
          </w:rPr>
          <w:fldChar w:fldCharType="begin" w:fldLock="1"/>
        </w:r>
        <w:r w:rsidR="00042237" w:rsidRPr="00042237">
          <w:rPr>
            <w:webHidden/>
          </w:rPr>
          <w:instrText xml:space="preserve"> PAGEREF _Toc389494730 \h </w:instrText>
        </w:r>
        <w:r w:rsidR="00A77294" w:rsidRPr="00042237">
          <w:rPr>
            <w:webHidden/>
          </w:rPr>
        </w:r>
        <w:r w:rsidR="00A77294" w:rsidRPr="00042237">
          <w:rPr>
            <w:webHidden/>
          </w:rPr>
          <w:fldChar w:fldCharType="separate"/>
        </w:r>
        <w:r w:rsidR="00042237" w:rsidRPr="00042237">
          <w:rPr>
            <w:webHidden/>
          </w:rPr>
          <w:t>7</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31" w:history="1">
        <w:r w:rsidR="00042237" w:rsidRPr="00042237">
          <w:rPr>
            <w:rStyle w:val="Hyperlink"/>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Slice decoding process</w:t>
        </w:r>
        <w:r w:rsidR="00042237" w:rsidRPr="00042237">
          <w:rPr>
            <w:webHidden/>
          </w:rPr>
          <w:tab/>
        </w:r>
        <w:r w:rsidR="00A77294" w:rsidRPr="00042237">
          <w:rPr>
            <w:webHidden/>
          </w:rPr>
          <w:fldChar w:fldCharType="begin" w:fldLock="1"/>
        </w:r>
        <w:r w:rsidR="00042237" w:rsidRPr="00042237">
          <w:rPr>
            <w:webHidden/>
          </w:rPr>
          <w:instrText xml:space="preserve"> PAGEREF _Toc389494731 \h </w:instrText>
        </w:r>
        <w:r w:rsidR="00A77294" w:rsidRPr="00042237">
          <w:rPr>
            <w:webHidden/>
          </w:rPr>
        </w:r>
        <w:r w:rsidR="00A77294" w:rsidRPr="00042237">
          <w:rPr>
            <w:webHidden/>
          </w:rPr>
          <w:fldChar w:fldCharType="separate"/>
        </w:r>
        <w:r w:rsidR="00042237" w:rsidRPr="00042237">
          <w:rPr>
            <w:webHidden/>
          </w:rPr>
          <w:t>7</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32" w:history="1">
        <w:r w:rsidR="00042237" w:rsidRPr="00042237">
          <w:rPr>
            <w:rStyle w:val="Hyperlink"/>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picture order count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_Toc389494732 \h </w:instrText>
        </w:r>
        <w:r w:rsidR="00A77294" w:rsidRPr="00042237">
          <w:rPr>
            <w:noProof/>
            <w:webHidden/>
          </w:rPr>
        </w:r>
        <w:r w:rsidR="00A77294" w:rsidRPr="00042237">
          <w:rPr>
            <w:noProof/>
            <w:webHidden/>
          </w:rPr>
          <w:fldChar w:fldCharType="separate"/>
        </w:r>
        <w:r w:rsidR="00042237" w:rsidRPr="00042237">
          <w:rPr>
            <w:noProof/>
            <w:webHidden/>
          </w:rPr>
          <w:t>7</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33" w:history="1">
        <w:r w:rsidR="00042237" w:rsidRPr="00042237">
          <w:rPr>
            <w:rStyle w:val="Hyperlink"/>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reference picture set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_Toc389494733 \h </w:instrText>
        </w:r>
        <w:r w:rsidR="00A77294" w:rsidRPr="00042237">
          <w:rPr>
            <w:noProof/>
            <w:webHidden/>
          </w:rPr>
        </w:r>
        <w:r w:rsidR="00A77294" w:rsidRPr="00042237">
          <w:rPr>
            <w:noProof/>
            <w:webHidden/>
          </w:rPr>
          <w:fldChar w:fldCharType="separate"/>
        </w:r>
        <w:r w:rsidR="00042237" w:rsidRPr="00042237">
          <w:rPr>
            <w:noProof/>
            <w:webHidden/>
          </w:rPr>
          <w:t>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34" w:history="1">
        <w:r w:rsidR="00042237" w:rsidRPr="00042237">
          <w:rPr>
            <w:rStyle w:val="Hyperlink"/>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generating unavailable reference pictures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_Toc389494734 \h </w:instrText>
        </w:r>
        <w:r w:rsidR="00A77294" w:rsidRPr="00042237">
          <w:rPr>
            <w:noProof/>
            <w:webHidden/>
          </w:rPr>
        </w:r>
        <w:r w:rsidR="00A77294" w:rsidRPr="00042237">
          <w:rPr>
            <w:noProof/>
            <w:webHidden/>
          </w:rPr>
          <w:fldChar w:fldCharType="separate"/>
        </w:r>
        <w:r w:rsidR="00042237" w:rsidRPr="00042237">
          <w:rPr>
            <w:noProof/>
            <w:webHidden/>
          </w:rPr>
          <w:t>12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35" w:history="1">
        <w:r w:rsidR="00042237" w:rsidRPr="00042237">
          <w:rPr>
            <w:rStyle w:val="Hyperlink"/>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 for generating unavailable reference pictures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_Toc389494735 \h </w:instrText>
        </w:r>
        <w:r w:rsidR="00A77294" w:rsidRPr="00042237">
          <w:rPr>
            <w:noProof/>
            <w:webHidden/>
          </w:rPr>
        </w:r>
        <w:r w:rsidR="00A77294" w:rsidRPr="00042237">
          <w:rPr>
            <w:noProof/>
            <w:webHidden/>
          </w:rPr>
          <w:fldChar w:fldCharType="separate"/>
        </w:r>
        <w:r w:rsidR="00042237" w:rsidRPr="00042237">
          <w:rPr>
            <w:noProof/>
            <w:webHidden/>
          </w:rPr>
          <w:t>12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36" w:history="1">
        <w:r w:rsidR="00042237" w:rsidRPr="00042237">
          <w:rPr>
            <w:rStyle w:val="Hyperlink"/>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Monochrome 8 profile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_Toc389494736 \h </w:instrText>
        </w:r>
        <w:r w:rsidR="00A77294" w:rsidRPr="00042237">
          <w:rPr>
            <w:noProof/>
            <w:webHidden/>
          </w:rPr>
        </w:r>
        <w:r w:rsidR="00A77294" w:rsidRPr="00042237">
          <w:rPr>
            <w:noProof/>
            <w:webHidden/>
          </w:rPr>
          <w:fldChar w:fldCharType="separate"/>
        </w:r>
        <w:r w:rsidR="00042237" w:rsidRPr="00042237">
          <w:rPr>
            <w:noProof/>
            <w:webHidden/>
          </w:rPr>
          <w:t>13</w:t>
        </w:r>
        <w:r w:rsidR="00A77294" w:rsidRPr="00042237">
          <w:rPr>
            <w:noProof/>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737" w:history="1">
        <w:r w:rsidR="00042237" w:rsidRPr="00042237">
          <w:rPr>
            <w:rStyle w:val="Hyperlink"/>
            <w:lang w:val="en-CA"/>
          </w:rPr>
          <w:t xml:space="preserve"> Annex C  Hypothetical reference decoder</w:t>
        </w:r>
        <w:r w:rsidR="00042237" w:rsidRPr="00042237">
          <w:rPr>
            <w:webHidden/>
          </w:rPr>
          <w:tab/>
        </w:r>
        <w:r w:rsidR="00A77294" w:rsidRPr="00042237">
          <w:rPr>
            <w:webHidden/>
          </w:rPr>
          <w:fldChar w:fldCharType="begin" w:fldLock="1"/>
        </w:r>
        <w:r w:rsidR="00042237" w:rsidRPr="00042237">
          <w:rPr>
            <w:webHidden/>
          </w:rPr>
          <w:instrText xml:space="preserve"> PAGEREF _Toc389494737 \h </w:instrText>
        </w:r>
        <w:r w:rsidR="00A77294" w:rsidRPr="00042237">
          <w:rPr>
            <w:webHidden/>
          </w:rPr>
        </w:r>
        <w:r w:rsidR="00A77294" w:rsidRPr="00042237">
          <w:rPr>
            <w:webHidden/>
          </w:rPr>
          <w:fldChar w:fldCharType="separate"/>
        </w:r>
        <w:r w:rsidR="00042237" w:rsidRPr="00042237">
          <w:rPr>
            <w:webHidden/>
          </w:rPr>
          <w:t>14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38" w:history="1">
        <w:r w:rsidR="00042237" w:rsidRPr="00042237">
          <w:rPr>
            <w:rStyle w:val="Hyperlink"/>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General</w:t>
        </w:r>
        <w:r w:rsidR="00042237" w:rsidRPr="00042237">
          <w:rPr>
            <w:webHidden/>
          </w:rPr>
          <w:tab/>
        </w:r>
        <w:r w:rsidR="00A77294" w:rsidRPr="00042237">
          <w:rPr>
            <w:webHidden/>
          </w:rPr>
          <w:fldChar w:fldCharType="begin" w:fldLock="1"/>
        </w:r>
        <w:r w:rsidR="00042237" w:rsidRPr="00042237">
          <w:rPr>
            <w:webHidden/>
          </w:rPr>
          <w:instrText xml:space="preserve"> PAGEREF _Toc389494738 \h </w:instrText>
        </w:r>
        <w:r w:rsidR="00A77294" w:rsidRPr="00042237">
          <w:rPr>
            <w:webHidden/>
          </w:rPr>
        </w:r>
        <w:r w:rsidR="00A77294" w:rsidRPr="00042237">
          <w:rPr>
            <w:webHidden/>
          </w:rPr>
          <w:fldChar w:fldCharType="separate"/>
        </w:r>
        <w:r w:rsidR="00042237" w:rsidRPr="00042237">
          <w:rPr>
            <w:webHidden/>
          </w:rPr>
          <w:t>14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39" w:history="1">
        <w:r w:rsidR="00042237" w:rsidRPr="00042237">
          <w:rPr>
            <w:rStyle w:val="Hyperlink"/>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 xml:space="preserve">Operation of coded picture buffer (CPB) </w:t>
        </w:r>
        <w:r w:rsidR="00042237" w:rsidRPr="00042237">
          <w:rPr>
            <w:rStyle w:val="Hyperlink"/>
            <w:bCs/>
            <w:highlight w:val="cyan"/>
            <w:lang w:val="en-CA"/>
          </w:rPr>
          <w:t>and bitstream partition buffer (BPB)</w:t>
        </w:r>
        <w:r w:rsidR="00042237" w:rsidRPr="00042237">
          <w:rPr>
            <w:webHidden/>
          </w:rPr>
          <w:tab/>
        </w:r>
        <w:r w:rsidR="00A77294" w:rsidRPr="00042237">
          <w:rPr>
            <w:webHidden/>
          </w:rPr>
          <w:fldChar w:fldCharType="begin" w:fldLock="1"/>
        </w:r>
        <w:r w:rsidR="00042237" w:rsidRPr="00042237">
          <w:rPr>
            <w:webHidden/>
          </w:rPr>
          <w:instrText xml:space="preserve"> PAGEREF _Toc389494739 \h </w:instrText>
        </w:r>
        <w:r w:rsidR="00A77294" w:rsidRPr="00042237">
          <w:rPr>
            <w:webHidden/>
          </w:rPr>
        </w:r>
        <w:r w:rsidR="00A77294" w:rsidRPr="00042237">
          <w:rPr>
            <w:webHidden/>
          </w:rPr>
          <w:fldChar w:fldCharType="separate"/>
        </w:r>
        <w:r w:rsidR="00042237" w:rsidRPr="00042237">
          <w:rPr>
            <w:webHidden/>
          </w:rPr>
          <w:t>21</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0" w:history="1">
        <w:r w:rsidR="00042237" w:rsidRPr="00042237">
          <w:rPr>
            <w:rStyle w:val="Hyperlink"/>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_Toc389494740 \h </w:instrText>
        </w:r>
        <w:r w:rsidR="00A77294" w:rsidRPr="00042237">
          <w:rPr>
            <w:noProof/>
            <w:webHidden/>
          </w:rPr>
        </w:r>
        <w:r w:rsidR="00A77294" w:rsidRPr="00042237">
          <w:rPr>
            <w:noProof/>
            <w:webHidden/>
          </w:rPr>
          <w:fldChar w:fldCharType="separate"/>
        </w:r>
        <w:r w:rsidR="00042237" w:rsidRPr="00042237">
          <w:rPr>
            <w:noProof/>
            <w:webHidden/>
          </w:rPr>
          <w:t>21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1" w:history="1">
        <w:r w:rsidR="00042237" w:rsidRPr="00042237">
          <w:rPr>
            <w:rStyle w:val="Hyperlink"/>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arrival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_Toc389494741 \h </w:instrText>
        </w:r>
        <w:r w:rsidR="00A77294" w:rsidRPr="00042237">
          <w:rPr>
            <w:noProof/>
            <w:webHidden/>
          </w:rPr>
        </w:r>
        <w:r w:rsidR="00A77294" w:rsidRPr="00042237">
          <w:rPr>
            <w:noProof/>
            <w:webHidden/>
          </w:rPr>
          <w:fldChar w:fldCharType="separate"/>
        </w:r>
        <w:r w:rsidR="00042237" w:rsidRPr="00042237">
          <w:rPr>
            <w:noProof/>
            <w:webHidden/>
          </w:rPr>
          <w:t>21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2" w:history="1">
        <w:r w:rsidR="00042237" w:rsidRPr="00042237">
          <w:rPr>
            <w:rStyle w:val="Hyperlink"/>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removal and decoding of decoding unit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_Toc389494742 \h </w:instrText>
        </w:r>
        <w:r w:rsidR="00A77294" w:rsidRPr="00042237">
          <w:rPr>
            <w:noProof/>
            <w:webHidden/>
          </w:rPr>
        </w:r>
        <w:r w:rsidR="00A77294" w:rsidRPr="00042237">
          <w:rPr>
            <w:noProof/>
            <w:webHidden/>
          </w:rPr>
          <w:fldChar w:fldCharType="separate"/>
        </w:r>
        <w:r w:rsidR="00042237" w:rsidRPr="00042237">
          <w:rPr>
            <w:noProof/>
            <w:webHidden/>
          </w:rPr>
          <w:t>23</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43" w:history="1">
        <w:r w:rsidR="00042237" w:rsidRPr="00042237">
          <w:rPr>
            <w:rStyle w:val="Hyperlink"/>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Operation of the decoded picture buffer (DPB)</w:t>
        </w:r>
        <w:r w:rsidR="00042237" w:rsidRPr="00042237">
          <w:rPr>
            <w:webHidden/>
          </w:rPr>
          <w:tab/>
        </w:r>
        <w:r w:rsidR="00A77294" w:rsidRPr="00042237">
          <w:rPr>
            <w:webHidden/>
          </w:rPr>
          <w:fldChar w:fldCharType="begin" w:fldLock="1"/>
        </w:r>
        <w:r w:rsidR="00042237" w:rsidRPr="00042237">
          <w:rPr>
            <w:webHidden/>
          </w:rPr>
          <w:instrText xml:space="preserve"> PAGEREF _Toc389494743 \h </w:instrText>
        </w:r>
        <w:r w:rsidR="00A77294" w:rsidRPr="00042237">
          <w:rPr>
            <w:webHidden/>
          </w:rPr>
        </w:r>
        <w:r w:rsidR="00A77294" w:rsidRPr="00042237">
          <w:rPr>
            <w:webHidden/>
          </w:rPr>
          <w:fldChar w:fldCharType="separate"/>
        </w:r>
        <w:r w:rsidR="00042237" w:rsidRPr="00042237">
          <w:rPr>
            <w:webHidden/>
          </w:rPr>
          <w:t>26</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4" w:history="1">
        <w:r w:rsidR="00042237" w:rsidRPr="00042237">
          <w:rPr>
            <w:rStyle w:val="Hyperlink"/>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_Toc389494744 \h </w:instrText>
        </w:r>
        <w:r w:rsidR="00A77294" w:rsidRPr="00042237">
          <w:rPr>
            <w:noProof/>
            <w:webHidden/>
          </w:rPr>
        </w:r>
        <w:r w:rsidR="00A77294" w:rsidRPr="00042237">
          <w:rPr>
            <w:noProof/>
            <w:webHidden/>
          </w:rPr>
          <w:fldChar w:fldCharType="separate"/>
        </w:r>
        <w:r w:rsidR="00042237" w:rsidRPr="00042237">
          <w:rPr>
            <w:noProof/>
            <w:webHidden/>
          </w:rPr>
          <w:t>26</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5" w:history="1">
        <w:r w:rsidR="00042237" w:rsidRPr="00042237">
          <w:rPr>
            <w:rStyle w:val="Hyperlink"/>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Removal of pictures from the DPB</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_Toc389494745 \h </w:instrText>
        </w:r>
        <w:r w:rsidR="00A77294" w:rsidRPr="00042237">
          <w:rPr>
            <w:noProof/>
            <w:webHidden/>
          </w:rPr>
        </w:r>
        <w:r w:rsidR="00A77294" w:rsidRPr="00042237">
          <w:rPr>
            <w:noProof/>
            <w:webHidden/>
          </w:rPr>
          <w:fldChar w:fldCharType="separate"/>
        </w:r>
        <w:r w:rsidR="00042237" w:rsidRPr="00042237">
          <w:rPr>
            <w:noProof/>
            <w:webHidden/>
          </w:rPr>
          <w:t>27</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6" w:history="1">
        <w:r w:rsidR="00042237" w:rsidRPr="00042237">
          <w:rPr>
            <w:rStyle w:val="Hyperlink"/>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output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_Toc389494746 \h </w:instrText>
        </w:r>
        <w:r w:rsidR="00A77294" w:rsidRPr="00042237">
          <w:rPr>
            <w:noProof/>
            <w:webHidden/>
          </w:rPr>
        </w:r>
        <w:r w:rsidR="00A77294" w:rsidRPr="00042237">
          <w:rPr>
            <w:noProof/>
            <w:webHidden/>
          </w:rPr>
          <w:fldChar w:fldCharType="separate"/>
        </w:r>
        <w:r w:rsidR="00042237" w:rsidRPr="00042237">
          <w:rPr>
            <w:noProof/>
            <w:webHidden/>
          </w:rPr>
          <w:t>28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47" w:history="1">
        <w:r w:rsidR="00042237" w:rsidRPr="00042237">
          <w:rPr>
            <w:rStyle w:val="Hyperlink"/>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Current decoded picture marking and storage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_Toc389494747 \h </w:instrText>
        </w:r>
        <w:r w:rsidR="00A77294" w:rsidRPr="00042237">
          <w:rPr>
            <w:noProof/>
            <w:webHidden/>
          </w:rPr>
        </w:r>
        <w:r w:rsidR="00A77294" w:rsidRPr="00042237">
          <w:rPr>
            <w:noProof/>
            <w:webHidden/>
          </w:rPr>
          <w:fldChar w:fldCharType="separate"/>
        </w:r>
        <w:r w:rsidR="00042237" w:rsidRPr="00042237">
          <w:rPr>
            <w:noProof/>
            <w:webHidden/>
          </w:rPr>
          <w:t>28</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48" w:history="1">
        <w:r w:rsidR="00042237" w:rsidRPr="00042237">
          <w:rPr>
            <w:rStyle w:val="Hyperlink"/>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Bitstream conformance</w:t>
        </w:r>
        <w:r w:rsidR="00042237" w:rsidRPr="00042237">
          <w:rPr>
            <w:webHidden/>
          </w:rPr>
          <w:tab/>
        </w:r>
        <w:r w:rsidR="00A77294" w:rsidRPr="00042237">
          <w:rPr>
            <w:webHidden/>
          </w:rPr>
          <w:fldChar w:fldCharType="begin" w:fldLock="1"/>
        </w:r>
        <w:r w:rsidR="00042237" w:rsidRPr="00042237">
          <w:rPr>
            <w:webHidden/>
          </w:rPr>
          <w:instrText xml:space="preserve"> PAGEREF _Toc389494748 \h </w:instrText>
        </w:r>
        <w:r w:rsidR="00A77294" w:rsidRPr="00042237">
          <w:rPr>
            <w:webHidden/>
          </w:rPr>
        </w:r>
        <w:r w:rsidR="00A77294" w:rsidRPr="00042237">
          <w:rPr>
            <w:webHidden/>
          </w:rPr>
          <w:fldChar w:fldCharType="separate"/>
        </w:r>
        <w:r w:rsidR="00042237" w:rsidRPr="00042237">
          <w:rPr>
            <w:webHidden/>
          </w:rPr>
          <w:t>28</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49" w:history="1">
        <w:r w:rsidR="00042237" w:rsidRPr="00042237">
          <w:rPr>
            <w:rStyle w:val="Hyperlink"/>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Decoder conformance</w:t>
        </w:r>
        <w:r w:rsidR="00042237" w:rsidRPr="00042237">
          <w:rPr>
            <w:webHidden/>
          </w:rPr>
          <w:tab/>
        </w:r>
        <w:r w:rsidR="00A77294" w:rsidRPr="00042237">
          <w:rPr>
            <w:webHidden/>
          </w:rPr>
          <w:fldChar w:fldCharType="begin" w:fldLock="1"/>
        </w:r>
        <w:r w:rsidR="00042237" w:rsidRPr="00042237">
          <w:rPr>
            <w:webHidden/>
          </w:rPr>
          <w:instrText xml:space="preserve"> PAGEREF _Toc389494749 \h </w:instrText>
        </w:r>
        <w:r w:rsidR="00A77294" w:rsidRPr="00042237">
          <w:rPr>
            <w:webHidden/>
          </w:rPr>
        </w:r>
        <w:r w:rsidR="00A77294" w:rsidRPr="00042237">
          <w:rPr>
            <w:webHidden/>
          </w:rPr>
          <w:fldChar w:fldCharType="separate"/>
        </w:r>
        <w:r w:rsidR="00042237" w:rsidRPr="00042237">
          <w:rPr>
            <w:webHidden/>
          </w:rPr>
          <w:t>30</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0" w:history="1">
        <w:r w:rsidR="00042237" w:rsidRPr="00042237">
          <w:rPr>
            <w:rStyle w:val="Hyperlink"/>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_Toc389494750 \h </w:instrText>
        </w:r>
        <w:r w:rsidR="00A77294" w:rsidRPr="00042237">
          <w:rPr>
            <w:noProof/>
            <w:webHidden/>
          </w:rPr>
        </w:r>
        <w:r w:rsidR="00A77294" w:rsidRPr="00042237">
          <w:rPr>
            <w:noProof/>
            <w:webHidden/>
          </w:rPr>
          <w:fldChar w:fldCharType="separate"/>
        </w:r>
        <w:r w:rsidR="00042237" w:rsidRPr="00042237">
          <w:rPr>
            <w:noProof/>
            <w:webHidden/>
          </w:rPr>
          <w:t>30</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1" w:history="1">
        <w:r w:rsidR="00042237" w:rsidRPr="00042237">
          <w:rPr>
            <w:rStyle w:val="Hyperlink"/>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Operation of the output order DPB</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_Toc389494751 \h </w:instrText>
        </w:r>
        <w:r w:rsidR="00A77294" w:rsidRPr="00042237">
          <w:rPr>
            <w:noProof/>
            <w:webHidden/>
          </w:rPr>
        </w:r>
        <w:r w:rsidR="00A77294" w:rsidRPr="00042237">
          <w:rPr>
            <w:noProof/>
            <w:webHidden/>
          </w:rPr>
          <w:fldChar w:fldCharType="separate"/>
        </w:r>
        <w:r w:rsidR="00042237" w:rsidRPr="00042237">
          <w:rPr>
            <w:noProof/>
            <w:webHidden/>
          </w:rPr>
          <w:t>31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2" w:history="1">
        <w:r w:rsidR="00042237" w:rsidRPr="00042237">
          <w:rPr>
            <w:rStyle w:val="Hyperlink"/>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_Toc389494752 \h </w:instrText>
        </w:r>
        <w:r w:rsidR="00A77294" w:rsidRPr="00042237">
          <w:rPr>
            <w:noProof/>
            <w:webHidden/>
          </w:rPr>
        </w:r>
        <w:r w:rsidR="00A77294" w:rsidRPr="00042237">
          <w:rPr>
            <w:noProof/>
            <w:webHidden/>
          </w:rPr>
          <w:fldChar w:fldCharType="separate"/>
        </w:r>
        <w:r w:rsidR="00042237" w:rsidRPr="00042237">
          <w:rPr>
            <w:noProof/>
            <w:webHidden/>
          </w:rPr>
          <w:t>31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3" w:history="1">
        <w:r w:rsidR="00042237" w:rsidRPr="00042237">
          <w:rPr>
            <w:rStyle w:val="Hyperlink"/>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Output and removal of pictures from the DPB</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_Toc389494753 \h </w:instrText>
        </w:r>
        <w:r w:rsidR="00A77294" w:rsidRPr="00042237">
          <w:rPr>
            <w:noProof/>
            <w:webHidden/>
          </w:rPr>
        </w:r>
        <w:r w:rsidR="00A77294" w:rsidRPr="00042237">
          <w:rPr>
            <w:noProof/>
            <w:webHidden/>
          </w:rPr>
          <w:fldChar w:fldCharType="separate"/>
        </w:r>
        <w:r w:rsidR="00042237" w:rsidRPr="00042237">
          <w:rPr>
            <w:noProof/>
            <w:webHidden/>
          </w:rPr>
          <w:t>32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4" w:history="1">
        <w:r w:rsidR="00042237" w:rsidRPr="00042237">
          <w:rPr>
            <w:rStyle w:val="Hyperlink"/>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decoding, marking, additional bumping, and storage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_Toc389494754 \h </w:instrText>
        </w:r>
        <w:r w:rsidR="00A77294" w:rsidRPr="00042237">
          <w:rPr>
            <w:noProof/>
            <w:webHidden/>
          </w:rPr>
        </w:r>
        <w:r w:rsidR="00A77294" w:rsidRPr="00042237">
          <w:rPr>
            <w:noProof/>
            <w:webHidden/>
          </w:rPr>
          <w:fldChar w:fldCharType="separate"/>
        </w:r>
        <w:r w:rsidR="00042237" w:rsidRPr="00042237">
          <w:rPr>
            <w:noProof/>
            <w:webHidden/>
          </w:rPr>
          <w:t>33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5" w:history="1">
        <w:r w:rsidR="00042237" w:rsidRPr="00042237">
          <w:rPr>
            <w:rStyle w:val="Hyperlink"/>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"Bumping"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_Toc389494755 \h </w:instrText>
        </w:r>
        <w:r w:rsidR="00A77294" w:rsidRPr="00042237">
          <w:rPr>
            <w:noProof/>
            <w:webHidden/>
          </w:rPr>
        </w:r>
        <w:r w:rsidR="00A77294" w:rsidRPr="00042237">
          <w:rPr>
            <w:noProof/>
            <w:webHidden/>
          </w:rPr>
          <w:fldChar w:fldCharType="separate"/>
        </w:r>
        <w:r w:rsidR="00042237" w:rsidRPr="00042237">
          <w:rPr>
            <w:noProof/>
            <w:webHidden/>
          </w:rPr>
          <w:t>34</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56" w:history="1">
        <w:r w:rsidR="00042237" w:rsidRPr="00042237">
          <w:rPr>
            <w:rStyle w:val="Hyperlink"/>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Hyperlink"/>
            <w:bCs/>
            <w:highlight w:val="cyan"/>
            <w:lang w:val="en-CA"/>
          </w:rPr>
          <w:t>Demultiplexing process for deriving a bitstream partition</w:t>
        </w:r>
        <w:r w:rsidR="00042237" w:rsidRPr="00042237">
          <w:rPr>
            <w:webHidden/>
          </w:rPr>
          <w:tab/>
        </w:r>
        <w:r w:rsidR="00A77294" w:rsidRPr="00042237">
          <w:rPr>
            <w:webHidden/>
          </w:rPr>
          <w:fldChar w:fldCharType="begin" w:fldLock="1"/>
        </w:r>
        <w:r w:rsidR="00042237" w:rsidRPr="00042237">
          <w:rPr>
            <w:webHidden/>
          </w:rPr>
          <w:instrText xml:space="preserve"> PAGEREF _Toc389494756 \h </w:instrText>
        </w:r>
        <w:r w:rsidR="00A77294" w:rsidRPr="00042237">
          <w:rPr>
            <w:webHidden/>
          </w:rPr>
        </w:r>
        <w:r w:rsidR="00A77294" w:rsidRPr="00042237">
          <w:rPr>
            <w:webHidden/>
          </w:rPr>
          <w:fldChar w:fldCharType="separate"/>
        </w:r>
        <w:r w:rsidR="00042237" w:rsidRPr="00042237">
          <w:rPr>
            <w:webHidden/>
          </w:rPr>
          <w:t>34</w:t>
        </w:r>
        <w:r w:rsidR="00A77294" w:rsidRPr="00042237">
          <w:rPr>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757" w:history="1">
        <w:r w:rsidR="00042237" w:rsidRPr="00042237">
          <w:rPr>
            <w:rStyle w:val="Hyperlink"/>
            <w:lang w:val="en-US"/>
          </w:rPr>
          <w:t xml:space="preserve"> Annex D  Supplemental enhancement information</w:t>
        </w:r>
        <w:r w:rsidR="00042237" w:rsidRPr="00042237">
          <w:rPr>
            <w:webHidden/>
          </w:rPr>
          <w:tab/>
        </w:r>
        <w:r w:rsidR="00A77294" w:rsidRPr="00042237">
          <w:rPr>
            <w:webHidden/>
          </w:rPr>
          <w:fldChar w:fldCharType="begin" w:fldLock="1"/>
        </w:r>
        <w:r w:rsidR="00042237" w:rsidRPr="00042237">
          <w:rPr>
            <w:webHidden/>
          </w:rPr>
          <w:instrText xml:space="preserve"> PAGEREF _Toc389494757 \h </w:instrText>
        </w:r>
        <w:r w:rsidR="00A77294" w:rsidRPr="00042237">
          <w:rPr>
            <w:webHidden/>
          </w:rPr>
        </w:r>
        <w:r w:rsidR="00A77294" w:rsidRPr="00042237">
          <w:rPr>
            <w:webHidden/>
          </w:rPr>
          <w:fldChar w:fldCharType="separate"/>
        </w:r>
        <w:r w:rsidR="00042237" w:rsidRPr="00042237">
          <w:rPr>
            <w:webHidden/>
          </w:rPr>
          <w:t>36</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8" w:history="1">
        <w:r w:rsidR="00042237" w:rsidRPr="00042237">
          <w:rPr>
            <w:rStyle w:val="Hyperlink"/>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motion-constrained tile sets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_Toc389494758 \h </w:instrText>
        </w:r>
        <w:r w:rsidR="00A77294" w:rsidRPr="00042237">
          <w:rPr>
            <w:noProof/>
            <w:webHidden/>
          </w:rPr>
        </w:r>
        <w:r w:rsidR="00A77294" w:rsidRPr="00042237">
          <w:rPr>
            <w:noProof/>
            <w:webHidden/>
          </w:rPr>
          <w:fldChar w:fldCharType="separate"/>
        </w:r>
        <w:r w:rsidR="00042237" w:rsidRPr="00042237">
          <w:rPr>
            <w:noProof/>
            <w:webHidden/>
          </w:rPr>
          <w:t>39</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59" w:history="1">
        <w:r w:rsidR="00042237" w:rsidRPr="00042237">
          <w:rPr>
            <w:rStyle w:val="Hyperlink"/>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_Toc389494759 \h </w:instrText>
        </w:r>
        <w:r w:rsidR="00A77294" w:rsidRPr="00042237">
          <w:rPr>
            <w:noProof/>
            <w:webHidden/>
          </w:rPr>
        </w:r>
        <w:r w:rsidR="00A77294" w:rsidRPr="00042237">
          <w:rPr>
            <w:noProof/>
            <w:webHidden/>
          </w:rPr>
          <w:fldChar w:fldCharType="separate"/>
        </w:r>
        <w:r w:rsidR="00042237" w:rsidRPr="00042237">
          <w:rPr>
            <w:noProof/>
            <w:webHidden/>
          </w:rPr>
          <w:t>40</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0" w:history="1">
        <w:r w:rsidR="00042237" w:rsidRPr="00042237">
          <w:rPr>
            <w:rStyle w:val="Hyperlink"/>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_Toc389494760 \h </w:instrText>
        </w:r>
        <w:r w:rsidR="00A77294" w:rsidRPr="00042237">
          <w:rPr>
            <w:noProof/>
            <w:webHidden/>
          </w:rPr>
        </w:r>
        <w:r w:rsidR="00A77294" w:rsidRPr="00042237">
          <w:rPr>
            <w:noProof/>
            <w:webHidden/>
          </w:rPr>
          <w:fldChar w:fldCharType="separate"/>
        </w:r>
        <w:r w:rsidR="00042237" w:rsidRPr="00042237">
          <w:rPr>
            <w:noProof/>
            <w:webHidden/>
          </w:rPr>
          <w:t>41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1" w:history="1">
        <w:r w:rsidR="00042237" w:rsidRPr="00042237">
          <w:rPr>
            <w:rStyle w:val="Hyperlink"/>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_Toc389494761 \h </w:instrText>
        </w:r>
        <w:r w:rsidR="00A77294" w:rsidRPr="00042237">
          <w:rPr>
            <w:noProof/>
            <w:webHidden/>
          </w:rPr>
        </w:r>
        <w:r w:rsidR="00A77294" w:rsidRPr="00042237">
          <w:rPr>
            <w:noProof/>
            <w:webHidden/>
          </w:rPr>
          <w:fldChar w:fldCharType="separate"/>
        </w:r>
        <w:r w:rsidR="00042237" w:rsidRPr="00042237">
          <w:rPr>
            <w:noProof/>
            <w:webHidden/>
          </w:rPr>
          <w:t>42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2" w:history="1">
        <w:r w:rsidR="00042237" w:rsidRPr="00042237">
          <w:rPr>
            <w:rStyle w:val="Hyperlink"/>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_Toc389494762 \h </w:instrText>
        </w:r>
        <w:r w:rsidR="00A77294" w:rsidRPr="00042237">
          <w:rPr>
            <w:noProof/>
            <w:webHidden/>
          </w:rPr>
        </w:r>
        <w:r w:rsidR="00A77294" w:rsidRPr="00042237">
          <w:rPr>
            <w:noProof/>
            <w:webHidden/>
          </w:rPr>
          <w:fldChar w:fldCharType="separate"/>
        </w:r>
        <w:r w:rsidR="00042237" w:rsidRPr="00042237">
          <w:rPr>
            <w:noProof/>
            <w:webHidden/>
          </w:rPr>
          <w:t>43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3" w:history="1">
        <w:r w:rsidR="00042237" w:rsidRPr="00042237">
          <w:rPr>
            <w:rStyle w:val="Hyperlink"/>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 xml:space="preserve">Temporal motion-constrained tile sets SEI message </w:t>
        </w:r>
        <w:r w:rsidR="00042237" w:rsidRPr="00042237">
          <w:rPr>
            <w:rStyle w:val="Hyperlink"/>
            <w:rFonts w:eastAsia="Times New Roman"/>
            <w:noProof/>
            <w:lang w:val="en-US" w:eastAsia="de-DE"/>
          </w:rPr>
          <w:t>simantics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_Toc389494763 \h </w:instrText>
        </w:r>
        <w:r w:rsidR="00A77294" w:rsidRPr="00042237">
          <w:rPr>
            <w:noProof/>
            <w:webHidden/>
          </w:rPr>
        </w:r>
        <w:r w:rsidR="00A77294" w:rsidRPr="00042237">
          <w:rPr>
            <w:noProof/>
            <w:webHidden/>
          </w:rPr>
          <w:fldChar w:fldCharType="separate"/>
        </w:r>
        <w:r w:rsidR="00042237" w:rsidRPr="00042237">
          <w:rPr>
            <w:noProof/>
            <w:webHidden/>
          </w:rPr>
          <w:t>57</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4" w:history="1">
        <w:r w:rsidR="00042237" w:rsidRPr="00042237">
          <w:rPr>
            <w:rStyle w:val="Hyperlink"/>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_Toc389494764 \h </w:instrText>
        </w:r>
        <w:r w:rsidR="00A77294" w:rsidRPr="00042237">
          <w:rPr>
            <w:noProof/>
            <w:webHidden/>
          </w:rPr>
        </w:r>
        <w:r w:rsidR="00A77294" w:rsidRPr="00042237">
          <w:rPr>
            <w:noProof/>
            <w:webHidden/>
          </w:rPr>
          <w:fldChar w:fldCharType="separate"/>
        </w:r>
        <w:r w:rsidR="00042237" w:rsidRPr="00042237">
          <w:rPr>
            <w:noProof/>
            <w:webHidden/>
          </w:rPr>
          <w:t>60</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5" w:history="1">
        <w:r w:rsidR="00042237" w:rsidRPr="00042237">
          <w:rPr>
            <w:rStyle w:val="Hyperlink"/>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_Toc389494765 \h </w:instrText>
        </w:r>
        <w:r w:rsidR="00A77294" w:rsidRPr="00042237">
          <w:rPr>
            <w:noProof/>
            <w:webHidden/>
          </w:rPr>
        </w:r>
        <w:r w:rsidR="00A77294" w:rsidRPr="00042237">
          <w:rPr>
            <w:noProof/>
            <w:webHidden/>
          </w:rPr>
          <w:fldChar w:fldCharType="separate"/>
        </w:r>
        <w:r w:rsidR="00042237" w:rsidRPr="00042237">
          <w:rPr>
            <w:noProof/>
            <w:webHidden/>
          </w:rPr>
          <w:t>65</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6" w:history="1">
        <w:r w:rsidR="00042237" w:rsidRPr="00042237">
          <w:rPr>
            <w:rStyle w:val="Hyperlink"/>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_Toc389494766 \h </w:instrText>
        </w:r>
        <w:r w:rsidR="00A77294" w:rsidRPr="00042237">
          <w:rPr>
            <w:noProof/>
            <w:webHidden/>
          </w:rPr>
        </w:r>
        <w:r w:rsidR="00A77294" w:rsidRPr="00042237">
          <w:rPr>
            <w:noProof/>
            <w:webHidden/>
          </w:rPr>
          <w:fldChar w:fldCharType="separate"/>
        </w:r>
        <w:r w:rsidR="00042237" w:rsidRPr="00042237">
          <w:rPr>
            <w:noProof/>
            <w:webHidden/>
          </w:rPr>
          <w:t>66</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67" w:history="1">
        <w:r w:rsidR="00042237" w:rsidRPr="00042237">
          <w:rPr>
            <w:rStyle w:val="Hyperlink"/>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_Toc389494767 \h </w:instrText>
        </w:r>
        <w:r w:rsidR="00A77294" w:rsidRPr="00042237">
          <w:rPr>
            <w:noProof/>
            <w:webHidden/>
          </w:rPr>
        </w:r>
        <w:r w:rsidR="00A77294" w:rsidRPr="00042237">
          <w:rPr>
            <w:noProof/>
            <w:webHidden/>
          </w:rPr>
          <w:fldChar w:fldCharType="separate"/>
        </w:r>
        <w:r w:rsidR="00042237" w:rsidRPr="00042237">
          <w:rPr>
            <w:noProof/>
            <w:webHidden/>
          </w:rPr>
          <w:t>69</w:t>
        </w:r>
        <w:r w:rsidR="00A77294" w:rsidRPr="00042237">
          <w:rPr>
            <w:noProof/>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768" w:history="1">
        <w:r w:rsidR="00042237" w:rsidRPr="00042237">
          <w:rPr>
            <w:rStyle w:val="Hyperlink"/>
            <w:lang w:val="en-CA"/>
          </w:rPr>
          <w:t xml:space="preserve"> Annex E  Video usability information</w:t>
        </w:r>
        <w:r w:rsidR="00042237" w:rsidRPr="00042237">
          <w:rPr>
            <w:webHidden/>
          </w:rPr>
          <w:tab/>
        </w:r>
        <w:r w:rsidR="00A77294" w:rsidRPr="00042237">
          <w:rPr>
            <w:webHidden/>
          </w:rPr>
          <w:fldChar w:fldCharType="begin" w:fldLock="1"/>
        </w:r>
        <w:r w:rsidR="00042237" w:rsidRPr="00042237">
          <w:rPr>
            <w:webHidden/>
          </w:rPr>
          <w:instrText xml:space="preserve"> PAGEREF _Toc389494768 \h </w:instrText>
        </w:r>
        <w:r w:rsidR="00A77294" w:rsidRPr="00042237">
          <w:rPr>
            <w:webHidden/>
          </w:rPr>
        </w:r>
        <w:r w:rsidR="00A77294" w:rsidRPr="00042237">
          <w:rPr>
            <w:webHidden/>
          </w:rPr>
          <w:fldChar w:fldCharType="separate"/>
        </w:r>
        <w:r w:rsidR="00042237" w:rsidRPr="00042237">
          <w:rPr>
            <w:webHidden/>
          </w:rPr>
          <w:t>70</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69" w:history="1">
        <w:r w:rsidR="00042237" w:rsidRPr="00042237">
          <w:rPr>
            <w:rStyle w:val="Hyperlink"/>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VUI semantics</w:t>
        </w:r>
        <w:r w:rsidR="00042237" w:rsidRPr="00042237">
          <w:rPr>
            <w:webHidden/>
          </w:rPr>
          <w:tab/>
        </w:r>
        <w:r w:rsidR="00A77294" w:rsidRPr="00042237">
          <w:rPr>
            <w:webHidden/>
          </w:rPr>
          <w:fldChar w:fldCharType="begin" w:fldLock="1"/>
        </w:r>
        <w:r w:rsidR="00042237" w:rsidRPr="00042237">
          <w:rPr>
            <w:webHidden/>
          </w:rPr>
          <w:instrText xml:space="preserve"> PAGEREF _Toc389494769 \h </w:instrText>
        </w:r>
        <w:r w:rsidR="00A77294" w:rsidRPr="00042237">
          <w:rPr>
            <w:webHidden/>
          </w:rPr>
        </w:r>
        <w:r w:rsidR="00A77294" w:rsidRPr="00042237">
          <w:rPr>
            <w:webHidden/>
          </w:rPr>
          <w:fldChar w:fldCharType="separate"/>
        </w:r>
        <w:r w:rsidR="00042237" w:rsidRPr="00042237">
          <w:rPr>
            <w:webHidden/>
          </w:rPr>
          <w:t>70</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70" w:history="1">
        <w:r w:rsidR="00042237" w:rsidRPr="00042237">
          <w:rPr>
            <w:rStyle w:val="Hyperlink"/>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parameters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_Toc389494770 \h </w:instrText>
        </w:r>
        <w:r w:rsidR="00A77294" w:rsidRPr="00042237">
          <w:rPr>
            <w:noProof/>
            <w:webHidden/>
          </w:rPr>
        </w:r>
        <w:r w:rsidR="00A77294" w:rsidRPr="00042237">
          <w:rPr>
            <w:noProof/>
            <w:webHidden/>
          </w:rPr>
          <w:fldChar w:fldCharType="separate"/>
        </w:r>
        <w:r w:rsidR="00042237" w:rsidRPr="00042237">
          <w:rPr>
            <w:noProof/>
            <w:webHidden/>
          </w:rPr>
          <w:t>70</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71" w:history="1">
        <w:r w:rsidR="00042237" w:rsidRPr="00042237">
          <w:rPr>
            <w:rStyle w:val="Hyperlink"/>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HRD parameters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_Toc389494771 \h </w:instrText>
        </w:r>
        <w:r w:rsidR="00A77294" w:rsidRPr="00042237">
          <w:rPr>
            <w:noProof/>
            <w:webHidden/>
          </w:rPr>
        </w:r>
        <w:r w:rsidR="00A77294" w:rsidRPr="00042237">
          <w:rPr>
            <w:noProof/>
            <w:webHidden/>
          </w:rPr>
          <w:fldChar w:fldCharType="separate"/>
        </w:r>
        <w:r w:rsidR="00042237" w:rsidRPr="00042237">
          <w:rPr>
            <w:noProof/>
            <w:webHidden/>
          </w:rPr>
          <w:t>70</w:t>
        </w:r>
        <w:r w:rsidR="00A77294" w:rsidRPr="00042237">
          <w:rPr>
            <w:noProof/>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772" w:history="1">
        <w:r w:rsidR="00042237" w:rsidRPr="00042237">
          <w:rPr>
            <w:rStyle w:val="Hyperlink"/>
            <w:lang w:val="en-CA"/>
          </w:rPr>
          <w:t xml:space="preserve"> Annex F </w:t>
        </w:r>
        <w:r w:rsidR="00042237" w:rsidRPr="00042237">
          <w:rPr>
            <w:rStyle w:val="Hyperlink"/>
            <w:lang w:val="en-CA" w:eastAsia="ko-KR"/>
          </w:rPr>
          <w:t xml:space="preserve"> Common specifications </w:t>
        </w:r>
        <w:r w:rsidR="00042237" w:rsidRPr="00042237">
          <w:rPr>
            <w:rStyle w:val="Hyperlink"/>
            <w:lang w:val="en-CA"/>
          </w:rPr>
          <w:t xml:space="preserve">for </w:t>
        </w:r>
        <w:r w:rsidR="00042237" w:rsidRPr="00042237">
          <w:rPr>
            <w:rStyle w:val="Hyperlink"/>
            <w:lang w:val="en-CA" w:eastAsia="ko-KR"/>
          </w:rPr>
          <w:t>multi-layer extensions</w:t>
        </w:r>
        <w:r w:rsidR="00042237" w:rsidRPr="00042237">
          <w:rPr>
            <w:webHidden/>
          </w:rPr>
          <w:tab/>
        </w:r>
        <w:r w:rsidR="00A77294" w:rsidRPr="00042237">
          <w:rPr>
            <w:webHidden/>
          </w:rPr>
          <w:fldChar w:fldCharType="begin" w:fldLock="1"/>
        </w:r>
        <w:r w:rsidR="00042237" w:rsidRPr="00042237">
          <w:rPr>
            <w:webHidden/>
          </w:rPr>
          <w:instrText xml:space="preserve"> PAGEREF _Toc389494772 \h </w:instrText>
        </w:r>
        <w:r w:rsidR="00A77294" w:rsidRPr="00042237">
          <w:rPr>
            <w:webHidden/>
          </w:rPr>
        </w:r>
        <w:r w:rsidR="00A77294" w:rsidRPr="00042237">
          <w:rPr>
            <w:webHidden/>
          </w:rPr>
          <w:fldChar w:fldCharType="separate"/>
        </w:r>
        <w:r w:rsidR="00042237" w:rsidRPr="00042237">
          <w:rPr>
            <w:webHidden/>
          </w:rPr>
          <w:t>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3" w:history="1">
        <w:r w:rsidR="00042237" w:rsidRPr="00042237">
          <w:rPr>
            <w:rStyle w:val="Hyperlink"/>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A77294" w:rsidRPr="00042237">
          <w:rPr>
            <w:webHidden/>
          </w:rPr>
          <w:fldChar w:fldCharType="begin" w:fldLock="1"/>
        </w:r>
        <w:r w:rsidR="00042237" w:rsidRPr="00042237">
          <w:rPr>
            <w:webHidden/>
          </w:rPr>
          <w:instrText xml:space="preserve"> PAGEREF _Toc389494773 \h </w:instrText>
        </w:r>
        <w:r w:rsidR="00A77294" w:rsidRPr="00042237">
          <w:rPr>
            <w:webHidden/>
          </w:rPr>
        </w:r>
        <w:r w:rsidR="00A77294" w:rsidRPr="00042237">
          <w:rPr>
            <w:webHidden/>
          </w:rPr>
          <w:fldChar w:fldCharType="separate"/>
        </w:r>
        <w:r w:rsidR="00042237" w:rsidRPr="00042237">
          <w:rPr>
            <w:webHidden/>
          </w:rPr>
          <w:t>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4" w:history="1">
        <w:r w:rsidR="00042237" w:rsidRPr="00042237">
          <w:rPr>
            <w:rStyle w:val="Hyperlink"/>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A77294" w:rsidRPr="00042237">
          <w:rPr>
            <w:webHidden/>
          </w:rPr>
          <w:fldChar w:fldCharType="begin" w:fldLock="1"/>
        </w:r>
        <w:r w:rsidR="00042237" w:rsidRPr="00042237">
          <w:rPr>
            <w:webHidden/>
          </w:rPr>
          <w:instrText xml:space="preserve"> PAGEREF _Toc389494774 \h </w:instrText>
        </w:r>
        <w:r w:rsidR="00A77294" w:rsidRPr="00042237">
          <w:rPr>
            <w:webHidden/>
          </w:rPr>
        </w:r>
        <w:r w:rsidR="00A77294" w:rsidRPr="00042237">
          <w:rPr>
            <w:webHidden/>
          </w:rPr>
          <w:fldChar w:fldCharType="separate"/>
        </w:r>
        <w:r w:rsidR="00042237" w:rsidRPr="00042237">
          <w:rPr>
            <w:webHidden/>
          </w:rPr>
          <w:t>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5" w:history="1">
        <w:r w:rsidR="00042237" w:rsidRPr="00042237">
          <w:rPr>
            <w:rStyle w:val="Hyperlink"/>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A77294" w:rsidRPr="00042237">
          <w:rPr>
            <w:webHidden/>
          </w:rPr>
          <w:fldChar w:fldCharType="begin" w:fldLock="1"/>
        </w:r>
        <w:r w:rsidR="00042237" w:rsidRPr="00042237">
          <w:rPr>
            <w:webHidden/>
          </w:rPr>
          <w:instrText xml:space="preserve"> PAGEREF _Toc389494775 \h </w:instrText>
        </w:r>
        <w:r w:rsidR="00A77294" w:rsidRPr="00042237">
          <w:rPr>
            <w:webHidden/>
          </w:rPr>
        </w:r>
        <w:r w:rsidR="00A77294" w:rsidRPr="00042237">
          <w:rPr>
            <w:webHidden/>
          </w:rPr>
          <w:fldChar w:fldCharType="separate"/>
        </w:r>
        <w:r w:rsidR="00042237" w:rsidRPr="00042237">
          <w:rPr>
            <w:webHidden/>
          </w:rPr>
          <w:t>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6" w:history="1">
        <w:r w:rsidR="00042237" w:rsidRPr="00042237">
          <w:rPr>
            <w:rStyle w:val="Hyperlink"/>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A77294" w:rsidRPr="00042237">
          <w:rPr>
            <w:webHidden/>
          </w:rPr>
          <w:fldChar w:fldCharType="begin" w:fldLock="1"/>
        </w:r>
        <w:r w:rsidR="00042237" w:rsidRPr="00042237">
          <w:rPr>
            <w:webHidden/>
          </w:rPr>
          <w:instrText xml:space="preserve"> PAGEREF _Toc389494776 \h </w:instrText>
        </w:r>
        <w:r w:rsidR="00A77294" w:rsidRPr="00042237">
          <w:rPr>
            <w:webHidden/>
          </w:rPr>
        </w:r>
        <w:r w:rsidR="00A77294" w:rsidRPr="00042237">
          <w:rPr>
            <w:webHidden/>
          </w:rPr>
          <w:fldChar w:fldCharType="separate"/>
        </w:r>
        <w:r w:rsidR="00042237" w:rsidRPr="00042237">
          <w:rPr>
            <w:webHidden/>
          </w:rPr>
          <w:t>73</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7" w:history="1">
        <w:r w:rsidR="00042237" w:rsidRPr="00042237">
          <w:rPr>
            <w:rStyle w:val="Hyperlink"/>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A77294" w:rsidRPr="00042237">
          <w:rPr>
            <w:webHidden/>
          </w:rPr>
          <w:fldChar w:fldCharType="begin" w:fldLock="1"/>
        </w:r>
        <w:r w:rsidR="00042237" w:rsidRPr="00042237">
          <w:rPr>
            <w:webHidden/>
          </w:rPr>
          <w:instrText xml:space="preserve"> PAGEREF _Toc389494777 \h </w:instrText>
        </w:r>
        <w:r w:rsidR="00A77294" w:rsidRPr="00042237">
          <w:rPr>
            <w:webHidden/>
          </w:rPr>
        </w:r>
        <w:r w:rsidR="00A77294" w:rsidRPr="00042237">
          <w:rPr>
            <w:webHidden/>
          </w:rPr>
          <w:fldChar w:fldCharType="separate"/>
        </w:r>
        <w:r w:rsidR="00042237" w:rsidRPr="00042237">
          <w:rPr>
            <w:webHidden/>
          </w:rPr>
          <w:t>73</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8" w:history="1">
        <w:r w:rsidR="00042237" w:rsidRPr="00042237">
          <w:rPr>
            <w:rStyle w:val="Hyperlink"/>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A77294" w:rsidRPr="00042237">
          <w:rPr>
            <w:webHidden/>
          </w:rPr>
          <w:fldChar w:fldCharType="begin" w:fldLock="1"/>
        </w:r>
        <w:r w:rsidR="00042237" w:rsidRPr="00042237">
          <w:rPr>
            <w:webHidden/>
          </w:rPr>
          <w:instrText xml:space="preserve"> PAGEREF _Toc389494778 \h </w:instrText>
        </w:r>
        <w:r w:rsidR="00A77294" w:rsidRPr="00042237">
          <w:rPr>
            <w:webHidden/>
          </w:rPr>
        </w:r>
        <w:r w:rsidR="00A77294" w:rsidRPr="00042237">
          <w:rPr>
            <w:webHidden/>
          </w:rPr>
          <w:fldChar w:fldCharType="separate"/>
        </w:r>
        <w:r w:rsidR="00042237" w:rsidRPr="00042237">
          <w:rPr>
            <w:webHidden/>
          </w:rPr>
          <w:t>73</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779" w:history="1">
        <w:r w:rsidR="00042237" w:rsidRPr="00042237">
          <w:rPr>
            <w:rStyle w:val="Hyperlink"/>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A77294" w:rsidRPr="00042237">
          <w:rPr>
            <w:webHidden/>
          </w:rPr>
          <w:fldChar w:fldCharType="begin" w:fldLock="1"/>
        </w:r>
        <w:r w:rsidR="00042237" w:rsidRPr="00042237">
          <w:rPr>
            <w:webHidden/>
          </w:rPr>
          <w:instrText xml:space="preserve"> PAGEREF _Toc389494779 \h </w:instrText>
        </w:r>
        <w:r w:rsidR="00A77294" w:rsidRPr="00042237">
          <w:rPr>
            <w:webHidden/>
          </w:rPr>
        </w:r>
        <w:r w:rsidR="00A77294" w:rsidRPr="00042237">
          <w:rPr>
            <w:webHidden/>
          </w:rPr>
          <w:fldChar w:fldCharType="separate"/>
        </w:r>
        <w:r w:rsidR="00042237" w:rsidRPr="00042237">
          <w:rPr>
            <w:webHidden/>
          </w:rPr>
          <w:t>73</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80" w:history="1">
        <w:r w:rsidR="00042237" w:rsidRPr="00042237">
          <w:rPr>
            <w:rStyle w:val="Hyperlink"/>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Method of specifying syntax in tabular form</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_Toc389494780 \h </w:instrText>
        </w:r>
        <w:r w:rsidR="00A77294" w:rsidRPr="00042237">
          <w:rPr>
            <w:noProof/>
            <w:webHidden/>
          </w:rPr>
        </w:r>
        <w:r w:rsidR="00A77294" w:rsidRPr="00042237">
          <w:rPr>
            <w:noProof/>
            <w:webHidden/>
          </w:rPr>
          <w:fldChar w:fldCharType="separate"/>
        </w:r>
        <w:r w:rsidR="00042237" w:rsidRPr="00042237">
          <w:rPr>
            <w:noProof/>
            <w:webHidden/>
          </w:rPr>
          <w:t>73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81" w:history="1">
        <w:r w:rsidR="00042237" w:rsidRPr="00042237">
          <w:rPr>
            <w:rStyle w:val="Hyperlink"/>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Specification of syntax functions, categories, and descriptors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_Toc389494781 \h </w:instrText>
        </w:r>
        <w:r w:rsidR="00A77294" w:rsidRPr="00042237">
          <w:rPr>
            <w:noProof/>
            <w:webHidden/>
          </w:rPr>
        </w:r>
        <w:r w:rsidR="00A77294" w:rsidRPr="00042237">
          <w:rPr>
            <w:noProof/>
            <w:webHidden/>
          </w:rPr>
          <w:fldChar w:fldCharType="separate"/>
        </w:r>
        <w:r w:rsidR="00042237" w:rsidRPr="00042237">
          <w:rPr>
            <w:noProof/>
            <w:webHidden/>
          </w:rPr>
          <w:t>73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82" w:history="1">
        <w:r w:rsidR="00042237" w:rsidRPr="00042237">
          <w:rPr>
            <w:rStyle w:val="Hyperlink"/>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Syntax in tabular form</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_Toc389494782 \h </w:instrText>
        </w:r>
        <w:r w:rsidR="00A77294" w:rsidRPr="00042237">
          <w:rPr>
            <w:noProof/>
            <w:webHidden/>
          </w:rPr>
        </w:r>
        <w:r w:rsidR="00A77294" w:rsidRPr="00042237">
          <w:rPr>
            <w:noProof/>
            <w:webHidden/>
          </w:rPr>
          <w:fldChar w:fldCharType="separate"/>
        </w:r>
        <w:r w:rsidR="00042237" w:rsidRPr="00042237">
          <w:rPr>
            <w:noProof/>
            <w:webHidden/>
          </w:rPr>
          <w:t>73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3" w:history="1">
        <w:r w:rsidR="00042237" w:rsidRPr="00042237">
          <w:rPr>
            <w:rStyle w:val="Hyperlink"/>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_Toc389494783 \h </w:instrText>
        </w:r>
        <w:r w:rsidR="00A77294" w:rsidRPr="00042237">
          <w:rPr>
            <w:noProof/>
            <w:webHidden/>
          </w:rPr>
        </w:r>
        <w:r w:rsidR="00A77294" w:rsidRPr="00042237">
          <w:rPr>
            <w:noProof/>
            <w:webHidden/>
          </w:rPr>
          <w:fldChar w:fldCharType="separate"/>
        </w:r>
        <w:r w:rsidR="00042237" w:rsidRPr="00042237">
          <w:rPr>
            <w:noProof/>
            <w:webHidden/>
          </w:rPr>
          <w:t>73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4" w:history="1">
        <w:r w:rsidR="00042237" w:rsidRPr="00042237">
          <w:rPr>
            <w:rStyle w:val="Hyperlink"/>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and RBSP trailing bits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_Toc389494784 \h </w:instrText>
        </w:r>
        <w:r w:rsidR="00A77294" w:rsidRPr="00042237">
          <w:rPr>
            <w:noProof/>
            <w:webHidden/>
          </w:rPr>
        </w:r>
        <w:r w:rsidR="00A77294" w:rsidRPr="00042237">
          <w:rPr>
            <w:noProof/>
            <w:webHidden/>
          </w:rPr>
          <w:fldChar w:fldCharType="separate"/>
        </w:r>
        <w:r w:rsidR="00042237" w:rsidRPr="00042237">
          <w:rPr>
            <w:noProof/>
            <w:webHidden/>
          </w:rPr>
          <w:t>74</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5" w:history="1">
        <w:r w:rsidR="00042237" w:rsidRPr="00042237">
          <w:rPr>
            <w:rStyle w:val="Hyperlink"/>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_Toc389494785 \h </w:instrText>
        </w:r>
        <w:r w:rsidR="00A77294" w:rsidRPr="00042237">
          <w:rPr>
            <w:noProof/>
            <w:webHidden/>
          </w:rPr>
        </w:r>
        <w:r w:rsidR="00A77294" w:rsidRPr="00042237">
          <w:rPr>
            <w:noProof/>
            <w:webHidden/>
          </w:rPr>
          <w:fldChar w:fldCharType="separate"/>
        </w:r>
        <w:r w:rsidR="00042237" w:rsidRPr="00042237">
          <w:rPr>
            <w:noProof/>
            <w:webHidden/>
          </w:rPr>
          <w:t>88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6" w:history="1">
        <w:r w:rsidR="00042237" w:rsidRPr="00042237">
          <w:rPr>
            <w:rStyle w:val="Hyperlink"/>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_Toc389494786 \h </w:instrText>
        </w:r>
        <w:r w:rsidR="00A77294" w:rsidRPr="00042237">
          <w:rPr>
            <w:noProof/>
            <w:webHidden/>
          </w:rPr>
        </w:r>
        <w:r w:rsidR="00A77294" w:rsidRPr="00042237">
          <w:rPr>
            <w:noProof/>
            <w:webHidden/>
          </w:rPr>
          <w:fldChar w:fldCharType="separate"/>
        </w:r>
        <w:r w:rsidR="00042237" w:rsidRPr="00042237">
          <w:rPr>
            <w:noProof/>
            <w:webHidden/>
          </w:rPr>
          <w:t>88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7" w:history="1">
        <w:r w:rsidR="00042237" w:rsidRPr="00042237">
          <w:rPr>
            <w:rStyle w:val="Hyperlink"/>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rPr>
          <w:t>Colour mapping table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_Toc389494787 \h </w:instrText>
        </w:r>
        <w:r w:rsidR="00A77294" w:rsidRPr="00042237">
          <w:rPr>
            <w:noProof/>
            <w:webHidden/>
          </w:rPr>
        </w:r>
        <w:r w:rsidR="00A77294" w:rsidRPr="00042237">
          <w:rPr>
            <w:noProof/>
            <w:webHidden/>
          </w:rPr>
          <w:fldChar w:fldCharType="separate"/>
        </w:r>
        <w:r w:rsidR="00042237" w:rsidRPr="00042237">
          <w:rPr>
            <w:noProof/>
            <w:webHidden/>
          </w:rPr>
          <w:t>88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8" w:history="1">
        <w:r w:rsidR="00042237" w:rsidRPr="00042237">
          <w:rPr>
            <w:rStyle w:val="Hyperlink"/>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_Toc389494788 \h </w:instrText>
        </w:r>
        <w:r w:rsidR="00A77294" w:rsidRPr="00042237">
          <w:rPr>
            <w:noProof/>
            <w:webHidden/>
          </w:rPr>
        </w:r>
        <w:r w:rsidR="00A77294" w:rsidRPr="00042237">
          <w:rPr>
            <w:noProof/>
            <w:webHidden/>
          </w:rPr>
          <w:fldChar w:fldCharType="separate"/>
        </w:r>
        <w:r w:rsidR="00042237" w:rsidRPr="00042237">
          <w:rPr>
            <w:noProof/>
            <w:webHidden/>
          </w:rPr>
          <w:t>89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89" w:history="1">
        <w:r w:rsidR="00042237" w:rsidRPr="00042237">
          <w:rPr>
            <w:rStyle w:val="Hyperlink"/>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_Toc389494789 \h </w:instrText>
        </w:r>
        <w:r w:rsidR="00A77294" w:rsidRPr="00042237">
          <w:rPr>
            <w:noProof/>
            <w:webHidden/>
          </w:rPr>
        </w:r>
        <w:r w:rsidR="00A77294" w:rsidRPr="00042237">
          <w:rPr>
            <w:noProof/>
            <w:webHidden/>
          </w:rPr>
          <w:fldChar w:fldCharType="separate"/>
        </w:r>
        <w:r w:rsidR="00042237" w:rsidRPr="00042237">
          <w:rPr>
            <w:noProof/>
            <w:webHidden/>
          </w:rPr>
          <w:t>90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0" w:history="1">
        <w:r w:rsidR="00042237" w:rsidRPr="00042237">
          <w:rPr>
            <w:rStyle w:val="Hyperlink"/>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_Toc389494790 \h </w:instrText>
        </w:r>
        <w:r w:rsidR="00A77294" w:rsidRPr="00042237">
          <w:rPr>
            <w:noProof/>
            <w:webHidden/>
          </w:rPr>
        </w:r>
        <w:r w:rsidR="00A77294" w:rsidRPr="00042237">
          <w:rPr>
            <w:noProof/>
            <w:webHidden/>
          </w:rPr>
          <w:fldChar w:fldCharType="separate"/>
        </w:r>
        <w:r w:rsidR="00042237" w:rsidRPr="00042237">
          <w:rPr>
            <w:noProof/>
            <w:webHidden/>
          </w:rPr>
          <w:t>93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1" w:history="1">
        <w:r w:rsidR="00042237" w:rsidRPr="00042237">
          <w:rPr>
            <w:rStyle w:val="Hyperlink"/>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_Toc389494791 \h </w:instrText>
        </w:r>
        <w:r w:rsidR="00A77294" w:rsidRPr="00042237">
          <w:rPr>
            <w:noProof/>
            <w:webHidden/>
          </w:rPr>
        </w:r>
        <w:r w:rsidR="00A77294" w:rsidRPr="00042237">
          <w:rPr>
            <w:noProof/>
            <w:webHidden/>
          </w:rPr>
          <w:fldChar w:fldCharType="separate"/>
        </w:r>
        <w:r w:rsidR="00042237" w:rsidRPr="00042237">
          <w:rPr>
            <w:noProof/>
            <w:webHidden/>
          </w:rPr>
          <w:t>93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792" w:history="1">
        <w:r w:rsidR="00042237" w:rsidRPr="00042237">
          <w:rPr>
            <w:rStyle w:val="Hyperlink"/>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_Toc389494792 \h </w:instrText>
        </w:r>
        <w:r w:rsidR="00A77294" w:rsidRPr="00042237">
          <w:rPr>
            <w:noProof/>
            <w:webHidden/>
          </w:rPr>
        </w:r>
        <w:r w:rsidR="00A77294" w:rsidRPr="00042237">
          <w:rPr>
            <w:noProof/>
            <w:webHidden/>
          </w:rPr>
          <w:fldChar w:fldCharType="separate"/>
        </w:r>
        <w:r w:rsidR="00042237" w:rsidRPr="00042237">
          <w:rPr>
            <w:noProof/>
            <w:webHidden/>
          </w:rPr>
          <w:t>93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3" w:history="1">
        <w:r w:rsidR="00042237" w:rsidRPr="00042237">
          <w:rPr>
            <w:rStyle w:val="Hyperlink"/>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_Toc389494793 \h </w:instrText>
        </w:r>
        <w:r w:rsidR="00A77294" w:rsidRPr="00042237">
          <w:rPr>
            <w:noProof/>
            <w:webHidden/>
          </w:rPr>
        </w:r>
        <w:r w:rsidR="00A77294" w:rsidRPr="00042237">
          <w:rPr>
            <w:noProof/>
            <w:webHidden/>
          </w:rPr>
          <w:fldChar w:fldCharType="separate"/>
        </w:r>
        <w:r w:rsidR="00042237" w:rsidRPr="00042237">
          <w:rPr>
            <w:noProof/>
            <w:webHidden/>
          </w:rPr>
          <w:t>93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4" w:history="1">
        <w:r w:rsidR="00042237" w:rsidRPr="00042237">
          <w:rPr>
            <w:rStyle w:val="Hyperlink"/>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_Toc389494794 \h </w:instrText>
        </w:r>
        <w:r w:rsidR="00A77294" w:rsidRPr="00042237">
          <w:rPr>
            <w:noProof/>
            <w:webHidden/>
          </w:rPr>
        </w:r>
        <w:r w:rsidR="00A77294" w:rsidRPr="00042237">
          <w:rPr>
            <w:noProof/>
            <w:webHidden/>
          </w:rPr>
          <w:fldChar w:fldCharType="separate"/>
        </w:r>
        <w:r w:rsidR="00042237" w:rsidRPr="00042237">
          <w:rPr>
            <w:noProof/>
            <w:webHidden/>
          </w:rPr>
          <w:t>93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5" w:history="1">
        <w:r w:rsidR="00042237" w:rsidRPr="00042237">
          <w:rPr>
            <w:rStyle w:val="Hyperlink"/>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trailing bits, and byte alignment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_Toc389494795 \h </w:instrText>
        </w:r>
        <w:r w:rsidR="00A77294" w:rsidRPr="00042237">
          <w:rPr>
            <w:noProof/>
            <w:webHidden/>
          </w:rPr>
        </w:r>
        <w:r w:rsidR="00A77294" w:rsidRPr="00042237">
          <w:rPr>
            <w:noProof/>
            <w:webHidden/>
          </w:rPr>
          <w:fldChar w:fldCharType="separate"/>
        </w:r>
        <w:r w:rsidR="00042237" w:rsidRPr="00042237">
          <w:rPr>
            <w:noProof/>
            <w:webHidden/>
          </w:rPr>
          <w:t>97</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6" w:history="1">
        <w:r w:rsidR="00042237" w:rsidRPr="00042237">
          <w:rPr>
            <w:rStyle w:val="Hyperlink"/>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_Toc389494796 \h </w:instrText>
        </w:r>
        <w:r w:rsidR="00A77294" w:rsidRPr="00042237">
          <w:rPr>
            <w:noProof/>
            <w:webHidden/>
          </w:rPr>
        </w:r>
        <w:r w:rsidR="00A77294" w:rsidRPr="00042237">
          <w:rPr>
            <w:noProof/>
            <w:webHidden/>
          </w:rPr>
          <w:fldChar w:fldCharType="separate"/>
        </w:r>
        <w:r w:rsidR="00042237" w:rsidRPr="00042237">
          <w:rPr>
            <w:noProof/>
            <w:webHidden/>
          </w:rPr>
          <w:t>119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7" w:history="1">
        <w:r w:rsidR="00042237" w:rsidRPr="00042237">
          <w:rPr>
            <w:rStyle w:val="Hyperlink"/>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_Toc389494797 \h </w:instrText>
        </w:r>
        <w:r w:rsidR="00A77294" w:rsidRPr="00042237">
          <w:rPr>
            <w:noProof/>
            <w:webHidden/>
          </w:rPr>
        </w:r>
        <w:r w:rsidR="00A77294" w:rsidRPr="00042237">
          <w:rPr>
            <w:noProof/>
            <w:webHidden/>
          </w:rPr>
          <w:fldChar w:fldCharType="separate"/>
        </w:r>
        <w:r w:rsidR="00042237" w:rsidRPr="00042237">
          <w:rPr>
            <w:noProof/>
            <w:webHidden/>
          </w:rPr>
          <w:t>120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8" w:history="1">
        <w:r w:rsidR="00042237" w:rsidRPr="00042237">
          <w:rPr>
            <w:rStyle w:val="Hyperlink"/>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lang w:val="en-US"/>
          </w:rPr>
          <w:t>Colour mapping table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_Toc389494798 \h </w:instrText>
        </w:r>
        <w:r w:rsidR="00A77294" w:rsidRPr="00042237">
          <w:rPr>
            <w:noProof/>
            <w:webHidden/>
          </w:rPr>
        </w:r>
        <w:r w:rsidR="00A77294" w:rsidRPr="00042237">
          <w:rPr>
            <w:noProof/>
            <w:webHidden/>
          </w:rPr>
          <w:fldChar w:fldCharType="separate"/>
        </w:r>
        <w:r w:rsidR="00042237" w:rsidRPr="00042237">
          <w:rPr>
            <w:noProof/>
            <w:webHidden/>
          </w:rPr>
          <w:t>120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799" w:history="1">
        <w:r w:rsidR="00042237" w:rsidRPr="00042237">
          <w:rPr>
            <w:rStyle w:val="Hyperlink"/>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_Toc389494799 \h </w:instrText>
        </w:r>
        <w:r w:rsidR="00A77294" w:rsidRPr="00042237">
          <w:rPr>
            <w:noProof/>
            <w:webHidden/>
          </w:rPr>
        </w:r>
        <w:r w:rsidR="00A77294" w:rsidRPr="00042237">
          <w:rPr>
            <w:noProof/>
            <w:webHidden/>
          </w:rPr>
          <w:fldChar w:fldCharType="separate"/>
        </w:r>
        <w:r w:rsidR="00042237" w:rsidRPr="00042237">
          <w:rPr>
            <w:noProof/>
            <w:webHidden/>
          </w:rPr>
          <w:t>121</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0" w:history="1">
        <w:r w:rsidR="00042237" w:rsidRPr="00042237">
          <w:rPr>
            <w:rStyle w:val="Hyperlink"/>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_Toc389494800 \h </w:instrText>
        </w:r>
        <w:r w:rsidR="00A77294" w:rsidRPr="00042237">
          <w:rPr>
            <w:noProof/>
            <w:webHidden/>
          </w:rPr>
        </w:r>
        <w:r w:rsidR="00A77294" w:rsidRPr="00042237">
          <w:rPr>
            <w:noProof/>
            <w:webHidden/>
          </w:rPr>
          <w:fldChar w:fldCharType="separate"/>
        </w:r>
        <w:r w:rsidR="00042237" w:rsidRPr="00042237">
          <w:rPr>
            <w:noProof/>
            <w:webHidden/>
          </w:rPr>
          <w:t>121</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1" w:history="1">
        <w:r w:rsidR="00042237" w:rsidRPr="00042237">
          <w:rPr>
            <w:rStyle w:val="Hyperlink"/>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_Toc389494801 \h </w:instrText>
        </w:r>
        <w:r w:rsidR="00A77294" w:rsidRPr="00042237">
          <w:rPr>
            <w:noProof/>
            <w:webHidden/>
          </w:rPr>
        </w:r>
        <w:r w:rsidR="00A77294" w:rsidRPr="00042237">
          <w:rPr>
            <w:noProof/>
            <w:webHidden/>
          </w:rPr>
          <w:fldChar w:fldCharType="separate"/>
        </w:r>
        <w:r w:rsidR="00042237" w:rsidRPr="00042237">
          <w:rPr>
            <w:noProof/>
            <w:webHidden/>
          </w:rPr>
          <w:t>125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2" w:history="1">
        <w:r w:rsidR="00042237" w:rsidRPr="00042237">
          <w:rPr>
            <w:rStyle w:val="Hyperlink"/>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_Toc389494802 \h </w:instrText>
        </w:r>
        <w:r w:rsidR="00A77294" w:rsidRPr="00042237">
          <w:rPr>
            <w:noProof/>
            <w:webHidden/>
          </w:rPr>
        </w:r>
        <w:r w:rsidR="00A77294" w:rsidRPr="00042237">
          <w:rPr>
            <w:noProof/>
            <w:webHidden/>
          </w:rPr>
          <w:fldChar w:fldCharType="separate"/>
        </w:r>
        <w:r w:rsidR="00042237" w:rsidRPr="00042237">
          <w:rPr>
            <w:noProof/>
            <w:webHidden/>
          </w:rPr>
          <w:t>126</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03" w:history="1">
        <w:r w:rsidR="00042237" w:rsidRPr="00042237">
          <w:rPr>
            <w:rStyle w:val="Hyperlink"/>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w:t>
        </w:r>
        <w:r w:rsidR="00042237" w:rsidRPr="00042237">
          <w:rPr>
            <w:webHidden/>
          </w:rPr>
          <w:tab/>
        </w:r>
        <w:r w:rsidR="00A77294" w:rsidRPr="00042237">
          <w:rPr>
            <w:webHidden/>
          </w:rPr>
          <w:fldChar w:fldCharType="begin" w:fldLock="1"/>
        </w:r>
        <w:r w:rsidR="00042237" w:rsidRPr="00042237">
          <w:rPr>
            <w:webHidden/>
          </w:rPr>
          <w:instrText xml:space="preserve"> PAGEREF _Toc389494803 \h </w:instrText>
        </w:r>
        <w:r w:rsidR="00A77294" w:rsidRPr="00042237">
          <w:rPr>
            <w:webHidden/>
          </w:rPr>
        </w:r>
        <w:r w:rsidR="00A77294" w:rsidRPr="00042237">
          <w:rPr>
            <w:webHidden/>
          </w:rPr>
          <w:fldChar w:fldCharType="separate"/>
        </w:r>
        <w:r w:rsidR="00042237" w:rsidRPr="00042237">
          <w:rPr>
            <w:webHidden/>
          </w:rPr>
          <w:t>126</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04" w:history="1">
        <w:r w:rsidR="00042237" w:rsidRPr="00042237">
          <w:rPr>
            <w:rStyle w:val="Hyperlink"/>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_Toc389494804 \h </w:instrText>
        </w:r>
        <w:r w:rsidR="00A77294" w:rsidRPr="00042237">
          <w:rPr>
            <w:noProof/>
            <w:webHidden/>
          </w:rPr>
        </w:r>
        <w:r w:rsidR="00A77294" w:rsidRPr="00042237">
          <w:rPr>
            <w:noProof/>
            <w:webHidden/>
          </w:rPr>
          <w:fldChar w:fldCharType="separate"/>
        </w:r>
        <w:r w:rsidR="00042237" w:rsidRPr="00042237">
          <w:rPr>
            <w:noProof/>
            <w:webHidden/>
          </w:rPr>
          <w:t>126</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5" w:history="1">
        <w:r w:rsidR="00042237" w:rsidRPr="00042237">
          <w:rPr>
            <w:rStyle w:val="Hyperlink"/>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equal to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_Toc389494805 \h </w:instrText>
        </w:r>
        <w:r w:rsidR="00A77294" w:rsidRPr="00042237">
          <w:rPr>
            <w:noProof/>
            <w:webHidden/>
          </w:rPr>
        </w:r>
        <w:r w:rsidR="00A77294" w:rsidRPr="00042237">
          <w:rPr>
            <w:noProof/>
            <w:webHidden/>
          </w:rPr>
          <w:fldChar w:fldCharType="separate"/>
        </w:r>
        <w:r w:rsidR="00042237" w:rsidRPr="00042237">
          <w:rPr>
            <w:noProof/>
            <w:webHidden/>
          </w:rPr>
          <w:t>128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6" w:history="1">
        <w:r w:rsidR="00042237" w:rsidRPr="00042237">
          <w:rPr>
            <w:rStyle w:val="Hyperlink"/>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_Toc389494806 \h </w:instrText>
        </w:r>
        <w:r w:rsidR="00A77294" w:rsidRPr="00042237">
          <w:rPr>
            <w:noProof/>
            <w:webHidden/>
          </w:rPr>
        </w:r>
        <w:r w:rsidR="00A77294" w:rsidRPr="00042237">
          <w:rPr>
            <w:noProof/>
            <w:webHidden/>
          </w:rPr>
          <w:fldChar w:fldCharType="separate"/>
        </w:r>
        <w:r w:rsidR="00042237" w:rsidRPr="00042237">
          <w:rPr>
            <w:noProof/>
            <w:webHidden/>
          </w:rPr>
          <w:t>128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7" w:history="1">
        <w:r w:rsidR="00042237" w:rsidRPr="00042237">
          <w:rPr>
            <w:rStyle w:val="Hyperlink"/>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starting the decoding of a coded picture with nuh_layer_id greater than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_Toc389494807 \h </w:instrText>
        </w:r>
        <w:r w:rsidR="00A77294" w:rsidRPr="00042237">
          <w:rPr>
            <w:noProof/>
            <w:webHidden/>
          </w:rPr>
        </w:r>
        <w:r w:rsidR="00A77294" w:rsidRPr="00042237">
          <w:rPr>
            <w:noProof/>
            <w:webHidden/>
          </w:rPr>
          <w:fldChar w:fldCharType="separate"/>
        </w:r>
        <w:r w:rsidR="00042237" w:rsidRPr="00042237">
          <w:rPr>
            <w:noProof/>
            <w:webHidden/>
          </w:rPr>
          <w:t>128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8" w:history="1">
        <w:r w:rsidR="00042237" w:rsidRPr="00042237">
          <w:rPr>
            <w:rStyle w:val="Hyperlink"/>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ending the decoding of a coded picture with nuh_layer_id greater than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_Toc389494808 \h </w:instrText>
        </w:r>
        <w:r w:rsidR="00A77294" w:rsidRPr="00042237">
          <w:rPr>
            <w:noProof/>
            <w:webHidden/>
          </w:rPr>
        </w:r>
        <w:r w:rsidR="00A77294" w:rsidRPr="00042237">
          <w:rPr>
            <w:noProof/>
            <w:webHidden/>
          </w:rPr>
          <w:fldChar w:fldCharType="separate"/>
        </w:r>
        <w:r w:rsidR="00042237" w:rsidRPr="00042237">
          <w:rPr>
            <w:noProof/>
            <w:webHidden/>
          </w:rPr>
          <w:t>129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09" w:history="1">
        <w:r w:rsidR="00042237" w:rsidRPr="00042237">
          <w:rPr>
            <w:rStyle w:val="Hyperlink"/>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Generation of unavailable reference pictures for pictures first in decoding order within a layer</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_Toc389494809 \h </w:instrText>
        </w:r>
        <w:r w:rsidR="00A77294" w:rsidRPr="00042237">
          <w:rPr>
            <w:noProof/>
            <w:webHidden/>
          </w:rPr>
        </w:r>
        <w:r w:rsidR="00A77294" w:rsidRPr="00042237">
          <w:rPr>
            <w:noProof/>
            <w:webHidden/>
          </w:rPr>
          <w:fldChar w:fldCharType="separate"/>
        </w:r>
        <w:r w:rsidR="00042237" w:rsidRPr="00042237">
          <w:rPr>
            <w:noProof/>
            <w:webHidden/>
          </w:rPr>
          <w:t>129</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0" w:history="1">
        <w:r w:rsidR="00042237" w:rsidRPr="00042237">
          <w:rPr>
            <w:rStyle w:val="Hyperlink"/>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_Toc389494810 \h </w:instrText>
        </w:r>
        <w:r w:rsidR="00A77294" w:rsidRPr="00042237">
          <w:rPr>
            <w:noProof/>
            <w:webHidden/>
          </w:rPr>
        </w:r>
        <w:r w:rsidR="00A77294" w:rsidRPr="00042237">
          <w:rPr>
            <w:noProof/>
            <w:webHidden/>
          </w:rPr>
          <w:fldChar w:fldCharType="separate"/>
        </w:r>
        <w:r w:rsidR="00042237" w:rsidRPr="00042237">
          <w:rPr>
            <w:noProof/>
            <w:webHidden/>
          </w:rPr>
          <w:t>130</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1" w:history="1">
        <w:r w:rsidR="00042237" w:rsidRPr="00042237">
          <w:rPr>
            <w:rStyle w:val="Hyperlink"/>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_Toc389494811 \h </w:instrText>
        </w:r>
        <w:r w:rsidR="00A77294" w:rsidRPr="00042237">
          <w:rPr>
            <w:noProof/>
            <w:webHidden/>
          </w:rPr>
        </w:r>
        <w:r w:rsidR="00A77294" w:rsidRPr="00042237">
          <w:rPr>
            <w:noProof/>
            <w:webHidden/>
          </w:rPr>
          <w:fldChar w:fldCharType="separate"/>
        </w:r>
        <w:r w:rsidR="00042237" w:rsidRPr="00042237">
          <w:rPr>
            <w:noProof/>
            <w:webHidden/>
          </w:rPr>
          <w:t>130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12" w:history="1">
        <w:r w:rsidR="00042237" w:rsidRPr="00042237">
          <w:rPr>
            <w:rStyle w:val="Hyperlink"/>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picture order count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_Toc389494812 \h </w:instrText>
        </w:r>
        <w:r w:rsidR="00A77294" w:rsidRPr="00042237">
          <w:rPr>
            <w:noProof/>
            <w:webHidden/>
          </w:rPr>
        </w:r>
        <w:r w:rsidR="00A77294" w:rsidRPr="00042237">
          <w:rPr>
            <w:noProof/>
            <w:webHidden/>
          </w:rPr>
          <w:fldChar w:fldCharType="separate"/>
        </w:r>
        <w:r w:rsidR="00042237" w:rsidRPr="00042237">
          <w:rPr>
            <w:noProof/>
            <w:webHidden/>
          </w:rPr>
          <w:t>130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13" w:history="1">
        <w:r w:rsidR="00042237" w:rsidRPr="00042237">
          <w:rPr>
            <w:rStyle w:val="Hyperlink"/>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set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_Toc389494813 \h </w:instrText>
        </w:r>
        <w:r w:rsidR="00A77294" w:rsidRPr="00042237">
          <w:rPr>
            <w:noProof/>
            <w:webHidden/>
          </w:rPr>
        </w:r>
        <w:r w:rsidR="00A77294" w:rsidRPr="00042237">
          <w:rPr>
            <w:noProof/>
            <w:webHidden/>
          </w:rPr>
          <w:fldChar w:fldCharType="separate"/>
        </w:r>
        <w:r w:rsidR="00042237" w:rsidRPr="00042237">
          <w:rPr>
            <w:noProof/>
            <w:webHidden/>
          </w:rPr>
          <w:t>132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14" w:history="1">
        <w:r w:rsidR="00042237" w:rsidRPr="00042237">
          <w:rPr>
            <w:rStyle w:val="Hyperlink"/>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generating unavailable reference pictures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_Toc389494814 \h </w:instrText>
        </w:r>
        <w:r w:rsidR="00A77294" w:rsidRPr="00042237">
          <w:rPr>
            <w:noProof/>
            <w:webHidden/>
          </w:rPr>
        </w:r>
        <w:r w:rsidR="00A77294" w:rsidRPr="00042237">
          <w:rPr>
            <w:noProof/>
            <w:webHidden/>
          </w:rPr>
          <w:fldChar w:fldCharType="separate"/>
        </w:r>
        <w:r w:rsidR="00042237" w:rsidRPr="00042237">
          <w:rPr>
            <w:noProof/>
            <w:webHidden/>
          </w:rPr>
          <w:t>132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15" w:history="1">
        <w:r w:rsidR="00042237" w:rsidRPr="00042237">
          <w:rPr>
            <w:rStyle w:val="Hyperlink"/>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lists construction</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_Toc389494815 \h </w:instrText>
        </w:r>
        <w:r w:rsidR="00A77294" w:rsidRPr="00042237">
          <w:rPr>
            <w:noProof/>
            <w:webHidden/>
          </w:rPr>
        </w:r>
        <w:r w:rsidR="00A77294" w:rsidRPr="00042237">
          <w:rPr>
            <w:noProof/>
            <w:webHidden/>
          </w:rPr>
          <w:fldChar w:fldCharType="separate"/>
        </w:r>
        <w:r w:rsidR="00042237" w:rsidRPr="00042237">
          <w:rPr>
            <w:noProof/>
            <w:webHidden/>
          </w:rPr>
          <w:t>132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6" w:history="1">
        <w:r w:rsidR="00042237" w:rsidRPr="00042237">
          <w:rPr>
            <w:rStyle w:val="Hyperlink"/>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_Toc389494816 \h </w:instrText>
        </w:r>
        <w:r w:rsidR="00A77294" w:rsidRPr="00042237">
          <w:rPr>
            <w:noProof/>
            <w:webHidden/>
          </w:rPr>
        </w:r>
        <w:r w:rsidR="00A77294" w:rsidRPr="00042237">
          <w:rPr>
            <w:noProof/>
            <w:webHidden/>
          </w:rPr>
          <w:fldChar w:fldCharType="separate"/>
        </w:r>
        <w:r w:rsidR="00042237" w:rsidRPr="00042237">
          <w:rPr>
            <w:noProof/>
            <w:webHidden/>
          </w:rPr>
          <w:t>133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7" w:history="1">
        <w:r w:rsidR="00042237" w:rsidRPr="00042237">
          <w:rPr>
            <w:rStyle w:val="Hyperlink"/>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_Toc389494817 \h </w:instrText>
        </w:r>
        <w:r w:rsidR="00A77294" w:rsidRPr="00042237">
          <w:rPr>
            <w:noProof/>
            <w:webHidden/>
          </w:rPr>
        </w:r>
        <w:r w:rsidR="00A77294" w:rsidRPr="00042237">
          <w:rPr>
            <w:noProof/>
            <w:webHidden/>
          </w:rPr>
          <w:fldChar w:fldCharType="separate"/>
        </w:r>
        <w:r w:rsidR="00042237" w:rsidRPr="00042237">
          <w:rPr>
            <w:noProof/>
            <w:webHidden/>
          </w:rPr>
          <w:t>133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8" w:history="1">
        <w:r w:rsidR="00042237" w:rsidRPr="00042237">
          <w:rPr>
            <w:rStyle w:val="Hyperlink"/>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_Toc389494818 \h </w:instrText>
        </w:r>
        <w:r w:rsidR="00A77294" w:rsidRPr="00042237">
          <w:rPr>
            <w:noProof/>
            <w:webHidden/>
          </w:rPr>
        </w:r>
        <w:r w:rsidR="00A77294" w:rsidRPr="00042237">
          <w:rPr>
            <w:noProof/>
            <w:webHidden/>
          </w:rPr>
          <w:fldChar w:fldCharType="separate"/>
        </w:r>
        <w:r w:rsidR="00042237" w:rsidRPr="00042237">
          <w:rPr>
            <w:noProof/>
            <w:webHidden/>
          </w:rPr>
          <w:t>133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19" w:history="1">
        <w:r w:rsidR="00042237" w:rsidRPr="00042237">
          <w:rPr>
            <w:rStyle w:val="Hyperlink"/>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_Toc389494819 \h </w:instrText>
        </w:r>
        <w:r w:rsidR="00A77294" w:rsidRPr="00042237">
          <w:rPr>
            <w:noProof/>
            <w:webHidden/>
          </w:rPr>
        </w:r>
        <w:r w:rsidR="00A77294" w:rsidRPr="00042237">
          <w:rPr>
            <w:noProof/>
            <w:webHidden/>
          </w:rPr>
          <w:fldChar w:fldCharType="separate"/>
        </w:r>
        <w:r w:rsidR="00042237" w:rsidRPr="00042237">
          <w:rPr>
            <w:noProof/>
            <w:webHidden/>
          </w:rPr>
          <w:t>133</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0" w:history="1">
        <w:r w:rsidR="00042237" w:rsidRPr="00042237">
          <w:rPr>
            <w:rStyle w:val="Hyperlink"/>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A77294" w:rsidRPr="00042237">
          <w:rPr>
            <w:webHidden/>
          </w:rPr>
          <w:fldChar w:fldCharType="begin" w:fldLock="1"/>
        </w:r>
        <w:r w:rsidR="00042237" w:rsidRPr="00042237">
          <w:rPr>
            <w:webHidden/>
          </w:rPr>
          <w:instrText xml:space="preserve"> PAGEREF _Toc389494820 \h </w:instrText>
        </w:r>
        <w:r w:rsidR="00A77294" w:rsidRPr="00042237">
          <w:rPr>
            <w:webHidden/>
          </w:rPr>
        </w:r>
        <w:r w:rsidR="00A77294" w:rsidRPr="00042237">
          <w:rPr>
            <w:webHidden/>
          </w:rPr>
          <w:fldChar w:fldCharType="separate"/>
        </w:r>
        <w:r w:rsidR="00042237" w:rsidRPr="00042237">
          <w:rPr>
            <w:webHidden/>
          </w:rPr>
          <w:t>133</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1" w:history="1">
        <w:r w:rsidR="00042237" w:rsidRPr="00042237">
          <w:rPr>
            <w:rStyle w:val="Hyperlink"/>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A77294" w:rsidRPr="00042237">
          <w:rPr>
            <w:webHidden/>
          </w:rPr>
          <w:fldChar w:fldCharType="begin" w:fldLock="1"/>
        </w:r>
        <w:r w:rsidR="00042237" w:rsidRPr="00042237">
          <w:rPr>
            <w:webHidden/>
          </w:rPr>
          <w:instrText xml:space="preserve"> PAGEREF _Toc389494821 \h </w:instrText>
        </w:r>
        <w:r w:rsidR="00A77294" w:rsidRPr="00042237">
          <w:rPr>
            <w:webHidden/>
          </w:rPr>
        </w:r>
        <w:r w:rsidR="00A77294" w:rsidRPr="00042237">
          <w:rPr>
            <w:webHidden/>
          </w:rPr>
          <w:fldChar w:fldCharType="separate"/>
        </w:r>
        <w:r w:rsidR="00042237" w:rsidRPr="00042237">
          <w:rPr>
            <w:webHidden/>
          </w:rPr>
          <w:t>133</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22" w:history="1">
        <w:r w:rsidR="00042237" w:rsidRPr="00042237">
          <w:rPr>
            <w:rStyle w:val="Hyperlink"/>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Sub-bitstream extraction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_Toc389494822 \h </w:instrText>
        </w:r>
        <w:r w:rsidR="00A77294" w:rsidRPr="00042237">
          <w:rPr>
            <w:noProof/>
            <w:webHidden/>
          </w:rPr>
        </w:r>
        <w:r w:rsidR="00A77294" w:rsidRPr="00042237">
          <w:rPr>
            <w:noProof/>
            <w:webHidden/>
          </w:rPr>
          <w:fldChar w:fldCharType="separate"/>
        </w:r>
        <w:r w:rsidR="00042237" w:rsidRPr="00042237">
          <w:rPr>
            <w:noProof/>
            <w:webHidden/>
          </w:rPr>
          <w:t>133</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23" w:history="1">
        <w:r w:rsidR="00042237" w:rsidRPr="00042237">
          <w:rPr>
            <w:rStyle w:val="Hyperlink"/>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Non-base layer subtree extraction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_Toc389494823 \h </w:instrText>
        </w:r>
        <w:r w:rsidR="00A77294" w:rsidRPr="00042237">
          <w:rPr>
            <w:noProof/>
            <w:webHidden/>
          </w:rPr>
        </w:r>
        <w:r w:rsidR="00A77294" w:rsidRPr="00042237">
          <w:rPr>
            <w:noProof/>
            <w:webHidden/>
          </w:rPr>
          <w:fldChar w:fldCharType="separate"/>
        </w:r>
        <w:r w:rsidR="00042237" w:rsidRPr="00042237">
          <w:rPr>
            <w:noProof/>
            <w:webHidden/>
          </w:rPr>
          <w:t>134</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4" w:history="1">
        <w:r w:rsidR="00042237" w:rsidRPr="00042237">
          <w:rPr>
            <w:rStyle w:val="Hyperlink"/>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(Void)</w:t>
        </w:r>
        <w:r w:rsidR="00042237" w:rsidRPr="00042237">
          <w:rPr>
            <w:webHidden/>
          </w:rPr>
          <w:tab/>
        </w:r>
        <w:r w:rsidR="00A77294" w:rsidRPr="00042237">
          <w:rPr>
            <w:webHidden/>
          </w:rPr>
          <w:fldChar w:fldCharType="begin" w:fldLock="1"/>
        </w:r>
        <w:r w:rsidR="00042237" w:rsidRPr="00042237">
          <w:rPr>
            <w:webHidden/>
          </w:rPr>
          <w:instrText xml:space="preserve"> PAGEREF _Toc389494824 \h </w:instrText>
        </w:r>
        <w:r w:rsidR="00A77294" w:rsidRPr="00042237">
          <w:rPr>
            <w:webHidden/>
          </w:rPr>
        </w:r>
        <w:r w:rsidR="00A77294" w:rsidRPr="00042237">
          <w:rPr>
            <w:webHidden/>
          </w:rPr>
          <w:fldChar w:fldCharType="separate"/>
        </w:r>
        <w:r w:rsidR="00042237" w:rsidRPr="00042237">
          <w:rPr>
            <w:webHidden/>
          </w:rPr>
          <w:t>135</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5" w:history="1">
        <w:r w:rsidR="00042237" w:rsidRPr="00042237">
          <w:rPr>
            <w:rStyle w:val="Hyperlink"/>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A77294" w:rsidRPr="00042237">
          <w:rPr>
            <w:webHidden/>
          </w:rPr>
          <w:fldChar w:fldCharType="begin" w:fldLock="1"/>
        </w:r>
        <w:r w:rsidR="00042237" w:rsidRPr="00042237">
          <w:rPr>
            <w:webHidden/>
          </w:rPr>
          <w:instrText xml:space="preserve"> PAGEREF _Toc389494825 \h </w:instrText>
        </w:r>
        <w:r w:rsidR="00A77294" w:rsidRPr="00042237">
          <w:rPr>
            <w:webHidden/>
          </w:rPr>
        </w:r>
        <w:r w:rsidR="00A77294" w:rsidRPr="00042237">
          <w:rPr>
            <w:webHidden/>
          </w:rPr>
          <w:fldChar w:fldCharType="separate"/>
        </w:r>
        <w:r w:rsidR="00042237" w:rsidRPr="00042237">
          <w:rPr>
            <w:webHidden/>
          </w:rPr>
          <w:t>135</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6" w:history="1">
        <w:r w:rsidR="00042237" w:rsidRPr="00042237">
          <w:rPr>
            <w:rStyle w:val="Hyperlink"/>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A77294" w:rsidRPr="00042237">
          <w:rPr>
            <w:webHidden/>
          </w:rPr>
          <w:fldChar w:fldCharType="begin" w:fldLock="1"/>
        </w:r>
        <w:r w:rsidR="00042237" w:rsidRPr="00042237">
          <w:rPr>
            <w:webHidden/>
          </w:rPr>
          <w:instrText xml:space="preserve"> PAGEREF _Toc389494826 \h </w:instrText>
        </w:r>
        <w:r w:rsidR="00A77294" w:rsidRPr="00042237">
          <w:rPr>
            <w:webHidden/>
          </w:rPr>
        </w:r>
        <w:r w:rsidR="00A77294" w:rsidRPr="00042237">
          <w:rPr>
            <w:webHidden/>
          </w:rPr>
          <w:fldChar w:fldCharType="separate"/>
        </w:r>
        <w:r w:rsidR="00042237" w:rsidRPr="00042237">
          <w:rPr>
            <w:webHidden/>
          </w:rPr>
          <w:t>135</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27" w:history="1">
        <w:r w:rsidR="00042237" w:rsidRPr="00042237">
          <w:rPr>
            <w:rStyle w:val="Hyperlink"/>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A77294" w:rsidRPr="00042237">
          <w:rPr>
            <w:webHidden/>
          </w:rPr>
          <w:fldChar w:fldCharType="begin" w:fldLock="1"/>
        </w:r>
        <w:r w:rsidR="00042237" w:rsidRPr="00042237">
          <w:rPr>
            <w:webHidden/>
          </w:rPr>
          <w:instrText xml:space="preserve"> PAGEREF _Toc389494827 \h </w:instrText>
        </w:r>
        <w:r w:rsidR="00A77294" w:rsidRPr="00042237">
          <w:rPr>
            <w:webHidden/>
          </w:rPr>
        </w:r>
        <w:r w:rsidR="00A77294" w:rsidRPr="00042237">
          <w:rPr>
            <w:webHidden/>
          </w:rPr>
          <w:fldChar w:fldCharType="separate"/>
        </w:r>
        <w:r w:rsidR="00042237" w:rsidRPr="00042237">
          <w:rPr>
            <w:webHidden/>
          </w:rPr>
          <w:t>135</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28" w:history="1">
        <w:r w:rsidR="00042237" w:rsidRPr="00042237">
          <w:rPr>
            <w:rStyle w:val="Hyperlink"/>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_Toc389494828 \h </w:instrText>
        </w:r>
        <w:r w:rsidR="00A77294" w:rsidRPr="00042237">
          <w:rPr>
            <w:noProof/>
            <w:webHidden/>
          </w:rPr>
        </w:r>
        <w:r w:rsidR="00A77294" w:rsidRPr="00042237">
          <w:rPr>
            <w:noProof/>
            <w:webHidden/>
          </w:rPr>
          <w:fldChar w:fldCharType="separate"/>
        </w:r>
        <w:r w:rsidR="00042237" w:rsidRPr="00042237">
          <w:rPr>
            <w:noProof/>
            <w:webHidden/>
          </w:rPr>
          <w:t>136</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29" w:history="1">
        <w:r w:rsidR="00042237" w:rsidRPr="00042237">
          <w:rPr>
            <w:rStyle w:val="Hyperlink"/>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_Toc389494829 \h </w:instrText>
        </w:r>
        <w:r w:rsidR="00A77294" w:rsidRPr="00042237">
          <w:rPr>
            <w:noProof/>
            <w:webHidden/>
          </w:rPr>
        </w:r>
        <w:r w:rsidR="00A77294" w:rsidRPr="00042237">
          <w:rPr>
            <w:noProof/>
            <w:webHidden/>
          </w:rPr>
          <w:fldChar w:fldCharType="separate"/>
        </w:r>
        <w:r w:rsidR="00042237" w:rsidRPr="00042237">
          <w:rPr>
            <w:noProof/>
            <w:webHidden/>
          </w:rPr>
          <w:t>136</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0" w:history="1">
        <w:r w:rsidR="00042237" w:rsidRPr="00042237">
          <w:rPr>
            <w:rStyle w:val="Hyperlink"/>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_Toc389494830 \h </w:instrText>
        </w:r>
        <w:r w:rsidR="00A77294" w:rsidRPr="00042237">
          <w:rPr>
            <w:noProof/>
            <w:webHidden/>
          </w:rPr>
        </w:r>
        <w:r w:rsidR="00A77294" w:rsidRPr="00042237">
          <w:rPr>
            <w:noProof/>
            <w:webHidden/>
          </w:rPr>
          <w:fldChar w:fldCharType="separate"/>
        </w:r>
        <w:r w:rsidR="00042237" w:rsidRPr="00042237">
          <w:rPr>
            <w:noProof/>
            <w:webHidden/>
          </w:rPr>
          <w:t>137</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1" w:history="1">
        <w:r w:rsidR="00042237" w:rsidRPr="00042237">
          <w:rPr>
            <w:rStyle w:val="Hyperlink"/>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_Toc389494831 \h </w:instrText>
        </w:r>
        <w:r w:rsidR="00A77294" w:rsidRPr="00042237">
          <w:rPr>
            <w:noProof/>
            <w:webHidden/>
          </w:rPr>
        </w:r>
        <w:r w:rsidR="00A77294" w:rsidRPr="00042237">
          <w:rPr>
            <w:noProof/>
            <w:webHidden/>
          </w:rPr>
          <w:fldChar w:fldCharType="separate"/>
        </w:r>
        <w:r w:rsidR="00042237" w:rsidRPr="00042237">
          <w:rPr>
            <w:noProof/>
            <w:webHidden/>
          </w:rPr>
          <w:t>137</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2" w:history="1">
        <w:r w:rsidR="00042237" w:rsidRPr="00042237">
          <w:rPr>
            <w:rStyle w:val="Hyperlink"/>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_Toc389494832 \h </w:instrText>
        </w:r>
        <w:r w:rsidR="00A77294" w:rsidRPr="00042237">
          <w:rPr>
            <w:noProof/>
            <w:webHidden/>
          </w:rPr>
        </w:r>
        <w:r w:rsidR="00A77294" w:rsidRPr="00042237">
          <w:rPr>
            <w:noProof/>
            <w:webHidden/>
          </w:rPr>
          <w:fldChar w:fldCharType="separate"/>
        </w:r>
        <w:r w:rsidR="00042237" w:rsidRPr="00042237">
          <w:rPr>
            <w:noProof/>
            <w:webHidden/>
          </w:rPr>
          <w:t>138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3" w:history="1">
        <w:r w:rsidR="00042237" w:rsidRPr="00042237">
          <w:rPr>
            <w:rStyle w:val="Hyperlink"/>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_Toc389494833 \h </w:instrText>
        </w:r>
        <w:r w:rsidR="00A77294" w:rsidRPr="00042237">
          <w:rPr>
            <w:noProof/>
            <w:webHidden/>
          </w:rPr>
        </w:r>
        <w:r w:rsidR="00A77294" w:rsidRPr="00042237">
          <w:rPr>
            <w:noProof/>
            <w:webHidden/>
          </w:rPr>
          <w:fldChar w:fldCharType="separate"/>
        </w:r>
        <w:r w:rsidR="00042237" w:rsidRPr="00042237">
          <w:rPr>
            <w:noProof/>
            <w:webHidden/>
          </w:rPr>
          <w:t>138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4" w:history="1">
        <w:r w:rsidR="00042237" w:rsidRPr="00042237">
          <w:rPr>
            <w:rStyle w:val="Hyperlink"/>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_Toc389494834 \h </w:instrText>
        </w:r>
        <w:r w:rsidR="00A77294" w:rsidRPr="00042237">
          <w:rPr>
            <w:noProof/>
            <w:webHidden/>
          </w:rPr>
        </w:r>
        <w:r w:rsidR="00A77294" w:rsidRPr="00042237">
          <w:rPr>
            <w:noProof/>
            <w:webHidden/>
          </w:rPr>
          <w:fldChar w:fldCharType="separate"/>
        </w:r>
        <w:r w:rsidR="00042237" w:rsidRPr="00042237">
          <w:rPr>
            <w:noProof/>
            <w:webHidden/>
          </w:rPr>
          <w:t>139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5" w:history="1">
        <w:r w:rsidR="00042237" w:rsidRPr="00042237">
          <w:rPr>
            <w:rStyle w:val="Hyperlink"/>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 channel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_Toc389494835 \h </w:instrText>
        </w:r>
        <w:r w:rsidR="00A77294" w:rsidRPr="00042237">
          <w:rPr>
            <w:noProof/>
            <w:webHidden/>
          </w:rPr>
        </w:r>
        <w:r w:rsidR="00A77294" w:rsidRPr="00042237">
          <w:rPr>
            <w:noProof/>
            <w:webHidden/>
          </w:rPr>
          <w:fldChar w:fldCharType="separate"/>
        </w:r>
        <w:r w:rsidR="00042237" w:rsidRPr="00042237">
          <w:rPr>
            <w:noProof/>
            <w:webHidden/>
          </w:rPr>
          <w:t>139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6" w:history="1">
        <w:r w:rsidR="00042237" w:rsidRPr="00042237">
          <w:rPr>
            <w:rStyle w:val="Hyperlink"/>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_Toc389494836 \h </w:instrText>
        </w:r>
        <w:r w:rsidR="00A77294" w:rsidRPr="00042237">
          <w:rPr>
            <w:noProof/>
            <w:webHidden/>
          </w:rPr>
        </w:r>
        <w:r w:rsidR="00A77294" w:rsidRPr="00042237">
          <w:rPr>
            <w:noProof/>
            <w:webHidden/>
          </w:rPr>
          <w:fldChar w:fldCharType="separate"/>
        </w:r>
        <w:r w:rsidR="00042237" w:rsidRPr="00042237">
          <w:rPr>
            <w:noProof/>
            <w:webHidden/>
          </w:rPr>
          <w:t>139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7" w:history="1">
        <w:r w:rsidR="00042237" w:rsidRPr="00042237">
          <w:rPr>
            <w:rStyle w:val="Hyperlink"/>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_Toc389494837 \h </w:instrText>
        </w:r>
        <w:r w:rsidR="00A77294" w:rsidRPr="00042237">
          <w:rPr>
            <w:noProof/>
            <w:webHidden/>
          </w:rPr>
        </w:r>
        <w:r w:rsidR="00A77294" w:rsidRPr="00042237">
          <w:rPr>
            <w:noProof/>
            <w:webHidden/>
          </w:rPr>
          <w:fldChar w:fldCharType="separate"/>
        </w:r>
        <w:r w:rsidR="00042237" w:rsidRPr="00042237">
          <w:rPr>
            <w:noProof/>
            <w:webHidden/>
          </w:rPr>
          <w:t>140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8" w:history="1">
        <w:r w:rsidR="00042237" w:rsidRPr="00042237">
          <w:rPr>
            <w:rStyle w:val="Hyperlink"/>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_Toc389494838 \h </w:instrText>
        </w:r>
        <w:r w:rsidR="00A77294" w:rsidRPr="00042237">
          <w:rPr>
            <w:noProof/>
            <w:webHidden/>
          </w:rPr>
        </w:r>
        <w:r w:rsidR="00A77294" w:rsidRPr="00042237">
          <w:rPr>
            <w:noProof/>
            <w:webHidden/>
          </w:rPr>
          <w:fldChar w:fldCharType="separate"/>
        </w:r>
        <w:r w:rsidR="00042237" w:rsidRPr="00042237">
          <w:rPr>
            <w:noProof/>
            <w:webHidden/>
          </w:rPr>
          <w:t>140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39" w:history="1">
        <w:r w:rsidR="00042237" w:rsidRPr="00042237">
          <w:rPr>
            <w:rStyle w:val="Hyperlink"/>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_Toc389494839 \h </w:instrText>
        </w:r>
        <w:r w:rsidR="00A77294" w:rsidRPr="00042237">
          <w:rPr>
            <w:noProof/>
            <w:webHidden/>
          </w:rPr>
        </w:r>
        <w:r w:rsidR="00A77294" w:rsidRPr="00042237">
          <w:rPr>
            <w:noProof/>
            <w:webHidden/>
          </w:rPr>
          <w:fldChar w:fldCharType="separate"/>
        </w:r>
        <w:r w:rsidR="00042237" w:rsidRPr="00042237">
          <w:rPr>
            <w:noProof/>
            <w:webHidden/>
          </w:rPr>
          <w:t>141</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0" w:history="1">
        <w:r w:rsidR="00042237" w:rsidRPr="00042237">
          <w:rPr>
            <w:rStyle w:val="Hyperlink"/>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_Toc389494840 \h </w:instrText>
        </w:r>
        <w:r w:rsidR="00A77294" w:rsidRPr="00042237">
          <w:rPr>
            <w:noProof/>
            <w:webHidden/>
          </w:rPr>
        </w:r>
        <w:r w:rsidR="00A77294" w:rsidRPr="00042237">
          <w:rPr>
            <w:noProof/>
            <w:webHidden/>
          </w:rPr>
          <w:fldChar w:fldCharType="separate"/>
        </w:r>
        <w:r w:rsidR="00042237" w:rsidRPr="00042237">
          <w:rPr>
            <w:noProof/>
            <w:webHidden/>
          </w:rPr>
          <w:t>141</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41" w:history="1">
        <w:r w:rsidR="00042237" w:rsidRPr="00042237">
          <w:rPr>
            <w:rStyle w:val="Hyperlink"/>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_Toc389494841 \h </w:instrText>
        </w:r>
        <w:r w:rsidR="00A77294" w:rsidRPr="00042237">
          <w:rPr>
            <w:noProof/>
            <w:webHidden/>
          </w:rPr>
        </w:r>
        <w:r w:rsidR="00A77294" w:rsidRPr="00042237">
          <w:rPr>
            <w:noProof/>
            <w:webHidden/>
          </w:rPr>
          <w:fldChar w:fldCharType="separate"/>
        </w:r>
        <w:r w:rsidR="00042237" w:rsidRPr="00042237">
          <w:rPr>
            <w:noProof/>
            <w:webHidden/>
          </w:rPr>
          <w:t>142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2" w:history="1">
        <w:r w:rsidR="00042237" w:rsidRPr="00042237">
          <w:rPr>
            <w:rStyle w:val="Hyperlink"/>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_Toc389494842 \h </w:instrText>
        </w:r>
        <w:r w:rsidR="00A77294" w:rsidRPr="00042237">
          <w:rPr>
            <w:noProof/>
            <w:webHidden/>
          </w:rPr>
        </w:r>
        <w:r w:rsidR="00A77294" w:rsidRPr="00042237">
          <w:rPr>
            <w:noProof/>
            <w:webHidden/>
          </w:rPr>
          <w:fldChar w:fldCharType="separate"/>
        </w:r>
        <w:r w:rsidR="00042237" w:rsidRPr="00042237">
          <w:rPr>
            <w:noProof/>
            <w:webHidden/>
          </w:rPr>
          <w:t>143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3" w:history="1">
        <w:r w:rsidR="00042237" w:rsidRPr="00042237">
          <w:rPr>
            <w:rStyle w:val="Hyperlink"/>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_Toc389494843 \h </w:instrText>
        </w:r>
        <w:r w:rsidR="00A77294" w:rsidRPr="00042237">
          <w:rPr>
            <w:noProof/>
            <w:webHidden/>
          </w:rPr>
        </w:r>
        <w:r w:rsidR="00A77294" w:rsidRPr="00042237">
          <w:rPr>
            <w:noProof/>
            <w:webHidden/>
          </w:rPr>
          <w:fldChar w:fldCharType="separate"/>
        </w:r>
        <w:r w:rsidR="00042237" w:rsidRPr="00042237">
          <w:rPr>
            <w:noProof/>
            <w:webHidden/>
          </w:rPr>
          <w:t>143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4" w:history="1">
        <w:r w:rsidR="00042237" w:rsidRPr="00042237">
          <w:rPr>
            <w:rStyle w:val="Hyperlink"/>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_Toc389494844 \h </w:instrText>
        </w:r>
        <w:r w:rsidR="00A77294" w:rsidRPr="00042237">
          <w:rPr>
            <w:noProof/>
            <w:webHidden/>
          </w:rPr>
        </w:r>
        <w:r w:rsidR="00A77294" w:rsidRPr="00042237">
          <w:rPr>
            <w:noProof/>
            <w:webHidden/>
          </w:rPr>
          <w:fldChar w:fldCharType="separate"/>
        </w:r>
        <w:r w:rsidR="00042237" w:rsidRPr="00042237">
          <w:rPr>
            <w:noProof/>
            <w:webHidden/>
          </w:rPr>
          <w:t>145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5" w:history="1">
        <w:r w:rsidR="00042237" w:rsidRPr="00042237">
          <w:rPr>
            <w:rStyle w:val="Hyperlink"/>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_Toc389494845 \h </w:instrText>
        </w:r>
        <w:r w:rsidR="00A77294" w:rsidRPr="00042237">
          <w:rPr>
            <w:noProof/>
            <w:webHidden/>
          </w:rPr>
        </w:r>
        <w:r w:rsidR="00A77294" w:rsidRPr="00042237">
          <w:rPr>
            <w:noProof/>
            <w:webHidden/>
          </w:rPr>
          <w:fldChar w:fldCharType="separate"/>
        </w:r>
        <w:r w:rsidR="00042237" w:rsidRPr="00042237">
          <w:rPr>
            <w:noProof/>
            <w:webHidden/>
          </w:rPr>
          <w:t>145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6" w:history="1">
        <w:r w:rsidR="00042237" w:rsidRPr="00042237">
          <w:rPr>
            <w:rStyle w:val="Hyperlink"/>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_Toc389494846 \h </w:instrText>
        </w:r>
        <w:r w:rsidR="00A77294" w:rsidRPr="00042237">
          <w:rPr>
            <w:noProof/>
            <w:webHidden/>
          </w:rPr>
        </w:r>
        <w:r w:rsidR="00A77294" w:rsidRPr="00042237">
          <w:rPr>
            <w:noProof/>
            <w:webHidden/>
          </w:rPr>
          <w:fldChar w:fldCharType="separate"/>
        </w:r>
        <w:r w:rsidR="00042237" w:rsidRPr="00042237">
          <w:rPr>
            <w:noProof/>
            <w:webHidden/>
          </w:rPr>
          <w:t>145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7" w:history="1">
        <w:r w:rsidR="00042237" w:rsidRPr="00042237">
          <w:rPr>
            <w:rStyle w:val="Hyperlink"/>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_Toc389494847 \h </w:instrText>
        </w:r>
        <w:r w:rsidR="00A77294" w:rsidRPr="00042237">
          <w:rPr>
            <w:noProof/>
            <w:webHidden/>
          </w:rPr>
        </w:r>
        <w:r w:rsidR="00A77294" w:rsidRPr="00042237">
          <w:rPr>
            <w:noProof/>
            <w:webHidden/>
          </w:rPr>
          <w:fldChar w:fldCharType="separate"/>
        </w:r>
        <w:r w:rsidR="00042237" w:rsidRPr="00042237">
          <w:rPr>
            <w:noProof/>
            <w:webHidden/>
          </w:rPr>
          <w:t>146</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8" w:history="1">
        <w:r w:rsidR="00042237" w:rsidRPr="00042237">
          <w:rPr>
            <w:rStyle w:val="Hyperlink"/>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w:t>
        </w:r>
        <w:r w:rsidR="00042237" w:rsidRPr="00042237">
          <w:rPr>
            <w:rStyle w:val="Hyperlink"/>
            <w:bCs/>
            <w:noProof/>
          </w:rPr>
          <w:t xml:space="preserve"> channel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_Toc389494848 \h </w:instrText>
        </w:r>
        <w:r w:rsidR="00A77294" w:rsidRPr="00042237">
          <w:rPr>
            <w:noProof/>
            <w:webHidden/>
          </w:rPr>
        </w:r>
        <w:r w:rsidR="00A77294" w:rsidRPr="00042237">
          <w:rPr>
            <w:noProof/>
            <w:webHidden/>
          </w:rPr>
          <w:fldChar w:fldCharType="separate"/>
        </w:r>
        <w:r w:rsidR="00042237" w:rsidRPr="00042237">
          <w:rPr>
            <w:noProof/>
            <w:webHidden/>
          </w:rPr>
          <w:t>147</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49" w:history="1">
        <w:r w:rsidR="00042237" w:rsidRPr="00042237">
          <w:rPr>
            <w:rStyle w:val="Hyperlink"/>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w:t>
        </w:r>
        <w:r w:rsidR="00042237" w:rsidRPr="00042237">
          <w:rPr>
            <w:rStyle w:val="Hyperlink"/>
            <w:bCs/>
            <w:noProof/>
          </w:rPr>
          <w:t xml:space="preserve">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_Toc389494849 \h </w:instrText>
        </w:r>
        <w:r w:rsidR="00A77294" w:rsidRPr="00042237">
          <w:rPr>
            <w:noProof/>
            <w:webHidden/>
          </w:rPr>
        </w:r>
        <w:r w:rsidR="00A77294" w:rsidRPr="00042237">
          <w:rPr>
            <w:noProof/>
            <w:webHidden/>
          </w:rPr>
          <w:fldChar w:fldCharType="separate"/>
        </w:r>
        <w:r w:rsidR="00042237" w:rsidRPr="00042237">
          <w:rPr>
            <w:noProof/>
            <w:webHidden/>
          </w:rPr>
          <w:t>149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0" w:history="1">
        <w:r w:rsidR="00042237" w:rsidRPr="00042237">
          <w:rPr>
            <w:rStyle w:val="Hyperlink"/>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w:t>
        </w:r>
        <w:r w:rsidR="00042237" w:rsidRPr="00042237">
          <w:rPr>
            <w:rStyle w:val="Hyperlink"/>
            <w:bCs/>
            <w:noProof/>
          </w:rPr>
          <w:t xml:space="preserve">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_Toc389494850 \h </w:instrText>
        </w:r>
        <w:r w:rsidR="00A77294" w:rsidRPr="00042237">
          <w:rPr>
            <w:noProof/>
            <w:webHidden/>
          </w:rPr>
        </w:r>
        <w:r w:rsidR="00A77294" w:rsidRPr="00042237">
          <w:rPr>
            <w:noProof/>
            <w:webHidden/>
          </w:rPr>
          <w:fldChar w:fldCharType="separate"/>
        </w:r>
        <w:r w:rsidR="00042237" w:rsidRPr="00042237">
          <w:rPr>
            <w:noProof/>
            <w:webHidden/>
          </w:rPr>
          <w:t>150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1" w:history="1">
        <w:r w:rsidR="00042237" w:rsidRPr="00042237">
          <w:rPr>
            <w:rStyle w:val="Hyperlink"/>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_Toc389494851 \h </w:instrText>
        </w:r>
        <w:r w:rsidR="00A77294" w:rsidRPr="00042237">
          <w:rPr>
            <w:noProof/>
            <w:webHidden/>
          </w:rPr>
        </w:r>
        <w:r w:rsidR="00A77294" w:rsidRPr="00042237">
          <w:rPr>
            <w:noProof/>
            <w:webHidden/>
          </w:rPr>
          <w:fldChar w:fldCharType="separate"/>
        </w:r>
        <w:r w:rsidR="00042237" w:rsidRPr="00042237">
          <w:rPr>
            <w:noProof/>
            <w:webHidden/>
          </w:rPr>
          <w:t>151</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2" w:history="1">
        <w:r w:rsidR="00042237" w:rsidRPr="00042237">
          <w:rPr>
            <w:rStyle w:val="Hyperlink"/>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_Toc389494852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3" w:history="1">
        <w:r w:rsidR="00042237" w:rsidRPr="00042237">
          <w:rPr>
            <w:rStyle w:val="Hyperlink"/>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_Toc389494853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54" w:history="1">
        <w:r w:rsidR="00042237" w:rsidRPr="00042237">
          <w:rPr>
            <w:rStyle w:val="Hyperlink"/>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A77294" w:rsidRPr="00042237">
          <w:rPr>
            <w:webHidden/>
          </w:rPr>
          <w:fldChar w:fldCharType="begin" w:fldLock="1"/>
        </w:r>
        <w:r w:rsidR="00042237" w:rsidRPr="00042237">
          <w:rPr>
            <w:webHidden/>
          </w:rPr>
          <w:instrText xml:space="preserve"> PAGEREF _Toc389494854 \h </w:instrText>
        </w:r>
        <w:r w:rsidR="00A77294" w:rsidRPr="00042237">
          <w:rPr>
            <w:webHidden/>
          </w:rPr>
        </w:r>
        <w:r w:rsidR="00A77294" w:rsidRPr="00042237">
          <w:rPr>
            <w:webHidden/>
          </w:rPr>
          <w:fldChar w:fldCharType="separate"/>
        </w:r>
        <w:r w:rsidR="00042237" w:rsidRPr="00042237">
          <w:rPr>
            <w:webHidden/>
          </w:rPr>
          <w:t>152</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55" w:history="1">
        <w:r w:rsidR="00042237" w:rsidRPr="00042237">
          <w:rPr>
            <w:rStyle w:val="Hyperlink"/>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_Toc389494855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56" w:history="1">
        <w:r w:rsidR="00042237" w:rsidRPr="00042237">
          <w:rPr>
            <w:rStyle w:val="Hyperlink"/>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syntax</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_Toc389494856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57" w:history="1">
        <w:r w:rsidR="00042237" w:rsidRPr="00042237">
          <w:rPr>
            <w:rStyle w:val="Hyperlink"/>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_Toc389494857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8" w:history="1">
        <w:r w:rsidR="00042237" w:rsidRPr="00042237">
          <w:rPr>
            <w:rStyle w:val="Hyperlink"/>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VUI parameters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_Toc389494858 \h </w:instrText>
        </w:r>
        <w:r w:rsidR="00A77294" w:rsidRPr="00042237">
          <w:rPr>
            <w:noProof/>
            <w:webHidden/>
          </w:rPr>
        </w:r>
        <w:r w:rsidR="00A77294" w:rsidRPr="00042237">
          <w:rPr>
            <w:noProof/>
            <w:webHidden/>
          </w:rPr>
          <w:fldChar w:fldCharType="separate"/>
        </w:r>
        <w:r w:rsidR="00042237" w:rsidRPr="00042237">
          <w:rPr>
            <w:noProof/>
            <w:webHidden/>
          </w:rPr>
          <w:t>152</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59" w:history="1">
        <w:r w:rsidR="00042237" w:rsidRPr="00042237">
          <w:rPr>
            <w:rStyle w:val="Hyperlink"/>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HRD parameters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_Toc389494859 \h </w:instrText>
        </w:r>
        <w:r w:rsidR="00A77294" w:rsidRPr="00042237">
          <w:rPr>
            <w:noProof/>
            <w:webHidden/>
          </w:rPr>
        </w:r>
        <w:r w:rsidR="00A77294" w:rsidRPr="00042237">
          <w:rPr>
            <w:noProof/>
            <w:webHidden/>
          </w:rPr>
          <w:fldChar w:fldCharType="separate"/>
        </w:r>
        <w:r w:rsidR="00042237" w:rsidRPr="00042237">
          <w:rPr>
            <w:noProof/>
            <w:webHidden/>
          </w:rPr>
          <w:t>153</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60" w:history="1">
        <w:r w:rsidR="00042237" w:rsidRPr="00042237">
          <w:rPr>
            <w:rStyle w:val="Hyperlink"/>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Sub-layer HRD parameters semantics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_Toc389494860 \h </w:instrText>
        </w:r>
        <w:r w:rsidR="00A77294" w:rsidRPr="00042237">
          <w:rPr>
            <w:noProof/>
            <w:webHidden/>
          </w:rPr>
        </w:r>
        <w:r w:rsidR="00A77294" w:rsidRPr="00042237">
          <w:rPr>
            <w:noProof/>
            <w:webHidden/>
          </w:rPr>
          <w:fldChar w:fldCharType="separate"/>
        </w:r>
        <w:r w:rsidR="00042237" w:rsidRPr="00042237">
          <w:rPr>
            <w:noProof/>
            <w:webHidden/>
          </w:rPr>
          <w:t>153</w:t>
        </w:r>
        <w:r w:rsidR="00A77294" w:rsidRPr="00042237">
          <w:rPr>
            <w:noProof/>
            <w:webHidden/>
          </w:rPr>
          <w:fldChar w:fldCharType="end"/>
        </w:r>
      </w:hyperlink>
    </w:p>
    <w:p w:rsidR="00042237" w:rsidRPr="00042237" w:rsidRDefault="00CD5982">
      <w:pPr>
        <w:pStyle w:val="TOC1"/>
        <w:rPr>
          <w:rFonts w:asciiTheme="minorHAnsi" w:eastAsiaTheme="minorEastAsia" w:hAnsiTheme="minorHAnsi" w:cstheme="minorBidi"/>
          <w:bCs w:val="0"/>
          <w:sz w:val="22"/>
          <w:szCs w:val="22"/>
          <w:lang w:val="en-US" w:eastAsia="zh-CN"/>
        </w:rPr>
      </w:pPr>
      <w:hyperlink w:anchor="_Toc389494861" w:history="1">
        <w:r w:rsidR="00042237" w:rsidRPr="00042237">
          <w:rPr>
            <w:rStyle w:val="Hyperlink"/>
          </w:rPr>
          <w:t xml:space="preserve"> Annex H   </w:t>
        </w:r>
        <w:r w:rsidR="00042237" w:rsidRPr="00042237">
          <w:rPr>
            <w:rStyle w:val="Hyperlink"/>
            <w:lang w:val="en-CA"/>
          </w:rPr>
          <w:t>Scalable high efficiency video coding</w:t>
        </w:r>
        <w:r w:rsidR="00042237" w:rsidRPr="00042237">
          <w:rPr>
            <w:webHidden/>
          </w:rPr>
          <w:tab/>
        </w:r>
        <w:r w:rsidR="00A77294" w:rsidRPr="00042237">
          <w:rPr>
            <w:webHidden/>
          </w:rPr>
          <w:fldChar w:fldCharType="begin" w:fldLock="1"/>
        </w:r>
        <w:r w:rsidR="00042237" w:rsidRPr="00042237">
          <w:rPr>
            <w:webHidden/>
          </w:rPr>
          <w:instrText xml:space="preserve"> PAGEREF _Toc389494861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2" w:history="1">
        <w:r w:rsidR="00042237" w:rsidRPr="00042237">
          <w:rPr>
            <w:rStyle w:val="Hyperlink"/>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A77294" w:rsidRPr="00042237">
          <w:rPr>
            <w:webHidden/>
          </w:rPr>
          <w:fldChar w:fldCharType="begin" w:fldLock="1"/>
        </w:r>
        <w:r w:rsidR="00042237" w:rsidRPr="00042237">
          <w:rPr>
            <w:webHidden/>
          </w:rPr>
          <w:instrText xml:space="preserve"> PAGEREF _Toc389494862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3" w:history="1">
        <w:r w:rsidR="00042237" w:rsidRPr="00042237">
          <w:rPr>
            <w:rStyle w:val="Hyperlink"/>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A77294" w:rsidRPr="00042237">
          <w:rPr>
            <w:webHidden/>
          </w:rPr>
          <w:fldChar w:fldCharType="begin" w:fldLock="1"/>
        </w:r>
        <w:r w:rsidR="00042237" w:rsidRPr="00042237">
          <w:rPr>
            <w:webHidden/>
          </w:rPr>
          <w:instrText xml:space="preserve"> PAGEREF _Toc389494863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4" w:history="1">
        <w:r w:rsidR="00042237" w:rsidRPr="00042237">
          <w:rPr>
            <w:rStyle w:val="Hyperlink"/>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A77294" w:rsidRPr="00042237">
          <w:rPr>
            <w:webHidden/>
          </w:rPr>
          <w:fldChar w:fldCharType="begin" w:fldLock="1"/>
        </w:r>
        <w:r w:rsidR="00042237" w:rsidRPr="00042237">
          <w:rPr>
            <w:webHidden/>
          </w:rPr>
          <w:instrText xml:space="preserve"> PAGEREF _Toc389494864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5" w:history="1">
        <w:r w:rsidR="00042237" w:rsidRPr="00042237">
          <w:rPr>
            <w:rStyle w:val="Hyperlink"/>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A77294" w:rsidRPr="00042237">
          <w:rPr>
            <w:webHidden/>
          </w:rPr>
          <w:fldChar w:fldCharType="begin" w:fldLock="1"/>
        </w:r>
        <w:r w:rsidR="00042237" w:rsidRPr="00042237">
          <w:rPr>
            <w:webHidden/>
          </w:rPr>
          <w:instrText xml:space="preserve"> PAGEREF _Toc389494865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6" w:history="1">
        <w:r w:rsidR="00042237" w:rsidRPr="00042237">
          <w:rPr>
            <w:rStyle w:val="Hyperlink"/>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A77294" w:rsidRPr="00042237">
          <w:rPr>
            <w:webHidden/>
          </w:rPr>
          <w:fldChar w:fldCharType="begin" w:fldLock="1"/>
        </w:r>
        <w:r w:rsidR="00042237" w:rsidRPr="00042237">
          <w:rPr>
            <w:webHidden/>
          </w:rPr>
          <w:instrText xml:space="preserve"> PAGEREF _Toc389494866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67" w:history="1">
        <w:r w:rsidR="00042237" w:rsidRPr="00042237">
          <w:rPr>
            <w:rStyle w:val="Hyperlink"/>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A77294" w:rsidRPr="00042237">
          <w:rPr>
            <w:webHidden/>
          </w:rPr>
          <w:fldChar w:fldCharType="begin" w:fldLock="1"/>
        </w:r>
        <w:r w:rsidR="00042237" w:rsidRPr="00042237">
          <w:rPr>
            <w:webHidden/>
          </w:rPr>
          <w:instrText xml:space="preserve"> PAGEREF _Toc389494867 \h </w:instrText>
        </w:r>
        <w:r w:rsidR="00A77294" w:rsidRPr="00042237">
          <w:rPr>
            <w:webHidden/>
          </w:rPr>
        </w:r>
        <w:r w:rsidR="00A77294" w:rsidRPr="00042237">
          <w:rPr>
            <w:webHidden/>
          </w:rPr>
          <w:fldChar w:fldCharType="separate"/>
        </w:r>
        <w:r w:rsidR="00042237" w:rsidRPr="00042237">
          <w:rPr>
            <w:webHidden/>
          </w:rPr>
          <w:t>154</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68" w:history="1">
        <w:r w:rsidR="00042237" w:rsidRPr="00042237">
          <w:rPr>
            <w:rStyle w:val="Hyperlink"/>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_Toc389494868 \h </w:instrText>
        </w:r>
        <w:r w:rsidR="00A77294" w:rsidRPr="00042237">
          <w:rPr>
            <w:noProof/>
            <w:webHidden/>
          </w:rPr>
        </w:r>
        <w:r w:rsidR="00A77294" w:rsidRPr="00042237">
          <w:rPr>
            <w:noProof/>
            <w:webHidden/>
          </w:rPr>
          <w:fldChar w:fldCharType="separate"/>
        </w:r>
        <w:r w:rsidR="00042237" w:rsidRPr="00042237">
          <w:rPr>
            <w:noProof/>
            <w:webHidden/>
          </w:rPr>
          <w:t>154</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69" w:history="1">
        <w:r w:rsidR="00042237" w:rsidRPr="00042237">
          <w:rPr>
            <w:rStyle w:val="Hyperlink"/>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 used in resampling</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_Toc389494869 \h </w:instrText>
        </w:r>
        <w:r w:rsidR="00A77294" w:rsidRPr="00042237">
          <w:rPr>
            <w:noProof/>
            <w:webHidden/>
          </w:rPr>
        </w:r>
        <w:r w:rsidR="00A77294" w:rsidRPr="00042237">
          <w:rPr>
            <w:noProof/>
            <w:webHidden/>
          </w:rPr>
          <w:fldChar w:fldCharType="separate"/>
        </w:r>
        <w:r w:rsidR="00042237" w:rsidRPr="00042237">
          <w:rPr>
            <w:noProof/>
            <w:webHidden/>
          </w:rPr>
          <w:t>154</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70" w:history="1">
        <w:r w:rsidR="00042237" w:rsidRPr="00042237">
          <w:rPr>
            <w:rStyle w:val="Hyperlink"/>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A77294" w:rsidRPr="00042237">
          <w:rPr>
            <w:webHidden/>
          </w:rPr>
          <w:fldChar w:fldCharType="begin" w:fldLock="1"/>
        </w:r>
        <w:r w:rsidR="00042237" w:rsidRPr="00042237">
          <w:rPr>
            <w:webHidden/>
          </w:rPr>
          <w:instrText xml:space="preserve"> PAGEREF _Toc389494870 \h </w:instrText>
        </w:r>
        <w:r w:rsidR="00A77294" w:rsidRPr="00042237">
          <w:rPr>
            <w:webHidden/>
          </w:rPr>
        </w:r>
        <w:r w:rsidR="00A77294" w:rsidRPr="00042237">
          <w:rPr>
            <w:webHidden/>
          </w:rPr>
          <w:fldChar w:fldCharType="separate"/>
        </w:r>
        <w:r w:rsidR="00042237" w:rsidRPr="00042237">
          <w:rPr>
            <w:webHidden/>
          </w:rPr>
          <w:t>155</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71" w:history="1">
        <w:r w:rsidR="00042237" w:rsidRPr="00042237">
          <w:rPr>
            <w:rStyle w:val="Hyperlink"/>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processes</w:t>
        </w:r>
        <w:r w:rsidR="00042237" w:rsidRPr="00042237">
          <w:rPr>
            <w:webHidden/>
          </w:rPr>
          <w:tab/>
        </w:r>
        <w:r w:rsidR="00A77294" w:rsidRPr="00042237">
          <w:rPr>
            <w:webHidden/>
          </w:rPr>
          <w:fldChar w:fldCharType="begin" w:fldLock="1"/>
        </w:r>
        <w:r w:rsidR="00042237" w:rsidRPr="00042237">
          <w:rPr>
            <w:webHidden/>
          </w:rPr>
          <w:instrText xml:space="preserve"> PAGEREF _Toc389494871 \h </w:instrText>
        </w:r>
        <w:r w:rsidR="00A77294" w:rsidRPr="00042237">
          <w:rPr>
            <w:webHidden/>
          </w:rPr>
        </w:r>
        <w:r w:rsidR="00A77294" w:rsidRPr="00042237">
          <w:rPr>
            <w:webHidden/>
          </w:rPr>
          <w:fldChar w:fldCharType="separate"/>
        </w:r>
        <w:r w:rsidR="00042237" w:rsidRPr="00042237">
          <w:rPr>
            <w:webHidden/>
          </w:rPr>
          <w:t>155</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72" w:history="1">
        <w:r w:rsidR="00042237" w:rsidRPr="00042237">
          <w:rPr>
            <w:rStyle w:val="Hyperlink"/>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 decoding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_Toc389494872 \h </w:instrText>
        </w:r>
        <w:r w:rsidR="00A77294" w:rsidRPr="00042237">
          <w:rPr>
            <w:noProof/>
            <w:webHidden/>
          </w:rPr>
        </w:r>
        <w:r w:rsidR="00A77294" w:rsidRPr="00042237">
          <w:rPr>
            <w:noProof/>
            <w:webHidden/>
          </w:rPr>
          <w:fldChar w:fldCharType="separate"/>
        </w:r>
        <w:r w:rsidR="00042237" w:rsidRPr="00042237">
          <w:rPr>
            <w:noProof/>
            <w:webHidden/>
          </w:rPr>
          <w:t>155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73" w:history="1">
        <w:r w:rsidR="00042237" w:rsidRPr="00042237">
          <w:rPr>
            <w:rStyle w:val="Hyperlink"/>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_Toc389494873 \h </w:instrText>
        </w:r>
        <w:r w:rsidR="00A77294" w:rsidRPr="00042237">
          <w:rPr>
            <w:noProof/>
            <w:webHidden/>
          </w:rPr>
        </w:r>
        <w:r w:rsidR="00A77294" w:rsidRPr="00042237">
          <w:rPr>
            <w:noProof/>
            <w:webHidden/>
          </w:rPr>
          <w:fldChar w:fldCharType="separate"/>
        </w:r>
        <w:r w:rsidR="00042237" w:rsidRPr="00042237">
          <w:rPr>
            <w:noProof/>
            <w:webHidden/>
          </w:rPr>
          <w:t>155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74" w:history="1">
        <w:r w:rsidR="00042237" w:rsidRPr="00042237">
          <w:rPr>
            <w:rStyle w:val="Hyperlink"/>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inter-layer reference picture set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_Toc389494874 \h </w:instrText>
        </w:r>
        <w:r w:rsidR="00A77294" w:rsidRPr="00042237">
          <w:rPr>
            <w:noProof/>
            <w:webHidden/>
          </w:rPr>
        </w:r>
        <w:r w:rsidR="00A77294" w:rsidRPr="00042237">
          <w:rPr>
            <w:noProof/>
            <w:webHidden/>
          </w:rPr>
          <w:fldChar w:fldCharType="separate"/>
        </w:r>
        <w:r w:rsidR="00042237" w:rsidRPr="00042237">
          <w:rPr>
            <w:noProof/>
            <w:webHidden/>
          </w:rPr>
          <w:t>155</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75" w:history="1">
        <w:r w:rsidR="00042237" w:rsidRPr="00042237">
          <w:rPr>
            <w:rStyle w:val="Hyperlink"/>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Marking process for ending the decoding of a coded picture with nuh_layer_id greater than 0</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_Toc389494875 \h </w:instrText>
        </w:r>
        <w:r w:rsidR="00A77294" w:rsidRPr="00042237">
          <w:rPr>
            <w:noProof/>
            <w:webHidden/>
          </w:rPr>
        </w:r>
        <w:r w:rsidR="00A77294" w:rsidRPr="00042237">
          <w:rPr>
            <w:noProof/>
            <w:webHidden/>
          </w:rPr>
          <w:fldChar w:fldCharType="separate"/>
        </w:r>
        <w:r w:rsidR="00042237" w:rsidRPr="00042237">
          <w:rPr>
            <w:noProof/>
            <w:webHidden/>
          </w:rPr>
          <w:t>156</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76" w:history="1">
        <w:r w:rsidR="00042237" w:rsidRPr="00042237">
          <w:rPr>
            <w:rStyle w:val="Hyperlink"/>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inter-layer reference pictures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_Toc389494876 \h </w:instrText>
        </w:r>
        <w:r w:rsidR="00A77294" w:rsidRPr="00042237">
          <w:rPr>
            <w:noProof/>
            <w:webHidden/>
          </w:rPr>
        </w:r>
        <w:r w:rsidR="00A77294" w:rsidRPr="00042237">
          <w:rPr>
            <w:noProof/>
            <w:webHidden/>
          </w:rPr>
          <w:fldChar w:fldCharType="separate"/>
        </w:r>
        <w:r w:rsidR="00042237" w:rsidRPr="00042237">
          <w:rPr>
            <w:noProof/>
            <w:webHidden/>
          </w:rPr>
          <w:t>156</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77" w:history="1">
        <w:r w:rsidR="00042237" w:rsidRPr="00042237">
          <w:rPr>
            <w:rStyle w:val="Hyperlink"/>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_Toc389494877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78" w:history="1">
        <w:r w:rsidR="00042237" w:rsidRPr="00042237">
          <w:rPr>
            <w:rStyle w:val="Hyperlink"/>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_Toc389494878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79" w:history="1">
        <w:r w:rsidR="00042237" w:rsidRPr="00042237">
          <w:rPr>
            <w:rStyle w:val="Hyperlink"/>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picture order count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_Toc389494879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80" w:history="1">
        <w:r w:rsidR="00042237" w:rsidRPr="00042237">
          <w:rPr>
            <w:rStyle w:val="Hyperlink"/>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set</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_Toc389494880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81" w:history="1">
        <w:r w:rsidR="00042237" w:rsidRPr="00042237">
          <w:rPr>
            <w:rStyle w:val="Hyperlink"/>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generating unavailable reference pictures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_Toc389494881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82" w:history="1">
        <w:r w:rsidR="00042237" w:rsidRPr="00042237">
          <w:rPr>
            <w:rStyle w:val="Hyperlink"/>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lists construction</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_Toc389494882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83" w:history="1">
        <w:r w:rsidR="00042237" w:rsidRPr="00042237">
          <w:rPr>
            <w:rStyle w:val="Hyperlink"/>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_Toc389494883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84" w:history="1">
        <w:r w:rsidR="00042237" w:rsidRPr="00042237">
          <w:rPr>
            <w:rStyle w:val="Hyperlink"/>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_Toc389494884 \h </w:instrText>
        </w:r>
        <w:r w:rsidR="00A77294" w:rsidRPr="00042237">
          <w:rPr>
            <w:noProof/>
            <w:webHidden/>
          </w:rPr>
        </w:r>
        <w:r w:rsidR="00A77294" w:rsidRPr="00042237">
          <w:rPr>
            <w:noProof/>
            <w:webHidden/>
          </w:rPr>
          <w:fldChar w:fldCharType="separate"/>
        </w:r>
        <w:r w:rsidR="00042237" w:rsidRPr="00042237">
          <w:rPr>
            <w:noProof/>
            <w:webHidden/>
          </w:rPr>
          <w:t>168</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85" w:history="1">
        <w:r w:rsidR="00042237" w:rsidRPr="00042237">
          <w:rPr>
            <w:rStyle w:val="Hyperlink"/>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_Toc389494885 \h </w:instrText>
        </w:r>
        <w:r w:rsidR="00A77294" w:rsidRPr="00042237">
          <w:rPr>
            <w:noProof/>
            <w:webHidden/>
          </w:rPr>
        </w:r>
        <w:r w:rsidR="00A77294" w:rsidRPr="00042237">
          <w:rPr>
            <w:noProof/>
            <w:webHidden/>
          </w:rPr>
          <w:fldChar w:fldCharType="separate"/>
        </w:r>
        <w:r w:rsidR="00042237" w:rsidRPr="00042237">
          <w:rPr>
            <w:noProof/>
            <w:webHidden/>
          </w:rPr>
          <w:t>169</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86" w:history="1">
        <w:r w:rsidR="00042237" w:rsidRPr="00042237">
          <w:rPr>
            <w:rStyle w:val="Hyperlink"/>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_Toc389494886 \h </w:instrText>
        </w:r>
        <w:r w:rsidR="00A77294" w:rsidRPr="00042237">
          <w:rPr>
            <w:noProof/>
            <w:webHidden/>
          </w:rPr>
        </w:r>
        <w:r w:rsidR="00A77294" w:rsidRPr="00042237">
          <w:rPr>
            <w:noProof/>
            <w:webHidden/>
          </w:rPr>
          <w:fldChar w:fldCharType="separate"/>
        </w:r>
        <w:r w:rsidR="00042237" w:rsidRPr="00042237">
          <w:rPr>
            <w:noProof/>
            <w:webHidden/>
          </w:rPr>
          <w:t>169</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87" w:history="1">
        <w:r w:rsidR="00042237" w:rsidRPr="00042237">
          <w:rPr>
            <w:rStyle w:val="Hyperlink"/>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A77294" w:rsidRPr="00042237">
          <w:rPr>
            <w:webHidden/>
          </w:rPr>
          <w:fldChar w:fldCharType="begin" w:fldLock="1"/>
        </w:r>
        <w:r w:rsidR="00042237" w:rsidRPr="00042237">
          <w:rPr>
            <w:webHidden/>
          </w:rPr>
          <w:instrText xml:space="preserve"> PAGEREF _Toc389494887 \h </w:instrText>
        </w:r>
        <w:r w:rsidR="00A77294" w:rsidRPr="00042237">
          <w:rPr>
            <w:webHidden/>
          </w:rPr>
        </w:r>
        <w:r w:rsidR="00A77294" w:rsidRPr="00042237">
          <w:rPr>
            <w:webHidden/>
          </w:rPr>
          <w:fldChar w:fldCharType="separate"/>
        </w:r>
        <w:r w:rsidR="00042237" w:rsidRPr="00042237">
          <w:rPr>
            <w:webHidden/>
          </w:rPr>
          <w:t>169</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88" w:history="1">
        <w:r w:rsidR="00042237" w:rsidRPr="00042237">
          <w:rPr>
            <w:rStyle w:val="Hyperlink"/>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A77294" w:rsidRPr="00042237">
          <w:rPr>
            <w:webHidden/>
          </w:rPr>
          <w:fldChar w:fldCharType="begin" w:fldLock="1"/>
        </w:r>
        <w:r w:rsidR="00042237" w:rsidRPr="00042237">
          <w:rPr>
            <w:webHidden/>
          </w:rPr>
          <w:instrText xml:space="preserve"> PAGEREF _Toc389494888 \h </w:instrText>
        </w:r>
        <w:r w:rsidR="00A77294" w:rsidRPr="00042237">
          <w:rPr>
            <w:webHidden/>
          </w:rPr>
        </w:r>
        <w:r w:rsidR="00A77294" w:rsidRPr="00042237">
          <w:rPr>
            <w:webHidden/>
          </w:rPr>
          <w:fldChar w:fldCharType="separate"/>
        </w:r>
        <w:r w:rsidR="00042237" w:rsidRPr="00042237">
          <w:rPr>
            <w:webHidden/>
          </w:rPr>
          <w:t>169</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89" w:history="1">
        <w:r w:rsidR="00042237" w:rsidRPr="00042237">
          <w:rPr>
            <w:rStyle w:val="Hyperlink"/>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Profiles, tiers, and levels</w:t>
        </w:r>
        <w:r w:rsidR="00042237" w:rsidRPr="00042237">
          <w:rPr>
            <w:webHidden/>
          </w:rPr>
          <w:tab/>
        </w:r>
        <w:r w:rsidR="00A77294" w:rsidRPr="00042237">
          <w:rPr>
            <w:webHidden/>
          </w:rPr>
          <w:fldChar w:fldCharType="begin" w:fldLock="1"/>
        </w:r>
        <w:r w:rsidR="00042237" w:rsidRPr="00042237">
          <w:rPr>
            <w:webHidden/>
          </w:rPr>
          <w:instrText xml:space="preserve"> PAGEREF _Toc389494889 \h </w:instrText>
        </w:r>
        <w:r w:rsidR="00A77294" w:rsidRPr="00042237">
          <w:rPr>
            <w:webHidden/>
          </w:rPr>
        </w:r>
        <w:r w:rsidR="00A77294" w:rsidRPr="00042237">
          <w:rPr>
            <w:webHidden/>
          </w:rPr>
          <w:fldChar w:fldCharType="separate"/>
        </w:r>
        <w:r w:rsidR="00042237" w:rsidRPr="00042237">
          <w:rPr>
            <w:webHidden/>
          </w:rPr>
          <w:t>169</w:t>
        </w:r>
        <w:r w:rsidR="00A77294" w:rsidRPr="00042237">
          <w:rPr>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90" w:history="1">
        <w:r w:rsidR="00042237" w:rsidRPr="00042237">
          <w:rPr>
            <w:rStyle w:val="Hyperlink"/>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Profiles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_Toc389494890 \h </w:instrText>
        </w:r>
        <w:r w:rsidR="00A77294" w:rsidRPr="00042237">
          <w:rPr>
            <w:noProof/>
            <w:webHidden/>
          </w:rPr>
        </w:r>
        <w:r w:rsidR="00A77294" w:rsidRPr="00042237">
          <w:rPr>
            <w:noProof/>
            <w:webHidden/>
          </w:rPr>
          <w:fldChar w:fldCharType="separate"/>
        </w:r>
        <w:r w:rsidR="00042237" w:rsidRPr="00042237">
          <w:rPr>
            <w:noProof/>
            <w:webHidden/>
          </w:rPr>
          <w:t>169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91" w:history="1">
        <w:r w:rsidR="00042237" w:rsidRPr="00042237">
          <w:rPr>
            <w:rStyle w:val="Hyperlink"/>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_Toc389494891 \h </w:instrText>
        </w:r>
        <w:r w:rsidR="00A77294" w:rsidRPr="00042237">
          <w:rPr>
            <w:noProof/>
            <w:webHidden/>
          </w:rPr>
        </w:r>
        <w:r w:rsidR="00A77294" w:rsidRPr="00042237">
          <w:rPr>
            <w:noProof/>
            <w:webHidden/>
          </w:rPr>
          <w:fldChar w:fldCharType="separate"/>
        </w:r>
        <w:r w:rsidR="00042237" w:rsidRPr="00042237">
          <w:rPr>
            <w:noProof/>
            <w:webHidden/>
          </w:rPr>
          <w:t>169</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92" w:history="1">
        <w:r w:rsidR="00042237" w:rsidRPr="00042237">
          <w:rPr>
            <w:rStyle w:val="Hyperlink"/>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Scalable Main and Scalable Main 10 profiles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_Toc389494892 \h </w:instrText>
        </w:r>
        <w:r w:rsidR="00A77294" w:rsidRPr="00042237">
          <w:rPr>
            <w:noProof/>
            <w:webHidden/>
          </w:rPr>
        </w:r>
        <w:r w:rsidR="00A77294" w:rsidRPr="00042237">
          <w:rPr>
            <w:noProof/>
            <w:webHidden/>
          </w:rPr>
          <w:fldChar w:fldCharType="separate"/>
        </w:r>
        <w:r w:rsidR="00042237" w:rsidRPr="00042237">
          <w:rPr>
            <w:noProof/>
            <w:webHidden/>
          </w:rPr>
          <w:t>169</w:t>
        </w:r>
        <w:r w:rsidR="00A77294" w:rsidRPr="00042237">
          <w:rPr>
            <w:noProof/>
            <w:webHidden/>
          </w:rPr>
          <w:fldChar w:fldCharType="end"/>
        </w:r>
      </w:hyperlink>
    </w:p>
    <w:p w:rsidR="00042237" w:rsidRPr="00042237" w:rsidRDefault="00CD5982">
      <w:pPr>
        <w:pStyle w:val="TOC3"/>
        <w:rPr>
          <w:rFonts w:asciiTheme="minorHAnsi" w:eastAsiaTheme="minorEastAsia" w:hAnsiTheme="minorHAnsi" w:cstheme="minorBidi"/>
          <w:noProof/>
          <w:sz w:val="22"/>
          <w:szCs w:val="22"/>
          <w:lang w:val="en-US" w:eastAsia="zh-CN"/>
        </w:rPr>
      </w:pPr>
      <w:hyperlink w:anchor="_Toc389494893" w:history="1">
        <w:r w:rsidR="00042237" w:rsidRPr="00042237">
          <w:rPr>
            <w:rStyle w:val="Hyperlink"/>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Tiers and levels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_Toc389494893 \h </w:instrText>
        </w:r>
        <w:r w:rsidR="00A77294" w:rsidRPr="00042237">
          <w:rPr>
            <w:noProof/>
            <w:webHidden/>
          </w:rPr>
        </w:r>
        <w:r w:rsidR="00A77294" w:rsidRPr="00042237">
          <w:rPr>
            <w:noProof/>
            <w:webHidden/>
          </w:rPr>
          <w:fldChar w:fldCharType="separate"/>
        </w:r>
        <w:r w:rsidR="00042237" w:rsidRPr="00042237">
          <w:rPr>
            <w:noProof/>
            <w:webHidden/>
          </w:rPr>
          <w:t>170</w:t>
        </w:r>
        <w:r w:rsidR="00A77294" w:rsidRPr="00042237">
          <w:rPr>
            <w:noProof/>
            <w:webHidden/>
          </w:rPr>
          <w:fldChar w:fldCharType="end"/>
        </w:r>
      </w:hyperlink>
    </w:p>
    <w:p w:rsidR="00042237" w:rsidRPr="00042237" w:rsidRDefault="00CD5982">
      <w:pPr>
        <w:pStyle w:val="TOC4"/>
        <w:rPr>
          <w:rFonts w:asciiTheme="minorHAnsi" w:eastAsiaTheme="minorEastAsia" w:hAnsiTheme="minorHAnsi" w:cstheme="minorBidi"/>
          <w:noProof/>
          <w:sz w:val="22"/>
          <w:szCs w:val="22"/>
          <w:lang w:val="en-US" w:eastAsia="zh-CN"/>
        </w:rPr>
      </w:pPr>
      <w:hyperlink w:anchor="_Toc389494894" w:history="1">
        <w:r w:rsidR="00042237" w:rsidRPr="00042237">
          <w:rPr>
            <w:rStyle w:val="Hyperlink"/>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specific tier and level limits for the Scalable Main and Scalable Main 10 profiles</w:t>
        </w:r>
        <w:r w:rsidR="00042237" w:rsidRPr="00042237">
          <w:rPr>
            <w:noProof/>
            <w:webHidden/>
          </w:rPr>
          <w:tab/>
        </w:r>
        <w:r w:rsidR="00A77294" w:rsidRPr="00042237">
          <w:rPr>
            <w:noProof/>
            <w:webHidden/>
          </w:rPr>
          <w:fldChar w:fldCharType="begin" w:fldLock="1"/>
        </w:r>
        <w:r w:rsidR="00042237" w:rsidRPr="00042237">
          <w:rPr>
            <w:noProof/>
            <w:webHidden/>
          </w:rPr>
          <w:instrText xml:space="preserve"> PAGEREF _Toc389494894 \h </w:instrText>
        </w:r>
        <w:r w:rsidR="00A77294" w:rsidRPr="00042237">
          <w:rPr>
            <w:noProof/>
            <w:webHidden/>
          </w:rPr>
        </w:r>
        <w:r w:rsidR="00A77294" w:rsidRPr="00042237">
          <w:rPr>
            <w:noProof/>
            <w:webHidden/>
          </w:rPr>
          <w:fldChar w:fldCharType="separate"/>
        </w:r>
        <w:r w:rsidR="00042237" w:rsidRPr="00042237">
          <w:rPr>
            <w:noProof/>
            <w:webHidden/>
          </w:rPr>
          <w:t>170</w:t>
        </w:r>
        <w:r w:rsidR="00A77294" w:rsidRPr="00042237">
          <w:rPr>
            <w:noProof/>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95" w:history="1">
        <w:r w:rsidR="00042237" w:rsidRPr="00042237">
          <w:rPr>
            <w:rStyle w:val="Hyperlink"/>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A77294" w:rsidRPr="00042237">
          <w:rPr>
            <w:webHidden/>
          </w:rPr>
          <w:fldChar w:fldCharType="begin" w:fldLock="1"/>
        </w:r>
        <w:r w:rsidR="00042237" w:rsidRPr="00042237">
          <w:rPr>
            <w:webHidden/>
          </w:rPr>
          <w:instrText xml:space="preserve"> PAGEREF _Toc389494895 \h </w:instrText>
        </w:r>
        <w:r w:rsidR="00A77294" w:rsidRPr="00042237">
          <w:rPr>
            <w:webHidden/>
          </w:rPr>
        </w:r>
        <w:r w:rsidR="00A77294" w:rsidRPr="00042237">
          <w:rPr>
            <w:webHidden/>
          </w:rPr>
          <w:fldChar w:fldCharType="separate"/>
        </w:r>
        <w:r w:rsidR="00042237" w:rsidRPr="00042237">
          <w:rPr>
            <w:webHidden/>
          </w:rPr>
          <w:t>171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96" w:history="1">
        <w:r w:rsidR="00042237" w:rsidRPr="00042237">
          <w:rPr>
            <w:rStyle w:val="Hyperlink"/>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A77294" w:rsidRPr="00042237">
          <w:rPr>
            <w:webHidden/>
          </w:rPr>
          <w:fldChar w:fldCharType="begin" w:fldLock="1"/>
        </w:r>
        <w:r w:rsidR="00042237" w:rsidRPr="00042237">
          <w:rPr>
            <w:webHidden/>
          </w:rPr>
          <w:instrText xml:space="preserve"> PAGEREF _Toc389494896 \h </w:instrText>
        </w:r>
        <w:r w:rsidR="00A77294" w:rsidRPr="00042237">
          <w:rPr>
            <w:webHidden/>
          </w:rPr>
        </w:r>
        <w:r w:rsidR="00A77294" w:rsidRPr="00042237">
          <w:rPr>
            <w:webHidden/>
          </w:rPr>
          <w:fldChar w:fldCharType="separate"/>
        </w:r>
        <w:r w:rsidR="00042237" w:rsidRPr="00042237">
          <w:rPr>
            <w:webHidden/>
          </w:rPr>
          <w:t>171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97" w:history="1">
        <w:r w:rsidR="00042237" w:rsidRPr="00042237">
          <w:rPr>
            <w:rStyle w:val="Hyperlink"/>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A77294" w:rsidRPr="00042237">
          <w:rPr>
            <w:webHidden/>
          </w:rPr>
          <w:fldChar w:fldCharType="begin" w:fldLock="1"/>
        </w:r>
        <w:r w:rsidR="00042237" w:rsidRPr="00042237">
          <w:rPr>
            <w:webHidden/>
          </w:rPr>
          <w:instrText xml:space="preserve"> PAGEREF _Toc389494897 \h </w:instrText>
        </w:r>
        <w:r w:rsidR="00A77294" w:rsidRPr="00042237">
          <w:rPr>
            <w:webHidden/>
          </w:rPr>
        </w:r>
        <w:r w:rsidR="00A77294" w:rsidRPr="00042237">
          <w:rPr>
            <w:webHidden/>
          </w:rPr>
          <w:fldChar w:fldCharType="separate"/>
        </w:r>
        <w:r w:rsidR="00042237" w:rsidRPr="00042237">
          <w:rPr>
            <w:webHidden/>
          </w:rPr>
          <w:t>171</w:t>
        </w:r>
        <w:r w:rsidR="00A77294" w:rsidRPr="00042237">
          <w:rPr>
            <w:webHidden/>
          </w:rPr>
          <w:fldChar w:fldCharType="end"/>
        </w:r>
      </w:hyperlink>
    </w:p>
    <w:p w:rsidR="00042237" w:rsidRPr="00042237" w:rsidRDefault="00CD5982">
      <w:pPr>
        <w:pStyle w:val="TOC2"/>
        <w:rPr>
          <w:rFonts w:asciiTheme="minorHAnsi" w:eastAsiaTheme="minorEastAsia" w:hAnsiTheme="minorHAnsi" w:cstheme="minorBidi"/>
          <w:sz w:val="22"/>
          <w:szCs w:val="22"/>
          <w:lang w:val="en-US" w:eastAsia="zh-CN"/>
        </w:rPr>
      </w:pPr>
      <w:hyperlink w:anchor="_Toc389494898" w:history="1">
        <w:r w:rsidR="00042237" w:rsidRPr="00042237">
          <w:rPr>
            <w:rStyle w:val="Hyperlink"/>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A77294" w:rsidRPr="00042237">
          <w:rPr>
            <w:webHidden/>
          </w:rPr>
          <w:fldChar w:fldCharType="begin" w:fldLock="1"/>
        </w:r>
        <w:r w:rsidR="00042237" w:rsidRPr="00042237">
          <w:rPr>
            <w:webHidden/>
          </w:rPr>
          <w:instrText xml:space="preserve"> PAGEREF _Toc389494898 \h </w:instrText>
        </w:r>
        <w:r w:rsidR="00A77294" w:rsidRPr="00042237">
          <w:rPr>
            <w:webHidden/>
          </w:rPr>
        </w:r>
        <w:r w:rsidR="00A77294" w:rsidRPr="00042237">
          <w:rPr>
            <w:webHidden/>
          </w:rPr>
          <w:fldChar w:fldCharType="separate"/>
        </w:r>
        <w:r w:rsidR="00042237" w:rsidRPr="00042237">
          <w:rPr>
            <w:webHidden/>
          </w:rPr>
          <w:t>171</w:t>
        </w:r>
        <w:r w:rsidR="00A77294" w:rsidRPr="00042237">
          <w:rPr>
            <w:webHidden/>
          </w:rPr>
          <w:fldChar w:fldCharType="end"/>
        </w:r>
      </w:hyperlink>
    </w:p>
    <w:p w:rsidR="00C6730C" w:rsidRPr="00CD4D52" w:rsidRDefault="00A77294"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373499519"/>
      <w:bookmarkStart w:id="1136" w:name="_Toc347083759"/>
      <w:bookmarkStart w:id="1137" w:name="_Toc363646323"/>
      <w:bookmarkStart w:id="1138" w:name="_Toc373499569"/>
      <w:bookmarkStart w:id="1139" w:name="_Toc373499604"/>
      <w:bookmarkStart w:id="1140" w:name="_Toc373499614"/>
      <w:bookmarkStart w:id="1141" w:name="_Toc373499616"/>
      <w:bookmarkStart w:id="1142" w:name="_Toc373499629"/>
      <w:bookmarkStart w:id="1143" w:name="_Toc373499633"/>
      <w:bookmarkStart w:id="1144" w:name="_Toc373499637"/>
      <w:bookmarkStart w:id="1145" w:name="_Toc16578974"/>
      <w:bookmarkStart w:id="1146" w:name="_Ref19428341"/>
      <w:bookmarkStart w:id="1147" w:name="_Ref20133543"/>
      <w:bookmarkStart w:id="1148" w:name="_Ref20133547"/>
      <w:bookmarkStart w:id="1149" w:name="_Toc20134294"/>
      <w:bookmarkStart w:id="1150" w:name="_Ref34466446"/>
      <w:bookmarkStart w:id="1151" w:name="_Ref36115734"/>
      <w:bookmarkStart w:id="1152" w:name="_Ref36826652"/>
      <w:bookmarkStart w:id="1153" w:name="_Ref41631640"/>
      <w:bookmarkStart w:id="1154" w:name="_Ref70757751"/>
      <w:bookmarkStart w:id="1155" w:name="_Ref70758137"/>
      <w:bookmarkStart w:id="1156" w:name="_Toc77680435"/>
      <w:bookmarkStart w:id="1157" w:name="_Toc118289073"/>
      <w:bookmarkStart w:id="1158" w:name="_Ref170312053"/>
      <w:bookmarkStart w:id="1159" w:name="_Ref220342355"/>
      <w:bookmarkStart w:id="1160" w:name="_Toc226456596"/>
      <w:bookmarkStart w:id="1161" w:name="_Toc248045272"/>
      <w:bookmarkStart w:id="1162" w:name="_Ref276143000"/>
      <w:bookmarkStart w:id="1163" w:name="_Toc287363796"/>
      <w:bookmarkStart w:id="1164" w:name="_Toc311217227"/>
      <w:bookmarkStart w:id="1165" w:name="_Ref317098305"/>
      <w:bookmarkStart w:id="1166" w:name="_Ref317175078"/>
      <w:bookmarkStart w:id="1167" w:name="_Toc317198779"/>
      <w:bookmarkStart w:id="1168" w:name="_Ref330057451"/>
      <w:bookmarkStart w:id="1169" w:name="_Ref330057476"/>
      <w:bookmarkStart w:id="1170" w:name="_Toc341908432"/>
      <w:bookmarkStart w:id="1171" w:name="_Toc356148054"/>
      <w:bookmarkStart w:id="1172" w:name="_Toc248045502"/>
      <w:bookmarkStart w:id="1173" w:name="_Toc287363887"/>
      <w:bookmarkStart w:id="1174" w:name="_Toc311220035"/>
      <w:bookmarkStart w:id="1175" w:name="_Ref317176194"/>
      <w:bookmarkStart w:id="1176" w:name="_Toc317198933"/>
      <w:bookmarkStart w:id="1177" w:name="_Ref329772983"/>
      <w:bookmarkStart w:id="1178" w:name="_Ref329772992"/>
      <w:bookmarkStart w:id="1179" w:name="_Ref330980194"/>
      <w:bookmarkStart w:id="1180" w:name="_Toc349676420"/>
      <w:bookmarkStart w:id="1181" w:name="_Toc351367609"/>
      <w:bookmarkStart w:id="1182" w:name="_Toc358966722"/>
      <w:bookmarkStart w:id="1183" w:name="_Ref348033586"/>
      <w:bookmarkStart w:id="1184"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51.6pt" o:ole="">
            <v:imagedata r:id="rId69" o:title=""/>
          </v:shape>
          <o:OLEObject Type="Embed" ProgID="Equation.3" ShapeID="_x0000_i1025" DrawAspect="Content" ObjectID="_1464844906"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5" w:name="_Ref57461487"/>
      <w:bookmarkStart w:id="1186" w:name="_Toc77680403"/>
      <w:bookmarkStart w:id="1187" w:name="_Toc226456557"/>
      <w:r w:rsidR="00582B87" w:rsidRPr="00A3122B">
        <w:rPr>
          <w:lang w:val="en-CA"/>
        </w:rPr>
        <w:t xml:space="preserve"> RBSPs and their activation</w:t>
      </w:r>
      <w:bookmarkEnd w:id="1185"/>
      <w:bookmarkEnd w:id="1186"/>
      <w:bookmarkEnd w:id="1187"/>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1</w:t>
        </w:r>
      </w:fldSimple>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2</w:t>
        </w:r>
      </w:fldSimple>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4</w:t>
        </w:r>
      </w:fldSimple>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5</w:t>
        </w:r>
      </w:fldSimple>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6</w:t>
        </w:r>
      </w:fldSimple>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8" w:name="_Ref35694632"/>
      <w:bookmarkStart w:id="1189" w:name="_Toc77680405"/>
      <w:bookmarkStart w:id="1190" w:name="_Toc226456559"/>
      <w:bookmarkStart w:id="1191" w:name="_Toc389394458"/>
      <w:bookmarkStart w:id="1192" w:name="_Toc389494726"/>
      <w:r w:rsidRPr="00A3122B">
        <w:rPr>
          <w:lang w:val="en-CA"/>
        </w:rPr>
        <w:t>7.4.2.4.4</w:t>
      </w:r>
      <w:r w:rsidRPr="00A3122B">
        <w:rPr>
          <w:lang w:val="en-CA"/>
        </w:rPr>
        <w:tab/>
        <w:t>Order of NAL units and coded pictures and their association to access units</w:t>
      </w:r>
      <w:bookmarkEnd w:id="1188"/>
      <w:bookmarkEnd w:id="1189"/>
      <w:bookmarkEnd w:id="1190"/>
      <w:bookmarkEnd w:id="1191"/>
      <w:bookmarkEnd w:id="1192"/>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fldSimple w:instr=" SEQ NoteCounter \* MERGEFORMAT  \* MERGEFORMAT " w:fldLock="1">
        <w:r>
          <w:rPr>
            <w:noProof/>
            <w:highlight w:val="cyan"/>
            <w:lang w:val="en-CA"/>
          </w:rPr>
          <w:t>2</w:t>
        </w:r>
      </w:fldSimple>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B44A6F">
        <w:fldChar w:fldCharType="begin" w:fldLock="1"/>
      </w:r>
      <w:r w:rsidR="00B44A6F">
        <w:instrText xml:space="preserve"> REF _Ref35662825 \h  \* MERGEFORMAT </w:instrText>
      </w:r>
      <w:r w:rsidR="00B44A6F">
        <w:fldChar w:fldCharType="separate"/>
      </w:r>
      <w:r w:rsidRPr="00A3122B">
        <w:rPr>
          <w:lang w:val="en-CA"/>
        </w:rPr>
        <w:t>Figure </w:t>
      </w:r>
      <w:r>
        <w:rPr>
          <w:lang w:val="en-CA"/>
        </w:rPr>
        <w:t>8</w:t>
      </w:r>
      <w:r w:rsidRPr="00A3122B">
        <w:rPr>
          <w:lang w:val="en-CA"/>
        </w:rPr>
        <w:noBreakHyphen/>
      </w:r>
      <w:r>
        <w:rPr>
          <w:lang w:val="en-CA"/>
        </w:rPr>
        <w:t>1</w:t>
      </w:r>
      <w:r w:rsidR="00B44A6F">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1pt;height:280.55pt" o:ole="">
            <v:imagedata r:id="rId71" o:title=""/>
          </v:shape>
          <o:OLEObject Type="Embed" ProgID="Visio.Drawing.11" ShapeID="_x0000_i1026" DrawAspect="Content" ObjectID="_1464844907" r:id="rId72"/>
        </w:object>
      </w:r>
    </w:p>
    <w:p w:rsidR="00582B87" w:rsidRPr="00A3122B" w:rsidRDefault="00582B87" w:rsidP="00582B87">
      <w:pPr>
        <w:pStyle w:val="Caption"/>
        <w:rPr>
          <w:lang w:val="en-CA"/>
        </w:rPr>
      </w:pPr>
      <w:bookmarkStart w:id="1193" w:name="_Ref35662825"/>
      <w:bookmarkStart w:id="1194" w:name="_Toc77680688"/>
      <w:bookmarkStart w:id="1195" w:name="_Toc118289049"/>
      <w:bookmarkStart w:id="1196" w:name="_Toc246350643"/>
      <w:bookmarkStart w:id="1197" w:name="_Toc287363895"/>
      <w:bookmarkStart w:id="1198" w:name="_Toc317198623"/>
      <w:bookmarkStart w:id="1199" w:name="_Toc363691590"/>
      <w:r w:rsidRPr="00A3122B">
        <w:rPr>
          <w:lang w:val="en-CA"/>
        </w:rPr>
        <w:t>Figure </w:t>
      </w:r>
      <w:r w:rsidR="00A77294" w:rsidRPr="00A3122B">
        <w:rPr>
          <w:lang w:val="en-CA"/>
        </w:rPr>
        <w:fldChar w:fldCharType="begin" w:fldLock="1"/>
      </w:r>
      <w:r w:rsidRPr="00A3122B">
        <w:rPr>
          <w:lang w:val="en-CA"/>
        </w:rPr>
        <w:instrText xml:space="preserve"> STYLEREF 1 \s </w:instrText>
      </w:r>
      <w:r w:rsidR="00A77294" w:rsidRPr="00A3122B">
        <w:rPr>
          <w:lang w:val="en-CA"/>
        </w:rPr>
        <w:fldChar w:fldCharType="separate"/>
      </w:r>
      <w:r>
        <w:rPr>
          <w:lang w:val="en-CA"/>
        </w:rPr>
        <w:t>8</w:t>
      </w:r>
      <w:r w:rsidR="00A77294" w:rsidRPr="00A3122B">
        <w:rPr>
          <w:lang w:val="en-CA"/>
        </w:rPr>
        <w:fldChar w:fldCharType="end"/>
      </w:r>
      <w:r w:rsidRPr="00A3122B">
        <w:rPr>
          <w:lang w:val="en-CA"/>
        </w:rPr>
        <w:noBreakHyphen/>
      </w:r>
      <w:r w:rsidR="00A77294" w:rsidRPr="00A3122B">
        <w:rPr>
          <w:lang w:val="en-CA"/>
        </w:rPr>
        <w:fldChar w:fldCharType="begin" w:fldLock="1"/>
      </w:r>
      <w:r w:rsidRPr="00A3122B">
        <w:rPr>
          <w:lang w:val="en-CA"/>
        </w:rPr>
        <w:instrText xml:space="preserve"> SEQ Figure \* ARABIC \s 1 </w:instrText>
      </w:r>
      <w:r w:rsidR="00A77294" w:rsidRPr="00A3122B">
        <w:rPr>
          <w:lang w:val="en-CA"/>
        </w:rPr>
        <w:fldChar w:fldCharType="separate"/>
      </w:r>
      <w:r>
        <w:rPr>
          <w:lang w:val="en-CA"/>
        </w:rPr>
        <w:t>1</w:t>
      </w:r>
      <w:r w:rsidR="00A77294" w:rsidRPr="00A3122B">
        <w:rPr>
          <w:lang w:val="en-CA"/>
        </w:rPr>
        <w:fldChar w:fldCharType="end"/>
      </w:r>
      <w:bookmarkEnd w:id="1193"/>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4"/>
      <w:bookmarkEnd w:id="1195"/>
      <w:bookmarkEnd w:id="1196"/>
      <w:bookmarkEnd w:id="1197"/>
      <w:bookmarkEnd w:id="1198"/>
      <w:bookmarkEnd w:id="1199"/>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Heading1"/>
        <w:numPr>
          <w:ilvl w:val="0"/>
          <w:numId w:val="38"/>
        </w:numPr>
        <w:tabs>
          <w:tab w:val="clear" w:pos="794"/>
        </w:tabs>
        <w:rPr>
          <w:lang w:val="en-CA"/>
        </w:rPr>
      </w:pPr>
      <w:bookmarkStart w:id="1200" w:name="_Toc389394459"/>
      <w:bookmarkStart w:id="1201" w:name="_Toc389494727"/>
      <w:r w:rsidRPr="00A3122B">
        <w:rPr>
          <w:lang w:val="en-CA"/>
        </w:rPr>
        <w:t>Decoding process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200"/>
      <w:bookmarkEnd w:id="1201"/>
    </w:p>
    <w:p w:rsidR="00582B87" w:rsidRPr="00A3122B" w:rsidRDefault="00582B87" w:rsidP="00DE50CD">
      <w:pPr>
        <w:pStyle w:val="Heading2"/>
        <w:numPr>
          <w:ilvl w:val="1"/>
          <w:numId w:val="38"/>
        </w:numPr>
        <w:tabs>
          <w:tab w:val="clear" w:pos="794"/>
        </w:tabs>
        <w:rPr>
          <w:lang w:val="en-CA"/>
        </w:rPr>
      </w:pPr>
      <w:bookmarkStart w:id="1202" w:name="_Toc317198780"/>
      <w:bookmarkStart w:id="1203" w:name="_Toc341908433"/>
      <w:bookmarkStart w:id="1204" w:name="_Ref370807721"/>
      <w:bookmarkStart w:id="1205" w:name="_Ref372892398"/>
      <w:bookmarkStart w:id="1206" w:name="_Toc389394460"/>
      <w:bookmarkStart w:id="1207" w:name="_Toc389494728"/>
      <w:r w:rsidRPr="00A3122B">
        <w:rPr>
          <w:lang w:val="en-CA"/>
        </w:rPr>
        <w:t>General</w:t>
      </w:r>
      <w:bookmarkEnd w:id="1202"/>
      <w:r w:rsidRPr="00A3122B">
        <w:rPr>
          <w:lang w:val="en-CA"/>
        </w:rPr>
        <w:t xml:space="preserve"> decoding process</w:t>
      </w:r>
      <w:bookmarkEnd w:id="1203"/>
      <w:bookmarkEnd w:id="1204"/>
      <w:bookmarkEnd w:id="1205"/>
      <w:bookmarkEnd w:id="1206"/>
      <w:bookmarkEnd w:id="1207"/>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8" w:name="TargetDecLayerIdList"/>
      <w:r w:rsidR="00A77294" w:rsidRPr="00A3122B">
        <w:rPr>
          <w:szCs w:val="22"/>
          <w:highlight w:val="cyan"/>
          <w:lang w:val="en-CA"/>
        </w:rPr>
        <w:fldChar w:fldCharType="begin" w:fldLock="1"/>
      </w:r>
      <w:r w:rsidRPr="00A3122B">
        <w:rPr>
          <w:szCs w:val="22"/>
          <w:highlight w:val="cyan"/>
          <w:lang w:val="en-CA"/>
        </w:rPr>
        <w:instrText xml:space="preserve"> STYLEREF 1 \s </w:instrText>
      </w:r>
      <w:r w:rsidR="00A77294" w:rsidRPr="00A3122B">
        <w:rPr>
          <w:szCs w:val="22"/>
          <w:highlight w:val="cyan"/>
          <w:lang w:val="en-CA"/>
        </w:rPr>
        <w:fldChar w:fldCharType="separate"/>
      </w:r>
      <w:r>
        <w:rPr>
          <w:noProof/>
          <w:szCs w:val="22"/>
          <w:highlight w:val="cyan"/>
          <w:lang w:val="en-CA"/>
        </w:rPr>
        <w:t>8</w:t>
      </w:r>
      <w:r w:rsidR="00A77294" w:rsidRPr="00A3122B">
        <w:rPr>
          <w:szCs w:val="22"/>
          <w:highlight w:val="cyan"/>
          <w:lang w:val="en-CA"/>
        </w:rPr>
        <w:fldChar w:fldCharType="end"/>
      </w:r>
      <w:r w:rsidRPr="00A3122B">
        <w:rPr>
          <w:szCs w:val="22"/>
          <w:highlight w:val="cyan"/>
          <w:lang w:val="en-CA"/>
        </w:rPr>
        <w:noBreakHyphen/>
      </w:r>
      <w:r w:rsidR="00A77294" w:rsidRPr="00A3122B">
        <w:rPr>
          <w:szCs w:val="22"/>
          <w:highlight w:val="cyan"/>
          <w:lang w:val="en-CA"/>
        </w:rPr>
        <w:fldChar w:fldCharType="begin" w:fldLock="1"/>
      </w:r>
      <w:r w:rsidRPr="00A3122B">
        <w:rPr>
          <w:szCs w:val="22"/>
          <w:highlight w:val="cyan"/>
          <w:lang w:val="en-CA"/>
        </w:rPr>
        <w:instrText xml:space="preserve"> SEQ Equation \* ARABIC \s 1 </w:instrText>
      </w:r>
      <w:r w:rsidR="00A77294" w:rsidRPr="00A3122B">
        <w:rPr>
          <w:szCs w:val="22"/>
          <w:highlight w:val="cyan"/>
          <w:lang w:val="en-CA"/>
        </w:rPr>
        <w:fldChar w:fldCharType="separate"/>
      </w:r>
      <w:r>
        <w:rPr>
          <w:noProof/>
          <w:szCs w:val="22"/>
          <w:highlight w:val="cyan"/>
          <w:lang w:val="en-CA"/>
        </w:rPr>
        <w:t>1</w:t>
      </w:r>
      <w:r w:rsidR="00A77294" w:rsidRPr="00A3122B">
        <w:rPr>
          <w:szCs w:val="22"/>
          <w:highlight w:val="cyan"/>
          <w:lang w:val="en-CA"/>
        </w:rPr>
        <w:fldChar w:fldCharType="end"/>
      </w:r>
      <w:bookmarkEnd w:id="1208"/>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B44A6F">
        <w:fldChar w:fldCharType="begin" w:fldLock="1"/>
      </w:r>
      <w:r w:rsidR="00B44A6F">
        <w:instrText xml:space="preserve"> REF _Ref373499510 \r \h  \* MERGEFORMAT </w:instrText>
      </w:r>
      <w:r w:rsidR="00B44A6F">
        <w:fldChar w:fldCharType="separate"/>
      </w:r>
      <w:r>
        <w:rPr>
          <w:highlight w:val="cyan"/>
          <w:lang w:val="en-CA"/>
        </w:rPr>
        <w:t>8.1.1</w:t>
      </w:r>
      <w:r w:rsidR="00B44A6F">
        <w:fldChar w:fldCharType="end"/>
      </w:r>
      <w:r w:rsidRPr="00A3122B">
        <w:rPr>
          <w:highlight w:val="cyan"/>
          <w:lang w:val="en-CA"/>
        </w:rPr>
        <w:t xml:space="preserve"> is invoked.</w:t>
      </w:r>
    </w:p>
    <w:p w:rsidR="00582B87" w:rsidRPr="00A3122B" w:rsidRDefault="00582B87" w:rsidP="00DE50CD">
      <w:pPr>
        <w:pStyle w:val="Heading3"/>
        <w:numPr>
          <w:ilvl w:val="2"/>
          <w:numId w:val="39"/>
        </w:numPr>
        <w:tabs>
          <w:tab w:val="clear" w:pos="794"/>
          <w:tab w:val="clear" w:pos="1191"/>
          <w:tab w:val="left" w:pos="709"/>
        </w:tabs>
        <w:ind w:left="567" w:hanging="567"/>
        <w:rPr>
          <w:highlight w:val="cyan"/>
          <w:lang w:val="en-CA"/>
        </w:rPr>
      </w:pPr>
      <w:bookmarkStart w:id="1209" w:name="_Ref373499510"/>
      <w:bookmarkStart w:id="1210" w:name="_Toc389394461"/>
      <w:bookmarkStart w:id="1211" w:name="_Toc389494729"/>
      <w:r w:rsidRPr="00A3122B">
        <w:rPr>
          <w:highlight w:val="cyan"/>
          <w:lang w:val="en-CA"/>
        </w:rPr>
        <w:t>Decoding process for a coded picture with nuh_layer_id equal to 0</w:t>
      </w:r>
      <w:bookmarkEnd w:id="1209"/>
      <w:bookmarkEnd w:id="1210"/>
      <w:bookmarkEnd w:id="1211"/>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2" w:name="_Toc16578976"/>
      <w:bookmarkStart w:id="1213" w:name="_Toc20134296"/>
      <w:bookmarkStart w:id="1214" w:name="_Ref24436508"/>
      <w:bookmarkStart w:id="1215" w:name="_Toc77680436"/>
      <w:bookmarkStart w:id="1216" w:name="_Toc118289074"/>
      <w:bookmarkStart w:id="1217" w:name="_Toc226456597"/>
      <w:bookmarkStart w:id="1218" w:name="_Toc248045273"/>
      <w:bookmarkStart w:id="1219" w:name="_Toc287363797"/>
      <w:bookmarkStart w:id="1220" w:name="_Toc311217228"/>
      <w:bookmarkStart w:id="1221" w:name="_Toc317198781"/>
      <w:bookmarkStart w:id="1222"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Heading2"/>
        <w:numPr>
          <w:ilvl w:val="1"/>
          <w:numId w:val="38"/>
        </w:numPr>
        <w:tabs>
          <w:tab w:val="clear" w:pos="794"/>
        </w:tabs>
        <w:rPr>
          <w:lang w:val="en-CA"/>
        </w:rPr>
      </w:pPr>
      <w:bookmarkStart w:id="1223" w:name="_Ref360895033"/>
      <w:bookmarkStart w:id="1224" w:name="_Toc389394462"/>
      <w:bookmarkStart w:id="1225" w:name="_Toc389494730"/>
      <w:r w:rsidRPr="00A3122B">
        <w:rPr>
          <w:lang w:val="en-CA"/>
        </w:rPr>
        <w:t>NAL unit decoding</w:t>
      </w:r>
      <w:bookmarkEnd w:id="1212"/>
      <w:bookmarkEnd w:id="1213"/>
      <w:r w:rsidRPr="00A3122B">
        <w:rPr>
          <w:lang w:val="en-CA"/>
        </w:rPr>
        <w:t xml:space="preserve"> process</w:t>
      </w:r>
      <w:bookmarkEnd w:id="1214"/>
      <w:bookmarkEnd w:id="1215"/>
      <w:bookmarkEnd w:id="1216"/>
      <w:bookmarkEnd w:id="1217"/>
      <w:bookmarkEnd w:id="1218"/>
      <w:bookmarkEnd w:id="1219"/>
      <w:bookmarkEnd w:id="1220"/>
      <w:bookmarkEnd w:id="1221"/>
      <w:bookmarkEnd w:id="1222"/>
      <w:bookmarkEnd w:id="1223"/>
      <w:bookmarkEnd w:id="1224"/>
      <w:bookmarkEnd w:id="1225"/>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Heading2"/>
        <w:numPr>
          <w:ilvl w:val="1"/>
          <w:numId w:val="38"/>
        </w:numPr>
        <w:tabs>
          <w:tab w:val="clear" w:pos="794"/>
        </w:tabs>
        <w:rPr>
          <w:lang w:val="en-CA"/>
        </w:rPr>
      </w:pPr>
      <w:bookmarkStart w:id="1226" w:name="_Toc16578979"/>
      <w:bookmarkStart w:id="1227" w:name="_Ref19432149"/>
      <w:bookmarkStart w:id="1228" w:name="_Ref19432162"/>
      <w:bookmarkStart w:id="1229" w:name="_Toc20134299"/>
      <w:bookmarkStart w:id="1230" w:name="_Ref24436509"/>
      <w:bookmarkStart w:id="1231" w:name="_Toc77680437"/>
      <w:bookmarkStart w:id="1232" w:name="_Toc118289075"/>
      <w:bookmarkStart w:id="1233" w:name="_Toc226456598"/>
      <w:bookmarkStart w:id="1234" w:name="_Toc248045274"/>
      <w:bookmarkStart w:id="1235" w:name="_Toc287363798"/>
      <w:bookmarkStart w:id="1236" w:name="_Toc311217229"/>
      <w:bookmarkStart w:id="1237" w:name="_Toc317198782"/>
      <w:bookmarkStart w:id="1238" w:name="_Toc341908435"/>
      <w:bookmarkStart w:id="1239" w:name="_Toc389394463"/>
      <w:bookmarkStart w:id="1240" w:name="_Toc389494731"/>
      <w:r w:rsidRPr="00A3122B">
        <w:rPr>
          <w:lang w:val="en-CA"/>
        </w:rPr>
        <w:t>Slice decoding</w:t>
      </w:r>
      <w:bookmarkEnd w:id="1226"/>
      <w:bookmarkEnd w:id="1227"/>
      <w:bookmarkEnd w:id="1228"/>
      <w:bookmarkEnd w:id="1229"/>
      <w:r w:rsidRPr="00A3122B">
        <w:rPr>
          <w:lang w:val="en-CA"/>
        </w:rPr>
        <w:t xml:space="preserve"> process</w:t>
      </w:r>
      <w:bookmarkEnd w:id="1230"/>
      <w:bookmarkEnd w:id="1231"/>
      <w:bookmarkEnd w:id="1232"/>
      <w:bookmarkEnd w:id="1233"/>
      <w:bookmarkEnd w:id="1234"/>
      <w:bookmarkEnd w:id="1235"/>
      <w:bookmarkEnd w:id="1236"/>
      <w:bookmarkEnd w:id="1237"/>
      <w:bookmarkEnd w:id="1238"/>
      <w:bookmarkEnd w:id="1239"/>
      <w:bookmarkEnd w:id="1240"/>
    </w:p>
    <w:p w:rsidR="00582B87" w:rsidRPr="00A3122B" w:rsidRDefault="00582B87" w:rsidP="00582B87">
      <w:pPr>
        <w:pStyle w:val="3N"/>
        <w:rPr>
          <w:highlight w:val="yellow"/>
          <w:lang w:val="en-CA"/>
        </w:rPr>
      </w:pPr>
      <w:bookmarkStart w:id="1241" w:name="_Toc16578981"/>
      <w:bookmarkStart w:id="1242" w:name="_Ref19428535"/>
      <w:bookmarkStart w:id="1243" w:name="_Ref19429280"/>
      <w:bookmarkStart w:id="1244" w:name="_Ref19429573"/>
      <w:bookmarkStart w:id="1245" w:name="_Ref19431437"/>
      <w:bookmarkStart w:id="1246" w:name="_Toc20134301"/>
      <w:bookmarkStart w:id="1247" w:name="_Ref22887934"/>
      <w:bookmarkStart w:id="1248" w:name="_Ref26333761"/>
      <w:bookmarkStart w:id="1249" w:name="_Ref30320332"/>
      <w:bookmarkStart w:id="1250" w:name="_Ref31113220"/>
      <w:bookmarkStart w:id="1251" w:name="_Ref33085279"/>
      <w:bookmarkStart w:id="1252" w:name="_Ref33085282"/>
      <w:bookmarkStart w:id="1253" w:name="_Ref36860709"/>
      <w:bookmarkStart w:id="1254" w:name="_Ref59275470"/>
      <w:bookmarkStart w:id="1255" w:name="_Ref59277655"/>
      <w:bookmarkStart w:id="1256" w:name="_Toc77680438"/>
      <w:bookmarkStart w:id="1257" w:name="_Toc118289076"/>
      <w:bookmarkStart w:id="1258" w:name="_Ref171078802"/>
      <w:bookmarkStart w:id="1259" w:name="_Ref211401367"/>
      <w:bookmarkStart w:id="1260" w:name="_Ref220342402"/>
      <w:bookmarkStart w:id="1261" w:name="_Toc226456599"/>
      <w:bookmarkStart w:id="1262" w:name="_Toc248045275"/>
      <w:bookmarkStart w:id="1263" w:name="_Toc287363799"/>
      <w:bookmarkStart w:id="1264" w:name="_Toc311217230"/>
      <w:bookmarkStart w:id="1265" w:name="_Toc317198783"/>
      <w:bookmarkStart w:id="1266" w:name="_Ref330966619"/>
      <w:bookmarkStart w:id="1267"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DE50CD">
      <w:pPr>
        <w:pStyle w:val="Heading3"/>
        <w:numPr>
          <w:ilvl w:val="2"/>
          <w:numId w:val="49"/>
        </w:numPr>
        <w:tabs>
          <w:tab w:val="clear" w:pos="794"/>
          <w:tab w:val="clear" w:pos="1588"/>
          <w:tab w:val="left" w:pos="1276"/>
        </w:tabs>
        <w:ind w:hanging="1146"/>
        <w:rPr>
          <w:lang w:val="en-CA"/>
        </w:rPr>
      </w:pPr>
      <w:bookmarkStart w:id="1268" w:name="_Toc350926543"/>
      <w:bookmarkStart w:id="1269" w:name="_Ref378168366"/>
      <w:bookmarkStart w:id="1270" w:name="_Toc389394464"/>
      <w:bookmarkStart w:id="1271" w:name="_Toc389494732"/>
      <w:bookmarkStart w:id="1272" w:name="_Ref305961533"/>
      <w:bookmarkStart w:id="1273" w:name="_Toc317198784"/>
      <w:bookmarkStart w:id="1274" w:name="_Toc358292104"/>
      <w:r w:rsidRPr="00A3122B">
        <w:rPr>
          <w:lang w:val="en-CA"/>
        </w:rPr>
        <w:t>Decoding process for picture order count</w:t>
      </w:r>
      <w:bookmarkEnd w:id="1268"/>
      <w:bookmarkEnd w:id="1269"/>
      <w:bookmarkEnd w:id="1270"/>
      <w:bookmarkEnd w:id="1271"/>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B44A6F">
        <w:fldChar w:fldCharType="begin" w:fldLock="1"/>
      </w:r>
      <w:r w:rsidR="00B44A6F">
        <w:instrText xml:space="preserve"> REF _Ref34233092 \r \h  \* MERGEFORMAT </w:instrText>
      </w:r>
      <w:r w:rsidR="00B44A6F">
        <w:fldChar w:fldCharType="separate"/>
      </w:r>
      <w:r>
        <w:rPr>
          <w:lang w:val="en-CA" w:eastAsia="ja-JP"/>
        </w:rPr>
        <w:t>12</w:t>
      </w:r>
      <w:r w:rsidR="00B44A6F">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DE50CD">
      <w:pPr>
        <w:numPr>
          <w:ilvl w:val="0"/>
          <w:numId w:val="55"/>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DE50CD">
      <w:pPr>
        <w:numPr>
          <w:ilvl w:val="0"/>
          <w:numId w:val="55"/>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DE50CD">
      <w:pPr>
        <w:numPr>
          <w:ilvl w:val="0"/>
          <w:numId w:val="55"/>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A77294" w:rsidRPr="00A3122B">
        <w:rPr>
          <w:sz w:val="20"/>
          <w:szCs w:val="20"/>
          <w:lang w:val="en-CA"/>
        </w:rPr>
        <w:fldChar w:fldCharType="begin" w:fldLock="1"/>
      </w:r>
      <w:r w:rsidRPr="00A3122B">
        <w:rPr>
          <w:sz w:val="20"/>
          <w:szCs w:val="20"/>
          <w:lang w:val="en-CA"/>
        </w:rPr>
        <w:instrText xml:space="preserve"> STYLEREF 1 \s </w:instrText>
      </w:r>
      <w:r w:rsidR="00A77294" w:rsidRPr="00A3122B">
        <w:rPr>
          <w:sz w:val="20"/>
          <w:szCs w:val="20"/>
          <w:lang w:val="en-CA"/>
        </w:rPr>
        <w:fldChar w:fldCharType="separate"/>
      </w:r>
      <w:r>
        <w:rPr>
          <w:noProof/>
          <w:sz w:val="20"/>
          <w:szCs w:val="20"/>
          <w:lang w:val="en-CA"/>
        </w:rPr>
        <w:t>8</w:t>
      </w:r>
      <w:r w:rsidR="00A77294" w:rsidRPr="00A3122B">
        <w:rPr>
          <w:sz w:val="20"/>
          <w:szCs w:val="20"/>
          <w:lang w:val="en-CA"/>
        </w:rPr>
        <w:fldChar w:fldCharType="end"/>
      </w:r>
      <w:r w:rsidRPr="00A3122B">
        <w:rPr>
          <w:sz w:val="20"/>
          <w:szCs w:val="20"/>
          <w:lang w:val="en-CA"/>
        </w:rPr>
        <w:noBreakHyphen/>
      </w:r>
      <w:r w:rsidR="00A77294" w:rsidRPr="00A3122B">
        <w:rPr>
          <w:sz w:val="20"/>
          <w:szCs w:val="20"/>
          <w:lang w:val="en-CA"/>
        </w:rPr>
        <w:fldChar w:fldCharType="begin" w:fldLock="1"/>
      </w:r>
      <w:r w:rsidRPr="00A3122B">
        <w:rPr>
          <w:sz w:val="20"/>
          <w:szCs w:val="20"/>
          <w:lang w:val="en-CA"/>
        </w:rPr>
        <w:instrText xml:space="preserve"> SEQ Equation \* ARABIC \s 1 </w:instrText>
      </w:r>
      <w:r w:rsidR="00A77294" w:rsidRPr="00A3122B">
        <w:rPr>
          <w:sz w:val="20"/>
          <w:szCs w:val="20"/>
          <w:lang w:val="en-CA"/>
        </w:rPr>
        <w:fldChar w:fldCharType="separate"/>
      </w:r>
      <w:r>
        <w:rPr>
          <w:noProof/>
          <w:sz w:val="20"/>
          <w:szCs w:val="20"/>
          <w:lang w:val="en-CA"/>
        </w:rPr>
        <w:t>2</w:t>
      </w:r>
      <w:r w:rsidR="00A77294"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A77294" w:rsidRPr="00A3122B">
        <w:rPr>
          <w:sz w:val="20"/>
          <w:szCs w:val="20"/>
          <w:lang w:val="en-CA"/>
        </w:rPr>
        <w:fldChar w:fldCharType="begin" w:fldLock="1"/>
      </w:r>
      <w:r w:rsidRPr="00A3122B">
        <w:rPr>
          <w:sz w:val="20"/>
          <w:szCs w:val="20"/>
          <w:lang w:val="en-CA"/>
        </w:rPr>
        <w:instrText xml:space="preserve"> STYLEREF 1 \s </w:instrText>
      </w:r>
      <w:r w:rsidR="00A77294" w:rsidRPr="00A3122B">
        <w:rPr>
          <w:sz w:val="20"/>
          <w:szCs w:val="20"/>
          <w:lang w:val="en-CA"/>
        </w:rPr>
        <w:fldChar w:fldCharType="separate"/>
      </w:r>
      <w:r>
        <w:rPr>
          <w:noProof/>
          <w:sz w:val="20"/>
          <w:szCs w:val="20"/>
          <w:lang w:val="en-CA"/>
        </w:rPr>
        <w:t>8</w:t>
      </w:r>
      <w:r w:rsidR="00A77294" w:rsidRPr="00A3122B">
        <w:rPr>
          <w:sz w:val="20"/>
          <w:szCs w:val="20"/>
          <w:lang w:val="en-CA"/>
        </w:rPr>
        <w:fldChar w:fldCharType="end"/>
      </w:r>
      <w:r w:rsidRPr="00A3122B">
        <w:rPr>
          <w:sz w:val="20"/>
          <w:szCs w:val="20"/>
          <w:lang w:val="en-CA"/>
        </w:rPr>
        <w:noBreakHyphen/>
      </w:r>
      <w:r w:rsidR="00A77294" w:rsidRPr="00A3122B">
        <w:rPr>
          <w:sz w:val="20"/>
          <w:szCs w:val="20"/>
          <w:lang w:val="en-CA"/>
        </w:rPr>
        <w:fldChar w:fldCharType="begin" w:fldLock="1"/>
      </w:r>
      <w:r w:rsidRPr="00A3122B">
        <w:rPr>
          <w:sz w:val="20"/>
          <w:szCs w:val="20"/>
          <w:lang w:val="en-CA"/>
        </w:rPr>
        <w:instrText xml:space="preserve"> SEQ Equation \* ARABIC \s 1 </w:instrText>
      </w:r>
      <w:r w:rsidR="00A77294" w:rsidRPr="00A3122B">
        <w:rPr>
          <w:sz w:val="20"/>
          <w:szCs w:val="20"/>
          <w:lang w:val="en-CA"/>
        </w:rPr>
        <w:fldChar w:fldCharType="separate"/>
      </w:r>
      <w:r>
        <w:rPr>
          <w:noProof/>
          <w:sz w:val="20"/>
          <w:szCs w:val="20"/>
          <w:lang w:val="en-CA"/>
        </w:rPr>
        <w:t>3</w:t>
      </w:r>
      <w:r w:rsidR="00A77294"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fldSimple w:instr=" SEQ NoteCounter \s 9 \* MERGEFORMAT " w:fldLock="1">
        <w:r>
          <w:rPr>
            <w:noProof/>
            <w:lang w:val="en-CA"/>
          </w:rPr>
          <w:t>1</w:t>
        </w:r>
      </w:fldSimple>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A77294" w:rsidRPr="00A3122B">
        <w:rPr>
          <w:sz w:val="20"/>
          <w:szCs w:val="20"/>
          <w:lang w:val="en-CA"/>
        </w:rPr>
        <w:fldChar w:fldCharType="begin" w:fldLock="1"/>
      </w:r>
      <w:r w:rsidRPr="00A3122B">
        <w:rPr>
          <w:sz w:val="20"/>
          <w:szCs w:val="20"/>
          <w:lang w:val="en-CA"/>
        </w:rPr>
        <w:instrText xml:space="preserve"> STYLEREF 1 \s </w:instrText>
      </w:r>
      <w:r w:rsidR="00A77294" w:rsidRPr="00A3122B">
        <w:rPr>
          <w:sz w:val="20"/>
          <w:szCs w:val="20"/>
          <w:lang w:val="en-CA"/>
        </w:rPr>
        <w:fldChar w:fldCharType="separate"/>
      </w:r>
      <w:r>
        <w:rPr>
          <w:noProof/>
          <w:sz w:val="20"/>
          <w:szCs w:val="20"/>
          <w:lang w:val="en-CA"/>
        </w:rPr>
        <w:t>8</w:t>
      </w:r>
      <w:r w:rsidR="00A77294" w:rsidRPr="00A3122B">
        <w:rPr>
          <w:sz w:val="20"/>
          <w:szCs w:val="20"/>
          <w:lang w:val="en-CA"/>
        </w:rPr>
        <w:fldChar w:fldCharType="end"/>
      </w:r>
      <w:r w:rsidRPr="00A3122B">
        <w:rPr>
          <w:sz w:val="20"/>
          <w:szCs w:val="20"/>
          <w:lang w:val="en-CA"/>
        </w:rPr>
        <w:noBreakHyphen/>
      </w:r>
      <w:r w:rsidR="00A77294" w:rsidRPr="00A3122B">
        <w:rPr>
          <w:sz w:val="20"/>
          <w:szCs w:val="20"/>
          <w:lang w:val="en-CA"/>
        </w:rPr>
        <w:fldChar w:fldCharType="begin" w:fldLock="1"/>
      </w:r>
      <w:r w:rsidRPr="00A3122B">
        <w:rPr>
          <w:sz w:val="20"/>
          <w:szCs w:val="20"/>
          <w:lang w:val="en-CA"/>
        </w:rPr>
        <w:instrText xml:space="preserve"> SEQ Equation \* ARABIC \s 1 </w:instrText>
      </w:r>
      <w:r w:rsidR="00A77294" w:rsidRPr="00A3122B">
        <w:rPr>
          <w:sz w:val="20"/>
          <w:szCs w:val="20"/>
          <w:lang w:val="en-CA"/>
        </w:rPr>
        <w:fldChar w:fldCharType="separate"/>
      </w:r>
      <w:r>
        <w:rPr>
          <w:noProof/>
          <w:sz w:val="20"/>
          <w:szCs w:val="20"/>
          <w:lang w:val="en-CA"/>
        </w:rPr>
        <w:t>4</w:t>
      </w:r>
      <w:r w:rsidR="00A77294"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A77294" w:rsidRPr="00A3122B">
        <w:rPr>
          <w:sz w:val="20"/>
          <w:szCs w:val="20"/>
          <w:lang w:val="en-CA"/>
        </w:rPr>
        <w:fldChar w:fldCharType="begin" w:fldLock="1"/>
      </w:r>
      <w:r w:rsidRPr="00A3122B">
        <w:rPr>
          <w:sz w:val="20"/>
          <w:szCs w:val="20"/>
          <w:lang w:val="en-CA"/>
        </w:rPr>
        <w:instrText xml:space="preserve"> STYLEREF 1 \s </w:instrText>
      </w:r>
      <w:r w:rsidR="00A77294" w:rsidRPr="00A3122B">
        <w:rPr>
          <w:sz w:val="20"/>
          <w:szCs w:val="20"/>
          <w:lang w:val="en-CA"/>
        </w:rPr>
        <w:fldChar w:fldCharType="separate"/>
      </w:r>
      <w:r>
        <w:rPr>
          <w:noProof/>
          <w:sz w:val="20"/>
          <w:szCs w:val="20"/>
          <w:lang w:val="en-CA"/>
        </w:rPr>
        <w:t>8</w:t>
      </w:r>
      <w:r w:rsidR="00A77294" w:rsidRPr="00A3122B">
        <w:rPr>
          <w:sz w:val="20"/>
          <w:szCs w:val="20"/>
          <w:lang w:val="en-CA"/>
        </w:rPr>
        <w:fldChar w:fldCharType="end"/>
      </w:r>
      <w:r w:rsidRPr="00A3122B">
        <w:rPr>
          <w:sz w:val="20"/>
          <w:szCs w:val="20"/>
          <w:lang w:val="en-CA"/>
        </w:rPr>
        <w:noBreakHyphen/>
      </w:r>
      <w:r w:rsidR="00A77294" w:rsidRPr="00A3122B">
        <w:rPr>
          <w:sz w:val="20"/>
          <w:szCs w:val="20"/>
          <w:lang w:val="en-CA"/>
        </w:rPr>
        <w:fldChar w:fldCharType="begin" w:fldLock="1"/>
      </w:r>
      <w:r w:rsidRPr="00A3122B">
        <w:rPr>
          <w:sz w:val="20"/>
          <w:szCs w:val="20"/>
          <w:lang w:val="en-CA"/>
        </w:rPr>
        <w:instrText xml:space="preserve"> SEQ Equation \* ARABIC \s 1 </w:instrText>
      </w:r>
      <w:r w:rsidR="00A77294" w:rsidRPr="00A3122B">
        <w:rPr>
          <w:sz w:val="20"/>
          <w:szCs w:val="20"/>
          <w:lang w:val="en-CA"/>
        </w:rPr>
        <w:fldChar w:fldCharType="separate"/>
      </w:r>
      <w:r>
        <w:rPr>
          <w:noProof/>
          <w:sz w:val="20"/>
          <w:szCs w:val="20"/>
          <w:lang w:val="en-CA"/>
        </w:rPr>
        <w:t>5</w:t>
      </w:r>
      <w:r w:rsidR="00A77294"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Heading3"/>
        <w:numPr>
          <w:ilvl w:val="2"/>
          <w:numId w:val="38"/>
        </w:numPr>
        <w:tabs>
          <w:tab w:val="clear" w:pos="794"/>
          <w:tab w:val="clear" w:pos="1588"/>
          <w:tab w:val="left" w:pos="1276"/>
        </w:tabs>
        <w:ind w:hanging="1146"/>
        <w:rPr>
          <w:lang w:val="en-CA"/>
        </w:rPr>
      </w:pPr>
      <w:bookmarkStart w:id="1275" w:name="_Toc378166706"/>
      <w:bookmarkStart w:id="1276" w:name="_Toc378166842"/>
      <w:bookmarkStart w:id="1277" w:name="_Toc378327550"/>
      <w:bookmarkStart w:id="1278" w:name="_Ref378168377"/>
      <w:bookmarkStart w:id="1279" w:name="_Toc389394465"/>
      <w:bookmarkStart w:id="1280" w:name="_Toc389494733"/>
      <w:bookmarkEnd w:id="1275"/>
      <w:bookmarkEnd w:id="1276"/>
      <w:bookmarkEnd w:id="1277"/>
      <w:r w:rsidRPr="00A3122B">
        <w:rPr>
          <w:lang w:val="en-CA"/>
        </w:rPr>
        <w:t>Decoding process for reference picture set</w:t>
      </w:r>
      <w:bookmarkEnd w:id="1272"/>
      <w:bookmarkEnd w:id="1273"/>
      <w:bookmarkEnd w:id="1274"/>
      <w:bookmarkEnd w:id="1278"/>
      <w:bookmarkEnd w:id="1279"/>
      <w:bookmarkEnd w:id="1280"/>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1</w:t>
        </w:r>
      </w:fldSimple>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A77294" w:rsidRPr="00A3122B">
        <w:rPr>
          <w:szCs w:val="22"/>
          <w:lang w:val="en-CA"/>
        </w:rPr>
        <w:fldChar w:fldCharType="begin" w:fldLock="1"/>
      </w:r>
      <w:r w:rsidRPr="00A3122B">
        <w:rPr>
          <w:szCs w:val="22"/>
          <w:lang w:val="en-CA"/>
        </w:rPr>
        <w:instrText xml:space="preserve"> STYLEREF 1 \s </w:instrText>
      </w:r>
      <w:r w:rsidR="00A77294" w:rsidRPr="00A3122B">
        <w:rPr>
          <w:szCs w:val="22"/>
          <w:lang w:val="en-CA"/>
        </w:rPr>
        <w:fldChar w:fldCharType="separate"/>
      </w:r>
      <w:r>
        <w:rPr>
          <w:noProof/>
          <w:szCs w:val="22"/>
          <w:lang w:val="en-CA"/>
        </w:rPr>
        <w:t>8</w:t>
      </w:r>
      <w:r w:rsidR="00A77294" w:rsidRPr="00A3122B">
        <w:rPr>
          <w:szCs w:val="22"/>
          <w:lang w:val="en-CA"/>
        </w:rPr>
        <w:fldChar w:fldCharType="end"/>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\s 1 </w:instrText>
      </w:r>
      <w:r w:rsidR="00A77294" w:rsidRPr="00A3122B">
        <w:rPr>
          <w:szCs w:val="22"/>
          <w:lang w:val="en-CA"/>
        </w:rPr>
        <w:fldChar w:fldCharType="separate"/>
      </w:r>
      <w:r>
        <w:rPr>
          <w:noProof/>
          <w:szCs w:val="22"/>
          <w:lang w:val="en-CA"/>
        </w:rPr>
        <w:t>6</w:t>
      </w:r>
      <w:r w:rsidR="00A77294"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2</w:t>
        </w:r>
      </w:fldSimple>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A77294" w:rsidRPr="00A3122B">
        <w:rPr>
          <w:szCs w:val="22"/>
          <w:lang w:val="en-CA"/>
        </w:rPr>
        <w:fldChar w:fldCharType="begin" w:fldLock="1"/>
      </w:r>
      <w:r w:rsidRPr="00A3122B">
        <w:rPr>
          <w:szCs w:val="22"/>
          <w:lang w:val="en-CA"/>
        </w:rPr>
        <w:instrText xml:space="preserve"> STYLEREF 1 \s </w:instrText>
      </w:r>
      <w:r w:rsidR="00A77294" w:rsidRPr="00A3122B">
        <w:rPr>
          <w:szCs w:val="22"/>
          <w:lang w:val="en-CA"/>
        </w:rPr>
        <w:fldChar w:fldCharType="separate"/>
      </w:r>
      <w:r>
        <w:rPr>
          <w:noProof/>
          <w:szCs w:val="22"/>
          <w:lang w:val="en-CA"/>
        </w:rPr>
        <w:t>8</w:t>
      </w:r>
      <w:r w:rsidR="00A77294" w:rsidRPr="00A3122B">
        <w:rPr>
          <w:szCs w:val="22"/>
          <w:lang w:val="en-CA"/>
        </w:rPr>
        <w:fldChar w:fldCharType="end"/>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\s 1 </w:instrText>
      </w:r>
      <w:r w:rsidR="00A77294" w:rsidRPr="00A3122B">
        <w:rPr>
          <w:szCs w:val="22"/>
          <w:lang w:val="en-CA"/>
        </w:rPr>
        <w:fldChar w:fldCharType="separate"/>
      </w:r>
      <w:r>
        <w:rPr>
          <w:noProof/>
          <w:szCs w:val="22"/>
          <w:lang w:val="en-CA"/>
        </w:rPr>
        <w:t>7</w:t>
      </w:r>
      <w:r w:rsidR="00A77294"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A77294" w:rsidRPr="00A3122B">
        <w:rPr>
          <w:szCs w:val="22"/>
          <w:lang w:val="en-CA"/>
        </w:rPr>
        <w:fldChar w:fldCharType="begin" w:fldLock="1"/>
      </w:r>
      <w:r w:rsidRPr="00A3122B">
        <w:rPr>
          <w:szCs w:val="22"/>
          <w:lang w:val="en-CA"/>
        </w:rPr>
        <w:instrText xml:space="preserve"> STYLEREF 1 \s </w:instrText>
      </w:r>
      <w:r w:rsidR="00A77294" w:rsidRPr="00A3122B">
        <w:rPr>
          <w:szCs w:val="22"/>
          <w:lang w:val="en-CA"/>
        </w:rPr>
        <w:fldChar w:fldCharType="separate"/>
      </w:r>
      <w:r>
        <w:rPr>
          <w:noProof/>
          <w:szCs w:val="22"/>
          <w:lang w:val="en-CA"/>
        </w:rPr>
        <w:t>8</w:t>
      </w:r>
      <w:r w:rsidR="00A77294" w:rsidRPr="00A3122B">
        <w:rPr>
          <w:szCs w:val="22"/>
          <w:lang w:val="en-CA"/>
        </w:rPr>
        <w:fldChar w:fldCharType="end"/>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\s 1 </w:instrText>
      </w:r>
      <w:r w:rsidR="00A77294" w:rsidRPr="00A3122B">
        <w:rPr>
          <w:szCs w:val="22"/>
          <w:lang w:val="en-CA"/>
        </w:rPr>
        <w:fldChar w:fldCharType="separate"/>
      </w:r>
      <w:r>
        <w:rPr>
          <w:noProof/>
          <w:szCs w:val="22"/>
          <w:lang w:val="en-CA"/>
        </w:rPr>
        <w:t>8</w:t>
      </w:r>
      <w:r w:rsidR="00A77294"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1" w:name="_Ref371513891"/>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A3122B">
        <w:rPr>
          <w:lang w:val="en-CA"/>
        </w:rPr>
        <w:t>There shall be no picture in the RPS that has discardable_flag equal to 1.</w:t>
      </w:r>
    </w:p>
    <w:p w:rsidR="00582B87" w:rsidRPr="00A3122B" w:rsidRDefault="00582B87" w:rsidP="00DE50CD">
      <w:pPr>
        <w:pStyle w:val="Heading3"/>
        <w:numPr>
          <w:ilvl w:val="2"/>
          <w:numId w:val="38"/>
        </w:numPr>
        <w:tabs>
          <w:tab w:val="clear" w:pos="794"/>
          <w:tab w:val="clear" w:pos="1588"/>
          <w:tab w:val="left" w:pos="1276"/>
        </w:tabs>
        <w:ind w:left="0" w:firstLine="0"/>
        <w:rPr>
          <w:lang w:val="en-CA"/>
        </w:rPr>
      </w:pPr>
      <w:bookmarkStart w:id="1282" w:name="_Toc389394466"/>
      <w:bookmarkStart w:id="1283" w:name="_Toc389494734"/>
      <w:r w:rsidRPr="00A3122B">
        <w:rPr>
          <w:lang w:val="en-CA"/>
        </w:rPr>
        <w:t>Decoding process for generating unavailable reference pictures</w:t>
      </w:r>
      <w:bookmarkEnd w:id="1281"/>
      <w:bookmarkEnd w:id="1282"/>
      <w:bookmarkEnd w:id="1283"/>
    </w:p>
    <w:p w:rsidR="00582B87" w:rsidRPr="00A3122B" w:rsidRDefault="00582B87" w:rsidP="00DE50CD">
      <w:pPr>
        <w:pStyle w:val="Heading4"/>
        <w:numPr>
          <w:ilvl w:val="3"/>
          <w:numId w:val="38"/>
        </w:numPr>
        <w:tabs>
          <w:tab w:val="clear" w:pos="794"/>
          <w:tab w:val="left" w:pos="2127"/>
        </w:tabs>
        <w:rPr>
          <w:lang w:val="en-CA"/>
        </w:rPr>
      </w:pPr>
      <w:bookmarkStart w:id="1284" w:name="_Ref332047408"/>
      <w:bookmarkStart w:id="1285" w:name="_Toc351408786"/>
      <w:bookmarkStart w:id="1286" w:name="_Toc389394467"/>
      <w:bookmarkStart w:id="1287" w:name="_Toc389494735"/>
      <w:r w:rsidRPr="00A3122B">
        <w:rPr>
          <w:lang w:val="en-CA"/>
        </w:rPr>
        <w:t>General decoding process for generating unavailable reference pictures</w:t>
      </w:r>
      <w:bookmarkEnd w:id="1284"/>
      <w:bookmarkEnd w:id="1285"/>
      <w:bookmarkEnd w:id="1286"/>
      <w:bookmarkEnd w:id="1287"/>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DE50CD">
      <w:pPr>
        <w:numPr>
          <w:ilvl w:val="0"/>
          <w:numId w:val="55"/>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8"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9" w:name="_Toc389394468"/>
      <w:bookmarkStart w:id="1290" w:name="_Toc389494736"/>
      <w:r w:rsidRPr="00A3122B">
        <w:rPr>
          <w:lang w:val="en-CA"/>
        </w:rPr>
        <w:t>A.3.6</w:t>
      </w:r>
      <w:r w:rsidRPr="00A3122B">
        <w:rPr>
          <w:lang w:val="en-CA"/>
        </w:rPr>
        <w:tab/>
        <w:t>Monochrome 8 profile</w:t>
      </w:r>
      <w:bookmarkEnd w:id="1289"/>
      <w:bookmarkEnd w:id="1290"/>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DE50CD">
      <w:pPr>
        <w:numPr>
          <w:ilvl w:val="0"/>
          <w:numId w:val="54"/>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DE50CD">
      <w:pPr>
        <w:pStyle w:val="3HAnnex"/>
        <w:keepNext/>
        <w:keepLines/>
        <w:numPr>
          <w:ilvl w:val="0"/>
          <w:numId w:val="56"/>
        </w:numPr>
        <w:tabs>
          <w:tab w:val="clear" w:pos="794"/>
        </w:tabs>
        <w:ind w:left="0" w:firstLine="0"/>
        <w:outlineLvl w:val="0"/>
        <w:rPr>
          <w:lang w:val="en-CA"/>
        </w:rPr>
      </w:pPr>
      <w:bookmarkStart w:id="1291" w:name="_Ref363646510"/>
      <w:bookmarkStart w:id="1292" w:name="_Toc389394469"/>
      <w:bookmarkStart w:id="1293" w:name="_Toc389494737"/>
      <w:r w:rsidRPr="00A3122B">
        <w:rPr>
          <w:lang w:val="en-CA"/>
        </w:rPr>
        <w:t>Annex C</w:t>
      </w:r>
      <w:r w:rsidRPr="00A3122B">
        <w:rPr>
          <w:lang w:val="en-CA"/>
        </w:rPr>
        <w:br/>
      </w:r>
      <w:r w:rsidRPr="00A3122B">
        <w:rPr>
          <w:lang w:val="en-CA"/>
        </w:rPr>
        <w:br/>
        <w:t>Hypothetical reference decoder</w:t>
      </w:r>
      <w:bookmarkEnd w:id="1288"/>
      <w:bookmarkEnd w:id="1291"/>
      <w:bookmarkEnd w:id="1292"/>
      <w:bookmarkEnd w:id="1293"/>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4" w:name="_Toc317198877"/>
      <w:bookmarkStart w:id="1295" w:name="_Ref343023252"/>
      <w:bookmarkStart w:id="1296" w:name="_Ref343024208"/>
      <w:bookmarkStart w:id="1297" w:name="_Ref343024718"/>
      <w:bookmarkStart w:id="1298" w:name="_Ref343074744"/>
      <w:bookmarkStart w:id="1299" w:name="_Ref343161820"/>
      <w:bookmarkStart w:id="1300" w:name="_Ref348794313"/>
      <w:bookmarkStart w:id="1301" w:name="_Toc364083317"/>
      <w:bookmarkStart w:id="1302" w:name="_Toc389494738"/>
      <w:bookmarkStart w:id="1303" w:name="_Toc9042149"/>
      <w:bookmarkStart w:id="1304" w:name="_Toc12253740"/>
      <w:bookmarkStart w:id="1305" w:name="_Toc12684721"/>
      <w:bookmarkStart w:id="1306" w:name="_Toc12699181"/>
      <w:bookmarkStart w:id="1307" w:name="_Toc15444306"/>
      <w:bookmarkStart w:id="1308" w:name="_Ref19428481"/>
      <w:bookmarkStart w:id="1309" w:name="_Ref19432892"/>
      <w:bookmarkStart w:id="1310" w:name="_Toc20134513"/>
      <w:r w:rsidRPr="00A3122B">
        <w:rPr>
          <w:b/>
          <w:bCs/>
          <w:sz w:val="22"/>
          <w:szCs w:val="22"/>
          <w:lang w:val="en-CA"/>
        </w:rPr>
        <w:t>General</w:t>
      </w:r>
      <w:bookmarkEnd w:id="1294"/>
      <w:bookmarkEnd w:id="1295"/>
      <w:bookmarkEnd w:id="1296"/>
      <w:bookmarkEnd w:id="1297"/>
      <w:bookmarkEnd w:id="1298"/>
      <w:bookmarkEnd w:id="1299"/>
      <w:bookmarkEnd w:id="1300"/>
      <w:bookmarkEnd w:id="1301"/>
      <w:bookmarkEnd w:id="1302"/>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B44A6F"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15pt;height:187.45pt" o:ole="">
            <v:imagedata r:id="rId73" o:title=""/>
          </v:shape>
          <o:OLEObject Type="Embed" ProgID="Visio.Drawing.11" ShapeID="_x0000_i1027" DrawAspect="Content" ObjectID="_1464844908"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1" w:name="_Ref33101618"/>
      <w:bookmarkStart w:id="1312" w:name="_Toc32860602"/>
      <w:bookmarkStart w:id="1313" w:name="_Toc77680711"/>
      <w:bookmarkStart w:id="1314" w:name="_Toc246350667"/>
      <w:bookmarkStart w:id="1315" w:name="_Toc287363914"/>
      <w:bookmarkStart w:id="1316" w:name="_Toc317198641"/>
      <w:bookmarkStart w:id="1317" w:name="_Toc364083426"/>
      <w:r w:rsidRPr="00A3122B">
        <w:rPr>
          <w:b/>
          <w:bCs/>
          <w:lang w:val="en-CA"/>
        </w:rPr>
        <w:t>Figure C</w:t>
      </w:r>
      <w:r w:rsidRPr="00A3122B">
        <w:rPr>
          <w:b/>
          <w:bCs/>
          <w:lang w:val="en-CA"/>
        </w:rPr>
        <w:noBreakHyphen/>
      </w:r>
      <w:r w:rsidR="00A77294" w:rsidRPr="00A3122B">
        <w:rPr>
          <w:b/>
          <w:bCs/>
          <w:lang w:val="en-CA"/>
        </w:rPr>
        <w:fldChar w:fldCharType="begin" w:fldLock="1"/>
      </w:r>
      <w:r w:rsidRPr="00A3122B">
        <w:rPr>
          <w:b/>
          <w:bCs/>
          <w:lang w:val="en-CA"/>
        </w:rPr>
        <w:instrText xml:space="preserve"> SEQ Figure \* ARABIC \r 1 </w:instrText>
      </w:r>
      <w:r w:rsidR="00A77294" w:rsidRPr="00A3122B">
        <w:rPr>
          <w:b/>
          <w:bCs/>
          <w:lang w:val="en-CA"/>
        </w:rPr>
        <w:fldChar w:fldCharType="separate"/>
      </w:r>
      <w:r>
        <w:rPr>
          <w:b/>
          <w:bCs/>
          <w:noProof/>
          <w:lang w:val="en-CA"/>
        </w:rPr>
        <w:t>1</w:t>
      </w:r>
      <w:r w:rsidR="00A77294" w:rsidRPr="00A3122B">
        <w:rPr>
          <w:b/>
          <w:bCs/>
          <w:lang w:val="en-CA"/>
        </w:rPr>
        <w:fldChar w:fldCharType="end"/>
      </w:r>
      <w:bookmarkEnd w:id="1311"/>
      <w:r w:rsidRPr="00A3122B">
        <w:rPr>
          <w:b/>
          <w:bCs/>
          <w:lang w:val="en-CA"/>
        </w:rPr>
        <w:t xml:space="preserve"> – Structure of byte streams and NAL unit streams for HRD conformance </w:t>
      </w:r>
      <w:bookmarkEnd w:id="1312"/>
      <w:r w:rsidRPr="00A3122B">
        <w:rPr>
          <w:b/>
          <w:bCs/>
          <w:lang w:val="en-CA"/>
        </w:rPr>
        <w:t>checks</w:t>
      </w:r>
      <w:bookmarkEnd w:id="1313"/>
      <w:bookmarkEnd w:id="1314"/>
      <w:bookmarkEnd w:id="1315"/>
      <w:bookmarkEnd w:id="1316"/>
      <w:bookmarkEnd w:id="1317"/>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B44A6F">
        <w:fldChar w:fldCharType="begin" w:fldLock="1"/>
      </w:r>
      <w:r w:rsidR="00B44A6F">
        <w:instrText xml:space="preserve"> REF TargetDecLayerIdList \h  \* MERGEFORMAT </w:instrText>
      </w:r>
      <w:r w:rsidR="00B44A6F">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B44A6F">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B44A6F">
        <w:fldChar w:fldCharType="begin" w:fldLock="1"/>
      </w:r>
      <w:r w:rsidR="00B44A6F">
        <w:instrText xml:space="preserve"> REF _Ref372632240 \r \h  \* MERGEFORMAT </w:instrText>
      </w:r>
      <w:r w:rsidR="00B44A6F">
        <w:fldChar w:fldCharType="separate"/>
      </w:r>
      <w:r>
        <w:rPr>
          <w:highlight w:val="cyan"/>
          <w:lang w:val="en-CA"/>
        </w:rPr>
        <w:t>C.6</w:t>
      </w:r>
      <w:r w:rsidR="00B44A6F">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8"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8"/>
    </w:p>
    <w:p w:rsidR="00582B87" w:rsidRPr="00A3122B" w:rsidRDefault="00582B87" w:rsidP="00DE50CD">
      <w:pPr>
        <w:numPr>
          <w:ilvl w:val="0"/>
          <w:numId w:val="45"/>
        </w:numPr>
        <w:tabs>
          <w:tab w:val="clear" w:pos="794"/>
          <w:tab w:val="left" w:pos="720"/>
        </w:tabs>
        <w:spacing w:before="86"/>
        <w:rPr>
          <w:highlight w:val="cyan"/>
          <w:lang w:val="en-CA"/>
        </w:rPr>
      </w:pPr>
      <w:bookmarkStart w:id="1319"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9"/>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20"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20"/>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B44A6F">
        <w:fldChar w:fldCharType="begin" w:fldLock="1"/>
      </w:r>
      <w:r w:rsidR="00B44A6F">
        <w:instrText xml:space="preserve"> REF  _Ref33101618 \h  \* MERGEFORMAT </w:instrText>
      </w:r>
      <w:r w:rsidR="00B44A6F">
        <w:fldChar w:fldCharType="separate"/>
      </w:r>
      <w:r w:rsidRPr="001F4A0D">
        <w:rPr>
          <w:bCs/>
          <w:lang w:val="en-CA"/>
        </w:rPr>
        <w:t>Figure C</w:t>
      </w:r>
      <w:r w:rsidRPr="001F4A0D">
        <w:rPr>
          <w:bCs/>
          <w:lang w:val="en-CA"/>
        </w:rPr>
        <w:noBreakHyphen/>
        <w:t>1</w:t>
      </w:r>
      <w:r w:rsidR="00B44A6F">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B44A6F">
        <w:fldChar w:fldCharType="begin" w:fldLock="1"/>
      </w:r>
      <w:r w:rsidR="00B44A6F">
        <w:instrText xml:space="preserve"> REF  _Ref33101618 \h  \* MERGEFORMAT </w:instrText>
      </w:r>
      <w:r w:rsidR="00B44A6F">
        <w:fldChar w:fldCharType="separate"/>
      </w:r>
      <w:r w:rsidRPr="001F4A0D">
        <w:rPr>
          <w:bCs/>
          <w:lang w:val="en-CA"/>
        </w:rPr>
        <w:t>Figure C</w:t>
      </w:r>
      <w:r w:rsidRPr="001F4A0D">
        <w:rPr>
          <w:bCs/>
          <w:lang w:val="en-CA"/>
        </w:rPr>
        <w:noBreakHyphen/>
        <w:t>1</w:t>
      </w:r>
      <w:r w:rsidR="00B44A6F">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xml:space="preserve"> – NAL HRD parameters established by a value of SchedSelIdx for the Type II conformance point shown in </w:t>
      </w:r>
      <w:r w:rsidR="00B44A6F">
        <w:fldChar w:fldCharType="begin" w:fldLock="1"/>
      </w:r>
      <w:r w:rsidR="00B44A6F">
        <w:instrText xml:space="preserve"> REF  _Ref33101618 \h  \* MERGEFORMAT </w:instrText>
      </w:r>
      <w:r w:rsidR="00B44A6F">
        <w:fldChar w:fldCharType="separate"/>
      </w:r>
      <w:r w:rsidRPr="001F4A0D">
        <w:rPr>
          <w:bCs/>
          <w:lang w:val="en-CA"/>
        </w:rPr>
        <w:t>Figure C</w:t>
      </w:r>
      <w:r w:rsidRPr="001F4A0D">
        <w:rPr>
          <w:bCs/>
          <w:lang w:val="en-CA"/>
        </w:rPr>
        <w:noBreakHyphen/>
        <w:t>1</w:t>
      </w:r>
      <w:r w:rsidR="00B44A6F">
        <w:fldChar w:fldCharType="end"/>
      </w:r>
      <w:r w:rsidRPr="00A3122B">
        <w:rPr>
          <w:sz w:val="18"/>
          <w:szCs w:val="18"/>
          <w:lang w:val="en-CA"/>
        </w:rPr>
        <w:t xml:space="preserve"> are sufficient to also establish VCL HRD conformance for the Type I conformance point shown in </w:t>
      </w:r>
      <w:r w:rsidR="00B44A6F">
        <w:fldChar w:fldCharType="begin" w:fldLock="1"/>
      </w:r>
      <w:r w:rsidR="00B44A6F">
        <w:instrText xml:space="preserve"> REF  _Ref33101618 \h  \* MERGEFORMAT </w:instrText>
      </w:r>
      <w:r w:rsidR="00B44A6F">
        <w:fldChar w:fldCharType="separate"/>
      </w:r>
      <w:r w:rsidRPr="001F4A0D">
        <w:rPr>
          <w:bCs/>
          <w:lang w:val="en-CA"/>
        </w:rPr>
        <w:t>Figure C</w:t>
      </w:r>
      <w:r w:rsidRPr="001F4A0D">
        <w:rPr>
          <w:bCs/>
          <w:lang w:val="en-CA"/>
        </w:rPr>
        <w:noBreakHyphen/>
        <w:t>1</w:t>
      </w:r>
      <w:r w:rsidR="00B44A6F">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B44A6F">
        <w:fldChar w:fldCharType="begin" w:fldLock="1"/>
      </w:r>
      <w:r w:rsidR="00B44A6F">
        <w:instrText xml:space="preserve"> REF _Ref33101619 \h  \* MERGEFORMAT </w:instrText>
      </w:r>
      <w:r w:rsidR="00B44A6F">
        <w:fldChar w:fldCharType="separate"/>
      </w:r>
      <w:r w:rsidRPr="001F4A0D">
        <w:rPr>
          <w:lang w:val="en-CA"/>
        </w:rPr>
        <w:t>Figure C</w:t>
      </w:r>
      <w:r w:rsidRPr="001F4A0D">
        <w:rPr>
          <w:lang w:val="en-CA"/>
        </w:rPr>
        <w:noBreakHyphen/>
        <w:t>2</w:t>
      </w:r>
      <w:r w:rsidR="00B44A6F">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1pt;height:235pt" o:ole="">
            <v:imagedata r:id="rId75" o:title=""/>
          </v:shape>
          <o:OLEObject Type="Embed" ProgID="Visio.Drawing.11" ShapeID="_x0000_i1028" DrawAspect="Content" ObjectID="_1464844909"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1" w:name="_Ref33101619"/>
      <w:bookmarkStart w:id="1322" w:name="_Toc32860603"/>
      <w:bookmarkStart w:id="1323" w:name="_Toc77680712"/>
      <w:bookmarkStart w:id="1324" w:name="_Toc246350668"/>
      <w:bookmarkStart w:id="1325" w:name="_Toc287363915"/>
      <w:bookmarkStart w:id="1326" w:name="_Toc317198642"/>
      <w:bookmarkStart w:id="1327" w:name="_Toc364083427"/>
      <w:r w:rsidRPr="00A3122B">
        <w:rPr>
          <w:b/>
          <w:bCs/>
          <w:lang w:val="en-CA"/>
        </w:rPr>
        <w:t>Figure C</w:t>
      </w:r>
      <w:r w:rsidRPr="00A3122B">
        <w:rPr>
          <w:b/>
          <w:bCs/>
          <w:lang w:val="en-CA"/>
        </w:rPr>
        <w:noBreakHyphen/>
      </w:r>
      <w:r w:rsidR="00A77294" w:rsidRPr="00A3122B">
        <w:rPr>
          <w:b/>
          <w:bCs/>
          <w:lang w:val="en-CA"/>
        </w:rPr>
        <w:fldChar w:fldCharType="begin" w:fldLock="1"/>
      </w:r>
      <w:r w:rsidRPr="00A3122B">
        <w:rPr>
          <w:b/>
          <w:bCs/>
          <w:lang w:val="en-CA"/>
        </w:rPr>
        <w:instrText xml:space="preserve"> SEQ Figure \* ARABIC </w:instrText>
      </w:r>
      <w:r w:rsidR="00A77294" w:rsidRPr="00A3122B">
        <w:rPr>
          <w:b/>
          <w:bCs/>
          <w:lang w:val="en-CA"/>
        </w:rPr>
        <w:fldChar w:fldCharType="separate"/>
      </w:r>
      <w:r>
        <w:rPr>
          <w:b/>
          <w:bCs/>
          <w:noProof/>
          <w:lang w:val="en-CA"/>
        </w:rPr>
        <w:t>2</w:t>
      </w:r>
      <w:r w:rsidR="00A77294" w:rsidRPr="00A3122B">
        <w:rPr>
          <w:b/>
          <w:bCs/>
          <w:lang w:val="en-CA"/>
        </w:rPr>
        <w:fldChar w:fldCharType="end"/>
      </w:r>
      <w:bookmarkEnd w:id="1321"/>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2"/>
      <w:r w:rsidRPr="00A3122B">
        <w:rPr>
          <w:b/>
          <w:bCs/>
          <w:lang w:val="en-CA"/>
        </w:rPr>
        <w:t>model</w:t>
      </w:r>
      <w:bookmarkEnd w:id="1323"/>
      <w:bookmarkEnd w:id="1324"/>
      <w:bookmarkEnd w:id="1325"/>
      <w:bookmarkEnd w:id="1326"/>
      <w:bookmarkEnd w:id="1327"/>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B44A6F">
        <w:fldChar w:fldCharType="begin" w:fldLock="1"/>
      </w:r>
      <w:r w:rsidR="00B44A6F">
        <w:instrText xml:space="preserve"> REF _Ref372616949 \h  \* MERGEFORMAT </w:instrText>
      </w:r>
      <w:r w:rsidR="00B44A6F">
        <w:fldChar w:fldCharType="separate"/>
      </w:r>
      <w:r w:rsidRPr="001F4A0D">
        <w:rPr>
          <w:bCs/>
          <w:highlight w:val="cyan"/>
          <w:lang w:val="en-CA"/>
        </w:rPr>
        <w:t>Figure C</w:t>
      </w:r>
      <w:r w:rsidRPr="001F4A0D">
        <w:rPr>
          <w:bCs/>
          <w:highlight w:val="cyan"/>
          <w:lang w:val="en-CA"/>
        </w:rPr>
        <w:noBreakHyphen/>
        <w:t>3</w:t>
      </w:r>
      <w:r w:rsidR="00B44A6F">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2pt;height:353.2pt" o:ole="">
            <v:imagedata r:id="rId77" o:title=""/>
          </v:shape>
          <o:OLEObject Type="Embed" ProgID="Visio.Drawing.11" ShapeID="_x0000_i1029" DrawAspect="Content" ObjectID="_1464844910"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8" w:name="_Ref372616949"/>
      <w:r w:rsidRPr="00A3122B">
        <w:rPr>
          <w:b/>
          <w:bCs/>
          <w:highlight w:val="cyan"/>
          <w:lang w:val="en-CA"/>
        </w:rPr>
        <w:t>Figure C</w:t>
      </w:r>
      <w:r w:rsidRPr="00A3122B">
        <w:rPr>
          <w:b/>
          <w:bCs/>
          <w:highlight w:val="cyan"/>
          <w:lang w:val="en-CA"/>
        </w:rPr>
        <w:noBreakHyphen/>
      </w:r>
      <w:r w:rsidR="00A77294" w:rsidRPr="00A3122B">
        <w:rPr>
          <w:b/>
          <w:bCs/>
          <w:highlight w:val="cyan"/>
          <w:lang w:val="en-CA"/>
        </w:rPr>
        <w:fldChar w:fldCharType="begin" w:fldLock="1"/>
      </w:r>
      <w:r w:rsidRPr="00A3122B">
        <w:rPr>
          <w:b/>
          <w:bCs/>
          <w:highlight w:val="cyan"/>
          <w:lang w:val="en-CA"/>
        </w:rPr>
        <w:instrText xml:space="preserve"> SEQ Figure \* ARABIC </w:instrText>
      </w:r>
      <w:r w:rsidR="00A77294" w:rsidRPr="00A3122B">
        <w:rPr>
          <w:b/>
          <w:bCs/>
          <w:highlight w:val="cyan"/>
          <w:lang w:val="en-CA"/>
        </w:rPr>
        <w:fldChar w:fldCharType="separate"/>
      </w:r>
      <w:r>
        <w:rPr>
          <w:b/>
          <w:bCs/>
          <w:noProof/>
          <w:highlight w:val="cyan"/>
          <w:lang w:val="en-CA"/>
        </w:rPr>
        <w:t>3</w:t>
      </w:r>
      <w:r w:rsidR="00A77294" w:rsidRPr="00A3122B">
        <w:rPr>
          <w:b/>
          <w:bCs/>
          <w:highlight w:val="cyan"/>
          <w:lang w:val="en-CA"/>
        </w:rPr>
        <w:fldChar w:fldCharType="end"/>
      </w:r>
      <w:bookmarkEnd w:id="1328"/>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B44A6F">
        <w:fldChar w:fldCharType="begin" w:fldLock="1"/>
      </w:r>
      <w:r w:rsidR="00B44A6F">
        <w:instrText xml:space="preserve"> REF  _Ref343176600 \h \r  \* MERGEFORMAT  </w:instrText>
      </w:r>
      <w:r w:rsidR="00B44A6F">
        <w:fldChar w:fldCharType="separate"/>
      </w:r>
      <w:r>
        <w:t>9</w:t>
      </w:r>
      <w:r w:rsidR="00B44A6F">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\r 1 \* ARABIC </w:instrText>
      </w:r>
      <w:r w:rsidR="00A77294" w:rsidRPr="00A3122B">
        <w:rPr>
          <w:szCs w:val="22"/>
          <w:lang w:val="en-CA"/>
        </w:rPr>
        <w:fldChar w:fldCharType="separate"/>
      </w:r>
      <w:r>
        <w:rPr>
          <w:noProof/>
          <w:szCs w:val="22"/>
          <w:lang w:val="en-CA"/>
        </w:rPr>
        <w:t>1</w:t>
      </w:r>
      <w:r w:rsidR="00A77294"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B44A6F">
        <w:fldChar w:fldCharType="begin" w:fldLock="1"/>
      </w:r>
      <w:r w:rsidR="00B44A6F">
        <w:instrText xml:space="preserve"> REF _Ref349919179 \r \h  \* MERGEFORMAT </w:instrText>
      </w:r>
      <w:r w:rsidR="00B44A6F">
        <w:fldChar w:fldCharType="separate"/>
      </w:r>
      <w:r>
        <w:t>5</w:t>
      </w:r>
      <w:r w:rsidR="00B44A6F">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5</w:t>
        </w:r>
      </w:fldSimple>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6</w:t>
        </w:r>
      </w:fldSimple>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B44A6F">
        <w:fldChar w:fldCharType="begin" w:fldLock="1"/>
      </w:r>
      <w:r w:rsidR="00B44A6F">
        <w:instrText xml:space="preserve"> REF  _Ref347274168 \h \r  \* MERGEFORMAT </w:instrText>
      </w:r>
      <w:r w:rsidR="00B44A6F">
        <w:fldChar w:fldCharType="separate"/>
      </w:r>
      <w:r>
        <w:rPr>
          <w:highlight w:val="cyan"/>
          <w:lang w:val="en-CA"/>
        </w:rPr>
        <w:t>C.2</w:t>
      </w:r>
      <w:r w:rsidR="00B44A6F">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B44A6F">
        <w:fldChar w:fldCharType="begin" w:fldLock="1"/>
      </w:r>
      <w:r w:rsidR="00B44A6F">
        <w:instrText xml:space="preserve"> REF _Ref347274168 \r \h  \* MERGEFORMAT </w:instrText>
      </w:r>
      <w:r w:rsidR="00B44A6F">
        <w:fldChar w:fldCharType="separate"/>
      </w:r>
      <w:r w:rsidRPr="001F4A0D">
        <w:rPr>
          <w:bCs/>
          <w:lang w:val="en-CA"/>
        </w:rPr>
        <w:t>C.2</w:t>
      </w:r>
      <w:r w:rsidR="00B44A6F">
        <w:fldChar w:fldCharType="end"/>
      </w:r>
      <w:r w:rsidRPr="00A3122B">
        <w:rPr>
          <w:lang w:val="en-CA"/>
        </w:rPr>
        <w:t>, the instantaneous decoder operation is specified in clauses 2 through 10, the operation of the DPB is specified in subclause </w:t>
      </w:r>
      <w:r w:rsidR="00B44A6F">
        <w:fldChar w:fldCharType="begin" w:fldLock="1"/>
      </w:r>
      <w:r w:rsidR="00B44A6F">
        <w:instrText xml:space="preserve"> REF _Ref326740596 \r \h  \* MERGEFORMAT </w:instrText>
      </w:r>
      <w:r w:rsidR="00B44A6F">
        <w:fldChar w:fldCharType="separate"/>
      </w:r>
      <w:r w:rsidRPr="001F4A0D">
        <w:rPr>
          <w:bCs/>
          <w:lang w:val="en-CA"/>
        </w:rPr>
        <w:t>C.3</w:t>
      </w:r>
      <w:r w:rsidR="00B44A6F">
        <w:fldChar w:fldCharType="end"/>
      </w:r>
      <w:r w:rsidRPr="00A3122B">
        <w:rPr>
          <w:lang w:val="en-CA"/>
        </w:rPr>
        <w:t>, and the output cropping is specified in subclause </w:t>
      </w:r>
      <w:r w:rsidR="00B44A6F">
        <w:fldChar w:fldCharType="begin" w:fldLock="1"/>
      </w:r>
      <w:r w:rsidR="00B44A6F">
        <w:instrText xml:space="preserve"> REF _Ref373337767 \r \h  \* MERGEFORMAT </w:instrText>
      </w:r>
      <w:r w:rsidR="00B44A6F">
        <w:fldChar w:fldCharType="separate"/>
      </w:r>
      <w:r w:rsidRPr="001F4A0D">
        <w:rPr>
          <w:bCs/>
          <w:lang w:val="en-CA"/>
        </w:rPr>
        <w:t>C.3.3</w:t>
      </w:r>
      <w:r w:rsidR="00B44A6F">
        <w:fldChar w:fldCharType="end"/>
      </w:r>
      <w:r w:rsidRPr="00A3122B">
        <w:rPr>
          <w:lang w:val="en-CA"/>
        </w:rPr>
        <w:t xml:space="preserve"> and subclause </w:t>
      </w:r>
      <w:r w:rsidR="00B44A6F">
        <w:fldChar w:fldCharType="begin" w:fldLock="1"/>
      </w:r>
      <w:r w:rsidR="00B44A6F">
        <w:instrText xml:space="preserve"> REF _Ref373337078 \r \h  \* MERGEFORMAT </w:instrText>
      </w:r>
      <w:r w:rsidR="00B44A6F">
        <w:fldChar w:fldCharType="separate"/>
      </w:r>
      <w:r w:rsidRPr="001F4A0D">
        <w:rPr>
          <w:bCs/>
          <w:lang w:val="en-CA"/>
        </w:rPr>
        <w:t>C.5.2.2</w:t>
      </w:r>
      <w:r w:rsidR="00B44A6F">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B44A6F">
        <w:fldChar w:fldCharType="begin" w:fldLock="1"/>
      </w:r>
      <w:r w:rsidR="00B44A6F">
        <w:instrText xml:space="preserve"> REF _Ref373337792 \r \h  \* MERGEFORMAT </w:instrText>
      </w:r>
      <w:r w:rsidR="00B44A6F">
        <w:fldChar w:fldCharType="separate"/>
      </w:r>
      <w:r w:rsidRPr="001F4A0D">
        <w:rPr>
          <w:bCs/>
          <w:lang w:val="en-CA"/>
        </w:rPr>
        <w:t>C.4</w:t>
      </w:r>
      <w:r w:rsidR="00B44A6F">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7</w:t>
        </w:r>
      </w:fldSimple>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9" w:name="clocktick_eqn"/>
      <w:r w:rsidRPr="00A3122B">
        <w:rPr>
          <w:szCs w:val="22"/>
          <w:lang w:val="en-CA"/>
        </w:rPr>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w:t>
      </w:r>
      <w:r w:rsidR="00A77294" w:rsidRPr="00A3122B">
        <w:rPr>
          <w:szCs w:val="22"/>
          <w:lang w:val="en-CA"/>
        </w:rPr>
        <w:fldChar w:fldCharType="end"/>
      </w:r>
      <w:bookmarkEnd w:id="1329"/>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A77294" w:rsidRPr="00A3122B">
        <w:rPr>
          <w:lang w:val="en-CA"/>
        </w:rPr>
        <w:fldChar w:fldCharType="begin" w:fldLock="1"/>
      </w:r>
      <w:r w:rsidRPr="00A3122B">
        <w:rPr>
          <w:lang w:val="en-CA"/>
        </w:rPr>
        <w:instrText xml:space="preserve"> SEQ Equation \* ARABIC </w:instrText>
      </w:r>
      <w:r w:rsidR="00A77294" w:rsidRPr="00A3122B">
        <w:rPr>
          <w:lang w:val="en-CA"/>
        </w:rPr>
        <w:fldChar w:fldCharType="separate"/>
      </w:r>
      <w:r>
        <w:rPr>
          <w:noProof/>
          <w:lang w:val="en-CA"/>
        </w:rPr>
        <w:t>3</w:t>
      </w:r>
      <w:r w:rsidR="00A77294"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30" w:name="_Ref34217458"/>
      <w:bookmarkStart w:id="1331" w:name="_Ref36829585"/>
      <w:bookmarkStart w:id="1332" w:name="_Toc77680609"/>
      <w:bookmarkStart w:id="1333" w:name="_Toc118289207"/>
      <w:bookmarkStart w:id="1334" w:name="_Toc226456810"/>
      <w:bookmarkStart w:id="1335" w:name="_Toc248045427"/>
      <w:bookmarkStart w:id="1336" w:name="_Toc287363878"/>
      <w:bookmarkStart w:id="1337" w:name="_Toc311220026"/>
      <w:bookmarkStart w:id="1338" w:name="_Toc317198878"/>
      <w:bookmarkStart w:id="1339" w:name="_Ref347274168"/>
      <w:bookmarkStart w:id="1340" w:name="_Toc364083318"/>
      <w:bookmarkStart w:id="1341" w:name="_Toc389494739"/>
      <w:bookmarkStart w:id="1342" w:name="_Toc32860488"/>
      <w:r w:rsidRPr="00A3122B">
        <w:rPr>
          <w:b/>
          <w:bCs/>
          <w:sz w:val="22"/>
          <w:szCs w:val="22"/>
          <w:lang w:val="en-CA"/>
        </w:rPr>
        <w:t>Operation of coded picture buffer (CPB)</w:t>
      </w:r>
      <w:bookmarkEnd w:id="1330"/>
      <w:bookmarkEnd w:id="1331"/>
      <w:bookmarkEnd w:id="1332"/>
      <w:bookmarkEnd w:id="1333"/>
      <w:bookmarkEnd w:id="1334"/>
      <w:bookmarkEnd w:id="1335"/>
      <w:bookmarkEnd w:id="1336"/>
      <w:bookmarkEnd w:id="1337"/>
      <w:bookmarkEnd w:id="1338"/>
      <w:bookmarkEnd w:id="1339"/>
      <w:bookmarkEnd w:id="1340"/>
      <w:r w:rsidRPr="00A3122B">
        <w:rPr>
          <w:b/>
          <w:bCs/>
          <w:sz w:val="22"/>
          <w:szCs w:val="22"/>
          <w:lang w:val="en-CA"/>
        </w:rPr>
        <w:t xml:space="preserve"> </w:t>
      </w:r>
      <w:r w:rsidRPr="00A3122B">
        <w:rPr>
          <w:b/>
          <w:bCs/>
          <w:sz w:val="22"/>
          <w:szCs w:val="22"/>
          <w:highlight w:val="cyan"/>
          <w:lang w:val="en-CA"/>
        </w:rPr>
        <w:t>and bitstream partition buffer (BPB)</w:t>
      </w:r>
      <w:bookmarkEnd w:id="1341"/>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3" w:name="_Toc364083319"/>
      <w:bookmarkStart w:id="1344" w:name="_Toc389494740"/>
      <w:bookmarkStart w:id="1345" w:name="_Toc32860489"/>
      <w:bookmarkEnd w:id="1342"/>
      <w:r w:rsidRPr="00A3122B">
        <w:rPr>
          <w:b/>
          <w:bCs/>
          <w:lang w:val="en-CA"/>
        </w:rPr>
        <w:t>General</w:t>
      </w:r>
      <w:bookmarkEnd w:id="1343"/>
      <w:bookmarkEnd w:id="1344"/>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B44A6F">
        <w:fldChar w:fldCharType="begin" w:fldLock="1"/>
      </w:r>
      <w:r w:rsidR="00B44A6F">
        <w:instrText xml:space="preserve"> REF _Ref33101618 \h  \* MERGEFORMAT </w:instrText>
      </w:r>
      <w:r w:rsidR="00B44A6F">
        <w:fldChar w:fldCharType="separate"/>
      </w:r>
      <w:r w:rsidRPr="001F4A0D">
        <w:rPr>
          <w:lang w:val="en-CA"/>
        </w:rPr>
        <w:t>Figure C</w:t>
      </w:r>
      <w:r w:rsidRPr="001F4A0D">
        <w:rPr>
          <w:lang w:val="en-CA"/>
        </w:rPr>
        <w:noBreakHyphen/>
        <w:t>1</w:t>
      </w:r>
      <w:r w:rsidR="00B44A6F">
        <w:fldChar w:fldCharType="end"/>
      </w:r>
      <w:r w:rsidRPr="00A3122B">
        <w:rPr>
          <w:lang w:val="en-CA"/>
        </w:rPr>
        <w:t>, and the set of CPB parameters is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6" w:name="_Toc317198879"/>
      <w:bookmarkStart w:id="1347" w:name="_Ref349919287"/>
      <w:bookmarkStart w:id="1348" w:name="_Toc364083320"/>
      <w:bookmarkStart w:id="1349" w:name="_Toc389494741"/>
      <w:r w:rsidRPr="00A3122B">
        <w:rPr>
          <w:b/>
          <w:bCs/>
          <w:lang w:val="en-CA"/>
        </w:rPr>
        <w:t>Timing of decoding unit arrival</w:t>
      </w:r>
      <w:bookmarkEnd w:id="1346"/>
      <w:bookmarkEnd w:id="1347"/>
      <w:bookmarkEnd w:id="1348"/>
      <w:bookmarkEnd w:id="1349"/>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B44A6F">
        <w:fldChar w:fldCharType="begin" w:fldLock="1"/>
      </w:r>
      <w:r w:rsidR="00B44A6F">
        <w:instrText xml:space="preserve"> REF _Ref343161820 \r \h  \* MERGEFORMAT </w:instrText>
      </w:r>
      <w:r w:rsidR="00B44A6F">
        <w:fldChar w:fldCharType="separate"/>
      </w:r>
      <w:r w:rsidRPr="001F4A0D">
        <w:rPr>
          <w:bCs/>
          <w:highlight w:val="cyan"/>
          <w:lang w:val="en-CA"/>
        </w:rPr>
        <w:t>C.1</w:t>
      </w:r>
      <w:r w:rsidR="00B44A6F">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B44A6F">
        <w:fldChar w:fldCharType="begin" w:fldLock="1"/>
      </w:r>
      <w:r w:rsidR="00B44A6F">
        <w:instrText xml:space="preserve"> REF _Ref343161820 \r \h  \* MERGEFORMAT </w:instrText>
      </w:r>
      <w:r w:rsidR="00B44A6F">
        <w:fldChar w:fldCharType="separate"/>
      </w:r>
      <w:r w:rsidRPr="001F4A0D">
        <w:rPr>
          <w:bCs/>
          <w:lang w:val="en-CA"/>
        </w:rPr>
        <w:t>C.1</w:t>
      </w:r>
      <w:r w:rsidR="00B44A6F">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B44A6F">
        <w:fldChar w:fldCharType="begin" w:fldLock="1"/>
      </w:r>
      <w:r w:rsidR="00B44A6F">
        <w:instrText xml:space="preserve"> REF _Ref343161820 \r \h  \* MERGEFORMAT </w:instrText>
      </w:r>
      <w:r w:rsidR="00B44A6F">
        <w:fldChar w:fldCharType="separate"/>
      </w:r>
      <w:r w:rsidRPr="001F4A0D">
        <w:rPr>
          <w:bCs/>
          <w:lang w:val="en-CA"/>
        </w:rPr>
        <w:t>C.1</w:t>
      </w:r>
      <w:r w:rsidR="00B44A6F">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50" w:name="taiEqualtoTafNminus1"/>
      <w:r w:rsidRPr="00A3122B">
        <w:rPr>
          <w:iCs/>
          <w:szCs w:val="22"/>
          <w:lang w:val="en-CA"/>
        </w:rPr>
        <w:t>C</w:t>
      </w:r>
      <w:r w:rsidRPr="00A3122B">
        <w:rPr>
          <w:iCs/>
          <w:szCs w:val="22"/>
          <w:lang w:val="en-CA"/>
        </w:rPr>
        <w:noBreakHyphen/>
      </w:r>
      <w:r w:rsidR="00A77294" w:rsidRPr="00A3122B">
        <w:rPr>
          <w:iCs/>
          <w:szCs w:val="22"/>
          <w:lang w:val="en-CA"/>
        </w:rPr>
        <w:fldChar w:fldCharType="begin" w:fldLock="1"/>
      </w:r>
      <w:r w:rsidRPr="00A3122B">
        <w:rPr>
          <w:iCs/>
          <w:szCs w:val="22"/>
          <w:lang w:val="en-CA"/>
        </w:rPr>
        <w:instrText xml:space="preserve"> SEQ Equation \* ARABIC </w:instrText>
      </w:r>
      <w:r w:rsidR="00A77294" w:rsidRPr="00A3122B">
        <w:rPr>
          <w:iCs/>
          <w:szCs w:val="22"/>
          <w:lang w:val="en-CA"/>
        </w:rPr>
        <w:fldChar w:fldCharType="separate"/>
      </w:r>
      <w:r>
        <w:rPr>
          <w:iCs/>
          <w:noProof/>
          <w:szCs w:val="22"/>
          <w:lang w:val="en-CA"/>
        </w:rPr>
        <w:t>4</w:t>
      </w:r>
      <w:r w:rsidR="00A77294"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1" w:name="tai_Eqn"/>
      <w:r w:rsidRPr="00A3122B">
        <w:rPr>
          <w:iCs/>
          <w:szCs w:val="22"/>
          <w:lang w:val="en-CA"/>
        </w:rPr>
        <w:t>C</w:t>
      </w:r>
      <w:r w:rsidRPr="00A3122B">
        <w:rPr>
          <w:iCs/>
          <w:szCs w:val="22"/>
          <w:lang w:val="en-CA"/>
        </w:rPr>
        <w:noBreakHyphen/>
      </w:r>
      <w:r w:rsidR="00A77294" w:rsidRPr="00A3122B">
        <w:rPr>
          <w:iCs/>
          <w:szCs w:val="22"/>
          <w:lang w:val="en-CA"/>
        </w:rPr>
        <w:fldChar w:fldCharType="begin" w:fldLock="1"/>
      </w:r>
      <w:r w:rsidRPr="00A3122B">
        <w:rPr>
          <w:iCs/>
          <w:szCs w:val="22"/>
          <w:lang w:val="en-CA"/>
        </w:rPr>
        <w:instrText xml:space="preserve"> SEQ Equation \* ARABIC </w:instrText>
      </w:r>
      <w:r w:rsidR="00A77294" w:rsidRPr="00A3122B">
        <w:rPr>
          <w:iCs/>
          <w:szCs w:val="22"/>
          <w:lang w:val="en-CA"/>
        </w:rPr>
        <w:fldChar w:fldCharType="separate"/>
      </w:r>
      <w:r>
        <w:rPr>
          <w:iCs/>
          <w:noProof/>
          <w:szCs w:val="22"/>
          <w:lang w:val="en-CA"/>
        </w:rPr>
        <w:t>5</w:t>
      </w:r>
      <w:r w:rsidR="00A77294" w:rsidRPr="00A3122B">
        <w:rPr>
          <w:iCs/>
          <w:szCs w:val="22"/>
          <w:lang w:val="en-CA"/>
        </w:rPr>
        <w:fldChar w:fldCharType="end"/>
      </w:r>
      <w:bookmarkEnd w:id="1351"/>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6</w:t>
      </w:r>
      <w:r w:rsidR="00A77294"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B44A6F">
        <w:fldChar w:fldCharType="begin" w:fldLock="1"/>
      </w:r>
      <w:r w:rsidR="00B44A6F">
        <w:instrText xml:space="preserve"> REF _Ref330937524 \r \h  \* MERGEFORMAT </w:instrText>
      </w:r>
      <w:r w:rsidR="00B44A6F">
        <w:fldChar w:fldCharType="separate"/>
      </w:r>
      <w:r w:rsidRPr="001F4A0D">
        <w:rPr>
          <w:bCs/>
          <w:lang w:val="en-CA"/>
        </w:rPr>
        <w:t>C.2.3</w:t>
      </w:r>
      <w:r w:rsidR="00B44A6F">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7</w:t>
      </w:r>
      <w:r w:rsidR="00A77294"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A77294" w:rsidRPr="00A3122B">
        <w:rPr>
          <w:iCs/>
          <w:szCs w:val="22"/>
          <w:lang w:val="en-CA"/>
        </w:rPr>
        <w:fldChar w:fldCharType="begin" w:fldLock="1"/>
      </w:r>
      <w:r w:rsidRPr="00A3122B">
        <w:rPr>
          <w:iCs/>
          <w:szCs w:val="22"/>
          <w:lang w:val="en-CA"/>
        </w:rPr>
        <w:instrText xml:space="preserve"> SEQ Equation \* ARABIC </w:instrText>
      </w:r>
      <w:r w:rsidR="00A77294" w:rsidRPr="00A3122B">
        <w:rPr>
          <w:iCs/>
          <w:szCs w:val="22"/>
          <w:lang w:val="en-CA"/>
        </w:rPr>
        <w:fldChar w:fldCharType="separate"/>
      </w:r>
      <w:r>
        <w:rPr>
          <w:iCs/>
          <w:noProof/>
          <w:szCs w:val="22"/>
          <w:lang w:val="en-CA"/>
        </w:rPr>
        <w:t>8</w:t>
      </w:r>
      <w:r w:rsidR="00A77294"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A77294" w:rsidRPr="00A3122B">
        <w:rPr>
          <w:iCs/>
          <w:szCs w:val="22"/>
          <w:lang w:val="en-CA"/>
        </w:rPr>
        <w:fldChar w:fldCharType="begin" w:fldLock="1"/>
      </w:r>
      <w:r w:rsidRPr="00A3122B">
        <w:rPr>
          <w:iCs/>
          <w:szCs w:val="22"/>
          <w:lang w:val="en-CA"/>
        </w:rPr>
        <w:instrText xml:space="preserve"> SEQ Equation \* ARABIC </w:instrText>
      </w:r>
      <w:r w:rsidR="00A77294" w:rsidRPr="00A3122B">
        <w:rPr>
          <w:iCs/>
          <w:szCs w:val="22"/>
          <w:lang w:val="en-CA"/>
        </w:rPr>
        <w:fldChar w:fldCharType="separate"/>
      </w:r>
      <w:r>
        <w:rPr>
          <w:iCs/>
          <w:noProof/>
          <w:szCs w:val="22"/>
          <w:lang w:val="en-CA"/>
        </w:rPr>
        <w:t>9</w:t>
      </w:r>
      <w:r w:rsidR="00A77294"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B44A6F">
        <w:fldChar w:fldCharType="begin" w:fldLock="1"/>
      </w:r>
      <w:r w:rsidR="00B44A6F">
        <w:instrText xml:space="preserve"> REF  _Ref33101618 \h  \* MERGEFORMAT </w:instrText>
      </w:r>
      <w:r w:rsidR="00B44A6F">
        <w:fldChar w:fldCharType="separate"/>
      </w:r>
      <w:r w:rsidRPr="001F4A0D">
        <w:rPr>
          <w:bCs/>
          <w:lang w:val="en-CA"/>
        </w:rPr>
        <w:t>Figure C</w:t>
      </w:r>
      <w:r w:rsidRPr="001F4A0D">
        <w:rPr>
          <w:bCs/>
          <w:lang w:val="en-CA"/>
        </w:rPr>
        <w:noBreakHyphen/>
        <w:t>1</w:t>
      </w:r>
      <w:r w:rsidR="00B44A6F">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2" w:name="_Ref317100505"/>
      <w:bookmarkStart w:id="1353" w:name="_Toc317198880"/>
      <w:bookmarkStart w:id="1354" w:name="_Ref330937524"/>
      <w:bookmarkStart w:id="1355" w:name="_Ref330937761"/>
      <w:bookmarkStart w:id="1356" w:name="_Toc364083321"/>
      <w:bookmarkStart w:id="1357" w:name="_Toc389494742"/>
      <w:r w:rsidRPr="00A3122B">
        <w:rPr>
          <w:b/>
          <w:bCs/>
          <w:lang w:val="en-CA"/>
        </w:rPr>
        <w:t>Timing of decoding unit removal and decoding of decoding unit</w:t>
      </w:r>
      <w:bookmarkEnd w:id="1352"/>
      <w:bookmarkEnd w:id="1353"/>
      <w:bookmarkEnd w:id="1354"/>
      <w:bookmarkEnd w:id="1355"/>
      <w:bookmarkEnd w:id="1356"/>
      <w:bookmarkEnd w:id="1357"/>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8" w:name="tr_Eqn"/>
      <w:r w:rsidRPr="00A3122B">
        <w:rPr>
          <w:szCs w:val="22"/>
          <w:lang w:val="en-CA"/>
        </w:rPr>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10</w:t>
      </w:r>
      <w:r w:rsidR="00A77294" w:rsidRPr="00A3122B">
        <w:rPr>
          <w:szCs w:val="22"/>
          <w:lang w:val="en-CA"/>
        </w:rPr>
        <w:fldChar w:fldCharType="end"/>
      </w:r>
      <w:bookmarkEnd w:id="1358"/>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9" w:name="NominalRemovalTime"/>
      <w:r w:rsidRPr="00A3122B">
        <w:rPr>
          <w:lang w:val="en-CA"/>
        </w:rPr>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11</w:t>
      </w:r>
      <w:r w:rsidR="00A77294" w:rsidRPr="00A3122B">
        <w:rPr>
          <w:szCs w:val="22"/>
          <w:lang w:val="en-CA"/>
        </w:rPr>
        <w:fldChar w:fldCharType="end"/>
      </w:r>
      <w:bookmarkEnd w:id="1359"/>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12</w:t>
      </w:r>
      <w:r w:rsidR="00A77294"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B44A6F">
        <w:fldChar w:fldCharType="begin" w:fldLock="1"/>
      </w:r>
      <w:r w:rsidR="00B44A6F">
        <w:instrText xml:space="preserve"> REF _Ref343161820 \r \h  \* MERGEFORMAT </w:instrText>
      </w:r>
      <w:r w:rsidR="00B44A6F">
        <w:fldChar w:fldCharType="separate"/>
      </w:r>
      <w:r>
        <w:rPr>
          <w:lang w:val="en-CA"/>
        </w:rPr>
        <w:t>C.1</w:t>
      </w:r>
      <w:r w:rsidR="00B44A6F">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13</w:t>
      </w:r>
      <w:r w:rsidR="00A77294"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A77294" w:rsidRPr="00A3122B">
        <w:rPr>
          <w:lang w:val="en-CA"/>
        </w:rPr>
        <w:fldChar w:fldCharType="begin" w:fldLock="1"/>
      </w:r>
      <w:r w:rsidRPr="00A3122B">
        <w:rPr>
          <w:lang w:val="en-CA"/>
        </w:rPr>
        <w:instrText xml:space="preserve"> SEQ Equation \* ARABIC </w:instrText>
      </w:r>
      <w:r w:rsidR="00A77294" w:rsidRPr="00A3122B">
        <w:rPr>
          <w:lang w:val="en-CA"/>
        </w:rPr>
        <w:fldChar w:fldCharType="separate"/>
      </w:r>
      <w:r>
        <w:rPr>
          <w:noProof/>
          <w:lang w:val="en-CA"/>
        </w:rPr>
        <w:t>14</w:t>
      </w:r>
      <w:r w:rsidR="00A77294"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fldSimple w:instr=" SEQ NoteCounter \r 1 \* MERGEFORMAT " w:fldLock="1">
        <w:r>
          <w:rPr>
            <w:noProof/>
            <w:sz w:val="18"/>
            <w:szCs w:val="18"/>
            <w:lang w:val="en-CA"/>
          </w:rPr>
          <w:t>1</w:t>
        </w:r>
      </w:fldSimple>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A77294" w:rsidRPr="00A3122B">
        <w:rPr>
          <w:iCs/>
          <w:lang w:val="en-CA"/>
        </w:rPr>
        <w:fldChar w:fldCharType="begin" w:fldLock="1"/>
      </w:r>
      <w:r w:rsidRPr="00A3122B">
        <w:rPr>
          <w:iCs/>
          <w:lang w:val="en-CA"/>
        </w:rPr>
        <w:instrText xml:space="preserve"> SEQ Equation \* ARABIC </w:instrText>
      </w:r>
      <w:r w:rsidR="00A77294" w:rsidRPr="00A3122B">
        <w:rPr>
          <w:iCs/>
          <w:lang w:val="en-CA"/>
        </w:rPr>
        <w:fldChar w:fldCharType="separate"/>
      </w:r>
      <w:r>
        <w:rPr>
          <w:iCs/>
          <w:noProof/>
          <w:lang w:val="en-CA"/>
        </w:rPr>
        <w:t>15</w:t>
      </w:r>
      <w:r w:rsidR="00A77294"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A77294" w:rsidRPr="00A3122B">
        <w:rPr>
          <w:szCs w:val="22"/>
          <w:highlight w:val="cyan"/>
          <w:lang w:val="en-CA"/>
        </w:rPr>
        <w:fldChar w:fldCharType="begin" w:fldLock="1"/>
      </w:r>
      <w:r w:rsidRPr="00A3122B">
        <w:rPr>
          <w:szCs w:val="22"/>
          <w:highlight w:val="cyan"/>
          <w:lang w:val="en-CA"/>
        </w:rPr>
        <w:instrText xml:space="preserve"> SEQ Equation \* ARABIC </w:instrText>
      </w:r>
      <w:r w:rsidR="00A77294" w:rsidRPr="00A3122B">
        <w:rPr>
          <w:szCs w:val="22"/>
          <w:highlight w:val="cyan"/>
          <w:lang w:val="en-CA"/>
        </w:rPr>
        <w:fldChar w:fldCharType="separate"/>
      </w:r>
      <w:r>
        <w:rPr>
          <w:noProof/>
          <w:szCs w:val="22"/>
          <w:highlight w:val="cyan"/>
          <w:lang w:val="en-CA"/>
        </w:rPr>
        <w:t>16</w:t>
      </w:r>
      <w:r w:rsidR="00A77294"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60" w:name="_Toc32860492"/>
      <w:bookmarkStart w:id="1361" w:name="_Ref34217484"/>
      <w:bookmarkStart w:id="1362" w:name="_Ref36741365"/>
      <w:bookmarkStart w:id="1363" w:name="_Toc77680612"/>
      <w:bookmarkStart w:id="1364" w:name="_Toc118289210"/>
      <w:bookmarkStart w:id="1365" w:name="_Toc226456813"/>
      <w:bookmarkStart w:id="1366" w:name="_Toc248045430"/>
      <w:bookmarkStart w:id="1367" w:name="_Toc287363881"/>
      <w:bookmarkStart w:id="1368" w:name="_Toc311220029"/>
      <w:bookmarkStart w:id="1369" w:name="_Toc317198881"/>
      <w:bookmarkStart w:id="1370" w:name="_Ref326740596"/>
      <w:bookmarkStart w:id="1371" w:name="_Ref326744124"/>
      <w:bookmarkStart w:id="1372" w:name="_Toc364083322"/>
      <w:bookmarkStart w:id="1373" w:name="_Toc389494743"/>
      <w:bookmarkEnd w:id="1345"/>
      <w:r w:rsidRPr="00A3122B">
        <w:rPr>
          <w:b/>
          <w:bCs/>
          <w:sz w:val="22"/>
          <w:szCs w:val="22"/>
          <w:lang w:val="en-CA"/>
        </w:rPr>
        <w:t>Operation of the decoded picture buffer (DPB)</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4" w:name="_Toc364083323"/>
      <w:bookmarkStart w:id="1375" w:name="_Toc389494744"/>
      <w:bookmarkStart w:id="1376" w:name="_Toc32860493"/>
      <w:bookmarkStart w:id="1377" w:name="_Ref34217515"/>
      <w:bookmarkStart w:id="1378" w:name="_Toc77680619"/>
      <w:bookmarkStart w:id="1379" w:name="_Toc118289215"/>
      <w:bookmarkStart w:id="1380" w:name="_Toc226456820"/>
      <w:bookmarkStart w:id="1381" w:name="_Toc248045437"/>
      <w:bookmarkStart w:id="1382" w:name="_Toc287363882"/>
      <w:bookmarkStart w:id="1383" w:name="_Toc311220030"/>
      <w:r w:rsidRPr="00A3122B">
        <w:rPr>
          <w:b/>
          <w:bCs/>
          <w:lang w:val="en-CA"/>
        </w:rPr>
        <w:t>General</w:t>
      </w:r>
      <w:bookmarkEnd w:id="1374"/>
      <w:bookmarkEnd w:id="1375"/>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B44A6F">
        <w:fldChar w:fldCharType="begin" w:fldLock="1"/>
      </w:r>
      <w:r w:rsidR="00B44A6F">
        <w:instrText xml:space="preserve"> REF _Ref343074744 \r \h  \* MERGEFORMAT </w:instrText>
      </w:r>
      <w:r w:rsidR="00B44A6F">
        <w:fldChar w:fldCharType="separate"/>
      </w:r>
      <w:r>
        <w:rPr>
          <w:lang w:val="en-CA"/>
        </w:rPr>
        <w:t>C.1</w:t>
      </w:r>
      <w:r w:rsidR="00B44A6F">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CommentText"/>
        <w:rPr>
          <w:lang w:val="en-CA"/>
        </w:rPr>
      </w:pPr>
      <w:r w:rsidRPr="00A3122B">
        <w:rPr>
          <w:lang w:val="en-CA"/>
        </w:rPr>
        <w:t xml:space="preserve">The processes specified in subclauses </w:t>
      </w:r>
      <w:r w:rsidR="00B44A6F">
        <w:fldChar w:fldCharType="begin" w:fldLock="1"/>
      </w:r>
      <w:r w:rsidR="00B44A6F">
        <w:instrText xml:space="preserve"> REF _Ref373336683 \r \h  \* MERGEFORMAT </w:instrText>
      </w:r>
      <w:r w:rsidR="00B44A6F">
        <w:fldChar w:fldCharType="separate"/>
      </w:r>
      <w:r>
        <w:rPr>
          <w:lang w:val="en-CA"/>
        </w:rPr>
        <w:t>C.3.2</w:t>
      </w:r>
      <w:r w:rsidR="00B44A6F">
        <w:fldChar w:fldCharType="end"/>
      </w:r>
      <w:r w:rsidRPr="00A3122B">
        <w:rPr>
          <w:lang w:val="en-CA"/>
        </w:rPr>
        <w:t xml:space="preserve">, </w:t>
      </w:r>
      <w:r w:rsidR="00B44A6F">
        <w:fldChar w:fldCharType="begin" w:fldLock="1"/>
      </w:r>
      <w:r w:rsidR="00B44A6F">
        <w:instrText xml:space="preserve"> REF _Ref373336691 \r \h  \* MERGEFORMAT </w:instrText>
      </w:r>
      <w:r w:rsidR="00B44A6F">
        <w:fldChar w:fldCharType="separate"/>
      </w:r>
      <w:r>
        <w:rPr>
          <w:lang w:val="en-CA"/>
        </w:rPr>
        <w:t>C.3.3</w:t>
      </w:r>
      <w:r w:rsidR="00B44A6F">
        <w:fldChar w:fldCharType="end"/>
      </w:r>
      <w:r w:rsidRPr="00A3122B">
        <w:rPr>
          <w:lang w:val="en-CA"/>
        </w:rPr>
        <w:t xml:space="preserve"> and </w:t>
      </w:r>
      <w:r w:rsidR="00B44A6F">
        <w:fldChar w:fldCharType="begin" w:fldLock="1"/>
      </w:r>
      <w:r w:rsidR="00B44A6F">
        <w:instrText xml:space="preserve"> REF _Ref373336701 \r \h  \* MERGEFORMAT </w:instrText>
      </w:r>
      <w:r w:rsidR="00B44A6F">
        <w:fldChar w:fldCharType="separate"/>
      </w:r>
      <w:r>
        <w:rPr>
          <w:lang w:val="en-CA"/>
        </w:rPr>
        <w:t>C.3.4</w:t>
      </w:r>
      <w:r w:rsidR="00B44A6F">
        <w:fldChar w:fldCharType="end"/>
      </w:r>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CommentText"/>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4" w:name="_Toc364083324"/>
      <w:bookmarkStart w:id="1385" w:name="_Ref373336683"/>
      <w:bookmarkStart w:id="1386" w:name="_Ref373336836"/>
      <w:bookmarkStart w:id="1387" w:name="_Toc389494745"/>
      <w:bookmarkEnd w:id="1376"/>
      <w:r w:rsidRPr="00A3122B">
        <w:rPr>
          <w:b/>
          <w:bCs/>
          <w:lang w:val="en-CA"/>
        </w:rPr>
        <w:t>Removal of pictures from the DPB</w:t>
      </w:r>
      <w:bookmarkEnd w:id="1384"/>
      <w:bookmarkEnd w:id="1385"/>
      <w:bookmarkEnd w:id="1386"/>
      <w:bookmarkEnd w:id="138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B44A6F">
        <w:fldChar w:fldCharType="begin" w:fldLock="1"/>
      </w:r>
      <w:r w:rsidR="00B44A6F">
        <w:instrText xml:space="preserve"> REF _Ref305961533 \r \h  \* MERGEFORMAT </w:instrText>
      </w:r>
      <w:r w:rsidR="00B44A6F">
        <w:fldChar w:fldCharType="separate"/>
      </w:r>
      <w:r>
        <w:rPr>
          <w:lang w:val="en-CA"/>
        </w:rPr>
        <w:t>8.3.1</w:t>
      </w:r>
      <w:r w:rsidR="00B44A6F">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8" w:name="_Toc364083325"/>
      <w:bookmarkStart w:id="1389" w:name="_Ref373336691"/>
      <w:bookmarkStart w:id="1390" w:name="_Ref373337767"/>
      <w:bookmarkStart w:id="1391" w:name="_Toc389494746"/>
      <w:r w:rsidRPr="00A3122B">
        <w:rPr>
          <w:b/>
          <w:bCs/>
          <w:lang w:val="en-CA"/>
        </w:rPr>
        <w:lastRenderedPageBreak/>
        <w:t>Picture output</w:t>
      </w:r>
      <w:bookmarkEnd w:id="1388"/>
      <w:bookmarkEnd w:id="1389"/>
      <w:bookmarkEnd w:id="1390"/>
      <w:bookmarkEnd w:id="1391"/>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A77294" w:rsidRPr="00A3122B">
        <w:rPr>
          <w:iCs/>
          <w:lang w:val="en-CA"/>
        </w:rPr>
        <w:fldChar w:fldCharType="begin" w:fldLock="1"/>
      </w:r>
      <w:r w:rsidRPr="00A3122B">
        <w:rPr>
          <w:iCs/>
          <w:lang w:val="en-CA"/>
        </w:rPr>
        <w:instrText xml:space="preserve"> SEQ Equation \* ARABIC </w:instrText>
      </w:r>
      <w:r w:rsidR="00A77294" w:rsidRPr="00A3122B">
        <w:rPr>
          <w:iCs/>
          <w:lang w:val="en-CA"/>
        </w:rPr>
        <w:fldChar w:fldCharType="separate"/>
      </w:r>
      <w:r>
        <w:rPr>
          <w:iCs/>
          <w:noProof/>
          <w:lang w:val="en-CA"/>
        </w:rPr>
        <w:t>17</w:t>
      </w:r>
      <w:r w:rsidR="00A77294"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B44A6F">
        <w:fldChar w:fldCharType="begin" w:fldLock="1"/>
      </w:r>
      <w:r w:rsidR="00B44A6F">
        <w:instrText xml:space="preserve"> REF _Ref373336701 \r \h  \* MERGEFORMAT </w:instrText>
      </w:r>
      <w:r w:rsidR="00B44A6F">
        <w:fldChar w:fldCharType="separate"/>
      </w:r>
      <w:r>
        <w:rPr>
          <w:lang w:val="en-CA"/>
        </w:rPr>
        <w:t>C.3.4</w:t>
      </w:r>
      <w:r w:rsidR="00B44A6F">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B44A6F">
        <w:fldChar w:fldCharType="begin" w:fldLock="1"/>
      </w:r>
      <w:r w:rsidR="00B44A6F">
        <w:instrText xml:space="preserve"> REF _Ref373336701 \r \h  \* MERGEFORMAT </w:instrText>
      </w:r>
      <w:r w:rsidR="00B44A6F">
        <w:fldChar w:fldCharType="separate"/>
      </w:r>
      <w:r>
        <w:rPr>
          <w:lang w:val="en-CA"/>
        </w:rPr>
        <w:t>C.3.4</w:t>
      </w:r>
      <w:r w:rsidR="00B44A6F">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2" w:name="DeltaTo"/>
      <w:r w:rsidRPr="00A3122B">
        <w:rPr>
          <w:szCs w:val="22"/>
          <w:lang w:val="en-CA"/>
        </w:rPr>
        <w:t>C</w:t>
      </w:r>
      <w:r w:rsidRPr="00A3122B">
        <w:rPr>
          <w:szCs w:val="22"/>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18</w:t>
      </w:r>
      <w:r w:rsidR="00A77294" w:rsidRPr="00A3122B">
        <w:rPr>
          <w:szCs w:val="22"/>
          <w:lang w:val="en-CA"/>
        </w:rPr>
        <w:fldChar w:fldCharType="end"/>
      </w:r>
      <w:bookmarkEnd w:id="1392"/>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3" w:name="_Toc364083326"/>
      <w:bookmarkStart w:id="1394" w:name="_Ref373336701"/>
      <w:bookmarkStart w:id="1395" w:name="_Ref373336745"/>
      <w:bookmarkStart w:id="1396" w:name="_Toc389494747"/>
      <w:r w:rsidRPr="00A3122B">
        <w:rPr>
          <w:b/>
          <w:bCs/>
          <w:lang w:val="en-CA"/>
        </w:rPr>
        <w:t>Current decoded picture marking and storage</w:t>
      </w:r>
      <w:bookmarkEnd w:id="1393"/>
      <w:bookmarkEnd w:id="1394"/>
      <w:bookmarkEnd w:id="1395"/>
      <w:bookmarkEnd w:id="1396"/>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7" w:name="_Toc364083327"/>
      <w:bookmarkStart w:id="1398" w:name="_Ref373337792"/>
      <w:bookmarkStart w:id="1399" w:name="_Ref373337954"/>
      <w:bookmarkStart w:id="1400" w:name="_Toc389494748"/>
      <w:r w:rsidRPr="00A3122B">
        <w:rPr>
          <w:b/>
          <w:bCs/>
          <w:sz w:val="22"/>
          <w:szCs w:val="22"/>
          <w:lang w:val="en-CA"/>
        </w:rPr>
        <w:t>Bitstream conformance</w:t>
      </w:r>
      <w:bookmarkEnd w:id="1397"/>
      <w:bookmarkEnd w:id="1398"/>
      <w:bookmarkEnd w:id="1399"/>
      <w:bookmarkEnd w:id="1400"/>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B44A6F">
        <w:fldChar w:fldCharType="begin" w:fldLock="1"/>
      </w:r>
      <w:r w:rsidR="00B44A6F">
        <w:instrText xml:space="preserve"> REF _Ref348794313 \r \h  \* MERGEFORMAT </w:instrText>
      </w:r>
      <w:r w:rsidR="00B44A6F">
        <w:fldChar w:fldCharType="separate"/>
      </w:r>
      <w:r>
        <w:rPr>
          <w:lang w:val="en-CA"/>
        </w:rPr>
        <w:t>C.1</w:t>
      </w:r>
      <w:r w:rsidR="00B44A6F">
        <w:fldChar w:fldCharType="end"/>
      </w:r>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19</w:t>
      </w:r>
      <w:r w:rsidR="00A77294"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20</w:t>
      </w:r>
      <w:r w:rsidR="00A77294"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21</w:t>
      </w:r>
      <w:r w:rsidR="00A77294"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B44A6F">
        <w:fldChar w:fldCharType="begin" w:fldLock="1"/>
      </w:r>
      <w:r w:rsidR="00B44A6F">
        <w:instrText xml:space="preserve"> REF _Ref373336836 \r \h  \* MERGEFORMAT </w:instrText>
      </w:r>
      <w:r w:rsidR="00B44A6F">
        <w:fldChar w:fldCharType="separate"/>
      </w:r>
      <w:r>
        <w:rPr>
          <w:bCs/>
          <w:iCs/>
          <w:lang w:val="en-CA"/>
        </w:rPr>
        <w:t>C.3.2</w:t>
      </w:r>
      <w:r w:rsidR="00B44A6F">
        <w:fldChar w:fldCharType="end"/>
      </w:r>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B44A6F">
        <w:fldChar w:fldCharType="begin" w:fldLock="1"/>
      </w:r>
      <w:r w:rsidR="00B44A6F">
        <w:instrText xml:space="preserve"> REF _Ref326744124 \r \h  \* MERGEFORMAT </w:instrText>
      </w:r>
      <w:r w:rsidR="00B44A6F">
        <w:fldChar w:fldCharType="separate"/>
      </w:r>
      <w:r>
        <w:rPr>
          <w:bCs/>
          <w:iCs/>
          <w:lang w:val="en-CA"/>
        </w:rPr>
        <w:t>C.3</w:t>
      </w:r>
      <w:r w:rsidR="00B44A6F">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r w:rsidR="00B44A6F">
        <w:fldChar w:fldCharType="begin" w:fldLock="1"/>
      </w:r>
      <w:r w:rsidR="00B44A6F">
        <w:instrText xml:space="preserve"> REF DeltaTo \h  \* MERGEFORMAT </w:instrText>
      </w:r>
      <w:r w:rsidR="00B44A6F">
        <w:fldChar w:fldCharType="separate"/>
      </w:r>
      <w:r w:rsidRPr="00A3122B">
        <w:rPr>
          <w:szCs w:val="22"/>
          <w:lang w:val="en-CA"/>
        </w:rPr>
        <w:t>C</w:t>
      </w:r>
      <w:r w:rsidRPr="00A3122B">
        <w:rPr>
          <w:szCs w:val="22"/>
          <w:lang w:val="en-CA"/>
        </w:rPr>
        <w:noBreakHyphen/>
      </w:r>
      <w:r>
        <w:rPr>
          <w:szCs w:val="22"/>
          <w:lang w:val="en-CA"/>
        </w:rPr>
        <w:t>18</w:t>
      </w:r>
      <w:r w:rsidR="00B44A6F">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A77294" w:rsidRPr="00A3122B">
        <w:rPr>
          <w:bCs/>
          <w:iCs/>
          <w:lang w:val="en-CA"/>
        </w:rPr>
        <w:fldChar w:fldCharType="begin" w:fldLock="1"/>
      </w:r>
      <w:r w:rsidRPr="00A3122B">
        <w:rPr>
          <w:bCs/>
          <w:iCs/>
          <w:lang w:val="en-CA"/>
        </w:rPr>
        <w:instrText xml:space="preserve"> SEQ Equation \* ARABIC </w:instrText>
      </w:r>
      <w:r w:rsidR="00A77294" w:rsidRPr="00A3122B">
        <w:rPr>
          <w:bCs/>
          <w:iCs/>
          <w:lang w:val="en-CA"/>
        </w:rPr>
        <w:fldChar w:fldCharType="separate"/>
      </w:r>
      <w:r>
        <w:rPr>
          <w:bCs/>
          <w:iCs/>
          <w:noProof/>
          <w:lang w:val="en-CA"/>
        </w:rPr>
        <w:t>22</w:t>
      </w:r>
      <w:r w:rsidR="00A77294"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1" w:name="_Ref34233092"/>
      <w:bookmarkStart w:id="1402" w:name="_Toc77680620"/>
      <w:bookmarkStart w:id="1403" w:name="_Toc118289216"/>
      <w:bookmarkStart w:id="1404" w:name="_Toc226456821"/>
      <w:bookmarkStart w:id="1405" w:name="_Toc248045438"/>
      <w:bookmarkStart w:id="1406" w:name="_Toc287363883"/>
      <w:bookmarkStart w:id="1407" w:name="_Toc311220031"/>
      <w:bookmarkStart w:id="1408" w:name="_Toc317198883"/>
      <w:bookmarkEnd w:id="1377"/>
      <w:bookmarkEnd w:id="1378"/>
      <w:bookmarkEnd w:id="1379"/>
      <w:bookmarkEnd w:id="1380"/>
      <w:bookmarkEnd w:id="1381"/>
      <w:bookmarkEnd w:id="1382"/>
      <w:bookmarkEnd w:id="1383"/>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9" w:name="_Toc364083328"/>
      <w:bookmarkStart w:id="1410" w:name="_Toc389494749"/>
      <w:r w:rsidRPr="00A3122B">
        <w:rPr>
          <w:b/>
          <w:bCs/>
          <w:sz w:val="22"/>
          <w:szCs w:val="22"/>
          <w:lang w:val="en-CA"/>
        </w:rPr>
        <w:t>Decoder conformance</w:t>
      </w:r>
      <w:bookmarkEnd w:id="1401"/>
      <w:bookmarkEnd w:id="1402"/>
      <w:bookmarkEnd w:id="1403"/>
      <w:bookmarkEnd w:id="1404"/>
      <w:bookmarkEnd w:id="1405"/>
      <w:bookmarkEnd w:id="1406"/>
      <w:bookmarkEnd w:id="1407"/>
      <w:bookmarkEnd w:id="1408"/>
      <w:bookmarkEnd w:id="1409"/>
      <w:bookmarkEnd w:id="1410"/>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1" w:name="_Toc364083329"/>
      <w:bookmarkStart w:id="1412" w:name="_Toc389494750"/>
      <w:r w:rsidRPr="00A3122B">
        <w:rPr>
          <w:b/>
          <w:bCs/>
          <w:lang w:val="en-CA"/>
        </w:rPr>
        <w:t>General</w:t>
      </w:r>
      <w:bookmarkEnd w:id="1411"/>
      <w:bookmarkEnd w:id="1412"/>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B44A6F">
        <w:fldChar w:fldCharType="begin" w:fldLock="1"/>
      </w:r>
      <w:r w:rsidR="00B44A6F">
        <w:instrText xml:space="preserve"> REF _Ref373337954 \r \h  \* MERGEFORMAT </w:instrText>
      </w:r>
      <w:r w:rsidR="00B44A6F">
        <w:fldChar w:fldCharType="separate"/>
      </w:r>
      <w:r>
        <w:rPr>
          <w:lang w:val="en-CA"/>
        </w:rPr>
        <w:t>C.4</w:t>
      </w:r>
      <w:r w:rsidR="00B44A6F">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B44A6F">
        <w:fldChar w:fldCharType="begin" w:fldLock="1"/>
      </w:r>
      <w:r w:rsidR="00B44A6F">
        <w:instrText xml:space="preserve"> REF _Ref360894978 \r \h  \* MERGEFORMAT </w:instrText>
      </w:r>
      <w:r w:rsidR="00B44A6F">
        <w:fldChar w:fldCharType="separate"/>
      </w:r>
      <w:r>
        <w:rPr>
          <w:highlight w:val="cyan"/>
          <w:lang w:val="en-CA"/>
        </w:rPr>
        <w:t>F.8.1</w:t>
      </w:r>
      <w:r w:rsidR="00B44A6F">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B44A6F">
        <w:fldChar w:fldCharType="begin" w:fldLock="1"/>
      </w:r>
      <w:r w:rsidR="00B44A6F">
        <w:instrText xml:space="preserve"> REF _Ref373337954 \r \h  \* MERGEFORMAT </w:instrText>
      </w:r>
      <w:r w:rsidR="00B44A6F">
        <w:fldChar w:fldCharType="separate"/>
      </w:r>
      <w:r>
        <w:rPr>
          <w:lang w:val="en-CA"/>
        </w:rPr>
        <w:t>C.4</w:t>
      </w:r>
      <w:r w:rsidR="00B44A6F">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B44A6F">
        <w:fldChar w:fldCharType="begin" w:fldLock="1"/>
      </w:r>
      <w:r w:rsidR="00B44A6F">
        <w:instrText xml:space="preserve"> REF _Ref360894978 \r \h  \* MERGEFORMAT </w:instrText>
      </w:r>
      <w:r w:rsidR="00B44A6F">
        <w:fldChar w:fldCharType="separate"/>
      </w:r>
      <w:r>
        <w:rPr>
          <w:highlight w:val="cyan"/>
          <w:lang w:val="en-CA"/>
        </w:rPr>
        <w:t>F.8.1</w:t>
      </w:r>
      <w:r w:rsidR="00B44A6F">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23</w:t>
      </w:r>
      <w:r w:rsidR="00A77294"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24</w:t>
      </w:r>
      <w:r w:rsidR="00A77294"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A77294" w:rsidRPr="00A3122B">
        <w:rPr>
          <w:szCs w:val="22"/>
          <w:lang w:val="en-CA"/>
        </w:rPr>
        <w:fldChar w:fldCharType="begin" w:fldLock="1"/>
      </w:r>
      <w:r w:rsidRPr="00A3122B">
        <w:rPr>
          <w:szCs w:val="22"/>
          <w:lang w:val="en-CA"/>
        </w:rPr>
        <w:instrText xml:space="preserve"> SEQ Equation \* ARABIC </w:instrText>
      </w:r>
      <w:r w:rsidR="00A77294" w:rsidRPr="00A3122B">
        <w:rPr>
          <w:szCs w:val="22"/>
          <w:lang w:val="en-CA"/>
        </w:rPr>
        <w:fldChar w:fldCharType="separate"/>
      </w:r>
      <w:r>
        <w:rPr>
          <w:noProof/>
          <w:szCs w:val="22"/>
          <w:lang w:val="en-CA"/>
        </w:rPr>
        <w:t>25</w:t>
      </w:r>
      <w:r w:rsidR="00A77294"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B44A6F">
        <w:fldChar w:fldCharType="begin" w:fldLock="1"/>
      </w:r>
      <w:r w:rsidR="00B44A6F">
        <w:instrText xml:space="preserve"> REF _Ref343074744 \r \h  \* MERGEFORMAT </w:instrText>
      </w:r>
      <w:r w:rsidR="00B44A6F">
        <w:fldChar w:fldCharType="separate"/>
      </w:r>
      <w:r>
        <w:rPr>
          <w:lang w:val="en-CA"/>
        </w:rPr>
        <w:t>C.1</w:t>
      </w:r>
      <w:r w:rsidR="00B44A6F">
        <w:fldChar w:fldCharType="end"/>
      </w:r>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B44A6F">
        <w:fldChar w:fldCharType="begin" w:fldLock="1"/>
      </w:r>
      <w:r w:rsidR="00B44A6F">
        <w:instrText xml:space="preserve"> REF _Ref343184204 \r \h  \* MERGEFORMAT </w:instrText>
      </w:r>
      <w:r w:rsidR="00B44A6F">
        <w:fldChar w:fldCharType="separate"/>
      </w:r>
      <w:r>
        <w:rPr>
          <w:lang w:val="en-CA"/>
        </w:rPr>
        <w:t>C.5.2</w:t>
      </w:r>
      <w:r w:rsidR="00B44A6F">
        <w:fldChar w:fldCharType="end"/>
      </w:r>
      <w:r w:rsidRPr="00A3122B">
        <w:rPr>
          <w:lang w:val="en-CA"/>
        </w:rPr>
        <w:t xml:space="preserve"> through </w:t>
      </w:r>
      <w:r w:rsidR="00B44A6F">
        <w:fldChar w:fldCharType="begin" w:fldLock="1"/>
      </w:r>
      <w:r w:rsidR="00B44A6F">
        <w:instrText xml:space="preserve"> REF _Ref373336972 \r \h  \* MERGEFORMAT </w:instrText>
      </w:r>
      <w:r w:rsidR="00B44A6F">
        <w:fldChar w:fldCharType="separate"/>
      </w:r>
      <w:r>
        <w:rPr>
          <w:lang w:val="en-CA"/>
        </w:rPr>
        <w:t>C.5.2.3</w:t>
      </w:r>
      <w:r w:rsidR="00B44A6F">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3" w:name="_Toc256632243"/>
      <w:bookmarkStart w:id="1414" w:name="_Toc248045439"/>
      <w:bookmarkStart w:id="1415" w:name="_Toc226456822"/>
      <w:bookmarkStart w:id="1416" w:name="_Toc118289217"/>
      <w:bookmarkStart w:id="1417" w:name="_Toc77680621"/>
      <w:bookmarkStart w:id="1418" w:name="_Ref41705644"/>
      <w:bookmarkStart w:id="1419" w:name="_Toc317198884"/>
      <w:bookmarkStart w:id="1420" w:name="_Ref343184204"/>
      <w:bookmarkStart w:id="1421" w:name="_Toc364083330"/>
      <w:bookmarkStart w:id="1422" w:name="_Toc389494751"/>
      <w:bookmarkEnd w:id="1303"/>
      <w:bookmarkEnd w:id="1304"/>
      <w:bookmarkEnd w:id="1305"/>
      <w:bookmarkEnd w:id="1306"/>
      <w:bookmarkEnd w:id="1307"/>
      <w:bookmarkEnd w:id="1308"/>
      <w:bookmarkEnd w:id="1309"/>
      <w:bookmarkEnd w:id="1310"/>
      <w:r w:rsidRPr="00A3122B">
        <w:rPr>
          <w:b/>
          <w:bCs/>
          <w:lang w:val="en-CA"/>
        </w:rPr>
        <w:t>Operation of the output order DPB</w:t>
      </w:r>
      <w:bookmarkEnd w:id="1413"/>
      <w:bookmarkEnd w:id="1414"/>
      <w:bookmarkEnd w:id="1415"/>
      <w:bookmarkEnd w:id="1416"/>
      <w:bookmarkEnd w:id="1417"/>
      <w:bookmarkEnd w:id="1418"/>
      <w:bookmarkEnd w:id="1419"/>
      <w:bookmarkEnd w:id="1420"/>
      <w:bookmarkEnd w:id="1421"/>
      <w:bookmarkEnd w:id="1422"/>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3" w:name="_Toc364083331"/>
      <w:bookmarkStart w:id="1424" w:name="_Toc389494752"/>
      <w:bookmarkStart w:id="1425" w:name="_Ref34218584"/>
      <w:r w:rsidRPr="00A3122B">
        <w:rPr>
          <w:b/>
          <w:bCs/>
          <w:lang w:val="en-CA"/>
        </w:rPr>
        <w:t>General</w:t>
      </w:r>
      <w:bookmarkEnd w:id="1423"/>
      <w:bookmarkEnd w:id="1424"/>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B44A6F">
        <w:fldChar w:fldCharType="begin" w:fldLock="1"/>
      </w:r>
      <w:r w:rsidR="00B44A6F">
        <w:instrText xml:space="preserve"> REF _Ref373337078 \r \h  \* MERGEFORMAT </w:instrText>
      </w:r>
      <w:r w:rsidR="00B44A6F">
        <w:fldChar w:fldCharType="separate"/>
      </w:r>
      <w:r>
        <w:rPr>
          <w:lang w:val="en-CA"/>
        </w:rPr>
        <w:t>C.5.2.2</w:t>
      </w:r>
      <w:r w:rsidR="00B44A6F">
        <w:fldChar w:fldCharType="end"/>
      </w:r>
      <w:r w:rsidRPr="00A3122B">
        <w:rPr>
          <w:lang w:val="en-CA"/>
        </w:rPr>
        <w:t xml:space="preserve"> is invoked, followed by the invocation of the process for picture decoding, marking, additional bumping, and storage as specified in subclause </w:t>
      </w:r>
      <w:r w:rsidR="00B44A6F">
        <w:fldChar w:fldCharType="begin" w:fldLock="1"/>
      </w:r>
      <w:r w:rsidR="00B44A6F">
        <w:instrText xml:space="preserve"> REF _Ref373338162 \r \h  \* MERGEFORMAT </w:instrText>
      </w:r>
      <w:r w:rsidR="00B44A6F">
        <w:fldChar w:fldCharType="separate"/>
      </w:r>
      <w:r>
        <w:rPr>
          <w:lang w:val="en-CA"/>
        </w:rPr>
        <w:t>C.5.2.3</w:t>
      </w:r>
      <w:r w:rsidR="00B44A6F">
        <w:fldChar w:fldCharType="end"/>
      </w:r>
      <w:r w:rsidRPr="00A3122B">
        <w:rPr>
          <w:lang w:val="en-CA"/>
        </w:rPr>
        <w:t xml:space="preserve">. The "bumping" process is specified in subclause </w:t>
      </w:r>
      <w:r w:rsidR="00B44A6F">
        <w:fldChar w:fldCharType="begin" w:fldLock="1"/>
      </w:r>
      <w:r w:rsidR="00B44A6F">
        <w:instrText xml:space="preserve"> REF _Ref347083389 \r \h  \* MERGEFORMAT </w:instrText>
      </w:r>
      <w:r w:rsidR="00B44A6F">
        <w:fldChar w:fldCharType="separate"/>
      </w:r>
      <w:r>
        <w:rPr>
          <w:lang w:val="en-CA"/>
        </w:rPr>
        <w:t>C.5.2.4</w:t>
      </w:r>
      <w:r w:rsidR="00B44A6F">
        <w:fldChar w:fldCharType="end"/>
      </w:r>
      <w:r w:rsidRPr="00A3122B">
        <w:rPr>
          <w:lang w:val="en-CA"/>
        </w:rPr>
        <w:t xml:space="preserve"> and is invoked as specified in subclauses </w:t>
      </w:r>
      <w:r w:rsidR="00B44A6F">
        <w:fldChar w:fldCharType="begin" w:fldLock="1"/>
      </w:r>
      <w:r w:rsidR="00B44A6F">
        <w:instrText xml:space="preserve"> REF _Ref373337078 \r \h  \* MERGEFORMAT </w:instrText>
      </w:r>
      <w:r w:rsidR="00B44A6F">
        <w:fldChar w:fldCharType="separate"/>
      </w:r>
      <w:r>
        <w:rPr>
          <w:lang w:val="en-CA"/>
        </w:rPr>
        <w:t>C.5.2.2</w:t>
      </w:r>
      <w:r w:rsidR="00B44A6F">
        <w:fldChar w:fldCharType="end"/>
      </w:r>
      <w:r w:rsidRPr="00A3122B">
        <w:rPr>
          <w:lang w:val="en-CA"/>
        </w:rPr>
        <w:t xml:space="preserve"> and </w:t>
      </w:r>
      <w:r w:rsidR="00B44A6F">
        <w:fldChar w:fldCharType="begin" w:fldLock="1"/>
      </w:r>
      <w:r w:rsidR="00B44A6F">
        <w:instrText xml:space="preserve"> REF _Ref373336972 \r \h  \* MERGEFORMAT </w:instrText>
      </w:r>
      <w:r w:rsidR="00B44A6F">
        <w:fldChar w:fldCharType="separate"/>
      </w:r>
      <w:r>
        <w:rPr>
          <w:lang w:val="en-CA"/>
        </w:rPr>
        <w:t>C.5.2.3</w:t>
      </w:r>
      <w:r w:rsidR="00B44A6F">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6" w:name="_Toc256632246"/>
      <w:bookmarkStart w:id="1427" w:name="_Toc248045442"/>
      <w:bookmarkStart w:id="1428" w:name="_Toc226456825"/>
      <w:bookmarkStart w:id="1429" w:name="_Toc118289220"/>
      <w:bookmarkStart w:id="1430" w:name="_Toc77680624"/>
      <w:bookmarkStart w:id="1431" w:name="_Ref81126026"/>
      <w:bookmarkStart w:id="1432" w:name="_Ref306292151"/>
      <w:bookmarkStart w:id="1433" w:name="_Toc317198885"/>
      <w:bookmarkStart w:id="1434" w:name="_Ref343074962"/>
      <w:bookmarkStart w:id="1435" w:name="_Ref347102653"/>
      <w:bookmarkStart w:id="1436" w:name="_Toc364083332"/>
      <w:bookmarkStart w:id="1437" w:name="_Ref373337078"/>
      <w:bookmarkStart w:id="1438" w:name="_Toc389494753"/>
      <w:bookmarkStart w:id="1439" w:name="_Toc256632244"/>
      <w:bookmarkStart w:id="1440" w:name="_Toc248045440"/>
      <w:bookmarkStart w:id="1441" w:name="_Toc226456823"/>
      <w:bookmarkStart w:id="1442" w:name="_Toc118289218"/>
      <w:bookmarkStart w:id="1443" w:name="_Toc77680622"/>
      <w:bookmarkStart w:id="1444" w:name="_Ref81126005"/>
      <w:r w:rsidRPr="00A3122B">
        <w:rPr>
          <w:b/>
          <w:bCs/>
          <w:lang w:val="en-CA"/>
        </w:rPr>
        <w:t>Output and removal of pictures from the DPB</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B44A6F">
        <w:fldChar w:fldCharType="begin" w:fldLock="1"/>
      </w:r>
      <w:r w:rsidR="00B44A6F">
        <w:instrText xml:space="preserve"> REF _Ref378168366 \n \h  \* MERGEFORMAT </w:instrText>
      </w:r>
      <w:r w:rsidR="00B44A6F">
        <w:fldChar w:fldCharType="separate"/>
      </w:r>
      <w:r>
        <w:rPr>
          <w:lang w:val="en-CA"/>
        </w:rPr>
        <w:t>8.3.1</w:t>
      </w:r>
      <w:r w:rsidR="00B44A6F">
        <w:fldChar w:fldCharType="end"/>
      </w:r>
      <w:r w:rsidRPr="00A3122B">
        <w:rPr>
          <w:lang w:val="en-CA"/>
        </w:rPr>
        <w:t>and </w:t>
      </w:r>
      <w:r w:rsidR="00B44A6F">
        <w:fldChar w:fldCharType="begin" w:fldLock="1"/>
      </w:r>
      <w:r w:rsidR="00B44A6F">
        <w:instrText xml:space="preserve"> REF _Ref378168377 \n \h  \* MERGEFORMAT </w:instrText>
      </w:r>
      <w:r w:rsidR="00B44A6F">
        <w:fldChar w:fldCharType="separate"/>
      </w:r>
      <w:r>
        <w:rPr>
          <w:lang w:val="en-CA"/>
        </w:rPr>
        <w:t>8.3.2</w:t>
      </w:r>
      <w:r w:rsidR="00B44A6F">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B44A6F">
        <w:fldChar w:fldCharType="begin" w:fldLock="1"/>
      </w:r>
      <w:r w:rsidR="00B44A6F">
        <w:instrText xml:space="preserve"> REF _Ref363319686 \w \h  \* MERGEFORMAT </w:instrText>
      </w:r>
      <w:r w:rsidR="00B44A6F">
        <w:fldChar w:fldCharType="separate"/>
      </w:r>
      <w:r>
        <w:rPr>
          <w:lang w:val="en-CA"/>
        </w:rPr>
        <w:t>F.8.3.1</w:t>
      </w:r>
      <w:r w:rsidR="00B44A6F">
        <w:fldChar w:fldCharType="end"/>
      </w:r>
      <w:r w:rsidRPr="00A3122B">
        <w:rPr>
          <w:lang w:val="en-CA"/>
        </w:rPr>
        <w:t xml:space="preserve"> and </w:t>
      </w:r>
      <w:r w:rsidR="00B44A6F">
        <w:fldChar w:fldCharType="begin" w:fldLock="1"/>
      </w:r>
      <w:r w:rsidR="00B44A6F">
        <w:instrText xml:space="preserve"> REF _Ref363319770 \r \h  \* MERGEFORMAT </w:instrText>
      </w:r>
      <w:r w:rsidR="00B44A6F">
        <w:fldChar w:fldCharType="separate"/>
      </w:r>
      <w:r>
        <w:rPr>
          <w:lang w:val="en-CA"/>
        </w:rPr>
        <w:t>F.8.3.2</w:t>
      </w:r>
      <w:r w:rsidR="00B44A6F">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B44A6F">
        <w:fldChar w:fldCharType="begin" w:fldLock="1"/>
      </w:r>
      <w:r w:rsidR="00B44A6F">
        <w:instrText xml:space="preserve"> REF _Ref347083389 \r \h  \* MERGEFORMAT </w:instrText>
      </w:r>
      <w:r w:rsidR="00B44A6F">
        <w:fldChar w:fldCharType="separate"/>
      </w:r>
      <w:r>
        <w:rPr>
          <w:lang w:val="en-CA"/>
        </w:rPr>
        <w:t>C.5.2.4</w:t>
      </w:r>
      <w:r w:rsidR="00B44A6F">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5" w:name="_Toc364083333"/>
      <w:bookmarkStart w:id="1446" w:name="_Ref373336972"/>
      <w:bookmarkStart w:id="1447" w:name="_Ref373338162"/>
      <w:bookmarkStart w:id="1448" w:name="_Toc389494754"/>
      <w:bookmarkEnd w:id="1439"/>
      <w:bookmarkEnd w:id="1440"/>
      <w:bookmarkEnd w:id="1441"/>
      <w:bookmarkEnd w:id="1442"/>
      <w:bookmarkEnd w:id="1443"/>
      <w:bookmarkEnd w:id="1444"/>
      <w:r w:rsidRPr="00A3122B">
        <w:rPr>
          <w:b/>
          <w:bCs/>
          <w:lang w:val="en-CA"/>
        </w:rPr>
        <w:t>Picture decoding</w:t>
      </w:r>
      <w:bookmarkEnd w:id="1425"/>
      <w:r w:rsidRPr="00A3122B">
        <w:rPr>
          <w:b/>
          <w:bCs/>
          <w:lang w:val="en-CA"/>
        </w:rPr>
        <w:t>, marking, additional bumping, and storage</w:t>
      </w:r>
      <w:bookmarkEnd w:id="1445"/>
      <w:bookmarkEnd w:id="1446"/>
      <w:bookmarkEnd w:id="1447"/>
      <w:bookmarkEnd w:id="1448"/>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B44A6F">
        <w:fldChar w:fldCharType="begin" w:fldLock="1"/>
      </w:r>
      <w:r w:rsidR="00B44A6F">
        <w:instrText xml:space="preserve"> REF _Ref347083389 \r \h  \* MERGEFORMAT </w:instrText>
      </w:r>
      <w:r w:rsidR="00B44A6F">
        <w:fldChar w:fldCharType="separate"/>
      </w:r>
      <w:r>
        <w:rPr>
          <w:lang w:val="en-CA"/>
        </w:rPr>
        <w:t>C.5.2.4</w:t>
      </w:r>
      <w:r w:rsidR="00B44A6F">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9" w:name="_Ref347083389"/>
      <w:bookmarkStart w:id="1450" w:name="_Toc364083334"/>
      <w:bookmarkStart w:id="1451" w:name="_Toc389494755"/>
      <w:r w:rsidRPr="00A3122B">
        <w:rPr>
          <w:b/>
          <w:bCs/>
          <w:lang w:val="en-CA"/>
        </w:rPr>
        <w:t>"Bumping" process</w:t>
      </w:r>
      <w:bookmarkEnd w:id="1449"/>
      <w:bookmarkEnd w:id="1450"/>
      <w:bookmarkEnd w:id="1451"/>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2" w:name="_Ref372632240"/>
      <w:bookmarkStart w:id="1453" w:name="_Toc389494756"/>
      <w:r w:rsidRPr="00A3122B">
        <w:rPr>
          <w:b/>
          <w:bCs/>
          <w:sz w:val="24"/>
          <w:szCs w:val="24"/>
          <w:highlight w:val="cyan"/>
          <w:lang w:val="en-CA"/>
        </w:rPr>
        <w:t>Demultiplexing process for deriving a bitstream partition</w:t>
      </w:r>
      <w:bookmarkEnd w:id="1452"/>
      <w:bookmarkEnd w:id="1453"/>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4" w:name="_Toc377921513"/>
      <w:bookmarkStart w:id="1455" w:name="_Toc389494757"/>
      <w:r w:rsidRPr="005F3A83">
        <w:rPr>
          <w:lang w:val="fr-FR"/>
        </w:rPr>
        <w:lastRenderedPageBreak/>
        <w:t>Annex D</w:t>
      </w:r>
      <w:r w:rsidRPr="005F3A83">
        <w:rPr>
          <w:lang w:val="fr-FR"/>
        </w:rPr>
        <w:br/>
      </w:r>
      <w:r w:rsidRPr="005F3A83">
        <w:rPr>
          <w:lang w:val="fr-FR"/>
        </w:rPr>
        <w:br/>
      </w:r>
      <w:bookmarkEnd w:id="1171"/>
      <w:bookmarkEnd w:id="1172"/>
      <w:bookmarkEnd w:id="1173"/>
      <w:bookmarkEnd w:id="1174"/>
      <w:bookmarkEnd w:id="1175"/>
      <w:bookmarkEnd w:id="1176"/>
      <w:bookmarkEnd w:id="1177"/>
      <w:bookmarkEnd w:id="1178"/>
      <w:bookmarkEnd w:id="1179"/>
      <w:bookmarkEnd w:id="1180"/>
      <w:bookmarkEnd w:id="1181"/>
      <w:bookmarkEnd w:id="1182"/>
      <w:r w:rsidRPr="005F3A83">
        <w:rPr>
          <w:lang w:val="fr-FR"/>
        </w:rPr>
        <w:t>Supplemental enhancement information</w:t>
      </w:r>
      <w:bookmarkEnd w:id="1454"/>
      <w:bookmarkEnd w:id="1455"/>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6" w:name="_Toc317198912"/>
      <w:bookmarkStart w:id="1457" w:name="_Ref326742500"/>
      <w:bookmarkStart w:id="1458" w:name="_Ref326742545"/>
      <w:bookmarkStart w:id="1459"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60" w:name="_Toc363691544"/>
      <w:bookmarkStart w:id="1461"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60"/>
      <w:bookmarkEnd w:id="1461"/>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416488">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xml:space="preserve">[ i ] </w:t>
            </w:r>
            <w:r w:rsidRPr="003C0674">
              <w:rPr>
                <w:rFonts w:ascii="Times New Roman" w:hAnsi="Times New Roman"/>
                <w:bCs/>
                <w:highlight w:val="yellow"/>
                <w:lang w:eastAsia="ja-JP"/>
              </w:rPr>
              <w:t>[</w:t>
            </w:r>
            <w:r w:rsidRPr="005B1E06">
              <w:rPr>
                <w:rFonts w:ascii="Times New Roman" w:hAnsi="Times New Roman"/>
                <w:bCs/>
                <w:highlight w:val="yellow"/>
                <w:lang w:eastAsia="ja-JP"/>
              </w:rPr>
              <w:t>Ed</w:t>
            </w:r>
            <w:r w:rsidR="005B1E06">
              <w:rPr>
                <w:rFonts w:ascii="Times New Roman" w:hAnsi="Times New Roman"/>
                <w:bCs/>
                <w:highlight w:val="yellow"/>
                <w:lang w:eastAsia="ja-JP"/>
              </w:rPr>
              <w:t>(JC)</w:t>
            </w:r>
            <w:r w:rsidRPr="005B1E06">
              <w:rPr>
                <w:rFonts w:ascii="Times New Roman" w:hAnsi="Times New Roman"/>
                <w:bCs/>
                <w:highlight w:val="yellow"/>
                <w:lang w:eastAsia="ja-JP"/>
              </w:rPr>
              <w:t>. Consider TierValue</w:t>
            </w:r>
            <w:r w:rsidR="005B1E06" w:rsidRPr="005B1E06">
              <w:rPr>
                <w:rFonts w:ascii="Times New Roman" w:hAnsi="Times New Roman"/>
                <w:bCs/>
                <w:highlight w:val="yellow"/>
                <w:lang w:eastAsia="ja-JP"/>
              </w:rPr>
              <w:t>, with the new s</w:t>
            </w:r>
            <w:r w:rsidR="00B67C64">
              <w:rPr>
                <w:rFonts w:ascii="Times New Roman" w:hAnsi="Times New Roman"/>
                <w:bCs/>
                <w:highlight w:val="yellow"/>
                <w:lang w:eastAsia="ja-JP"/>
              </w:rPr>
              <w:t>y</w:t>
            </w:r>
            <w:r w:rsidR="005B1E06" w:rsidRPr="005B1E06">
              <w:rPr>
                <w:rFonts w:ascii="Times New Roman" w:hAnsi="Times New Roman"/>
                <w:bCs/>
                <w:highlight w:val="yellow"/>
                <w:lang w:eastAsia="ja-JP"/>
              </w:rPr>
              <w:t>ntax element general_high_tier_constraint_flag added in RExt spec</w:t>
            </w:r>
            <w:r w:rsidR="00416488">
              <w:rPr>
                <w:rFonts w:ascii="Times New Roman" w:hAnsi="Times New Roman"/>
                <w:bCs/>
                <w:highlight w:val="yellow"/>
                <w:lang w:eastAsia="ja-JP"/>
              </w:rPr>
              <w:t>, the tier value</w:t>
            </w:r>
            <w:r w:rsidR="00416488" w:rsidRPr="005B1E06">
              <w:rPr>
                <w:rFonts w:ascii="Times New Roman" w:hAnsi="Times New Roman"/>
                <w:bCs/>
                <w:highlight w:val="yellow"/>
                <w:lang w:eastAsia="ja-JP"/>
              </w:rPr>
              <w:t xml:space="preserve"> </w:t>
            </w:r>
            <w:r w:rsidR="00416488">
              <w:rPr>
                <w:rFonts w:ascii="Times New Roman" w:hAnsi="Times New Roman"/>
                <w:bCs/>
                <w:highlight w:val="yellow"/>
                <w:lang w:eastAsia="ja-JP"/>
              </w:rPr>
              <w:t>can be up to</w:t>
            </w:r>
            <w:r w:rsidR="00416488" w:rsidRPr="005B1E06">
              <w:rPr>
                <w:rFonts w:ascii="Times New Roman" w:hAnsi="Times New Roman"/>
                <w:bCs/>
                <w:highlight w:val="yellow"/>
                <w:lang w:eastAsia="ja-JP"/>
              </w:rPr>
              <w:t xml:space="preserve"> 3</w:t>
            </w:r>
            <w:r w:rsidRPr="003C0674">
              <w:rPr>
                <w:rFonts w:ascii="Times New Roman" w:hAnsi="Times New Roman"/>
                <w:bCs/>
                <w:highlight w:val="yellow"/>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r w:rsidRPr="003C0674">
              <w:rPr>
                <w:rFonts w:ascii="Times New Roman" w:hAnsi="Times New Roman"/>
                <w:bCs/>
                <w:lang w:eastAsia="ja-JP"/>
              </w:rPr>
              <w:t xml:space="preserve"> </w:t>
            </w:r>
            <w:r w:rsidRPr="003C0674">
              <w:rPr>
                <w:rFonts w:ascii="Times New Roman" w:hAnsi="Times New Roman"/>
                <w:bCs/>
                <w:highlight w:val="yellow"/>
                <w:lang w:eastAsia="ja-JP"/>
              </w:rPr>
              <w:t>[Ed. Consider TierValue]</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2" w:name="_Toc389494759"/>
      <w:r w:rsidRPr="00F23656">
        <w:lastRenderedPageBreak/>
        <w:t>D.2.</w:t>
      </w:r>
      <w:r w:rsidR="00F23656">
        <w:t>26</w:t>
      </w:r>
      <w:r w:rsidRPr="003C0674">
        <w:tab/>
        <w:t>Chroma resampling filter hint SEI message syntax</w:t>
      </w:r>
      <w:bookmarkEnd w:id="1462"/>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ver_filtering_process_flag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perfect_reconstruction_flag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3" w:name="_Toc389494760"/>
      <w:r w:rsidRPr="00F23656">
        <w:lastRenderedPageBreak/>
        <w:t>D.2.</w:t>
      </w:r>
      <w:r w:rsidR="00F23656">
        <w:t>27</w:t>
      </w:r>
      <w:r w:rsidRPr="003C0674">
        <w:tab/>
        <w:t>Knee function information SEI message syntax</w:t>
      </w:r>
      <w:bookmarkEnd w:id="1463"/>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4"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4"/>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A64A52"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5"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65"/>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Caption"/>
      </w:pPr>
      <w:r w:rsidRPr="00943A5F">
        <w:lastRenderedPageBreak/>
        <w:t>Table D</w:t>
      </w:r>
      <w:r w:rsidRPr="00943A5F">
        <w:noBreakHyphen/>
      </w:r>
      <w:r w:rsidR="00A77294" w:rsidRPr="00943A5F">
        <w:fldChar w:fldCharType="begin" w:fldLock="1"/>
      </w:r>
      <w:r w:rsidRPr="00943A5F">
        <w:instrText xml:space="preserve"> SEQ Table \* ARABIC \r 1 </w:instrText>
      </w:r>
      <w:r w:rsidR="00A77294" w:rsidRPr="00943A5F">
        <w:fldChar w:fldCharType="separate"/>
      </w:r>
      <w:r>
        <w:t>1</w:t>
      </w:r>
      <w:r w:rsidR="00A77294"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6"/>
    <w:bookmarkEnd w:id="1457"/>
    <w:bookmarkEnd w:id="1458"/>
    <w:bookmarkEnd w:id="1459"/>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E85DF8">
      <w:pPr>
        <w:numPr>
          <w:ilvl w:val="0"/>
          <w:numId w:val="50"/>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B44A6F">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sz w:val="18"/>
            <w:szCs w:val="18"/>
            <w:highlight w:val="cyan"/>
            <w:lang w:val="en-CA"/>
          </w:rPr>
          <w:t>1</w:t>
        </w:r>
      </w:fldSimple>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B44A6F">
      <w:pPr>
        <w:pStyle w:val="Note1"/>
        <w:spacing w:afterLines="50" w:after="120"/>
        <w:rPr>
          <w:highlight w:val="cyan"/>
          <w:lang w:val="en-CA"/>
        </w:rPr>
      </w:pPr>
      <w:r w:rsidRPr="00A3122B">
        <w:rPr>
          <w:highlight w:val="cyan"/>
          <w:lang w:val="en-CA"/>
        </w:rPr>
        <w:t>NOTE </w:t>
      </w:r>
      <w:fldSimple w:instr=" SEQ NoteCounter \* MERGEFORMAT " w:fldLock="1">
        <w:r>
          <w:rPr>
            <w:noProof/>
            <w:highlight w:val="cyan"/>
            <w:lang w:val="en-CA"/>
          </w:rPr>
          <w:t>2</w:t>
        </w:r>
      </w:fldSimple>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B44A6F">
      <w:pPr>
        <w:pStyle w:val="Note1"/>
        <w:spacing w:afterLines="50" w:after="120"/>
        <w:rPr>
          <w:lang w:val="en-CA"/>
        </w:rPr>
      </w:pPr>
      <w:r w:rsidRPr="00A3122B">
        <w:rPr>
          <w:lang w:val="en-CA"/>
        </w:rPr>
        <w:t>NOTE </w:t>
      </w:r>
      <w:fldSimple w:instr=" SEQ NoteCounter \* MERGEFORMAT " w:fldLock="1">
        <w:r>
          <w:rPr>
            <w:noProof/>
            <w:lang w:val="en-CA"/>
          </w:rPr>
          <w:t>3</w:t>
        </w:r>
      </w:fldSimple>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B44A6F">
      <w:pPr>
        <w:pStyle w:val="Note1"/>
        <w:spacing w:afterLines="50" w:after="120"/>
        <w:rPr>
          <w:lang w:val="en-CA"/>
        </w:rPr>
      </w:pPr>
      <w:r w:rsidRPr="00A3122B">
        <w:rPr>
          <w:lang w:val="en-CA"/>
        </w:rPr>
        <w:t>NOTE </w:t>
      </w:r>
      <w:fldSimple w:instr=" SEQ NoteCounter \* MERGEFORMAT " w:fldLock="1">
        <w:r>
          <w:rPr>
            <w:noProof/>
            <w:lang w:val="en-CA"/>
          </w:rPr>
          <w:t>4</w:t>
        </w:r>
      </w:fldSimple>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B44A6F">
      <w:pPr>
        <w:pStyle w:val="Note1"/>
        <w:spacing w:afterLines="50" w:after="120"/>
        <w:rPr>
          <w:lang w:val="en-CA"/>
        </w:rPr>
      </w:pPr>
      <w:r w:rsidRPr="00A3122B">
        <w:rPr>
          <w:lang w:val="en-CA"/>
        </w:rPr>
        <w:t>NOTE </w:t>
      </w:r>
      <w:fldSimple w:instr=" SEQ NoteCounter \* MERGEFORMAT " w:fldLock="1">
        <w:r>
          <w:rPr>
            <w:noProof/>
            <w:lang w:val="en-CA"/>
          </w:rPr>
          <w:t>5</w:t>
        </w:r>
      </w:fldSimple>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B44A6F">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fldSimple w:instr=" SEQ NoteCounter \* MERGEFORMAT \r 1 " w:fldLock="1">
        <w:r>
          <w:rPr>
            <w:noProof/>
            <w:highlight w:val="cyan"/>
            <w:lang w:val="en-CA"/>
          </w:rPr>
          <w:t>1</w:t>
        </w:r>
      </w:fldSimple>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B44A6F">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6"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simantics</w:t>
      </w:r>
      <w:bookmarkEnd w:id="1466"/>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lastRenderedPageBreak/>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fldSimple w:instr=" SEQ NoteCounter \* MERGEFORMAT \r 1 " w:fldLock="1">
        <w:r w:rsidRPr="004E7673">
          <w:t>1</w:t>
        </w:r>
      </w:fldSimple>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fldSimple w:instr=" SEQ NoteCounter \* MERGEFORMAT " w:fldLock="1">
        <w:r w:rsidRPr="004E7673">
          <w:t>2</w:t>
        </w:r>
      </w:fldSimple>
      <w:r w:rsidRPr="004E7673">
        <w:t> – When loop filtering is applied across tile boundaries, inter prediction of any samples within a temporal motion-constrained tile set that refers to samples within 4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is treated as picture boundaries for purposes of the decoding process, the value of each sample in the tile may not be exactly the same as the value of the same sample when all the coding tree blocks of the picture are decoded. all_tile_exact_sample_value_match_flag equal to 1 indicates that when the coding tree blocks that do not belong to any identified tile are not decoded and the boundaries of the identified tile is 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r w:rsidRPr="004E7673">
        <w:rPr>
          <w:b/>
        </w:rPr>
        <w:t>each_tile_one_tile_set_flag</w:t>
      </w:r>
      <w:r w:rsidRPr="004E7673">
        <w:t xml:space="preserve"> equal to 1 indicates that each tile </w:t>
      </w:r>
      <w:r w:rsidR="00445B62">
        <w:t>is included in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identified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C47C11" w:rsidP="00C47C11">
      <w:r w:rsidRPr="004E7673">
        <w:rPr>
          <w:b/>
        </w:rPr>
        <w:lastRenderedPageBreak/>
        <w:t>exact_sample_value_match_flag</w:t>
      </w:r>
      <w:r w:rsidRPr="004E7673">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Pr="004E7673">
        <w:t xml:space="preserve"> are decoded.</w:t>
      </w:r>
    </w:p>
    <w:p w:rsidR="00C47C11" w:rsidRPr="004E7673" w:rsidRDefault="00C47C11" w:rsidP="00C47C11">
      <w:pPr>
        <w:pStyle w:val="Note1"/>
      </w:pPr>
      <w:r w:rsidRPr="004E7673">
        <w:t>NOTE </w:t>
      </w:r>
      <w:fldSimple w:instr=" SEQ NoteCounter \* MERGEFORMAT " w:fldLock="1">
        <w:r w:rsidRPr="004E7673">
          <w:t>3</w:t>
        </w:r>
      </w:fldSimple>
      <w:r w:rsidRPr="004E7673">
        <w:t> – It should be feasible to use 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A.1. mcts_tier_flag[ i ] shall be equal to 0 for levels below level 4 (corresponding to the entries in Table A.1 marked with "-") indicated by mcts_level_idc[ i ]. When not present, the value of mcts_tier_flag[ i ] is inferred to be equal to general_tire_flag.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A.1. max_mcts_tier_flag shall be equal to 0 for levels below level 4 (corresponding to the entries in Table A.1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mctsLevelIdc </w:t>
      </w:r>
      <w:r w:rsidR="002803B4" w:rsidRPr="00BE4D4A">
        <w:t>of all motion-constrained tile sets are</w:t>
      </w:r>
      <w:r w:rsidRPr="00BE4D4A">
        <w:t xml:space="preserve"> inferred to be equal to general_level_idc and mctsTierFlag </w:t>
      </w:r>
      <w:r w:rsidR="002803B4" w:rsidRPr="00BE4D4A">
        <w:t>of all motion-constrained tile sets are</w:t>
      </w:r>
      <w:r w:rsidRPr="00BE4D4A">
        <w:t xml:space="preserve"> inferred to be equal to general_tier_flag and Annex A applies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A77294" w:rsidRPr="004E7673">
        <w:fldChar w:fldCharType="begin" w:fldLock="1"/>
      </w:r>
      <w:r w:rsidR="00F03B91" w:rsidRPr="004E7673">
        <w:instrText xml:space="preserve"> SEQ Equation \r 1 \* ARABIC </w:instrText>
      </w:r>
      <w:r w:rsidR="00A77294" w:rsidRPr="004E7673">
        <w:fldChar w:fldCharType="separate"/>
      </w:r>
      <w:r w:rsidR="00F03B91" w:rsidRPr="004E7673">
        <w:rPr>
          <w:noProof/>
        </w:rPr>
        <w:t>1</w:t>
      </w:r>
      <w:r w:rsidR="00A77294" w:rsidRPr="004E7673">
        <w:fldChar w:fldCharType="end"/>
      </w:r>
      <w:r w:rsidRPr="004E7673">
        <w:rPr>
          <w:sz w:val="20"/>
          <w:szCs w:val="20"/>
        </w:rPr>
        <w:t>)</w:t>
      </w:r>
    </w:p>
    <w:p w:rsidR="00C47C11" w:rsidRPr="004E7673" w:rsidRDefault="00C47C11" w:rsidP="00C47C11">
      <w:pPr>
        <w:pStyle w:val="enumlev1"/>
      </w:pPr>
      <w:r w:rsidRPr="004E7673">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lastRenderedPageBreak/>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A77294" w:rsidRPr="00A33EB3">
        <w:rPr>
          <w:sz w:val="20"/>
          <w:szCs w:val="20"/>
        </w:rPr>
        <w:fldChar w:fldCharType="begin" w:fldLock="1"/>
      </w:r>
      <w:r w:rsidR="00F03B91" w:rsidRPr="00A33EB3">
        <w:rPr>
          <w:sz w:val="20"/>
          <w:szCs w:val="20"/>
        </w:rPr>
        <w:instrText xml:space="preserve"> SEQ Equation \* ARABIC </w:instrText>
      </w:r>
      <w:r w:rsidR="00A77294" w:rsidRPr="00A33EB3">
        <w:rPr>
          <w:sz w:val="20"/>
          <w:szCs w:val="20"/>
        </w:rPr>
        <w:fldChar w:fldCharType="separate"/>
      </w:r>
      <w:r w:rsidR="00F03B91" w:rsidRPr="00A33EB3">
        <w:rPr>
          <w:noProof/>
          <w:sz w:val="20"/>
          <w:szCs w:val="20"/>
        </w:rPr>
        <w:t>2</w:t>
      </w:r>
      <w:r w:rsidR="00A77294"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 [ i ] is set equal to the number of slice segments in the i-th tile.</w:t>
      </w:r>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the i-th tile.</w:t>
      </w:r>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C47C11" w:rsidP="00CB5C2E">
      <w:pPr>
        <w:rPr>
          <w:lang w:val="en-US"/>
        </w:rPr>
      </w:pPr>
    </w:p>
    <w:p w:rsidR="004E7673" w:rsidRPr="00653366" w:rsidRDefault="004E7673" w:rsidP="004E7673">
      <w:pPr>
        <w:pStyle w:val="Annex3"/>
        <w:tabs>
          <w:tab w:val="clear" w:pos="720"/>
          <w:tab w:val="clear" w:pos="1440"/>
        </w:tabs>
        <w:textAlignment w:val="auto"/>
      </w:pPr>
      <w:bookmarkStart w:id="1467"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467"/>
    </w:p>
    <w:p w:rsidR="009C424A" w:rsidRDefault="009C424A" w:rsidP="004E7673">
      <w:r>
        <w:t>[Ed. (JB): This SEI message needs editorial improvements.]</w:t>
      </w:r>
    </w:p>
    <w:p w:rsidR="004E7673" w:rsidRPr="00733CFD" w:rsidRDefault="004E7673" w:rsidP="004E7673">
      <w:r w:rsidRPr="00733CFD">
        <w:t>The chroma resampling filter hint SEI message identifies the coefficient values of one or more chroma resampling filters that are suggested for post-processing use with the output decoded pictures. When the coefficients of a chroma resampling filter at both the encoder and the decoder side are designed based on the coefficients signalled in the chroma resampling filter hint SEI message, degradation of the colour difference signal is expected to be minimized.</w:t>
      </w:r>
    </w:p>
    <w:p w:rsidR="004E7673" w:rsidRPr="00733CFD" w:rsidRDefault="004E7673" w:rsidP="004E7673">
      <w:r w:rsidRPr="00733CFD">
        <w:t xml:space="preserve">The chroma resampling filter hint SEI message shall not be present in a CVS that has chroma_format_idc equal to 0. </w:t>
      </w:r>
      <w:r w:rsidRPr="004E037F">
        <w:rPr>
          <w:highlight w:val="yellow"/>
        </w:rPr>
        <w:t>[Ed. Why not 3 with target_format_idc equal to 1 or 2?]</w:t>
      </w:r>
    </w:p>
    <w:p w:rsidR="004E7673" w:rsidRPr="00733CFD" w:rsidRDefault="004E7673" w:rsidP="004E7673">
      <w:r w:rsidRPr="00733CFD">
        <w:rPr>
          <w:b/>
        </w:rPr>
        <w:t>ver_chroma_filter_idc</w:t>
      </w:r>
      <w:r w:rsidRPr="00733CFD">
        <w:t xml:space="preserve"> specifies indicated chroma resampling filter coefficients in the vertical direction, as specified in </w:t>
      </w:r>
      <w:r w:rsidR="00B44A6F">
        <w:fldChar w:fldCharType="begin" w:fldLock="1"/>
      </w:r>
      <w:r w:rsidR="00B44A6F">
        <w:instrText xml:space="preserve"> REF _Ref371699498 \h  \* MERGEFORMAT </w:instrText>
      </w:r>
      <w:r w:rsidR="00B44A6F">
        <w:fldChar w:fldCharType="separate"/>
      </w:r>
      <w:r w:rsidR="00733CFD" w:rsidRPr="00733CFD">
        <w:t>Table D</w:t>
      </w:r>
      <w:r w:rsidR="00733CFD" w:rsidRPr="00733CFD">
        <w:noBreakHyphen/>
        <w:t>2</w:t>
      </w:r>
      <w:r w:rsidR="00B44A6F">
        <w:fldChar w:fldCharType="end"/>
      </w:r>
      <w:r w:rsidRPr="00733CFD">
        <w:t>, for the output decoded pictures and possibly for input pictures at an encoder that takes the output decoded pictures as an input.</w:t>
      </w:r>
    </w:p>
    <w:p w:rsidR="004E7673" w:rsidRPr="00733CFD" w:rsidRDefault="004E7673" w:rsidP="004E7673">
      <w:r w:rsidRPr="00733CFD">
        <w:rPr>
          <w:b/>
        </w:rPr>
        <w:lastRenderedPageBreak/>
        <w:t>hor_chroma_filter_idc</w:t>
      </w:r>
      <w:r w:rsidRPr="00733CFD">
        <w:t xml:space="preserve"> specifies indicated chroma resampling filter coefficients in the horizontal direction, as specified in </w:t>
      </w:r>
      <w:r w:rsidR="00B44A6F">
        <w:fldChar w:fldCharType="begin" w:fldLock="1"/>
      </w:r>
      <w:r w:rsidR="00B44A6F">
        <w:instrText xml:space="preserve"> REF _Ref371699564 \h  \* MERGEFORMAT </w:instrText>
      </w:r>
      <w:r w:rsidR="00B44A6F">
        <w:fldChar w:fldCharType="separate"/>
      </w:r>
      <w:r w:rsidR="00733CFD" w:rsidRPr="00733CFD">
        <w:t>Table D</w:t>
      </w:r>
      <w:r w:rsidR="00733CFD" w:rsidRPr="00733CFD">
        <w:noBreakHyphen/>
        <w:t>4</w:t>
      </w:r>
      <w:r w:rsidR="00B44A6F">
        <w:fldChar w:fldCharType="end"/>
      </w:r>
      <w:r w:rsidRPr="00733CFD">
        <w:t>, for the output decoded pictures and possibly for input pictures at an encoder that takes the output decoded pictures as an input.</w:t>
      </w:r>
    </w:p>
    <w:p w:rsidR="004E7673" w:rsidRPr="00733CFD" w:rsidRDefault="004E7673" w:rsidP="004E7673">
      <w:r w:rsidRPr="00733CFD">
        <w:rPr>
          <w:b/>
        </w:rPr>
        <w:t>ver_filtering_process_flag</w:t>
      </w:r>
      <w:r w:rsidRPr="00733CFD">
        <w:t xml:space="preserve"> specifies how the chroma resampling filter in the vertical direction is indicated to be performed. If ver_filtering_process_flag is equal to 1, chroma resampling filter is indicated to be applied on a field basis (i.e. only chroma samples of the same parity are used for filtering). Otherwise, the chroma resampling filter is indicated to be applied on a frame basis.</w:t>
      </w:r>
    </w:p>
    <w:p w:rsidR="004E7673" w:rsidRPr="00733CFD" w:rsidRDefault="004E7673" w:rsidP="004E7673">
      <w:r w:rsidRPr="00733CFD">
        <w:rPr>
          <w:b/>
        </w:rPr>
        <w:t>target_format_idc</w:t>
      </w:r>
      <w:r w:rsidRPr="00733CFD">
        <w:t xml:space="preserve"> specifies the output format of chroma resampling relative to that of the luma sampling as specified for values of chroma_format_idc in </w:t>
      </w:r>
      <w:r w:rsidR="00733CFD" w:rsidRPr="00733CFD">
        <w:rPr>
          <w:highlight w:val="yellow"/>
        </w:rPr>
        <w:t>Subclause 6.2</w:t>
      </w:r>
      <w:r w:rsidRPr="00733CFD">
        <w:rPr>
          <w:highlight w:val="yellow"/>
        </w:rPr>
        <w:t>.</w:t>
      </w:r>
      <w:r w:rsidRPr="00733CFD">
        <w:t xml:space="preserve"> The value of target_format_idc shall be in the range of 1 to 3, inclusive. </w:t>
      </w:r>
      <w:r w:rsidR="00C81216" w:rsidRPr="00C81216">
        <w:t xml:space="preserve">If chroma_format_idc is equal to 1 and target_format_idc is equal to 2 or if chroma_format_idc is equal to 2 and target_format_idc is equal to 1, hor_chroma_filter_idc shall be 0. If chroma_format_idc is equal to 2 and target_format_idc is equal to 3 or if chroma_format_idc is equal to 3 and target_format_idc is equal to 2, ver_chroma_filter_idc shall be 0. </w:t>
      </w:r>
      <w:r w:rsidRPr="00733CFD">
        <w:rPr>
          <w:highlight w:val="yellow"/>
        </w:rPr>
        <w:t>[Ed. Should explicitly constrain to "sensible" combinations of chroma_format_idc and target_format_idc and horizontal-versus-vertical filter signalling.]</w:t>
      </w:r>
    </w:p>
    <w:p w:rsidR="004E7673" w:rsidRPr="00733CFD" w:rsidRDefault="004E7673" w:rsidP="004E7673">
      <w:r w:rsidRPr="00733CFD">
        <w:rPr>
          <w:b/>
        </w:rPr>
        <w:t>perfect_reconstruction_flag</w:t>
      </w:r>
      <w:r w:rsidRPr="00733CFD">
        <w:t xml:space="preserve"> equal to 1 indicates that the chroma resampling filter coefficients satisfy the perfect reconstruction condition, which means that </w:t>
      </w:r>
      <w:r w:rsidR="00C81216" w:rsidRPr="001F49DC">
        <w:rPr>
          <w:rFonts w:eastAsia="MS Mincho" w:hint="eastAsia"/>
          <w:lang w:eastAsia="ja-JP"/>
        </w:rPr>
        <w:t xml:space="preserve">the difference of </w:t>
      </w:r>
      <w:r w:rsidRPr="00733CFD">
        <w:t xml:space="preserve">upsampled results are </w:t>
      </w:r>
      <w:r w:rsidR="00C81216" w:rsidRPr="001F49DC">
        <w:rPr>
          <w:rFonts w:eastAsia="MS Mincho" w:hint="eastAsia"/>
          <w:lang w:eastAsia="ja-JP"/>
        </w:rPr>
        <w:t>limited within a certain margin</w:t>
      </w:r>
      <w:r w:rsidRPr="00733CFD">
        <w:t xml:space="preserve"> when downsampling and upsampling are repeated using the indicated filters. perfect_reconstruction_flag equal to 0 indicates that the chroma resampling filter coefficients may not satisfy the perfect reconstruction condition. </w:t>
      </w:r>
      <w:r w:rsidRPr="005E1E52">
        <w:rPr>
          <w:highlight w:val="yellow"/>
        </w:rPr>
        <w:t>[Ed.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w:t>
      </w:r>
    </w:p>
    <w:p w:rsidR="00C81216" w:rsidRPr="00C81216" w:rsidRDefault="00C81216" w:rsidP="004E7673">
      <w:pPr>
        <w:pStyle w:val="Note1"/>
        <w:rPr>
          <w:rFonts w:eastAsia="MS Mincho"/>
          <w:lang w:eastAsia="ja-JP"/>
        </w:rPr>
      </w:pPr>
      <w:r w:rsidRPr="00C81216">
        <w:t>NOTE</w:t>
      </w:r>
      <w:r w:rsidRPr="00B63A52">
        <w:t> </w:t>
      </w:r>
      <w:fldSimple w:instr=" SEQ NoteCounter \* MERGEFORMAT \r 1 " w:fldLock="1">
        <w:r w:rsidRPr="00B63A52">
          <w:t>1</w:t>
        </w:r>
      </w:fldSimple>
      <w:r w:rsidRPr="00B63A52">
        <w:t> – </w:t>
      </w:r>
      <w:r w:rsidRPr="00C81216">
        <w:rPr>
          <w:rFonts w:eastAsia="MS Mincho" w:hint="eastAsia"/>
          <w:lang w:eastAsia="ja-JP"/>
        </w:rPr>
        <w:t xml:space="preserve">perfect_reconstruction_flag is used only to aid a decoder in determining whether the signalled filter coefficients 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p>
    <w:p w:rsidR="004E7673" w:rsidRPr="00733CFD" w:rsidRDefault="004E7673" w:rsidP="004E7673">
      <w:pPr>
        <w:pStyle w:val="Note1"/>
        <w:rPr>
          <w:sz w:val="20"/>
          <w:szCs w:val="20"/>
        </w:rPr>
      </w:pPr>
      <w:r w:rsidRPr="00C81216">
        <w:t>NOTE</w:t>
      </w:r>
      <w:r w:rsidR="00C81216" w:rsidRPr="00B63A52">
        <w:t> </w:t>
      </w:r>
      <w:fldSimple w:instr=" SEQ NoteCounter \* MERGEFORMAT " w:fldLock="1">
        <w:r w:rsidR="00C81216" w:rsidRPr="00B63A52">
          <w:rPr>
            <w:noProof/>
          </w:rPr>
          <w:t>2</w:t>
        </w:r>
      </w:fldSimple>
      <w:r w:rsidRPr="00C81216">
        <w:t> – The chroma resampling filter coefficients signalled by ver_chroma_filter_idc equal to 2 or hor_chroma_filter_idc equal to 2 satisfy perfect reconstruction condition.</w:t>
      </w:r>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to a value specified in </w:t>
      </w:r>
      <w:r w:rsidR="00B44A6F">
        <w:fldChar w:fldCharType="begin" w:fldLock="1"/>
      </w:r>
      <w:r w:rsidR="00B44A6F">
        <w:instrText xml:space="preserve"> REF _Ref371699498 \h  \* MERGEFORMAT </w:instrText>
      </w:r>
      <w:r w:rsidR="00B44A6F">
        <w:fldChar w:fldCharType="separate"/>
      </w:r>
      <w:r w:rsidR="00733CFD" w:rsidRPr="00733CFD">
        <w:t>Table D</w:t>
      </w:r>
      <w:r w:rsidR="00733CFD" w:rsidRPr="00733CFD">
        <w:noBreakHyphen/>
        <w:t>2</w:t>
      </w:r>
      <w:r w:rsidR="00B44A6F">
        <w:fldChar w:fldCharType="end"/>
      </w:r>
      <w:r w:rsidRPr="00733CFD">
        <w:t>.</w:t>
      </w: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correspond to a value specified in </w:t>
      </w:r>
      <w:r w:rsidR="00B44A6F">
        <w:fldChar w:fldCharType="begin" w:fldLock="1"/>
      </w:r>
      <w:r w:rsidR="00B44A6F">
        <w:instrText xml:space="preserve"> REF _Ref371699564 \h  \* MERGEFORMAT </w:instrText>
      </w:r>
      <w:r w:rsidR="00B44A6F">
        <w:fldChar w:fldCharType="separate"/>
      </w:r>
      <w:r w:rsidR="00733CFD" w:rsidRPr="00733CFD">
        <w:t>Table D</w:t>
      </w:r>
      <w:r w:rsidR="00733CFD" w:rsidRPr="00733CFD">
        <w:noBreakHyphen/>
        <w:t>4</w:t>
      </w:r>
      <w:r w:rsidR="00B44A6F">
        <w:fldChar w:fldCharType="end"/>
      </w:r>
      <w:r w:rsidRPr="00733CFD">
        <w:t>.</w:t>
      </w:r>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p>
    <w:p w:rsidR="004E7673" w:rsidRPr="00733CFD" w:rsidRDefault="00B44A6F" w:rsidP="004E7673">
      <w:r>
        <w:fldChar w:fldCharType="begin" w:fldLock="1"/>
      </w:r>
      <w:r>
        <w:instrText xml:space="preserve"> REF _Ref371699498 \h  \* MERGEFORMAT </w:instrText>
      </w:r>
      <w:r>
        <w:fldChar w:fldCharType="separate"/>
      </w:r>
      <w:r w:rsidR="00733CFD" w:rsidRPr="00733CFD">
        <w:t>Table D</w:t>
      </w:r>
      <w:r w:rsidR="00733CFD" w:rsidRPr="00733CFD">
        <w:noBreakHyphen/>
        <w:t>2</w:t>
      </w:r>
      <w:r>
        <w:fldChar w:fldCharType="end"/>
      </w:r>
      <w:r w:rsidR="004E7673" w:rsidRPr="00733CFD">
        <w:t xml:space="preserve"> specifies the coefficients of the chroma resampling filter in the vertical direction Fv. When ver_chroma_filter_idc is not equal to 0, the usage of coefficients of the chroma resampling filter in the vertical direction Fv is specified in </w:t>
      </w:r>
      <w:r>
        <w:fldChar w:fldCharType="begin" w:fldLock="1"/>
      </w:r>
      <w:r>
        <w:instrText xml:space="preserve"> REF _Ref371699508 \h  \* MERGEFORMAT </w:instrText>
      </w:r>
      <w:r>
        <w:fldChar w:fldCharType="separate"/>
      </w:r>
      <w:r w:rsidR="00733CFD" w:rsidRPr="00733CFD">
        <w:t>Table D</w:t>
      </w:r>
      <w:r w:rsidR="00733CFD" w:rsidRPr="00733CFD">
        <w:noBreakHyphen/>
        <w:t>3</w:t>
      </w:r>
      <w:r>
        <w:fldChar w:fldCharType="end"/>
      </w:r>
      <w:r w:rsidR="004E7673" w:rsidRPr="00733CFD">
        <w:t>.</w:t>
      </w:r>
    </w:p>
    <w:p w:rsidR="004E7673" w:rsidRPr="00733CFD" w:rsidRDefault="00B44A6F" w:rsidP="004E7673">
      <w:r>
        <w:fldChar w:fldCharType="begin" w:fldLock="1"/>
      </w:r>
      <w:r>
        <w:instrText xml:space="preserve"> REF _Ref371699564 \h  \* MERGEFORMAT </w:instrText>
      </w:r>
      <w:r>
        <w:fldChar w:fldCharType="separate"/>
      </w:r>
      <w:r w:rsidR="00733CFD" w:rsidRPr="00733CFD">
        <w:t>Table D</w:t>
      </w:r>
      <w:r w:rsidR="00733CFD" w:rsidRPr="00733CFD">
        <w:noBreakHyphen/>
        <w:t>4</w:t>
      </w:r>
      <w:r>
        <w:fldChar w:fldCharType="end"/>
      </w:r>
      <w:r w:rsidR="004E7673" w:rsidRPr="00733CFD">
        <w:t xml:space="preserve"> specifies the coefficients of the chroma resampling filter in the horizontal direction. When hor_chroma_filter_idc is not equal to 0, the usage of coefficients of the chroma resampling filter in the horizontal direction Fh is specified in </w:t>
      </w:r>
      <w:r>
        <w:fldChar w:fldCharType="begin" w:fldLock="1"/>
      </w:r>
      <w:r>
        <w:instrText xml:space="preserve"> REF _Ref371699576 \h  \* MERGEFORMAT </w:instrText>
      </w:r>
      <w:r>
        <w:fldChar w:fldCharType="separate"/>
      </w:r>
      <w:r w:rsidR="00733CFD" w:rsidRPr="00733CFD">
        <w:t>Table D</w:t>
      </w:r>
      <w:r w:rsidR="00733CFD" w:rsidRPr="00733CFD">
        <w:noBreakHyphen/>
        <w:t>5</w:t>
      </w:r>
      <w:r>
        <w:fldChar w:fldCharType="end"/>
      </w:r>
      <w:r w:rsidR="004E7673" w:rsidRPr="00733CFD">
        <w:t>.</w:t>
      </w:r>
    </w:p>
    <w:p w:rsidR="004E7673" w:rsidRPr="00733CFD" w:rsidRDefault="004E7673" w:rsidP="004E7673">
      <w:r w:rsidRPr="00733CFD">
        <w:t xml:space="preserve">In Tables </w:t>
      </w:r>
      <w:r w:rsidR="00B44A6F">
        <w:fldChar w:fldCharType="begin" w:fldLock="1"/>
      </w:r>
      <w:r w:rsidR="00B44A6F">
        <w:instrText xml:space="preserve"> REF TableNum_ChromaVertical \h  \* MERGEFORMAT </w:instrText>
      </w:r>
      <w:r w:rsidR="00B44A6F">
        <w:fldChar w:fldCharType="separate"/>
      </w:r>
      <w:r w:rsidR="00733CFD" w:rsidRPr="00733CFD">
        <w:t>D</w:t>
      </w:r>
      <w:r w:rsidR="00733CFD" w:rsidRPr="00733CFD">
        <w:noBreakHyphen/>
        <w:t>3</w:t>
      </w:r>
      <w:r w:rsidR="00B44A6F">
        <w:fldChar w:fldCharType="end"/>
      </w:r>
      <w:r w:rsidRPr="00733CFD">
        <w:t xml:space="preserve"> and </w:t>
      </w:r>
      <w:r w:rsidR="00B44A6F">
        <w:fldChar w:fldCharType="begin" w:fldLock="1"/>
      </w:r>
      <w:r w:rsidR="00B44A6F">
        <w:instrText xml:space="preserve"> REF TableNum_ChromaHorizontal \h  \* MERGEFORMAT </w:instrText>
      </w:r>
      <w:r w:rsidR="00B44A6F">
        <w:fldChar w:fldCharType="separate"/>
      </w:r>
      <w:r w:rsidR="00733CFD" w:rsidRPr="00733CFD">
        <w:t>D</w:t>
      </w:r>
      <w:r w:rsidR="00733CFD" w:rsidRPr="00733CFD">
        <w:noBreakHyphen/>
        <w:t>5</w:t>
      </w:r>
      <w:r w:rsidR="00B44A6F">
        <w:fldChar w:fldCharType="end"/>
      </w:r>
      <w:r w:rsidRPr="00733CFD">
        <w:t>, "Chroma sample type" refers to chroma_sample_loc_type_top_field or chroma_sample_loc_type_bottom_field, as applicable.</w:t>
      </w:r>
    </w:p>
    <w:p w:rsidR="004E7673" w:rsidRPr="00733CFD" w:rsidRDefault="004E7673" w:rsidP="004E7673">
      <w:pPr>
        <w:pStyle w:val="Caption"/>
      </w:pPr>
      <w:bookmarkStart w:id="1468" w:name="_Ref371699498"/>
      <w:r w:rsidRPr="00733CFD">
        <w:lastRenderedPageBreak/>
        <w:t>Table D</w:t>
      </w:r>
      <w:r w:rsidRPr="00733CFD">
        <w:noBreakHyphen/>
      </w:r>
      <w:r w:rsidR="00A77294" w:rsidRPr="00733CFD">
        <w:fldChar w:fldCharType="begin" w:fldLock="1"/>
      </w:r>
      <w:r w:rsidRPr="00733CFD">
        <w:instrText xml:space="preserve"> SEQ Table \* ARABIC </w:instrText>
      </w:r>
      <w:r w:rsidR="00A77294" w:rsidRPr="00733CFD">
        <w:fldChar w:fldCharType="separate"/>
      </w:r>
      <w:r w:rsidR="00733CFD" w:rsidRPr="00733CFD">
        <w:t>2</w:t>
      </w:r>
      <w:r w:rsidR="00A77294" w:rsidRPr="00733CFD">
        <w:fldChar w:fldCharType="end"/>
      </w:r>
      <w:bookmarkEnd w:id="1468"/>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Tr="00C81216">
        <w:trPr>
          <w:cantSplit/>
          <w:trHeight w:val="252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ver_filtering_process_flag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 Fv</w:t>
            </w:r>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r w:rsidRPr="00050DF6">
              <w:t>Fv[</w:t>
            </w:r>
            <w:r>
              <w:t> </w:t>
            </w:r>
            <w:r w:rsidRPr="00050DF6">
              <w:t>i</w:t>
            </w:r>
            <w:r>
              <w:t> </w:t>
            </w:r>
            <w:r w:rsidRPr="00050DF6">
              <w:t>][</w:t>
            </w:r>
            <w:r>
              <w:t> </w:t>
            </w:r>
            <w:r w:rsidRPr="00050DF6">
              <w:t>j</w:t>
            </w:r>
            <w:r>
              <w:t> </w:t>
            </w:r>
            <w:r w:rsidRPr="00050DF6">
              <w:t>] = ver_filter_coeff[</w:t>
            </w:r>
            <w:r>
              <w:t> </w:t>
            </w:r>
            <w:r w:rsidRPr="00050DF6">
              <w:t>i</w:t>
            </w:r>
            <w:r>
              <w:t> </w:t>
            </w:r>
            <w:r w:rsidRPr="00050DF6">
              <w:t>][</w:t>
            </w:r>
            <w:r>
              <w:t> </w:t>
            </w:r>
            <w:r w:rsidRPr="00050DF6">
              <w:t>j</w:t>
            </w:r>
            <w:r>
              <w:t> </w:t>
            </w:r>
            <w:r w:rsidRPr="00050DF6">
              <w:t>]</w:t>
            </w:r>
          </w:p>
          <w:p w:rsidR="004E7673" w:rsidRDefault="004E7673" w:rsidP="00C81216">
            <w:pPr>
              <w:pStyle w:val="TableText"/>
            </w:pPr>
            <w:r>
              <w:t xml:space="preserve">i = 0 .. </w:t>
            </w:r>
            <w:r w:rsidRPr="000C29F9">
              <w:t>num_vertical_filters</w:t>
            </w:r>
            <w:r>
              <w:t> − 1</w:t>
            </w:r>
          </w:p>
          <w:p w:rsidR="004E7673" w:rsidRPr="00050DF6" w:rsidRDefault="004E7673" w:rsidP="00C81216">
            <w:pPr>
              <w:pStyle w:val="TableText"/>
            </w:pPr>
            <w:r>
              <w:t>j = 0 .. ver_tap_length_minus1[ i ]</w:t>
            </w:r>
          </w:p>
        </w:tc>
        <w:tc>
          <w:tcPr>
            <w:tcW w:w="3482" w:type="dxa"/>
            <w:shd w:val="clear" w:color="auto" w:fill="auto"/>
          </w:tcPr>
          <w:p w:rsidR="004E7673" w:rsidRPr="00050DF6" w:rsidRDefault="004E7673" w:rsidP="00C81216">
            <w:pPr>
              <w:pStyle w:val="TableText"/>
            </w:pPr>
            <w:r>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4E7673" w:rsidRDefault="004E7673" w:rsidP="00C81216">
            <w:pPr>
              <w:pStyle w:val="TableText"/>
            </w:pPr>
            <w:r w:rsidRPr="00C21217">
              <w:t>Fv[</w:t>
            </w:r>
            <w:r>
              <w:t> </w:t>
            </w:r>
            <w:r w:rsidRPr="00C21217">
              <w:t>0</w:t>
            </w:r>
            <w:r>
              <w:t> </w:t>
            </w:r>
            <w:r w:rsidRPr="00C21217">
              <w:t>][</w:t>
            </w:r>
            <w:r>
              <w:t> </w:t>
            </w:r>
            <w:r w:rsidRPr="00C21217">
              <w:t>] = { −3, −19, 34, 500, 500, 34, −19, −3 }</w:t>
            </w:r>
          </w:p>
          <w:p w:rsidR="004E7673" w:rsidRPr="00050DF6" w:rsidRDefault="004E7673" w:rsidP="00C81216">
            <w:pPr>
              <w:pStyle w:val="TableText"/>
            </w:pPr>
            <w:r>
              <w:t>Fv[ 1 ][ ] = { 19, 103, 1037, −135 }</w:t>
            </w:r>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4E7673" w:rsidP="00C81216">
            <w:pPr>
              <w:pStyle w:val="TableText"/>
            </w:pPr>
            <w:r w:rsidRPr="00FE3617">
              <w:t>Fv[</w:t>
            </w:r>
            <w:r>
              <w:t> </w:t>
            </w:r>
            <w:r w:rsidRPr="00FE3617">
              <w:t>0</w:t>
            </w:r>
            <w:r>
              <w:t> </w:t>
            </w:r>
            <w:r w:rsidRPr="00FE3617">
              <w:t>][</w:t>
            </w:r>
            <w:r>
              <w:t> </w:t>
            </w:r>
            <w:r w:rsidRPr="00FE3617">
              <w:t>] = { −8, −26, 115, 586, 409, −48, −4, 0 }</w:t>
            </w:r>
          </w:p>
          <w:p w:rsidR="004E7673" w:rsidRDefault="004E7673" w:rsidP="00C81216">
            <w:pPr>
              <w:pStyle w:val="TableText"/>
            </w:pPr>
            <w:r>
              <w:t>Fv[ 1 ][ ] = { 24, −41, 1169, −128 }</w:t>
            </w:r>
          </w:p>
          <w:p w:rsidR="004E7673" w:rsidRPr="00050DF6" w:rsidRDefault="004E7673" w:rsidP="00C81216">
            <w:pPr>
              <w:pStyle w:val="TableText"/>
            </w:pPr>
            <w:r>
              <w:t>Fv[ 2 ][ ] = { −76, 783, 330, −13 }</w:t>
            </w:r>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Caption"/>
      </w:pPr>
      <w:bookmarkStart w:id="1469" w:name="_Ref371699508"/>
      <w:r w:rsidRPr="00943A5F">
        <w:t>Table </w:t>
      </w:r>
      <w:bookmarkStart w:id="1470" w:name="TableNum_ChromaVertical"/>
      <w:r w:rsidRPr="00943A5F">
        <w:t>D</w:t>
      </w:r>
      <w:r w:rsidRPr="00943A5F">
        <w:noBreakHyphen/>
      </w:r>
      <w:r w:rsidR="00A77294" w:rsidRPr="00943A5F">
        <w:fldChar w:fldCharType="begin" w:fldLock="1"/>
      </w:r>
      <w:r w:rsidRPr="00943A5F">
        <w:instrText xml:space="preserve"> SEQ Table \* ARABIC </w:instrText>
      </w:r>
      <w:r w:rsidR="00A77294" w:rsidRPr="00943A5F">
        <w:fldChar w:fldCharType="separate"/>
      </w:r>
      <w:r w:rsidR="00733CFD">
        <w:t>3</w:t>
      </w:r>
      <w:r w:rsidR="00A77294" w:rsidRPr="00943A5F">
        <w:fldChar w:fldCharType="end"/>
      </w:r>
      <w:bookmarkEnd w:id="1469"/>
      <w:bookmarkEnd w:id="1470"/>
      <w:r>
        <w:t xml:space="preserve"> – Usage of chroma filter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812"/>
        <w:gridCol w:w="1058"/>
        <w:gridCol w:w="5400"/>
      </w:tblGrid>
      <w:tr w:rsidR="004E7673" w:rsidRPr="0015503A" w:rsidTr="00C81216">
        <w:trPr>
          <w:cantSplit/>
          <w:trHeight w:val="2570"/>
          <w:jc w:val="center"/>
        </w:trPr>
        <w:tc>
          <w:tcPr>
            <w:tcW w:w="928" w:type="dxa"/>
            <w:shd w:val="clear" w:color="auto" w:fill="auto"/>
            <w:textDirection w:val="tbRl"/>
          </w:tcPr>
          <w:p w:rsidR="004E7673" w:rsidRPr="0015503A" w:rsidRDefault="004E7673" w:rsidP="00C81216">
            <w:pPr>
              <w:pStyle w:val="TableTitle"/>
              <w:ind w:left="113" w:right="113"/>
            </w:pPr>
            <w:r w:rsidRPr="0015503A">
              <w:t>Chroma sample type</w:t>
            </w:r>
          </w:p>
        </w:tc>
        <w:tc>
          <w:tcPr>
            <w:tcW w:w="805"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58"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5400" w:type="dxa"/>
            <w:shd w:val="clear" w:color="auto" w:fill="auto"/>
          </w:tcPr>
          <w:p w:rsidR="004E7673" w:rsidRPr="0015503A" w:rsidRDefault="004E7673" w:rsidP="00C81216">
            <w:pPr>
              <w:pStyle w:val="TableTitle"/>
            </w:pPr>
            <w:r w:rsidRPr="0015503A">
              <w:t>Usage</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05" w:type="dxa"/>
            <w:shd w:val="clear" w:color="auto" w:fill="auto"/>
          </w:tcPr>
          <w:p w:rsidR="004E7673" w:rsidRPr="0015503A" w:rsidRDefault="004E7673" w:rsidP="00C81216">
            <w:pPr>
              <w:pStyle w:val="TableText"/>
              <w:jc w:val="center"/>
            </w:pPr>
            <w:r w:rsidRPr="0015503A">
              <w:t>0</w:t>
            </w:r>
          </w:p>
        </w:tc>
        <w:tc>
          <w:tcPr>
            <w:tcW w:w="1058" w:type="dxa"/>
            <w:shd w:val="clear" w:color="auto" w:fill="auto"/>
          </w:tcPr>
          <w:p w:rsidR="004E7673" w:rsidRPr="0015503A" w:rsidRDefault="004E7673" w:rsidP="00C81216">
            <w:pPr>
              <w:pStyle w:val="TableText"/>
              <w:jc w:val="center"/>
            </w:pPr>
            <w:r w:rsidRPr="0015503A">
              <w:t>2</w:t>
            </w:r>
          </w:p>
        </w:tc>
        <w:tc>
          <w:tcPr>
            <w:tcW w:w="5400" w:type="dxa"/>
            <w:shd w:val="clear" w:color="auto" w:fill="auto"/>
          </w:tcPr>
          <w:p w:rsidR="004E7673" w:rsidRDefault="004E7673" w:rsidP="00C81216">
            <w:pPr>
              <w:pStyle w:val="TableText"/>
            </w:pPr>
            <w:r w:rsidRPr="0015503A">
              <w:t>Fv[</w:t>
            </w:r>
            <w:r>
              <w:t> </w:t>
            </w:r>
            <w:r w:rsidRPr="0015503A">
              <w:t>0</w:t>
            </w:r>
            <w:r>
              <w:t> </w:t>
            </w:r>
            <w:r w:rsidRPr="0015503A">
              <w:t>][</w:t>
            </w:r>
            <w:r>
              <w:t> </w:t>
            </w:r>
            <w:r w:rsidRPr="0015503A">
              <w:t xml:space="preserve">] is used as </w:t>
            </w:r>
            <w:r>
              <w:t>F</w:t>
            </w:r>
            <w:r w:rsidRPr="0015503A">
              <w:t>Dv[</w:t>
            </w:r>
            <w:r>
              <w:t> </w:t>
            </w:r>
            <w:r w:rsidRPr="0015503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Flipped Fv[ 1 ][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C069F4">
              <w:t>1</w:t>
            </w:r>
          </w:p>
        </w:tc>
        <w:tc>
          <w:tcPr>
            <w:tcW w:w="1058" w:type="dxa"/>
            <w:shd w:val="clear" w:color="auto" w:fill="auto"/>
          </w:tcPr>
          <w:p w:rsidR="004E7673" w:rsidRPr="0015503A" w:rsidRDefault="004E7673" w:rsidP="00C81216">
            <w:pPr>
              <w:pStyle w:val="TableText"/>
              <w:jc w:val="center"/>
            </w:pPr>
            <w:r w:rsidRPr="00C069F4">
              <w:t>3</w:t>
            </w:r>
          </w:p>
        </w:tc>
        <w:tc>
          <w:tcPr>
            <w:tcW w:w="5400" w:type="dxa"/>
            <w:shd w:val="clear" w:color="auto" w:fill="auto"/>
          </w:tcPr>
          <w:p w:rsidR="004E7673" w:rsidRDefault="004E7673" w:rsidP="00C81216">
            <w:pPr>
              <w:pStyle w:val="TableText"/>
            </w:pPr>
            <w:r w:rsidRPr="00C069F4">
              <w:t>Fv[</w:t>
            </w:r>
            <w:r>
              <w:t> </w:t>
            </w:r>
            <w:r w:rsidRPr="00C069F4">
              <w:t>0</w:t>
            </w:r>
            <w:r>
              <w:t> </w:t>
            </w:r>
            <w:r w:rsidRPr="00C069F4">
              <w:t>][</w:t>
            </w:r>
            <w:r>
              <w:t> </w:t>
            </w:r>
            <w:r w:rsidRPr="00C069F4">
              <w:t xml:space="preserve">] is used as </w:t>
            </w:r>
            <w:r>
              <w:t>F</w:t>
            </w:r>
            <w:r w:rsidRPr="00C069F4">
              <w:t>Dv[</w:t>
            </w:r>
            <w:r>
              <w:t> </w:t>
            </w:r>
            <w:r w:rsidRPr="00C069F4">
              <w:t xml:space="preserve">] for </w:t>
            </w:r>
            <w:r>
              <w:t>downsampling</w:t>
            </w:r>
            <w:r w:rsidRPr="00C069F4">
              <w:t xml:space="preserve"> </w:t>
            </w:r>
            <w:r>
              <w:t>a</w:t>
            </w:r>
            <w:r w:rsidRPr="00C069F4">
              <w:t xml:space="preserve"> top</w:t>
            </w:r>
            <w:r>
              <w:t xml:space="preserve"> field</w:t>
            </w:r>
            <w:r w:rsidRPr="00C069F4">
              <w:t>.</w:t>
            </w:r>
          </w:p>
          <w:p w:rsidR="004E7673" w:rsidRDefault="004E7673" w:rsidP="00C81216">
            <w:pPr>
              <w:pStyle w:val="TableText"/>
            </w:pPr>
            <w:r>
              <w:t>Flipped Fv[ 0 ][ ] is used as FDv[ ] for downsampling a bottom field.</w:t>
            </w:r>
          </w:p>
          <w:p w:rsidR="004E7673" w:rsidRDefault="004E7673" w:rsidP="00C81216">
            <w:pPr>
              <w:pStyle w:val="TableText"/>
            </w:pPr>
            <w:r>
              <w:t>Fv[ 1 ][ ] is used as FUv[ 0 ][ ] for upsampling a top field.</w:t>
            </w:r>
          </w:p>
          <w:p w:rsidR="004E7673" w:rsidRDefault="004E7673" w:rsidP="00C81216">
            <w:pPr>
              <w:pStyle w:val="TableText"/>
            </w:pPr>
            <w:r>
              <w:t>Fv[ 2 ][ ] is used as FUv[ 1 ][ ] for upsampling a top field.</w:t>
            </w:r>
          </w:p>
          <w:p w:rsidR="004E7673" w:rsidRDefault="004E7673" w:rsidP="00C81216">
            <w:pPr>
              <w:pStyle w:val="TableText"/>
            </w:pPr>
            <w:r>
              <w:t>Flipped Fv[ 2 ][ ] is used as FUv[ 0 ][ ] for upsampling a bottom field.</w:t>
            </w:r>
          </w:p>
          <w:p w:rsidR="004E7673" w:rsidRPr="0015503A" w:rsidRDefault="004E7673" w:rsidP="00C81216">
            <w:pPr>
              <w:pStyle w:val="TableText"/>
            </w:pPr>
            <w:r>
              <w:t>Flipped Fv[ 1 ][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C95741">
              <w:t>2</w:t>
            </w:r>
            <w:r>
              <w:t>,</w:t>
            </w:r>
            <w:r w:rsidRPr="00C95741">
              <w:t xml:space="preserve"> 3</w:t>
            </w:r>
          </w:p>
        </w:tc>
        <w:tc>
          <w:tcPr>
            <w:tcW w:w="805" w:type="dxa"/>
            <w:shd w:val="clear" w:color="auto" w:fill="auto"/>
          </w:tcPr>
          <w:p w:rsidR="004E7673" w:rsidRPr="0015503A" w:rsidRDefault="004E7673" w:rsidP="00C81216">
            <w:pPr>
              <w:pStyle w:val="TableText"/>
              <w:jc w:val="center"/>
            </w:pPr>
            <w:r w:rsidRPr="00C95741">
              <w:t>0</w:t>
            </w:r>
          </w:p>
        </w:tc>
        <w:tc>
          <w:tcPr>
            <w:tcW w:w="1058" w:type="dxa"/>
            <w:shd w:val="clear" w:color="auto" w:fill="auto"/>
          </w:tcPr>
          <w:p w:rsidR="004E7673" w:rsidRPr="0015503A" w:rsidRDefault="004E7673" w:rsidP="00C81216">
            <w:pPr>
              <w:pStyle w:val="TableText"/>
              <w:jc w:val="center"/>
            </w:pPr>
            <w:r w:rsidRPr="00C95741">
              <w:t>3</w:t>
            </w:r>
          </w:p>
        </w:tc>
        <w:tc>
          <w:tcPr>
            <w:tcW w:w="5400" w:type="dxa"/>
            <w:shd w:val="clear" w:color="auto" w:fill="auto"/>
          </w:tcPr>
          <w:p w:rsidR="004E7673" w:rsidRDefault="004E7673" w:rsidP="00C81216">
            <w:pPr>
              <w:pStyle w:val="TableText"/>
            </w:pPr>
            <w:r w:rsidRPr="00C95741">
              <w:t>Fv[</w:t>
            </w:r>
            <w:r>
              <w:t> </w:t>
            </w:r>
            <w:r w:rsidRPr="00C95741">
              <w:t>0</w:t>
            </w:r>
            <w:r>
              <w:t> </w:t>
            </w:r>
            <w:r w:rsidRPr="00C95741">
              <w:t>][</w:t>
            </w:r>
            <w:r>
              <w:t> </w:t>
            </w:r>
            <w:r w:rsidRPr="00C95741">
              <w:t xml:space="preserve">] is used as </w:t>
            </w:r>
            <w:r>
              <w:t>F</w:t>
            </w:r>
            <w:r w:rsidRPr="00C95741">
              <w:t>Dv[</w:t>
            </w:r>
            <w:r>
              <w:t> </w:t>
            </w:r>
            <w:r w:rsidRPr="00C95741">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0C7B11">
              <w:t>1</w:t>
            </w:r>
          </w:p>
        </w:tc>
        <w:tc>
          <w:tcPr>
            <w:tcW w:w="1058" w:type="dxa"/>
            <w:shd w:val="clear" w:color="auto" w:fill="auto"/>
          </w:tcPr>
          <w:p w:rsidR="004E7673" w:rsidRPr="0015503A" w:rsidRDefault="004E7673" w:rsidP="00C81216">
            <w:pPr>
              <w:pStyle w:val="TableText"/>
              <w:jc w:val="center"/>
            </w:pPr>
            <w:r w:rsidRPr="000C7B11">
              <w:t>5</w:t>
            </w:r>
          </w:p>
        </w:tc>
        <w:tc>
          <w:tcPr>
            <w:tcW w:w="5400" w:type="dxa"/>
            <w:shd w:val="clear" w:color="auto" w:fill="auto"/>
          </w:tcPr>
          <w:p w:rsidR="004E7673" w:rsidRDefault="004E7673" w:rsidP="00C81216">
            <w:pPr>
              <w:pStyle w:val="TableText"/>
            </w:pPr>
            <w:r w:rsidRPr="000C7B11">
              <w:t>Fv[</w:t>
            </w:r>
            <w:r>
              <w:t> </w:t>
            </w:r>
            <w:r w:rsidRPr="000C7B11">
              <w:t>0</w:t>
            </w:r>
            <w:r>
              <w:t> </w:t>
            </w:r>
            <w:r w:rsidRPr="000C7B11">
              <w:t>][</w:t>
            </w:r>
            <w:r>
              <w:t> </w:t>
            </w:r>
            <w:r w:rsidRPr="000C7B11">
              <w:t xml:space="preserve">] is used as </w:t>
            </w:r>
            <w:r>
              <w:t>F</w:t>
            </w:r>
            <w:r w:rsidRPr="000C7B11">
              <w:t>Dv[</w:t>
            </w:r>
            <w:r>
              <w:t> </w:t>
            </w:r>
            <w:r w:rsidRPr="000C7B11">
              <w:t xml:space="preserve">] for </w:t>
            </w:r>
            <w:r>
              <w:t>downsampling</w:t>
            </w:r>
            <w:r w:rsidRPr="000C7B11">
              <w:t xml:space="preserve"> </w:t>
            </w:r>
            <w:r>
              <w:t>a</w:t>
            </w:r>
            <w:r w:rsidRPr="000C7B11">
              <w:t xml:space="preserve"> top</w:t>
            </w:r>
            <w:r>
              <w:t xml:space="preserve"> field</w:t>
            </w:r>
            <w:r w:rsidRPr="000C7B11">
              <w:t>.</w:t>
            </w:r>
          </w:p>
          <w:p w:rsidR="004E7673" w:rsidRDefault="004E7673" w:rsidP="00C81216">
            <w:pPr>
              <w:pStyle w:val="TableText"/>
            </w:pPr>
            <w:r>
              <w:t>Fv[ 1 ][ ] is used as FDv[ ] for downsampling a bottom field.</w:t>
            </w:r>
          </w:p>
          <w:p w:rsidR="004E7673" w:rsidRDefault="004E7673" w:rsidP="00C81216">
            <w:pPr>
              <w:pStyle w:val="TableText"/>
            </w:pPr>
            <w:r>
              <w:lastRenderedPageBreak/>
              <w:t>Fv[ 2 ][ ] is used as FUv[ 0 ][ ] for upsampling a top field.</w:t>
            </w:r>
          </w:p>
          <w:p w:rsidR="004E7673" w:rsidRDefault="004E7673" w:rsidP="00C81216">
            <w:pPr>
              <w:pStyle w:val="TableText"/>
            </w:pPr>
            <w:r>
              <w:t>Fv[ 3 ][ ] is used as FUv[ 1 ][ ] for upsampling a top field.</w:t>
            </w:r>
          </w:p>
          <w:p w:rsidR="004E7673" w:rsidRDefault="004E7673" w:rsidP="00C81216">
            <w:pPr>
              <w:pStyle w:val="TableText"/>
            </w:pPr>
            <w:r>
              <w:t>Fv[ 4 ][ ] is used as FUv[ 0 ][ ] for upsampling a bottom field.</w:t>
            </w:r>
          </w:p>
          <w:p w:rsidR="004E7673" w:rsidRPr="0015503A" w:rsidRDefault="004E7673" w:rsidP="00C81216">
            <w:pPr>
              <w:pStyle w:val="TableText"/>
            </w:pPr>
            <w:r>
              <w:t>Flipped Fv[ 4 ][ ] is used as FUv[ 1 ][ ] for upsampling a bottom field.</w:t>
            </w:r>
          </w:p>
        </w:tc>
      </w:tr>
      <w:tr w:rsidR="004E7673" w:rsidRPr="0015503A" w:rsidTr="00C81216">
        <w:trPr>
          <w:jc w:val="center"/>
        </w:trPr>
        <w:tc>
          <w:tcPr>
            <w:tcW w:w="928" w:type="dxa"/>
            <w:vMerge w:val="restart"/>
            <w:shd w:val="clear" w:color="auto" w:fill="auto"/>
          </w:tcPr>
          <w:p w:rsidR="004E7673" w:rsidRPr="0015503A" w:rsidRDefault="004E7673" w:rsidP="00C81216">
            <w:pPr>
              <w:pStyle w:val="TableText"/>
              <w:jc w:val="center"/>
            </w:pPr>
            <w:r w:rsidRPr="00EC41DA">
              <w:lastRenderedPageBreak/>
              <w:t>4</w:t>
            </w:r>
            <w:r>
              <w:t>,</w:t>
            </w:r>
            <w:r w:rsidRPr="00EC41DA">
              <w:t xml:space="preserve"> 5</w:t>
            </w:r>
          </w:p>
        </w:tc>
        <w:tc>
          <w:tcPr>
            <w:tcW w:w="805" w:type="dxa"/>
            <w:shd w:val="clear" w:color="auto" w:fill="auto"/>
          </w:tcPr>
          <w:p w:rsidR="004E7673" w:rsidRPr="0015503A" w:rsidRDefault="004E7673" w:rsidP="00C81216">
            <w:pPr>
              <w:pStyle w:val="TableText"/>
              <w:jc w:val="center"/>
            </w:pPr>
            <w:r w:rsidRPr="00EC41DA">
              <w:t>0</w:t>
            </w:r>
          </w:p>
        </w:tc>
        <w:tc>
          <w:tcPr>
            <w:tcW w:w="1058" w:type="dxa"/>
            <w:shd w:val="clear" w:color="auto" w:fill="auto"/>
          </w:tcPr>
          <w:p w:rsidR="004E7673" w:rsidRPr="0015503A" w:rsidRDefault="004E7673" w:rsidP="00C81216">
            <w:pPr>
              <w:pStyle w:val="TableText"/>
              <w:jc w:val="center"/>
            </w:pPr>
            <w:r w:rsidRPr="00EC41DA">
              <w:t>3</w:t>
            </w:r>
          </w:p>
        </w:tc>
        <w:tc>
          <w:tcPr>
            <w:tcW w:w="5400" w:type="dxa"/>
            <w:shd w:val="clear" w:color="auto" w:fill="auto"/>
          </w:tcPr>
          <w:p w:rsidR="004E7673" w:rsidRDefault="004E7673" w:rsidP="00C81216">
            <w:pPr>
              <w:pStyle w:val="TableText"/>
            </w:pPr>
            <w:r w:rsidRPr="00EC41DA">
              <w:t>Fv[</w:t>
            </w:r>
            <w:r>
              <w:t> </w:t>
            </w:r>
            <w:r w:rsidRPr="00EC41DA">
              <w:t>0</w:t>
            </w:r>
            <w:r>
              <w:t> </w:t>
            </w:r>
            <w:r w:rsidRPr="00EC41DA">
              <w:t>][</w:t>
            </w:r>
            <w:r>
              <w:t> </w:t>
            </w:r>
            <w:r w:rsidRPr="00EC41DA">
              <w:t xml:space="preserve">] is used as </w:t>
            </w:r>
            <w:r>
              <w:t>F</w:t>
            </w:r>
            <w:r w:rsidRPr="00EC41DA">
              <w:t>Dv[</w:t>
            </w:r>
            <w:r>
              <w:t> </w:t>
            </w:r>
            <w:r w:rsidRPr="00EC41DA">
              <w:t xml:space="preserve">] for </w:t>
            </w:r>
            <w:r>
              <w:t>downsampling</w:t>
            </w:r>
          </w:p>
          <w:p w:rsidR="004E7673" w:rsidRDefault="004E7673" w:rsidP="00C81216">
            <w:pPr>
              <w:pStyle w:val="TableText"/>
            </w:pPr>
            <w:r>
              <w:t>Fv[ 1 ][ ] is used as FUv[ 0 ][ ] for upsampling</w:t>
            </w:r>
          </w:p>
          <w:p w:rsidR="004E7673" w:rsidRPr="0015503A" w:rsidRDefault="004E7673" w:rsidP="00C81216">
            <w:pPr>
              <w:pStyle w:val="TableText"/>
            </w:pPr>
            <w:r>
              <w:t>Fv[ 2 ][ ] is used as FUv[ 1 ][ ] for upsampling</w:t>
            </w:r>
          </w:p>
        </w:tc>
      </w:tr>
      <w:tr w:rsidR="004E7673" w:rsidRPr="0015503A" w:rsidTr="00C81216">
        <w:trPr>
          <w:jc w:val="center"/>
        </w:trPr>
        <w:tc>
          <w:tcPr>
            <w:tcW w:w="928" w:type="dxa"/>
            <w:vMerge/>
            <w:shd w:val="clear" w:color="auto" w:fill="auto"/>
          </w:tcPr>
          <w:p w:rsidR="004E7673" w:rsidRPr="0015503A" w:rsidRDefault="004E7673" w:rsidP="00C81216">
            <w:pPr>
              <w:pStyle w:val="TableText"/>
              <w:jc w:val="center"/>
            </w:pPr>
          </w:p>
        </w:tc>
        <w:tc>
          <w:tcPr>
            <w:tcW w:w="805" w:type="dxa"/>
            <w:shd w:val="clear" w:color="auto" w:fill="auto"/>
          </w:tcPr>
          <w:p w:rsidR="004E7673" w:rsidRPr="0015503A" w:rsidRDefault="004E7673" w:rsidP="00C81216">
            <w:pPr>
              <w:pStyle w:val="TableText"/>
              <w:jc w:val="center"/>
            </w:pPr>
            <w:r w:rsidRPr="00B9450E">
              <w:t>1</w:t>
            </w:r>
          </w:p>
        </w:tc>
        <w:tc>
          <w:tcPr>
            <w:tcW w:w="1058" w:type="dxa"/>
            <w:shd w:val="clear" w:color="auto" w:fill="auto"/>
          </w:tcPr>
          <w:p w:rsidR="004E7673" w:rsidRPr="0015503A" w:rsidRDefault="004E7673" w:rsidP="00C81216">
            <w:pPr>
              <w:pStyle w:val="TableText"/>
              <w:jc w:val="center"/>
            </w:pPr>
            <w:r w:rsidRPr="00B9450E">
              <w:t>5</w:t>
            </w:r>
          </w:p>
        </w:tc>
        <w:tc>
          <w:tcPr>
            <w:tcW w:w="5400" w:type="dxa"/>
            <w:shd w:val="clear" w:color="auto" w:fill="auto"/>
          </w:tcPr>
          <w:p w:rsidR="004E7673" w:rsidRDefault="004E7673" w:rsidP="00C81216">
            <w:pPr>
              <w:pStyle w:val="TableText"/>
            </w:pPr>
            <w:r w:rsidRPr="00B9450E">
              <w:t>Fv[</w:t>
            </w:r>
            <w:r>
              <w:t> </w:t>
            </w:r>
            <w:r w:rsidRPr="00B9450E">
              <w:t>0</w:t>
            </w:r>
            <w:r>
              <w:t> </w:t>
            </w:r>
            <w:r w:rsidRPr="00B9450E">
              <w:t>][</w:t>
            </w:r>
            <w:r>
              <w:t> </w:t>
            </w:r>
            <w:r w:rsidRPr="00B9450E">
              <w:t xml:space="preserve">] is used as </w:t>
            </w:r>
            <w:r>
              <w:t>F</w:t>
            </w:r>
            <w:r w:rsidRPr="00B9450E">
              <w:t>Dv[</w:t>
            </w:r>
            <w:r>
              <w:t> </w:t>
            </w:r>
            <w:r w:rsidRPr="00B9450E">
              <w:t xml:space="preserve">] for </w:t>
            </w:r>
            <w:r>
              <w:t>downsampling</w:t>
            </w:r>
            <w:r w:rsidRPr="00B9450E">
              <w:t xml:space="preserve"> </w:t>
            </w:r>
            <w:r>
              <w:t>a</w:t>
            </w:r>
            <w:r w:rsidRPr="00B9450E">
              <w:t xml:space="preserve"> top</w:t>
            </w:r>
            <w:r>
              <w:t xml:space="preserve"> field</w:t>
            </w:r>
            <w:r w:rsidRPr="00B9450E">
              <w:t>.</w:t>
            </w:r>
          </w:p>
          <w:p w:rsidR="004E7673" w:rsidRDefault="004E7673" w:rsidP="00C81216">
            <w:pPr>
              <w:pStyle w:val="TableText"/>
            </w:pPr>
            <w:r>
              <w:t>Fv[ 1 ][ ] is used as FDv[ ] for downsampling a bottom field.</w:t>
            </w:r>
          </w:p>
          <w:p w:rsidR="004E7673" w:rsidRDefault="004E7673" w:rsidP="00C81216">
            <w:pPr>
              <w:pStyle w:val="TableText"/>
            </w:pPr>
            <w:r>
              <w:t>Fv[ 2 ][ ] is used as FUv[ 0 ][ ] for upsampling a top field.</w:t>
            </w:r>
          </w:p>
          <w:p w:rsidR="004E7673" w:rsidRDefault="004E7673" w:rsidP="00C81216">
            <w:pPr>
              <w:pStyle w:val="TableText"/>
            </w:pPr>
            <w:r>
              <w:t>Flipped Fv[ 2 ][ ] is used as FUv[ 1 ][ ] for upsampling a top field.</w:t>
            </w:r>
          </w:p>
          <w:p w:rsidR="004E7673" w:rsidRDefault="004E7673" w:rsidP="00C81216">
            <w:pPr>
              <w:pStyle w:val="TableText"/>
            </w:pPr>
            <w:r>
              <w:t>Fv[ 3 ][ ] is used as FUv[ 0 ][ ] for upsampling a bottom field.</w:t>
            </w:r>
          </w:p>
          <w:p w:rsidR="004E7673" w:rsidRPr="0015503A" w:rsidRDefault="004E7673" w:rsidP="00C81216">
            <w:pPr>
              <w:pStyle w:val="TableText"/>
            </w:pPr>
            <w:r>
              <w:t>Fv[ 4 ][ ] is used as FUv[ 1 ][ ] for upsampling a bottom field.</w:t>
            </w:r>
          </w:p>
        </w:tc>
      </w:tr>
    </w:tbl>
    <w:p w:rsidR="004E7673" w:rsidRDefault="004E7673" w:rsidP="004E7673"/>
    <w:p w:rsidR="004E7673" w:rsidRDefault="004E7673" w:rsidP="004E7673">
      <w:pPr>
        <w:pStyle w:val="Caption"/>
      </w:pPr>
      <w:bookmarkStart w:id="1471" w:name="_Ref371699564"/>
      <w:r w:rsidRPr="00943A5F">
        <w:t>Table D</w:t>
      </w:r>
      <w:r w:rsidRPr="00943A5F">
        <w:noBreakHyphen/>
      </w:r>
      <w:r w:rsidR="00A77294" w:rsidRPr="00943A5F">
        <w:fldChar w:fldCharType="begin" w:fldLock="1"/>
      </w:r>
      <w:r w:rsidRPr="00943A5F">
        <w:instrText xml:space="preserve"> SEQ Table \* ARABIC </w:instrText>
      </w:r>
      <w:r w:rsidR="00A77294" w:rsidRPr="00943A5F">
        <w:fldChar w:fldCharType="separate"/>
      </w:r>
      <w:r w:rsidR="00733CFD">
        <w:t>4</w:t>
      </w:r>
      <w:r w:rsidR="00A77294" w:rsidRPr="00943A5F">
        <w:fldChar w:fldCharType="end"/>
      </w:r>
      <w:bookmarkEnd w:id="1471"/>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r w:rsidRPr="008F526C">
              <w:t>Fh[</w:t>
            </w:r>
            <w:r>
              <w:t> </w:t>
            </w:r>
            <w:r w:rsidRPr="008F526C">
              <w:t>i</w:t>
            </w:r>
            <w:r>
              <w:t> </w:t>
            </w:r>
            <w:r w:rsidRPr="008F526C">
              <w:t>][</w:t>
            </w:r>
            <w:r>
              <w:t> </w:t>
            </w:r>
            <w:r w:rsidRPr="008F526C">
              <w:t>j</w:t>
            </w:r>
            <w:r>
              <w:t> </w:t>
            </w:r>
            <w:r w:rsidRPr="008F526C">
              <w:t>] = 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4E7673" w:rsidRPr="008F526C" w:rsidRDefault="004E7673" w:rsidP="00C81216">
            <w:pPr>
              <w:pStyle w:val="TableText"/>
            </w:pPr>
            <w:r w:rsidRPr="008F526C">
              <w:t>Fh[</w:t>
            </w:r>
            <w:r>
              <w:t> </w:t>
            </w:r>
            <w:r w:rsidRPr="008F526C">
              <w:t>0</w:t>
            </w:r>
            <w:r>
              <w:t> </w:t>
            </w:r>
            <w:r w:rsidRPr="008F526C">
              <w:t>][</w:t>
            </w:r>
            <w:r>
              <w:t> </w:t>
            </w:r>
            <w:r w:rsidRPr="008F526C">
              <w:t>] = { −1, 2, 6, 2, −1 }</w:t>
            </w:r>
          </w:p>
          <w:p w:rsidR="004E7673" w:rsidRPr="008F526C" w:rsidRDefault="004E7673" w:rsidP="00C81216">
            <w:pPr>
              <w:pStyle w:val="TableText"/>
            </w:pPr>
            <w:r w:rsidRPr="008F526C">
              <w:t>Fh[</w:t>
            </w:r>
            <w:r>
              <w:t> </w:t>
            </w:r>
            <w:r w:rsidRPr="008F526C">
              <w:t>1</w:t>
            </w:r>
            <w:r>
              <w:t> </w:t>
            </w:r>
            <w:r w:rsidRPr="008F526C">
              <w:t>][</w:t>
            </w:r>
            <w:r>
              <w:t> </w:t>
            </w:r>
            <w:r w:rsidRPr="008F526C">
              <w:t>] = { 1 }</w:t>
            </w:r>
          </w:p>
          <w:p w:rsidR="004E7673" w:rsidRPr="008F526C" w:rsidRDefault="004E7673" w:rsidP="00C81216">
            <w:pPr>
              <w:pStyle w:val="TableText"/>
            </w:pPr>
            <w:r w:rsidRPr="008F526C">
              <w:t>Fh[</w:t>
            </w:r>
            <w:r>
              <w:t> </w:t>
            </w:r>
            <w:r w:rsidRPr="008F526C">
              <w:t>2</w:t>
            </w:r>
            <w:r>
              <w:t> </w:t>
            </w:r>
            <w:r w:rsidRPr="008F526C">
              <w:t>][</w:t>
            </w:r>
            <w:r>
              <w:t> </w:t>
            </w:r>
            <w:r w:rsidRPr="008F526C">
              <w:t>] = { 1, 1 }</w:t>
            </w:r>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Caption"/>
      </w:pPr>
      <w:bookmarkStart w:id="1472" w:name="_Ref371699576"/>
      <w:r w:rsidRPr="00943A5F">
        <w:t>Table </w:t>
      </w:r>
      <w:bookmarkStart w:id="1473" w:name="TableNum_ChromaHorizontal"/>
      <w:r w:rsidRPr="00943A5F">
        <w:t>D</w:t>
      </w:r>
      <w:r w:rsidRPr="00943A5F">
        <w:noBreakHyphen/>
      </w:r>
      <w:r w:rsidR="00A77294" w:rsidRPr="00943A5F">
        <w:fldChar w:fldCharType="begin" w:fldLock="1"/>
      </w:r>
      <w:r w:rsidRPr="00943A5F">
        <w:instrText xml:space="preserve"> SEQ Table \* ARABIC </w:instrText>
      </w:r>
      <w:r w:rsidR="00A77294" w:rsidRPr="00943A5F">
        <w:fldChar w:fldCharType="separate"/>
      </w:r>
      <w:r w:rsidR="00733CFD">
        <w:t>5</w:t>
      </w:r>
      <w:r w:rsidR="00A77294" w:rsidRPr="00943A5F">
        <w:fldChar w:fldCharType="end"/>
      </w:r>
      <w:bookmarkEnd w:id="1472"/>
      <w:bookmarkEnd w:id="1473"/>
      <w:r>
        <w:t xml:space="preserve"> – Usage of chroma filter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2183"/>
        <w:gridCol w:w="4689"/>
      </w:tblGrid>
      <w:tr w:rsidR="004E7673" w:rsidRPr="000C178C" w:rsidTr="00C81216">
        <w:trPr>
          <w:jc w:val="center"/>
        </w:trPr>
        <w:tc>
          <w:tcPr>
            <w:tcW w:w="928" w:type="dxa"/>
            <w:shd w:val="clear" w:color="auto" w:fill="auto"/>
          </w:tcPr>
          <w:p w:rsidR="004E7673" w:rsidRPr="000C178C" w:rsidRDefault="004E7673" w:rsidP="00C81216">
            <w:pPr>
              <w:pStyle w:val="TableTitle"/>
            </w:pPr>
            <w:r w:rsidRPr="000C178C">
              <w:t>Chroma sample type</w:t>
            </w:r>
          </w:p>
        </w:tc>
        <w:tc>
          <w:tcPr>
            <w:tcW w:w="2061"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689" w:type="dxa"/>
            <w:shd w:val="clear" w:color="auto" w:fill="auto"/>
          </w:tcPr>
          <w:p w:rsidR="004E7673" w:rsidRPr="000C178C" w:rsidRDefault="004E7673" w:rsidP="00C81216">
            <w:pPr>
              <w:pStyle w:val="TableTitle"/>
            </w:pPr>
            <w:r w:rsidRPr="000C178C">
              <w:t>Usage</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061" w:type="dxa"/>
            <w:shd w:val="clear" w:color="auto" w:fill="auto"/>
          </w:tcPr>
          <w:p w:rsidR="004E7673" w:rsidRPr="000C178C" w:rsidRDefault="004E7673" w:rsidP="00C81216">
            <w:pPr>
              <w:pStyle w:val="TableText"/>
              <w:jc w:val="center"/>
            </w:pPr>
            <w:r w:rsidRPr="000C178C">
              <w:t>3</w:t>
            </w:r>
          </w:p>
        </w:tc>
        <w:tc>
          <w:tcPr>
            <w:tcW w:w="4689" w:type="dxa"/>
            <w:shd w:val="clear" w:color="auto" w:fill="auto"/>
          </w:tcPr>
          <w:p w:rsidR="004E7673" w:rsidRDefault="004E7673" w:rsidP="00C81216">
            <w:pPr>
              <w:pStyle w:val="TableText"/>
            </w:pPr>
            <w:r w:rsidRPr="000C178C">
              <w:t>Fh[</w:t>
            </w:r>
            <w:r>
              <w:t> </w:t>
            </w:r>
            <w:r w:rsidRPr="000C178C">
              <w:t>0</w:t>
            </w:r>
            <w:r>
              <w:t> </w:t>
            </w:r>
            <w:r w:rsidRPr="000C178C">
              <w:t>][</w:t>
            </w:r>
            <w:r>
              <w:t> </w:t>
            </w:r>
            <w:r w:rsidRPr="000C178C">
              <w:t xml:space="preserve">] is used as </w:t>
            </w:r>
            <w:r>
              <w:t>F</w:t>
            </w:r>
            <w:r w:rsidRPr="000C178C">
              <w:t>Dh[</w:t>
            </w:r>
            <w:r>
              <w:t> </w:t>
            </w:r>
            <w:r w:rsidRPr="000C178C">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Fh[ 2 ][ ] is used as FUh[ 1 ][ ] for upsampling</w:t>
            </w:r>
          </w:p>
        </w:tc>
      </w:tr>
      <w:tr w:rsidR="004E7673" w:rsidRPr="000C178C" w:rsidTr="00C81216">
        <w:trPr>
          <w:jc w:val="center"/>
        </w:trPr>
        <w:tc>
          <w:tcPr>
            <w:tcW w:w="928"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061" w:type="dxa"/>
            <w:shd w:val="clear" w:color="auto" w:fill="auto"/>
          </w:tcPr>
          <w:p w:rsidR="004E7673" w:rsidRPr="000C178C" w:rsidRDefault="004E7673" w:rsidP="00C81216">
            <w:pPr>
              <w:pStyle w:val="TableText"/>
              <w:jc w:val="center"/>
            </w:pPr>
            <w:r w:rsidRPr="00DD74E9">
              <w:t>2</w:t>
            </w:r>
          </w:p>
        </w:tc>
        <w:tc>
          <w:tcPr>
            <w:tcW w:w="4689" w:type="dxa"/>
            <w:shd w:val="clear" w:color="auto" w:fill="auto"/>
          </w:tcPr>
          <w:p w:rsidR="004E7673" w:rsidRDefault="004E7673" w:rsidP="00C81216">
            <w:pPr>
              <w:pStyle w:val="TableText"/>
            </w:pPr>
            <w:r w:rsidRPr="00DD74E9">
              <w:t>Fh[</w:t>
            </w:r>
            <w:r>
              <w:t> </w:t>
            </w:r>
            <w:r w:rsidRPr="00DD74E9">
              <w:t>0</w:t>
            </w:r>
            <w:r>
              <w:t> </w:t>
            </w:r>
            <w:r w:rsidRPr="00DD74E9">
              <w:t>][</w:t>
            </w:r>
            <w:r>
              <w:t> </w:t>
            </w:r>
            <w:r w:rsidRPr="00DD74E9">
              <w:t xml:space="preserve">] is used as </w:t>
            </w:r>
            <w:r>
              <w:t>F</w:t>
            </w:r>
            <w:r w:rsidRPr="00DD74E9">
              <w:t>Dh[</w:t>
            </w:r>
            <w:r>
              <w:t> </w:t>
            </w:r>
            <w:r w:rsidRPr="00DD74E9">
              <w:t xml:space="preserve">] for </w:t>
            </w:r>
            <w:r>
              <w:t>downsampling</w:t>
            </w:r>
          </w:p>
          <w:p w:rsidR="004E7673" w:rsidRDefault="004E7673" w:rsidP="00C81216">
            <w:pPr>
              <w:pStyle w:val="TableText"/>
            </w:pPr>
            <w:r>
              <w:t>Fh[ 1 ][ ] is used as FUh[ 0 ][ ] for upsampling</w:t>
            </w:r>
          </w:p>
          <w:p w:rsidR="004E7673" w:rsidRPr="000C178C" w:rsidRDefault="004E7673" w:rsidP="00C81216">
            <w:pPr>
              <w:pStyle w:val="TableText"/>
            </w:pPr>
            <w:r>
              <w:t>Flipped Fh[ 1 ][ ] is used as FUh[ 1 ][ ] for upsampling</w:t>
            </w:r>
          </w:p>
        </w:tc>
      </w:tr>
    </w:tbl>
    <w:p w:rsidR="004E7673" w:rsidRDefault="004E7673" w:rsidP="004E7673"/>
    <w:p w:rsidR="004E7673" w:rsidRPr="004E1250" w:rsidRDefault="004E7673" w:rsidP="00F47F70">
      <w:pPr>
        <w:keepNext/>
        <w:keepLines/>
      </w:pPr>
      <w:r w:rsidRPr="004E1250">
        <w:lastRenderedPageBreak/>
        <w:t>The chroma upsampling filtering process in the vertical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 {</w:t>
      </w:r>
      <w:r w:rsidRPr="004E1250">
        <w:rPr>
          <w:sz w:val="20"/>
          <w:szCs w:val="20"/>
        </w:rPr>
        <w:br/>
      </w:r>
      <w:r w:rsidRPr="00C81216">
        <w:rPr>
          <w:sz w:val="20"/>
          <w:szCs w:val="20"/>
        </w:rPr>
        <w:tab/>
        <w:t>bUv[ iPhase ][ 0 ] = −( lenUv[ iPhase ] − 1 ) / 2</w:t>
      </w:r>
      <w:r w:rsidRPr="00C81216">
        <w:rPr>
          <w:sz w:val="20"/>
          <w:szCs w:val="20"/>
        </w:rPr>
        <w:br/>
      </w:r>
      <w:r w:rsidRPr="00C81216">
        <w:rPr>
          <w:sz w:val="20"/>
          <w:szCs w:val="20"/>
        </w:rPr>
        <w:tab/>
        <w:t>bUv[ iPhase ][ 1 ] = lenUv[ iPhase ] / 2</w:t>
      </w:r>
      <w:r w:rsidRPr="00C81216">
        <w:rPr>
          <w:sz w:val="20"/>
          <w:szCs w:val="20"/>
        </w:rPr>
        <w:br/>
        <w:t>}</w:t>
      </w:r>
      <w:r w:rsidR="00C81216" w:rsidRPr="00C81216">
        <w:rPr>
          <w:sz w:val="20"/>
          <w:szCs w:val="20"/>
        </w:rPr>
        <w:br/>
        <w:t>W0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pic_width_in_luma_samples</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SubWidthC</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conf_win_right_offset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conf_win_left_offset</w:t>
      </w:r>
      <w:r w:rsidR="00C81216" w:rsidRPr="00C81216">
        <w:rPr>
          <w:rFonts w:eastAsia="MS Mincho"/>
          <w:sz w:val="20"/>
          <w:szCs w:val="20"/>
          <w:lang w:eastAsia="ja-JP"/>
        </w:rPr>
        <w:br/>
      </w:r>
      <w:r w:rsidR="00C81216" w:rsidRPr="00C81216">
        <w:rPr>
          <w:sz w:val="20"/>
          <w:szCs w:val="20"/>
        </w:rPr>
        <w:t>H0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pic_height_in_luma_samples</w:t>
      </w:r>
      <w:r w:rsidR="00C81216" w:rsidRPr="00C81216">
        <w:rPr>
          <w:sz w:val="20"/>
          <w:szCs w:val="20"/>
        </w:rPr>
        <w:t> </w:t>
      </w:r>
      <w:r w:rsidR="00C81216" w:rsidRPr="00C81216">
        <w:rPr>
          <w:rFonts w:eastAsia="MS Mincho" w:hint="eastAsia"/>
          <w:sz w:val="20"/>
          <w:szCs w:val="20"/>
          <w:lang w:eastAsia="ja-JP"/>
        </w:rPr>
        <w:t>&gt;&gt;</w:t>
      </w:r>
      <w:r w:rsidR="00C81216" w:rsidRPr="00C81216">
        <w:rPr>
          <w:sz w:val="20"/>
          <w:szCs w:val="20"/>
        </w:rPr>
        <w:t> </w:t>
      </w:r>
      <w:r w:rsidR="00C81216" w:rsidRPr="00C81216">
        <w:rPr>
          <w:rFonts w:eastAsia="MS Mincho" w:hint="eastAsia"/>
          <w:sz w:val="20"/>
          <w:szCs w:val="20"/>
          <w:lang w:eastAsia="ja-JP"/>
        </w:rPr>
        <w:t>1</w:t>
      </w:r>
      <w:r w:rsidR="00C81216" w:rsidRPr="00C81216">
        <w:rPr>
          <w:sz w:val="20"/>
          <w:szCs w:val="20"/>
        </w:rPr>
        <w:t>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conf_win_top_offset</w:t>
      </w:r>
      <w:r w:rsidR="00C81216" w:rsidRPr="00C81216">
        <w:rPr>
          <w:sz w:val="20"/>
          <w:szCs w:val="20"/>
        </w:rPr>
        <w:t> </w:t>
      </w:r>
      <w:r w:rsidR="00C81216" w:rsidRPr="00C81216">
        <w:rPr>
          <w:rFonts w:eastAsia="MS Mincho"/>
          <w:sz w:val="20"/>
          <w:szCs w:val="20"/>
          <w:lang w:eastAsia="ja-JP"/>
        </w:rPr>
        <w:t>–</w:t>
      </w:r>
      <w:r w:rsidR="00C81216" w:rsidRPr="00C81216">
        <w:rPr>
          <w:sz w:val="20"/>
          <w:szCs w:val="20"/>
        </w:rPr>
        <w:t> </w:t>
      </w:r>
      <w:r w:rsidR="00C81216" w:rsidRPr="00C81216">
        <w:rPr>
          <w:rFonts w:eastAsia="MS Mincho" w:hint="eastAsia"/>
          <w:sz w:val="20"/>
          <w:szCs w:val="20"/>
          <w:lang w:eastAsia="ja-JP"/>
        </w:rPr>
        <w:t>conf_win_bottom_offset</w:t>
      </w:r>
      <w:r w:rsidR="00C81216" w:rsidRPr="00C81216">
        <w:rPr>
          <w:rFonts w:eastAsia="MS Mincho"/>
          <w:sz w:val="20"/>
          <w:szCs w:val="20"/>
          <w:lang w:eastAsia="ja-JP"/>
        </w:rPr>
        <w:br/>
      </w:r>
      <w:r w:rsidR="00C81216" w:rsidRPr="00C81216">
        <w:rPr>
          <w:sz w:val="20"/>
          <w:szCs w:val="20"/>
        </w:rPr>
        <w:t>H1 </w:t>
      </w:r>
      <w:r w:rsidR="00C81216" w:rsidRPr="00C81216">
        <w:rPr>
          <w:rFonts w:eastAsia="MS Mincho" w:hint="eastAsia"/>
          <w:sz w:val="20"/>
          <w:szCs w:val="20"/>
          <w:lang w:eastAsia="ja-JP"/>
        </w:rPr>
        <w:t>=</w:t>
      </w:r>
      <w:r w:rsidR="00C81216" w:rsidRPr="00C81216">
        <w:rPr>
          <w:sz w:val="20"/>
          <w:szCs w:val="20"/>
        </w:rPr>
        <w:t> </w:t>
      </w:r>
      <w:r w:rsidR="00C81216" w:rsidRPr="00C81216">
        <w:rPr>
          <w:rFonts w:eastAsia="MS Mincho" w:hint="eastAsia"/>
          <w:sz w:val="20"/>
          <w:szCs w:val="20"/>
          <w:lang w:eastAsia="ja-JP"/>
        </w:rPr>
        <w:t>H0</w:t>
      </w:r>
      <w:r w:rsidR="00C81216" w:rsidRPr="00C81216">
        <w:rPr>
          <w:sz w:val="20"/>
          <w:szCs w:val="20"/>
        </w:rPr>
        <w:t> </w:t>
      </w:r>
      <w:r w:rsidR="00C81216" w:rsidRPr="00C81216">
        <w:rPr>
          <w:rFonts w:eastAsia="MS Mincho" w:hint="eastAsia"/>
          <w:sz w:val="20"/>
          <w:szCs w:val="20"/>
          <w:lang w:eastAsia="ja-JP"/>
        </w:rPr>
        <w:t>&lt;&lt;</w:t>
      </w:r>
      <w:r w:rsidR="00C81216" w:rsidRPr="00C81216">
        <w:rPr>
          <w:sz w:val="20"/>
          <w:szCs w:val="20"/>
        </w:rPr>
        <w:t> </w:t>
      </w:r>
      <w:r w:rsidR="00C81216" w:rsidRPr="00C81216">
        <w:rPr>
          <w:rFonts w:eastAsia="MS Mincho" w:hint="eastAsia"/>
          <w:sz w:val="20"/>
          <w:szCs w:val="20"/>
          <w:lang w:eastAsia="ja-JP"/>
        </w:rPr>
        <w:t>1</w:t>
      </w:r>
      <w:r w:rsidRPr="00C81216">
        <w:rPr>
          <w:sz w:val="20"/>
          <w:szCs w:val="20"/>
        </w:rPr>
        <w:br/>
        <w:t>for( u = 0; u &lt; W0; u++ ) {</w:t>
      </w:r>
      <w:r w:rsidRPr="00C81216">
        <w:rPr>
          <w:sz w:val="20"/>
          <w:szCs w:val="20"/>
        </w:rPr>
        <w:br/>
      </w:r>
      <w:r w:rsidRPr="00C81216">
        <w:rPr>
          <w:sz w:val="20"/>
          <w:szCs w:val="20"/>
        </w:rPr>
        <w:tab/>
        <w:t>for( v = 0; v &lt; H1; v++ ) {</w:t>
      </w:r>
      <w:r w:rsidRPr="00C81216">
        <w:rPr>
          <w:sz w:val="20"/>
          <w:szCs w:val="20"/>
        </w:rPr>
        <w:br/>
      </w:r>
      <w:r w:rsidRPr="00C81216">
        <w:rPr>
          <w:sz w:val="20"/>
          <w:szCs w:val="20"/>
        </w:rPr>
        <w:tab/>
      </w:r>
      <w:r w:rsidRPr="00C81216">
        <w:rPr>
          <w:sz w:val="20"/>
          <w:szCs w:val="20"/>
        </w:rPr>
        <w:tab/>
        <w:t>sum = 0</w:t>
      </w:r>
      <w:r w:rsidRPr="004E1250">
        <w:rPr>
          <w:sz w:val="20"/>
          <w:szCs w:val="20"/>
        </w:rPr>
        <w:br/>
      </w:r>
      <w:r w:rsidRPr="004E1250">
        <w:rPr>
          <w:sz w:val="20"/>
          <w:szCs w:val="20"/>
        </w:rPr>
        <w:tab/>
      </w:r>
      <w:r w:rsidRPr="004E1250">
        <w:rPr>
          <w:sz w:val="20"/>
          <w:szCs w:val="20"/>
        </w:rPr>
        <w:tab/>
        <w:t>iPhase = v % 2</w:t>
      </w:r>
      <w:r w:rsidRPr="004E1250">
        <w:rPr>
          <w:sz w:val="20"/>
          <w:szCs w:val="20"/>
        </w:rPr>
        <w:br/>
      </w:r>
      <w:r w:rsidRPr="004E1250">
        <w:rPr>
          <w:sz w:val="20"/>
          <w:szCs w:val="20"/>
        </w:rPr>
        <w:tab/>
      </w:r>
      <w:r w:rsidRPr="004E1250">
        <w:rPr>
          <w:sz w:val="20"/>
          <w:szCs w:val="20"/>
        </w:rPr>
        <w:tab/>
        <w:t>for( j = bUv[ iPhase ][ 0 ]; j  &lt;=  bUv[ iPhase ][ 1 ]; j++ ) {</w:t>
      </w:r>
      <w:r w:rsidRPr="004E1250">
        <w:rPr>
          <w:sz w:val="20"/>
          <w:szCs w:val="20"/>
        </w:rPr>
        <w:br/>
      </w:r>
      <w:r w:rsidRPr="004E1250">
        <w:rPr>
          <w:sz w:val="20"/>
          <w:szCs w:val="20"/>
        </w:rPr>
        <w:tab/>
      </w:r>
      <w:r w:rsidRPr="004E1250">
        <w:rPr>
          <w:sz w:val="20"/>
          <w:szCs w:val="20"/>
        </w:rPr>
        <w:tab/>
      </w:r>
      <w:r w:rsidRPr="004E1250">
        <w:rPr>
          <w:sz w:val="20"/>
          <w:szCs w:val="20"/>
        </w:rPr>
        <w:tab/>
        <w:t>sum += p0[ u ][ Clip3( 0, ( v  &gt;&gt;  1 ) + j, H0 − 1 ) ] * FUv[ iPhase ][ j − bUv[ iPhase ][ 0 ] ]</w:t>
      </w:r>
      <w:r w:rsidRPr="004E1250">
        <w:rPr>
          <w:sz w:val="20"/>
          <w:szCs w:val="20"/>
        </w:rPr>
        <w:br/>
      </w:r>
      <w:r w:rsidRPr="004E1250">
        <w:rPr>
          <w:sz w:val="20"/>
          <w:szCs w:val="20"/>
        </w:rPr>
        <w:tab/>
      </w:r>
      <w:r w:rsidRPr="004E1250">
        <w:rPr>
          <w:sz w:val="20"/>
          <w:szCs w:val="20"/>
        </w:rPr>
        <w:tab/>
        <w:t>}</w:t>
      </w:r>
      <w:r w:rsidRPr="004E1250">
        <w:rPr>
          <w:sz w:val="20"/>
          <w:szCs w:val="20"/>
        </w:rPr>
        <w:br/>
      </w:r>
      <w:r w:rsidRPr="004E1250">
        <w:rPr>
          <w:sz w:val="20"/>
          <w:szCs w:val="20"/>
        </w:rPr>
        <w:tab/>
      </w:r>
      <w:r w:rsidRPr="004E1250">
        <w:rPr>
          <w:sz w:val="20"/>
          <w:szCs w:val="20"/>
        </w:rPr>
        <w:tab/>
        <w:t>p1[ u ][ v ] = ( sum + ( divUv[ iPhase ]  &gt;&gt;  1 ) ) / divUv[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A77294" w:rsidRPr="004E1250">
        <w:rPr>
          <w:sz w:val="20"/>
          <w:szCs w:val="20"/>
        </w:rPr>
        <w:fldChar w:fldCharType="begin" w:fldLock="1"/>
      </w:r>
      <w:r w:rsidRPr="004E1250">
        <w:rPr>
          <w:sz w:val="20"/>
          <w:szCs w:val="20"/>
        </w:rPr>
        <w:instrText xml:space="preserve"> SEQ Equation \* ARABIC </w:instrText>
      </w:r>
      <w:r w:rsidR="00A77294" w:rsidRPr="004E1250">
        <w:rPr>
          <w:sz w:val="20"/>
          <w:szCs w:val="20"/>
        </w:rPr>
        <w:fldChar w:fldCharType="separate"/>
      </w:r>
      <w:r w:rsidR="004E1250" w:rsidRPr="004E1250">
        <w:rPr>
          <w:noProof/>
          <w:sz w:val="20"/>
          <w:szCs w:val="20"/>
        </w:rPr>
        <w:t>3</w:t>
      </w:r>
      <w:r w:rsidR="00A77294" w:rsidRPr="004E1250">
        <w:rPr>
          <w:sz w:val="20"/>
          <w:szCs w:val="20"/>
        </w:rPr>
        <w:fldChar w:fldCharType="end"/>
      </w:r>
      <w:r w:rsidRPr="004E1250">
        <w:rPr>
          <w:sz w:val="20"/>
          <w:szCs w:val="20"/>
        </w:rPr>
        <w:t>)</w:t>
      </w:r>
    </w:p>
    <w:p w:rsidR="004E7673" w:rsidRPr="004E1250" w:rsidRDefault="004E7673" w:rsidP="004E7673">
      <w:r w:rsidRPr="004E1250">
        <w:t xml:space="preserve">where W0 is the width of the cropped output picture in units of chroma samples, H0 is the height of the cropped output picture before vertical chroma upsampling in units of chroma samples, H1 is the height of the output picture after vertical chroma upsampling in units of chroma samples, lenUv[ k ] is the length of filter Uv[ k ][ ], divUv[ k ] is the summation of all coefficients of filter Uv[ k ][ ], p0[ ][ ] is the array of chroma samples in a picture before vertical chroma upsampling, and p1[ ][ ] is the array of chroma samples in a picture after vertical chroma upsampling. </w:t>
      </w:r>
      <w:r w:rsidRPr="005E1E52">
        <w:rPr>
          <w:highlight w:val="yellow"/>
        </w:rPr>
        <w:t>[Ed. Show how to compute W0, H0, H0, H1, lenUv and divUv using syntax elements and variables defined in the standard.]</w:t>
      </w:r>
    </w:p>
    <w:p w:rsidR="004E7673" w:rsidRPr="004E1250" w:rsidRDefault="004E7673" w:rsidP="004E7673">
      <w:r w:rsidRPr="004E1250">
        <w:t>When ver_filtering_process_flag is equal to 1</w:t>
      </w:r>
      <w:r w:rsidR="00F47F70" w:rsidRPr="00F47F70">
        <w:rPr>
          <w:rFonts w:eastAsia="MS Mincho" w:hint="eastAsia"/>
          <w:lang w:eastAsia="ja-JP"/>
        </w:rPr>
        <w:t xml:space="preserve"> </w:t>
      </w:r>
      <w:r w:rsidR="00F47F70" w:rsidRPr="001F49DC">
        <w:rPr>
          <w:rFonts w:eastAsia="MS Mincho" w:hint="eastAsia"/>
          <w:lang w:eastAsia="ja-JP"/>
        </w:rPr>
        <w:t>and field_seq_flag is equal to 0</w:t>
      </w:r>
      <w:r w:rsidRPr="004E1250">
        <w:t xml:space="preserve">, the chroma resampling filtering process in the vertical direction is applied to each field. </w:t>
      </w:r>
      <w:r w:rsidR="00F47F70" w:rsidRPr="00F47F70">
        <w:t xml:space="preserve">of the output picture. Firstly p0[][] is deinterleaved to p0_top[][] and p0_bottom[][] whose heights are equal to H0 &gt;&gt; 1. Then the chroma upsampling (or downsampling) filtering process in the vertical direction is applied both to p0_top[][] and p0_bottom[][]. Finally the results of the filtering process are interleaved to p1[][]. </w:t>
      </w:r>
      <w:r w:rsidRPr="005E1E52">
        <w:rPr>
          <w:highlight w:val="yellow"/>
        </w:rPr>
        <w:t>[Ed. Clarify relationship to qq</w:t>
      </w:r>
      <w:r w:rsidR="005E1E52">
        <w:t>]</w:t>
      </w:r>
    </w:p>
    <w:p w:rsidR="004E7673" w:rsidRPr="004E1250" w:rsidRDefault="004E7673" w:rsidP="00F47F70">
      <w:pPr>
        <w:keepNext/>
        <w:keepLines/>
      </w:pPr>
      <w:r w:rsidRPr="004E1250">
        <w:t>The chroma upsampling filtering process in the horizontal direction is modelled as follows:</w:t>
      </w:r>
    </w:p>
    <w:p w:rsidR="004E7673" w:rsidRPr="004E1250" w:rsidRDefault="004E7673" w:rsidP="00F47F70">
      <w:pPr>
        <w:pStyle w:val="Equation"/>
        <w:keepNext/>
        <w:keepLines/>
        <w:tabs>
          <w:tab w:val="left" w:pos="360"/>
          <w:tab w:val="left" w:pos="1170"/>
          <w:tab w:val="left" w:pos="1980"/>
        </w:tabs>
        <w:ind w:left="794"/>
        <w:rPr>
          <w:sz w:val="20"/>
          <w:szCs w:val="20"/>
        </w:rPr>
      </w:pPr>
      <w:r w:rsidRPr="004E1250">
        <w:rPr>
          <w:sz w:val="20"/>
          <w:szCs w:val="20"/>
        </w:rPr>
        <w:t>for( iPhase = 0; iPhase &lt; 2; iPhase++ )</w:t>
      </w:r>
      <w:r w:rsidRPr="004E1250">
        <w:rPr>
          <w:sz w:val="20"/>
          <w:szCs w:val="20"/>
        </w:rPr>
        <w:br/>
      </w:r>
      <w:r w:rsidRPr="004E1250">
        <w:rPr>
          <w:sz w:val="20"/>
          <w:szCs w:val="20"/>
        </w:rPr>
        <w:tab/>
        <w:t>bUh[ iPhase ][ 0 ] = −( lenUh[ iPhase ] − 1 ) / 2</w:t>
      </w:r>
      <w:r w:rsidRPr="004E1250">
        <w:rPr>
          <w:sz w:val="20"/>
          <w:szCs w:val="20"/>
        </w:rPr>
        <w:br/>
      </w:r>
      <w:r w:rsidRPr="004E1250">
        <w:rPr>
          <w:sz w:val="20"/>
          <w:szCs w:val="20"/>
        </w:rPr>
        <w:tab/>
        <w:t>bUh[ iPhase ][ 1 ] = lenUh[ iPhase ] / 2</w:t>
      </w:r>
      <w:r w:rsidRPr="004E1250">
        <w:rPr>
          <w:sz w:val="20"/>
          <w:szCs w:val="20"/>
        </w:rPr>
        <w:br/>
      </w:r>
      <w:r w:rsidRPr="00F47F70">
        <w:rPr>
          <w:sz w:val="20"/>
          <w:szCs w:val="20"/>
        </w:rPr>
        <w:t>}</w:t>
      </w:r>
      <w:r w:rsidRPr="00F47F70">
        <w:rPr>
          <w:sz w:val="20"/>
          <w:szCs w:val="20"/>
        </w:rPr>
        <w:br/>
      </w:r>
      <w:r w:rsidR="00F47F70" w:rsidRPr="00F47F70">
        <w:rPr>
          <w:sz w:val="20"/>
          <w:szCs w:val="20"/>
        </w:rPr>
        <w:t>H0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rFonts w:eastAsia="MS Mincho"/>
          <w:sz w:val="20"/>
          <w:szCs w:val="20"/>
          <w:lang w:eastAsia="ja-JP"/>
        </w:rPr>
        <w:br/>
      </w:r>
      <w:r w:rsidR="00F47F70" w:rsidRPr="00F47F70">
        <w:rPr>
          <w:sz w:val="20"/>
          <w:szCs w:val="20"/>
        </w:rPr>
        <w:t>W0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rFonts w:eastAsia="MS Mincho"/>
          <w:sz w:val="20"/>
          <w:szCs w:val="20"/>
          <w:lang w:eastAsia="ja-JP"/>
        </w:rPr>
        <w:br/>
      </w:r>
      <w:r w:rsidR="00F47F70" w:rsidRPr="00F47F70">
        <w:rPr>
          <w:sz w:val="20"/>
          <w:szCs w:val="20"/>
        </w:rPr>
        <w:t>W1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W0</w:t>
      </w:r>
      <w:r w:rsidR="00F47F70" w:rsidRPr="00F47F70">
        <w:rPr>
          <w:sz w:val="20"/>
          <w:szCs w:val="20"/>
        </w:rPr>
        <w:t> </w:t>
      </w:r>
      <w:r w:rsidR="00F47F70" w:rsidRPr="00F47F70">
        <w:rPr>
          <w:rFonts w:eastAsia="MS Mincho" w:hint="eastAsia"/>
          <w:sz w:val="20"/>
          <w:szCs w:val="20"/>
          <w:lang w:eastAsia="ja-JP"/>
        </w:rPr>
        <w:t>&lt;&lt;</w:t>
      </w:r>
      <w:r w:rsidR="00F47F70" w:rsidRPr="00F47F70">
        <w:rPr>
          <w:sz w:val="20"/>
          <w:szCs w:val="20"/>
        </w:rPr>
        <w:t> </w:t>
      </w:r>
      <w:r w:rsidR="00F47F70" w:rsidRPr="00F47F70">
        <w:rPr>
          <w:rFonts w:eastAsia="MS Mincho" w:hint="eastAsia"/>
          <w:sz w:val="20"/>
          <w:szCs w:val="20"/>
          <w:lang w:eastAsia="ja-JP"/>
        </w:rPr>
        <w:t>1</w:t>
      </w:r>
      <w:r w:rsidR="00F47F70" w:rsidRPr="00F47F70">
        <w:rPr>
          <w:sz w:val="20"/>
          <w:szCs w:val="20"/>
        </w:rPr>
        <w:br/>
      </w:r>
      <w:r w:rsidRPr="00F47F70">
        <w:rPr>
          <w:sz w:val="20"/>
          <w:szCs w:val="20"/>
        </w:rPr>
        <w:t>for( v = 0; v &lt; H0; v++ ) {</w:t>
      </w:r>
      <w:r w:rsidRPr="004E1250">
        <w:rPr>
          <w:sz w:val="20"/>
          <w:szCs w:val="20"/>
        </w:rPr>
        <w:br/>
      </w:r>
      <w:r w:rsidRPr="004E1250">
        <w:rPr>
          <w:sz w:val="20"/>
          <w:szCs w:val="20"/>
        </w:rPr>
        <w:tab/>
        <w:t>for( u = 0; u &lt; W1; u++ ) {</w:t>
      </w:r>
      <w:r w:rsidRPr="004E1250">
        <w:rPr>
          <w:sz w:val="20"/>
          <w:szCs w:val="20"/>
        </w:rPr>
        <w:br/>
      </w:r>
      <w:r w:rsidRPr="004E1250">
        <w:rPr>
          <w:sz w:val="20"/>
          <w:szCs w:val="20"/>
        </w:rPr>
        <w:tab/>
      </w:r>
      <w:r w:rsidRPr="004E1250">
        <w:rPr>
          <w:sz w:val="20"/>
          <w:szCs w:val="20"/>
        </w:rPr>
        <w:tab/>
        <w:t>sum = 0</w:t>
      </w:r>
      <w:r w:rsidRPr="004E1250">
        <w:rPr>
          <w:sz w:val="20"/>
          <w:szCs w:val="20"/>
        </w:rPr>
        <w:br/>
      </w:r>
      <w:r w:rsidRPr="004E1250">
        <w:rPr>
          <w:sz w:val="20"/>
          <w:szCs w:val="20"/>
        </w:rPr>
        <w:tab/>
      </w:r>
      <w:r w:rsidRPr="004E1250">
        <w:rPr>
          <w:sz w:val="20"/>
          <w:szCs w:val="20"/>
        </w:rPr>
        <w:tab/>
        <w:t>iPhase = u % 2</w:t>
      </w:r>
      <w:r w:rsidRPr="004E1250">
        <w:rPr>
          <w:sz w:val="20"/>
          <w:szCs w:val="20"/>
        </w:rPr>
        <w:br/>
      </w:r>
      <w:r w:rsidRPr="004E1250">
        <w:rPr>
          <w:sz w:val="20"/>
          <w:szCs w:val="20"/>
        </w:rPr>
        <w:tab/>
      </w:r>
      <w:r w:rsidRPr="004E1250">
        <w:rPr>
          <w:sz w:val="20"/>
          <w:szCs w:val="20"/>
        </w:rPr>
        <w:tab/>
        <w:t>for( i = bUh[ iPhase ][ 0 ]; i  &lt;=  bUh[ iPhase ][ 1 ]; i++ )</w:t>
      </w:r>
      <w:r w:rsidRPr="004E1250">
        <w:rPr>
          <w:sz w:val="20"/>
          <w:szCs w:val="20"/>
        </w:rPr>
        <w:br/>
      </w:r>
      <w:r w:rsidRPr="004E1250">
        <w:rPr>
          <w:sz w:val="20"/>
          <w:szCs w:val="20"/>
        </w:rPr>
        <w:tab/>
      </w:r>
      <w:r w:rsidRPr="004E1250">
        <w:rPr>
          <w:sz w:val="20"/>
          <w:szCs w:val="20"/>
        </w:rPr>
        <w:tab/>
      </w:r>
      <w:r w:rsidRPr="004E1250">
        <w:rPr>
          <w:sz w:val="20"/>
          <w:szCs w:val="20"/>
        </w:rPr>
        <w:tab/>
        <w:t>sum += p0[ Clip3( 0, ( u  &gt;&gt;  1 ) + i, H0 − 1 ) ][ v ] * FUh[ iPhase ][ i − bUh[ iPhase ][ 0 ] ]</w:t>
      </w:r>
      <w:r w:rsidRPr="004E1250">
        <w:rPr>
          <w:sz w:val="20"/>
          <w:szCs w:val="20"/>
        </w:rPr>
        <w:br/>
      </w:r>
      <w:r w:rsidRPr="004E1250">
        <w:rPr>
          <w:sz w:val="20"/>
          <w:szCs w:val="20"/>
        </w:rPr>
        <w:tab/>
      </w:r>
      <w:r w:rsidRPr="004E1250">
        <w:rPr>
          <w:sz w:val="20"/>
          <w:szCs w:val="20"/>
        </w:rPr>
        <w:tab/>
        <w:t>p1[ u ][ v ] = ( sum + ( divUh[ iPhase ]  &gt;&gt;  1 ) ) / divUh[ iPhase ]</w:t>
      </w:r>
      <w:r w:rsidRPr="004E1250">
        <w:rPr>
          <w:sz w:val="20"/>
          <w:szCs w:val="20"/>
        </w:rPr>
        <w:br/>
      </w:r>
      <w:r w:rsidRPr="004E1250">
        <w:rPr>
          <w:sz w:val="20"/>
          <w:szCs w:val="20"/>
        </w:rPr>
        <w:tab/>
        <w:t>}</w:t>
      </w:r>
      <w:r w:rsidRPr="004E1250">
        <w:rPr>
          <w:sz w:val="20"/>
          <w:szCs w:val="20"/>
        </w:rPr>
        <w:br/>
        <w:t>}</w:t>
      </w:r>
      <w:r w:rsidRPr="004E1250">
        <w:rPr>
          <w:sz w:val="20"/>
          <w:szCs w:val="20"/>
        </w:rPr>
        <w:tab/>
      </w:r>
      <w:r w:rsidRPr="004E1250">
        <w:rPr>
          <w:sz w:val="20"/>
          <w:szCs w:val="20"/>
        </w:rPr>
        <w:tab/>
      </w:r>
      <w:r w:rsidRPr="004E1250">
        <w:rPr>
          <w:sz w:val="20"/>
          <w:szCs w:val="20"/>
        </w:rPr>
        <w:tab/>
      </w:r>
      <w:r w:rsidRPr="004E1250">
        <w:rPr>
          <w:sz w:val="20"/>
          <w:szCs w:val="20"/>
        </w:rPr>
        <w:tab/>
      </w:r>
      <w:r w:rsidRPr="004E1250">
        <w:rPr>
          <w:sz w:val="20"/>
          <w:szCs w:val="20"/>
        </w:rPr>
        <w:tab/>
        <w:t>(D</w:t>
      </w:r>
      <w:r w:rsidRPr="004E1250">
        <w:rPr>
          <w:sz w:val="20"/>
          <w:szCs w:val="20"/>
        </w:rPr>
        <w:noBreakHyphen/>
      </w:r>
      <w:r w:rsidR="00A77294" w:rsidRPr="004E1250">
        <w:rPr>
          <w:sz w:val="20"/>
          <w:szCs w:val="20"/>
        </w:rPr>
        <w:fldChar w:fldCharType="begin" w:fldLock="1"/>
      </w:r>
      <w:r w:rsidRPr="004E1250">
        <w:rPr>
          <w:sz w:val="20"/>
          <w:szCs w:val="20"/>
        </w:rPr>
        <w:instrText xml:space="preserve"> SEQ Equation \* ARABIC </w:instrText>
      </w:r>
      <w:r w:rsidR="00A77294" w:rsidRPr="004E1250">
        <w:rPr>
          <w:sz w:val="20"/>
          <w:szCs w:val="20"/>
        </w:rPr>
        <w:fldChar w:fldCharType="separate"/>
      </w:r>
      <w:r w:rsidR="00733CFD" w:rsidRPr="004E1250">
        <w:rPr>
          <w:noProof/>
          <w:sz w:val="20"/>
          <w:szCs w:val="20"/>
        </w:rPr>
        <w:t>4</w:t>
      </w:r>
      <w:r w:rsidR="00A77294" w:rsidRPr="004E1250">
        <w:rPr>
          <w:sz w:val="20"/>
          <w:szCs w:val="20"/>
        </w:rPr>
        <w:fldChar w:fldCharType="end"/>
      </w:r>
      <w:r w:rsidRPr="004E1250">
        <w:rPr>
          <w:sz w:val="20"/>
          <w:szCs w:val="20"/>
        </w:rPr>
        <w:t>)</w:t>
      </w:r>
    </w:p>
    <w:p w:rsidR="004E7673" w:rsidRPr="00F47F70" w:rsidRDefault="004E7673" w:rsidP="004E7673">
      <w:r w:rsidRPr="00F47F70">
        <w:t>where H0 is the height of a picture in units of chroma samples, W0 is the width of the cropped output picture before horizontal chroma upsampling in units of chroma samples, W1 is the width of the output picture after horizontal chroma upsampling in units of chroma samples, lenUh[ k ] is the length of filter Uh[ k ][ ], divUh[ k ] is the summation of all coefficients of filter Uh[ k ][ ], p0[ ][ ] is the array of chroma samples in a picture before horizontal chroma upsampling, and p1[ ][ ] is the array of chroma samples in a picture after horizontal chroma upsampling.</w:t>
      </w:r>
    </w:p>
    <w:p w:rsidR="00F47F70" w:rsidRPr="00F47F70" w:rsidRDefault="00F47F70" w:rsidP="00F47F70">
      <w:pPr>
        <w:keepNext/>
        <w:keepLines/>
      </w:pPr>
      <w:r w:rsidRPr="00F47F70">
        <w:lastRenderedPageBreak/>
        <w:t xml:space="preserve">The chroma </w:t>
      </w:r>
      <w:r w:rsidRPr="00F47F70">
        <w:rPr>
          <w:rFonts w:eastAsia="MS Mincho" w:hint="eastAsia"/>
          <w:lang w:eastAsia="ja-JP"/>
        </w:rPr>
        <w:t>down</w:t>
      </w:r>
      <w:r w:rsidRPr="00F47F70">
        <w:t>sampling filtering process in the vertical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v [ 0 ] = −( len</w:t>
      </w:r>
      <w:r w:rsidRPr="00F47F70">
        <w:rPr>
          <w:rFonts w:eastAsia="MS Mincho" w:hint="eastAsia"/>
          <w:sz w:val="20"/>
          <w:szCs w:val="20"/>
          <w:lang w:eastAsia="ja-JP"/>
        </w:rPr>
        <w:t>D</w:t>
      </w:r>
      <w:r w:rsidRPr="00F47F70">
        <w:rPr>
          <w:sz w:val="20"/>
          <w:szCs w:val="20"/>
        </w:rPr>
        <w:t>v − 1 ) / 2</w:t>
      </w:r>
      <w:r w:rsidRPr="00F47F70">
        <w:rPr>
          <w:rFonts w:eastAsia="MS Mincho" w:hint="eastAsia"/>
          <w:sz w:val="20"/>
          <w:szCs w:val="20"/>
          <w:lang w:eastAsia="ja-JP"/>
        </w:rPr>
        <w:br/>
      </w:r>
      <w:r w:rsidRPr="00F47F70">
        <w:rPr>
          <w:sz w:val="20"/>
          <w:szCs w:val="20"/>
        </w:rPr>
        <w:t>b</w:t>
      </w:r>
      <w:r w:rsidRPr="00F47F70">
        <w:rPr>
          <w:rFonts w:eastAsia="MS Mincho" w:hint="eastAsia"/>
          <w:sz w:val="20"/>
          <w:szCs w:val="20"/>
          <w:lang w:eastAsia="ja-JP"/>
        </w:rPr>
        <w:t>Dv</w:t>
      </w:r>
      <w:r w:rsidRPr="00F47F70">
        <w:rPr>
          <w:sz w:val="20"/>
          <w:szCs w:val="20"/>
        </w:rPr>
        <w:t xml:space="preserve"> [ 1 ] = len</w:t>
      </w:r>
      <w:r w:rsidRPr="00F47F70">
        <w:rPr>
          <w:rFonts w:eastAsia="MS Mincho" w:hint="eastAsia"/>
          <w:sz w:val="20"/>
          <w:szCs w:val="20"/>
          <w:lang w:eastAsia="ja-JP"/>
        </w:rPr>
        <w:t>Dv</w:t>
      </w:r>
      <w:r w:rsidRPr="00F47F70">
        <w:rPr>
          <w:sz w:val="20"/>
          <w:szCs w:val="20"/>
        </w:rPr>
        <w:t xml:space="preserve"> / 2</w:t>
      </w:r>
      <w:r w:rsidRPr="00F47F70">
        <w:rPr>
          <w:sz w:val="20"/>
          <w:szCs w:val="20"/>
        </w:rPr>
        <w:br/>
        <w:t>W0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pic_width_in_luma_samples</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SubWidthC</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conf_win_right_offset</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conf_win_left_offset</w:t>
      </w:r>
      <w:r w:rsidRPr="00F47F70">
        <w:rPr>
          <w:sz w:val="20"/>
          <w:szCs w:val="20"/>
        </w:rPr>
        <w:t xml:space="preserve"> </w:t>
      </w:r>
      <w:r>
        <w:rPr>
          <w:sz w:val="20"/>
          <w:szCs w:val="20"/>
        </w:rPr>
        <w:br/>
      </w:r>
      <w:r w:rsidRPr="00F47F70">
        <w:rPr>
          <w:sz w:val="20"/>
          <w:szCs w:val="20"/>
        </w:rPr>
        <w:t>H0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pic_height_in_luma_samples</w:t>
      </w:r>
      <w:r w:rsidRPr="00F47F70">
        <w:rPr>
          <w:sz w:val="20"/>
          <w:szCs w:val="20"/>
        </w:rPr>
        <w:t> </w:t>
      </w:r>
      <w:r w:rsidRPr="00F47F70">
        <w:rPr>
          <w:rFonts w:eastAsia="MS Mincho"/>
          <w:sz w:val="20"/>
          <w:szCs w:val="20"/>
          <w:lang w:eastAsia="ja-JP"/>
        </w:rPr>
        <w: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conf_win_top_offset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conf_win_bottom_offset</w:t>
      </w:r>
      <w:r w:rsidRPr="00F47F70">
        <w:rPr>
          <w:sz w:val="20"/>
          <w:szCs w:val="20"/>
        </w:rPr>
        <w:t>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&lt;&lt;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H1 </w:t>
      </w:r>
      <w:r w:rsidRPr="00F47F70">
        <w:rPr>
          <w:rFonts w:eastAsia="MS Mincho" w:hint="eastAsia"/>
          <w:sz w:val="20"/>
          <w:szCs w:val="20"/>
          <w:lang w:eastAsia="ja-JP"/>
        </w:rPr>
        <w:t>=</w:t>
      </w:r>
      <w:r w:rsidRPr="00F47F70">
        <w:rPr>
          <w:sz w:val="20"/>
          <w:szCs w:val="20"/>
        </w:rPr>
        <w:t> </w:t>
      </w:r>
      <w:r w:rsidRPr="00F47F70">
        <w:rPr>
          <w:rFonts w:eastAsia="MS Mincho" w:hint="eastAsia"/>
          <w:sz w:val="20"/>
          <w:szCs w:val="20"/>
          <w:lang w:eastAsia="ja-JP"/>
        </w:rPr>
        <w:t>H0</w:t>
      </w:r>
      <w:r w:rsidRPr="00F47F70">
        <w:rPr>
          <w:sz w:val="20"/>
          <w:szCs w:val="20"/>
        </w:rPr>
        <w:t> </w:t>
      </w:r>
      <w:r w:rsidRPr="00F47F70">
        <w:rPr>
          <w:rFonts w:eastAsia="MS Mincho" w:hint="eastAsia"/>
          <w:sz w:val="20"/>
          <w:szCs w:val="20"/>
          <w:lang w:eastAsia="ja-JP"/>
        </w:rPr>
        <w:t>&gt;&gt;</w:t>
      </w:r>
      <w:r w:rsidRPr="00F47F70">
        <w:rPr>
          <w:sz w:val="20"/>
          <w:szCs w:val="20"/>
        </w:rPr>
        <w:t> </w:t>
      </w:r>
      <w:r w:rsidRPr="00F47F70">
        <w:rPr>
          <w:rFonts w:eastAsia="MS Mincho" w:hint="eastAsia"/>
          <w:sz w:val="20"/>
          <w:szCs w:val="20"/>
          <w:lang w:eastAsia="ja-JP"/>
        </w:rPr>
        <w:t>1</w:t>
      </w:r>
      <w:r>
        <w:rPr>
          <w:rFonts w:eastAsia="MS Mincho"/>
          <w:sz w:val="20"/>
          <w:szCs w:val="20"/>
          <w:lang w:eastAsia="ja-JP"/>
        </w:rPr>
        <w:br/>
      </w:r>
      <w:r w:rsidRPr="00F47F70">
        <w:rPr>
          <w:sz w:val="20"/>
          <w:szCs w:val="20"/>
        </w:rPr>
        <w:t>for( u = 0; u &lt; W0; u++ ) {</w:t>
      </w:r>
      <w:r w:rsidRPr="00F47F70">
        <w:rPr>
          <w:sz w:val="20"/>
          <w:szCs w:val="20"/>
        </w:rPr>
        <w:br/>
      </w:r>
      <w:r w:rsidRPr="00F47F70">
        <w:rPr>
          <w:sz w:val="20"/>
          <w:szCs w:val="20"/>
        </w:rPr>
        <w:tab/>
        <w:t>for( v = 0; v &lt; H1; v++ ) {</w:t>
      </w:r>
      <w:r w:rsidRPr="00F47F70">
        <w:rPr>
          <w:sz w:val="20"/>
          <w:szCs w:val="20"/>
        </w:rPr>
        <w:br/>
      </w:r>
      <w:r w:rsidRPr="00F47F70">
        <w:rPr>
          <w:sz w:val="20"/>
          <w:szCs w:val="20"/>
        </w:rPr>
        <w:tab/>
      </w:r>
      <w:r w:rsidRPr="00F47F70">
        <w:rPr>
          <w:sz w:val="20"/>
          <w:szCs w:val="20"/>
        </w:rPr>
        <w:tab/>
        <w:t>sum = 0</w:t>
      </w:r>
      <w:r w:rsidRPr="00F47F70">
        <w:rPr>
          <w:rFonts w:eastAsia="MS Mincho" w:hint="eastAsia"/>
          <w:sz w:val="20"/>
          <w:szCs w:val="20"/>
          <w:lang w:eastAsia="ja-JP"/>
        </w:rPr>
        <w:br/>
      </w:r>
      <w:r w:rsidRPr="00F47F70">
        <w:rPr>
          <w:sz w:val="20"/>
          <w:szCs w:val="20"/>
        </w:rPr>
        <w:tab/>
      </w:r>
      <w:r w:rsidRPr="00F47F70">
        <w:rPr>
          <w:sz w:val="20"/>
          <w:szCs w:val="20"/>
        </w:rPr>
        <w:tab/>
        <w:t>for( j = b</w:t>
      </w:r>
      <w:r w:rsidRPr="00F47F70">
        <w:rPr>
          <w:rFonts w:eastAsia="MS Mincho" w:hint="eastAsia"/>
          <w:sz w:val="20"/>
          <w:szCs w:val="20"/>
          <w:lang w:eastAsia="ja-JP"/>
        </w:rPr>
        <w:t>D</w:t>
      </w:r>
      <w:r w:rsidRPr="00F47F70">
        <w:rPr>
          <w:sz w:val="20"/>
          <w:szCs w:val="20"/>
        </w:rPr>
        <w:t>v[ 0 ]; j  &lt;=  b</w:t>
      </w:r>
      <w:r w:rsidRPr="00F47F70">
        <w:rPr>
          <w:rFonts w:eastAsia="MS Mincho" w:hint="eastAsia"/>
          <w:sz w:val="20"/>
          <w:szCs w:val="20"/>
          <w:lang w:eastAsia="ja-JP"/>
        </w:rPr>
        <w:t>D</w:t>
      </w:r>
      <w:r w:rsidRPr="00F47F70">
        <w:rPr>
          <w:sz w:val="20"/>
          <w:szCs w:val="20"/>
        </w:rPr>
        <w:t>v[ 1 ]; j++ ) {</w:t>
      </w:r>
      <w:r w:rsidRPr="00F47F70">
        <w:rPr>
          <w:sz w:val="20"/>
          <w:szCs w:val="20"/>
        </w:rPr>
        <w:br/>
      </w:r>
      <w:r w:rsidRPr="00F47F70">
        <w:rPr>
          <w:sz w:val="20"/>
          <w:szCs w:val="20"/>
        </w:rPr>
        <w:tab/>
      </w:r>
      <w:r w:rsidRPr="00F47F70">
        <w:rPr>
          <w:sz w:val="20"/>
          <w:szCs w:val="20"/>
        </w:rPr>
        <w:tab/>
      </w:r>
      <w:r w:rsidRPr="00F47F70">
        <w:rPr>
          <w:sz w:val="20"/>
          <w:szCs w:val="20"/>
        </w:rPr>
        <w:tab/>
        <w:t xml:space="preserve">sum += p0[ u ][ Clip3( 0, ( v  </w:t>
      </w:r>
      <w:r w:rsidRPr="00F47F70">
        <w:rPr>
          <w:rFonts w:eastAsia="MS Mincho" w:hint="eastAsia"/>
          <w:sz w:val="20"/>
          <w:szCs w:val="20"/>
          <w:lang w:eastAsia="ja-JP"/>
        </w:rPr>
        <w:t>&lt;&lt;</w:t>
      </w:r>
      <w:r w:rsidRPr="00F47F70">
        <w:rPr>
          <w:sz w:val="20"/>
          <w:szCs w:val="20"/>
        </w:rPr>
        <w:t xml:space="preserve">  1 ) + j, H0 − 1 ) ] * F</w:t>
      </w:r>
      <w:r w:rsidRPr="00F47F70">
        <w:rPr>
          <w:rFonts w:eastAsia="MS Mincho" w:hint="eastAsia"/>
          <w:sz w:val="20"/>
          <w:szCs w:val="20"/>
          <w:lang w:eastAsia="ja-JP"/>
        </w:rPr>
        <w:t>D</w:t>
      </w:r>
      <w:r w:rsidRPr="00F47F70">
        <w:rPr>
          <w:sz w:val="20"/>
          <w:szCs w:val="20"/>
        </w:rPr>
        <w:t>v[ j − b</w:t>
      </w:r>
      <w:r w:rsidRPr="00F47F70">
        <w:rPr>
          <w:rFonts w:eastAsia="MS Mincho" w:hint="eastAsia"/>
          <w:sz w:val="20"/>
          <w:szCs w:val="20"/>
          <w:lang w:eastAsia="ja-JP"/>
        </w:rPr>
        <w:t>D</w:t>
      </w:r>
      <w:r w:rsidRPr="00F47F70">
        <w:rPr>
          <w:sz w:val="20"/>
          <w:szCs w:val="20"/>
        </w:rPr>
        <w:t>v[ 0 ] ]</w:t>
      </w:r>
      <w:r w:rsidRPr="00F47F70">
        <w:rPr>
          <w:sz w:val="20"/>
          <w:szCs w:val="20"/>
        </w:rPr>
        <w:br/>
      </w:r>
      <w:r w:rsidRPr="00F47F70">
        <w:rPr>
          <w:sz w:val="20"/>
          <w:szCs w:val="20"/>
        </w:rPr>
        <w:tab/>
      </w:r>
      <w:r w:rsidRPr="00F47F70">
        <w:rPr>
          <w:sz w:val="20"/>
          <w:szCs w:val="20"/>
        </w:rPr>
        <w:tab/>
        <w:t>}</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v &gt;&gt;  1 ) ) / div</w:t>
      </w:r>
      <w:r w:rsidRPr="00F47F70">
        <w:rPr>
          <w:rFonts w:eastAsia="MS Mincho" w:hint="eastAsia"/>
          <w:sz w:val="20"/>
          <w:szCs w:val="20"/>
          <w:lang w:eastAsia="ja-JP"/>
        </w:rPr>
        <w:t>D</w:t>
      </w:r>
      <w:r w:rsidRPr="00F47F70">
        <w:rPr>
          <w:sz w:val="20"/>
          <w:szCs w:val="20"/>
        </w:rPr>
        <w:t>v</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A77294" w:rsidRPr="00F47F70">
        <w:rPr>
          <w:sz w:val="20"/>
          <w:szCs w:val="20"/>
        </w:rPr>
        <w:fldChar w:fldCharType="begin" w:fldLock="1"/>
      </w:r>
      <w:r w:rsidRPr="00F47F70">
        <w:rPr>
          <w:sz w:val="20"/>
          <w:szCs w:val="20"/>
        </w:rPr>
        <w:instrText xml:space="preserve"> SEQ Equation \* ARABIC </w:instrText>
      </w:r>
      <w:r w:rsidR="00A77294" w:rsidRPr="00F47F70">
        <w:rPr>
          <w:sz w:val="20"/>
          <w:szCs w:val="20"/>
        </w:rPr>
        <w:fldChar w:fldCharType="separate"/>
      </w:r>
      <w:r>
        <w:rPr>
          <w:noProof/>
          <w:sz w:val="20"/>
          <w:szCs w:val="20"/>
        </w:rPr>
        <w:t>5</w:t>
      </w:r>
      <w:r w:rsidR="00A77294" w:rsidRPr="00F47F70">
        <w:rPr>
          <w:sz w:val="20"/>
          <w:szCs w:val="20"/>
        </w:rPr>
        <w:fldChar w:fldCharType="end"/>
      </w:r>
      <w:r w:rsidRPr="00F47F70">
        <w:rPr>
          <w:sz w:val="20"/>
          <w:szCs w:val="20"/>
        </w:rPr>
        <w:t>)</w:t>
      </w:r>
    </w:p>
    <w:p w:rsidR="00F47F70" w:rsidRPr="00F47F70" w:rsidRDefault="00F47F70" w:rsidP="00F47F70">
      <w:r>
        <w:t>where W0</w:t>
      </w:r>
      <w:r w:rsidRPr="00F47F70">
        <w:rPr>
          <w:rFonts w:eastAsia="MS Mincho" w:hint="eastAsia"/>
          <w:lang w:eastAsia="ja-JP"/>
        </w:rPr>
        <w:t xml:space="preserve"> </w:t>
      </w:r>
      <w:r w:rsidRPr="00F47F70">
        <w:t>is the width of the cropped output picture</w:t>
      </w:r>
      <w:r>
        <w:t xml:space="preserve"> in units of chroma samples, H0</w:t>
      </w:r>
      <w:r w:rsidRPr="00F47F70">
        <w:t xml:space="preserve"> is the height of the cropped output picture before vertical chroma </w:t>
      </w:r>
      <w:r w:rsidRPr="00F47F70">
        <w:rPr>
          <w:rFonts w:eastAsia="MS Mincho" w:hint="eastAsia"/>
          <w:lang w:eastAsia="ja-JP"/>
        </w:rPr>
        <w:t>down</w:t>
      </w:r>
      <w:r w:rsidRPr="00F47F70">
        <w:t>sampling</w:t>
      </w:r>
      <w:r>
        <w:t xml:space="preserve"> in units of chroma samples, H1 </w:t>
      </w:r>
      <w:r w:rsidRPr="00F47F70">
        <w:t xml:space="preserve">is the height of the output picture after vertical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v</w:t>
      </w:r>
      <w:r w:rsidRPr="00F47F70">
        <w:rPr>
          <w:rFonts w:eastAsia="MS Mincho" w:hint="eastAsia"/>
          <w:lang w:eastAsia="ja-JP"/>
        </w:rPr>
        <w:t xml:space="preserve"> </w:t>
      </w:r>
      <w:r w:rsidRPr="00F47F70">
        <w:t xml:space="preserve">is the length of filter </w:t>
      </w:r>
      <w:r w:rsidRPr="00F47F70">
        <w:rPr>
          <w:rFonts w:eastAsia="MS Mincho" w:hint="eastAsia"/>
          <w:lang w:eastAsia="ja-JP"/>
        </w:rPr>
        <w:t>FD</w:t>
      </w:r>
      <w:r w:rsidRPr="00F47F70">
        <w:t>v[ ], div</w:t>
      </w:r>
      <w:r w:rsidRPr="00F47F70">
        <w:rPr>
          <w:rFonts w:eastAsia="MS Mincho" w:hint="eastAsia"/>
          <w:lang w:eastAsia="ja-JP"/>
        </w:rPr>
        <w:t>D</w:t>
      </w:r>
      <w:r w:rsidRPr="00F47F70">
        <w:t xml:space="preserve">v is the summation of all coefficients of filter </w:t>
      </w:r>
      <w:r w:rsidRPr="00F47F70">
        <w:rPr>
          <w:rFonts w:eastAsia="MS Mincho" w:hint="eastAsia"/>
          <w:lang w:eastAsia="ja-JP"/>
        </w:rPr>
        <w:t>FD</w:t>
      </w:r>
      <w:r w:rsidRPr="00F47F70">
        <w:t xml:space="preserve">v [ ], p0[ ][ ] is the array of chroma samples in a picture before vertical chroma </w:t>
      </w:r>
      <w:r w:rsidRPr="00F47F70">
        <w:rPr>
          <w:rFonts w:eastAsia="MS Mincho" w:hint="eastAsia"/>
          <w:lang w:eastAsia="ja-JP"/>
        </w:rPr>
        <w:t>down</w:t>
      </w:r>
      <w:r w:rsidRPr="00F47F70">
        <w:t xml:space="preserve">sampling, and p1[ ][ ] is the array of chroma samples in a picture after vertical chroma </w:t>
      </w:r>
      <w:r w:rsidRPr="00F47F70">
        <w:rPr>
          <w:rFonts w:eastAsia="MS Mincho" w:hint="eastAsia"/>
          <w:lang w:eastAsia="ja-JP"/>
        </w:rPr>
        <w:t>down</w:t>
      </w:r>
      <w:r w:rsidRPr="00F47F70">
        <w:t>sampling.</w:t>
      </w:r>
    </w:p>
    <w:p w:rsidR="00F47F70" w:rsidRPr="00F47F70" w:rsidRDefault="00F47F70" w:rsidP="00F47F70">
      <w:pPr>
        <w:keepNext/>
        <w:keepLines/>
      </w:pPr>
      <w:r w:rsidRPr="00F47F70">
        <w:t xml:space="preserve">The chroma </w:t>
      </w:r>
      <w:r w:rsidRPr="00F47F70">
        <w:rPr>
          <w:rFonts w:eastAsia="MS Mincho" w:hint="eastAsia"/>
          <w:lang w:eastAsia="ja-JP"/>
        </w:rPr>
        <w:t>down</w:t>
      </w:r>
      <w:r w:rsidRPr="00F47F70">
        <w:t>sampling filtering process in the horizontal direction is modelled as follows:</w:t>
      </w:r>
    </w:p>
    <w:p w:rsidR="00F47F70" w:rsidRPr="00F47F70" w:rsidRDefault="00F47F70" w:rsidP="00F47F70">
      <w:pPr>
        <w:pStyle w:val="Equation"/>
        <w:keepNext/>
        <w:keepLines/>
        <w:tabs>
          <w:tab w:val="left" w:pos="360"/>
          <w:tab w:val="left" w:pos="1170"/>
          <w:tab w:val="left" w:pos="1980"/>
        </w:tabs>
        <w:ind w:left="794"/>
        <w:rPr>
          <w:sz w:val="20"/>
          <w:szCs w:val="20"/>
        </w:rPr>
      </w:pPr>
      <w:r w:rsidRPr="00F47F70">
        <w:rPr>
          <w:sz w:val="20"/>
          <w:szCs w:val="20"/>
        </w:rPr>
        <w:t>b</w:t>
      </w:r>
      <w:r w:rsidRPr="00F47F70">
        <w:rPr>
          <w:rFonts w:eastAsia="MS Mincho" w:hint="eastAsia"/>
          <w:sz w:val="20"/>
          <w:szCs w:val="20"/>
          <w:lang w:eastAsia="ja-JP"/>
        </w:rPr>
        <w:t>D</w:t>
      </w:r>
      <w:r w:rsidRPr="00F47F70">
        <w:rPr>
          <w:sz w:val="20"/>
          <w:szCs w:val="20"/>
        </w:rPr>
        <w:t>h[ 0 ] = −( len</w:t>
      </w:r>
      <w:r w:rsidRPr="00F47F70">
        <w:rPr>
          <w:rFonts w:eastAsia="MS Mincho" w:hint="eastAsia"/>
          <w:sz w:val="20"/>
          <w:szCs w:val="20"/>
          <w:lang w:eastAsia="ja-JP"/>
        </w:rPr>
        <w:t>D</w:t>
      </w:r>
      <w:r w:rsidRPr="00F47F70">
        <w:rPr>
          <w:sz w:val="20"/>
          <w:szCs w:val="20"/>
        </w:rPr>
        <w:t>h − 1 ) / 2</w:t>
      </w:r>
      <w:r w:rsidRPr="00F47F70">
        <w:rPr>
          <w:sz w:val="20"/>
          <w:szCs w:val="20"/>
        </w:rPr>
        <w:br/>
        <w:t>b</w:t>
      </w:r>
      <w:r w:rsidRPr="00F47F70">
        <w:rPr>
          <w:rFonts w:eastAsia="MS Mincho" w:hint="eastAsia"/>
          <w:sz w:val="20"/>
          <w:szCs w:val="20"/>
          <w:lang w:eastAsia="ja-JP"/>
        </w:rPr>
        <w:t>D</w:t>
      </w:r>
      <w:r w:rsidRPr="00F47F70">
        <w:rPr>
          <w:sz w:val="20"/>
          <w:szCs w:val="20"/>
        </w:rPr>
        <w:t>h[ 1 ] = len</w:t>
      </w:r>
      <w:r w:rsidRPr="00F47F70">
        <w:rPr>
          <w:rFonts w:eastAsia="MS Mincho" w:hint="eastAsia"/>
          <w:sz w:val="20"/>
          <w:szCs w:val="20"/>
          <w:lang w:eastAsia="ja-JP"/>
        </w:rPr>
        <w:t>D</w:t>
      </w:r>
      <w:r w:rsidRPr="00F47F70">
        <w:rPr>
          <w:sz w:val="20"/>
          <w:szCs w:val="20"/>
        </w:rPr>
        <w:t>h / 2</w:t>
      </w:r>
      <w:r w:rsidRPr="00F47F70">
        <w:rPr>
          <w:sz w:val="20"/>
          <w:szCs w:val="20"/>
        </w:rPr>
        <w:br/>
      </w:r>
      <w:r w:rsidR="006E0D3A" w:rsidRPr="00F47F70">
        <w:rPr>
          <w:sz w:val="20"/>
          <w:szCs w:val="20"/>
        </w:rPr>
        <w:t>H0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pic_height_in_luma_samples</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SubHeightC</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conf_win_top_offset</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conf_win_bottom_offset</w:t>
      </w:r>
      <w:r w:rsidR="006E0D3A">
        <w:rPr>
          <w:sz w:val="20"/>
          <w:szCs w:val="20"/>
        </w:rPr>
        <w:br/>
      </w:r>
      <w:r w:rsidR="006E0D3A" w:rsidRPr="00F47F70">
        <w:rPr>
          <w:sz w:val="20"/>
          <w:szCs w:val="20"/>
        </w:rPr>
        <w:t>W0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pic_width_in_luma_samples</w:t>
      </w:r>
      <w:r w:rsidR="006E0D3A" w:rsidRPr="00F47F70">
        <w:rPr>
          <w:sz w:val="20"/>
          <w:szCs w:val="20"/>
        </w:rPr>
        <w:t> </w:t>
      </w:r>
      <w:r w:rsidR="006E0D3A" w:rsidRPr="00F47F70">
        <w:rPr>
          <w:rFonts w:eastAsia="MS Mincho"/>
          <w:sz w:val="20"/>
          <w:szCs w:val="20"/>
          <w:lang w:eastAsia="ja-JP"/>
        </w:rPr>
        <w: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conf_win_right_offset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conf_win_left_offset</w:t>
      </w:r>
      <w:r w:rsidR="006E0D3A" w:rsidRPr="00F47F70">
        <w:rPr>
          <w:sz w:val="20"/>
          <w:szCs w:val="20"/>
        </w:rPr>
        <w:t>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&lt;&lt;</w:t>
      </w:r>
      <w:r w:rsidR="006E0D3A" w:rsidRPr="00F47F70">
        <w:rPr>
          <w:sz w:val="20"/>
          <w:szCs w:val="20"/>
        </w:rPr>
        <w:t> </w:t>
      </w:r>
      <w:r w:rsidR="006E0D3A" w:rsidRPr="00F47F70">
        <w:rPr>
          <w:rFonts w:eastAsia="MS Mincho" w:hint="eastAsia"/>
          <w:sz w:val="20"/>
          <w:szCs w:val="20"/>
          <w:lang w:eastAsia="ja-JP"/>
        </w:rPr>
        <w:t>1</w:t>
      </w:r>
      <w:r w:rsidR="006E0D3A">
        <w:rPr>
          <w:rFonts w:eastAsia="MS Mincho"/>
          <w:sz w:val="20"/>
          <w:szCs w:val="20"/>
          <w:lang w:eastAsia="ja-JP"/>
        </w:rPr>
        <w:br/>
      </w:r>
      <w:r w:rsidR="006E0D3A" w:rsidRPr="00F47F70">
        <w:rPr>
          <w:sz w:val="20"/>
          <w:szCs w:val="20"/>
        </w:rPr>
        <w:t>W1 </w:t>
      </w:r>
      <w:r w:rsidR="006E0D3A" w:rsidRPr="00F47F70">
        <w:rPr>
          <w:rFonts w:eastAsia="MS Mincho" w:hint="eastAsia"/>
          <w:sz w:val="20"/>
          <w:szCs w:val="20"/>
          <w:lang w:eastAsia="ja-JP"/>
        </w:rPr>
        <w:t>=</w:t>
      </w:r>
      <w:r w:rsidR="006E0D3A" w:rsidRPr="00F47F70">
        <w:rPr>
          <w:sz w:val="20"/>
          <w:szCs w:val="20"/>
        </w:rPr>
        <w:t> </w:t>
      </w:r>
      <w:r w:rsidR="006E0D3A" w:rsidRPr="00F47F70">
        <w:rPr>
          <w:rFonts w:eastAsia="MS Mincho" w:hint="eastAsia"/>
          <w:sz w:val="20"/>
          <w:szCs w:val="20"/>
          <w:lang w:eastAsia="ja-JP"/>
        </w:rPr>
        <w:t>W0</w:t>
      </w:r>
      <w:r w:rsidR="006E0D3A" w:rsidRPr="00F47F70">
        <w:rPr>
          <w:sz w:val="20"/>
          <w:szCs w:val="20"/>
        </w:rPr>
        <w:t> </w:t>
      </w:r>
      <w:r w:rsidR="006E0D3A" w:rsidRPr="00F47F70">
        <w:rPr>
          <w:rFonts w:eastAsia="MS Mincho" w:hint="eastAsia"/>
          <w:sz w:val="20"/>
          <w:szCs w:val="20"/>
          <w:lang w:eastAsia="ja-JP"/>
        </w:rPr>
        <w:t>&gt;&gt;</w:t>
      </w:r>
      <w:r w:rsidR="006E0D3A" w:rsidRPr="00F47F70">
        <w:rPr>
          <w:sz w:val="20"/>
          <w:szCs w:val="20"/>
        </w:rPr>
        <w:t> </w:t>
      </w:r>
      <w:r w:rsidR="006E0D3A" w:rsidRPr="00F47F70">
        <w:rPr>
          <w:rFonts w:eastAsia="MS Mincho" w:hint="eastAsia"/>
          <w:sz w:val="20"/>
          <w:szCs w:val="20"/>
          <w:lang w:eastAsia="ja-JP"/>
        </w:rPr>
        <w:t>1</w:t>
      </w:r>
      <w:r w:rsidR="006E0D3A">
        <w:rPr>
          <w:sz w:val="20"/>
          <w:szCs w:val="20"/>
        </w:rPr>
        <w:br/>
      </w:r>
      <w:r w:rsidRPr="00F47F70">
        <w:rPr>
          <w:sz w:val="20"/>
          <w:szCs w:val="20"/>
        </w:rPr>
        <w:t>for( v = 0; v &lt; H0; v++ ) {</w:t>
      </w:r>
      <w:r w:rsidRPr="00F47F70">
        <w:rPr>
          <w:sz w:val="20"/>
          <w:szCs w:val="20"/>
        </w:rPr>
        <w:br/>
      </w:r>
      <w:r w:rsidRPr="00F47F70">
        <w:rPr>
          <w:sz w:val="20"/>
          <w:szCs w:val="20"/>
        </w:rPr>
        <w:tab/>
        <w:t>for( u = 0; u &lt; W1; u++ ) {</w:t>
      </w:r>
      <w:r w:rsidRPr="00F47F70">
        <w:rPr>
          <w:sz w:val="20"/>
          <w:szCs w:val="20"/>
        </w:rPr>
        <w:br/>
      </w:r>
      <w:r w:rsidRPr="00F47F70">
        <w:rPr>
          <w:sz w:val="20"/>
          <w:szCs w:val="20"/>
        </w:rPr>
        <w:tab/>
      </w:r>
      <w:r w:rsidRPr="00F47F70">
        <w:rPr>
          <w:sz w:val="20"/>
          <w:szCs w:val="20"/>
        </w:rPr>
        <w:tab/>
        <w:t>sum = 0</w:t>
      </w:r>
      <w:r w:rsidRPr="00F47F70">
        <w:rPr>
          <w:sz w:val="20"/>
          <w:szCs w:val="20"/>
        </w:rPr>
        <w:br/>
      </w:r>
      <w:r w:rsidRPr="00F47F70">
        <w:rPr>
          <w:sz w:val="20"/>
          <w:szCs w:val="20"/>
        </w:rPr>
        <w:tab/>
      </w:r>
      <w:r w:rsidRPr="00F47F70">
        <w:rPr>
          <w:sz w:val="20"/>
          <w:szCs w:val="20"/>
        </w:rPr>
        <w:tab/>
        <w:t>for( i = b</w:t>
      </w:r>
      <w:r w:rsidRPr="00F47F70">
        <w:rPr>
          <w:rFonts w:eastAsia="MS Mincho" w:hint="eastAsia"/>
          <w:sz w:val="20"/>
          <w:szCs w:val="20"/>
          <w:lang w:eastAsia="ja-JP"/>
        </w:rPr>
        <w:t>D</w:t>
      </w:r>
      <w:r w:rsidRPr="00F47F70">
        <w:rPr>
          <w:sz w:val="20"/>
          <w:szCs w:val="20"/>
        </w:rPr>
        <w:t>h[ 0 ]; i  &lt;=  b</w:t>
      </w:r>
      <w:r w:rsidRPr="00F47F70">
        <w:rPr>
          <w:rFonts w:eastAsia="MS Mincho" w:hint="eastAsia"/>
          <w:sz w:val="20"/>
          <w:szCs w:val="20"/>
          <w:lang w:eastAsia="ja-JP"/>
        </w:rPr>
        <w:t>D</w:t>
      </w:r>
      <w:r w:rsidRPr="00F47F70">
        <w:rPr>
          <w:sz w:val="20"/>
          <w:szCs w:val="20"/>
        </w:rPr>
        <w:t>h[ 1 ]; i++ )</w:t>
      </w:r>
      <w:r w:rsidRPr="00F47F70">
        <w:rPr>
          <w:sz w:val="20"/>
          <w:szCs w:val="20"/>
        </w:rPr>
        <w:br/>
      </w:r>
      <w:r w:rsidRPr="00F47F70">
        <w:rPr>
          <w:sz w:val="20"/>
          <w:szCs w:val="20"/>
        </w:rPr>
        <w:tab/>
      </w:r>
      <w:r w:rsidRPr="00F47F70">
        <w:rPr>
          <w:sz w:val="20"/>
          <w:szCs w:val="20"/>
        </w:rPr>
        <w:tab/>
      </w:r>
      <w:r w:rsidRPr="00F47F70">
        <w:rPr>
          <w:sz w:val="20"/>
          <w:szCs w:val="20"/>
        </w:rPr>
        <w:tab/>
        <w:t xml:space="preserve">sum += p0[ Clip3( 0, ( u  </w:t>
      </w:r>
      <w:r w:rsidRPr="00F47F70">
        <w:rPr>
          <w:rFonts w:eastAsia="MS Mincho" w:hint="eastAsia"/>
          <w:sz w:val="20"/>
          <w:szCs w:val="20"/>
          <w:lang w:eastAsia="ja-JP"/>
        </w:rPr>
        <w:t>&lt;&lt;</w:t>
      </w:r>
      <w:r w:rsidRPr="00F47F70">
        <w:rPr>
          <w:sz w:val="20"/>
          <w:szCs w:val="20"/>
        </w:rPr>
        <w:t xml:space="preserve">  1 ) + i, </w:t>
      </w:r>
      <w:r w:rsidRPr="00F47F70">
        <w:rPr>
          <w:rFonts w:eastAsia="MS Mincho" w:hint="eastAsia"/>
          <w:sz w:val="20"/>
          <w:szCs w:val="20"/>
          <w:lang w:eastAsia="ja-JP"/>
        </w:rPr>
        <w:t>W0</w:t>
      </w:r>
      <w:r w:rsidRPr="00F47F70">
        <w:rPr>
          <w:sz w:val="20"/>
          <w:szCs w:val="20"/>
        </w:rPr>
        <w:t xml:space="preserve"> − 1 ) ][ v ] * F</w:t>
      </w:r>
      <w:r w:rsidRPr="00F47F70">
        <w:rPr>
          <w:rFonts w:eastAsia="MS Mincho" w:hint="eastAsia"/>
          <w:sz w:val="20"/>
          <w:szCs w:val="20"/>
          <w:lang w:eastAsia="ja-JP"/>
        </w:rPr>
        <w:t>D</w:t>
      </w:r>
      <w:r w:rsidRPr="00F47F70">
        <w:rPr>
          <w:sz w:val="20"/>
          <w:szCs w:val="20"/>
        </w:rPr>
        <w:t>h[ i − b</w:t>
      </w:r>
      <w:r w:rsidRPr="00F47F70">
        <w:rPr>
          <w:rFonts w:eastAsia="MS Mincho" w:hint="eastAsia"/>
          <w:sz w:val="20"/>
          <w:szCs w:val="20"/>
          <w:lang w:eastAsia="ja-JP"/>
        </w:rPr>
        <w:t>D</w:t>
      </w:r>
      <w:r w:rsidRPr="00F47F70">
        <w:rPr>
          <w:sz w:val="20"/>
          <w:szCs w:val="20"/>
        </w:rPr>
        <w:t>h[ 0 ] ]</w:t>
      </w:r>
      <w:r w:rsidRPr="00F47F70">
        <w:rPr>
          <w:sz w:val="20"/>
          <w:szCs w:val="20"/>
        </w:rPr>
        <w:br/>
      </w:r>
      <w:r w:rsidRPr="00F47F70">
        <w:rPr>
          <w:sz w:val="20"/>
          <w:szCs w:val="20"/>
        </w:rPr>
        <w:tab/>
      </w:r>
      <w:r w:rsidRPr="00F47F70">
        <w:rPr>
          <w:sz w:val="20"/>
          <w:szCs w:val="20"/>
        </w:rPr>
        <w:tab/>
        <w:t>p1[ u ][ v ] = ( sum + ( div</w:t>
      </w:r>
      <w:r w:rsidRPr="00F47F70">
        <w:rPr>
          <w:rFonts w:eastAsia="MS Mincho" w:hint="eastAsia"/>
          <w:sz w:val="20"/>
          <w:szCs w:val="20"/>
          <w:lang w:eastAsia="ja-JP"/>
        </w:rPr>
        <w:t>D</w:t>
      </w:r>
      <w:r w:rsidRPr="00F47F70">
        <w:rPr>
          <w:sz w:val="20"/>
          <w:szCs w:val="20"/>
        </w:rPr>
        <w:t>h  &gt;&gt;  1 ) ) / div</w:t>
      </w:r>
      <w:r w:rsidRPr="00F47F70">
        <w:rPr>
          <w:rFonts w:eastAsia="MS Mincho" w:hint="eastAsia"/>
          <w:sz w:val="20"/>
          <w:szCs w:val="20"/>
          <w:lang w:eastAsia="ja-JP"/>
        </w:rPr>
        <w:t>D</w:t>
      </w:r>
      <w:r w:rsidRPr="00F47F70">
        <w:rPr>
          <w:sz w:val="20"/>
          <w:szCs w:val="20"/>
        </w:rPr>
        <w:t>h</w:t>
      </w:r>
      <w:r w:rsidRPr="00F47F70">
        <w:rPr>
          <w:sz w:val="20"/>
          <w:szCs w:val="20"/>
        </w:rPr>
        <w:br/>
      </w:r>
      <w:r w:rsidRPr="00F47F70">
        <w:rPr>
          <w:sz w:val="20"/>
          <w:szCs w:val="20"/>
        </w:rPr>
        <w:tab/>
        <w:t>}</w:t>
      </w:r>
      <w:r w:rsidRPr="00F47F70">
        <w:rPr>
          <w:sz w:val="20"/>
          <w:szCs w:val="20"/>
        </w:rPr>
        <w:br/>
        <w:t>}</w:t>
      </w:r>
      <w:r w:rsidRPr="00F47F70">
        <w:rPr>
          <w:sz w:val="20"/>
          <w:szCs w:val="20"/>
        </w:rPr>
        <w:tab/>
      </w:r>
      <w:r w:rsidRPr="00F47F70">
        <w:rPr>
          <w:sz w:val="20"/>
          <w:szCs w:val="20"/>
        </w:rPr>
        <w:tab/>
      </w:r>
      <w:r w:rsidRPr="00F47F70">
        <w:rPr>
          <w:sz w:val="20"/>
          <w:szCs w:val="20"/>
        </w:rPr>
        <w:tab/>
      </w:r>
      <w:r w:rsidRPr="00F47F70">
        <w:rPr>
          <w:sz w:val="20"/>
          <w:szCs w:val="20"/>
        </w:rPr>
        <w:tab/>
      </w:r>
      <w:r w:rsidRPr="00F47F70">
        <w:rPr>
          <w:sz w:val="20"/>
          <w:szCs w:val="20"/>
        </w:rPr>
        <w:tab/>
        <w:t>(D</w:t>
      </w:r>
      <w:r w:rsidRPr="00F47F70">
        <w:rPr>
          <w:sz w:val="20"/>
          <w:szCs w:val="20"/>
        </w:rPr>
        <w:noBreakHyphen/>
      </w:r>
      <w:r w:rsidR="00A77294" w:rsidRPr="00F47F70">
        <w:rPr>
          <w:sz w:val="20"/>
          <w:szCs w:val="20"/>
        </w:rPr>
        <w:fldChar w:fldCharType="begin" w:fldLock="1"/>
      </w:r>
      <w:r w:rsidRPr="00F47F70">
        <w:rPr>
          <w:sz w:val="20"/>
          <w:szCs w:val="20"/>
        </w:rPr>
        <w:instrText xml:space="preserve"> SEQ Equation \* ARABIC </w:instrText>
      </w:r>
      <w:r w:rsidR="00A77294" w:rsidRPr="00F47F70">
        <w:rPr>
          <w:sz w:val="20"/>
          <w:szCs w:val="20"/>
        </w:rPr>
        <w:fldChar w:fldCharType="separate"/>
      </w:r>
      <w:r>
        <w:rPr>
          <w:noProof/>
          <w:sz w:val="20"/>
          <w:szCs w:val="20"/>
        </w:rPr>
        <w:t>6</w:t>
      </w:r>
      <w:r w:rsidR="00A77294" w:rsidRPr="00F47F70">
        <w:rPr>
          <w:sz w:val="20"/>
          <w:szCs w:val="20"/>
        </w:rPr>
        <w:fldChar w:fldCharType="end"/>
      </w:r>
      <w:r w:rsidRPr="00F47F70">
        <w:rPr>
          <w:sz w:val="20"/>
          <w:szCs w:val="20"/>
        </w:rPr>
        <w:t>)</w:t>
      </w:r>
    </w:p>
    <w:p w:rsidR="00F47F70" w:rsidRPr="00F47F70" w:rsidRDefault="00F47F70" w:rsidP="00F47F70">
      <w:pPr>
        <w:rPr>
          <w:highlight w:val="yellow"/>
        </w:rPr>
      </w:pPr>
      <w:r w:rsidRPr="00F47F70">
        <w:t>where H0 is the height of a picture in units of chroma samples, W0</w:t>
      </w:r>
      <w:r w:rsidRPr="00F47F70">
        <w:rPr>
          <w:rFonts w:eastAsia="MS Mincho" w:hint="eastAsia"/>
          <w:lang w:eastAsia="ja-JP"/>
        </w:rPr>
        <w:t xml:space="preserve"> </w:t>
      </w:r>
      <w:r w:rsidRPr="00F47F70">
        <w:t xml:space="preserve">is the width of the cropped output picture before horizontal chroma </w:t>
      </w:r>
      <w:r w:rsidRPr="00F47F70">
        <w:rPr>
          <w:rFonts w:eastAsia="MS Mincho" w:hint="eastAsia"/>
          <w:lang w:eastAsia="ja-JP"/>
        </w:rPr>
        <w:t>down</w:t>
      </w:r>
      <w:r w:rsidRPr="00F47F70">
        <w:t xml:space="preserve">sampling in units of chroma samples, W1 is the width of the output picture after horizontal chroma </w:t>
      </w:r>
      <w:r w:rsidRPr="00F47F70">
        <w:rPr>
          <w:rFonts w:eastAsia="MS Mincho" w:hint="eastAsia"/>
          <w:lang w:eastAsia="ja-JP"/>
        </w:rPr>
        <w:t>down</w:t>
      </w:r>
      <w:r w:rsidRPr="00F47F70">
        <w:t>sampling in units of chroma samples, len</w:t>
      </w:r>
      <w:r w:rsidRPr="00F47F70">
        <w:rPr>
          <w:rFonts w:eastAsia="MS Mincho" w:hint="eastAsia"/>
          <w:lang w:eastAsia="ja-JP"/>
        </w:rPr>
        <w:t>D</w:t>
      </w:r>
      <w:r w:rsidRPr="00F47F70">
        <w:t xml:space="preserve">h is the length of filter </w:t>
      </w:r>
      <w:r w:rsidRPr="00F47F70">
        <w:rPr>
          <w:rFonts w:eastAsia="MS Mincho" w:hint="eastAsia"/>
          <w:lang w:eastAsia="ja-JP"/>
        </w:rPr>
        <w:t>FD</w:t>
      </w:r>
      <w:r w:rsidRPr="00F47F70">
        <w:t>h[ ], div</w:t>
      </w:r>
      <w:r w:rsidRPr="00F47F70">
        <w:rPr>
          <w:rFonts w:eastAsia="MS Mincho" w:hint="eastAsia"/>
          <w:lang w:eastAsia="ja-JP"/>
        </w:rPr>
        <w:t>D</w:t>
      </w:r>
      <w:r w:rsidRPr="00F47F70">
        <w:t xml:space="preserve">h is the summation of all coefficients of filter </w:t>
      </w:r>
      <w:r w:rsidRPr="00F47F70">
        <w:rPr>
          <w:rFonts w:eastAsia="MS Mincho" w:hint="eastAsia"/>
          <w:lang w:eastAsia="ja-JP"/>
        </w:rPr>
        <w:t>FD</w:t>
      </w:r>
      <w:r w:rsidRPr="00F47F70">
        <w:t xml:space="preserve">h[ ], p0[ ][ ] is the array of chroma samples in a picture before horizontal chroma </w:t>
      </w:r>
      <w:r w:rsidRPr="00F47F70">
        <w:rPr>
          <w:rFonts w:eastAsia="MS Mincho" w:hint="eastAsia"/>
          <w:lang w:eastAsia="ja-JP"/>
        </w:rPr>
        <w:t>down</w:t>
      </w:r>
      <w:r w:rsidRPr="00F47F70">
        <w:t xml:space="preserve">sampling, and p1[ ][ ] is the array of chroma samples in a picture after horizontal chroma </w:t>
      </w:r>
      <w:r w:rsidRPr="00F47F70">
        <w:rPr>
          <w:rFonts w:eastAsia="MS Mincho" w:hint="eastAsia"/>
          <w:lang w:eastAsia="ja-JP"/>
        </w:rPr>
        <w:t>down</w:t>
      </w:r>
      <w:r w:rsidRPr="00F47F70">
        <w:t>sampling.</w:t>
      </w:r>
    </w:p>
    <w:p w:rsidR="004E7673" w:rsidRPr="004E7673" w:rsidRDefault="004E7673" w:rsidP="00F47F70">
      <w:r w:rsidRPr="00733CFD">
        <w:rPr>
          <w:highlight w:val="yellow"/>
        </w:rPr>
        <w:t>[Ed. Downsampling is also described in this SEI message. Where is the corresponding description of the downsampling process?]</w:t>
      </w:r>
    </w:p>
    <w:p w:rsidR="00957F4D" w:rsidRPr="004E7673" w:rsidRDefault="00957F4D" w:rsidP="00957F4D">
      <w:pPr>
        <w:pStyle w:val="Annex3"/>
        <w:tabs>
          <w:tab w:val="clear" w:pos="720"/>
          <w:tab w:val="clear" w:pos="1440"/>
        </w:tabs>
        <w:textAlignment w:val="auto"/>
      </w:pPr>
      <w:bookmarkStart w:id="1474" w:name="_Toc389494765"/>
      <w:r w:rsidRPr="00DB7BF2">
        <w:t>D.3.</w:t>
      </w:r>
      <w:r w:rsidR="00DB7BF2" w:rsidRPr="00DB7BF2">
        <w:t>27</w:t>
      </w:r>
      <w:r>
        <w:tab/>
      </w:r>
      <w:r w:rsidRPr="004E7673">
        <w:t>Knee function information SEI message semantics</w:t>
      </w:r>
      <w:bookmarkEnd w:id="1474"/>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n example knee function</w:t>
      </w:r>
      <w:r>
        <w:t xml:space="preserve"> is shown in </w:t>
      </w:r>
      <w:r w:rsidR="00B44A6F">
        <w:fldChar w:fldCharType="begin" w:fldLock="1"/>
      </w:r>
      <w:r w:rsidR="00B44A6F">
        <w:instrText xml:space="preserve"> REF _Ref386198773 \h  \* MERGEFORMAT </w:instrText>
      </w:r>
      <w:r w:rsidR="00B44A6F">
        <w:fldChar w:fldCharType="separate"/>
      </w:r>
      <w:r w:rsidRPr="00A45F18">
        <w:t>Figure D</w:t>
      </w:r>
      <w:r w:rsidRPr="00A45F18">
        <w:noBreakHyphen/>
        <w:t>1</w:t>
      </w:r>
      <w:r w:rsidR="00B44A6F">
        <w:fldChar w:fldCharType="end"/>
      </w:r>
      <w:r w:rsidRPr="00A45F18">
        <w:t>.</w:t>
      </w:r>
    </w:p>
    <w:p w:rsidR="006D2080" w:rsidRPr="00350204" w:rsidRDefault="006D2080" w:rsidP="00A45F18">
      <w:pPr>
        <w:keepNext/>
        <w:keepLines/>
        <w:jc w:val="center"/>
        <w:rPr>
          <w:rFonts w:eastAsia="MS Mincho"/>
          <w:lang w:eastAsia="ja-JP"/>
        </w:rPr>
      </w:pPr>
      <w:r w:rsidRPr="00582D7A">
        <w:rPr>
          <w:noProof/>
          <w:lang w:val="en-US" w:eastAsia="ko-KR"/>
        </w:rPr>
        <w:lastRenderedPageBreak/>
        <w:drawing>
          <wp:inline distT="0" distB="0" distL="0" distR="0">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1475" w:name="_Ref386198773"/>
      <w:bookmarkStart w:id="1476" w:name="_Ref342316440"/>
      <w:r w:rsidRPr="00FA0788">
        <w:rPr>
          <w:b/>
        </w:rPr>
        <w:t>Figure D</w:t>
      </w:r>
      <w:r w:rsidRPr="00FA0788">
        <w:noBreakHyphen/>
      </w:r>
      <w:r w:rsidR="00A77294" w:rsidRPr="00FA0788">
        <w:rPr>
          <w:b/>
          <w:bCs/>
        </w:rPr>
        <w:fldChar w:fldCharType="begin" w:fldLock="1"/>
      </w:r>
      <w:r w:rsidRPr="00FA0788">
        <w:rPr>
          <w:b/>
          <w:bCs/>
        </w:rPr>
        <w:instrText xml:space="preserve"> SEQ Figure \* ARABIC \r 1 </w:instrText>
      </w:r>
      <w:r w:rsidR="00A77294" w:rsidRPr="00FA0788">
        <w:rPr>
          <w:b/>
          <w:bCs/>
        </w:rPr>
        <w:fldChar w:fldCharType="separate"/>
      </w:r>
      <w:r w:rsidRPr="00FA0788">
        <w:rPr>
          <w:b/>
          <w:bCs/>
          <w:noProof/>
        </w:rPr>
        <w:t>1</w:t>
      </w:r>
      <w:r w:rsidR="00A77294" w:rsidRPr="00FA0788">
        <w:rPr>
          <w:b/>
          <w:bCs/>
        </w:rPr>
        <w:fldChar w:fldCharType="end"/>
      </w:r>
      <w:bookmarkEnd w:id="1475"/>
      <w:r w:rsidRPr="00FA0788">
        <w:t xml:space="preserve"> –</w:t>
      </w:r>
      <w:bookmarkEnd w:id="1476"/>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fldSimple w:instr=" SEQ NoteCounter \* MERGEFORMAT \r 1 " w:fldLock="1">
        <w:r w:rsidRPr="00B63A52">
          <w:t>1</w:t>
        </w:r>
      </w:fldSimple>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fldSimple w:instr=" SEQ NoteCounter \* MERGEFORMAT " w:fldLock="1">
        <w:r w:rsidR="006D1CD8">
          <w:rPr>
            <w:noProof/>
          </w:rPr>
          <w:t>2</w:t>
        </w:r>
      </w:fldSimple>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1477"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1477"/>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fldSimple w:instr=" SEQ NoteCounter \* MERGEFORMAT \r 1 " w:fldLock="1">
        <w:r w:rsidRPr="00877D5C">
          <w:t>1</w:t>
        </w:r>
      </w:fldSimple>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[PA: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2B0401">
        <w:rPr>
          <w:noProof/>
          <w:highlight w:val="yellow"/>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r w:rsidR="005E58D7" w:rsidRPr="00614499">
        <w:tab/>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A77294" w:rsidRPr="00F47F70">
        <w:rPr>
          <w:sz w:val="20"/>
          <w:szCs w:val="20"/>
        </w:rPr>
        <w:fldChar w:fldCharType="begin" w:fldLock="1"/>
      </w:r>
      <w:r w:rsidR="005E58D7" w:rsidRPr="00F47F70">
        <w:rPr>
          <w:sz w:val="20"/>
          <w:szCs w:val="20"/>
        </w:rPr>
        <w:instrText xml:space="preserve"> SEQ Equation \* ARABIC </w:instrText>
      </w:r>
      <w:r w:rsidR="00A77294" w:rsidRPr="00F47F70">
        <w:rPr>
          <w:sz w:val="20"/>
          <w:szCs w:val="20"/>
        </w:rPr>
        <w:fldChar w:fldCharType="separate"/>
      </w:r>
      <w:r w:rsidR="005E58D7">
        <w:rPr>
          <w:noProof/>
          <w:sz w:val="20"/>
          <w:szCs w:val="20"/>
        </w:rPr>
        <w:t>7</w:t>
      </w:r>
      <w:r w:rsidR="00A77294"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1478"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1478"/>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1479" w:name="_Toc389394471"/>
      <w:bookmarkStart w:id="1480" w:name="_Toc389494768"/>
      <w:r w:rsidRPr="00A3122B">
        <w:rPr>
          <w:lang w:val="en-CA"/>
        </w:rPr>
        <w:t>Annex E</w:t>
      </w:r>
      <w:r w:rsidRPr="00A3122B">
        <w:rPr>
          <w:lang w:val="en-CA"/>
        </w:rPr>
        <w:br/>
      </w:r>
      <w:r w:rsidRPr="00A3122B">
        <w:rPr>
          <w:lang w:val="en-CA"/>
        </w:rPr>
        <w:br/>
        <w:t>Video usability information</w:t>
      </w:r>
      <w:bookmarkEnd w:id="1479"/>
      <w:bookmarkEnd w:id="1480"/>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481" w:name="_Toc389394472"/>
      <w:bookmarkStart w:id="1482" w:name="_Toc389494769"/>
      <w:r w:rsidRPr="00A3122B">
        <w:rPr>
          <w:lang w:val="en-CA"/>
        </w:rPr>
        <w:t>VUI semantics</w:t>
      </w:r>
      <w:bookmarkEnd w:id="1481"/>
      <w:bookmarkEnd w:id="1482"/>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483" w:name="_Toc389394473"/>
      <w:bookmarkStart w:id="1484" w:name="_Toc389494770"/>
      <w:r w:rsidRPr="00A3122B">
        <w:rPr>
          <w:lang w:val="en-CA"/>
        </w:rPr>
        <w:t>VUI parameters semantics</w:t>
      </w:r>
      <w:bookmarkEnd w:id="1483"/>
      <w:bookmarkEnd w:id="1484"/>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1485" w:name="_Toc389394474"/>
      <w:bookmarkStart w:id="1486" w:name="_Toc389494771"/>
      <w:r w:rsidRPr="00A3122B">
        <w:rPr>
          <w:lang w:val="en-CA"/>
        </w:rPr>
        <w:t>E.3.2</w:t>
      </w:r>
      <w:r w:rsidRPr="00A3122B">
        <w:rPr>
          <w:lang w:val="en-CA"/>
        </w:rPr>
        <w:tab/>
        <w:t>HRD parameters semantics</w:t>
      </w:r>
      <w:bookmarkEnd w:id="1485"/>
      <w:bookmarkEnd w:id="1486"/>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1487" w:name="_Toc377921519"/>
      <w:bookmarkEnd w:id="1183"/>
      <w:r w:rsidR="0028644B" w:rsidRPr="00983CFA" w:rsidDel="0028644B">
        <w:rPr>
          <w:lang w:val="en-US"/>
        </w:rPr>
        <w:lastRenderedPageBreak/>
        <w:t xml:space="preserve"> </w:t>
      </w:r>
      <w:bookmarkStart w:id="1488" w:name="_Toc389394475"/>
      <w:bookmarkStart w:id="1489" w:name="_Toc389494772"/>
      <w:bookmarkStart w:id="1490" w:name="_Ref348090365"/>
      <w:bookmarkStart w:id="1491" w:name="_Ref357439354"/>
      <w:bookmarkStart w:id="1492" w:name="_Ref363161318"/>
      <w:bookmarkEnd w:id="1487"/>
      <w:r w:rsidR="00FE0076" w:rsidRPr="00A3122B">
        <w:rPr>
          <w:lang w:val="en-CA"/>
        </w:rPr>
        <w:t>Annex F</w:t>
      </w:r>
      <w:r w:rsidR="00FE0076" w:rsidRPr="00A3122B">
        <w:rPr>
          <w:lang w:val="en-CA"/>
        </w:rPr>
        <w:br/>
      </w:r>
      <w:r w:rsidR="00FE0076" w:rsidRPr="00A3122B">
        <w:rPr>
          <w:lang w:val="en-CA" w:eastAsia="ko-KR"/>
        </w:rPr>
        <w:br/>
      </w:r>
      <w:bookmarkStart w:id="1493"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1488"/>
      <w:bookmarkEnd w:id="1489"/>
      <w:bookmarkEnd w:id="1493"/>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494" w:name="_Toc303680795"/>
      <w:bookmarkStart w:id="1495" w:name="_Toc248045626"/>
      <w:bookmarkStart w:id="1496" w:name="_Toc226457159"/>
      <w:bookmarkStart w:id="1497" w:name="_Toc198881552"/>
      <w:bookmarkStart w:id="1498" w:name="_Ref198876696"/>
      <w:bookmarkStart w:id="1499" w:name="_Toc190849800"/>
      <w:bookmarkStart w:id="1500" w:name="_Toc140808416"/>
      <w:bookmarkStart w:id="1501" w:name="_Ref331513529"/>
      <w:bookmarkStart w:id="1502" w:name="_Toc389394476"/>
      <w:bookmarkStart w:id="1503" w:name="_Toc389494773"/>
      <w:r w:rsidRPr="00A3122B">
        <w:rPr>
          <w:lang w:val="en-CA"/>
        </w:rPr>
        <w:t>Scope</w:t>
      </w:r>
      <w:bookmarkEnd w:id="1494"/>
      <w:bookmarkEnd w:id="1495"/>
      <w:bookmarkEnd w:id="1496"/>
      <w:bookmarkEnd w:id="1497"/>
      <w:bookmarkEnd w:id="1498"/>
      <w:bookmarkEnd w:id="1499"/>
      <w:bookmarkEnd w:id="1500"/>
      <w:bookmarkEnd w:id="1501"/>
      <w:bookmarkEnd w:id="1502"/>
      <w:bookmarkEnd w:id="1503"/>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B44A6F">
        <w:fldChar w:fldCharType="begin" w:fldLock="1"/>
      </w:r>
      <w:r w:rsidR="00B44A6F">
        <w:instrText xml:space="preserve"> REF _Ref348033633 \r \h  \* MERGEFORMAT </w:instrText>
      </w:r>
      <w:r w:rsidR="00B44A6F">
        <w:fldChar w:fldCharType="separate"/>
      </w:r>
      <w:r>
        <w:t>G</w:t>
      </w:r>
      <w:r w:rsidR="00B44A6F">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4" w:name="_Toc303680796"/>
      <w:bookmarkStart w:id="1505" w:name="_Toc248045627"/>
      <w:bookmarkStart w:id="1506" w:name="_Toc226457160"/>
      <w:bookmarkStart w:id="1507" w:name="_Toc389394477"/>
      <w:bookmarkStart w:id="1508" w:name="_Toc389494774"/>
      <w:r w:rsidRPr="00A3122B">
        <w:rPr>
          <w:lang w:val="en-CA"/>
        </w:rPr>
        <w:t>Normative references</w:t>
      </w:r>
      <w:bookmarkEnd w:id="1504"/>
      <w:bookmarkEnd w:id="1505"/>
      <w:bookmarkEnd w:id="1506"/>
      <w:bookmarkEnd w:id="1507"/>
      <w:bookmarkEnd w:id="1508"/>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09" w:name="_Ref348089934"/>
      <w:bookmarkStart w:id="1510" w:name="_Toc389394478"/>
      <w:bookmarkStart w:id="1511" w:name="_Toc389494775"/>
      <w:r w:rsidRPr="00A3122B">
        <w:rPr>
          <w:lang w:val="en-CA"/>
        </w:rPr>
        <w:t>Definitions</w:t>
      </w:r>
      <w:bookmarkEnd w:id="1509"/>
      <w:bookmarkEnd w:id="1510"/>
      <w:bookmarkEnd w:id="1511"/>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 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2" w:name="_Toc389394479"/>
      <w:bookmarkStart w:id="1513" w:name="_Toc389494776"/>
      <w:r w:rsidRPr="00A3122B">
        <w:rPr>
          <w:lang w:val="en-CA"/>
        </w:rPr>
        <w:lastRenderedPageBreak/>
        <w:t>Abbreviations</w:t>
      </w:r>
      <w:bookmarkEnd w:id="1512"/>
      <w:bookmarkEnd w:id="1513"/>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514" w:name="_Toc389394480"/>
      <w:bookmarkStart w:id="1515" w:name="_Toc389494777"/>
      <w:r w:rsidRPr="00A3122B">
        <w:rPr>
          <w:lang w:val="en-CA"/>
        </w:rPr>
        <w:t>Conventions</w:t>
      </w:r>
      <w:bookmarkEnd w:id="1514"/>
      <w:bookmarkEnd w:id="1515"/>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6" w:name="_Toc389394481"/>
      <w:bookmarkStart w:id="1517" w:name="_Toc389494778"/>
      <w:r w:rsidRPr="00A3122B">
        <w:rPr>
          <w:lang w:val="en-CA"/>
        </w:rPr>
        <w:t>Source, coded, decoded and output data formats, scanning processes, and neighbouring relationships</w:t>
      </w:r>
      <w:bookmarkEnd w:id="1516"/>
      <w:bookmarkEnd w:id="1517"/>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518" w:name="_Toc303680801"/>
      <w:bookmarkStart w:id="1519" w:name="_Toc248045632"/>
      <w:bookmarkStart w:id="1520" w:name="_Toc226457165"/>
      <w:bookmarkStart w:id="1521" w:name="_Ref220337191"/>
      <w:bookmarkStart w:id="1522" w:name="_Ref217305740"/>
      <w:bookmarkStart w:id="1523" w:name="_Ref360894127"/>
      <w:bookmarkStart w:id="1524" w:name="_Toc389394482"/>
      <w:bookmarkStart w:id="1525" w:name="_Toc389494779"/>
      <w:r w:rsidRPr="00A3122B">
        <w:rPr>
          <w:lang w:val="en-CA"/>
        </w:rPr>
        <w:t>Syntax and semantics</w:t>
      </w:r>
      <w:bookmarkEnd w:id="1518"/>
      <w:bookmarkEnd w:id="1519"/>
      <w:bookmarkEnd w:id="1520"/>
      <w:bookmarkEnd w:id="1521"/>
      <w:bookmarkEnd w:id="1522"/>
      <w:bookmarkEnd w:id="1523"/>
      <w:bookmarkEnd w:id="1524"/>
      <w:bookmarkEnd w:id="1525"/>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26" w:name="_Toc303680802"/>
      <w:bookmarkStart w:id="1527" w:name="_Toc248045633"/>
      <w:bookmarkStart w:id="1528" w:name="_Toc226457166"/>
      <w:bookmarkStart w:id="1529" w:name="_Toc198881559"/>
      <w:bookmarkStart w:id="1530" w:name="_Toc190849807"/>
      <w:bookmarkStart w:id="1531" w:name="_Toc140808430"/>
      <w:bookmarkStart w:id="1532" w:name="_Ref348089982"/>
      <w:bookmarkStart w:id="1533" w:name="_Ref363159905"/>
      <w:bookmarkStart w:id="1534" w:name="_Toc389394483"/>
      <w:bookmarkStart w:id="1535" w:name="_Toc389494780"/>
      <w:r w:rsidRPr="00A3122B">
        <w:rPr>
          <w:lang w:val="en-CA"/>
        </w:rPr>
        <w:t>Method of specifying syntax in tabular form</w:t>
      </w:r>
      <w:bookmarkEnd w:id="1526"/>
      <w:bookmarkEnd w:id="1527"/>
      <w:bookmarkEnd w:id="1528"/>
      <w:bookmarkEnd w:id="1529"/>
      <w:bookmarkEnd w:id="1530"/>
      <w:bookmarkEnd w:id="1531"/>
      <w:bookmarkEnd w:id="1532"/>
      <w:bookmarkEnd w:id="1533"/>
      <w:bookmarkEnd w:id="1534"/>
      <w:bookmarkEnd w:id="1535"/>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36" w:name="_Toc303680803"/>
      <w:bookmarkStart w:id="1537" w:name="_Toc248045634"/>
      <w:bookmarkStart w:id="1538" w:name="_Toc226457167"/>
      <w:bookmarkStart w:id="1539" w:name="_Toc198881560"/>
      <w:bookmarkStart w:id="1540" w:name="_Toc190849808"/>
      <w:bookmarkStart w:id="1541" w:name="_Toc140808431"/>
      <w:bookmarkStart w:id="1542" w:name="_Ref348089989"/>
      <w:bookmarkStart w:id="1543" w:name="_Ref363159910"/>
      <w:bookmarkStart w:id="1544" w:name="_Toc389394484"/>
      <w:bookmarkStart w:id="1545" w:name="_Toc389494781"/>
      <w:r w:rsidRPr="00A3122B">
        <w:rPr>
          <w:lang w:val="en-CA"/>
        </w:rPr>
        <w:t>Specification of syntax functions, categories, and descriptors</w:t>
      </w:r>
      <w:bookmarkEnd w:id="1536"/>
      <w:bookmarkEnd w:id="1537"/>
      <w:bookmarkEnd w:id="1538"/>
      <w:bookmarkEnd w:id="1539"/>
      <w:bookmarkEnd w:id="1540"/>
      <w:bookmarkEnd w:id="1541"/>
      <w:bookmarkEnd w:id="1542"/>
      <w:bookmarkEnd w:id="1543"/>
      <w:bookmarkEnd w:id="1544"/>
      <w:bookmarkEnd w:id="1545"/>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1546"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547" w:name="_Toc389394485"/>
      <w:bookmarkStart w:id="1548" w:name="_Toc389494782"/>
      <w:r w:rsidRPr="00A3122B">
        <w:rPr>
          <w:lang w:val="en-CA"/>
        </w:rPr>
        <w:t>Syntax in tabular form</w:t>
      </w:r>
      <w:bookmarkEnd w:id="1546"/>
      <w:bookmarkEnd w:id="1547"/>
      <w:bookmarkEnd w:id="1548"/>
    </w:p>
    <w:p w:rsidR="00FE0076" w:rsidRPr="00A3122B" w:rsidRDefault="00FE0076" w:rsidP="00FE0076">
      <w:pPr>
        <w:pStyle w:val="3H2"/>
        <w:keepLines w:val="0"/>
        <w:numPr>
          <w:ilvl w:val="3"/>
          <w:numId w:val="35"/>
        </w:numPr>
        <w:tabs>
          <w:tab w:val="clear" w:pos="4230"/>
          <w:tab w:val="num" w:pos="1134"/>
        </w:tabs>
        <w:ind w:left="1134" w:hanging="1134"/>
      </w:pPr>
      <w:bookmarkStart w:id="1549" w:name="_Ref348090062"/>
      <w:bookmarkStart w:id="1550" w:name="_Toc389394486"/>
      <w:bookmarkStart w:id="1551" w:name="_Toc389494783"/>
      <w:r w:rsidRPr="00A3122B">
        <w:t>NAL unit syntax</w:t>
      </w:r>
      <w:bookmarkEnd w:id="1549"/>
      <w:bookmarkEnd w:id="1550"/>
      <w:bookmarkEnd w:id="1551"/>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1552" w:name="_Ref363159828"/>
      <w:bookmarkStart w:id="1553" w:name="_Toc389394487"/>
      <w:bookmarkStart w:id="1554" w:name="_Toc389494784"/>
      <w:r w:rsidRPr="00A3122B">
        <w:lastRenderedPageBreak/>
        <w:t>Raw byte sequence payloads and RBSP trailing bits syntax</w:t>
      </w:r>
      <w:bookmarkEnd w:id="1552"/>
      <w:bookmarkEnd w:id="1553"/>
      <w:bookmarkEnd w:id="1554"/>
    </w:p>
    <w:p w:rsidR="00FE0076" w:rsidRPr="00A3122B" w:rsidRDefault="00FE0076" w:rsidP="00FE0076">
      <w:pPr>
        <w:pStyle w:val="3H3"/>
        <w:keepLines w:val="0"/>
        <w:numPr>
          <w:ilvl w:val="4"/>
          <w:numId w:val="35"/>
        </w:numPr>
        <w:tabs>
          <w:tab w:val="clear" w:pos="1170"/>
          <w:tab w:val="num" w:pos="1134"/>
        </w:tabs>
        <w:ind w:left="1134" w:hanging="1134"/>
      </w:pPr>
      <w:bookmarkStart w:id="1555" w:name="_Ref348090078"/>
      <w:r w:rsidRPr="00A3122B">
        <w:t>Video parameter set RBSP</w:t>
      </w:r>
      <w:bookmarkEnd w:id="1555"/>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3D4635" w:rsidTr="00126CD8">
        <w:trPr>
          <w:trHeight w:val="289"/>
          <w:jc w:val="center"/>
        </w:trPr>
        <w:tc>
          <w:tcPr>
            <w:tcW w:w="7920" w:type="dxa"/>
          </w:tcPr>
          <w:p w:rsidR="00FE0076" w:rsidRPr="003D4635"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strike/>
                <w:highlight w:val="lightGray"/>
                <w:lang w:eastAsia="ko-KR"/>
              </w:rPr>
            </w:pPr>
            <w:r w:rsidRPr="003D4635">
              <w:rPr>
                <w:rFonts w:eastAsia="Batang"/>
                <w:bCs/>
                <w:strike/>
                <w:highlight w:val="lightGray"/>
                <w:lang w:val="en-CA" w:eastAsia="ko-KR"/>
              </w:rPr>
              <w:tab/>
            </w:r>
            <w:r w:rsidRPr="003D4635">
              <w:rPr>
                <w:b/>
                <w:strike/>
                <w:highlight w:val="lightGray"/>
              </w:rPr>
              <w:t>cross_layer_phase_alignment_flag</w:t>
            </w:r>
          </w:p>
        </w:tc>
        <w:tc>
          <w:tcPr>
            <w:tcW w:w="1152" w:type="dxa"/>
          </w:tcPr>
          <w:p w:rsidR="00FE0076" w:rsidRPr="003D4635" w:rsidRDefault="00FE0076" w:rsidP="00126CD8">
            <w:pPr>
              <w:keepNext/>
              <w:tabs>
                <w:tab w:val="clear" w:pos="794"/>
                <w:tab w:val="clear" w:pos="1191"/>
                <w:tab w:val="clear" w:pos="1588"/>
                <w:tab w:val="clear" w:pos="1985"/>
              </w:tabs>
              <w:spacing w:before="0" w:after="60"/>
              <w:rPr>
                <w:rFonts w:eastAsia="MS Mincho"/>
                <w:bCs/>
                <w:strike/>
                <w:highlight w:val="lightGray"/>
                <w:lang w:val="en-CA"/>
              </w:rPr>
            </w:pPr>
            <w:r w:rsidRPr="003D4635">
              <w:rPr>
                <w:rFonts w:eastAsia="MS Mincho"/>
                <w:bCs/>
                <w:strike/>
                <w:highlight w:val="lightGray"/>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1556"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1557"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1558"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E3744E" w:rsidRDefault="00FE0076" w:rsidP="00126CD8">
            <w:pPr>
              <w:pStyle w:val="tablesyntax"/>
              <w:rPr>
                <w:b/>
                <w:strike/>
                <w:lang w:val="en-CA"/>
              </w:rPr>
            </w:pPr>
            <w:r w:rsidRPr="00E3744E">
              <w:rPr>
                <w:rFonts w:ascii="Times New Roman" w:hAnsi="Times New Roman"/>
                <w:b/>
                <w:strike/>
                <w:highlight w:val="green"/>
                <w:lang w:val="en-US"/>
              </w:rPr>
              <w:tab/>
              <w:t>vert_phase_position_in_use_flag</w:t>
            </w:r>
          </w:p>
        </w:tc>
        <w:tc>
          <w:tcPr>
            <w:tcW w:w="1153" w:type="dxa"/>
          </w:tcPr>
          <w:p w:rsidR="00FE0076" w:rsidRPr="00E3744E" w:rsidRDefault="00FE0076" w:rsidP="00126CD8">
            <w:pPr>
              <w:pStyle w:val="tablecell"/>
              <w:rPr>
                <w:rFonts w:eastAsia="MS Mincho"/>
                <w:bCs/>
                <w:strike/>
                <w:lang w:val="en-CA"/>
              </w:rPr>
            </w:pPr>
            <w:r w:rsidRPr="00E3744E">
              <w:rPr>
                <w:rFonts w:eastAsia="MS Mincho"/>
                <w:bCs/>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1556"/>
      <w:bookmarkEnd w:id="1557"/>
      <w:bookmarkEnd w:id="1558"/>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559"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1560"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1560"/>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Del="00D350C0" w:rsidTr="00126CD8">
        <w:trPr>
          <w:trHeight w:val="289"/>
          <w:jc w:val="center"/>
          <w:del w:id="1561"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62" w:author="(Move scaled offset to PPS)" w:date="2014-06-10T17:47:00Z"/>
                <w:rFonts w:eastAsia="Batang"/>
                <w:b/>
                <w:bCs/>
                <w:lang w:val="en-CA" w:eastAsia="ko-KR"/>
              </w:rPr>
            </w:pPr>
            <w:del w:id="1563" w:author="(Move scaled offset to PPS)" w:date="2014-06-10T17:47:00Z">
              <w:r w:rsidRPr="00A3122B" w:rsidDel="00D350C0">
                <w:rPr>
                  <w:bCs/>
                  <w:lang w:val="en-CA"/>
                </w:rPr>
                <w:tab/>
              </w:r>
              <w:r w:rsidRPr="00A3122B" w:rsidDel="00D350C0">
                <w:rPr>
                  <w:b/>
                  <w:bCs/>
                  <w:lang w:val="en-CA"/>
                </w:rPr>
                <w:delText>num_scaled_ref_layer_offsets</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64" w:author="(Move scaled offset to PPS)" w:date="2014-06-10T17:47:00Z"/>
                <w:rFonts w:eastAsia="Batang"/>
                <w:bCs/>
                <w:lang w:val="en-CA"/>
              </w:rPr>
            </w:pPr>
            <w:del w:id="1565" w:author="(Move scaled offset to PPS)" w:date="2014-06-10T17:47:00Z">
              <w:r w:rsidRPr="00A3122B" w:rsidDel="00D350C0">
                <w:rPr>
                  <w:rFonts w:eastAsia="Batang"/>
                  <w:bCs/>
                  <w:lang w:val="en-CA"/>
                </w:rPr>
                <w:delText>ue(v)</w:delText>
              </w:r>
            </w:del>
          </w:p>
        </w:tc>
      </w:tr>
      <w:tr w:rsidR="00FE0076" w:rsidRPr="00A3122B" w:rsidDel="00D350C0" w:rsidTr="00126CD8">
        <w:trPr>
          <w:trHeight w:val="289"/>
          <w:jc w:val="center"/>
          <w:del w:id="1566"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67" w:author="(Move scaled offset to PPS)" w:date="2014-06-10T17:47:00Z"/>
                <w:rFonts w:eastAsia="Batang"/>
                <w:b/>
                <w:bCs/>
                <w:lang w:val="en-CA" w:eastAsia="ko-KR"/>
              </w:rPr>
            </w:pPr>
            <w:del w:id="1568" w:author="(Move scaled offset to PPS)" w:date="2014-06-10T17:47:00Z">
              <w:r w:rsidRPr="00A3122B" w:rsidDel="00D350C0">
                <w:rPr>
                  <w:lang w:val="en-CA"/>
                </w:rPr>
                <w:tab/>
                <w:delText>for( i = 0; i &lt; num_scaled_ref_layer_offsets; i++)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69" w:author="(Move scaled offset to PPS)" w:date="2014-06-10T17:47:00Z"/>
                <w:rFonts w:eastAsia="Batang"/>
                <w:bCs/>
                <w:lang w:val="en-CA"/>
              </w:rPr>
            </w:pPr>
          </w:p>
        </w:tc>
      </w:tr>
      <w:tr w:rsidR="00FE0076" w:rsidRPr="00A3122B" w:rsidDel="00D350C0" w:rsidTr="00126CD8">
        <w:trPr>
          <w:trHeight w:val="289"/>
          <w:jc w:val="center"/>
          <w:del w:id="157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71" w:author="(Move scaled offset to PPS)" w:date="2014-06-10T17:47:00Z"/>
                <w:rFonts w:eastAsia="Batang"/>
                <w:b/>
                <w:bCs/>
                <w:lang w:val="en-CA" w:eastAsia="ko-KR"/>
              </w:rPr>
            </w:pPr>
            <w:del w:id="1572" w:author="(Move scaled offset to PPS)" w:date="2014-06-10T17:47:00Z">
              <w:r w:rsidRPr="00A3122B" w:rsidDel="00D350C0">
                <w:rPr>
                  <w:lang w:val="en-CA"/>
                </w:rPr>
                <w:tab/>
              </w:r>
              <w:r w:rsidRPr="00A3122B" w:rsidDel="00D350C0">
                <w:rPr>
                  <w:lang w:val="en-CA"/>
                </w:rPr>
                <w:tab/>
              </w:r>
              <w:r w:rsidRPr="00A3122B" w:rsidDel="00D350C0">
                <w:rPr>
                  <w:b/>
                  <w:lang w:val="en-CA"/>
                </w:rPr>
                <w:delText>scaled_ref_layer_id</w:delText>
              </w:r>
              <w:r w:rsidRPr="00A3122B" w:rsidDel="00D350C0">
                <w:rPr>
                  <w:lang w:val="en-CA"/>
                </w:rPr>
                <w:delText>[ i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73" w:author="(Move scaled offset to PPS)" w:date="2014-06-10T17:47:00Z"/>
                <w:rFonts w:eastAsia="Batang"/>
                <w:bCs/>
                <w:lang w:val="en-CA"/>
              </w:rPr>
            </w:pPr>
            <w:del w:id="1574" w:author="(Move scaled offset to PPS)" w:date="2014-06-10T17:47:00Z">
              <w:r w:rsidRPr="00A3122B" w:rsidDel="00D350C0">
                <w:rPr>
                  <w:rFonts w:eastAsia="MS Mincho"/>
                  <w:bCs/>
                  <w:lang w:val="en-CA"/>
                </w:rPr>
                <w:delText>u(6)</w:delText>
              </w:r>
            </w:del>
          </w:p>
        </w:tc>
      </w:tr>
      <w:tr w:rsidR="00FE0076" w:rsidRPr="00A3122B" w:rsidDel="00D350C0" w:rsidTr="00126CD8">
        <w:trPr>
          <w:trHeight w:val="289"/>
          <w:jc w:val="center"/>
          <w:del w:id="1575"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76" w:author="(Move scaled offset to PPS)" w:date="2014-06-10T17:47:00Z"/>
                <w:rFonts w:eastAsia="Batang"/>
                <w:b/>
                <w:bCs/>
                <w:lang w:val="en-CA" w:eastAsia="ko-KR"/>
              </w:rPr>
            </w:pPr>
            <w:del w:id="1577" w:author="(Move scaled offset to PPS)" w:date="2014-06-10T17:47:00Z">
              <w:r w:rsidRPr="00A3122B" w:rsidDel="00D350C0">
                <w:rPr>
                  <w:b/>
                  <w:bCs/>
                  <w:lang w:val="en-CA"/>
                </w:rPr>
                <w:tab/>
              </w:r>
              <w:r w:rsidRPr="00A3122B" w:rsidDel="00D350C0">
                <w:rPr>
                  <w:b/>
                  <w:bCs/>
                  <w:lang w:val="en-CA"/>
                </w:rPr>
                <w:tab/>
                <w:delText>scaled_ref_layer_left_offset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78" w:author="(Move scaled offset to PPS)" w:date="2014-06-10T17:47:00Z"/>
                <w:rFonts w:eastAsia="Batang"/>
                <w:bCs/>
                <w:lang w:val="en-CA"/>
              </w:rPr>
            </w:pPr>
            <w:del w:id="1579" w:author="(Move scaled offset to PPS)" w:date="2014-06-10T17:47:00Z">
              <w:r w:rsidRPr="00A3122B" w:rsidDel="00D350C0">
                <w:rPr>
                  <w:lang w:val="en-CA"/>
                </w:rPr>
                <w:delText>se(v)</w:delText>
              </w:r>
            </w:del>
          </w:p>
        </w:tc>
      </w:tr>
      <w:tr w:rsidR="00FE0076" w:rsidRPr="00A3122B" w:rsidDel="00D350C0" w:rsidTr="00126CD8">
        <w:trPr>
          <w:trHeight w:val="289"/>
          <w:jc w:val="center"/>
          <w:del w:id="158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81" w:author="(Move scaled offset to PPS)" w:date="2014-06-10T17:47:00Z"/>
                <w:rFonts w:eastAsia="Batang"/>
                <w:b/>
                <w:bCs/>
                <w:lang w:val="en-CA" w:eastAsia="ko-KR"/>
              </w:rPr>
            </w:pPr>
            <w:del w:id="1582" w:author="(Move scaled offset to PPS)" w:date="2014-06-10T17:47:00Z">
              <w:r w:rsidRPr="00A3122B" w:rsidDel="00D350C0">
                <w:rPr>
                  <w:b/>
                  <w:bCs/>
                  <w:lang w:val="en-CA"/>
                </w:rPr>
                <w:tab/>
              </w:r>
              <w:r w:rsidRPr="00A3122B" w:rsidDel="00D350C0">
                <w:rPr>
                  <w:b/>
                  <w:bCs/>
                  <w:lang w:val="en-CA"/>
                </w:rPr>
                <w:tab/>
                <w:delText>scaled_ref_layer_top_offset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83" w:author="(Move scaled offset to PPS)" w:date="2014-06-10T17:47:00Z"/>
                <w:rFonts w:eastAsia="Batang"/>
                <w:bCs/>
                <w:lang w:val="en-CA"/>
              </w:rPr>
            </w:pPr>
            <w:del w:id="1584" w:author="(Move scaled offset to PPS)" w:date="2014-06-10T17:47:00Z">
              <w:r w:rsidRPr="00A3122B" w:rsidDel="00D350C0">
                <w:rPr>
                  <w:lang w:val="en-CA"/>
                </w:rPr>
                <w:delText>se(v)</w:delText>
              </w:r>
            </w:del>
          </w:p>
        </w:tc>
      </w:tr>
      <w:tr w:rsidR="00FE0076" w:rsidRPr="00A3122B" w:rsidDel="00D350C0" w:rsidTr="00126CD8">
        <w:trPr>
          <w:trHeight w:val="289"/>
          <w:jc w:val="center"/>
          <w:del w:id="1585"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86" w:author="(Move scaled offset to PPS)" w:date="2014-06-10T17:47:00Z"/>
                <w:rFonts w:eastAsia="Batang"/>
                <w:b/>
                <w:bCs/>
                <w:lang w:val="en-CA" w:eastAsia="ko-KR"/>
              </w:rPr>
            </w:pPr>
            <w:del w:id="1587" w:author="(Move scaled offset to PPS)" w:date="2014-06-10T17:47:00Z">
              <w:r w:rsidRPr="00A3122B" w:rsidDel="00D350C0">
                <w:rPr>
                  <w:b/>
                  <w:bCs/>
                  <w:lang w:val="en-CA"/>
                </w:rPr>
                <w:tab/>
              </w:r>
              <w:r w:rsidRPr="00A3122B" w:rsidDel="00D350C0">
                <w:rPr>
                  <w:b/>
                  <w:bCs/>
                  <w:lang w:val="en-CA"/>
                </w:rPr>
                <w:tab/>
                <w:delText>scaled_ref_layer_right_offset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88" w:author="(Move scaled offset to PPS)" w:date="2014-06-10T17:47:00Z"/>
                <w:rFonts w:eastAsia="Batang"/>
                <w:bCs/>
                <w:lang w:val="en-CA"/>
              </w:rPr>
            </w:pPr>
            <w:del w:id="1589" w:author="(Move scaled offset to PPS)" w:date="2014-06-10T17:47:00Z">
              <w:r w:rsidRPr="00A3122B" w:rsidDel="00D350C0">
                <w:rPr>
                  <w:lang w:val="en-CA"/>
                </w:rPr>
                <w:delText>se(v)</w:delText>
              </w:r>
            </w:del>
          </w:p>
        </w:tc>
      </w:tr>
      <w:tr w:rsidR="00FE0076" w:rsidRPr="00A3122B" w:rsidDel="00D350C0" w:rsidTr="00126CD8">
        <w:trPr>
          <w:trHeight w:val="289"/>
          <w:jc w:val="center"/>
          <w:del w:id="159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91" w:author="(Move scaled offset to PPS)" w:date="2014-06-10T17:47:00Z"/>
                <w:rFonts w:eastAsia="Batang"/>
                <w:b/>
                <w:bCs/>
                <w:lang w:val="en-CA" w:eastAsia="ko-KR"/>
              </w:rPr>
            </w:pPr>
            <w:del w:id="1592" w:author="(Move scaled offset to PPS)" w:date="2014-06-10T17:47:00Z">
              <w:r w:rsidRPr="00A3122B" w:rsidDel="00D350C0">
                <w:rPr>
                  <w:b/>
                  <w:bCs/>
                  <w:lang w:val="en-CA"/>
                </w:rPr>
                <w:tab/>
              </w:r>
              <w:r w:rsidRPr="00A3122B" w:rsidDel="00D350C0">
                <w:rPr>
                  <w:b/>
                  <w:bCs/>
                  <w:lang w:val="en-CA"/>
                </w:rPr>
                <w:tab/>
                <w:delText>scaled_ref_layer_bottom_offset</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93" w:author="(Move scaled offset to PPS)" w:date="2014-06-10T17:47:00Z"/>
                <w:rFonts w:eastAsia="Batang"/>
                <w:bCs/>
                <w:lang w:val="en-CA"/>
              </w:rPr>
            </w:pPr>
            <w:del w:id="1594" w:author="(Move scaled offset to PPS)" w:date="2014-06-10T17:47:00Z">
              <w:r w:rsidRPr="00A3122B" w:rsidDel="00D350C0">
                <w:rPr>
                  <w:lang w:val="en-CA"/>
                </w:rPr>
                <w:delText>se(v)</w:delText>
              </w:r>
            </w:del>
          </w:p>
        </w:tc>
      </w:tr>
      <w:tr w:rsidR="00FE0076" w:rsidRPr="00A3122B" w:rsidDel="00D350C0" w:rsidTr="00126CD8">
        <w:trPr>
          <w:trHeight w:val="289"/>
          <w:jc w:val="center"/>
          <w:del w:id="1595" w:author="(Move scaled offset to PPS)" w:date="2014-06-10T17:47:00Z"/>
        </w:trPr>
        <w:tc>
          <w:tcPr>
            <w:tcW w:w="7920" w:type="dxa"/>
          </w:tcPr>
          <w:p w:rsidR="00FE0076" w:rsidRPr="00A3122B" w:rsidDel="00D350C0"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596" w:author="(Move scaled offset to PPS)" w:date="2014-06-10T17:47:00Z"/>
                <w:b/>
                <w:bCs/>
                <w:lang w:val="en-CA"/>
              </w:rPr>
            </w:pPr>
            <w:del w:id="1597" w:author="(Move scaled offset to PPS)" w:date="2014-06-10T17:47:00Z">
              <w:r w:rsidRPr="00A3122B" w:rsidDel="00D350C0">
                <w:rPr>
                  <w:b/>
                  <w:bCs/>
                  <w:lang w:val="en-CA"/>
                </w:rPr>
                <w:tab/>
              </w:r>
              <w:r w:rsidRPr="00A3122B" w:rsidDel="00D350C0">
                <w:rPr>
                  <w:b/>
                  <w:bCs/>
                  <w:lang w:val="en-CA"/>
                </w:rPr>
                <w:tab/>
              </w:r>
              <w:r w:rsidRPr="007F0CB3" w:rsidDel="00D350C0">
                <w:rPr>
                  <w:rFonts w:hint="eastAsia"/>
                  <w:b/>
                  <w:bCs/>
                  <w:highlight w:val="green"/>
                  <w:lang w:val="en-US" w:eastAsia="ko-KR"/>
                </w:rPr>
                <w:delText>vert_</w:delText>
              </w:r>
              <w:r w:rsidRPr="007F0CB3" w:rsidDel="00D350C0">
                <w:rPr>
                  <w:b/>
                  <w:highlight w:val="green"/>
                </w:rPr>
                <w:delText>phase_position_</w:delText>
              </w:r>
              <w:r w:rsidDel="00D350C0">
                <w:rPr>
                  <w:b/>
                  <w:highlight w:val="green"/>
                </w:rPr>
                <w:delText>enable</w:delText>
              </w:r>
              <w:r w:rsidRPr="007F0CB3" w:rsidDel="00D350C0">
                <w:rPr>
                  <w:b/>
                  <w:highlight w:val="green"/>
                </w:rPr>
                <w:delText>_flag</w:delText>
              </w:r>
              <w:r w:rsidRPr="00A3122B" w:rsidDel="00D350C0">
                <w:rPr>
                  <w:bCs/>
                  <w:lang w:val="en-CA"/>
                </w:rPr>
                <w:delText>[ scaled_ref_layer_id[ i ] ]</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598" w:author="(Move scaled offset to PPS)" w:date="2014-06-10T17:47:00Z"/>
                <w:lang w:val="en-CA"/>
              </w:rPr>
            </w:pPr>
            <w:del w:id="1599" w:author="(Move scaled offset to PPS)" w:date="2014-06-10T17:47:00Z">
              <w:r w:rsidRPr="00A3122B" w:rsidDel="00D350C0">
                <w:rPr>
                  <w:rFonts w:eastAsia="MS Mincho"/>
                  <w:bCs/>
                  <w:lang w:val="en-CA"/>
                </w:rPr>
                <w:delText>u(1)</w:delText>
              </w:r>
            </w:del>
          </w:p>
        </w:tc>
      </w:tr>
      <w:tr w:rsidR="00FE0076" w:rsidRPr="00A3122B" w:rsidDel="00D350C0" w:rsidTr="00126CD8">
        <w:trPr>
          <w:trHeight w:val="289"/>
          <w:jc w:val="center"/>
          <w:del w:id="1600" w:author="(Move scaled offset to PPS)" w:date="2014-06-10T17:47:00Z"/>
        </w:trPr>
        <w:tc>
          <w:tcPr>
            <w:tcW w:w="7920" w:type="dxa"/>
          </w:tcPr>
          <w:p w:rsidR="00FE0076" w:rsidRPr="00A3122B" w:rsidDel="00D350C0"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1601" w:author="(Move scaled offset to PPS)" w:date="2014-06-10T17:47:00Z"/>
                <w:rFonts w:eastAsia="Batang"/>
                <w:b/>
                <w:bCs/>
                <w:lang w:val="en-CA" w:eastAsia="ko-KR"/>
              </w:rPr>
            </w:pPr>
            <w:del w:id="1602" w:author="(Move scaled offset to PPS)" w:date="2014-06-10T17:47:00Z">
              <w:r w:rsidRPr="00A3122B" w:rsidDel="00D350C0">
                <w:rPr>
                  <w:b/>
                  <w:bCs/>
                  <w:lang w:val="en-CA"/>
                </w:rPr>
                <w:tab/>
              </w:r>
              <w:r w:rsidRPr="00A3122B" w:rsidDel="00D350C0">
                <w:rPr>
                  <w:b/>
                  <w:lang w:val="en-CA"/>
                </w:rPr>
                <w:delText>}</w:delText>
              </w:r>
            </w:del>
          </w:p>
        </w:tc>
        <w:tc>
          <w:tcPr>
            <w:tcW w:w="1151" w:type="dxa"/>
          </w:tcPr>
          <w:p w:rsidR="00FE0076" w:rsidRPr="00A3122B" w:rsidDel="00D350C0" w:rsidRDefault="00FE0076" w:rsidP="00126CD8">
            <w:pPr>
              <w:keepNext/>
              <w:tabs>
                <w:tab w:val="clear" w:pos="794"/>
                <w:tab w:val="clear" w:pos="1191"/>
                <w:tab w:val="clear" w:pos="1588"/>
                <w:tab w:val="clear" w:pos="1985"/>
              </w:tabs>
              <w:spacing w:before="0" w:after="60"/>
              <w:rPr>
                <w:del w:id="1603" w:author="(Move scaled offset to PPS)" w:date="2014-06-10T17:47:00Z"/>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1604" w:name="_Ref351058034"/>
      <w:bookmarkStart w:id="1605" w:name="_Ref363160723"/>
      <w:r w:rsidRPr="00A3122B">
        <w:lastRenderedPageBreak/>
        <w:t>Picture parameter set RBSP syntax</w:t>
      </w:r>
      <w:bookmarkEnd w:id="1559"/>
      <w:bookmarkEnd w:id="1604"/>
      <w:bookmarkEnd w:id="1605"/>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gridCol w:w="6"/>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606" w:name="_Ref348090111"/>
            <w:r w:rsidRPr="00A3122B">
              <w:rPr>
                <w:rFonts w:ascii="Times New Roman" w:hAnsi="Times New Roman"/>
                <w:lang w:val="en-CA"/>
              </w:rPr>
              <w:t>pic_parameter_set_rbsp( ) {</w:t>
            </w:r>
          </w:p>
        </w:tc>
        <w:tc>
          <w:tcPr>
            <w:tcW w:w="1157" w:type="dxa"/>
            <w:gridSpan w:val="2"/>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gridSpan w:val="2"/>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gridSpan w:val="2"/>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gridSpan w:val="2"/>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gridSpan w:val="2"/>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gridSpan w:val="2"/>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gridSpan w:val="2"/>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gridSpan w:val="2"/>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gridSpan w:val="2"/>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gridSpan w:val="2"/>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gridSpan w:val="2"/>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gridSpan w:val="2"/>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gridSpan w:val="2"/>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gridSpan w:val="2"/>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gridSpan w:val="2"/>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gridSpan w:val="2"/>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gridSpan w:val="2"/>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gridSpan w:val="2"/>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gridSpan w:val="2"/>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gridSpan w:val="2"/>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gridSpan w:val="2"/>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gridSpan w:val="2"/>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gridSpan w:val="2"/>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gridSpan w:val="2"/>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gridSpan w:val="2"/>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D350C0" w:rsidRPr="00A3122B" w:rsidTr="00126CD8">
        <w:trPr>
          <w:cantSplit/>
          <w:trHeight w:val="289"/>
          <w:jc w:val="center"/>
          <w:ins w:id="1607" w:author="(Move scaled offset to PPS)" w:date="2014-06-10T17:38:00Z"/>
        </w:trPr>
        <w:tc>
          <w:tcPr>
            <w:tcW w:w="7920" w:type="dxa"/>
          </w:tcPr>
          <w:p w:rsidR="00D350C0" w:rsidRPr="003D4635" w:rsidRDefault="00D350C0" w:rsidP="00126CD8">
            <w:pPr>
              <w:pStyle w:val="tablesyntax"/>
              <w:keepLines w:val="0"/>
              <w:rPr>
                <w:ins w:id="1608" w:author="(Move scaled offset to PPS)" w:date="2014-06-10T17:38:00Z"/>
                <w:rFonts w:ascii="Times New Roman" w:hAnsi="Times New Roman"/>
                <w:bCs/>
                <w:highlight w:val="lightGray"/>
                <w:lang w:val="en-CA"/>
              </w:rPr>
            </w:pPr>
            <w:ins w:id="1609" w:author="(Move scaled offset to PPS)" w:date="2014-06-10T17:46:00Z">
              <w:r w:rsidRPr="003D4635">
                <w:rPr>
                  <w:bCs/>
                  <w:highlight w:val="lightGray"/>
                  <w:lang w:val="en-CA"/>
                </w:rPr>
                <w:tab/>
              </w:r>
            </w:ins>
            <w:ins w:id="1610" w:author="(Move scaled offset to PPS)" w:date="2014-06-10T17:47:00Z">
              <w:r w:rsidRPr="003D4635">
                <w:rPr>
                  <w:bCs/>
                  <w:highlight w:val="lightGray"/>
                  <w:lang w:val="en-CA"/>
                </w:rPr>
                <w:tab/>
              </w:r>
            </w:ins>
            <w:ins w:id="1611" w:author="(Move scaled offset to PPS)" w:date="2014-06-10T17:46:00Z">
              <w:r w:rsidRPr="003D4635">
                <w:rPr>
                  <w:b/>
                  <w:bCs/>
                  <w:highlight w:val="lightGray"/>
                  <w:lang w:val="en-CA"/>
                </w:rPr>
                <w:t>num_scaled_ref_layer_offsets</w:t>
              </w:r>
            </w:ins>
          </w:p>
        </w:tc>
        <w:tc>
          <w:tcPr>
            <w:tcW w:w="1157" w:type="dxa"/>
            <w:gridSpan w:val="2"/>
          </w:tcPr>
          <w:p w:rsidR="00D350C0" w:rsidRPr="003D4635" w:rsidRDefault="00D350C0" w:rsidP="00126CD8">
            <w:pPr>
              <w:pStyle w:val="tablecell"/>
              <w:keepLines w:val="0"/>
              <w:rPr>
                <w:ins w:id="1612" w:author="(Move scaled offset to PPS)" w:date="2014-06-10T17:38:00Z"/>
                <w:highlight w:val="lightGray"/>
                <w:lang w:val="en-CA"/>
              </w:rPr>
            </w:pPr>
            <w:ins w:id="1613" w:author="(Move scaled offset to PPS)" w:date="2014-06-10T17:46:00Z">
              <w:r w:rsidRPr="003D4635">
                <w:rPr>
                  <w:rFonts w:eastAsia="Batang"/>
                  <w:bCs/>
                  <w:highlight w:val="lightGray"/>
                  <w:lang w:val="en-CA"/>
                </w:rPr>
                <w:t>ue(v)</w:t>
              </w:r>
            </w:ins>
          </w:p>
        </w:tc>
      </w:tr>
      <w:tr w:rsidR="00D350C0" w:rsidRPr="00A3122B" w:rsidTr="00126CD8">
        <w:trPr>
          <w:cantSplit/>
          <w:trHeight w:val="289"/>
          <w:jc w:val="center"/>
          <w:ins w:id="1614" w:author="(Move scaled offset to PPS)" w:date="2014-06-10T17:38:00Z"/>
        </w:trPr>
        <w:tc>
          <w:tcPr>
            <w:tcW w:w="7920" w:type="dxa"/>
          </w:tcPr>
          <w:p w:rsidR="00D350C0" w:rsidRPr="003D4635" w:rsidRDefault="00D350C0" w:rsidP="00126CD8">
            <w:pPr>
              <w:pStyle w:val="tablesyntax"/>
              <w:keepLines w:val="0"/>
              <w:rPr>
                <w:ins w:id="1615" w:author="(Move scaled offset to PPS)" w:date="2014-06-10T17:38:00Z"/>
                <w:rFonts w:ascii="Times New Roman" w:hAnsi="Times New Roman"/>
                <w:bCs/>
                <w:highlight w:val="lightGray"/>
                <w:lang w:val="en-CA"/>
              </w:rPr>
            </w:pPr>
            <w:ins w:id="1616" w:author="(Move scaled offset to PPS)" w:date="2014-06-10T17:46:00Z">
              <w:r w:rsidRPr="003D4635">
                <w:rPr>
                  <w:highlight w:val="lightGray"/>
                  <w:lang w:val="en-CA"/>
                </w:rPr>
                <w:tab/>
              </w:r>
            </w:ins>
            <w:ins w:id="1617" w:author="(Move scaled offset to PPS)" w:date="2014-06-10T17:47:00Z">
              <w:r w:rsidRPr="003D4635">
                <w:rPr>
                  <w:highlight w:val="lightGray"/>
                  <w:lang w:val="en-CA"/>
                </w:rPr>
                <w:tab/>
              </w:r>
            </w:ins>
            <w:ins w:id="1618" w:author="(Move scaled offset to PPS)" w:date="2014-06-10T17:46:00Z">
              <w:r w:rsidRPr="003D4635">
                <w:rPr>
                  <w:highlight w:val="lightGray"/>
                  <w:lang w:val="en-CA"/>
                </w:rPr>
                <w:t>for( i = 0; i &lt; num_scaled_ref_layer_offsets; i++) {</w:t>
              </w:r>
            </w:ins>
          </w:p>
        </w:tc>
        <w:tc>
          <w:tcPr>
            <w:tcW w:w="1157" w:type="dxa"/>
            <w:gridSpan w:val="2"/>
          </w:tcPr>
          <w:p w:rsidR="00D350C0" w:rsidRPr="003D4635" w:rsidRDefault="00D350C0" w:rsidP="00126CD8">
            <w:pPr>
              <w:pStyle w:val="tablecell"/>
              <w:keepLines w:val="0"/>
              <w:rPr>
                <w:ins w:id="1619" w:author="(Move scaled offset to PPS)" w:date="2014-06-10T17:38:00Z"/>
                <w:highlight w:val="lightGray"/>
                <w:lang w:val="en-CA"/>
              </w:rPr>
            </w:pPr>
          </w:p>
        </w:tc>
      </w:tr>
      <w:tr w:rsidR="00D350C0" w:rsidRPr="00A3122B" w:rsidTr="00126CD8">
        <w:trPr>
          <w:cantSplit/>
          <w:trHeight w:val="289"/>
          <w:jc w:val="center"/>
          <w:ins w:id="1620" w:author="(Move scaled offset to PPS)" w:date="2014-06-10T17:38:00Z"/>
        </w:trPr>
        <w:tc>
          <w:tcPr>
            <w:tcW w:w="7920" w:type="dxa"/>
          </w:tcPr>
          <w:p w:rsidR="00D350C0" w:rsidRPr="003D4635" w:rsidRDefault="00D350C0" w:rsidP="00126CD8">
            <w:pPr>
              <w:pStyle w:val="tablesyntax"/>
              <w:keepLines w:val="0"/>
              <w:rPr>
                <w:ins w:id="1621" w:author="(Move scaled offset to PPS)" w:date="2014-06-10T17:38:00Z"/>
                <w:rFonts w:ascii="Times New Roman" w:hAnsi="Times New Roman"/>
                <w:bCs/>
                <w:highlight w:val="lightGray"/>
                <w:lang w:val="en-CA"/>
              </w:rPr>
            </w:pPr>
            <w:ins w:id="1622" w:author="(Move scaled offset to PPS)" w:date="2014-06-10T17:46:00Z">
              <w:r w:rsidRPr="003D4635">
                <w:rPr>
                  <w:highlight w:val="lightGray"/>
                  <w:lang w:val="en-CA"/>
                </w:rPr>
                <w:tab/>
              </w:r>
              <w:r w:rsidRPr="003D4635">
                <w:rPr>
                  <w:highlight w:val="lightGray"/>
                  <w:lang w:val="en-CA"/>
                </w:rPr>
                <w:tab/>
              </w:r>
            </w:ins>
            <w:ins w:id="1623" w:author="(Move scaled offset to PPS)" w:date="2014-06-10T17:47:00Z">
              <w:r w:rsidRPr="003D4635">
                <w:rPr>
                  <w:highlight w:val="lightGray"/>
                  <w:lang w:val="en-CA"/>
                </w:rPr>
                <w:tab/>
              </w:r>
            </w:ins>
            <w:ins w:id="1624" w:author="(Move scaled offset to PPS)" w:date="2014-06-10T17:46:00Z">
              <w:r w:rsidRPr="003D4635">
                <w:rPr>
                  <w:b/>
                  <w:highlight w:val="lightGray"/>
                  <w:lang w:val="en-CA"/>
                </w:rPr>
                <w:t>scaled_ref_layer_id</w:t>
              </w:r>
              <w:r w:rsidRPr="003D4635">
                <w:rPr>
                  <w:highlight w:val="lightGray"/>
                  <w:lang w:val="en-CA"/>
                </w:rPr>
                <w:t>[ i ]</w:t>
              </w:r>
            </w:ins>
          </w:p>
        </w:tc>
        <w:tc>
          <w:tcPr>
            <w:tcW w:w="1157" w:type="dxa"/>
            <w:gridSpan w:val="2"/>
          </w:tcPr>
          <w:p w:rsidR="00D350C0" w:rsidRPr="003D4635" w:rsidRDefault="00D350C0" w:rsidP="00126CD8">
            <w:pPr>
              <w:pStyle w:val="tablecell"/>
              <w:keepLines w:val="0"/>
              <w:rPr>
                <w:ins w:id="1625" w:author="(Move scaled offset to PPS)" w:date="2014-06-10T17:38:00Z"/>
                <w:highlight w:val="lightGray"/>
                <w:lang w:val="en-CA"/>
              </w:rPr>
            </w:pPr>
            <w:ins w:id="1626" w:author="(Move scaled offset to PPS)" w:date="2014-06-10T17:46:00Z">
              <w:r w:rsidRPr="003D4635">
                <w:rPr>
                  <w:rFonts w:eastAsia="MS Mincho"/>
                  <w:bCs/>
                  <w:highlight w:val="lightGray"/>
                  <w:lang w:val="en-CA"/>
                </w:rPr>
                <w:t>u(6)</w:t>
              </w:r>
            </w:ins>
          </w:p>
        </w:tc>
      </w:tr>
      <w:tr w:rsidR="00D350C0" w:rsidRPr="00A3122B" w:rsidTr="00126CD8">
        <w:trPr>
          <w:cantSplit/>
          <w:trHeight w:val="289"/>
          <w:jc w:val="center"/>
          <w:ins w:id="1627" w:author="(Move scaled offset to PPS)" w:date="2014-06-10T17:38:00Z"/>
        </w:trPr>
        <w:tc>
          <w:tcPr>
            <w:tcW w:w="7920" w:type="dxa"/>
          </w:tcPr>
          <w:p w:rsidR="00D350C0" w:rsidRPr="003D4635" w:rsidRDefault="00D350C0" w:rsidP="00126CD8">
            <w:pPr>
              <w:pStyle w:val="tablesyntax"/>
              <w:keepLines w:val="0"/>
              <w:rPr>
                <w:ins w:id="1628" w:author="(Move scaled offset to PPS)" w:date="2014-06-10T17:38:00Z"/>
                <w:rFonts w:ascii="Times New Roman" w:hAnsi="Times New Roman"/>
                <w:bCs/>
                <w:highlight w:val="lightGray"/>
                <w:lang w:val="en-CA"/>
              </w:rPr>
            </w:pPr>
            <w:ins w:id="1629" w:author="(Move scaled offset to PPS)" w:date="2014-06-10T17:46:00Z">
              <w:r w:rsidRPr="003D4635">
                <w:rPr>
                  <w:b/>
                  <w:bCs/>
                  <w:highlight w:val="lightGray"/>
                  <w:lang w:val="en-CA"/>
                </w:rPr>
                <w:tab/>
              </w:r>
              <w:r w:rsidRPr="003D4635">
                <w:rPr>
                  <w:b/>
                  <w:bCs/>
                  <w:highlight w:val="lightGray"/>
                  <w:lang w:val="en-CA"/>
                </w:rPr>
                <w:tab/>
              </w:r>
            </w:ins>
            <w:ins w:id="1630" w:author="(Move scaled offset to PPS)" w:date="2014-06-10T17:47:00Z">
              <w:r w:rsidRPr="003D4635">
                <w:rPr>
                  <w:b/>
                  <w:bCs/>
                  <w:highlight w:val="lightGray"/>
                  <w:lang w:val="en-CA"/>
                </w:rPr>
                <w:tab/>
              </w:r>
            </w:ins>
            <w:ins w:id="1631" w:author="(Move scaled offset to PPS)" w:date="2014-06-10T17:46:00Z">
              <w:r w:rsidRPr="003D4635">
                <w:rPr>
                  <w:b/>
                  <w:bCs/>
                  <w:highlight w:val="lightGray"/>
                  <w:lang w:val="en-CA"/>
                </w:rPr>
                <w:t>scaled_ref_layer_left_offset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32" w:author="(Move scaled offset to PPS)" w:date="2014-06-10T17:38:00Z"/>
                <w:highlight w:val="lightGray"/>
                <w:lang w:val="en-CA"/>
              </w:rPr>
            </w:pPr>
            <w:ins w:id="1633" w:author="(Move scaled offset to PPS)" w:date="2014-06-10T17:46:00Z">
              <w:r w:rsidRPr="003D4635">
                <w:rPr>
                  <w:highlight w:val="lightGray"/>
                  <w:lang w:val="en-CA"/>
                </w:rPr>
                <w:t>se(v)</w:t>
              </w:r>
            </w:ins>
          </w:p>
        </w:tc>
      </w:tr>
      <w:tr w:rsidR="00D350C0" w:rsidRPr="00A3122B" w:rsidTr="00126CD8">
        <w:trPr>
          <w:cantSplit/>
          <w:trHeight w:val="289"/>
          <w:jc w:val="center"/>
          <w:ins w:id="1634" w:author="(Move scaled offset to PPS)" w:date="2014-06-10T17:38:00Z"/>
        </w:trPr>
        <w:tc>
          <w:tcPr>
            <w:tcW w:w="7920" w:type="dxa"/>
          </w:tcPr>
          <w:p w:rsidR="00D350C0" w:rsidRPr="003D4635" w:rsidRDefault="00D350C0" w:rsidP="00126CD8">
            <w:pPr>
              <w:pStyle w:val="tablesyntax"/>
              <w:keepLines w:val="0"/>
              <w:rPr>
                <w:ins w:id="1635" w:author="(Move scaled offset to PPS)" w:date="2014-06-10T17:38:00Z"/>
                <w:rFonts w:ascii="Times New Roman" w:hAnsi="Times New Roman"/>
                <w:bCs/>
                <w:highlight w:val="lightGray"/>
                <w:lang w:val="en-CA"/>
              </w:rPr>
            </w:pPr>
            <w:ins w:id="1636" w:author="(Move scaled offset to PPS)" w:date="2014-06-10T17:46:00Z">
              <w:r w:rsidRPr="003D4635">
                <w:rPr>
                  <w:b/>
                  <w:bCs/>
                  <w:highlight w:val="lightGray"/>
                  <w:lang w:val="en-CA"/>
                </w:rPr>
                <w:tab/>
              </w:r>
              <w:r w:rsidRPr="003D4635">
                <w:rPr>
                  <w:b/>
                  <w:bCs/>
                  <w:highlight w:val="lightGray"/>
                  <w:lang w:val="en-CA"/>
                </w:rPr>
                <w:tab/>
              </w:r>
            </w:ins>
            <w:ins w:id="1637" w:author="(Move scaled offset to PPS)" w:date="2014-06-10T17:47:00Z">
              <w:r w:rsidRPr="003D4635">
                <w:rPr>
                  <w:b/>
                  <w:bCs/>
                  <w:highlight w:val="lightGray"/>
                  <w:lang w:val="en-CA"/>
                </w:rPr>
                <w:tab/>
              </w:r>
            </w:ins>
            <w:ins w:id="1638" w:author="(Move scaled offset to PPS)" w:date="2014-06-10T17:46:00Z">
              <w:r w:rsidRPr="003D4635">
                <w:rPr>
                  <w:b/>
                  <w:bCs/>
                  <w:highlight w:val="lightGray"/>
                  <w:lang w:val="en-CA"/>
                </w:rPr>
                <w:t>scaled_ref_layer_top_offset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39" w:author="(Move scaled offset to PPS)" w:date="2014-06-10T17:38:00Z"/>
                <w:highlight w:val="lightGray"/>
                <w:lang w:val="en-CA"/>
              </w:rPr>
            </w:pPr>
            <w:ins w:id="1640" w:author="(Move scaled offset to PPS)" w:date="2014-06-10T17:46:00Z">
              <w:r w:rsidRPr="003D4635">
                <w:rPr>
                  <w:highlight w:val="lightGray"/>
                  <w:lang w:val="en-CA"/>
                </w:rPr>
                <w:t>se(v)</w:t>
              </w:r>
            </w:ins>
          </w:p>
        </w:tc>
      </w:tr>
      <w:tr w:rsidR="00D350C0" w:rsidRPr="00A3122B" w:rsidTr="00126CD8">
        <w:trPr>
          <w:cantSplit/>
          <w:trHeight w:val="289"/>
          <w:jc w:val="center"/>
          <w:ins w:id="1641" w:author="(Move scaled offset to PPS)" w:date="2014-06-10T17:38:00Z"/>
        </w:trPr>
        <w:tc>
          <w:tcPr>
            <w:tcW w:w="7920" w:type="dxa"/>
          </w:tcPr>
          <w:p w:rsidR="00D350C0" w:rsidRPr="003D4635" w:rsidRDefault="00D350C0" w:rsidP="00126CD8">
            <w:pPr>
              <w:pStyle w:val="tablesyntax"/>
              <w:keepLines w:val="0"/>
              <w:rPr>
                <w:ins w:id="1642" w:author="(Move scaled offset to PPS)" w:date="2014-06-10T17:38:00Z"/>
                <w:rFonts w:ascii="Times New Roman" w:hAnsi="Times New Roman"/>
                <w:bCs/>
                <w:highlight w:val="lightGray"/>
                <w:lang w:val="en-CA"/>
              </w:rPr>
            </w:pPr>
            <w:ins w:id="1643" w:author="(Move scaled offset to PPS)" w:date="2014-06-10T17:46:00Z">
              <w:r w:rsidRPr="003D4635">
                <w:rPr>
                  <w:b/>
                  <w:bCs/>
                  <w:highlight w:val="lightGray"/>
                  <w:lang w:val="en-CA"/>
                </w:rPr>
                <w:tab/>
              </w:r>
              <w:r w:rsidRPr="003D4635">
                <w:rPr>
                  <w:b/>
                  <w:bCs/>
                  <w:highlight w:val="lightGray"/>
                  <w:lang w:val="en-CA"/>
                </w:rPr>
                <w:tab/>
              </w:r>
            </w:ins>
            <w:ins w:id="1644" w:author="(Move scaled offset to PPS)" w:date="2014-06-10T17:47:00Z">
              <w:r w:rsidRPr="003D4635">
                <w:rPr>
                  <w:b/>
                  <w:bCs/>
                  <w:highlight w:val="lightGray"/>
                  <w:lang w:val="en-CA"/>
                </w:rPr>
                <w:tab/>
              </w:r>
            </w:ins>
            <w:ins w:id="1645" w:author="(Move scaled offset to PPS)" w:date="2014-06-10T17:46:00Z">
              <w:r w:rsidRPr="003D4635">
                <w:rPr>
                  <w:b/>
                  <w:bCs/>
                  <w:highlight w:val="lightGray"/>
                  <w:lang w:val="en-CA"/>
                </w:rPr>
                <w:t>scaled_ref_layer_right_offset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46" w:author="(Move scaled offset to PPS)" w:date="2014-06-10T17:38:00Z"/>
                <w:highlight w:val="lightGray"/>
                <w:lang w:val="en-CA"/>
              </w:rPr>
            </w:pPr>
            <w:ins w:id="1647" w:author="(Move scaled offset to PPS)" w:date="2014-06-10T17:46:00Z">
              <w:r w:rsidRPr="003D4635">
                <w:rPr>
                  <w:highlight w:val="lightGray"/>
                  <w:lang w:val="en-CA"/>
                </w:rPr>
                <w:t>se(v)</w:t>
              </w:r>
            </w:ins>
          </w:p>
        </w:tc>
      </w:tr>
      <w:tr w:rsidR="00D350C0" w:rsidRPr="00A3122B" w:rsidTr="00126CD8">
        <w:trPr>
          <w:cantSplit/>
          <w:trHeight w:val="289"/>
          <w:jc w:val="center"/>
          <w:ins w:id="1648" w:author="(Move scaled offset to PPS)" w:date="2014-06-10T17:45:00Z"/>
        </w:trPr>
        <w:tc>
          <w:tcPr>
            <w:tcW w:w="7920" w:type="dxa"/>
          </w:tcPr>
          <w:p w:rsidR="00D350C0" w:rsidRPr="003D4635" w:rsidRDefault="00D350C0" w:rsidP="00126CD8">
            <w:pPr>
              <w:pStyle w:val="tablesyntax"/>
              <w:keepLines w:val="0"/>
              <w:rPr>
                <w:ins w:id="1649" w:author="(Move scaled offset to PPS)" w:date="2014-06-10T17:45:00Z"/>
                <w:rFonts w:ascii="Times New Roman" w:hAnsi="Times New Roman"/>
                <w:bCs/>
                <w:highlight w:val="lightGray"/>
                <w:lang w:val="en-CA"/>
              </w:rPr>
            </w:pPr>
            <w:ins w:id="1650" w:author="(Move scaled offset to PPS)" w:date="2014-06-10T17:46:00Z">
              <w:r w:rsidRPr="003D4635">
                <w:rPr>
                  <w:b/>
                  <w:bCs/>
                  <w:highlight w:val="lightGray"/>
                  <w:lang w:val="en-CA"/>
                </w:rPr>
                <w:tab/>
              </w:r>
              <w:r w:rsidRPr="003D4635">
                <w:rPr>
                  <w:b/>
                  <w:bCs/>
                  <w:highlight w:val="lightGray"/>
                  <w:lang w:val="en-CA"/>
                </w:rPr>
                <w:tab/>
              </w:r>
            </w:ins>
            <w:ins w:id="1651" w:author="(Move scaled offset to PPS)" w:date="2014-06-10T17:47:00Z">
              <w:r w:rsidRPr="003D4635">
                <w:rPr>
                  <w:b/>
                  <w:bCs/>
                  <w:highlight w:val="lightGray"/>
                  <w:lang w:val="en-CA"/>
                </w:rPr>
                <w:tab/>
              </w:r>
            </w:ins>
            <w:ins w:id="1652" w:author="(Move scaled offset to PPS)" w:date="2014-06-10T17:46:00Z">
              <w:r w:rsidRPr="003D4635">
                <w:rPr>
                  <w:b/>
                  <w:bCs/>
                  <w:highlight w:val="lightGray"/>
                  <w:lang w:val="en-CA"/>
                </w:rPr>
                <w:t>scaled_ref_layer_bottom_offset</w:t>
              </w:r>
              <w:r w:rsidRPr="003D4635">
                <w:rPr>
                  <w:bCs/>
                  <w:highlight w:val="lightGray"/>
                  <w:lang w:val="en-CA"/>
                </w:rPr>
                <w:t>[ scaled_ref_layer_id[ i ] ]</w:t>
              </w:r>
            </w:ins>
          </w:p>
        </w:tc>
        <w:tc>
          <w:tcPr>
            <w:tcW w:w="1157" w:type="dxa"/>
            <w:gridSpan w:val="2"/>
          </w:tcPr>
          <w:p w:rsidR="00D350C0" w:rsidRPr="003D4635" w:rsidRDefault="00D350C0" w:rsidP="00126CD8">
            <w:pPr>
              <w:pStyle w:val="tablecell"/>
              <w:keepLines w:val="0"/>
              <w:rPr>
                <w:ins w:id="1653" w:author="(Move scaled offset to PPS)" w:date="2014-06-10T17:45:00Z"/>
                <w:highlight w:val="lightGray"/>
                <w:lang w:val="en-CA"/>
              </w:rPr>
            </w:pPr>
            <w:ins w:id="1654" w:author="(Move scaled offset to PPS)" w:date="2014-06-10T17:46:00Z">
              <w:r w:rsidRPr="003D4635">
                <w:rPr>
                  <w:highlight w:val="lightGray"/>
                  <w:lang w:val="en-CA"/>
                </w:rPr>
                <w:t>se(v)</w:t>
              </w:r>
            </w:ins>
          </w:p>
        </w:tc>
      </w:tr>
      <w:tr w:rsidR="00D350C0" w:rsidRPr="00A3122B" w:rsidTr="00126CD8">
        <w:trPr>
          <w:cantSplit/>
          <w:trHeight w:val="289"/>
          <w:jc w:val="center"/>
          <w:ins w:id="1655" w:author="(Move scaled offset to PPS)" w:date="2014-06-10T17:45:00Z"/>
        </w:trPr>
        <w:tc>
          <w:tcPr>
            <w:tcW w:w="7920" w:type="dxa"/>
          </w:tcPr>
          <w:p w:rsidR="00D350C0" w:rsidRPr="003D4635" w:rsidRDefault="00D350C0" w:rsidP="00126CD8">
            <w:pPr>
              <w:pStyle w:val="tablesyntax"/>
              <w:keepLines w:val="0"/>
              <w:rPr>
                <w:ins w:id="1656" w:author="(Move scaled offset to PPS)" w:date="2014-06-10T17:45:00Z"/>
                <w:rFonts w:ascii="Times New Roman" w:hAnsi="Times New Roman"/>
                <w:bCs/>
                <w:strike/>
                <w:highlight w:val="lightGray"/>
                <w:lang w:val="en-CA"/>
              </w:rPr>
            </w:pPr>
            <w:ins w:id="1657" w:author="(Move scaled offset to PPS)" w:date="2014-06-10T17:46:00Z">
              <w:r w:rsidRPr="003D4635">
                <w:rPr>
                  <w:b/>
                  <w:bCs/>
                  <w:strike/>
                  <w:highlight w:val="lightGray"/>
                  <w:lang w:val="en-CA"/>
                </w:rPr>
                <w:tab/>
              </w:r>
              <w:r w:rsidRPr="003D4635">
                <w:rPr>
                  <w:b/>
                  <w:bCs/>
                  <w:strike/>
                  <w:highlight w:val="lightGray"/>
                  <w:lang w:val="en-CA"/>
                </w:rPr>
                <w:tab/>
              </w:r>
            </w:ins>
            <w:ins w:id="1658" w:author="(Move scaled offset to PPS)" w:date="2014-06-10T17:47:00Z">
              <w:r w:rsidRPr="003D4635">
                <w:rPr>
                  <w:b/>
                  <w:bCs/>
                  <w:strike/>
                  <w:highlight w:val="lightGray"/>
                  <w:lang w:val="en-CA"/>
                </w:rPr>
                <w:tab/>
              </w:r>
            </w:ins>
            <w:ins w:id="1659" w:author="(Move scaled offset to PPS)" w:date="2014-06-10T17:46:00Z">
              <w:r w:rsidRPr="003D4635">
                <w:rPr>
                  <w:rFonts w:hint="eastAsia"/>
                  <w:b/>
                  <w:bCs/>
                  <w:strike/>
                  <w:highlight w:val="lightGray"/>
                  <w:lang w:val="en-US" w:eastAsia="ko-KR"/>
                </w:rPr>
                <w:t>vert_</w:t>
              </w:r>
              <w:r w:rsidRPr="003D4635">
                <w:rPr>
                  <w:b/>
                  <w:strike/>
                  <w:highlight w:val="lightGray"/>
                </w:rPr>
                <w:t>phase_position_enable_flag</w:t>
              </w:r>
              <w:r w:rsidRPr="003D4635">
                <w:rPr>
                  <w:bCs/>
                  <w:strike/>
                  <w:highlight w:val="lightGray"/>
                  <w:lang w:val="en-CA"/>
                </w:rPr>
                <w:t>[ scaled_ref_layer_id[ i ] ]</w:t>
              </w:r>
            </w:ins>
          </w:p>
        </w:tc>
        <w:tc>
          <w:tcPr>
            <w:tcW w:w="1157" w:type="dxa"/>
            <w:gridSpan w:val="2"/>
          </w:tcPr>
          <w:p w:rsidR="00D350C0" w:rsidRPr="003D4635" w:rsidRDefault="00D350C0" w:rsidP="00126CD8">
            <w:pPr>
              <w:pStyle w:val="tablecell"/>
              <w:keepLines w:val="0"/>
              <w:rPr>
                <w:ins w:id="1660" w:author="(Move scaled offset to PPS)" w:date="2014-06-10T17:45:00Z"/>
                <w:strike/>
                <w:highlight w:val="lightGray"/>
                <w:lang w:val="en-CA"/>
              </w:rPr>
            </w:pPr>
            <w:ins w:id="1661" w:author="(Move scaled offset to PPS)" w:date="2014-06-10T17:46:00Z">
              <w:r w:rsidRPr="003D4635">
                <w:rPr>
                  <w:rFonts w:eastAsia="MS Mincho"/>
                  <w:bCs/>
                  <w:strike/>
                  <w:highlight w:val="lightGray"/>
                  <w:lang w:val="en-CA"/>
                </w:rPr>
                <w:t>u(1)</w:t>
              </w:r>
            </w:ins>
          </w:p>
        </w:tc>
      </w:tr>
      <w:tr w:rsidR="00D350C0" w:rsidRPr="00A3122B" w:rsidTr="00126CD8">
        <w:trPr>
          <w:cantSplit/>
          <w:trHeight w:val="289"/>
          <w:jc w:val="center"/>
          <w:ins w:id="1662" w:author="(Move scaled offset to PPS)" w:date="2014-06-10T17:46:00Z"/>
        </w:trPr>
        <w:tc>
          <w:tcPr>
            <w:tcW w:w="7920" w:type="dxa"/>
          </w:tcPr>
          <w:p w:rsidR="00D350C0" w:rsidRPr="003D4635" w:rsidRDefault="00D350C0" w:rsidP="00D350C0">
            <w:pPr>
              <w:pStyle w:val="tablesyntax"/>
              <w:keepLines w:val="0"/>
              <w:rPr>
                <w:ins w:id="1663" w:author="(Move scaled offset to PPS)" w:date="2014-06-10T17:46:00Z"/>
                <w:rFonts w:ascii="Times New Roman" w:hAnsi="Times New Roman"/>
                <w:bCs/>
                <w:highlight w:val="lightGray"/>
                <w:lang w:val="en-CA"/>
              </w:rPr>
            </w:pPr>
            <w:ins w:id="1664" w:author="(Move scaled offset to PPS)" w:date="2014-06-10T17:46:00Z">
              <w:r w:rsidRPr="003D4635">
                <w:rPr>
                  <w:bCs/>
                  <w:highlight w:val="lightGray"/>
                  <w:lang w:val="en-CA"/>
                </w:rPr>
                <w:tab/>
              </w:r>
            </w:ins>
            <w:ins w:id="1665" w:author="(Move scaled offset to PPS)" w:date="2014-06-10T17:47:00Z">
              <w:r w:rsidRPr="003D4635">
                <w:rPr>
                  <w:b/>
                  <w:bCs/>
                  <w:highlight w:val="lightGray"/>
                  <w:lang w:val="en-CA"/>
                </w:rPr>
                <w:tab/>
                <w:t>}</w:t>
              </w:r>
            </w:ins>
          </w:p>
        </w:tc>
        <w:tc>
          <w:tcPr>
            <w:tcW w:w="1157" w:type="dxa"/>
            <w:gridSpan w:val="2"/>
          </w:tcPr>
          <w:p w:rsidR="00D350C0" w:rsidRPr="003D4635" w:rsidRDefault="00D350C0" w:rsidP="00126CD8">
            <w:pPr>
              <w:pStyle w:val="tablecell"/>
              <w:keepLines w:val="0"/>
              <w:rPr>
                <w:ins w:id="1666" w:author="(Move scaled offset to PPS)" w:date="2014-06-10T17:46:00Z"/>
                <w:highlight w:val="lightGray"/>
                <w:lang w:val="en-CA"/>
              </w:rPr>
            </w:pPr>
          </w:p>
        </w:tc>
      </w:tr>
      <w:tr w:rsidR="00C23A66" w:rsidRPr="00983CFA" w:rsidTr="00B86672">
        <w:trPr>
          <w:gridAfter w:val="1"/>
          <w:wAfter w:w="6" w:type="dxa"/>
          <w:trHeight w:val="289"/>
          <w:jc w:val="center"/>
          <w:ins w:id="1667"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68" w:author="Reference layer offset" w:date="2014-06-11T13:03:00Z"/>
                <w:rFonts w:eastAsia="Batang"/>
                <w:b/>
                <w:bCs/>
                <w:highlight w:val="lightGray"/>
                <w:lang w:val="en-US" w:eastAsia="ko-KR"/>
              </w:rPr>
            </w:pPr>
            <w:ins w:id="1669" w:author="Reference layer offset" w:date="2014-06-11T13:03:00Z">
              <w:r w:rsidRPr="003D4635">
                <w:rPr>
                  <w:bCs/>
                  <w:highlight w:val="lightGray"/>
                </w:rPr>
                <w:tab/>
              </w:r>
              <w:r w:rsidRPr="003D4635">
                <w:rPr>
                  <w:rFonts w:eastAsia="MS Mincho" w:hint="eastAsia"/>
                  <w:bCs/>
                  <w:highlight w:val="lightGray"/>
                  <w:lang w:eastAsia="ja-JP"/>
                </w:rPr>
                <w:tab/>
              </w:r>
              <w:r w:rsidRPr="003D4635">
                <w:rPr>
                  <w:b/>
                  <w:bCs/>
                  <w:highlight w:val="lightGray"/>
                </w:rPr>
                <w:t>num_ ref_layer_offsets</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670" w:author="Reference layer offset" w:date="2014-06-11T13:03:00Z"/>
                <w:rFonts w:eastAsia="Batang"/>
                <w:bCs/>
                <w:highlight w:val="lightGray"/>
                <w:lang w:val="en-US"/>
              </w:rPr>
            </w:pPr>
            <w:ins w:id="1671" w:author="Reference layer offset" w:date="2014-06-11T13:03:00Z">
              <w:r w:rsidRPr="003D4635">
                <w:rPr>
                  <w:rFonts w:eastAsia="Batang"/>
                  <w:bCs/>
                  <w:highlight w:val="lightGray"/>
                </w:rPr>
                <w:t>ue(v)</w:t>
              </w:r>
            </w:ins>
          </w:p>
        </w:tc>
      </w:tr>
      <w:tr w:rsidR="00C23A66" w:rsidRPr="00983CFA" w:rsidTr="00B86672">
        <w:trPr>
          <w:gridAfter w:val="1"/>
          <w:wAfter w:w="6" w:type="dxa"/>
          <w:trHeight w:val="289"/>
          <w:jc w:val="center"/>
          <w:ins w:id="1672"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73" w:author="Reference layer offset" w:date="2014-06-11T13:03:00Z"/>
                <w:rFonts w:eastAsia="Batang"/>
                <w:b/>
                <w:bCs/>
                <w:highlight w:val="lightGray"/>
                <w:lang w:val="en-US" w:eastAsia="ko-KR"/>
              </w:rPr>
            </w:pPr>
            <w:ins w:id="1674" w:author="Reference layer offset" w:date="2014-06-11T13:03:00Z">
              <w:r w:rsidRPr="003D4635">
                <w:rPr>
                  <w:highlight w:val="lightGray"/>
                </w:rPr>
                <w:tab/>
              </w:r>
              <w:r w:rsidRPr="003D4635">
                <w:rPr>
                  <w:rFonts w:eastAsia="MS Mincho" w:hint="eastAsia"/>
                  <w:highlight w:val="lightGray"/>
                  <w:lang w:eastAsia="ja-JP"/>
                </w:rPr>
                <w:tab/>
              </w:r>
              <w:r w:rsidRPr="003D4635">
                <w:rPr>
                  <w:highlight w:val="lightGray"/>
                </w:rPr>
                <w:t>for( i = 0; i &lt; num_ ref_layer_offsets; i++)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675" w:author="Reference layer offset" w:date="2014-06-11T13:03:00Z"/>
                <w:rFonts w:eastAsia="Batang"/>
                <w:bCs/>
                <w:highlight w:val="lightGray"/>
                <w:lang w:val="en-US"/>
              </w:rPr>
            </w:pPr>
          </w:p>
        </w:tc>
      </w:tr>
      <w:tr w:rsidR="00C23A66" w:rsidRPr="00125F3F" w:rsidTr="00B86672">
        <w:trPr>
          <w:gridAfter w:val="1"/>
          <w:wAfter w:w="6" w:type="dxa"/>
          <w:trHeight w:val="289"/>
          <w:jc w:val="center"/>
          <w:ins w:id="1676" w:author="Reference layer offset" w:date="2014-06-11T13:03:00Z"/>
        </w:trPr>
        <w:tc>
          <w:tcPr>
            <w:tcW w:w="7920" w:type="dxa"/>
          </w:tcPr>
          <w:p w:rsidR="00C23A66" w:rsidRPr="003D4635" w:rsidRDefault="00C23A66" w:rsidP="007622F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77" w:author="Reference layer offset" w:date="2014-06-11T13:03:00Z"/>
                <w:rFonts w:eastAsia="Batang"/>
                <w:b/>
                <w:bCs/>
                <w:highlight w:val="lightGray"/>
                <w:lang w:val="en-US" w:eastAsia="ko-KR"/>
              </w:rPr>
            </w:pPr>
            <w:ins w:id="1678" w:author="Reference layer offset" w:date="2014-06-11T13:03:00Z">
              <w:r w:rsidRPr="003D4635">
                <w:rPr>
                  <w:highlight w:val="lightGray"/>
                </w:rPr>
                <w:tab/>
              </w:r>
              <w:r w:rsidRPr="003D4635">
                <w:rPr>
                  <w:rFonts w:eastAsia="MS Mincho" w:hint="eastAsia"/>
                  <w:highlight w:val="lightGray"/>
                  <w:lang w:eastAsia="ja-JP"/>
                </w:rPr>
                <w:tab/>
              </w:r>
              <w:r w:rsidRPr="003D4635">
                <w:rPr>
                  <w:highlight w:val="lightGray"/>
                </w:rPr>
                <w:tab/>
              </w:r>
              <w:del w:id="1679" w:author="(Review TY01)" w:date="2014-06-18T11:09:00Z">
                <w:r w:rsidR="003A5E0D" w:rsidRPr="003D4635" w:rsidDel="007622F2">
                  <w:rPr>
                    <w:b/>
                    <w:highlight w:val="lightGray"/>
                  </w:rPr>
                  <w:delText>R</w:delText>
                </w:r>
              </w:del>
            </w:ins>
            <w:ins w:id="1680" w:author="(Review TY01)" w:date="2014-06-18T11:09:00Z">
              <w:r w:rsidR="007622F2" w:rsidRPr="003D4635">
                <w:rPr>
                  <w:rFonts w:eastAsia="MS Mincho" w:hint="eastAsia"/>
                  <w:b/>
                  <w:highlight w:val="lightGray"/>
                  <w:lang w:eastAsia="ja-JP"/>
                </w:rPr>
                <w:t>r</w:t>
              </w:r>
            </w:ins>
            <w:ins w:id="1681" w:author="Reference layer offset" w:date="2014-06-11T13:03:00Z">
              <w:r w:rsidRPr="003D4635">
                <w:rPr>
                  <w:b/>
                  <w:highlight w:val="lightGray"/>
                </w:rPr>
                <w:t>ef</w:t>
              </w:r>
            </w:ins>
            <w:ins w:id="1682" w:author="(Review JC01)" w:date="2014-06-17T10:18:00Z">
              <w:r w:rsidR="003A5E0D" w:rsidRPr="003D4635">
                <w:rPr>
                  <w:b/>
                  <w:highlight w:val="lightGray"/>
                </w:rPr>
                <w:t>_offset</w:t>
              </w:r>
            </w:ins>
            <w:ins w:id="1683" w:author="Reference layer offset" w:date="2014-06-11T13:03:00Z">
              <w:r w:rsidRPr="003D4635">
                <w:rPr>
                  <w:b/>
                  <w:highlight w:val="lightGray"/>
                </w:rPr>
                <w:t>_layer_id</w:t>
              </w:r>
              <w:r w:rsidRPr="003D4635">
                <w:rPr>
                  <w:highlight w:val="lightGray"/>
                </w:rPr>
                <w:t>[ i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684" w:author="Reference layer offset" w:date="2014-06-11T13:03:00Z"/>
                <w:rFonts w:eastAsia="Batang"/>
                <w:bCs/>
                <w:highlight w:val="lightGray"/>
                <w:lang w:val="en-US"/>
              </w:rPr>
            </w:pPr>
            <w:ins w:id="1685" w:author="Reference layer offset" w:date="2014-06-11T13:03:00Z">
              <w:r w:rsidRPr="003D4635">
                <w:rPr>
                  <w:rFonts w:eastAsia="MS Mincho"/>
                  <w:bCs/>
                  <w:highlight w:val="lightGray"/>
                </w:rPr>
                <w:t>u(6)</w:t>
              </w:r>
            </w:ins>
          </w:p>
        </w:tc>
      </w:tr>
      <w:tr w:rsidR="00C23A66" w:rsidRPr="00125F3F" w:rsidTr="00B86672">
        <w:trPr>
          <w:gridAfter w:val="1"/>
          <w:wAfter w:w="6" w:type="dxa"/>
          <w:trHeight w:val="289"/>
          <w:jc w:val="center"/>
          <w:ins w:id="1686"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87" w:author="Reference layer offset" w:date="2014-06-11T13:03:00Z"/>
                <w:rFonts w:eastAsia="Batang"/>
                <w:b/>
                <w:bCs/>
                <w:highlight w:val="lightGray"/>
                <w:lang w:val="en-US" w:eastAsia="ko-KR"/>
              </w:rPr>
            </w:pPr>
            <w:ins w:id="1688"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t>ref_layer_left_offset</w:t>
              </w:r>
              <w:r w:rsidRPr="003D4635">
                <w:rPr>
                  <w:bCs/>
                  <w:highlight w:val="lightGray"/>
                </w:rPr>
                <w:t>[ ref_</w:t>
              </w:r>
            </w:ins>
            <w:ins w:id="1689" w:author="(Review TY01)" w:date="2014-06-18T11:09:00Z">
              <w:r w:rsidR="00D517A9" w:rsidRPr="003D4635">
                <w:rPr>
                  <w:rFonts w:eastAsia="MS Mincho" w:hint="eastAsia"/>
                  <w:bCs/>
                  <w:highlight w:val="lightGray"/>
                  <w:lang w:eastAsia="ja-JP"/>
                </w:rPr>
                <w:t>offset_</w:t>
              </w:r>
            </w:ins>
            <w:ins w:id="1690" w:author="Reference layer offset" w:date="2014-06-11T13:03:00Z">
              <w:r w:rsidRPr="003D4635">
                <w:rPr>
                  <w:bCs/>
                  <w:highlight w:val="lightGray"/>
                </w:rPr>
                <w:t>layer_id[ i ]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691" w:author="Reference layer offset" w:date="2014-06-11T13:03:00Z"/>
                <w:rFonts w:eastAsia="Batang"/>
                <w:bCs/>
                <w:highlight w:val="lightGray"/>
                <w:lang w:val="en-US"/>
              </w:rPr>
            </w:pPr>
            <w:ins w:id="1692" w:author="Reference layer offset" w:date="2014-06-11T13:03:00Z">
              <w:r w:rsidRPr="003D4635">
                <w:rPr>
                  <w:highlight w:val="lightGray"/>
                </w:rPr>
                <w:t>se(v)</w:t>
              </w:r>
            </w:ins>
          </w:p>
        </w:tc>
      </w:tr>
      <w:tr w:rsidR="00C23A66" w:rsidRPr="00125F3F" w:rsidTr="00B86672">
        <w:trPr>
          <w:gridAfter w:val="1"/>
          <w:wAfter w:w="6" w:type="dxa"/>
          <w:trHeight w:val="289"/>
          <w:jc w:val="center"/>
          <w:ins w:id="1693"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94" w:author="Reference layer offset" w:date="2014-06-11T13:03:00Z"/>
                <w:rFonts w:eastAsia="Batang"/>
                <w:b/>
                <w:bCs/>
                <w:highlight w:val="lightGray"/>
                <w:lang w:val="en-US" w:eastAsia="ko-KR"/>
              </w:rPr>
            </w:pPr>
            <w:ins w:id="1695"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t>ref_layer_top_offset</w:t>
              </w:r>
              <w:r w:rsidRPr="003D4635">
                <w:rPr>
                  <w:bCs/>
                  <w:highlight w:val="lightGray"/>
                </w:rPr>
                <w:t>[ ref_</w:t>
              </w:r>
            </w:ins>
            <w:ins w:id="1696" w:author="(Review TY01)" w:date="2014-06-18T11:09:00Z">
              <w:r w:rsidR="00D517A9" w:rsidRPr="003D4635">
                <w:rPr>
                  <w:rFonts w:eastAsia="MS Mincho" w:hint="eastAsia"/>
                  <w:bCs/>
                  <w:highlight w:val="lightGray"/>
                  <w:lang w:eastAsia="ja-JP"/>
                </w:rPr>
                <w:t>offset_</w:t>
              </w:r>
            </w:ins>
            <w:ins w:id="1697" w:author="Reference layer offset" w:date="2014-06-11T13:03:00Z">
              <w:r w:rsidRPr="003D4635">
                <w:rPr>
                  <w:bCs/>
                  <w:highlight w:val="lightGray"/>
                </w:rPr>
                <w:t>layer_id[ i ]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698" w:author="Reference layer offset" w:date="2014-06-11T13:03:00Z"/>
                <w:rFonts w:eastAsia="Batang"/>
                <w:bCs/>
                <w:highlight w:val="lightGray"/>
                <w:lang w:val="en-US"/>
              </w:rPr>
            </w:pPr>
            <w:ins w:id="1699" w:author="Reference layer offset" w:date="2014-06-11T13:03:00Z">
              <w:r w:rsidRPr="003D4635">
                <w:rPr>
                  <w:highlight w:val="lightGray"/>
                </w:rPr>
                <w:t>se(v)</w:t>
              </w:r>
            </w:ins>
          </w:p>
        </w:tc>
      </w:tr>
      <w:tr w:rsidR="00C23A66" w:rsidRPr="00125F3F" w:rsidTr="00B86672">
        <w:trPr>
          <w:gridAfter w:val="1"/>
          <w:wAfter w:w="6" w:type="dxa"/>
          <w:trHeight w:val="289"/>
          <w:jc w:val="center"/>
          <w:ins w:id="1700"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01" w:author="Reference layer offset" w:date="2014-06-11T13:03:00Z"/>
                <w:rFonts w:eastAsia="Batang"/>
                <w:b/>
                <w:bCs/>
                <w:highlight w:val="lightGray"/>
                <w:lang w:val="en-US" w:eastAsia="ko-KR"/>
              </w:rPr>
            </w:pPr>
            <w:ins w:id="1702"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t>ref_layer_right_offset</w:t>
              </w:r>
              <w:r w:rsidRPr="003D4635">
                <w:rPr>
                  <w:bCs/>
                  <w:highlight w:val="lightGray"/>
                </w:rPr>
                <w:t>[</w:t>
              </w:r>
              <w:r w:rsidRPr="003D4635">
                <w:rPr>
                  <w:rFonts w:eastAsia="MS Mincho" w:hint="eastAsia"/>
                  <w:bCs/>
                  <w:highlight w:val="lightGray"/>
                  <w:lang w:eastAsia="ja-JP"/>
                </w:rPr>
                <w:t xml:space="preserve"> </w:t>
              </w:r>
              <w:r w:rsidRPr="003D4635">
                <w:rPr>
                  <w:bCs/>
                  <w:highlight w:val="lightGray"/>
                </w:rPr>
                <w:t>ref_</w:t>
              </w:r>
            </w:ins>
            <w:ins w:id="1703" w:author="(Review TY01)" w:date="2014-06-18T11:09:00Z">
              <w:r w:rsidR="00D517A9" w:rsidRPr="003D4635">
                <w:rPr>
                  <w:rFonts w:eastAsia="MS Mincho" w:hint="eastAsia"/>
                  <w:bCs/>
                  <w:highlight w:val="lightGray"/>
                  <w:lang w:eastAsia="ja-JP"/>
                </w:rPr>
                <w:t>offset_</w:t>
              </w:r>
            </w:ins>
            <w:ins w:id="1704" w:author="Reference layer offset" w:date="2014-06-11T13:03:00Z">
              <w:r w:rsidRPr="003D4635">
                <w:rPr>
                  <w:bCs/>
                  <w:highlight w:val="lightGray"/>
                </w:rPr>
                <w:t>layer_id[ i ]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05" w:author="Reference layer offset" w:date="2014-06-11T13:03:00Z"/>
                <w:rFonts w:eastAsia="Batang"/>
                <w:bCs/>
                <w:highlight w:val="lightGray"/>
                <w:lang w:val="en-US"/>
              </w:rPr>
            </w:pPr>
            <w:ins w:id="1706" w:author="Reference layer offset" w:date="2014-06-11T13:03:00Z">
              <w:r w:rsidRPr="003D4635">
                <w:rPr>
                  <w:highlight w:val="lightGray"/>
                </w:rPr>
                <w:t>se(v)</w:t>
              </w:r>
            </w:ins>
          </w:p>
        </w:tc>
      </w:tr>
      <w:tr w:rsidR="00C23A66" w:rsidRPr="00125F3F" w:rsidTr="00B86672">
        <w:trPr>
          <w:gridAfter w:val="1"/>
          <w:wAfter w:w="6" w:type="dxa"/>
          <w:trHeight w:val="289"/>
          <w:jc w:val="center"/>
          <w:ins w:id="1707"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08" w:author="Reference layer offset" w:date="2014-06-11T13:03:00Z"/>
                <w:rFonts w:eastAsia="Batang"/>
                <w:b/>
                <w:bCs/>
                <w:highlight w:val="lightGray"/>
                <w:lang w:val="en-US" w:eastAsia="ko-KR"/>
              </w:rPr>
            </w:pPr>
            <w:ins w:id="1709"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bCs/>
                  <w:highlight w:val="lightGray"/>
                </w:rPr>
                <w:tab/>
                <w:t>ref_layer_bottom_offset</w:t>
              </w:r>
              <w:r w:rsidRPr="003D4635">
                <w:rPr>
                  <w:bCs/>
                  <w:highlight w:val="lightGray"/>
                </w:rPr>
                <w:t>[ ref_</w:t>
              </w:r>
            </w:ins>
            <w:ins w:id="1710" w:author="(Review TY01)" w:date="2014-06-18T11:09:00Z">
              <w:r w:rsidR="00D517A9" w:rsidRPr="003D4635">
                <w:rPr>
                  <w:rFonts w:eastAsia="MS Mincho" w:hint="eastAsia"/>
                  <w:bCs/>
                  <w:highlight w:val="lightGray"/>
                  <w:lang w:eastAsia="ja-JP"/>
                </w:rPr>
                <w:t>offset_</w:t>
              </w:r>
            </w:ins>
            <w:ins w:id="1711" w:author="Reference layer offset" w:date="2014-06-11T13:03:00Z">
              <w:r w:rsidRPr="003D4635">
                <w:rPr>
                  <w:bCs/>
                  <w:highlight w:val="lightGray"/>
                </w:rPr>
                <w:t>layer_id[ i ] ]</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12" w:author="Reference layer offset" w:date="2014-06-11T13:03:00Z"/>
                <w:rFonts w:eastAsia="Batang"/>
                <w:bCs/>
                <w:highlight w:val="lightGray"/>
                <w:lang w:val="en-US"/>
              </w:rPr>
            </w:pPr>
            <w:ins w:id="1713" w:author="Reference layer offset" w:date="2014-06-11T13:03:00Z">
              <w:r w:rsidRPr="003D4635">
                <w:rPr>
                  <w:highlight w:val="lightGray"/>
                </w:rPr>
                <w:t>se(v)</w:t>
              </w:r>
            </w:ins>
          </w:p>
        </w:tc>
      </w:tr>
      <w:tr w:rsidR="00C23A66" w:rsidRPr="00983CFA" w:rsidTr="00B86672">
        <w:trPr>
          <w:gridAfter w:val="1"/>
          <w:wAfter w:w="6" w:type="dxa"/>
          <w:trHeight w:val="289"/>
          <w:jc w:val="center"/>
          <w:ins w:id="1714" w:author="Reference layer offset" w:date="2014-06-11T13:03:00Z"/>
        </w:trPr>
        <w:tc>
          <w:tcPr>
            <w:tcW w:w="7920" w:type="dxa"/>
          </w:tcPr>
          <w:p w:rsidR="00C23A66" w:rsidRPr="003D4635" w:rsidRDefault="00C23A66"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15" w:author="Reference layer offset" w:date="2014-06-11T13:03:00Z"/>
                <w:rFonts w:eastAsia="Batang"/>
                <w:b/>
                <w:bCs/>
                <w:highlight w:val="lightGray"/>
                <w:lang w:val="en-US" w:eastAsia="ko-KR"/>
              </w:rPr>
            </w:pPr>
            <w:ins w:id="1716" w:author="Reference layer offset" w:date="2014-06-11T13:03:00Z">
              <w:r w:rsidRPr="003D4635">
                <w:rPr>
                  <w:b/>
                  <w:bCs/>
                  <w:highlight w:val="lightGray"/>
                </w:rPr>
                <w:tab/>
              </w:r>
              <w:r w:rsidRPr="003D4635">
                <w:rPr>
                  <w:rFonts w:eastAsia="MS Mincho" w:hint="eastAsia"/>
                  <w:b/>
                  <w:bCs/>
                  <w:highlight w:val="lightGray"/>
                  <w:lang w:eastAsia="ja-JP"/>
                </w:rPr>
                <w:tab/>
              </w:r>
              <w:r w:rsidRPr="003D4635">
                <w:rPr>
                  <w:b/>
                  <w:highlight w:val="lightGray"/>
                </w:rPr>
                <w:t>}</w:t>
              </w:r>
            </w:ins>
          </w:p>
        </w:tc>
        <w:tc>
          <w:tcPr>
            <w:tcW w:w="1151" w:type="dxa"/>
          </w:tcPr>
          <w:p w:rsidR="00C23A66" w:rsidRPr="003D4635" w:rsidRDefault="00C23A66" w:rsidP="00B86672">
            <w:pPr>
              <w:keepNext/>
              <w:tabs>
                <w:tab w:val="clear" w:pos="794"/>
                <w:tab w:val="clear" w:pos="1191"/>
                <w:tab w:val="clear" w:pos="1588"/>
                <w:tab w:val="clear" w:pos="1985"/>
              </w:tabs>
              <w:spacing w:before="0" w:after="60"/>
              <w:rPr>
                <w:ins w:id="1717" w:author="Reference layer offset" w:date="2014-06-11T13:03:00Z"/>
                <w:rFonts w:eastAsia="Batang"/>
                <w:bCs/>
                <w:highlight w:val="lightGray"/>
                <w:lang w:val="en-US"/>
              </w:rPr>
            </w:pPr>
          </w:p>
        </w:tc>
      </w:tr>
      <w:tr w:rsidR="00B86672" w:rsidRPr="00983CFA" w:rsidTr="00B86672">
        <w:trPr>
          <w:gridAfter w:val="1"/>
          <w:wAfter w:w="6" w:type="dxa"/>
          <w:trHeight w:val="289"/>
          <w:jc w:val="center"/>
          <w:ins w:id="1718" w:author="sec" w:date="2014-06-12T14:27:00Z"/>
        </w:trPr>
        <w:tc>
          <w:tcPr>
            <w:tcW w:w="7920" w:type="dxa"/>
          </w:tcPr>
          <w:p w:rsidR="00B86672" w:rsidRPr="003D4635" w:rsidRDefault="00B86672" w:rsidP="00E3744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19" w:author="sec" w:date="2014-06-12T14:27:00Z"/>
                <w:b/>
                <w:bCs/>
                <w:highlight w:val="lightGray"/>
              </w:rPr>
            </w:pPr>
            <w:ins w:id="1720" w:author="sec" w:date="2014-06-12T14:29:00Z">
              <w:r w:rsidRPr="003D4635">
                <w:rPr>
                  <w:bCs/>
                  <w:highlight w:val="lightGray"/>
                </w:rPr>
                <w:tab/>
              </w:r>
              <w:r w:rsidRPr="003D4635">
                <w:rPr>
                  <w:rFonts w:eastAsia="MS Mincho" w:hint="eastAsia"/>
                  <w:bCs/>
                  <w:highlight w:val="lightGray"/>
                  <w:lang w:eastAsia="ja-JP"/>
                </w:rPr>
                <w:tab/>
              </w:r>
              <w:r w:rsidRPr="003D4635">
                <w:rPr>
                  <w:b/>
                  <w:bCs/>
                  <w:highlight w:val="lightGray"/>
                </w:rPr>
                <w:t>num_ resampl</w:t>
              </w:r>
            </w:ins>
            <w:ins w:id="1721" w:author="sec" w:date="2014-06-12T16:10:00Z">
              <w:r w:rsidR="00E3744E" w:rsidRPr="003D4635">
                <w:rPr>
                  <w:b/>
                  <w:bCs/>
                  <w:highlight w:val="lightGray"/>
                </w:rPr>
                <w:t>e</w:t>
              </w:r>
            </w:ins>
            <w:ins w:id="1722" w:author="sec" w:date="2014-06-12T14:29:00Z">
              <w:r w:rsidRPr="003D4635">
                <w:rPr>
                  <w:b/>
                  <w:bCs/>
                  <w:highlight w:val="lightGray"/>
                </w:rPr>
                <w:t>_phase_sets</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723" w:author="sec" w:date="2014-06-12T14:27:00Z"/>
                <w:rFonts w:eastAsia="Batang"/>
                <w:bCs/>
                <w:highlight w:val="lightGray"/>
                <w:lang w:val="en-US"/>
              </w:rPr>
            </w:pPr>
            <w:ins w:id="1724" w:author="sec" w:date="2014-06-12T14:29:00Z">
              <w:r w:rsidRPr="003D4635">
                <w:rPr>
                  <w:rFonts w:eastAsia="Batang"/>
                  <w:bCs/>
                  <w:highlight w:val="lightGray"/>
                </w:rPr>
                <w:t>ue(v)</w:t>
              </w:r>
            </w:ins>
          </w:p>
        </w:tc>
      </w:tr>
      <w:tr w:rsidR="00B86672" w:rsidRPr="00983CFA" w:rsidTr="00B86672">
        <w:trPr>
          <w:gridAfter w:val="1"/>
          <w:wAfter w:w="6" w:type="dxa"/>
          <w:trHeight w:val="289"/>
          <w:jc w:val="center"/>
          <w:ins w:id="1725"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26" w:author="sec" w:date="2014-06-12T14:27:00Z"/>
                <w:b/>
                <w:bCs/>
                <w:highlight w:val="lightGray"/>
              </w:rPr>
            </w:pPr>
            <w:ins w:id="1727" w:author="sec" w:date="2014-06-12T14:29:00Z">
              <w:r w:rsidRPr="003D4635">
                <w:rPr>
                  <w:highlight w:val="lightGray"/>
                </w:rPr>
                <w:tab/>
              </w:r>
              <w:r w:rsidRPr="003D4635">
                <w:rPr>
                  <w:rFonts w:eastAsia="MS Mincho" w:hint="eastAsia"/>
                  <w:highlight w:val="lightGray"/>
                  <w:lang w:eastAsia="ja-JP"/>
                </w:rPr>
                <w:tab/>
              </w:r>
              <w:r w:rsidRPr="003D4635">
                <w:rPr>
                  <w:highlight w:val="lightGray"/>
                </w:rPr>
                <w:t>for( i = 0; i &lt; </w:t>
              </w:r>
            </w:ins>
            <w:ins w:id="1728" w:author="sec" w:date="2014-06-12T14:30:00Z">
              <w:r w:rsidRPr="003D4635">
                <w:rPr>
                  <w:bCs/>
                  <w:highlight w:val="lightGray"/>
                </w:rPr>
                <w:t>num_ resampling_phase_sets</w:t>
              </w:r>
            </w:ins>
            <w:ins w:id="1729" w:author="sec" w:date="2014-06-12T14:29:00Z">
              <w:r w:rsidRPr="003D4635">
                <w:rPr>
                  <w:highlight w:val="lightGray"/>
                </w:rPr>
                <w:t>; i++) {</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730" w:author="sec" w:date="2014-06-12T14:27:00Z"/>
                <w:rFonts w:eastAsia="Batang"/>
                <w:bCs/>
                <w:highlight w:val="lightGray"/>
                <w:lang w:val="en-US"/>
              </w:rPr>
            </w:pPr>
          </w:p>
        </w:tc>
      </w:tr>
      <w:tr w:rsidR="00B86672" w:rsidRPr="00983CFA" w:rsidTr="00B86672">
        <w:trPr>
          <w:gridAfter w:val="1"/>
          <w:wAfter w:w="6" w:type="dxa"/>
          <w:trHeight w:val="289"/>
          <w:jc w:val="center"/>
          <w:ins w:id="1731"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32" w:author="sec" w:date="2014-06-12T14:27:00Z"/>
                <w:b/>
                <w:bCs/>
                <w:highlight w:val="lightGray"/>
              </w:rPr>
            </w:pPr>
            <w:ins w:id="1733" w:author="sec" w:date="2014-06-12T14:29:00Z">
              <w:r w:rsidRPr="003D4635">
                <w:rPr>
                  <w:highlight w:val="lightGray"/>
                </w:rPr>
                <w:tab/>
              </w:r>
              <w:r w:rsidRPr="003D4635">
                <w:rPr>
                  <w:rFonts w:eastAsia="MS Mincho" w:hint="eastAsia"/>
                  <w:highlight w:val="lightGray"/>
                  <w:lang w:eastAsia="ja-JP"/>
                </w:rPr>
                <w:tab/>
              </w:r>
              <w:r w:rsidRPr="003D4635">
                <w:rPr>
                  <w:highlight w:val="lightGray"/>
                </w:rPr>
                <w:tab/>
              </w:r>
            </w:ins>
            <w:ins w:id="1734" w:author="sec" w:date="2014-06-12T16:10:00Z">
              <w:r w:rsidR="00E3744E" w:rsidRPr="003D4635">
                <w:rPr>
                  <w:b/>
                  <w:highlight w:val="lightGray"/>
                </w:rPr>
                <w:t>resample _phase_ layer _id</w:t>
              </w:r>
            </w:ins>
            <w:ins w:id="1735" w:author="sec" w:date="2014-06-12T14:29:00Z">
              <w:r w:rsidRPr="003D4635">
                <w:rPr>
                  <w:highlight w:val="lightGray"/>
                </w:rPr>
                <w:t>[ i ]</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736" w:author="sec" w:date="2014-06-12T14:27:00Z"/>
                <w:rFonts w:eastAsia="Batang"/>
                <w:bCs/>
                <w:highlight w:val="lightGray"/>
                <w:lang w:val="en-US"/>
              </w:rPr>
            </w:pPr>
            <w:ins w:id="1737" w:author="sec" w:date="2014-06-12T14:29:00Z">
              <w:r w:rsidRPr="003D4635">
                <w:rPr>
                  <w:rFonts w:eastAsia="MS Mincho"/>
                  <w:bCs/>
                  <w:highlight w:val="lightGray"/>
                </w:rPr>
                <w:t>u(6)</w:t>
              </w:r>
            </w:ins>
          </w:p>
        </w:tc>
      </w:tr>
      <w:tr w:rsidR="00B86672" w:rsidRPr="00983CFA" w:rsidTr="00B86672">
        <w:trPr>
          <w:gridAfter w:val="1"/>
          <w:wAfter w:w="6" w:type="dxa"/>
          <w:trHeight w:val="289"/>
          <w:jc w:val="center"/>
          <w:ins w:id="1738"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39" w:author="sec" w:date="2014-06-12T14:27:00Z"/>
                <w:b/>
                <w:bCs/>
                <w:highlight w:val="lightGray"/>
              </w:rPr>
            </w:pPr>
            <w:ins w:id="1740"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41" w:author="sec" w:date="2014-06-12T14:31:00Z">
              <w:r w:rsidRPr="003D4635">
                <w:rPr>
                  <w:b/>
                  <w:noProof/>
                  <w:highlight w:val="lightGray"/>
                </w:rPr>
                <w:t>phase_hor_luma</w:t>
              </w:r>
              <w:r w:rsidRPr="003D4635">
                <w:rPr>
                  <w:noProof/>
                  <w:highlight w:val="lightGray"/>
                </w:rPr>
                <w:t xml:space="preserve"> </w:t>
              </w:r>
            </w:ins>
            <w:ins w:id="1742" w:author="sec" w:date="2014-06-12T14:29:00Z">
              <w:r w:rsidRPr="003D4635">
                <w:rPr>
                  <w:b/>
                  <w:bCs/>
                  <w:highlight w:val="lightGray"/>
                </w:rPr>
                <w:t>[ </w:t>
              </w:r>
            </w:ins>
            <w:ins w:id="1743" w:author="sec" w:date="2014-06-12T14:31:00Z">
              <w:r w:rsidRPr="003D4635">
                <w:rPr>
                  <w:b/>
                  <w:highlight w:val="lightGray"/>
                </w:rPr>
                <w:t>ref_layer_phase_id</w:t>
              </w:r>
              <w:r w:rsidRPr="003D4635">
                <w:rPr>
                  <w:bCs/>
                  <w:highlight w:val="lightGray"/>
                </w:rPr>
                <w:t xml:space="preserve"> </w:t>
              </w:r>
            </w:ins>
            <w:ins w:id="1744" w:author="sec" w:date="2014-06-12T14:29:00Z">
              <w:r w:rsidRPr="003D4635">
                <w:rPr>
                  <w:bCs/>
                  <w:highlight w:val="lightGray"/>
                </w:rPr>
                <w:t>[ i ] ]</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745" w:author="sec" w:date="2014-06-12T14:27:00Z"/>
                <w:rFonts w:eastAsia="Batang"/>
                <w:bCs/>
                <w:highlight w:val="lightGray"/>
                <w:lang w:val="en-US"/>
              </w:rPr>
            </w:pPr>
            <w:ins w:id="1746" w:author="sec" w:date="2014-06-20T19:39:00Z">
              <w:r>
                <w:rPr>
                  <w:highlight w:val="lightGray"/>
                </w:rPr>
                <w:t>s</w:t>
              </w:r>
            </w:ins>
            <w:ins w:id="1747" w:author="sec" w:date="2014-06-12T14:29:00Z">
              <w:r w:rsidR="00B86672" w:rsidRPr="003D4635">
                <w:rPr>
                  <w:highlight w:val="lightGray"/>
                </w:rPr>
                <w:t>e(v)</w:t>
              </w:r>
            </w:ins>
          </w:p>
        </w:tc>
      </w:tr>
      <w:tr w:rsidR="00B86672" w:rsidRPr="00983CFA" w:rsidTr="00B86672">
        <w:trPr>
          <w:gridAfter w:val="1"/>
          <w:wAfter w:w="6" w:type="dxa"/>
          <w:trHeight w:val="289"/>
          <w:jc w:val="center"/>
          <w:ins w:id="1748"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49" w:author="sec" w:date="2014-06-12T14:27:00Z"/>
                <w:b/>
                <w:bCs/>
                <w:highlight w:val="lightGray"/>
              </w:rPr>
            </w:pPr>
            <w:ins w:id="1750"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51" w:author="sec" w:date="2014-06-12T14:32:00Z">
              <w:r w:rsidRPr="003D4635">
                <w:rPr>
                  <w:b/>
                  <w:noProof/>
                  <w:highlight w:val="lightGray"/>
                </w:rPr>
                <w:t>phase_ver_luma</w:t>
              </w:r>
              <w:r w:rsidRPr="003D4635">
                <w:rPr>
                  <w:noProof/>
                  <w:highlight w:val="lightGray"/>
                </w:rPr>
                <w:t xml:space="preserve"> </w:t>
              </w:r>
              <w:r w:rsidRPr="003D4635">
                <w:rPr>
                  <w:b/>
                  <w:bCs/>
                  <w:highlight w:val="lightGray"/>
                </w:rPr>
                <w:t>[ </w:t>
              </w:r>
              <w:r w:rsidRPr="003D4635">
                <w:rPr>
                  <w:b/>
                  <w:highlight w:val="lightGray"/>
                </w:rPr>
                <w:t>ref_layer_phase_id</w:t>
              </w:r>
              <w:r w:rsidRPr="003D4635">
                <w:rPr>
                  <w:bCs/>
                  <w:highlight w:val="lightGray"/>
                </w:rPr>
                <w:t xml:space="preserve"> [ i ] ]</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752" w:author="sec" w:date="2014-06-12T14:27:00Z"/>
                <w:rFonts w:eastAsia="Batang"/>
                <w:bCs/>
                <w:highlight w:val="lightGray"/>
                <w:lang w:val="en-US"/>
              </w:rPr>
            </w:pPr>
            <w:ins w:id="1753" w:author="sec" w:date="2014-06-20T19:39:00Z">
              <w:r>
                <w:rPr>
                  <w:highlight w:val="lightGray"/>
                </w:rPr>
                <w:t>s</w:t>
              </w:r>
            </w:ins>
            <w:ins w:id="1754" w:author="sec" w:date="2014-06-12T14:29:00Z">
              <w:r w:rsidR="00B86672" w:rsidRPr="003D4635">
                <w:rPr>
                  <w:highlight w:val="lightGray"/>
                </w:rPr>
                <w:t>e(v)</w:t>
              </w:r>
            </w:ins>
          </w:p>
        </w:tc>
      </w:tr>
      <w:tr w:rsidR="00B86672" w:rsidRPr="00983CFA" w:rsidTr="00B86672">
        <w:trPr>
          <w:gridAfter w:val="1"/>
          <w:wAfter w:w="6" w:type="dxa"/>
          <w:trHeight w:val="289"/>
          <w:jc w:val="center"/>
          <w:ins w:id="1755"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56" w:author="sec" w:date="2014-06-12T14:27:00Z"/>
                <w:b/>
                <w:bCs/>
                <w:highlight w:val="lightGray"/>
              </w:rPr>
            </w:pPr>
            <w:ins w:id="1757"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58" w:author="sec" w:date="2014-06-12T14:32:00Z">
              <w:r w:rsidRPr="003D4635">
                <w:rPr>
                  <w:b/>
                  <w:noProof/>
                  <w:highlight w:val="lightGray"/>
                </w:rPr>
                <w:t>phase_hor_chroma</w:t>
              </w:r>
              <w:r w:rsidRPr="003D4635">
                <w:rPr>
                  <w:noProof/>
                  <w:highlight w:val="lightGray"/>
                </w:rPr>
                <w:t xml:space="preserve"> </w:t>
              </w:r>
              <w:r w:rsidRPr="003D4635">
                <w:rPr>
                  <w:b/>
                  <w:bCs/>
                  <w:highlight w:val="lightGray"/>
                </w:rPr>
                <w:t>[ </w:t>
              </w:r>
              <w:r w:rsidRPr="003D4635">
                <w:rPr>
                  <w:b/>
                  <w:highlight w:val="lightGray"/>
                </w:rPr>
                <w:t>ref_layer_phase_id</w:t>
              </w:r>
              <w:r w:rsidRPr="003D4635">
                <w:rPr>
                  <w:bCs/>
                  <w:highlight w:val="lightGray"/>
                </w:rPr>
                <w:t xml:space="preserve"> [ i ] ]</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759" w:author="sec" w:date="2014-06-12T14:27:00Z"/>
                <w:rFonts w:eastAsia="Batang"/>
                <w:bCs/>
                <w:highlight w:val="lightGray"/>
                <w:lang w:val="en-US"/>
              </w:rPr>
            </w:pPr>
            <w:ins w:id="1760" w:author="sec" w:date="2014-06-20T19:39:00Z">
              <w:r>
                <w:rPr>
                  <w:highlight w:val="lightGray"/>
                </w:rPr>
                <w:t>s</w:t>
              </w:r>
            </w:ins>
            <w:ins w:id="1761" w:author="sec" w:date="2014-06-12T14:29:00Z">
              <w:r w:rsidR="00B86672" w:rsidRPr="003D4635">
                <w:rPr>
                  <w:highlight w:val="lightGray"/>
                </w:rPr>
                <w:t>e(v)</w:t>
              </w:r>
            </w:ins>
          </w:p>
        </w:tc>
      </w:tr>
      <w:tr w:rsidR="00B86672" w:rsidRPr="00983CFA" w:rsidTr="00B86672">
        <w:trPr>
          <w:gridAfter w:val="1"/>
          <w:wAfter w:w="6" w:type="dxa"/>
          <w:trHeight w:val="289"/>
          <w:jc w:val="center"/>
          <w:ins w:id="1762"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63" w:author="sec" w:date="2014-06-12T14:27:00Z"/>
                <w:b/>
                <w:bCs/>
                <w:highlight w:val="lightGray"/>
              </w:rPr>
            </w:pPr>
            <w:ins w:id="1764" w:author="sec" w:date="2014-06-12T14:29:00Z">
              <w:r w:rsidRPr="003D4635">
                <w:rPr>
                  <w:b/>
                  <w:bCs/>
                  <w:highlight w:val="lightGray"/>
                </w:rPr>
                <w:tab/>
              </w:r>
              <w:r w:rsidRPr="003D4635">
                <w:rPr>
                  <w:rFonts w:eastAsia="MS Mincho" w:hint="eastAsia"/>
                  <w:b/>
                  <w:bCs/>
                  <w:highlight w:val="lightGray"/>
                  <w:lang w:eastAsia="ja-JP"/>
                </w:rPr>
                <w:tab/>
              </w:r>
              <w:r w:rsidRPr="003D4635">
                <w:rPr>
                  <w:b/>
                  <w:bCs/>
                  <w:highlight w:val="lightGray"/>
                </w:rPr>
                <w:tab/>
              </w:r>
            </w:ins>
            <w:ins w:id="1765" w:author="sec" w:date="2014-06-12T14:32:00Z">
              <w:r w:rsidRPr="003D4635">
                <w:rPr>
                  <w:b/>
                  <w:noProof/>
                  <w:highlight w:val="lightGray"/>
                </w:rPr>
                <w:t>phase_ver_chroma</w:t>
              </w:r>
              <w:r w:rsidRPr="003D4635">
                <w:rPr>
                  <w:noProof/>
                  <w:highlight w:val="lightGray"/>
                </w:rPr>
                <w:t xml:space="preserve"> </w:t>
              </w:r>
              <w:r w:rsidRPr="003D4635">
                <w:rPr>
                  <w:b/>
                  <w:bCs/>
                  <w:highlight w:val="lightGray"/>
                </w:rPr>
                <w:t>[ </w:t>
              </w:r>
              <w:r w:rsidRPr="003D4635">
                <w:rPr>
                  <w:b/>
                  <w:highlight w:val="lightGray"/>
                </w:rPr>
                <w:t>ref_layer_phase_id</w:t>
              </w:r>
              <w:r w:rsidRPr="003D4635">
                <w:rPr>
                  <w:bCs/>
                  <w:highlight w:val="lightGray"/>
                </w:rPr>
                <w:t xml:space="preserve"> [ i ] ]</w:t>
              </w:r>
            </w:ins>
          </w:p>
        </w:tc>
        <w:tc>
          <w:tcPr>
            <w:tcW w:w="1151" w:type="dxa"/>
          </w:tcPr>
          <w:p w:rsidR="00B86672" w:rsidRPr="003D4635" w:rsidRDefault="00BA6717" w:rsidP="00B86672">
            <w:pPr>
              <w:keepNext/>
              <w:tabs>
                <w:tab w:val="clear" w:pos="794"/>
                <w:tab w:val="clear" w:pos="1191"/>
                <w:tab w:val="clear" w:pos="1588"/>
                <w:tab w:val="clear" w:pos="1985"/>
              </w:tabs>
              <w:spacing w:before="0" w:after="60"/>
              <w:rPr>
                <w:ins w:id="1766" w:author="sec" w:date="2014-06-12T14:27:00Z"/>
                <w:rFonts w:eastAsia="Batang"/>
                <w:bCs/>
                <w:highlight w:val="lightGray"/>
                <w:lang w:val="en-US"/>
              </w:rPr>
            </w:pPr>
            <w:ins w:id="1767" w:author="sec" w:date="2014-06-20T19:39:00Z">
              <w:r>
                <w:rPr>
                  <w:highlight w:val="lightGray"/>
                </w:rPr>
                <w:t>s</w:t>
              </w:r>
            </w:ins>
            <w:ins w:id="1768" w:author="sec" w:date="2014-06-12T14:29:00Z">
              <w:r w:rsidR="00B86672" w:rsidRPr="003D4635">
                <w:rPr>
                  <w:highlight w:val="lightGray"/>
                </w:rPr>
                <w:t>e(v)</w:t>
              </w:r>
            </w:ins>
          </w:p>
        </w:tc>
      </w:tr>
      <w:tr w:rsidR="00B86672" w:rsidRPr="00983CFA" w:rsidTr="00B86672">
        <w:trPr>
          <w:gridAfter w:val="1"/>
          <w:wAfter w:w="6" w:type="dxa"/>
          <w:trHeight w:val="289"/>
          <w:jc w:val="center"/>
          <w:ins w:id="1769" w:author="sec" w:date="2014-06-12T14:27:00Z"/>
        </w:trPr>
        <w:tc>
          <w:tcPr>
            <w:tcW w:w="7920" w:type="dxa"/>
          </w:tcPr>
          <w:p w:rsidR="00B86672" w:rsidRPr="003D4635" w:rsidRDefault="00B86672" w:rsidP="00B86672">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70" w:author="sec" w:date="2014-06-12T14:27:00Z"/>
                <w:b/>
                <w:bCs/>
                <w:highlight w:val="lightGray"/>
              </w:rPr>
            </w:pPr>
            <w:ins w:id="1771" w:author="sec" w:date="2014-06-12T14:29:00Z">
              <w:r w:rsidRPr="003D4635">
                <w:rPr>
                  <w:b/>
                  <w:bCs/>
                  <w:highlight w:val="lightGray"/>
                </w:rPr>
                <w:tab/>
              </w:r>
              <w:r w:rsidRPr="003D4635">
                <w:rPr>
                  <w:rFonts w:eastAsia="MS Mincho" w:hint="eastAsia"/>
                  <w:b/>
                  <w:bCs/>
                  <w:highlight w:val="lightGray"/>
                  <w:lang w:eastAsia="ja-JP"/>
                </w:rPr>
                <w:tab/>
              </w:r>
              <w:r w:rsidRPr="003D4635">
                <w:rPr>
                  <w:b/>
                  <w:highlight w:val="lightGray"/>
                </w:rPr>
                <w:t>}</w:t>
              </w:r>
            </w:ins>
          </w:p>
        </w:tc>
        <w:tc>
          <w:tcPr>
            <w:tcW w:w="1151" w:type="dxa"/>
          </w:tcPr>
          <w:p w:rsidR="00B86672" w:rsidRPr="003D4635" w:rsidRDefault="00B86672" w:rsidP="00B86672">
            <w:pPr>
              <w:keepNext/>
              <w:tabs>
                <w:tab w:val="clear" w:pos="794"/>
                <w:tab w:val="clear" w:pos="1191"/>
                <w:tab w:val="clear" w:pos="1588"/>
                <w:tab w:val="clear" w:pos="1985"/>
              </w:tabs>
              <w:spacing w:before="0" w:after="60"/>
              <w:rPr>
                <w:ins w:id="1772" w:author="sec" w:date="2014-06-12T14:27:00Z"/>
                <w:rFonts w:eastAsia="Batang"/>
                <w:bCs/>
                <w:highlight w:val="lightGray"/>
                <w:lang w:val="en-US"/>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Pr="00FF0ED5">
              <w:rPr>
                <w:rFonts w:ascii="Times New Roman" w:hAnsi="Times New Roman"/>
                <w:b/>
                <w:highlight w:val="green"/>
                <w:lang w:val="en-US"/>
              </w:rPr>
              <w:t>colour_mapping_enabled_flag</w:t>
            </w:r>
          </w:p>
        </w:tc>
        <w:tc>
          <w:tcPr>
            <w:tcW w:w="1157" w:type="dxa"/>
            <w:gridSpan w:val="2"/>
          </w:tcPr>
          <w:p w:rsidR="00B86672" w:rsidRPr="00A3122B" w:rsidRDefault="00B86672" w:rsidP="00126CD8">
            <w:pPr>
              <w:pStyle w:val="tablecell"/>
              <w:keepLines w:val="0"/>
              <w:rPr>
                <w:highlight w:val="cyan"/>
                <w:lang w:val="en-CA"/>
              </w:rPr>
            </w:pPr>
            <w:r w:rsidRPr="00A3122B">
              <w:rPr>
                <w:highlight w:val="cyan"/>
                <w:lang w:val="en-CA"/>
              </w:rPr>
              <w:t>u(1)</w:t>
            </w: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lastRenderedPageBreak/>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gridSpan w:val="2"/>
          </w:tcPr>
          <w:p w:rsidR="00B86672" w:rsidRPr="00A3122B" w:rsidRDefault="00B86672" w:rsidP="00126CD8">
            <w:pPr>
              <w:pStyle w:val="tablecell"/>
              <w:keepLines w:val="0"/>
              <w:rPr>
                <w:highlight w:val="cyan"/>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gridSpan w:val="2"/>
          </w:tcPr>
          <w:p w:rsidR="00B86672" w:rsidRPr="00A3122B" w:rsidDel="007F41AC"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gridSpan w:val="2"/>
          </w:tcPr>
          <w:p w:rsidR="00B86672" w:rsidRPr="00A3122B" w:rsidDel="007F41AC" w:rsidRDefault="00B86672" w:rsidP="00126CD8">
            <w:pPr>
              <w:pStyle w:val="tablecell"/>
              <w:keepLines w:val="0"/>
              <w:rPr>
                <w:lang w:val="en-CA"/>
              </w:rPr>
            </w:pPr>
            <w:r w:rsidRPr="00A3122B">
              <w:rPr>
                <w:lang w:val="en-CA"/>
              </w:rPr>
              <w:t>u(1)</w:t>
            </w: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gridSpan w:val="2"/>
          </w:tcPr>
          <w:p w:rsidR="00B86672" w:rsidRPr="00A3122B" w:rsidRDefault="00B86672" w:rsidP="00126CD8">
            <w:pPr>
              <w:pStyle w:val="tablecell"/>
              <w:keepLines w:val="0"/>
              <w:rPr>
                <w:lang w:val="en-CA"/>
              </w:rPr>
            </w:pPr>
          </w:p>
        </w:tc>
      </w:tr>
      <w:tr w:rsidR="00B86672" w:rsidRPr="00A3122B" w:rsidTr="00126CD8">
        <w:trPr>
          <w:cantSplit/>
          <w:trHeight w:val="289"/>
          <w:jc w:val="center"/>
        </w:trPr>
        <w:tc>
          <w:tcPr>
            <w:tcW w:w="7920" w:type="dxa"/>
          </w:tcPr>
          <w:p w:rsidR="00B86672" w:rsidRPr="00A3122B" w:rsidRDefault="00B86672"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gridSpan w:val="2"/>
          </w:tcPr>
          <w:p w:rsidR="00B86672" w:rsidRPr="00A3122B" w:rsidRDefault="00B86672" w:rsidP="00126CD8">
            <w:pPr>
              <w:pStyle w:val="tablecell"/>
              <w:keepLines w:val="0"/>
              <w:rPr>
                <w:lang w:val="en-CA"/>
              </w:rPr>
            </w:pPr>
          </w:p>
        </w:tc>
      </w:tr>
    </w:tbl>
    <w:p w:rsidR="00FE0076" w:rsidRPr="00A3122B" w:rsidRDefault="00FE0076" w:rsidP="00FE0076">
      <w:pPr>
        <w:pStyle w:val="3N"/>
        <w:rPr>
          <w:lang w:val="en-CA"/>
        </w:rPr>
      </w:pPr>
      <w:bookmarkStart w:id="1773"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1606"/>
      <w:bookmarkEnd w:id="1773"/>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1774" w:name="_Ref348090122"/>
      <w:r w:rsidRPr="00A3122B">
        <w:t>Access unit delimiter RBSP syntax</w:t>
      </w:r>
      <w:bookmarkEnd w:id="1774"/>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1775" w:name="_Ref348090133"/>
      <w:r w:rsidRPr="00A3122B">
        <w:t>End of sequence RBSP syntax</w:t>
      </w:r>
      <w:bookmarkEnd w:id="1775"/>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1776" w:name="_Ref348090150"/>
      <w:r w:rsidRPr="00A3122B">
        <w:t>End of bitstream RBSP syntax</w:t>
      </w:r>
      <w:bookmarkEnd w:id="1776"/>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1777" w:name="_Ref348090167"/>
      <w:r w:rsidRPr="00A3122B">
        <w:t>Filler data RBSP syntax</w:t>
      </w:r>
      <w:bookmarkEnd w:id="1777"/>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1778" w:name="_Ref348090173"/>
      <w:r w:rsidRPr="00A3122B">
        <w:t>Slice segment layer RBSP syntax</w:t>
      </w:r>
      <w:bookmarkEnd w:id="1778"/>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1779" w:name="_Ref331449326"/>
      <w:r w:rsidRPr="00A3122B">
        <w:t>RBSP slice segment trailing bits syntax</w:t>
      </w:r>
      <w:bookmarkEnd w:id="1779"/>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1780" w:name="_Ref348090194"/>
      <w:r w:rsidRPr="00A3122B">
        <w:t>RBSP trailing bits syntax</w:t>
      </w:r>
      <w:bookmarkEnd w:id="1780"/>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1781" w:name="_Ref348090200"/>
      <w:r w:rsidRPr="00A3122B">
        <w:t>Byte alignment syntax</w:t>
      </w:r>
      <w:bookmarkEnd w:id="1781"/>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1782" w:name="_Ref348090209"/>
      <w:bookmarkStart w:id="1783" w:name="_Toc389394488"/>
      <w:bookmarkStart w:id="1784" w:name="_Toc389494785"/>
      <w:r w:rsidRPr="00A3122B">
        <w:lastRenderedPageBreak/>
        <w:t>Profile, tier and level syntax</w:t>
      </w:r>
      <w:bookmarkEnd w:id="1782"/>
      <w:bookmarkEnd w:id="1783"/>
      <w:bookmarkEnd w:id="1784"/>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1785"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1786" w:name="_Toc389394489"/>
      <w:bookmarkStart w:id="1787" w:name="_Toc389494786"/>
      <w:r w:rsidRPr="00A3122B">
        <w:t>Scaling list data syntax</w:t>
      </w:r>
      <w:bookmarkEnd w:id="1785"/>
      <w:bookmarkEnd w:id="1786"/>
      <w:bookmarkEnd w:id="1787"/>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1788" w:name="_Toc389494787"/>
      <w:r w:rsidRPr="00FF0ED5">
        <w:rPr>
          <w:highlight w:val="green"/>
        </w:rPr>
        <w:t>Colour mapping table syntax</w:t>
      </w:r>
      <w:bookmarkEnd w:id="1788"/>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1789" w:name="_Ref348090212"/>
      <w:bookmarkStart w:id="1790" w:name="_Toc389394490"/>
      <w:bookmarkStart w:id="1791" w:name="_Toc389494788"/>
      <w:r w:rsidRPr="00A3122B">
        <w:t>Supplemental enhancement information message syntax</w:t>
      </w:r>
      <w:bookmarkEnd w:id="1789"/>
      <w:bookmarkEnd w:id="1790"/>
      <w:bookmarkEnd w:id="1791"/>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1792" w:name="_Ref348090214"/>
      <w:bookmarkStart w:id="1793" w:name="_Toc389394491"/>
      <w:bookmarkStart w:id="1794" w:name="_Toc389494789"/>
      <w:r w:rsidRPr="00A3122B">
        <w:lastRenderedPageBreak/>
        <w:t>Slice segment header syntax</w:t>
      </w:r>
      <w:bookmarkEnd w:id="1792"/>
      <w:bookmarkEnd w:id="1793"/>
      <w:bookmarkEnd w:id="1794"/>
    </w:p>
    <w:p w:rsidR="00FE0076" w:rsidRPr="00A3122B" w:rsidRDefault="00FE0076" w:rsidP="00FE0076">
      <w:pPr>
        <w:pStyle w:val="3H3"/>
        <w:keepLines w:val="0"/>
        <w:numPr>
          <w:ilvl w:val="4"/>
          <w:numId w:val="35"/>
        </w:numPr>
        <w:tabs>
          <w:tab w:val="clear" w:pos="1170"/>
          <w:tab w:val="num" w:pos="1134"/>
        </w:tabs>
        <w:ind w:left="1134" w:hanging="1134"/>
      </w:pPr>
      <w:bookmarkStart w:id="1795" w:name="_Ref360884196"/>
      <w:r w:rsidRPr="00A3122B">
        <w:t>General slice segment header syntax</w:t>
      </w:r>
      <w:bookmarkEnd w:id="1795"/>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t>if ( vert_phase_position_enable_flag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strike/>
                <w:kern w:val="2"/>
                <w:highlight w:val="green"/>
                <w:lang w:val="en-US" w:eastAsia="ko-KR"/>
              </w:rPr>
              <w:t> ] )</w:t>
            </w:r>
          </w:p>
        </w:tc>
        <w:tc>
          <w:tcPr>
            <w:tcW w:w="1152" w:type="dxa"/>
          </w:tcPr>
          <w:p w:rsidR="00A06F2E" w:rsidRPr="00E3744E" w:rsidRDefault="00A06F2E" w:rsidP="00126CD8">
            <w:pPr>
              <w:pStyle w:val="tablecell"/>
              <w:rPr>
                <w:strike/>
                <w:lang w:val="en-CA"/>
              </w:rPr>
            </w:pPr>
          </w:p>
        </w:tc>
      </w:tr>
      <w:tr w:rsidR="00A06F2E" w:rsidRPr="00A3122B" w:rsidTr="00126CD8">
        <w:trPr>
          <w:cantSplit/>
          <w:trHeight w:val="289"/>
          <w:jc w:val="center"/>
        </w:trPr>
        <w:tc>
          <w:tcPr>
            <w:tcW w:w="7920" w:type="dxa"/>
          </w:tcPr>
          <w:p w:rsidR="00A06F2E" w:rsidRPr="00E3744E" w:rsidRDefault="00A06F2E" w:rsidP="00126CD8">
            <w:pPr>
              <w:pStyle w:val="tablesyntax"/>
              <w:rPr>
                <w:rFonts w:ascii="Times New Roman" w:hAnsi="Times New Roman"/>
                <w:strike/>
                <w:lang w:val="en-CA" w:eastAsia="ko-KR"/>
              </w:rPr>
            </w:pP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strike/>
                <w:highlight w:val="green"/>
                <w:lang w:val="en-US" w:eastAsia="ko-KR"/>
              </w:rPr>
              <w:tab/>
            </w:r>
            <w:r w:rsidRPr="00E3744E">
              <w:rPr>
                <w:rFonts w:ascii="Times New Roman" w:hAnsi="Times New Roman"/>
                <w:b/>
                <w:strike/>
                <w:highlight w:val="green"/>
                <w:lang w:val="en-US" w:eastAsia="ko-KR"/>
              </w:rPr>
              <w:t>vert_phase_position_flag[</w:t>
            </w:r>
            <w:r w:rsidRPr="00E3744E">
              <w:rPr>
                <w:rFonts w:ascii="Times New Roman" w:hAnsi="Times New Roman"/>
                <w:strike/>
                <w:kern w:val="2"/>
                <w:highlight w:val="green"/>
                <w:lang w:val="en-US" w:eastAsia="ko-KR"/>
              </w:rPr>
              <w:t> </w:t>
            </w:r>
            <w:r w:rsidRPr="00E3744E">
              <w:rPr>
                <w:rFonts w:ascii="Times New Roman" w:eastAsia="Batang" w:hAnsi="Times New Roman"/>
                <w:bCs/>
                <w:strike/>
                <w:highlight w:val="green"/>
                <w:lang w:val="en-US" w:eastAsia="ko-KR"/>
              </w:rPr>
              <w:t>RefPicLayerId[ i ]</w:t>
            </w:r>
            <w:r w:rsidRPr="00E3744E">
              <w:rPr>
                <w:rFonts w:ascii="Times New Roman" w:hAnsi="Times New Roman"/>
                <w:b/>
                <w:strike/>
                <w:highlight w:val="green"/>
                <w:lang w:val="en-US" w:eastAsia="ko-KR"/>
              </w:rPr>
              <w:t>]</w:t>
            </w:r>
          </w:p>
        </w:tc>
        <w:tc>
          <w:tcPr>
            <w:tcW w:w="1152" w:type="dxa"/>
          </w:tcPr>
          <w:p w:rsidR="00A06F2E" w:rsidRPr="00E3744E" w:rsidRDefault="00A06F2E" w:rsidP="00126CD8">
            <w:pPr>
              <w:pStyle w:val="tablecell"/>
              <w:rPr>
                <w:strike/>
                <w:lang w:val="en-CA"/>
              </w:rPr>
            </w:pPr>
            <w:r w:rsidRPr="00E3744E">
              <w:rPr>
                <w:strike/>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1796" w:name="_Ref351058069"/>
      <w:bookmarkStart w:id="1797" w:name="_Toc389394492"/>
      <w:bookmarkStart w:id="1798" w:name="_Toc389494790"/>
      <w:bookmarkStart w:id="1799" w:name="_Ref348090232"/>
      <w:r w:rsidRPr="00A3122B">
        <w:t>Short-term reference picture set syntax</w:t>
      </w:r>
      <w:bookmarkEnd w:id="1796"/>
      <w:bookmarkEnd w:id="1797"/>
      <w:bookmarkEnd w:id="1798"/>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1800" w:name="_Ref351058099"/>
      <w:bookmarkStart w:id="1801" w:name="_Toc389394493"/>
      <w:bookmarkStart w:id="1802" w:name="_Toc389494791"/>
      <w:r w:rsidRPr="00A3122B">
        <w:t>Slice segment data syntax</w:t>
      </w:r>
      <w:bookmarkEnd w:id="1799"/>
      <w:bookmarkEnd w:id="1800"/>
      <w:bookmarkEnd w:id="1801"/>
      <w:bookmarkEnd w:id="1802"/>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03" w:name="_Toc389394494"/>
      <w:bookmarkStart w:id="1804" w:name="_Toc389494792"/>
      <w:r w:rsidRPr="00A3122B">
        <w:rPr>
          <w:lang w:val="en-CA"/>
        </w:rPr>
        <w:t>Semantics</w:t>
      </w:r>
      <w:bookmarkEnd w:id="1803"/>
      <w:bookmarkEnd w:id="1804"/>
    </w:p>
    <w:p w:rsidR="00FE0076" w:rsidRPr="00A3122B" w:rsidRDefault="00FE0076" w:rsidP="00FE0076">
      <w:pPr>
        <w:pStyle w:val="3H2"/>
        <w:keepLines w:val="0"/>
        <w:numPr>
          <w:ilvl w:val="3"/>
          <w:numId w:val="35"/>
        </w:numPr>
        <w:tabs>
          <w:tab w:val="clear" w:pos="4230"/>
          <w:tab w:val="num" w:pos="1134"/>
        </w:tabs>
        <w:ind w:left="1134" w:hanging="1134"/>
      </w:pPr>
      <w:bookmarkStart w:id="1805" w:name="_Ref351058589"/>
      <w:bookmarkStart w:id="1806" w:name="_Toc389394495"/>
      <w:bookmarkStart w:id="1807" w:name="_Toc389494793"/>
      <w:bookmarkStart w:id="1808" w:name="_Ref348090008"/>
      <w:bookmarkStart w:id="1809" w:name="_Ref348090335"/>
      <w:r w:rsidRPr="00A3122B">
        <w:t>General</w:t>
      </w:r>
      <w:bookmarkEnd w:id="1805"/>
      <w:bookmarkEnd w:id="1806"/>
      <w:bookmarkEnd w:id="1807"/>
    </w:p>
    <w:p w:rsidR="00FE0076" w:rsidRPr="00A3122B" w:rsidRDefault="00FE0076" w:rsidP="00FE0076">
      <w:pPr>
        <w:pStyle w:val="3H2"/>
        <w:keepLines w:val="0"/>
        <w:numPr>
          <w:ilvl w:val="3"/>
          <w:numId w:val="35"/>
        </w:numPr>
        <w:tabs>
          <w:tab w:val="clear" w:pos="4230"/>
          <w:tab w:val="num" w:pos="1134"/>
        </w:tabs>
        <w:ind w:left="1134" w:hanging="1134"/>
      </w:pPr>
      <w:bookmarkStart w:id="1810" w:name="_Ref351058186"/>
      <w:bookmarkStart w:id="1811" w:name="_Toc389394496"/>
      <w:bookmarkStart w:id="1812" w:name="_Toc389494794"/>
      <w:r w:rsidRPr="00A3122B">
        <w:t>NAL unit semantics</w:t>
      </w:r>
      <w:bookmarkEnd w:id="1808"/>
      <w:bookmarkEnd w:id="1809"/>
      <w:bookmarkEnd w:id="1810"/>
      <w:bookmarkEnd w:id="1811"/>
      <w:bookmarkEnd w:id="1812"/>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r 1 \* MERGEFORMAT " w:fldLock="1">
        <w:r>
          <w:rPr>
            <w:noProof/>
            <w:lang w:val="en-CA"/>
          </w:rPr>
          <w:t>1</w:t>
        </w:r>
      </w:fldSimple>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2</w:t>
        </w:r>
      </w:fldSimple>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A77294"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A77294" w:rsidRPr="001E4DB9">
        <w:rPr>
          <w:sz w:val="20"/>
          <w:szCs w:val="20"/>
          <w:highlight w:val="yellow"/>
          <w:lang w:val="en-CA"/>
        </w:rPr>
        <w:fldChar w:fldCharType="separate"/>
      </w:r>
      <w:r w:rsidR="001E4DB9" w:rsidRPr="001E4DB9">
        <w:rPr>
          <w:noProof/>
          <w:sz w:val="20"/>
          <w:szCs w:val="20"/>
          <w:highlight w:val="yellow"/>
          <w:lang w:val="en-CA"/>
        </w:rPr>
        <w:t>1</w:t>
      </w:r>
      <w:r w:rsidR="00A77294"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fldSimple w:instr=" SEQ NoteCounter \* MERGEFORMAT  \* MERGEFORMAT " w:fldLock="1">
        <w:r>
          <w:rPr>
            <w:noProof/>
            <w:highlight w:val="cyan"/>
            <w:lang w:val="en-CA"/>
          </w:rPr>
          <w:t>2</w:t>
        </w:r>
      </w:fldSimple>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1813"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1814" w:name="_Toc389394497"/>
      <w:bookmarkStart w:id="1815" w:name="_Toc389494795"/>
      <w:r w:rsidRPr="00A3122B">
        <w:t>Raw byte sequence payloads, trailing bits, and byte alignment semantics</w:t>
      </w:r>
      <w:bookmarkEnd w:id="1813"/>
      <w:bookmarkEnd w:id="1814"/>
      <w:bookmarkEnd w:id="1815"/>
    </w:p>
    <w:p w:rsidR="00FE0076" w:rsidRPr="00A3122B" w:rsidRDefault="00FE0076" w:rsidP="00FE0076">
      <w:pPr>
        <w:pStyle w:val="3H3"/>
        <w:keepLines w:val="0"/>
        <w:numPr>
          <w:ilvl w:val="4"/>
          <w:numId w:val="35"/>
        </w:numPr>
        <w:tabs>
          <w:tab w:val="clear" w:pos="1170"/>
          <w:tab w:val="num" w:pos="1134"/>
        </w:tabs>
        <w:ind w:left="1134" w:hanging="1134"/>
      </w:pPr>
      <w:bookmarkStart w:id="1816" w:name="_Ref348090354"/>
      <w:r w:rsidRPr="00A3122B">
        <w:t>Video parameter set RBSP semantics</w:t>
      </w:r>
      <w:bookmarkEnd w:id="1816"/>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r w:rsidR="00B44A6F">
        <w:fldChar w:fldCharType="begin" w:fldLock="1"/>
      </w:r>
      <w:r w:rsidR="00B44A6F">
        <w:instrText xml:space="preserve"> REF _Ref342859264 \h  \* MERGEFORMAT </w:instrText>
      </w:r>
      <w:r w:rsidR="00B44A6F">
        <w:fldChar w:fldCharType="separate"/>
      </w:r>
      <w:r w:rsidRPr="00A3122B">
        <w:rPr>
          <w:lang w:val="en-CA"/>
        </w:rPr>
        <w:t>Table </w:t>
      </w:r>
      <w:r w:rsidRPr="001F4A0D">
        <w:rPr>
          <w:lang w:val="en-CA"/>
        </w:rPr>
        <w:t>F</w:t>
      </w:r>
      <w:r w:rsidRPr="00A3122B">
        <w:rPr>
          <w:lang w:val="en-CA"/>
        </w:rPr>
        <w:noBreakHyphen/>
      </w:r>
      <w:r>
        <w:rPr>
          <w:lang w:val="en-CA"/>
        </w:rPr>
        <w:t>1</w:t>
      </w:r>
      <w:r w:rsidR="00B44A6F">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Caption"/>
        <w:rPr>
          <w:lang w:val="en-CA"/>
        </w:rPr>
      </w:pPr>
      <w:bookmarkStart w:id="1817" w:name="_Ref342859264"/>
      <w:r w:rsidRPr="00A3122B">
        <w:rPr>
          <w:lang w:val="en-CA"/>
        </w:rPr>
        <w:lastRenderedPageBreak/>
        <w:t>Table </w:t>
      </w:r>
      <w:r w:rsidR="00B44A6F">
        <w:fldChar w:fldCharType="begin" w:fldLock="1"/>
      </w:r>
      <w:r w:rsidR="00B44A6F">
        <w:instrText xml:space="preserve"> REF F \h  \* MERGEFORMAT </w:instrText>
      </w:r>
      <w:r w:rsidR="00B44A6F">
        <w:fldChar w:fldCharType="separate"/>
      </w:r>
      <w:r w:rsidRPr="00A3122B">
        <w:t>F</w:t>
      </w:r>
      <w:r w:rsidR="00B44A6F">
        <w:fldChar w:fldCharType="end"/>
      </w:r>
      <w:r w:rsidRPr="00A3122B">
        <w:rPr>
          <w:lang w:val="en-CA"/>
        </w:rPr>
        <w:noBreakHyphen/>
      </w:r>
      <w:r w:rsidR="00A77294" w:rsidRPr="00A3122B">
        <w:rPr>
          <w:lang w:val="en-CA"/>
        </w:rPr>
        <w:fldChar w:fldCharType="begin" w:fldLock="1"/>
      </w:r>
      <w:r w:rsidRPr="00A3122B">
        <w:rPr>
          <w:lang w:val="en-CA"/>
        </w:rPr>
        <w:instrText xml:space="preserve"> SEQ Table \* ARABIC \s 1 </w:instrText>
      </w:r>
      <w:r w:rsidR="00A77294" w:rsidRPr="00A3122B">
        <w:rPr>
          <w:lang w:val="en-CA"/>
        </w:rPr>
        <w:fldChar w:fldCharType="separate"/>
      </w:r>
      <w:r>
        <w:rPr>
          <w:lang w:val="en-CA"/>
        </w:rPr>
        <w:t>1</w:t>
      </w:r>
      <w:r w:rsidR="00A77294" w:rsidRPr="00A3122B">
        <w:rPr>
          <w:lang w:val="en-CA"/>
        </w:rPr>
        <w:fldChar w:fldCharType="end"/>
      </w:r>
      <w:bookmarkEnd w:id="1817"/>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2</w:t>
        </w:r>
      </w:fldSimple>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1pt;height:29.2pt" o:ole="">
            <v:imagedata r:id="rId80" o:title=""/>
          </v:shape>
          <o:OLEObject Type="Embed" ProgID="Equation.3" ShapeID="_x0000_i1030" DrawAspect="Content" ObjectID="_1464844911"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A77294"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A77294" w:rsidRPr="001E4DB9">
        <w:rPr>
          <w:sz w:val="20"/>
          <w:szCs w:val="20"/>
          <w:highlight w:val="yellow"/>
          <w:lang w:val="en-CA"/>
        </w:rPr>
        <w:fldChar w:fldCharType="separate"/>
      </w:r>
      <w:r w:rsidR="001E4DB9" w:rsidRPr="001E4DB9">
        <w:rPr>
          <w:noProof/>
          <w:sz w:val="20"/>
          <w:szCs w:val="20"/>
          <w:highlight w:val="yellow"/>
          <w:lang w:val="en-CA"/>
        </w:rPr>
        <w:t>2</w:t>
      </w:r>
      <w:r w:rsidR="00A77294"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B44A6F">
        <w:fldChar w:fldCharType="begin" w:fldLock="1"/>
      </w:r>
      <w:r w:rsidR="00B44A6F">
        <w:instrText xml:space="preserve"> REF _Ref373340294 \h  \* MERGEFORMAT </w:instrText>
      </w:r>
      <w:r w:rsidR="00B44A6F">
        <w:fldChar w:fldCharType="separate"/>
      </w:r>
      <w:r w:rsidRPr="00A3122B">
        <w:rPr>
          <w:lang w:val="en-CA"/>
        </w:rPr>
        <w:t>Table </w:t>
      </w:r>
      <w:r w:rsidRPr="001F4A0D">
        <w:rPr>
          <w:lang w:val="en-CA"/>
        </w:rPr>
        <w:t>F</w:t>
      </w:r>
      <w:r w:rsidRPr="00A3122B">
        <w:rPr>
          <w:lang w:val="en-CA"/>
        </w:rPr>
        <w:noBreakHyphen/>
      </w:r>
      <w:r>
        <w:rPr>
          <w:lang w:val="en-CA"/>
        </w:rPr>
        <w:t>2</w:t>
      </w:r>
      <w:r w:rsidR="00B44A6F">
        <w:fldChar w:fldCharType="end"/>
      </w:r>
      <w:r w:rsidRPr="00A3122B">
        <w:rPr>
          <w:lang w:val="en-CA"/>
        </w:rPr>
        <w:t>.</w:t>
      </w:r>
    </w:p>
    <w:p w:rsidR="00FE0076" w:rsidRPr="00A3122B" w:rsidRDefault="00FE0076" w:rsidP="00FE0076">
      <w:pPr>
        <w:pStyle w:val="Caption"/>
        <w:rPr>
          <w:lang w:val="en-CA"/>
        </w:rPr>
      </w:pPr>
      <w:bookmarkStart w:id="1818" w:name="_Ref366745143"/>
      <w:bookmarkStart w:id="1819" w:name="_Ref373340294"/>
      <w:r w:rsidRPr="00A3122B">
        <w:rPr>
          <w:lang w:val="en-CA"/>
        </w:rPr>
        <w:t>Table </w:t>
      </w:r>
      <w:r w:rsidR="00B44A6F">
        <w:fldChar w:fldCharType="begin" w:fldLock="1"/>
      </w:r>
      <w:r w:rsidR="00B44A6F">
        <w:instrText xml:space="preserve"> REF F \h  \* MERGEFORMAT </w:instrText>
      </w:r>
      <w:r w:rsidR="00B44A6F">
        <w:fldChar w:fldCharType="separate"/>
      </w:r>
      <w:r w:rsidRPr="00A3122B">
        <w:t>F</w:t>
      </w:r>
      <w:r w:rsidR="00B44A6F">
        <w:fldChar w:fldCharType="end"/>
      </w:r>
      <w:r w:rsidRPr="00A3122B">
        <w:rPr>
          <w:lang w:val="en-CA"/>
        </w:rPr>
        <w:noBreakHyphen/>
      </w:r>
      <w:bookmarkEnd w:id="1818"/>
      <w:r w:rsidR="00A77294" w:rsidRPr="00A3122B">
        <w:rPr>
          <w:lang w:val="en-CA"/>
        </w:rPr>
        <w:fldChar w:fldCharType="begin" w:fldLock="1"/>
      </w:r>
      <w:r w:rsidRPr="00A3122B">
        <w:rPr>
          <w:lang w:val="en-CA"/>
        </w:rPr>
        <w:instrText xml:space="preserve"> SEQ Table \* ARABIC \s 1 </w:instrText>
      </w:r>
      <w:r w:rsidR="00A77294" w:rsidRPr="00A3122B">
        <w:rPr>
          <w:lang w:val="en-CA"/>
        </w:rPr>
        <w:fldChar w:fldCharType="separate"/>
      </w:r>
      <w:r>
        <w:rPr>
          <w:lang w:val="en-CA"/>
        </w:rPr>
        <w:t>2</w:t>
      </w:r>
      <w:r w:rsidR="00A77294" w:rsidRPr="00A3122B">
        <w:rPr>
          <w:lang w:val="en-CA"/>
        </w:rPr>
        <w:fldChar w:fldCharType="end"/>
      </w:r>
      <w:bookmarkEnd w:id="1819"/>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B44A6F">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3</w:t>
        </w:r>
      </w:fldSimple>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fldSimple w:instr=" SEQ NoteCounter  \* MERGEFORMAT  \* MERGEFORMAT " w:fldLock="1">
        <w:r>
          <w:rPr>
            <w:noProof/>
            <w:lang w:val="en-CA"/>
          </w:rPr>
          <w:t>4</w:t>
        </w:r>
      </w:fldSimple>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5</w:t>
        </w:r>
      </w:fldSimple>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3</w:t>
      </w:r>
      <w:r w:rsidR="00A77294"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A77294" w:rsidRPr="00A3122B">
        <w:rPr>
          <w:bCs/>
          <w:lang w:val="en-CA"/>
        </w:rPr>
        <w:fldChar w:fldCharType="begin" w:fldLock="1"/>
      </w:r>
      <w:r w:rsidRPr="00A3122B">
        <w:rPr>
          <w:bCs/>
          <w:lang w:val="en-CA"/>
        </w:rPr>
        <w:instrText xml:space="preserve"> REF _Ref381693925 \r \h </w:instrText>
      </w:r>
      <w:r w:rsidR="00A77294" w:rsidRPr="00A3122B">
        <w:rPr>
          <w:bCs/>
          <w:lang w:val="en-CA"/>
        </w:rPr>
      </w:r>
      <w:r w:rsidR="00A77294" w:rsidRPr="00A3122B">
        <w:rPr>
          <w:bCs/>
          <w:lang w:val="en-CA"/>
        </w:rPr>
        <w:fldChar w:fldCharType="separate"/>
      </w:r>
      <w:r>
        <w:rPr>
          <w:bCs/>
          <w:lang w:val="en-CA"/>
        </w:rPr>
        <w:t>F.10.2</w:t>
      </w:r>
      <w:r w:rsidR="00A77294"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A77294" w:rsidRPr="00A3122B">
        <w:rPr>
          <w:bCs/>
          <w:lang w:val="en-CA"/>
        </w:rPr>
        <w:fldChar w:fldCharType="begin" w:fldLock="1"/>
      </w:r>
      <w:r w:rsidRPr="00A3122B">
        <w:rPr>
          <w:bCs/>
          <w:lang w:val="en-CA"/>
        </w:rPr>
        <w:instrText xml:space="preserve"> REF _Ref381693925 \r \h </w:instrText>
      </w:r>
      <w:r w:rsidR="00A77294" w:rsidRPr="00A3122B">
        <w:rPr>
          <w:bCs/>
          <w:lang w:val="en-CA"/>
        </w:rPr>
      </w:r>
      <w:r w:rsidR="00A77294" w:rsidRPr="00A3122B">
        <w:rPr>
          <w:bCs/>
          <w:lang w:val="en-CA"/>
        </w:rPr>
        <w:fldChar w:fldCharType="separate"/>
      </w:r>
      <w:r>
        <w:rPr>
          <w:bCs/>
          <w:lang w:val="en-CA"/>
        </w:rPr>
        <w:t>F.10.2</w:t>
      </w:r>
      <w:r w:rsidR="00A77294"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A77294" w:rsidRPr="00A3122B">
        <w:rPr>
          <w:bCs/>
          <w:lang w:val="en-CA"/>
        </w:rPr>
        <w:fldChar w:fldCharType="begin" w:fldLock="1"/>
      </w:r>
      <w:r w:rsidRPr="00A3122B">
        <w:rPr>
          <w:bCs/>
          <w:lang w:val="en-CA"/>
        </w:rPr>
        <w:instrText xml:space="preserve"> REF _Ref381693925 \r \h </w:instrText>
      </w:r>
      <w:r w:rsidR="00A77294" w:rsidRPr="00A3122B">
        <w:rPr>
          <w:bCs/>
          <w:lang w:val="en-CA"/>
        </w:rPr>
      </w:r>
      <w:r w:rsidR="00A77294" w:rsidRPr="00A3122B">
        <w:rPr>
          <w:bCs/>
          <w:lang w:val="en-CA"/>
        </w:rPr>
        <w:fldChar w:fldCharType="separate"/>
      </w:r>
      <w:r>
        <w:rPr>
          <w:bCs/>
          <w:lang w:val="en-CA"/>
        </w:rPr>
        <w:t>F.10.2</w:t>
      </w:r>
      <w:r w:rsidR="00A77294"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NumLayersInIdList[ lsIdx ] is greater than 1, the output of the process of subclause </w:t>
      </w:r>
      <w:r w:rsidR="00A77294" w:rsidRPr="00A3122B">
        <w:rPr>
          <w:bCs/>
          <w:lang w:val="en-CA"/>
        </w:rPr>
        <w:fldChar w:fldCharType="begin" w:fldLock="1"/>
      </w:r>
      <w:r w:rsidRPr="00A3122B">
        <w:rPr>
          <w:bCs/>
          <w:lang w:val="en-CA"/>
        </w:rPr>
        <w:instrText xml:space="preserve"> REF _Ref381693925 \r \h </w:instrText>
      </w:r>
      <w:r w:rsidR="00A77294" w:rsidRPr="00A3122B">
        <w:rPr>
          <w:bCs/>
          <w:lang w:val="en-CA"/>
        </w:rPr>
      </w:r>
      <w:r w:rsidR="00A77294" w:rsidRPr="00A3122B">
        <w:rPr>
          <w:bCs/>
          <w:lang w:val="en-CA"/>
        </w:rPr>
        <w:fldChar w:fldCharType="separate"/>
      </w:r>
      <w:r>
        <w:rPr>
          <w:bCs/>
          <w:lang w:val="en-CA"/>
        </w:rPr>
        <w:t>F.10.2</w:t>
      </w:r>
      <w:r w:rsidR="00A77294"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 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4</w:t>
      </w:r>
      <w:r w:rsidR="00A77294"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B44A6F">
        <w:fldChar w:fldCharType="begin" w:fldLock="1"/>
      </w:r>
      <w:r w:rsidR="00B44A6F">
        <w:instrText xml:space="preserve"> REF _Ref381693925 \r \h  \* MERGEFORMAT </w:instrText>
      </w:r>
      <w:r w:rsidR="00B44A6F">
        <w:fldChar w:fldCharType="separate"/>
      </w:r>
      <w:r>
        <w:rPr>
          <w:bCs/>
          <w:lang w:val="en-CA"/>
        </w:rPr>
        <w:t>F.10.2</w:t>
      </w:r>
      <w:r w:rsidR="00B44A6F">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6</w:t>
        </w:r>
      </w:fldSimple>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7</w:t>
        </w:r>
      </w:fldSimple>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A77294"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A77294" w:rsidRPr="00A3122B">
        <w:rPr>
          <w:rFonts w:eastAsia="Batang"/>
          <w:bCs/>
          <w:lang w:val="en-CA" w:eastAsia="ko-KR"/>
        </w:rPr>
      </w:r>
      <w:r w:rsidR="00A77294" w:rsidRPr="00A3122B">
        <w:rPr>
          <w:rFonts w:eastAsia="Batang"/>
          <w:bCs/>
          <w:lang w:val="en-CA" w:eastAsia="ko-KR"/>
        </w:rPr>
        <w:fldChar w:fldCharType="separate"/>
      </w:r>
      <w:r>
        <w:rPr>
          <w:rFonts w:eastAsia="Batang"/>
          <w:bCs/>
          <w:lang w:val="en-CA" w:eastAsia="ko-KR"/>
        </w:rPr>
        <w:t>F.8.3.1</w:t>
      </w:r>
      <w:r w:rsidR="00A77294"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E3744E" w:rsidRDefault="00BF3B23" w:rsidP="00FE0076">
      <w:pPr>
        <w:rPr>
          <w:rFonts w:eastAsia="Batang"/>
          <w:bCs/>
          <w:strike/>
          <w:lang w:val="en-US" w:eastAsia="ko-KR"/>
        </w:rPr>
      </w:pPr>
      <w:r w:rsidRPr="00E3744E">
        <w:rPr>
          <w:rFonts w:eastAsia="Batang"/>
          <w:b/>
          <w:bCs/>
          <w:strike/>
          <w:highlight w:val="green"/>
          <w:lang w:val="en-US" w:eastAsia="ko-KR"/>
        </w:rPr>
        <w:t>cross_layer_phase_alignment_flag</w:t>
      </w:r>
      <w:r w:rsidRPr="00E3744E">
        <w:rPr>
          <w:rFonts w:eastAsia="Batang"/>
          <w:bCs/>
          <w:strike/>
          <w:highlight w:val="green"/>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r w:rsidRPr="00E3744E">
        <w:rPr>
          <w:rFonts w:eastAsia="Batang"/>
          <w:bCs/>
          <w:strike/>
          <w:lang w:val="en-US" w:eastAsia="ko-KR"/>
        </w:rPr>
        <w:t xml:space="preserve"> </w:t>
      </w:r>
      <w:r w:rsidRPr="00E3744E">
        <w:rPr>
          <w:rFonts w:eastAsia="Batang"/>
          <w:bCs/>
          <w:strike/>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5</w:t>
      </w:r>
      <w:r w:rsidR="00A77294"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6</w:t>
      </w:r>
      <w:r w:rsidR="00A77294"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7</w:t>
      </w:r>
      <w:r w:rsidR="00A77294"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A77294" w:rsidRPr="001E4DB9">
        <w:rPr>
          <w:highlight w:val="yellow"/>
          <w:lang w:val="en-CA"/>
        </w:rPr>
        <w:fldChar w:fldCharType="begin" w:fldLock="1"/>
      </w:r>
      <w:r w:rsidRPr="001E4DB9">
        <w:rPr>
          <w:highlight w:val="yellow"/>
          <w:lang w:val="de-DE"/>
        </w:rPr>
        <w:instrText xml:space="preserve"> SEQ Equation \* ARABIC </w:instrText>
      </w:r>
      <w:r w:rsidR="00A77294" w:rsidRPr="001E4DB9">
        <w:rPr>
          <w:highlight w:val="yellow"/>
          <w:lang w:val="en-CA"/>
        </w:rPr>
        <w:fldChar w:fldCharType="separate"/>
      </w:r>
      <w:r w:rsidR="001E4DB9" w:rsidRPr="001E4DB9">
        <w:rPr>
          <w:noProof/>
          <w:highlight w:val="yellow"/>
          <w:lang w:val="de-DE"/>
        </w:rPr>
        <w:t>8</w:t>
      </w:r>
      <w:r w:rsidR="00A77294"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B44A6F">
        <w:fldChar w:fldCharType="begin" w:fldLock="1"/>
      </w:r>
      <w:r w:rsidR="00B44A6F">
        <w:instrText xml:space="preserve"> REF _Ref348357793 \r \h  \* MERGEFORMAT </w:instrText>
      </w:r>
      <w:r w:rsidR="00B44A6F">
        <w:fldChar w:fldCharType="separate"/>
      </w:r>
      <w:r>
        <w:rPr>
          <w:lang w:val="en-CA"/>
        </w:rPr>
        <w:t>F.13</w:t>
      </w:r>
      <w:r w:rsidR="00B44A6F">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A77294" w:rsidRPr="001E4DB9">
        <w:rPr>
          <w:highlight w:val="yellow"/>
          <w:lang w:val="en-CA"/>
        </w:rPr>
        <w:fldChar w:fldCharType="begin" w:fldLock="1"/>
      </w:r>
      <w:r w:rsidRPr="005F3A83">
        <w:rPr>
          <w:highlight w:val="yellow"/>
          <w:lang w:val="fr-FR"/>
        </w:rPr>
        <w:instrText xml:space="preserve"> SEQ Equation \* ARABIC </w:instrText>
      </w:r>
      <w:r w:rsidR="00A77294" w:rsidRPr="001E4DB9">
        <w:rPr>
          <w:highlight w:val="yellow"/>
          <w:lang w:val="en-CA"/>
        </w:rPr>
        <w:fldChar w:fldCharType="separate"/>
      </w:r>
      <w:r w:rsidR="001E4DB9" w:rsidRPr="005F3A83">
        <w:rPr>
          <w:noProof/>
          <w:highlight w:val="yellow"/>
          <w:lang w:val="fr-FR"/>
        </w:rPr>
        <w:t>9</w:t>
      </w:r>
      <w:r w:rsidR="00A77294"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10</w:t>
      </w:r>
      <w:r w:rsidR="00A77294"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B44A6F">
        <w:fldChar w:fldCharType="begin" w:fldLock="1"/>
      </w:r>
      <w:r w:rsidR="00B44A6F">
        <w:instrText xml:space="preserve"> REF _Ref348357793 \r \h  \* MERGEFORMAT </w:instrText>
      </w:r>
      <w:r w:rsidR="00B44A6F">
        <w:fldChar w:fldCharType="separate"/>
      </w:r>
      <w:r>
        <w:rPr>
          <w:lang w:val="en-CA"/>
        </w:rPr>
        <w:t>F.13</w:t>
      </w:r>
      <w:r w:rsidR="00B44A6F">
        <w:fldChar w:fldCharType="end"/>
      </w:r>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B44A6F">
        <w:fldChar w:fldCharType="begin" w:fldLock="1"/>
      </w:r>
      <w:r w:rsidR="00B44A6F">
        <w:instrText xml:space="preserve"> REF _Ref348357793 \r \h  \* MERGEFORMAT </w:instrText>
      </w:r>
      <w:r w:rsidR="00B44A6F">
        <w:fldChar w:fldCharType="separate"/>
      </w:r>
      <w:r>
        <w:rPr>
          <w:lang w:val="en-CA"/>
        </w:rPr>
        <w:t>F.13</w:t>
      </w:r>
      <w:r w:rsidR="00B44A6F">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A77294" w:rsidRPr="001E4DB9">
        <w:rPr>
          <w:highlight w:val="yellow"/>
          <w:lang w:val="en-CA"/>
        </w:rPr>
        <w:fldChar w:fldCharType="begin" w:fldLock="1"/>
      </w:r>
      <w:r w:rsidRPr="001E4DB9">
        <w:rPr>
          <w:highlight w:val="yellow"/>
          <w:lang w:val="de-DE"/>
        </w:rPr>
        <w:instrText xml:space="preserve"> SEQ Equation \* ARABIC </w:instrText>
      </w:r>
      <w:r w:rsidR="00A77294" w:rsidRPr="001E4DB9">
        <w:rPr>
          <w:highlight w:val="yellow"/>
          <w:lang w:val="en-CA"/>
        </w:rPr>
        <w:fldChar w:fldCharType="separate"/>
      </w:r>
      <w:r w:rsidR="001E4DB9" w:rsidRPr="001E4DB9">
        <w:rPr>
          <w:noProof/>
          <w:highlight w:val="yellow"/>
          <w:lang w:val="de-DE"/>
        </w:rPr>
        <w:t>11</w:t>
      </w:r>
      <w:r w:rsidR="00A77294"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12</w:t>
      </w:r>
      <w:r w:rsidR="00A77294"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13</w:t>
      </w:r>
      <w:r w:rsidR="00A77294"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A77294" w:rsidRPr="001E4DB9">
        <w:rPr>
          <w:highlight w:val="yellow"/>
          <w:lang w:val="en-CA"/>
        </w:rPr>
        <w:fldChar w:fldCharType="begin" w:fldLock="1"/>
      </w:r>
      <w:r w:rsidRPr="001E4DB9">
        <w:rPr>
          <w:highlight w:val="yellow"/>
          <w:lang w:val="en-CA"/>
        </w:rPr>
        <w:instrText xml:space="preserve"> SEQ Equation \* ARABIC </w:instrText>
      </w:r>
      <w:r w:rsidR="00A77294" w:rsidRPr="001E4DB9">
        <w:rPr>
          <w:highlight w:val="yellow"/>
          <w:lang w:val="en-CA"/>
        </w:rPr>
        <w:fldChar w:fldCharType="separate"/>
      </w:r>
      <w:r w:rsidR="001E4DB9" w:rsidRPr="001E4DB9">
        <w:rPr>
          <w:noProof/>
          <w:highlight w:val="yellow"/>
          <w:lang w:val="en-CA"/>
        </w:rPr>
        <w:t>14</w:t>
      </w:r>
      <w:r w:rsidR="00A77294"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DE50CD">
      <w:pPr>
        <w:numPr>
          <w:ilvl w:val="0"/>
          <w:numId w:val="51"/>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DE50CD">
      <w:pPr>
        <w:numPr>
          <w:ilvl w:val="0"/>
          <w:numId w:val="51"/>
        </w:numPr>
        <w:ind w:left="1080"/>
        <w:rPr>
          <w:noProof/>
          <w:highlight w:val="green"/>
        </w:rPr>
      </w:pPr>
      <w:r w:rsidRPr="00D24709">
        <w:rPr>
          <w:noProof/>
          <w:highlight w:val="green"/>
        </w:rPr>
        <w:t>five_minus_max_num_merge_cand shall be equal to 4.</w:t>
      </w:r>
    </w:p>
    <w:p w:rsidR="00F34FF6" w:rsidRPr="00D24709" w:rsidRDefault="00F34FF6" w:rsidP="00DE50CD">
      <w:pPr>
        <w:numPr>
          <w:ilvl w:val="0"/>
          <w:numId w:val="51"/>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DE50CD">
      <w:pPr>
        <w:numPr>
          <w:ilvl w:val="0"/>
          <w:numId w:val="51"/>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B44A6F">
        <w:fldChar w:fldCharType="begin" w:fldLock="1"/>
      </w:r>
      <w:r w:rsidR="00B44A6F">
        <w:instrText xml:space="preserve"> REF _Ref371072921 \r \h  \* MERGEFORMAT </w:instrText>
      </w:r>
      <w:r w:rsidR="00B44A6F">
        <w:fldChar w:fldCharType="separate"/>
      </w:r>
      <w:r w:rsidRPr="00D24709">
        <w:rPr>
          <w:highlight w:val="green"/>
        </w:rPr>
        <w:t>H.8.1.4</w:t>
      </w:r>
      <w:r w:rsidR="00B44A6F">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Pr="00E3744E" w:rsidRDefault="00F34FF6" w:rsidP="00F34FF6">
      <w:pPr>
        <w:rPr>
          <w:bCs/>
          <w:strike/>
          <w:lang w:val="en-US"/>
        </w:rPr>
      </w:pPr>
      <w:r w:rsidRPr="00E3744E">
        <w:rPr>
          <w:b/>
          <w:bCs/>
          <w:strike/>
          <w:highlight w:val="green"/>
          <w:lang w:val="en-US"/>
        </w:rPr>
        <w:t xml:space="preserve">vert_phase_position_in_use_flag </w:t>
      </w:r>
      <w:r w:rsidRPr="00E3744E">
        <w:rPr>
          <w:bCs/>
          <w:strike/>
          <w:highlight w:val="green"/>
          <w:lang w:val="en-US"/>
        </w:rPr>
        <w:t>equal to 0 indicates that the value of vert_phase_position_enable_flag is equal to 0 for each SPS referring to the VPS. vert_phase_position_in_use_flag equal to 1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A77294" w:rsidRPr="00983CFA">
        <w:rPr>
          <w:sz w:val="20"/>
          <w:szCs w:val="20"/>
          <w:lang w:val="en-US"/>
        </w:rPr>
        <w:fldChar w:fldCharType="begin" w:fldLock="1"/>
      </w:r>
      <w:r w:rsidRPr="00983CFA">
        <w:rPr>
          <w:sz w:val="20"/>
          <w:szCs w:val="20"/>
          <w:lang w:val="en-US"/>
        </w:rPr>
        <w:instrText xml:space="preserve"> SEQ Equation \* ARABIC </w:instrText>
      </w:r>
      <w:r w:rsidR="00A77294" w:rsidRPr="00983CFA">
        <w:rPr>
          <w:sz w:val="20"/>
          <w:szCs w:val="20"/>
          <w:lang w:val="en-US"/>
        </w:rPr>
        <w:fldChar w:fldCharType="separate"/>
      </w:r>
      <w:r w:rsidR="001E4DB9">
        <w:rPr>
          <w:noProof/>
          <w:sz w:val="20"/>
          <w:szCs w:val="20"/>
          <w:lang w:val="en-US"/>
        </w:rPr>
        <w:t>15</w:t>
      </w:r>
      <w:r w:rsidR="00A77294"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del w:id="1820" w:author="Reference layer offset" w:date="2014-06-11T13:34:00Z">
        <w:r w:rsidRPr="003D4635" w:rsidDel="006D6585">
          <w:rPr>
            <w:bCs/>
            <w:highlight w:val="lightGray"/>
            <w:lang w:val="en-US"/>
          </w:rPr>
          <w:delText>Cropped</w:delText>
        </w:r>
        <w:r w:rsidRPr="003D4635" w:rsidDel="006D6585">
          <w:rPr>
            <w:noProof/>
            <w:highlight w:val="lightGray"/>
            <w:lang w:eastAsia="ko-KR"/>
          </w:rPr>
          <w:delText>Pic</w:delText>
        </w:r>
      </w:del>
      <w:ins w:id="1821" w:author="Reference layer offset" w:date="2014-06-11T13:34:00Z">
        <w:r w:rsidR="006D6585" w:rsidRPr="003D4635">
          <w:rPr>
            <w:rFonts w:eastAsia="MS Mincho" w:hint="eastAsia"/>
            <w:noProof/>
            <w:highlight w:val="lightGray"/>
            <w:lang w:eastAsia="ja-JP"/>
          </w:rPr>
          <w:t>LayerRefRegion</w:t>
        </w:r>
      </w:ins>
      <w:r w:rsidRPr="00394AED">
        <w:rPr>
          <w:noProof/>
          <w:highlight w:val="green"/>
          <w:lang w:eastAsia="ko-KR"/>
        </w:rPr>
        <w:t>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del w:id="1822" w:author="Reference layer offset" w:date="2014-06-11T13:34:00Z">
        <w:r w:rsidRPr="003D4635" w:rsidDel="006D6585">
          <w:rPr>
            <w:bCs/>
            <w:highlight w:val="lightGray"/>
            <w:lang w:val="en-US"/>
          </w:rPr>
          <w:delText>Cropped</w:delText>
        </w:r>
        <w:r w:rsidRPr="003D4635" w:rsidDel="006D6585">
          <w:rPr>
            <w:noProof/>
            <w:highlight w:val="lightGray"/>
            <w:lang w:eastAsia="ko-KR"/>
          </w:rPr>
          <w:delText>Pic</w:delText>
        </w:r>
      </w:del>
      <w:ins w:id="1823" w:author="Reference layer offset" w:date="2014-06-11T13:34:00Z">
        <w:r w:rsidR="006D6585" w:rsidRPr="003D4635">
          <w:rPr>
            <w:rFonts w:eastAsia="MS Mincho" w:hint="eastAsia"/>
            <w:noProof/>
            <w:highlight w:val="lightGray"/>
            <w:lang w:eastAsia="ja-JP"/>
          </w:rPr>
          <w:t>LayerRefRegion</w:t>
        </w:r>
      </w:ins>
      <w:r w:rsidRPr="00394AED">
        <w:rPr>
          <w:noProof/>
          <w:highlight w:val="green"/>
          <w:lang w:eastAsia="ko-KR"/>
        </w:rPr>
        <w:t>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w:t>
      </w:r>
      <w:del w:id="1824" w:author="Reference layer offset" w:date="2014-06-11T13:35:00Z">
        <w:r w:rsidRPr="003D4635" w:rsidDel="006D6585">
          <w:rPr>
            <w:bCs/>
            <w:highlight w:val="lightGray"/>
            <w:lang w:val="en-US"/>
          </w:rPr>
          <w:delText xml:space="preserve">cropped picture </w:delText>
        </w:r>
      </w:del>
      <w:ins w:id="1825" w:author="Reference layer offset" w:date="2014-06-11T13:35:00Z">
        <w:r w:rsidR="006D6585" w:rsidRPr="003D4635">
          <w:rPr>
            <w:rFonts w:eastAsia="MS Mincho" w:hint="eastAsia"/>
            <w:bCs/>
            <w:highlight w:val="lightGray"/>
            <w:lang w:val="en-US" w:eastAsia="ja-JP"/>
          </w:rPr>
          <w:t xml:space="preserve">reference region </w:t>
        </w:r>
      </w:ins>
      <w:r>
        <w:rPr>
          <w:bCs/>
          <w:highlight w:val="green"/>
          <w:lang w:val="en-US"/>
        </w:rPr>
        <w:t xml:space="preserve">width and </w:t>
      </w:r>
      <w:del w:id="1826" w:author="Reference layer offset" w:date="2014-06-11T13:35:00Z">
        <w:r w:rsidRPr="003D4635" w:rsidDel="006D6585">
          <w:rPr>
            <w:bCs/>
            <w:highlight w:val="lightGray"/>
            <w:lang w:val="en-US"/>
          </w:rPr>
          <w:delText xml:space="preserve">cropped picture </w:delText>
        </w:r>
      </w:del>
      <w:ins w:id="1827" w:author="Reference layer offset" w:date="2014-06-11T13:35:00Z">
        <w:r w:rsidR="006D6585" w:rsidRPr="003D4635">
          <w:rPr>
            <w:rFonts w:eastAsia="MS Mincho" w:hint="eastAsia"/>
            <w:bCs/>
            <w:highlight w:val="lightGray"/>
            <w:lang w:val="en-US" w:eastAsia="ja-JP"/>
          </w:rPr>
          <w:t xml:space="preserve">reference region </w:t>
        </w:r>
      </w:ins>
      <w:r>
        <w:rPr>
          <w:bCs/>
          <w:highlight w:val="green"/>
          <w:lang w:val="en-US"/>
        </w:rPr>
        <w:t xml:space="preserve">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3D4635">
        <w:rPr>
          <w:noProof/>
          <w:highlight w:val="lightGray"/>
        </w:rPr>
        <w:t>The variables curScaledRefLayerLeftOffset</w:t>
      </w:r>
      <w:r w:rsidRPr="003D4635">
        <w:rPr>
          <w:bCs/>
          <w:highlight w:val="lightGray"/>
          <w:lang w:val="en-US"/>
        </w:rPr>
        <w:t>[ i ][ j ]</w:t>
      </w:r>
      <w:r w:rsidRPr="003D4635">
        <w:rPr>
          <w:noProof/>
          <w:highlight w:val="lightGray"/>
        </w:rPr>
        <w:t>, curScaledRefLayerTopOffset</w:t>
      </w:r>
      <w:r w:rsidRPr="003D4635">
        <w:rPr>
          <w:bCs/>
          <w:highlight w:val="lightGray"/>
          <w:lang w:val="en-US"/>
        </w:rPr>
        <w:t>[ i ][ j ]</w:t>
      </w:r>
      <w:r w:rsidRPr="003D4635">
        <w:rPr>
          <w:noProof/>
          <w:highlight w:val="lightGray"/>
        </w:rPr>
        <w:t>, curScaledRefLayerRightOffset</w:t>
      </w:r>
      <w:r w:rsidRPr="003D4635">
        <w:rPr>
          <w:bCs/>
          <w:highlight w:val="lightGray"/>
          <w:lang w:val="en-US"/>
        </w:rPr>
        <w:t>[ i ][ j ]</w:t>
      </w:r>
      <w:r w:rsidRPr="003D4635">
        <w:rPr>
          <w:noProof/>
          <w:highlight w:val="lightGray"/>
        </w:rPr>
        <w:t xml:space="preserve"> and curScaledRefLayerBottomOffset</w:t>
      </w:r>
      <w:r w:rsidRPr="003D4635">
        <w:rPr>
          <w:bCs/>
          <w:highlight w:val="lightGray"/>
          <w:lang w:val="en-US"/>
        </w:rPr>
        <w:t>[ i ][ j ]</w:t>
      </w:r>
      <w:r w:rsidRPr="003D4635">
        <w:rPr>
          <w:noProof/>
          <w:highlight w:val="lightGray"/>
        </w:rPr>
        <w:t xml:space="preserve"> </w:t>
      </w:r>
      <w:r w:rsidRPr="003D4635">
        <w:rPr>
          <w:bCs/>
          <w:highlight w:val="lightGray"/>
          <w:lang w:val="en-US"/>
        </w:rPr>
        <w:t>are set equal to</w:t>
      </w:r>
      <w:r w:rsidRPr="003D4635">
        <w:rPr>
          <w:noProof/>
          <w:highlight w:val="lightGray"/>
        </w:rPr>
        <w:t xml:space="preserve"> scaled_ref_layer_left_offset[ </w:t>
      </w:r>
      <w:r w:rsidR="009E0586" w:rsidRPr="003D4635">
        <w:rPr>
          <w:noProof/>
          <w:highlight w:val="lightGray"/>
        </w:rPr>
        <w:t>layer_id_in_nuh[ </w:t>
      </w:r>
      <w:r w:rsidRPr="003D4635">
        <w:rPr>
          <w:noProof/>
          <w:highlight w:val="lightGray"/>
        </w:rPr>
        <w:t>j</w:t>
      </w:r>
      <w:r w:rsidR="009E0586" w:rsidRPr="003D4635">
        <w:rPr>
          <w:noProof/>
          <w:highlight w:val="lightGray"/>
        </w:rPr>
        <w:t> ]</w:t>
      </w:r>
      <w:r w:rsidRPr="003D4635">
        <w:rPr>
          <w:noProof/>
          <w:highlight w:val="lightGray"/>
        </w:rPr>
        <w:t> ]</w:t>
      </w:r>
      <w:del w:id="1828" w:author="Reference layer offset" w:date="2014-06-11T13:36:00Z">
        <w:r w:rsidRPr="003D4635" w:rsidDel="00CA7542">
          <w:rPr>
            <w:noProof/>
            <w:highlight w:val="lightGray"/>
          </w:rPr>
          <w:delText>&lt;&lt;1</w:delText>
        </w:r>
      </w:del>
      <w:ins w:id="1829"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ins>
      <w:r w:rsidRPr="003D4635">
        <w:rPr>
          <w:noProof/>
          <w:highlight w:val="lightGray"/>
        </w:rPr>
        <w:t>, scaled_ref_layer_top_offset[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830" w:author="Reference layer offset" w:date="2014-06-11T13:36:00Z">
        <w:r w:rsidRPr="003D4635" w:rsidDel="00CA7542">
          <w:rPr>
            <w:noProof/>
            <w:highlight w:val="lightGray"/>
          </w:rPr>
          <w:delText>&lt;&lt;1</w:delText>
        </w:r>
      </w:del>
      <w:ins w:id="1831"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ins>
      <w:r w:rsidRPr="003D4635">
        <w:rPr>
          <w:noProof/>
          <w:highlight w:val="lightGray"/>
        </w:rPr>
        <w:t>, scaled_ref_layer_right_offset[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832" w:author="Reference layer offset" w:date="2014-06-11T13:36:00Z">
        <w:r w:rsidRPr="003D4635" w:rsidDel="00CA7542">
          <w:rPr>
            <w:noProof/>
            <w:highlight w:val="lightGray"/>
          </w:rPr>
          <w:delText>&lt;&lt;1</w:delText>
        </w:r>
      </w:del>
      <w:ins w:id="1833"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SubWidthC</w:t>
        </w:r>
      </w:ins>
      <w:r w:rsidRPr="003D4635">
        <w:rPr>
          <w:noProof/>
          <w:highlight w:val="lightGray"/>
        </w:rPr>
        <w:t>, scaled_ref_layer_bottom_offset[</w:t>
      </w:r>
      <w:r w:rsidR="009E0586" w:rsidRPr="003D4635">
        <w:rPr>
          <w:noProof/>
          <w:highlight w:val="lightGray"/>
        </w:rPr>
        <w:t> layer_id_in_nuh[</w:t>
      </w:r>
      <w:r w:rsidRPr="003D4635">
        <w:rPr>
          <w:noProof/>
          <w:highlight w:val="lightGray"/>
        </w:rPr>
        <w:t> j</w:t>
      </w:r>
      <w:r w:rsidR="009E0586" w:rsidRPr="003D4635">
        <w:rPr>
          <w:noProof/>
          <w:highlight w:val="lightGray"/>
        </w:rPr>
        <w:t> ]</w:t>
      </w:r>
      <w:r w:rsidRPr="003D4635">
        <w:rPr>
          <w:noProof/>
          <w:highlight w:val="lightGray"/>
        </w:rPr>
        <w:t> ]</w:t>
      </w:r>
      <w:del w:id="1834" w:author="Reference layer offset" w:date="2014-06-11T13:36:00Z">
        <w:r w:rsidRPr="003D4635" w:rsidDel="00CA7542">
          <w:rPr>
            <w:noProof/>
            <w:highlight w:val="lightGray"/>
          </w:rPr>
          <w:delText>&lt;&lt;1</w:delText>
        </w:r>
      </w:del>
      <w:ins w:id="1835" w:author="Reference layer offset" w:date="2014-06-11T13:36:00Z">
        <w:r w:rsidR="00CA7542" w:rsidRPr="003D4635">
          <w:rPr>
            <w:noProof/>
            <w:highlight w:val="lightGray"/>
            <w:lang w:val="en-US"/>
          </w:rPr>
          <w:t> </w:t>
        </w:r>
        <w:r w:rsidR="00CA7542" w:rsidRPr="003D4635">
          <w:rPr>
            <w:rFonts w:eastAsia="MS Mincho" w:hint="eastAsia"/>
            <w:noProof/>
            <w:highlight w:val="lightGray"/>
            <w:lang w:eastAsia="ja-JP"/>
          </w:rPr>
          <w:t>*</w:t>
        </w:r>
        <w:r w:rsidR="00CA7542" w:rsidRPr="003D4635">
          <w:rPr>
            <w:rFonts w:eastAsia="MS Mincho"/>
            <w:noProof/>
            <w:highlight w:val="lightGray"/>
            <w:lang w:val="en-US" w:eastAsia="ja-JP"/>
          </w:rPr>
          <w:t> </w:t>
        </w:r>
        <w:r w:rsidR="00CA7542" w:rsidRPr="003D4635">
          <w:rPr>
            <w:rFonts w:eastAsia="MS Mincho" w:hint="eastAsia"/>
            <w:noProof/>
            <w:highlight w:val="lightGray"/>
            <w:lang w:eastAsia="ja-JP"/>
          </w:rPr>
          <w:t>SubHeightC</w:t>
        </w:r>
      </w:ins>
      <w:r w:rsidRPr="003D4635">
        <w:rPr>
          <w:noProof/>
          <w:highlight w:val="lightGray"/>
        </w:rPr>
        <w:t>,</w:t>
      </w:r>
      <w:r w:rsidRPr="003D4635">
        <w:rPr>
          <w:bCs/>
          <w:highlight w:val="lightGray"/>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B44A6F">
        <w:fldChar w:fldCharType="begin" w:fldLock="1"/>
      </w:r>
      <w:r w:rsidR="00B44A6F">
        <w:instrText xml:space="preserve"> REF F \h  \* MERGEFORMAT </w:instrText>
      </w:r>
      <w:r w:rsidR="00B44A6F">
        <w:fldChar w:fldCharType="separate"/>
      </w:r>
      <w:r w:rsidR="001E4DB9" w:rsidRPr="002A65BF">
        <w:t>F</w:t>
      </w:r>
      <w:r w:rsidR="00B44A6F">
        <w:fldChar w:fldCharType="end"/>
      </w:r>
      <w:r w:rsidR="007E173E" w:rsidRPr="002A65BF">
        <w:rPr>
          <w:sz w:val="20"/>
          <w:szCs w:val="20"/>
          <w:lang w:val="en-US"/>
        </w:rPr>
        <w:noBreakHyphen/>
      </w:r>
      <w:r w:rsidR="00A77294"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16</w:t>
      </w:r>
      <w:r w:rsidR="00A77294"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17</w:t>
      </w:r>
      <w:r w:rsidR="00A77294"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A77294"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A77294"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lastRenderedPageBreak/>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A77294"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A77294"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t>scaleFactorX</w:t>
      </w:r>
      <w:r w:rsidRPr="002A65BF">
        <w:rPr>
          <w:bCs/>
          <w:sz w:val="20"/>
          <w:szCs w:val="20"/>
          <w:highlight w:val="green"/>
          <w:lang w:val="en-US"/>
        </w:rPr>
        <w:t>[ i ][ j ] = ( ( ref</w:t>
      </w:r>
      <w:del w:id="1836" w:author="Reference layer offset" w:date="2014-06-11T13:38:00Z">
        <w:r w:rsidR="00E14B20" w:rsidRPr="003D4635" w:rsidDel="00436631">
          <w:rPr>
            <w:bCs/>
            <w:sz w:val="20"/>
            <w:szCs w:val="20"/>
            <w:highlight w:val="lightGray"/>
            <w:lang w:val="en-US"/>
          </w:rPr>
          <w:delText>Cropped</w:delText>
        </w:r>
        <w:r w:rsidRPr="003D4635" w:rsidDel="00436631">
          <w:rPr>
            <w:bCs/>
            <w:sz w:val="20"/>
            <w:szCs w:val="20"/>
            <w:highlight w:val="lightGray"/>
            <w:lang w:val="en-US"/>
          </w:rPr>
          <w:delText>Pic</w:delText>
        </w:r>
      </w:del>
      <w:ins w:id="1837" w:author="Reference layer offset" w:date="2014-06-11T13:38:00Z">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ins>
      <w:r w:rsidRPr="002A65BF">
        <w:rPr>
          <w:bCs/>
          <w:sz w:val="20"/>
          <w:szCs w:val="20"/>
          <w:highlight w:val="green"/>
          <w:lang w:val="en-US"/>
        </w:rPr>
        <w:t>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A77294"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A77294"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A77294"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del w:id="1838" w:author="Reference layer offset" w:date="2014-06-11T13:38:00Z">
        <w:r w:rsidR="00E14B20" w:rsidRPr="003D4635" w:rsidDel="00436631">
          <w:rPr>
            <w:bCs/>
            <w:sz w:val="20"/>
            <w:szCs w:val="20"/>
            <w:highlight w:val="lightGray"/>
            <w:lang w:val="en-US"/>
          </w:rPr>
          <w:delText>Cropped</w:delText>
        </w:r>
        <w:r w:rsidRPr="003D4635" w:rsidDel="00436631">
          <w:rPr>
            <w:bCs/>
            <w:sz w:val="20"/>
            <w:szCs w:val="20"/>
            <w:highlight w:val="lightGray"/>
            <w:lang w:val="en-US"/>
          </w:rPr>
          <w:delText>Pic</w:delText>
        </w:r>
      </w:del>
      <w:ins w:id="1839" w:author="Reference layer offset" w:date="2014-06-11T13:38:00Z">
        <w:r w:rsidR="00436631" w:rsidRPr="003D4635">
          <w:rPr>
            <w:rFonts w:eastAsia="MS Mincho" w:hint="eastAsia"/>
            <w:bCs/>
            <w:sz w:val="20"/>
            <w:szCs w:val="20"/>
            <w:highlight w:val="lightGray"/>
            <w:lang w:val="en-US" w:eastAsia="ja-JP"/>
          </w:rPr>
          <w:t>LayerRefRegio</w:t>
        </w:r>
        <w:r w:rsidR="00436631">
          <w:rPr>
            <w:rFonts w:eastAsia="MS Mincho" w:hint="eastAsia"/>
            <w:bCs/>
            <w:sz w:val="20"/>
            <w:szCs w:val="20"/>
            <w:highlight w:val="green"/>
            <w:lang w:val="en-US" w:eastAsia="ja-JP"/>
          </w:rPr>
          <w:t>n</w:t>
        </w:r>
      </w:ins>
      <w:r w:rsidRPr="002A65BF">
        <w:rPr>
          <w:bCs/>
          <w:sz w:val="20"/>
          <w:szCs w:val="20"/>
          <w:highlight w:val="green"/>
          <w:lang w:val="en-US"/>
        </w:rPr>
        <w:t>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A77294"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A77294"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22</w:t>
      </w:r>
      <w:r w:rsidR="00A77294"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23</w:t>
      </w:r>
      <w:r w:rsidR="00A77294"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24</w:t>
      </w:r>
      <w:r w:rsidR="00A77294"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25</w:t>
      </w:r>
      <w:r w:rsidR="00A77294"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26</w:t>
      </w:r>
      <w:r w:rsidR="00A77294"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w:t>
      </w:r>
      <w:r w:rsidRPr="00983CFA">
        <w:rPr>
          <w:bCs/>
          <w:lang w:val="en-US"/>
        </w:rPr>
        <w:lastRenderedPageBreak/>
        <w:t>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27</w:t>
      </w:r>
      <w:r w:rsidR="00A77294"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28</w:t>
      </w:r>
      <w:r w:rsidR="00A77294"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29</w:t>
      </w:r>
      <w:r w:rsidR="00A77294"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lastRenderedPageBreak/>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fldSimple w:instr=" SEQ NoteCounter \r 1 \* MERGEFORMAT " w:fldLock="1">
        <w:r>
          <w:rPr>
            <w:noProof/>
            <w:lang w:val="en-CA"/>
          </w:rPr>
          <w:t>1</w:t>
        </w:r>
      </w:fldSimple>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 xml:space="preserve">When update_rep_format_flag is equal to 1, it is a requirement of bitstream conformance that the value of chroma_format_idc, separate_colour_plane_flag, pic_width_in_luma_samples, pic_height_in_luma_samples, </w:t>
      </w:r>
      <w:r w:rsidRPr="00A3122B">
        <w:rPr>
          <w:lang w:val="en-CA" w:eastAsia="ko-KR"/>
        </w:rPr>
        <w:lastRenderedPageBreak/>
        <w:t>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 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fldSimple w:instr=" SEQ NoteCounter \* MERGEFORMAT " w:fldLock="1">
        <w:r>
          <w:rPr>
            <w:noProof/>
            <w:lang w:val="en-CA"/>
          </w:rPr>
          <w:t>3</w:t>
        </w:r>
      </w:fldSimple>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1E4DB9" w:rsidRPr="002A65BF">
        <w:rPr>
          <w:noProof/>
          <w:sz w:val="20"/>
          <w:szCs w:val="20"/>
          <w:highlight w:val="yellow"/>
          <w:lang w:val="en-CA"/>
        </w:rPr>
        <w:t>30</w:t>
      </w:r>
      <w:r w:rsidR="00A77294"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1E4DB9" w:rsidRPr="002A65BF">
        <w:rPr>
          <w:noProof/>
          <w:sz w:val="20"/>
          <w:szCs w:val="20"/>
          <w:highlight w:val="yellow"/>
          <w:lang w:val="en-CA"/>
        </w:rPr>
        <w:t>31</w:t>
      </w:r>
      <w:r w:rsidR="00A77294"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1E4DB9" w:rsidRPr="002A65BF">
        <w:rPr>
          <w:noProof/>
          <w:sz w:val="20"/>
          <w:szCs w:val="20"/>
          <w:highlight w:val="yellow"/>
          <w:lang w:val="en-CA"/>
        </w:rPr>
        <w:t>32</w:t>
      </w:r>
      <w:r w:rsidR="00A77294"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1E4DB9" w:rsidRPr="002A65BF">
        <w:rPr>
          <w:noProof/>
          <w:sz w:val="20"/>
          <w:szCs w:val="20"/>
          <w:highlight w:val="yellow"/>
          <w:lang w:val="en-CA"/>
        </w:rPr>
        <w:t>33</w:t>
      </w:r>
      <w:r w:rsidR="00A77294"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lastRenderedPageBreak/>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Del="005A68A2" w:rsidRDefault="00D7009A" w:rsidP="00D7009A">
      <w:pPr>
        <w:pStyle w:val="3N"/>
        <w:rPr>
          <w:del w:id="1840" w:author="(Move scaled offset to PPS)" w:date="2014-06-10T17:51:00Z"/>
          <w:lang w:val="en-CA"/>
        </w:rPr>
      </w:pPr>
      <w:del w:id="1841" w:author="(Move scaled offset to PPS)" w:date="2014-06-10T17:51:00Z">
        <w:r w:rsidRPr="00A3122B" w:rsidDel="005A68A2">
          <w:rPr>
            <w:b/>
            <w:bCs/>
            <w:lang w:val="en-CA"/>
          </w:rPr>
          <w:delText>num_scaled_ref_layer_offsets</w:delText>
        </w:r>
        <w:r w:rsidRPr="00A3122B" w:rsidDel="005A68A2">
          <w:rPr>
            <w:lang w:val="en-CA"/>
          </w:rPr>
          <w:delText xml:space="preserve"> specifies </w:delText>
        </w:r>
        <w:r w:rsidRPr="00A3122B" w:rsidDel="005A68A2">
          <w:rPr>
            <w:bCs/>
            <w:lang w:val="en-CA"/>
          </w:rPr>
          <w:delText xml:space="preserve">the </w:delText>
        </w:r>
        <w:r w:rsidRPr="00A3122B" w:rsidDel="005A68A2">
          <w:rPr>
            <w:lang w:val="en-CA"/>
          </w:rPr>
          <w:delText xml:space="preserve">number of sets of scaled reference layer offset parameters that are present in the SPS. The value of </w:delText>
        </w:r>
        <w:r w:rsidRPr="00A3122B" w:rsidDel="005A68A2">
          <w:rPr>
            <w:bCs/>
            <w:lang w:val="en-CA"/>
          </w:rPr>
          <w:delText xml:space="preserve">num_scaled_ref_layer_offsets shall be in the range of 0 to 62, inclusive. </w:delText>
        </w:r>
        <w:r w:rsidRPr="00A3122B" w:rsidDel="005A68A2">
          <w:rPr>
            <w:bCs/>
            <w:highlight w:val="yellow"/>
            <w:lang w:val="en-CA"/>
          </w:rPr>
          <w:delText>[</w:delText>
        </w:r>
        <w:r w:rsidRPr="00A3122B" w:rsidDel="005A68A2">
          <w:rPr>
            <w:highlight w:val="yellow"/>
            <w:lang w:val="en-CA"/>
          </w:rPr>
          <w:delText xml:space="preserve">Ed. </w:delText>
        </w:r>
        <w:r w:rsidRPr="00A3122B" w:rsidDel="005A68A2">
          <w:rPr>
            <w:bCs/>
            <w:highlight w:val="yellow"/>
            <w:lang w:val="en-CA"/>
          </w:rPr>
          <w:delTex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delText>
        </w:r>
      </w:del>
    </w:p>
    <w:p w:rsidR="00D7009A" w:rsidRPr="00A3122B" w:rsidDel="005A68A2" w:rsidRDefault="00D7009A" w:rsidP="00D7009A">
      <w:pPr>
        <w:pStyle w:val="3N"/>
        <w:rPr>
          <w:del w:id="1842" w:author="(Move scaled offset to PPS)" w:date="2014-06-10T17:51:00Z"/>
          <w:lang w:val="en-CA"/>
        </w:rPr>
      </w:pPr>
      <w:del w:id="1843" w:author="(Move scaled offset to PPS)" w:date="2014-06-10T17:51:00Z">
        <w:r w:rsidRPr="00A3122B" w:rsidDel="005A68A2">
          <w:rPr>
            <w:lang w:val="en-CA"/>
          </w:rPr>
          <w:lastRenderedPageBreak/>
          <w:delTex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w:delText>
        </w:r>
        <w:r w:rsidRPr="00A3122B" w:rsidDel="005A68A2">
          <w:rPr>
            <w:highlight w:val="yellow"/>
            <w:lang w:val="en-CA"/>
          </w:rPr>
          <w:delText>[Ed. (MH): If the term associated inter-layer picture becomes needed in other parts of the specification too, move the definition to F.3.]</w:delText>
        </w:r>
      </w:del>
    </w:p>
    <w:p w:rsidR="00D7009A" w:rsidRPr="00A3122B" w:rsidDel="005A68A2" w:rsidRDefault="00D7009A" w:rsidP="00D7009A">
      <w:pPr>
        <w:pStyle w:val="Note1"/>
        <w:rPr>
          <w:del w:id="1844" w:author="(Move scaled offset to PPS)" w:date="2014-06-10T17:51:00Z"/>
          <w:lang w:val="en-CA"/>
        </w:rPr>
      </w:pPr>
      <w:del w:id="1845" w:author="(Move scaled offset to PPS)" w:date="2014-06-10T17:51:00Z">
        <w:r w:rsidRPr="00A3122B" w:rsidDel="005A68A2">
          <w:rPr>
            <w:lang w:val="en-CA"/>
          </w:rPr>
          <w:delText>NOTE </w:delText>
        </w:r>
        <w:r w:rsidR="00A77294" w:rsidRPr="00A3122B" w:rsidDel="005A68A2">
          <w:rPr>
            <w:lang w:val="en-CA"/>
          </w:rPr>
          <w:fldChar w:fldCharType="begin" w:fldLock="1"/>
        </w:r>
        <w:r w:rsidRPr="00A3122B" w:rsidDel="005A68A2">
          <w:rPr>
            <w:lang w:val="en-CA"/>
          </w:rPr>
          <w:delInstrText xml:space="preserve"> SEQ NoteCounter \r 1 \* MERGEFORMAT </w:delInstrText>
        </w:r>
        <w:r w:rsidR="00A77294" w:rsidRPr="00A3122B" w:rsidDel="005A68A2">
          <w:rPr>
            <w:lang w:val="en-CA"/>
          </w:rPr>
          <w:fldChar w:fldCharType="separate"/>
        </w:r>
        <w:r w:rsidDel="005A68A2">
          <w:rPr>
            <w:noProof/>
            <w:lang w:val="en-CA"/>
          </w:rPr>
          <w:delText>1</w:delText>
        </w:r>
        <w:r w:rsidR="00A77294" w:rsidRPr="00A3122B" w:rsidDel="005A68A2">
          <w:rPr>
            <w:lang w:val="en-CA"/>
          </w:rPr>
          <w:fldChar w:fldCharType="end"/>
        </w:r>
        <w:r w:rsidRPr="00A3122B" w:rsidDel="005A68A2">
          <w:rPr>
            <w:lang w:val="en-CA"/>
          </w:rPr>
          <w:delText> – When spatial scalability is in use, the associated inter-layer picture is a resampled picture of a direct reference layer.</w:delText>
        </w:r>
      </w:del>
    </w:p>
    <w:p w:rsidR="00D7009A" w:rsidRPr="00A3122B" w:rsidDel="005A68A2" w:rsidRDefault="00D7009A" w:rsidP="00D7009A">
      <w:pPr>
        <w:pStyle w:val="Note1"/>
        <w:rPr>
          <w:del w:id="1846" w:author="(Move scaled offset to PPS)" w:date="2014-06-10T17:51:00Z"/>
          <w:lang w:val="en-CA" w:eastAsia="ko-KR"/>
        </w:rPr>
      </w:pPr>
      <w:del w:id="1847" w:author="(Move scaled offset to PPS)" w:date="2014-06-10T17:51:00Z">
        <w:r w:rsidRPr="00A3122B" w:rsidDel="005A68A2">
          <w:rPr>
            <w:lang w:val="en-CA" w:eastAsia="ko-KR"/>
          </w:rPr>
          <w:delText>NOTE </w:delText>
        </w:r>
        <w:r w:rsidR="00A77294" w:rsidRPr="00A3122B" w:rsidDel="005A68A2">
          <w:rPr>
            <w:lang w:val="en-CA"/>
          </w:rPr>
          <w:fldChar w:fldCharType="begin" w:fldLock="1"/>
        </w:r>
        <w:r w:rsidRPr="00A3122B" w:rsidDel="005A68A2">
          <w:rPr>
            <w:lang w:val="en-CA"/>
          </w:rPr>
          <w:delInstrText xml:space="preserve"> SEQ NoteCounter \* MERGEFORMAT </w:delInstrText>
        </w:r>
        <w:r w:rsidR="00A77294" w:rsidRPr="00A3122B" w:rsidDel="005A68A2">
          <w:rPr>
            <w:lang w:val="en-CA"/>
          </w:rPr>
          <w:fldChar w:fldCharType="separate"/>
        </w:r>
        <w:r w:rsidDel="005A68A2">
          <w:rPr>
            <w:noProof/>
            <w:lang w:val="en-CA"/>
          </w:rPr>
          <w:delText>2</w:delText>
        </w:r>
        <w:r w:rsidR="00A77294" w:rsidRPr="00A3122B" w:rsidDel="005A68A2">
          <w:rPr>
            <w:lang w:val="en-CA"/>
          </w:rPr>
          <w:fldChar w:fldCharType="end"/>
        </w:r>
        <w:r w:rsidRPr="00A3122B" w:rsidDel="005A68A2">
          <w:rPr>
            <w:lang w:val="en-CA"/>
          </w:rPr>
          <w:delText> </w:delText>
        </w:r>
        <w:r w:rsidRPr="00A3122B" w:rsidDel="005A68A2">
          <w:rPr>
            <w:lang w:val="en-CA" w:eastAsia="ko-KR"/>
          </w:rPr>
          <w:delText>– scaled_ref_layer_id[ i ] need not be among the direct reference layers for example when the spatial correspondence of an auxiliary picture to its associated primary picture is specified.</w:delText>
        </w:r>
      </w:del>
    </w:p>
    <w:p w:rsidR="00D7009A" w:rsidRPr="00A3122B" w:rsidDel="005A68A2" w:rsidRDefault="00D7009A" w:rsidP="00D7009A">
      <w:pPr>
        <w:pStyle w:val="3N"/>
        <w:rPr>
          <w:del w:id="1848" w:author="(Move scaled offset to PPS)" w:date="2014-06-10T17:51:00Z"/>
          <w:lang w:val="en-CA"/>
        </w:rPr>
      </w:pPr>
      <w:del w:id="1849" w:author="(Move scaled offset to PPS)" w:date="2014-06-10T17:51:00Z">
        <w:r w:rsidRPr="00A3122B" w:rsidDel="005A68A2">
          <w:rPr>
            <w:b/>
            <w:lang w:val="en-CA"/>
          </w:rPr>
          <w:delText>scaled_ref_layer_id</w:delText>
        </w:r>
        <w:r w:rsidRPr="00A3122B" w:rsidDel="005A68A2">
          <w:rPr>
            <w:lang w:val="en-CA"/>
          </w:rPr>
          <w:delTex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delText>
        </w:r>
      </w:del>
    </w:p>
    <w:p w:rsidR="00D7009A" w:rsidRPr="00A3122B" w:rsidDel="005A68A2" w:rsidRDefault="00D7009A" w:rsidP="00D7009A">
      <w:pPr>
        <w:pStyle w:val="3N"/>
        <w:rPr>
          <w:del w:id="1850" w:author="(Move scaled offset to PPS)" w:date="2014-06-10T17:51:00Z"/>
          <w:lang w:val="en-CA"/>
        </w:rPr>
      </w:pPr>
      <w:del w:id="1851" w:author="(Move scaled offset to PPS)" w:date="2014-06-10T17:51:00Z">
        <w:r w:rsidRPr="00A3122B" w:rsidDel="005A68A2">
          <w:rPr>
            <w:b/>
            <w:lang w:val="en-CA"/>
          </w:rPr>
          <w:delText>scaled_ref_layer_left_offset</w:delText>
        </w:r>
        <w:r w:rsidRPr="00A3122B" w:rsidDel="005A68A2">
          <w:rPr>
            <w:bCs/>
            <w:lang w:val="en-CA"/>
          </w:rPr>
          <w:delText>[ scaled_ref_layer_id[ i ] ]</w:delText>
        </w:r>
        <w:r w:rsidRPr="00A3122B" w:rsidDel="005A68A2">
          <w:rPr>
            <w:lang w:val="en-CA"/>
          </w:rPr>
          <w:delText xml:space="preserve"> specifies the horizontal offset between the </w:delText>
        </w:r>
        <w:r w:rsidRPr="00A3122B" w:rsidDel="005A68A2">
          <w:rPr>
            <w:rFonts w:eastAsia="Times New Roman"/>
            <w:lang w:val="en-CA" w:eastAsia="zh-CN"/>
          </w:rPr>
          <w:delText>top</w:delText>
        </w:r>
        <w:r w:rsidRPr="00A3122B" w:rsidDel="005A68A2">
          <w:rPr>
            <w:lang w:val="en-CA"/>
          </w:rPr>
          <w:delText>-left luma sample of the associated inter-layer picture with nuh_layer_id equal to scaled_ref_layer_id[ i ] and the top-left luma sample of the current picture in units of two luma samples. When not present, the value of scaled_ref_layer_left_offset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1852" w:author="(Move scaled offset to PPS)" w:date="2014-06-10T17:51:00Z"/>
          <w:lang w:val="en-CA"/>
        </w:rPr>
      </w:pPr>
      <w:del w:id="1853" w:author="(Move scaled offset to PPS)" w:date="2014-06-10T17:51:00Z">
        <w:r w:rsidRPr="00A3122B" w:rsidDel="005A68A2">
          <w:rPr>
            <w:b/>
            <w:lang w:val="en-CA"/>
          </w:rPr>
          <w:delText>scaled_ref_layer_top_offset</w:delText>
        </w:r>
        <w:r w:rsidRPr="00A3122B" w:rsidDel="005A68A2">
          <w:rPr>
            <w:bCs/>
            <w:lang w:val="en-CA"/>
          </w:rPr>
          <w:delText>[ scaled_ref_layer_id[ i ] ]</w:delText>
        </w:r>
        <w:r w:rsidRPr="00A3122B" w:rsidDel="005A68A2">
          <w:rPr>
            <w:lang w:val="en-CA"/>
          </w:rPr>
          <w:delText xml:space="preserve"> specifies the vertical offset between the </w:delText>
        </w:r>
        <w:r w:rsidRPr="00A3122B" w:rsidDel="005A68A2">
          <w:rPr>
            <w:rFonts w:eastAsia="Times New Roman"/>
            <w:lang w:val="en-CA" w:eastAsia="zh-CN"/>
          </w:rPr>
          <w:delText>top</w:delText>
        </w:r>
        <w:r w:rsidRPr="00A3122B" w:rsidDel="005A68A2">
          <w:rPr>
            <w:lang w:val="en-CA"/>
          </w:rPr>
          <w:delText>-left luma sample of the associated inter-layer picture with nuh_layer_id equal to scaled_ref_layer_id[ i ] and the top-left luma sample of the current picture in units of two luma samples. When not present, the value of scaled_ref_layer_top_offset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1854" w:author="(Move scaled offset to PPS)" w:date="2014-06-10T17:51:00Z"/>
          <w:lang w:val="en-CA"/>
        </w:rPr>
      </w:pPr>
      <w:del w:id="1855" w:author="(Move scaled offset to PPS)" w:date="2014-06-10T17:51:00Z">
        <w:r w:rsidRPr="00A3122B" w:rsidDel="005A68A2">
          <w:rPr>
            <w:b/>
            <w:lang w:val="en-CA"/>
          </w:rPr>
          <w:delText>scaled_ref_layer_right_offset</w:delText>
        </w:r>
        <w:r w:rsidRPr="00A3122B" w:rsidDel="005A68A2">
          <w:rPr>
            <w:bCs/>
            <w:lang w:val="en-CA"/>
          </w:rPr>
          <w:delText>[ scaled_ref_layer_id[ i ] ]</w:delText>
        </w:r>
        <w:r w:rsidRPr="00A3122B" w:rsidDel="005A68A2">
          <w:rPr>
            <w:lang w:val="en-CA"/>
          </w:rPr>
          <w:delTex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delText>
        </w:r>
        <w:r w:rsidRPr="00A3122B" w:rsidDel="005A68A2">
          <w:rPr>
            <w:bCs/>
            <w:lang w:val="en-CA"/>
          </w:rPr>
          <w:delText>[ scaled_ref_layer_id[ i ] ]</w:delText>
        </w:r>
        <w:r w:rsidRPr="00A3122B" w:rsidDel="005A68A2">
          <w:rPr>
            <w:lang w:val="en-CA"/>
          </w:rPr>
          <w:delText xml:space="preserve"> is inferred to be equal to 0.</w:delText>
        </w:r>
      </w:del>
    </w:p>
    <w:p w:rsidR="00D7009A" w:rsidRPr="00A3122B" w:rsidDel="005A68A2" w:rsidRDefault="00D7009A" w:rsidP="00D7009A">
      <w:pPr>
        <w:pStyle w:val="3N"/>
        <w:rPr>
          <w:del w:id="1856" w:author="(Move scaled offset to PPS)" w:date="2014-06-10T17:51:00Z"/>
          <w:lang w:val="en-CA"/>
        </w:rPr>
      </w:pPr>
      <w:del w:id="1857" w:author="(Move scaled offset to PPS)" w:date="2014-06-10T17:51:00Z">
        <w:r w:rsidRPr="00A3122B" w:rsidDel="005A68A2">
          <w:rPr>
            <w:b/>
            <w:lang w:val="en-CA"/>
          </w:rPr>
          <w:delText>scaled_ref_layer_bottom_offset</w:delText>
        </w:r>
        <w:r w:rsidRPr="00A3122B" w:rsidDel="005A68A2">
          <w:rPr>
            <w:bCs/>
            <w:lang w:val="en-CA"/>
          </w:rPr>
          <w:delText>[ scaled_ref_layer_id[ i ] ]</w:delText>
        </w:r>
        <w:r w:rsidRPr="00A3122B" w:rsidDel="005A68A2">
          <w:rPr>
            <w:lang w:val="en-CA"/>
          </w:rPr>
          <w:delTex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delText>
        </w:r>
        <w:r w:rsidRPr="00A3122B" w:rsidDel="005A68A2">
          <w:rPr>
            <w:bCs/>
            <w:lang w:val="en-CA"/>
          </w:rPr>
          <w:delText>[ scaled_ref_layer_id[ i ] ]</w:delText>
        </w:r>
        <w:r w:rsidRPr="00A3122B" w:rsidDel="005A68A2">
          <w:rPr>
            <w:lang w:val="en-CA"/>
          </w:rPr>
          <w:delText xml:space="preserve"> is inferred to be equal to 0.</w:delText>
        </w:r>
      </w:del>
    </w:p>
    <w:p w:rsidR="006C06C1" w:rsidRPr="00BB12D3" w:rsidDel="005A68A2" w:rsidRDefault="006C06C1" w:rsidP="006C06C1">
      <w:pPr>
        <w:pStyle w:val="3N"/>
        <w:rPr>
          <w:del w:id="1858" w:author="(Move scaled offset to PPS)" w:date="2014-06-10T17:51:00Z"/>
          <w:highlight w:val="yellow"/>
          <w:lang w:val="en-US"/>
        </w:rPr>
      </w:pPr>
      <w:del w:id="1859" w:author="(Move scaled offset to PPS)" w:date="2014-06-10T17:51:00Z">
        <w:r w:rsidRPr="007671DD" w:rsidDel="005A68A2">
          <w:rPr>
            <w:rFonts w:hint="eastAsia"/>
            <w:b/>
            <w:bCs/>
            <w:highlight w:val="green"/>
            <w:lang w:eastAsia="ko-KR"/>
          </w:rPr>
          <w:delText>vert_</w:delText>
        </w:r>
        <w:r w:rsidRPr="007671DD" w:rsidDel="005A68A2">
          <w:rPr>
            <w:b/>
            <w:szCs w:val="22"/>
            <w:highlight w:val="green"/>
          </w:rPr>
          <w:delText>phase_position_</w:delText>
        </w:r>
        <w:r w:rsidDel="005A68A2">
          <w:rPr>
            <w:b/>
            <w:szCs w:val="22"/>
            <w:highlight w:val="green"/>
          </w:rPr>
          <w:delText>enable</w:delText>
        </w:r>
        <w:r w:rsidRPr="007671DD" w:rsidDel="005A68A2">
          <w:rPr>
            <w:b/>
            <w:szCs w:val="22"/>
            <w:highlight w:val="green"/>
          </w:rPr>
          <w:delText>_flag</w:delText>
        </w:r>
        <w:r w:rsidRPr="007671DD" w:rsidDel="005A68A2">
          <w:rPr>
            <w:bCs/>
            <w:highlight w:val="green"/>
          </w:rPr>
          <w:delText>[ scaled_ref_layer_id[ i ] ]</w:delText>
        </w:r>
        <w:r w:rsidRPr="007671DD" w:rsidDel="005A68A2">
          <w:rPr>
            <w:szCs w:val="22"/>
            <w:highlight w:val="green"/>
          </w:rPr>
          <w:delText xml:space="preserve"> equal to 1 specifies</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that the</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syntax</w:delText>
        </w:r>
        <w:r w:rsidRPr="007671DD" w:rsidDel="005A68A2">
          <w:rPr>
            <w:szCs w:val="22"/>
            <w:highlight w:val="green"/>
          </w:rPr>
          <w:delText xml:space="preserve"> </w:delText>
        </w:r>
        <w:r w:rsidDel="005A68A2">
          <w:rPr>
            <w:szCs w:val="22"/>
            <w:highlight w:val="green"/>
          </w:rPr>
          <w:delText>vert_</w:delText>
        </w:r>
        <w:r w:rsidRPr="007671DD" w:rsidDel="005A68A2">
          <w:rPr>
            <w:szCs w:val="22"/>
            <w:highlight w:val="green"/>
          </w:rPr>
          <w:delText>phase_position_flag</w:delText>
        </w:r>
        <w:r w:rsidRPr="007671DD" w:rsidDel="005A68A2">
          <w:rPr>
            <w:highlight w:val="green"/>
          </w:rPr>
          <w:delText xml:space="preserve"> for the </w:delText>
        </w:r>
        <w:r w:rsidDel="005A68A2">
          <w:rPr>
            <w:highlight w:val="green"/>
          </w:rPr>
          <w:delText xml:space="preserve">associated </w:delText>
        </w:r>
        <w:r w:rsidRPr="007671DD" w:rsidDel="005A68A2">
          <w:rPr>
            <w:highlight w:val="green"/>
          </w:rPr>
          <w:delText xml:space="preserve">inter-layer picture with nuh_layer_id equal to scaled_ref_layer_id[ i ] </w:delText>
        </w:r>
        <w:r w:rsidRPr="007671DD" w:rsidDel="005A68A2">
          <w:rPr>
            <w:szCs w:val="22"/>
            <w:highlight w:val="green"/>
          </w:rPr>
          <w:delText xml:space="preserve">is present in </w:delText>
        </w:r>
        <w:r w:rsidDel="005A68A2">
          <w:rPr>
            <w:noProof/>
            <w:szCs w:val="22"/>
            <w:highlight w:val="green"/>
          </w:rPr>
          <w:delText>each</w:delText>
        </w:r>
        <w:r w:rsidRPr="007671DD" w:rsidDel="005A68A2">
          <w:rPr>
            <w:noProof/>
            <w:szCs w:val="22"/>
            <w:highlight w:val="green"/>
          </w:rPr>
          <w:delText xml:space="preserve"> slice segment header</w:delText>
        </w:r>
        <w:r w:rsidRPr="007671DD" w:rsidDel="005A68A2">
          <w:rPr>
            <w:szCs w:val="22"/>
            <w:highlight w:val="green"/>
          </w:rPr>
          <w:delText xml:space="preserve"> referring to the </w:delText>
        </w:r>
        <w:r w:rsidRPr="007671DD" w:rsidDel="005A68A2">
          <w:rPr>
            <w:rFonts w:hint="eastAsia"/>
            <w:szCs w:val="22"/>
            <w:highlight w:val="green"/>
            <w:lang w:eastAsia="ko-KR"/>
          </w:rPr>
          <w:delText>S</w:delText>
        </w:r>
        <w:r w:rsidRPr="007671DD" w:rsidDel="005A68A2">
          <w:rPr>
            <w:szCs w:val="22"/>
            <w:highlight w:val="green"/>
          </w:rPr>
          <w:delText>PS.</w:delText>
        </w:r>
        <w:r w:rsidRPr="009B5B39" w:rsidDel="005A68A2">
          <w:rPr>
            <w:szCs w:val="22"/>
            <w:highlight w:val="green"/>
          </w:rPr>
          <w:delText xml:space="preserve"> </w:delText>
        </w:r>
        <w:r w:rsidDel="005A68A2">
          <w:rPr>
            <w:szCs w:val="22"/>
            <w:highlight w:val="green"/>
          </w:rPr>
          <w:delText>vert_</w:delText>
        </w:r>
        <w:r w:rsidRPr="007671DD" w:rsidDel="005A68A2">
          <w:rPr>
            <w:szCs w:val="22"/>
            <w:highlight w:val="green"/>
          </w:rPr>
          <w:delText>phase_position_</w:delText>
        </w:r>
        <w:r w:rsidDel="005A68A2">
          <w:rPr>
            <w:szCs w:val="22"/>
            <w:highlight w:val="green"/>
          </w:rPr>
          <w:delText>enable_</w:delText>
        </w:r>
        <w:r w:rsidRPr="007671DD" w:rsidDel="005A68A2">
          <w:rPr>
            <w:szCs w:val="22"/>
            <w:highlight w:val="green"/>
          </w:rPr>
          <w:delText>flag</w:delText>
        </w:r>
        <w:r w:rsidRPr="007671DD" w:rsidDel="005A68A2">
          <w:rPr>
            <w:bCs/>
            <w:highlight w:val="green"/>
          </w:rPr>
          <w:delText>[ scaled_ref_layer_id[ i ] ]</w:delText>
        </w:r>
        <w:r w:rsidRPr="007671DD" w:rsidDel="005A68A2">
          <w:rPr>
            <w:szCs w:val="22"/>
            <w:highlight w:val="green"/>
          </w:rPr>
          <w:delText xml:space="preserve"> equal to 0 specifies that </w:delText>
        </w:r>
        <w:r w:rsidRPr="007671DD" w:rsidDel="005A68A2">
          <w:rPr>
            <w:szCs w:val="22"/>
            <w:highlight w:val="green"/>
            <w:lang w:eastAsia="ko-KR"/>
          </w:rPr>
          <w:delText>the</w:delText>
        </w:r>
        <w:r w:rsidRPr="007671DD" w:rsidDel="005A68A2">
          <w:rPr>
            <w:rFonts w:hint="eastAsia"/>
            <w:szCs w:val="22"/>
            <w:highlight w:val="green"/>
            <w:lang w:eastAsia="ko-KR"/>
          </w:rPr>
          <w:delText xml:space="preserve"> </w:delText>
        </w:r>
        <w:r w:rsidRPr="007671DD" w:rsidDel="005A68A2">
          <w:rPr>
            <w:szCs w:val="22"/>
            <w:highlight w:val="green"/>
            <w:lang w:eastAsia="ko-KR"/>
          </w:rPr>
          <w:delText>syntax</w:delText>
        </w:r>
        <w:r w:rsidRPr="007671DD" w:rsidDel="005A68A2">
          <w:rPr>
            <w:szCs w:val="22"/>
            <w:highlight w:val="green"/>
          </w:rPr>
          <w:delText xml:space="preserve"> </w:delText>
        </w:r>
        <w:r w:rsidDel="005A68A2">
          <w:rPr>
            <w:szCs w:val="22"/>
            <w:highlight w:val="green"/>
          </w:rPr>
          <w:delText>ver_</w:delText>
        </w:r>
        <w:r w:rsidRPr="007671DD" w:rsidDel="005A68A2">
          <w:rPr>
            <w:szCs w:val="22"/>
            <w:highlight w:val="green"/>
          </w:rPr>
          <w:delText xml:space="preserve">phase_position_flag </w:delText>
        </w:r>
        <w:r w:rsidRPr="007671DD" w:rsidDel="005A68A2">
          <w:rPr>
            <w:highlight w:val="green"/>
          </w:rPr>
          <w:delText xml:space="preserve">for the </w:delText>
        </w:r>
        <w:r w:rsidDel="005A68A2">
          <w:rPr>
            <w:highlight w:val="green"/>
          </w:rPr>
          <w:delText xml:space="preserve">associated </w:delText>
        </w:r>
        <w:r w:rsidRPr="007671DD" w:rsidDel="005A68A2">
          <w:rPr>
            <w:highlight w:val="green"/>
          </w:rPr>
          <w:delText xml:space="preserve">inter-layer picture with nuh_layer_id equal to scaled_ref_layer_id[ i ] </w:delText>
        </w:r>
        <w:r w:rsidRPr="007671DD" w:rsidDel="005A68A2">
          <w:rPr>
            <w:szCs w:val="22"/>
            <w:highlight w:val="green"/>
          </w:rPr>
          <w:delText xml:space="preserve">is not present in </w:delText>
        </w:r>
        <w:r w:rsidDel="005A68A2">
          <w:rPr>
            <w:noProof/>
            <w:szCs w:val="22"/>
            <w:highlight w:val="green"/>
          </w:rPr>
          <w:delText>each</w:delText>
        </w:r>
        <w:r w:rsidRPr="007671DD" w:rsidDel="005A68A2">
          <w:rPr>
            <w:noProof/>
            <w:szCs w:val="22"/>
            <w:highlight w:val="green"/>
          </w:rPr>
          <w:delText xml:space="preserve"> slice segment header</w:delText>
        </w:r>
        <w:r w:rsidRPr="007671DD" w:rsidDel="005A68A2">
          <w:rPr>
            <w:szCs w:val="22"/>
            <w:highlight w:val="green"/>
          </w:rPr>
          <w:delText xml:space="preserve"> referring to the </w:delText>
        </w:r>
        <w:r w:rsidRPr="007671DD" w:rsidDel="005A68A2">
          <w:rPr>
            <w:rFonts w:hint="eastAsia"/>
            <w:szCs w:val="22"/>
            <w:highlight w:val="green"/>
            <w:lang w:eastAsia="ko-KR"/>
          </w:rPr>
          <w:delText>S</w:delText>
        </w:r>
        <w:r w:rsidRPr="007671DD" w:rsidDel="005A68A2">
          <w:rPr>
            <w:szCs w:val="22"/>
            <w:highlight w:val="green"/>
          </w:rPr>
          <w:delText>PS</w:delText>
        </w:r>
        <w:r w:rsidRPr="007671DD" w:rsidDel="005A68A2">
          <w:rPr>
            <w:rFonts w:hint="eastAsia"/>
            <w:szCs w:val="22"/>
            <w:highlight w:val="green"/>
            <w:lang w:eastAsia="ko-KR"/>
          </w:rPr>
          <w:delText xml:space="preserve">. </w:delText>
        </w:r>
        <w:r w:rsidRPr="007671DD" w:rsidDel="005A68A2">
          <w:rPr>
            <w:rFonts w:eastAsia="Batang"/>
            <w:bCs/>
            <w:highlight w:val="green"/>
            <w:lang w:eastAsia="ko-KR"/>
          </w:rPr>
          <w:delText xml:space="preserve">When not present, the value of </w:delText>
        </w:r>
        <w:r w:rsidDel="005A68A2">
          <w:rPr>
            <w:rFonts w:eastAsia="Batang"/>
            <w:bCs/>
            <w:highlight w:val="green"/>
            <w:lang w:eastAsia="ko-KR"/>
          </w:rPr>
          <w:delText>vert_</w:delText>
        </w:r>
        <w:r w:rsidRPr="007671DD" w:rsidDel="005A68A2">
          <w:rPr>
            <w:szCs w:val="22"/>
            <w:highlight w:val="green"/>
          </w:rPr>
          <w:delText>phase_position_</w:delText>
        </w:r>
        <w:r w:rsidDel="005A68A2">
          <w:rPr>
            <w:szCs w:val="22"/>
            <w:highlight w:val="green"/>
          </w:rPr>
          <w:delText>enable</w:delText>
        </w:r>
        <w:r w:rsidRPr="007671DD" w:rsidDel="005A68A2">
          <w:rPr>
            <w:szCs w:val="22"/>
            <w:highlight w:val="green"/>
          </w:rPr>
          <w:delText>_flag</w:delText>
        </w:r>
        <w:r w:rsidRPr="007671DD" w:rsidDel="005A68A2">
          <w:rPr>
            <w:bCs/>
            <w:highlight w:val="green"/>
          </w:rPr>
          <w:delText>[ scaled_ref_layer_id[ i ] ]</w:delText>
        </w:r>
        <w:r w:rsidRPr="007671DD" w:rsidDel="005A68A2">
          <w:rPr>
            <w:rFonts w:eastAsia="Batang"/>
            <w:bCs/>
            <w:highlight w:val="green"/>
            <w:lang w:eastAsia="ko-KR"/>
          </w:rPr>
          <w:delText xml:space="preserve"> is inferred to be equal to 0.</w:delText>
        </w:r>
      </w:del>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 xml:space="preserve">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w:t>
      </w:r>
      <w:r w:rsidRPr="00A3122B">
        <w:rPr>
          <w:lang w:val="en-CA"/>
        </w:rPr>
        <w:lastRenderedPageBreak/>
        <w:t>pps_scaling_list_ref_layer_id.</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Default="00D7009A" w:rsidP="00D7009A">
      <w:pPr>
        <w:rPr>
          <w:ins w:id="1860" w:author="(Move scaled offset to PPS)" w:date="2014-06-10T17:51:00Z"/>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5A68A2" w:rsidRPr="00B44A6F" w:rsidRDefault="005A68A2" w:rsidP="005A68A2">
      <w:pPr>
        <w:pStyle w:val="3N"/>
        <w:rPr>
          <w:ins w:id="1861" w:author="(Move scaled offset to PPS)" w:date="2014-06-10T17:51:00Z"/>
          <w:lang w:val="en-CA"/>
        </w:rPr>
      </w:pPr>
      <w:ins w:id="1862" w:author="(Move scaled offset to PPS)" w:date="2014-06-10T17:51:00Z">
        <w:r w:rsidRPr="00B44A6F">
          <w:rPr>
            <w:b/>
            <w:bCs/>
            <w:lang w:val="en-CA"/>
          </w:rPr>
          <w:t>num_scaled_ref_layer_offsets</w:t>
        </w:r>
        <w:r w:rsidRPr="00B44A6F">
          <w:rPr>
            <w:lang w:val="en-CA"/>
          </w:rPr>
          <w:t xml:space="preserve"> specifies </w:t>
        </w:r>
        <w:r w:rsidRPr="00B44A6F">
          <w:rPr>
            <w:bCs/>
            <w:lang w:val="en-CA"/>
          </w:rPr>
          <w:t xml:space="preserve">the </w:t>
        </w:r>
        <w:r w:rsidRPr="00B44A6F">
          <w:rPr>
            <w:lang w:val="en-CA"/>
          </w:rPr>
          <w:t xml:space="preserve">number of sets of scaled reference layer offset parameters that are present in the </w:t>
        </w:r>
        <w:del w:id="1863" w:author="sec" w:date="2014-06-12T14:50:00Z">
          <w:r w:rsidRPr="00B44A6F" w:rsidDel="009E07E5">
            <w:rPr>
              <w:lang w:val="en-CA"/>
            </w:rPr>
            <w:delText>S</w:delText>
          </w:r>
        </w:del>
      </w:ins>
      <w:ins w:id="1864" w:author="sec" w:date="2014-06-12T14:50:00Z">
        <w:r w:rsidR="009E07E5" w:rsidRPr="00B44A6F">
          <w:rPr>
            <w:lang w:val="en-CA"/>
          </w:rPr>
          <w:t>P</w:t>
        </w:r>
      </w:ins>
      <w:ins w:id="1865" w:author="(Move scaled offset to PPS)" w:date="2014-06-10T17:51:00Z">
        <w:r w:rsidRPr="00B44A6F">
          <w:rPr>
            <w:lang w:val="en-CA"/>
          </w:rPr>
          <w:t xml:space="preserve">PS. The value of </w:t>
        </w:r>
        <w:r w:rsidRPr="00B44A6F">
          <w:rPr>
            <w:bCs/>
            <w:lang w:val="en-CA"/>
          </w:rPr>
          <w:t>num_scaled_ref_layer_offsets shall be in the range of 0 to 62, inclusive. [</w:t>
        </w:r>
        <w:r w:rsidRPr="00B44A6F">
          <w:rPr>
            <w:lang w:val="en-CA"/>
          </w:rPr>
          <w:t xml:space="preserve">Ed. </w:t>
        </w:r>
        <w:r w:rsidRPr="00B44A6F">
          <w:rPr>
            <w:bCs/>
            <w:lang w:val="en-CA"/>
          </w:rPr>
          <w:t xml:space="preserve">(JB):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w:t>
        </w:r>
        <w:del w:id="1866" w:author="(Review JC01)" w:date="2014-06-17T10:13:00Z">
          <w:r w:rsidRPr="00B44A6F" w:rsidDel="003A5E0D">
            <w:rPr>
              <w:bCs/>
              <w:lang w:val="en-CA"/>
            </w:rPr>
            <w:delText>f</w:delText>
          </w:r>
        </w:del>
        <w:del w:id="1867" w:author="(Review JC01)" w:date="2014-06-17T10:12:00Z">
          <w:r w:rsidRPr="00B44A6F" w:rsidDel="003A5E0D">
            <w:rPr>
              <w:bCs/>
              <w:lang w:val="en-CA"/>
            </w:rPr>
            <w:delText>or which this SPS is the active SPS</w:delText>
          </w:r>
        </w:del>
      </w:ins>
      <w:ins w:id="1868" w:author="(Review JC01)" w:date="2014-06-17T10:12:00Z">
        <w:r w:rsidR="003A5E0D" w:rsidRPr="00B44A6F">
          <w:rPr>
            <w:bCs/>
            <w:lang w:val="en-CA"/>
          </w:rPr>
          <w:t>that refers to this PPS</w:t>
        </w:r>
      </w:ins>
      <w:ins w:id="1869" w:author="(Move scaled offset to PPS)" w:date="2014-06-10T17:51:00Z">
        <w:r w:rsidRPr="00B44A6F">
          <w:rPr>
            <w:bCs/>
            <w:lang w:val="en-CA"/>
          </w:rPr>
          <w:t>".]</w:t>
        </w:r>
      </w:ins>
    </w:p>
    <w:p w:rsidR="005A68A2" w:rsidRPr="00B44A6F" w:rsidRDefault="005A68A2" w:rsidP="005A68A2">
      <w:pPr>
        <w:pStyle w:val="3N"/>
        <w:rPr>
          <w:ins w:id="1870" w:author="(Move scaled offset to PPS)" w:date="2014-06-10T17:51:00Z"/>
          <w:lang w:val="en-CA"/>
        </w:rPr>
      </w:pPr>
      <w:ins w:id="1871" w:author="(Move scaled offset to PPS)" w:date="2014-06-10T17:51:00Z">
        <w:r w:rsidRPr="00B44A6F">
          <w:rPr>
            <w:lang w:val="en-CA"/>
          </w:rPr>
          <w:t xml:space="preserve">The i-th scaled reference layer offset parameters specify the spatial correspondence of a picture referring to this </w:t>
        </w:r>
        <w:del w:id="1872" w:author="sec" w:date="2014-06-12T20:57:00Z">
          <w:r w:rsidRPr="00B44A6F" w:rsidDel="0069382F">
            <w:rPr>
              <w:lang w:val="en-CA"/>
            </w:rPr>
            <w:delText>S</w:delText>
          </w:r>
        </w:del>
      </w:ins>
      <w:ins w:id="1873" w:author="sec" w:date="2014-06-12T20:57:00Z">
        <w:r w:rsidR="0069382F" w:rsidRPr="00B44A6F">
          <w:rPr>
            <w:lang w:val="en-CA"/>
          </w:rPr>
          <w:t>P</w:t>
        </w:r>
      </w:ins>
      <w:ins w:id="1874" w:author="(Move scaled offset to PPS)" w:date="2014-06-10T17:51:00Z">
        <w:r w:rsidRPr="00B44A6F">
          <w:rPr>
            <w:lang w:val="en-CA"/>
          </w:rPr>
          <w:t>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[Ed. (MH): If the term associated inter-layer picture becomes needed in other parts of the specification too, move the definition to F.3.]</w:t>
        </w:r>
      </w:ins>
    </w:p>
    <w:p w:rsidR="005A68A2" w:rsidRPr="00B44A6F" w:rsidRDefault="005A68A2" w:rsidP="005A68A2">
      <w:pPr>
        <w:pStyle w:val="Note1"/>
        <w:rPr>
          <w:ins w:id="1875" w:author="(Move scaled offset to PPS)" w:date="2014-06-10T17:51:00Z"/>
          <w:lang w:val="en-CA"/>
        </w:rPr>
      </w:pPr>
      <w:ins w:id="1876" w:author="(Move scaled offset to PPS)" w:date="2014-06-10T17:51:00Z">
        <w:r w:rsidRPr="00B44A6F">
          <w:rPr>
            <w:lang w:val="en-CA"/>
          </w:rPr>
          <w:t>NOTE </w:t>
        </w:r>
        <w:r w:rsidR="00A77294" w:rsidRPr="00B44A6F">
          <w:rPr>
            <w:lang w:val="en-CA"/>
          </w:rPr>
          <w:fldChar w:fldCharType="begin" w:fldLock="1"/>
        </w:r>
        <w:r w:rsidRPr="00B44A6F">
          <w:rPr>
            <w:lang w:val="en-CA"/>
          </w:rPr>
          <w:instrText xml:space="preserve"> SEQ NoteCounter \r 1 \* MERGEFORMAT </w:instrText>
        </w:r>
        <w:r w:rsidR="00A77294" w:rsidRPr="00B44A6F">
          <w:rPr>
            <w:lang w:val="en-CA"/>
          </w:rPr>
          <w:fldChar w:fldCharType="separate"/>
        </w:r>
        <w:r w:rsidRPr="00B44A6F">
          <w:rPr>
            <w:noProof/>
            <w:lang w:val="en-CA"/>
          </w:rPr>
          <w:t>1</w:t>
        </w:r>
        <w:r w:rsidR="00A77294" w:rsidRPr="00B44A6F">
          <w:rPr>
            <w:lang w:val="en-CA"/>
          </w:rPr>
          <w:fldChar w:fldCharType="end"/>
        </w:r>
        <w:r w:rsidRPr="00B44A6F">
          <w:rPr>
            <w:lang w:val="en-CA"/>
          </w:rPr>
          <w:t> – When spatial scalability is in use, the associated inter-layer picture is a resampled picture of a direct reference layer.</w:t>
        </w:r>
      </w:ins>
    </w:p>
    <w:p w:rsidR="005A68A2" w:rsidRPr="00B44A6F" w:rsidRDefault="005A68A2" w:rsidP="005A68A2">
      <w:pPr>
        <w:pStyle w:val="Note1"/>
        <w:rPr>
          <w:ins w:id="1877" w:author="(Move scaled offset to PPS)" w:date="2014-06-10T17:51:00Z"/>
          <w:lang w:val="en-CA" w:eastAsia="ko-KR"/>
        </w:rPr>
      </w:pPr>
      <w:ins w:id="1878" w:author="(Move scaled offset to PPS)" w:date="2014-06-10T17:51:00Z">
        <w:r w:rsidRPr="00B44A6F">
          <w:rPr>
            <w:lang w:val="en-CA" w:eastAsia="ko-KR"/>
          </w:rPr>
          <w:t>NOTE </w:t>
        </w:r>
        <w:r w:rsidR="00A77294" w:rsidRPr="00B44A6F">
          <w:rPr>
            <w:lang w:val="en-CA"/>
          </w:rPr>
          <w:fldChar w:fldCharType="begin" w:fldLock="1"/>
        </w:r>
        <w:r w:rsidRPr="00B44A6F">
          <w:rPr>
            <w:lang w:val="en-CA"/>
          </w:rPr>
          <w:instrText xml:space="preserve"> SEQ NoteCounter \* MERGEFORMAT </w:instrText>
        </w:r>
        <w:r w:rsidR="00A77294" w:rsidRPr="00B44A6F">
          <w:rPr>
            <w:lang w:val="en-CA"/>
          </w:rPr>
          <w:fldChar w:fldCharType="separate"/>
        </w:r>
        <w:r w:rsidRPr="00B44A6F">
          <w:rPr>
            <w:noProof/>
            <w:lang w:val="en-CA"/>
          </w:rPr>
          <w:t>2</w:t>
        </w:r>
        <w:r w:rsidR="00A77294" w:rsidRPr="00B44A6F">
          <w:rPr>
            <w:lang w:val="en-CA"/>
          </w:rPr>
          <w:fldChar w:fldCharType="end"/>
        </w:r>
        <w:r w:rsidRPr="00B44A6F">
          <w:rPr>
            <w:lang w:val="en-CA"/>
          </w:rPr>
          <w:t> </w:t>
        </w:r>
        <w:r w:rsidRPr="00B44A6F">
          <w:rPr>
            <w:lang w:val="en-CA" w:eastAsia="ko-KR"/>
          </w:rPr>
          <w:t>– scaled_ref_layer_id[ i ] need not be among the direct reference layers for example when the spatial correspondence of an auxiliary picture to its associated primary picture is specified.</w:t>
        </w:r>
      </w:ins>
    </w:p>
    <w:p w:rsidR="005A68A2" w:rsidRPr="00B44A6F" w:rsidRDefault="005A68A2" w:rsidP="005A68A2">
      <w:pPr>
        <w:pStyle w:val="3N"/>
        <w:rPr>
          <w:ins w:id="1879" w:author="(Move scaled offset to PPS)" w:date="2014-06-10T17:51:00Z"/>
          <w:lang w:val="en-CA"/>
        </w:rPr>
      </w:pPr>
      <w:ins w:id="1880" w:author="(Move scaled offset to PPS)" w:date="2014-06-10T17:51:00Z">
        <w:r w:rsidRPr="00B44A6F">
          <w:rPr>
            <w:b/>
            <w:lang w:val="en-CA"/>
          </w:rPr>
          <w:t>scaled_ref_layer_id</w:t>
        </w:r>
        <w:r w:rsidRPr="00B44A6F">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w:t>
        </w:r>
        <w:del w:id="1881" w:author="(Review JC01)" w:date="2014-06-17T10:09:00Z">
          <w:r w:rsidRPr="00B44A6F" w:rsidDel="003A5E0D">
            <w:rPr>
              <w:lang w:val="en-CA"/>
            </w:rPr>
            <w:delText>layer</w:delText>
          </w:r>
        </w:del>
      </w:ins>
      <w:ins w:id="1882" w:author="(Review JC01)" w:date="2014-06-17T10:09:00Z">
        <w:r w:rsidR="003A5E0D" w:rsidRPr="00B44A6F">
          <w:rPr>
            <w:lang w:val="en-CA"/>
          </w:rPr>
          <w:t>picture</w:t>
        </w:r>
      </w:ins>
      <w:ins w:id="1883" w:author="(Move scaled offset to PPS)" w:date="2014-06-10T17:51:00Z">
        <w:r w:rsidRPr="00B44A6F">
          <w:rPr>
            <w:lang w:val="en-CA"/>
          </w:rPr>
          <w:t xml:space="preserve"> </w:t>
        </w:r>
      </w:ins>
      <w:ins w:id="1884" w:author="(Review JC01)" w:date="2014-06-17T10:09:00Z">
        <w:r w:rsidR="003A5E0D" w:rsidRPr="00B44A6F">
          <w:rPr>
            <w:lang w:val="en-CA"/>
          </w:rPr>
          <w:t xml:space="preserve">that refers to this PPS. </w:t>
        </w:r>
      </w:ins>
      <w:ins w:id="1885" w:author="(Move scaled offset to PPS)" w:date="2014-06-10T17:51:00Z">
        <w:del w:id="1886" w:author="(Review JC01)" w:date="2014-06-17T10:09:00Z">
          <w:r w:rsidRPr="00B44A6F" w:rsidDel="003A5E0D">
            <w:rPr>
              <w:lang w:val="en-CA"/>
            </w:rPr>
            <w:delText xml:space="preserve">for which this SPS is the active SPS. </w:delText>
          </w:r>
        </w:del>
      </w:ins>
    </w:p>
    <w:p w:rsidR="005A68A2" w:rsidRPr="00B44A6F" w:rsidRDefault="005A68A2" w:rsidP="005A68A2">
      <w:pPr>
        <w:pStyle w:val="3N"/>
        <w:rPr>
          <w:ins w:id="1887" w:author="(Move scaled offset to PPS)" w:date="2014-06-10T17:51:00Z"/>
          <w:lang w:val="en-CA"/>
        </w:rPr>
      </w:pPr>
      <w:ins w:id="1888" w:author="(Move scaled offset to PPS)" w:date="2014-06-10T17:51:00Z">
        <w:r w:rsidRPr="00B44A6F">
          <w:rPr>
            <w:b/>
            <w:lang w:val="en-CA"/>
          </w:rPr>
          <w:t>scaled_ref_layer_left_offset</w:t>
        </w:r>
        <w:r w:rsidRPr="00B44A6F">
          <w:rPr>
            <w:bCs/>
            <w:lang w:val="en-CA"/>
          </w:rPr>
          <w:t>[ scaled_ref_layer_id[ i ] ]</w:t>
        </w:r>
        <w:r w:rsidRPr="00B44A6F">
          <w:rPr>
            <w:lang w:val="en-CA"/>
          </w:rPr>
          <w:t xml:space="preserve"> specifies the horizontal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del w:id="1889" w:author="Reference layer offset" w:date="2014-06-11T13:24:00Z">
          <w:r w:rsidRPr="00B44A6F" w:rsidDel="00AE4412">
            <w:rPr>
              <w:lang w:val="en-CA"/>
            </w:rPr>
            <w:delText xml:space="preserve">two </w:delText>
          </w:r>
        </w:del>
      </w:ins>
      <w:ins w:id="1890" w:author="(Review JC01)" w:date="2014-06-17T10:11:00Z">
        <w:del w:id="1891" w:author="(Review TY01)" w:date="2014-06-18T11:13:00Z">
          <w:r w:rsidR="003A5E0D" w:rsidRPr="00B44A6F" w:rsidDel="00005806">
            <w:rPr>
              <w:lang w:val="en-CA"/>
            </w:rPr>
            <w:delText>XX</w:delText>
          </w:r>
        </w:del>
      </w:ins>
      <w:ins w:id="1892" w:author="(Review TY01)" w:date="2014-06-18T11:13:00Z">
        <w:r w:rsidR="00005806" w:rsidRPr="00B44A6F">
          <w:rPr>
            <w:rFonts w:eastAsia="MS Mincho" w:hint="eastAsia"/>
            <w:lang w:val="en-CA" w:eastAsia="ja-JP"/>
          </w:rPr>
          <w:t>subWidthC</w:t>
        </w:r>
      </w:ins>
      <w:ins w:id="1893" w:author="Reference layer offset" w:date="2014-06-11T13:24:00Z">
        <w:del w:id="1894" w:author="(Review JC01)" w:date="2014-06-17T10:13:00Z">
          <w:r w:rsidR="00AE4412" w:rsidRPr="00B44A6F" w:rsidDel="003A5E0D">
            <w:rPr>
              <w:rFonts w:eastAsia="MS Mincho" w:hint="eastAsia"/>
              <w:lang w:val="en-CA" w:eastAsia="ja-JP"/>
            </w:rPr>
            <w:delText>SubWidthC</w:delText>
          </w:r>
        </w:del>
        <w:r w:rsidR="00AE4412" w:rsidRPr="00B44A6F">
          <w:rPr>
            <w:rFonts w:eastAsia="MS Mincho" w:hint="eastAsia"/>
            <w:lang w:val="en-CA" w:eastAsia="ja-JP"/>
          </w:rPr>
          <w:t xml:space="preserve"> </w:t>
        </w:r>
      </w:ins>
      <w:ins w:id="1895" w:author="(Move scaled offset to PPS)" w:date="2014-06-10T17:51:00Z">
        <w:r w:rsidRPr="00B44A6F">
          <w:rPr>
            <w:lang w:val="en-CA"/>
          </w:rPr>
          <w:t>luma samples</w:t>
        </w:r>
      </w:ins>
      <w:ins w:id="1896" w:author="(Review JC01)" w:date="2014-06-17T10:11:00Z">
        <w:r w:rsidR="003A5E0D" w:rsidRPr="00B44A6F">
          <w:rPr>
            <w:lang w:val="en-CA"/>
          </w:rPr>
          <w:t xml:space="preserve">, where </w:t>
        </w:r>
        <w:del w:id="1897" w:author="(Review TY01)" w:date="2014-06-18T11:13:00Z">
          <w:r w:rsidR="003A5E0D" w:rsidRPr="00B44A6F" w:rsidDel="00005806">
            <w:rPr>
              <w:lang w:val="en-CA"/>
            </w:rPr>
            <w:delText xml:space="preserve">XX </w:delText>
          </w:r>
        </w:del>
      </w:ins>
      <w:ins w:id="1898" w:author="(Review TY01)" w:date="2014-06-18T11:13:00Z">
        <w:r w:rsidR="00005806" w:rsidRPr="00B44A6F">
          <w:rPr>
            <w:rFonts w:eastAsia="MS Mincho" w:hint="eastAsia"/>
            <w:lang w:val="en-CA" w:eastAsia="ja-JP"/>
          </w:rPr>
          <w:t xml:space="preserve">subWidthC </w:t>
        </w:r>
      </w:ins>
      <w:ins w:id="1899" w:author="(Review JC01)" w:date="2014-06-17T10:11:00Z">
        <w:r w:rsidR="003A5E0D" w:rsidRPr="00B44A6F">
          <w:rPr>
            <w:lang w:val="en-CA"/>
          </w:rPr>
          <w:t xml:space="preserve">is equal to </w:t>
        </w:r>
      </w:ins>
      <w:ins w:id="1900" w:author="(Review JC01)" w:date="2014-06-17T10:13:00Z">
        <w:r w:rsidR="003A5E0D" w:rsidRPr="00B44A6F">
          <w:rPr>
            <w:lang w:val="en-CA"/>
          </w:rPr>
          <w:t xml:space="preserve">the </w:t>
        </w:r>
      </w:ins>
      <w:ins w:id="1901" w:author="(Review JC01)" w:date="2014-06-17T10:12:00Z">
        <w:r w:rsidR="003A5E0D" w:rsidRPr="00B44A6F">
          <w:rPr>
            <w:rFonts w:eastAsia="MS Mincho" w:hint="eastAsia"/>
            <w:lang w:val="en-CA" w:eastAsia="ja-JP"/>
          </w:rPr>
          <w:t>SubWidthC</w:t>
        </w:r>
        <w:r w:rsidR="003A5E0D" w:rsidRPr="00B44A6F">
          <w:rPr>
            <w:rFonts w:eastAsia="MS Mincho"/>
            <w:lang w:val="en-CA" w:eastAsia="ja-JP"/>
          </w:rPr>
          <w:t xml:space="preserve"> of the picture that refer</w:t>
        </w:r>
      </w:ins>
      <w:ins w:id="1902" w:author="(Review JC01)" w:date="2014-06-17T10:13:00Z">
        <w:r w:rsidR="003A5E0D" w:rsidRPr="00B44A6F">
          <w:rPr>
            <w:rFonts w:eastAsia="MS Mincho"/>
            <w:lang w:val="en-CA" w:eastAsia="ja-JP"/>
          </w:rPr>
          <w:t>s</w:t>
        </w:r>
      </w:ins>
      <w:ins w:id="1903" w:author="(Review JC01)" w:date="2014-06-17T10:12:00Z">
        <w:r w:rsidR="003A5E0D" w:rsidRPr="00B44A6F">
          <w:rPr>
            <w:rFonts w:eastAsia="MS Mincho"/>
            <w:lang w:val="en-CA" w:eastAsia="ja-JP"/>
          </w:rPr>
          <w:t xml:space="preserve"> to this PPS</w:t>
        </w:r>
      </w:ins>
      <w:ins w:id="1904" w:author="(Review JC01)" w:date="2014-06-17T11:30:00Z">
        <w:r w:rsidR="0041173A" w:rsidRPr="00B44A6F">
          <w:rPr>
            <w:rFonts w:eastAsia="MS Mincho"/>
            <w:lang w:val="en-CA" w:eastAsia="ja-JP"/>
          </w:rPr>
          <w:t xml:space="preserve"> </w:t>
        </w:r>
        <w:r w:rsidR="0041173A" w:rsidRPr="00F22262">
          <w:rPr>
            <w:rFonts w:eastAsia="MS Mincho"/>
            <w:highlight w:val="yellow"/>
            <w:lang w:val="en-CA" w:eastAsia="ja-JP"/>
          </w:rPr>
          <w:t>[ED (JC): or rephrase to 'the current picture'</w:t>
        </w:r>
      </w:ins>
      <w:ins w:id="1905" w:author="(Review TY01)" w:date="2014-06-18T11:02:00Z">
        <w:r w:rsidR="008B31E7" w:rsidRPr="00F22262">
          <w:rPr>
            <w:rFonts w:eastAsia="MS Mincho" w:hint="eastAsia"/>
            <w:highlight w:val="yellow"/>
            <w:lang w:val="en-CA" w:eastAsia="ja-JP"/>
          </w:rPr>
          <w:t xml:space="preserve"> (TY): I'm for </w:t>
        </w:r>
      </w:ins>
      <w:ins w:id="1906" w:author="(Review TY01)" w:date="2014-06-18T11:03:00Z">
        <w:r w:rsidR="008B31E7" w:rsidRPr="00F22262">
          <w:rPr>
            <w:rFonts w:eastAsia="MS Mincho" w:hint="eastAsia"/>
            <w:highlight w:val="yellow"/>
            <w:lang w:val="en-CA" w:eastAsia="ja-JP"/>
          </w:rPr>
          <w:t xml:space="preserve">the </w:t>
        </w:r>
      </w:ins>
      <w:ins w:id="1907" w:author="(Review TY01)" w:date="2014-06-18T11:02:00Z">
        <w:r w:rsidR="008B31E7" w:rsidRPr="00F22262">
          <w:rPr>
            <w:rFonts w:eastAsia="MS Mincho" w:hint="eastAsia"/>
            <w:highlight w:val="yellow"/>
            <w:lang w:val="en-CA" w:eastAsia="ja-JP"/>
          </w:rPr>
          <w:t xml:space="preserve">rephrasing since it is </w:t>
        </w:r>
      </w:ins>
      <w:ins w:id="1908" w:author="(Review TY01)" w:date="2014-06-18T11:03:00Z">
        <w:r w:rsidR="008B31E7" w:rsidRPr="00F22262">
          <w:rPr>
            <w:rFonts w:eastAsia="MS Mincho" w:hint="eastAsia"/>
            <w:highlight w:val="yellow"/>
            <w:lang w:val="en-CA" w:eastAsia="ja-JP"/>
          </w:rPr>
          <w:t xml:space="preserve">shorter and </w:t>
        </w:r>
      </w:ins>
      <w:ins w:id="1909" w:author="(Review TY01)" w:date="2014-06-18T11:02:00Z">
        <w:r w:rsidR="008B31E7" w:rsidRPr="00F22262">
          <w:rPr>
            <w:rFonts w:eastAsia="MS Mincho" w:hint="eastAsia"/>
            <w:highlight w:val="yellow"/>
            <w:lang w:val="en-CA" w:eastAsia="ja-JP"/>
          </w:rPr>
          <w:t xml:space="preserve">already used in </w:t>
        </w:r>
      </w:ins>
      <w:ins w:id="1910" w:author="(Review TY01)" w:date="2014-06-18T11:04:00Z">
        <w:r w:rsidR="008B31E7" w:rsidRPr="00F22262">
          <w:rPr>
            <w:rFonts w:eastAsia="MS Mincho" w:hint="eastAsia"/>
            <w:highlight w:val="yellow"/>
            <w:lang w:val="en-CA" w:eastAsia="ja-JP"/>
          </w:rPr>
          <w:t>the same sentence</w:t>
        </w:r>
      </w:ins>
      <w:ins w:id="1911" w:author="(Review TY01)" w:date="2014-06-18T11:02:00Z">
        <w:r w:rsidR="008B31E7" w:rsidRPr="00F22262">
          <w:rPr>
            <w:rFonts w:eastAsia="MS Mincho" w:hint="eastAsia"/>
            <w:highlight w:val="yellow"/>
            <w:lang w:val="en-CA" w:eastAsia="ja-JP"/>
          </w:rPr>
          <w:t>.</w:t>
        </w:r>
      </w:ins>
      <w:ins w:id="1912" w:author="(Review TY01)" w:date="2014-06-18T11:05:00Z">
        <w:r w:rsidR="00DB5C77" w:rsidRPr="00F22262">
          <w:rPr>
            <w:rFonts w:eastAsia="MS Mincho" w:hint="eastAsia"/>
            <w:highlight w:val="yellow"/>
            <w:lang w:val="en-CA" w:eastAsia="ja-JP"/>
          </w:rPr>
          <w:t xml:space="preserve"> In either case, we should be consistent.</w:t>
        </w:r>
      </w:ins>
      <w:ins w:id="1913" w:author="(Review JC01)" w:date="2014-06-17T11:30:00Z">
        <w:r w:rsidR="0041173A" w:rsidRPr="00F22262">
          <w:rPr>
            <w:rFonts w:eastAsia="MS Mincho"/>
            <w:highlight w:val="yellow"/>
            <w:lang w:val="en-CA" w:eastAsia="ja-JP"/>
          </w:rPr>
          <w:t>]</w:t>
        </w:r>
      </w:ins>
      <w:ins w:id="1914" w:author="(Move scaled offset to PPS)" w:date="2014-06-10T17:51:00Z">
        <w:r w:rsidRPr="00B44A6F">
          <w:rPr>
            <w:lang w:val="en-CA"/>
          </w:rPr>
          <w:t>. When not present, the value of scaled_ref_layer_left_offset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1915" w:author="(Move scaled offset to PPS)" w:date="2014-06-10T17:51:00Z"/>
          <w:lang w:val="en-CA"/>
        </w:rPr>
      </w:pPr>
      <w:ins w:id="1916" w:author="(Move scaled offset to PPS)" w:date="2014-06-10T17:51:00Z">
        <w:r w:rsidRPr="00B44A6F">
          <w:rPr>
            <w:b/>
            <w:lang w:val="en-CA"/>
          </w:rPr>
          <w:lastRenderedPageBreak/>
          <w:t>scaled_ref_layer_top_offset</w:t>
        </w:r>
        <w:r w:rsidRPr="00B44A6F">
          <w:rPr>
            <w:bCs/>
            <w:lang w:val="en-CA"/>
          </w:rPr>
          <w:t>[ scaled_ref_layer_id[ i ] ]</w:t>
        </w:r>
        <w:r w:rsidRPr="00B44A6F">
          <w:rPr>
            <w:lang w:val="en-CA"/>
          </w:rPr>
          <w:t xml:space="preserve"> specifies the vertical offset between the </w:t>
        </w:r>
        <w:r w:rsidRPr="00B44A6F">
          <w:rPr>
            <w:rFonts w:eastAsia="Times New Roman"/>
            <w:lang w:val="en-CA" w:eastAsia="zh-CN"/>
          </w:rPr>
          <w:t>top</w:t>
        </w:r>
        <w:r w:rsidRPr="00B44A6F">
          <w:rPr>
            <w:lang w:val="en-CA"/>
          </w:rPr>
          <w:t xml:space="preserve">-left luma sample of the associated inter-layer picture with nuh_layer_id equal to scaled_ref_layer_id[ i ] and the top-left luma sample of the current picture in units of </w:t>
        </w:r>
        <w:del w:id="1917" w:author="Reference layer offset" w:date="2014-06-11T13:24:00Z">
          <w:r w:rsidRPr="00B44A6F" w:rsidDel="00AE4412">
            <w:rPr>
              <w:lang w:val="en-CA"/>
            </w:rPr>
            <w:delText xml:space="preserve">two </w:delText>
          </w:r>
        </w:del>
      </w:ins>
      <w:ins w:id="1918" w:author="(Review JC01)" w:date="2014-06-17T10:13:00Z">
        <w:del w:id="1919" w:author="(Review TY01)" w:date="2014-06-18T11:12:00Z">
          <w:r w:rsidR="003A5E0D" w:rsidRPr="00B44A6F" w:rsidDel="0083667E">
            <w:rPr>
              <w:lang w:val="en-CA"/>
            </w:rPr>
            <w:delText>XX</w:delText>
          </w:r>
        </w:del>
      </w:ins>
      <w:ins w:id="1920" w:author="(Review TY01)" w:date="2014-06-18T11:12:00Z">
        <w:r w:rsidR="0083667E" w:rsidRPr="00B44A6F">
          <w:rPr>
            <w:rFonts w:eastAsia="MS Mincho" w:hint="eastAsia"/>
            <w:lang w:val="en-CA" w:eastAsia="ja-JP"/>
          </w:rPr>
          <w:t>subHeightC</w:t>
        </w:r>
      </w:ins>
      <w:ins w:id="1921" w:author="Reference layer offset" w:date="2014-06-11T13:24:00Z">
        <w:del w:id="1922" w:author="(Review JC01)" w:date="2014-06-17T10:13:00Z">
          <w:r w:rsidR="00AE4412" w:rsidRPr="00B44A6F" w:rsidDel="003A5E0D">
            <w:rPr>
              <w:rFonts w:eastAsia="MS Mincho" w:hint="eastAsia"/>
              <w:lang w:val="en-CA" w:eastAsia="ja-JP"/>
            </w:rPr>
            <w:delText>Sub</w:delText>
          </w:r>
        </w:del>
      </w:ins>
      <w:ins w:id="1923" w:author="Reference layer offset" w:date="2014-06-11T13:25:00Z">
        <w:del w:id="1924" w:author="(Review JC01)" w:date="2014-06-17T10:13:00Z">
          <w:r w:rsidR="00AE4412" w:rsidRPr="00B44A6F" w:rsidDel="003A5E0D">
            <w:rPr>
              <w:rFonts w:eastAsia="MS Mincho" w:hint="eastAsia"/>
              <w:lang w:val="en-CA" w:eastAsia="ja-JP"/>
            </w:rPr>
            <w:delText>Height</w:delText>
          </w:r>
        </w:del>
      </w:ins>
      <w:ins w:id="1925" w:author="Reference layer offset" w:date="2014-06-11T13:24:00Z">
        <w:del w:id="1926" w:author="(Review JC01)" w:date="2014-06-17T10:13:00Z">
          <w:r w:rsidR="00AE4412" w:rsidRPr="00B44A6F" w:rsidDel="003A5E0D">
            <w:rPr>
              <w:rFonts w:eastAsia="MS Mincho" w:hint="eastAsia"/>
              <w:lang w:val="en-CA" w:eastAsia="ja-JP"/>
            </w:rPr>
            <w:delText>C</w:delText>
          </w:r>
        </w:del>
        <w:r w:rsidR="00AE4412" w:rsidRPr="00B44A6F">
          <w:rPr>
            <w:rFonts w:eastAsia="MS Mincho" w:hint="eastAsia"/>
            <w:lang w:val="en-CA" w:eastAsia="ja-JP"/>
          </w:rPr>
          <w:t xml:space="preserve"> </w:t>
        </w:r>
      </w:ins>
      <w:ins w:id="1927" w:author="(Move scaled offset to PPS)" w:date="2014-06-10T17:51:00Z">
        <w:r w:rsidRPr="00B44A6F">
          <w:rPr>
            <w:lang w:val="en-CA"/>
          </w:rPr>
          <w:t>luma samples</w:t>
        </w:r>
      </w:ins>
      <w:ins w:id="1928" w:author="(Review JC01)" w:date="2014-06-17T10:14:00Z">
        <w:r w:rsidR="003A5E0D" w:rsidRPr="00B44A6F">
          <w:rPr>
            <w:lang w:val="en-CA"/>
          </w:rPr>
          <w:t xml:space="preserve">, where </w:t>
        </w:r>
        <w:del w:id="1929" w:author="(Review TY01)" w:date="2014-06-18T11:12:00Z">
          <w:r w:rsidR="003A5E0D" w:rsidRPr="00B44A6F" w:rsidDel="0083667E">
            <w:rPr>
              <w:lang w:val="en-CA"/>
            </w:rPr>
            <w:delText xml:space="preserve">XX </w:delText>
          </w:r>
        </w:del>
      </w:ins>
      <w:ins w:id="1930" w:author="(Review TY01)" w:date="2014-06-18T11:12:00Z">
        <w:r w:rsidR="0083667E" w:rsidRPr="00B44A6F">
          <w:rPr>
            <w:rFonts w:eastAsia="MS Mincho" w:hint="eastAsia"/>
            <w:lang w:val="en-CA" w:eastAsia="ja-JP"/>
          </w:rPr>
          <w:t xml:space="preserve">subHeightC </w:t>
        </w:r>
      </w:ins>
      <w:ins w:id="1931" w:author="(Review JC01)" w:date="2014-06-17T10:14:00Z">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ins>
      <w:ins w:id="1932" w:author="(Move scaled offset to PPS)" w:date="2014-06-10T17:51:00Z">
        <w:r w:rsidRPr="00B44A6F">
          <w:rPr>
            <w:lang w:val="en-CA"/>
          </w:rPr>
          <w:t>. When not present, the value of scaled_ref_layer_top_offset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1933" w:author="(Move scaled offset to PPS)" w:date="2014-06-10T17:51:00Z"/>
          <w:lang w:val="en-CA"/>
        </w:rPr>
      </w:pPr>
      <w:ins w:id="1934" w:author="(Move scaled offset to PPS)" w:date="2014-06-10T17:51:00Z">
        <w:r w:rsidRPr="00B44A6F">
          <w:rPr>
            <w:b/>
            <w:lang w:val="en-CA"/>
          </w:rPr>
          <w:t>scaled_ref_layer_right_offset</w:t>
        </w:r>
        <w:r w:rsidRPr="00B44A6F">
          <w:rPr>
            <w:bCs/>
            <w:lang w:val="en-CA"/>
          </w:rPr>
          <w:t>[ scaled_ref_layer_id[ i ] ]</w:t>
        </w:r>
        <w:r w:rsidRPr="00B44A6F">
          <w:rPr>
            <w:lang w:val="en-CA"/>
          </w:rPr>
          <w:t xml:space="preserve"> specifies the horizontal offset between the bottom-right luma sample of the associated inter-layer picture with nuh_layer_id equal to scaled_ref_layer_id[ i ] and the bottom-right luma sample of the current picture in units of </w:t>
        </w:r>
        <w:del w:id="1935" w:author="Reference layer offset" w:date="2014-06-11T13:24:00Z">
          <w:r w:rsidRPr="00B44A6F" w:rsidDel="00AE4412">
            <w:rPr>
              <w:lang w:val="en-CA"/>
            </w:rPr>
            <w:delText xml:space="preserve">two </w:delText>
          </w:r>
        </w:del>
      </w:ins>
      <w:ins w:id="1936" w:author="(Review JC01)" w:date="2014-06-17T10:14:00Z">
        <w:del w:id="1937" w:author="(Review TY01)" w:date="2014-06-18T11:12:00Z">
          <w:r w:rsidR="003A5E0D" w:rsidRPr="00B44A6F" w:rsidDel="0083667E">
            <w:rPr>
              <w:lang w:val="en-CA"/>
            </w:rPr>
            <w:delText>XX</w:delText>
          </w:r>
        </w:del>
      </w:ins>
      <w:ins w:id="1938" w:author="(Review TY01)" w:date="2014-06-18T11:12:00Z">
        <w:r w:rsidR="0083667E" w:rsidRPr="00B44A6F">
          <w:rPr>
            <w:rFonts w:eastAsia="MS Mincho" w:hint="eastAsia"/>
            <w:lang w:val="en-CA" w:eastAsia="ja-JP"/>
          </w:rPr>
          <w:t>subWidthC</w:t>
        </w:r>
      </w:ins>
      <w:ins w:id="1939" w:author="Reference layer offset" w:date="2014-06-11T13:24:00Z">
        <w:del w:id="1940" w:author="(Review JC01)" w:date="2014-06-17T10:14:00Z">
          <w:r w:rsidR="00AE4412" w:rsidRPr="00B44A6F" w:rsidDel="003A5E0D">
            <w:rPr>
              <w:rFonts w:eastAsia="MS Mincho" w:hint="eastAsia"/>
              <w:lang w:val="en-CA" w:eastAsia="ja-JP"/>
            </w:rPr>
            <w:delText>SubWidthC</w:delText>
          </w:r>
        </w:del>
        <w:r w:rsidR="00AE4412" w:rsidRPr="00B44A6F">
          <w:rPr>
            <w:rFonts w:eastAsia="MS Mincho" w:hint="eastAsia"/>
            <w:lang w:val="en-CA" w:eastAsia="ja-JP"/>
          </w:rPr>
          <w:t xml:space="preserve"> </w:t>
        </w:r>
      </w:ins>
      <w:ins w:id="1941" w:author="(Move scaled offset to PPS)" w:date="2014-06-10T17:51:00Z">
        <w:r w:rsidRPr="00B44A6F">
          <w:rPr>
            <w:lang w:val="en-CA"/>
          </w:rPr>
          <w:t>luma samples</w:t>
        </w:r>
      </w:ins>
      <w:ins w:id="1942" w:author="(Review JC01)" w:date="2014-06-17T10:14:00Z">
        <w:r w:rsidR="003A5E0D" w:rsidRPr="00B44A6F">
          <w:rPr>
            <w:lang w:val="en-CA"/>
          </w:rPr>
          <w:t xml:space="preserve">, where </w:t>
        </w:r>
        <w:del w:id="1943" w:author="(Review TY01)" w:date="2014-06-18T11:12:00Z">
          <w:r w:rsidR="003A5E0D" w:rsidRPr="00B44A6F" w:rsidDel="0083667E">
            <w:rPr>
              <w:lang w:val="en-CA"/>
            </w:rPr>
            <w:delText xml:space="preserve">XX </w:delText>
          </w:r>
        </w:del>
      </w:ins>
      <w:ins w:id="1944" w:author="(Review TY01)" w:date="2014-06-18T11:12:00Z">
        <w:r w:rsidR="0083667E" w:rsidRPr="00B44A6F">
          <w:rPr>
            <w:rFonts w:eastAsia="MS Mincho" w:hint="eastAsia"/>
            <w:lang w:val="en-CA" w:eastAsia="ja-JP"/>
          </w:rPr>
          <w:t xml:space="preserve">subWidthC </w:t>
        </w:r>
      </w:ins>
      <w:ins w:id="1945" w:author="(Review JC01)" w:date="2014-06-17T10:14:00Z">
        <w:r w:rsidR="003A5E0D" w:rsidRPr="00B44A6F">
          <w:rPr>
            <w:lang w:val="en-CA"/>
          </w:rPr>
          <w:t xml:space="preserve">is equal to the </w:t>
        </w:r>
        <w:r w:rsidR="003A5E0D" w:rsidRPr="00B44A6F">
          <w:rPr>
            <w:rFonts w:eastAsia="MS Mincho" w:hint="eastAsia"/>
            <w:lang w:val="en-CA" w:eastAsia="ja-JP"/>
          </w:rPr>
          <w:t>SubWidthC</w:t>
        </w:r>
        <w:r w:rsidR="003A5E0D" w:rsidRPr="00B44A6F">
          <w:rPr>
            <w:rFonts w:eastAsia="MS Mincho"/>
            <w:lang w:val="en-CA" w:eastAsia="ja-JP"/>
          </w:rPr>
          <w:t xml:space="preserve"> of the picture that refers to this PPS</w:t>
        </w:r>
      </w:ins>
      <w:ins w:id="1946" w:author="(Move scaled offset to PPS)" w:date="2014-06-10T17:51:00Z">
        <w:r w:rsidRPr="00B44A6F">
          <w:rPr>
            <w:lang w:val="en-CA"/>
          </w:rPr>
          <w:t>. When not present, the value of scaled_ref_layer_right_offset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1947" w:author="(Move scaled offset to PPS)" w:date="2014-06-10T17:51:00Z"/>
          <w:lang w:val="en-CA"/>
        </w:rPr>
      </w:pPr>
      <w:ins w:id="1948" w:author="(Move scaled offset to PPS)" w:date="2014-06-10T17:51:00Z">
        <w:r w:rsidRPr="00B44A6F">
          <w:rPr>
            <w:b/>
            <w:lang w:val="en-CA"/>
          </w:rPr>
          <w:t>scaled_ref_layer_bottom_offset</w:t>
        </w:r>
        <w:r w:rsidRPr="00B44A6F">
          <w:rPr>
            <w:bCs/>
            <w:lang w:val="en-CA"/>
          </w:rPr>
          <w:t>[ scaled_ref_layer_id[ i ] ]</w:t>
        </w:r>
        <w:r w:rsidRPr="00B44A6F">
          <w:rPr>
            <w:lang w:val="en-CA"/>
          </w:rPr>
          <w:t xml:space="preserve"> specifies the vertical offset between the bottom-right luma sample of the associated inter-layer picture with nuh_layer_id equal to scaled_ref_layer_id[ i ] and the bottom-right luma sample of the current picture in units of </w:t>
        </w:r>
        <w:del w:id="1949" w:author="Reference layer offset" w:date="2014-06-11T13:24:00Z">
          <w:r w:rsidRPr="00B44A6F" w:rsidDel="00AE4412">
            <w:rPr>
              <w:lang w:val="en-CA"/>
            </w:rPr>
            <w:delText>two</w:delText>
          </w:r>
        </w:del>
      </w:ins>
      <w:ins w:id="1950" w:author="(Review JC01)" w:date="2014-06-17T10:14:00Z">
        <w:del w:id="1951" w:author="(Review TY01)" w:date="2014-06-18T11:12:00Z">
          <w:r w:rsidR="003A5E0D" w:rsidRPr="00B44A6F" w:rsidDel="0083667E">
            <w:rPr>
              <w:lang w:val="en-CA"/>
            </w:rPr>
            <w:delText>XX</w:delText>
          </w:r>
        </w:del>
      </w:ins>
      <w:ins w:id="1952" w:author="(Review TY01)" w:date="2014-06-18T11:12:00Z">
        <w:r w:rsidR="0083667E" w:rsidRPr="00B44A6F">
          <w:rPr>
            <w:rFonts w:eastAsia="MS Mincho" w:hint="eastAsia"/>
            <w:lang w:val="en-CA" w:eastAsia="ja-JP"/>
          </w:rPr>
          <w:t>sub</w:t>
        </w:r>
      </w:ins>
      <w:ins w:id="1953" w:author="(Review TY01)" w:date="2014-06-18T11:13:00Z">
        <w:r w:rsidR="00005806" w:rsidRPr="00B44A6F">
          <w:rPr>
            <w:rFonts w:eastAsia="MS Mincho" w:hint="eastAsia"/>
            <w:lang w:val="en-CA" w:eastAsia="ja-JP"/>
          </w:rPr>
          <w:t>Height</w:t>
        </w:r>
      </w:ins>
      <w:ins w:id="1954" w:author="(Review TY01)" w:date="2014-06-18T11:12:00Z">
        <w:r w:rsidR="0083667E" w:rsidRPr="00B44A6F">
          <w:rPr>
            <w:rFonts w:eastAsia="MS Mincho" w:hint="eastAsia"/>
            <w:lang w:val="en-CA" w:eastAsia="ja-JP"/>
          </w:rPr>
          <w:t>C</w:t>
        </w:r>
      </w:ins>
      <w:ins w:id="1955" w:author="Reference layer offset" w:date="2014-06-11T13:24:00Z">
        <w:del w:id="1956" w:author="(Review JC01)" w:date="2014-06-17T10:14:00Z">
          <w:r w:rsidR="00AE4412" w:rsidRPr="00B44A6F" w:rsidDel="003A5E0D">
            <w:rPr>
              <w:rFonts w:eastAsia="MS Mincho" w:hint="eastAsia"/>
              <w:lang w:val="en-CA" w:eastAsia="ja-JP"/>
            </w:rPr>
            <w:delText>SubHeigh</w:delText>
          </w:r>
        </w:del>
      </w:ins>
      <w:ins w:id="1957" w:author="Reference layer offset" w:date="2014-06-11T13:25:00Z">
        <w:del w:id="1958" w:author="(Review JC01)" w:date="2014-06-17T10:14:00Z">
          <w:r w:rsidR="00AE4412" w:rsidRPr="00B44A6F" w:rsidDel="003A5E0D">
            <w:rPr>
              <w:rFonts w:eastAsia="MS Mincho" w:hint="eastAsia"/>
              <w:lang w:val="en-CA" w:eastAsia="ja-JP"/>
            </w:rPr>
            <w:delText>tC</w:delText>
          </w:r>
        </w:del>
      </w:ins>
      <w:ins w:id="1959" w:author="(Move scaled offset to PPS)" w:date="2014-06-10T17:51:00Z">
        <w:r w:rsidRPr="00B44A6F">
          <w:rPr>
            <w:lang w:val="en-CA"/>
          </w:rPr>
          <w:t xml:space="preserve"> luma samples</w:t>
        </w:r>
      </w:ins>
      <w:ins w:id="1960" w:author="(Review JC01)" w:date="2014-06-17T10:15:00Z">
        <w:r w:rsidR="003A5E0D" w:rsidRPr="00B44A6F">
          <w:rPr>
            <w:lang w:val="en-CA"/>
          </w:rPr>
          <w:t xml:space="preserve">, where </w:t>
        </w:r>
        <w:del w:id="1961" w:author="(Review TY01)" w:date="2014-06-18T11:12:00Z">
          <w:r w:rsidR="003A5E0D" w:rsidRPr="00B44A6F" w:rsidDel="0083667E">
            <w:rPr>
              <w:lang w:val="en-CA"/>
            </w:rPr>
            <w:delText xml:space="preserve">XX </w:delText>
          </w:r>
        </w:del>
      </w:ins>
      <w:ins w:id="1962" w:author="(Review TY01)" w:date="2014-06-18T11:12:00Z">
        <w:r w:rsidR="0083667E" w:rsidRPr="00B44A6F">
          <w:rPr>
            <w:rFonts w:eastAsia="MS Mincho" w:hint="eastAsia"/>
            <w:lang w:val="en-CA" w:eastAsia="ja-JP"/>
          </w:rPr>
          <w:t>sub</w:t>
        </w:r>
      </w:ins>
      <w:ins w:id="1963" w:author="(Review TY01)" w:date="2014-06-18T11:13:00Z">
        <w:r w:rsidR="00005806" w:rsidRPr="00B44A6F">
          <w:rPr>
            <w:rFonts w:eastAsia="MS Mincho" w:hint="eastAsia"/>
            <w:lang w:val="en-CA" w:eastAsia="ja-JP"/>
          </w:rPr>
          <w:t>Height</w:t>
        </w:r>
      </w:ins>
      <w:ins w:id="1964" w:author="(Review TY01)" w:date="2014-06-18T11:12:00Z">
        <w:r w:rsidR="0083667E" w:rsidRPr="00B44A6F">
          <w:rPr>
            <w:rFonts w:eastAsia="MS Mincho" w:hint="eastAsia"/>
            <w:lang w:val="en-CA" w:eastAsia="ja-JP"/>
          </w:rPr>
          <w:t xml:space="preserve">C </w:t>
        </w:r>
      </w:ins>
      <w:ins w:id="1965" w:author="(Review JC01)" w:date="2014-06-17T10:15:00Z">
        <w:r w:rsidR="003A5E0D" w:rsidRPr="00B44A6F">
          <w:rPr>
            <w:lang w:val="en-CA"/>
          </w:rPr>
          <w:t xml:space="preserve">is equal to the </w:t>
        </w:r>
        <w:r w:rsidR="003A5E0D" w:rsidRPr="00B44A6F">
          <w:rPr>
            <w:rFonts w:eastAsia="MS Mincho" w:hint="eastAsia"/>
            <w:lang w:val="en-CA" w:eastAsia="ja-JP"/>
          </w:rPr>
          <w:t>Sub</w:t>
        </w:r>
        <w:r w:rsidR="003A5E0D" w:rsidRPr="00B44A6F">
          <w:rPr>
            <w:rFonts w:eastAsia="MS Mincho"/>
            <w:lang w:val="en-CA" w:eastAsia="ja-JP"/>
          </w:rPr>
          <w:t>Height</w:t>
        </w:r>
        <w:r w:rsidR="003A5E0D" w:rsidRPr="00B44A6F">
          <w:rPr>
            <w:rFonts w:eastAsia="MS Mincho" w:hint="eastAsia"/>
            <w:lang w:val="en-CA" w:eastAsia="ja-JP"/>
          </w:rPr>
          <w:t>C</w:t>
        </w:r>
        <w:r w:rsidR="003A5E0D" w:rsidRPr="00B44A6F">
          <w:rPr>
            <w:rFonts w:eastAsia="MS Mincho"/>
            <w:lang w:val="en-CA" w:eastAsia="ja-JP"/>
          </w:rPr>
          <w:t xml:space="preserve"> of the picture that refers to this PPS</w:t>
        </w:r>
      </w:ins>
      <w:ins w:id="1966" w:author="(Move scaled offset to PPS)" w:date="2014-06-10T17:51:00Z">
        <w:r w:rsidRPr="00B44A6F">
          <w:rPr>
            <w:lang w:val="en-CA"/>
          </w:rPr>
          <w:t>. When not present, the value of scaled_ref_layer_bottom_offset</w:t>
        </w:r>
        <w:r w:rsidRPr="00B44A6F">
          <w:rPr>
            <w:bCs/>
            <w:lang w:val="en-CA"/>
          </w:rPr>
          <w:t>[ scaled_ref_layer_id[ i ] ]</w:t>
        </w:r>
        <w:r w:rsidRPr="00B44A6F">
          <w:rPr>
            <w:lang w:val="en-CA"/>
          </w:rPr>
          <w:t xml:space="preserve"> is inferred to be equal to 0.</w:t>
        </w:r>
      </w:ins>
    </w:p>
    <w:p w:rsidR="005A68A2" w:rsidRPr="00B44A6F" w:rsidRDefault="005A68A2" w:rsidP="005A68A2">
      <w:pPr>
        <w:pStyle w:val="3N"/>
        <w:rPr>
          <w:ins w:id="1967" w:author="Reference layer offset" w:date="2014-06-11T13:17:00Z"/>
          <w:rFonts w:eastAsia="MS Mincho"/>
          <w:bCs/>
          <w:strike/>
          <w:lang w:eastAsia="ja-JP"/>
        </w:rPr>
      </w:pPr>
      <w:ins w:id="1968" w:author="(Move scaled offset to PPS)" w:date="2014-06-10T17:51:00Z">
        <w:r w:rsidRPr="00B44A6F">
          <w:rPr>
            <w:rFonts w:hint="eastAsia"/>
            <w:b/>
            <w:bCs/>
            <w:strike/>
            <w:lang w:eastAsia="ko-KR"/>
          </w:rPr>
          <w:t>vert_</w:t>
        </w:r>
        <w:r w:rsidRPr="00B44A6F">
          <w:rPr>
            <w:b/>
            <w:strike/>
            <w:szCs w:val="22"/>
          </w:rPr>
          <w:t>phase_position_enable_flag</w:t>
        </w:r>
        <w:r w:rsidRPr="00B44A6F">
          <w:rPr>
            <w:bCs/>
            <w:strike/>
          </w:rPr>
          <w:t>[ scaled_ref_layer_id[ i ] ]</w:t>
        </w:r>
        <w:r w:rsidRPr="00B44A6F">
          <w:rPr>
            <w:strike/>
            <w:szCs w:val="22"/>
          </w:rPr>
          <w:t xml:space="preserve"> equal to 1 specifies</w:t>
        </w:r>
        <w:r w:rsidRPr="00B44A6F">
          <w:rPr>
            <w:rFonts w:hint="eastAsia"/>
            <w:strike/>
            <w:szCs w:val="22"/>
            <w:lang w:eastAsia="ko-KR"/>
          </w:rPr>
          <w:t xml:space="preserve"> </w:t>
        </w:r>
        <w:r w:rsidRPr="00B44A6F">
          <w:rPr>
            <w:strike/>
            <w:szCs w:val="22"/>
            <w:lang w:eastAsia="ko-KR"/>
          </w:rPr>
          <w:t>that the</w:t>
        </w:r>
        <w:r w:rsidRPr="00B44A6F">
          <w:rPr>
            <w:rFonts w:hint="eastAsia"/>
            <w:strike/>
            <w:szCs w:val="22"/>
            <w:lang w:eastAsia="ko-KR"/>
          </w:rPr>
          <w:t xml:space="preserve"> </w:t>
        </w:r>
        <w:r w:rsidRPr="00B44A6F">
          <w:rPr>
            <w:strike/>
            <w:szCs w:val="22"/>
            <w:lang w:eastAsia="ko-KR"/>
          </w:rPr>
          <w:t>syntax</w:t>
        </w:r>
        <w:r w:rsidRPr="00B44A6F">
          <w:rPr>
            <w:strike/>
            <w:szCs w:val="22"/>
          </w:rPr>
          <w:t xml:space="preserve"> vert_phase_position_flag</w:t>
        </w:r>
        <w:r w:rsidRPr="00B44A6F">
          <w:rPr>
            <w:strike/>
          </w:rPr>
          <w:t xml:space="preserve"> for the associated inter-layer picture with nuh_layer_id equal to scaled_ref_layer_id[ i ] </w:t>
        </w:r>
        <w:r w:rsidRPr="00B44A6F">
          <w:rPr>
            <w:strike/>
            <w:szCs w:val="22"/>
          </w:rPr>
          <w:t xml:space="preserve">is present in </w:t>
        </w:r>
        <w:r w:rsidRPr="00B44A6F">
          <w:rPr>
            <w:strike/>
            <w:noProof/>
            <w:szCs w:val="22"/>
          </w:rPr>
          <w:t>each slice segment header</w:t>
        </w:r>
        <w:r w:rsidRPr="00B44A6F">
          <w:rPr>
            <w:strike/>
            <w:szCs w:val="22"/>
          </w:rPr>
          <w:t xml:space="preserve"> referring to the </w:t>
        </w:r>
        <w:r w:rsidRPr="00B44A6F">
          <w:rPr>
            <w:rFonts w:hint="eastAsia"/>
            <w:strike/>
            <w:szCs w:val="22"/>
            <w:lang w:eastAsia="ko-KR"/>
          </w:rPr>
          <w:t>S</w:t>
        </w:r>
        <w:r w:rsidRPr="00B44A6F">
          <w:rPr>
            <w:strike/>
            <w:szCs w:val="22"/>
          </w:rPr>
          <w:t>PS. vert_phase_position_enable_flag</w:t>
        </w:r>
        <w:r w:rsidRPr="00B44A6F">
          <w:rPr>
            <w:bCs/>
            <w:strike/>
          </w:rPr>
          <w:t>[ scaled_ref_layer_id[ i ] ]</w:t>
        </w:r>
        <w:r w:rsidRPr="00B44A6F">
          <w:rPr>
            <w:strike/>
            <w:szCs w:val="22"/>
          </w:rPr>
          <w:t xml:space="preserve"> equal to 0 specifies that </w:t>
        </w:r>
        <w:r w:rsidRPr="00B44A6F">
          <w:rPr>
            <w:strike/>
            <w:szCs w:val="22"/>
            <w:lang w:eastAsia="ko-KR"/>
          </w:rPr>
          <w:t>the</w:t>
        </w:r>
        <w:r w:rsidRPr="00B44A6F">
          <w:rPr>
            <w:rFonts w:hint="eastAsia"/>
            <w:strike/>
            <w:szCs w:val="22"/>
            <w:lang w:eastAsia="ko-KR"/>
          </w:rPr>
          <w:t xml:space="preserve"> </w:t>
        </w:r>
        <w:r w:rsidRPr="00B44A6F">
          <w:rPr>
            <w:strike/>
            <w:szCs w:val="22"/>
            <w:lang w:eastAsia="ko-KR"/>
          </w:rPr>
          <w:t>syntax</w:t>
        </w:r>
        <w:r w:rsidRPr="00B44A6F">
          <w:rPr>
            <w:strike/>
            <w:szCs w:val="22"/>
          </w:rPr>
          <w:t xml:space="preserve"> ver_phase_position_flag </w:t>
        </w:r>
        <w:r w:rsidRPr="00B44A6F">
          <w:rPr>
            <w:strike/>
          </w:rPr>
          <w:t xml:space="preserve">for the associated inter-layer picture with nuh_layer_id equal to scaled_ref_layer_id[ i ] </w:t>
        </w:r>
        <w:r w:rsidRPr="00B44A6F">
          <w:rPr>
            <w:strike/>
            <w:szCs w:val="22"/>
          </w:rPr>
          <w:t xml:space="preserve">is not present in </w:t>
        </w:r>
        <w:r w:rsidRPr="00B44A6F">
          <w:rPr>
            <w:strike/>
            <w:noProof/>
            <w:szCs w:val="22"/>
          </w:rPr>
          <w:t>each slice segment header</w:t>
        </w:r>
        <w:r w:rsidRPr="00B44A6F">
          <w:rPr>
            <w:strike/>
            <w:szCs w:val="22"/>
          </w:rPr>
          <w:t xml:space="preserve"> referring to the </w:t>
        </w:r>
        <w:r w:rsidRPr="00B44A6F">
          <w:rPr>
            <w:rFonts w:hint="eastAsia"/>
            <w:strike/>
            <w:szCs w:val="22"/>
            <w:lang w:eastAsia="ko-KR"/>
          </w:rPr>
          <w:t>S</w:t>
        </w:r>
        <w:r w:rsidRPr="00B44A6F">
          <w:rPr>
            <w:strike/>
            <w:szCs w:val="22"/>
          </w:rPr>
          <w:t>PS</w:t>
        </w:r>
        <w:r w:rsidRPr="00B44A6F">
          <w:rPr>
            <w:rFonts w:hint="eastAsia"/>
            <w:strike/>
            <w:szCs w:val="22"/>
            <w:lang w:eastAsia="ko-KR"/>
          </w:rPr>
          <w:t xml:space="preserve">. </w:t>
        </w:r>
        <w:r w:rsidRPr="00B44A6F">
          <w:rPr>
            <w:rFonts w:eastAsia="Batang"/>
            <w:bCs/>
            <w:strike/>
            <w:lang w:eastAsia="ko-KR"/>
          </w:rPr>
          <w:t>When not present, the value of vert_</w:t>
        </w:r>
        <w:r w:rsidRPr="00B44A6F">
          <w:rPr>
            <w:strike/>
            <w:szCs w:val="22"/>
          </w:rPr>
          <w:t>phase_position_enable_flag</w:t>
        </w:r>
        <w:r w:rsidRPr="00B44A6F">
          <w:rPr>
            <w:bCs/>
            <w:strike/>
          </w:rPr>
          <w:t>[ scaled_ref_layer_id[ i ] ]</w:t>
        </w:r>
        <w:r w:rsidRPr="00B44A6F">
          <w:rPr>
            <w:rFonts w:eastAsia="Batang"/>
            <w:bCs/>
            <w:strike/>
            <w:lang w:eastAsia="ko-KR"/>
          </w:rPr>
          <w:t xml:space="preserve"> is inferred to be equal to 0.</w:t>
        </w:r>
      </w:ins>
    </w:p>
    <w:p w:rsidR="00840E2E" w:rsidRPr="00B44A6F" w:rsidRDefault="00840E2E" w:rsidP="00840E2E">
      <w:pPr>
        <w:pStyle w:val="3N"/>
        <w:rPr>
          <w:ins w:id="1969" w:author="Reference layer offset" w:date="2014-06-11T13:17:00Z"/>
        </w:rPr>
      </w:pPr>
      <w:ins w:id="1970" w:author="Reference layer offset" w:date="2014-06-11T13:17:00Z">
        <w:r w:rsidRPr="00B44A6F">
          <w:rPr>
            <w:b/>
            <w:bCs/>
          </w:rPr>
          <w:t>num_ref_layer_offsets</w:t>
        </w:r>
        <w:r w:rsidRPr="00B44A6F">
          <w:t xml:space="preserve"> specifies </w:t>
        </w:r>
        <w:r w:rsidRPr="00B44A6F">
          <w:rPr>
            <w:bCs/>
          </w:rPr>
          <w:t xml:space="preserve">the </w:t>
        </w:r>
        <w:r w:rsidRPr="00B44A6F">
          <w:t xml:space="preserve">number of sets of reference layer offset parameters that are present in the </w:t>
        </w:r>
        <w:del w:id="1971" w:author="sec" w:date="2014-06-12T14:50:00Z">
          <w:r w:rsidRPr="00B44A6F" w:rsidDel="009E07E5">
            <w:delText>S</w:delText>
          </w:r>
        </w:del>
      </w:ins>
      <w:ins w:id="1972" w:author="sec" w:date="2014-06-12T14:50:00Z">
        <w:r w:rsidR="009E07E5" w:rsidRPr="00B44A6F">
          <w:t>P</w:t>
        </w:r>
      </w:ins>
      <w:ins w:id="1973" w:author="Reference layer offset" w:date="2014-06-11T13:17:00Z">
        <w:r w:rsidRPr="00B44A6F">
          <w:t xml:space="preserve">PS. The value of </w:t>
        </w:r>
        <w:r w:rsidRPr="00B44A6F">
          <w:rPr>
            <w:bCs/>
          </w:rPr>
          <w:t xml:space="preserve">num_ ref_layer_offsets shall be in the range of 0 to 62, inclusive. </w:t>
        </w:r>
      </w:ins>
    </w:p>
    <w:p w:rsidR="00840E2E" w:rsidRPr="00B44A6F" w:rsidRDefault="00840E2E" w:rsidP="00840E2E">
      <w:pPr>
        <w:pStyle w:val="3N"/>
        <w:rPr>
          <w:ins w:id="1974" w:author="Reference layer offset" w:date="2014-06-11T13:17:00Z"/>
          <w:rFonts w:eastAsia="MS Mincho"/>
          <w:lang w:eastAsia="ja-JP"/>
        </w:rPr>
      </w:pPr>
      <w:ins w:id="1975" w:author="Reference layer offset" w:date="2014-06-11T13:17:00Z">
        <w:r w:rsidRPr="00B44A6F">
          <w:t xml:space="preserve">The i-th reference layer offset parameters specify the spatial correspondence of </w:t>
        </w:r>
        <w:r w:rsidRPr="00B44A6F">
          <w:rPr>
            <w:rFonts w:eastAsia="MS Mincho" w:hint="eastAsia"/>
            <w:lang w:eastAsia="ja-JP"/>
          </w:rPr>
          <w:t xml:space="preserve">the reference region on the reference picture </w:t>
        </w:r>
        <w:r w:rsidRPr="00B44A6F">
          <w:t>with nuh_layer_id equal to ref_</w:t>
        </w:r>
      </w:ins>
      <w:ins w:id="1976" w:author="(Review TY01)" w:date="2014-06-18T11:10:00Z">
        <w:r w:rsidR="0004343C" w:rsidRPr="00B44A6F">
          <w:rPr>
            <w:rFonts w:eastAsia="MS Mincho" w:hint="eastAsia"/>
            <w:lang w:eastAsia="ja-JP"/>
          </w:rPr>
          <w:t>offset_</w:t>
        </w:r>
      </w:ins>
      <w:ins w:id="1977" w:author="Reference layer offset" w:date="2014-06-11T13:17:00Z">
        <w:r w:rsidRPr="00B44A6F">
          <w:t>layer_id[ i ]</w:t>
        </w:r>
        <w:r w:rsidRPr="00B44A6F">
          <w:rPr>
            <w:rFonts w:eastAsia="MS Mincho" w:hint="eastAsia"/>
            <w:lang w:eastAsia="ja-JP"/>
          </w:rPr>
          <w:t xml:space="preserve"> </w:t>
        </w:r>
        <w:r w:rsidRPr="00B44A6F">
          <w:t xml:space="preserve">relative to </w:t>
        </w:r>
        <w:r w:rsidRPr="00B44A6F">
          <w:rPr>
            <w:rFonts w:eastAsia="MS Mincho" w:hint="eastAsia"/>
            <w:lang w:eastAsia="ja-JP"/>
          </w:rPr>
          <w:t>the reference picture</w:t>
        </w:r>
        <w:r w:rsidRPr="00B44A6F">
          <w:t>.</w:t>
        </w:r>
      </w:ins>
    </w:p>
    <w:p w:rsidR="00840E2E" w:rsidRPr="00B44A6F" w:rsidRDefault="003A5E0D" w:rsidP="00840E2E">
      <w:pPr>
        <w:pStyle w:val="3N"/>
        <w:rPr>
          <w:ins w:id="1978" w:author="Reference layer offset" w:date="2014-06-11T13:17:00Z"/>
        </w:rPr>
      </w:pPr>
      <w:ins w:id="1979" w:author="Reference layer offset" w:date="2014-06-11T13:17:00Z">
        <w:del w:id="1980" w:author="(Review JC01)" w:date="2014-06-17T10:25:00Z">
          <w:r w:rsidRPr="00B44A6F" w:rsidDel="003A5E0D">
            <w:rPr>
              <w:b/>
            </w:rPr>
            <w:delText>R</w:delText>
          </w:r>
        </w:del>
      </w:ins>
      <w:ins w:id="1981" w:author="(Review JC01)" w:date="2014-06-17T10:25:00Z">
        <w:r w:rsidRPr="00B44A6F">
          <w:rPr>
            <w:b/>
          </w:rPr>
          <w:t>r</w:t>
        </w:r>
      </w:ins>
      <w:ins w:id="1982" w:author="Reference layer offset" w:date="2014-06-11T13:17:00Z">
        <w:r w:rsidR="00840E2E" w:rsidRPr="00B44A6F">
          <w:rPr>
            <w:b/>
          </w:rPr>
          <w:t>ef</w:t>
        </w:r>
      </w:ins>
      <w:ins w:id="1983" w:author="(Review JC01)" w:date="2014-06-17T10:17:00Z">
        <w:r w:rsidRPr="00B44A6F">
          <w:rPr>
            <w:b/>
          </w:rPr>
          <w:t>_offset</w:t>
        </w:r>
      </w:ins>
      <w:ins w:id="1984" w:author="Reference layer offset" w:date="2014-06-11T13:17:00Z">
        <w:r w:rsidR="00840E2E" w:rsidRPr="00B44A6F">
          <w:rPr>
            <w:b/>
          </w:rPr>
          <w:t>_layer_id</w:t>
        </w:r>
        <w:r w:rsidR="00840E2E" w:rsidRPr="00B44A6F">
          <w:t>[ i ] specifies the nuh_layer_id value of the associated inter-layer picture for which ref_layer_left_offset[ i ], ref_layer_top_offset[ i ], ref_layer_right_offset[ i ] and ref_layer_bottom_offset[ i ] are specified. The value of ref</w:t>
        </w:r>
      </w:ins>
      <w:ins w:id="1985" w:author="(Review JC01)" w:date="2014-06-17T10:18:00Z">
        <w:r w:rsidRPr="00B44A6F">
          <w:t>_offset</w:t>
        </w:r>
      </w:ins>
      <w:ins w:id="1986" w:author="Reference layer offset" w:date="2014-06-11T13:17:00Z">
        <w:r w:rsidR="00840E2E" w:rsidRPr="00B44A6F">
          <w:t xml:space="preserve">_layer_id[ i ] shall be less than the nuh_layer_id of any </w:t>
        </w:r>
      </w:ins>
      <w:ins w:id="1987" w:author="(Review JC01)" w:date="2014-06-17T10:22:00Z">
        <w:r w:rsidRPr="00B44A6F">
          <w:t>picture that refers to this PPS.</w:t>
        </w:r>
      </w:ins>
      <w:ins w:id="1988" w:author="Reference layer offset" w:date="2014-06-11T13:17:00Z">
        <w:del w:id="1989" w:author="(Review JC01)" w:date="2014-06-17T10:22:00Z">
          <w:r w:rsidR="00840E2E" w:rsidRPr="00B44A6F" w:rsidDel="003A5E0D">
            <w:delText>layer for which this S</w:delText>
          </w:r>
        </w:del>
      </w:ins>
      <w:ins w:id="1990" w:author="sec" w:date="2014-06-12T20:58:00Z">
        <w:del w:id="1991" w:author="(Review JC01)" w:date="2014-06-17T10:22:00Z">
          <w:r w:rsidR="0069382F" w:rsidRPr="00B44A6F" w:rsidDel="003A5E0D">
            <w:delText>P</w:delText>
          </w:r>
        </w:del>
      </w:ins>
      <w:ins w:id="1992" w:author="Reference layer offset" w:date="2014-06-11T13:17:00Z">
        <w:del w:id="1993" w:author="(Review JC01)" w:date="2014-06-17T10:22:00Z">
          <w:r w:rsidR="00840E2E" w:rsidRPr="00B44A6F" w:rsidDel="003A5E0D">
            <w:delText>PS is the active S</w:delText>
          </w:r>
        </w:del>
      </w:ins>
      <w:ins w:id="1994" w:author="sec" w:date="2014-06-12T20:58:00Z">
        <w:del w:id="1995" w:author="(Review JC01)" w:date="2014-06-17T10:22:00Z">
          <w:r w:rsidR="0069382F" w:rsidRPr="00B44A6F" w:rsidDel="003A5E0D">
            <w:delText>P</w:delText>
          </w:r>
        </w:del>
      </w:ins>
      <w:ins w:id="1996" w:author="Reference layer offset" w:date="2014-06-11T13:17:00Z">
        <w:del w:id="1997" w:author="(Review JC01)" w:date="2014-06-17T10:22:00Z">
          <w:r w:rsidR="00840E2E" w:rsidRPr="00B44A6F" w:rsidDel="003A5E0D">
            <w:delText>PS.</w:delText>
          </w:r>
        </w:del>
        <w:r w:rsidR="00840E2E" w:rsidRPr="00B44A6F">
          <w:t xml:space="preserve"> </w:t>
        </w:r>
      </w:ins>
    </w:p>
    <w:p w:rsidR="00840E2E" w:rsidRPr="00B44A6F" w:rsidRDefault="00840E2E" w:rsidP="00840E2E">
      <w:pPr>
        <w:pStyle w:val="3N"/>
        <w:rPr>
          <w:ins w:id="1998" w:author="Reference layer offset" w:date="2014-06-11T13:17:00Z"/>
        </w:rPr>
      </w:pPr>
      <w:ins w:id="1999" w:author="Reference layer offset" w:date="2014-06-11T13:17:00Z">
        <w:r w:rsidRPr="00B44A6F">
          <w:rPr>
            <w:b/>
          </w:rPr>
          <w:t>ref_layer_left_offset</w:t>
        </w:r>
        <w:r w:rsidRPr="00B44A6F">
          <w:rPr>
            <w:bCs/>
          </w:rPr>
          <w:t>[ ref_</w:t>
        </w:r>
      </w:ins>
      <w:ins w:id="2000" w:author="(Review TY01)" w:date="2014-06-18T11:07:00Z">
        <w:r w:rsidR="00DB5C77" w:rsidRPr="00B44A6F">
          <w:rPr>
            <w:rFonts w:eastAsia="MS Mincho" w:hint="eastAsia"/>
            <w:bCs/>
            <w:lang w:eastAsia="ja-JP"/>
          </w:rPr>
          <w:t>offset_</w:t>
        </w:r>
      </w:ins>
      <w:ins w:id="2001" w:author="Reference layer offset" w:date="2014-06-11T13:17:00Z">
        <w:r w:rsidRPr="00B44A6F">
          <w:rPr>
            <w:bCs/>
          </w:rPr>
          <w:t>layer_id[ i ] ]</w:t>
        </w:r>
        <w:r w:rsidRPr="00B44A6F">
          <w:t xml:space="preserve"> specifies the horizontal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w:t>
        </w:r>
        <w:r w:rsidRPr="00B44A6F">
          <w:t xml:space="preserve"> </w:t>
        </w:r>
        <w:r w:rsidRPr="00B44A6F">
          <w:rPr>
            <w:rFonts w:eastAsia="MS Mincho" w:hint="eastAsia"/>
            <w:lang w:eastAsia="ja-JP"/>
          </w:rPr>
          <w:t xml:space="preserve">region on the reference </w:t>
        </w:r>
        <w:r w:rsidRPr="00B44A6F">
          <w:t>picture with nuh_layer_id equal to ref_</w:t>
        </w:r>
      </w:ins>
      <w:ins w:id="2002" w:author="(Review TY01)" w:date="2014-06-18T11:07:00Z">
        <w:r w:rsidR="00DB5C77" w:rsidRPr="00B44A6F">
          <w:rPr>
            <w:rFonts w:eastAsia="MS Mincho" w:hint="eastAsia"/>
            <w:lang w:eastAsia="ja-JP"/>
          </w:rPr>
          <w:t>offset_</w:t>
        </w:r>
      </w:ins>
      <w:ins w:id="2003" w:author="Reference layer offset" w:date="2014-06-11T13:17:00Z">
        <w:r w:rsidRPr="00B44A6F">
          <w:t xml:space="preserve">layer_id[ i ] and the </w:t>
        </w:r>
        <w:r w:rsidRPr="00B44A6F">
          <w:rPr>
            <w:lang w:val="en-US"/>
          </w:rPr>
          <w:t>top</w:t>
        </w:r>
        <w:r w:rsidRPr="00B44A6F">
          <w:t xml:space="preserve">-left luma sample of the </w:t>
        </w:r>
        <w:r w:rsidRPr="00B44A6F">
          <w:rPr>
            <w:rFonts w:eastAsia="MS Mincho" w:hint="eastAsia"/>
            <w:lang w:eastAsia="ja-JP"/>
          </w:rPr>
          <w:t>reference</w:t>
        </w:r>
        <w:r w:rsidRPr="00B44A6F">
          <w:t xml:space="preserve"> picture in units of </w:t>
        </w:r>
      </w:ins>
      <w:ins w:id="2004" w:author="(Review JC01)" w:date="2014-06-17T10:22:00Z">
        <w:del w:id="2005" w:author="(Review TY01)" w:date="2014-06-18T11:13:00Z">
          <w:r w:rsidR="003A5E0D" w:rsidRPr="00B44A6F" w:rsidDel="00506C2A">
            <w:rPr>
              <w:lang w:val="en-CA"/>
            </w:rPr>
            <w:delText>YY</w:delText>
          </w:r>
        </w:del>
      </w:ins>
      <w:ins w:id="2006" w:author="(Review TY01)" w:date="2014-06-18T11:13:00Z">
        <w:r w:rsidR="00506C2A" w:rsidRPr="00B44A6F">
          <w:rPr>
            <w:rFonts w:eastAsia="MS Mincho" w:hint="eastAsia"/>
            <w:lang w:val="en-CA" w:eastAsia="ja-JP"/>
          </w:rPr>
          <w:t>refLayerSubWidthC</w:t>
        </w:r>
      </w:ins>
      <w:ins w:id="2007" w:author="Reference layer offset" w:date="2014-06-11T13:17:00Z">
        <w:del w:id="2008" w:author="(Review JC01)" w:date="2014-06-17T10:22:00Z">
          <w:r w:rsidRPr="00B44A6F" w:rsidDel="003A5E0D">
            <w:rPr>
              <w:rFonts w:eastAsiaTheme="minorEastAsia" w:hint="eastAsia"/>
              <w:lang w:eastAsia="ja-JP"/>
            </w:rPr>
            <w:delText>RefLayerSubWidthC</w:delText>
          </w:r>
        </w:del>
        <w:r w:rsidRPr="00B44A6F">
          <w:t xml:space="preserve"> luma samples</w:t>
        </w:r>
      </w:ins>
      <w:ins w:id="2009" w:author="(Review JC01)" w:date="2014-06-17T10:22:00Z">
        <w:r w:rsidR="003A5E0D" w:rsidRPr="00B44A6F">
          <w:t xml:space="preserve">, </w:t>
        </w:r>
        <w:r w:rsidR="003A5E0D" w:rsidRPr="00B44A6F">
          <w:rPr>
            <w:lang w:val="en-CA"/>
          </w:rPr>
          <w:t xml:space="preserve">where </w:t>
        </w:r>
      </w:ins>
      <w:ins w:id="2010" w:author="(Review TY01)" w:date="2014-06-18T11:13:00Z">
        <w:r w:rsidR="00506C2A" w:rsidRPr="00B44A6F">
          <w:rPr>
            <w:rFonts w:eastAsia="MS Mincho" w:hint="eastAsia"/>
            <w:lang w:val="en-CA" w:eastAsia="ja-JP"/>
          </w:rPr>
          <w:t>refLayerSubWidthC</w:t>
        </w:r>
      </w:ins>
      <w:ins w:id="2011" w:author="(Review JC01)" w:date="2014-06-17T10:23:00Z">
        <w:del w:id="2012" w:author="(Review TY01)" w:date="2014-06-18T11:13:00Z">
          <w:r w:rsidR="003A5E0D" w:rsidRPr="00B44A6F" w:rsidDel="00506C2A">
            <w:rPr>
              <w:lang w:val="en-CA"/>
            </w:rPr>
            <w:delText>YY</w:delText>
          </w:r>
        </w:del>
      </w:ins>
      <w:ins w:id="2013" w:author="(Review JC01)" w:date="2014-06-17T10:22:00Z">
        <w:r w:rsidR="003A5E0D" w:rsidRPr="00B44A6F">
          <w:rPr>
            <w:lang w:val="en-CA"/>
          </w:rPr>
          <w:t xml:space="preserve"> is equal to the </w:t>
        </w:r>
        <w:r w:rsidR="003A5E0D" w:rsidRPr="00B44A6F">
          <w:rPr>
            <w:rFonts w:eastAsia="MS Mincho" w:hint="eastAsia"/>
            <w:lang w:val="en-CA" w:eastAsia="ja-JP"/>
          </w:rPr>
          <w:t>SubWidthC</w:t>
        </w:r>
        <w:r w:rsidR="003A5E0D" w:rsidRPr="00B44A6F">
          <w:rPr>
            <w:rFonts w:eastAsia="MS Mincho"/>
            <w:lang w:val="en-CA" w:eastAsia="ja-JP"/>
          </w:rPr>
          <w:t xml:space="preserve"> of </w:t>
        </w:r>
      </w:ins>
      <w:ins w:id="2014" w:author="(Review JC01)" w:date="2014-06-17T10:24:00Z">
        <w:r w:rsidR="003A5E0D" w:rsidRPr="00B44A6F">
          <w:rPr>
            <w:rFonts w:eastAsia="MS Mincho"/>
            <w:lang w:val="en-CA" w:eastAsia="ja-JP"/>
          </w:rPr>
          <w:t xml:space="preserve">the layer with </w:t>
        </w:r>
      </w:ins>
      <w:ins w:id="2015" w:author="(Review JC01)" w:date="2014-06-17T10:26:00Z">
        <w:r w:rsidR="003A5E0D" w:rsidRPr="00B44A6F">
          <w:rPr>
            <w:rFonts w:eastAsia="MS Mincho"/>
            <w:lang w:val="en-CA" w:eastAsia="ja-JP"/>
          </w:rPr>
          <w:t>nuh_</w:t>
        </w:r>
      </w:ins>
      <w:ins w:id="2016" w:author="(Review JC01)" w:date="2014-06-17T10:24:00Z">
        <w:r w:rsidR="003A5E0D" w:rsidRPr="00B44A6F">
          <w:rPr>
            <w:rFonts w:eastAsia="MS Mincho"/>
            <w:lang w:val="en-CA" w:eastAsia="ja-JP"/>
          </w:rPr>
          <w:t>layer</w:t>
        </w:r>
      </w:ins>
      <w:ins w:id="2017" w:author="(Review JC01)" w:date="2014-06-17T10:26:00Z">
        <w:r w:rsidR="003A5E0D" w:rsidRPr="00B44A6F">
          <w:rPr>
            <w:rFonts w:eastAsia="MS Mincho"/>
            <w:lang w:val="en-CA" w:eastAsia="ja-JP"/>
          </w:rPr>
          <w:t>_</w:t>
        </w:r>
      </w:ins>
      <w:ins w:id="2018" w:author="(Review JC01)" w:date="2014-06-17T10:24:00Z">
        <w:r w:rsidR="003A5E0D" w:rsidRPr="00B44A6F">
          <w:rPr>
            <w:rFonts w:eastAsia="MS Mincho"/>
            <w:lang w:val="en-CA" w:eastAsia="ja-JP"/>
          </w:rPr>
          <w:t xml:space="preserve">id equal to </w:t>
        </w:r>
      </w:ins>
      <w:ins w:id="2019" w:author="(Review JC01)" w:date="2014-06-17T10:26:00Z">
        <w:r w:rsidR="003A5E0D" w:rsidRPr="00B44A6F">
          <w:rPr>
            <w:rFonts w:eastAsia="MS Mincho"/>
            <w:lang w:val="en-CA" w:eastAsia="ja-JP"/>
          </w:rPr>
          <w:t>r</w:t>
        </w:r>
      </w:ins>
      <w:ins w:id="2020" w:author="(Review JC01)" w:date="2014-06-17T10:25:00Z">
        <w:r w:rsidR="003A5E0D" w:rsidRPr="00B44A6F">
          <w:rPr>
            <w:rFonts w:eastAsia="MS Mincho"/>
            <w:lang w:val="en-CA" w:eastAsia="ja-JP"/>
          </w:rPr>
          <w:t>ef_offset_layer_id[ i ]</w:t>
        </w:r>
      </w:ins>
      <w:ins w:id="2021" w:author="Reference layer offset" w:date="2014-06-11T13:17:00Z">
        <w:r w:rsidRPr="00B44A6F">
          <w:t>. When not present, the value of ref_layer_left_offset</w:t>
        </w:r>
        <w:r w:rsidRPr="00B44A6F">
          <w:rPr>
            <w:bCs/>
          </w:rPr>
          <w:t>[ ref_</w:t>
        </w:r>
      </w:ins>
      <w:ins w:id="2022" w:author="(Review TY01)" w:date="2014-06-18T11:07:00Z">
        <w:r w:rsidR="00DB5C77" w:rsidRPr="00B44A6F">
          <w:rPr>
            <w:rFonts w:eastAsia="MS Mincho" w:hint="eastAsia"/>
            <w:bCs/>
            <w:lang w:eastAsia="ja-JP"/>
          </w:rPr>
          <w:t>offset_</w:t>
        </w:r>
      </w:ins>
      <w:ins w:id="2023" w:author="Reference layer offset" w:date="2014-06-11T13:17:00Z">
        <w:r w:rsidRPr="00B44A6F">
          <w:rPr>
            <w:bCs/>
          </w:rPr>
          <w:t>layer_id[ i ] ]</w:t>
        </w:r>
        <w:r w:rsidRPr="00B44A6F">
          <w:t xml:space="preserve"> is inferred to be equal to 0.</w:t>
        </w:r>
      </w:ins>
    </w:p>
    <w:p w:rsidR="00840E2E" w:rsidRPr="00B44A6F" w:rsidRDefault="00840E2E" w:rsidP="00840E2E">
      <w:pPr>
        <w:pStyle w:val="3N"/>
        <w:rPr>
          <w:ins w:id="2024" w:author="Reference layer offset" w:date="2014-06-11T13:17:00Z"/>
        </w:rPr>
      </w:pPr>
      <w:ins w:id="2025" w:author="Reference layer offset" w:date="2014-06-11T13:17:00Z">
        <w:r w:rsidRPr="00B44A6F">
          <w:rPr>
            <w:b/>
          </w:rPr>
          <w:t>ref_layer_top_offset</w:t>
        </w:r>
        <w:r w:rsidRPr="00B44A6F">
          <w:rPr>
            <w:bCs/>
          </w:rPr>
          <w:t>[ ref_</w:t>
        </w:r>
      </w:ins>
      <w:ins w:id="2026" w:author="(Review TY01)" w:date="2014-06-18T11:07:00Z">
        <w:r w:rsidR="00DB5C77" w:rsidRPr="00B44A6F">
          <w:rPr>
            <w:rFonts w:eastAsia="MS Mincho" w:hint="eastAsia"/>
            <w:bCs/>
            <w:lang w:eastAsia="ja-JP"/>
          </w:rPr>
          <w:t>offset_</w:t>
        </w:r>
      </w:ins>
      <w:ins w:id="2027" w:author="Reference layer offset" w:date="2014-06-11T13:17:00Z">
        <w:r w:rsidRPr="00B44A6F">
          <w:rPr>
            <w:bCs/>
          </w:rPr>
          <w:t>layer_id[ i ] ]</w:t>
        </w:r>
        <w:r w:rsidRPr="00B44A6F">
          <w:t xml:space="preserve"> specifies the vertical offset between the </w:t>
        </w:r>
        <w:r w:rsidRPr="00B44A6F">
          <w:rPr>
            <w:rFonts w:eastAsia="Times New Roman"/>
            <w:lang w:eastAsia="zh-CN"/>
          </w:rPr>
          <w:t>top</w:t>
        </w:r>
        <w:r w:rsidRPr="00B44A6F">
          <w:t xml:space="preserve">-left luma sample of the </w:t>
        </w:r>
        <w:r w:rsidRPr="00B44A6F">
          <w:rPr>
            <w:rFonts w:eastAsia="MS Mincho" w:hint="eastAsia"/>
            <w:lang w:eastAsia="ja-JP"/>
          </w:rPr>
          <w:t>reference region on the reference</w:t>
        </w:r>
        <w:r w:rsidRPr="00B44A6F">
          <w:t xml:space="preserve"> picture with nuh_layer_id equal to ref_</w:t>
        </w:r>
      </w:ins>
      <w:ins w:id="2028" w:author="(Review TY01)" w:date="2014-06-18T11:07:00Z">
        <w:r w:rsidR="00DB5C77" w:rsidRPr="00B44A6F">
          <w:rPr>
            <w:rFonts w:eastAsia="MS Mincho" w:hint="eastAsia"/>
            <w:lang w:eastAsia="ja-JP"/>
          </w:rPr>
          <w:t>offset_</w:t>
        </w:r>
      </w:ins>
      <w:ins w:id="2029" w:author="Reference layer offset" w:date="2014-06-11T13:17:00Z">
        <w:r w:rsidRPr="00B44A6F">
          <w:t xml:space="preserve">layer_id[ i ] and the top-left luma sample of the </w:t>
        </w:r>
        <w:r w:rsidRPr="00B44A6F">
          <w:rPr>
            <w:rFonts w:eastAsia="MS Mincho" w:hint="eastAsia"/>
            <w:lang w:eastAsia="ja-JP"/>
          </w:rPr>
          <w:t xml:space="preserve">reference </w:t>
        </w:r>
        <w:r w:rsidRPr="00B44A6F">
          <w:t xml:space="preserve">picture in units of </w:t>
        </w:r>
        <w:del w:id="2030" w:author="(Review JC01)" w:date="2014-06-17T10:27:00Z">
          <w:r w:rsidRPr="00B44A6F" w:rsidDel="006A13CF">
            <w:rPr>
              <w:rFonts w:eastAsiaTheme="minorEastAsia" w:hint="eastAsia"/>
              <w:lang w:eastAsia="ja-JP"/>
            </w:rPr>
            <w:delText>RefLayerSubHeightC</w:delText>
          </w:r>
        </w:del>
      </w:ins>
      <w:ins w:id="2031" w:author="(Review TY01)" w:date="2014-06-18T11:14:00Z">
        <w:r w:rsidR="00506C2A" w:rsidRPr="00B44A6F">
          <w:rPr>
            <w:rFonts w:eastAsia="MS Mincho" w:hint="eastAsia"/>
            <w:lang w:val="en-CA" w:eastAsia="ja-JP"/>
          </w:rPr>
          <w:t>refLayerSubHeightC</w:t>
        </w:r>
      </w:ins>
      <w:ins w:id="2032" w:author="(Review JC01)" w:date="2014-06-17T10:27:00Z">
        <w:del w:id="2033" w:author="(Review TY01)" w:date="2014-06-18T11:14:00Z">
          <w:r w:rsidR="006A13CF" w:rsidRPr="00B44A6F" w:rsidDel="00506C2A">
            <w:rPr>
              <w:rFonts w:eastAsiaTheme="minorEastAsia"/>
              <w:lang w:eastAsia="ja-JP"/>
            </w:rPr>
            <w:delText>YY</w:delText>
          </w:r>
        </w:del>
      </w:ins>
      <w:ins w:id="2034" w:author="Reference layer offset" w:date="2014-06-11T13:17:00Z">
        <w:r w:rsidRPr="00B44A6F">
          <w:t xml:space="preserve"> luma samples</w:t>
        </w:r>
      </w:ins>
      <w:ins w:id="2035" w:author="(Review JC01)" w:date="2014-06-17T10:27:00Z">
        <w:r w:rsidR="006A13CF" w:rsidRPr="00B44A6F">
          <w:t xml:space="preserve">, </w:t>
        </w:r>
        <w:r w:rsidR="006A13CF" w:rsidRPr="00B44A6F">
          <w:rPr>
            <w:lang w:val="en-CA"/>
          </w:rPr>
          <w:t xml:space="preserve">where </w:t>
        </w:r>
      </w:ins>
      <w:ins w:id="2036" w:author="(Review TY01)" w:date="2014-06-18T11:14:00Z">
        <w:r w:rsidR="00506C2A" w:rsidRPr="00B44A6F">
          <w:rPr>
            <w:rFonts w:eastAsia="MS Mincho" w:hint="eastAsia"/>
            <w:lang w:val="en-CA" w:eastAsia="ja-JP"/>
          </w:rPr>
          <w:t>refLayerSubHeightC</w:t>
        </w:r>
      </w:ins>
      <w:ins w:id="2037" w:author="(Review JC01)" w:date="2014-06-17T10:27:00Z">
        <w:del w:id="2038" w:author="(Review TY01)" w:date="2014-06-18T11:14:00Z">
          <w:r w:rsidR="006A13CF" w:rsidRPr="00B44A6F" w:rsidDel="00506C2A">
            <w:rPr>
              <w:lang w:val="en-CA"/>
            </w:rPr>
            <w:delText>YY</w:delText>
          </w:r>
        </w:del>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ref_offset_layer_id[ i ]</w:t>
        </w:r>
      </w:ins>
      <w:ins w:id="2039" w:author="Reference layer offset" w:date="2014-06-11T13:17:00Z">
        <w:r w:rsidRPr="00B44A6F">
          <w:t>. When not present, the value of ref_layer_top_offset</w:t>
        </w:r>
        <w:r w:rsidRPr="00B44A6F">
          <w:rPr>
            <w:bCs/>
          </w:rPr>
          <w:t>[ ref_</w:t>
        </w:r>
      </w:ins>
      <w:ins w:id="2040" w:author="(Review TY01)" w:date="2014-06-18T11:07:00Z">
        <w:r w:rsidR="00DB5C77" w:rsidRPr="00B44A6F">
          <w:rPr>
            <w:rFonts w:eastAsia="MS Mincho" w:hint="eastAsia"/>
            <w:bCs/>
            <w:lang w:eastAsia="ja-JP"/>
          </w:rPr>
          <w:t>off</w:t>
        </w:r>
      </w:ins>
      <w:ins w:id="2041" w:author="(Review TY01)" w:date="2014-06-18T11:08:00Z">
        <w:r w:rsidR="00DB5C77" w:rsidRPr="00B44A6F">
          <w:rPr>
            <w:rFonts w:eastAsia="MS Mincho" w:hint="eastAsia"/>
            <w:bCs/>
            <w:lang w:eastAsia="ja-JP"/>
          </w:rPr>
          <w:t>set_</w:t>
        </w:r>
      </w:ins>
      <w:ins w:id="2042" w:author="Reference layer offset" w:date="2014-06-11T13:17:00Z">
        <w:r w:rsidRPr="00B44A6F">
          <w:rPr>
            <w:bCs/>
          </w:rPr>
          <w:t>layer_id[ i ] ]</w:t>
        </w:r>
        <w:r w:rsidRPr="00B44A6F">
          <w:t xml:space="preserve"> is inferred to be equal to 0.</w:t>
        </w:r>
      </w:ins>
    </w:p>
    <w:p w:rsidR="00840E2E" w:rsidRPr="00B44A6F" w:rsidRDefault="00840E2E" w:rsidP="00840E2E">
      <w:pPr>
        <w:pStyle w:val="3N"/>
        <w:rPr>
          <w:ins w:id="2043" w:author="Reference layer offset" w:date="2014-06-11T13:17:00Z"/>
        </w:rPr>
      </w:pPr>
      <w:ins w:id="2044" w:author="Reference layer offset" w:date="2014-06-11T13:17:00Z">
        <w:r w:rsidRPr="00B44A6F">
          <w:rPr>
            <w:b/>
          </w:rPr>
          <w:t>ref_layer_right_offset</w:t>
        </w:r>
        <w:r w:rsidRPr="00B44A6F">
          <w:rPr>
            <w:bCs/>
          </w:rPr>
          <w:t>[ ref_</w:t>
        </w:r>
      </w:ins>
      <w:ins w:id="2045" w:author="(Review TY01)" w:date="2014-06-18T11:08:00Z">
        <w:r w:rsidR="00DB5C77" w:rsidRPr="00B44A6F">
          <w:rPr>
            <w:rFonts w:eastAsia="MS Mincho" w:hint="eastAsia"/>
            <w:bCs/>
            <w:lang w:eastAsia="ja-JP"/>
          </w:rPr>
          <w:t>offset_</w:t>
        </w:r>
      </w:ins>
      <w:ins w:id="2046" w:author="Reference layer offset" w:date="2014-06-11T13:17:00Z">
        <w:r w:rsidRPr="00B44A6F">
          <w:rPr>
            <w:bCs/>
          </w:rPr>
          <w:t>layer_id[ i ] ]</w:t>
        </w:r>
        <w:r w:rsidRPr="00B44A6F">
          <w:t xml:space="preserve"> specifies the horizontal offset between the bottom-right luma sample of the </w:t>
        </w:r>
        <w:r w:rsidRPr="00B44A6F">
          <w:rPr>
            <w:rFonts w:eastAsia="MS Mincho" w:hint="eastAsia"/>
            <w:lang w:eastAsia="ja-JP"/>
          </w:rPr>
          <w:t>reference region on the reference</w:t>
        </w:r>
        <w:r w:rsidRPr="00B44A6F">
          <w:t xml:space="preserve"> picture with nuh_layer_id equal to ref_</w:t>
        </w:r>
      </w:ins>
      <w:ins w:id="2047" w:author="(Review TY01)" w:date="2014-06-18T11:08:00Z">
        <w:r w:rsidR="00DB5C77" w:rsidRPr="00B44A6F">
          <w:rPr>
            <w:rFonts w:eastAsia="MS Mincho" w:hint="eastAsia"/>
            <w:lang w:eastAsia="ja-JP"/>
          </w:rPr>
          <w:t>offset_</w:t>
        </w:r>
      </w:ins>
      <w:ins w:id="2048" w:author="Reference layer offset" w:date="2014-06-11T13:17:00Z">
        <w:r w:rsidRPr="00B44A6F">
          <w:t xml:space="preserve">layer_id[ i ] and the bottom-right luma sample of the </w:t>
        </w:r>
        <w:r w:rsidRPr="00B44A6F">
          <w:rPr>
            <w:rFonts w:eastAsia="MS Mincho" w:hint="eastAsia"/>
            <w:lang w:eastAsia="ja-JP"/>
          </w:rPr>
          <w:t>reference</w:t>
        </w:r>
        <w:r w:rsidRPr="00B44A6F">
          <w:t xml:space="preserve"> picture in units of </w:t>
        </w:r>
      </w:ins>
      <w:ins w:id="2049" w:author="(Review JC01)" w:date="2014-06-17T10:26:00Z">
        <w:del w:id="2050" w:author="(Review TY01)" w:date="2014-06-18T11:14:00Z">
          <w:r w:rsidR="006A13CF" w:rsidRPr="00B44A6F" w:rsidDel="00506C2A">
            <w:rPr>
              <w:lang w:val="en-CA"/>
            </w:rPr>
            <w:delText>YY</w:delText>
          </w:r>
        </w:del>
      </w:ins>
      <w:ins w:id="2051" w:author="(Review TY01)" w:date="2014-06-18T11:14:00Z">
        <w:r w:rsidR="00506C2A" w:rsidRPr="00B44A6F">
          <w:rPr>
            <w:rFonts w:eastAsia="MS Mincho" w:hint="eastAsia"/>
            <w:lang w:val="en-CA" w:eastAsia="ja-JP"/>
          </w:rPr>
          <w:t>refLayerSubWidthC</w:t>
        </w:r>
      </w:ins>
      <w:ins w:id="2052" w:author="Reference layer offset" w:date="2014-06-11T13:17:00Z">
        <w:del w:id="2053" w:author="(Review JC01)" w:date="2014-06-17T10:26:00Z">
          <w:r w:rsidRPr="00B44A6F" w:rsidDel="006A13CF">
            <w:rPr>
              <w:rFonts w:eastAsiaTheme="minorEastAsia" w:hint="eastAsia"/>
              <w:lang w:eastAsia="ja-JP"/>
            </w:rPr>
            <w:delText>RefLayerSubWidthC</w:delText>
          </w:r>
        </w:del>
        <w:r w:rsidRPr="00B44A6F">
          <w:t xml:space="preserve"> luma samples</w:t>
        </w:r>
      </w:ins>
      <w:ins w:id="2054" w:author="(Review JC01)" w:date="2014-06-17T10:26:00Z">
        <w:r w:rsidR="006A13CF" w:rsidRPr="00B44A6F">
          <w:t xml:space="preserve">, </w:t>
        </w:r>
        <w:r w:rsidR="006A13CF" w:rsidRPr="00B44A6F">
          <w:rPr>
            <w:lang w:val="en-CA"/>
          </w:rPr>
          <w:t xml:space="preserve">where </w:t>
        </w:r>
        <w:del w:id="2055" w:author="(Review TY01)" w:date="2014-06-18T11:14:00Z">
          <w:r w:rsidR="006A13CF" w:rsidRPr="00B44A6F" w:rsidDel="00506C2A">
            <w:rPr>
              <w:lang w:val="en-CA"/>
            </w:rPr>
            <w:delText xml:space="preserve">YY </w:delText>
          </w:r>
        </w:del>
      </w:ins>
      <w:ins w:id="2056" w:author="(Review TY01)" w:date="2014-06-18T11:14:00Z">
        <w:r w:rsidR="00506C2A" w:rsidRPr="00B44A6F">
          <w:rPr>
            <w:rFonts w:eastAsia="MS Mincho" w:hint="eastAsia"/>
            <w:lang w:val="en-CA" w:eastAsia="ja-JP"/>
          </w:rPr>
          <w:t xml:space="preserve">refLayerSubWidthC </w:t>
        </w:r>
      </w:ins>
      <w:ins w:id="2057" w:author="(Review JC01)" w:date="2014-06-17T10:26:00Z">
        <w:r w:rsidR="006A13CF" w:rsidRPr="00B44A6F">
          <w:rPr>
            <w:lang w:val="en-CA"/>
          </w:rPr>
          <w:t xml:space="preserve">is equal to the </w:t>
        </w:r>
        <w:r w:rsidR="006A13CF" w:rsidRPr="00B44A6F">
          <w:rPr>
            <w:rFonts w:eastAsia="MS Mincho" w:hint="eastAsia"/>
            <w:lang w:val="en-CA" w:eastAsia="ja-JP"/>
          </w:rPr>
          <w:t>SubWidthC</w:t>
        </w:r>
        <w:r w:rsidR="006A13CF" w:rsidRPr="00B44A6F">
          <w:rPr>
            <w:rFonts w:eastAsia="MS Mincho"/>
            <w:lang w:val="en-CA" w:eastAsia="ja-JP"/>
          </w:rPr>
          <w:t xml:space="preserve"> of the layer with nuh_layer_id equal to ref_offset_layer_id[ i ]</w:t>
        </w:r>
      </w:ins>
      <w:ins w:id="2058" w:author="Reference layer offset" w:date="2014-06-11T13:17:00Z">
        <w:r w:rsidRPr="00B44A6F">
          <w:t>. When not present, the value of ref_layer_right_offset</w:t>
        </w:r>
        <w:r w:rsidRPr="00B44A6F">
          <w:rPr>
            <w:bCs/>
          </w:rPr>
          <w:t>[ ref_</w:t>
        </w:r>
      </w:ins>
      <w:ins w:id="2059" w:author="(Review TY01)" w:date="2014-06-18T11:08:00Z">
        <w:r w:rsidR="00DB5C77" w:rsidRPr="00B44A6F">
          <w:rPr>
            <w:rFonts w:eastAsia="MS Mincho" w:hint="eastAsia"/>
            <w:bCs/>
            <w:lang w:eastAsia="ja-JP"/>
          </w:rPr>
          <w:t>offset_</w:t>
        </w:r>
      </w:ins>
      <w:ins w:id="2060" w:author="Reference layer offset" w:date="2014-06-11T13:17:00Z">
        <w:r w:rsidRPr="00B44A6F">
          <w:rPr>
            <w:bCs/>
          </w:rPr>
          <w:t>layer_id[ i ] ]</w:t>
        </w:r>
        <w:r w:rsidRPr="00B44A6F">
          <w:t xml:space="preserve"> is inferred to be equal to 0.</w:t>
        </w:r>
      </w:ins>
    </w:p>
    <w:p w:rsidR="00840E2E" w:rsidRPr="00B44A6F" w:rsidRDefault="00840E2E" w:rsidP="00840E2E">
      <w:pPr>
        <w:pStyle w:val="3N"/>
        <w:rPr>
          <w:ins w:id="2061" w:author="sec" w:date="2014-06-12T14:33:00Z"/>
        </w:rPr>
      </w:pPr>
      <w:ins w:id="2062" w:author="Reference layer offset" w:date="2014-06-11T13:17:00Z">
        <w:r w:rsidRPr="00B44A6F">
          <w:rPr>
            <w:b/>
          </w:rPr>
          <w:t>ref_layer_bottom_offset</w:t>
        </w:r>
        <w:r w:rsidRPr="00B44A6F">
          <w:rPr>
            <w:bCs/>
          </w:rPr>
          <w:t>[ ref_</w:t>
        </w:r>
      </w:ins>
      <w:ins w:id="2063" w:author="(Review TY01)" w:date="2014-06-18T11:08:00Z">
        <w:r w:rsidR="00DB5C77" w:rsidRPr="00B44A6F">
          <w:rPr>
            <w:rFonts w:eastAsia="MS Mincho" w:hint="eastAsia"/>
            <w:bCs/>
            <w:lang w:eastAsia="ja-JP"/>
          </w:rPr>
          <w:t>offset_</w:t>
        </w:r>
      </w:ins>
      <w:ins w:id="2064" w:author="Reference layer offset" w:date="2014-06-11T13:17:00Z">
        <w:r w:rsidRPr="00B44A6F">
          <w:rPr>
            <w:bCs/>
          </w:rPr>
          <w:t>layer_id[ i ] ]</w:t>
        </w:r>
        <w:r w:rsidRPr="00B44A6F">
          <w:t xml:space="preserve"> specifies the vertical offset between the bottom-right luma sample of the </w:t>
        </w:r>
        <w:r w:rsidRPr="00B44A6F">
          <w:rPr>
            <w:rFonts w:eastAsia="MS Mincho" w:hint="eastAsia"/>
            <w:lang w:eastAsia="ja-JP"/>
          </w:rPr>
          <w:t>reference region on the reference</w:t>
        </w:r>
        <w:r w:rsidRPr="00B44A6F">
          <w:t xml:space="preserve"> picture with nuh_layer_id equal to scaled_ref_</w:t>
        </w:r>
      </w:ins>
      <w:ins w:id="2065" w:author="(Review TY01)" w:date="2014-06-18T11:08:00Z">
        <w:r w:rsidR="00DB5C77" w:rsidRPr="00B44A6F">
          <w:rPr>
            <w:rFonts w:eastAsia="MS Mincho" w:hint="eastAsia"/>
            <w:lang w:eastAsia="ja-JP"/>
          </w:rPr>
          <w:t>offset_</w:t>
        </w:r>
      </w:ins>
      <w:ins w:id="2066" w:author="Reference layer offset" w:date="2014-06-11T13:17:00Z">
        <w:r w:rsidRPr="00B44A6F">
          <w:t xml:space="preserve">layer_id[ i ] and the bottom-right luma sample of the </w:t>
        </w:r>
        <w:r w:rsidRPr="00B44A6F">
          <w:rPr>
            <w:rFonts w:eastAsia="MS Mincho" w:hint="eastAsia"/>
            <w:lang w:eastAsia="ja-JP"/>
          </w:rPr>
          <w:t>reference</w:t>
        </w:r>
        <w:r w:rsidRPr="00B44A6F">
          <w:t xml:space="preserve"> picture in units of </w:t>
        </w:r>
        <w:del w:id="2067" w:author="(Review JC01)" w:date="2014-06-17T10:27:00Z">
          <w:r w:rsidRPr="00B44A6F" w:rsidDel="006A13CF">
            <w:rPr>
              <w:rFonts w:eastAsiaTheme="minorEastAsia" w:hint="eastAsia"/>
              <w:lang w:eastAsia="ja-JP"/>
            </w:rPr>
            <w:delText>RefLayerSubHeightC</w:delText>
          </w:r>
        </w:del>
      </w:ins>
      <w:ins w:id="2068" w:author="(Review TY01)" w:date="2014-06-18T11:14:00Z">
        <w:r w:rsidR="00506C2A" w:rsidRPr="00B44A6F">
          <w:rPr>
            <w:rFonts w:eastAsia="MS Mincho" w:hint="eastAsia"/>
            <w:lang w:val="en-CA" w:eastAsia="ja-JP"/>
          </w:rPr>
          <w:t>refLayerSubHeightC</w:t>
        </w:r>
      </w:ins>
      <w:ins w:id="2069" w:author="(Review JC01)" w:date="2014-06-17T10:27:00Z">
        <w:del w:id="2070" w:author="(Review TY01)" w:date="2014-06-18T11:14:00Z">
          <w:r w:rsidR="006A13CF" w:rsidRPr="00B44A6F" w:rsidDel="00506C2A">
            <w:rPr>
              <w:rFonts w:eastAsiaTheme="minorEastAsia"/>
              <w:lang w:eastAsia="ja-JP"/>
            </w:rPr>
            <w:delText>YY</w:delText>
          </w:r>
        </w:del>
      </w:ins>
      <w:ins w:id="2071" w:author="Reference layer offset" w:date="2014-06-11T13:17:00Z">
        <w:r w:rsidRPr="00B44A6F">
          <w:t xml:space="preserve"> luma samples</w:t>
        </w:r>
      </w:ins>
      <w:ins w:id="2072" w:author="(Review JC01)" w:date="2014-06-17T10:27:00Z">
        <w:r w:rsidR="006A13CF" w:rsidRPr="00B44A6F">
          <w:t xml:space="preserve">, </w:t>
        </w:r>
        <w:r w:rsidR="006A13CF" w:rsidRPr="00B44A6F">
          <w:rPr>
            <w:lang w:val="en-CA"/>
          </w:rPr>
          <w:t xml:space="preserve">where </w:t>
        </w:r>
      </w:ins>
      <w:ins w:id="2073" w:author="(Review TY01)" w:date="2014-06-18T11:14:00Z">
        <w:r w:rsidR="00506C2A" w:rsidRPr="00B44A6F">
          <w:rPr>
            <w:rFonts w:eastAsia="MS Mincho" w:hint="eastAsia"/>
            <w:lang w:val="en-CA" w:eastAsia="ja-JP"/>
          </w:rPr>
          <w:t>refLayerSubHeightC</w:t>
        </w:r>
      </w:ins>
      <w:ins w:id="2074" w:author="(Review JC01)" w:date="2014-06-17T10:27:00Z">
        <w:del w:id="2075" w:author="(Review TY01)" w:date="2014-06-18T11:14:00Z">
          <w:r w:rsidR="006A13CF" w:rsidRPr="00B44A6F" w:rsidDel="00506C2A">
            <w:rPr>
              <w:lang w:val="en-CA"/>
            </w:rPr>
            <w:delText>YY</w:delText>
          </w:r>
        </w:del>
        <w:r w:rsidR="006A13CF" w:rsidRPr="00B44A6F">
          <w:rPr>
            <w:lang w:val="en-CA"/>
          </w:rPr>
          <w:t xml:space="preserve"> is equal to the </w:t>
        </w:r>
        <w:r w:rsidR="006A13CF" w:rsidRPr="00B44A6F">
          <w:rPr>
            <w:rFonts w:eastAsia="MS Mincho" w:hint="eastAsia"/>
            <w:lang w:val="en-CA" w:eastAsia="ja-JP"/>
          </w:rPr>
          <w:t>Sub</w:t>
        </w:r>
        <w:r w:rsidR="006A13CF" w:rsidRPr="00B44A6F">
          <w:rPr>
            <w:rFonts w:eastAsia="MS Mincho"/>
            <w:lang w:val="en-CA" w:eastAsia="ja-JP"/>
          </w:rPr>
          <w:t>Height</w:t>
        </w:r>
        <w:r w:rsidR="006A13CF" w:rsidRPr="00B44A6F">
          <w:rPr>
            <w:rFonts w:eastAsia="MS Mincho" w:hint="eastAsia"/>
            <w:lang w:val="en-CA" w:eastAsia="ja-JP"/>
          </w:rPr>
          <w:t>C</w:t>
        </w:r>
        <w:r w:rsidR="006A13CF" w:rsidRPr="00B44A6F">
          <w:rPr>
            <w:rFonts w:eastAsia="MS Mincho"/>
            <w:lang w:val="en-CA" w:eastAsia="ja-JP"/>
          </w:rPr>
          <w:t xml:space="preserve"> of the layer with nuh_layer_id equal to ref_offset_layer_id[ i ]</w:t>
        </w:r>
      </w:ins>
      <w:ins w:id="2076" w:author="Reference layer offset" w:date="2014-06-11T13:17:00Z">
        <w:r w:rsidRPr="00B44A6F">
          <w:t>. When not present, the value of ref_layer_bottom_offset</w:t>
        </w:r>
        <w:r w:rsidRPr="00B44A6F">
          <w:rPr>
            <w:bCs/>
          </w:rPr>
          <w:t>[ ref_</w:t>
        </w:r>
      </w:ins>
      <w:ins w:id="2077" w:author="(Review TY01)" w:date="2014-06-18T11:08:00Z">
        <w:r w:rsidR="00DB5C77" w:rsidRPr="00B44A6F">
          <w:rPr>
            <w:rFonts w:eastAsia="MS Mincho" w:hint="eastAsia"/>
            <w:bCs/>
            <w:lang w:eastAsia="ja-JP"/>
          </w:rPr>
          <w:t>offset_</w:t>
        </w:r>
      </w:ins>
      <w:ins w:id="2078" w:author="Reference layer offset" w:date="2014-06-11T13:17:00Z">
        <w:r w:rsidRPr="00B44A6F">
          <w:rPr>
            <w:bCs/>
          </w:rPr>
          <w:t>layer_id[ i ] ]</w:t>
        </w:r>
        <w:r w:rsidRPr="00B44A6F">
          <w:t xml:space="preserve"> is inferred to be equal to 0.</w:t>
        </w:r>
      </w:ins>
    </w:p>
    <w:p w:rsidR="00B86672" w:rsidRPr="00B44A6F" w:rsidRDefault="00B86672" w:rsidP="00B86672">
      <w:pPr>
        <w:pStyle w:val="3N"/>
        <w:rPr>
          <w:ins w:id="2079" w:author="sec" w:date="2014-06-12T14:33:00Z"/>
        </w:rPr>
      </w:pPr>
      <w:ins w:id="2080" w:author="sec" w:date="2014-06-12T14:33:00Z">
        <w:r w:rsidRPr="00B44A6F">
          <w:rPr>
            <w:b/>
            <w:bCs/>
          </w:rPr>
          <w:t>num_</w:t>
        </w:r>
      </w:ins>
      <w:ins w:id="2081" w:author="sec" w:date="2014-06-12T14:52:00Z">
        <w:r w:rsidR="009E07E5" w:rsidRPr="00B44A6F">
          <w:rPr>
            <w:b/>
            <w:bCs/>
          </w:rPr>
          <w:t>resample</w:t>
        </w:r>
      </w:ins>
      <w:ins w:id="2082" w:author="sec" w:date="2014-06-12T14:33:00Z">
        <w:r w:rsidRPr="00B44A6F">
          <w:rPr>
            <w:b/>
            <w:bCs/>
          </w:rPr>
          <w:t>_phase_sets</w:t>
        </w:r>
        <w:r w:rsidRPr="00B44A6F">
          <w:t xml:space="preserve"> specifies </w:t>
        </w:r>
        <w:r w:rsidRPr="00B44A6F">
          <w:rPr>
            <w:bCs/>
          </w:rPr>
          <w:t xml:space="preserve">the </w:t>
        </w:r>
        <w:r w:rsidRPr="00B44A6F">
          <w:t xml:space="preserve">number of sets of </w:t>
        </w:r>
      </w:ins>
      <w:ins w:id="2083" w:author="sec" w:date="2014-06-12T14:51:00Z">
        <w:r w:rsidR="009E07E5" w:rsidRPr="00B44A6F">
          <w:t>re-sampling phases</w:t>
        </w:r>
      </w:ins>
      <w:ins w:id="2084" w:author="sec" w:date="2014-06-12T14:33:00Z">
        <w:r w:rsidRPr="00B44A6F">
          <w:t xml:space="preserve"> that are present in the </w:t>
        </w:r>
      </w:ins>
      <w:ins w:id="2085" w:author="sec" w:date="2014-06-12T14:51:00Z">
        <w:r w:rsidR="009E07E5" w:rsidRPr="00B44A6F">
          <w:t>P</w:t>
        </w:r>
      </w:ins>
      <w:ins w:id="2086" w:author="sec" w:date="2014-06-12T14:33:00Z">
        <w:r w:rsidRPr="00B44A6F">
          <w:t xml:space="preserve">PS. The value of </w:t>
        </w:r>
        <w:r w:rsidRPr="00B44A6F">
          <w:rPr>
            <w:bCs/>
          </w:rPr>
          <w:t>num_ ref_layer</w:t>
        </w:r>
      </w:ins>
      <w:ins w:id="2087" w:author="sec" w:date="2014-06-12T14:51:00Z">
        <w:r w:rsidR="009E07E5" w:rsidRPr="00B44A6F">
          <w:rPr>
            <w:bCs/>
          </w:rPr>
          <w:t>_phase_sets</w:t>
        </w:r>
      </w:ins>
      <w:ins w:id="2088" w:author="sec" w:date="2014-06-12T14:33:00Z">
        <w:r w:rsidRPr="00B44A6F">
          <w:rPr>
            <w:bCs/>
          </w:rPr>
          <w:t xml:space="preserve">_offsets shall be in the range of 0 to 62, inclusive. </w:t>
        </w:r>
      </w:ins>
    </w:p>
    <w:p w:rsidR="00B86672" w:rsidRPr="00B44A6F" w:rsidRDefault="00B86672" w:rsidP="00B86672">
      <w:pPr>
        <w:pStyle w:val="3N"/>
        <w:rPr>
          <w:ins w:id="2089" w:author="sec" w:date="2014-06-12T14:33:00Z"/>
          <w:rFonts w:eastAsia="MS Mincho"/>
          <w:lang w:eastAsia="ja-JP"/>
        </w:rPr>
      </w:pPr>
      <w:ins w:id="2090" w:author="sec" w:date="2014-06-12T14:33:00Z">
        <w:r w:rsidRPr="00B44A6F">
          <w:t xml:space="preserve">The i-th </w:t>
        </w:r>
      </w:ins>
      <w:ins w:id="2091" w:author="sec" w:date="2014-06-12T16:03:00Z">
        <w:r w:rsidR="00E3744E" w:rsidRPr="00B44A6F">
          <w:t>resample</w:t>
        </w:r>
      </w:ins>
      <w:ins w:id="2092" w:author="sec" w:date="2014-06-12T14:33:00Z">
        <w:r w:rsidRPr="00B44A6F">
          <w:t xml:space="preserve"> </w:t>
        </w:r>
      </w:ins>
      <w:ins w:id="2093" w:author="sec" w:date="2014-06-12T16:03:00Z">
        <w:r w:rsidR="00E3744E" w:rsidRPr="00B44A6F">
          <w:t>phases set</w:t>
        </w:r>
      </w:ins>
      <w:ins w:id="2094" w:author="sec" w:date="2014-06-12T14:33:00Z">
        <w:r w:rsidRPr="00B44A6F">
          <w:t xml:space="preserve"> specify the </w:t>
        </w:r>
      </w:ins>
      <w:ins w:id="2095" w:author="sec" w:date="2014-06-12T16:03:00Z">
        <w:r w:rsidR="00E3744E" w:rsidRPr="00B44A6F">
          <w:t>phase</w:t>
        </w:r>
      </w:ins>
      <w:ins w:id="2096" w:author="(Review JC01)" w:date="2014-06-17T11:27:00Z">
        <w:r w:rsidR="0041173A" w:rsidRPr="00B44A6F">
          <w:t xml:space="preserve"> shift</w:t>
        </w:r>
      </w:ins>
      <w:ins w:id="2097" w:author="sec" w:date="2014-06-12T16:03:00Z">
        <w:r w:rsidR="00E3744E" w:rsidRPr="00B44A6F">
          <w:t>s u</w:t>
        </w:r>
      </w:ins>
      <w:ins w:id="2098" w:author="sec" w:date="2014-06-12T16:04:00Z">
        <w:r w:rsidR="00E3744E" w:rsidRPr="00B44A6F">
          <w:t>sed in re</w:t>
        </w:r>
        <w:del w:id="2099" w:author="(Review JC01)" w:date="2014-06-17T11:27:00Z">
          <w:r w:rsidR="00E3744E" w:rsidRPr="00B44A6F" w:rsidDel="0041173A">
            <w:delText>-</w:delText>
          </w:r>
        </w:del>
        <w:r w:rsidR="00E3744E" w:rsidRPr="00B44A6F">
          <w:t xml:space="preserve">sampling process </w:t>
        </w:r>
        <w:del w:id="2100" w:author="(Review JC01)" w:date="2014-06-17T11:27:00Z">
          <w:r w:rsidR="00E3744E" w:rsidRPr="00B44A6F" w:rsidDel="0041173A">
            <w:delText xml:space="preserve">between current and </w:delText>
          </w:r>
        </w:del>
      </w:ins>
      <w:ins w:id="2101" w:author="(Review JC01)" w:date="2014-06-17T11:27:00Z">
        <w:r w:rsidR="0041173A" w:rsidRPr="00B44A6F">
          <w:t xml:space="preserve">of the </w:t>
        </w:r>
      </w:ins>
      <w:ins w:id="2102" w:author="sec" w:date="2014-06-12T16:04:00Z">
        <w:r w:rsidR="00E3744E" w:rsidRPr="00B44A6F">
          <w:t xml:space="preserve">reference </w:t>
        </w:r>
      </w:ins>
      <w:ins w:id="2103" w:author="(Review JC01)" w:date="2014-06-17T11:27:00Z">
        <w:r w:rsidR="0041173A" w:rsidRPr="00B44A6F">
          <w:t xml:space="preserve">layer </w:t>
        </w:r>
      </w:ins>
      <w:ins w:id="2104" w:author="sec" w:date="2014-06-12T14:33:00Z">
        <w:r w:rsidRPr="00B44A6F">
          <w:rPr>
            <w:rFonts w:eastAsia="MS Mincho" w:hint="eastAsia"/>
            <w:lang w:eastAsia="ja-JP"/>
          </w:rPr>
          <w:t xml:space="preserve">picture </w:t>
        </w:r>
        <w:r w:rsidRPr="00B44A6F">
          <w:t xml:space="preserve">with nuh_layer_id equal to </w:t>
        </w:r>
      </w:ins>
      <w:ins w:id="2105" w:author="sec" w:date="2014-06-12T16:09:00Z">
        <w:r w:rsidR="00E3744E" w:rsidRPr="00B44A6F">
          <w:t>resample</w:t>
        </w:r>
        <w:del w:id="2106" w:author="(Review JC01)" w:date="2014-06-17T11:31:00Z">
          <w:r w:rsidR="00E3744E" w:rsidRPr="00B44A6F" w:rsidDel="0041173A">
            <w:delText xml:space="preserve"> </w:delText>
          </w:r>
        </w:del>
        <w:r w:rsidR="00E3744E" w:rsidRPr="00B44A6F">
          <w:t>_phase_</w:t>
        </w:r>
        <w:del w:id="2107" w:author="(Review JC01)" w:date="2014-06-17T11:31:00Z">
          <w:r w:rsidR="00E3744E" w:rsidRPr="00B44A6F" w:rsidDel="0041173A">
            <w:delText xml:space="preserve"> </w:delText>
          </w:r>
        </w:del>
        <w:r w:rsidR="00E3744E" w:rsidRPr="00B44A6F">
          <w:t>layer</w:t>
        </w:r>
        <w:del w:id="2108" w:author="(Review JC01)" w:date="2014-06-17T11:31:00Z">
          <w:r w:rsidR="00E3744E" w:rsidRPr="00B44A6F" w:rsidDel="0041173A">
            <w:delText xml:space="preserve"> </w:delText>
          </w:r>
        </w:del>
        <w:r w:rsidR="00E3744E" w:rsidRPr="00B44A6F">
          <w:t xml:space="preserve">_id </w:t>
        </w:r>
      </w:ins>
      <w:ins w:id="2109" w:author="sec" w:date="2014-06-12T14:33:00Z">
        <w:r w:rsidRPr="00B44A6F">
          <w:t>[ i ]</w:t>
        </w:r>
      </w:ins>
      <w:ins w:id="2110" w:author="(Review JC01)" w:date="2014-06-17T11:28:00Z">
        <w:r w:rsidR="0041173A" w:rsidRPr="00B44A6F">
          <w:t xml:space="preserve"> of the current picture</w:t>
        </w:r>
      </w:ins>
      <w:ins w:id="2111" w:author="sec" w:date="2014-06-12T14:33:00Z">
        <w:r w:rsidRPr="00B44A6F">
          <w:t>.</w:t>
        </w:r>
      </w:ins>
    </w:p>
    <w:p w:rsidR="00B86672" w:rsidRPr="00B44A6F" w:rsidRDefault="00E3744E" w:rsidP="00B86672">
      <w:pPr>
        <w:pStyle w:val="3N"/>
        <w:rPr>
          <w:ins w:id="2112" w:author="sec" w:date="2014-06-12T14:33:00Z"/>
        </w:rPr>
      </w:pPr>
      <w:ins w:id="2113" w:author="sec" w:date="2014-06-12T14:33:00Z">
        <w:r w:rsidRPr="00B44A6F">
          <w:rPr>
            <w:b/>
          </w:rPr>
          <w:t>r</w:t>
        </w:r>
      </w:ins>
      <w:ins w:id="2114" w:author="sec" w:date="2014-06-12T16:09:00Z">
        <w:r w:rsidRPr="00B44A6F">
          <w:rPr>
            <w:b/>
          </w:rPr>
          <w:t>esample</w:t>
        </w:r>
        <w:del w:id="2115" w:author="(Review JC01)" w:date="2014-06-17T11:32:00Z">
          <w:r w:rsidRPr="00B44A6F" w:rsidDel="0041173A">
            <w:rPr>
              <w:b/>
            </w:rPr>
            <w:delText xml:space="preserve"> </w:delText>
          </w:r>
        </w:del>
      </w:ins>
      <w:ins w:id="2116" w:author="sec" w:date="2014-06-12T14:33:00Z">
        <w:r w:rsidR="00B86672" w:rsidRPr="00B44A6F">
          <w:rPr>
            <w:b/>
          </w:rPr>
          <w:t>_phase_</w:t>
        </w:r>
      </w:ins>
      <w:ins w:id="2117" w:author="sec" w:date="2014-06-12T16:09:00Z">
        <w:del w:id="2118" w:author="(Review JC01)" w:date="2014-06-17T11:32:00Z">
          <w:r w:rsidRPr="00B44A6F" w:rsidDel="0041173A">
            <w:rPr>
              <w:b/>
            </w:rPr>
            <w:delText xml:space="preserve"> </w:delText>
          </w:r>
        </w:del>
        <w:r w:rsidRPr="00B44A6F">
          <w:rPr>
            <w:b/>
          </w:rPr>
          <w:t>layer</w:t>
        </w:r>
        <w:del w:id="2119" w:author="(Review JC01)" w:date="2014-06-17T11:32:00Z">
          <w:r w:rsidRPr="00B44A6F" w:rsidDel="0041173A">
            <w:rPr>
              <w:b/>
            </w:rPr>
            <w:delText xml:space="preserve"> </w:delText>
          </w:r>
        </w:del>
        <w:r w:rsidRPr="00B44A6F">
          <w:rPr>
            <w:b/>
          </w:rPr>
          <w:t>_</w:t>
        </w:r>
      </w:ins>
      <w:ins w:id="2120" w:author="sec" w:date="2014-06-12T14:33:00Z">
        <w:r w:rsidR="00B86672" w:rsidRPr="00B44A6F">
          <w:rPr>
            <w:b/>
          </w:rPr>
          <w:t>id</w:t>
        </w:r>
        <w:r w:rsidR="00B86672" w:rsidRPr="00B44A6F">
          <w:t xml:space="preserve">[ i ] specifies the nuh_layer_id value of the associated </w:t>
        </w:r>
        <w:del w:id="2121" w:author="(Review JC01)" w:date="2014-06-17T11:45:00Z">
          <w:r w:rsidR="00B86672" w:rsidRPr="00B44A6F" w:rsidDel="00C25B9A">
            <w:delText>inter</w:delText>
          </w:r>
        </w:del>
      </w:ins>
      <w:ins w:id="2122" w:author="(Review JC01)" w:date="2014-06-17T11:45:00Z">
        <w:r w:rsidR="00C25B9A" w:rsidRPr="00B44A6F">
          <w:t xml:space="preserve">reference </w:t>
        </w:r>
      </w:ins>
      <w:ins w:id="2123" w:author="sec" w:date="2014-06-12T14:33:00Z">
        <w:del w:id="2124" w:author="(Review JC01)" w:date="2014-06-17T11:45:00Z">
          <w:r w:rsidR="00B86672" w:rsidRPr="00B44A6F" w:rsidDel="00C25B9A">
            <w:delText>-</w:delText>
          </w:r>
        </w:del>
        <w:r w:rsidR="00B86672" w:rsidRPr="00B44A6F">
          <w:t xml:space="preserve">layer picture for which </w:t>
        </w:r>
      </w:ins>
      <w:ins w:id="2125" w:author="sec" w:date="2014-06-12T16:06:00Z">
        <w:r w:rsidRPr="00B44A6F">
          <w:t>phase_hor_luma</w:t>
        </w:r>
        <w:del w:id="2126" w:author="(Review JC01)" w:date="2014-06-17T11:32:00Z">
          <w:r w:rsidRPr="00B44A6F" w:rsidDel="0041173A">
            <w:delText xml:space="preserve"> </w:delText>
          </w:r>
        </w:del>
      </w:ins>
      <w:ins w:id="2127" w:author="sec" w:date="2014-06-12T14:33:00Z">
        <w:r w:rsidR="00B86672" w:rsidRPr="00B44A6F">
          <w:t xml:space="preserve">[ i ], </w:t>
        </w:r>
      </w:ins>
      <w:ins w:id="2128" w:author="sec" w:date="2014-06-12T16:06:00Z">
        <w:r w:rsidRPr="00B44A6F">
          <w:t>phase_</w:t>
        </w:r>
      </w:ins>
      <w:ins w:id="2129" w:author="sec" w:date="2014-06-12T16:07:00Z">
        <w:r w:rsidRPr="00B44A6F">
          <w:t>ve</w:t>
        </w:r>
      </w:ins>
      <w:ins w:id="2130" w:author="sec" w:date="2014-06-12T16:06:00Z">
        <w:r w:rsidRPr="00B44A6F">
          <w:t>r_luma</w:t>
        </w:r>
        <w:del w:id="2131" w:author="(Review JC01)" w:date="2014-06-17T11:32:00Z">
          <w:r w:rsidRPr="00B44A6F" w:rsidDel="0041173A">
            <w:delText xml:space="preserve"> </w:delText>
          </w:r>
        </w:del>
      </w:ins>
      <w:ins w:id="2132" w:author="sec" w:date="2014-06-12T14:33:00Z">
        <w:r w:rsidR="00B86672" w:rsidRPr="00B44A6F">
          <w:t xml:space="preserve">[ i ], </w:t>
        </w:r>
      </w:ins>
      <w:ins w:id="2133" w:author="sec" w:date="2014-06-12T16:06:00Z">
        <w:r w:rsidRPr="00B44A6F">
          <w:t>phase_hor_</w:t>
        </w:r>
      </w:ins>
      <w:ins w:id="2134" w:author="sec" w:date="2014-06-12T16:07:00Z">
        <w:r w:rsidRPr="00B44A6F">
          <w:t>chro</w:t>
        </w:r>
      </w:ins>
      <w:ins w:id="2135" w:author="sec" w:date="2014-06-12T16:06:00Z">
        <w:r w:rsidRPr="00B44A6F">
          <w:t>ma</w:t>
        </w:r>
        <w:del w:id="2136" w:author="(Review JC01)" w:date="2014-06-17T11:32:00Z">
          <w:r w:rsidRPr="00B44A6F" w:rsidDel="0041173A">
            <w:delText xml:space="preserve"> </w:delText>
          </w:r>
        </w:del>
      </w:ins>
      <w:ins w:id="2137" w:author="sec" w:date="2014-06-12T14:33:00Z">
        <w:r w:rsidR="00B86672" w:rsidRPr="00B44A6F">
          <w:t xml:space="preserve">[ i ] and </w:t>
        </w:r>
      </w:ins>
      <w:ins w:id="2138" w:author="sec" w:date="2014-06-12T16:06:00Z">
        <w:r w:rsidRPr="00B44A6F">
          <w:t>phase_ver_</w:t>
        </w:r>
      </w:ins>
      <w:ins w:id="2139" w:author="sec" w:date="2014-06-12T16:07:00Z">
        <w:r w:rsidRPr="00B44A6F">
          <w:t>chrom</w:t>
        </w:r>
      </w:ins>
      <w:ins w:id="2140" w:author="sec" w:date="2014-06-12T16:06:00Z">
        <w:r w:rsidRPr="00B44A6F">
          <w:t>a</w:t>
        </w:r>
        <w:del w:id="2141" w:author="(Review JC01)" w:date="2014-06-17T11:32:00Z">
          <w:r w:rsidRPr="00B44A6F" w:rsidDel="0041173A">
            <w:delText xml:space="preserve"> </w:delText>
          </w:r>
        </w:del>
      </w:ins>
      <w:ins w:id="2142" w:author="sec" w:date="2014-06-12T14:33:00Z">
        <w:r w:rsidR="00B86672" w:rsidRPr="00B44A6F">
          <w:t xml:space="preserve">[ i ] are specified. The value of </w:t>
        </w:r>
      </w:ins>
      <w:ins w:id="2143" w:author="sec" w:date="2014-06-12T16:12:00Z">
        <w:r w:rsidRPr="00B44A6F">
          <w:t>resample</w:t>
        </w:r>
        <w:del w:id="2144" w:author="(Review JC01)" w:date="2014-06-17T11:32:00Z">
          <w:r w:rsidRPr="00B44A6F" w:rsidDel="0041173A">
            <w:delText xml:space="preserve"> </w:delText>
          </w:r>
        </w:del>
        <w:r w:rsidRPr="00B44A6F">
          <w:t>_phase_</w:t>
        </w:r>
        <w:del w:id="2145" w:author="(Review JC01)" w:date="2014-06-17T11:32:00Z">
          <w:r w:rsidRPr="00B44A6F" w:rsidDel="0041173A">
            <w:delText xml:space="preserve"> </w:delText>
          </w:r>
        </w:del>
        <w:r w:rsidRPr="00B44A6F">
          <w:t>layer _id</w:t>
        </w:r>
        <w:del w:id="2146" w:author="(Review JC01)" w:date="2014-06-17T11:32:00Z">
          <w:r w:rsidRPr="00B44A6F" w:rsidDel="0041173A">
            <w:rPr>
              <w:bCs/>
            </w:rPr>
            <w:delText xml:space="preserve"> </w:delText>
          </w:r>
        </w:del>
      </w:ins>
      <w:ins w:id="2147" w:author="sec" w:date="2014-06-12T14:33:00Z">
        <w:r w:rsidR="00B86672" w:rsidRPr="00B44A6F">
          <w:t xml:space="preserve">[ i ] shall be less than the nuh_layer_id of any </w:t>
        </w:r>
        <w:del w:id="2148" w:author="(Review JC01)" w:date="2014-06-17T10:28:00Z">
          <w:r w:rsidR="00B86672" w:rsidRPr="00B44A6F" w:rsidDel="006A13CF">
            <w:delText>layer</w:delText>
          </w:r>
        </w:del>
      </w:ins>
      <w:ins w:id="2149" w:author="(Review JC01)" w:date="2014-06-17T10:28:00Z">
        <w:r w:rsidR="006A13CF" w:rsidRPr="00B44A6F">
          <w:t>picture that refers to this PPS.</w:t>
        </w:r>
      </w:ins>
      <w:ins w:id="2150" w:author="sec" w:date="2014-06-12T14:33:00Z">
        <w:del w:id="2151" w:author="(Review JC01)" w:date="2014-06-17T10:28:00Z">
          <w:r w:rsidR="00B86672" w:rsidRPr="00B44A6F" w:rsidDel="006A13CF">
            <w:delText xml:space="preserve"> for </w:delText>
          </w:r>
          <w:r w:rsidR="00B86672" w:rsidRPr="00B44A6F" w:rsidDel="006A13CF">
            <w:lastRenderedPageBreak/>
            <w:delText>which this SPS is the active SPS.</w:delText>
          </w:r>
        </w:del>
        <w:r w:rsidR="00B86672" w:rsidRPr="00B44A6F">
          <w:t xml:space="preserve"> </w:t>
        </w:r>
      </w:ins>
    </w:p>
    <w:p w:rsidR="00B86672" w:rsidRPr="00B44A6F" w:rsidRDefault="00B86672" w:rsidP="00B86672">
      <w:pPr>
        <w:pStyle w:val="3N"/>
        <w:rPr>
          <w:ins w:id="2152" w:author="sec" w:date="2014-06-12T14:33:00Z"/>
        </w:rPr>
      </w:pPr>
      <w:ins w:id="2153" w:author="sec" w:date="2014-06-12T14:33:00Z">
        <w:r w:rsidRPr="00B44A6F">
          <w:rPr>
            <w:b/>
          </w:rPr>
          <w:t>phase_hor_luma</w:t>
        </w:r>
        <w:r w:rsidRPr="00B44A6F">
          <w:rPr>
            <w:bCs/>
          </w:rPr>
          <w:t>[ </w:t>
        </w:r>
      </w:ins>
      <w:ins w:id="2154" w:author="sec" w:date="2014-06-12T16:12:00Z">
        <w:r w:rsidR="00E3744E" w:rsidRPr="00B44A6F">
          <w:t>resample</w:t>
        </w:r>
        <w:del w:id="2155" w:author="(Review JC01)" w:date="2014-06-17T11:32:00Z">
          <w:r w:rsidR="00E3744E" w:rsidRPr="00B44A6F" w:rsidDel="0041173A">
            <w:delText xml:space="preserve"> </w:delText>
          </w:r>
        </w:del>
        <w:r w:rsidR="00E3744E" w:rsidRPr="00B44A6F">
          <w:t>_phase_</w:t>
        </w:r>
        <w:del w:id="2156" w:author="(Review JC01)" w:date="2014-06-17T11:32:00Z">
          <w:r w:rsidR="00E3744E" w:rsidRPr="00B44A6F" w:rsidDel="0041173A">
            <w:delText xml:space="preserve"> </w:delText>
          </w:r>
        </w:del>
        <w:r w:rsidR="00E3744E" w:rsidRPr="00B44A6F">
          <w:t>layer</w:t>
        </w:r>
        <w:del w:id="2157" w:author="(Review JC01)" w:date="2014-06-17T11:32:00Z">
          <w:r w:rsidR="00E3744E" w:rsidRPr="00B44A6F" w:rsidDel="0041173A">
            <w:delText xml:space="preserve"> </w:delText>
          </w:r>
        </w:del>
        <w:r w:rsidR="00E3744E" w:rsidRPr="00B44A6F">
          <w:t>_id</w:t>
        </w:r>
        <w:r w:rsidR="00E3744E" w:rsidRPr="00B44A6F">
          <w:rPr>
            <w:bCs/>
          </w:rPr>
          <w:t xml:space="preserve"> </w:t>
        </w:r>
      </w:ins>
      <w:ins w:id="2158" w:author="sec" w:date="2014-06-12T14:33:00Z">
        <w:r w:rsidRPr="00B44A6F">
          <w:rPr>
            <w:bCs/>
          </w:rPr>
          <w:t>[ i ] ]</w:t>
        </w:r>
        <w:r w:rsidRPr="00B44A6F">
          <w:t xml:space="preserve"> specifies the</w:t>
        </w:r>
      </w:ins>
      <w:ins w:id="2159" w:author="sec" w:date="2014-06-12T16:13:00Z">
        <w:r w:rsidR="00E3744E" w:rsidRPr="00B44A6F">
          <w:t xml:space="preserve"> </w:t>
        </w:r>
      </w:ins>
      <w:ins w:id="2160" w:author="(Review JC01)" w:date="2014-06-17T11:33:00Z">
        <w:r w:rsidR="0041173A" w:rsidRPr="00B44A6F">
          <w:t xml:space="preserve">luma </w:t>
        </w:r>
      </w:ins>
      <w:ins w:id="2161" w:author="sec" w:date="2014-06-12T16:13:00Z">
        <w:r w:rsidR="00E3744E" w:rsidRPr="00B44A6F">
          <w:t xml:space="preserve">phase shift </w:t>
        </w:r>
      </w:ins>
      <w:ins w:id="2162" w:author="(Review JC01)" w:date="2014-06-17T11:41:00Z">
        <w:r w:rsidR="00C25B9A" w:rsidRPr="00B44A6F">
          <w:t>in the horizontal direction</w:t>
        </w:r>
      </w:ins>
      <w:ins w:id="2163" w:author="sec" w:date="2014-06-12T16:13:00Z">
        <w:del w:id="2164" w:author="(Review JC01)" w:date="2014-06-17T11:34:00Z">
          <w:r w:rsidR="00E3744E" w:rsidRPr="00B44A6F" w:rsidDel="0041173A">
            <w:delText xml:space="preserve">for luma </w:delText>
          </w:r>
        </w:del>
        <w:r w:rsidR="00E3744E" w:rsidRPr="00B44A6F">
          <w:t>used in</w:t>
        </w:r>
      </w:ins>
      <w:ins w:id="2165" w:author="sec" w:date="2014-06-12T14:33:00Z">
        <w:r w:rsidRPr="00B44A6F">
          <w:t xml:space="preserve"> </w:t>
        </w:r>
        <w:del w:id="2166" w:author="(Review JC01)" w:date="2014-06-17T11:34:00Z">
          <w:r w:rsidRPr="00B44A6F" w:rsidDel="0041173A">
            <w:delText xml:space="preserve">horizontal </w:delText>
          </w:r>
        </w:del>
      </w:ins>
      <w:ins w:id="2167" w:author="(Review JC01)" w:date="2014-06-17T11:39:00Z">
        <w:r w:rsidR="00C25B9A" w:rsidRPr="00B44A6F">
          <w:t xml:space="preserve">the </w:t>
        </w:r>
      </w:ins>
      <w:ins w:id="2168" w:author="sec" w:date="2014-06-12T16:13:00Z">
        <w:r w:rsidR="00E3744E" w:rsidRPr="00B44A6F">
          <w:t>re</w:t>
        </w:r>
        <w:del w:id="2169" w:author="(Review JC01)" w:date="2014-06-17T11:34:00Z">
          <w:r w:rsidR="00E3744E" w:rsidRPr="00B44A6F" w:rsidDel="0041173A">
            <w:delText>-</w:delText>
          </w:r>
        </w:del>
        <w:r w:rsidR="00E3744E" w:rsidRPr="00B44A6F">
          <w:t xml:space="preserve">sampling </w:t>
        </w:r>
        <w:del w:id="2170" w:author="(Review JC01)" w:date="2014-06-17T11:35:00Z">
          <w:r w:rsidR="00A60DEB" w:rsidRPr="00B44A6F" w:rsidDel="0041173A">
            <w:rPr>
              <w:rFonts w:eastAsia="MS Mincho"/>
              <w:lang w:eastAsia="ja-JP"/>
            </w:rPr>
            <w:delText>during creation</w:delText>
          </w:r>
        </w:del>
      </w:ins>
      <w:ins w:id="2171" w:author="(Review JC01)" w:date="2014-06-17T11:35:00Z">
        <w:r w:rsidR="0041173A" w:rsidRPr="00B44A6F">
          <w:rPr>
            <w:rFonts w:eastAsia="MS Mincho"/>
            <w:lang w:eastAsia="ja-JP"/>
          </w:rPr>
          <w:t>process</w:t>
        </w:r>
      </w:ins>
      <w:ins w:id="2172" w:author="sec" w:date="2014-06-12T16:13:00Z">
        <w:r w:rsidR="00A60DEB" w:rsidRPr="00B44A6F">
          <w:rPr>
            <w:rFonts w:eastAsia="MS Mincho"/>
            <w:lang w:eastAsia="ja-JP"/>
          </w:rPr>
          <w:t xml:space="preserve"> of</w:t>
        </w:r>
      </w:ins>
      <w:ins w:id="2173" w:author="sec" w:date="2014-06-12T14:33:00Z">
        <w:r w:rsidRPr="00B44A6F">
          <w:rPr>
            <w:rFonts w:eastAsia="MS Mincho" w:hint="eastAsia"/>
            <w:lang w:eastAsia="ja-JP"/>
          </w:rPr>
          <w:t xml:space="preserve"> </w:t>
        </w:r>
      </w:ins>
      <w:ins w:id="2174" w:author="(Review JC01)" w:date="2014-06-17T11:45:00Z">
        <w:r w:rsidR="00C25B9A" w:rsidRPr="00B44A6F">
          <w:rPr>
            <w:rFonts w:eastAsia="MS Mincho"/>
            <w:lang w:eastAsia="ja-JP"/>
          </w:rPr>
          <w:t xml:space="preserve">the </w:t>
        </w:r>
      </w:ins>
      <w:ins w:id="2175" w:author="sec" w:date="2014-06-12T14:33:00Z">
        <w:r w:rsidRPr="00B44A6F">
          <w:rPr>
            <w:rFonts w:eastAsia="MS Mincho" w:hint="eastAsia"/>
            <w:lang w:eastAsia="ja-JP"/>
          </w:rPr>
          <w:t>reference</w:t>
        </w:r>
      </w:ins>
      <w:ins w:id="2176" w:author="(Review JC01)" w:date="2014-06-17T11:38:00Z">
        <w:r w:rsidR="00C25B9A" w:rsidRPr="00B44A6F">
          <w:rPr>
            <w:rFonts w:eastAsia="MS Mincho"/>
            <w:lang w:eastAsia="ja-JP"/>
          </w:rPr>
          <w:t xml:space="preserve"> layer</w:t>
        </w:r>
      </w:ins>
      <w:ins w:id="2177" w:author="sec" w:date="2014-06-12T14:33:00Z">
        <w:r w:rsidRPr="00B44A6F">
          <w:rPr>
            <w:rFonts w:eastAsia="MS Mincho" w:hint="eastAsia"/>
            <w:lang w:eastAsia="ja-JP"/>
          </w:rPr>
          <w:t xml:space="preserve"> </w:t>
        </w:r>
        <w:r w:rsidRPr="00B44A6F">
          <w:t xml:space="preserve">picture with nuh_layer_id equal to </w:t>
        </w:r>
      </w:ins>
      <w:ins w:id="2178" w:author="sec" w:date="2014-06-12T16:14:00Z">
        <w:r w:rsidR="00A60DEB" w:rsidRPr="00B44A6F">
          <w:t>resample</w:t>
        </w:r>
        <w:del w:id="2179" w:author="(Review JC01)" w:date="2014-06-17T11:32:00Z">
          <w:r w:rsidR="00A60DEB" w:rsidRPr="00B44A6F" w:rsidDel="0041173A">
            <w:delText xml:space="preserve"> </w:delText>
          </w:r>
        </w:del>
        <w:r w:rsidR="00A60DEB" w:rsidRPr="00B44A6F">
          <w:t>_phase_</w:t>
        </w:r>
        <w:del w:id="2180" w:author="(Review JC01)" w:date="2014-06-17T11:32:00Z">
          <w:r w:rsidR="00A60DEB" w:rsidRPr="00B44A6F" w:rsidDel="0041173A">
            <w:delText xml:space="preserve"> </w:delText>
          </w:r>
        </w:del>
        <w:r w:rsidR="00A60DEB" w:rsidRPr="00B44A6F">
          <w:t>layer</w:t>
        </w:r>
        <w:del w:id="2181" w:author="(Review JC01)" w:date="2014-06-17T11:32:00Z">
          <w:r w:rsidR="00A60DEB" w:rsidRPr="00B44A6F" w:rsidDel="0041173A">
            <w:delText xml:space="preserve"> </w:delText>
          </w:r>
        </w:del>
        <w:r w:rsidR="00A60DEB" w:rsidRPr="00B44A6F">
          <w:t>_id</w:t>
        </w:r>
        <w:del w:id="2182" w:author="(Review JC01)" w:date="2014-06-17T11:32:00Z">
          <w:r w:rsidR="00A60DEB" w:rsidRPr="00B44A6F" w:rsidDel="0041173A">
            <w:rPr>
              <w:bCs/>
            </w:rPr>
            <w:delText xml:space="preserve"> </w:delText>
          </w:r>
        </w:del>
      </w:ins>
      <w:ins w:id="2183" w:author="sec" w:date="2014-06-12T14:33:00Z">
        <w:r w:rsidRPr="00B44A6F">
          <w:t xml:space="preserve">[ i ]. When not present, the </w:t>
        </w:r>
      </w:ins>
      <w:ins w:id="2184" w:author="sec" w:date="2014-06-12T16:14:00Z">
        <w:r w:rsidR="00A60DEB" w:rsidRPr="00B44A6F">
          <w:t>phase_hor_luma</w:t>
        </w:r>
        <w:del w:id="2185" w:author="(Review JC01)" w:date="2014-06-17T11:32:00Z">
          <w:r w:rsidR="00A60DEB" w:rsidRPr="00B44A6F" w:rsidDel="0041173A">
            <w:rPr>
              <w:bCs/>
            </w:rPr>
            <w:delText xml:space="preserve"> </w:delText>
          </w:r>
        </w:del>
      </w:ins>
      <w:ins w:id="2186" w:author="sec" w:date="2014-06-12T14:33:00Z">
        <w:r w:rsidRPr="00B44A6F">
          <w:rPr>
            <w:bCs/>
          </w:rPr>
          <w:t>[ </w:t>
        </w:r>
      </w:ins>
      <w:ins w:id="2187" w:author="sec" w:date="2014-06-12T16:12:00Z">
        <w:r w:rsidR="00E3744E" w:rsidRPr="00B44A6F">
          <w:t>resample</w:t>
        </w:r>
        <w:del w:id="2188" w:author="(Review JC01)" w:date="2014-06-17T11:32:00Z">
          <w:r w:rsidR="00E3744E" w:rsidRPr="00B44A6F" w:rsidDel="0041173A">
            <w:delText xml:space="preserve"> </w:delText>
          </w:r>
        </w:del>
        <w:r w:rsidR="00E3744E" w:rsidRPr="00B44A6F">
          <w:t>_phase_</w:t>
        </w:r>
        <w:del w:id="2189" w:author="(Review JC01)" w:date="2014-06-17T11:32:00Z">
          <w:r w:rsidR="00E3744E" w:rsidRPr="00B44A6F" w:rsidDel="0041173A">
            <w:delText xml:space="preserve"> </w:delText>
          </w:r>
        </w:del>
        <w:r w:rsidR="00E3744E" w:rsidRPr="00B44A6F">
          <w:t>layer</w:t>
        </w:r>
        <w:del w:id="2190" w:author="(Review JC01)" w:date="2014-06-17T11:32:00Z">
          <w:r w:rsidR="00E3744E" w:rsidRPr="00B44A6F" w:rsidDel="0041173A">
            <w:delText xml:space="preserve"> </w:delText>
          </w:r>
        </w:del>
        <w:r w:rsidR="00E3744E" w:rsidRPr="00B44A6F">
          <w:t>_id</w:t>
        </w:r>
        <w:del w:id="2191" w:author="(Review JC01)" w:date="2014-06-17T11:33:00Z">
          <w:r w:rsidR="00E3744E" w:rsidRPr="00B44A6F" w:rsidDel="0041173A">
            <w:rPr>
              <w:bCs/>
            </w:rPr>
            <w:delText xml:space="preserve"> </w:delText>
          </w:r>
        </w:del>
      </w:ins>
      <w:ins w:id="2192" w:author="sec" w:date="2014-06-12T14:33:00Z">
        <w:r w:rsidRPr="00B44A6F">
          <w:rPr>
            <w:bCs/>
          </w:rPr>
          <w:t>[ i ] ]</w:t>
        </w:r>
        <w:r w:rsidRPr="00B44A6F">
          <w:t xml:space="preserve"> is inferred to be equal to 0.</w:t>
        </w:r>
      </w:ins>
    </w:p>
    <w:p w:rsidR="00A60DEB" w:rsidRPr="00B44A6F" w:rsidRDefault="00A60DEB" w:rsidP="00A60DEB">
      <w:pPr>
        <w:pStyle w:val="3N"/>
        <w:rPr>
          <w:ins w:id="2193" w:author="sec" w:date="2014-06-12T16:14:00Z"/>
        </w:rPr>
      </w:pPr>
      <w:ins w:id="2194" w:author="sec" w:date="2014-06-12T16:14:00Z">
        <w:r w:rsidRPr="00B44A6F">
          <w:rPr>
            <w:b/>
          </w:rPr>
          <w:t>phase_ver_luma</w:t>
        </w:r>
        <w:r w:rsidRPr="00B44A6F">
          <w:rPr>
            <w:bCs/>
          </w:rPr>
          <w:t>[ </w:t>
        </w:r>
        <w:r w:rsidRPr="00B44A6F">
          <w:t>resample</w:t>
        </w:r>
        <w:del w:id="2195" w:author="(Review JC01)" w:date="2014-06-17T11:33:00Z">
          <w:r w:rsidRPr="00B44A6F" w:rsidDel="0041173A">
            <w:delText xml:space="preserve"> </w:delText>
          </w:r>
        </w:del>
        <w:r w:rsidRPr="00B44A6F">
          <w:t>_phase_</w:t>
        </w:r>
        <w:del w:id="2196" w:author="(Review JC01)" w:date="2014-06-17T11:33:00Z">
          <w:r w:rsidRPr="00B44A6F" w:rsidDel="0041173A">
            <w:delText xml:space="preserve"> </w:delText>
          </w:r>
        </w:del>
        <w:r w:rsidRPr="00B44A6F">
          <w:t>layer</w:t>
        </w:r>
        <w:del w:id="2197" w:author="(Review JC01)" w:date="2014-06-17T11:33:00Z">
          <w:r w:rsidRPr="00B44A6F" w:rsidDel="0041173A">
            <w:delText xml:space="preserve"> </w:delText>
          </w:r>
        </w:del>
        <w:r w:rsidRPr="00B44A6F">
          <w:t>_id</w:t>
        </w:r>
        <w:del w:id="2198" w:author="(Review JC01)" w:date="2014-06-17T11:33:00Z">
          <w:r w:rsidRPr="00B44A6F" w:rsidDel="0041173A">
            <w:rPr>
              <w:bCs/>
            </w:rPr>
            <w:delText xml:space="preserve"> </w:delText>
          </w:r>
        </w:del>
        <w:r w:rsidRPr="00B44A6F">
          <w:rPr>
            <w:bCs/>
          </w:rPr>
          <w:t>[ i ] ]</w:t>
        </w:r>
        <w:r w:rsidRPr="00B44A6F">
          <w:t xml:space="preserve"> specifies the </w:t>
        </w:r>
      </w:ins>
      <w:ins w:id="2199" w:author="(Review JC01)" w:date="2014-06-17T11:39:00Z">
        <w:r w:rsidR="00C25B9A" w:rsidRPr="00B44A6F">
          <w:t xml:space="preserve">luma </w:t>
        </w:r>
      </w:ins>
      <w:ins w:id="2200" w:author="sec" w:date="2014-06-12T16:14:00Z">
        <w:r w:rsidRPr="00B44A6F">
          <w:t xml:space="preserve">phase shift </w:t>
        </w:r>
        <w:del w:id="2201" w:author="(Review JC01)" w:date="2014-06-17T11:39:00Z">
          <w:r w:rsidRPr="00B44A6F" w:rsidDel="00C25B9A">
            <w:delText xml:space="preserve">for luma </w:delText>
          </w:r>
        </w:del>
      </w:ins>
      <w:ins w:id="2202" w:author="(Review JC01)" w:date="2014-06-17T11:42:00Z">
        <w:r w:rsidR="00C25B9A" w:rsidRPr="00B44A6F">
          <w:t xml:space="preserve">in the vertical direction </w:t>
        </w:r>
      </w:ins>
      <w:ins w:id="2203" w:author="sec" w:date="2014-06-12T16:14:00Z">
        <w:r w:rsidRPr="00B44A6F">
          <w:t xml:space="preserve">used in </w:t>
        </w:r>
      </w:ins>
      <w:ins w:id="2204" w:author="(Review JC01)" w:date="2014-06-17T11:40:00Z">
        <w:r w:rsidR="00C25B9A" w:rsidRPr="00B44A6F">
          <w:t xml:space="preserve">the </w:t>
        </w:r>
      </w:ins>
      <w:ins w:id="2205" w:author="sec" w:date="2014-06-12T16:14:00Z">
        <w:del w:id="2206" w:author="(Review JC01)" w:date="2014-06-17T11:39:00Z">
          <w:r w:rsidRPr="00B44A6F" w:rsidDel="00C25B9A">
            <w:delText xml:space="preserve">vertical </w:delText>
          </w:r>
        </w:del>
        <w:r w:rsidRPr="00B44A6F">
          <w:t>re</w:t>
        </w:r>
        <w:del w:id="2207" w:author="(Review JC01)" w:date="2014-06-17T11:33:00Z">
          <w:r w:rsidRPr="00B44A6F" w:rsidDel="0041173A">
            <w:delText>-</w:delText>
          </w:r>
        </w:del>
        <w:r w:rsidRPr="00B44A6F">
          <w:t xml:space="preserve">sampling </w:t>
        </w:r>
        <w:del w:id="2208" w:author="(Review JC01)" w:date="2014-06-17T11:40:00Z">
          <w:r w:rsidRPr="00B44A6F" w:rsidDel="00C25B9A">
            <w:rPr>
              <w:rFonts w:eastAsia="MS Mincho"/>
              <w:lang w:eastAsia="ja-JP"/>
            </w:rPr>
            <w:delText xml:space="preserve">during creation </w:delText>
          </w:r>
        </w:del>
        <w:r w:rsidRPr="00B44A6F">
          <w:rPr>
            <w:rFonts w:eastAsia="MS Mincho"/>
            <w:lang w:eastAsia="ja-JP"/>
          </w:rPr>
          <w:t>of</w:t>
        </w:r>
        <w:r w:rsidRPr="00B44A6F">
          <w:rPr>
            <w:rFonts w:eastAsia="MS Mincho" w:hint="eastAsia"/>
            <w:lang w:eastAsia="ja-JP"/>
          </w:rPr>
          <w:t xml:space="preserve"> </w:t>
        </w:r>
      </w:ins>
      <w:ins w:id="2209" w:author="(Review JC01)" w:date="2014-06-17T11:45:00Z">
        <w:r w:rsidR="00C25B9A" w:rsidRPr="00B44A6F">
          <w:rPr>
            <w:rFonts w:eastAsia="MS Mincho"/>
            <w:lang w:eastAsia="ja-JP"/>
          </w:rPr>
          <w:t xml:space="preserve">the </w:t>
        </w:r>
      </w:ins>
      <w:ins w:id="2210" w:author="sec" w:date="2014-06-12T16:14:00Z">
        <w:r w:rsidRPr="00B44A6F">
          <w:rPr>
            <w:rFonts w:eastAsia="MS Mincho" w:hint="eastAsia"/>
            <w:lang w:eastAsia="ja-JP"/>
          </w:rPr>
          <w:t xml:space="preserve">reference </w:t>
        </w:r>
      </w:ins>
      <w:ins w:id="2211" w:author="(Review JC01)" w:date="2014-06-17T11:40:00Z">
        <w:r w:rsidR="00C25B9A" w:rsidRPr="00B44A6F">
          <w:rPr>
            <w:rFonts w:eastAsia="MS Mincho"/>
            <w:lang w:eastAsia="ja-JP"/>
          </w:rPr>
          <w:t xml:space="preserve">layer </w:t>
        </w:r>
      </w:ins>
      <w:ins w:id="2212" w:author="sec" w:date="2014-06-12T16:14:00Z">
        <w:r w:rsidRPr="00B44A6F">
          <w:t>picture with nuh_layer_id equal to resample</w:t>
        </w:r>
        <w:del w:id="2213" w:author="(Review JC01)" w:date="2014-06-17T11:40:00Z">
          <w:r w:rsidRPr="00B44A6F" w:rsidDel="00C25B9A">
            <w:delText xml:space="preserve"> </w:delText>
          </w:r>
        </w:del>
        <w:r w:rsidRPr="00B44A6F">
          <w:t>_phase_</w:t>
        </w:r>
        <w:del w:id="2214" w:author="(Review JC01)" w:date="2014-06-17T11:40:00Z">
          <w:r w:rsidRPr="00B44A6F" w:rsidDel="00C25B9A">
            <w:delText xml:space="preserve"> </w:delText>
          </w:r>
        </w:del>
        <w:r w:rsidRPr="00B44A6F">
          <w:t>layer</w:t>
        </w:r>
        <w:del w:id="2215" w:author="(Review JC01)" w:date="2014-06-17T11:40:00Z">
          <w:r w:rsidRPr="00B44A6F" w:rsidDel="00C25B9A">
            <w:delText xml:space="preserve"> </w:delText>
          </w:r>
        </w:del>
        <w:r w:rsidRPr="00B44A6F">
          <w:t>_id</w:t>
        </w:r>
        <w:del w:id="2216" w:author="(Review JC01)" w:date="2014-06-17T11:40:00Z">
          <w:r w:rsidRPr="00B44A6F" w:rsidDel="00C25B9A">
            <w:rPr>
              <w:bCs/>
            </w:rPr>
            <w:delText xml:space="preserve"> </w:delText>
          </w:r>
        </w:del>
        <w:r w:rsidRPr="00B44A6F">
          <w:t>[ i ]. When not present, the phase_ver_luma</w:t>
        </w:r>
        <w:del w:id="2217" w:author="(Review JC01)" w:date="2014-06-17T11:33:00Z">
          <w:r w:rsidRPr="00B44A6F" w:rsidDel="0041173A">
            <w:rPr>
              <w:bCs/>
            </w:rPr>
            <w:delText xml:space="preserve"> </w:delText>
          </w:r>
        </w:del>
        <w:r w:rsidRPr="00B44A6F">
          <w:rPr>
            <w:bCs/>
          </w:rPr>
          <w:t>[ </w:t>
        </w:r>
        <w:r w:rsidRPr="00B44A6F">
          <w:t>resample</w:t>
        </w:r>
        <w:del w:id="2218" w:author="(Review JC01)" w:date="2014-06-17T11:32:00Z">
          <w:r w:rsidRPr="00B44A6F" w:rsidDel="0041173A">
            <w:delText xml:space="preserve"> </w:delText>
          </w:r>
        </w:del>
        <w:r w:rsidRPr="00B44A6F">
          <w:t>_phase_</w:t>
        </w:r>
        <w:del w:id="2219" w:author="(Review JC01)" w:date="2014-06-17T11:31:00Z">
          <w:r w:rsidRPr="00B44A6F" w:rsidDel="0041173A">
            <w:delText xml:space="preserve"> </w:delText>
          </w:r>
        </w:del>
        <w:r w:rsidRPr="00B44A6F">
          <w:t>layer</w:t>
        </w:r>
        <w:del w:id="2220" w:author="(Review JC01)" w:date="2014-06-17T11:32:00Z">
          <w:r w:rsidRPr="00B44A6F" w:rsidDel="0041173A">
            <w:delText xml:space="preserve"> </w:delText>
          </w:r>
        </w:del>
        <w:r w:rsidRPr="00B44A6F">
          <w:t>_id</w:t>
        </w:r>
        <w:del w:id="2221" w:author="(Review JC01)" w:date="2014-06-17T11:33:00Z">
          <w:r w:rsidRPr="00B44A6F" w:rsidDel="0041173A">
            <w:rPr>
              <w:bCs/>
            </w:rPr>
            <w:delText xml:space="preserve"> </w:delText>
          </w:r>
        </w:del>
        <w:r w:rsidRPr="00B44A6F">
          <w:rPr>
            <w:bCs/>
          </w:rPr>
          <w:t>[ i ] ]</w:t>
        </w:r>
        <w:r w:rsidRPr="00B44A6F">
          <w:t xml:space="preserve"> is inferred to be equal to 0.</w:t>
        </w:r>
      </w:ins>
    </w:p>
    <w:p w:rsidR="00A60DEB" w:rsidRPr="00B44A6F" w:rsidRDefault="00A60DEB" w:rsidP="00A60DEB">
      <w:pPr>
        <w:pStyle w:val="3N"/>
        <w:rPr>
          <w:ins w:id="2222" w:author="sec" w:date="2014-06-12T16:14:00Z"/>
        </w:rPr>
      </w:pPr>
      <w:ins w:id="2223" w:author="sec" w:date="2014-06-12T16:14:00Z">
        <w:r w:rsidRPr="00B44A6F">
          <w:rPr>
            <w:b/>
          </w:rPr>
          <w:t>phase_hor_chroma</w:t>
        </w:r>
        <w:r w:rsidRPr="00B44A6F">
          <w:rPr>
            <w:bCs/>
          </w:rPr>
          <w:t>[ </w:t>
        </w:r>
        <w:r w:rsidRPr="00B44A6F">
          <w:t>resample</w:t>
        </w:r>
        <w:del w:id="2224" w:author="(Review JC01)" w:date="2014-06-17T11:40:00Z">
          <w:r w:rsidRPr="00B44A6F" w:rsidDel="00C25B9A">
            <w:delText xml:space="preserve"> </w:delText>
          </w:r>
        </w:del>
        <w:r w:rsidRPr="00B44A6F">
          <w:t>_phase_</w:t>
        </w:r>
        <w:del w:id="2225" w:author="(Review JC01)" w:date="2014-06-17T11:40:00Z">
          <w:r w:rsidRPr="00B44A6F" w:rsidDel="00C25B9A">
            <w:delText xml:space="preserve"> </w:delText>
          </w:r>
        </w:del>
        <w:r w:rsidRPr="00B44A6F">
          <w:t>layer</w:t>
        </w:r>
        <w:del w:id="2226" w:author="(Review JC01)" w:date="2014-06-17T11:40:00Z">
          <w:r w:rsidRPr="00B44A6F" w:rsidDel="00C25B9A">
            <w:delText xml:space="preserve"> </w:delText>
          </w:r>
        </w:del>
        <w:r w:rsidRPr="00B44A6F">
          <w:t>_id</w:t>
        </w:r>
        <w:del w:id="2227" w:author="(Review JC01)" w:date="2014-06-17T11:41:00Z">
          <w:r w:rsidRPr="00B44A6F" w:rsidDel="00C25B9A">
            <w:rPr>
              <w:bCs/>
            </w:rPr>
            <w:delText xml:space="preserve"> </w:delText>
          </w:r>
        </w:del>
        <w:r w:rsidRPr="00B44A6F">
          <w:rPr>
            <w:bCs/>
          </w:rPr>
          <w:t>[ i ] ]</w:t>
        </w:r>
        <w:r w:rsidRPr="00B44A6F">
          <w:t xml:space="preserve"> specifies the </w:t>
        </w:r>
      </w:ins>
      <w:ins w:id="2228" w:author="(Review JC01)" w:date="2014-06-17T11:42:00Z">
        <w:r w:rsidR="00C25B9A" w:rsidRPr="00B44A6F">
          <w:t xml:space="preserve">chroma </w:t>
        </w:r>
      </w:ins>
      <w:ins w:id="2229" w:author="sec" w:date="2014-06-12T16:14:00Z">
        <w:r w:rsidRPr="00B44A6F">
          <w:t xml:space="preserve">phase shift </w:t>
        </w:r>
      </w:ins>
      <w:ins w:id="2230" w:author="(Review JC01)" w:date="2014-06-17T11:42:00Z">
        <w:r w:rsidR="00C25B9A" w:rsidRPr="00B44A6F">
          <w:t>in the horizontal direction</w:t>
        </w:r>
      </w:ins>
      <w:ins w:id="2231" w:author="sec" w:date="2014-06-12T16:14:00Z">
        <w:del w:id="2232" w:author="(Review JC01)" w:date="2014-06-17T11:42:00Z">
          <w:r w:rsidRPr="00B44A6F" w:rsidDel="00C25B9A">
            <w:delText xml:space="preserve">for </w:delText>
          </w:r>
        </w:del>
      </w:ins>
      <w:ins w:id="2233" w:author="sec" w:date="2014-06-12T16:15:00Z">
        <w:del w:id="2234" w:author="(Review JC01)" w:date="2014-06-17T11:42:00Z">
          <w:r w:rsidRPr="00B44A6F" w:rsidDel="00C25B9A">
            <w:delText>chroma</w:delText>
          </w:r>
        </w:del>
      </w:ins>
      <w:ins w:id="2235" w:author="sec" w:date="2014-06-12T16:14:00Z">
        <w:r w:rsidRPr="00B44A6F">
          <w:t xml:space="preserve"> used in </w:t>
        </w:r>
      </w:ins>
      <w:ins w:id="2236" w:author="(Review JC01)" w:date="2014-06-17T11:43:00Z">
        <w:r w:rsidR="00C25B9A" w:rsidRPr="00B44A6F">
          <w:t xml:space="preserve">the </w:t>
        </w:r>
      </w:ins>
      <w:ins w:id="2237" w:author="sec" w:date="2014-06-12T16:14:00Z">
        <w:del w:id="2238" w:author="(Review JC01)" w:date="2014-06-17T11:43:00Z">
          <w:r w:rsidRPr="00B44A6F" w:rsidDel="00C25B9A">
            <w:delText xml:space="preserve">horizontal </w:delText>
          </w:r>
        </w:del>
        <w:r w:rsidRPr="00B44A6F">
          <w:t>re</w:t>
        </w:r>
        <w:del w:id="2239" w:author="(Review JC01)" w:date="2014-06-17T11:41:00Z">
          <w:r w:rsidRPr="00B44A6F" w:rsidDel="00C25B9A">
            <w:delText>-</w:delText>
          </w:r>
        </w:del>
        <w:r w:rsidRPr="00B44A6F">
          <w:t xml:space="preserve">sampling </w:t>
        </w:r>
        <w:del w:id="2240" w:author="(Review JC01)" w:date="2014-06-17T11:43:00Z">
          <w:r w:rsidRPr="00B44A6F" w:rsidDel="00C25B9A">
            <w:rPr>
              <w:rFonts w:eastAsia="MS Mincho"/>
              <w:lang w:eastAsia="ja-JP"/>
            </w:rPr>
            <w:delText xml:space="preserve">during creation </w:delText>
          </w:r>
        </w:del>
        <w:r w:rsidRPr="00B44A6F">
          <w:rPr>
            <w:rFonts w:eastAsia="MS Mincho"/>
            <w:lang w:eastAsia="ja-JP"/>
          </w:rPr>
          <w:t>of</w:t>
        </w:r>
        <w:r w:rsidRPr="00B44A6F">
          <w:rPr>
            <w:rFonts w:eastAsia="MS Mincho" w:hint="eastAsia"/>
            <w:lang w:eastAsia="ja-JP"/>
          </w:rPr>
          <w:t xml:space="preserve"> </w:t>
        </w:r>
      </w:ins>
      <w:ins w:id="2241" w:author="(Review JC01)" w:date="2014-06-17T11:45:00Z">
        <w:r w:rsidR="00C25B9A" w:rsidRPr="00B44A6F">
          <w:rPr>
            <w:rFonts w:eastAsia="MS Mincho"/>
            <w:lang w:eastAsia="ja-JP"/>
          </w:rPr>
          <w:t xml:space="preserve">the </w:t>
        </w:r>
      </w:ins>
      <w:ins w:id="2242" w:author="sec" w:date="2014-06-12T16:14:00Z">
        <w:r w:rsidRPr="00B44A6F">
          <w:rPr>
            <w:rFonts w:eastAsia="MS Mincho" w:hint="eastAsia"/>
            <w:lang w:eastAsia="ja-JP"/>
          </w:rPr>
          <w:t xml:space="preserve">reference </w:t>
        </w:r>
      </w:ins>
      <w:ins w:id="2243" w:author="(Review JC01)" w:date="2014-06-17T11:44:00Z">
        <w:r w:rsidR="00C25B9A" w:rsidRPr="00B44A6F">
          <w:rPr>
            <w:rFonts w:eastAsia="MS Mincho"/>
            <w:lang w:eastAsia="ja-JP"/>
          </w:rPr>
          <w:t xml:space="preserve">layer </w:t>
        </w:r>
      </w:ins>
      <w:ins w:id="2244" w:author="sec" w:date="2014-06-12T16:14:00Z">
        <w:r w:rsidRPr="00B44A6F">
          <w:t>picture with nuh_layer_id equal to resample</w:t>
        </w:r>
        <w:del w:id="2245" w:author="(Review JC01)" w:date="2014-06-17T11:43:00Z">
          <w:r w:rsidRPr="00B44A6F" w:rsidDel="00C25B9A">
            <w:delText xml:space="preserve"> </w:delText>
          </w:r>
        </w:del>
        <w:r w:rsidRPr="00B44A6F">
          <w:t>_phase_</w:t>
        </w:r>
        <w:del w:id="2246" w:author="(Review JC01)" w:date="2014-06-17T11:43:00Z">
          <w:r w:rsidRPr="00B44A6F" w:rsidDel="00C25B9A">
            <w:delText xml:space="preserve"> </w:delText>
          </w:r>
        </w:del>
        <w:r w:rsidRPr="00B44A6F">
          <w:t>layer</w:t>
        </w:r>
        <w:del w:id="2247" w:author="(Review JC01)" w:date="2014-06-17T11:43:00Z">
          <w:r w:rsidRPr="00B44A6F" w:rsidDel="00C25B9A">
            <w:delText xml:space="preserve"> </w:delText>
          </w:r>
        </w:del>
        <w:r w:rsidRPr="00B44A6F">
          <w:t>_id</w:t>
        </w:r>
        <w:del w:id="2248" w:author="(Review JC01)" w:date="2014-06-17T11:43:00Z">
          <w:r w:rsidRPr="00B44A6F" w:rsidDel="00C25B9A">
            <w:rPr>
              <w:bCs/>
            </w:rPr>
            <w:delText xml:space="preserve"> </w:delText>
          </w:r>
        </w:del>
        <w:r w:rsidRPr="00B44A6F">
          <w:t>[ i ]. When not present, the phase_hor_</w:t>
        </w:r>
      </w:ins>
      <w:ins w:id="2249" w:author="sec" w:date="2014-06-12T16:15:00Z">
        <w:r w:rsidRPr="00B44A6F">
          <w:t>chroma</w:t>
        </w:r>
      </w:ins>
      <w:ins w:id="2250" w:author="sec" w:date="2014-06-12T16:14:00Z">
        <w:del w:id="2251" w:author="(Review JC01)" w:date="2014-06-17T11:43:00Z">
          <w:r w:rsidRPr="00B44A6F" w:rsidDel="00C25B9A">
            <w:rPr>
              <w:bCs/>
            </w:rPr>
            <w:delText xml:space="preserve"> </w:delText>
          </w:r>
        </w:del>
        <w:r w:rsidRPr="00B44A6F">
          <w:rPr>
            <w:bCs/>
          </w:rPr>
          <w:t>[ </w:t>
        </w:r>
        <w:r w:rsidRPr="00B44A6F">
          <w:t>resample</w:t>
        </w:r>
        <w:del w:id="2252" w:author="(Review JC01)" w:date="2014-06-17T11:31:00Z">
          <w:r w:rsidRPr="00B44A6F" w:rsidDel="0041173A">
            <w:delText xml:space="preserve"> </w:delText>
          </w:r>
        </w:del>
        <w:r w:rsidRPr="00B44A6F">
          <w:t>_phase_</w:t>
        </w:r>
        <w:del w:id="2253" w:author="(Review JC01)" w:date="2014-06-17T11:31:00Z">
          <w:r w:rsidRPr="00B44A6F" w:rsidDel="0041173A">
            <w:delText xml:space="preserve"> </w:delText>
          </w:r>
        </w:del>
        <w:r w:rsidRPr="00B44A6F">
          <w:t>layer</w:t>
        </w:r>
        <w:del w:id="2254" w:author="(Review JC01)" w:date="2014-06-17T11:31:00Z">
          <w:r w:rsidRPr="00B44A6F" w:rsidDel="0041173A">
            <w:delText xml:space="preserve"> </w:delText>
          </w:r>
        </w:del>
        <w:r w:rsidRPr="00B44A6F">
          <w:t>_id</w:t>
        </w:r>
        <w:r w:rsidRPr="00B44A6F">
          <w:rPr>
            <w:bCs/>
          </w:rPr>
          <w:t xml:space="preserve"> [ i ] ]</w:t>
        </w:r>
        <w:r w:rsidRPr="00B44A6F">
          <w:t xml:space="preserve"> is inferred to be equal to 0.</w:t>
        </w:r>
      </w:ins>
    </w:p>
    <w:p w:rsidR="00A60DEB" w:rsidRPr="00125F3F" w:rsidRDefault="00A60DEB" w:rsidP="00A60DEB">
      <w:pPr>
        <w:pStyle w:val="3N"/>
        <w:rPr>
          <w:ins w:id="2255" w:author="sec" w:date="2014-06-12T16:14:00Z"/>
        </w:rPr>
      </w:pPr>
      <w:ins w:id="2256" w:author="sec" w:date="2014-06-12T16:14:00Z">
        <w:r w:rsidRPr="00B44A6F">
          <w:rPr>
            <w:b/>
          </w:rPr>
          <w:t>phase_ver_chroma</w:t>
        </w:r>
        <w:r w:rsidRPr="00B44A6F">
          <w:rPr>
            <w:bCs/>
          </w:rPr>
          <w:t>[ </w:t>
        </w:r>
        <w:r w:rsidRPr="00B44A6F">
          <w:t>resample</w:t>
        </w:r>
        <w:del w:id="2257" w:author="(Review JC01)" w:date="2014-06-17T11:46:00Z">
          <w:r w:rsidRPr="00B44A6F" w:rsidDel="00C25B9A">
            <w:delText xml:space="preserve"> </w:delText>
          </w:r>
        </w:del>
        <w:r w:rsidRPr="00B44A6F">
          <w:t>_phase_</w:t>
        </w:r>
        <w:del w:id="2258" w:author="(Review JC01)" w:date="2014-06-17T11:46:00Z">
          <w:r w:rsidRPr="00B44A6F" w:rsidDel="00C25B9A">
            <w:delText xml:space="preserve"> </w:delText>
          </w:r>
        </w:del>
        <w:r w:rsidRPr="00B44A6F">
          <w:t>layer</w:t>
        </w:r>
        <w:del w:id="2259" w:author="(Review JC01)" w:date="2014-06-17T11:46:00Z">
          <w:r w:rsidRPr="00B44A6F" w:rsidDel="00C25B9A">
            <w:delText xml:space="preserve"> </w:delText>
          </w:r>
        </w:del>
        <w:r w:rsidRPr="00B44A6F">
          <w:t>_id</w:t>
        </w:r>
        <w:del w:id="2260" w:author="(Review JC01)" w:date="2014-06-17T11:46:00Z">
          <w:r w:rsidRPr="00B44A6F" w:rsidDel="00C25B9A">
            <w:rPr>
              <w:bCs/>
            </w:rPr>
            <w:delText xml:space="preserve"> </w:delText>
          </w:r>
        </w:del>
        <w:r w:rsidRPr="00B44A6F">
          <w:rPr>
            <w:bCs/>
          </w:rPr>
          <w:t>[ i ] ]</w:t>
        </w:r>
        <w:r w:rsidRPr="00B44A6F">
          <w:t xml:space="preserve"> specifies the </w:t>
        </w:r>
      </w:ins>
      <w:ins w:id="2261" w:author="(Review JC01)" w:date="2014-06-17T11:43:00Z">
        <w:r w:rsidR="00C25B9A" w:rsidRPr="00B44A6F">
          <w:t xml:space="preserve">chroma </w:t>
        </w:r>
      </w:ins>
      <w:ins w:id="2262" w:author="sec" w:date="2014-06-12T16:14:00Z">
        <w:r w:rsidRPr="00B44A6F">
          <w:t xml:space="preserve">phase shift </w:t>
        </w:r>
      </w:ins>
      <w:ins w:id="2263" w:author="(Review JC01)" w:date="2014-06-17T11:43:00Z">
        <w:r w:rsidR="00C25B9A" w:rsidRPr="00B44A6F">
          <w:t xml:space="preserve">in the vertical direction </w:t>
        </w:r>
      </w:ins>
      <w:ins w:id="2264" w:author="sec" w:date="2014-06-12T16:14:00Z">
        <w:del w:id="2265" w:author="(Review JC01)" w:date="2014-06-17T11:43:00Z">
          <w:r w:rsidRPr="00B44A6F" w:rsidDel="00C25B9A">
            <w:delText xml:space="preserve">for </w:delText>
          </w:r>
        </w:del>
      </w:ins>
      <w:ins w:id="2266" w:author="sec" w:date="2014-06-12T16:15:00Z">
        <w:del w:id="2267" w:author="(Review JC01)" w:date="2014-06-17T11:43:00Z">
          <w:r w:rsidRPr="00B44A6F" w:rsidDel="00C25B9A">
            <w:delText>chroma</w:delText>
          </w:r>
        </w:del>
      </w:ins>
      <w:ins w:id="2268" w:author="sec" w:date="2014-06-12T16:14:00Z">
        <w:del w:id="2269" w:author="(Review JC01)" w:date="2014-06-17T11:43:00Z">
          <w:r w:rsidRPr="00B44A6F" w:rsidDel="00C25B9A">
            <w:delText xml:space="preserve"> </w:delText>
          </w:r>
        </w:del>
        <w:r w:rsidRPr="00B44A6F">
          <w:t xml:space="preserve">used in </w:t>
        </w:r>
        <w:del w:id="2270" w:author="(Review JC01)" w:date="2014-06-17T11:43:00Z">
          <w:r w:rsidRPr="00B44A6F" w:rsidDel="00C25B9A">
            <w:delText>vertical</w:delText>
          </w:r>
        </w:del>
      </w:ins>
      <w:ins w:id="2271" w:author="(Review JC01)" w:date="2014-06-17T11:43:00Z">
        <w:r w:rsidR="00C25B9A" w:rsidRPr="00B44A6F">
          <w:t>the</w:t>
        </w:r>
      </w:ins>
      <w:ins w:id="2272" w:author="sec" w:date="2014-06-12T16:14:00Z">
        <w:r w:rsidRPr="00B44A6F">
          <w:t xml:space="preserve"> re</w:t>
        </w:r>
        <w:del w:id="2273" w:author="(Review JC01)" w:date="2014-06-17T11:43:00Z">
          <w:r w:rsidRPr="00B44A6F" w:rsidDel="00C25B9A">
            <w:delText>-</w:delText>
          </w:r>
        </w:del>
        <w:r w:rsidRPr="00B44A6F">
          <w:t xml:space="preserve">sampling </w:t>
        </w:r>
        <w:del w:id="2274" w:author="(Review JC01)" w:date="2014-06-17T11:44:00Z">
          <w:r w:rsidRPr="00B44A6F" w:rsidDel="00C25B9A">
            <w:rPr>
              <w:rFonts w:eastAsia="MS Mincho"/>
              <w:lang w:eastAsia="ja-JP"/>
            </w:rPr>
            <w:delText xml:space="preserve">during creation </w:delText>
          </w:r>
        </w:del>
      </w:ins>
      <w:ins w:id="2275" w:author="(Review JC01)" w:date="2014-06-17T11:44:00Z">
        <w:r w:rsidR="00C25B9A" w:rsidRPr="00B44A6F">
          <w:rPr>
            <w:rFonts w:eastAsia="MS Mincho"/>
            <w:lang w:eastAsia="ja-JP"/>
          </w:rPr>
          <w:t xml:space="preserve">process </w:t>
        </w:r>
      </w:ins>
      <w:ins w:id="2276" w:author="sec" w:date="2014-06-12T16:14:00Z">
        <w:r w:rsidRPr="00B44A6F">
          <w:rPr>
            <w:rFonts w:eastAsia="MS Mincho"/>
            <w:lang w:eastAsia="ja-JP"/>
          </w:rPr>
          <w:t>of</w:t>
        </w:r>
        <w:r w:rsidRPr="00B44A6F">
          <w:rPr>
            <w:rFonts w:eastAsia="MS Mincho" w:hint="eastAsia"/>
            <w:lang w:eastAsia="ja-JP"/>
          </w:rPr>
          <w:t xml:space="preserve"> </w:t>
        </w:r>
      </w:ins>
      <w:ins w:id="2277" w:author="(Review JC01)" w:date="2014-06-17T11:46:00Z">
        <w:r w:rsidR="00C25B9A" w:rsidRPr="00B44A6F">
          <w:rPr>
            <w:rFonts w:eastAsia="MS Mincho"/>
            <w:lang w:eastAsia="ja-JP"/>
          </w:rPr>
          <w:t xml:space="preserve">the </w:t>
        </w:r>
      </w:ins>
      <w:ins w:id="2278" w:author="sec" w:date="2014-06-12T16:14:00Z">
        <w:r w:rsidRPr="00B44A6F">
          <w:rPr>
            <w:rFonts w:eastAsia="MS Mincho" w:hint="eastAsia"/>
            <w:lang w:eastAsia="ja-JP"/>
          </w:rPr>
          <w:t xml:space="preserve">reference </w:t>
        </w:r>
      </w:ins>
      <w:ins w:id="2279" w:author="(Review JC01)" w:date="2014-06-17T11:44:00Z">
        <w:r w:rsidR="00C25B9A" w:rsidRPr="00B44A6F">
          <w:rPr>
            <w:rFonts w:eastAsia="MS Mincho"/>
            <w:lang w:eastAsia="ja-JP"/>
          </w:rPr>
          <w:t xml:space="preserve">layer </w:t>
        </w:r>
      </w:ins>
      <w:ins w:id="2280" w:author="sec" w:date="2014-06-12T16:14:00Z">
        <w:r w:rsidRPr="00B44A6F">
          <w:t>picture with nuh_layer_id equal to resample</w:t>
        </w:r>
        <w:del w:id="2281" w:author="(Review JC01)" w:date="2014-06-17T11:46:00Z">
          <w:r w:rsidRPr="00B44A6F" w:rsidDel="00C25B9A">
            <w:delText xml:space="preserve"> </w:delText>
          </w:r>
        </w:del>
        <w:r w:rsidRPr="00B44A6F">
          <w:t>_phase_</w:t>
        </w:r>
        <w:del w:id="2282" w:author="(Review JC01)" w:date="2014-06-17T11:46:00Z">
          <w:r w:rsidRPr="00B44A6F" w:rsidDel="00C25B9A">
            <w:delText xml:space="preserve"> </w:delText>
          </w:r>
        </w:del>
        <w:r w:rsidRPr="00B44A6F">
          <w:t>layer</w:t>
        </w:r>
        <w:del w:id="2283" w:author="(Review JC01)" w:date="2014-06-17T11:46:00Z">
          <w:r w:rsidRPr="00B44A6F" w:rsidDel="00C25B9A">
            <w:delText xml:space="preserve"> </w:delText>
          </w:r>
        </w:del>
        <w:r w:rsidRPr="00B44A6F">
          <w:t>_id</w:t>
        </w:r>
        <w:del w:id="2284" w:author="(Review JC01)" w:date="2014-06-17T11:46:00Z">
          <w:r w:rsidRPr="00B44A6F" w:rsidDel="00C25B9A">
            <w:rPr>
              <w:bCs/>
            </w:rPr>
            <w:delText xml:space="preserve"> </w:delText>
          </w:r>
        </w:del>
        <w:r w:rsidRPr="00B44A6F">
          <w:t>[ i ]. When not present, the phase_ver_</w:t>
        </w:r>
      </w:ins>
      <w:ins w:id="2285" w:author="sec" w:date="2014-06-12T16:15:00Z">
        <w:r w:rsidRPr="00B44A6F">
          <w:t>chroma</w:t>
        </w:r>
      </w:ins>
      <w:ins w:id="2286" w:author="sec" w:date="2014-06-12T16:14:00Z">
        <w:r w:rsidRPr="00B44A6F">
          <w:rPr>
            <w:bCs/>
          </w:rPr>
          <w:t xml:space="preserve"> [ </w:t>
        </w:r>
        <w:r w:rsidRPr="00B44A6F">
          <w:t>resample _phase_ layer _id</w:t>
        </w:r>
        <w:r w:rsidRPr="00B44A6F">
          <w:rPr>
            <w:bCs/>
          </w:rPr>
          <w:t xml:space="preserve"> [ i ] ]</w:t>
        </w:r>
        <w:r w:rsidRPr="00B44A6F">
          <w:t xml:space="preserve"> is inferred to be equal to </w:t>
        </w:r>
      </w:ins>
      <w:ins w:id="2287" w:author="(Review JC02)" w:date="2014-06-20T14:29:00Z">
        <w:r w:rsidR="00B44A6F" w:rsidRPr="001F0242">
          <w:rPr>
            <w:noProof/>
            <w:lang w:eastAsia="ko-KR"/>
          </w:rPr>
          <w:t>(4</w:t>
        </w:r>
        <w:r w:rsidR="00B44A6F">
          <w:rPr>
            <w:noProof/>
            <w:lang w:eastAsia="ko-KR"/>
          </w:rPr>
          <w:t> </w:t>
        </w:r>
        <w:r w:rsidR="00B44A6F" w:rsidRPr="001F0242">
          <w:rPr>
            <w:noProof/>
            <w:lang w:eastAsia="ko-KR"/>
          </w:rPr>
          <w:t>*</w:t>
        </w:r>
        <w:r w:rsidR="00B44A6F">
          <w:rPr>
            <w:noProof/>
            <w:lang w:eastAsia="ko-KR"/>
          </w:rPr>
          <w:t> scaledRefRegion</w:t>
        </w:r>
        <w:r w:rsidR="00B44A6F" w:rsidRPr="001F0242">
          <w:rPr>
            <w:noProof/>
            <w:lang w:eastAsia="ko-KR"/>
          </w:rPr>
          <w:t>Height</w:t>
        </w:r>
        <w:r w:rsidR="00B44A6F">
          <w:rPr>
            <w:noProof/>
            <w:lang w:eastAsia="ko-KR"/>
          </w:rPr>
          <w:t> </w:t>
        </w:r>
        <w:r w:rsidR="00B44A6F" w:rsidRPr="001F0242">
          <w:rPr>
            <w:noProof/>
            <w:lang w:eastAsia="ko-KR"/>
          </w:rPr>
          <w:t>+</w:t>
        </w:r>
        <w:r w:rsidR="00B44A6F">
          <w:rPr>
            <w:noProof/>
            <w:lang w:eastAsia="ko-KR"/>
          </w:rPr>
          <w:t> </w:t>
        </w:r>
      </w:ins>
      <w:ins w:id="2288" w:author="(Review JC02)" w:date="2014-06-20T14:50:00Z">
        <w:r w:rsidR="0033707C">
          <w:rPr>
            <w:lang w:eastAsia="ja-JP"/>
          </w:rPr>
          <w:t>r</w:t>
        </w:r>
      </w:ins>
      <w:ins w:id="2289" w:author="(Review JC02)" w:date="2014-06-20T14:29:00Z">
        <w:r w:rsidR="00B44A6F" w:rsidRPr="00B44A6F">
          <w:rPr>
            <w:lang w:eastAsia="ja-JP"/>
          </w:rPr>
          <w:t>efRegion</w:t>
        </w:r>
        <w:r w:rsidR="00B44A6F" w:rsidRPr="00B44A6F">
          <w:t>Height</w:t>
        </w:r>
        <w:r w:rsidR="00B44A6F" w:rsidRPr="001F0242">
          <w:rPr>
            <w:noProof/>
            <w:lang w:eastAsia="ko-KR"/>
          </w:rPr>
          <w:t>/</w:t>
        </w:r>
        <w:r w:rsidR="00B44A6F">
          <w:rPr>
            <w:noProof/>
            <w:lang w:eastAsia="ko-KR"/>
          </w:rPr>
          <w:t> </w:t>
        </w:r>
        <w:r w:rsidR="00B44A6F" w:rsidRPr="001F0242">
          <w:rPr>
            <w:noProof/>
            <w:lang w:eastAsia="ko-KR"/>
          </w:rPr>
          <w:t>2</w:t>
        </w:r>
        <w:r w:rsidR="00B44A6F">
          <w:rPr>
            <w:noProof/>
            <w:lang w:eastAsia="ko-KR"/>
          </w:rPr>
          <w:t> </w:t>
        </w:r>
        <w:r w:rsidR="00B44A6F" w:rsidRPr="001F0242">
          <w:rPr>
            <w:noProof/>
            <w:lang w:eastAsia="ko-KR"/>
          </w:rPr>
          <w:t>)</w:t>
        </w:r>
        <w:r w:rsidR="00B44A6F">
          <w:rPr>
            <w:noProof/>
            <w:lang w:eastAsia="ko-KR"/>
          </w:rPr>
          <w:t> </w:t>
        </w:r>
        <w:r w:rsidR="00B44A6F" w:rsidRPr="001F0242">
          <w:rPr>
            <w:noProof/>
            <w:lang w:eastAsia="ko-KR"/>
          </w:rPr>
          <w:t>/</w:t>
        </w:r>
        <w:r w:rsidR="00B44A6F">
          <w:rPr>
            <w:noProof/>
            <w:lang w:eastAsia="ko-KR"/>
          </w:rPr>
          <w:t> </w:t>
        </w:r>
      </w:ins>
      <w:ins w:id="2290" w:author="(Review JC02)" w:date="2014-06-20T14:31:00Z">
        <w:r w:rsidR="00B44A6F">
          <w:rPr>
            <w:lang w:eastAsia="ja-JP"/>
          </w:rPr>
          <w:t>r</w:t>
        </w:r>
      </w:ins>
      <w:ins w:id="2291" w:author="(Review JC02)" w:date="2014-06-20T14:29:00Z">
        <w:r w:rsidR="00B44A6F" w:rsidRPr="00B44A6F">
          <w:rPr>
            <w:lang w:eastAsia="ja-JP"/>
          </w:rPr>
          <w:t>efRegion</w:t>
        </w:r>
        <w:r w:rsidR="00B44A6F" w:rsidRPr="00B44A6F">
          <w:t>Height</w:t>
        </w:r>
        <w:r w:rsidR="00B44A6F">
          <w:t> </w:t>
        </w:r>
        <w:r w:rsidR="00B44A6F" w:rsidRPr="00B44A6F">
          <w:rPr>
            <w:sz w:val="18"/>
            <w:szCs w:val="18"/>
            <w:lang w:val="en-CA" w:eastAsia="zh-CN"/>
          </w:rPr>
          <w:t>−</w:t>
        </w:r>
        <w:r w:rsidR="00B44A6F">
          <w:rPr>
            <w:sz w:val="18"/>
            <w:szCs w:val="18"/>
            <w:lang w:val="en-CA" w:eastAsia="zh-CN"/>
          </w:rPr>
          <w:t> </w:t>
        </w:r>
        <w:r w:rsidR="00B44A6F" w:rsidRPr="00B44A6F">
          <w:t>4</w:t>
        </w:r>
      </w:ins>
      <w:ins w:id="2292" w:author="sec" w:date="2014-06-20T13:21:00Z">
        <w:del w:id="2293" w:author="(Review JC02)" w:date="2014-06-20T14:29:00Z">
          <w:r w:rsidR="006949B1" w:rsidRPr="00B44A6F" w:rsidDel="00B44A6F">
            <w:delText xml:space="preserve">int </w:delText>
          </w:r>
        </w:del>
        <w:del w:id="2294" w:author="(Review JC02)" w:date="2014-06-20T14:18:00Z">
          <w:r w:rsidR="006949B1" w:rsidRPr="00B44A6F" w:rsidDel="00B44A6F">
            <w:delText>(4*(1-S)/ S +0,5)</w:delText>
          </w:r>
        </w:del>
        <w:r w:rsidR="006949B1" w:rsidRPr="00B44A6F">
          <w:t xml:space="preserve">, </w:t>
        </w:r>
      </w:ins>
      <w:ins w:id="2295" w:author="(Review JC02)" w:date="2014-06-20T14:26:00Z">
        <w:r w:rsidR="00B44A6F">
          <w:t>w</w:t>
        </w:r>
      </w:ins>
      <w:ins w:id="2296" w:author="sec" w:date="2014-06-20T13:21:00Z">
        <w:r w:rsidR="006949B1" w:rsidRPr="00B44A6F">
          <w:t xml:space="preserve">here </w:t>
        </w:r>
      </w:ins>
      <w:ins w:id="2297" w:author="(Review JC02)" w:date="2014-06-20T14:31:00Z">
        <w:r w:rsidR="00B44A6F">
          <w:t xml:space="preserve">the value of </w:t>
        </w:r>
      </w:ins>
      <w:ins w:id="2298" w:author="(Review JC02)" w:date="2014-06-20T14:26:00Z">
        <w:r w:rsidR="00B44A6F">
          <w:rPr>
            <w:noProof/>
            <w:lang w:eastAsia="ko-KR"/>
          </w:rPr>
          <w:t>scaledRefRegion</w:t>
        </w:r>
        <w:r w:rsidR="00B44A6F" w:rsidRPr="001F0242">
          <w:rPr>
            <w:noProof/>
            <w:lang w:eastAsia="ko-KR"/>
          </w:rPr>
          <w:t>Height</w:t>
        </w:r>
        <w:r w:rsidR="00B44A6F">
          <w:rPr>
            <w:noProof/>
            <w:lang w:eastAsia="ko-KR"/>
          </w:rPr>
          <w:t xml:space="preserve"> is equal to </w:t>
        </w:r>
      </w:ins>
      <w:ins w:id="2299" w:author="(Review JC02)" w:date="2014-06-20T14:46:00Z">
        <w:r w:rsidR="00F64CB7">
          <w:rPr>
            <w:noProof/>
            <w:lang w:eastAsia="ko-KR"/>
          </w:rPr>
          <w:t xml:space="preserve">the value of </w:t>
        </w:r>
      </w:ins>
      <w:ins w:id="2300" w:author="(Review JC02)" w:date="2014-06-20T14:39:00Z">
        <w:r w:rsidR="00041903">
          <w:t>ScaledRefRegionHeightInSamplesY</w:t>
        </w:r>
      </w:ins>
      <w:ins w:id="2301" w:author="(Review JC02)" w:date="2014-06-20T14:46:00Z">
        <w:r w:rsidR="00F64CB7">
          <w:t xml:space="preserve"> </w:t>
        </w:r>
      </w:ins>
      <w:ins w:id="2302" w:author="(Review JC02)" w:date="2014-06-20T14:49:00Z">
        <w:r w:rsidR="00F64CB7">
          <w:t>for</w:t>
        </w:r>
      </w:ins>
      <w:ins w:id="2303" w:author="(Review JC02)" w:date="2014-06-20T14:46:00Z">
        <w:r w:rsidR="00F64CB7">
          <w:t xml:space="preserve"> the reference layer picture with nuh_layer_id equal to</w:t>
        </w:r>
        <w:r w:rsidR="00F64CB7" w:rsidRPr="00B44A6F">
          <w:t>resample_phase_layer_id</w:t>
        </w:r>
        <w:r w:rsidR="00F64CB7" w:rsidRPr="00B44A6F">
          <w:rPr>
            <w:bCs/>
          </w:rPr>
          <w:t>[ i ]</w:t>
        </w:r>
        <w:r w:rsidR="00F64CB7">
          <w:rPr>
            <w:bCs/>
          </w:rPr>
          <w:t> </w:t>
        </w:r>
        <w:r w:rsidR="00F64CB7">
          <w:rPr>
            <w:noProof/>
            <w:lang w:eastAsia="ko-KR"/>
          </w:rPr>
          <w:t xml:space="preserve"> </w:t>
        </w:r>
      </w:ins>
      <w:ins w:id="2304" w:author="(Review JC02)" w:date="2014-06-20T14:27:00Z">
        <w:r w:rsidR="00B44A6F">
          <w:rPr>
            <w:noProof/>
            <w:lang w:eastAsia="ko-KR"/>
          </w:rPr>
          <w:t>of the picture that refers to this PPS</w:t>
        </w:r>
      </w:ins>
      <w:ins w:id="2305" w:author="(Review JC02)" w:date="2014-06-20T14:30:00Z">
        <w:r w:rsidR="00B44A6F">
          <w:rPr>
            <w:noProof/>
            <w:lang w:eastAsia="ko-KR"/>
          </w:rPr>
          <w:t>, and</w:t>
        </w:r>
      </w:ins>
      <w:ins w:id="2306" w:author="(Review JC02)" w:date="2014-06-20T14:27:00Z">
        <w:r w:rsidR="00B44A6F">
          <w:rPr>
            <w:noProof/>
            <w:lang w:eastAsia="ko-KR"/>
          </w:rPr>
          <w:t xml:space="preserve"> </w:t>
        </w:r>
      </w:ins>
      <w:ins w:id="2307" w:author="(Review JC02)" w:date="2014-06-20T14:26:00Z">
        <w:r w:rsidR="00B44A6F">
          <w:rPr>
            <w:noProof/>
            <w:lang w:eastAsia="ko-KR"/>
          </w:rPr>
          <w:t>the value of</w:t>
        </w:r>
      </w:ins>
      <w:ins w:id="2308" w:author="(Review JC02)" w:date="2014-06-20T14:31:00Z">
        <w:r w:rsidR="00B44A6F">
          <w:rPr>
            <w:noProof/>
            <w:lang w:eastAsia="ko-KR"/>
          </w:rPr>
          <w:t xml:space="preserve"> </w:t>
        </w:r>
        <w:r w:rsidR="00B44A6F">
          <w:rPr>
            <w:lang w:eastAsia="ja-JP"/>
          </w:rPr>
          <w:t>r</w:t>
        </w:r>
        <w:r w:rsidR="00B44A6F" w:rsidRPr="00B44A6F">
          <w:rPr>
            <w:lang w:eastAsia="ja-JP"/>
          </w:rPr>
          <w:t>efRegion</w:t>
        </w:r>
        <w:r w:rsidR="00B44A6F" w:rsidRPr="00B44A6F">
          <w:t>Height</w:t>
        </w:r>
        <w:r w:rsidR="00B44A6F">
          <w:t xml:space="preserve"> is euqal to </w:t>
        </w:r>
        <w:r w:rsidR="00B44A6F" w:rsidRPr="00B44A6F">
          <w:t>RefLayer</w:t>
        </w:r>
        <w:r w:rsidR="00B44A6F" w:rsidRPr="00B44A6F">
          <w:rPr>
            <w:lang w:eastAsia="ja-JP"/>
          </w:rPr>
          <w:t>RefRegion</w:t>
        </w:r>
        <w:r w:rsidR="00B44A6F" w:rsidRPr="00B44A6F">
          <w:t>HeightInSamplesY</w:t>
        </w:r>
      </w:ins>
      <w:ins w:id="2309" w:author="(Review JC02)" w:date="2014-06-20T14:48:00Z">
        <w:r w:rsidR="00F64CB7">
          <w:t xml:space="preserve"> </w:t>
        </w:r>
      </w:ins>
      <w:ins w:id="2310" w:author="(Review JC02)" w:date="2014-06-20T14:49:00Z">
        <w:r w:rsidR="00F64CB7">
          <w:t>for</w:t>
        </w:r>
      </w:ins>
      <w:ins w:id="2311" w:author="(Review JC02)" w:date="2014-06-20T14:48:00Z">
        <w:r w:rsidR="00F64CB7">
          <w:t xml:space="preserve"> the reference layer picture with nuh_layer_id </w:t>
        </w:r>
      </w:ins>
      <w:ins w:id="2312" w:author="(Review JC02)" w:date="2014-06-20T14:49:00Z">
        <w:r w:rsidR="00F64CB7">
          <w:t xml:space="preserve">equal to </w:t>
        </w:r>
      </w:ins>
      <w:ins w:id="2313" w:author="(Review JC02)" w:date="2014-06-20T14:42:00Z">
        <w:r w:rsidR="00041903">
          <w:t> </w:t>
        </w:r>
        <w:r w:rsidR="00041903" w:rsidRPr="00B44A6F">
          <w:t>resample_phase_layer_id</w:t>
        </w:r>
        <w:r w:rsidR="00041903" w:rsidRPr="00B44A6F">
          <w:rPr>
            <w:bCs/>
          </w:rPr>
          <w:t>[ i ]</w:t>
        </w:r>
        <w:r w:rsidR="00041903">
          <w:rPr>
            <w:bCs/>
          </w:rPr>
          <w:t> </w:t>
        </w:r>
        <w:r w:rsidR="00041903">
          <w:t>]</w:t>
        </w:r>
      </w:ins>
      <w:ins w:id="2314" w:author="(Review JC02)" w:date="2014-06-20T14:32:00Z">
        <w:r w:rsidR="00B44A6F">
          <w:t xml:space="preserve"> </w:t>
        </w:r>
      </w:ins>
      <w:ins w:id="2315" w:author="(Review JC02)" w:date="2014-06-20T14:42:00Z">
        <w:r w:rsidR="00041903">
          <w:rPr>
            <w:noProof/>
            <w:lang w:eastAsia="ko-KR"/>
          </w:rPr>
          <w:t>of the picture that refers to this PPS.</w:t>
        </w:r>
      </w:ins>
      <w:ins w:id="2316" w:author="sec" w:date="2014-06-20T13:21:00Z">
        <w:del w:id="2317" w:author="(Review JC02)" w:date="2014-06-20T14:26:00Z">
          <w:r w:rsidR="006949B1" w:rsidRPr="00B44A6F" w:rsidDel="00B44A6F">
            <w:delText>S</w:delText>
          </w:r>
        </w:del>
        <w:del w:id="2318" w:author="(Review JC02)" w:date="2014-06-20T14:31:00Z">
          <w:r w:rsidR="006949B1" w:rsidRPr="00B44A6F" w:rsidDel="00B44A6F">
            <w:delText xml:space="preserve"> RefLayer</w:delText>
          </w:r>
          <w:r w:rsidR="006949B1" w:rsidRPr="00B44A6F" w:rsidDel="00B44A6F">
            <w:rPr>
              <w:lang w:eastAsia="ja-JP"/>
            </w:rPr>
            <w:delText>RefRegion</w:delText>
          </w:r>
          <w:r w:rsidR="006949B1" w:rsidRPr="00B44A6F" w:rsidDel="00B44A6F">
            <w:delText>HeightInSamplesY /</w:delText>
          </w:r>
          <w:r w:rsidR="006949B1" w:rsidRPr="00B44A6F" w:rsidDel="00B44A6F">
            <w:rPr>
              <w:lang w:eastAsia="zh-TW"/>
            </w:rPr>
            <w:delText xml:space="preserve"> </w:delText>
          </w:r>
        </w:del>
        <w:del w:id="2319" w:author="(Review JC02)" w:date="2014-06-20T14:51:00Z">
          <w:r w:rsidR="006949B1" w:rsidRPr="00B44A6F" w:rsidDel="0033707C">
            <w:delText>ScaledRefLayerPicHeightInSamplesY</w:delText>
          </w:r>
        </w:del>
      </w:ins>
      <w:ins w:id="2320" w:author="sec" w:date="2014-06-12T16:14:00Z">
        <w:del w:id="2321" w:author="(Review JC02)" w:date="2014-06-20T14:52:00Z">
          <w:r w:rsidRPr="00B44A6F" w:rsidDel="0033707C">
            <w:delText>.</w:delText>
          </w:r>
        </w:del>
      </w:ins>
    </w:p>
    <w:p w:rsidR="00B86672" w:rsidRPr="00A60DEB" w:rsidRDefault="00B86672" w:rsidP="00840E2E">
      <w:pPr>
        <w:pStyle w:val="3N"/>
        <w:rPr>
          <w:rFonts w:eastAsia="MS Mincho"/>
          <w:highlight w:val="cyan"/>
          <w:lang w:eastAsia="ja-JP"/>
        </w:rPr>
      </w:pP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2322" w:name="_Toc389394498"/>
      <w:bookmarkStart w:id="2323" w:name="_Toc389494796"/>
      <w:r w:rsidRPr="00A3122B">
        <w:lastRenderedPageBreak/>
        <w:t>Profile, tier and level semantics</w:t>
      </w:r>
      <w:bookmarkEnd w:id="2322"/>
      <w:bookmarkEnd w:id="2323"/>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B44A6F">
        <w:fldChar w:fldCharType="begin" w:fldLock="1"/>
      </w:r>
      <w:r w:rsidR="00B44A6F">
        <w:instrText xml:space="preserve"> REF _Ref381693925 \r \h  \* MERGEFORMAT </w:instrText>
      </w:r>
      <w:r w:rsidR="00B44A6F">
        <w:fldChar w:fldCharType="separate"/>
      </w:r>
      <w:r>
        <w:rPr>
          <w:bCs/>
          <w:lang w:val="en-CA"/>
        </w:rPr>
        <w:t>F.10.2</w:t>
      </w:r>
      <w:r w:rsidR="00B44A6F">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A77294" w:rsidRPr="00A3122B">
        <w:rPr>
          <w:bCs/>
          <w:szCs w:val="22"/>
          <w:lang w:val="en-CA"/>
        </w:rPr>
        <w:fldChar w:fldCharType="begin" w:fldLock="1"/>
      </w:r>
      <w:r w:rsidRPr="00A3122B">
        <w:rPr>
          <w:bCs/>
          <w:szCs w:val="22"/>
          <w:lang w:val="en-CA"/>
        </w:rPr>
        <w:instrText xml:space="preserve"> REF _Ref381693925 \r \h </w:instrText>
      </w:r>
      <w:r w:rsidR="00A77294" w:rsidRPr="00A3122B">
        <w:rPr>
          <w:bCs/>
          <w:szCs w:val="22"/>
          <w:lang w:val="en-CA"/>
        </w:rPr>
      </w:r>
      <w:r w:rsidR="00A77294" w:rsidRPr="00A3122B">
        <w:rPr>
          <w:bCs/>
          <w:szCs w:val="22"/>
          <w:lang w:val="en-CA"/>
        </w:rPr>
        <w:fldChar w:fldCharType="separate"/>
      </w:r>
      <w:r>
        <w:rPr>
          <w:bCs/>
          <w:szCs w:val="22"/>
          <w:lang w:val="en-CA"/>
        </w:rPr>
        <w:t>F.10.2</w:t>
      </w:r>
      <w:r w:rsidR="00A77294"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B44A6F">
        <w:fldChar w:fldCharType="begin" w:fldLock="1"/>
      </w:r>
      <w:r w:rsidR="00B44A6F">
        <w:instrText xml:space="preserve"> REF _Ref348007252 \r \h  \* MERGEFORMAT </w:instrText>
      </w:r>
      <w:r w:rsidR="00B44A6F">
        <w:fldChar w:fldCharType="separate"/>
      </w:r>
      <w:r w:rsidR="006C06C1" w:rsidRPr="00EC1B04">
        <w:rPr>
          <w:bCs/>
          <w:szCs w:val="22"/>
          <w:highlight w:val="green"/>
          <w:lang w:val="en-US"/>
        </w:rPr>
        <w:t>H.11</w:t>
      </w:r>
      <w:r w:rsidR="00B44A6F">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lastRenderedPageBreak/>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6</w:t>
        </w:r>
      </w:fldSimple>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B44A6F">
        <w:fldChar w:fldCharType="begin" w:fldLock="1"/>
      </w:r>
      <w:r w:rsidR="00B44A6F">
        <w:instrText xml:space="preserve"> REF _Ref348007252 \r \h  \* MERGEFORMAT </w:instrText>
      </w:r>
      <w:r w:rsidR="00B44A6F">
        <w:fldChar w:fldCharType="separate"/>
      </w:r>
      <w:r>
        <w:rPr>
          <w:bCs/>
          <w:szCs w:val="22"/>
          <w:highlight w:val="cyan"/>
          <w:lang w:val="en-CA"/>
        </w:rPr>
        <w:t>G.11</w:t>
      </w:r>
      <w:r w:rsidR="00B44A6F">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A77294">
        <w:rPr>
          <w:bCs/>
          <w:szCs w:val="22"/>
          <w:highlight w:val="green"/>
          <w:lang w:val="en-US"/>
        </w:rPr>
        <w:fldChar w:fldCharType="begin" w:fldLock="1"/>
      </w:r>
      <w:r w:rsidR="006C06C1">
        <w:rPr>
          <w:bCs/>
          <w:szCs w:val="22"/>
          <w:highlight w:val="green"/>
          <w:lang w:val="en-US"/>
        </w:rPr>
        <w:instrText xml:space="preserve"> REF _Ref348007252 \r \h </w:instrText>
      </w:r>
      <w:r w:rsidR="00A77294">
        <w:rPr>
          <w:bCs/>
          <w:szCs w:val="22"/>
          <w:highlight w:val="green"/>
          <w:lang w:val="en-US"/>
        </w:rPr>
      </w:r>
      <w:r w:rsidR="00A77294">
        <w:rPr>
          <w:bCs/>
          <w:szCs w:val="22"/>
          <w:highlight w:val="green"/>
          <w:lang w:val="en-US"/>
        </w:rPr>
        <w:fldChar w:fldCharType="separate"/>
      </w:r>
      <w:r w:rsidR="006C06C1">
        <w:rPr>
          <w:bCs/>
          <w:szCs w:val="22"/>
          <w:highlight w:val="green"/>
          <w:lang w:val="en-US"/>
        </w:rPr>
        <w:t>H.11</w:t>
      </w:r>
      <w:r w:rsidR="00A77294">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2324" w:name="_Ref348090392"/>
      <w:bookmarkStart w:id="2325" w:name="_Toc389394499"/>
      <w:bookmarkStart w:id="2326" w:name="_Toc389494797"/>
      <w:r w:rsidRPr="00A3122B">
        <w:t>Scaling list data semantics</w:t>
      </w:r>
      <w:bookmarkEnd w:id="2324"/>
      <w:bookmarkEnd w:id="2325"/>
      <w:bookmarkEnd w:id="2326"/>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2327" w:name="_Toc389494798"/>
      <w:bookmarkEnd w:id="1490"/>
      <w:bookmarkEnd w:id="1491"/>
      <w:bookmarkEnd w:id="1492"/>
      <w:r w:rsidRPr="00385B36">
        <w:rPr>
          <w:highlight w:val="green"/>
          <w:lang w:val="en-US"/>
        </w:rPr>
        <w:t>Colour mapping table semantics</w:t>
      </w:r>
      <w:bookmarkEnd w:id="2327"/>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34</w:t>
      </w:r>
      <w:r w:rsidR="00A77294"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YOctantNum</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1</w:t>
      </w:r>
      <w:r w:rsidRPr="002A65BF">
        <w:rPr>
          <w:noProof/>
          <w:sz w:val="20"/>
          <w:szCs w:val="20"/>
          <w:highlight w:val="green"/>
        </w:rPr>
        <w:t> </w:t>
      </w:r>
      <w:r w:rsidRPr="002A65BF">
        <w:rPr>
          <w:sz w:val="20"/>
          <w:szCs w:val="20"/>
          <w:highlight w:val="green"/>
          <w:lang w:val="en-CA"/>
        </w:rPr>
        <w:t>&lt;&lt;</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cm_octant_depth</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cm_y_part_num_log2</w:t>
      </w:r>
      <w:r w:rsidRPr="002A65BF">
        <w:rPr>
          <w:noProof/>
          <w:sz w:val="20"/>
          <w:szCs w:val="20"/>
          <w:highlight w:val="green"/>
        </w:rPr>
        <w:t> </w:t>
      </w:r>
      <w:r w:rsidRPr="002A65BF">
        <w:rPr>
          <w:sz w:val="20"/>
          <w:szCs w:val="20"/>
          <w:highlight w:val="green"/>
          <w:lang w:val="en-CA"/>
        </w:rPr>
        <w:t>)</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35</w:t>
      </w:r>
      <w:r w:rsidR="00A77294"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36</w:t>
      </w:r>
      <w:r w:rsidR="00A77294"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37</w:t>
      </w:r>
      <w:r w:rsidR="00A77294"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lastRenderedPageBreak/>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38</w:t>
      </w:r>
      <w:r w:rsidR="00A77294"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39</w:t>
      </w:r>
      <w:r w:rsidR="00A77294"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A77294"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1E4DB9" w:rsidRPr="002A65BF">
        <w:rPr>
          <w:noProof/>
          <w:sz w:val="20"/>
          <w:szCs w:val="20"/>
          <w:highlight w:val="yellow"/>
          <w:lang w:val="en-US"/>
        </w:rPr>
        <w:t>40</w:t>
      </w:r>
      <w:r w:rsidR="00A77294"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328" w:name="_Toc389394500"/>
      <w:bookmarkStart w:id="2329" w:name="_Toc389494799"/>
      <w:r w:rsidRPr="00A3122B">
        <w:t>Supplemental enhancement information message semantics</w:t>
      </w:r>
      <w:bookmarkEnd w:id="2328"/>
      <w:bookmarkEnd w:id="2329"/>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2330" w:name="_Toc389394501"/>
      <w:bookmarkStart w:id="2331" w:name="_Toc389494800"/>
      <w:r w:rsidRPr="00A3122B">
        <w:t>Slice segment header semantics</w:t>
      </w:r>
      <w:bookmarkEnd w:id="2330"/>
      <w:bookmarkEnd w:id="2331"/>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w:t>
      </w:r>
      <w:r w:rsidRPr="00A3122B">
        <w:rPr>
          <w:lang w:val="en-CA"/>
        </w:rPr>
        <w:lastRenderedPageBreak/>
        <w:t>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r w:rsidR="00B44A6F">
        <w:fldChar w:fldCharType="begin" w:fldLock="1"/>
      </w:r>
      <w:r w:rsidR="00B44A6F">
        <w:instrText xml:space="preserve"> REF _Ref370807721 \n \h  \* MERGEFORMAT </w:instrText>
      </w:r>
      <w:r w:rsidR="00B44A6F">
        <w:fldChar w:fldCharType="separate"/>
      </w:r>
      <w:r>
        <w:rPr>
          <w:lang w:val="en-CA"/>
        </w:rPr>
        <w:t>8.1</w:t>
      </w:r>
      <w:r w:rsidR="00B44A6F">
        <w:fldChar w:fldCharType="end"/>
      </w:r>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7</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8</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lastRenderedPageBreak/>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When there is at least one picture that has nuh_layer_id greater than 0 and that is an IDR picture with a particular value of nal_unit_type in an access unit and there is at least one other picture in the same access unit with a </w:t>
      </w:r>
      <w:r w:rsidRPr="00A3122B">
        <w:rPr>
          <w:lang w:val="en-CA"/>
        </w:rPr>
        <w:lastRenderedPageBreak/>
        <w:t>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3E3F16" w:rsidRPr="002A65BF">
        <w:rPr>
          <w:noProof/>
          <w:sz w:val="20"/>
          <w:szCs w:val="20"/>
          <w:highlight w:val="yellow"/>
          <w:lang w:val="en-CA"/>
        </w:rPr>
        <w:t>41</w:t>
      </w:r>
      <w:r w:rsidR="00A77294"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lastRenderedPageBreak/>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3E3F16" w:rsidRPr="002A65BF">
        <w:rPr>
          <w:noProof/>
          <w:sz w:val="20"/>
          <w:szCs w:val="20"/>
          <w:highlight w:val="yellow"/>
          <w:lang w:val="en-CA"/>
        </w:rPr>
        <w:t>42</w:t>
      </w:r>
      <w:r w:rsidR="00A77294"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2332" w:name="_Toc389394502"/>
      <w:bookmarkStart w:id="2333" w:name="_Toc389494801"/>
      <w:r w:rsidRPr="00A3122B">
        <w:t>Short-term reference picture set semantics</w:t>
      </w:r>
      <w:bookmarkEnd w:id="2332"/>
      <w:bookmarkEnd w:id="2333"/>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2334" w:name="_Toc389394503"/>
      <w:bookmarkStart w:id="2335" w:name="_Toc389494802"/>
      <w:r w:rsidRPr="00A3122B">
        <w:lastRenderedPageBreak/>
        <w:t>Slice segment data semantics</w:t>
      </w:r>
      <w:bookmarkEnd w:id="2334"/>
      <w:bookmarkEnd w:id="2335"/>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36" w:name="_Toc389394504"/>
      <w:bookmarkStart w:id="2337" w:name="_Toc389494803"/>
      <w:r w:rsidRPr="00A3122B">
        <w:rPr>
          <w:lang w:val="en-CA"/>
        </w:rPr>
        <w:t>Decoding process</w:t>
      </w:r>
      <w:bookmarkEnd w:id="2336"/>
      <w:bookmarkEnd w:id="2337"/>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38" w:name="_Toc389394505"/>
      <w:bookmarkStart w:id="2339" w:name="_Toc389494804"/>
      <w:r w:rsidRPr="00A3122B">
        <w:rPr>
          <w:lang w:val="en-CA"/>
        </w:rPr>
        <w:t>General decoding process</w:t>
      </w:r>
      <w:bookmarkEnd w:id="2338"/>
      <w:bookmarkEnd w:id="2339"/>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F.</w:t>
      </w:r>
      <w:r w:rsidR="00B44A6F">
        <w:fldChar w:fldCharType="begin" w:fldLock="1"/>
      </w:r>
      <w:r w:rsidR="00B44A6F">
        <w:instrText xml:space="preserve"> REF _Ref373499510 \r \h  \* MERGEFORMAT </w:instrText>
      </w:r>
      <w:r w:rsidR="00B44A6F">
        <w:fldChar w:fldCharType="separate"/>
      </w:r>
      <w:r>
        <w:rPr>
          <w:highlight w:val="cyan"/>
          <w:lang w:val="en-CA"/>
        </w:rPr>
        <w:t>8.1.1</w:t>
      </w:r>
      <w:r w:rsidR="00B44A6F">
        <w:fldChar w:fldCharType="end"/>
      </w:r>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lastRenderedPageBreak/>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lastRenderedPageBreak/>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2340" w:name="_Toc389394506"/>
      <w:bookmarkStart w:id="2341" w:name="_Toc389494805"/>
      <w:r w:rsidRPr="00A3122B">
        <w:t>Decoding process for a coded picture with nuh_layer_id equal to 0</w:t>
      </w:r>
      <w:bookmarkEnd w:id="2340"/>
      <w:bookmarkEnd w:id="2341"/>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2342" w:name="_Toc389394507"/>
      <w:bookmarkStart w:id="2343" w:name="_Toc389494806"/>
      <w:r w:rsidRPr="00A3122B">
        <w:t>Decoding process for a coded picture with nuh_layer_id greater than 0</w:t>
      </w:r>
      <w:bookmarkEnd w:id="2342"/>
      <w:bookmarkEnd w:id="2343"/>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B44A6F">
        <w:fldChar w:fldCharType="begin" w:fldLock="1"/>
      </w:r>
      <w:r w:rsidR="00B44A6F">
        <w:instrText xml:space="preserve"> REF _Ref343098647 \r \h  \* MERGEFORMAT </w:instrText>
      </w:r>
      <w:r w:rsidR="00B44A6F">
        <w:fldChar w:fldCharType="separate"/>
      </w:r>
      <w:r>
        <w:rPr>
          <w:lang w:val="en-CA"/>
        </w:rPr>
        <w:t>F.8.1.3</w:t>
      </w:r>
      <w:r w:rsidR="00B44A6F">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r w:rsidR="00B44A6F">
        <w:fldChar w:fldCharType="begin" w:fldLock="1"/>
      </w:r>
      <w:r w:rsidR="00B44A6F">
        <w:instrText xml:space="preserve"> REF _Ref377923292 \r \h  \* MERGEFORMAT </w:instrText>
      </w:r>
      <w:r w:rsidR="00B44A6F">
        <w:fldChar w:fldCharType="separate"/>
      </w:r>
      <w:r>
        <w:rPr>
          <w:lang w:val="en-CA"/>
        </w:rPr>
        <w:t>G.8.1.1</w:t>
      </w:r>
      <w:r w:rsidR="00B44A6F">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A77294">
        <w:rPr>
          <w:noProof/>
          <w:highlight w:val="green"/>
        </w:rPr>
        <w:fldChar w:fldCharType="begin" w:fldLock="1"/>
      </w:r>
      <w:r>
        <w:rPr>
          <w:noProof/>
          <w:highlight w:val="green"/>
        </w:rPr>
        <w:instrText xml:space="preserve"> REF _Ref373775286 \r \h </w:instrText>
      </w:r>
      <w:r w:rsidR="00A77294">
        <w:rPr>
          <w:noProof/>
          <w:highlight w:val="green"/>
        </w:rPr>
      </w:r>
      <w:r w:rsidR="00A77294">
        <w:rPr>
          <w:noProof/>
          <w:highlight w:val="green"/>
        </w:rPr>
        <w:fldChar w:fldCharType="separate"/>
      </w:r>
      <w:r>
        <w:rPr>
          <w:noProof/>
          <w:highlight w:val="green"/>
        </w:rPr>
        <w:t>H.8.1.1</w:t>
      </w:r>
      <w:r w:rsidR="00A77294">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B44A6F">
        <w:fldChar w:fldCharType="begin" w:fldLock="1"/>
      </w:r>
      <w:r w:rsidR="00B44A6F">
        <w:instrText xml:space="preserve"> REF _Ref346382028 \r \h  \* MERGEFORMAT </w:instrText>
      </w:r>
      <w:r w:rsidR="00B44A6F">
        <w:fldChar w:fldCharType="separate"/>
      </w:r>
      <w:r>
        <w:rPr>
          <w:lang w:val="en-CA"/>
        </w:rPr>
        <w:t>F.8.1.4</w:t>
      </w:r>
      <w:r w:rsidR="00B44A6F">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2344" w:name="_Toc389394508"/>
      <w:bookmarkStart w:id="2345" w:name="_Toc389494807"/>
      <w:r w:rsidRPr="00A3122B">
        <w:t>Decoding process for starting the decoding of a coded picture with nuh_layer_id greater than 0</w:t>
      </w:r>
      <w:bookmarkEnd w:id="2344"/>
      <w:bookmarkEnd w:id="2345"/>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B44A6F">
        <w:fldChar w:fldCharType="begin" w:fldLock="1"/>
      </w:r>
      <w:r w:rsidR="00B44A6F">
        <w:instrText xml:space="preserve"> REF _Ref373393356 \r \h  \* MERGEFORMAT </w:instrText>
      </w:r>
      <w:r w:rsidR="00B44A6F">
        <w:fldChar w:fldCharType="separate"/>
      </w:r>
      <w:r>
        <w:rPr>
          <w:lang w:val="en-CA"/>
        </w:rPr>
        <w:t>F.8.2</w:t>
      </w:r>
      <w:r w:rsidR="00B44A6F">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B44A6F">
        <w:fldChar w:fldCharType="begin" w:fldLock="1"/>
      </w:r>
      <w:r w:rsidR="00B44A6F">
        <w:instrText xml:space="preserve"> REF _Ref363319757 \r \h  \* MERGEFORMAT </w:instrText>
      </w:r>
      <w:r w:rsidR="00B44A6F">
        <w:fldChar w:fldCharType="separate"/>
      </w:r>
      <w:r>
        <w:rPr>
          <w:lang w:val="en-CA"/>
        </w:rPr>
        <w:t>F.8.3</w:t>
      </w:r>
      <w:r w:rsidR="00B44A6F">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lastRenderedPageBreak/>
        <w:t>–</w:t>
      </w:r>
      <w:r w:rsidRPr="00A3122B">
        <w:rPr>
          <w:lang w:val="en-CA"/>
        </w:rPr>
        <w:tab/>
        <w:t>Variables and functions relating to picture order count are derived in subclause </w:t>
      </w:r>
      <w:r w:rsidR="00B44A6F">
        <w:fldChar w:fldCharType="begin" w:fldLock="1"/>
      </w:r>
      <w:r w:rsidR="00B44A6F">
        <w:instrText xml:space="preserve"> REF _Ref363319686 \r \h  \* MERGEFORMAT </w:instrText>
      </w:r>
      <w:r w:rsidR="00B44A6F">
        <w:fldChar w:fldCharType="separate"/>
      </w:r>
      <w:r>
        <w:rPr>
          <w:lang w:val="en-CA"/>
        </w:rPr>
        <w:t>F.8.3.1</w:t>
      </w:r>
      <w:r w:rsidR="00B44A6F">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B44A6F">
        <w:fldChar w:fldCharType="begin" w:fldLock="1"/>
      </w:r>
      <w:r w:rsidR="00B44A6F">
        <w:instrText xml:space="preserve"> REF _Ref363319770 \r \h  \* MERGEFORMAT </w:instrText>
      </w:r>
      <w:r w:rsidR="00B44A6F">
        <w:fldChar w:fldCharType="separate"/>
      </w:r>
      <w:r>
        <w:rPr>
          <w:lang w:val="en-CA"/>
        </w:rPr>
        <w:t>F.8.3.2</w:t>
      </w:r>
      <w:r w:rsidR="00B44A6F">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r w:rsidR="00B44A6F">
        <w:fldChar w:fldCharType="begin" w:fldLock="1"/>
      </w:r>
      <w:r w:rsidR="00B44A6F">
        <w:instrText xml:space="preserve"> REF _Ref363260402 \r \h  \* MERGEFORMAT </w:instrText>
      </w:r>
      <w:r w:rsidR="00B44A6F">
        <w:fldChar w:fldCharType="separate"/>
      </w:r>
      <w:r>
        <w:rPr>
          <w:lang w:val="en-CA"/>
        </w:rPr>
        <w:t>F.8.1.5</w:t>
      </w:r>
      <w:r w:rsidR="00B44A6F">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B44A6F">
        <w:fldChar w:fldCharType="begin" w:fldLock="1"/>
      </w:r>
      <w:r w:rsidR="00B44A6F">
        <w:instrText xml:space="preserve"> REF _Ref373317388 \r \h  \* MERGEFORMAT </w:instrText>
      </w:r>
      <w:r w:rsidR="00B44A6F">
        <w:fldChar w:fldCharType="separate"/>
      </w:r>
      <w:r>
        <w:rPr>
          <w:lang w:val="en-CA"/>
        </w:rPr>
        <w:t>F.8.3.3</w:t>
      </w:r>
      <w:r w:rsidR="00B44A6F">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2346" w:name="_Toc389394509"/>
      <w:bookmarkStart w:id="2347" w:name="_Toc389494808"/>
      <w:r w:rsidRPr="00A3122B">
        <w:t>Decoding process for ending the decoding of a coded picture with nuh_layer_id greater than 0</w:t>
      </w:r>
      <w:bookmarkEnd w:id="2346"/>
      <w:bookmarkEnd w:id="2347"/>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2348" w:name="_Toc389394510"/>
      <w:bookmarkStart w:id="2349" w:name="_Toc389494809"/>
      <w:r w:rsidRPr="00A3122B">
        <w:t>Generation of unavailable reference pictures for pictures first in decoding order within a layer</w:t>
      </w:r>
      <w:bookmarkEnd w:id="2348"/>
      <w:bookmarkEnd w:id="2349"/>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B44A6F">
        <w:fldChar w:fldCharType="begin" w:fldLock="1"/>
      </w:r>
      <w:r w:rsidR="00B44A6F">
        <w:instrText xml:space="preserve"> REF _Ref363646510 \r \h  \* MERGEFORMAT </w:instrText>
      </w:r>
      <w:r w:rsidR="00B44A6F">
        <w:fldChar w:fldCharType="separate"/>
      </w:r>
      <w:r>
        <w:t>C</w:t>
      </w:r>
      <w:r w:rsidR="00B44A6F">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lastRenderedPageBreak/>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50" w:name="_Toc389394511"/>
      <w:bookmarkStart w:id="2351" w:name="_Toc389494810"/>
      <w:r w:rsidRPr="00A3122B">
        <w:rPr>
          <w:lang w:val="en-CA"/>
        </w:rPr>
        <w:t>NAL unit decoding process</w:t>
      </w:r>
      <w:bookmarkEnd w:id="2350"/>
      <w:bookmarkEnd w:id="2351"/>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52" w:name="_Toc389394512"/>
      <w:bookmarkStart w:id="2353" w:name="_Toc389494811"/>
      <w:r w:rsidRPr="00A3122B">
        <w:rPr>
          <w:lang w:val="en-CA"/>
        </w:rPr>
        <w:t>Slice decoding processes</w:t>
      </w:r>
      <w:bookmarkEnd w:id="2352"/>
      <w:bookmarkEnd w:id="2353"/>
    </w:p>
    <w:p w:rsidR="00C458E0" w:rsidRPr="00A3122B" w:rsidRDefault="00C458E0" w:rsidP="00C458E0">
      <w:pPr>
        <w:pStyle w:val="3H2"/>
        <w:keepLines w:val="0"/>
        <w:numPr>
          <w:ilvl w:val="3"/>
          <w:numId w:val="35"/>
        </w:numPr>
        <w:tabs>
          <w:tab w:val="clear" w:pos="4230"/>
          <w:tab w:val="num" w:pos="1134"/>
        </w:tabs>
        <w:ind w:left="1134" w:hanging="1134"/>
      </w:pPr>
      <w:bookmarkStart w:id="2354" w:name="_Toc389394513"/>
      <w:bookmarkStart w:id="2355" w:name="_Toc389494812"/>
      <w:r w:rsidRPr="00A3122B">
        <w:t>Decoding process for picture order count</w:t>
      </w:r>
      <w:bookmarkEnd w:id="2354"/>
      <w:bookmarkEnd w:id="2355"/>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lastRenderedPageBreak/>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lastRenderedPageBreak/>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3E3F16" w:rsidRPr="002A65BF">
        <w:rPr>
          <w:noProof/>
          <w:sz w:val="20"/>
          <w:szCs w:val="20"/>
          <w:highlight w:val="yellow"/>
          <w:lang w:val="en-CA"/>
        </w:rPr>
        <w:t>43</w:t>
      </w:r>
      <w:r w:rsidR="00A77294"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A77294" w:rsidRPr="002A65BF">
        <w:rPr>
          <w:sz w:val="20"/>
          <w:szCs w:val="20"/>
          <w:highlight w:val="yellow"/>
          <w:lang w:val="en-CA"/>
        </w:rPr>
        <w:fldChar w:fldCharType="separate"/>
      </w:r>
      <w:r w:rsidR="003E3F16" w:rsidRPr="002A65BF">
        <w:rPr>
          <w:noProof/>
          <w:sz w:val="20"/>
          <w:szCs w:val="20"/>
          <w:highlight w:val="yellow"/>
          <w:lang w:val="en-CA"/>
        </w:rPr>
        <w:t>44</w:t>
      </w:r>
      <w:r w:rsidR="00A77294"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2356" w:name="_Toc389394514"/>
      <w:bookmarkStart w:id="2357" w:name="_Toc389494813"/>
      <w:r w:rsidRPr="00A3122B">
        <w:t>Decoding process for reference picture set</w:t>
      </w:r>
      <w:bookmarkEnd w:id="2356"/>
      <w:bookmarkEnd w:id="2357"/>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C458E0">
      <w:pPr>
        <w:numPr>
          <w:ilvl w:val="0"/>
          <w:numId w:val="57"/>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2358" w:name="_Toc389394515"/>
      <w:bookmarkStart w:id="2359" w:name="_Toc389494814"/>
      <w:r w:rsidRPr="00A3122B">
        <w:t>Decoding process for generating unavailable reference pictures</w:t>
      </w:r>
      <w:bookmarkEnd w:id="2358"/>
      <w:bookmarkEnd w:id="2359"/>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2360" w:name="_Ref378166969"/>
      <w:bookmarkStart w:id="2361" w:name="_Toc389394516"/>
      <w:bookmarkStart w:id="2362" w:name="_Toc389494815"/>
      <w:r w:rsidRPr="00A3122B">
        <w:t>Decoding process for reference picture lists construction</w:t>
      </w:r>
      <w:bookmarkEnd w:id="2360"/>
      <w:bookmarkEnd w:id="2361"/>
      <w:bookmarkEnd w:id="2362"/>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3E3F16" w:rsidRPr="002A65BF">
        <w:rPr>
          <w:noProof/>
          <w:sz w:val="20"/>
          <w:szCs w:val="20"/>
          <w:highlight w:val="yellow"/>
          <w:lang w:val="en-US"/>
        </w:rPr>
        <w:t>45</w:t>
      </w:r>
      <w:r w:rsidR="00A77294"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lastRenderedPageBreak/>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3E3F16" w:rsidRPr="002A65BF">
        <w:rPr>
          <w:noProof/>
          <w:sz w:val="20"/>
          <w:szCs w:val="20"/>
          <w:highlight w:val="yellow"/>
          <w:lang w:val="en-US"/>
        </w:rPr>
        <w:t>46</w:t>
      </w:r>
      <w:r w:rsidR="00A77294"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3E3F16" w:rsidRPr="002A65BF">
        <w:rPr>
          <w:noProof/>
          <w:sz w:val="20"/>
          <w:szCs w:val="20"/>
          <w:highlight w:val="yellow"/>
          <w:lang w:val="en-US"/>
        </w:rPr>
        <w:t>47</w:t>
      </w:r>
      <w:r w:rsidR="00A77294"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A77294"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A77294" w:rsidRPr="002A65BF">
        <w:rPr>
          <w:sz w:val="20"/>
          <w:szCs w:val="20"/>
          <w:highlight w:val="yellow"/>
          <w:lang w:val="en-US"/>
        </w:rPr>
        <w:fldChar w:fldCharType="separate"/>
      </w:r>
      <w:r w:rsidR="003E3F16" w:rsidRPr="002A65BF">
        <w:rPr>
          <w:noProof/>
          <w:sz w:val="20"/>
          <w:szCs w:val="20"/>
          <w:highlight w:val="yellow"/>
          <w:lang w:val="en-US"/>
        </w:rPr>
        <w:t>48</w:t>
      </w:r>
      <w:r w:rsidR="00A77294"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63" w:name="_Toc389394517"/>
      <w:bookmarkStart w:id="2364" w:name="_Toc389494816"/>
      <w:r w:rsidRPr="00A3122B">
        <w:rPr>
          <w:lang w:val="en-CA"/>
        </w:rPr>
        <w:t>Decoding process for coding units coded in intra prediction mode</w:t>
      </w:r>
      <w:bookmarkEnd w:id="2363"/>
      <w:bookmarkEnd w:id="2364"/>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65" w:name="_Toc389394518"/>
      <w:bookmarkStart w:id="2366" w:name="_Toc389494817"/>
      <w:r w:rsidRPr="00A3122B">
        <w:rPr>
          <w:lang w:val="en-CA"/>
        </w:rPr>
        <w:t>Decoding process for coding units coded in inter prediction mode</w:t>
      </w:r>
      <w:bookmarkEnd w:id="2365"/>
      <w:bookmarkEnd w:id="2366"/>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67" w:name="_Toc389394519"/>
      <w:bookmarkStart w:id="2368" w:name="_Toc389494818"/>
      <w:r w:rsidRPr="00A3122B">
        <w:rPr>
          <w:lang w:val="en-CA"/>
        </w:rPr>
        <w:t>Scaling, transformation and array construction process prior to deblocking filter process</w:t>
      </w:r>
      <w:bookmarkEnd w:id="2367"/>
      <w:bookmarkEnd w:id="2368"/>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69" w:name="_Toc389394520"/>
      <w:bookmarkStart w:id="2370" w:name="_Toc389494819"/>
      <w:r w:rsidRPr="00A3122B">
        <w:rPr>
          <w:lang w:val="en-CA"/>
        </w:rPr>
        <w:t>In-loop filter process</w:t>
      </w:r>
      <w:bookmarkEnd w:id="2369"/>
      <w:bookmarkEnd w:id="2370"/>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71" w:name="_Toc389394521"/>
      <w:bookmarkStart w:id="2372" w:name="_Toc389494820"/>
      <w:r w:rsidRPr="00A3122B">
        <w:rPr>
          <w:lang w:val="en-CA"/>
        </w:rPr>
        <w:t>Parsing process</w:t>
      </w:r>
      <w:bookmarkEnd w:id="2371"/>
      <w:bookmarkEnd w:id="2372"/>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73" w:name="_Toc389394522"/>
      <w:bookmarkStart w:id="2374" w:name="_Toc389494821"/>
      <w:r w:rsidRPr="00A3122B">
        <w:rPr>
          <w:lang w:val="en-CA"/>
        </w:rPr>
        <w:t>Specification of bitstream subsets</w:t>
      </w:r>
      <w:bookmarkEnd w:id="2373"/>
      <w:bookmarkEnd w:id="2374"/>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75" w:name="_Toc389394523"/>
      <w:bookmarkStart w:id="2376" w:name="_Toc389494822"/>
      <w:r w:rsidRPr="00A3122B">
        <w:rPr>
          <w:lang w:val="en-CA"/>
        </w:rPr>
        <w:t>Sub-bitstream extraction process</w:t>
      </w:r>
      <w:bookmarkEnd w:id="2375"/>
      <w:bookmarkEnd w:id="2376"/>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 xml:space="preserve">is equal to 0), it is a requirement of bitstream conformance for the input bitstream that any output sub-bitstream of the process specified in this clause with tIdTarget equal to any value in the </w:t>
      </w:r>
      <w:r w:rsidRPr="00A3122B">
        <w:rPr>
          <w:highlight w:val="cyan"/>
          <w:lang w:val="en-CA"/>
        </w:rPr>
        <w:lastRenderedPageBreak/>
        <w:t>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77" w:name="_Ref381693925"/>
      <w:bookmarkStart w:id="2378" w:name="_Toc389394524"/>
      <w:bookmarkStart w:id="2379" w:name="_Toc389494823"/>
      <w:r w:rsidRPr="00A3122B">
        <w:rPr>
          <w:lang w:val="en-CA"/>
        </w:rPr>
        <w:t>Non-base layer subtree extraction process</w:t>
      </w:r>
      <w:bookmarkEnd w:id="2377"/>
      <w:bookmarkEnd w:id="2378"/>
      <w:bookmarkEnd w:id="2379"/>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lastRenderedPageBreak/>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80" w:name="_Toc389394525"/>
      <w:bookmarkStart w:id="2381" w:name="_Toc389494824"/>
      <w:r w:rsidRPr="00A3122B">
        <w:rPr>
          <w:lang w:val="en-CA"/>
        </w:rPr>
        <w:t>(Void)</w:t>
      </w:r>
      <w:bookmarkEnd w:id="2380"/>
      <w:bookmarkEnd w:id="2381"/>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82" w:name="_Toc389394526"/>
      <w:bookmarkStart w:id="2383" w:name="_Toc389494825"/>
      <w:r w:rsidRPr="00A3122B">
        <w:rPr>
          <w:lang w:val="en-CA"/>
        </w:rPr>
        <w:t>Byte stream format</w:t>
      </w:r>
      <w:bookmarkEnd w:id="2382"/>
      <w:bookmarkEnd w:id="2383"/>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84" w:name="_Toc389394527"/>
      <w:bookmarkStart w:id="2385" w:name="_Toc389494826"/>
      <w:r w:rsidRPr="00A3122B">
        <w:rPr>
          <w:lang w:val="en-CA"/>
        </w:rPr>
        <w:t>Hypothetical reference decoder</w:t>
      </w:r>
      <w:bookmarkEnd w:id="2384"/>
      <w:bookmarkEnd w:id="2385"/>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386" w:name="_Toc389394528"/>
      <w:bookmarkStart w:id="2387" w:name="_Toc389494827"/>
      <w:r w:rsidRPr="00A3122B">
        <w:rPr>
          <w:lang w:val="en-CA"/>
        </w:rPr>
        <w:t>SEI messages</w:t>
      </w:r>
      <w:bookmarkEnd w:id="2386"/>
      <w:bookmarkEnd w:id="2387"/>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lastRenderedPageBreak/>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A77294" w:rsidRPr="004C0F58">
        <w:rPr>
          <w:highlight w:val="yellow"/>
          <w:lang w:val="en-US"/>
        </w:rPr>
        <w:fldChar w:fldCharType="begin" w:fldLock="1"/>
      </w:r>
      <w:r w:rsidR="003E3F16" w:rsidRPr="004C0F58">
        <w:rPr>
          <w:highlight w:val="yellow"/>
          <w:lang w:val="en-US"/>
        </w:rPr>
        <w:instrText xml:space="preserve"> SEQ Equation \* ARABIC </w:instrText>
      </w:r>
      <w:r w:rsidR="00A77294" w:rsidRPr="004C0F58">
        <w:rPr>
          <w:highlight w:val="yellow"/>
          <w:lang w:val="en-US"/>
        </w:rPr>
        <w:fldChar w:fldCharType="separate"/>
      </w:r>
      <w:r w:rsidR="003E3F16">
        <w:rPr>
          <w:noProof/>
          <w:highlight w:val="yellow"/>
          <w:lang w:val="en-US"/>
        </w:rPr>
        <w:t>49</w:t>
      </w:r>
      <w:r w:rsidR="00A77294"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388" w:name="_Toc389394529"/>
      <w:bookmarkStart w:id="2389" w:name="_Toc389494828"/>
      <w:r w:rsidRPr="00A3122B">
        <w:rPr>
          <w:lang w:val="en-CA"/>
        </w:rPr>
        <w:t>SEI message syntax</w:t>
      </w:r>
      <w:bookmarkEnd w:id="2388"/>
      <w:bookmarkEnd w:id="2389"/>
    </w:p>
    <w:p w:rsidR="00C458E0" w:rsidRPr="00A3122B" w:rsidRDefault="00C458E0" w:rsidP="00C458E0">
      <w:pPr>
        <w:pStyle w:val="3H2"/>
        <w:keepLines w:val="0"/>
        <w:numPr>
          <w:ilvl w:val="3"/>
          <w:numId w:val="35"/>
        </w:numPr>
        <w:tabs>
          <w:tab w:val="clear" w:pos="4230"/>
          <w:tab w:val="num" w:pos="1134"/>
        </w:tabs>
        <w:ind w:left="1134" w:hanging="1134"/>
      </w:pPr>
      <w:bookmarkStart w:id="2390" w:name="_Toc389394530"/>
      <w:bookmarkStart w:id="2391" w:name="_Toc389494829"/>
      <w:r w:rsidRPr="00A3122B">
        <w:t>Layers not present SEI message syntax</w:t>
      </w:r>
      <w:bookmarkEnd w:id="2390"/>
      <w:bookmarkEnd w:id="2391"/>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r w:rsidRPr="00A3122B">
              <w:rPr>
                <w:rFonts w:ascii="Times New Roman" w:hAnsi="Times New Roman"/>
                <w:b/>
                <w:bCs/>
                <w:lang w:val="en-CA"/>
              </w:rPr>
              <w:tab/>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2392" w:name="_Toc389394531"/>
      <w:bookmarkStart w:id="2393" w:name="_Toc389494830"/>
      <w:r w:rsidRPr="00A3122B">
        <w:lastRenderedPageBreak/>
        <w:t>Inter-layer constrained tile sets SEI message syntax</w:t>
      </w:r>
      <w:bookmarkEnd w:id="2392"/>
      <w:bookmarkEnd w:id="239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394" w:name="_Toc389394532"/>
      <w:bookmarkStart w:id="2395" w:name="_Toc389494831"/>
      <w:r w:rsidRPr="00A3122B">
        <w:t>Bitstream partition nesting SEI message syntax</w:t>
      </w:r>
      <w:bookmarkEnd w:id="2394"/>
      <w:bookmarkEnd w:id="239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396" w:name="_Toc389394533"/>
      <w:bookmarkStart w:id="2397" w:name="_Toc389494832"/>
      <w:r w:rsidRPr="00A3122B">
        <w:lastRenderedPageBreak/>
        <w:t>Bitstream partition initial arrival time SEI message syntax</w:t>
      </w:r>
      <w:bookmarkEnd w:id="2396"/>
      <w:bookmarkEnd w:id="239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398" w:name="_Toc389394534"/>
      <w:bookmarkStart w:id="2399" w:name="_Toc389494833"/>
      <w:r w:rsidRPr="00A3122B">
        <w:t>Bitstream partition HRD parameters SEI message syntax</w:t>
      </w:r>
      <w:bookmarkEnd w:id="2398"/>
      <w:bookmarkEnd w:id="239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400" w:name="_Toc389394535"/>
      <w:bookmarkStart w:id="2401" w:name="_Toc389494834"/>
      <w:r w:rsidRPr="00A3122B">
        <w:lastRenderedPageBreak/>
        <w:t>Sub-bitstream property SEI message syntax</w:t>
      </w:r>
      <w:bookmarkEnd w:id="2400"/>
      <w:bookmarkEnd w:id="240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2402" w:name="_Toc389394536"/>
      <w:bookmarkStart w:id="2403" w:name="_Toc389494835"/>
      <w:r w:rsidRPr="005F3A83">
        <w:rPr>
          <w:lang w:val="fr-FR"/>
        </w:rPr>
        <w:t>Alpha channel information SEI message syntax</w:t>
      </w:r>
      <w:bookmarkEnd w:id="2402"/>
      <w:bookmarkEnd w:id="2403"/>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2404" w:name="_Toc389394537"/>
      <w:bookmarkStart w:id="2405" w:name="_Toc389494836"/>
      <w:r w:rsidRPr="00A3122B">
        <w:t>Overlay information SEI message syntax</w:t>
      </w:r>
      <w:bookmarkEnd w:id="2404"/>
      <w:bookmarkEnd w:id="2405"/>
    </w:p>
    <w:p w:rsidR="00C458E0" w:rsidRPr="00A3122B" w:rsidRDefault="00C458E0" w:rsidP="00C458E0">
      <w:pPr>
        <w:pStyle w:val="3N"/>
        <w:rPr>
          <w:highlight w:val="yellow"/>
          <w:lang w:val="en-CA"/>
        </w:rPr>
      </w:pPr>
      <w:r w:rsidRPr="00A3122B">
        <w:rPr>
          <w:highlight w:val="yellow"/>
          <w:lang w:val="en-CA"/>
        </w:rPr>
        <w:t>[ 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2406" w:name="_Toc389394538"/>
      <w:bookmarkStart w:id="2407" w:name="_Toc389494837"/>
      <w:r w:rsidRPr="005F3A83">
        <w:rPr>
          <w:lang w:val="fr-FR"/>
        </w:rPr>
        <w:t>Temporal motion vector prediction constraints SEI message syntax</w:t>
      </w:r>
      <w:bookmarkEnd w:id="2406"/>
      <w:bookmarkEnd w:id="2407"/>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408" w:name="_Toc389394539"/>
      <w:bookmarkStart w:id="2409" w:name="_Toc389494838"/>
      <w:r w:rsidRPr="00A3122B">
        <w:t>Frame-field information SEI message syntax</w:t>
      </w:r>
      <w:bookmarkEnd w:id="2408"/>
      <w:bookmarkEnd w:id="2409"/>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410" w:name="_Toc389394540"/>
      <w:bookmarkStart w:id="2411" w:name="_Toc389494839"/>
      <w:r w:rsidRPr="00A3122B">
        <w:lastRenderedPageBreak/>
        <w:t>OLS nesting SEI message syntax</w:t>
      </w:r>
      <w:bookmarkEnd w:id="2410"/>
      <w:bookmarkEnd w:id="2411"/>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2412" w:name="_Toc389394541"/>
      <w:bookmarkStart w:id="2413" w:name="_Toc389494840"/>
      <w:r w:rsidRPr="00A3122B">
        <w:t>VPS rewriting SEI message syntax</w:t>
      </w:r>
      <w:bookmarkEnd w:id="2412"/>
      <w:bookmarkEnd w:id="2413"/>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14" w:name="_Toc389394542"/>
      <w:bookmarkStart w:id="2415" w:name="_Toc389494841"/>
      <w:r w:rsidRPr="00A3122B">
        <w:rPr>
          <w:lang w:val="en-CA"/>
        </w:rPr>
        <w:lastRenderedPageBreak/>
        <w:t>SEI message semantics</w:t>
      </w:r>
      <w:bookmarkEnd w:id="2414"/>
      <w:bookmarkEnd w:id="2415"/>
    </w:p>
    <w:p w:rsidR="00C458E0" w:rsidRPr="00A3122B" w:rsidRDefault="00C458E0" w:rsidP="00C458E0">
      <w:pPr>
        <w:pStyle w:val="Caption"/>
        <w:rPr>
          <w:lang w:val="en-CA"/>
        </w:rPr>
      </w:pPr>
      <w:r w:rsidRPr="00A3122B">
        <w:rPr>
          <w:lang w:val="en-CA"/>
        </w:rPr>
        <w:t xml:space="preserve">Table </w:t>
      </w:r>
      <w:r w:rsidR="00B44A6F">
        <w:fldChar w:fldCharType="begin" w:fldLock="1"/>
      </w:r>
      <w:r w:rsidR="00B44A6F">
        <w:instrText xml:space="preserve"> REF F \h  \* MERGEFORMAT </w:instrText>
      </w:r>
      <w:r w:rsidR="00B44A6F">
        <w:fldChar w:fldCharType="separate"/>
      </w:r>
      <w:r w:rsidRPr="00A3122B">
        <w:t>F</w:t>
      </w:r>
      <w:r w:rsidR="00B44A6F">
        <w:fldChar w:fldCharType="end"/>
      </w:r>
      <w:r w:rsidRPr="00A3122B">
        <w:rPr>
          <w:lang w:val="en-CA"/>
        </w:rPr>
        <w:noBreakHyphen/>
      </w:r>
      <w:r w:rsidR="00A77294" w:rsidRPr="00A3122B">
        <w:rPr>
          <w:lang w:val="en-CA"/>
        </w:rPr>
        <w:fldChar w:fldCharType="begin" w:fldLock="1"/>
      </w:r>
      <w:r w:rsidRPr="00A3122B">
        <w:rPr>
          <w:lang w:val="en-CA"/>
        </w:rPr>
        <w:instrText xml:space="preserve"> SEQ Table \* ARABIC \s 1 </w:instrText>
      </w:r>
      <w:r w:rsidR="00A77294" w:rsidRPr="00A3122B">
        <w:rPr>
          <w:lang w:val="en-CA"/>
        </w:rPr>
        <w:fldChar w:fldCharType="separate"/>
      </w:r>
      <w:r>
        <w:rPr>
          <w:lang w:val="en-CA"/>
        </w:rPr>
        <w:t>3</w:t>
      </w:r>
      <w:r w:rsidR="00A77294"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A77294" w:rsidRPr="00A3122B">
              <w:rPr>
                <w:lang w:val="en-CA"/>
              </w:rPr>
              <w:fldChar w:fldCharType="begin" w:fldLock="1"/>
            </w:r>
            <w:r w:rsidRPr="00A3122B">
              <w:rPr>
                <w:lang w:val="en-CA"/>
              </w:rPr>
              <w:instrText xml:space="preserve"> REF _Ref387406633 \r \h </w:instrText>
            </w:r>
            <w:r w:rsidR="00A77294" w:rsidRPr="00A3122B">
              <w:rPr>
                <w:lang w:val="en-CA"/>
              </w:rPr>
            </w:r>
            <w:r w:rsidR="00A77294" w:rsidRPr="00A3122B">
              <w:rPr>
                <w:lang w:val="en-CA"/>
              </w:rPr>
              <w:fldChar w:fldCharType="separate"/>
            </w:r>
            <w:r>
              <w:rPr>
                <w:lang w:val="en-CA"/>
              </w:rPr>
              <w:t>F.14.2.9</w:t>
            </w:r>
            <w:r w:rsidR="00A77294"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A77294" w:rsidRPr="00A3122B">
              <w:rPr>
                <w:lang w:val="en-CA"/>
              </w:rPr>
              <w:fldChar w:fldCharType="begin" w:fldLock="1"/>
            </w:r>
            <w:r w:rsidRPr="00A3122B">
              <w:rPr>
                <w:lang w:val="en-CA"/>
              </w:rPr>
              <w:instrText xml:space="preserve"> REF _Ref381693925 \r \h </w:instrText>
            </w:r>
            <w:r w:rsidR="00A77294" w:rsidRPr="00A3122B">
              <w:rPr>
                <w:lang w:val="en-CA"/>
              </w:rPr>
            </w:r>
            <w:r w:rsidR="00A77294" w:rsidRPr="00A3122B">
              <w:rPr>
                <w:lang w:val="en-CA"/>
              </w:rPr>
              <w:fldChar w:fldCharType="separate"/>
            </w:r>
            <w:r>
              <w:rPr>
                <w:lang w:val="en-CA"/>
              </w:rPr>
              <w:t>F.10.2</w:t>
            </w:r>
            <w:r w:rsidR="00A77294"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2416" w:name="_Toc389394543"/>
      <w:bookmarkStart w:id="2417" w:name="_Toc389494842"/>
      <w:r w:rsidRPr="00A3122B">
        <w:t>Layers not present SEI message semantics</w:t>
      </w:r>
      <w:bookmarkEnd w:id="2416"/>
      <w:bookmarkEnd w:id="2417"/>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2418" w:name="_Toc389394544"/>
      <w:bookmarkStart w:id="2419" w:name="_Toc389494843"/>
      <w:r w:rsidRPr="00A3122B">
        <w:t>Inter-layer constrained tile sets SEI message semantics</w:t>
      </w:r>
      <w:bookmarkEnd w:id="2418"/>
      <w:bookmarkEnd w:id="2419"/>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2420" w:name="_Toc389394545"/>
      <w:bookmarkStart w:id="2421" w:name="_Toc389494844"/>
      <w:r w:rsidRPr="00A3122B">
        <w:lastRenderedPageBreak/>
        <w:t>Bitstream partition nesting SEI message semantics</w:t>
      </w:r>
      <w:bookmarkEnd w:id="2420"/>
      <w:bookmarkEnd w:id="2421"/>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422" w:name="_Toc389394546"/>
      <w:bookmarkStart w:id="2423" w:name="_Toc389494845"/>
      <w:r w:rsidRPr="00A3122B">
        <w:t>Bitstream partition initial arrival time SEI message semantics</w:t>
      </w:r>
      <w:bookmarkEnd w:id="2422"/>
      <w:bookmarkEnd w:id="2423"/>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2424" w:name="_Toc389394547"/>
      <w:bookmarkStart w:id="2425" w:name="_Toc389494846"/>
      <w:r w:rsidRPr="00A3122B">
        <w:t>Bitstream partition HRD parameters SEI message semantics</w:t>
      </w:r>
      <w:bookmarkEnd w:id="2424"/>
      <w:bookmarkEnd w:id="2425"/>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2426" w:name="_Toc389394548"/>
      <w:bookmarkStart w:id="2427" w:name="_Toc389494847"/>
      <w:r w:rsidRPr="00A3122B">
        <w:t>Sub-bitstream property SEI message semantics</w:t>
      </w:r>
      <w:bookmarkEnd w:id="2426"/>
      <w:bookmarkEnd w:id="2427"/>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A77294" w:rsidRPr="004C0F58">
        <w:rPr>
          <w:highlight w:val="yellow"/>
          <w:lang w:val="en-US"/>
        </w:rPr>
        <w:fldChar w:fldCharType="begin" w:fldLock="1"/>
      </w:r>
      <w:r w:rsidR="003E3F16" w:rsidRPr="004C0F58">
        <w:rPr>
          <w:highlight w:val="yellow"/>
          <w:lang w:val="en-US"/>
        </w:rPr>
        <w:instrText xml:space="preserve"> SEQ Equation \* ARABIC </w:instrText>
      </w:r>
      <w:r w:rsidR="00A77294" w:rsidRPr="004C0F58">
        <w:rPr>
          <w:highlight w:val="yellow"/>
          <w:lang w:val="en-US"/>
        </w:rPr>
        <w:fldChar w:fldCharType="separate"/>
      </w:r>
      <w:r w:rsidR="003E3F16">
        <w:rPr>
          <w:noProof/>
          <w:highlight w:val="yellow"/>
          <w:lang w:val="en-US"/>
        </w:rPr>
        <w:t>50</w:t>
      </w:r>
      <w:r w:rsidR="00A77294"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B44A6F">
        <w:fldChar w:fldCharType="begin" w:fldLock="1"/>
      </w:r>
      <w:r w:rsidR="00B44A6F">
        <w:instrText xml:space="preserve"> REF _Ref348357793 \w \h  \* MERGEFORMAT </w:instrText>
      </w:r>
      <w:r w:rsidR="00B44A6F">
        <w:fldChar w:fldCharType="separate"/>
      </w:r>
      <w:r>
        <w:rPr>
          <w:lang w:val="en-CA"/>
        </w:rPr>
        <w:t>F.13</w:t>
      </w:r>
      <w:r w:rsidR="00B44A6F">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A77294" w:rsidRPr="004C0F58">
        <w:rPr>
          <w:highlight w:val="yellow"/>
          <w:lang w:val="en-US"/>
        </w:rPr>
        <w:fldChar w:fldCharType="begin" w:fldLock="1"/>
      </w:r>
      <w:r w:rsidR="003E3F16" w:rsidRPr="005F3A83">
        <w:rPr>
          <w:highlight w:val="yellow"/>
          <w:lang w:val="fr-FR"/>
        </w:rPr>
        <w:instrText xml:space="preserve"> SEQ Equation \* ARABIC </w:instrText>
      </w:r>
      <w:r w:rsidR="00A77294" w:rsidRPr="004C0F58">
        <w:rPr>
          <w:highlight w:val="yellow"/>
          <w:lang w:val="en-US"/>
        </w:rPr>
        <w:fldChar w:fldCharType="separate"/>
      </w:r>
      <w:r w:rsidR="003E3F16" w:rsidRPr="005F3A83">
        <w:rPr>
          <w:noProof/>
          <w:highlight w:val="yellow"/>
          <w:lang w:val="fr-FR"/>
        </w:rPr>
        <w:t>51</w:t>
      </w:r>
      <w:r w:rsidR="00A77294"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A77294" w:rsidRPr="004C0F58">
        <w:rPr>
          <w:highlight w:val="yellow"/>
          <w:lang w:val="en-US"/>
        </w:rPr>
        <w:fldChar w:fldCharType="begin" w:fldLock="1"/>
      </w:r>
      <w:r w:rsidR="003E3F16" w:rsidRPr="004C0F58">
        <w:rPr>
          <w:highlight w:val="yellow"/>
          <w:lang w:val="en-US"/>
        </w:rPr>
        <w:instrText xml:space="preserve"> SEQ Equation \* ARABIC </w:instrText>
      </w:r>
      <w:r w:rsidR="00A77294" w:rsidRPr="004C0F58">
        <w:rPr>
          <w:highlight w:val="yellow"/>
          <w:lang w:val="en-US"/>
        </w:rPr>
        <w:fldChar w:fldCharType="separate"/>
      </w:r>
      <w:r w:rsidR="003E3F16">
        <w:rPr>
          <w:noProof/>
          <w:highlight w:val="yellow"/>
          <w:lang w:val="en-US"/>
        </w:rPr>
        <w:t>52</w:t>
      </w:r>
      <w:r w:rsidR="00A77294"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r w:rsidR="00B44A6F">
        <w:fldChar w:fldCharType="begin" w:fldLock="1"/>
      </w:r>
      <w:r w:rsidR="00B44A6F">
        <w:instrText xml:space="preserve"> REF _Ref348357793 \w \h  \* MERGEFORMAT </w:instrText>
      </w:r>
      <w:r w:rsidR="00B44A6F">
        <w:fldChar w:fldCharType="separate"/>
      </w:r>
      <w:r>
        <w:rPr>
          <w:lang w:val="en-CA"/>
        </w:rPr>
        <w:t>F.13</w:t>
      </w:r>
      <w:r w:rsidR="00B44A6F">
        <w:fldChar w:fldCharType="end"/>
      </w:r>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r w:rsidR="00B44A6F">
        <w:fldChar w:fldCharType="begin" w:fldLock="1"/>
      </w:r>
      <w:r w:rsidR="00B44A6F">
        <w:instrText xml:space="preserve"> REF _Ref348357793 \w \h  \* MERGEFORMAT </w:instrText>
      </w:r>
      <w:r w:rsidR="00B44A6F">
        <w:fldChar w:fldCharType="separate"/>
      </w:r>
      <w:r>
        <w:rPr>
          <w:lang w:val="en-CA"/>
        </w:rPr>
        <w:t>F.13</w:t>
      </w:r>
      <w:r w:rsidR="00B44A6F">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A77294" w:rsidRPr="004C0F58">
        <w:rPr>
          <w:highlight w:val="yellow"/>
          <w:lang w:val="en-US"/>
        </w:rPr>
        <w:fldChar w:fldCharType="begin" w:fldLock="1"/>
      </w:r>
      <w:r w:rsidR="003E3F16" w:rsidRPr="005F3A83">
        <w:rPr>
          <w:highlight w:val="yellow"/>
          <w:lang w:val="fr-FR"/>
        </w:rPr>
        <w:instrText xml:space="preserve"> SEQ Equation \* ARABIC </w:instrText>
      </w:r>
      <w:r w:rsidR="00A77294" w:rsidRPr="004C0F58">
        <w:rPr>
          <w:highlight w:val="yellow"/>
          <w:lang w:val="en-US"/>
        </w:rPr>
        <w:fldChar w:fldCharType="separate"/>
      </w:r>
      <w:r w:rsidR="003E3F16" w:rsidRPr="005F3A83">
        <w:rPr>
          <w:noProof/>
          <w:highlight w:val="yellow"/>
          <w:lang w:val="fr-FR"/>
        </w:rPr>
        <w:t>53</w:t>
      </w:r>
      <w:r w:rsidR="00A77294"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2428" w:name="_Toc389394549"/>
      <w:bookmarkStart w:id="2429" w:name="_Toc389494848"/>
      <w:r w:rsidRPr="005F3A83">
        <w:rPr>
          <w:lang w:val="fr-FR"/>
        </w:rPr>
        <w:t>Alpha</w:t>
      </w:r>
      <w:r w:rsidRPr="005F3A83">
        <w:rPr>
          <w:bCs/>
          <w:lang w:val="fr-FR"/>
        </w:rPr>
        <w:t xml:space="preserve"> channel information SEI message semantics</w:t>
      </w:r>
      <w:bookmarkEnd w:id="2428"/>
      <w:bookmarkEnd w:id="2429"/>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430" w:name="_Toc389394550"/>
      <w:bookmarkStart w:id="2431" w:name="_Toc389494849"/>
      <w:r w:rsidRPr="00A3122B">
        <w:t>Overlay</w:t>
      </w:r>
      <w:r w:rsidRPr="00A3122B">
        <w:rPr>
          <w:bCs/>
        </w:rPr>
        <w:t xml:space="preserve"> information SEI message semantics</w:t>
      </w:r>
      <w:bookmarkEnd w:id="2430"/>
      <w:bookmarkEnd w:id="2431"/>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432" w:name="_Ref387406633"/>
      <w:bookmarkStart w:id="2433" w:name="_Toc389394551"/>
      <w:bookmarkStart w:id="2434" w:name="_Toc389494850"/>
      <w:r w:rsidRPr="00A3122B">
        <w:t>Temporal motion vector prediction constraints</w:t>
      </w:r>
      <w:r w:rsidRPr="00A3122B">
        <w:rPr>
          <w:bCs/>
        </w:rPr>
        <w:t xml:space="preserve"> SEI message semantics</w:t>
      </w:r>
      <w:bookmarkEnd w:id="2432"/>
      <w:bookmarkEnd w:id="2433"/>
      <w:bookmarkEnd w:id="2434"/>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C458E0">
      <w:pPr>
        <w:pStyle w:val="Note1"/>
        <w:numPr>
          <w:ilvl w:val="0"/>
          <w:numId w:val="62"/>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C458E0">
      <w:pPr>
        <w:pStyle w:val="Note1"/>
        <w:numPr>
          <w:ilvl w:val="0"/>
          <w:numId w:val="62"/>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3</w:t>
        </w:r>
      </w:fldSimple>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C458E0">
      <w:pPr>
        <w:pStyle w:val="Note1"/>
        <w:numPr>
          <w:ilvl w:val="0"/>
          <w:numId w:val="62"/>
        </w:numPr>
        <w:rPr>
          <w:lang w:val="en-CA"/>
        </w:rPr>
      </w:pPr>
      <w:r w:rsidRPr="00A3122B">
        <w:rPr>
          <w:lang w:val="en-CA"/>
        </w:rPr>
        <w:t>The picture is marked as "unused for reference".</w:t>
      </w:r>
    </w:p>
    <w:p w:rsidR="00C458E0" w:rsidRPr="00A3122B" w:rsidRDefault="00C458E0" w:rsidP="00C458E0">
      <w:pPr>
        <w:pStyle w:val="Note1"/>
        <w:numPr>
          <w:ilvl w:val="0"/>
          <w:numId w:val="62"/>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C458E0">
      <w:pPr>
        <w:pStyle w:val="Note1"/>
        <w:numPr>
          <w:ilvl w:val="0"/>
          <w:numId w:val="62"/>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435" w:name="_Toc389394552"/>
      <w:bookmarkStart w:id="2436" w:name="_Toc389494851"/>
      <w:r w:rsidRPr="00A3122B">
        <w:t>Frame-field information SEI message semantics</w:t>
      </w:r>
      <w:bookmarkEnd w:id="2435"/>
      <w:bookmarkEnd w:id="2436"/>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437" w:name="_Toc389394553"/>
      <w:bookmarkStart w:id="2438" w:name="_Toc389494852"/>
      <w:r w:rsidRPr="00A3122B">
        <w:t>OLS nesting SEI message semantics</w:t>
      </w:r>
      <w:bookmarkEnd w:id="2437"/>
      <w:bookmarkEnd w:id="2438"/>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2439" w:name="_Toc389394554"/>
      <w:bookmarkStart w:id="2440" w:name="_Toc389494853"/>
      <w:r w:rsidRPr="00A3122B">
        <w:t>VPS rewriting SEI message semantics</w:t>
      </w:r>
      <w:bookmarkEnd w:id="2439"/>
      <w:bookmarkEnd w:id="2440"/>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A77294" w:rsidRPr="00A3122B">
        <w:rPr>
          <w:szCs w:val="22"/>
          <w:lang w:val="en-CA"/>
        </w:rPr>
        <w:fldChar w:fldCharType="begin" w:fldLock="1"/>
      </w:r>
      <w:r w:rsidRPr="00A3122B">
        <w:rPr>
          <w:szCs w:val="22"/>
          <w:lang w:val="en-CA"/>
        </w:rPr>
        <w:instrText xml:space="preserve"> REF _Ref381693925 \r \h </w:instrText>
      </w:r>
      <w:r w:rsidR="00A77294" w:rsidRPr="00A3122B">
        <w:rPr>
          <w:szCs w:val="22"/>
          <w:lang w:val="en-CA"/>
        </w:rPr>
      </w:r>
      <w:r w:rsidR="00A77294" w:rsidRPr="00A3122B">
        <w:rPr>
          <w:szCs w:val="22"/>
          <w:lang w:val="en-CA"/>
        </w:rPr>
        <w:fldChar w:fldCharType="separate"/>
      </w:r>
      <w:r>
        <w:rPr>
          <w:szCs w:val="22"/>
          <w:lang w:val="en-CA"/>
        </w:rPr>
        <w:t>F.10.2</w:t>
      </w:r>
      <w:r w:rsidR="00A77294"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441" w:name="_Ref389218006"/>
      <w:bookmarkStart w:id="2442" w:name="_Toc389394555"/>
      <w:bookmarkStart w:id="2443" w:name="_Toc389494854"/>
      <w:r w:rsidRPr="00A3122B">
        <w:rPr>
          <w:lang w:val="en-CA"/>
        </w:rPr>
        <w:t>Video usability information</w:t>
      </w:r>
      <w:bookmarkEnd w:id="2441"/>
      <w:bookmarkEnd w:id="2442"/>
      <w:bookmarkEnd w:id="2443"/>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44" w:name="_Toc389394556"/>
      <w:bookmarkStart w:id="2445" w:name="_Toc389494855"/>
      <w:r w:rsidRPr="00A3122B">
        <w:rPr>
          <w:lang w:val="en-CA"/>
        </w:rPr>
        <w:t>General</w:t>
      </w:r>
      <w:bookmarkEnd w:id="2444"/>
      <w:bookmarkEnd w:id="2445"/>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46" w:name="_Toc389394557"/>
      <w:bookmarkStart w:id="2447" w:name="_Toc389494856"/>
      <w:r w:rsidRPr="00A3122B">
        <w:rPr>
          <w:lang w:val="en-CA"/>
        </w:rPr>
        <w:t>VUI syntax</w:t>
      </w:r>
      <w:bookmarkEnd w:id="2446"/>
      <w:bookmarkEnd w:id="2447"/>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448" w:name="_Toc389394558"/>
      <w:bookmarkStart w:id="2449" w:name="_Toc389494857"/>
      <w:r w:rsidRPr="00A3122B">
        <w:rPr>
          <w:lang w:val="en-CA"/>
        </w:rPr>
        <w:t>VUI semantics</w:t>
      </w:r>
      <w:bookmarkEnd w:id="2448"/>
      <w:bookmarkEnd w:id="2449"/>
    </w:p>
    <w:p w:rsidR="00C458E0" w:rsidRPr="00A3122B" w:rsidRDefault="00C458E0" w:rsidP="00C458E0">
      <w:pPr>
        <w:pStyle w:val="3H2"/>
        <w:keepLines w:val="0"/>
        <w:numPr>
          <w:ilvl w:val="3"/>
          <w:numId w:val="35"/>
        </w:numPr>
        <w:tabs>
          <w:tab w:val="clear" w:pos="4230"/>
          <w:tab w:val="num" w:pos="1134"/>
        </w:tabs>
        <w:ind w:left="1134" w:hanging="1134"/>
      </w:pPr>
      <w:bookmarkStart w:id="2450" w:name="_Toc389394559"/>
      <w:bookmarkStart w:id="2451" w:name="_Toc389494858"/>
      <w:r w:rsidRPr="00A3122B">
        <w:t>VUI parameters semantics</w:t>
      </w:r>
      <w:bookmarkEnd w:id="2450"/>
      <w:bookmarkEnd w:id="2451"/>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2452" w:name="_Toc389394560"/>
      <w:bookmarkStart w:id="2453" w:name="_Toc389494859"/>
      <w:r w:rsidRPr="00A3122B">
        <w:t>HRD parameters semantics</w:t>
      </w:r>
      <w:bookmarkEnd w:id="2452"/>
      <w:bookmarkEnd w:id="2453"/>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2454" w:name="_Toc389394561"/>
      <w:bookmarkStart w:id="2455" w:name="_Toc389494860"/>
      <w:r w:rsidRPr="00A3122B">
        <w:t>Sub-layer HRD parameters semantics</w:t>
      </w:r>
      <w:bookmarkEnd w:id="2454"/>
      <w:bookmarkEnd w:id="2455"/>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2456" w:name="_Ref348033633"/>
      <w:r w:rsidRPr="00867980">
        <w:rPr>
          <w:lang w:val="en-CA"/>
        </w:rPr>
        <w:br w:type="page"/>
      </w:r>
      <w:bookmarkStart w:id="2457" w:name="_Toc356824313"/>
      <w:bookmarkStart w:id="2458" w:name="_Toc356148114"/>
      <w:bookmarkStart w:id="2459" w:name="_Toc389494861"/>
      <w:bookmarkEnd w:id="245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4"/>
      <w:bookmarkEnd w:id="2457"/>
      <w:bookmarkEnd w:id="2458"/>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245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2460" w:name="_Toc357439288"/>
      <w:bookmarkStart w:id="2461" w:name="_Toc356824314"/>
      <w:bookmarkStart w:id="2462" w:name="_Toc356148115"/>
      <w:bookmarkStart w:id="2463" w:name="_Toc348629434"/>
      <w:bookmarkStart w:id="2464" w:name="_Toc351367661"/>
      <w:bookmarkStart w:id="2465" w:name="_Toc389494862"/>
      <w:r w:rsidRPr="00867980">
        <w:rPr>
          <w:lang w:val="en-CA"/>
        </w:rPr>
        <w:t>Scope</w:t>
      </w:r>
      <w:bookmarkEnd w:id="2460"/>
      <w:bookmarkEnd w:id="2461"/>
      <w:bookmarkEnd w:id="2462"/>
      <w:bookmarkEnd w:id="2463"/>
      <w:bookmarkEnd w:id="2464"/>
      <w:bookmarkEnd w:id="246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2466" w:name="_Toc357439289"/>
      <w:bookmarkStart w:id="2467" w:name="_Toc356824315"/>
      <w:bookmarkStart w:id="2468" w:name="_Toc356148116"/>
      <w:bookmarkStart w:id="2469" w:name="_Toc348629435"/>
      <w:bookmarkStart w:id="2470" w:name="_Toc351367662"/>
      <w:bookmarkStart w:id="2471" w:name="_Toc389494863"/>
      <w:r w:rsidRPr="00867980">
        <w:rPr>
          <w:lang w:val="en-CA"/>
        </w:rPr>
        <w:t>Normative references</w:t>
      </w:r>
      <w:bookmarkEnd w:id="2466"/>
      <w:bookmarkEnd w:id="2467"/>
      <w:bookmarkEnd w:id="2468"/>
      <w:bookmarkEnd w:id="2469"/>
      <w:bookmarkEnd w:id="2470"/>
      <w:bookmarkEnd w:id="247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2472" w:name="_Toc357439290"/>
      <w:bookmarkStart w:id="2473" w:name="_Toc356824316"/>
      <w:bookmarkStart w:id="2474" w:name="_Toc356148117"/>
      <w:bookmarkStart w:id="2475" w:name="_Toc348629436"/>
      <w:bookmarkStart w:id="2476" w:name="_Toc351367663"/>
      <w:bookmarkStart w:id="2477" w:name="_Toc389494864"/>
      <w:r w:rsidRPr="00867980">
        <w:rPr>
          <w:lang w:val="en-CA"/>
        </w:rPr>
        <w:t>Definitions</w:t>
      </w:r>
      <w:bookmarkEnd w:id="2472"/>
      <w:bookmarkEnd w:id="2473"/>
      <w:bookmarkEnd w:id="2474"/>
      <w:bookmarkEnd w:id="2475"/>
      <w:bookmarkEnd w:id="2476"/>
      <w:bookmarkEnd w:id="2477"/>
    </w:p>
    <w:p w:rsidR="001A5CE9" w:rsidRDefault="001A5CE9" w:rsidP="001A5CE9">
      <w:pPr>
        <w:pStyle w:val="3N"/>
        <w:rPr>
          <w:lang w:val="en-CA"/>
        </w:rPr>
      </w:pPr>
      <w:bookmarkStart w:id="2478" w:name="_Toc357439291"/>
      <w:bookmarkStart w:id="2479" w:name="_Toc356824317"/>
      <w:bookmarkStart w:id="2480" w:name="_Toc356148118"/>
      <w:bookmarkStart w:id="2481" w:name="_Toc348629437"/>
      <w:bookmarkStart w:id="2482" w:name="_Toc351367664"/>
      <w:r w:rsidRPr="00867980">
        <w:rPr>
          <w:lang w:val="en-CA"/>
        </w:rPr>
        <w:t xml:space="preserve">The specifications in clause </w:t>
      </w:r>
      <w:r w:rsidR="00B44A6F">
        <w:fldChar w:fldCharType="begin" w:fldLock="1"/>
      </w:r>
      <w:r w:rsidR="00B44A6F">
        <w:instrText xml:space="preserve"> REF _Ref348089934 \r \h  \* MERGEFORMAT </w:instrText>
      </w:r>
      <w:r w:rsidR="00B44A6F">
        <w:fldChar w:fldCharType="separate"/>
      </w:r>
      <w:r w:rsidR="00736162" w:rsidRPr="00736162">
        <w:rPr>
          <w:highlight w:val="yellow"/>
          <w:lang w:val="en-CA"/>
        </w:rPr>
        <w:t>F.3</w:t>
      </w:r>
      <w:r w:rsidR="00B44A6F">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2483" w:name="_Toc389494865"/>
      <w:r w:rsidRPr="00867980">
        <w:rPr>
          <w:lang w:val="en-CA"/>
        </w:rPr>
        <w:t>Abbreviations</w:t>
      </w:r>
      <w:bookmarkEnd w:id="2478"/>
      <w:bookmarkEnd w:id="2479"/>
      <w:bookmarkEnd w:id="2480"/>
      <w:bookmarkEnd w:id="2481"/>
      <w:bookmarkEnd w:id="2482"/>
      <w:bookmarkEnd w:id="248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2484" w:name="_Toc357439292"/>
      <w:bookmarkStart w:id="2485" w:name="_Toc356824318"/>
      <w:bookmarkStart w:id="2486" w:name="_Toc356148119"/>
      <w:bookmarkStart w:id="2487" w:name="_Toc348629438"/>
      <w:bookmarkStart w:id="2488" w:name="_Toc351367665"/>
      <w:bookmarkStart w:id="2489" w:name="_Toc389494866"/>
      <w:r w:rsidRPr="00867980">
        <w:rPr>
          <w:lang w:val="en-CA"/>
        </w:rPr>
        <w:t>Conventions</w:t>
      </w:r>
      <w:bookmarkEnd w:id="2484"/>
      <w:bookmarkEnd w:id="2485"/>
      <w:bookmarkEnd w:id="2486"/>
      <w:bookmarkEnd w:id="2487"/>
      <w:bookmarkEnd w:id="2488"/>
      <w:bookmarkEnd w:id="248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2490" w:name="_Toc357439293"/>
      <w:bookmarkStart w:id="2491" w:name="_Toc356824319"/>
      <w:bookmarkStart w:id="2492" w:name="_Toc356148120"/>
      <w:bookmarkStart w:id="2493" w:name="_Toc348629439"/>
      <w:bookmarkStart w:id="2494" w:name="_Toc351367666"/>
      <w:bookmarkStart w:id="2495" w:name="_Toc389494867"/>
      <w:r w:rsidRPr="00867980">
        <w:rPr>
          <w:lang w:val="en-CA"/>
        </w:rPr>
        <w:t>Source, coded, decoded and output data formats, scanning processes, and neighbouring relationships</w:t>
      </w:r>
      <w:bookmarkEnd w:id="2490"/>
      <w:bookmarkEnd w:id="2491"/>
      <w:bookmarkEnd w:id="2492"/>
      <w:bookmarkEnd w:id="2493"/>
      <w:bookmarkEnd w:id="2494"/>
      <w:bookmarkEnd w:id="2495"/>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2496" w:name="_Ref364437398"/>
      <w:bookmarkStart w:id="2497" w:name="_Toc389494868"/>
      <w:r w:rsidRPr="00021B77">
        <w:t>Derivation process for referenc</w:t>
      </w:r>
      <w:r>
        <w:t>e layer sample location</w:t>
      </w:r>
      <w:bookmarkEnd w:id="2496"/>
      <w:bookmarkEnd w:id="2497"/>
    </w:p>
    <w:p w:rsidR="003363C8" w:rsidRPr="00021B77" w:rsidRDefault="003363C8" w:rsidP="000B69FD">
      <w:pPr>
        <w:pStyle w:val="3N"/>
        <w:rPr>
          <w:noProof/>
        </w:rPr>
      </w:pPr>
      <w:bookmarkStart w:id="2498" w:name="_Toc357439294"/>
      <w:bookmarkStart w:id="2499"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del w:id="2500" w:author="Reference layer offset" w:date="2014-06-11T12:12:00Z">
        <w:r w:rsidR="00B574DE" w:rsidRPr="002A65BF" w:rsidDel="00647F7F">
          <w:rPr>
            <w:sz w:val="20"/>
            <w:szCs w:val="20"/>
            <w:lang w:val="en-US" w:eastAsia="ko-KR"/>
          </w:rPr>
          <w:delText>ConfWin</w:delText>
        </w:r>
      </w:del>
      <w:r w:rsidR="00B574DE" w:rsidRPr="002A65BF">
        <w:rPr>
          <w:sz w:val="20"/>
          <w:szCs w:val="20"/>
          <w:lang w:val="en-US" w:eastAsia="ko-KR"/>
        </w:rPr>
        <w:t>LeftOffset</w:t>
      </w:r>
      <w:del w:id="2501" w:author="Reference layer offset" w:date="2014-06-11T12:12:00Z">
        <w:r w:rsidR="00B574DE" w:rsidRPr="002A65BF" w:rsidDel="00647F7F">
          <w:rPr>
            <w:noProof/>
            <w:sz w:val="20"/>
            <w:szCs w:val="20"/>
          </w:rPr>
          <w:delText> </w:delText>
        </w:r>
        <w:r w:rsidR="00CA0FAF" w:rsidRPr="002A65BF" w:rsidDel="00647F7F">
          <w:rPr>
            <w:noProof/>
            <w:sz w:val="20"/>
            <w:szCs w:val="20"/>
          </w:rPr>
          <w:delText>*</w:delText>
        </w:r>
        <w:r w:rsidR="00CA0FAF" w:rsidRPr="002A65BF" w:rsidDel="00647F7F">
          <w:rPr>
            <w:sz w:val="20"/>
            <w:szCs w:val="20"/>
          </w:rPr>
          <w:delText> </w:delText>
        </w:r>
        <w:r w:rsidR="00CA0FAF" w:rsidRPr="002A65BF" w:rsidDel="00647F7F">
          <w:rPr>
            <w:noProof/>
            <w:sz w:val="20"/>
            <w:szCs w:val="20"/>
          </w:rPr>
          <w:delText>RefLayerSubWidthC</w:delText>
        </w:r>
      </w:del>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A77294" w:rsidRPr="002A65BF">
        <w:rPr>
          <w:noProof/>
          <w:sz w:val="20"/>
          <w:szCs w:val="20"/>
          <w:highlight w:val="yellow"/>
        </w:rPr>
        <w:fldChar w:fldCharType="separate"/>
      </w:r>
      <w:r w:rsidR="001A5CE9" w:rsidRPr="002A65BF">
        <w:rPr>
          <w:noProof/>
          <w:sz w:val="20"/>
          <w:szCs w:val="20"/>
          <w:highlight w:val="yellow"/>
        </w:rPr>
        <w:t>1</w:t>
      </w:r>
      <w:r w:rsidR="00A77294"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del w:id="2502" w:author="Reference layer offset" w:date="2014-06-11T12:12:00Z">
        <w:r w:rsidR="00B574DE" w:rsidRPr="002A65BF" w:rsidDel="00647F7F">
          <w:rPr>
            <w:sz w:val="20"/>
            <w:szCs w:val="20"/>
            <w:lang w:val="en-US" w:eastAsia="ko-KR"/>
          </w:rPr>
          <w:delText>ConfWin</w:delText>
        </w:r>
      </w:del>
      <w:r w:rsidR="00B574DE" w:rsidRPr="002A65BF">
        <w:rPr>
          <w:sz w:val="20"/>
          <w:szCs w:val="20"/>
          <w:lang w:val="en-US" w:eastAsia="ko-KR"/>
        </w:rPr>
        <w:t>TopOffset</w:t>
      </w:r>
      <w:del w:id="2503" w:author="Reference layer offset" w:date="2014-06-11T12:12:00Z">
        <w:r w:rsidR="00B574DE" w:rsidRPr="002A65BF" w:rsidDel="00647F7F">
          <w:rPr>
            <w:sz w:val="20"/>
            <w:szCs w:val="20"/>
            <w:lang w:val="en-US" w:eastAsia="ko-KR"/>
          </w:rPr>
          <w:delText> </w:delText>
        </w:r>
        <w:r w:rsidR="00CA0FAF" w:rsidRPr="002A65BF" w:rsidDel="00647F7F">
          <w:rPr>
            <w:sz w:val="20"/>
            <w:szCs w:val="20"/>
            <w:lang w:val="en-US" w:eastAsia="ko-KR"/>
          </w:rPr>
          <w:delText>* RefLayerSubHeightC</w:delText>
        </w:r>
      </w:del>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1A5CE9" w:rsidRPr="002A65BF">
        <w:rPr>
          <w:noProof/>
          <w:sz w:val="20"/>
          <w:szCs w:val="20"/>
          <w:highlight w:val="yellow"/>
        </w:rPr>
        <w:t>2</w:t>
      </w:r>
      <w:r w:rsidR="00A77294"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2504" w:name="_Toc351667785"/>
      <w:bookmarkStart w:id="2505" w:name="_Ref351668463"/>
      <w:bookmarkStart w:id="2506" w:name="_Ref351668475"/>
      <w:bookmarkStart w:id="2507" w:name="_Ref364437312"/>
      <w:bookmarkStart w:id="2508" w:name="_Ref364437331"/>
      <w:bookmarkStart w:id="2509" w:name="_Toc389494869"/>
      <w:r w:rsidRPr="002A65BF">
        <w:t>Derivation process for reference layer sample location used in resampling</w:t>
      </w:r>
      <w:bookmarkEnd w:id="2504"/>
      <w:bookmarkEnd w:id="2505"/>
      <w:bookmarkEnd w:id="2506"/>
      <w:bookmarkEnd w:id="2507"/>
      <w:bookmarkEnd w:id="2508"/>
      <w:bookmarkEnd w:id="2509"/>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Default="003363C8" w:rsidP="003363C8">
      <w:pPr>
        <w:pStyle w:val="Equation"/>
        <w:spacing w:before="136" w:after="0"/>
        <w:ind w:left="630"/>
        <w:rPr>
          <w:ins w:id="2510" w:author="sec" w:date="2014-06-12T14:18:00Z"/>
          <w:noProof/>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951483" w:rsidRPr="002A65BF">
        <w:rPr>
          <w:noProof/>
          <w:sz w:val="20"/>
          <w:szCs w:val="20"/>
          <w:highlight w:val="yellow"/>
        </w:rPr>
        <w:t>3</w:t>
      </w:r>
      <w:r w:rsidR="00A77294"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951483" w:rsidRPr="002A65BF">
        <w:rPr>
          <w:noProof/>
          <w:sz w:val="20"/>
          <w:szCs w:val="20"/>
          <w:highlight w:val="yellow"/>
        </w:rPr>
        <w:t>4</w:t>
      </w:r>
      <w:r w:rsidR="00A77294" w:rsidRPr="002A65BF">
        <w:rPr>
          <w:noProof/>
          <w:sz w:val="20"/>
          <w:szCs w:val="20"/>
          <w:highlight w:val="yellow"/>
        </w:rPr>
        <w:fldChar w:fldCharType="end"/>
      </w:r>
      <w:r w:rsidRPr="002A65BF">
        <w:rPr>
          <w:noProof/>
          <w:sz w:val="20"/>
          <w:szCs w:val="20"/>
          <w:highlight w:val="yellow"/>
          <w:lang w:eastAsia="ko-KR"/>
        </w:rPr>
        <w:t>)</w:t>
      </w:r>
    </w:p>
    <w:p w:rsidR="00B86672" w:rsidRPr="002A65BF" w:rsidRDefault="00B86672" w:rsidP="00B86672">
      <w:pPr>
        <w:pStyle w:val="Equation"/>
        <w:spacing w:before="136" w:after="0"/>
        <w:ind w:left="630"/>
        <w:rPr>
          <w:sz w:val="20"/>
          <w:szCs w:val="20"/>
          <w:lang w:eastAsia="ko-KR"/>
        </w:rPr>
      </w:pPr>
      <w:ins w:id="2511" w:author="sec" w:date="2014-06-12T14:18:00Z">
        <w:r w:rsidRPr="00AA6C5D">
          <w:rPr>
            <w:noProof/>
            <w:sz w:val="20"/>
            <w:szCs w:val="20"/>
            <w:highlight w:val="lightGray"/>
          </w:rPr>
          <w:lastRenderedPageBreak/>
          <w:t>RefOffsetX = (RefLayerLeftOffset / ( ( cIdx = = 0 )  ?  1 :  </w:t>
        </w:r>
        <w:r>
          <w:rPr>
            <w:noProof/>
            <w:sz w:val="20"/>
            <w:szCs w:val="20"/>
            <w:highlight w:val="lightGray"/>
          </w:rPr>
          <w:t>RefLayer</w:t>
        </w:r>
        <w:r w:rsidRPr="00AA6C5D">
          <w:rPr>
            <w:noProof/>
            <w:sz w:val="20"/>
            <w:szCs w:val="20"/>
            <w:highlight w:val="lightGray"/>
          </w:rPr>
          <w:t>SubWidthC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5</w:t>
        </w:r>
        <w:r w:rsidRPr="00AA6C5D">
          <w:rPr>
            <w:noProof/>
            <w:sz w:val="20"/>
            <w:szCs w:val="20"/>
            <w:highlight w:val="lightGray"/>
            <w:lang w:eastAsia="ko-KR"/>
          </w:rPr>
          <w:t>)</w:t>
        </w:r>
        <w:r w:rsidRPr="00AA6C5D">
          <w:rPr>
            <w:sz w:val="20"/>
            <w:szCs w:val="20"/>
            <w:highlight w:val="lightGray"/>
          </w:rPr>
          <w:br/>
        </w:r>
        <w:r w:rsidRPr="00AA6C5D">
          <w:rPr>
            <w:noProof/>
            <w:sz w:val="20"/>
            <w:szCs w:val="20"/>
            <w:highlight w:val="lightGray"/>
          </w:rPr>
          <w:t>RefOffsetY = (RefLayerTopOffset / ( ( cIdx = = 0 )  ?  1 :  </w:t>
        </w:r>
        <w:r>
          <w:rPr>
            <w:noProof/>
            <w:sz w:val="20"/>
            <w:szCs w:val="20"/>
            <w:highlight w:val="lightGray"/>
          </w:rPr>
          <w:t>RefLayer</w:t>
        </w:r>
        <w:r w:rsidRPr="00AA6C5D">
          <w:rPr>
            <w:noProof/>
            <w:sz w:val="20"/>
            <w:szCs w:val="20"/>
            <w:highlight w:val="lightGray"/>
          </w:rPr>
          <w:t>SubHeightC ))&lt;&lt;4</w:t>
        </w:r>
        <w:r w:rsidRPr="00AA6C5D">
          <w:rPr>
            <w:noProof/>
            <w:sz w:val="20"/>
            <w:szCs w:val="20"/>
            <w:highlight w:val="lightGray"/>
            <w:lang w:eastAsia="ko-KR"/>
          </w:rPr>
          <w:tab/>
          <w:t>(H</w:t>
        </w:r>
        <w:r w:rsidRPr="00AA6C5D">
          <w:rPr>
            <w:noProof/>
            <w:sz w:val="20"/>
            <w:szCs w:val="20"/>
            <w:highlight w:val="lightGray"/>
          </w:rPr>
          <w:noBreakHyphen/>
        </w:r>
        <w:r>
          <w:rPr>
            <w:noProof/>
            <w:sz w:val="20"/>
            <w:szCs w:val="20"/>
            <w:highlight w:val="lightGray"/>
          </w:rPr>
          <w:t>6</w:t>
        </w:r>
        <w:r w:rsidRPr="00AA6C5D">
          <w:rPr>
            <w:noProof/>
            <w:sz w:val="20"/>
            <w:szCs w:val="20"/>
            <w:highlight w:val="lightGray"/>
            <w:lang w:eastAsia="ko-KR"/>
          </w:rPr>
          <w:t>)</w:t>
        </w:r>
      </w:ins>
    </w:p>
    <w:p w:rsidR="003363C8" w:rsidRPr="002A65BF" w:rsidRDefault="003363C8" w:rsidP="003363C8">
      <w:pPr>
        <w:pStyle w:val="Equation"/>
        <w:rPr>
          <w:sz w:val="20"/>
          <w:szCs w:val="20"/>
        </w:rPr>
      </w:pPr>
      <w:r w:rsidRPr="002A65BF">
        <w:rPr>
          <w:sz w:val="20"/>
          <w:szCs w:val="20"/>
        </w:rPr>
        <w:t xml:space="preserve">The variables </w:t>
      </w:r>
      <w:r w:rsidR="00B16643" w:rsidRPr="002A65BF">
        <w:rPr>
          <w:sz w:val="20"/>
          <w:szCs w:val="20"/>
        </w:rPr>
        <w:t xml:space="preserve">phaseX, </w:t>
      </w:r>
      <w:r w:rsidRPr="002A65BF">
        <w:rPr>
          <w:sz w:val="20"/>
          <w:szCs w:val="20"/>
        </w:rPr>
        <w:t>phaseY</w:t>
      </w:r>
      <w:r w:rsidR="00B16643" w:rsidRPr="007C4ED2">
        <w:rPr>
          <w:strike/>
          <w:sz w:val="20"/>
          <w:szCs w:val="20"/>
          <w:highlight w:val="lightGray"/>
        </w:rPr>
        <w:t xml:space="preserve">, </w:t>
      </w:r>
      <w:r w:rsidR="00735E97" w:rsidRPr="007C4ED2">
        <w:rPr>
          <w:strike/>
          <w:sz w:val="20"/>
          <w:szCs w:val="20"/>
          <w:highlight w:val="lightGray"/>
        </w:rPr>
        <w:t>deltaX and deltaY</w:t>
      </w:r>
      <w:r w:rsidR="00735E97" w:rsidRPr="002A65BF">
        <w:rPr>
          <w:sz w:val="20"/>
          <w:szCs w:val="20"/>
        </w:rPr>
        <w:t xml:space="preserve">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B86672" w:rsidRDefault="00B86672" w:rsidP="00B86672">
      <w:pPr>
        <w:pStyle w:val="Equation"/>
        <w:spacing w:before="136" w:after="0"/>
        <w:ind w:left="630"/>
        <w:rPr>
          <w:ins w:id="2512" w:author="sec" w:date="2014-06-12T14:21:00Z"/>
          <w:noProof/>
          <w:sz w:val="20"/>
          <w:szCs w:val="20"/>
          <w:lang w:eastAsia="ko-KR"/>
        </w:rPr>
      </w:pPr>
      <w:ins w:id="2513" w:author="sec" w:date="2014-06-12T14:21:00Z">
        <w:r w:rsidRPr="00E6657A">
          <w:rPr>
            <w:sz w:val="20"/>
            <w:szCs w:val="20"/>
            <w:highlight w:val="lightGray"/>
          </w:rPr>
          <w:t>phaseX = PhaseXL</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Pr>
            <w:noProof/>
            <w:sz w:val="20"/>
            <w:szCs w:val="20"/>
            <w:highlight w:val="lightGray"/>
          </w:rPr>
          <w:t>7</w:t>
        </w:r>
        <w:r w:rsidRPr="00E6657A">
          <w:rPr>
            <w:noProof/>
            <w:sz w:val="20"/>
            <w:szCs w:val="20"/>
            <w:highlight w:val="lightGray"/>
            <w:lang w:eastAsia="ko-KR"/>
          </w:rPr>
          <w:t>)</w:t>
        </w:r>
        <w:r w:rsidRPr="00E6657A">
          <w:rPr>
            <w:sz w:val="20"/>
            <w:szCs w:val="20"/>
            <w:highlight w:val="lightGray"/>
          </w:rPr>
          <w:br/>
          <w:t>phaseY = PhaseYL</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Pr>
            <w:noProof/>
            <w:sz w:val="20"/>
            <w:szCs w:val="20"/>
            <w:highlight w:val="lightGray"/>
          </w:rPr>
          <w:t>8</w:t>
        </w:r>
        <w:r w:rsidRPr="00E6657A">
          <w:rPr>
            <w:noProof/>
            <w:sz w:val="20"/>
            <w:szCs w:val="20"/>
            <w:highlight w:val="lightGray"/>
            <w:lang w:eastAsia="ko-KR"/>
          </w:rPr>
          <w:t>)</w:t>
        </w:r>
      </w:ins>
    </w:p>
    <w:p w:rsidR="00F06B15" w:rsidRPr="003D4635" w:rsidRDefault="00F06B15" w:rsidP="00F06B15">
      <w:pPr>
        <w:pStyle w:val="Equation"/>
        <w:spacing w:before="136" w:after="0"/>
        <w:ind w:left="630"/>
        <w:rPr>
          <w:strike/>
          <w:noProof/>
          <w:sz w:val="20"/>
          <w:szCs w:val="20"/>
          <w:highlight w:val="lightGray"/>
          <w:lang w:eastAsia="ko-KR"/>
        </w:rPr>
      </w:pPr>
      <w:r w:rsidRPr="003D4635">
        <w:rPr>
          <w:strike/>
          <w:sz w:val="20"/>
          <w:szCs w:val="20"/>
          <w:highlight w:val="lightGray"/>
        </w:rPr>
        <w:t>phaseX = CrossLayerPhaseAlignmentFlag &lt;&lt; 1</w:t>
      </w:r>
      <w:r w:rsidRPr="003D4635">
        <w:rPr>
          <w:strike/>
          <w:sz w:val="20"/>
          <w:szCs w:val="20"/>
          <w:highlight w:val="lightGray"/>
        </w:rPr>
        <w:tab/>
      </w:r>
      <w:r w:rsidRPr="003D4635">
        <w:rPr>
          <w:strike/>
          <w:noProof/>
          <w:sz w:val="20"/>
          <w:szCs w:val="20"/>
          <w:highlight w:val="lightGray"/>
          <w:lang w:eastAsia="ko-KR"/>
        </w:rPr>
        <w:tab/>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5</w:t>
      </w:r>
      <w:r w:rsidR="00A77294"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sz w:val="20"/>
          <w:szCs w:val="20"/>
          <w:highlight w:val="lightGray"/>
        </w:rPr>
        <w:br/>
        <w:t>phaseY = CrossLayerPhaseAlignmentFlag &lt;&lt; 1</w:t>
      </w:r>
      <w:r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6</w:t>
      </w:r>
      <w:r w:rsidR="00A77294" w:rsidRPr="003D4635">
        <w:rPr>
          <w:strike/>
          <w:noProof/>
          <w:sz w:val="20"/>
          <w:szCs w:val="20"/>
          <w:highlight w:val="lightGray"/>
        </w:rPr>
        <w:fldChar w:fldCharType="end"/>
      </w:r>
      <w:r w:rsidRPr="003D4635">
        <w:rPr>
          <w:strike/>
          <w:noProof/>
          <w:sz w:val="20"/>
          <w:szCs w:val="20"/>
          <w:highlight w:val="lightGray"/>
          <w:lang w:eastAsia="ko-KR"/>
        </w:rPr>
        <w:t>)</w:t>
      </w:r>
    </w:p>
    <w:p w:rsidR="00F06B15" w:rsidRPr="00B86672" w:rsidRDefault="00F06B15" w:rsidP="00F06B15">
      <w:pPr>
        <w:pStyle w:val="Equation"/>
        <w:spacing w:before="136" w:after="0"/>
        <w:ind w:left="630"/>
        <w:rPr>
          <w:strike/>
          <w:sz w:val="20"/>
          <w:szCs w:val="20"/>
        </w:rPr>
      </w:pPr>
      <w:r w:rsidRPr="003D4635">
        <w:rPr>
          <w:strike/>
          <w:sz w:val="20"/>
          <w:szCs w:val="20"/>
          <w:highlight w:val="lightGray"/>
        </w:rPr>
        <w:t>deltaX = (</w:t>
      </w:r>
      <w:r w:rsidR="00097B45" w:rsidRPr="003D4635">
        <w:rPr>
          <w:strike/>
          <w:sz w:val="20"/>
          <w:szCs w:val="20"/>
          <w:highlight w:val="lightGray"/>
        </w:rPr>
        <w:t> </w:t>
      </w:r>
      <w:del w:id="2514" w:author="Reference layer offset" w:date="2014-06-11T12:14:00Z">
        <w:r w:rsidR="00097B45" w:rsidRPr="003D4635" w:rsidDel="00647F7F">
          <w:rPr>
            <w:strike/>
            <w:sz w:val="20"/>
            <w:szCs w:val="20"/>
            <w:highlight w:val="lightGray"/>
          </w:rPr>
          <w:delText>( </w:delText>
        </w:r>
      </w:del>
      <w:r w:rsidRPr="003D4635">
        <w:rPr>
          <w:strike/>
          <w:noProof/>
          <w:sz w:val="20"/>
          <w:szCs w:val="20"/>
          <w:highlight w:val="lightGray"/>
          <w:lang w:eastAsia="ko-KR"/>
        </w:rPr>
        <w:t>RefLayer</w:t>
      </w:r>
      <w:del w:id="2515" w:author="Reference layer offset" w:date="2014-06-11T12:13: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LeftOffset</w:t>
      </w:r>
      <w:del w:id="2516" w:author="Reference layer offset" w:date="2014-06-11T12:14:00Z">
        <w:r w:rsidR="00097B45" w:rsidRPr="003D4635" w:rsidDel="00647F7F">
          <w:rPr>
            <w:strike/>
            <w:sz w:val="20"/>
            <w:szCs w:val="20"/>
            <w:highlight w:val="lightGray"/>
            <w:lang w:val="en-US" w:eastAsia="ko-KR"/>
          </w:rPr>
          <w:delText> *</w:delText>
        </w:r>
        <w:r w:rsidR="00097B45" w:rsidRPr="003D4635" w:rsidDel="00647F7F">
          <w:rPr>
            <w:strike/>
            <w:noProof/>
            <w:sz w:val="20"/>
            <w:szCs w:val="20"/>
            <w:highlight w:val="lightGray"/>
          </w:rPr>
          <w:delText> RefLayerSubWidthC</w:delText>
        </w:r>
      </w:del>
      <w:r w:rsidR="00097B45" w:rsidRPr="003D4635">
        <w:rPr>
          <w:strike/>
          <w:noProof/>
          <w:sz w:val="20"/>
          <w:szCs w:val="20"/>
          <w:highlight w:val="lightGray"/>
        </w:rPr>
        <w:t> )</w:t>
      </w:r>
      <w:r w:rsidRPr="003D4635">
        <w:rPr>
          <w:strike/>
          <w:noProof/>
          <w:sz w:val="20"/>
          <w:szCs w:val="20"/>
          <w:highlight w:val="lightGray"/>
        </w:rPr>
        <w:t> </w:t>
      </w:r>
      <w:r w:rsidRPr="003D4635">
        <w:rPr>
          <w:strike/>
          <w:sz w:val="20"/>
          <w:szCs w:val="20"/>
          <w:highlight w:val="lightGray"/>
        </w:rPr>
        <w:t xml:space="preserve">&lt;&lt; 4) </w:t>
      </w:r>
      <w:r w:rsidRPr="003D4635">
        <w:rPr>
          <w:strike/>
          <w:sz w:val="20"/>
          <w:szCs w:val="20"/>
          <w:highlight w:val="lightGray"/>
          <w:lang w:eastAsia="ko-KR"/>
        </w:rPr>
        <w:t>−</w:t>
      </w:r>
      <w:r w:rsidR="00097B45" w:rsidRPr="003D4635">
        <w:rPr>
          <w:strike/>
          <w:sz w:val="20"/>
          <w:szCs w:val="20"/>
          <w:highlight w:val="lightGray"/>
        </w:rPr>
        <w:br/>
      </w:r>
      <w:r w:rsidR="00097B45" w:rsidRPr="003D4635">
        <w:rPr>
          <w:strike/>
          <w:sz w:val="20"/>
          <w:szCs w:val="20"/>
          <w:highlight w:val="lightGray"/>
        </w:rPr>
        <w:tab/>
      </w:r>
      <w:r w:rsidR="00097B45" w:rsidRPr="003D4635">
        <w:rPr>
          <w:strike/>
          <w:sz w:val="20"/>
          <w:szCs w:val="20"/>
          <w:highlight w:val="lightGray"/>
        </w:rPr>
        <w:tab/>
      </w:r>
      <w:r w:rsidRPr="003D4635">
        <w:rPr>
          <w:strike/>
          <w:sz w:val="20"/>
          <w:szCs w:val="20"/>
          <w:highlight w:val="lightGray"/>
        </w:rPr>
        <w:t>(</w:t>
      </w:r>
      <w:r w:rsidR="00237B80" w:rsidRPr="003D4635">
        <w:rPr>
          <w:strike/>
          <w:sz w:val="20"/>
          <w:szCs w:val="20"/>
          <w:highlight w:val="lightGray"/>
        </w:rPr>
        <w:t> </w:t>
      </w:r>
      <w:r w:rsidRPr="003D4635">
        <w:rPr>
          <w:strike/>
          <w:sz w:val="20"/>
          <w:szCs w:val="20"/>
          <w:highlight w:val="lightGray"/>
        </w:rPr>
        <w:t>CrossLayerPhaseAlignmentFlag &lt;&lt; 3</w:t>
      </w:r>
      <w:r w:rsidR="00237B80" w:rsidRPr="003D4635">
        <w:rPr>
          <w:strike/>
          <w:sz w:val="20"/>
          <w:szCs w:val="20"/>
          <w:highlight w:val="lightGray"/>
        </w:rPr>
        <w:t> )</w:t>
      </w:r>
      <w:r w:rsidR="00097B45"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7</w:t>
      </w:r>
      <w:r w:rsidR="00A77294"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noProof/>
          <w:sz w:val="20"/>
          <w:szCs w:val="20"/>
          <w:highlight w:val="lightGray"/>
          <w:lang w:eastAsia="ko-KR"/>
        </w:rPr>
        <w:br/>
      </w:r>
      <w:r w:rsidRPr="003D4635">
        <w:rPr>
          <w:strike/>
          <w:sz w:val="20"/>
          <w:szCs w:val="20"/>
          <w:highlight w:val="lightGray"/>
        </w:rPr>
        <w:t xml:space="preserve">deltaY = </w:t>
      </w:r>
      <w:r w:rsidR="00097B45" w:rsidRPr="003D4635">
        <w:rPr>
          <w:strike/>
          <w:sz w:val="20"/>
          <w:szCs w:val="20"/>
          <w:highlight w:val="lightGray"/>
        </w:rPr>
        <w:t>(</w:t>
      </w:r>
      <w:r w:rsidR="00782C5E" w:rsidRPr="003D4635">
        <w:rPr>
          <w:strike/>
          <w:sz w:val="20"/>
          <w:szCs w:val="20"/>
          <w:highlight w:val="lightGray"/>
        </w:rPr>
        <w:t> </w:t>
      </w:r>
      <w:del w:id="2517" w:author="Reference layer offset" w:date="2014-06-11T12:14:00Z">
        <w:r w:rsidR="005C6BF0" w:rsidRPr="003D4635" w:rsidDel="00647F7F">
          <w:rPr>
            <w:strike/>
            <w:sz w:val="20"/>
            <w:szCs w:val="20"/>
            <w:highlight w:val="lightGray"/>
          </w:rPr>
          <w:delText>(</w:delText>
        </w:r>
        <w:r w:rsidR="00782C5E" w:rsidRPr="003D4635" w:rsidDel="00647F7F">
          <w:rPr>
            <w:strike/>
            <w:sz w:val="20"/>
            <w:szCs w:val="20"/>
            <w:highlight w:val="lightGray"/>
          </w:rPr>
          <w:delText> </w:delText>
        </w:r>
      </w:del>
      <w:r w:rsidR="005C6BF0" w:rsidRPr="003D4635">
        <w:rPr>
          <w:strike/>
          <w:noProof/>
          <w:sz w:val="20"/>
          <w:szCs w:val="20"/>
          <w:highlight w:val="lightGray"/>
          <w:lang w:eastAsia="ko-KR"/>
        </w:rPr>
        <w:t>RefLayer</w:t>
      </w:r>
      <w:del w:id="2518" w:author="Reference layer offset" w:date="2014-06-11T12:14:00Z">
        <w:r w:rsidR="005C6BF0" w:rsidRPr="003D4635" w:rsidDel="00647F7F">
          <w:rPr>
            <w:strike/>
            <w:sz w:val="20"/>
            <w:szCs w:val="20"/>
            <w:highlight w:val="lightGray"/>
            <w:lang w:val="en-US" w:eastAsia="ko-KR"/>
          </w:rPr>
          <w:delText>ConfWin</w:delText>
        </w:r>
      </w:del>
      <w:r w:rsidR="005C6BF0" w:rsidRPr="003D4635">
        <w:rPr>
          <w:strike/>
          <w:sz w:val="20"/>
          <w:szCs w:val="20"/>
          <w:highlight w:val="lightGray"/>
          <w:lang w:val="en-US" w:eastAsia="ko-KR"/>
        </w:rPr>
        <w:t>TopOffset</w:t>
      </w:r>
      <w:del w:id="2519" w:author="Reference layer offset" w:date="2014-06-11T12:14:00Z">
        <w:r w:rsidR="00097B45" w:rsidRPr="003D4635" w:rsidDel="00647F7F">
          <w:rPr>
            <w:strike/>
            <w:sz w:val="20"/>
            <w:szCs w:val="20"/>
            <w:highlight w:val="lightGray"/>
            <w:lang w:val="en-US" w:eastAsia="ko-KR"/>
          </w:rPr>
          <w:delText> *</w:delText>
        </w:r>
        <w:r w:rsidR="00097B45" w:rsidRPr="003D4635" w:rsidDel="00647F7F">
          <w:rPr>
            <w:strike/>
            <w:noProof/>
            <w:sz w:val="20"/>
            <w:szCs w:val="20"/>
            <w:highlight w:val="lightGray"/>
          </w:rPr>
          <w:delText> RefLayerSub</w:delText>
        </w:r>
        <w:r w:rsidR="003970B3" w:rsidRPr="003D4635" w:rsidDel="00647F7F">
          <w:rPr>
            <w:strike/>
            <w:noProof/>
            <w:sz w:val="20"/>
            <w:szCs w:val="20"/>
            <w:highlight w:val="lightGray"/>
          </w:rPr>
          <w:delText>Height</w:delText>
        </w:r>
        <w:r w:rsidR="00097B45" w:rsidRPr="003D4635" w:rsidDel="00647F7F">
          <w:rPr>
            <w:strike/>
            <w:noProof/>
            <w:sz w:val="20"/>
            <w:szCs w:val="20"/>
            <w:highlight w:val="lightGray"/>
          </w:rPr>
          <w:delText>C</w:delText>
        </w:r>
      </w:del>
      <w:r w:rsidR="00097B45" w:rsidRPr="003D4635">
        <w:rPr>
          <w:strike/>
          <w:noProof/>
          <w:sz w:val="20"/>
          <w:szCs w:val="20"/>
          <w:highlight w:val="lightGray"/>
        </w:rPr>
        <w:t> )</w:t>
      </w:r>
      <w:r w:rsidR="005C6BF0" w:rsidRPr="003D4635">
        <w:rPr>
          <w:strike/>
          <w:noProof/>
          <w:sz w:val="20"/>
          <w:szCs w:val="20"/>
          <w:highlight w:val="lightGray"/>
        </w:rPr>
        <w:t> </w:t>
      </w:r>
      <w:r w:rsidR="005C6BF0" w:rsidRPr="003D4635">
        <w:rPr>
          <w:strike/>
          <w:sz w:val="20"/>
          <w:szCs w:val="20"/>
          <w:highlight w:val="lightGray"/>
        </w:rPr>
        <w:t xml:space="preserve">&lt;&lt; 4) </w:t>
      </w:r>
      <w:r w:rsidR="00833853" w:rsidRPr="003D4635">
        <w:rPr>
          <w:strike/>
          <w:sz w:val="20"/>
          <w:szCs w:val="20"/>
          <w:highlight w:val="lightGray"/>
          <w:lang w:eastAsia="ko-KR"/>
        </w:rPr>
        <w:t>−</w:t>
      </w:r>
      <w:r w:rsidR="00833853" w:rsidRPr="003D4635">
        <w:rPr>
          <w:strike/>
          <w:sz w:val="20"/>
          <w:szCs w:val="20"/>
          <w:highlight w:val="lightGray"/>
        </w:rPr>
        <w:t xml:space="preserve"> </w:t>
      </w:r>
      <w:r w:rsidR="005C6BF0" w:rsidRPr="003D4635">
        <w:rPr>
          <w:strike/>
          <w:sz w:val="20"/>
          <w:szCs w:val="20"/>
          <w:highlight w:val="lightGray"/>
        </w:rPr>
        <w:t>( ( ( CrossLayerPhaseAlignmentFlag</w:t>
      </w:r>
      <w:r w:rsidR="00760F4B" w:rsidRPr="003D4635">
        <w:rPr>
          <w:strike/>
          <w:sz w:val="20"/>
          <w:szCs w:val="20"/>
          <w:highlight w:val="lightGray"/>
        </w:rPr>
        <w:br/>
      </w:r>
      <w:r w:rsidR="00760F4B" w:rsidRPr="003D4635">
        <w:rPr>
          <w:strike/>
          <w:sz w:val="20"/>
          <w:szCs w:val="20"/>
          <w:highlight w:val="lightGray"/>
        </w:rPr>
        <w:tab/>
      </w:r>
      <w:r w:rsidR="00760F4B" w:rsidRPr="003D4635">
        <w:rPr>
          <w:strike/>
          <w:sz w:val="20"/>
          <w:szCs w:val="20"/>
          <w:highlight w:val="lightGray"/>
        </w:rPr>
        <w:tab/>
      </w:r>
      <w:r w:rsidR="005C6BF0" w:rsidRPr="003D4635">
        <w:rPr>
          <w:strike/>
          <w:sz w:val="20"/>
          <w:szCs w:val="20"/>
          <w:highlight w:val="lightGray"/>
        </w:rPr>
        <w:t>&lt;&lt; (3 </w:t>
      </w:r>
      <w:r w:rsidR="005C6BF0" w:rsidRPr="003D4635">
        <w:rPr>
          <w:strike/>
          <w:sz w:val="20"/>
          <w:szCs w:val="20"/>
          <w:highlight w:val="lightGray"/>
          <w:lang w:eastAsia="ko-KR"/>
        </w:rPr>
        <w:t>–</w:t>
      </w:r>
      <w:r w:rsidR="005C6BF0" w:rsidRPr="003D4635">
        <w:rPr>
          <w:strike/>
          <w:sz w:val="20"/>
          <w:szCs w:val="20"/>
          <w:highlight w:val="lightGray"/>
        </w:rPr>
        <w:t> VertPhasePositionAdjustFlag )</w:t>
      </w:r>
      <w:r w:rsidR="00760F4B" w:rsidRPr="003D4635">
        <w:rPr>
          <w:strike/>
          <w:sz w:val="20"/>
          <w:szCs w:val="20"/>
          <w:highlight w:val="lightGray"/>
        </w:rPr>
        <w:t> )</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sz w:val="20"/>
          <w:szCs w:val="20"/>
          <w:highlight w:val="lightGray"/>
        </w:rPr>
        <w:t>VertPhasePositionFlag</w:t>
      </w:r>
      <w:r w:rsidR="005C6BF0" w:rsidRPr="003D4635">
        <w:rPr>
          <w:strike/>
          <w:sz w:val="20"/>
          <w:szCs w:val="20"/>
          <w:highlight w:val="lightGray"/>
        </w:rPr>
        <w:t> </w:t>
      </w:r>
      <w:r w:rsidRPr="003D4635">
        <w:rPr>
          <w:strike/>
          <w:sz w:val="20"/>
          <w:szCs w:val="20"/>
          <w:highlight w:val="lightGray"/>
        </w:rPr>
        <w:t>&lt;&lt;</w:t>
      </w:r>
      <w:r w:rsidR="005C6BF0" w:rsidRPr="003D4635">
        <w:rPr>
          <w:strike/>
          <w:sz w:val="20"/>
          <w:szCs w:val="20"/>
          <w:highlight w:val="lightGray"/>
        </w:rPr>
        <w:t> </w:t>
      </w:r>
      <w:r w:rsidRPr="003D4635">
        <w:rPr>
          <w:strike/>
          <w:sz w:val="20"/>
          <w:szCs w:val="20"/>
          <w:highlight w:val="lightGray"/>
        </w:rPr>
        <w:t>3</w:t>
      </w:r>
      <w:r w:rsidR="005C6BF0" w:rsidRPr="003D4635">
        <w:rPr>
          <w:strike/>
          <w:sz w:val="20"/>
          <w:szCs w:val="20"/>
          <w:highlight w:val="lightGray"/>
        </w:rPr>
        <w:t> </w:t>
      </w:r>
      <w:r w:rsidRPr="003D4635">
        <w:rPr>
          <w:strike/>
          <w:sz w:val="20"/>
          <w:szCs w:val="20"/>
          <w:highlight w:val="lightGray"/>
        </w:rPr>
        <w:t>)</w:t>
      </w:r>
      <w:r w:rsidR="005C6BF0" w:rsidRPr="003D4635">
        <w:rPr>
          <w:strike/>
          <w:sz w:val="20"/>
          <w:szCs w:val="20"/>
          <w:highlight w:val="lightGray"/>
        </w:rPr>
        <w:t> )</w:t>
      </w:r>
      <w:r w:rsidRPr="003D4635">
        <w:rPr>
          <w:strike/>
          <w:noProof/>
          <w:sz w:val="20"/>
          <w:szCs w:val="20"/>
          <w:highlight w:val="lightGray"/>
          <w:lang w:eastAsia="ko-KR"/>
        </w:rPr>
        <w:tab/>
      </w:r>
      <w:r w:rsidR="005C6BF0" w:rsidRPr="003D4635">
        <w:rPr>
          <w:strike/>
          <w:noProof/>
          <w:sz w:val="20"/>
          <w:szCs w:val="20"/>
          <w:highlight w:val="lightGray"/>
          <w:lang w:eastAsia="ko-KR"/>
        </w:rPr>
        <w:t>(H</w:t>
      </w:r>
      <w:r w:rsidR="005C6BF0"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8</w:t>
      </w:r>
      <w:r w:rsidR="00A77294" w:rsidRPr="003D4635">
        <w:rPr>
          <w:strike/>
          <w:noProof/>
          <w:sz w:val="20"/>
          <w:szCs w:val="20"/>
          <w:highlight w:val="lightGray"/>
        </w:rPr>
        <w:fldChar w:fldCharType="end"/>
      </w:r>
      <w:r w:rsidR="005C6BF0" w:rsidRPr="003D4635">
        <w:rPr>
          <w:strike/>
          <w:noProof/>
          <w:sz w:val="20"/>
          <w:szCs w:val="20"/>
          <w:highlight w:val="lightGray"/>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B86672" w:rsidRDefault="00B86672" w:rsidP="00B86672">
      <w:pPr>
        <w:pStyle w:val="Equation"/>
        <w:spacing w:before="136" w:after="0"/>
        <w:ind w:left="630"/>
        <w:rPr>
          <w:ins w:id="2520" w:author="sec" w:date="2014-06-12T14:21:00Z"/>
          <w:noProof/>
          <w:sz w:val="20"/>
          <w:szCs w:val="20"/>
          <w:lang w:eastAsia="ko-KR"/>
        </w:rPr>
      </w:pPr>
      <w:ins w:id="2521" w:author="sec" w:date="2014-06-12T14:21:00Z">
        <w:r w:rsidRPr="00E6657A">
          <w:rPr>
            <w:sz w:val="20"/>
            <w:szCs w:val="20"/>
            <w:highlight w:val="lightGray"/>
          </w:rPr>
          <w:t>phaseX = PhaseXC</w:t>
        </w:r>
        <w:r w:rsidRPr="00E6657A">
          <w:rPr>
            <w:sz w:val="20"/>
            <w:szCs w:val="20"/>
            <w:highlight w:val="lightGray"/>
          </w:rPr>
          <w:tab/>
        </w:r>
        <w:r w:rsidRPr="00E6657A">
          <w:rPr>
            <w:noProof/>
            <w:sz w:val="20"/>
            <w:szCs w:val="20"/>
            <w:highlight w:val="lightGray"/>
            <w:lang w:eastAsia="ko-KR"/>
          </w:rPr>
          <w:tab/>
          <w:t>(H</w:t>
        </w:r>
        <w:r w:rsidRPr="00E6657A">
          <w:rPr>
            <w:noProof/>
            <w:sz w:val="20"/>
            <w:szCs w:val="20"/>
            <w:highlight w:val="lightGray"/>
          </w:rPr>
          <w:noBreakHyphen/>
        </w:r>
        <w:r w:rsidR="00A77294"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A77294" w:rsidRPr="00E6657A">
          <w:rPr>
            <w:noProof/>
            <w:sz w:val="20"/>
            <w:szCs w:val="20"/>
            <w:highlight w:val="lightGray"/>
          </w:rPr>
          <w:fldChar w:fldCharType="separate"/>
        </w:r>
        <w:r w:rsidRPr="00E6657A">
          <w:rPr>
            <w:noProof/>
            <w:sz w:val="20"/>
            <w:szCs w:val="20"/>
            <w:highlight w:val="lightGray"/>
          </w:rPr>
          <w:t>9</w:t>
        </w:r>
        <w:r w:rsidR="00A77294" w:rsidRPr="00E6657A">
          <w:rPr>
            <w:noProof/>
            <w:sz w:val="20"/>
            <w:szCs w:val="20"/>
            <w:highlight w:val="lightGray"/>
          </w:rPr>
          <w:fldChar w:fldCharType="end"/>
        </w:r>
        <w:r w:rsidRPr="00E6657A">
          <w:rPr>
            <w:noProof/>
            <w:sz w:val="20"/>
            <w:szCs w:val="20"/>
            <w:highlight w:val="lightGray"/>
            <w:lang w:eastAsia="ko-KR"/>
          </w:rPr>
          <w:t>)</w:t>
        </w:r>
        <w:r w:rsidRPr="00E6657A">
          <w:rPr>
            <w:sz w:val="20"/>
            <w:szCs w:val="20"/>
            <w:highlight w:val="lightGray"/>
          </w:rPr>
          <w:br/>
          <w:t>phaseY = PhaseYC</w:t>
        </w:r>
        <w:r w:rsidRPr="00E6657A">
          <w:rPr>
            <w:sz w:val="20"/>
            <w:szCs w:val="20"/>
            <w:highlight w:val="lightGray"/>
          </w:rPr>
          <w:tab/>
        </w:r>
        <w:r w:rsidRPr="00E6657A">
          <w:rPr>
            <w:sz w:val="20"/>
            <w:szCs w:val="20"/>
            <w:highlight w:val="lightGray"/>
          </w:rPr>
          <w:tab/>
        </w:r>
        <w:r w:rsidRPr="00E6657A">
          <w:rPr>
            <w:noProof/>
            <w:sz w:val="20"/>
            <w:szCs w:val="20"/>
            <w:highlight w:val="lightGray"/>
            <w:lang w:eastAsia="ko-KR"/>
          </w:rPr>
          <w:t>(H</w:t>
        </w:r>
        <w:r w:rsidRPr="00E6657A">
          <w:rPr>
            <w:noProof/>
            <w:sz w:val="20"/>
            <w:szCs w:val="20"/>
            <w:highlight w:val="lightGray"/>
          </w:rPr>
          <w:noBreakHyphen/>
        </w:r>
        <w:r w:rsidR="00A77294" w:rsidRPr="00E6657A">
          <w:rPr>
            <w:noProof/>
            <w:sz w:val="20"/>
            <w:szCs w:val="20"/>
            <w:highlight w:val="lightGray"/>
          </w:rPr>
          <w:fldChar w:fldCharType="begin" w:fldLock="1"/>
        </w:r>
        <w:r w:rsidRPr="00E6657A">
          <w:rPr>
            <w:noProof/>
            <w:sz w:val="20"/>
            <w:szCs w:val="20"/>
            <w:highlight w:val="lightGray"/>
          </w:rPr>
          <w:instrText xml:space="preserve"> SEQ Equation \* ARABIC </w:instrText>
        </w:r>
        <w:r w:rsidR="00A77294" w:rsidRPr="00E6657A">
          <w:rPr>
            <w:noProof/>
            <w:sz w:val="20"/>
            <w:szCs w:val="20"/>
            <w:highlight w:val="lightGray"/>
          </w:rPr>
          <w:fldChar w:fldCharType="separate"/>
        </w:r>
        <w:r w:rsidRPr="00E6657A">
          <w:rPr>
            <w:noProof/>
            <w:sz w:val="20"/>
            <w:szCs w:val="20"/>
            <w:highlight w:val="lightGray"/>
          </w:rPr>
          <w:t>10</w:t>
        </w:r>
        <w:r w:rsidR="00A77294" w:rsidRPr="00E6657A">
          <w:rPr>
            <w:noProof/>
            <w:sz w:val="20"/>
            <w:szCs w:val="20"/>
            <w:highlight w:val="lightGray"/>
          </w:rPr>
          <w:fldChar w:fldCharType="end"/>
        </w:r>
        <w:r w:rsidRPr="00E6657A">
          <w:rPr>
            <w:noProof/>
            <w:sz w:val="20"/>
            <w:szCs w:val="20"/>
            <w:highlight w:val="lightGray"/>
            <w:lang w:eastAsia="ko-KR"/>
          </w:rPr>
          <w:t>)</w:t>
        </w:r>
      </w:ins>
    </w:p>
    <w:p w:rsidR="005C6BF0" w:rsidRPr="003D4635" w:rsidRDefault="005C6BF0" w:rsidP="005C6BF0">
      <w:pPr>
        <w:pStyle w:val="Equation"/>
        <w:spacing w:before="136" w:after="0"/>
        <w:ind w:left="630"/>
        <w:rPr>
          <w:strike/>
          <w:noProof/>
          <w:sz w:val="20"/>
          <w:szCs w:val="20"/>
          <w:highlight w:val="lightGray"/>
          <w:lang w:eastAsia="ko-KR"/>
        </w:rPr>
      </w:pPr>
      <w:r w:rsidRPr="003D4635">
        <w:rPr>
          <w:strike/>
          <w:sz w:val="20"/>
          <w:szCs w:val="20"/>
          <w:highlight w:val="lightGray"/>
        </w:rPr>
        <w:t>phaseX = CrossLayerPhaseAlignmentFla</w:t>
      </w:r>
      <w:r w:rsidR="00760F4B" w:rsidRPr="003D4635">
        <w:rPr>
          <w:strike/>
          <w:sz w:val="20"/>
          <w:szCs w:val="20"/>
          <w:highlight w:val="lightGray"/>
        </w:rPr>
        <w:t>g</w:t>
      </w:r>
      <w:r w:rsidRPr="003D4635">
        <w:rPr>
          <w:strike/>
          <w:sz w:val="20"/>
          <w:szCs w:val="20"/>
          <w:highlight w:val="lightGray"/>
        </w:rPr>
        <w:tab/>
      </w:r>
      <w:r w:rsidRPr="003D4635">
        <w:rPr>
          <w:strike/>
          <w:noProof/>
          <w:sz w:val="20"/>
          <w:szCs w:val="20"/>
          <w:highlight w:val="lightGray"/>
          <w:lang w:eastAsia="ko-KR"/>
        </w:rPr>
        <w:tab/>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9</w:t>
      </w:r>
      <w:r w:rsidR="00A77294"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sz w:val="20"/>
          <w:szCs w:val="20"/>
          <w:highlight w:val="lightGray"/>
        </w:rPr>
        <w:br/>
        <w:t>phaseY = CrossLayerPhaseAlignmentFlag + 1</w:t>
      </w:r>
      <w:r w:rsidRPr="003D4635">
        <w:rPr>
          <w:strike/>
          <w:sz w:val="20"/>
          <w:szCs w:val="20"/>
          <w:highlight w:val="lightGray"/>
        </w:rPr>
        <w:tab/>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10</w:t>
      </w:r>
      <w:r w:rsidR="00A77294" w:rsidRPr="003D4635">
        <w:rPr>
          <w:strike/>
          <w:noProof/>
          <w:sz w:val="20"/>
          <w:szCs w:val="20"/>
          <w:highlight w:val="lightGray"/>
        </w:rPr>
        <w:fldChar w:fldCharType="end"/>
      </w:r>
      <w:r w:rsidRPr="003D4635">
        <w:rPr>
          <w:strike/>
          <w:noProof/>
          <w:sz w:val="20"/>
          <w:szCs w:val="20"/>
          <w:highlight w:val="lightGray"/>
          <w:lang w:eastAsia="ko-KR"/>
        </w:rPr>
        <w:t>)</w:t>
      </w:r>
    </w:p>
    <w:p w:rsidR="00760F4B" w:rsidRPr="00B86672" w:rsidRDefault="005C6BF0" w:rsidP="00760F4B">
      <w:pPr>
        <w:pStyle w:val="Equation"/>
        <w:spacing w:before="136" w:after="0"/>
        <w:ind w:left="630"/>
        <w:rPr>
          <w:strike/>
          <w:sz w:val="20"/>
          <w:szCs w:val="20"/>
        </w:rPr>
      </w:pPr>
      <w:r w:rsidRPr="003D4635">
        <w:rPr>
          <w:strike/>
          <w:sz w:val="20"/>
          <w:szCs w:val="20"/>
          <w:highlight w:val="lightGray"/>
        </w:rPr>
        <w:t>deltaX = (</w:t>
      </w:r>
      <w:r w:rsidR="00760F4B" w:rsidRPr="003D4635">
        <w:rPr>
          <w:strike/>
          <w:sz w:val="20"/>
          <w:szCs w:val="20"/>
          <w:highlight w:val="lightGray"/>
        </w:rPr>
        <w:t> </w:t>
      </w:r>
      <w:ins w:id="2522" w:author="Reference layer offset" w:date="2014-06-11T12:16:00Z">
        <w:r w:rsidR="00647F7F" w:rsidRPr="003D4635">
          <w:rPr>
            <w:rFonts w:eastAsia="MS Mincho" w:hint="eastAsia"/>
            <w:strike/>
            <w:sz w:val="20"/>
            <w:szCs w:val="20"/>
            <w:highlight w:val="lightGray"/>
            <w:lang w:eastAsia="ja-JP"/>
          </w:rPr>
          <w:t>(</w:t>
        </w:r>
        <w:r w:rsidR="00647F7F" w:rsidRPr="003D4635">
          <w:rPr>
            <w:rFonts w:eastAsia="MS Mincho"/>
            <w:strike/>
            <w:sz w:val="20"/>
            <w:szCs w:val="20"/>
            <w:highlight w:val="lightGray"/>
            <w:lang w:val="en-US" w:eastAsia="ja-JP"/>
          </w:rPr>
          <w:t> </w:t>
        </w:r>
      </w:ins>
      <w:r w:rsidRPr="003D4635">
        <w:rPr>
          <w:strike/>
          <w:noProof/>
          <w:sz w:val="20"/>
          <w:szCs w:val="20"/>
          <w:highlight w:val="lightGray"/>
          <w:lang w:eastAsia="ko-KR"/>
        </w:rPr>
        <w:t>RefLayer</w:t>
      </w:r>
      <w:del w:id="2523" w:author="Reference layer offset" w:date="2014-06-11T12:14: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LeftOffset</w:t>
      </w:r>
      <w:r w:rsidRPr="003D4635">
        <w:rPr>
          <w:strike/>
          <w:noProof/>
          <w:sz w:val="20"/>
          <w:szCs w:val="20"/>
          <w:highlight w:val="lightGray"/>
        </w:rPr>
        <w:t> </w:t>
      </w:r>
      <w:ins w:id="2524" w:author="Reference layer offset" w:date="2014-06-11T12:15:00Z">
        <w:r w:rsidR="00647F7F" w:rsidRPr="003D4635">
          <w:rPr>
            <w:rFonts w:eastAsia="MS Mincho" w:hint="eastAsia"/>
            <w:strike/>
            <w:noProof/>
            <w:sz w:val="20"/>
            <w:szCs w:val="20"/>
            <w:highlight w:val="lightGray"/>
            <w:lang w:eastAsia="ja-JP"/>
          </w:rPr>
          <w:t>/</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Ref</w:t>
        </w:r>
      </w:ins>
      <w:ins w:id="2525" w:author="Reference layer offset" w:date="2014-06-11T12:16:00Z">
        <w:r w:rsidR="00647F7F" w:rsidRPr="003D4635">
          <w:rPr>
            <w:rFonts w:eastAsia="MS Mincho" w:hint="eastAsia"/>
            <w:strike/>
            <w:noProof/>
            <w:sz w:val="20"/>
            <w:szCs w:val="20"/>
            <w:highlight w:val="lightGray"/>
            <w:lang w:val="en-US" w:eastAsia="ja-JP"/>
          </w:rPr>
          <w:t>LayerSubWidthC</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w:t>
        </w:r>
        <w:r w:rsidR="00647F7F" w:rsidRPr="003D4635">
          <w:rPr>
            <w:rFonts w:eastAsia="MS Mincho"/>
            <w:strike/>
            <w:noProof/>
            <w:sz w:val="20"/>
            <w:szCs w:val="20"/>
            <w:highlight w:val="lightGray"/>
            <w:lang w:val="en-US" w:eastAsia="ja-JP"/>
          </w:rPr>
          <w:t> </w:t>
        </w:r>
      </w:ins>
      <w:r w:rsidRPr="003D4635">
        <w:rPr>
          <w:strike/>
          <w:sz w:val="20"/>
          <w:szCs w:val="20"/>
          <w:highlight w:val="lightGray"/>
        </w:rPr>
        <w:t xml:space="preserve">&lt;&lt; 4) </w:t>
      </w:r>
      <w:r w:rsidRPr="003D4635">
        <w:rPr>
          <w:strike/>
          <w:sz w:val="20"/>
          <w:szCs w:val="20"/>
          <w:highlight w:val="lightGray"/>
          <w:lang w:eastAsia="ko-KR"/>
        </w:rPr>
        <w:t>−</w:t>
      </w:r>
      <w:r w:rsidRPr="003D4635">
        <w:rPr>
          <w:strike/>
          <w:sz w:val="20"/>
          <w:szCs w:val="20"/>
          <w:highlight w:val="lightGray"/>
        </w:rPr>
        <w:t xml:space="preserve"> ( CrossLayerPhaseAlignmentFlag &lt;&lt; </w:t>
      </w:r>
      <w:r w:rsidR="00760F4B" w:rsidRPr="003D4635">
        <w:rPr>
          <w:strike/>
          <w:sz w:val="20"/>
          <w:szCs w:val="20"/>
          <w:highlight w:val="lightGray"/>
        </w:rPr>
        <w:t>2</w:t>
      </w:r>
      <w:r w:rsidRPr="003D4635">
        <w:rPr>
          <w:strike/>
          <w:sz w:val="20"/>
          <w:szCs w:val="20"/>
          <w:highlight w:val="lightGray"/>
        </w:rPr>
        <w:t> )</w:t>
      </w:r>
      <w:r w:rsidRPr="003D4635">
        <w:rPr>
          <w:strike/>
          <w:sz w:val="20"/>
          <w:szCs w:val="20"/>
          <w:highlight w:val="lightGray"/>
        </w:rPr>
        <w:tab/>
      </w:r>
      <w:r w:rsidRPr="003D4635">
        <w:rPr>
          <w:strike/>
          <w:noProof/>
          <w:sz w:val="20"/>
          <w:szCs w:val="20"/>
          <w:highlight w:val="lightGray"/>
          <w:lang w:eastAsia="ko-KR"/>
        </w:rPr>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11</w:t>
      </w:r>
      <w:r w:rsidR="00A77294" w:rsidRPr="003D4635">
        <w:rPr>
          <w:strike/>
          <w:noProof/>
          <w:sz w:val="20"/>
          <w:szCs w:val="20"/>
          <w:highlight w:val="lightGray"/>
        </w:rPr>
        <w:fldChar w:fldCharType="end"/>
      </w:r>
      <w:r w:rsidRPr="003D4635">
        <w:rPr>
          <w:strike/>
          <w:noProof/>
          <w:sz w:val="20"/>
          <w:szCs w:val="20"/>
          <w:highlight w:val="lightGray"/>
          <w:lang w:eastAsia="ko-KR"/>
        </w:rPr>
        <w:t>)</w:t>
      </w:r>
      <w:r w:rsidRPr="003D4635">
        <w:rPr>
          <w:strike/>
          <w:noProof/>
          <w:sz w:val="20"/>
          <w:szCs w:val="20"/>
          <w:highlight w:val="lightGray"/>
          <w:lang w:eastAsia="ko-KR"/>
        </w:rPr>
        <w:br/>
      </w:r>
      <w:r w:rsidRPr="003D4635">
        <w:rPr>
          <w:strike/>
          <w:sz w:val="20"/>
          <w:szCs w:val="20"/>
          <w:highlight w:val="lightGray"/>
        </w:rPr>
        <w:t>deltaY = (</w:t>
      </w:r>
      <w:r w:rsidR="00760F4B" w:rsidRPr="003D4635">
        <w:rPr>
          <w:strike/>
          <w:sz w:val="20"/>
          <w:szCs w:val="20"/>
          <w:highlight w:val="lightGray"/>
        </w:rPr>
        <w:t> </w:t>
      </w:r>
      <w:ins w:id="2526" w:author="Reference layer offset" w:date="2014-06-11T12:16:00Z">
        <w:r w:rsidR="00647F7F" w:rsidRPr="003D4635">
          <w:rPr>
            <w:rFonts w:eastAsia="MS Mincho" w:hint="eastAsia"/>
            <w:strike/>
            <w:sz w:val="20"/>
            <w:szCs w:val="20"/>
            <w:highlight w:val="lightGray"/>
            <w:lang w:eastAsia="ja-JP"/>
          </w:rPr>
          <w:t>(</w:t>
        </w:r>
        <w:r w:rsidR="00647F7F" w:rsidRPr="003D4635">
          <w:rPr>
            <w:rFonts w:eastAsia="MS Mincho"/>
            <w:strike/>
            <w:sz w:val="20"/>
            <w:szCs w:val="20"/>
            <w:highlight w:val="lightGray"/>
            <w:lang w:val="en-US" w:eastAsia="ja-JP"/>
          </w:rPr>
          <w:t> </w:t>
        </w:r>
      </w:ins>
      <w:r w:rsidRPr="003D4635">
        <w:rPr>
          <w:strike/>
          <w:noProof/>
          <w:sz w:val="20"/>
          <w:szCs w:val="20"/>
          <w:highlight w:val="lightGray"/>
          <w:lang w:eastAsia="ko-KR"/>
        </w:rPr>
        <w:t>RefLayer</w:t>
      </w:r>
      <w:del w:id="2527" w:author="Reference layer offset" w:date="2014-06-11T12:14:00Z">
        <w:r w:rsidRPr="003D4635" w:rsidDel="00647F7F">
          <w:rPr>
            <w:strike/>
            <w:sz w:val="20"/>
            <w:szCs w:val="20"/>
            <w:highlight w:val="lightGray"/>
            <w:lang w:val="en-US" w:eastAsia="ko-KR"/>
          </w:rPr>
          <w:delText>ConfWin</w:delText>
        </w:r>
      </w:del>
      <w:r w:rsidRPr="003D4635">
        <w:rPr>
          <w:strike/>
          <w:sz w:val="20"/>
          <w:szCs w:val="20"/>
          <w:highlight w:val="lightGray"/>
          <w:lang w:val="en-US" w:eastAsia="ko-KR"/>
        </w:rPr>
        <w:t>TopOffset</w:t>
      </w:r>
      <w:r w:rsidRPr="003D4635">
        <w:rPr>
          <w:strike/>
          <w:noProof/>
          <w:sz w:val="20"/>
          <w:szCs w:val="20"/>
          <w:highlight w:val="lightGray"/>
        </w:rPr>
        <w:t> </w:t>
      </w:r>
      <w:ins w:id="2528" w:author="Reference layer offset" w:date="2014-06-11T12:16:00Z">
        <w:r w:rsidR="00647F7F" w:rsidRPr="003D4635">
          <w:rPr>
            <w:rFonts w:eastAsia="MS Mincho" w:hint="eastAsia"/>
            <w:strike/>
            <w:noProof/>
            <w:sz w:val="20"/>
            <w:szCs w:val="20"/>
            <w:highlight w:val="lightGray"/>
            <w:lang w:eastAsia="ja-JP"/>
          </w:rPr>
          <w:t>/</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RefLayerSubHeightC</w:t>
        </w:r>
        <w:r w:rsidR="00647F7F" w:rsidRPr="003D4635">
          <w:rPr>
            <w:rFonts w:eastAsia="MS Mincho"/>
            <w:strike/>
            <w:noProof/>
            <w:sz w:val="20"/>
            <w:szCs w:val="20"/>
            <w:highlight w:val="lightGray"/>
            <w:lang w:val="en-US" w:eastAsia="ja-JP"/>
          </w:rPr>
          <w:t> </w:t>
        </w:r>
        <w:r w:rsidR="00647F7F" w:rsidRPr="003D4635">
          <w:rPr>
            <w:rFonts w:eastAsia="MS Mincho" w:hint="eastAsia"/>
            <w:strike/>
            <w:noProof/>
            <w:sz w:val="20"/>
            <w:szCs w:val="20"/>
            <w:highlight w:val="lightGray"/>
            <w:lang w:val="en-US" w:eastAsia="ja-JP"/>
          </w:rPr>
          <w:t>)</w:t>
        </w:r>
        <w:r w:rsidR="00647F7F" w:rsidRPr="003D4635">
          <w:rPr>
            <w:rFonts w:eastAsia="MS Mincho"/>
            <w:strike/>
            <w:noProof/>
            <w:sz w:val="20"/>
            <w:szCs w:val="20"/>
            <w:highlight w:val="lightGray"/>
            <w:lang w:val="en-US" w:eastAsia="ja-JP"/>
          </w:rPr>
          <w:t> </w:t>
        </w:r>
      </w:ins>
      <w:r w:rsidRPr="003D4635">
        <w:rPr>
          <w:strike/>
          <w:sz w:val="20"/>
          <w:szCs w:val="20"/>
          <w:highlight w:val="lightGray"/>
        </w:rPr>
        <w:t xml:space="preserve">&lt;&lt; 4) </w:t>
      </w:r>
      <w:r w:rsidR="00833853" w:rsidRPr="003D4635">
        <w:rPr>
          <w:strike/>
          <w:sz w:val="20"/>
          <w:szCs w:val="20"/>
          <w:highlight w:val="lightGray"/>
          <w:lang w:eastAsia="ko-KR"/>
        </w:rPr>
        <w:t>−</w:t>
      </w:r>
      <w:r w:rsidRPr="003D4635">
        <w:rPr>
          <w:strike/>
          <w:sz w:val="20"/>
          <w:szCs w:val="20"/>
          <w:highlight w:val="lightGray"/>
        </w:rPr>
        <w:t xml:space="preserve"> </w:t>
      </w:r>
      <w:r w:rsidR="00760F4B" w:rsidRPr="003D4635">
        <w:rPr>
          <w:strike/>
          <w:sz w:val="20"/>
          <w:szCs w:val="20"/>
          <w:highlight w:val="lightGray"/>
        </w:rPr>
        <w:t>( </w:t>
      </w:r>
      <w:r w:rsidRPr="003D4635">
        <w:rPr>
          <w:strike/>
          <w:sz w:val="20"/>
          <w:szCs w:val="20"/>
          <w:highlight w:val="lightGray"/>
        </w:rPr>
        <w:t>( </w:t>
      </w:r>
      <w:r w:rsidR="00760F4B" w:rsidRPr="003D4635">
        <w:rPr>
          <w:strike/>
          <w:sz w:val="20"/>
          <w:szCs w:val="20"/>
          <w:highlight w:val="lightGray"/>
        </w:rPr>
        <w:t>( CrossLayerPhaseAlignmentFlag + 1 )</w:t>
      </w:r>
      <w:r w:rsidR="00760F4B" w:rsidRPr="003D4635">
        <w:rPr>
          <w:strike/>
          <w:sz w:val="20"/>
          <w:szCs w:val="20"/>
          <w:highlight w:val="lightGray"/>
        </w:rPr>
        <w:br/>
      </w:r>
      <w:r w:rsidR="00760F4B" w:rsidRPr="003D4635">
        <w:rPr>
          <w:strike/>
          <w:sz w:val="20"/>
          <w:szCs w:val="20"/>
          <w:highlight w:val="lightGray"/>
        </w:rPr>
        <w:tab/>
      </w:r>
      <w:r w:rsidR="00760F4B" w:rsidRPr="003D4635">
        <w:rPr>
          <w:strike/>
          <w:sz w:val="20"/>
          <w:szCs w:val="20"/>
          <w:highlight w:val="lightGray"/>
        </w:rPr>
        <w:tab/>
        <w:t> &lt;&lt; ( 2 </w:t>
      </w:r>
      <w:r w:rsidR="00833853" w:rsidRPr="003D4635">
        <w:rPr>
          <w:strike/>
          <w:sz w:val="20"/>
          <w:szCs w:val="20"/>
          <w:highlight w:val="lightGray"/>
          <w:lang w:eastAsia="ko-KR"/>
        </w:rPr>
        <w:t>−</w:t>
      </w:r>
      <w:r w:rsidR="00833853" w:rsidRPr="003D4635">
        <w:rPr>
          <w:strike/>
          <w:sz w:val="20"/>
          <w:szCs w:val="20"/>
          <w:highlight w:val="lightGray"/>
        </w:rPr>
        <w:t> </w:t>
      </w:r>
      <w:r w:rsidR="00760F4B" w:rsidRPr="003D4635">
        <w:rPr>
          <w:strike/>
          <w:sz w:val="20"/>
          <w:szCs w:val="20"/>
          <w:highlight w:val="lightGray"/>
        </w:rPr>
        <w:t>VertPhasePositionAdjustFlag ) ) + (VertPhasePositionFlag &lt;&lt; 3 )</w:t>
      </w:r>
      <w:r w:rsidRPr="003D4635">
        <w:rPr>
          <w:strike/>
          <w:sz w:val="20"/>
          <w:szCs w:val="20"/>
          <w:highlight w:val="lightGray"/>
        </w:rPr>
        <w:t> )</w:t>
      </w:r>
      <w:r w:rsidRPr="003D4635">
        <w:rPr>
          <w:strike/>
          <w:noProof/>
          <w:sz w:val="20"/>
          <w:szCs w:val="20"/>
          <w:highlight w:val="lightGray"/>
          <w:lang w:eastAsia="ko-KR"/>
        </w:rPr>
        <w:tab/>
        <w:t>(H</w:t>
      </w:r>
      <w:r w:rsidRPr="003D4635">
        <w:rPr>
          <w:strike/>
          <w:noProof/>
          <w:sz w:val="20"/>
          <w:szCs w:val="20"/>
          <w:highlight w:val="lightGray"/>
        </w:rPr>
        <w:noBreakHyphen/>
      </w:r>
      <w:r w:rsidR="00A77294" w:rsidRPr="003D4635">
        <w:rPr>
          <w:strike/>
          <w:noProof/>
          <w:sz w:val="20"/>
          <w:szCs w:val="20"/>
          <w:highlight w:val="lightGray"/>
        </w:rPr>
        <w:fldChar w:fldCharType="begin" w:fldLock="1"/>
      </w:r>
      <w:r w:rsidR="00163A68" w:rsidRPr="003D4635">
        <w:rPr>
          <w:strike/>
          <w:noProof/>
          <w:sz w:val="20"/>
          <w:szCs w:val="20"/>
          <w:highlight w:val="lightGray"/>
        </w:rPr>
        <w:instrText xml:space="preserve"> SEQ Equation \* ARABIC </w:instrText>
      </w:r>
      <w:r w:rsidR="00A77294" w:rsidRPr="003D4635">
        <w:rPr>
          <w:strike/>
          <w:noProof/>
          <w:sz w:val="20"/>
          <w:szCs w:val="20"/>
          <w:highlight w:val="lightGray"/>
        </w:rPr>
        <w:fldChar w:fldCharType="separate"/>
      </w:r>
      <w:r w:rsidR="00951483" w:rsidRPr="003D4635">
        <w:rPr>
          <w:strike/>
          <w:noProof/>
          <w:sz w:val="20"/>
          <w:szCs w:val="20"/>
          <w:highlight w:val="lightGray"/>
        </w:rPr>
        <w:t>12</w:t>
      </w:r>
      <w:r w:rsidR="00A77294" w:rsidRPr="003D4635">
        <w:rPr>
          <w:strike/>
          <w:noProof/>
          <w:sz w:val="20"/>
          <w:szCs w:val="20"/>
          <w:highlight w:val="lightGray"/>
        </w:rPr>
        <w:fldChar w:fldCharType="end"/>
      </w:r>
      <w:r w:rsidRPr="003D4635">
        <w:rPr>
          <w:strike/>
          <w:noProof/>
          <w:sz w:val="20"/>
          <w:szCs w:val="20"/>
          <w:highlight w:val="lightGray"/>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w:t>
      </w:r>
      <w:ins w:id="2529" w:author="sec" w:date="2014-06-12T14:24:00Z">
        <w:r w:rsidR="00B86672" w:rsidRPr="00E6657A">
          <w:rPr>
            <w:sz w:val="20"/>
            <w:szCs w:val="20"/>
            <w:highlight w:val="lightGray"/>
          </w:rPr>
          <w:t>8</w:t>
        </w:r>
        <w:r w:rsidR="00B86672" w:rsidRPr="00AD310C">
          <w:rPr>
            <w:sz w:val="20"/>
            <w:szCs w:val="20"/>
          </w:rPr>
          <w:t> </w:t>
        </w:r>
        <w:r w:rsidR="00B86672" w:rsidRPr="00E6657A">
          <w:rPr>
            <w:strike/>
            <w:sz w:val="20"/>
            <w:szCs w:val="20"/>
            <w:highlight w:val="lightGray"/>
          </w:rPr>
          <w:t>2</w:t>
        </w:r>
      </w:ins>
      <w:del w:id="2530" w:author="sec" w:date="2014-06-12T14:24:00Z">
        <w:r w:rsidRPr="002A65BF" w:rsidDel="00B86672">
          <w:rPr>
            <w:sz w:val="20"/>
            <w:szCs w:val="20"/>
          </w:rPr>
          <w:delText>2</w:delText>
        </w:r>
      </w:del>
      <w:r w:rsidRPr="002A65BF">
        <w:rPr>
          <w:sz w:val="20"/>
          <w:szCs w:val="20"/>
        </w:rPr>
        <w:t> ) &gt;&gt; </w:t>
      </w:r>
      <w:ins w:id="2531" w:author="sec" w:date="2014-06-12T14:24:00Z">
        <w:r w:rsidR="00B86672" w:rsidRPr="00E6657A">
          <w:rPr>
            <w:sz w:val="20"/>
            <w:szCs w:val="20"/>
            <w:highlight w:val="lightGray"/>
          </w:rPr>
          <w:t>4</w:t>
        </w:r>
        <w:r w:rsidR="00B86672" w:rsidRPr="00E6657A">
          <w:rPr>
            <w:strike/>
            <w:sz w:val="20"/>
            <w:szCs w:val="20"/>
            <w:highlight w:val="lightGray"/>
          </w:rPr>
          <w:t>2</w:t>
        </w:r>
      </w:ins>
      <w:del w:id="2532" w:author="sec" w:date="2014-06-12T14:24:00Z">
        <w:r w:rsidRPr="002A65BF" w:rsidDel="00B86672">
          <w:rPr>
            <w:sz w:val="20"/>
            <w:szCs w:val="20"/>
          </w:rPr>
          <w:delText>2</w:delText>
        </w:r>
      </w:del>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A77294"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163A68" w:rsidRPr="002A65BF">
        <w:rPr>
          <w:noProof/>
          <w:sz w:val="20"/>
          <w:szCs w:val="20"/>
          <w:highlight w:val="yellow"/>
        </w:rPr>
        <w:t>13</w:t>
      </w:r>
      <w:r w:rsidR="00A77294"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w:t>
      </w:r>
      <w:ins w:id="2533" w:author="sec" w:date="2014-06-12T14:24:00Z">
        <w:r w:rsidR="00B86672" w:rsidRPr="00E6657A">
          <w:rPr>
            <w:sz w:val="20"/>
            <w:szCs w:val="20"/>
            <w:highlight w:val="lightGray"/>
          </w:rPr>
          <w:t>8</w:t>
        </w:r>
        <w:r w:rsidR="00B86672" w:rsidRPr="00AD310C">
          <w:rPr>
            <w:sz w:val="20"/>
            <w:szCs w:val="20"/>
          </w:rPr>
          <w:t> </w:t>
        </w:r>
        <w:r w:rsidR="00B86672" w:rsidRPr="00E6657A">
          <w:rPr>
            <w:strike/>
            <w:sz w:val="20"/>
            <w:szCs w:val="20"/>
            <w:highlight w:val="lightGray"/>
          </w:rPr>
          <w:t>2</w:t>
        </w:r>
      </w:ins>
      <w:del w:id="2534" w:author="sec" w:date="2014-06-12T14:24:00Z">
        <w:r w:rsidR="007C47A2" w:rsidRPr="002A65BF" w:rsidDel="00B86672">
          <w:rPr>
            <w:sz w:val="20"/>
            <w:szCs w:val="20"/>
          </w:rPr>
          <w:delText>2</w:delText>
        </w:r>
      </w:del>
      <w:r w:rsidR="007C47A2" w:rsidRPr="002A65BF">
        <w:rPr>
          <w:sz w:val="20"/>
          <w:szCs w:val="20"/>
        </w:rPr>
        <w:t> ) &gt;&gt; </w:t>
      </w:r>
      <w:ins w:id="2535" w:author="sec" w:date="2014-06-12T14:24:00Z">
        <w:r w:rsidR="00B86672" w:rsidRPr="00E6657A">
          <w:rPr>
            <w:sz w:val="20"/>
            <w:szCs w:val="20"/>
            <w:highlight w:val="lightGray"/>
          </w:rPr>
          <w:t>4</w:t>
        </w:r>
        <w:r w:rsidR="00B86672" w:rsidRPr="00E6657A">
          <w:rPr>
            <w:strike/>
            <w:sz w:val="20"/>
            <w:szCs w:val="20"/>
            <w:highlight w:val="lightGray"/>
          </w:rPr>
          <w:t>2</w:t>
        </w:r>
      </w:ins>
      <w:del w:id="2536" w:author="sec" w:date="2014-06-12T14:24:00Z">
        <w:r w:rsidR="007C47A2" w:rsidRPr="002A65BF" w:rsidDel="00B86672">
          <w:rPr>
            <w:sz w:val="20"/>
            <w:szCs w:val="20"/>
          </w:rPr>
          <w:delText>2</w:delText>
        </w:r>
      </w:del>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163A68" w:rsidRPr="002A65BF">
        <w:rPr>
          <w:noProof/>
          <w:sz w:val="20"/>
          <w:szCs w:val="20"/>
          <w:highlight w:val="yellow"/>
        </w:rPr>
        <w:t>14</w:t>
      </w:r>
      <w:r w:rsidR="00A77294"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ins w:id="2537" w:author="sec" w:date="2014-06-13T14:58:00Z">
        <w:r w:rsidR="00896097" w:rsidRPr="003D4635">
          <w:rPr>
            <w:sz w:val="20"/>
            <w:szCs w:val="20"/>
            <w:highlight w:val="lightGray"/>
            <w:lang w:eastAsia="ko-KR"/>
          </w:rPr>
          <w:t>−</w:t>
        </w:r>
      </w:ins>
      <w:del w:id="2538" w:author="sec" w:date="2014-06-13T14:58:00Z">
        <w:r w:rsidRPr="003D4635" w:rsidDel="00896097">
          <w:rPr>
            <w:sz w:val="20"/>
            <w:szCs w:val="20"/>
            <w:highlight w:val="lightGray"/>
          </w:rPr>
          <w:delText>+</w:delText>
        </w:r>
      </w:del>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ins w:id="2539" w:author="sec" w:date="2014-06-12T14:24:00Z">
        <w:r w:rsidR="00B86672" w:rsidRPr="00AA6C5D">
          <w:rPr>
            <w:noProof/>
            <w:sz w:val="20"/>
            <w:szCs w:val="20"/>
            <w:highlight w:val="lightGray"/>
          </w:rPr>
          <w:t xml:space="preserve">RefOffsetX </w:t>
        </w:r>
        <w:r w:rsidR="00B86672" w:rsidRPr="00E6657A">
          <w:rPr>
            <w:strike/>
            <w:sz w:val="20"/>
            <w:szCs w:val="20"/>
            <w:highlight w:val="lightGray"/>
          </w:rPr>
          <w:t>deltaX</w:t>
        </w:r>
      </w:ins>
      <w:del w:id="2540" w:author="sec" w:date="2014-06-12T14:24:00Z">
        <w:r w:rsidR="006D70F4" w:rsidRPr="002A65BF" w:rsidDel="00B86672">
          <w:rPr>
            <w:sz w:val="20"/>
            <w:szCs w:val="20"/>
          </w:rPr>
          <w:delText>deltaX</w:delText>
        </w:r>
      </w:del>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163A68" w:rsidRPr="002A65BF">
        <w:rPr>
          <w:noProof/>
          <w:sz w:val="20"/>
          <w:szCs w:val="20"/>
          <w:highlight w:val="yellow"/>
        </w:rPr>
        <w:t>15</w:t>
      </w:r>
      <w:r w:rsidR="00A77294"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w:t>
      </w:r>
      <w:ins w:id="2541" w:author="sec" w:date="2014-06-13T14:58:00Z">
        <w:r w:rsidR="00896097" w:rsidRPr="003D4635">
          <w:rPr>
            <w:sz w:val="20"/>
            <w:szCs w:val="20"/>
            <w:highlight w:val="lightGray"/>
            <w:lang w:eastAsia="ko-KR"/>
          </w:rPr>
          <w:t>−</w:t>
        </w:r>
      </w:ins>
      <w:del w:id="2542" w:author="sec" w:date="2014-06-13T14:58:00Z">
        <w:r w:rsidRPr="002A65BF" w:rsidDel="00896097">
          <w:rPr>
            <w:sz w:val="20"/>
            <w:szCs w:val="20"/>
          </w:rPr>
          <w:delText>+</w:delText>
        </w:r>
      </w:del>
      <w:r w:rsidRPr="002A65BF">
        <w:rPr>
          <w:sz w:val="20"/>
          <w:szCs w:val="20"/>
        </w:rPr>
        <w:t>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ins w:id="2543" w:author="sec" w:date="2014-06-12T14:24:00Z">
        <w:r w:rsidR="00B86672" w:rsidRPr="00AA6C5D">
          <w:rPr>
            <w:noProof/>
            <w:sz w:val="20"/>
            <w:szCs w:val="20"/>
            <w:highlight w:val="lightGray"/>
          </w:rPr>
          <w:t xml:space="preserve">RefOffsetY </w:t>
        </w:r>
        <w:r w:rsidR="00B86672" w:rsidRPr="00E6657A">
          <w:rPr>
            <w:strike/>
            <w:sz w:val="20"/>
            <w:szCs w:val="20"/>
            <w:highlight w:val="lightGray"/>
          </w:rPr>
          <w:t>deltaY</w:t>
        </w:r>
      </w:ins>
      <w:del w:id="2544" w:author="sec" w:date="2014-06-12T14:24:00Z">
        <w:r w:rsidR="006D70F4" w:rsidRPr="002A65BF" w:rsidDel="00B86672">
          <w:rPr>
            <w:sz w:val="20"/>
            <w:szCs w:val="20"/>
          </w:rPr>
          <w:delText>deltaY</w:delText>
        </w:r>
      </w:del>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A77294"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A77294" w:rsidRPr="002A65BF">
        <w:rPr>
          <w:noProof/>
          <w:sz w:val="20"/>
          <w:szCs w:val="20"/>
          <w:highlight w:val="yellow"/>
        </w:rPr>
        <w:fldChar w:fldCharType="separate"/>
      </w:r>
      <w:r w:rsidR="00163A68" w:rsidRPr="002A65BF">
        <w:rPr>
          <w:noProof/>
          <w:sz w:val="20"/>
          <w:szCs w:val="20"/>
          <w:highlight w:val="yellow"/>
        </w:rPr>
        <w:t>16</w:t>
      </w:r>
      <w:r w:rsidR="00A77294"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2545" w:name="_Toc356148121"/>
      <w:bookmarkStart w:id="2546" w:name="_Toc348629440"/>
      <w:bookmarkStart w:id="2547" w:name="_Toc351367667"/>
      <w:bookmarkStart w:id="2548" w:name="_Toc389494870"/>
      <w:r w:rsidRPr="002A65BF">
        <w:rPr>
          <w:sz w:val="20"/>
          <w:szCs w:val="20"/>
          <w:lang w:val="en-CA"/>
        </w:rPr>
        <w:t>Syntax and semantics</w:t>
      </w:r>
      <w:bookmarkEnd w:id="2498"/>
      <w:bookmarkEnd w:id="2499"/>
      <w:bookmarkEnd w:id="2545"/>
      <w:bookmarkEnd w:id="2546"/>
      <w:bookmarkEnd w:id="2547"/>
      <w:bookmarkEnd w:id="2548"/>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B44A6F">
        <w:fldChar w:fldCharType="begin" w:fldLock="1"/>
      </w:r>
      <w:r w:rsidR="00B44A6F">
        <w:instrText xml:space="preserve"> REF _Ref373835719 \r \h  \* MERGEFORMAT </w:instrText>
      </w:r>
      <w:r w:rsidR="00B44A6F">
        <w:fldChar w:fldCharType="separate"/>
      </w:r>
      <w:r w:rsidR="00736162" w:rsidRPr="00736162">
        <w:rPr>
          <w:highlight w:val="yellow"/>
          <w:lang w:val="en-CA"/>
        </w:rPr>
        <w:t>F.7</w:t>
      </w:r>
      <w:r w:rsidR="00B44A6F">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2549" w:name="_Toc351057968"/>
      <w:bookmarkStart w:id="2550" w:name="_Toc351335564"/>
      <w:bookmarkStart w:id="2551" w:name="_Toc351057980"/>
      <w:bookmarkStart w:id="2552" w:name="_Toc351335576"/>
      <w:bookmarkStart w:id="2553" w:name="_Toc357439316"/>
      <w:bookmarkStart w:id="2554" w:name="_Toc356824342"/>
      <w:bookmarkStart w:id="2555" w:name="_Toc356148143"/>
      <w:bookmarkStart w:id="2556" w:name="_Toc348629460"/>
      <w:bookmarkStart w:id="2557" w:name="_Toc351367691"/>
      <w:bookmarkStart w:id="2558" w:name="_Toc389494871"/>
      <w:bookmarkEnd w:id="2549"/>
      <w:bookmarkEnd w:id="2550"/>
      <w:bookmarkEnd w:id="2551"/>
      <w:bookmarkEnd w:id="2552"/>
      <w:r w:rsidRPr="00CA7539">
        <w:rPr>
          <w:lang w:val="en-CA"/>
        </w:rPr>
        <w:t>Decoding process</w:t>
      </w:r>
      <w:r w:rsidR="00665193" w:rsidRPr="00CA7539">
        <w:rPr>
          <w:lang w:val="en-CA"/>
        </w:rPr>
        <w:t>es</w:t>
      </w:r>
      <w:bookmarkEnd w:id="2553"/>
      <w:bookmarkEnd w:id="2554"/>
      <w:bookmarkEnd w:id="2555"/>
      <w:bookmarkEnd w:id="2556"/>
      <w:bookmarkEnd w:id="2557"/>
      <w:bookmarkEnd w:id="2558"/>
    </w:p>
    <w:p w:rsidR="009B75C0" w:rsidRDefault="00A77488" w:rsidP="00DE50CD">
      <w:pPr>
        <w:pStyle w:val="Annex3"/>
        <w:numPr>
          <w:ilvl w:val="2"/>
          <w:numId w:val="35"/>
        </w:numPr>
        <w:tabs>
          <w:tab w:val="clear" w:pos="1440"/>
        </w:tabs>
        <w:textAlignment w:val="auto"/>
        <w:rPr>
          <w:noProof/>
        </w:rPr>
      </w:pPr>
      <w:bookmarkStart w:id="2559" w:name="_Toc347485200"/>
      <w:bookmarkStart w:id="2560" w:name="_Toc348629495"/>
      <w:bookmarkStart w:id="2561" w:name="_Toc348630649"/>
      <w:bookmarkStart w:id="2562" w:name="_Toc348631607"/>
      <w:bookmarkStart w:id="2563" w:name="_Toc348631886"/>
      <w:bookmarkStart w:id="2564" w:name="_Toc348632154"/>
      <w:bookmarkStart w:id="2565" w:name="_Toc348632894"/>
      <w:bookmarkStart w:id="2566" w:name="_Toc348633151"/>
      <w:bookmarkStart w:id="2567" w:name="_Toc351667809"/>
      <w:bookmarkStart w:id="2568" w:name="_Toc389494872"/>
      <w:bookmarkStart w:id="2569" w:name="_Ref346393708"/>
      <w:bookmarkStart w:id="2570" w:name="_Ref351062399"/>
      <w:bookmarkStart w:id="2571" w:name="_Toc357439317"/>
      <w:bookmarkStart w:id="2572" w:name="_Toc356824343"/>
      <w:bookmarkStart w:id="2573" w:name="_Toc356148144"/>
      <w:bookmarkStart w:id="2574" w:name="_Toc348629461"/>
      <w:bookmarkStart w:id="2575" w:name="_Toc351367692"/>
      <w:r w:rsidRPr="006314FB">
        <w:rPr>
          <w:noProof/>
        </w:rPr>
        <w:t>General</w:t>
      </w:r>
      <w:r w:rsidR="009B75C0" w:rsidRPr="00943A5F">
        <w:rPr>
          <w:noProof/>
        </w:rPr>
        <w:t xml:space="preserve"> decoding process</w:t>
      </w:r>
      <w:bookmarkEnd w:id="2559"/>
      <w:bookmarkEnd w:id="2560"/>
      <w:bookmarkEnd w:id="2561"/>
      <w:bookmarkEnd w:id="2562"/>
      <w:bookmarkEnd w:id="2563"/>
      <w:bookmarkEnd w:id="2564"/>
      <w:bookmarkEnd w:id="2565"/>
      <w:bookmarkEnd w:id="2566"/>
      <w:bookmarkEnd w:id="2567"/>
      <w:bookmarkEnd w:id="2568"/>
    </w:p>
    <w:p w:rsidR="009B75C0" w:rsidRPr="009B75C0" w:rsidRDefault="009B75C0" w:rsidP="00965C32">
      <w:pPr>
        <w:rPr>
          <w:lang w:val="en-CA"/>
        </w:rPr>
      </w:pPr>
      <w:r w:rsidRPr="007E05EF">
        <w:rPr>
          <w:noProof/>
        </w:rPr>
        <w:t xml:space="preserve">The specifications of subclause </w:t>
      </w:r>
      <w:r w:rsidR="00B44A6F">
        <w:fldChar w:fldCharType="begin" w:fldLock="1"/>
      </w:r>
      <w:r w:rsidR="00B44A6F">
        <w:instrText xml:space="preserve"> REF _Ref360894978 \r \h  \* MERGEFORMAT </w:instrText>
      </w:r>
      <w:r w:rsidR="00B44A6F">
        <w:fldChar w:fldCharType="separate"/>
      </w:r>
      <w:r w:rsidR="00736162" w:rsidRPr="00736162">
        <w:rPr>
          <w:noProof/>
          <w:highlight w:val="yellow"/>
        </w:rPr>
        <w:t>F.8.1</w:t>
      </w:r>
      <w:r w:rsidR="00B44A6F">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576" w:name="_Ref373775286"/>
      <w:bookmarkStart w:id="2577" w:name="_Toc389494873"/>
      <w:r w:rsidRPr="008E14A4">
        <w:t>D</w:t>
      </w:r>
      <w:r w:rsidR="00665193" w:rsidRPr="008E14A4">
        <w:t>ecoding</w:t>
      </w:r>
      <w:r w:rsidR="00944988" w:rsidRPr="008E14A4">
        <w:t xml:space="preserve"> process</w:t>
      </w:r>
      <w:bookmarkEnd w:id="2569"/>
      <w:r w:rsidRPr="008E14A4">
        <w:t xml:space="preserve"> for a coded picture with nuh_layer_id greater than 0</w:t>
      </w:r>
      <w:bookmarkEnd w:id="2570"/>
      <w:bookmarkEnd w:id="2571"/>
      <w:bookmarkEnd w:id="2572"/>
      <w:bookmarkEnd w:id="2573"/>
      <w:bookmarkEnd w:id="2574"/>
      <w:bookmarkEnd w:id="2575"/>
      <w:bookmarkEnd w:id="2576"/>
      <w:bookmarkEnd w:id="2577"/>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B44A6F">
        <w:fldChar w:fldCharType="begin" w:fldLock="1"/>
      </w:r>
      <w:r w:rsidR="00B44A6F">
        <w:instrText xml:space="preserve"> REF _Ref24436508 \r \h  \* MERGEFORMAT </w:instrText>
      </w:r>
      <w:r w:rsidR="00B44A6F">
        <w:fldChar w:fldCharType="separate"/>
      </w:r>
      <w:r w:rsidR="00C6730C" w:rsidRPr="007B133E">
        <w:rPr>
          <w:highlight w:val="yellow"/>
          <w:lang w:val="en-CA"/>
        </w:rPr>
        <w:t>8.2</w:t>
      </w:r>
      <w:r w:rsidR="00B44A6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B44A6F">
        <w:fldChar w:fldCharType="begin" w:fldLock="1"/>
      </w:r>
      <w:r w:rsidR="00B44A6F">
        <w:instrText xml:space="preserve"> REF _Ref346526853 \r \h  \* MERGEFORMAT </w:instrText>
      </w:r>
      <w:r w:rsidR="00B44A6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B44A6F">
        <w:fldChar w:fldCharType="end"/>
      </w:r>
      <w:r w:rsidR="005F4AEE" w:rsidRPr="00CA7539">
        <w:rPr>
          <w:lang w:val="en-CA"/>
        </w:rPr>
        <w:t xml:space="preserve"> and </w:t>
      </w:r>
      <w:r w:rsidR="00B44A6F">
        <w:fldChar w:fldCharType="begin" w:fldLock="1"/>
      </w:r>
      <w:r w:rsidR="00B44A6F">
        <w:instrText xml:space="preserve"> REF _Ref361089034 \r \h  \* MERGEFORMAT </w:instrText>
      </w:r>
      <w:r w:rsidR="00B44A6F">
        <w:fldChar w:fldCharType="separate"/>
      </w:r>
      <w:r w:rsidR="004C44E5" w:rsidRPr="004C44E5">
        <w:rPr>
          <w:highlight w:val="yellow"/>
        </w:rPr>
        <w:t>H.8.3.4</w:t>
      </w:r>
      <w:r w:rsidR="00B44A6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B44A6F">
        <w:fldChar w:fldCharType="begin" w:fldLock="1"/>
      </w:r>
      <w:r w:rsidR="00B44A6F">
        <w:instrText xml:space="preserve"> REF _Ref346526853 \r \h  \* MERGEFORMAT </w:instrText>
      </w:r>
      <w:r w:rsidR="00B44A6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B44A6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B44A6F">
        <w:fldChar w:fldCharType="begin" w:fldLock="1"/>
      </w:r>
      <w:r w:rsidR="00B44A6F">
        <w:instrText xml:space="preserve"> REF _Ref361089034 \r \h  \* MERGEFORMAT </w:instrText>
      </w:r>
      <w:r w:rsidR="00B44A6F">
        <w:fldChar w:fldCharType="separate"/>
      </w:r>
      <w:r w:rsidR="004C44E5" w:rsidRPr="004C44E5">
        <w:rPr>
          <w:highlight w:val="yellow"/>
        </w:rPr>
        <w:t>H.8.3.4</w:t>
      </w:r>
      <w:r w:rsidR="00B44A6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B44A6F">
        <w:fldChar w:fldCharType="begin" w:fldLock="1"/>
      </w:r>
      <w:r w:rsidR="00B44A6F">
        <w:instrText xml:space="preserve"> REF _Ref364437014 \r \h  \* MERGEFORMAT </w:instrText>
      </w:r>
      <w:r w:rsidR="00B44A6F">
        <w:fldChar w:fldCharType="separate"/>
      </w:r>
      <w:r w:rsidR="004C44E5" w:rsidRPr="004C44E5">
        <w:rPr>
          <w:highlight w:val="yellow"/>
          <w:lang w:val="en-CA"/>
        </w:rPr>
        <w:t>H.8.4</w:t>
      </w:r>
      <w:r w:rsidR="00B44A6F">
        <w:fldChar w:fldCharType="end"/>
      </w:r>
      <w:r w:rsidRPr="00CA7539">
        <w:rPr>
          <w:lang w:val="en-CA"/>
        </w:rPr>
        <w:t xml:space="preserve">, </w:t>
      </w:r>
      <w:r w:rsidR="00B44A6F">
        <w:fldChar w:fldCharType="begin" w:fldLock="1"/>
      </w:r>
      <w:r w:rsidR="00B44A6F">
        <w:instrText xml:space="preserve"> REF _Ref364437022 \r \h  \* MERGEFORMAT </w:instrText>
      </w:r>
      <w:r w:rsidR="00B44A6F">
        <w:fldChar w:fldCharType="separate"/>
      </w:r>
      <w:r w:rsidR="004C44E5" w:rsidRPr="004C44E5">
        <w:rPr>
          <w:highlight w:val="yellow"/>
          <w:lang w:val="en-CA"/>
        </w:rPr>
        <w:t>H.8.5</w:t>
      </w:r>
      <w:r w:rsidR="00B44A6F">
        <w:fldChar w:fldCharType="end"/>
      </w:r>
      <w:r w:rsidRPr="00CA7539">
        <w:rPr>
          <w:lang w:val="en-CA"/>
        </w:rPr>
        <w:t xml:space="preserve">, </w:t>
      </w:r>
      <w:r w:rsidR="00B44A6F">
        <w:fldChar w:fldCharType="begin" w:fldLock="1"/>
      </w:r>
      <w:r w:rsidR="00B44A6F">
        <w:instrText xml:space="preserve"> REF _Ref364437029 \r \h  \* MERGEFORMAT </w:instrText>
      </w:r>
      <w:r w:rsidR="00B44A6F">
        <w:fldChar w:fldCharType="separate"/>
      </w:r>
      <w:r w:rsidR="004C44E5" w:rsidRPr="004C44E5">
        <w:rPr>
          <w:highlight w:val="yellow"/>
          <w:lang w:val="en-CA"/>
        </w:rPr>
        <w:t>H.8.6</w:t>
      </w:r>
      <w:r w:rsidR="00B44A6F">
        <w:fldChar w:fldCharType="end"/>
      </w:r>
      <w:r w:rsidRPr="00CA7539">
        <w:rPr>
          <w:lang w:val="en-CA"/>
        </w:rPr>
        <w:t xml:space="preserve">, and </w:t>
      </w:r>
      <w:r w:rsidR="00B44A6F">
        <w:fldChar w:fldCharType="begin" w:fldLock="1"/>
      </w:r>
      <w:r w:rsidR="00B44A6F">
        <w:instrText xml:space="preserve"> REF _Ref364437036 \r \h  \* MERGEFORMAT </w:instrText>
      </w:r>
      <w:r w:rsidR="00B44A6F">
        <w:fldChar w:fldCharType="separate"/>
      </w:r>
      <w:r w:rsidR="004C44E5" w:rsidRPr="004C44E5">
        <w:rPr>
          <w:highlight w:val="yellow"/>
          <w:lang w:val="en-CA"/>
        </w:rPr>
        <w:t>H.8.7</w:t>
      </w:r>
      <w:r w:rsidR="00B44A6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w:t>
      </w:r>
      <w:r w:rsidR="00DD0C03" w:rsidRPr="00CA7539">
        <w:rPr>
          <w:lang w:val="en-CA"/>
        </w:rPr>
        <w:lastRenderedPageBreak/>
        <w:t>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B44A6F">
        <w:fldChar w:fldCharType="begin" w:fldLock="1"/>
      </w:r>
      <w:r w:rsidR="00B44A6F">
        <w:instrText xml:space="preserve"> REF _Ref355956155 \r \h  \* MERGEFORMAT </w:instrText>
      </w:r>
      <w:r w:rsidR="00B44A6F">
        <w:fldChar w:fldCharType="separate"/>
      </w:r>
      <w:r w:rsidR="004C44E5" w:rsidRPr="004C44E5">
        <w:rPr>
          <w:highlight w:val="yellow"/>
          <w:lang w:val="en-CA"/>
        </w:rPr>
        <w:t>H.8.1.3</w:t>
      </w:r>
      <w:r w:rsidR="00B44A6F">
        <w:fldChar w:fldCharType="end"/>
      </w:r>
      <w:r w:rsidRPr="00CA7539">
        <w:rPr>
          <w:lang w:val="en-CA"/>
        </w:rPr>
        <w:t xml:space="preserve"> is invoked.</w:t>
      </w:r>
    </w:p>
    <w:p w:rsidR="00AB2CDA" w:rsidRPr="008E14A4" w:rsidRDefault="00AB2CDA" w:rsidP="00CA7539">
      <w:pPr>
        <w:pStyle w:val="Annex4"/>
      </w:pPr>
      <w:bookmarkStart w:id="2578" w:name="_Toc351335582"/>
      <w:bookmarkStart w:id="2579" w:name="_Ref346526853"/>
      <w:bookmarkStart w:id="2580" w:name="_Toc357439318"/>
      <w:bookmarkStart w:id="2581" w:name="_Toc356824344"/>
      <w:bookmarkStart w:id="2582" w:name="_Toc356148145"/>
      <w:bookmarkStart w:id="2583" w:name="_Toc348629462"/>
      <w:bookmarkStart w:id="2584" w:name="_Toc351367693"/>
      <w:bookmarkStart w:id="2585" w:name="_Toc389494874"/>
      <w:bookmarkStart w:id="2586" w:name="_Ref346440968"/>
      <w:bookmarkEnd w:id="2578"/>
      <w:r w:rsidRPr="008E14A4">
        <w:t>Decoding process for inter-layer reference picture set</w:t>
      </w:r>
      <w:bookmarkEnd w:id="2579"/>
      <w:bookmarkEnd w:id="2580"/>
      <w:bookmarkEnd w:id="2581"/>
      <w:bookmarkEnd w:id="2582"/>
      <w:bookmarkEnd w:id="2583"/>
      <w:bookmarkEnd w:id="2584"/>
      <w:bookmarkEnd w:id="2585"/>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B44A6F">
        <w:fldChar w:fldCharType="begin" w:fldLock="1"/>
      </w:r>
      <w:r w:rsidR="00B44A6F">
        <w:instrText xml:space="preserve"> REF _Ref348598817 \r \h  \* MERGEFORMAT </w:instrText>
      </w:r>
      <w:r w:rsidR="00B44A6F">
        <w:fldChar w:fldCharType="separate"/>
      </w:r>
      <w:r w:rsidRPr="00736162">
        <w:rPr>
          <w:noProof/>
          <w:sz w:val="20"/>
          <w:highlight w:val="yellow"/>
        </w:rPr>
        <w:t>H.8.1.4</w:t>
      </w:r>
      <w:r w:rsidR="00B44A6F">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2587" w:name="_Ref346872782"/>
      <w:bookmarkStart w:id="2588"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fldSimple w:instr=" SEQ NoteCounter \r 1 \* MERGEFORMAT " w:fldLock="1">
        <w:r w:rsidR="005773D9">
          <w:rPr>
            <w:noProof/>
            <w:sz w:val="18"/>
            <w:szCs w:val="18"/>
            <w:lang w:val="en-US"/>
          </w:rPr>
          <w:t>1</w:t>
        </w:r>
      </w:fldSimple>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fldSimple w:instr=" SEQ NoteCounter \* MERGEFORMAT " w:fldLock="1">
        <w:r w:rsidR="005773D9">
          <w:rPr>
            <w:noProof/>
            <w:sz w:val="18"/>
            <w:szCs w:val="18"/>
            <w:lang w:val="en-US"/>
          </w:rPr>
          <w:t>2</w:t>
        </w:r>
      </w:fldSimple>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589" w:name="_Ref355956155"/>
      <w:bookmarkStart w:id="2590" w:name="_Toc357439319"/>
      <w:bookmarkStart w:id="2591" w:name="_Toc356824345"/>
      <w:bookmarkStart w:id="2592" w:name="_Toc356148146"/>
      <w:bookmarkStart w:id="2593" w:name="_Toc348629463"/>
      <w:bookmarkStart w:id="2594" w:name="_Toc351367694"/>
      <w:bookmarkStart w:id="2595" w:name="_Toc389494875"/>
      <w:r w:rsidRPr="001533A7">
        <w:t>Marking</w:t>
      </w:r>
      <w:r w:rsidR="00153FC4" w:rsidRPr="001533A7">
        <w:t xml:space="preserve"> process for ending the decoding of a coded picture with nuh_layer_id greater than 0</w:t>
      </w:r>
      <w:bookmarkEnd w:id="2587"/>
      <w:bookmarkEnd w:id="2589"/>
      <w:bookmarkEnd w:id="2590"/>
      <w:bookmarkEnd w:id="2591"/>
      <w:bookmarkEnd w:id="2592"/>
      <w:bookmarkEnd w:id="2593"/>
      <w:bookmarkEnd w:id="2594"/>
      <w:bookmarkEnd w:id="2595"/>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2596" w:name="_Ref371062231"/>
      <w:bookmarkStart w:id="2597" w:name="_Ref371062289"/>
      <w:bookmarkStart w:id="2598" w:name="_Ref371062302"/>
      <w:bookmarkStart w:id="2599" w:name="_Ref371072921"/>
      <w:bookmarkStart w:id="2600" w:name="_Toc389494876"/>
      <w:bookmarkStart w:id="2601" w:name="_Toc357439320"/>
      <w:bookmarkStart w:id="2602" w:name="_Toc356824346"/>
      <w:r>
        <w:lastRenderedPageBreak/>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2596"/>
      <w:bookmarkEnd w:id="2597"/>
      <w:bookmarkEnd w:id="2598"/>
      <w:bookmarkEnd w:id="2599"/>
      <w:bookmarkEnd w:id="2600"/>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C9159E" w:rsidRDefault="009432CC" w:rsidP="009432CC">
      <w:pPr>
        <w:spacing w:before="120"/>
        <w:rPr>
          <w:noProof/>
        </w:rPr>
      </w:pPr>
      <w:del w:id="2603" w:author="Reference layer offset" w:date="2014-06-11T12:17:00Z">
        <w:r w:rsidDel="00647F7F">
          <w:rPr>
            <w:noProof/>
            <w:lang w:eastAsia="ko-KR"/>
          </w:rPr>
          <w:delText>The variables 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L</w:delText>
        </w:r>
        <w:r w:rsidRPr="006D70F4" w:rsidDel="00647F7F">
          <w:rPr>
            <w:lang w:val="en-US" w:eastAsia="ko-KR"/>
          </w:rPr>
          <w:delText>eft</w:delText>
        </w:r>
        <w:r w:rsidDel="00647F7F">
          <w:rPr>
            <w:lang w:val="en-US" w:eastAsia="ko-KR"/>
          </w:rPr>
          <w:delText>O</w:delText>
        </w:r>
        <w:r w:rsidRPr="006D70F4" w:rsidDel="00647F7F">
          <w:rPr>
            <w:lang w:val="en-US" w:eastAsia="ko-KR"/>
          </w:rPr>
          <w:delText>ffset</w:delText>
        </w:r>
        <w:r w:rsidDel="00647F7F">
          <w:rPr>
            <w:lang w:val="en-US" w:eastAsia="ko-KR"/>
          </w:rPr>
          <w:delText xml:space="preserve">, </w:delText>
        </w:r>
        <w:r w:rsidDel="00647F7F">
          <w:rPr>
            <w:noProof/>
            <w:lang w:eastAsia="ko-KR"/>
          </w:rPr>
          <w:delText>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RightO</w:delText>
        </w:r>
        <w:r w:rsidRPr="006D70F4" w:rsidDel="00647F7F">
          <w:rPr>
            <w:lang w:val="en-US" w:eastAsia="ko-KR"/>
          </w:rPr>
          <w:delText>ffset</w:delText>
        </w:r>
        <w:r w:rsidR="00CA0FAF" w:rsidDel="00647F7F">
          <w:rPr>
            <w:lang w:val="en-US" w:eastAsia="ko-KR"/>
          </w:rPr>
          <w:delText>,</w:delText>
        </w:r>
        <w:r w:rsidDel="00647F7F">
          <w:rPr>
            <w:noProof/>
          </w:rPr>
          <w:delText xml:space="preserve"> </w:delText>
        </w:r>
        <w:r w:rsidR="00CA0FAF" w:rsidDel="00647F7F">
          <w:rPr>
            <w:lang w:eastAsia="ko-KR"/>
          </w:rPr>
          <w:delText xml:space="preserve">RefLayerConfWinTopOffset </w:delText>
        </w:r>
        <w:r w:rsidDel="00647F7F">
          <w:rPr>
            <w:noProof/>
          </w:rPr>
          <w:delText xml:space="preserve">and </w:delText>
        </w:r>
        <w:r w:rsidDel="00647F7F">
          <w:rPr>
            <w:noProof/>
            <w:lang w:eastAsia="ko-KR"/>
          </w:rPr>
          <w:delText>RefLayer</w:delText>
        </w:r>
        <w:r w:rsidDel="00647F7F">
          <w:rPr>
            <w:lang w:val="en-US" w:eastAsia="ko-KR"/>
          </w:rPr>
          <w:delText>C</w:delText>
        </w:r>
        <w:r w:rsidRPr="006D70F4" w:rsidDel="00647F7F">
          <w:rPr>
            <w:lang w:val="en-US" w:eastAsia="ko-KR"/>
          </w:rPr>
          <w:delText>onf</w:delText>
        </w:r>
        <w:r w:rsidDel="00647F7F">
          <w:rPr>
            <w:lang w:val="en-US" w:eastAsia="ko-KR"/>
          </w:rPr>
          <w:delText>W</w:delText>
        </w:r>
        <w:r w:rsidRPr="006D70F4" w:rsidDel="00647F7F">
          <w:rPr>
            <w:lang w:val="en-US" w:eastAsia="ko-KR"/>
          </w:rPr>
          <w:delText>in</w:delText>
        </w:r>
        <w:r w:rsidDel="00647F7F">
          <w:rPr>
            <w:lang w:val="en-US" w:eastAsia="ko-KR"/>
          </w:rPr>
          <w:delText>BottomO</w:delText>
        </w:r>
        <w:r w:rsidRPr="006D70F4" w:rsidDel="00647F7F">
          <w:rPr>
            <w:lang w:val="en-US" w:eastAsia="ko-KR"/>
          </w:rPr>
          <w:delText>ffset</w:delText>
        </w:r>
        <w:r w:rsidDel="00647F7F">
          <w:rPr>
            <w:noProof/>
          </w:rPr>
          <w:delText xml:space="preserve"> </w:delText>
        </w:r>
        <w:r w:rsidDel="00647F7F">
          <w:rPr>
            <w:noProof/>
            <w:lang w:eastAsia="ko-KR"/>
          </w:rPr>
          <w:delText>are set equal to</w:delText>
        </w:r>
        <w:r w:rsidDel="00647F7F">
          <w:rPr>
            <w:rFonts w:eastAsia="Batang"/>
            <w:bCs/>
            <w:lang w:val="en-CA" w:eastAsia="ko-KR"/>
          </w:rPr>
          <w:delText xml:space="preserve"> </w:delText>
        </w:r>
        <w:r w:rsidR="00446A17" w:rsidDel="00647F7F">
          <w:rPr>
            <w:rFonts w:eastAsia="Batang"/>
            <w:bCs/>
            <w:lang w:val="en-CA" w:eastAsia="ko-KR"/>
          </w:rPr>
          <w:delText xml:space="preserve">the </w:delText>
        </w:r>
        <w:r w:rsidRPr="00580684" w:rsidDel="00647F7F">
          <w:rPr>
            <w:noProof/>
          </w:rPr>
          <w:delText xml:space="preserve">cropping parameters </w:delText>
        </w:r>
        <w:r w:rsidRPr="00580684" w:rsidDel="00647F7F">
          <w:rPr>
            <w:rFonts w:eastAsia="Batang"/>
            <w:bCs/>
            <w:lang w:val="en-CA" w:eastAsia="ko-KR"/>
          </w:rPr>
          <w:delText>conf_win_left_offs</w:delText>
        </w:r>
        <w:r w:rsidRPr="00580684" w:rsidDel="00647F7F">
          <w:rPr>
            <w:noProof/>
          </w:rPr>
          <w:delText>et, conf_win_right_offset</w:delText>
        </w:r>
        <w:r w:rsidDel="00647F7F">
          <w:rPr>
            <w:noProof/>
          </w:rPr>
          <w:delText xml:space="preserve">, conf_win_top_offset and </w:delText>
        </w:r>
        <w:r w:rsidRPr="00580684" w:rsidDel="00647F7F">
          <w:rPr>
            <w:noProof/>
          </w:rPr>
          <w:delText>conf_win_bottom_offset</w:delText>
        </w:r>
        <w:r w:rsidR="00446A17" w:rsidDel="00647F7F">
          <w:rPr>
            <w:noProof/>
          </w:rPr>
          <w:delText>, respectively,</w:delText>
        </w:r>
        <w:r w:rsidRPr="00580684" w:rsidDel="00647F7F">
          <w:rPr>
            <w:noProof/>
          </w:rPr>
          <w:delText xml:space="preserve"> of </w:delText>
        </w:r>
        <w:r w:rsidDel="00647F7F">
          <w:rPr>
            <w:noProof/>
          </w:rPr>
          <w:delText xml:space="preserve">the </w:delText>
        </w:r>
        <w:r w:rsidRPr="00580684" w:rsidDel="00647F7F">
          <w:rPr>
            <w:noProof/>
          </w:rPr>
          <w:delText>reference layer picture rlPic</w:delText>
        </w:r>
        <w:r w:rsidDel="00647F7F">
          <w:rPr>
            <w:noProof/>
          </w:rPr>
          <w:delText xml:space="preserve">. </w:delText>
        </w:r>
      </w:del>
      <w:r>
        <w:rPr>
          <w:noProof/>
        </w:rPr>
        <w:t>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C9159E">
        <w:rPr>
          <w:noProof/>
        </w:rPr>
        <w:t>reference layer picture rlPic</w:t>
      </w:r>
      <w:r w:rsidR="004322B9" w:rsidRPr="00C9159E">
        <w:rPr>
          <w:noProof/>
        </w:rPr>
        <w:t>, respectively</w:t>
      </w:r>
      <w:r w:rsidRPr="00C9159E">
        <w:rPr>
          <w:noProof/>
        </w:rPr>
        <w:t>.</w:t>
      </w:r>
    </w:p>
    <w:p w:rsidR="00647F7F" w:rsidRPr="00C9159E" w:rsidRDefault="00647F7F" w:rsidP="00647F7F">
      <w:pPr>
        <w:spacing w:before="120"/>
        <w:rPr>
          <w:ins w:id="2604" w:author="Reference layer offset" w:date="2014-06-11T12:17:00Z"/>
          <w:noProof/>
        </w:rPr>
      </w:pPr>
      <w:ins w:id="2605" w:author="Reference layer offset" w:date="2014-06-11T12:17:00Z">
        <w:r w:rsidRPr="00C9159E">
          <w:rPr>
            <w:noProof/>
          </w:rPr>
          <w:t>The variables RefLayerLeftOffset, RefLayerTopOffset, RefLayerRightOffset and RefLayerBottomOffset are derived as follows:</w:t>
        </w:r>
      </w:ins>
    </w:p>
    <w:p w:rsidR="00647F7F" w:rsidRPr="00C9159E" w:rsidRDefault="00647F7F" w:rsidP="00647F7F">
      <w:pPr>
        <w:pStyle w:val="Equation"/>
        <w:spacing w:before="0" w:after="0"/>
        <w:ind w:left="629"/>
        <w:rPr>
          <w:ins w:id="2606" w:author="Reference layer offset" w:date="2014-06-11T12:17:00Z"/>
          <w:rFonts w:eastAsia="MS Mincho"/>
          <w:noProof/>
          <w:lang w:eastAsia="ja-JP"/>
        </w:rPr>
      </w:pPr>
      <w:ins w:id="2607" w:author="Reference layer offset" w:date="2014-06-11T12:17:00Z">
        <w:r w:rsidRPr="00C9159E">
          <w:rPr>
            <w:noProof/>
            <w:sz w:val="20"/>
            <w:szCs w:val="20"/>
          </w:rPr>
          <w:t>RefLayerLeftOffset = ref_layer_left_offset[ </w:t>
        </w:r>
        <w:r w:rsidRPr="00C9159E">
          <w:rPr>
            <w:noProof/>
          </w:rPr>
          <w:t>rLId</w:t>
        </w:r>
        <w:r w:rsidRPr="00C9159E">
          <w:rPr>
            <w:noProof/>
            <w:sz w:val="20"/>
            <w:szCs w:val="20"/>
          </w:rPr>
          <w:t> ]</w:t>
        </w:r>
        <w:r w:rsidRPr="00C9159E">
          <w:rPr>
            <w:rFonts w:eastAsiaTheme="minorEastAsia" w:hint="eastAsia"/>
            <w:noProof/>
            <w:sz w:val="20"/>
            <w:szCs w:val="20"/>
            <w:lang w:val="en-US"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RefLayerTopOffset = ref_layer_top_offset[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RefLayerRightOffset = ref_layer_right_offset[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RefLayerSubWidthC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r w:rsidRPr="00C9159E">
          <w:rPr>
            <w:noProof/>
            <w:sz w:val="20"/>
            <w:szCs w:val="20"/>
          </w:rPr>
          <w:br/>
          <w:t>RefLayerBottomOffset = ref_layer_bottom_offset[ </w:t>
        </w:r>
        <w:r w:rsidRPr="00C9159E">
          <w:rPr>
            <w:noProof/>
          </w:rPr>
          <w:t>rLId</w:t>
        </w:r>
        <w:r w:rsidRPr="00C9159E">
          <w:rPr>
            <w:noProof/>
            <w:sz w:val="20"/>
            <w:szCs w:val="20"/>
          </w:rPr>
          <w:t> ]</w:t>
        </w:r>
        <w:r w:rsidRPr="00C9159E">
          <w:rPr>
            <w:rFonts w:eastAsiaTheme="minorEastAsia" w:hint="eastAsia"/>
            <w:noProof/>
            <w:sz w:val="20"/>
            <w:szCs w:val="20"/>
            <w:lang w:eastAsia="ja-JP"/>
          </w:rPr>
          <w:t xml:space="preserve"> * RefLayerSubHeightC</w:t>
        </w:r>
        <w:r w:rsidRPr="00C9159E">
          <w:rPr>
            <w:noProof/>
            <w:sz w:val="20"/>
            <w:szCs w:val="20"/>
          </w:rPr>
          <w:tab/>
        </w:r>
        <w:r w:rsidRPr="00C9159E">
          <w:rPr>
            <w:noProof/>
            <w:sz w:val="20"/>
            <w:szCs w:val="20"/>
            <w:lang w:eastAsia="ko-KR"/>
          </w:rPr>
          <w:t>(H</w:t>
        </w:r>
        <w:r w:rsidRPr="00C9159E">
          <w:rPr>
            <w:noProof/>
            <w:sz w:val="20"/>
            <w:szCs w:val="20"/>
          </w:rPr>
          <w:noBreakHyphen/>
        </w:r>
        <w:r w:rsidRPr="00C9159E">
          <w:rPr>
            <w:rFonts w:eastAsia="MS Mincho" w:hint="eastAsia"/>
            <w:noProof/>
            <w:sz w:val="20"/>
            <w:szCs w:val="20"/>
            <w:lang w:eastAsia="ja-JP"/>
          </w:rPr>
          <w:t>xx</w:t>
        </w:r>
        <w:r w:rsidRPr="00C9159E">
          <w:rPr>
            <w:noProof/>
            <w:sz w:val="20"/>
            <w:szCs w:val="20"/>
            <w:lang w:eastAsia="ko-KR"/>
          </w:rPr>
          <w:t>)</w:t>
        </w:r>
      </w:ins>
    </w:p>
    <w:p w:rsidR="00B86672" w:rsidRPr="00C9159E" w:rsidRDefault="00B86672" w:rsidP="00B86672">
      <w:pPr>
        <w:spacing w:before="120"/>
        <w:rPr>
          <w:ins w:id="2608" w:author="sec" w:date="2014-06-12T14:25:00Z"/>
          <w:noProof/>
        </w:rPr>
      </w:pPr>
      <w:ins w:id="2609" w:author="sec" w:date="2014-06-12T14:25:00Z">
        <w:r w:rsidRPr="00C9159E">
          <w:rPr>
            <w:noProof/>
          </w:rPr>
          <w:t xml:space="preserve">The variables PhaseXL, PhaseYL, PhaseXC, and PhaseYC are derived as follows: </w:t>
        </w:r>
      </w:ins>
    </w:p>
    <w:p w:rsidR="00B86672" w:rsidRPr="00C9159E" w:rsidRDefault="00B86672" w:rsidP="00B86672">
      <w:pPr>
        <w:pStyle w:val="Equation"/>
        <w:spacing w:before="136" w:after="0"/>
        <w:ind w:left="630"/>
        <w:rPr>
          <w:ins w:id="2610" w:author="sec" w:date="2014-06-12T14:25:00Z"/>
          <w:noProof/>
          <w:sz w:val="20"/>
          <w:szCs w:val="20"/>
        </w:rPr>
      </w:pPr>
      <w:ins w:id="2611" w:author="sec" w:date="2014-06-12T14:25:00Z">
        <w:r w:rsidRPr="00C9159E">
          <w:rPr>
            <w:noProof/>
          </w:rPr>
          <w:t>PhaseXL</w:t>
        </w:r>
        <w:r w:rsidRPr="00C9159E">
          <w:rPr>
            <w:noProof/>
            <w:sz w:val="20"/>
            <w:szCs w:val="20"/>
          </w:rPr>
          <w:t xml:space="preserve"> = phase_hor_luma</w:t>
        </w:r>
        <w:del w:id="2612" w:author="(Review JC02)" w:date="2014-06-20T15:08:00Z">
          <w:r w:rsidRPr="00C9159E" w:rsidDel="00C9159E">
            <w:rPr>
              <w:noProof/>
              <w:sz w:val="20"/>
              <w:szCs w:val="20"/>
            </w:rPr>
            <w:delText xml:space="preserve"> </w:delText>
          </w:r>
        </w:del>
        <w:r w:rsidRPr="00C9159E">
          <w:rPr>
            <w:noProof/>
            <w:sz w:val="20"/>
            <w:szCs w:val="20"/>
          </w:rPr>
          <w:t>[</w:t>
        </w:r>
      </w:ins>
      <w:ins w:id="2613" w:author="(Review JC02)" w:date="2014-06-20T15:09:00Z">
        <w:r w:rsidR="00C9159E" w:rsidRPr="00C9159E">
          <w:rPr>
            <w:noProof/>
            <w:sz w:val="20"/>
            <w:szCs w:val="20"/>
          </w:rPr>
          <w:t> </w:t>
        </w:r>
      </w:ins>
      <w:ins w:id="2614" w:author="sec" w:date="2014-06-12T14:25:00Z">
        <w:r w:rsidRPr="00C9159E">
          <w:rPr>
            <w:noProof/>
          </w:rPr>
          <w:t>rLId</w:t>
        </w:r>
        <w:r w:rsidRPr="00C9159E">
          <w:rPr>
            <w:noProof/>
            <w:sz w:val="20"/>
            <w:szCs w:val="20"/>
          </w:rPr>
          <w:t> </w:t>
        </w:r>
        <w:r w:rsidRPr="00C9159E">
          <w:rPr>
            <w:lang w:val="en-CA"/>
          </w:rPr>
          <w:t>],</w:t>
        </w:r>
        <w:r w:rsidRPr="00C9159E">
          <w:rPr>
            <w:noProof/>
            <w:sz w:val="20"/>
            <w:szCs w:val="20"/>
            <w:lang w:eastAsia="ko-KR"/>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PhaseYL</w:t>
        </w:r>
        <w:r w:rsidRPr="00C9159E">
          <w:rPr>
            <w:noProof/>
            <w:sz w:val="20"/>
            <w:szCs w:val="20"/>
          </w:rPr>
          <w:t xml:space="preserve"> = phase_ver_luma</w:t>
        </w:r>
        <w:del w:id="2615" w:author="(Review JC02)" w:date="2014-06-20T15:08:00Z">
          <w:r w:rsidRPr="00C9159E" w:rsidDel="00C9159E">
            <w:rPr>
              <w:noProof/>
              <w:sz w:val="20"/>
              <w:szCs w:val="20"/>
            </w:rPr>
            <w:delText xml:space="preserve"> </w:delText>
          </w:r>
        </w:del>
        <w:r w:rsidRPr="00C9159E">
          <w:rPr>
            <w:noProof/>
            <w:sz w:val="20"/>
            <w:szCs w:val="20"/>
          </w:rPr>
          <w:t>[</w:t>
        </w:r>
      </w:ins>
      <w:ins w:id="2616" w:author="(Review JC02)" w:date="2014-06-20T15:09:00Z">
        <w:r w:rsidR="00C9159E" w:rsidRPr="00C9159E">
          <w:rPr>
            <w:noProof/>
            <w:sz w:val="20"/>
            <w:szCs w:val="20"/>
          </w:rPr>
          <w:t> </w:t>
        </w:r>
      </w:ins>
      <w:ins w:id="2617" w:author="sec" w:date="2014-06-12T14:25:00Z">
        <w:r w:rsidRPr="00C9159E">
          <w:rPr>
            <w:noProof/>
          </w:rPr>
          <w:t>rLId</w:t>
        </w:r>
        <w:r w:rsidRPr="00C9159E">
          <w:rPr>
            <w:noProof/>
            <w:sz w:val="20"/>
            <w:szCs w:val="20"/>
          </w:rPr>
          <w:t> </w:t>
        </w:r>
        <w:r w:rsidRPr="00C9159E">
          <w:rPr>
            <w:lang w:val="en-CA"/>
          </w:rPr>
          <w:t>],</w:t>
        </w:r>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PhaseXC</w:t>
        </w:r>
        <w:r w:rsidRPr="00C9159E">
          <w:rPr>
            <w:noProof/>
            <w:sz w:val="20"/>
            <w:szCs w:val="20"/>
          </w:rPr>
          <w:t xml:space="preserve"> = phase_hor_chroma</w:t>
        </w:r>
        <w:del w:id="2618" w:author="(Review JC02)" w:date="2014-06-20T15:08:00Z">
          <w:r w:rsidRPr="00C9159E" w:rsidDel="00C9159E">
            <w:rPr>
              <w:noProof/>
              <w:sz w:val="20"/>
              <w:szCs w:val="20"/>
            </w:rPr>
            <w:delText xml:space="preserve"> </w:delText>
          </w:r>
        </w:del>
        <w:r w:rsidRPr="00C9159E">
          <w:rPr>
            <w:noProof/>
            <w:sz w:val="20"/>
            <w:szCs w:val="20"/>
          </w:rPr>
          <w:t>[</w:t>
        </w:r>
      </w:ins>
      <w:ins w:id="2619" w:author="(Review JC02)" w:date="2014-06-20T15:09:00Z">
        <w:r w:rsidR="00C9159E" w:rsidRPr="00C9159E">
          <w:rPr>
            <w:noProof/>
            <w:sz w:val="20"/>
            <w:szCs w:val="20"/>
          </w:rPr>
          <w:t> </w:t>
        </w:r>
      </w:ins>
      <w:ins w:id="2620" w:author="sec" w:date="2014-06-12T14:25:00Z">
        <w:r w:rsidRPr="00C9159E">
          <w:rPr>
            <w:noProof/>
          </w:rPr>
          <w:t>rLId</w:t>
        </w:r>
        <w:r w:rsidRPr="00C9159E">
          <w:rPr>
            <w:noProof/>
            <w:sz w:val="20"/>
            <w:szCs w:val="20"/>
          </w:rPr>
          <w:t> </w:t>
        </w:r>
        <w:r w:rsidRPr="00C9159E">
          <w:rPr>
            <w:lang w:val="en-CA"/>
          </w:rPr>
          <w:t>],</w:t>
        </w:r>
        <w:r w:rsidRPr="00C9159E">
          <w:rPr>
            <w:lang w:val="en-CA"/>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r w:rsidRPr="00C9159E">
          <w:rPr>
            <w:noProof/>
            <w:sz w:val="20"/>
            <w:szCs w:val="20"/>
          </w:rPr>
          <w:br/>
        </w:r>
        <w:r w:rsidRPr="00C9159E">
          <w:rPr>
            <w:noProof/>
          </w:rPr>
          <w:t>PhaseYC</w:t>
        </w:r>
        <w:r w:rsidRPr="00C9159E">
          <w:rPr>
            <w:noProof/>
            <w:sz w:val="20"/>
            <w:szCs w:val="20"/>
          </w:rPr>
          <w:t xml:space="preserve"> = phase_ver_chroma</w:t>
        </w:r>
        <w:del w:id="2621" w:author="(Review JC02)" w:date="2014-06-20T15:08:00Z">
          <w:r w:rsidRPr="00C9159E" w:rsidDel="00C9159E">
            <w:rPr>
              <w:noProof/>
              <w:sz w:val="20"/>
              <w:szCs w:val="20"/>
            </w:rPr>
            <w:delText xml:space="preserve"> </w:delText>
          </w:r>
        </w:del>
        <w:r w:rsidRPr="00C9159E">
          <w:rPr>
            <w:noProof/>
            <w:sz w:val="20"/>
            <w:szCs w:val="20"/>
          </w:rPr>
          <w:t>[</w:t>
        </w:r>
      </w:ins>
      <w:ins w:id="2622" w:author="(Review JC02)" w:date="2014-06-20T15:09:00Z">
        <w:r w:rsidR="00C9159E" w:rsidRPr="00C9159E">
          <w:rPr>
            <w:noProof/>
            <w:sz w:val="20"/>
            <w:szCs w:val="20"/>
          </w:rPr>
          <w:t> </w:t>
        </w:r>
      </w:ins>
      <w:ins w:id="2623" w:author="sec" w:date="2014-06-12T14:25:00Z">
        <w:r w:rsidRPr="00C9159E">
          <w:rPr>
            <w:noProof/>
          </w:rPr>
          <w:t>rLId</w:t>
        </w:r>
        <w:r w:rsidRPr="00C9159E">
          <w:rPr>
            <w:noProof/>
            <w:sz w:val="20"/>
            <w:szCs w:val="20"/>
          </w:rPr>
          <w:t> </w:t>
        </w:r>
        <w:r w:rsidRPr="00C9159E">
          <w:rPr>
            <w:lang w:val="en-CA"/>
          </w:rPr>
          <w:t>].</w:t>
        </w:r>
        <w:r w:rsidRPr="00C9159E">
          <w:rPr>
            <w:noProof/>
            <w:sz w:val="20"/>
            <w:szCs w:val="20"/>
          </w:rPr>
          <w:tab/>
        </w:r>
        <w:r w:rsidRPr="00C9159E">
          <w:rPr>
            <w:noProof/>
            <w:sz w:val="20"/>
            <w:szCs w:val="20"/>
          </w:rPr>
          <w:tab/>
        </w:r>
        <w:r w:rsidRPr="00C9159E">
          <w:rPr>
            <w:noProof/>
            <w:sz w:val="20"/>
            <w:szCs w:val="20"/>
            <w:lang w:eastAsia="ko-KR"/>
          </w:rPr>
          <w:t>(H</w:t>
        </w:r>
        <w:r w:rsidRPr="00C9159E">
          <w:rPr>
            <w:noProof/>
            <w:sz w:val="20"/>
            <w:szCs w:val="20"/>
          </w:rPr>
          <w:noBreakHyphen/>
          <w:t>xx</w:t>
        </w:r>
        <w:r w:rsidRPr="00C9159E">
          <w:rPr>
            <w:noProof/>
            <w:sz w:val="20"/>
            <w:szCs w:val="20"/>
            <w:lang w:eastAsia="ko-KR"/>
          </w:rPr>
          <w:t>)</w:t>
        </w:r>
      </w:ins>
    </w:p>
    <w:p w:rsidR="00580684" w:rsidRPr="00C9159E" w:rsidRDefault="00580684" w:rsidP="00580684">
      <w:pPr>
        <w:spacing w:before="120"/>
        <w:rPr>
          <w:noProof/>
        </w:rPr>
      </w:pPr>
      <w:r w:rsidRPr="00C9159E">
        <w:rPr>
          <w:noProof/>
        </w:rPr>
        <w:t>The variables RefLayer</w:t>
      </w:r>
      <w:del w:id="2624" w:author="Reference layer offset" w:date="2014-06-11T12:20:00Z">
        <w:r w:rsidRPr="00C9159E" w:rsidDel="00647F7F">
          <w:rPr>
            <w:noProof/>
          </w:rPr>
          <w:delText>CroppedPic</w:delText>
        </w:r>
      </w:del>
      <w:ins w:id="2625" w:author="Reference layer offset" w:date="2014-06-11T12:20:00Z">
        <w:r w:rsidR="00647F7F" w:rsidRPr="00C9159E">
          <w:rPr>
            <w:rFonts w:eastAsia="MS Mincho" w:hint="eastAsia"/>
            <w:noProof/>
            <w:lang w:eastAsia="ja-JP"/>
          </w:rPr>
          <w:t>RefRegion</w:t>
        </w:r>
      </w:ins>
      <w:r w:rsidRPr="00C9159E">
        <w:rPr>
          <w:noProof/>
        </w:rPr>
        <w:t>WidthInSamplesY and RefLayer</w:t>
      </w:r>
      <w:del w:id="2626" w:author="Reference layer offset" w:date="2014-06-11T12:20:00Z">
        <w:r w:rsidRPr="00C9159E" w:rsidDel="00647F7F">
          <w:rPr>
            <w:noProof/>
          </w:rPr>
          <w:delText>CroppedPic</w:delText>
        </w:r>
      </w:del>
      <w:ins w:id="2627" w:author="Reference layer offset" w:date="2014-06-11T12:20:00Z">
        <w:r w:rsidR="00647F7F" w:rsidRPr="00C9159E">
          <w:rPr>
            <w:rFonts w:eastAsia="MS Mincho" w:hint="eastAsia"/>
            <w:noProof/>
            <w:lang w:eastAsia="ja-JP"/>
          </w:rPr>
          <w:t>RefRegion</w:t>
        </w:r>
      </w:ins>
      <w:r w:rsidRPr="00C9159E">
        <w:rPr>
          <w:noProof/>
        </w:rPr>
        <w:t xml:space="preserve">HeightInSamplesY </w:t>
      </w:r>
      <w:r w:rsidR="00446A17" w:rsidRPr="00C9159E">
        <w:rPr>
          <w:noProof/>
        </w:rPr>
        <w:t>are</w:t>
      </w:r>
      <w:r w:rsidRPr="00C9159E">
        <w:rPr>
          <w:noProof/>
        </w:rPr>
        <w:t xml:space="preserve"> the width and height of the </w:t>
      </w:r>
      <w:del w:id="2628" w:author="Reference layer offset" w:date="2014-06-11T12:20:00Z">
        <w:r w:rsidRPr="00C9159E" w:rsidDel="00484504">
          <w:rPr>
            <w:noProof/>
          </w:rPr>
          <w:delText xml:space="preserve">copped </w:delText>
        </w:r>
      </w:del>
      <w:ins w:id="2629" w:author="Reference layer offset" w:date="2014-06-11T12:20:00Z">
        <w:r w:rsidR="00484504" w:rsidRPr="00C9159E">
          <w:rPr>
            <w:rFonts w:eastAsia="MS Mincho" w:hint="eastAsia"/>
            <w:noProof/>
            <w:lang w:eastAsia="ja-JP"/>
          </w:rPr>
          <w:t xml:space="preserve">reference region on the </w:t>
        </w:r>
      </w:ins>
      <w:r w:rsidRPr="00C9159E">
        <w:rPr>
          <w:noProof/>
        </w:rPr>
        <w:t>decoded reference layer picture rlPic in units of luma samples, respectively</w:t>
      </w:r>
      <w:r w:rsidR="0071564B" w:rsidRPr="00C9159E">
        <w:rPr>
          <w:noProof/>
        </w:rPr>
        <w:t xml:space="preserve">, and </w:t>
      </w:r>
      <w:r w:rsidR="004572C4" w:rsidRPr="00C9159E">
        <w:rPr>
          <w:noProof/>
        </w:rPr>
        <w:t xml:space="preserve">are </w:t>
      </w:r>
      <w:r w:rsidR="0071564B" w:rsidRPr="00C9159E">
        <w:rPr>
          <w:noProof/>
        </w:rPr>
        <w:t>derived as follows</w:t>
      </w:r>
      <w:r w:rsidRPr="00C9159E">
        <w:rPr>
          <w:noProof/>
        </w:rPr>
        <w:t>:</w:t>
      </w:r>
    </w:p>
    <w:p w:rsidR="00580684" w:rsidRPr="00C9159E" w:rsidRDefault="00580684" w:rsidP="00580684">
      <w:pPr>
        <w:pStyle w:val="Equation"/>
        <w:spacing w:before="136" w:after="0"/>
        <w:ind w:left="630"/>
        <w:rPr>
          <w:noProof/>
          <w:sz w:val="20"/>
          <w:szCs w:val="20"/>
        </w:rPr>
      </w:pPr>
      <w:r w:rsidRPr="00C9159E">
        <w:rPr>
          <w:noProof/>
          <w:sz w:val="20"/>
          <w:szCs w:val="20"/>
        </w:rPr>
        <w:t>RefLayer</w:t>
      </w:r>
      <w:del w:id="2630" w:author="Reference layer offset" w:date="2014-06-11T12:19:00Z">
        <w:r w:rsidRPr="00C9159E" w:rsidDel="00647F7F">
          <w:rPr>
            <w:noProof/>
            <w:sz w:val="20"/>
            <w:szCs w:val="20"/>
          </w:rPr>
          <w:delText>CroppedPic</w:delText>
        </w:r>
      </w:del>
      <w:ins w:id="2631" w:author="Reference layer offset" w:date="2014-06-11T12:19:00Z">
        <w:r w:rsidR="00647F7F" w:rsidRPr="00C9159E">
          <w:rPr>
            <w:rFonts w:eastAsia="MS Mincho" w:hint="eastAsia"/>
            <w:noProof/>
            <w:sz w:val="20"/>
            <w:szCs w:val="20"/>
            <w:lang w:eastAsia="ja-JP"/>
          </w:rPr>
          <w:t>RefRegion</w:t>
        </w:r>
      </w:ins>
      <w:r w:rsidRPr="00C9159E">
        <w:rPr>
          <w:noProof/>
          <w:sz w:val="20"/>
          <w:szCs w:val="20"/>
        </w:rPr>
        <w:t xml:space="preserve">WidthInSamplesY = RefLayerPicWidthInSamplesY </w:t>
      </w:r>
      <w:r w:rsidR="00311B7B" w:rsidRPr="00C9159E">
        <w:rPr>
          <w:noProof/>
          <w:sz w:val="20"/>
          <w:szCs w:val="20"/>
        </w:rPr>
        <w:t>−</w:t>
      </w:r>
      <w:r w:rsidRPr="00C9159E">
        <w:rPr>
          <w:noProof/>
          <w:sz w:val="20"/>
          <w:szCs w:val="20"/>
        </w:rPr>
        <w:br/>
      </w:r>
      <w:r w:rsidRPr="00C9159E">
        <w:rPr>
          <w:noProof/>
          <w:sz w:val="20"/>
          <w:szCs w:val="20"/>
        </w:rPr>
        <w:tab/>
      </w:r>
      <w:del w:id="2632" w:author="Reference layer offset" w:date="2014-06-11T12:21:00Z">
        <w:r w:rsidR="009432CC" w:rsidRPr="00C9159E" w:rsidDel="00484504">
          <w:rPr>
            <w:noProof/>
            <w:sz w:val="20"/>
            <w:szCs w:val="20"/>
          </w:rPr>
          <w:delText>RefLayer</w:delText>
        </w:r>
        <w:r w:rsidRPr="00C9159E" w:rsidDel="00484504">
          <w:rPr>
            <w:noProof/>
            <w:sz w:val="20"/>
            <w:szCs w:val="20"/>
          </w:rPr>
          <w:delText>SubWidthC</w:delText>
        </w:r>
        <w:r w:rsidR="004572C4" w:rsidRPr="00C9159E" w:rsidDel="00484504">
          <w:rPr>
            <w:noProof/>
            <w:sz w:val="20"/>
            <w:szCs w:val="20"/>
          </w:rPr>
          <w:delText> </w:delText>
        </w:r>
        <w:r w:rsidRPr="00C9159E" w:rsidDel="00484504">
          <w:rPr>
            <w:noProof/>
            <w:sz w:val="20"/>
            <w:szCs w:val="20"/>
          </w:rPr>
          <w:delText>*</w:delText>
        </w:r>
        <w:r w:rsidR="004572C4" w:rsidRPr="00C9159E" w:rsidDel="00484504">
          <w:rPr>
            <w:noProof/>
            <w:sz w:val="20"/>
            <w:szCs w:val="20"/>
            <w:lang w:val="en-US"/>
          </w:rPr>
          <w:delText> </w:delText>
        </w:r>
        <w:r w:rsidRPr="00C9159E" w:rsidDel="00484504">
          <w:rPr>
            <w:noProof/>
            <w:sz w:val="20"/>
            <w:szCs w:val="20"/>
          </w:rPr>
          <w:delText>(</w:delText>
        </w:r>
        <w:r w:rsidR="004572C4" w:rsidRPr="00C9159E" w:rsidDel="00484504">
          <w:rPr>
            <w:noProof/>
            <w:sz w:val="20"/>
            <w:szCs w:val="20"/>
            <w:lang w:val="en-US"/>
          </w:rPr>
          <w:delText> </w:delText>
        </w:r>
      </w:del>
      <w:r w:rsidR="00821D79" w:rsidRPr="00C9159E">
        <w:rPr>
          <w:noProof/>
          <w:sz w:val="20"/>
          <w:szCs w:val="20"/>
          <w:lang w:eastAsia="ko-KR"/>
        </w:rPr>
        <w:t>RefLayer</w:t>
      </w:r>
      <w:del w:id="2633" w:author="Reference layer offset" w:date="2014-06-11T12:22:00Z">
        <w:r w:rsidR="00821D79" w:rsidRPr="00C9159E" w:rsidDel="00484504">
          <w:rPr>
            <w:sz w:val="20"/>
            <w:szCs w:val="20"/>
            <w:lang w:val="en-US" w:eastAsia="ko-KR"/>
          </w:rPr>
          <w:delText>ConfWin</w:delText>
        </w:r>
      </w:del>
      <w:r w:rsidR="00821D79" w:rsidRPr="00C9159E">
        <w:rPr>
          <w:sz w:val="20"/>
          <w:szCs w:val="20"/>
          <w:lang w:val="en-US" w:eastAsia="ko-KR"/>
        </w:rPr>
        <w:t>LeftOffset</w:t>
      </w:r>
      <w:r w:rsidR="00821D79" w:rsidRPr="00C9159E">
        <w:rPr>
          <w:noProof/>
          <w:sz w:val="20"/>
          <w:szCs w:val="20"/>
        </w:rPr>
        <w:t> </w:t>
      </w:r>
      <w:del w:id="2634" w:author="Reference layer offset" w:date="2014-06-11T12:21:00Z">
        <w:r w:rsidRPr="00C9159E" w:rsidDel="00484504">
          <w:rPr>
            <w:noProof/>
            <w:sz w:val="20"/>
            <w:szCs w:val="20"/>
          </w:rPr>
          <w:delText>+</w:delText>
        </w:r>
      </w:del>
      <w:ins w:id="2635" w:author="Reference layer offset" w:date="2014-06-11T12:21:00Z">
        <w:r w:rsidR="00484504" w:rsidRPr="00C9159E">
          <w:rPr>
            <w:noProof/>
            <w:sz w:val="20"/>
            <w:szCs w:val="20"/>
          </w:rPr>
          <w:t>−</w:t>
        </w:r>
      </w:ins>
      <w:r w:rsidR="004572C4" w:rsidRPr="00C9159E">
        <w:rPr>
          <w:noProof/>
          <w:sz w:val="20"/>
          <w:szCs w:val="20"/>
          <w:lang w:val="en-US"/>
        </w:rPr>
        <w:t> </w:t>
      </w:r>
      <w:r w:rsidR="00821D79" w:rsidRPr="00C9159E">
        <w:rPr>
          <w:noProof/>
          <w:sz w:val="20"/>
          <w:szCs w:val="20"/>
          <w:lang w:eastAsia="ko-KR"/>
        </w:rPr>
        <w:t>RefLayer</w:t>
      </w:r>
      <w:del w:id="2636" w:author="Reference layer offset" w:date="2014-06-11T12:21:00Z">
        <w:r w:rsidR="00821D79" w:rsidRPr="00C9159E" w:rsidDel="00484504">
          <w:rPr>
            <w:sz w:val="20"/>
            <w:szCs w:val="20"/>
            <w:lang w:val="en-US" w:eastAsia="ko-KR"/>
          </w:rPr>
          <w:delText>ConfWin</w:delText>
        </w:r>
      </w:del>
      <w:r w:rsidR="008E695A" w:rsidRPr="00C9159E">
        <w:rPr>
          <w:sz w:val="20"/>
          <w:szCs w:val="20"/>
          <w:lang w:val="en-US" w:eastAsia="ko-KR"/>
        </w:rPr>
        <w:t>Right</w:t>
      </w:r>
      <w:r w:rsidR="00821D79" w:rsidRPr="00C9159E">
        <w:rPr>
          <w:sz w:val="20"/>
          <w:szCs w:val="20"/>
          <w:lang w:val="en-US" w:eastAsia="ko-KR"/>
        </w:rPr>
        <w:t>Offset</w:t>
      </w:r>
      <w:del w:id="2637" w:author="Reference layer offset" w:date="2014-06-11T12:21:00Z">
        <w:r w:rsidR="00821D79" w:rsidRPr="00C9159E" w:rsidDel="00484504">
          <w:rPr>
            <w:noProof/>
            <w:sz w:val="20"/>
            <w:szCs w:val="20"/>
          </w:rPr>
          <w:delText> </w:delText>
        </w:r>
        <w:r w:rsidRPr="00C9159E" w:rsidDel="00484504">
          <w:rPr>
            <w:noProof/>
            <w:sz w:val="20"/>
            <w:szCs w:val="20"/>
          </w:rPr>
          <w:delText>)</w:delText>
        </w:r>
      </w:del>
      <w:r w:rsidRPr="00C9159E">
        <w:rPr>
          <w:noProof/>
          <w:sz w:val="20"/>
          <w:szCs w:val="20"/>
        </w:rPr>
        <w:tab/>
      </w:r>
      <w:r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163A68"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17</w:t>
      </w:r>
      <w:r w:rsidR="00A77294" w:rsidRPr="00C9159E">
        <w:rPr>
          <w:noProof/>
          <w:sz w:val="20"/>
          <w:szCs w:val="20"/>
        </w:rPr>
        <w:fldChar w:fldCharType="end"/>
      </w:r>
      <w:r w:rsidRPr="00C9159E">
        <w:rPr>
          <w:noProof/>
          <w:sz w:val="20"/>
          <w:szCs w:val="20"/>
          <w:lang w:eastAsia="ko-KR"/>
        </w:rPr>
        <w:t>)</w:t>
      </w:r>
    </w:p>
    <w:p w:rsidR="00580684" w:rsidRPr="00C9159E" w:rsidRDefault="00580684" w:rsidP="00580684">
      <w:pPr>
        <w:pStyle w:val="Equation"/>
        <w:spacing w:before="136" w:after="0"/>
        <w:ind w:left="630"/>
        <w:rPr>
          <w:rFonts w:eastAsia="Batang"/>
          <w:bCs/>
          <w:sz w:val="20"/>
          <w:szCs w:val="20"/>
          <w:lang w:val="en-CA" w:eastAsia="ko-KR"/>
        </w:rPr>
      </w:pPr>
      <w:r w:rsidRPr="00C9159E">
        <w:rPr>
          <w:noProof/>
          <w:sz w:val="20"/>
          <w:szCs w:val="20"/>
        </w:rPr>
        <w:t>RefLayer</w:t>
      </w:r>
      <w:del w:id="2638" w:author="Reference layer offset" w:date="2014-06-11T12:19:00Z">
        <w:r w:rsidRPr="00C9159E" w:rsidDel="00647F7F">
          <w:rPr>
            <w:noProof/>
            <w:sz w:val="20"/>
            <w:szCs w:val="20"/>
          </w:rPr>
          <w:delText>CroppedPic</w:delText>
        </w:r>
      </w:del>
      <w:ins w:id="2639" w:author="Reference layer offset" w:date="2014-06-11T12:19:00Z">
        <w:r w:rsidR="00647F7F" w:rsidRPr="00C9159E">
          <w:rPr>
            <w:rFonts w:eastAsia="MS Mincho" w:hint="eastAsia"/>
            <w:noProof/>
            <w:sz w:val="20"/>
            <w:szCs w:val="20"/>
            <w:lang w:eastAsia="ja-JP"/>
          </w:rPr>
          <w:t>RefRegion</w:t>
        </w:r>
      </w:ins>
      <w:r w:rsidRPr="00C9159E">
        <w:rPr>
          <w:noProof/>
          <w:sz w:val="20"/>
          <w:szCs w:val="20"/>
        </w:rPr>
        <w:t xml:space="preserve">HeightInSamplesY = RefLayerPicHeightInSamplesY </w:t>
      </w:r>
      <w:r w:rsidR="00311B7B" w:rsidRPr="00C9159E">
        <w:rPr>
          <w:noProof/>
          <w:sz w:val="20"/>
          <w:szCs w:val="20"/>
        </w:rPr>
        <w:t>−</w:t>
      </w:r>
      <w:r w:rsidRPr="00C9159E">
        <w:rPr>
          <w:noProof/>
          <w:sz w:val="20"/>
          <w:szCs w:val="20"/>
        </w:rPr>
        <w:br/>
      </w:r>
      <w:r w:rsidRPr="00C9159E">
        <w:rPr>
          <w:noProof/>
          <w:sz w:val="20"/>
          <w:szCs w:val="20"/>
        </w:rPr>
        <w:tab/>
      </w:r>
      <w:del w:id="2640" w:author="Reference layer offset" w:date="2014-06-11T12:21:00Z">
        <w:r w:rsidR="009432CC" w:rsidRPr="00C9159E" w:rsidDel="00484504">
          <w:rPr>
            <w:noProof/>
            <w:sz w:val="20"/>
            <w:szCs w:val="20"/>
          </w:rPr>
          <w:delText>RefLayer</w:delText>
        </w:r>
        <w:r w:rsidRPr="00C9159E" w:rsidDel="00484504">
          <w:rPr>
            <w:rFonts w:eastAsia="Batang"/>
            <w:bCs/>
            <w:sz w:val="20"/>
            <w:szCs w:val="20"/>
            <w:lang w:val="en-CA" w:eastAsia="ko-KR"/>
          </w:rPr>
          <w:delText>SubHeightC</w:delText>
        </w:r>
        <w:r w:rsidR="004572C4" w:rsidRPr="00C9159E" w:rsidDel="00484504">
          <w:rPr>
            <w:rFonts w:eastAsia="Batang"/>
            <w:bCs/>
            <w:sz w:val="20"/>
            <w:szCs w:val="20"/>
            <w:lang w:val="en-CA" w:eastAsia="ko-KR"/>
          </w:rPr>
          <w:delText> </w:delText>
        </w:r>
        <w:r w:rsidRPr="00C9159E" w:rsidDel="00484504">
          <w:rPr>
            <w:rFonts w:eastAsia="Batang"/>
            <w:bCs/>
            <w:sz w:val="20"/>
            <w:szCs w:val="20"/>
            <w:lang w:val="en-CA" w:eastAsia="ko-KR"/>
          </w:rPr>
          <w:delText>*</w:delText>
        </w:r>
        <w:r w:rsidR="004572C4" w:rsidRPr="00C9159E" w:rsidDel="00484504">
          <w:rPr>
            <w:rFonts w:eastAsia="Batang"/>
            <w:bCs/>
            <w:sz w:val="20"/>
            <w:szCs w:val="20"/>
            <w:lang w:val="en-CA" w:eastAsia="ko-KR"/>
          </w:rPr>
          <w:delText> </w:delText>
        </w:r>
        <w:r w:rsidRPr="00C9159E" w:rsidDel="00484504">
          <w:rPr>
            <w:rFonts w:eastAsia="Batang"/>
            <w:bCs/>
            <w:sz w:val="20"/>
            <w:szCs w:val="20"/>
            <w:lang w:val="en-CA" w:eastAsia="ko-KR"/>
          </w:rPr>
          <w:delText>(</w:delText>
        </w:r>
        <w:r w:rsidR="004572C4" w:rsidRPr="00C9159E" w:rsidDel="00484504">
          <w:rPr>
            <w:rFonts w:eastAsia="Batang"/>
            <w:bCs/>
            <w:sz w:val="20"/>
            <w:szCs w:val="20"/>
            <w:lang w:val="en-CA" w:eastAsia="ko-KR"/>
          </w:rPr>
          <w:delText> </w:delText>
        </w:r>
      </w:del>
      <w:r w:rsidR="009432CC" w:rsidRPr="00C9159E">
        <w:rPr>
          <w:noProof/>
          <w:sz w:val="20"/>
          <w:szCs w:val="20"/>
          <w:lang w:eastAsia="ko-KR"/>
        </w:rPr>
        <w:t>RefLayer</w:t>
      </w:r>
      <w:del w:id="2641" w:author="Reference layer offset" w:date="2014-06-11T12:22:00Z">
        <w:r w:rsidR="009432CC" w:rsidRPr="00C9159E" w:rsidDel="00484504">
          <w:rPr>
            <w:sz w:val="20"/>
            <w:szCs w:val="20"/>
            <w:lang w:val="en-US" w:eastAsia="ko-KR"/>
          </w:rPr>
          <w:delText>ConfWin</w:delText>
        </w:r>
      </w:del>
      <w:r w:rsidR="009432CC" w:rsidRPr="00C9159E">
        <w:rPr>
          <w:sz w:val="20"/>
          <w:szCs w:val="20"/>
          <w:lang w:val="en-US" w:eastAsia="ko-KR"/>
        </w:rPr>
        <w:t>TopOffset</w:t>
      </w:r>
      <w:r w:rsidR="009432CC" w:rsidRPr="00C9159E">
        <w:rPr>
          <w:rFonts w:eastAsia="Batang"/>
          <w:bCs/>
          <w:sz w:val="20"/>
          <w:szCs w:val="20"/>
          <w:lang w:val="en-CA" w:eastAsia="ko-KR"/>
        </w:rPr>
        <w:t> </w:t>
      </w:r>
      <w:del w:id="2642" w:author="Reference layer offset" w:date="2014-06-11T12:21:00Z">
        <w:r w:rsidRPr="00C9159E" w:rsidDel="00484504">
          <w:rPr>
            <w:rFonts w:eastAsia="Batang"/>
            <w:bCs/>
            <w:sz w:val="20"/>
            <w:szCs w:val="20"/>
            <w:lang w:val="en-CA" w:eastAsia="ko-KR"/>
          </w:rPr>
          <w:delText>+</w:delText>
        </w:r>
      </w:del>
      <w:ins w:id="2643" w:author="Reference layer offset" w:date="2014-06-11T12:21:00Z">
        <w:r w:rsidR="00484504" w:rsidRPr="00C9159E">
          <w:rPr>
            <w:noProof/>
            <w:sz w:val="20"/>
            <w:szCs w:val="20"/>
          </w:rPr>
          <w:t>−</w:t>
        </w:r>
      </w:ins>
      <w:r w:rsidR="004572C4" w:rsidRPr="00C9159E">
        <w:rPr>
          <w:rFonts w:eastAsia="Batang"/>
          <w:bCs/>
          <w:sz w:val="20"/>
          <w:szCs w:val="20"/>
          <w:lang w:val="en-CA" w:eastAsia="ko-KR"/>
        </w:rPr>
        <w:t> </w:t>
      </w:r>
      <w:r w:rsidR="009432CC" w:rsidRPr="00C9159E">
        <w:rPr>
          <w:noProof/>
          <w:sz w:val="20"/>
          <w:szCs w:val="20"/>
          <w:lang w:eastAsia="ko-KR"/>
        </w:rPr>
        <w:t>RefLayer</w:t>
      </w:r>
      <w:del w:id="2644" w:author="Reference layer offset" w:date="2014-06-11T12:21:00Z">
        <w:r w:rsidR="009432CC" w:rsidRPr="00C9159E" w:rsidDel="00484504">
          <w:rPr>
            <w:sz w:val="20"/>
            <w:szCs w:val="20"/>
            <w:lang w:val="en-US" w:eastAsia="ko-KR"/>
          </w:rPr>
          <w:delText>ConfWin</w:delText>
        </w:r>
      </w:del>
      <w:r w:rsidR="009432CC" w:rsidRPr="00C9159E">
        <w:rPr>
          <w:sz w:val="20"/>
          <w:szCs w:val="20"/>
          <w:lang w:val="en-US" w:eastAsia="ko-KR"/>
        </w:rPr>
        <w:t>BottomOffset</w:t>
      </w:r>
      <w:del w:id="2645" w:author="Reference layer offset" w:date="2014-06-11T12:21:00Z">
        <w:r w:rsidR="009432CC" w:rsidRPr="00C9159E" w:rsidDel="00484504">
          <w:rPr>
            <w:sz w:val="20"/>
            <w:szCs w:val="20"/>
            <w:lang w:val="en-US" w:eastAsia="ko-KR"/>
          </w:rPr>
          <w:delText> </w:delText>
        </w:r>
        <w:r w:rsidRPr="00C9159E" w:rsidDel="00484504">
          <w:rPr>
            <w:rFonts w:eastAsia="Batang"/>
            <w:bCs/>
            <w:sz w:val="20"/>
            <w:szCs w:val="20"/>
            <w:lang w:val="en-CA" w:eastAsia="ko-KR"/>
          </w:rPr>
          <w:delText>)</w:delText>
        </w:r>
      </w:del>
      <w:r w:rsidRPr="00C9159E">
        <w:rPr>
          <w:rFonts w:eastAsia="Batang"/>
          <w:bCs/>
          <w:sz w:val="20"/>
          <w:szCs w:val="20"/>
          <w:lang w:val="en-CA" w:eastAsia="ko-KR"/>
        </w:rPr>
        <w:tab/>
        <w:t>(</w:t>
      </w:r>
      <w:r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163A68"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18</w:t>
      </w:r>
      <w:r w:rsidR="00A77294" w:rsidRPr="00C9159E">
        <w:rPr>
          <w:noProof/>
          <w:sz w:val="20"/>
          <w:szCs w:val="20"/>
        </w:rPr>
        <w:fldChar w:fldCharType="end"/>
      </w:r>
      <w:r w:rsidRPr="00C9159E">
        <w:rPr>
          <w:rFonts w:eastAsia="Batang"/>
          <w:bCs/>
          <w:sz w:val="20"/>
          <w:szCs w:val="20"/>
          <w:lang w:val="en-CA" w:eastAsia="ko-KR"/>
        </w:rPr>
        <w:t>)</w:t>
      </w:r>
    </w:p>
    <w:p w:rsidR="00EA1617" w:rsidRPr="00C9159E" w:rsidRDefault="00EA1617" w:rsidP="00580684">
      <w:pPr>
        <w:spacing w:before="120"/>
        <w:rPr>
          <w:noProof/>
        </w:rPr>
      </w:pPr>
      <w:r w:rsidRPr="00C9159E">
        <w:rPr>
          <w:noProof/>
        </w:rPr>
        <w:t xml:space="preserve">The variables </w:t>
      </w:r>
      <w:r w:rsidR="005C28D9" w:rsidRPr="00C9159E">
        <w:rPr>
          <w:noProof/>
        </w:rPr>
        <w:t>Cur</w:t>
      </w:r>
      <w:r w:rsidRPr="00C9159E">
        <w:rPr>
          <w:noProof/>
        </w:rPr>
        <w:t xml:space="preserve">PicWidthInSamplesC, </w:t>
      </w:r>
      <w:r w:rsidR="005C28D9" w:rsidRPr="00C9159E">
        <w:rPr>
          <w:noProof/>
        </w:rPr>
        <w:t>Cur</w:t>
      </w:r>
      <w:r w:rsidRPr="00C9159E">
        <w:rPr>
          <w:noProof/>
        </w:rPr>
        <w:t xml:space="preserve">PicHeightInSamplesC, RefLayerPicWidthInSamplesC, and RefLayerPicHeightInSamplesC are derived as follows: </w:t>
      </w:r>
    </w:p>
    <w:p w:rsidR="00EA1617" w:rsidRPr="00C9159E" w:rsidRDefault="005C28D9" w:rsidP="00C63CF2">
      <w:pPr>
        <w:pStyle w:val="Equation"/>
        <w:spacing w:before="136" w:after="0"/>
        <w:ind w:left="630"/>
        <w:rPr>
          <w:noProof/>
          <w:sz w:val="20"/>
          <w:szCs w:val="20"/>
        </w:rPr>
      </w:pPr>
      <w:r w:rsidRPr="00C9159E">
        <w:rPr>
          <w:noProof/>
          <w:sz w:val="20"/>
          <w:szCs w:val="20"/>
        </w:rPr>
        <w:t>Cur</w:t>
      </w:r>
      <w:r w:rsidR="00EA1617" w:rsidRPr="00C9159E">
        <w:rPr>
          <w:noProof/>
          <w:sz w:val="20"/>
          <w:szCs w:val="20"/>
        </w:rPr>
        <w:t xml:space="preserve">PicWidthInSamplesC  = </w:t>
      </w:r>
      <w:r w:rsidRPr="00C9159E">
        <w:rPr>
          <w:noProof/>
          <w:sz w:val="20"/>
          <w:szCs w:val="20"/>
        </w:rPr>
        <w:t>Cur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19</w:t>
      </w:r>
      <w:r w:rsidR="00A77294" w:rsidRPr="00C9159E">
        <w:rPr>
          <w:noProof/>
          <w:sz w:val="20"/>
          <w:szCs w:val="20"/>
        </w:rPr>
        <w:fldChar w:fldCharType="end"/>
      </w:r>
      <w:r w:rsidR="00EA1617" w:rsidRPr="00C9159E">
        <w:rPr>
          <w:noProof/>
          <w:sz w:val="20"/>
          <w:szCs w:val="20"/>
          <w:lang w:eastAsia="ko-KR"/>
        </w:rPr>
        <w:t>)</w:t>
      </w:r>
      <w:r w:rsidR="00EA1617" w:rsidRPr="00C9159E">
        <w:rPr>
          <w:noProof/>
          <w:sz w:val="20"/>
          <w:szCs w:val="20"/>
        </w:rPr>
        <w:br/>
      </w:r>
      <w:r w:rsidRPr="00C9159E">
        <w:rPr>
          <w:noProof/>
          <w:sz w:val="20"/>
          <w:szCs w:val="20"/>
        </w:rPr>
        <w:t>Cur</w:t>
      </w:r>
      <w:r w:rsidR="00EA1617" w:rsidRPr="00C9159E">
        <w:rPr>
          <w:noProof/>
          <w:sz w:val="20"/>
          <w:szCs w:val="20"/>
        </w:rPr>
        <w:t xml:space="preserve">PicHeightInSamplesC = </w:t>
      </w:r>
      <w:r w:rsidRPr="00C9159E">
        <w:rPr>
          <w:noProof/>
          <w:sz w:val="20"/>
          <w:szCs w:val="20"/>
        </w:rPr>
        <w:t>Cur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20</w:t>
      </w:r>
      <w:r w:rsidR="00A77294"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RefLayerPicWidthInSamplesC  = RefLayer</w:t>
      </w:r>
      <w:r w:rsidR="00EA1617" w:rsidRPr="00C9159E">
        <w:rPr>
          <w:noProof/>
          <w:sz w:val="20"/>
          <w:szCs w:val="20"/>
          <w:lang w:eastAsia="ko-KR"/>
        </w:rPr>
        <w:t>PicWidth</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ubWidthC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21</w:t>
      </w:r>
      <w:r w:rsidR="00A77294" w:rsidRPr="00C9159E">
        <w:rPr>
          <w:noProof/>
          <w:sz w:val="20"/>
          <w:szCs w:val="20"/>
        </w:rPr>
        <w:fldChar w:fldCharType="end"/>
      </w:r>
      <w:r w:rsidR="00EA1617" w:rsidRPr="00C9159E">
        <w:rPr>
          <w:noProof/>
          <w:sz w:val="20"/>
          <w:szCs w:val="20"/>
          <w:lang w:eastAsia="ko-KR"/>
        </w:rPr>
        <w:t>)</w:t>
      </w:r>
      <w:r w:rsidR="00EA1617" w:rsidRPr="00C9159E">
        <w:rPr>
          <w:noProof/>
          <w:sz w:val="20"/>
          <w:szCs w:val="20"/>
        </w:rPr>
        <w:br/>
        <w:t>RefLayerPicHeightInSamplesC = RefLayer</w:t>
      </w:r>
      <w:r w:rsidR="00EA1617" w:rsidRPr="00C9159E">
        <w:rPr>
          <w:noProof/>
          <w:sz w:val="20"/>
          <w:szCs w:val="20"/>
          <w:lang w:eastAsia="ko-KR"/>
        </w:rPr>
        <w:t>PicHeight</w:t>
      </w:r>
      <w:r w:rsidR="001276F3" w:rsidRPr="00C9159E">
        <w:rPr>
          <w:noProof/>
          <w:sz w:val="20"/>
          <w:szCs w:val="20"/>
          <w:lang w:eastAsia="ko-KR"/>
        </w:rPr>
        <w:t>InSamplesY</w:t>
      </w:r>
      <w:r w:rsidR="00EA1617" w:rsidRPr="00C9159E">
        <w:rPr>
          <w:noProof/>
          <w:sz w:val="20"/>
          <w:szCs w:val="20"/>
          <w:lang w:eastAsia="ko-KR"/>
        </w:rPr>
        <w:t xml:space="preserve"> / </w:t>
      </w:r>
      <w:r w:rsidR="002A65BF" w:rsidRPr="00C9159E">
        <w:rPr>
          <w:noProof/>
          <w:sz w:val="20"/>
          <w:szCs w:val="20"/>
          <w:lang w:eastAsia="ko-KR"/>
        </w:rPr>
        <w:t>RefLayer</w:t>
      </w:r>
      <w:r w:rsidR="009B5B39" w:rsidRPr="00C9159E">
        <w:rPr>
          <w:noProof/>
          <w:sz w:val="20"/>
          <w:szCs w:val="20"/>
          <w:lang w:eastAsia="ko-KR"/>
        </w:rPr>
        <w:t>S</w:t>
      </w:r>
      <w:r w:rsidR="00EA1617" w:rsidRPr="00C9159E">
        <w:rPr>
          <w:noProof/>
          <w:sz w:val="20"/>
          <w:szCs w:val="20"/>
          <w:lang w:eastAsia="ko-KR"/>
        </w:rPr>
        <w:t>ubHeightC</w:t>
      </w:r>
      <w:r w:rsidR="00EA1617" w:rsidRPr="00C9159E">
        <w:rPr>
          <w:noProof/>
          <w:sz w:val="20"/>
          <w:szCs w:val="20"/>
        </w:rPr>
        <w:tab/>
      </w:r>
      <w:r w:rsidR="00EA1617" w:rsidRPr="00C9159E">
        <w:rPr>
          <w:noProof/>
          <w:sz w:val="20"/>
          <w:szCs w:val="20"/>
          <w:lang w:eastAsia="ko-KR"/>
        </w:rPr>
        <w:t>(</w:t>
      </w:r>
      <w:r w:rsidR="00E907A9" w:rsidRPr="00C9159E">
        <w:rPr>
          <w:noProof/>
          <w:sz w:val="20"/>
          <w:szCs w:val="20"/>
          <w:lang w:eastAsia="ko-KR"/>
        </w:rPr>
        <w:t>H</w:t>
      </w:r>
      <w:r w:rsidR="00EA1617"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22</w:t>
      </w:r>
      <w:r w:rsidR="00A77294" w:rsidRPr="00C9159E">
        <w:rPr>
          <w:noProof/>
          <w:sz w:val="20"/>
          <w:szCs w:val="20"/>
        </w:rPr>
        <w:fldChar w:fldCharType="end"/>
      </w:r>
      <w:r w:rsidR="00EA1617" w:rsidRPr="00C9159E">
        <w:rPr>
          <w:noProof/>
          <w:sz w:val="20"/>
          <w:szCs w:val="20"/>
          <w:lang w:eastAsia="ko-KR"/>
        </w:rPr>
        <w:t>)</w:t>
      </w:r>
    </w:p>
    <w:p w:rsidR="00DA2A67" w:rsidRPr="00C9159E" w:rsidRDefault="003F34A9" w:rsidP="00EA1617">
      <w:pPr>
        <w:spacing w:before="120"/>
        <w:rPr>
          <w:noProof/>
        </w:rPr>
      </w:pPr>
      <w:r w:rsidRPr="00C9159E">
        <w:rPr>
          <w:rFonts w:eastAsia="Batang"/>
          <w:bCs/>
          <w:lang w:val="en-CA" w:eastAsia="ko-KR"/>
        </w:rPr>
        <w:t xml:space="preserve">The variable currLayerId is set equal to </w:t>
      </w:r>
      <w:r w:rsidR="006D0948" w:rsidRPr="00C9159E">
        <w:rPr>
          <w:rFonts w:eastAsia="Batang"/>
          <w:bCs/>
          <w:lang w:val="en-CA" w:eastAsia="ko-KR"/>
        </w:rPr>
        <w:t xml:space="preserve">the value of </w:t>
      </w:r>
      <w:r w:rsidRPr="00C9159E">
        <w:rPr>
          <w:rFonts w:eastAsia="Batang"/>
          <w:bCs/>
          <w:lang w:val="en-CA" w:eastAsia="ko-KR"/>
        </w:rPr>
        <w:t>nuh_layer_id of the current picture</w:t>
      </w:r>
      <w:r w:rsidR="00755D80" w:rsidRPr="00C9159E">
        <w:rPr>
          <w:rFonts w:eastAsia="Batang"/>
          <w:bCs/>
          <w:lang w:val="en-CA" w:eastAsia="ko-KR"/>
        </w:rPr>
        <w:t>.</w:t>
      </w:r>
    </w:p>
    <w:p w:rsidR="00EA1617" w:rsidRPr="00C9159E" w:rsidRDefault="00EA1617" w:rsidP="00EA1617">
      <w:pPr>
        <w:spacing w:before="120"/>
        <w:rPr>
          <w:noProof/>
        </w:rPr>
      </w:pPr>
      <w:r w:rsidRPr="00C9159E">
        <w:rPr>
          <w:noProof/>
        </w:rPr>
        <w:t>The variables ScaledRefLayerLeftOffset, ScaledRefLayerTopOffset, ScaledRefLayerRightOffset and ScaledRefLayerBottomOffset are derived as follows:</w:t>
      </w:r>
    </w:p>
    <w:p w:rsidR="00EA1617" w:rsidRPr="00C9159E" w:rsidRDefault="00EA1617" w:rsidP="00E32EE1">
      <w:pPr>
        <w:pStyle w:val="Equation"/>
        <w:spacing w:before="0" w:after="0"/>
        <w:ind w:left="629"/>
        <w:rPr>
          <w:strike/>
          <w:noProof/>
          <w:sz w:val="20"/>
          <w:szCs w:val="20"/>
          <w:lang w:eastAsia="ko-KR"/>
        </w:rPr>
      </w:pPr>
      <w:r w:rsidRPr="00C9159E">
        <w:rPr>
          <w:noProof/>
          <w:sz w:val="20"/>
          <w:szCs w:val="20"/>
        </w:rPr>
        <w:t>ScaledRefLayerLeftOffset = scaled_ref_layer_left_offset</w:t>
      </w:r>
      <w:r w:rsidR="006C6192" w:rsidRPr="00C9159E">
        <w:rPr>
          <w:noProof/>
          <w:sz w:val="20"/>
          <w:szCs w:val="20"/>
        </w:rPr>
        <w:t>[</w:t>
      </w:r>
      <w:r w:rsidR="0052559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w:t>
      </w:r>
      <w:r w:rsidRPr="00C9159E">
        <w:rPr>
          <w:noProof/>
          <w:sz w:val="20"/>
          <w:szCs w:val="20"/>
        </w:rPr>
        <w:t xml:space="preserve"> </w:t>
      </w:r>
      <w:del w:id="2646" w:author="Reference layer offset" w:date="2014-06-11T15:17:00Z">
        <w:r w:rsidRPr="00C9159E" w:rsidDel="00B62E17">
          <w:rPr>
            <w:noProof/>
            <w:sz w:val="20"/>
            <w:szCs w:val="20"/>
          </w:rPr>
          <w:delText>&lt;&lt;</w:delText>
        </w:r>
      </w:del>
      <w:del w:id="2647" w:author="Reference layer offset" w:date="2014-06-11T12:23:00Z">
        <w:r w:rsidRPr="00C9159E" w:rsidDel="00484504">
          <w:rPr>
            <w:noProof/>
            <w:sz w:val="20"/>
            <w:szCs w:val="20"/>
          </w:rPr>
          <w:delText xml:space="preserve"> 1</w:delText>
        </w:r>
      </w:del>
      <w:ins w:id="2648" w:author="Reference layer offset" w:date="2014-06-11T15:17:00Z">
        <w:r w:rsidR="00B62E17" w:rsidRPr="00C9159E">
          <w:rPr>
            <w:rFonts w:eastAsiaTheme="minorEastAsia" w:hint="eastAsia"/>
            <w:noProof/>
            <w:sz w:val="20"/>
            <w:szCs w:val="20"/>
            <w:lang w:eastAsia="ja-JP"/>
          </w:rPr>
          <w:t>*</w:t>
        </w:r>
      </w:ins>
      <w:ins w:id="2649"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SubWidthC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23</w:t>
      </w:r>
      <w:r w:rsidR="00A77294" w:rsidRPr="00C9159E">
        <w:rPr>
          <w:noProof/>
          <w:sz w:val="20"/>
          <w:szCs w:val="20"/>
        </w:rPr>
        <w:fldChar w:fldCharType="end"/>
      </w:r>
      <w:r w:rsidRPr="00C9159E">
        <w:rPr>
          <w:noProof/>
          <w:sz w:val="20"/>
          <w:szCs w:val="20"/>
          <w:lang w:eastAsia="ko-KR"/>
        </w:rPr>
        <w:t>)</w:t>
      </w:r>
      <w:r w:rsidRPr="00C9159E">
        <w:rPr>
          <w:noProof/>
          <w:sz w:val="20"/>
          <w:szCs w:val="20"/>
        </w:rPr>
        <w:br/>
        <w:t>ScaledRefLayerTopOffset = scaled_ref_layer_top_offset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r w:rsidRPr="00C9159E">
        <w:rPr>
          <w:noProof/>
          <w:sz w:val="20"/>
          <w:szCs w:val="20"/>
        </w:rPr>
        <w:t xml:space="preserve"> </w:t>
      </w:r>
      <w:del w:id="2650" w:author="Reference layer offset" w:date="2014-06-11T15:17:00Z">
        <w:r w:rsidRPr="00C9159E" w:rsidDel="00B62E17">
          <w:rPr>
            <w:noProof/>
            <w:sz w:val="20"/>
            <w:szCs w:val="20"/>
          </w:rPr>
          <w:delText>&lt;&lt;</w:delText>
        </w:r>
      </w:del>
      <w:del w:id="2651" w:author="Reference layer offset" w:date="2014-06-11T12:23:00Z">
        <w:r w:rsidRPr="00C9159E" w:rsidDel="00484504">
          <w:rPr>
            <w:noProof/>
            <w:sz w:val="20"/>
            <w:szCs w:val="20"/>
          </w:rPr>
          <w:delText xml:space="preserve"> 1</w:delText>
        </w:r>
      </w:del>
      <w:ins w:id="2652" w:author="Reference layer offset" w:date="2014-06-11T15:17:00Z">
        <w:r w:rsidR="00B62E17" w:rsidRPr="00C9159E">
          <w:rPr>
            <w:rFonts w:eastAsiaTheme="minorEastAsia" w:hint="eastAsia"/>
            <w:noProof/>
            <w:sz w:val="20"/>
            <w:szCs w:val="20"/>
            <w:lang w:eastAsia="ja-JP"/>
          </w:rPr>
          <w:t>*</w:t>
        </w:r>
      </w:ins>
      <w:ins w:id="2653"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SubHeightC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24</w:t>
      </w:r>
      <w:r w:rsidR="00A77294" w:rsidRPr="00C9159E">
        <w:rPr>
          <w:noProof/>
          <w:sz w:val="20"/>
          <w:szCs w:val="20"/>
        </w:rPr>
        <w:fldChar w:fldCharType="end"/>
      </w:r>
      <w:r w:rsidRPr="00C9159E">
        <w:rPr>
          <w:noProof/>
          <w:sz w:val="20"/>
          <w:szCs w:val="20"/>
          <w:lang w:eastAsia="ko-KR"/>
        </w:rPr>
        <w:t>)</w:t>
      </w:r>
      <w:r w:rsidRPr="00C9159E">
        <w:rPr>
          <w:noProof/>
          <w:sz w:val="20"/>
          <w:szCs w:val="20"/>
        </w:rPr>
        <w:br/>
        <w:t>ScaledRefLayerRightOffset = scaled_ref_layer_right_offset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del w:id="2654" w:author="Reference layer offset" w:date="2014-06-11T15:17:00Z">
        <w:r w:rsidRPr="00C9159E" w:rsidDel="00B62E17">
          <w:rPr>
            <w:noProof/>
            <w:sz w:val="20"/>
            <w:szCs w:val="20"/>
          </w:rPr>
          <w:delText xml:space="preserve"> &lt;&lt;</w:delText>
        </w:r>
      </w:del>
      <w:del w:id="2655" w:author="Reference layer offset" w:date="2014-06-11T12:23:00Z">
        <w:r w:rsidRPr="00C9159E" w:rsidDel="00484504">
          <w:rPr>
            <w:noProof/>
            <w:sz w:val="20"/>
            <w:szCs w:val="20"/>
          </w:rPr>
          <w:delText xml:space="preserve"> 1</w:delText>
        </w:r>
      </w:del>
      <w:ins w:id="2656" w:author="Reference layer offset" w:date="2014-06-11T15:17:00Z">
        <w:r w:rsidR="00B62E17" w:rsidRPr="00C9159E">
          <w:rPr>
            <w:rFonts w:eastAsiaTheme="minorEastAsia" w:hint="eastAsia"/>
            <w:noProof/>
            <w:sz w:val="20"/>
            <w:szCs w:val="20"/>
            <w:lang w:eastAsia="ja-JP"/>
          </w:rPr>
          <w:t>*</w:t>
        </w:r>
      </w:ins>
      <w:ins w:id="2657"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SubWidthC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25</w:t>
      </w:r>
      <w:r w:rsidR="00A77294" w:rsidRPr="00C9159E">
        <w:rPr>
          <w:noProof/>
          <w:sz w:val="20"/>
          <w:szCs w:val="20"/>
        </w:rPr>
        <w:fldChar w:fldCharType="end"/>
      </w:r>
      <w:r w:rsidRPr="00C9159E">
        <w:rPr>
          <w:noProof/>
          <w:sz w:val="20"/>
          <w:szCs w:val="20"/>
          <w:lang w:eastAsia="ko-KR"/>
        </w:rPr>
        <w:t>)</w:t>
      </w:r>
      <w:r w:rsidRPr="00C9159E">
        <w:rPr>
          <w:noProof/>
          <w:sz w:val="20"/>
          <w:szCs w:val="20"/>
        </w:rPr>
        <w:br/>
        <w:t>ScaledRefLayerBottomOffset = scaled_ref_layer_bottom_offset</w:t>
      </w:r>
      <w:r w:rsidR="006C6192" w:rsidRPr="00C9159E">
        <w:rPr>
          <w:noProof/>
          <w:sz w:val="20"/>
          <w:szCs w:val="20"/>
        </w:rPr>
        <w:t>[</w:t>
      </w:r>
      <w:r w:rsidR="000F58FF" w:rsidRPr="00C9159E">
        <w:rPr>
          <w:noProof/>
          <w:sz w:val="20"/>
          <w:szCs w:val="20"/>
        </w:rPr>
        <w:t> </w:t>
      </w:r>
      <w:r w:rsidR="00310ED2" w:rsidRPr="00C9159E">
        <w:rPr>
          <w:noProof/>
          <w:sz w:val="20"/>
          <w:szCs w:val="20"/>
        </w:rPr>
        <w:t>rLId</w:t>
      </w:r>
      <w:r w:rsidR="000F58FF" w:rsidRPr="00C9159E">
        <w:rPr>
          <w:noProof/>
          <w:sz w:val="20"/>
          <w:szCs w:val="20"/>
        </w:rPr>
        <w:t> </w:t>
      </w:r>
      <w:r w:rsidR="006C6192" w:rsidRPr="00C9159E">
        <w:rPr>
          <w:noProof/>
          <w:sz w:val="20"/>
          <w:szCs w:val="20"/>
        </w:rPr>
        <w:t xml:space="preserve">] </w:t>
      </w:r>
      <w:del w:id="2658" w:author="Reference layer offset" w:date="2014-06-11T15:17:00Z">
        <w:r w:rsidRPr="00C9159E" w:rsidDel="00B62E17">
          <w:rPr>
            <w:noProof/>
            <w:sz w:val="20"/>
            <w:szCs w:val="20"/>
          </w:rPr>
          <w:delText xml:space="preserve"> &lt;&lt;</w:delText>
        </w:r>
      </w:del>
      <w:del w:id="2659" w:author="Reference layer offset" w:date="2014-06-11T12:23:00Z">
        <w:r w:rsidRPr="00C9159E" w:rsidDel="00484504">
          <w:rPr>
            <w:noProof/>
            <w:sz w:val="20"/>
            <w:szCs w:val="20"/>
          </w:rPr>
          <w:delText xml:space="preserve"> 1</w:delText>
        </w:r>
      </w:del>
      <w:ins w:id="2660" w:author="Reference layer offset" w:date="2014-06-11T15:17:00Z">
        <w:r w:rsidR="00B62E17" w:rsidRPr="00C9159E">
          <w:rPr>
            <w:rFonts w:eastAsiaTheme="minorEastAsia" w:hint="eastAsia"/>
            <w:noProof/>
            <w:sz w:val="20"/>
            <w:szCs w:val="20"/>
            <w:lang w:eastAsia="ja-JP"/>
          </w:rPr>
          <w:t>*</w:t>
        </w:r>
      </w:ins>
      <w:ins w:id="2661" w:author="Reference layer offset" w:date="2014-06-11T12:23:00Z">
        <w:r w:rsidR="00484504" w:rsidRPr="00C9159E">
          <w:rPr>
            <w:noProof/>
            <w:sz w:val="20"/>
            <w:szCs w:val="20"/>
            <w:lang w:val="en-US"/>
          </w:rPr>
          <w:t> </w:t>
        </w:r>
        <w:r w:rsidR="00484504" w:rsidRPr="00C9159E">
          <w:rPr>
            <w:rFonts w:eastAsia="MS Mincho" w:hint="eastAsia"/>
            <w:noProof/>
            <w:sz w:val="20"/>
            <w:szCs w:val="20"/>
            <w:lang w:val="en-US" w:eastAsia="ja-JP"/>
          </w:rPr>
          <w:t>SubHeightC</w:t>
        </w:r>
      </w:ins>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5059F3" w:rsidRPr="00C9159E">
        <w:rPr>
          <w:noProof/>
          <w:sz w:val="20"/>
          <w:szCs w:val="20"/>
        </w:rPr>
        <w:t>26</w:t>
      </w:r>
      <w:r w:rsidR="00A77294" w:rsidRPr="00C9159E">
        <w:rPr>
          <w:noProof/>
          <w:sz w:val="20"/>
          <w:szCs w:val="20"/>
        </w:rPr>
        <w:fldChar w:fldCharType="end"/>
      </w:r>
      <w:r w:rsidRPr="00C9159E">
        <w:rPr>
          <w:noProof/>
          <w:sz w:val="20"/>
          <w:szCs w:val="20"/>
          <w:lang w:eastAsia="ko-KR"/>
        </w:rPr>
        <w:t>)</w:t>
      </w:r>
      <w:r w:rsidR="00E32EE1" w:rsidRPr="00C9159E">
        <w:rPr>
          <w:noProof/>
          <w:sz w:val="20"/>
          <w:szCs w:val="20"/>
          <w:lang w:eastAsia="ko-KR"/>
        </w:rPr>
        <w:br/>
      </w:r>
      <w:r w:rsidR="00E32EE1" w:rsidRPr="00C9159E">
        <w:rPr>
          <w:rFonts w:hint="eastAsia"/>
          <w:strike/>
          <w:noProof/>
          <w:sz w:val="20"/>
          <w:szCs w:val="20"/>
        </w:rPr>
        <w:t>Vert</w:t>
      </w:r>
      <w:r w:rsidR="00E32EE1" w:rsidRPr="00C9159E">
        <w:rPr>
          <w:rFonts w:hint="eastAsia"/>
          <w:strike/>
          <w:noProof/>
          <w:sz w:val="20"/>
          <w:szCs w:val="20"/>
          <w:lang w:eastAsia="ko-KR"/>
        </w:rPr>
        <w:t>P</w:t>
      </w:r>
      <w:r w:rsidR="00E32EE1" w:rsidRPr="00C9159E">
        <w:rPr>
          <w:strike/>
          <w:noProof/>
          <w:sz w:val="20"/>
          <w:szCs w:val="20"/>
        </w:rPr>
        <w:t>hase</w:t>
      </w:r>
      <w:r w:rsidR="00E32EE1" w:rsidRPr="00C9159E">
        <w:rPr>
          <w:rFonts w:hint="eastAsia"/>
          <w:strike/>
          <w:noProof/>
          <w:sz w:val="20"/>
          <w:szCs w:val="20"/>
          <w:lang w:eastAsia="ko-KR"/>
        </w:rPr>
        <w:t>P</w:t>
      </w:r>
      <w:r w:rsidR="00E32EE1" w:rsidRPr="00C9159E">
        <w:rPr>
          <w:strike/>
          <w:noProof/>
          <w:sz w:val="20"/>
          <w:szCs w:val="20"/>
        </w:rPr>
        <w:t xml:space="preserve">ositionAdjustFlag = </w:t>
      </w:r>
      <w:r w:rsidR="00E32EE1" w:rsidRPr="00C9159E">
        <w:rPr>
          <w:rFonts w:hint="eastAsia"/>
          <w:strike/>
          <w:noProof/>
          <w:sz w:val="20"/>
          <w:szCs w:val="20"/>
        </w:rPr>
        <w:t>vert_</w:t>
      </w:r>
      <w:r w:rsidR="00E32EE1" w:rsidRPr="00C9159E">
        <w:rPr>
          <w:strike/>
          <w:noProof/>
          <w:sz w:val="20"/>
          <w:szCs w:val="20"/>
        </w:rPr>
        <w:t>phase_position_</w:t>
      </w:r>
      <w:r w:rsidR="00F21980" w:rsidRPr="00C9159E">
        <w:rPr>
          <w:strike/>
          <w:noProof/>
          <w:sz w:val="20"/>
          <w:szCs w:val="20"/>
        </w:rPr>
        <w:t>enable</w:t>
      </w:r>
      <w:r w:rsidR="00E32EE1" w:rsidRPr="00C9159E">
        <w:rPr>
          <w:strike/>
          <w:noProof/>
          <w:sz w:val="20"/>
          <w:szCs w:val="20"/>
        </w:rPr>
        <w:t>_flag[ rLId ]</w:t>
      </w:r>
      <w:r w:rsidR="00E32EE1" w:rsidRPr="00C9159E">
        <w:rPr>
          <w:strike/>
          <w:noProof/>
          <w:sz w:val="20"/>
          <w:szCs w:val="20"/>
        </w:rPr>
        <w:tab/>
      </w:r>
      <w:r w:rsidR="00E32EE1" w:rsidRPr="00C9159E">
        <w:rPr>
          <w:strike/>
          <w:noProof/>
          <w:sz w:val="20"/>
          <w:szCs w:val="20"/>
          <w:lang w:eastAsia="ko-KR"/>
        </w:rPr>
        <w:t>(H</w:t>
      </w:r>
      <w:r w:rsidR="00E32EE1" w:rsidRPr="00C9159E">
        <w:rPr>
          <w:strike/>
          <w:noProof/>
          <w:sz w:val="20"/>
          <w:szCs w:val="20"/>
        </w:rPr>
        <w:noBreakHyphen/>
      </w:r>
      <w:r w:rsidR="00A77294" w:rsidRPr="00C9159E">
        <w:rPr>
          <w:strike/>
          <w:noProof/>
          <w:sz w:val="20"/>
          <w:szCs w:val="20"/>
        </w:rPr>
        <w:fldChar w:fldCharType="begin" w:fldLock="1"/>
      </w:r>
      <w:r w:rsidR="00E32EE1" w:rsidRPr="00C9159E">
        <w:rPr>
          <w:strike/>
          <w:noProof/>
          <w:sz w:val="20"/>
          <w:szCs w:val="20"/>
        </w:rPr>
        <w:instrText xml:space="preserve"> SEQ Equation \* ARABIC </w:instrText>
      </w:r>
      <w:r w:rsidR="00A77294" w:rsidRPr="00C9159E">
        <w:rPr>
          <w:strike/>
          <w:noProof/>
          <w:sz w:val="20"/>
          <w:szCs w:val="20"/>
        </w:rPr>
        <w:fldChar w:fldCharType="separate"/>
      </w:r>
      <w:r w:rsidR="005059F3" w:rsidRPr="00C9159E">
        <w:rPr>
          <w:strike/>
          <w:noProof/>
          <w:sz w:val="20"/>
          <w:szCs w:val="20"/>
        </w:rPr>
        <w:t>27</w:t>
      </w:r>
      <w:r w:rsidR="00A77294" w:rsidRPr="00C9159E">
        <w:rPr>
          <w:strike/>
          <w:noProof/>
          <w:sz w:val="20"/>
          <w:szCs w:val="20"/>
        </w:rPr>
        <w:fldChar w:fldCharType="end"/>
      </w:r>
      <w:r w:rsidR="00E32EE1" w:rsidRPr="00C9159E">
        <w:rPr>
          <w:strike/>
          <w:noProof/>
          <w:sz w:val="20"/>
          <w:szCs w:val="20"/>
          <w:lang w:eastAsia="ko-KR"/>
        </w:rPr>
        <w:t>)</w:t>
      </w:r>
      <w:r w:rsidR="00E32EE1" w:rsidRPr="00C9159E">
        <w:rPr>
          <w:strike/>
          <w:noProof/>
          <w:sz w:val="20"/>
          <w:szCs w:val="20"/>
          <w:lang w:eastAsia="ko-KR"/>
        </w:rPr>
        <w:br/>
      </w:r>
      <w:r w:rsidR="00E32EE1" w:rsidRPr="00C9159E">
        <w:rPr>
          <w:strike/>
          <w:sz w:val="20"/>
          <w:szCs w:val="20"/>
        </w:rPr>
        <w:t xml:space="preserve">VertPhasePositionFlag = </w:t>
      </w:r>
      <w:r w:rsidR="00F21980" w:rsidRPr="00C9159E">
        <w:rPr>
          <w:strike/>
          <w:sz w:val="20"/>
          <w:szCs w:val="20"/>
        </w:rPr>
        <w:t>vert_</w:t>
      </w:r>
      <w:r w:rsidR="00E32EE1" w:rsidRPr="00C9159E">
        <w:rPr>
          <w:strike/>
          <w:sz w:val="20"/>
          <w:szCs w:val="20"/>
        </w:rPr>
        <w:t>phase_position_flag</w:t>
      </w:r>
      <w:r w:rsidR="00E32EE1" w:rsidRPr="00C9159E">
        <w:rPr>
          <w:strike/>
          <w:noProof/>
          <w:sz w:val="20"/>
          <w:szCs w:val="20"/>
        </w:rPr>
        <w:t xml:space="preserve">[ rLId ] </w:t>
      </w:r>
      <w:r w:rsidR="00E32EE1" w:rsidRPr="00C9159E">
        <w:rPr>
          <w:strike/>
          <w:noProof/>
          <w:sz w:val="20"/>
          <w:szCs w:val="20"/>
        </w:rPr>
        <w:tab/>
      </w:r>
      <w:r w:rsidR="00E32EE1" w:rsidRPr="00C9159E">
        <w:rPr>
          <w:strike/>
          <w:noProof/>
          <w:sz w:val="20"/>
          <w:szCs w:val="20"/>
          <w:lang w:eastAsia="ko-KR"/>
        </w:rPr>
        <w:t>(H</w:t>
      </w:r>
      <w:r w:rsidR="00E32EE1" w:rsidRPr="00C9159E">
        <w:rPr>
          <w:strike/>
          <w:noProof/>
          <w:sz w:val="20"/>
          <w:szCs w:val="20"/>
        </w:rPr>
        <w:noBreakHyphen/>
      </w:r>
      <w:r w:rsidR="00A77294" w:rsidRPr="00C9159E">
        <w:rPr>
          <w:strike/>
          <w:noProof/>
          <w:sz w:val="20"/>
          <w:szCs w:val="20"/>
        </w:rPr>
        <w:fldChar w:fldCharType="begin" w:fldLock="1"/>
      </w:r>
      <w:r w:rsidR="00E32EE1" w:rsidRPr="00C9159E">
        <w:rPr>
          <w:strike/>
          <w:noProof/>
          <w:sz w:val="20"/>
          <w:szCs w:val="20"/>
        </w:rPr>
        <w:instrText xml:space="preserve"> SEQ Equation \* ARABIC </w:instrText>
      </w:r>
      <w:r w:rsidR="00A77294" w:rsidRPr="00C9159E">
        <w:rPr>
          <w:strike/>
          <w:noProof/>
          <w:sz w:val="20"/>
          <w:szCs w:val="20"/>
        </w:rPr>
        <w:fldChar w:fldCharType="separate"/>
      </w:r>
      <w:r w:rsidR="005059F3" w:rsidRPr="00C9159E">
        <w:rPr>
          <w:strike/>
          <w:noProof/>
          <w:sz w:val="20"/>
          <w:szCs w:val="20"/>
        </w:rPr>
        <w:t>28</w:t>
      </w:r>
      <w:r w:rsidR="00A77294" w:rsidRPr="00C9159E">
        <w:rPr>
          <w:strike/>
          <w:noProof/>
          <w:sz w:val="20"/>
          <w:szCs w:val="20"/>
        </w:rPr>
        <w:fldChar w:fldCharType="end"/>
      </w:r>
      <w:r w:rsidR="00E32EE1" w:rsidRPr="00C9159E">
        <w:rPr>
          <w:strike/>
          <w:noProof/>
          <w:sz w:val="20"/>
          <w:szCs w:val="20"/>
          <w:lang w:eastAsia="ko-KR"/>
        </w:rPr>
        <w:t>)</w:t>
      </w:r>
    </w:p>
    <w:p w:rsidR="00EA1617" w:rsidRPr="002A65BF" w:rsidRDefault="00EA1617" w:rsidP="00EA1617">
      <w:pPr>
        <w:spacing w:before="120"/>
        <w:rPr>
          <w:noProof/>
        </w:rPr>
      </w:pPr>
      <w:r w:rsidRPr="00C9159E">
        <w:rPr>
          <w:noProof/>
        </w:rPr>
        <w:t xml:space="preserve">The variables </w:t>
      </w:r>
      <w:del w:id="2662" w:author="(Review JC02)" w:date="2014-06-20T14:52:00Z">
        <w:r w:rsidRPr="00C9159E" w:rsidDel="0033707C">
          <w:rPr>
            <w:noProof/>
            <w:lang w:eastAsia="ko-KR"/>
          </w:rPr>
          <w:delText>ScaledRefLayerPicWidth</w:delText>
        </w:r>
        <w:r w:rsidR="001276F3" w:rsidRPr="00C9159E" w:rsidDel="0033707C">
          <w:rPr>
            <w:noProof/>
            <w:lang w:eastAsia="ko-KR"/>
          </w:rPr>
          <w:delText>InSamplesY</w:delText>
        </w:r>
      </w:del>
      <w:ins w:id="2663" w:author="(Review JC02)" w:date="2014-06-20T14:52:00Z">
        <w:r w:rsidR="0033707C" w:rsidRPr="00C9159E">
          <w:rPr>
            <w:noProof/>
            <w:lang w:eastAsia="ko-KR"/>
          </w:rPr>
          <w:t>ScaledRefRegionWidthInSamplesY</w:t>
        </w:r>
      </w:ins>
      <w:r w:rsidRPr="00C9159E">
        <w:rPr>
          <w:noProof/>
        </w:rPr>
        <w:t xml:space="preserve"> and </w:t>
      </w:r>
      <w:del w:id="2664" w:author="(Review JC02)" w:date="2014-06-20T14:39:00Z">
        <w:r w:rsidRPr="00C9159E" w:rsidDel="00041903">
          <w:rPr>
            <w:noProof/>
            <w:lang w:eastAsia="ko-KR"/>
          </w:rPr>
          <w:delText>ScaledRefLayerPicHeight</w:delText>
        </w:r>
        <w:r w:rsidR="001276F3" w:rsidRPr="00C9159E" w:rsidDel="00041903">
          <w:rPr>
            <w:noProof/>
            <w:lang w:eastAsia="ko-KR"/>
          </w:rPr>
          <w:delText>InSamplesY</w:delText>
        </w:r>
      </w:del>
      <w:ins w:id="2665" w:author="(Review JC02)" w:date="2014-06-20T14:39:00Z">
        <w:r w:rsidR="00041903" w:rsidRPr="00C9159E">
          <w:rPr>
            <w:noProof/>
            <w:lang w:eastAsia="ko-KR"/>
          </w:rPr>
          <w:t>ScaledRefRegionHeightInSamplesY</w:t>
        </w:r>
      </w:ins>
      <w:r w:rsidRPr="00C9159E">
        <w:rPr>
          <w:noProof/>
        </w:rPr>
        <w:t xml:space="preserve"> are derived as follows:</w:t>
      </w:r>
    </w:p>
    <w:p w:rsidR="00EA1617" w:rsidRPr="00C9159E" w:rsidRDefault="00EA1617" w:rsidP="00EA1617">
      <w:pPr>
        <w:pStyle w:val="Equation"/>
        <w:spacing w:before="136" w:after="0"/>
        <w:ind w:left="630"/>
        <w:rPr>
          <w:noProof/>
          <w:sz w:val="20"/>
          <w:szCs w:val="20"/>
          <w:lang w:eastAsia="ko-KR"/>
        </w:rPr>
      </w:pPr>
      <w:del w:id="2666" w:author="(Review JC02)" w:date="2014-06-20T14:52:00Z">
        <w:r w:rsidRPr="002A65BF" w:rsidDel="0033707C">
          <w:rPr>
            <w:noProof/>
            <w:sz w:val="20"/>
            <w:szCs w:val="20"/>
            <w:lang w:eastAsia="ko-KR"/>
          </w:rPr>
          <w:lastRenderedPageBreak/>
          <w:delText>ScaledRefLayerPicWidth</w:delText>
        </w:r>
        <w:r w:rsidR="001276F3" w:rsidRPr="002A65BF" w:rsidDel="0033707C">
          <w:rPr>
            <w:noProof/>
            <w:sz w:val="20"/>
            <w:szCs w:val="20"/>
            <w:lang w:eastAsia="ko-KR"/>
          </w:rPr>
          <w:delText>InSamplesY</w:delText>
        </w:r>
      </w:del>
      <w:ins w:id="2667" w:author="(Review JC02)" w:date="2014-06-20T14:52:00Z">
        <w:r w:rsidR="0033707C">
          <w:rPr>
            <w:noProof/>
            <w:sz w:val="20"/>
            <w:szCs w:val="20"/>
            <w:lang w:eastAsia="ko-KR"/>
          </w:rPr>
          <w:t>ScaledRefRegionWidthInSamplesY</w:t>
        </w:r>
      </w:ins>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r>
      <w:r w:rsidRPr="00C9159E">
        <w:rPr>
          <w:noProof/>
          <w:sz w:val="20"/>
          <w:szCs w:val="20"/>
        </w:rPr>
        <w:t>ScaledRefLayerLeftOffset </w:t>
      </w:r>
      <w:r w:rsidR="005773D9" w:rsidRPr="00C9159E">
        <w:rPr>
          <w:noProof/>
          <w:sz w:val="20"/>
          <w:szCs w:val="20"/>
        </w:rPr>
        <w:t>−</w:t>
      </w:r>
      <w:r w:rsidRPr="00C9159E">
        <w:rPr>
          <w:noProof/>
          <w:sz w:val="20"/>
          <w:szCs w:val="20"/>
        </w:rPr>
        <w:t> ScaledRefLayerRightOffset</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163A68" w:rsidRPr="00C9159E">
        <w:rPr>
          <w:noProof/>
          <w:sz w:val="20"/>
          <w:szCs w:val="20"/>
        </w:rPr>
        <w:t>29</w:t>
      </w:r>
      <w:r w:rsidR="00A77294" w:rsidRPr="00C9159E">
        <w:rPr>
          <w:noProof/>
          <w:sz w:val="20"/>
          <w:szCs w:val="20"/>
        </w:rPr>
        <w:fldChar w:fldCharType="end"/>
      </w:r>
      <w:r w:rsidRPr="00C9159E">
        <w:rPr>
          <w:noProof/>
          <w:sz w:val="20"/>
          <w:szCs w:val="20"/>
          <w:lang w:eastAsia="ko-KR"/>
        </w:rPr>
        <w:t>)</w:t>
      </w:r>
      <w:r w:rsidRPr="00C9159E">
        <w:rPr>
          <w:noProof/>
          <w:sz w:val="20"/>
          <w:szCs w:val="20"/>
        </w:rPr>
        <w:br/>
      </w:r>
      <w:del w:id="2668"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2669" w:author="(Review JC02)" w:date="2014-06-20T14:39:00Z">
        <w:r w:rsidR="00041903" w:rsidRPr="00C9159E">
          <w:rPr>
            <w:noProof/>
            <w:sz w:val="20"/>
            <w:szCs w:val="20"/>
            <w:lang w:eastAsia="ko-KR"/>
          </w:rPr>
          <w:t>ScaledRefRegionHeightInSamplesY</w:t>
        </w:r>
      </w:ins>
      <w:r w:rsidRPr="00C9159E">
        <w:rPr>
          <w:noProof/>
          <w:sz w:val="20"/>
          <w:szCs w:val="20"/>
        </w:rPr>
        <w:t xml:space="preserve"> = </w:t>
      </w:r>
      <w:r w:rsidR="00693F23" w:rsidRPr="00C9159E">
        <w:rPr>
          <w:noProof/>
          <w:sz w:val="20"/>
          <w:szCs w:val="20"/>
        </w:rPr>
        <w:t>Cur</w:t>
      </w:r>
      <w:r w:rsidRPr="00C9159E">
        <w:rPr>
          <w:noProof/>
          <w:sz w:val="20"/>
          <w:szCs w:val="20"/>
          <w:lang w:eastAsia="ko-KR"/>
        </w:rPr>
        <w:t>PicHeight</w:t>
      </w:r>
      <w:r w:rsidR="001276F3" w:rsidRPr="00C9159E">
        <w:rPr>
          <w:noProof/>
          <w:sz w:val="20"/>
          <w:szCs w:val="20"/>
          <w:lang w:eastAsia="ko-KR"/>
        </w:rPr>
        <w:t>InSamplesY</w:t>
      </w:r>
      <w:r w:rsidRPr="00C9159E">
        <w:rPr>
          <w:noProof/>
          <w:sz w:val="20"/>
          <w:szCs w:val="20"/>
        </w:rPr>
        <w:t> </w:t>
      </w:r>
      <w:r w:rsidR="005773D9" w:rsidRPr="00C9159E">
        <w:rPr>
          <w:noProof/>
          <w:sz w:val="20"/>
          <w:szCs w:val="20"/>
        </w:rPr>
        <w:t>−</w:t>
      </w:r>
      <w:r w:rsidRPr="00C9159E">
        <w:rPr>
          <w:noProof/>
          <w:sz w:val="20"/>
          <w:szCs w:val="20"/>
        </w:rPr>
        <w:br/>
      </w:r>
      <w:r w:rsidRPr="00C9159E">
        <w:rPr>
          <w:noProof/>
          <w:sz w:val="20"/>
          <w:szCs w:val="20"/>
        </w:rPr>
        <w:tab/>
      </w:r>
      <w:r w:rsidRPr="00C9159E">
        <w:rPr>
          <w:noProof/>
          <w:sz w:val="20"/>
          <w:szCs w:val="20"/>
        </w:rPr>
        <w:tab/>
        <w:t>ScaledRefLayerTopOffset </w:t>
      </w:r>
      <w:r w:rsidR="005773D9" w:rsidRPr="00C9159E">
        <w:rPr>
          <w:noProof/>
          <w:sz w:val="20"/>
          <w:szCs w:val="20"/>
        </w:rPr>
        <w:t>−</w:t>
      </w:r>
      <w:r w:rsidRPr="00C9159E">
        <w:rPr>
          <w:noProof/>
          <w:sz w:val="20"/>
          <w:szCs w:val="20"/>
        </w:rPr>
        <w:t> ScaledRefLayerBottomOffset</w:t>
      </w:r>
      <w:r w:rsidRPr="00C9159E">
        <w:rPr>
          <w:noProof/>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163A68" w:rsidRPr="00C9159E">
        <w:rPr>
          <w:noProof/>
          <w:sz w:val="20"/>
          <w:szCs w:val="20"/>
        </w:rPr>
        <w:t>30</w:t>
      </w:r>
      <w:r w:rsidR="00A77294" w:rsidRPr="00C9159E">
        <w:rPr>
          <w:noProof/>
          <w:sz w:val="20"/>
          <w:szCs w:val="20"/>
        </w:rPr>
        <w:fldChar w:fldCharType="end"/>
      </w:r>
      <w:r w:rsidRPr="00C9159E">
        <w:rPr>
          <w:noProof/>
          <w:sz w:val="20"/>
          <w:szCs w:val="20"/>
          <w:lang w:eastAsia="ko-KR"/>
        </w:rPr>
        <w:t>)</w:t>
      </w:r>
    </w:p>
    <w:p w:rsidR="00EA1617" w:rsidRPr="00C9159E"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C9159E">
        <w:rPr>
          <w:noProof/>
          <w:sz w:val="20"/>
          <w:szCs w:val="20"/>
        </w:rPr>
        <w:t xml:space="preserve">The variables </w:t>
      </w:r>
      <w:r w:rsidRPr="00C9159E">
        <w:rPr>
          <w:noProof/>
          <w:sz w:val="20"/>
          <w:szCs w:val="20"/>
          <w:lang w:eastAsia="ko-KR"/>
        </w:rPr>
        <w:t>ScaleFactorX</w:t>
      </w:r>
      <w:r w:rsidRPr="00C9159E">
        <w:rPr>
          <w:sz w:val="20"/>
          <w:szCs w:val="20"/>
        </w:rPr>
        <w:t xml:space="preserve"> </w:t>
      </w:r>
      <w:r w:rsidRPr="00C9159E">
        <w:rPr>
          <w:noProof/>
          <w:sz w:val="20"/>
          <w:szCs w:val="20"/>
          <w:lang w:eastAsia="ko-KR"/>
        </w:rPr>
        <w:t>and ScaleFactorY</w:t>
      </w:r>
      <w:r w:rsidRPr="00C9159E">
        <w:rPr>
          <w:sz w:val="20"/>
          <w:szCs w:val="20"/>
        </w:rPr>
        <w:t xml:space="preserve"> </w:t>
      </w:r>
      <w:r w:rsidRPr="00C9159E">
        <w:rPr>
          <w:noProof/>
          <w:sz w:val="20"/>
          <w:szCs w:val="20"/>
          <w:lang w:eastAsia="ko-KR"/>
        </w:rPr>
        <w:t>are derived as follows:</w:t>
      </w:r>
    </w:p>
    <w:p w:rsidR="00EA1617" w:rsidRPr="00C9159E" w:rsidRDefault="00EA1617" w:rsidP="00693F23">
      <w:pPr>
        <w:pStyle w:val="Equation"/>
        <w:spacing w:before="136" w:after="0"/>
        <w:ind w:left="630"/>
        <w:rPr>
          <w:noProof/>
          <w:sz w:val="20"/>
          <w:szCs w:val="20"/>
          <w:lang w:eastAsia="ko-KR"/>
        </w:rPr>
      </w:pPr>
      <w:r w:rsidRPr="00C9159E">
        <w:rPr>
          <w:noProof/>
          <w:sz w:val="20"/>
          <w:szCs w:val="20"/>
          <w:lang w:eastAsia="ko-KR"/>
        </w:rPr>
        <w:t>ScaleFactorX</w:t>
      </w:r>
      <w:r w:rsidRPr="00C9159E">
        <w:rPr>
          <w:sz w:val="20"/>
          <w:szCs w:val="20"/>
        </w:rPr>
        <w:t xml:space="preserve"> = ( ( </w:t>
      </w:r>
      <w:r w:rsidRPr="00C9159E">
        <w:rPr>
          <w:noProof/>
          <w:sz w:val="20"/>
          <w:szCs w:val="20"/>
          <w:lang w:eastAsia="ko-KR"/>
        </w:rPr>
        <w:t>RefLayer</w:t>
      </w:r>
      <w:del w:id="2670" w:author="Reference layer offset" w:date="2014-06-11T12:24:00Z">
        <w:r w:rsidR="005C3002" w:rsidRPr="00C9159E" w:rsidDel="00484504">
          <w:rPr>
            <w:noProof/>
            <w:sz w:val="20"/>
            <w:szCs w:val="20"/>
            <w:lang w:eastAsia="ko-KR"/>
          </w:rPr>
          <w:delText>Cropped</w:delText>
        </w:r>
        <w:r w:rsidRPr="00C9159E" w:rsidDel="00484504">
          <w:rPr>
            <w:noProof/>
            <w:sz w:val="20"/>
            <w:szCs w:val="20"/>
            <w:lang w:eastAsia="ko-KR"/>
          </w:rPr>
          <w:delText>Pic</w:delText>
        </w:r>
      </w:del>
      <w:ins w:id="2671" w:author="Reference layer offset" w:date="2014-06-11T12:24:00Z">
        <w:r w:rsidR="00484504" w:rsidRPr="00C9159E">
          <w:rPr>
            <w:rFonts w:eastAsia="MS Mincho" w:hint="eastAsia"/>
            <w:noProof/>
            <w:sz w:val="20"/>
            <w:szCs w:val="20"/>
            <w:lang w:eastAsia="ja-JP"/>
          </w:rPr>
          <w:t>RefRegion</w:t>
        </w:r>
      </w:ins>
      <w:r w:rsidRPr="00C9159E">
        <w:rPr>
          <w:noProof/>
          <w:sz w:val="20"/>
          <w:szCs w:val="20"/>
          <w:lang w:eastAsia="ko-KR"/>
        </w:rPr>
        <w:t>Width</w:t>
      </w:r>
      <w:r w:rsidR="001276F3" w:rsidRPr="00C9159E">
        <w:rPr>
          <w:noProof/>
          <w:sz w:val="20"/>
          <w:szCs w:val="20"/>
          <w:lang w:eastAsia="ko-KR"/>
        </w:rPr>
        <w:t>InSamplesY</w:t>
      </w:r>
      <w:r w:rsidR="000F58FF"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del w:id="2672" w:author="(Review JC02)" w:date="2014-06-20T14:52:00Z">
        <w:r w:rsidRPr="00C9159E" w:rsidDel="0033707C">
          <w:rPr>
            <w:noProof/>
            <w:sz w:val="20"/>
            <w:szCs w:val="20"/>
            <w:lang w:eastAsia="ko-KR"/>
          </w:rPr>
          <w:delText>ScaledRefLayerPicWidth</w:delText>
        </w:r>
        <w:r w:rsidR="001276F3" w:rsidRPr="00C9159E" w:rsidDel="0033707C">
          <w:rPr>
            <w:noProof/>
            <w:sz w:val="20"/>
            <w:szCs w:val="20"/>
            <w:lang w:eastAsia="ko-KR"/>
          </w:rPr>
          <w:delText>InSamplesY</w:delText>
        </w:r>
      </w:del>
      <w:ins w:id="2673" w:author="(Review JC02)" w:date="2014-06-20T14:52:00Z">
        <w:r w:rsidR="0033707C" w:rsidRPr="00C9159E">
          <w:rPr>
            <w:noProof/>
            <w:sz w:val="20"/>
            <w:szCs w:val="20"/>
            <w:lang w:eastAsia="ko-KR"/>
          </w:rPr>
          <w:t>ScaledRefRegionWidthInSamplesY</w:t>
        </w:r>
      </w:ins>
      <w:r w:rsidR="005C3002" w:rsidRPr="00C9159E">
        <w:rPr>
          <w:noProof/>
          <w:sz w:val="20"/>
          <w:szCs w:val="20"/>
          <w:lang w:eastAsia="ko-KR"/>
        </w:rPr>
        <w:t> </w:t>
      </w:r>
      <w:r w:rsidRPr="00C9159E">
        <w:rPr>
          <w:sz w:val="20"/>
          <w:szCs w:val="20"/>
        </w:rPr>
        <w:t>&gt;&gt; 1 ) ) /</w:t>
      </w:r>
      <w:r w:rsidRPr="00C9159E">
        <w:rPr>
          <w:rFonts w:hint="eastAsia"/>
          <w:sz w:val="20"/>
          <w:szCs w:val="20"/>
          <w:lang w:eastAsia="zh-TW"/>
        </w:rPr>
        <w:t xml:space="preserve"> </w:t>
      </w:r>
      <w:del w:id="2674" w:author="(Review JC02)" w:date="2014-06-20T14:52:00Z">
        <w:r w:rsidRPr="00C9159E" w:rsidDel="0033707C">
          <w:rPr>
            <w:noProof/>
            <w:sz w:val="20"/>
            <w:szCs w:val="20"/>
            <w:lang w:eastAsia="ko-KR"/>
          </w:rPr>
          <w:delText>ScaledRefLayerPicWidth</w:delText>
        </w:r>
        <w:r w:rsidR="001276F3" w:rsidRPr="00C9159E" w:rsidDel="0033707C">
          <w:rPr>
            <w:noProof/>
            <w:sz w:val="20"/>
            <w:szCs w:val="20"/>
            <w:lang w:eastAsia="ko-KR"/>
          </w:rPr>
          <w:delText>InSamplesY</w:delText>
        </w:r>
      </w:del>
      <w:ins w:id="2675" w:author="(Review JC02)" w:date="2014-06-20T14:52:00Z">
        <w:r w:rsidR="0033707C" w:rsidRPr="00C9159E">
          <w:rPr>
            <w:noProof/>
            <w:sz w:val="20"/>
            <w:szCs w:val="20"/>
            <w:lang w:eastAsia="ko-KR"/>
          </w:rPr>
          <w:t>ScaledRefRegionWidthInSamplesY</w:t>
        </w:r>
      </w:ins>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163A68" w:rsidRPr="00C9159E">
        <w:rPr>
          <w:noProof/>
          <w:sz w:val="20"/>
          <w:szCs w:val="20"/>
        </w:rPr>
        <w:t>31</w:t>
      </w:r>
      <w:r w:rsidR="00A77294" w:rsidRPr="00C9159E">
        <w:rPr>
          <w:noProof/>
          <w:sz w:val="20"/>
          <w:szCs w:val="20"/>
        </w:rPr>
        <w:fldChar w:fldCharType="end"/>
      </w:r>
      <w:r w:rsidRPr="00C9159E">
        <w:rPr>
          <w:noProof/>
          <w:sz w:val="20"/>
          <w:szCs w:val="20"/>
          <w:lang w:eastAsia="ko-KR"/>
        </w:rPr>
        <w:t>)</w:t>
      </w:r>
      <w:r w:rsidRPr="00C9159E">
        <w:rPr>
          <w:rFonts w:hint="eastAsia"/>
          <w:sz w:val="20"/>
          <w:szCs w:val="20"/>
          <w:lang w:eastAsia="zh-TW"/>
        </w:rPr>
        <w:br/>
      </w:r>
      <w:r w:rsidRPr="00C9159E">
        <w:rPr>
          <w:sz w:val="20"/>
          <w:szCs w:val="20"/>
        </w:rPr>
        <w:t>ScaleFactorY = ( ( </w:t>
      </w:r>
      <w:r w:rsidRPr="00C9159E">
        <w:rPr>
          <w:noProof/>
          <w:sz w:val="20"/>
          <w:szCs w:val="20"/>
          <w:lang w:eastAsia="ko-KR"/>
        </w:rPr>
        <w:t>RefLayer</w:t>
      </w:r>
      <w:del w:id="2676" w:author="Reference layer offset" w:date="2014-06-11T12:44:00Z">
        <w:r w:rsidR="005C3002" w:rsidRPr="00C9159E" w:rsidDel="009F5E31">
          <w:rPr>
            <w:noProof/>
            <w:sz w:val="20"/>
            <w:szCs w:val="20"/>
            <w:lang w:eastAsia="ko-KR"/>
          </w:rPr>
          <w:delText>Cropped</w:delText>
        </w:r>
        <w:r w:rsidRPr="00C9159E" w:rsidDel="009F5E31">
          <w:rPr>
            <w:noProof/>
            <w:sz w:val="20"/>
            <w:szCs w:val="20"/>
            <w:lang w:eastAsia="ko-KR"/>
          </w:rPr>
          <w:delText>Pic</w:delText>
        </w:r>
      </w:del>
      <w:ins w:id="2677" w:author="Reference layer offset" w:date="2014-06-11T12:44:00Z">
        <w:r w:rsidR="009F5E31" w:rsidRPr="00C9159E">
          <w:rPr>
            <w:rFonts w:eastAsia="MS Mincho" w:hint="eastAsia"/>
            <w:noProof/>
            <w:sz w:val="20"/>
            <w:szCs w:val="20"/>
            <w:lang w:eastAsia="ja-JP"/>
          </w:rPr>
          <w:t>RefRegion</w:t>
        </w:r>
      </w:ins>
      <w:r w:rsidRPr="00C9159E">
        <w:rPr>
          <w:noProof/>
          <w:sz w:val="20"/>
          <w:szCs w:val="20"/>
          <w:lang w:eastAsia="ko-KR"/>
        </w:rPr>
        <w:t>Height</w:t>
      </w:r>
      <w:r w:rsidR="001276F3" w:rsidRPr="00C9159E">
        <w:rPr>
          <w:noProof/>
          <w:sz w:val="20"/>
          <w:szCs w:val="20"/>
          <w:lang w:eastAsia="ko-KR"/>
        </w:rPr>
        <w:t>InSamplesY</w:t>
      </w:r>
      <w:r w:rsidR="005C3002" w:rsidRPr="00C9159E">
        <w:rPr>
          <w:noProof/>
          <w:sz w:val="20"/>
          <w:szCs w:val="20"/>
          <w:lang w:eastAsia="ko-KR"/>
        </w:rPr>
        <w:t> </w:t>
      </w:r>
      <w:r w:rsidRPr="00C9159E">
        <w:rPr>
          <w:sz w:val="20"/>
          <w:szCs w:val="20"/>
        </w:rPr>
        <w:t>&lt;&lt; 16 ) +</w:t>
      </w:r>
      <w:r w:rsidR="005C3002" w:rsidRPr="00C9159E">
        <w:rPr>
          <w:sz w:val="20"/>
          <w:szCs w:val="20"/>
        </w:rPr>
        <w:br/>
      </w:r>
      <w:r w:rsidR="005C3002" w:rsidRPr="00C9159E">
        <w:rPr>
          <w:sz w:val="20"/>
          <w:szCs w:val="20"/>
        </w:rPr>
        <w:tab/>
      </w:r>
      <w:r w:rsidR="005C3002" w:rsidRPr="00C9159E">
        <w:rPr>
          <w:sz w:val="20"/>
          <w:szCs w:val="20"/>
        </w:rPr>
        <w:tab/>
      </w:r>
      <w:r w:rsidRPr="00C9159E">
        <w:rPr>
          <w:sz w:val="20"/>
          <w:szCs w:val="20"/>
        </w:rPr>
        <w:t>( </w:t>
      </w:r>
      <w:del w:id="2678"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2679" w:author="(Review JC02)" w:date="2014-06-20T14:39:00Z">
        <w:r w:rsidR="00041903" w:rsidRPr="00C9159E">
          <w:rPr>
            <w:noProof/>
            <w:sz w:val="20"/>
            <w:szCs w:val="20"/>
            <w:lang w:eastAsia="ko-KR"/>
          </w:rPr>
          <w:t>ScaledRefRegionHeightInSamplesY</w:t>
        </w:r>
      </w:ins>
      <w:r w:rsidR="001D60E6" w:rsidRPr="00C9159E">
        <w:rPr>
          <w:sz w:val="20"/>
          <w:szCs w:val="20"/>
        </w:rPr>
        <w:t> </w:t>
      </w:r>
      <w:r w:rsidRPr="00C9159E">
        <w:rPr>
          <w:sz w:val="20"/>
          <w:szCs w:val="20"/>
        </w:rPr>
        <w:t>&gt;&gt; 1 ) ) /</w:t>
      </w:r>
      <w:r w:rsidRPr="00C9159E">
        <w:rPr>
          <w:sz w:val="20"/>
          <w:szCs w:val="20"/>
          <w:lang w:eastAsia="zh-TW"/>
        </w:rPr>
        <w:t xml:space="preserve"> </w:t>
      </w:r>
      <w:del w:id="2680" w:author="(Review JC02)" w:date="2014-06-20T14:39:00Z">
        <w:r w:rsidRPr="00C9159E" w:rsidDel="00041903">
          <w:rPr>
            <w:noProof/>
            <w:sz w:val="20"/>
            <w:szCs w:val="20"/>
            <w:lang w:eastAsia="ko-KR"/>
          </w:rPr>
          <w:delText>ScaledRefLayerPicHeight</w:delText>
        </w:r>
        <w:r w:rsidR="001276F3" w:rsidRPr="00C9159E" w:rsidDel="00041903">
          <w:rPr>
            <w:noProof/>
            <w:sz w:val="20"/>
            <w:szCs w:val="20"/>
            <w:lang w:eastAsia="ko-KR"/>
          </w:rPr>
          <w:delText>InSamplesY</w:delText>
        </w:r>
      </w:del>
      <w:ins w:id="2681" w:author="(Review JC02)" w:date="2014-06-20T14:39:00Z">
        <w:r w:rsidR="00041903" w:rsidRPr="00C9159E">
          <w:rPr>
            <w:noProof/>
            <w:sz w:val="20"/>
            <w:szCs w:val="20"/>
            <w:lang w:eastAsia="ko-KR"/>
          </w:rPr>
          <w:t>ScaledRefRegionHeightInSamplesY</w:t>
        </w:r>
      </w:ins>
      <w:r w:rsidRPr="00C9159E">
        <w:rPr>
          <w:sz w:val="20"/>
          <w:szCs w:val="20"/>
        </w:rPr>
        <w:tab/>
      </w:r>
      <w:r w:rsidRPr="00C9159E">
        <w:rPr>
          <w:noProof/>
          <w:sz w:val="20"/>
          <w:szCs w:val="20"/>
          <w:lang w:eastAsia="ko-KR"/>
        </w:rPr>
        <w:t>(</w:t>
      </w:r>
      <w:r w:rsidR="00E907A9" w:rsidRPr="00C9159E">
        <w:rPr>
          <w:noProof/>
          <w:sz w:val="20"/>
          <w:szCs w:val="20"/>
          <w:lang w:eastAsia="ko-KR"/>
        </w:rPr>
        <w:t>H</w:t>
      </w:r>
      <w:r w:rsidRPr="00C9159E">
        <w:rPr>
          <w:noProof/>
          <w:sz w:val="20"/>
          <w:szCs w:val="20"/>
        </w:rPr>
        <w:noBreakHyphen/>
      </w:r>
      <w:r w:rsidR="00A77294" w:rsidRPr="00C9159E">
        <w:rPr>
          <w:noProof/>
          <w:sz w:val="20"/>
          <w:szCs w:val="20"/>
        </w:rPr>
        <w:fldChar w:fldCharType="begin" w:fldLock="1"/>
      </w:r>
      <w:r w:rsidR="00841AE6" w:rsidRPr="00C9159E">
        <w:rPr>
          <w:noProof/>
          <w:sz w:val="20"/>
          <w:szCs w:val="20"/>
        </w:rPr>
        <w:instrText xml:space="preserve"> SEQ Equation \* ARABIC </w:instrText>
      </w:r>
      <w:r w:rsidR="00A77294" w:rsidRPr="00C9159E">
        <w:rPr>
          <w:noProof/>
          <w:sz w:val="20"/>
          <w:szCs w:val="20"/>
        </w:rPr>
        <w:fldChar w:fldCharType="separate"/>
      </w:r>
      <w:r w:rsidR="00163A68" w:rsidRPr="00C9159E">
        <w:rPr>
          <w:noProof/>
          <w:sz w:val="20"/>
          <w:szCs w:val="20"/>
        </w:rPr>
        <w:t>32</w:t>
      </w:r>
      <w:r w:rsidR="00A77294" w:rsidRPr="00C9159E">
        <w:rPr>
          <w:noProof/>
          <w:sz w:val="20"/>
          <w:szCs w:val="20"/>
        </w:rPr>
        <w:fldChar w:fldCharType="end"/>
      </w:r>
      <w:r w:rsidRPr="00C9159E">
        <w:rPr>
          <w:noProof/>
          <w:sz w:val="20"/>
          <w:szCs w:val="20"/>
          <w:lang w:eastAsia="ko-KR"/>
        </w:rPr>
        <w:t>)</w:t>
      </w:r>
    </w:p>
    <w:p w:rsidR="005773D9" w:rsidRPr="00841AE6" w:rsidRDefault="00EA1617" w:rsidP="00EA1617">
      <w:pPr>
        <w:tabs>
          <w:tab w:val="left" w:pos="400"/>
        </w:tabs>
        <w:rPr>
          <w:noProof/>
        </w:rPr>
      </w:pPr>
      <w:r w:rsidRPr="00C9159E">
        <w:rPr>
          <w:noProof/>
        </w:rPr>
        <w:t xml:space="preserve">The following </w:t>
      </w:r>
      <w:r w:rsidR="00C54FBC" w:rsidRPr="00C9159E">
        <w:rPr>
          <w:noProof/>
        </w:rPr>
        <w:t xml:space="preserve">ordered </w:t>
      </w:r>
      <w:r w:rsidRPr="00C9159E">
        <w:rPr>
          <w:noProof/>
        </w:rPr>
        <w:t>steps are applied to derive the inter</w:t>
      </w:r>
      <w:r w:rsidR="002925C3" w:rsidRPr="00C9159E">
        <w:rPr>
          <w:noProof/>
        </w:rPr>
        <w:t>-</w:t>
      </w:r>
      <w:r w:rsidRPr="00C9159E">
        <w:rPr>
          <w:noProof/>
        </w:rPr>
        <w:t>layer reference</w:t>
      </w:r>
      <w:r w:rsidRPr="00841AE6">
        <w:rPr>
          <w:noProof/>
        </w:rPr>
        <w:t xml:space="preserv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del w:id="2682"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L</w:t>
      </w:r>
      <w:r w:rsidRPr="006D70F4">
        <w:rPr>
          <w:lang w:val="en-US" w:eastAsia="ko-KR"/>
        </w:rPr>
        <w:t>eft</w:t>
      </w:r>
      <w:r>
        <w:rPr>
          <w:lang w:val="en-US" w:eastAsia="ko-KR"/>
        </w:rPr>
        <w:t>O</w:t>
      </w:r>
      <w:r w:rsidRPr="006D70F4">
        <w:rPr>
          <w:lang w:val="en-US" w:eastAsia="ko-KR"/>
        </w:rPr>
        <w:t>ffset</w:t>
      </w:r>
      <w:del w:id="2683"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SubWidthC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del w:id="2684"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TopO</w:t>
      </w:r>
      <w:r w:rsidRPr="006D70F4">
        <w:rPr>
          <w:lang w:val="en-US" w:eastAsia="ko-KR"/>
        </w:rPr>
        <w:t>ffset</w:t>
      </w:r>
      <w:del w:id="2685"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delText>
        </w:r>
        <w:r w:rsidDel="009F5E31">
          <w:rPr>
            <w:noProof/>
          </w:rPr>
          <w:delText>Height</w:delText>
        </w:r>
        <w:r w:rsidRPr="00580684" w:rsidDel="009F5E31">
          <w:rPr>
            <w:noProof/>
          </w:rPr>
          <w:delText>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del w:id="2686"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RightO</w:t>
      </w:r>
      <w:r w:rsidRPr="006D70F4">
        <w:rPr>
          <w:lang w:val="en-US" w:eastAsia="ko-KR"/>
        </w:rPr>
        <w:t>ffset</w:t>
      </w:r>
      <w:del w:id="2687"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SubWidthC</w:delText>
        </w:r>
      </w:del>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del w:id="2688" w:author="Reference layer offset" w:date="2014-06-11T12:46:00Z">
        <w:r w:rsidDel="009F5E31">
          <w:rPr>
            <w:lang w:val="en-US" w:eastAsia="ko-KR"/>
          </w:rPr>
          <w:delText>C</w:delText>
        </w:r>
        <w:r w:rsidRPr="006D70F4" w:rsidDel="009F5E31">
          <w:rPr>
            <w:lang w:val="en-US" w:eastAsia="ko-KR"/>
          </w:rPr>
          <w:delText>onf</w:delText>
        </w:r>
        <w:r w:rsidDel="009F5E31">
          <w:rPr>
            <w:lang w:val="en-US" w:eastAsia="ko-KR"/>
          </w:rPr>
          <w:delText>W</w:delText>
        </w:r>
        <w:r w:rsidRPr="006D70F4" w:rsidDel="009F5E31">
          <w:rPr>
            <w:lang w:val="en-US" w:eastAsia="ko-KR"/>
          </w:rPr>
          <w:delText>in</w:delText>
        </w:r>
      </w:del>
      <w:r>
        <w:rPr>
          <w:lang w:val="en-US" w:eastAsia="ko-KR"/>
        </w:rPr>
        <w:t>BottomO</w:t>
      </w:r>
      <w:r w:rsidRPr="006D70F4">
        <w:rPr>
          <w:lang w:val="en-US" w:eastAsia="ko-KR"/>
        </w:rPr>
        <w:t>ffset</w:t>
      </w:r>
      <w:del w:id="2689" w:author="Reference layer offset" w:date="2014-06-11T12:46:00Z">
        <w:r w:rsidDel="009F5E31">
          <w:rPr>
            <w:noProof/>
          </w:rPr>
          <w:delText> </w:delText>
        </w:r>
        <w:r w:rsidRPr="00580684" w:rsidDel="009F5E31">
          <w:rPr>
            <w:noProof/>
          </w:rPr>
          <w:delText>*</w:delText>
        </w:r>
        <w:r w:rsidDel="009F5E31">
          <w:rPr>
            <w:noProof/>
            <w:lang w:val="en-US"/>
          </w:rPr>
          <w:delText> </w:delText>
        </w:r>
        <w:r w:rsidDel="009F5E31">
          <w:rPr>
            <w:noProof/>
          </w:rPr>
          <w:delText>RefLayer</w:delText>
        </w:r>
        <w:r w:rsidRPr="00580684" w:rsidDel="009F5E31">
          <w:rPr>
            <w:noProof/>
          </w:rPr>
          <w:delText>Sub</w:delText>
        </w:r>
        <w:r w:rsidDel="009F5E31">
          <w:rPr>
            <w:noProof/>
          </w:rPr>
          <w:delText>Height</w:delText>
        </w:r>
        <w:r w:rsidRPr="00580684" w:rsidDel="009F5E31">
          <w:rPr>
            <w:noProof/>
          </w:rPr>
          <w:delText>C</w:delText>
        </w:r>
      </w:del>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A77294">
        <w:rPr>
          <w:noProof/>
        </w:rPr>
        <w:fldChar w:fldCharType="begin" w:fldLock="1"/>
      </w:r>
      <w:r w:rsidR="004F612C">
        <w:rPr>
          <w:noProof/>
        </w:rPr>
        <w:instrText xml:space="preserve"> REF _Ref383952619 \r \h </w:instrText>
      </w:r>
      <w:r w:rsidR="00A77294">
        <w:rPr>
          <w:noProof/>
        </w:rPr>
      </w:r>
      <w:r w:rsidR="00A77294">
        <w:rPr>
          <w:noProof/>
        </w:rPr>
        <w:fldChar w:fldCharType="separate"/>
      </w:r>
      <w:r w:rsidR="004F612C">
        <w:rPr>
          <w:noProof/>
        </w:rPr>
        <w:t>H.8.1.4.3</w:t>
      </w:r>
      <w:r w:rsidR="00A77294">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ListParagraph"/>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B44A6F">
        <w:fldChar w:fldCharType="begin" w:fldLock="1"/>
      </w:r>
      <w:r w:rsidR="00B44A6F">
        <w:instrText xml:space="preserve"> REF _Ref348598889 \r \h  \* MERGEFORMAT </w:instrText>
      </w:r>
      <w:r w:rsidR="00B44A6F">
        <w:fldChar w:fldCharType="separate"/>
      </w:r>
      <w:r w:rsidR="004F612C" w:rsidRPr="00564A49">
        <w:rPr>
          <w:noProof/>
        </w:rPr>
        <w:t>H.8.1.4.1</w:t>
      </w:r>
      <w:r w:rsidR="00B44A6F">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ListParagraph"/>
        <w:tabs>
          <w:tab w:val="clear" w:pos="794"/>
          <w:tab w:val="clear" w:pos="1191"/>
        </w:tabs>
        <w:ind w:left="1600" w:hanging="430"/>
        <w:rPr>
          <w:noProof/>
        </w:rPr>
      </w:pPr>
      <w:r w:rsidRPr="00580FE0">
        <w:rPr>
          <w:lang w:val="en-CA"/>
        </w:rPr>
        <w:lastRenderedPageBreak/>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B44A6F">
        <w:fldChar w:fldCharType="begin" w:fldLock="1"/>
      </w:r>
      <w:r w:rsidR="00B44A6F">
        <w:instrText xml:space="preserve"> REF _Ref348598889 \r \h  \* MERGEFORMAT </w:instrText>
      </w:r>
      <w:r w:rsidR="00B44A6F">
        <w:fldChar w:fldCharType="separate"/>
      </w:r>
      <w:r w:rsidR="00E907A9" w:rsidRPr="00E907A9">
        <w:rPr>
          <w:noProof/>
          <w:highlight w:val="yellow"/>
        </w:rPr>
        <w:t>H.8.1.4.1</w:t>
      </w:r>
      <w:r w:rsidR="00B44A6F">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ListParagraph"/>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B44A6F">
        <w:fldChar w:fldCharType="begin" w:fldLock="1"/>
      </w:r>
      <w:r w:rsidR="00B44A6F">
        <w:instrText xml:space="preserve"> REF _Ref364437164 \r \h  \* MERGEFORMAT </w:instrText>
      </w:r>
      <w:r w:rsidR="00B44A6F">
        <w:fldChar w:fldCharType="separate"/>
      </w:r>
      <w:r w:rsidR="004C44E5" w:rsidRPr="004C44E5">
        <w:rPr>
          <w:noProof/>
          <w:highlight w:val="yellow"/>
        </w:rPr>
        <w:t>H.8.1.4.2</w:t>
      </w:r>
      <w:r w:rsidR="00B44A6F">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ListParagraph"/>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A77294"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A77294" w:rsidRPr="00B855BD">
        <w:rPr>
          <w:noProof/>
          <w:sz w:val="20"/>
          <w:szCs w:val="20"/>
          <w:highlight w:val="yellow"/>
        </w:rPr>
        <w:fldChar w:fldCharType="separate"/>
      </w:r>
      <w:r w:rsidR="005059F3">
        <w:rPr>
          <w:noProof/>
          <w:sz w:val="20"/>
          <w:szCs w:val="20"/>
          <w:highlight w:val="yellow"/>
        </w:rPr>
        <w:t>33</w:t>
      </w:r>
      <w:r w:rsidR="00A77294"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A77294"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A77294" w:rsidRPr="00B855BD">
        <w:rPr>
          <w:noProof/>
          <w:sz w:val="20"/>
          <w:szCs w:val="20"/>
          <w:highlight w:val="yellow"/>
        </w:rPr>
        <w:fldChar w:fldCharType="separate"/>
      </w:r>
      <w:r w:rsidR="005059F3">
        <w:rPr>
          <w:noProof/>
          <w:sz w:val="20"/>
          <w:szCs w:val="20"/>
          <w:highlight w:val="yellow"/>
        </w:rPr>
        <w:t>34</w:t>
      </w:r>
      <w:r w:rsidR="00A77294"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A77294"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A77294" w:rsidRPr="00B855BD">
        <w:rPr>
          <w:noProof/>
          <w:sz w:val="20"/>
          <w:szCs w:val="20"/>
          <w:highlight w:val="yellow"/>
        </w:rPr>
        <w:fldChar w:fldCharType="separate"/>
      </w:r>
      <w:r w:rsidR="005059F3">
        <w:rPr>
          <w:noProof/>
          <w:sz w:val="20"/>
          <w:szCs w:val="20"/>
          <w:highlight w:val="yellow"/>
        </w:rPr>
        <w:t>35</w:t>
      </w:r>
      <w:r w:rsidR="00A77294"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2690" w:name="_Ref348598889"/>
      <w:r w:rsidRPr="00665644">
        <w:t>Resampling process of picture sample values</w:t>
      </w:r>
      <w:bookmarkEnd w:id="2690"/>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lastRenderedPageBreak/>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B44A6F">
        <w:fldChar w:fldCharType="begin" w:fldLock="1"/>
      </w:r>
      <w:r w:rsidR="00B44A6F">
        <w:instrText xml:space="preserve"> REF _Ref348598872 \r \h  \* MERGEFORMAT </w:instrText>
      </w:r>
      <w:r w:rsidR="00B44A6F">
        <w:fldChar w:fldCharType="separate"/>
      </w:r>
      <w:r w:rsidR="00E907A9" w:rsidRPr="00E907A9">
        <w:rPr>
          <w:noProof/>
          <w:highlight w:val="yellow"/>
          <w:lang w:eastAsia="ko-KR"/>
        </w:rPr>
        <w:t>H.8.1.4.1.1</w:t>
      </w:r>
      <w:r w:rsidR="00B44A6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B44A6F">
        <w:fldChar w:fldCharType="begin" w:fldLock="1"/>
      </w:r>
      <w:r w:rsidR="00B44A6F">
        <w:instrText xml:space="preserve"> REF _Ref348037885 \r \h  \* MERGEFORMAT </w:instrText>
      </w:r>
      <w:r w:rsidR="00B44A6F">
        <w:fldChar w:fldCharType="separate"/>
      </w:r>
      <w:r w:rsidR="00E907A9" w:rsidRPr="00E907A9">
        <w:rPr>
          <w:noProof/>
          <w:highlight w:val="yellow"/>
          <w:lang w:eastAsia="ko-KR"/>
        </w:rPr>
        <w:t>H.8.1.4.1.2</w:t>
      </w:r>
      <w:r w:rsidR="00B44A6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B44A6F">
        <w:fldChar w:fldCharType="begin" w:fldLock="1"/>
      </w:r>
      <w:r w:rsidR="00B44A6F">
        <w:instrText xml:space="preserve"> REF _Ref348037885 \r \h  \* MERGEFORMAT </w:instrText>
      </w:r>
      <w:r w:rsidR="00B44A6F">
        <w:fldChar w:fldCharType="separate"/>
      </w:r>
      <w:r w:rsidR="00E907A9" w:rsidRPr="00E907A9">
        <w:rPr>
          <w:noProof/>
          <w:highlight w:val="yellow"/>
          <w:lang w:eastAsia="ko-KR"/>
        </w:rPr>
        <w:t>H.8.1.4.1.2</w:t>
      </w:r>
      <w:r w:rsidR="00B44A6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2691" w:name="_Ref348598872"/>
      <w:r w:rsidRPr="005059F3">
        <w:t>Resampling process of luma sample values</w:t>
      </w:r>
      <w:bookmarkEnd w:id="2691"/>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L</w:t>
      </w:r>
      <w:r w:rsidRPr="005059F3">
        <w:rPr>
          <w:noProof/>
        </w:rPr>
        <w:t>, rightEnd</w:t>
      </w:r>
      <w:r w:rsidRPr="005059F3">
        <w:rPr>
          <w:noProof/>
          <w:vertAlign w:val="subscript"/>
        </w:rPr>
        <w:t>L</w:t>
      </w:r>
      <w:r w:rsidRPr="005059F3">
        <w:rPr>
          <w:noProof/>
        </w:rPr>
        <w:t>, topStart</w:t>
      </w:r>
      <w:r w:rsidRPr="005059F3">
        <w:rPr>
          <w:noProof/>
          <w:vertAlign w:val="subscript"/>
        </w:rPr>
        <w:t>L</w:t>
      </w:r>
      <w:r w:rsidRPr="005059F3">
        <w:rPr>
          <w:noProof/>
        </w:rPr>
        <w:t>, and bottomEnd</w:t>
      </w:r>
      <w:r w:rsidRPr="005059F3">
        <w:rPr>
          <w:noProof/>
          <w:vertAlign w:val="subscript"/>
        </w:rPr>
        <w:t>L</w:t>
      </w:r>
      <w:r w:rsidRPr="005059F3">
        <w:rPr>
          <w:noProof/>
        </w:rPr>
        <w:t xml:space="preserve"> are derived as follows:</w:t>
      </w:r>
    </w:p>
    <w:p w:rsidR="00EA1617" w:rsidRPr="005059F3" w:rsidRDefault="00EA1617" w:rsidP="009B3BAD">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L</w:t>
      </w:r>
      <w:r w:rsidRPr="005059F3">
        <w:rPr>
          <w:noProof/>
          <w:sz w:val="20"/>
          <w:szCs w:val="20"/>
        </w:rPr>
        <w:t xml:space="preserve"> = ScaledRefLayerLeftOffset</w:t>
      </w:r>
      <w:r w:rsidRPr="005059F3">
        <w:rPr>
          <w:noProof/>
          <w:sz w:val="20"/>
          <w:szCs w:val="20"/>
        </w:rPr>
        <w:br/>
        <w:t>rightEnd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ScaledRefLayerRightOffset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A77294"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sidRPr="005059F3">
        <w:rPr>
          <w:noProof/>
          <w:sz w:val="20"/>
          <w:szCs w:val="20"/>
          <w:highlight w:val="yellow"/>
        </w:rPr>
        <w:t>36</w:t>
      </w:r>
      <w:r w:rsidR="00A77294" w:rsidRPr="005059F3">
        <w:rPr>
          <w:noProof/>
          <w:sz w:val="20"/>
          <w:szCs w:val="20"/>
          <w:highlight w:val="yellow"/>
        </w:rPr>
        <w:fldChar w:fldCharType="end"/>
      </w:r>
      <w:r w:rsidR="009B3BAD"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L</w:t>
      </w:r>
      <w:r w:rsidRPr="005059F3">
        <w:rPr>
          <w:noProof/>
          <w:sz w:val="20"/>
          <w:szCs w:val="20"/>
        </w:rPr>
        <w:t xml:space="preserve"> = ScaledRefLayerTopOffset</w:t>
      </w:r>
      <w:r w:rsidRPr="005059F3">
        <w:rPr>
          <w:noProof/>
          <w:sz w:val="20"/>
          <w:szCs w:val="20"/>
        </w:rPr>
        <w:br/>
        <w:t>bottomEnd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ScaledRefLayerBottomOffset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A77294"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sidRPr="005059F3">
        <w:rPr>
          <w:noProof/>
          <w:sz w:val="20"/>
          <w:szCs w:val="20"/>
          <w:highlight w:val="yellow"/>
        </w:rPr>
        <w:t>37</w:t>
      </w:r>
      <w:r w:rsidR="00A77294" w:rsidRPr="005059F3">
        <w:rPr>
          <w:noProof/>
          <w:sz w:val="20"/>
          <w:szCs w:val="20"/>
          <w:highlight w:val="yellow"/>
        </w:rPr>
        <w:fldChar w:fldCharType="end"/>
      </w:r>
      <w:r w:rsidR="009B3BAD" w:rsidRPr="005059F3">
        <w:rPr>
          <w:noProof/>
          <w:sz w:val="20"/>
          <w:szCs w:val="20"/>
          <w:highlight w:val="yellow"/>
          <w:lang w:eastAsia="ko-KR"/>
        </w:rPr>
        <w:t>)</w:t>
      </w:r>
    </w:p>
    <w:p w:rsidR="00EA1617" w:rsidRPr="005059F3" w:rsidRDefault="00EA1617" w:rsidP="00EA1617">
      <w:pPr>
        <w:rPr>
          <w:noProof/>
        </w:rPr>
      </w:pPr>
      <w:r w:rsidRPr="005059F3">
        <w:rPr>
          <w:noProof/>
        </w:rPr>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B44A6F">
        <w:fldChar w:fldCharType="begin" w:fldLock="1"/>
      </w:r>
      <w:r w:rsidR="00B44A6F">
        <w:instrText xml:space="preserve"> REF _Ref347127882 \r \h  \* MERGEFORMAT </w:instrText>
      </w:r>
      <w:r w:rsidR="00B44A6F">
        <w:fldChar w:fldCharType="separate"/>
      </w:r>
      <w:r w:rsidR="00E907A9" w:rsidRPr="005059F3">
        <w:rPr>
          <w:highlight w:val="yellow"/>
        </w:rPr>
        <w:t>H.8.1.4.1.3</w:t>
      </w:r>
      <w:r w:rsidR="00B44A6F">
        <w:fldChar w:fldCharType="end"/>
      </w:r>
      <w:r w:rsidRPr="005059F3">
        <w:t xml:space="preserve"> with </w:t>
      </w:r>
      <w:r w:rsidRPr="005059F3">
        <w:rPr>
          <w:noProof/>
        </w:rPr>
        <w:t>rlPicSample</w:t>
      </w:r>
      <w:r w:rsidRPr="005059F3">
        <w:rPr>
          <w:noProof/>
          <w:vertAlign w:val="subscript"/>
        </w:rPr>
        <w:t>L</w:t>
      </w:r>
      <w:r w:rsidRPr="005059F3">
        <w:t xml:space="preserve"> and luma sample location ( Clip3( </w:t>
      </w:r>
      <w:r w:rsidRPr="005059F3">
        <w:rPr>
          <w:noProof/>
        </w:rPr>
        <w:t>leftStart</w:t>
      </w:r>
      <w:r w:rsidRPr="005059F3">
        <w:rPr>
          <w:noProof/>
          <w:vertAlign w:val="subscript"/>
        </w:rPr>
        <w:t>L</w:t>
      </w:r>
      <w:r w:rsidRPr="005059F3">
        <w:t>, </w:t>
      </w:r>
      <w:r w:rsidRPr="005059F3">
        <w:rPr>
          <w:noProof/>
        </w:rPr>
        <w:t>rightEnd</w:t>
      </w:r>
      <w:r w:rsidRPr="005059F3">
        <w:rPr>
          <w:noProof/>
          <w:vertAlign w:val="subscript"/>
        </w:rPr>
        <w:t>L</w:t>
      </w:r>
      <w:r w:rsidRPr="005059F3">
        <w:rPr>
          <w:noProof/>
        </w:rPr>
        <w:t> </w:t>
      </w:r>
      <w:r w:rsidR="005773D9" w:rsidRPr="005059F3">
        <w:rPr>
          <w:noProof/>
        </w:rPr>
        <w:t>−</w:t>
      </w:r>
      <w:r w:rsidRPr="005059F3">
        <w:t> 1, xP ), Clip3( </w:t>
      </w:r>
      <w:r w:rsidRPr="005059F3">
        <w:rPr>
          <w:noProof/>
        </w:rPr>
        <w:t>topStart</w:t>
      </w:r>
      <w:r w:rsidRPr="005059F3">
        <w:rPr>
          <w:noProof/>
          <w:vertAlign w:val="subscript"/>
        </w:rPr>
        <w:t>L</w:t>
      </w:r>
      <w:r w:rsidRPr="005059F3">
        <w:t>, </w:t>
      </w:r>
      <w:r w:rsidRPr="005059F3">
        <w:rPr>
          <w:noProof/>
        </w:rPr>
        <w:t>bottomEnd</w:t>
      </w:r>
      <w:r w:rsidRPr="005059F3">
        <w:rPr>
          <w:noProof/>
          <w:vertAlign w:val="subscript"/>
        </w:rPr>
        <w:t>L</w:t>
      </w:r>
      <w:r w:rsidRPr="005059F3">
        <w:rPr>
          <w:noProof/>
        </w:rPr>
        <w:t> </w:t>
      </w:r>
      <w:r w:rsidR="005773D9" w:rsidRPr="005059F3">
        <w:rPr>
          <w:noProof/>
        </w:rPr>
        <w:t>−</w:t>
      </w:r>
      <w:r w:rsidRPr="005059F3">
        <w:t xml:space="preserve"> 1, yP ) )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2692" w:name="_Ref348037885"/>
      <w:r>
        <w:t>R</w:t>
      </w:r>
      <w:r w:rsidRPr="00665644">
        <w:t>esampling process</w:t>
      </w:r>
      <w:r>
        <w:t xml:space="preserve"> of chroma sample values</w:t>
      </w:r>
      <w:bookmarkEnd w:id="2692"/>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C</w:t>
      </w:r>
      <w:r w:rsidRPr="005059F3">
        <w:rPr>
          <w:noProof/>
        </w:rPr>
        <w:t>, rightEnd</w:t>
      </w:r>
      <w:r w:rsidRPr="005059F3">
        <w:rPr>
          <w:noProof/>
          <w:vertAlign w:val="subscript"/>
        </w:rPr>
        <w:t>C</w:t>
      </w:r>
      <w:r w:rsidRPr="005059F3">
        <w:rPr>
          <w:noProof/>
        </w:rPr>
        <w:t>, topStart</w:t>
      </w:r>
      <w:r w:rsidRPr="005059F3">
        <w:rPr>
          <w:noProof/>
          <w:vertAlign w:val="subscript"/>
        </w:rPr>
        <w:t>C</w:t>
      </w:r>
      <w:r w:rsidRPr="005059F3">
        <w:rPr>
          <w:noProof/>
        </w:rPr>
        <w:t>, and bottomEnd</w:t>
      </w:r>
      <w:r w:rsidRPr="005059F3">
        <w:rPr>
          <w:noProof/>
          <w:vertAlign w:val="subscript"/>
        </w:rPr>
        <w:t>C</w:t>
      </w:r>
      <w:r w:rsidRPr="005059F3">
        <w:rPr>
          <w:noProof/>
        </w:rPr>
        <w:t xml:space="preserve"> are derived as follows:</w:t>
      </w:r>
    </w:p>
    <w:p w:rsidR="00EA1617" w:rsidRPr="005059F3" w:rsidRDefault="00EA1617" w:rsidP="00417518">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C</w:t>
      </w:r>
      <w:r w:rsidRPr="005059F3">
        <w:rPr>
          <w:noProof/>
          <w:sz w:val="20"/>
          <w:szCs w:val="20"/>
        </w:rPr>
        <w:t xml:space="preserve"> = ScaledRefLayerLeftOffset</w:t>
      </w:r>
      <w:r w:rsidRPr="005059F3">
        <w:rPr>
          <w:noProof/>
          <w:sz w:val="20"/>
          <w:szCs w:val="20"/>
          <w:lang w:eastAsia="ko-KR"/>
        </w:rPr>
        <w:t> / </w:t>
      </w:r>
      <w:r w:rsidRPr="005059F3">
        <w:rPr>
          <w:noProof/>
          <w:sz w:val="20"/>
          <w:szCs w:val="20"/>
        </w:rPr>
        <w:t>SubWidthC</w:t>
      </w:r>
      <w:r w:rsidRPr="005059F3">
        <w:rPr>
          <w:noProof/>
          <w:sz w:val="20"/>
          <w:szCs w:val="20"/>
        </w:rPr>
        <w:br/>
        <w:t>rightEnd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005773D9" w:rsidRPr="005059F3">
        <w:rPr>
          <w:noProof/>
          <w:sz w:val="20"/>
          <w:szCs w:val="20"/>
        </w:rPr>
        <w:t>−</w:t>
      </w:r>
      <w:r w:rsidRPr="005059F3">
        <w:rPr>
          <w:noProof/>
          <w:sz w:val="20"/>
          <w:szCs w:val="20"/>
        </w:rPr>
        <w:t> ScaledRefLayerRightOffset</w:t>
      </w:r>
      <w:r w:rsidRPr="005059F3">
        <w:rPr>
          <w:noProof/>
          <w:sz w:val="20"/>
          <w:szCs w:val="20"/>
          <w:lang w:eastAsia="ko-KR"/>
        </w:rPr>
        <w:t> ) / </w:t>
      </w:r>
      <w:r w:rsidRPr="005059F3">
        <w:rPr>
          <w:noProof/>
          <w:sz w:val="20"/>
          <w:szCs w:val="20"/>
        </w:rPr>
        <w:t>SubWidthC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A77294"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38</w:t>
      </w:r>
      <w:r w:rsidR="00A77294" w:rsidRPr="005059F3">
        <w:rPr>
          <w:noProof/>
          <w:sz w:val="20"/>
          <w:szCs w:val="20"/>
          <w:highlight w:val="yellow"/>
        </w:rPr>
        <w:fldChar w:fldCharType="end"/>
      </w:r>
      <w:r w:rsidR="00417518"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C</w:t>
      </w:r>
      <w:r w:rsidRPr="005059F3">
        <w:rPr>
          <w:noProof/>
          <w:sz w:val="20"/>
          <w:szCs w:val="20"/>
        </w:rPr>
        <w:t xml:space="preserve"> = ScaledRefLayerTopOffset</w:t>
      </w:r>
      <w:r w:rsidRPr="005059F3">
        <w:rPr>
          <w:noProof/>
          <w:sz w:val="20"/>
          <w:szCs w:val="20"/>
          <w:lang w:eastAsia="ko-KR"/>
        </w:rPr>
        <w:t> / </w:t>
      </w:r>
      <w:r w:rsidRPr="005059F3">
        <w:rPr>
          <w:noProof/>
          <w:sz w:val="20"/>
          <w:szCs w:val="20"/>
        </w:rPr>
        <w:t>SubHeightC</w:t>
      </w:r>
      <w:r w:rsidRPr="005059F3">
        <w:rPr>
          <w:noProof/>
          <w:sz w:val="20"/>
          <w:szCs w:val="20"/>
        </w:rPr>
        <w:br/>
        <w:t>bottomEnd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005773D9" w:rsidRPr="005059F3">
        <w:rPr>
          <w:noProof/>
          <w:sz w:val="20"/>
          <w:szCs w:val="20"/>
        </w:rPr>
        <w:t>−</w:t>
      </w:r>
      <w:r w:rsidRPr="005059F3">
        <w:rPr>
          <w:noProof/>
          <w:sz w:val="20"/>
          <w:szCs w:val="20"/>
        </w:rPr>
        <w:t> ScaledRefLayerBottomOffset</w:t>
      </w:r>
      <w:r w:rsidRPr="005059F3">
        <w:rPr>
          <w:noProof/>
          <w:sz w:val="20"/>
          <w:szCs w:val="20"/>
          <w:lang w:eastAsia="ko-KR"/>
        </w:rPr>
        <w:t> </w:t>
      </w:r>
      <w:r w:rsidRPr="005059F3">
        <w:rPr>
          <w:noProof/>
          <w:sz w:val="20"/>
          <w:szCs w:val="20"/>
        </w:rPr>
        <w:t>)</w:t>
      </w:r>
      <w:r w:rsidRPr="005059F3">
        <w:rPr>
          <w:noProof/>
          <w:sz w:val="20"/>
          <w:szCs w:val="20"/>
          <w:lang w:eastAsia="ko-KR"/>
        </w:rPr>
        <w:t> / </w:t>
      </w:r>
      <w:r w:rsidRPr="005059F3">
        <w:rPr>
          <w:noProof/>
          <w:sz w:val="20"/>
          <w:szCs w:val="20"/>
        </w:rPr>
        <w:t>SubHeightC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A77294"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39</w:t>
      </w:r>
      <w:r w:rsidR="00A77294" w:rsidRPr="005059F3">
        <w:rPr>
          <w:noProof/>
          <w:sz w:val="20"/>
          <w:szCs w:val="20"/>
          <w:highlight w:val="yellow"/>
        </w:rPr>
        <w:fldChar w:fldCharType="end"/>
      </w:r>
      <w:r w:rsidR="00417518" w:rsidRPr="005059F3">
        <w:rPr>
          <w:noProof/>
          <w:sz w:val="20"/>
          <w:szCs w:val="20"/>
          <w:highlight w:val="yellow"/>
          <w:lang w:eastAsia="ko-KR"/>
        </w:rPr>
        <w:t>)</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B44A6F">
        <w:fldChar w:fldCharType="begin" w:fldLock="1"/>
      </w:r>
      <w:r w:rsidR="00B44A6F">
        <w:instrText xml:space="preserve"> REF _Ref347151884 \r \h  \* MERGEFORMAT </w:instrText>
      </w:r>
      <w:r w:rsidR="00B44A6F">
        <w:fldChar w:fldCharType="separate"/>
      </w:r>
      <w:r w:rsidR="00E907A9" w:rsidRPr="00E907A9">
        <w:rPr>
          <w:highlight w:val="yellow"/>
        </w:rPr>
        <w:t>H.8.1.4.1.4</w:t>
      </w:r>
      <w:r w:rsidR="00B44A6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sidR="00CF4A96">
        <w:rPr>
          <w:lang w:eastAsia="ko-KR"/>
        </w:rPr>
        <w:t>−</w:t>
      </w:r>
      <w:r>
        <w:rPr>
          <w:noProof/>
          <w:lang w:eastAsia="ko-KR"/>
        </w:rPr>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w:t>
      </w:r>
      <w:r w:rsidR="005773D9">
        <w:rPr>
          <w:noProof/>
        </w:rPr>
        <w:t>−</w:t>
      </w:r>
      <w:r>
        <w:t>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693" w:name="_Ref347127882"/>
      <w:r>
        <w:rPr>
          <w:noProof/>
          <w:lang w:eastAsia="ko-KR"/>
        </w:rPr>
        <w:t>Luma</w:t>
      </w:r>
      <w:r w:rsidRPr="00665644">
        <w:rPr>
          <w:noProof/>
          <w:lang w:eastAsia="ko-KR"/>
        </w:rPr>
        <w:t xml:space="preserve"> sample </w:t>
      </w:r>
      <w:r>
        <w:rPr>
          <w:noProof/>
          <w:lang w:eastAsia="ko-KR"/>
        </w:rPr>
        <w:t>interpolation process</w:t>
      </w:r>
      <w:bookmarkEnd w:id="2693"/>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B44A6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Caption"/>
      </w:pPr>
      <w:bookmarkStart w:id="2694" w:name="_Ref351654170"/>
      <w:bookmarkStart w:id="2695" w:name="_Ref351655790"/>
      <w:r w:rsidRPr="003243B0">
        <w:lastRenderedPageBreak/>
        <w:t>Table </w:t>
      </w:r>
      <w:r w:rsidR="00E907A9">
        <w:t>H</w:t>
      </w:r>
      <w:r w:rsidRPr="003243B0">
        <w:noBreakHyphen/>
      </w:r>
      <w:bookmarkEnd w:id="2694"/>
      <w:r w:rsidR="00A77294" w:rsidRPr="003243B0">
        <w:fldChar w:fldCharType="begin" w:fldLock="1"/>
      </w:r>
      <w:r w:rsidRPr="0025099E">
        <w:instrText xml:space="preserve"> SEQ Table \* ARABIC \r 1 </w:instrText>
      </w:r>
      <w:r w:rsidR="00A77294" w:rsidRPr="003243B0">
        <w:fldChar w:fldCharType="separate"/>
      </w:r>
      <w:r w:rsidRPr="003243B0">
        <w:t>1</w:t>
      </w:r>
      <w:r w:rsidR="00A77294" w:rsidRPr="003243B0">
        <w:fldChar w:fldCharType="end"/>
      </w:r>
      <w:bookmarkEnd w:id="2695"/>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B44A6F">
        <w:fldChar w:fldCharType="begin" w:fldLock="1"/>
      </w:r>
      <w:r w:rsidR="00B44A6F">
        <w:instrText xml:space="preserve"> REF _Ref364437312 \r \h  \* MERGEFORMAT </w:instrText>
      </w:r>
      <w:r w:rsidR="00B44A6F">
        <w:fldChar w:fldCharType="separate"/>
      </w:r>
      <w:r w:rsidR="004C44E5" w:rsidRPr="00F81F7A">
        <w:rPr>
          <w:highlight w:val="yellow"/>
        </w:rPr>
        <w:t>H.6.2</w:t>
      </w:r>
      <w:r w:rsidR="00B44A6F">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A77294"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A77294"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A77294"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A77294"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A77294"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A77294"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lastRenderedPageBreak/>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A77294"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A77294"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A77294"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696" w:name="_Ref347151884"/>
      <w:r w:rsidRPr="00C37BE1">
        <w:rPr>
          <w:noProof/>
          <w:lang w:eastAsia="ko-KR"/>
        </w:rPr>
        <w:t>Chroma</w:t>
      </w:r>
      <w:r w:rsidRPr="007C15BC">
        <w:rPr>
          <w:noProof/>
          <w:lang w:eastAsia="ko-KR"/>
        </w:rPr>
        <w:t xml:space="preserve"> sample interpolation process</w:t>
      </w:r>
      <w:bookmarkEnd w:id="2696"/>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B44A6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Caption"/>
      </w:pPr>
      <w:bookmarkStart w:id="2697" w:name="_Ref351656607"/>
      <w:r w:rsidRPr="00E10381">
        <w:t>Table </w:t>
      </w:r>
      <w:r w:rsidR="00EB0647">
        <w:t>H</w:t>
      </w:r>
      <w:r w:rsidRPr="00E10381">
        <w:noBreakHyphen/>
      </w:r>
      <w:r w:rsidR="00A77294" w:rsidRPr="00E10381">
        <w:fldChar w:fldCharType="begin" w:fldLock="1"/>
      </w:r>
      <w:r w:rsidRPr="00E10381">
        <w:instrText xml:space="preserve"> SEQ Table \* ARABIC </w:instrText>
      </w:r>
      <w:r w:rsidR="00A77294" w:rsidRPr="00E10381">
        <w:fldChar w:fldCharType="separate"/>
      </w:r>
      <w:r w:rsidRPr="00E10381">
        <w:t>2</w:t>
      </w:r>
      <w:r w:rsidR="00A77294" w:rsidRPr="00E10381">
        <w:fldChar w:fldCharType="end"/>
      </w:r>
      <w:bookmarkEnd w:id="2697"/>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B44A6F">
        <w:fldChar w:fldCharType="begin" w:fldLock="1"/>
      </w:r>
      <w:r w:rsidR="00B44A6F">
        <w:instrText xml:space="preserve"> REF _Ref364437331 \r \h  \* MERGEFORMAT </w:instrText>
      </w:r>
      <w:r w:rsidR="00B44A6F">
        <w:fldChar w:fldCharType="separate"/>
      </w:r>
      <w:r w:rsidR="004C44E5" w:rsidRPr="002A65BF">
        <w:rPr>
          <w:highlight w:val="yellow"/>
        </w:rPr>
        <w:t>H.6.2</w:t>
      </w:r>
      <w:r w:rsidR="00B44A6F">
        <w:fldChar w:fldCharType="end"/>
      </w:r>
      <w:r w:rsidR="00A77294" w:rsidRPr="002A65BF">
        <w:fldChar w:fldCharType="begin" w:fldLock="1"/>
      </w:r>
      <w:r w:rsidR="00AB6740" w:rsidRPr="002A65BF">
        <w:instrText xml:space="preserve"> REF _Ref347130519 \r \h  \* MERGEFORMAT </w:instrText>
      </w:r>
      <w:r w:rsidR="00A77294"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A77294"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lastRenderedPageBreak/>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A77294"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A77294"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A77294"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A77294"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2698" w:name="_Ref364437164"/>
      <w:r w:rsidRPr="00665644">
        <w:t>Resampling process of picture motion field</w:t>
      </w:r>
      <w:bookmarkEnd w:id="2698"/>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B44A6F">
        <w:fldChar w:fldCharType="begin" w:fldLock="1"/>
      </w:r>
      <w:r w:rsidR="00B44A6F">
        <w:instrText xml:space="preserve"> REF _Ref348599073 \r \h  \* MERGEFORMAT </w:instrText>
      </w:r>
      <w:r w:rsidR="00B44A6F">
        <w:fldChar w:fldCharType="separate"/>
      </w:r>
      <w:r w:rsidR="00E907A9" w:rsidRPr="00E907A9">
        <w:rPr>
          <w:noProof/>
          <w:highlight w:val="yellow"/>
        </w:rPr>
        <w:t>H.8.1.4.2.1</w:t>
      </w:r>
      <w:r w:rsidR="00B44A6F">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2699" w:name="_Ref348599073"/>
      <w:r w:rsidRPr="00665644">
        <w:rPr>
          <w:noProof/>
        </w:rPr>
        <w:t xml:space="preserve">Derivation process </w:t>
      </w:r>
      <w:r>
        <w:rPr>
          <w:noProof/>
        </w:rPr>
        <w:t>for</w:t>
      </w:r>
      <w:r w:rsidRPr="00665644">
        <w:rPr>
          <w:noProof/>
        </w:rPr>
        <w:t xml:space="preserve"> inter layer motion</w:t>
      </w:r>
      <w:bookmarkEnd w:id="2699"/>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lastRenderedPageBreak/>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64</w:t>
      </w:r>
      <w:r w:rsidR="00A77294"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65</w:t>
      </w:r>
      <w:r w:rsidR="00A77294"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B44A6F">
        <w:fldChar w:fldCharType="begin" w:fldLock="1"/>
      </w:r>
      <w:r w:rsidR="00B44A6F">
        <w:instrText xml:space="preserve"> REF _Ref364437398 \r \h  \* MERGEFORMAT </w:instrText>
      </w:r>
      <w:r w:rsidR="00B44A6F">
        <w:fldChar w:fldCharType="separate"/>
      </w:r>
      <w:r w:rsidR="004C44E5">
        <w:rPr>
          <w:highlight w:val="yellow"/>
        </w:rPr>
        <w:t>H.6.1</w:t>
      </w:r>
      <w:r w:rsidR="00B44A6F">
        <w:fldChar w:fldCharType="end"/>
      </w:r>
      <w:r w:rsidR="00A77294">
        <w:fldChar w:fldCharType="begin" w:fldLock="1"/>
      </w:r>
      <w:r w:rsidR="00AB6740">
        <w:instrText xml:space="preserve"> REF _Ref347130519 \r \h  \* MERGEFORMAT </w:instrText>
      </w:r>
      <w:r w:rsidR="00A77294">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66</w:t>
      </w:r>
      <w:r w:rsidR="00A77294"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67</w:t>
      </w:r>
      <w:r w:rsidR="00A77294"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A77294"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68</w:t>
      </w:r>
      <w:r w:rsidR="00A77294"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69</w:t>
      </w:r>
      <w:r w:rsidR="00A77294"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70</w:t>
      </w:r>
      <w:r w:rsidR="00A77294"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71</w:t>
      </w:r>
      <w:r w:rsidR="00A77294"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If </w:t>
      </w:r>
      <w:del w:id="2700" w:author="(Review JC02)" w:date="2014-06-20T14:52:00Z">
        <w:r w:rsidR="00AF41EB" w:rsidRPr="005059F3" w:rsidDel="0033707C">
          <w:rPr>
            <w:noProof/>
            <w:lang w:eastAsia="ko-KR"/>
          </w:rPr>
          <w:delText>ScaledRefLayerPicWidth</w:delText>
        </w:r>
        <w:r w:rsidR="001276F3" w:rsidRPr="005059F3" w:rsidDel="0033707C">
          <w:rPr>
            <w:noProof/>
            <w:lang w:eastAsia="ko-KR"/>
          </w:rPr>
          <w:delText>InSamplesY</w:delText>
        </w:r>
      </w:del>
      <w:ins w:id="2701" w:author="(Review JC02)" w:date="2014-06-20T14:52:00Z">
        <w:r w:rsidR="0033707C">
          <w:rPr>
            <w:noProof/>
            <w:lang w:eastAsia="ko-KR"/>
          </w:rPr>
          <w:t>ScaledRefRegionWidthInSamplesY</w:t>
        </w:r>
      </w:ins>
      <w:r w:rsidR="00AF41EB" w:rsidRPr="005059F3">
        <w:rPr>
          <w:noProof/>
          <w:lang w:eastAsia="ko-KR"/>
        </w:rPr>
        <w:t xml:space="preserve"> is not equal to </w:t>
      </w:r>
      <w:del w:id="2702" w:author="(Review JC02)" w:date="2014-06-20T14:54:00Z">
        <w:r w:rsidR="00AF41EB" w:rsidRPr="005059F3" w:rsidDel="0033707C">
          <w:rPr>
            <w:noProof/>
            <w:lang w:eastAsia="ko-KR"/>
          </w:rPr>
          <w:delText>RefLayerPicWidth</w:delText>
        </w:r>
        <w:r w:rsidR="001276F3" w:rsidRPr="005059F3" w:rsidDel="0033707C">
          <w:rPr>
            <w:noProof/>
            <w:lang w:eastAsia="ko-KR"/>
          </w:rPr>
          <w:delText>InSamplesY</w:delText>
        </w:r>
      </w:del>
      <w:ins w:id="2703" w:author="(Review JC02)" w:date="2014-06-20T15:00:00Z">
        <w:r w:rsidR="00A269A4">
          <w:rPr>
            <w:noProof/>
            <w:lang w:eastAsia="ko-KR"/>
          </w:rPr>
          <w:t>RefLayer</w:t>
        </w:r>
      </w:ins>
      <w:ins w:id="2704" w:author="(Review JC02)" w:date="2014-06-20T14:54:00Z">
        <w:r w:rsidR="0033707C">
          <w:rPr>
            <w:noProof/>
            <w:lang w:eastAsia="ko-KR"/>
          </w:rPr>
          <w:t>RefRegionWidthInSamplesY</w:t>
        </w:r>
      </w:ins>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w:t>
      </w:r>
      <w:del w:id="2705" w:author="(Review JC02)" w:date="2014-06-20T14:53:00Z">
        <w:r w:rsidRPr="005059F3" w:rsidDel="0033707C">
          <w:rPr>
            <w:noProof/>
            <w:sz w:val="20"/>
            <w:szCs w:val="20"/>
            <w:lang w:eastAsia="ko-KR"/>
          </w:rPr>
          <w:delText>ScaledRefLayerPicWidth</w:delText>
        </w:r>
        <w:r w:rsidR="001276F3" w:rsidRPr="005059F3" w:rsidDel="0033707C">
          <w:rPr>
            <w:noProof/>
            <w:sz w:val="20"/>
            <w:szCs w:val="20"/>
            <w:lang w:eastAsia="ko-KR"/>
          </w:rPr>
          <w:delText>InSamplesY</w:delText>
        </w:r>
      </w:del>
      <w:ins w:id="2706" w:author="(Review JC02)" w:date="2014-06-20T14:53:00Z">
        <w:r w:rsidR="0033707C">
          <w:rPr>
            <w:noProof/>
            <w:sz w:val="20"/>
            <w:szCs w:val="20"/>
            <w:lang w:eastAsia="ko-KR"/>
          </w:rPr>
          <w:t>ScaledRefRegionWidthInSamplesY</w:t>
        </w:r>
      </w:ins>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del w:id="2707" w:author="Reference layer offset" w:date="2014-06-11T12:55:00Z">
        <w:r w:rsidR="00A74B95" w:rsidRPr="005059F3" w:rsidDel="00926D60">
          <w:rPr>
            <w:noProof/>
            <w:sz w:val="20"/>
            <w:szCs w:val="20"/>
            <w:lang w:eastAsia="ko-KR"/>
          </w:rPr>
          <w:delText>Cropped</w:delText>
        </w:r>
        <w:r w:rsidRPr="005059F3" w:rsidDel="00926D60">
          <w:rPr>
            <w:noProof/>
            <w:sz w:val="20"/>
            <w:szCs w:val="20"/>
            <w:lang w:eastAsia="ko-KR"/>
          </w:rPr>
          <w:delText>Pic</w:delText>
        </w:r>
      </w:del>
      <w:ins w:id="2708" w:author="Reference layer offset" w:date="2014-06-11T12:55:00Z">
        <w:r w:rsidR="00926D60">
          <w:rPr>
            <w:rFonts w:eastAsia="MS Mincho" w:hint="eastAsia"/>
            <w:noProof/>
            <w:sz w:val="20"/>
            <w:szCs w:val="20"/>
            <w:lang w:eastAsia="ja-JP"/>
          </w:rPr>
          <w:t>RefRegion</w:t>
        </w:r>
      </w:ins>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del w:id="2709" w:author="Reference layer offset" w:date="2014-06-11T12:55:00Z">
        <w:r w:rsidR="00A74B95" w:rsidRPr="005059F3" w:rsidDel="00926D60">
          <w:rPr>
            <w:noProof/>
            <w:sz w:val="20"/>
            <w:szCs w:val="20"/>
            <w:lang w:eastAsia="ko-KR"/>
          </w:rPr>
          <w:delText>Cropped</w:delText>
        </w:r>
        <w:r w:rsidRPr="005059F3" w:rsidDel="00926D60">
          <w:rPr>
            <w:noProof/>
            <w:sz w:val="20"/>
            <w:szCs w:val="20"/>
            <w:lang w:eastAsia="ko-KR"/>
          </w:rPr>
          <w:delText>Pic</w:delText>
        </w:r>
      </w:del>
      <w:ins w:id="2710" w:author="Reference layer offset" w:date="2014-06-11T12:55:00Z">
        <w:r w:rsidR="00926D60">
          <w:rPr>
            <w:rFonts w:eastAsia="MS Mincho" w:hint="eastAsia"/>
            <w:noProof/>
            <w:sz w:val="20"/>
            <w:szCs w:val="20"/>
            <w:lang w:eastAsia="ja-JP"/>
          </w:rPr>
          <w:t>RefRegion</w:t>
        </w:r>
      </w:ins>
      <w:r w:rsidRPr="005059F3">
        <w:rPr>
          <w:noProof/>
          <w:sz w:val="20"/>
          <w:szCs w:val="20"/>
          <w:lang w:eastAsia="ko-KR"/>
        </w:rPr>
        <w:t>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72</w:t>
      </w:r>
      <w:r w:rsidR="00A77294"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A77294"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73</w:t>
      </w:r>
      <w:r w:rsidR="00A77294"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A77294"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A77294" w:rsidRPr="005059F3">
        <w:rPr>
          <w:noProof/>
          <w:sz w:val="20"/>
          <w:szCs w:val="20"/>
          <w:highlight w:val="yellow"/>
        </w:rPr>
        <w:fldChar w:fldCharType="separate"/>
      </w:r>
      <w:r w:rsidR="005059F3">
        <w:rPr>
          <w:noProof/>
          <w:sz w:val="20"/>
          <w:szCs w:val="20"/>
          <w:highlight w:val="yellow"/>
        </w:rPr>
        <w:t>74</w:t>
      </w:r>
      <w:r w:rsidR="00A77294"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del w:id="2711" w:author="(Review JC02)" w:date="2014-06-20T14:39:00Z">
        <w:r w:rsidR="00AF41EB" w:rsidRPr="00841AE6" w:rsidDel="00041903">
          <w:rPr>
            <w:noProof/>
            <w:lang w:eastAsia="ko-KR"/>
          </w:rPr>
          <w:delText>ScaledRefLayerPic</w:delText>
        </w:r>
        <w:r w:rsidR="00AF41EB" w:rsidDel="00041903">
          <w:rPr>
            <w:noProof/>
            <w:lang w:eastAsia="ko-KR"/>
          </w:rPr>
          <w:delText>Height</w:delText>
        </w:r>
        <w:r w:rsidR="001276F3" w:rsidDel="00041903">
          <w:rPr>
            <w:noProof/>
            <w:lang w:eastAsia="ko-KR"/>
          </w:rPr>
          <w:delText>InSamplesY</w:delText>
        </w:r>
      </w:del>
      <w:ins w:id="2712" w:author="(Review JC02)" w:date="2014-06-20T14:39:00Z">
        <w:r w:rsidR="00041903">
          <w:rPr>
            <w:noProof/>
            <w:lang w:eastAsia="ko-KR"/>
          </w:rPr>
          <w:t>ScaledRefRegionHeightInSamplesY</w:t>
        </w:r>
      </w:ins>
      <w:r w:rsidR="00AF41EB">
        <w:rPr>
          <w:noProof/>
          <w:lang w:eastAsia="ko-KR"/>
        </w:rPr>
        <w:t xml:space="preserve"> is not equal to </w:t>
      </w:r>
      <w:ins w:id="2713" w:author="(Review JC02)" w:date="2014-06-20T15:00:00Z">
        <w:r w:rsidR="00A269A4">
          <w:rPr>
            <w:noProof/>
            <w:lang w:eastAsia="ko-KR"/>
          </w:rPr>
          <w:t>RefLayer</w:t>
        </w:r>
      </w:ins>
      <w:ins w:id="2714" w:author="(Review JC02)" w:date="2014-06-20T14:59:00Z">
        <w:r w:rsidR="00A269A4">
          <w:rPr>
            <w:noProof/>
            <w:lang w:eastAsia="ko-KR"/>
          </w:rPr>
          <w:t>RefRegionHeightInSamples</w:t>
        </w:r>
      </w:ins>
      <w:ins w:id="2715" w:author="(Review JC02)" w:date="2014-06-20T15:00:00Z">
        <w:r w:rsidR="00A269A4">
          <w:rPr>
            <w:noProof/>
            <w:lang w:eastAsia="ko-KR"/>
          </w:rPr>
          <w:t>Y</w:t>
        </w:r>
      </w:ins>
      <w:del w:id="2716" w:author="(Review JC02)" w:date="2014-06-20T14:59:00Z">
        <w:r w:rsidR="00AF41EB" w:rsidRPr="00841AE6" w:rsidDel="00A269A4">
          <w:rPr>
            <w:noProof/>
            <w:lang w:eastAsia="ko-KR"/>
          </w:rPr>
          <w:delText>RefLayerPic</w:delText>
        </w:r>
        <w:r w:rsidR="00AF41EB" w:rsidDel="00A269A4">
          <w:rPr>
            <w:noProof/>
            <w:lang w:eastAsia="ko-KR"/>
          </w:rPr>
          <w:delText>Height</w:delText>
        </w:r>
        <w:r w:rsidR="001276F3" w:rsidDel="00A269A4">
          <w:rPr>
            <w:noProof/>
            <w:lang w:eastAsia="ko-KR"/>
          </w:rPr>
          <w:delText>InSamplesY</w:delText>
        </w:r>
      </w:del>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w:t>
      </w:r>
      <w:del w:id="2717" w:author="(Review JC02)" w:date="2014-06-20T14:39:00Z">
        <w:r w:rsidRPr="00841AE6" w:rsidDel="00041903">
          <w:rPr>
            <w:noProof/>
            <w:sz w:val="20"/>
            <w:szCs w:val="20"/>
            <w:lang w:eastAsia="ko-KR"/>
          </w:rPr>
          <w:delText>ScaledRefLayerPicHeight</w:delText>
        </w:r>
        <w:r w:rsidR="001276F3" w:rsidDel="00041903">
          <w:rPr>
            <w:noProof/>
            <w:sz w:val="20"/>
            <w:szCs w:val="20"/>
            <w:lang w:eastAsia="ko-KR"/>
          </w:rPr>
          <w:delText>InSamplesY</w:delText>
        </w:r>
      </w:del>
      <w:ins w:id="2718" w:author="(Review JC02)" w:date="2014-06-20T14:39:00Z">
        <w:r w:rsidR="00041903">
          <w:rPr>
            <w:noProof/>
            <w:sz w:val="20"/>
            <w:szCs w:val="20"/>
            <w:lang w:eastAsia="ko-KR"/>
          </w:rPr>
          <w:t>ScaledRefRegionHeightInSamplesY</w:t>
        </w:r>
      </w:ins>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del w:id="2719" w:author="Reference layer offset" w:date="2014-06-11T12:56:00Z">
        <w:r w:rsidR="00A74B95" w:rsidRPr="00A74B95" w:rsidDel="00926D60">
          <w:rPr>
            <w:noProof/>
            <w:sz w:val="20"/>
            <w:szCs w:val="20"/>
            <w:lang w:eastAsia="ko-KR"/>
          </w:rPr>
          <w:delText>Cropped</w:delText>
        </w:r>
        <w:r w:rsidRPr="00841AE6" w:rsidDel="00926D60">
          <w:rPr>
            <w:noProof/>
            <w:sz w:val="20"/>
            <w:szCs w:val="20"/>
            <w:lang w:eastAsia="ko-KR"/>
          </w:rPr>
          <w:delText>Pic</w:delText>
        </w:r>
      </w:del>
      <w:ins w:id="2720" w:author="Reference layer offset" w:date="2014-06-11T12:56:00Z">
        <w:r w:rsidR="00926D60">
          <w:rPr>
            <w:rFonts w:eastAsia="MS Mincho" w:hint="eastAsia"/>
            <w:noProof/>
            <w:sz w:val="20"/>
            <w:szCs w:val="20"/>
            <w:lang w:eastAsia="ja-JP"/>
          </w:rPr>
          <w:t>RefRegion</w:t>
        </w:r>
      </w:ins>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del w:id="2721" w:author="Reference layer offset" w:date="2014-06-11T12:56:00Z">
        <w:r w:rsidR="00A74B95" w:rsidRPr="00A74B95" w:rsidDel="00926D60">
          <w:rPr>
            <w:noProof/>
            <w:sz w:val="20"/>
            <w:szCs w:val="20"/>
            <w:lang w:eastAsia="ko-KR"/>
          </w:rPr>
          <w:delText>Cropped</w:delText>
        </w:r>
        <w:r w:rsidRPr="00841AE6" w:rsidDel="00926D60">
          <w:rPr>
            <w:noProof/>
            <w:sz w:val="20"/>
            <w:szCs w:val="20"/>
            <w:lang w:eastAsia="ko-KR"/>
          </w:rPr>
          <w:delText>Pic</w:delText>
        </w:r>
      </w:del>
      <w:ins w:id="2722" w:author="Reference layer offset" w:date="2014-06-11T12:56:00Z">
        <w:r w:rsidR="00926D60">
          <w:rPr>
            <w:rFonts w:eastAsia="MS Mincho" w:hint="eastAsia"/>
            <w:noProof/>
            <w:sz w:val="20"/>
            <w:szCs w:val="20"/>
            <w:lang w:eastAsia="ja-JP"/>
          </w:rPr>
          <w:t>RefRegion</w:t>
        </w:r>
      </w:ins>
      <w:r w:rsidRPr="00841AE6">
        <w:rPr>
          <w:noProof/>
          <w:sz w:val="20"/>
          <w:szCs w:val="20"/>
          <w:lang w:eastAsia="ko-KR"/>
        </w:rPr>
        <w:t>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A77294"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1759F6">
        <w:rPr>
          <w:noProof/>
          <w:sz w:val="20"/>
          <w:szCs w:val="20"/>
          <w:highlight w:val="yellow"/>
        </w:rPr>
        <w:t>75</w:t>
      </w:r>
      <w:r w:rsidR="00A77294"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lastRenderedPageBreak/>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A77294"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1759F6">
        <w:rPr>
          <w:noProof/>
          <w:sz w:val="20"/>
          <w:szCs w:val="20"/>
          <w:highlight w:val="yellow"/>
        </w:rPr>
        <w:t>76</w:t>
      </w:r>
      <w:r w:rsidR="00A77294"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A77294"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1759F6">
        <w:rPr>
          <w:noProof/>
          <w:sz w:val="20"/>
          <w:szCs w:val="20"/>
          <w:highlight w:val="yellow"/>
        </w:rPr>
        <w:t>77</w:t>
      </w:r>
      <w:r w:rsidR="00A77294"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2723" w:name="_Ref383952619"/>
      <w:r>
        <w:t>Colour mapping process</w:t>
      </w:r>
      <w:bookmarkEnd w:id="2723"/>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A77294">
        <w:rPr>
          <w:noProof/>
          <w:lang w:eastAsia="ko-KR"/>
        </w:rPr>
        <w:fldChar w:fldCharType="begin" w:fldLock="1"/>
      </w:r>
      <w:r>
        <w:rPr>
          <w:noProof/>
          <w:lang w:eastAsia="ko-KR"/>
        </w:rPr>
        <w:instrText xml:space="preserve"> REF _Ref383957225 \r \h </w:instrText>
      </w:r>
      <w:r w:rsidR="00A77294">
        <w:rPr>
          <w:noProof/>
          <w:lang w:eastAsia="ko-KR"/>
        </w:rPr>
      </w:r>
      <w:r w:rsidR="00A77294">
        <w:rPr>
          <w:noProof/>
          <w:lang w:eastAsia="ko-KR"/>
        </w:rPr>
        <w:fldChar w:fldCharType="separate"/>
      </w:r>
      <w:r>
        <w:rPr>
          <w:noProof/>
          <w:lang w:eastAsia="ko-KR"/>
        </w:rPr>
        <w:t>H.8.1.4.3.1</w:t>
      </w:r>
      <w:r w:rsidR="00A77294">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A77294">
        <w:rPr>
          <w:noProof/>
        </w:rPr>
        <w:fldChar w:fldCharType="begin" w:fldLock="1"/>
      </w:r>
      <w:r>
        <w:rPr>
          <w:noProof/>
        </w:rPr>
        <w:instrText xml:space="preserve"> REF _Ref384488766 \r \h </w:instrText>
      </w:r>
      <w:r w:rsidR="00A77294">
        <w:rPr>
          <w:noProof/>
        </w:rPr>
      </w:r>
      <w:r w:rsidR="00A77294">
        <w:rPr>
          <w:noProof/>
        </w:rPr>
        <w:fldChar w:fldCharType="separate"/>
      </w:r>
      <w:r>
        <w:rPr>
          <w:noProof/>
        </w:rPr>
        <w:t>H.8.1.4.3.2</w:t>
      </w:r>
      <w:r w:rsidR="00A77294">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A77294">
        <w:fldChar w:fldCharType="begin" w:fldLock="1"/>
      </w:r>
      <w:r>
        <w:instrText xml:space="preserve"> REF _Ref384489058 \r \h </w:instrText>
      </w:r>
      <w:r w:rsidR="00A77294">
        <w:fldChar w:fldCharType="separate"/>
      </w:r>
      <w:r>
        <w:t>H.8.1.4.3.3</w:t>
      </w:r>
      <w:r w:rsidR="00A77294">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A77294">
        <w:fldChar w:fldCharType="begin" w:fldLock="1"/>
      </w:r>
      <w:r>
        <w:instrText xml:space="preserve"> REF _Ref384489058 \r \h </w:instrText>
      </w:r>
      <w:r w:rsidR="00A77294">
        <w:fldChar w:fldCharType="separate"/>
      </w:r>
      <w:r>
        <w:t>H.8.1.4.3.3</w:t>
      </w:r>
      <w:r w:rsidR="00A77294">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2724" w:name="_Ref383957225"/>
      <w:bookmarkStart w:id="2725" w:name="_Ref383956464"/>
      <w:r>
        <w:rPr>
          <w:noProof/>
        </w:rPr>
        <w:t>Colour mapping table recontruction process</w:t>
      </w:r>
    </w:p>
    <w:bookmarkEnd w:id="2724"/>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78</w:t>
      </w:r>
      <w:r w:rsidR="00A77294"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79</w:t>
      </w:r>
      <w:r w:rsidR="00A77294"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lastRenderedPageBreak/>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80</w:t>
      </w:r>
      <w:r w:rsidR="00A77294"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81</w:t>
      </w:r>
      <w:r w:rsidR="00A77294"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823DDF">
        <w:rPr>
          <w:noProof/>
          <w:sz w:val="20"/>
          <w:szCs w:val="20"/>
        </w:rPr>
        <w:t>( vIdx &lt;&lt; cShift ) : ( ( vIdx</w:t>
      </w:r>
      <w:r w:rsidRPr="00823DDF">
        <w:rPr>
          <w:noProof/>
          <w:sz w:val="20"/>
          <w:szCs w:val="20"/>
          <w:lang w:eastAsia="ko-KR"/>
        </w:rPr>
        <w:t> +</w:t>
      </w:r>
      <w:r w:rsidRPr="00823DDF">
        <w:rPr>
          <w:noProof/>
          <w:sz w:val="20"/>
          <w:szCs w:val="20"/>
        </w:rPr>
        <w:t> 1)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82</w:t>
      </w:r>
      <w:r w:rsidR="00A77294"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A77294"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83</w:t>
      </w:r>
      <w:r w:rsidR="00A77294"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A77294"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84</w:t>
      </w:r>
      <w:r w:rsidR="00A77294"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85</w:t>
      </w:r>
      <w:r w:rsidR="00A77294"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2726" w:name="_Ref384488766"/>
      <w:r>
        <w:t>Colour</w:t>
      </w:r>
      <w:r>
        <w:rPr>
          <w:noProof/>
        </w:rPr>
        <w:t xml:space="preserve"> mapping process of luma sample values </w:t>
      </w:r>
      <w:bookmarkEnd w:id="2725"/>
      <w:bookmarkEnd w:id="2726"/>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86</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87</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88</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89</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90</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91</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92</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lastRenderedPageBreak/>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93</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94</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95</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96</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A77294"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97</w:t>
      </w:r>
      <w:r w:rsidR="00A77294"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DE50CD">
      <w:pPr>
        <w:numPr>
          <w:ilvl w:val="0"/>
          <w:numId w:val="52"/>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98</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99</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100</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101</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102</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A77294"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A77294" w:rsidRPr="00276CE0">
        <w:rPr>
          <w:noProof/>
          <w:sz w:val="20"/>
          <w:szCs w:val="20"/>
          <w:highlight w:val="yellow"/>
        </w:rPr>
        <w:fldChar w:fldCharType="separate"/>
      </w:r>
      <w:r w:rsidR="00276CE0">
        <w:rPr>
          <w:noProof/>
          <w:sz w:val="20"/>
          <w:szCs w:val="20"/>
          <w:highlight w:val="yellow"/>
        </w:rPr>
        <w:t>103</w:t>
      </w:r>
      <w:r w:rsidR="00A77294"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104</w:t>
      </w:r>
      <w:r w:rsidR="00A77294"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A77294"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105</w:t>
      </w:r>
      <w:r w:rsidR="00A77294"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2727" w:name="_Ref384489058"/>
      <w:r>
        <w:t>Colour</w:t>
      </w:r>
      <w:r>
        <w:rPr>
          <w:noProof/>
        </w:rPr>
        <w:t xml:space="preserve"> mapping process of chroma sample</w:t>
      </w:r>
      <w:bookmarkEnd w:id="2727"/>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A77294"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106</w:t>
      </w:r>
      <w:r w:rsidR="00A77294"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A77294"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107</w:t>
      </w:r>
      <w:r w:rsidR="00A77294"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lastRenderedPageBreak/>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A77294"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108</w:t>
      </w:r>
      <w:r w:rsidR="00A77294"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A77294"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109</w:t>
      </w:r>
      <w:r w:rsidR="00A77294"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A77294"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110</w:t>
      </w:r>
      <w:r w:rsidR="00A77294"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DE50CD">
      <w:pPr>
        <w:numPr>
          <w:ilvl w:val="0"/>
          <w:numId w:val="53"/>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111</w:t>
      </w:r>
      <w:r w:rsidR="00A77294"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112</w:t>
      </w:r>
      <w:r w:rsidR="00A77294"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113</w:t>
      </w:r>
      <w:r w:rsidR="00A77294"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114</w:t>
      </w:r>
      <w:r w:rsidR="00A77294"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115</w:t>
      </w:r>
      <w:r w:rsidR="00A77294"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116</w:t>
      </w:r>
      <w:r w:rsidR="00A77294"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117</w:t>
      </w:r>
      <w:r w:rsidR="00A77294"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A77294"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A77294" w:rsidRPr="00841AE6">
        <w:rPr>
          <w:noProof/>
          <w:sz w:val="20"/>
          <w:szCs w:val="20"/>
          <w:highlight w:val="yellow"/>
        </w:rPr>
        <w:fldChar w:fldCharType="separate"/>
      </w:r>
      <w:r w:rsidR="00276CE0">
        <w:rPr>
          <w:noProof/>
          <w:sz w:val="20"/>
          <w:szCs w:val="20"/>
          <w:highlight w:val="yellow"/>
        </w:rPr>
        <w:t>118</w:t>
      </w:r>
      <w:r w:rsidR="00A77294"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2728" w:name="_Toc356148147"/>
      <w:bookmarkStart w:id="2729" w:name="_Toc348629464"/>
      <w:bookmarkStart w:id="2730" w:name="_Toc351367695"/>
      <w:bookmarkStart w:id="2731" w:name="_Toc389494877"/>
      <w:r w:rsidRPr="00920F0C">
        <w:rPr>
          <w:lang w:val="en-CA"/>
        </w:rPr>
        <w:t>NAL unit decoding process</w:t>
      </w:r>
      <w:bookmarkEnd w:id="2601"/>
      <w:bookmarkEnd w:id="2602"/>
      <w:bookmarkEnd w:id="2728"/>
      <w:bookmarkEnd w:id="2729"/>
      <w:bookmarkEnd w:id="2730"/>
      <w:bookmarkEnd w:id="2731"/>
    </w:p>
    <w:p w:rsidR="000D0D3F" w:rsidRDefault="000D0D3F" w:rsidP="000D0D3F">
      <w:pPr>
        <w:rPr>
          <w:lang w:val="en-CA"/>
        </w:rPr>
      </w:pPr>
      <w:bookmarkStart w:id="2732" w:name="_Ref351062409"/>
      <w:bookmarkStart w:id="2733" w:name="_Toc357439321"/>
      <w:bookmarkStart w:id="2734" w:name="_Toc356824347"/>
      <w:bookmarkStart w:id="2735" w:name="_Toc356148148"/>
      <w:bookmarkStart w:id="2736" w:name="_Toc348629466"/>
      <w:bookmarkStart w:id="2737" w:name="_Toc351367696"/>
      <w:bookmarkEnd w:id="2586"/>
      <w:bookmarkEnd w:id="2588"/>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2738" w:name="_Toc389494878"/>
      <w:r w:rsidRPr="00920F0C">
        <w:rPr>
          <w:lang w:val="en-CA"/>
        </w:rPr>
        <w:t>S</w:t>
      </w:r>
      <w:r w:rsidR="00944988" w:rsidRPr="00920F0C">
        <w:rPr>
          <w:lang w:val="en-CA"/>
        </w:rPr>
        <w:t>lice decoding processes</w:t>
      </w:r>
      <w:bookmarkEnd w:id="2732"/>
      <w:bookmarkEnd w:id="2733"/>
      <w:bookmarkEnd w:id="2734"/>
      <w:bookmarkEnd w:id="2735"/>
      <w:bookmarkEnd w:id="2736"/>
      <w:bookmarkEnd w:id="2737"/>
      <w:bookmarkEnd w:id="2738"/>
    </w:p>
    <w:p w:rsidR="00D44B28" w:rsidRPr="00983CFA" w:rsidRDefault="00D44B28" w:rsidP="00DE50CD">
      <w:pPr>
        <w:pStyle w:val="3H2"/>
        <w:keepLines w:val="0"/>
        <w:numPr>
          <w:ilvl w:val="3"/>
          <w:numId w:val="35"/>
        </w:numPr>
        <w:tabs>
          <w:tab w:val="num" w:pos="1134"/>
        </w:tabs>
        <w:ind w:left="1134" w:hanging="1134"/>
        <w:rPr>
          <w:lang w:val="en-US"/>
        </w:rPr>
      </w:pPr>
      <w:bookmarkStart w:id="2739" w:name="_Toc363646430"/>
      <w:bookmarkStart w:id="2740" w:name="_Toc389494879"/>
      <w:r w:rsidRPr="00983CFA">
        <w:rPr>
          <w:lang w:val="en-US"/>
        </w:rPr>
        <w:t>Decoding process for picture order count</w:t>
      </w:r>
      <w:bookmarkEnd w:id="2739"/>
      <w:bookmarkEnd w:id="2740"/>
    </w:p>
    <w:p w:rsidR="00D44B28" w:rsidRPr="00983CFA" w:rsidRDefault="00D44B28" w:rsidP="00D44B28">
      <w:pPr>
        <w:pStyle w:val="3N"/>
        <w:rPr>
          <w:lang w:val="en-US"/>
        </w:rPr>
      </w:pPr>
      <w:r w:rsidRPr="00983CFA">
        <w:rPr>
          <w:lang w:val="en-US"/>
        </w:rPr>
        <w:t xml:space="preserve">The specifications in subclause </w:t>
      </w:r>
      <w:r w:rsidR="00B44A6F">
        <w:fldChar w:fldCharType="begin" w:fldLock="1"/>
      </w:r>
      <w:r w:rsidR="00B44A6F">
        <w:instrText xml:space="preserve"> REF _Ref363319686 \r \h  \* MERGEFORMAT </w:instrText>
      </w:r>
      <w:r w:rsidR="00B44A6F">
        <w:fldChar w:fldCharType="separate"/>
      </w:r>
      <w:r w:rsidR="00736162" w:rsidRPr="00736162">
        <w:rPr>
          <w:highlight w:val="yellow"/>
          <w:lang w:val="en-US"/>
        </w:rPr>
        <w:t>F.8.3.1</w:t>
      </w:r>
      <w:r w:rsidR="00B44A6F">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741" w:name="_Toc350926544"/>
      <w:bookmarkStart w:id="2742" w:name="_Toc363646431"/>
      <w:bookmarkStart w:id="2743" w:name="_Toc389494880"/>
      <w:r w:rsidRPr="00983CFA">
        <w:rPr>
          <w:lang w:val="en-US"/>
        </w:rPr>
        <w:t>Decoding process for reference picture set</w:t>
      </w:r>
      <w:bookmarkEnd w:id="2741"/>
      <w:bookmarkEnd w:id="2742"/>
      <w:bookmarkEnd w:id="2743"/>
    </w:p>
    <w:p w:rsidR="00D44B28" w:rsidRPr="00983CFA" w:rsidRDefault="00D44B28" w:rsidP="00D44B28">
      <w:pPr>
        <w:pStyle w:val="3N"/>
        <w:rPr>
          <w:lang w:val="en-US"/>
        </w:rPr>
      </w:pPr>
      <w:r w:rsidRPr="00983CFA">
        <w:rPr>
          <w:lang w:val="en-US"/>
        </w:rPr>
        <w:t xml:space="preserve">The specifications in subclause </w:t>
      </w:r>
      <w:r w:rsidR="00B44A6F">
        <w:fldChar w:fldCharType="begin" w:fldLock="1"/>
      </w:r>
      <w:r w:rsidR="00B44A6F">
        <w:instrText xml:space="preserve"> REF _Ref363319770 \r \h  \* MERGEFORMAT </w:instrText>
      </w:r>
      <w:r w:rsidR="00B44A6F">
        <w:fldChar w:fldCharType="separate"/>
      </w:r>
      <w:r w:rsidR="00736162" w:rsidRPr="00736162">
        <w:rPr>
          <w:highlight w:val="yellow"/>
          <w:lang w:val="en-US"/>
        </w:rPr>
        <w:t>F.8.3.2</w:t>
      </w:r>
      <w:r w:rsidR="00B44A6F">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744" w:name="_Toc363646432"/>
      <w:bookmarkStart w:id="2745" w:name="_Toc389494881"/>
      <w:r w:rsidRPr="00983CFA">
        <w:rPr>
          <w:lang w:val="en-US"/>
        </w:rPr>
        <w:t>Decoding process for generating unavailable reference pictures</w:t>
      </w:r>
      <w:bookmarkEnd w:id="2744"/>
      <w:bookmarkEnd w:id="2745"/>
    </w:p>
    <w:p w:rsidR="00D44B28" w:rsidRPr="00983CFA" w:rsidRDefault="00D44B28" w:rsidP="00D44B28">
      <w:pPr>
        <w:pStyle w:val="3N"/>
        <w:rPr>
          <w:lang w:val="en-US"/>
        </w:rPr>
      </w:pPr>
      <w:r w:rsidRPr="00983CFA">
        <w:rPr>
          <w:lang w:val="en-US"/>
        </w:rPr>
        <w:t xml:space="preserve">The specifications in subclause </w:t>
      </w:r>
      <w:r w:rsidR="00B44A6F">
        <w:fldChar w:fldCharType="begin" w:fldLock="1"/>
      </w:r>
      <w:r w:rsidR="00B44A6F">
        <w:instrText xml:space="preserve"> REF _Ref373399028 \r \h  \* MERGEFORMAT </w:instrText>
      </w:r>
      <w:r w:rsidR="00B44A6F">
        <w:fldChar w:fldCharType="separate"/>
      </w:r>
      <w:r w:rsidR="00736162" w:rsidRPr="00736162">
        <w:rPr>
          <w:highlight w:val="yellow"/>
          <w:lang w:val="en-US"/>
        </w:rPr>
        <w:t>F.8.3.3</w:t>
      </w:r>
      <w:r w:rsidR="00B44A6F">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746" w:name="_Ref361089034"/>
      <w:bookmarkStart w:id="2747" w:name="_Toc363646433"/>
      <w:bookmarkStart w:id="2748" w:name="_Toc389494882"/>
      <w:r w:rsidRPr="00983CFA">
        <w:rPr>
          <w:lang w:val="en-US"/>
        </w:rPr>
        <w:t>Decoding process for reference picture lists construction</w:t>
      </w:r>
      <w:bookmarkEnd w:id="2746"/>
      <w:bookmarkEnd w:id="2747"/>
      <w:bookmarkEnd w:id="2748"/>
    </w:p>
    <w:p w:rsidR="003508F4" w:rsidRDefault="003508F4" w:rsidP="00D44B28">
      <w:pPr>
        <w:keepNext/>
        <w:keepLines/>
        <w:rPr>
          <w:lang w:val="en-US"/>
        </w:rPr>
      </w:pPr>
      <w:bookmarkStart w:id="2749" w:name="_Toc360899811"/>
      <w:bookmarkStart w:id="2750" w:name="_Toc360900055"/>
      <w:bookmarkStart w:id="2751" w:name="_Toc361055005"/>
      <w:bookmarkStart w:id="2752" w:name="_Toc361058682"/>
      <w:bookmarkStart w:id="2753" w:name="_Toc361058839"/>
      <w:bookmarkStart w:id="2754" w:name="_Toc361058985"/>
      <w:bookmarkStart w:id="2755" w:name="_Toc361059130"/>
      <w:bookmarkStart w:id="2756" w:name="_Toc361059340"/>
      <w:bookmarkStart w:id="2757" w:name="_Toc361059486"/>
      <w:bookmarkStart w:id="2758" w:name="_Toc361059632"/>
      <w:bookmarkStart w:id="2759" w:name="_Toc361059778"/>
      <w:bookmarkStart w:id="2760" w:name="_Toc361063269"/>
      <w:bookmarkStart w:id="2761" w:name="_Toc361063417"/>
      <w:bookmarkStart w:id="2762" w:name="_Toc361063563"/>
      <w:bookmarkStart w:id="2763" w:name="_Toc361063713"/>
      <w:bookmarkStart w:id="2764" w:name="_Toc361063859"/>
      <w:bookmarkStart w:id="2765" w:name="_Toc361064005"/>
      <w:bookmarkStart w:id="2766" w:name="_Toc361064152"/>
      <w:bookmarkStart w:id="2767" w:name="_Toc361066251"/>
      <w:bookmarkStart w:id="2768" w:name="_Toc361066397"/>
      <w:bookmarkStart w:id="2769" w:name="_Toc361066544"/>
      <w:bookmarkStart w:id="2770" w:name="_Toc361066690"/>
      <w:bookmarkStart w:id="2771" w:name="_Toc361066835"/>
      <w:bookmarkStart w:id="2772" w:name="_Toc361154682"/>
      <w:bookmarkStart w:id="2773" w:name="_Toc360899817"/>
      <w:bookmarkStart w:id="2774" w:name="_Toc360900061"/>
      <w:bookmarkStart w:id="2775" w:name="_Toc361055011"/>
      <w:bookmarkStart w:id="2776" w:name="_Toc361058688"/>
      <w:bookmarkStart w:id="2777" w:name="_Toc361058845"/>
      <w:bookmarkStart w:id="2778" w:name="_Toc361058991"/>
      <w:bookmarkStart w:id="2779" w:name="_Toc361059136"/>
      <w:bookmarkStart w:id="2780" w:name="_Toc361059346"/>
      <w:bookmarkStart w:id="2781" w:name="_Toc361059492"/>
      <w:bookmarkStart w:id="2782" w:name="_Toc361059638"/>
      <w:bookmarkStart w:id="2783" w:name="_Toc361059784"/>
      <w:bookmarkStart w:id="2784" w:name="_Toc361063275"/>
      <w:bookmarkStart w:id="2785" w:name="_Toc361063423"/>
      <w:bookmarkStart w:id="2786" w:name="_Toc361063569"/>
      <w:bookmarkStart w:id="2787" w:name="_Toc361063719"/>
      <w:bookmarkStart w:id="2788" w:name="_Toc361063865"/>
      <w:bookmarkStart w:id="2789" w:name="_Toc361064011"/>
      <w:bookmarkStart w:id="2790" w:name="_Toc361064158"/>
      <w:bookmarkStart w:id="2791" w:name="_Toc361066257"/>
      <w:bookmarkStart w:id="2792" w:name="_Toc361066403"/>
      <w:bookmarkStart w:id="2793" w:name="_Toc361066550"/>
      <w:bookmarkStart w:id="2794" w:name="_Toc361066696"/>
      <w:bookmarkStart w:id="2795" w:name="_Toc361066841"/>
      <w:bookmarkStart w:id="2796" w:name="_Toc361154688"/>
      <w:bookmarkStart w:id="2797" w:name="_Toc360899818"/>
      <w:bookmarkStart w:id="2798" w:name="_Toc360900062"/>
      <w:bookmarkStart w:id="2799" w:name="_Toc361055012"/>
      <w:bookmarkStart w:id="2800" w:name="_Toc361058689"/>
      <w:bookmarkStart w:id="2801" w:name="_Toc361058846"/>
      <w:bookmarkStart w:id="2802" w:name="_Toc361058992"/>
      <w:bookmarkStart w:id="2803" w:name="_Toc361059137"/>
      <w:bookmarkStart w:id="2804" w:name="_Toc361059347"/>
      <w:bookmarkStart w:id="2805" w:name="_Toc361059493"/>
      <w:bookmarkStart w:id="2806" w:name="_Toc361059639"/>
      <w:bookmarkStart w:id="2807" w:name="_Toc361059785"/>
      <w:bookmarkStart w:id="2808" w:name="_Toc361063276"/>
      <w:bookmarkStart w:id="2809" w:name="_Toc361063424"/>
      <w:bookmarkStart w:id="2810" w:name="_Toc361063570"/>
      <w:bookmarkStart w:id="2811" w:name="_Toc361063720"/>
      <w:bookmarkStart w:id="2812" w:name="_Toc361063866"/>
      <w:bookmarkStart w:id="2813" w:name="_Toc361064012"/>
      <w:bookmarkStart w:id="2814" w:name="_Toc361064159"/>
      <w:bookmarkStart w:id="2815" w:name="_Toc361066258"/>
      <w:bookmarkStart w:id="2816" w:name="_Toc361066404"/>
      <w:bookmarkStart w:id="2817" w:name="_Toc361066551"/>
      <w:bookmarkStart w:id="2818" w:name="_Toc361066697"/>
      <w:bookmarkStart w:id="2819" w:name="_Toc361066842"/>
      <w:bookmarkStart w:id="2820" w:name="_Toc361154689"/>
      <w:bookmarkStart w:id="2821" w:name="_Toc360899821"/>
      <w:bookmarkStart w:id="2822" w:name="_Toc360900065"/>
      <w:bookmarkStart w:id="2823" w:name="_Toc361055015"/>
      <w:bookmarkStart w:id="2824" w:name="_Toc361058692"/>
      <w:bookmarkStart w:id="2825" w:name="_Toc361058849"/>
      <w:bookmarkStart w:id="2826" w:name="_Toc361058995"/>
      <w:bookmarkStart w:id="2827" w:name="_Toc361059140"/>
      <w:bookmarkStart w:id="2828" w:name="_Toc361059350"/>
      <w:bookmarkStart w:id="2829" w:name="_Toc361059496"/>
      <w:bookmarkStart w:id="2830" w:name="_Toc361059642"/>
      <w:bookmarkStart w:id="2831" w:name="_Toc361059788"/>
      <w:bookmarkStart w:id="2832" w:name="_Toc361063279"/>
      <w:bookmarkStart w:id="2833" w:name="_Toc361063427"/>
      <w:bookmarkStart w:id="2834" w:name="_Toc361063573"/>
      <w:bookmarkStart w:id="2835" w:name="_Toc361063723"/>
      <w:bookmarkStart w:id="2836" w:name="_Toc361063869"/>
      <w:bookmarkStart w:id="2837" w:name="_Toc361064015"/>
      <w:bookmarkStart w:id="2838" w:name="_Toc361064162"/>
      <w:bookmarkStart w:id="2839" w:name="_Toc361066261"/>
      <w:bookmarkStart w:id="2840" w:name="_Toc361066407"/>
      <w:bookmarkStart w:id="2841" w:name="_Toc361066554"/>
      <w:bookmarkStart w:id="2842" w:name="_Toc361066700"/>
      <w:bookmarkStart w:id="2843" w:name="_Toc361066845"/>
      <w:bookmarkStart w:id="2844" w:name="_Toc361154692"/>
      <w:bookmarkStart w:id="2845" w:name="_Toc360899823"/>
      <w:bookmarkStart w:id="2846" w:name="_Toc360900067"/>
      <w:bookmarkStart w:id="2847" w:name="_Toc361055017"/>
      <w:bookmarkStart w:id="2848" w:name="_Toc361058694"/>
      <w:bookmarkStart w:id="2849" w:name="_Toc361058851"/>
      <w:bookmarkStart w:id="2850" w:name="_Toc361058997"/>
      <w:bookmarkStart w:id="2851" w:name="_Toc361059142"/>
      <w:bookmarkStart w:id="2852" w:name="_Toc361059352"/>
      <w:bookmarkStart w:id="2853" w:name="_Toc361059498"/>
      <w:bookmarkStart w:id="2854" w:name="_Toc361059644"/>
      <w:bookmarkStart w:id="2855" w:name="_Toc361059790"/>
      <w:bookmarkStart w:id="2856" w:name="_Toc361063281"/>
      <w:bookmarkStart w:id="2857" w:name="_Toc361063429"/>
      <w:bookmarkStart w:id="2858" w:name="_Toc361063575"/>
      <w:bookmarkStart w:id="2859" w:name="_Toc361063725"/>
      <w:bookmarkStart w:id="2860" w:name="_Toc361063871"/>
      <w:bookmarkStart w:id="2861" w:name="_Toc361064017"/>
      <w:bookmarkStart w:id="2862" w:name="_Toc361064164"/>
      <w:bookmarkStart w:id="2863" w:name="_Toc361066263"/>
      <w:bookmarkStart w:id="2864" w:name="_Toc361066409"/>
      <w:bookmarkStart w:id="2865" w:name="_Toc361066556"/>
      <w:bookmarkStart w:id="2866" w:name="_Toc361066702"/>
      <w:bookmarkStart w:id="2867" w:name="_Toc361066847"/>
      <w:bookmarkStart w:id="2868" w:name="_Toc361154694"/>
      <w:bookmarkStart w:id="2869" w:name="_Toc360899825"/>
      <w:bookmarkStart w:id="2870" w:name="_Toc360900069"/>
      <w:bookmarkStart w:id="2871" w:name="_Toc361055019"/>
      <w:bookmarkStart w:id="2872" w:name="_Toc361058696"/>
      <w:bookmarkStart w:id="2873" w:name="_Toc361058853"/>
      <w:bookmarkStart w:id="2874" w:name="_Toc361058999"/>
      <w:bookmarkStart w:id="2875" w:name="_Toc361059144"/>
      <w:bookmarkStart w:id="2876" w:name="_Toc361059354"/>
      <w:bookmarkStart w:id="2877" w:name="_Toc361059500"/>
      <w:bookmarkStart w:id="2878" w:name="_Toc361059646"/>
      <w:bookmarkStart w:id="2879" w:name="_Toc361059792"/>
      <w:bookmarkStart w:id="2880" w:name="_Toc361063283"/>
      <w:bookmarkStart w:id="2881" w:name="_Toc361063431"/>
      <w:bookmarkStart w:id="2882" w:name="_Toc361063577"/>
      <w:bookmarkStart w:id="2883" w:name="_Toc361063727"/>
      <w:bookmarkStart w:id="2884" w:name="_Toc361063873"/>
      <w:bookmarkStart w:id="2885" w:name="_Toc361064019"/>
      <w:bookmarkStart w:id="2886" w:name="_Toc361064166"/>
      <w:bookmarkStart w:id="2887" w:name="_Toc361066265"/>
      <w:bookmarkStart w:id="2888" w:name="_Toc361066411"/>
      <w:bookmarkStart w:id="2889" w:name="_Toc361066558"/>
      <w:bookmarkStart w:id="2890" w:name="_Toc361066704"/>
      <w:bookmarkStart w:id="2891" w:name="_Toc361066849"/>
      <w:bookmarkStart w:id="2892" w:name="_Toc361154696"/>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r w:rsidRPr="003508F4">
        <w:rPr>
          <w:lang w:val="en-US"/>
        </w:rPr>
        <w:t xml:space="preserve">The specifications in subclause </w:t>
      </w:r>
      <w:r w:rsidR="00B44A6F">
        <w:fldChar w:fldCharType="begin" w:fldLock="1"/>
      </w:r>
      <w:r w:rsidR="00B44A6F">
        <w:instrText xml:space="preserve"> REF _Ref377975183 \r \h  \* MERGEFORMAT </w:instrText>
      </w:r>
      <w:r w:rsidR="00B44A6F">
        <w:fldChar w:fldCharType="separate"/>
      </w:r>
      <w:r w:rsidRPr="003508F4">
        <w:rPr>
          <w:highlight w:val="yellow"/>
          <w:lang w:val="en-US"/>
        </w:rPr>
        <w:t>F.8.3.4</w:t>
      </w:r>
      <w:r w:rsidR="00B44A6F">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2893" w:name="_Toc357439326"/>
      <w:bookmarkStart w:id="2894" w:name="_Toc356824352"/>
      <w:bookmarkStart w:id="2895" w:name="_Toc356148153"/>
      <w:bookmarkStart w:id="2896" w:name="_Toc348629471"/>
      <w:bookmarkStart w:id="2897" w:name="_Toc351367701"/>
      <w:bookmarkStart w:id="2898" w:name="_Ref364437014"/>
      <w:bookmarkStart w:id="2899" w:name="_Toc389494883"/>
      <w:r w:rsidRPr="00920F0C">
        <w:rPr>
          <w:lang w:val="en-CA"/>
        </w:rPr>
        <w:t>Decoding process for coding units coded in intra prediction mode</w:t>
      </w:r>
      <w:bookmarkEnd w:id="2893"/>
      <w:bookmarkEnd w:id="2894"/>
      <w:bookmarkEnd w:id="2895"/>
      <w:bookmarkEnd w:id="2896"/>
      <w:bookmarkEnd w:id="2897"/>
      <w:bookmarkEnd w:id="2898"/>
      <w:bookmarkEnd w:id="2899"/>
    </w:p>
    <w:p w:rsidR="00944988" w:rsidRPr="00920F0C" w:rsidRDefault="00944988" w:rsidP="00944988">
      <w:pPr>
        <w:pStyle w:val="3N"/>
        <w:rPr>
          <w:lang w:val="en-CA"/>
        </w:rPr>
      </w:pPr>
      <w:r w:rsidRPr="00920F0C">
        <w:rPr>
          <w:lang w:val="en-CA"/>
        </w:rPr>
        <w:t xml:space="preserve">The specifications in subclause </w:t>
      </w:r>
      <w:r w:rsidR="00B44A6F">
        <w:fldChar w:fldCharType="begin" w:fldLock="1"/>
      </w:r>
      <w:r w:rsidR="00B44A6F">
        <w:instrText xml:space="preserve"> REF _Ref373399155 \r \h  \* MERGEFORMAT </w:instrText>
      </w:r>
      <w:r w:rsidR="00B44A6F">
        <w:fldChar w:fldCharType="separate"/>
      </w:r>
      <w:r w:rsidR="00736162" w:rsidRPr="00736162">
        <w:rPr>
          <w:highlight w:val="yellow"/>
          <w:lang w:val="en-CA"/>
        </w:rPr>
        <w:t>F.8.4</w:t>
      </w:r>
      <w:r w:rsidR="00B44A6F">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900" w:name="_Toc357439327"/>
      <w:bookmarkStart w:id="2901" w:name="_Toc356824353"/>
      <w:bookmarkStart w:id="2902" w:name="_Toc356148154"/>
      <w:bookmarkStart w:id="2903" w:name="_Toc348629472"/>
      <w:bookmarkStart w:id="2904" w:name="_Toc351367702"/>
      <w:bookmarkStart w:id="2905" w:name="_Ref364437022"/>
      <w:bookmarkStart w:id="2906" w:name="_Toc389494884"/>
      <w:r w:rsidRPr="00920F0C">
        <w:rPr>
          <w:lang w:val="en-CA"/>
        </w:rPr>
        <w:t>Decoding process for coding units coded in inter prediction mode</w:t>
      </w:r>
      <w:bookmarkEnd w:id="2900"/>
      <w:bookmarkEnd w:id="2901"/>
      <w:bookmarkEnd w:id="2902"/>
      <w:bookmarkEnd w:id="2903"/>
      <w:bookmarkEnd w:id="2904"/>
      <w:bookmarkEnd w:id="2905"/>
      <w:bookmarkEnd w:id="2906"/>
    </w:p>
    <w:p w:rsidR="00262781" w:rsidRPr="00262781" w:rsidRDefault="00944988" w:rsidP="00262781">
      <w:pPr>
        <w:pStyle w:val="3N"/>
        <w:rPr>
          <w:lang w:val="en-US"/>
        </w:rPr>
      </w:pPr>
      <w:r w:rsidRPr="00920F0C">
        <w:rPr>
          <w:lang w:val="en-CA"/>
        </w:rPr>
        <w:t xml:space="preserve">The specifications in subclause </w:t>
      </w:r>
      <w:r w:rsidR="00B44A6F">
        <w:fldChar w:fldCharType="begin" w:fldLock="1"/>
      </w:r>
      <w:r w:rsidR="00B44A6F">
        <w:instrText xml:space="preserve"> REF _Ref360894666 \r \h  \* MERGEFORMAT </w:instrText>
      </w:r>
      <w:r w:rsidR="00B44A6F">
        <w:fldChar w:fldCharType="separate"/>
      </w:r>
      <w:r w:rsidR="00736162" w:rsidRPr="00736162">
        <w:rPr>
          <w:highlight w:val="yellow"/>
          <w:lang w:val="en-CA"/>
        </w:rPr>
        <w:t>F.8.5</w:t>
      </w:r>
      <w:r w:rsidR="00B44A6F">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lastRenderedPageBreak/>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ListParagraph"/>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2907" w:name="_Toc357439328"/>
      <w:bookmarkStart w:id="2908" w:name="_Toc356824354"/>
      <w:bookmarkStart w:id="2909" w:name="_Toc356148155"/>
      <w:bookmarkStart w:id="2910" w:name="_Toc348629473"/>
      <w:bookmarkStart w:id="2911" w:name="_Toc351367703"/>
      <w:bookmarkStart w:id="2912" w:name="_Ref364437029"/>
      <w:bookmarkStart w:id="2913" w:name="_Toc389494885"/>
      <w:r w:rsidRPr="00920F0C">
        <w:rPr>
          <w:lang w:val="en-CA"/>
        </w:rPr>
        <w:t>Scaling, transformation and array construction process prior to deblocking filter process</w:t>
      </w:r>
      <w:bookmarkEnd w:id="2907"/>
      <w:bookmarkEnd w:id="2908"/>
      <w:bookmarkEnd w:id="2909"/>
      <w:bookmarkEnd w:id="2910"/>
      <w:bookmarkEnd w:id="2911"/>
      <w:bookmarkEnd w:id="2912"/>
      <w:bookmarkEnd w:id="2913"/>
    </w:p>
    <w:p w:rsidR="00944988" w:rsidRPr="00920F0C" w:rsidRDefault="00944988" w:rsidP="00944988">
      <w:pPr>
        <w:pStyle w:val="3N"/>
        <w:rPr>
          <w:lang w:val="en-CA"/>
        </w:rPr>
      </w:pPr>
      <w:r w:rsidRPr="00920F0C">
        <w:rPr>
          <w:lang w:val="en-CA"/>
        </w:rPr>
        <w:t xml:space="preserve">The specifications in subclause </w:t>
      </w:r>
      <w:r w:rsidR="00B44A6F">
        <w:fldChar w:fldCharType="begin" w:fldLock="1"/>
      </w:r>
      <w:r w:rsidR="00B44A6F">
        <w:instrText xml:space="preserve"> REF _Ref373399172 \r \h  \* MERGEFORMAT </w:instrText>
      </w:r>
      <w:r w:rsidR="00B44A6F">
        <w:fldChar w:fldCharType="separate"/>
      </w:r>
      <w:r w:rsidR="00736162" w:rsidRPr="00736162">
        <w:rPr>
          <w:highlight w:val="yellow"/>
          <w:lang w:val="en-CA"/>
        </w:rPr>
        <w:t>F.8.6</w:t>
      </w:r>
      <w:r w:rsidR="00B44A6F">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914" w:name="_Toc357439329"/>
      <w:bookmarkStart w:id="2915" w:name="_Toc356824355"/>
      <w:bookmarkStart w:id="2916" w:name="_Toc356148156"/>
      <w:bookmarkStart w:id="2917" w:name="_Toc348629474"/>
      <w:bookmarkStart w:id="2918" w:name="_Toc351367704"/>
      <w:bookmarkStart w:id="2919" w:name="_Ref364437036"/>
      <w:bookmarkStart w:id="2920" w:name="_Toc389494886"/>
      <w:r w:rsidRPr="00920F0C">
        <w:rPr>
          <w:lang w:val="en-CA"/>
        </w:rPr>
        <w:t>In-loop filter process</w:t>
      </w:r>
      <w:bookmarkEnd w:id="2914"/>
      <w:bookmarkEnd w:id="2915"/>
      <w:bookmarkEnd w:id="2916"/>
      <w:bookmarkEnd w:id="2917"/>
      <w:bookmarkEnd w:id="2918"/>
      <w:bookmarkEnd w:id="2919"/>
      <w:bookmarkEnd w:id="2920"/>
    </w:p>
    <w:p w:rsidR="00944988" w:rsidRPr="00920F0C" w:rsidRDefault="00944988" w:rsidP="00944988">
      <w:pPr>
        <w:pStyle w:val="3N"/>
        <w:rPr>
          <w:lang w:val="en-CA"/>
        </w:rPr>
      </w:pPr>
      <w:r w:rsidRPr="00920F0C">
        <w:rPr>
          <w:lang w:val="en-CA"/>
        </w:rPr>
        <w:t xml:space="preserve">The specifications in subclause </w:t>
      </w:r>
      <w:r w:rsidR="00B44A6F">
        <w:fldChar w:fldCharType="begin" w:fldLock="1"/>
      </w:r>
      <w:r w:rsidR="00B44A6F">
        <w:instrText xml:space="preserve"> REF _Ref373399174 \r \h  \* MERGEFORMAT </w:instrText>
      </w:r>
      <w:r w:rsidR="00B44A6F">
        <w:fldChar w:fldCharType="separate"/>
      </w:r>
      <w:r w:rsidR="00736162" w:rsidRPr="00736162">
        <w:rPr>
          <w:highlight w:val="yellow"/>
          <w:lang w:val="en-CA"/>
        </w:rPr>
        <w:t>F.8.7</w:t>
      </w:r>
      <w:r w:rsidR="00B44A6F">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921" w:name="_Toc357439330"/>
      <w:bookmarkStart w:id="2922" w:name="_Toc356824356"/>
      <w:bookmarkStart w:id="2923" w:name="_Toc356148157"/>
      <w:bookmarkStart w:id="2924" w:name="_Toc348629475"/>
      <w:bookmarkStart w:id="2925" w:name="_Toc351367705"/>
      <w:bookmarkStart w:id="2926" w:name="_Toc389494887"/>
      <w:r w:rsidRPr="00920F0C">
        <w:rPr>
          <w:lang w:val="en-CA"/>
        </w:rPr>
        <w:t>Parsing process</w:t>
      </w:r>
      <w:bookmarkEnd w:id="2921"/>
      <w:bookmarkEnd w:id="2922"/>
      <w:bookmarkEnd w:id="2923"/>
      <w:bookmarkEnd w:id="2924"/>
      <w:bookmarkEnd w:id="2925"/>
      <w:bookmarkEnd w:id="2926"/>
    </w:p>
    <w:p w:rsidR="00944988" w:rsidRPr="00920F0C" w:rsidRDefault="00944988" w:rsidP="00944988">
      <w:pPr>
        <w:pStyle w:val="3N"/>
        <w:rPr>
          <w:lang w:val="en-CA"/>
        </w:rPr>
      </w:pPr>
      <w:r w:rsidRPr="00920F0C">
        <w:rPr>
          <w:lang w:val="en-CA"/>
        </w:rPr>
        <w:t xml:space="preserve">The specifications in clause </w:t>
      </w:r>
      <w:r w:rsidR="00B44A6F">
        <w:fldChar w:fldCharType="begin" w:fldLock="1"/>
      </w:r>
      <w:r w:rsidR="00B44A6F">
        <w:instrText xml:space="preserve"> REF _Ref373399205 \r \h  \* MERGEFORMAT </w:instrText>
      </w:r>
      <w:r w:rsidR="00B44A6F">
        <w:fldChar w:fldCharType="separate"/>
      </w:r>
      <w:r w:rsidR="00736162" w:rsidRPr="00736162">
        <w:rPr>
          <w:highlight w:val="yellow"/>
          <w:lang w:val="en-CA"/>
        </w:rPr>
        <w:t>F.9</w:t>
      </w:r>
      <w:r w:rsidR="00B44A6F">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927" w:name="_Toc357439331"/>
      <w:bookmarkStart w:id="2928" w:name="_Toc356824357"/>
      <w:bookmarkStart w:id="2929" w:name="_Toc356148158"/>
      <w:bookmarkStart w:id="2930" w:name="_Toc348629476"/>
      <w:bookmarkStart w:id="2931" w:name="_Toc351367706"/>
      <w:bookmarkStart w:id="2932" w:name="_Toc389494888"/>
      <w:r w:rsidRPr="00920F0C">
        <w:rPr>
          <w:lang w:val="en-CA"/>
        </w:rPr>
        <w:t>Specification of bitstream subsets</w:t>
      </w:r>
      <w:bookmarkEnd w:id="2927"/>
      <w:bookmarkEnd w:id="2928"/>
      <w:bookmarkEnd w:id="2929"/>
      <w:bookmarkEnd w:id="2930"/>
      <w:bookmarkEnd w:id="2931"/>
      <w:bookmarkEnd w:id="2932"/>
    </w:p>
    <w:p w:rsidR="00944988" w:rsidRPr="00920F0C" w:rsidRDefault="00944988" w:rsidP="00944988">
      <w:pPr>
        <w:pStyle w:val="3N"/>
        <w:rPr>
          <w:lang w:val="en-CA"/>
        </w:rPr>
      </w:pPr>
      <w:r w:rsidRPr="00920F0C">
        <w:rPr>
          <w:lang w:val="en-CA"/>
        </w:rPr>
        <w:t xml:space="preserve">The specifications in clause </w:t>
      </w:r>
      <w:r w:rsidR="00B44A6F">
        <w:fldChar w:fldCharType="begin" w:fldLock="1"/>
      </w:r>
      <w:r w:rsidR="00B44A6F">
        <w:instrText xml:space="preserve"> REF _Ref373399232 \r \h  \* MERGEFORMAT </w:instrText>
      </w:r>
      <w:r w:rsidR="00B44A6F">
        <w:fldChar w:fldCharType="separate"/>
      </w:r>
      <w:r w:rsidR="00736162" w:rsidRPr="00736162">
        <w:rPr>
          <w:highlight w:val="yellow"/>
          <w:lang w:val="en-CA"/>
        </w:rPr>
        <w:t>F.10</w:t>
      </w:r>
      <w:r w:rsidR="00B44A6F">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933" w:name="_Ref348007252"/>
      <w:bookmarkStart w:id="2934" w:name="_Toc357439332"/>
      <w:bookmarkStart w:id="2935" w:name="_Toc356824358"/>
      <w:bookmarkStart w:id="2936" w:name="_Toc356148159"/>
      <w:bookmarkStart w:id="2937" w:name="_Toc348629477"/>
      <w:bookmarkStart w:id="2938" w:name="_Toc351367707"/>
      <w:bookmarkStart w:id="2939" w:name="_Toc389494889"/>
      <w:r w:rsidRPr="00920F0C">
        <w:rPr>
          <w:lang w:val="en-CA"/>
        </w:rPr>
        <w:t>Profile</w:t>
      </w:r>
      <w:r w:rsidR="007A4CD0" w:rsidRPr="00920F0C">
        <w:rPr>
          <w:lang w:val="en-CA"/>
        </w:rPr>
        <w:t>s, tiers,</w:t>
      </w:r>
      <w:r w:rsidRPr="00920F0C">
        <w:rPr>
          <w:lang w:val="en-CA"/>
        </w:rPr>
        <w:t xml:space="preserve"> and levels</w:t>
      </w:r>
      <w:bookmarkEnd w:id="2933"/>
      <w:bookmarkEnd w:id="2934"/>
      <w:bookmarkEnd w:id="2935"/>
      <w:bookmarkEnd w:id="2936"/>
      <w:bookmarkEnd w:id="2937"/>
      <w:bookmarkEnd w:id="2938"/>
      <w:bookmarkEnd w:id="2939"/>
    </w:p>
    <w:p w:rsidR="007A4CD0" w:rsidRPr="00920F0C" w:rsidRDefault="007A4CD0" w:rsidP="00DE50CD">
      <w:pPr>
        <w:pStyle w:val="Annex3"/>
        <w:numPr>
          <w:ilvl w:val="2"/>
          <w:numId w:val="35"/>
        </w:numPr>
        <w:tabs>
          <w:tab w:val="clear" w:pos="1440"/>
        </w:tabs>
        <w:textAlignment w:val="auto"/>
        <w:rPr>
          <w:lang w:val="en-CA"/>
        </w:rPr>
      </w:pPr>
      <w:bookmarkStart w:id="2940" w:name="_Toc357439333"/>
      <w:bookmarkStart w:id="2941" w:name="_Toc356824359"/>
      <w:bookmarkStart w:id="2942" w:name="_Toc356148160"/>
      <w:bookmarkStart w:id="2943" w:name="_Toc348629478"/>
      <w:bookmarkStart w:id="2944" w:name="_Toc351367708"/>
      <w:bookmarkStart w:id="2945" w:name="_Toc389494890"/>
      <w:r w:rsidRPr="00920F0C">
        <w:rPr>
          <w:lang w:val="en-CA"/>
        </w:rPr>
        <w:t>Profiles</w:t>
      </w:r>
      <w:bookmarkEnd w:id="2940"/>
      <w:bookmarkEnd w:id="2941"/>
      <w:bookmarkEnd w:id="2942"/>
      <w:bookmarkEnd w:id="2943"/>
      <w:bookmarkEnd w:id="2944"/>
      <w:bookmarkEnd w:id="2945"/>
    </w:p>
    <w:p w:rsidR="00944988" w:rsidRPr="008E14A4" w:rsidRDefault="00944988" w:rsidP="00920F0C">
      <w:pPr>
        <w:pStyle w:val="Annex4"/>
      </w:pPr>
      <w:bookmarkStart w:id="2946" w:name="_Toc357439334"/>
      <w:bookmarkStart w:id="2947" w:name="_Toc356824360"/>
      <w:bookmarkStart w:id="2948" w:name="_Toc356148161"/>
      <w:bookmarkStart w:id="2949" w:name="_Toc348629479"/>
      <w:bookmarkStart w:id="2950" w:name="_Toc351367709"/>
      <w:bookmarkStart w:id="2951" w:name="_Toc389494891"/>
      <w:r w:rsidRPr="001533A7">
        <w:t>General</w:t>
      </w:r>
      <w:bookmarkEnd w:id="2946"/>
      <w:bookmarkEnd w:id="2947"/>
      <w:bookmarkEnd w:id="2948"/>
      <w:bookmarkEnd w:id="2949"/>
      <w:bookmarkEnd w:id="2950"/>
      <w:bookmarkEnd w:id="2951"/>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952" w:name="_Toc389494892"/>
      <w:bookmarkStart w:id="2953" w:name="_Toc356824362"/>
      <w:r>
        <w:t>Scalable</w:t>
      </w:r>
      <w:r w:rsidRPr="00D93C4B">
        <w:t xml:space="preserve"> Main </w:t>
      </w:r>
      <w:r w:rsidR="003C3A2B">
        <w:t xml:space="preserve">and Scalable Main 10 </w:t>
      </w:r>
      <w:r w:rsidRPr="00D93C4B">
        <w:t>profile</w:t>
      </w:r>
      <w:bookmarkStart w:id="2954" w:name="_Toc356148163"/>
      <w:r w:rsidR="003C3A2B">
        <w:t>s</w:t>
      </w:r>
      <w:bookmarkEnd w:id="2952"/>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invoking the sub-bitstream extraction process as specified in subclause </w:t>
      </w:r>
      <w:r w:rsidR="00B44A6F">
        <w:fldChar w:fldCharType="begin" w:fldLock="1"/>
      </w:r>
      <w:r w:rsidR="00B44A6F">
        <w:instrText xml:space="preserve"> REF _Ref371165415 \r \h  \* MERGEFORMAT </w:instrText>
      </w:r>
      <w:r w:rsidR="00B44A6F">
        <w:fldChar w:fldCharType="separate"/>
      </w:r>
      <w:r w:rsidR="00F40E54" w:rsidRPr="0083331E">
        <w:rPr>
          <w:lang w:val="en-CA"/>
        </w:rPr>
        <w:t>F.10</w:t>
      </w:r>
      <w:r w:rsidR="00B44A6F">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B44A6F">
        <w:fldChar w:fldCharType="begin" w:fldLock="1"/>
      </w:r>
      <w:r w:rsidR="00B44A6F">
        <w:instrText xml:space="preserve"> REF _Ref371165415 \r \h  \* MERGEFORMAT </w:instrText>
      </w:r>
      <w:r w:rsidR="00B44A6F">
        <w:fldChar w:fldCharType="separate"/>
      </w:r>
      <w:r w:rsidRPr="0083331E">
        <w:rPr>
          <w:lang w:val="en-CA"/>
        </w:rPr>
        <w:t>F.10</w:t>
      </w:r>
      <w:r w:rsidR="00B44A6F">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2955"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lastRenderedPageBreak/>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2956" w:name="_Toc348629482"/>
      <w:bookmarkStart w:id="2957" w:name="_Toc351367712"/>
      <w:bookmarkStart w:id="2958" w:name="_Toc389494893"/>
      <w:r w:rsidRPr="00920F0C">
        <w:rPr>
          <w:lang w:val="en-CA"/>
        </w:rPr>
        <w:t>Tiers and levels</w:t>
      </w:r>
      <w:bookmarkEnd w:id="2953"/>
      <w:bookmarkEnd w:id="2954"/>
      <w:bookmarkEnd w:id="2955"/>
      <w:bookmarkEnd w:id="2956"/>
      <w:bookmarkEnd w:id="2957"/>
      <w:bookmarkEnd w:id="2958"/>
    </w:p>
    <w:p w:rsidR="00A87E3F" w:rsidRDefault="00A87E3F" w:rsidP="00A87E3F">
      <w:pPr>
        <w:pStyle w:val="Annex4"/>
      </w:pPr>
      <w:bookmarkStart w:id="2959" w:name="_Toc389494894"/>
      <w:r>
        <w:t>Profile specific tier and level limits for the Scalable Main and Scalable Main 10 profiles</w:t>
      </w:r>
      <w:bookmarkEnd w:id="2959"/>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B44A6F">
        <w:fldChar w:fldCharType="begin" w:fldLock="1"/>
      </w:r>
      <w:r w:rsidR="00B44A6F">
        <w:instrText xml:space="preserve"> REF _Ref371165415 \r \h  \* MERGEFORMAT </w:instrText>
      </w:r>
      <w:r w:rsidR="00B44A6F">
        <w:fldChar w:fldCharType="separate"/>
      </w:r>
      <w:r w:rsidRPr="0083331E">
        <w:rPr>
          <w:lang w:val="en-CA"/>
        </w:rPr>
        <w:t>F.10</w:t>
      </w:r>
      <w:r w:rsidR="00B44A6F">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DE50CD">
      <w:pPr>
        <w:numPr>
          <w:ilvl w:val="0"/>
          <w:numId w:val="47"/>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DE50CD">
      <w:pPr>
        <w:numPr>
          <w:ilvl w:val="0"/>
          <w:numId w:val="47"/>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B44A6F">
        <w:fldChar w:fldCharType="begin" w:fldLock="1"/>
      </w:r>
      <w:r w:rsidR="00B44A6F">
        <w:instrText xml:space="preserve"> REF _Ref316792565 \h  \* MERGEFORMAT </w:instrText>
      </w:r>
      <w:r w:rsidR="00B44A6F">
        <w:fldChar w:fldCharType="separate"/>
      </w:r>
      <w:r w:rsidRPr="00943A5F">
        <w:rPr>
          <w:noProof/>
        </w:rPr>
        <w:t>Table A</w:t>
      </w:r>
      <w:r w:rsidRPr="00943A5F">
        <w:rPr>
          <w:noProof/>
        </w:rPr>
        <w:noBreakHyphen/>
      </w:r>
      <w:r>
        <w:rPr>
          <w:noProof/>
        </w:rPr>
        <w:t>1</w:t>
      </w:r>
      <w:r w:rsidR="00B44A6F">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DE50CD">
      <w:pPr>
        <w:numPr>
          <w:ilvl w:val="0"/>
          <w:numId w:val="47"/>
        </w:numPr>
        <w:rPr>
          <w:noProof/>
        </w:rPr>
      </w:pPr>
      <w:bookmarkStart w:id="2960" w:name="_Ref343026137"/>
      <w:r w:rsidRPr="00943A5F">
        <w:rPr>
          <w:noProof/>
        </w:rPr>
        <w:lastRenderedPageBreak/>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A77294" w:rsidRPr="00943A5F">
        <w:rPr>
          <w:noProof/>
        </w:rPr>
        <w:fldChar w:fldCharType="begin" w:fldLock="1"/>
      </w:r>
      <w:r w:rsidRPr="00943A5F">
        <w:rPr>
          <w:noProof/>
        </w:rPr>
        <w:instrText xml:space="preserve"> REF _Ref330937761 \r \h </w:instrText>
      </w:r>
      <w:r w:rsidR="00A77294" w:rsidRPr="00943A5F">
        <w:rPr>
          <w:noProof/>
        </w:rPr>
      </w:r>
      <w:r w:rsidR="00A77294" w:rsidRPr="00943A5F">
        <w:rPr>
          <w:noProof/>
        </w:rPr>
        <w:fldChar w:fldCharType="separate"/>
      </w:r>
      <w:r>
        <w:rPr>
          <w:noProof/>
        </w:rPr>
        <w:t>C.2.3</w:t>
      </w:r>
      <w:r w:rsidR="00A77294"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A77294">
        <w:rPr>
          <w:noProof/>
        </w:rPr>
        <w:fldChar w:fldCharType="begin" w:fldLock="1"/>
      </w:r>
      <w:r>
        <w:rPr>
          <w:noProof/>
        </w:rPr>
        <w:instrText xml:space="preserve"> REF _Ref338469371 \h </w:instrText>
      </w:r>
      <w:r w:rsidR="00A77294">
        <w:rPr>
          <w:noProof/>
        </w:rPr>
      </w:r>
      <w:r w:rsidR="00A77294">
        <w:rPr>
          <w:noProof/>
        </w:rPr>
        <w:fldChar w:fldCharType="separate"/>
      </w:r>
      <w:r w:rsidRPr="00943A5F">
        <w:rPr>
          <w:noProof/>
        </w:rPr>
        <w:t>Table A</w:t>
      </w:r>
      <w:r w:rsidRPr="00943A5F">
        <w:rPr>
          <w:noProof/>
        </w:rPr>
        <w:noBreakHyphen/>
      </w:r>
      <w:r>
        <w:rPr>
          <w:noProof/>
        </w:rPr>
        <w:t>2</w:t>
      </w:r>
      <w:r w:rsidR="00A77294">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DE50CD">
      <w:pPr>
        <w:numPr>
          <w:ilvl w:val="0"/>
          <w:numId w:val="47"/>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B44A6F">
        <w:fldChar w:fldCharType="begin" w:fldLock="1"/>
      </w:r>
      <w:r w:rsidR="00B44A6F">
        <w:instrText xml:space="preserve"> REF _Ref330938596 \r \h  \* MERGEFORMAT </w:instrText>
      </w:r>
      <w:r w:rsidR="00B44A6F">
        <w:fldChar w:fldCharType="separate"/>
      </w:r>
      <w:r w:rsidRPr="005F6768">
        <w:rPr>
          <w:noProof/>
          <w:lang w:eastAsia="ko-KR"/>
        </w:rPr>
        <w:t>E.2.3</w:t>
      </w:r>
      <w:r w:rsidR="00B44A6F">
        <w:fldChar w:fldCharType="end"/>
      </w:r>
      <w:r w:rsidRPr="005F6768">
        <w:rPr>
          <w:noProof/>
          <w:lang w:eastAsia="ko-KR"/>
        </w:rPr>
        <w:t xml:space="preserve"> based on parameters selected as specified in subclause </w:t>
      </w:r>
      <w:r w:rsidR="00B44A6F">
        <w:fldChar w:fldCharType="begin" w:fldLock="1"/>
      </w:r>
      <w:r w:rsidR="00B44A6F">
        <w:instrText xml:space="preserve"> REF _Ref343024718 \r \h  \* MERGEFORMAT </w:instrText>
      </w:r>
      <w:r w:rsidR="00B44A6F">
        <w:fldChar w:fldCharType="separate"/>
      </w:r>
      <w:r w:rsidRPr="005F6768">
        <w:rPr>
          <w:noProof/>
          <w:lang w:eastAsia="ko-KR"/>
        </w:rPr>
        <w:t>C.1</w:t>
      </w:r>
      <w:r w:rsidR="00B44A6F">
        <w:fldChar w:fldCharType="end"/>
      </w:r>
      <w:r w:rsidRPr="005F6768">
        <w:rPr>
          <w:noProof/>
          <w:lang w:eastAsia="ko-KR"/>
        </w:rPr>
        <w:t xml:space="preserve"> </w:t>
      </w:r>
      <w:r w:rsidRPr="005F6768">
        <w:rPr>
          <w:noProof/>
        </w:rPr>
        <w:t xml:space="preserve">and MaxBR is specified in </w:t>
      </w:r>
      <w:r w:rsidR="00B44A6F">
        <w:fldChar w:fldCharType="begin" w:fldLock="1"/>
      </w:r>
      <w:r w:rsidR="00B44A6F">
        <w:instrText xml:space="preserve"> REF _Ref338469371 \h  \* MERGEFORMAT </w:instrText>
      </w:r>
      <w:r w:rsidR="00B44A6F">
        <w:fldChar w:fldCharType="separate"/>
      </w:r>
      <w:r w:rsidRPr="005F6768">
        <w:rPr>
          <w:noProof/>
        </w:rPr>
        <w:t>Table A</w:t>
      </w:r>
      <w:r w:rsidRPr="005F6768">
        <w:rPr>
          <w:noProof/>
        </w:rPr>
        <w:noBreakHyphen/>
        <w:t>2</w:t>
      </w:r>
      <w:r w:rsidR="00B44A6F">
        <w:fldChar w:fldCharType="end"/>
      </w:r>
      <w:r w:rsidRPr="005F6768">
        <w:rPr>
          <w:noProof/>
        </w:rPr>
        <w:t xml:space="preserve"> in units of CpbBrVclFactor bits/s</w:t>
      </w:r>
      <w:bookmarkEnd w:id="2960"/>
      <w:r w:rsidRPr="005F6768">
        <w:rPr>
          <w:noProof/>
        </w:rPr>
        <w:t>.</w:t>
      </w:r>
    </w:p>
    <w:p w:rsidR="00A87E3F" w:rsidRPr="005F6768" w:rsidRDefault="00A87E3F" w:rsidP="00DE50CD">
      <w:pPr>
        <w:numPr>
          <w:ilvl w:val="0"/>
          <w:numId w:val="47"/>
        </w:numPr>
      </w:pPr>
      <w:bookmarkStart w:id="2961"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specified in subclause </w:t>
      </w:r>
      <w:r w:rsidR="00B44A6F">
        <w:fldChar w:fldCharType="begin" w:fldLock="1"/>
      </w:r>
      <w:r w:rsidR="00B44A6F">
        <w:instrText xml:space="preserve"> REF _Ref330938596 \r \h  \* MERGEFORMAT </w:instrText>
      </w:r>
      <w:r w:rsidR="00B44A6F">
        <w:fldChar w:fldCharType="separate"/>
      </w:r>
      <w:r w:rsidRPr="005F6768">
        <w:rPr>
          <w:noProof/>
          <w:lang w:eastAsia="ko-KR"/>
        </w:rPr>
        <w:t>E.2.3</w:t>
      </w:r>
      <w:r w:rsidR="00B44A6F">
        <w:fldChar w:fldCharType="end"/>
      </w:r>
      <w:r w:rsidRPr="005F6768">
        <w:rPr>
          <w:noProof/>
          <w:lang w:eastAsia="ko-KR"/>
        </w:rPr>
        <w:t xml:space="preserve"> based on parameters selected as specified in subclause </w:t>
      </w:r>
      <w:r w:rsidR="00B44A6F">
        <w:fldChar w:fldCharType="begin" w:fldLock="1"/>
      </w:r>
      <w:r w:rsidR="00B44A6F">
        <w:instrText xml:space="preserve"> REF _Ref343024718 \r \h  \* MERGEFORMAT </w:instrText>
      </w:r>
      <w:r w:rsidR="00B44A6F">
        <w:fldChar w:fldCharType="separate"/>
      </w:r>
      <w:r w:rsidRPr="005F6768">
        <w:rPr>
          <w:noProof/>
          <w:lang w:eastAsia="ko-KR"/>
        </w:rPr>
        <w:t>C.1</w:t>
      </w:r>
      <w:r w:rsidR="00B44A6F">
        <w:fldChar w:fldCharType="end"/>
      </w:r>
      <w:r w:rsidRPr="005F6768">
        <w:rPr>
          <w:noProof/>
          <w:lang w:eastAsia="ko-KR"/>
        </w:rPr>
        <w:t xml:space="preserve"> </w:t>
      </w:r>
      <w:r w:rsidRPr="005F6768">
        <w:rPr>
          <w:noProof/>
        </w:rPr>
        <w:t xml:space="preserve">and MaxBR is specified in </w:t>
      </w:r>
      <w:r w:rsidR="00B44A6F">
        <w:fldChar w:fldCharType="begin" w:fldLock="1"/>
      </w:r>
      <w:r w:rsidR="00B44A6F">
        <w:instrText xml:space="preserve"> REF _Ref338469371 \h  \* MERGEFORMAT </w:instrText>
      </w:r>
      <w:r w:rsidR="00B44A6F">
        <w:fldChar w:fldCharType="separate"/>
      </w:r>
      <w:r w:rsidRPr="005F6768">
        <w:rPr>
          <w:noProof/>
        </w:rPr>
        <w:t>Table A</w:t>
      </w:r>
      <w:r w:rsidRPr="005F6768">
        <w:rPr>
          <w:noProof/>
        </w:rPr>
        <w:noBreakHyphen/>
        <w:t>2</w:t>
      </w:r>
      <w:r w:rsidR="00B44A6F">
        <w:fldChar w:fldCharType="end"/>
      </w:r>
      <w:r w:rsidRPr="005F6768">
        <w:rPr>
          <w:noProof/>
        </w:rPr>
        <w:t xml:space="preserve"> in units of CpbBrNalFactor bits/s</w:t>
      </w:r>
      <w:bookmarkEnd w:id="2961"/>
      <w:r w:rsidRPr="005F6768">
        <w:rPr>
          <w:noProof/>
        </w:rPr>
        <w:t>.</w:t>
      </w:r>
    </w:p>
    <w:p w:rsidR="00944988" w:rsidRPr="00920F0C" w:rsidRDefault="00944988" w:rsidP="00DE50CD">
      <w:pPr>
        <w:pStyle w:val="Annex2"/>
        <w:numPr>
          <w:ilvl w:val="1"/>
          <w:numId w:val="35"/>
        </w:numPr>
        <w:rPr>
          <w:lang w:val="en-CA"/>
        </w:rPr>
      </w:pPr>
      <w:bookmarkStart w:id="2962" w:name="_Toc357439337"/>
      <w:bookmarkStart w:id="2963" w:name="_Toc356824363"/>
      <w:bookmarkStart w:id="2964" w:name="_Toc356148164"/>
      <w:bookmarkStart w:id="2965" w:name="_Toc348629483"/>
      <w:bookmarkStart w:id="2966" w:name="_Toc351367713"/>
      <w:bookmarkStart w:id="2967" w:name="_Toc389494895"/>
      <w:r w:rsidRPr="00920F0C">
        <w:rPr>
          <w:lang w:val="en-CA"/>
        </w:rPr>
        <w:t>Byte stream format</w:t>
      </w:r>
      <w:bookmarkEnd w:id="2962"/>
      <w:bookmarkEnd w:id="2963"/>
      <w:bookmarkEnd w:id="2964"/>
      <w:bookmarkEnd w:id="2965"/>
      <w:bookmarkEnd w:id="2966"/>
      <w:bookmarkEnd w:id="2967"/>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B44A6F">
        <w:fldChar w:fldCharType="begin" w:fldLock="1"/>
      </w:r>
      <w:r w:rsidR="00B44A6F">
        <w:instrText xml:space="preserve"> REF _Ref348357790 \r \h  \* MERGEFORMAT </w:instrText>
      </w:r>
      <w:r w:rsidR="00B44A6F">
        <w:fldChar w:fldCharType="separate"/>
      </w:r>
      <w:r w:rsidR="00736162" w:rsidRPr="00736162">
        <w:rPr>
          <w:highlight w:val="yellow"/>
          <w:lang w:val="en-CA"/>
        </w:rPr>
        <w:t>F.12</w:t>
      </w:r>
      <w:r w:rsidR="00B44A6F">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2968" w:name="_Toc357439338"/>
      <w:bookmarkStart w:id="2969" w:name="_Toc356824364"/>
      <w:bookmarkStart w:id="2970" w:name="_Toc356148165"/>
      <w:bookmarkStart w:id="2971" w:name="_Toc348629484"/>
      <w:bookmarkStart w:id="2972" w:name="_Toc351367714"/>
      <w:bookmarkStart w:id="2973" w:name="_Toc389494896"/>
      <w:r w:rsidRPr="00920F0C">
        <w:rPr>
          <w:lang w:val="en-CA"/>
        </w:rPr>
        <w:t>Hypothetical reference decoder</w:t>
      </w:r>
      <w:bookmarkEnd w:id="2968"/>
      <w:bookmarkEnd w:id="2969"/>
      <w:bookmarkEnd w:id="2970"/>
      <w:bookmarkEnd w:id="2971"/>
      <w:bookmarkEnd w:id="2972"/>
      <w:bookmarkEnd w:id="2973"/>
    </w:p>
    <w:p w:rsidR="006D0CA7" w:rsidRPr="00920F0C" w:rsidRDefault="006D0CA7" w:rsidP="006D0CA7">
      <w:pPr>
        <w:pStyle w:val="3N"/>
        <w:rPr>
          <w:lang w:val="en-CA"/>
        </w:rPr>
      </w:pPr>
      <w:r w:rsidRPr="00920F0C">
        <w:rPr>
          <w:lang w:val="en-CA"/>
        </w:rPr>
        <w:t xml:space="preserve">The specifications in subclause </w:t>
      </w:r>
      <w:r w:rsidR="00B44A6F">
        <w:fldChar w:fldCharType="begin" w:fldLock="1"/>
      </w:r>
      <w:r w:rsidR="00B44A6F">
        <w:instrText xml:space="preserve"> REF _Ref348357793 \r \h  \* MERGEFORMAT </w:instrText>
      </w:r>
      <w:r w:rsidR="00B44A6F">
        <w:fldChar w:fldCharType="separate"/>
      </w:r>
      <w:r w:rsidR="00736162" w:rsidRPr="00736162">
        <w:rPr>
          <w:highlight w:val="yellow"/>
          <w:lang w:val="en-CA"/>
        </w:rPr>
        <w:t>F.13</w:t>
      </w:r>
      <w:r w:rsidR="00B44A6F">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2974" w:name="_Toc357439339"/>
      <w:bookmarkStart w:id="2975" w:name="_Toc356824365"/>
      <w:bookmarkStart w:id="2976" w:name="_Toc356148166"/>
      <w:bookmarkStart w:id="2977" w:name="_Toc348629485"/>
      <w:bookmarkStart w:id="2978" w:name="_Toc351367715"/>
      <w:bookmarkStart w:id="2979" w:name="_Toc389494897"/>
      <w:r w:rsidRPr="00920F0C">
        <w:rPr>
          <w:lang w:val="en-CA"/>
        </w:rPr>
        <w:t>SEI messages</w:t>
      </w:r>
      <w:bookmarkEnd w:id="2974"/>
      <w:bookmarkEnd w:id="2975"/>
      <w:bookmarkEnd w:id="2976"/>
      <w:bookmarkEnd w:id="2977"/>
      <w:bookmarkEnd w:id="2978"/>
      <w:bookmarkEnd w:id="2979"/>
    </w:p>
    <w:p w:rsidR="0045419A" w:rsidRPr="00920F0C" w:rsidRDefault="0045419A" w:rsidP="0045419A">
      <w:pPr>
        <w:pStyle w:val="3N"/>
        <w:rPr>
          <w:lang w:val="en-CA"/>
        </w:rPr>
      </w:pPr>
      <w:r w:rsidRPr="00920F0C">
        <w:rPr>
          <w:lang w:val="en-CA"/>
        </w:rPr>
        <w:t xml:space="preserve">The specifications in Annex D and subclause </w:t>
      </w:r>
      <w:r w:rsidR="00B44A6F">
        <w:fldChar w:fldCharType="begin" w:fldLock="1"/>
      </w:r>
      <w:r w:rsidR="00B44A6F">
        <w:instrText xml:space="preserve"> REF _Ref348357799 \r \h  \* MERGEFORMAT </w:instrText>
      </w:r>
      <w:r w:rsidR="00B44A6F">
        <w:fldChar w:fldCharType="separate"/>
      </w:r>
      <w:r w:rsidR="00736162" w:rsidRPr="00736162">
        <w:rPr>
          <w:highlight w:val="yellow"/>
          <w:lang w:val="en-CA"/>
        </w:rPr>
        <w:t>F.14</w:t>
      </w:r>
      <w:r w:rsidR="00B44A6F">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2980" w:name="_Toc356148169"/>
      <w:bookmarkStart w:id="2981" w:name="_Toc357439344"/>
      <w:bookmarkStart w:id="2982" w:name="_Toc356824370"/>
      <w:bookmarkStart w:id="2983" w:name="_Toc356148173"/>
      <w:bookmarkStart w:id="2984" w:name="_Toc348629486"/>
      <w:bookmarkStart w:id="2985" w:name="_Toc351367716"/>
      <w:bookmarkStart w:id="2986" w:name="_Toc389494898"/>
      <w:bookmarkEnd w:id="2980"/>
      <w:r w:rsidRPr="00920F0C">
        <w:rPr>
          <w:lang w:val="en-CA"/>
        </w:rPr>
        <w:t>Video usability information</w:t>
      </w:r>
      <w:bookmarkEnd w:id="2981"/>
      <w:bookmarkEnd w:id="2982"/>
      <w:bookmarkEnd w:id="2983"/>
      <w:bookmarkEnd w:id="2984"/>
      <w:bookmarkEnd w:id="2985"/>
      <w:bookmarkEnd w:id="2986"/>
    </w:p>
    <w:p w:rsidR="00825811" w:rsidRPr="008E14A4" w:rsidRDefault="00825811" w:rsidP="00825811">
      <w:r w:rsidRPr="008E14A4">
        <w:t xml:space="preserve">The specifications in </w:t>
      </w:r>
      <w:r w:rsidRPr="0043228D">
        <w:t xml:space="preserve">Annex </w:t>
      </w:r>
      <w:r w:rsidR="00B44A6F">
        <w:fldChar w:fldCharType="begin" w:fldLock="1"/>
      </w:r>
      <w:r w:rsidR="00B44A6F">
        <w:instrText xml:space="preserve"> REF _Ref373340820 \r \h  \* MERGEFORMAT </w:instrText>
      </w:r>
      <w:r w:rsidR="00B44A6F">
        <w:fldChar w:fldCharType="separate"/>
      </w:r>
      <w:r w:rsidR="00736162" w:rsidRPr="00736162">
        <w:rPr>
          <w:highlight w:val="yellow"/>
        </w:rPr>
        <w:t>F.15</w:t>
      </w:r>
      <w:r w:rsidR="00B44A6F">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982" w:rsidRDefault="00CD5982">
      <w:r>
        <w:separator/>
      </w:r>
    </w:p>
  </w:endnote>
  <w:endnote w:type="continuationSeparator" w:id="0">
    <w:p w:rsidR="00CD5982" w:rsidRDefault="00CD5982">
      <w:r>
        <w:continuationSeparator/>
      </w:r>
    </w:p>
  </w:endnote>
  <w:endnote w:type="continuationNotice" w:id="1">
    <w:p w:rsidR="00CD5982" w:rsidRDefault="00CD598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CC"/>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CB04EC" w:rsidRDefault="00B44A6F"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A64A52">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5F3A83" w:rsidRDefault="00B44A6F"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A64A52">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5F3A83" w:rsidRDefault="00B44A6F"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A64A52">
      <w:rPr>
        <w:b/>
        <w:bCs/>
        <w:noProof/>
        <w:lang w:val="fr-FR"/>
      </w:rPr>
      <w:t>134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5F3A83" w:rsidRDefault="00B44A6F"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A64A52">
      <w:rPr>
        <w:bCs/>
        <w:noProof/>
        <w:lang w:val="fr-CH"/>
      </w:rPr>
      <w:t>135</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982" w:rsidRDefault="00CD5982">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D5982" w:rsidRDefault="00CD5982"/>
  </w:footnote>
  <w:footnote w:type="continuationSeparator" w:id="0">
    <w:p w:rsidR="00CD5982" w:rsidRDefault="00CD5982">
      <w:r>
        <w:continuationSeparator/>
      </w:r>
    </w:p>
  </w:footnote>
  <w:footnote w:type="continuationNotice" w:id="1">
    <w:p w:rsidR="00CD5982" w:rsidRDefault="00CD5982">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Default="00B44A6F"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Default="00B44A6F"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256CBF" w:rsidRDefault="00B44A6F"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A6F" w:rsidRPr="00563383" w:rsidRDefault="00B44A6F"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9">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5">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CB41F97"/>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6">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9">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3">
    <w:nsid w:val="4A44694D"/>
    <w:multiLevelType w:val="hybridMultilevel"/>
    <w:tmpl w:val="0596A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9">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60A84AD9"/>
    <w:multiLevelType w:val="hybridMultilevel"/>
    <w:tmpl w:val="453C852E"/>
    <w:lvl w:ilvl="0" w:tplc="0C30004C">
      <w:start w:val="2"/>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7">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nsid w:val="7715283B"/>
    <w:multiLevelType w:val="hybridMultilevel"/>
    <w:tmpl w:val="4ED4937A"/>
    <w:lvl w:ilvl="0" w:tplc="81B6C4F8">
      <w:start w:val="4"/>
      <w:numFmt w:val="lowerLetter"/>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34"/>
  </w:num>
  <w:num w:numId="5">
    <w:abstractNumId w:val="27"/>
  </w:num>
  <w:num w:numId="6">
    <w:abstractNumId w:val="48"/>
  </w:num>
  <w:num w:numId="7">
    <w:abstractNumId w:val="42"/>
  </w:num>
  <w:num w:numId="8">
    <w:abstractNumId w:val="13"/>
  </w:num>
  <w:num w:numId="9">
    <w:abstractNumId w:val="38"/>
  </w:num>
  <w:num w:numId="10">
    <w:abstractNumId w:val="15"/>
  </w:num>
  <w:num w:numId="11">
    <w:abstractNumId w:val="4"/>
  </w:num>
  <w:num w:numId="12">
    <w:abstractNumId w:val="26"/>
  </w:num>
  <w:num w:numId="13">
    <w:abstractNumId w:val="16"/>
  </w:num>
  <w:num w:numId="14">
    <w:abstractNumId w:val="51"/>
  </w:num>
  <w:num w:numId="15">
    <w:abstractNumId w:val="54"/>
  </w:num>
  <w:num w:numId="16">
    <w:abstractNumId w:val="49"/>
  </w:num>
  <w:num w:numId="17">
    <w:abstractNumId w:val="30"/>
  </w:num>
  <w:num w:numId="18">
    <w:abstractNumId w:val="35"/>
  </w:num>
  <w:num w:numId="19">
    <w:abstractNumId w:val="36"/>
  </w:num>
  <w:num w:numId="20">
    <w:abstractNumId w:val="10"/>
  </w:num>
  <w:num w:numId="21">
    <w:abstractNumId w:val="14"/>
  </w:num>
  <w:num w:numId="22">
    <w:abstractNumId w:val="31"/>
  </w:num>
  <w:num w:numId="23">
    <w:abstractNumId w:val="18"/>
  </w:num>
  <w:num w:numId="24">
    <w:abstractNumId w:val="19"/>
  </w:num>
  <w:num w:numId="25">
    <w:abstractNumId w:val="7"/>
  </w:num>
  <w:num w:numId="26">
    <w:abstractNumId w:val="52"/>
  </w:num>
  <w:num w:numId="27">
    <w:abstractNumId w:val="55"/>
  </w:num>
  <w:num w:numId="28">
    <w:abstractNumId w:val="28"/>
  </w:num>
  <w:num w:numId="29">
    <w:abstractNumId w:val="5"/>
  </w:num>
  <w:num w:numId="30">
    <w:abstractNumId w:val="9"/>
  </w:num>
  <w:num w:numId="31">
    <w:abstractNumId w:val="29"/>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5"/>
  </w:num>
  <w:num w:numId="33">
    <w:abstractNumId w:val="12"/>
  </w:num>
  <w:num w:numId="34">
    <w:abstractNumId w:val="45"/>
  </w:num>
  <w:num w:numId="35">
    <w:abstractNumId w:val="47"/>
  </w:num>
  <w:num w:numId="36">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32"/>
  </w:num>
  <w:num w:numId="39">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39"/>
  </w:num>
  <w:num w:numId="46">
    <w:abstractNumId w:val="8"/>
  </w:num>
  <w:num w:numId="47">
    <w:abstractNumId w:val="22"/>
  </w:num>
  <w:num w:numId="48">
    <w:abstractNumId w:val="42"/>
  </w:num>
  <w:num w:numId="49">
    <w:abstractNumId w:val="3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40"/>
  </w:num>
  <w:num w:numId="52">
    <w:abstractNumId w:val="3"/>
  </w:num>
  <w:num w:numId="53">
    <w:abstractNumId w:val="50"/>
  </w:num>
  <w:num w:numId="54">
    <w:abstractNumId w:val="44"/>
  </w:num>
  <w:num w:numId="55">
    <w:abstractNumId w:val="42"/>
  </w:num>
  <w:num w:numId="56">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53"/>
  </w:num>
  <w:num w:numId="61">
    <w:abstractNumId w:val="43"/>
  </w:num>
  <w:num w:numId="62">
    <w:abstractNumId w:val="56"/>
  </w:num>
  <w:num w:numId="63">
    <w:abstractNumId w:val="33"/>
  </w:num>
  <w:num w:numId="64">
    <w:abstractNumId w:val="20"/>
  </w:num>
  <w:num w:numId="65">
    <w:abstractNumId w:val="17"/>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B5"/>
    <w:rsid w:val="000050C8"/>
    <w:rsid w:val="000056CF"/>
    <w:rsid w:val="00005806"/>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903"/>
    <w:rsid w:val="00041AAE"/>
    <w:rsid w:val="00041D85"/>
    <w:rsid w:val="00042073"/>
    <w:rsid w:val="000420D4"/>
    <w:rsid w:val="00042237"/>
    <w:rsid w:val="00042666"/>
    <w:rsid w:val="00042732"/>
    <w:rsid w:val="00042793"/>
    <w:rsid w:val="0004282E"/>
    <w:rsid w:val="00042B2A"/>
    <w:rsid w:val="00042D74"/>
    <w:rsid w:val="00043003"/>
    <w:rsid w:val="000431D8"/>
    <w:rsid w:val="0004343C"/>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917"/>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703"/>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C2B"/>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6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07C"/>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0D"/>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635"/>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49A"/>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73A"/>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31"/>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815"/>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504"/>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C2A"/>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3BD7"/>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8A2"/>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47F7F"/>
    <w:rsid w:val="00650316"/>
    <w:rsid w:val="0065073B"/>
    <w:rsid w:val="006507EA"/>
    <w:rsid w:val="00650872"/>
    <w:rsid w:val="00650B01"/>
    <w:rsid w:val="006510D0"/>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6C51"/>
    <w:rsid w:val="00686D3C"/>
    <w:rsid w:val="00687025"/>
    <w:rsid w:val="006872AD"/>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82F"/>
    <w:rsid w:val="00693A60"/>
    <w:rsid w:val="00693BE1"/>
    <w:rsid w:val="00693CA6"/>
    <w:rsid w:val="00693F23"/>
    <w:rsid w:val="0069408D"/>
    <w:rsid w:val="00694096"/>
    <w:rsid w:val="006942C5"/>
    <w:rsid w:val="00694322"/>
    <w:rsid w:val="00694362"/>
    <w:rsid w:val="0069469C"/>
    <w:rsid w:val="00694754"/>
    <w:rsid w:val="006949B1"/>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3CF"/>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13F"/>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585"/>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2F2"/>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AB7"/>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ED2"/>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57A"/>
    <w:rsid w:val="00811623"/>
    <w:rsid w:val="0081167C"/>
    <w:rsid w:val="00811B83"/>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667E"/>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0E2E"/>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1115"/>
    <w:rsid w:val="00851353"/>
    <w:rsid w:val="00851399"/>
    <w:rsid w:val="008513B7"/>
    <w:rsid w:val="0085142C"/>
    <w:rsid w:val="008514A3"/>
    <w:rsid w:val="00851661"/>
    <w:rsid w:val="0085171A"/>
    <w:rsid w:val="00851966"/>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587"/>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097"/>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1E7"/>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C47"/>
    <w:rsid w:val="00901F51"/>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6D60"/>
    <w:rsid w:val="00927024"/>
    <w:rsid w:val="0092725A"/>
    <w:rsid w:val="00927263"/>
    <w:rsid w:val="00927504"/>
    <w:rsid w:val="00927D3E"/>
    <w:rsid w:val="00927EDC"/>
    <w:rsid w:val="00927FCC"/>
    <w:rsid w:val="00930381"/>
    <w:rsid w:val="0093058C"/>
    <w:rsid w:val="00930AA2"/>
    <w:rsid w:val="00930CB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8F6"/>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86"/>
    <w:rsid w:val="009E05DB"/>
    <w:rsid w:val="009E0773"/>
    <w:rsid w:val="009E07E5"/>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E31"/>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9A4"/>
    <w:rsid w:val="00A26B82"/>
    <w:rsid w:val="00A26BDF"/>
    <w:rsid w:val="00A2727E"/>
    <w:rsid w:val="00A2743F"/>
    <w:rsid w:val="00A27449"/>
    <w:rsid w:val="00A2751C"/>
    <w:rsid w:val="00A278CC"/>
    <w:rsid w:val="00A27BE0"/>
    <w:rsid w:val="00A27E75"/>
    <w:rsid w:val="00A27EEB"/>
    <w:rsid w:val="00A27F05"/>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EB"/>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A52"/>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3C"/>
    <w:rsid w:val="00A76347"/>
    <w:rsid w:val="00A76460"/>
    <w:rsid w:val="00A76687"/>
    <w:rsid w:val="00A76823"/>
    <w:rsid w:val="00A768CE"/>
    <w:rsid w:val="00A76F33"/>
    <w:rsid w:val="00A771B9"/>
    <w:rsid w:val="00A77294"/>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4412"/>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99C"/>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A6F"/>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2E17"/>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C92"/>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672"/>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717"/>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FEB"/>
    <w:rsid w:val="00BC61FC"/>
    <w:rsid w:val="00BC64CB"/>
    <w:rsid w:val="00BC66F0"/>
    <w:rsid w:val="00BC67A0"/>
    <w:rsid w:val="00BC6985"/>
    <w:rsid w:val="00BC6A64"/>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335"/>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66"/>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9A"/>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669"/>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9E"/>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542"/>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982"/>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0C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7A9"/>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C77"/>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1EEC"/>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1E"/>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BF6"/>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44E"/>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77A"/>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262"/>
    <w:rsid w:val="00F22405"/>
    <w:rsid w:val="00F2262F"/>
    <w:rsid w:val="00F22AED"/>
    <w:rsid w:val="00F22D72"/>
    <w:rsid w:val="00F22DF6"/>
    <w:rsid w:val="00F22F06"/>
    <w:rsid w:val="00F23296"/>
    <w:rsid w:val="00F232E5"/>
    <w:rsid w:val="00F2332E"/>
    <w:rsid w:val="00F23358"/>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CB7"/>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1A"/>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83F"/>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6E716-ADC1-4949-9A1B-822EC5D98E5B}">
  <ds:schemaRefs>
    <ds:schemaRef ds:uri="http://schemas.openxmlformats.org/officeDocument/2006/bibliography"/>
  </ds:schemaRefs>
</ds:datastoreItem>
</file>

<file path=customXml/itemProps2.xml><?xml version="1.0" encoding="utf-8"?>
<ds:datastoreItem xmlns:ds="http://schemas.openxmlformats.org/officeDocument/2006/customXml" ds:itemID="{CFEE7EE8-7AE1-4CAD-9FD9-83BE232DD998}">
  <ds:schemaRefs>
    <ds:schemaRef ds:uri="http://schemas.openxmlformats.org/officeDocument/2006/bibliography"/>
  </ds:schemaRefs>
</ds:datastoreItem>
</file>

<file path=customXml/itemProps3.xml><?xml version="1.0" encoding="utf-8"?>
<ds:datastoreItem xmlns:ds="http://schemas.openxmlformats.org/officeDocument/2006/customXml" ds:itemID="{A16983B7-A0B8-4EF5-B12B-CBFAAABAB4D2}">
  <ds:schemaRefs>
    <ds:schemaRef ds:uri="http://schemas.openxmlformats.org/officeDocument/2006/bibliography"/>
  </ds:schemaRefs>
</ds:datastoreItem>
</file>

<file path=customXml/itemProps4.xml><?xml version="1.0" encoding="utf-8"?>
<ds:datastoreItem xmlns:ds="http://schemas.openxmlformats.org/officeDocument/2006/customXml" ds:itemID="{6C80E3BF-956E-46AB-8756-5729AFCF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181</Pages>
  <Words>99338</Words>
  <Characters>566229</Characters>
  <Application>Microsoft Office Word</Application>
  <DocSecurity>0</DocSecurity>
  <Lines>4718</Lines>
  <Paragraphs>1328</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Qualcomm Incorporated</Company>
  <LinksUpToDate>false</LinksUpToDate>
  <CharactersWithSpaces>664239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Lena</cp:lastModifiedBy>
  <cp:revision>2</cp:revision>
  <cp:lastPrinted>2013-02-13T05:52:00Z</cp:lastPrinted>
  <dcterms:created xsi:type="dcterms:W3CDTF">2014-06-20T23:35:00Z</dcterms:created>
  <dcterms:modified xsi:type="dcterms:W3CDTF">2014-06-20T23:35:00Z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-1591868330</vt:i4>
  </property>
  <property fmtid="{D5CDD505-2E9C-101B-9397-08002B2CF9AE}" pid="6" name="_EmailSubject">
    <vt:lpwstr>RE: AhG13 report draft</vt:lpwstr>
  </property>
  <property fmtid="{D5CDD505-2E9C-101B-9397-08002B2CF9AE}" pid="7" name="_AuthorEmail">
    <vt:lpwstr>cjianle@qti.qualcomm.com</vt:lpwstr>
  </property>
  <property fmtid="{D5CDD505-2E9C-101B-9397-08002B2CF9AE}" pid="8" name="_AuthorEmailDisplayName">
    <vt:lpwstr>Chen, Jianle</vt:lpwstr>
  </property>
  <property fmtid="{D5CDD505-2E9C-101B-9397-08002B2CF9AE}" pid="9" name="_ReviewingToolsShownOnce">
    <vt:lpwstr/>
  </property>
</Properties>
</file>