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835447" w:rsidRPr="00AE341B" w:rsidTr="002B2A92">
        <w:tc>
          <w:tcPr>
            <w:tcW w:w="6408" w:type="dxa"/>
          </w:tcPr>
          <w:p w:rsidR="00835447" w:rsidRPr="00AE341B" w:rsidRDefault="005D3FC0" w:rsidP="002B2A92">
            <w:pPr>
              <w:tabs>
                <w:tab w:val="left" w:pos="7200"/>
              </w:tabs>
              <w:rPr>
                <w:b/>
                <w:sz w:val="22"/>
                <w:szCs w:val="22"/>
              </w:rPr>
            </w:pPr>
            <w:r>
              <w:rPr>
                <w:b/>
                <w:noProof/>
                <w:sz w:val="22"/>
                <w:szCs w:val="22"/>
              </w:rPr>
              <w:pict>
                <v:group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835447">
              <w:rPr>
                <w:b/>
                <w:noProof/>
                <w:sz w:val="22"/>
                <w:szCs w:val="22"/>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835447">
              <w:rPr>
                <w:b/>
                <w:noProof/>
                <w:sz w:val="22"/>
                <w:szCs w:val="22"/>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835447" w:rsidRPr="00AE341B">
              <w:rPr>
                <w:b/>
                <w:sz w:val="22"/>
                <w:szCs w:val="22"/>
              </w:rPr>
              <w:t>Joint Collaborative Team on Video Coding (JCT-VC)</w:t>
            </w:r>
          </w:p>
          <w:p w:rsidR="00835447" w:rsidRPr="00AE341B" w:rsidRDefault="00835447" w:rsidP="002B2A92">
            <w:pPr>
              <w:tabs>
                <w:tab w:val="left" w:pos="7200"/>
              </w:tabs>
              <w:rPr>
                <w:b/>
                <w:sz w:val="22"/>
                <w:szCs w:val="22"/>
              </w:rPr>
            </w:pPr>
            <w:r>
              <w:rPr>
                <w:b/>
                <w:sz w:val="22"/>
                <w:szCs w:val="22"/>
              </w:rPr>
              <w:t xml:space="preserve">of </w:t>
            </w:r>
            <w:r w:rsidRPr="00AE341B">
              <w:rPr>
                <w:b/>
                <w:sz w:val="22"/>
                <w:szCs w:val="22"/>
              </w:rPr>
              <w:t>ITU-T SG16 WP3 and ISO/IEC JTC1/SC29/WG11</w:t>
            </w:r>
          </w:p>
          <w:p w:rsidR="00835447" w:rsidRPr="00BC6360" w:rsidRDefault="00835447" w:rsidP="002B2A92">
            <w:pPr>
              <w:tabs>
                <w:tab w:val="left" w:pos="7200"/>
              </w:tabs>
              <w:rPr>
                <w:b/>
                <w:sz w:val="22"/>
                <w:szCs w:val="22"/>
              </w:rPr>
            </w:pPr>
            <w:r w:rsidRPr="00BC6360">
              <w:rPr>
                <w:sz w:val="22"/>
                <w:szCs w:val="22"/>
              </w:rPr>
              <w:t xml:space="preserve">17th Meeting: </w:t>
            </w:r>
            <w:r w:rsidRPr="00BC6360">
              <w:rPr>
                <w:sz w:val="22"/>
                <w:szCs w:val="22"/>
                <w:lang w:val="en-CA"/>
              </w:rPr>
              <w:t>Valencia, ES, 27 March – 4 April 2014</w:t>
            </w:r>
          </w:p>
        </w:tc>
        <w:tc>
          <w:tcPr>
            <w:tcW w:w="3168" w:type="dxa"/>
          </w:tcPr>
          <w:p w:rsidR="00835447" w:rsidRPr="00AE341B" w:rsidRDefault="00835447" w:rsidP="00C25F06">
            <w:pPr>
              <w:tabs>
                <w:tab w:val="left" w:pos="7200"/>
              </w:tabs>
              <w:rPr>
                <w:sz w:val="22"/>
              </w:rPr>
            </w:pPr>
            <w:r w:rsidRPr="00AE341B">
              <w:rPr>
                <w:sz w:val="22"/>
              </w:rPr>
              <w:t>Document: JCTVC-</w:t>
            </w:r>
            <w:r>
              <w:rPr>
                <w:sz w:val="22"/>
              </w:rPr>
              <w:t>Q</w:t>
            </w:r>
            <w:r w:rsidR="00C25F06" w:rsidRPr="00CB54A9">
              <w:rPr>
                <w:sz w:val="22"/>
              </w:rPr>
              <w:t>1125</w:t>
            </w:r>
            <w:ins w:id="0" w:author="Xiu, Xiaoyu" w:date="2014-04-18T13:33:00Z">
              <w:r w:rsidR="006C6701">
                <w:rPr>
                  <w:sz w:val="22"/>
                </w:rPr>
                <w:t>_v2</w:t>
              </w:r>
            </w:ins>
          </w:p>
        </w:tc>
      </w:tr>
    </w:tbl>
    <w:p w:rsidR="00835447" w:rsidRPr="00AE341B" w:rsidRDefault="00835447" w:rsidP="00835447"/>
    <w:tbl>
      <w:tblPr>
        <w:tblW w:w="0" w:type="auto"/>
        <w:tblLayout w:type="fixed"/>
        <w:tblLook w:val="0000" w:firstRow="0" w:lastRow="0" w:firstColumn="0" w:lastColumn="0" w:noHBand="0" w:noVBand="0"/>
      </w:tblPr>
      <w:tblGrid>
        <w:gridCol w:w="1458"/>
        <w:gridCol w:w="4050"/>
        <w:gridCol w:w="900"/>
        <w:gridCol w:w="3168"/>
      </w:tblGrid>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Title:</w:t>
            </w:r>
          </w:p>
        </w:tc>
        <w:tc>
          <w:tcPr>
            <w:tcW w:w="8118" w:type="dxa"/>
            <w:gridSpan w:val="3"/>
          </w:tcPr>
          <w:p w:rsidR="00835447" w:rsidRPr="008C0003" w:rsidRDefault="00835447" w:rsidP="003F6F5D">
            <w:pPr>
              <w:spacing w:before="60" w:after="60"/>
              <w:rPr>
                <w:b/>
                <w:sz w:val="22"/>
                <w:szCs w:val="22"/>
              </w:rPr>
            </w:pPr>
            <w:r w:rsidRPr="008C0003">
              <w:rPr>
                <w:b/>
                <w:sz w:val="22"/>
                <w:szCs w:val="22"/>
                <w:lang w:val="en-CA"/>
              </w:rPr>
              <w:t xml:space="preserve">HEVC Screen Content </w:t>
            </w:r>
            <w:r w:rsidR="00DB60F1" w:rsidRPr="008C0003">
              <w:rPr>
                <w:b/>
                <w:sz w:val="22"/>
                <w:szCs w:val="22"/>
                <w:lang w:val="en-CA"/>
              </w:rPr>
              <w:t xml:space="preserve">Coding </w:t>
            </w:r>
            <w:r w:rsidRPr="008C0003">
              <w:rPr>
                <w:b/>
                <w:sz w:val="22"/>
                <w:szCs w:val="22"/>
                <w:lang w:val="en-CA"/>
              </w:rPr>
              <w:t xml:space="preserve">Core Experiment </w:t>
            </w:r>
            <w:r w:rsidR="00DB60F1" w:rsidRPr="00435FDC">
              <w:rPr>
                <w:b/>
                <w:sz w:val="22"/>
                <w:szCs w:val="22"/>
                <w:lang w:val="en-CA"/>
              </w:rPr>
              <w:t>5</w:t>
            </w:r>
            <w:r w:rsidR="00DB60F1" w:rsidRPr="008C0003">
              <w:rPr>
                <w:b/>
                <w:sz w:val="22"/>
                <w:szCs w:val="22"/>
                <w:lang w:val="en-CA"/>
              </w:rPr>
              <w:t xml:space="preserve"> </w:t>
            </w:r>
            <w:r w:rsidRPr="008C0003">
              <w:rPr>
                <w:b/>
                <w:sz w:val="22"/>
                <w:szCs w:val="22"/>
                <w:lang w:eastAsia="de-DE"/>
              </w:rPr>
              <w:t>(</w:t>
            </w:r>
            <w:r w:rsidR="00DB60F1" w:rsidRPr="008C0003">
              <w:rPr>
                <w:b/>
                <w:sz w:val="22"/>
                <w:szCs w:val="22"/>
                <w:lang w:eastAsia="de-DE"/>
              </w:rPr>
              <w:t>SCCE</w:t>
            </w:r>
            <w:r w:rsidR="00DB60F1" w:rsidRPr="00435FDC">
              <w:rPr>
                <w:b/>
                <w:sz w:val="22"/>
                <w:szCs w:val="22"/>
                <w:lang w:eastAsia="de-DE"/>
              </w:rPr>
              <w:t>5</w:t>
            </w:r>
            <w:r w:rsidRPr="008C0003">
              <w:rPr>
                <w:b/>
                <w:sz w:val="22"/>
                <w:szCs w:val="22"/>
                <w:lang w:eastAsia="de-DE"/>
              </w:rPr>
              <w:t>):</w:t>
            </w:r>
            <w:r w:rsidRPr="008C0003">
              <w:rPr>
                <w:b/>
                <w:sz w:val="22"/>
                <w:szCs w:val="22"/>
                <w:lang w:val="en-CA"/>
              </w:rPr>
              <w:t xml:space="preserve"> </w:t>
            </w:r>
            <w:r w:rsidR="00346338" w:rsidRPr="008C0003">
              <w:rPr>
                <w:b/>
                <w:sz w:val="22"/>
                <w:szCs w:val="22"/>
                <w:lang w:val="en-CA"/>
              </w:rPr>
              <w:t>Inter-component prediction and adaptive</w:t>
            </w:r>
            <w:r w:rsidR="003F6F5D" w:rsidRPr="008C0003">
              <w:rPr>
                <w:b/>
                <w:sz w:val="22"/>
                <w:szCs w:val="22"/>
                <w:lang w:val="en-CA"/>
              </w:rPr>
              <w:t xml:space="preserve"> color</w:t>
            </w:r>
            <w:r w:rsidR="00346338" w:rsidRPr="008C0003">
              <w:rPr>
                <w:b/>
                <w:sz w:val="22"/>
                <w:szCs w:val="22"/>
                <w:lang w:val="en-CA"/>
              </w:rPr>
              <w:t xml:space="preserve"> transforms</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Status:</w:t>
            </w:r>
          </w:p>
        </w:tc>
        <w:tc>
          <w:tcPr>
            <w:tcW w:w="8118" w:type="dxa"/>
            <w:gridSpan w:val="3"/>
          </w:tcPr>
          <w:p w:rsidR="00835447" w:rsidRPr="00AE341B" w:rsidRDefault="00346338" w:rsidP="002B2A92">
            <w:pPr>
              <w:spacing w:before="60" w:after="60"/>
              <w:rPr>
                <w:sz w:val="22"/>
                <w:szCs w:val="22"/>
              </w:rPr>
            </w:pPr>
            <w:r>
              <w:rPr>
                <w:sz w:val="22"/>
                <w:szCs w:val="22"/>
              </w:rPr>
              <w:t>Output Document to JCT-VC</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Purpose:</w:t>
            </w:r>
          </w:p>
        </w:tc>
        <w:tc>
          <w:tcPr>
            <w:tcW w:w="8118" w:type="dxa"/>
            <w:gridSpan w:val="3"/>
          </w:tcPr>
          <w:p w:rsidR="00835447" w:rsidRPr="00AE341B" w:rsidRDefault="00346338" w:rsidP="002B2A92">
            <w:pPr>
              <w:spacing w:before="60" w:after="60"/>
              <w:rPr>
                <w:sz w:val="22"/>
                <w:szCs w:val="22"/>
              </w:rPr>
            </w:pPr>
            <w:r>
              <w:rPr>
                <w:sz w:val="22"/>
                <w:szCs w:val="22"/>
              </w:rPr>
              <w:t>SCCE description</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Author(s) or</w:t>
            </w:r>
            <w:r w:rsidRPr="00AE341B">
              <w:rPr>
                <w:i/>
                <w:sz w:val="22"/>
                <w:szCs w:val="22"/>
              </w:rPr>
              <w:br/>
              <w:t>Contact(s):</w:t>
            </w:r>
          </w:p>
        </w:tc>
        <w:tc>
          <w:tcPr>
            <w:tcW w:w="4050" w:type="dxa"/>
          </w:tcPr>
          <w:p w:rsidR="00835447" w:rsidRPr="00AE341B" w:rsidRDefault="00484D65" w:rsidP="00257EB3">
            <w:pPr>
              <w:spacing w:before="60" w:after="60"/>
              <w:rPr>
                <w:sz w:val="22"/>
                <w:szCs w:val="22"/>
              </w:rPr>
            </w:pPr>
            <w:r>
              <w:rPr>
                <w:sz w:val="22"/>
                <w:szCs w:val="22"/>
              </w:rPr>
              <w:t>Xiaoyu Xiu</w:t>
            </w:r>
            <w:r w:rsidR="00257EB3">
              <w:rPr>
                <w:sz w:val="22"/>
                <w:szCs w:val="22"/>
              </w:rPr>
              <w:t>, Jianle Chen</w:t>
            </w:r>
            <w:r w:rsidR="00835447" w:rsidRPr="00AE341B">
              <w:rPr>
                <w:sz w:val="22"/>
                <w:szCs w:val="22"/>
              </w:rPr>
              <w:br/>
            </w:r>
          </w:p>
        </w:tc>
        <w:tc>
          <w:tcPr>
            <w:tcW w:w="900" w:type="dxa"/>
          </w:tcPr>
          <w:p w:rsidR="00835447" w:rsidRPr="00AE341B" w:rsidRDefault="00835447" w:rsidP="00346338">
            <w:pPr>
              <w:spacing w:before="60" w:after="60"/>
              <w:rPr>
                <w:sz w:val="22"/>
                <w:szCs w:val="22"/>
              </w:rPr>
            </w:pPr>
            <w:r w:rsidRPr="00AE341B">
              <w:rPr>
                <w:sz w:val="22"/>
                <w:szCs w:val="22"/>
              </w:rPr>
              <w:br/>
              <w:t>Email:</w:t>
            </w:r>
          </w:p>
        </w:tc>
        <w:tc>
          <w:tcPr>
            <w:tcW w:w="3168" w:type="dxa"/>
          </w:tcPr>
          <w:p w:rsidR="00835447" w:rsidRDefault="00835447" w:rsidP="00257EB3">
            <w:pPr>
              <w:spacing w:before="60" w:after="60"/>
              <w:rPr>
                <w:sz w:val="22"/>
                <w:szCs w:val="22"/>
              </w:rPr>
            </w:pPr>
            <w:r w:rsidRPr="00AE341B">
              <w:rPr>
                <w:sz w:val="22"/>
                <w:szCs w:val="22"/>
              </w:rPr>
              <w:br/>
            </w:r>
            <w:hyperlink r:id="rId10" w:history="1">
              <w:r w:rsidR="00257EB3" w:rsidRPr="00073D40">
                <w:rPr>
                  <w:rStyle w:val="Hyperlink"/>
                  <w:sz w:val="22"/>
                  <w:szCs w:val="22"/>
                </w:rPr>
                <w:t>Xiaoyu.Xiu@InterDigital.com</w:t>
              </w:r>
            </w:hyperlink>
          </w:p>
          <w:p w:rsidR="00257EB3" w:rsidRPr="00AE341B" w:rsidRDefault="005D3FC0" w:rsidP="00257EB3">
            <w:pPr>
              <w:spacing w:before="60" w:after="60"/>
              <w:rPr>
                <w:sz w:val="22"/>
                <w:szCs w:val="22"/>
              </w:rPr>
            </w:pPr>
            <w:hyperlink r:id="rId11" w:history="1">
              <w:r w:rsidR="00257EB3" w:rsidRPr="00DB1979">
                <w:rPr>
                  <w:rStyle w:val="Hyperlink"/>
                  <w:sz w:val="22"/>
                  <w:szCs w:val="22"/>
                  <w:lang w:val="de-DE"/>
                </w:rPr>
                <w:t>cjianle@qti.qualcomm.com</w:t>
              </w:r>
            </w:hyperlink>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Source:</w:t>
            </w:r>
          </w:p>
        </w:tc>
        <w:tc>
          <w:tcPr>
            <w:tcW w:w="8118" w:type="dxa"/>
            <w:gridSpan w:val="3"/>
          </w:tcPr>
          <w:p w:rsidR="00835447" w:rsidRPr="00AE341B" w:rsidRDefault="00346338" w:rsidP="002B2A92">
            <w:pPr>
              <w:spacing w:before="60" w:after="60"/>
              <w:rPr>
                <w:sz w:val="22"/>
                <w:szCs w:val="22"/>
              </w:rPr>
            </w:pPr>
            <w:r>
              <w:rPr>
                <w:sz w:val="22"/>
                <w:szCs w:val="22"/>
              </w:rPr>
              <w:t>SCCE coordinators</w:t>
            </w:r>
          </w:p>
        </w:tc>
      </w:tr>
    </w:tbl>
    <w:p w:rsidR="00944DCC" w:rsidRDefault="00835447">
      <w:pPr>
        <w:rPr>
          <w:sz w:val="22"/>
          <w:szCs w:val="22"/>
          <w:u w:val="single"/>
        </w:rPr>
      </w:pPr>
      <w:r w:rsidRPr="00AE341B">
        <w:rPr>
          <w:sz w:val="22"/>
          <w:szCs w:val="22"/>
          <w:u w:val="single"/>
        </w:rPr>
        <w:t>_____________________________</w:t>
      </w:r>
    </w:p>
    <w:p w:rsidR="003F6F5D" w:rsidRDefault="003F6F5D"/>
    <w:p w:rsidR="003F6F5D" w:rsidRDefault="003F6F5D" w:rsidP="003F6F5D">
      <w:pPr>
        <w:pStyle w:val="Heading1"/>
        <w:numPr>
          <w:ilvl w:val="0"/>
          <w:numId w:val="0"/>
        </w:numPr>
        <w:ind w:left="432" w:hanging="432"/>
        <w:rPr>
          <w:lang w:val="en-CA"/>
        </w:rPr>
      </w:pPr>
      <w:r>
        <w:rPr>
          <w:lang w:val="en-CA"/>
        </w:rPr>
        <w:t>Abstract</w:t>
      </w:r>
    </w:p>
    <w:p w:rsidR="003F6F5D" w:rsidRPr="008C0003" w:rsidRDefault="003F6F5D" w:rsidP="00C75F9A">
      <w:pPr>
        <w:jc w:val="both"/>
        <w:rPr>
          <w:sz w:val="22"/>
          <w:szCs w:val="22"/>
          <w:lang w:val="en-CA" w:eastAsia="ja-JP"/>
        </w:rPr>
      </w:pPr>
      <w:r w:rsidRPr="008C0003">
        <w:rPr>
          <w:sz w:val="22"/>
          <w:szCs w:val="22"/>
          <w:lang w:val="en-CA" w:eastAsia="ja-JP"/>
        </w:rPr>
        <w:t xml:space="preserve">This document is a description of the HEVC Screen Content Coding Core Experiment </w:t>
      </w:r>
      <w:r w:rsidRPr="00435FDC">
        <w:rPr>
          <w:sz w:val="22"/>
          <w:szCs w:val="22"/>
          <w:lang w:val="en-CA" w:eastAsia="ja-JP"/>
        </w:rPr>
        <w:t>5</w:t>
      </w:r>
      <w:r w:rsidRPr="008C0003">
        <w:rPr>
          <w:sz w:val="22"/>
          <w:szCs w:val="22"/>
          <w:lang w:val="en-CA" w:eastAsia="ja-JP"/>
        </w:rPr>
        <w:t xml:space="preserve"> on </w:t>
      </w:r>
      <w:r w:rsidRPr="008C0003">
        <w:rPr>
          <w:sz w:val="22"/>
          <w:szCs w:val="22"/>
          <w:lang w:val="en-CA"/>
        </w:rPr>
        <w:t>inter-component prediction and adaptive color transforms</w:t>
      </w:r>
      <w:r w:rsidRPr="008C0003">
        <w:rPr>
          <w:sz w:val="22"/>
          <w:szCs w:val="22"/>
          <w:lang w:val="en-CA" w:eastAsia="ja-JP"/>
        </w:rPr>
        <w:t>.</w:t>
      </w:r>
    </w:p>
    <w:p w:rsidR="003F6F5D" w:rsidRDefault="003F6F5D" w:rsidP="003F6F5D">
      <w:pPr>
        <w:pStyle w:val="Heading1"/>
        <w:rPr>
          <w:lang w:val="en-CA"/>
        </w:rPr>
      </w:pPr>
      <w:r>
        <w:rPr>
          <w:lang w:val="en-CA"/>
        </w:rPr>
        <w:t>Introduction</w:t>
      </w:r>
    </w:p>
    <w:p w:rsidR="003F6F5D" w:rsidRPr="008C0003" w:rsidRDefault="003F6F5D" w:rsidP="00C75F9A">
      <w:pPr>
        <w:jc w:val="both"/>
        <w:rPr>
          <w:sz w:val="22"/>
          <w:szCs w:val="22"/>
        </w:rPr>
      </w:pPr>
      <w:r w:rsidRPr="008C0003">
        <w:rPr>
          <w:sz w:val="22"/>
          <w:szCs w:val="22"/>
          <w:lang w:val="en-CA"/>
        </w:rPr>
        <w:t xml:space="preserve">This document defines the HEVC Screen Content Coding Core Experiment </w:t>
      </w:r>
      <w:r w:rsidRPr="00435FDC">
        <w:rPr>
          <w:sz w:val="22"/>
          <w:szCs w:val="22"/>
          <w:lang w:val="en-CA"/>
        </w:rPr>
        <w:t>5</w:t>
      </w:r>
      <w:r w:rsidRPr="008C0003">
        <w:rPr>
          <w:sz w:val="22"/>
          <w:szCs w:val="22"/>
          <w:lang w:val="en-CA"/>
        </w:rPr>
        <w:t xml:space="preserve"> (SCCE</w:t>
      </w:r>
      <w:r w:rsidRPr="00435FDC">
        <w:rPr>
          <w:sz w:val="22"/>
          <w:szCs w:val="22"/>
          <w:lang w:val="en-CA"/>
        </w:rPr>
        <w:t>5</w:t>
      </w:r>
      <w:r w:rsidRPr="008C0003">
        <w:rPr>
          <w:sz w:val="22"/>
          <w:szCs w:val="22"/>
          <w:lang w:val="en-CA"/>
        </w:rPr>
        <w:t>) on inter-component prediction and adaptive color transforms, to be performed for the upcoming 18</w:t>
      </w:r>
      <w:r w:rsidRPr="008C0003">
        <w:rPr>
          <w:sz w:val="22"/>
          <w:szCs w:val="22"/>
          <w:vertAlign w:val="superscript"/>
          <w:lang w:val="en-CA"/>
        </w:rPr>
        <w:t>th</w:t>
      </w:r>
      <w:r w:rsidRPr="008C0003">
        <w:rPr>
          <w:sz w:val="22"/>
          <w:szCs w:val="22"/>
          <w:lang w:val="en-CA"/>
        </w:rPr>
        <w:t xml:space="preserve"> JCT-VC meeting.</w:t>
      </w:r>
    </w:p>
    <w:p w:rsidR="003F6F5D" w:rsidRDefault="003F6F5D" w:rsidP="003F6F5D">
      <w:pPr>
        <w:pStyle w:val="Heading1"/>
        <w:rPr>
          <w:lang w:val="en-CA" w:eastAsia="ja-JP"/>
        </w:rPr>
      </w:pPr>
      <w:r>
        <w:rPr>
          <w:lang w:val="en-CA" w:eastAsia="ja-JP"/>
        </w:rPr>
        <w:t>Participants</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4671"/>
        <w:gridCol w:w="2791"/>
        <w:gridCol w:w="375"/>
        <w:gridCol w:w="375"/>
      </w:tblGrid>
      <w:tr w:rsidR="003F6F5D"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3F6F5D" w:rsidRPr="00DB1979" w:rsidRDefault="003F6F5D">
            <w:pPr>
              <w:tabs>
                <w:tab w:val="left" w:pos="360"/>
                <w:tab w:val="left" w:pos="720"/>
                <w:tab w:val="left" w:pos="1080"/>
                <w:tab w:val="left" w:pos="1440"/>
              </w:tabs>
              <w:spacing w:before="136"/>
              <w:rPr>
                <w:b/>
                <w:sz w:val="22"/>
                <w:szCs w:val="22"/>
              </w:rPr>
            </w:pPr>
            <w:r w:rsidRPr="00DB1979">
              <w:rPr>
                <w:b/>
                <w:sz w:val="22"/>
                <w:szCs w:val="22"/>
              </w:rPr>
              <w:t>Participant</w:t>
            </w:r>
          </w:p>
        </w:tc>
        <w:tc>
          <w:tcPr>
            <w:tcW w:w="4671" w:type="dxa"/>
            <w:tcBorders>
              <w:top w:val="single" w:sz="4" w:space="0" w:color="auto"/>
              <w:left w:val="single" w:sz="4" w:space="0" w:color="auto"/>
              <w:bottom w:val="single" w:sz="4" w:space="0" w:color="auto"/>
              <w:right w:val="single" w:sz="4" w:space="0" w:color="auto"/>
            </w:tcBorders>
            <w:vAlign w:val="center"/>
            <w:hideMark/>
          </w:tcPr>
          <w:p w:rsidR="003F6F5D" w:rsidRPr="00DB1979" w:rsidRDefault="003F6F5D">
            <w:pPr>
              <w:tabs>
                <w:tab w:val="left" w:pos="360"/>
                <w:tab w:val="left" w:pos="720"/>
                <w:tab w:val="left" w:pos="1080"/>
                <w:tab w:val="left" w:pos="1440"/>
              </w:tabs>
              <w:spacing w:before="136"/>
              <w:rPr>
                <w:b/>
                <w:sz w:val="22"/>
                <w:szCs w:val="22"/>
              </w:rPr>
            </w:pPr>
            <w:r w:rsidRPr="00DB1979">
              <w:rPr>
                <w:b/>
                <w:sz w:val="22"/>
                <w:szCs w:val="22"/>
              </w:rPr>
              <w:t>Email address</w:t>
            </w:r>
          </w:p>
        </w:tc>
        <w:tc>
          <w:tcPr>
            <w:tcW w:w="2791" w:type="dxa"/>
            <w:tcBorders>
              <w:top w:val="single" w:sz="4" w:space="0" w:color="auto"/>
              <w:left w:val="single" w:sz="4" w:space="0" w:color="auto"/>
              <w:bottom w:val="single" w:sz="4" w:space="0" w:color="auto"/>
              <w:right w:val="single" w:sz="4" w:space="0" w:color="auto"/>
            </w:tcBorders>
            <w:vAlign w:val="center"/>
            <w:hideMark/>
          </w:tcPr>
          <w:p w:rsidR="003F6F5D" w:rsidRPr="00DB1979" w:rsidRDefault="003F6F5D">
            <w:pPr>
              <w:tabs>
                <w:tab w:val="left" w:pos="360"/>
                <w:tab w:val="left" w:pos="720"/>
                <w:tab w:val="left" w:pos="1080"/>
                <w:tab w:val="left" w:pos="1440"/>
              </w:tabs>
              <w:spacing w:before="136"/>
              <w:rPr>
                <w:b/>
                <w:sz w:val="22"/>
                <w:szCs w:val="22"/>
              </w:rPr>
            </w:pPr>
            <w:r w:rsidRPr="00DB1979">
              <w:rPr>
                <w:b/>
                <w:sz w:val="22"/>
                <w:szCs w:val="22"/>
              </w:rPr>
              <w:t>Affiliation</w:t>
            </w:r>
          </w:p>
        </w:tc>
        <w:tc>
          <w:tcPr>
            <w:tcW w:w="375" w:type="dxa"/>
            <w:tcBorders>
              <w:top w:val="single" w:sz="4" w:space="0" w:color="auto"/>
              <w:left w:val="single" w:sz="4" w:space="0" w:color="auto"/>
              <w:bottom w:val="single" w:sz="4" w:space="0" w:color="auto"/>
              <w:right w:val="single" w:sz="4" w:space="0" w:color="auto"/>
            </w:tcBorders>
            <w:vAlign w:val="center"/>
            <w:hideMark/>
          </w:tcPr>
          <w:p w:rsidR="003F6F5D" w:rsidRPr="00DB1979" w:rsidRDefault="003F6F5D">
            <w:pPr>
              <w:tabs>
                <w:tab w:val="left" w:pos="360"/>
                <w:tab w:val="left" w:pos="720"/>
                <w:tab w:val="left" w:pos="1080"/>
                <w:tab w:val="left" w:pos="1440"/>
              </w:tabs>
              <w:spacing w:before="136"/>
              <w:rPr>
                <w:b/>
                <w:sz w:val="22"/>
                <w:szCs w:val="22"/>
              </w:rPr>
            </w:pPr>
            <w:r w:rsidRPr="00DB1979">
              <w:rPr>
                <w:b/>
                <w:sz w:val="22"/>
                <w:szCs w:val="22"/>
              </w:rPr>
              <w:t>P</w:t>
            </w:r>
          </w:p>
        </w:tc>
        <w:tc>
          <w:tcPr>
            <w:tcW w:w="375" w:type="dxa"/>
            <w:tcBorders>
              <w:top w:val="single" w:sz="4" w:space="0" w:color="auto"/>
              <w:left w:val="single" w:sz="4" w:space="0" w:color="auto"/>
              <w:bottom w:val="single" w:sz="4" w:space="0" w:color="auto"/>
              <w:right w:val="single" w:sz="4" w:space="0" w:color="auto"/>
            </w:tcBorders>
            <w:vAlign w:val="center"/>
            <w:hideMark/>
          </w:tcPr>
          <w:p w:rsidR="003F6F5D" w:rsidRPr="00DB1979" w:rsidRDefault="003F6F5D">
            <w:pPr>
              <w:tabs>
                <w:tab w:val="left" w:pos="360"/>
                <w:tab w:val="left" w:pos="720"/>
                <w:tab w:val="left" w:pos="1080"/>
                <w:tab w:val="left" w:pos="1440"/>
              </w:tabs>
              <w:spacing w:before="136"/>
              <w:rPr>
                <w:b/>
                <w:sz w:val="22"/>
                <w:szCs w:val="22"/>
              </w:rPr>
            </w:pPr>
            <w:r w:rsidRPr="00DB1979">
              <w:rPr>
                <w:b/>
                <w:sz w:val="22"/>
                <w:szCs w:val="22"/>
              </w:rPr>
              <w:t>C</w:t>
            </w:r>
          </w:p>
        </w:tc>
      </w:tr>
      <w:tr w:rsidR="003F6F5D"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7B5243" w:rsidRDefault="007B5243" w:rsidP="007B5243">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Z. Ma</w:t>
            </w:r>
          </w:p>
          <w:p w:rsidR="004D6BAC" w:rsidRDefault="004D6BAC" w:rsidP="007B5243">
            <w:pPr>
              <w:tabs>
                <w:tab w:val="left" w:pos="360"/>
                <w:tab w:val="left" w:pos="720"/>
                <w:tab w:val="left" w:pos="1080"/>
                <w:tab w:val="left" w:pos="1440"/>
              </w:tabs>
              <w:spacing w:before="136"/>
              <w:rPr>
                <w:sz w:val="22"/>
                <w:szCs w:val="22"/>
                <w:lang w:val="de-DE" w:eastAsia="ja-JP"/>
              </w:rPr>
            </w:pPr>
            <w:r>
              <w:rPr>
                <w:sz w:val="22"/>
                <w:szCs w:val="22"/>
                <w:lang w:val="de-DE" w:eastAsia="ja-JP"/>
              </w:rPr>
              <w:t>W. Wang</w:t>
            </w:r>
          </w:p>
          <w:p w:rsidR="00C5378F" w:rsidRDefault="00C5378F" w:rsidP="007B5243">
            <w:pPr>
              <w:tabs>
                <w:tab w:val="left" w:pos="360"/>
                <w:tab w:val="left" w:pos="720"/>
                <w:tab w:val="left" w:pos="1080"/>
                <w:tab w:val="left" w:pos="1440"/>
              </w:tabs>
              <w:spacing w:before="136"/>
              <w:rPr>
                <w:sz w:val="22"/>
                <w:szCs w:val="22"/>
                <w:lang w:val="de-DE" w:eastAsia="ja-JP"/>
              </w:rPr>
            </w:pPr>
            <w:r>
              <w:rPr>
                <w:sz w:val="22"/>
                <w:szCs w:val="22"/>
                <w:lang w:val="de-DE" w:eastAsia="ja-JP"/>
              </w:rPr>
              <w:t>M. Xu</w:t>
            </w:r>
          </w:p>
          <w:p w:rsidR="004D6BAC" w:rsidRDefault="004D6BAC" w:rsidP="007B5243">
            <w:pPr>
              <w:tabs>
                <w:tab w:val="left" w:pos="360"/>
                <w:tab w:val="left" w:pos="720"/>
                <w:tab w:val="left" w:pos="1080"/>
                <w:tab w:val="left" w:pos="1440"/>
              </w:tabs>
              <w:spacing w:before="136"/>
              <w:rPr>
                <w:sz w:val="22"/>
                <w:szCs w:val="22"/>
                <w:lang w:val="de-DE" w:eastAsia="ja-JP"/>
              </w:rPr>
            </w:pPr>
            <w:r>
              <w:rPr>
                <w:sz w:val="22"/>
                <w:szCs w:val="22"/>
                <w:lang w:val="de-DE" w:eastAsia="ja-JP"/>
              </w:rPr>
              <w:t>H. Yu</w:t>
            </w:r>
          </w:p>
          <w:p w:rsidR="004D6BAC" w:rsidRPr="00DB1979" w:rsidRDefault="004D6BAC" w:rsidP="007B5243">
            <w:pPr>
              <w:tabs>
                <w:tab w:val="left" w:pos="360"/>
                <w:tab w:val="left" w:pos="720"/>
                <w:tab w:val="left" w:pos="1080"/>
                <w:tab w:val="left" w:pos="1440"/>
              </w:tabs>
              <w:spacing w:before="136"/>
              <w:rPr>
                <w:sz w:val="22"/>
                <w:szCs w:val="22"/>
                <w:lang w:val="de-DE" w:eastAsia="ja-JP"/>
              </w:rPr>
            </w:pPr>
          </w:p>
        </w:tc>
        <w:tc>
          <w:tcPr>
            <w:tcW w:w="4671" w:type="dxa"/>
            <w:tcBorders>
              <w:top w:val="single" w:sz="4" w:space="0" w:color="auto"/>
              <w:left w:val="single" w:sz="4" w:space="0" w:color="auto"/>
              <w:bottom w:val="single" w:sz="4" w:space="0" w:color="auto"/>
              <w:right w:val="single" w:sz="4" w:space="0" w:color="auto"/>
            </w:tcBorders>
            <w:vAlign w:val="center"/>
          </w:tcPr>
          <w:p w:rsidR="004D6BAC" w:rsidRDefault="005D3FC0" w:rsidP="007B5243">
            <w:pPr>
              <w:tabs>
                <w:tab w:val="left" w:pos="360"/>
                <w:tab w:val="left" w:pos="720"/>
                <w:tab w:val="left" w:pos="1080"/>
                <w:tab w:val="left" w:pos="1440"/>
              </w:tabs>
              <w:spacing w:before="136"/>
              <w:rPr>
                <w:rStyle w:val="Hyperlink"/>
                <w:sz w:val="22"/>
                <w:szCs w:val="22"/>
              </w:rPr>
            </w:pPr>
            <w:hyperlink r:id="rId12" w:history="1">
              <w:r w:rsidR="00B715E8" w:rsidRPr="00DB1979">
                <w:rPr>
                  <w:rStyle w:val="Hyperlink"/>
                  <w:sz w:val="22"/>
                  <w:szCs w:val="22"/>
                </w:rPr>
                <w:t>zhan.ma@huawei.com</w:t>
              </w:r>
            </w:hyperlink>
          </w:p>
          <w:p w:rsidR="004D6BAC" w:rsidRDefault="005D3FC0" w:rsidP="007B5243">
            <w:pPr>
              <w:tabs>
                <w:tab w:val="left" w:pos="360"/>
                <w:tab w:val="left" w:pos="720"/>
                <w:tab w:val="left" w:pos="1080"/>
                <w:tab w:val="left" w:pos="1440"/>
              </w:tabs>
              <w:spacing w:before="136"/>
              <w:rPr>
                <w:rStyle w:val="Hyperlink"/>
                <w:sz w:val="22"/>
                <w:szCs w:val="22"/>
                <w:lang w:val="de-DE" w:eastAsia="ja-JP"/>
              </w:rPr>
            </w:pPr>
            <w:hyperlink r:id="rId13" w:history="1">
              <w:r w:rsidR="004D6BAC" w:rsidRPr="00553E3B">
                <w:rPr>
                  <w:rStyle w:val="Hyperlink"/>
                  <w:sz w:val="22"/>
                  <w:szCs w:val="22"/>
                  <w:lang w:val="de-DE" w:eastAsia="ja-JP"/>
                </w:rPr>
                <w:t>Wei.Wang.sc@huawei.com</w:t>
              </w:r>
            </w:hyperlink>
          </w:p>
          <w:p w:rsidR="00C5378F" w:rsidRDefault="005D3FC0" w:rsidP="007B5243">
            <w:pPr>
              <w:tabs>
                <w:tab w:val="left" w:pos="360"/>
                <w:tab w:val="left" w:pos="720"/>
                <w:tab w:val="left" w:pos="1080"/>
                <w:tab w:val="left" w:pos="1440"/>
              </w:tabs>
              <w:spacing w:before="136"/>
              <w:rPr>
                <w:rStyle w:val="Hyperlink"/>
                <w:sz w:val="22"/>
                <w:szCs w:val="22"/>
                <w:lang w:val="de-DE" w:eastAsia="ja-JP"/>
              </w:rPr>
            </w:pPr>
            <w:hyperlink r:id="rId14" w:history="1">
              <w:r w:rsidR="00C5378F" w:rsidRPr="00553E3B">
                <w:rPr>
                  <w:rStyle w:val="Hyperlink"/>
                  <w:sz w:val="22"/>
                  <w:szCs w:val="22"/>
                  <w:lang w:val="de-DE" w:eastAsia="ja-JP"/>
                </w:rPr>
                <w:t>m.xu@huawei.com</w:t>
              </w:r>
            </w:hyperlink>
          </w:p>
          <w:p w:rsidR="007B5243" w:rsidRPr="00DB1979" w:rsidRDefault="004D6BAC" w:rsidP="007B5243">
            <w:pPr>
              <w:tabs>
                <w:tab w:val="left" w:pos="360"/>
                <w:tab w:val="left" w:pos="720"/>
                <w:tab w:val="left" w:pos="1080"/>
                <w:tab w:val="left" w:pos="1440"/>
              </w:tabs>
              <w:spacing w:before="136"/>
              <w:rPr>
                <w:rStyle w:val="Hyperlink"/>
                <w:sz w:val="22"/>
                <w:szCs w:val="22"/>
                <w:lang w:val="de-DE" w:eastAsia="ja-JP"/>
              </w:rPr>
            </w:pPr>
            <w:r w:rsidRPr="004D6BAC">
              <w:rPr>
                <w:rStyle w:val="Hyperlink"/>
                <w:sz w:val="22"/>
                <w:szCs w:val="22"/>
                <w:lang w:val="de-DE" w:eastAsia="ja-JP"/>
              </w:rPr>
              <w:t>haoping.yu@huawei.com</w:t>
            </w:r>
            <w:r w:rsidR="007B5243" w:rsidRPr="00DB1979">
              <w:rPr>
                <w:rStyle w:val="Hyperlink"/>
                <w:sz w:val="22"/>
                <w:szCs w:val="22"/>
                <w:lang w:val="de-DE" w:eastAsia="ja-JP"/>
              </w:rPr>
              <w:t xml:space="preserve"> </w:t>
            </w:r>
          </w:p>
        </w:tc>
        <w:tc>
          <w:tcPr>
            <w:tcW w:w="2791" w:type="dxa"/>
            <w:tcBorders>
              <w:top w:val="single" w:sz="4" w:space="0" w:color="auto"/>
              <w:left w:val="single" w:sz="4" w:space="0" w:color="auto"/>
              <w:bottom w:val="single" w:sz="4" w:space="0" w:color="auto"/>
              <w:right w:val="single" w:sz="4" w:space="0" w:color="auto"/>
            </w:tcBorders>
            <w:vAlign w:val="center"/>
          </w:tcPr>
          <w:p w:rsidR="003F6F5D" w:rsidRPr="00DB1979" w:rsidRDefault="00B715E8">
            <w:pPr>
              <w:tabs>
                <w:tab w:val="left" w:pos="360"/>
                <w:tab w:val="left" w:pos="720"/>
                <w:tab w:val="left" w:pos="1080"/>
                <w:tab w:val="left" w:pos="1440"/>
              </w:tabs>
              <w:spacing w:before="136"/>
              <w:rPr>
                <w:sz w:val="22"/>
                <w:szCs w:val="22"/>
                <w:lang w:val="pt-BR" w:eastAsia="ja-JP"/>
              </w:rPr>
            </w:pPr>
            <w:r w:rsidRPr="00DB1979">
              <w:rPr>
                <w:sz w:val="22"/>
                <w:szCs w:val="22"/>
              </w:rPr>
              <w:t>Huawei Technologies (USA)</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7B5243">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FF0CF8">
            <w:pPr>
              <w:tabs>
                <w:tab w:val="left" w:pos="360"/>
                <w:tab w:val="left" w:pos="720"/>
                <w:tab w:val="left" w:pos="1080"/>
                <w:tab w:val="left" w:pos="1440"/>
              </w:tabs>
              <w:spacing w:before="136"/>
              <w:rPr>
                <w:sz w:val="22"/>
                <w:szCs w:val="22"/>
                <w:lang w:val="pt-BR" w:eastAsia="ja-JP"/>
              </w:rPr>
            </w:pPr>
            <w:r>
              <w:rPr>
                <w:sz w:val="22"/>
                <w:szCs w:val="22"/>
                <w:lang w:val="pt-BR" w:eastAsia="ja-JP"/>
              </w:rPr>
              <w:t>X</w:t>
            </w:r>
          </w:p>
        </w:tc>
      </w:tr>
      <w:tr w:rsidR="003F6F5D"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834ED4" w:rsidRDefault="00834ED4" w:rsidP="00834ED4">
            <w:pPr>
              <w:tabs>
                <w:tab w:val="left" w:pos="360"/>
                <w:tab w:val="left" w:pos="720"/>
                <w:tab w:val="left" w:pos="1080"/>
                <w:tab w:val="left" w:pos="1440"/>
              </w:tabs>
              <w:spacing w:before="136"/>
              <w:rPr>
                <w:rFonts w:eastAsia="MS Mincho"/>
                <w:sz w:val="22"/>
                <w:szCs w:val="22"/>
                <w:lang w:eastAsia="ja-JP"/>
              </w:rPr>
            </w:pPr>
            <w:r>
              <w:rPr>
                <w:sz w:val="22"/>
                <w:szCs w:val="22"/>
              </w:rPr>
              <w:t>A. Minezawa</w:t>
            </w:r>
          </w:p>
          <w:p w:rsidR="00834ED4" w:rsidRDefault="00834ED4" w:rsidP="00834ED4">
            <w:pPr>
              <w:tabs>
                <w:tab w:val="left" w:pos="360"/>
                <w:tab w:val="left" w:pos="720"/>
                <w:tab w:val="left" w:pos="1080"/>
                <w:tab w:val="left" w:pos="1440"/>
              </w:tabs>
              <w:spacing w:before="136"/>
              <w:rPr>
                <w:rFonts w:eastAsia="MS Mincho"/>
                <w:sz w:val="22"/>
                <w:szCs w:val="22"/>
                <w:lang w:val="de-DE" w:eastAsia="ja-JP"/>
              </w:rPr>
            </w:pPr>
            <w:r>
              <w:rPr>
                <w:rFonts w:eastAsia="MS Mincho"/>
                <w:sz w:val="22"/>
                <w:szCs w:val="22"/>
                <w:lang w:val="de-DE" w:eastAsia="ja-JP"/>
              </w:rPr>
              <w:t>K. Miyazawa</w:t>
            </w:r>
          </w:p>
          <w:p w:rsidR="00C001E8" w:rsidRPr="00DB1979" w:rsidRDefault="00834ED4" w:rsidP="00834ED4">
            <w:pPr>
              <w:tabs>
                <w:tab w:val="left" w:pos="360"/>
                <w:tab w:val="left" w:pos="720"/>
                <w:tab w:val="left" w:pos="1080"/>
                <w:tab w:val="left" w:pos="1440"/>
              </w:tabs>
              <w:spacing w:before="136"/>
              <w:rPr>
                <w:sz w:val="22"/>
                <w:szCs w:val="22"/>
                <w:lang w:val="de-DE" w:eastAsia="ja-JP"/>
              </w:rPr>
            </w:pPr>
            <w:r>
              <w:rPr>
                <w:rFonts w:eastAsia="MS Mincho"/>
                <w:sz w:val="22"/>
                <w:szCs w:val="22"/>
                <w:lang w:val="de-DE" w:eastAsia="ja-JP"/>
              </w:rPr>
              <w:t>S. Sekiguchi</w:t>
            </w:r>
          </w:p>
        </w:tc>
        <w:tc>
          <w:tcPr>
            <w:tcW w:w="4671" w:type="dxa"/>
            <w:tcBorders>
              <w:top w:val="single" w:sz="4" w:space="0" w:color="auto"/>
              <w:left w:val="single" w:sz="4" w:space="0" w:color="auto"/>
              <w:bottom w:val="single" w:sz="4" w:space="0" w:color="auto"/>
              <w:right w:val="single" w:sz="4" w:space="0" w:color="auto"/>
            </w:tcBorders>
            <w:vAlign w:val="center"/>
          </w:tcPr>
          <w:p w:rsidR="00834ED4" w:rsidRDefault="005D3FC0" w:rsidP="00834ED4">
            <w:pPr>
              <w:tabs>
                <w:tab w:val="left" w:pos="360"/>
                <w:tab w:val="left" w:pos="720"/>
                <w:tab w:val="left" w:pos="1080"/>
                <w:tab w:val="left" w:pos="1440"/>
              </w:tabs>
              <w:spacing w:before="136"/>
              <w:rPr>
                <w:rStyle w:val="Hyperlink"/>
                <w:rFonts w:eastAsia="MS Mincho"/>
                <w:sz w:val="22"/>
                <w:szCs w:val="22"/>
                <w:lang w:val="de-DE" w:eastAsia="ja-JP"/>
              </w:rPr>
            </w:pPr>
            <w:hyperlink r:id="rId15" w:history="1">
              <w:r w:rsidR="00834ED4">
                <w:rPr>
                  <w:rStyle w:val="Hyperlink"/>
                  <w:sz w:val="22"/>
                  <w:szCs w:val="22"/>
                  <w:lang w:val="de-DE" w:eastAsia="zh-TW"/>
                </w:rPr>
                <w:t>Minezawa.Akira@ds.MitsubishiElectric.co.jp</w:t>
              </w:r>
            </w:hyperlink>
          </w:p>
          <w:p w:rsidR="00834ED4" w:rsidRDefault="00834ED4" w:rsidP="00834ED4">
            <w:pPr>
              <w:tabs>
                <w:tab w:val="left" w:pos="360"/>
                <w:tab w:val="left" w:pos="720"/>
                <w:tab w:val="left" w:pos="1080"/>
                <w:tab w:val="left" w:pos="1440"/>
              </w:tabs>
              <w:spacing w:before="136"/>
              <w:rPr>
                <w:rStyle w:val="Hyperlink"/>
                <w:rFonts w:eastAsia="MS Mincho"/>
                <w:sz w:val="22"/>
                <w:szCs w:val="22"/>
                <w:lang w:val="de-DE" w:eastAsia="ja-JP"/>
              </w:rPr>
            </w:pPr>
            <w:r>
              <w:rPr>
                <w:rStyle w:val="Hyperlink"/>
                <w:rFonts w:eastAsia="MS Mincho"/>
                <w:sz w:val="22"/>
                <w:szCs w:val="22"/>
                <w:lang w:val="de-DE" w:eastAsia="ja-JP"/>
              </w:rPr>
              <w:t>Miyazawa.Kazuyuki@cw.MitsubishiElectric.co.jp</w:t>
            </w:r>
          </w:p>
          <w:p w:rsidR="007B5243" w:rsidRPr="00DB1979" w:rsidRDefault="00834ED4" w:rsidP="00834ED4">
            <w:pPr>
              <w:tabs>
                <w:tab w:val="left" w:pos="360"/>
                <w:tab w:val="left" w:pos="720"/>
                <w:tab w:val="left" w:pos="1080"/>
                <w:tab w:val="left" w:pos="1440"/>
              </w:tabs>
              <w:spacing w:before="136"/>
              <w:rPr>
                <w:rStyle w:val="Hyperlink"/>
                <w:sz w:val="22"/>
                <w:szCs w:val="22"/>
                <w:lang w:val="de-DE" w:eastAsia="ja-JP"/>
              </w:rPr>
            </w:pPr>
            <w:r>
              <w:rPr>
                <w:rStyle w:val="Hyperlink"/>
                <w:rFonts w:eastAsia="MS Mincho"/>
                <w:sz w:val="22"/>
                <w:szCs w:val="22"/>
                <w:lang w:val="de-DE" w:eastAsia="ja-JP"/>
              </w:rPr>
              <w:t>Sekiguchi.Shunichi@eb.MitsubishiElectric.co.jp</w:t>
            </w:r>
          </w:p>
        </w:tc>
        <w:tc>
          <w:tcPr>
            <w:tcW w:w="2791" w:type="dxa"/>
            <w:tcBorders>
              <w:top w:val="single" w:sz="4" w:space="0" w:color="auto"/>
              <w:left w:val="single" w:sz="4" w:space="0" w:color="auto"/>
              <w:bottom w:val="single" w:sz="4" w:space="0" w:color="auto"/>
              <w:right w:val="single" w:sz="4" w:space="0" w:color="auto"/>
            </w:tcBorders>
            <w:vAlign w:val="center"/>
          </w:tcPr>
          <w:p w:rsidR="003F6F5D" w:rsidRPr="00DB1979" w:rsidRDefault="007B5243">
            <w:pPr>
              <w:tabs>
                <w:tab w:val="left" w:pos="360"/>
                <w:tab w:val="left" w:pos="720"/>
                <w:tab w:val="left" w:pos="1080"/>
                <w:tab w:val="left" w:pos="1440"/>
              </w:tabs>
              <w:spacing w:before="136"/>
              <w:rPr>
                <w:sz w:val="22"/>
                <w:szCs w:val="22"/>
                <w:lang w:val="pt-BR" w:eastAsia="ja-JP"/>
              </w:rPr>
            </w:pPr>
            <w:r w:rsidRPr="00DB1979">
              <w:rPr>
                <w:sz w:val="22"/>
                <w:szCs w:val="22"/>
              </w:rPr>
              <w:t>Mitsubishi Electric Corporation</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7B5243">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FF0CF8">
            <w:pPr>
              <w:tabs>
                <w:tab w:val="left" w:pos="360"/>
                <w:tab w:val="left" w:pos="720"/>
                <w:tab w:val="left" w:pos="1080"/>
                <w:tab w:val="left" w:pos="1440"/>
              </w:tabs>
              <w:spacing w:before="136"/>
              <w:rPr>
                <w:sz w:val="22"/>
                <w:szCs w:val="22"/>
                <w:lang w:val="pt-BR" w:eastAsia="ja-JP"/>
              </w:rPr>
            </w:pPr>
            <w:r>
              <w:rPr>
                <w:sz w:val="22"/>
                <w:szCs w:val="22"/>
                <w:lang w:val="pt-BR" w:eastAsia="ja-JP"/>
              </w:rPr>
              <w:t>X</w:t>
            </w:r>
          </w:p>
        </w:tc>
      </w:tr>
      <w:tr w:rsidR="003F6F5D"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1877C1" w:rsidRDefault="001877C1" w:rsidP="001877C1">
            <w:pPr>
              <w:tabs>
                <w:tab w:val="left" w:pos="360"/>
                <w:tab w:val="left" w:pos="720"/>
                <w:tab w:val="left" w:pos="1080"/>
                <w:tab w:val="left" w:pos="1440"/>
              </w:tabs>
              <w:spacing w:before="136"/>
              <w:rPr>
                <w:rFonts w:eastAsia="SimSun"/>
                <w:sz w:val="22"/>
                <w:szCs w:val="22"/>
                <w:lang w:val="de-DE" w:eastAsia="zh-CN"/>
              </w:rPr>
            </w:pPr>
            <w:r>
              <w:rPr>
                <w:sz w:val="22"/>
                <w:szCs w:val="22"/>
                <w:lang w:val="de-DE" w:eastAsia="ja-JP"/>
              </w:rPr>
              <w:t>P. Lai</w:t>
            </w:r>
          </w:p>
          <w:p w:rsidR="001877C1" w:rsidRDefault="001877C1" w:rsidP="001877C1">
            <w:pPr>
              <w:tabs>
                <w:tab w:val="left" w:pos="360"/>
                <w:tab w:val="left" w:pos="720"/>
                <w:tab w:val="left" w:pos="1080"/>
                <w:tab w:val="left" w:pos="1440"/>
              </w:tabs>
              <w:spacing w:before="136"/>
              <w:rPr>
                <w:rFonts w:eastAsia="SimSun"/>
                <w:sz w:val="22"/>
                <w:szCs w:val="22"/>
                <w:lang w:val="de-DE" w:eastAsia="zh-CN"/>
              </w:rPr>
            </w:pPr>
            <w:r>
              <w:rPr>
                <w:rFonts w:eastAsia="SimSun"/>
                <w:sz w:val="22"/>
                <w:szCs w:val="22"/>
                <w:lang w:val="de-DE" w:eastAsia="zh-CN"/>
              </w:rPr>
              <w:t>X. Zhang</w:t>
            </w:r>
          </w:p>
          <w:p w:rsidR="001877C1" w:rsidRDefault="001877C1" w:rsidP="001877C1">
            <w:pPr>
              <w:tabs>
                <w:tab w:val="left" w:pos="360"/>
                <w:tab w:val="left" w:pos="720"/>
                <w:tab w:val="left" w:pos="1080"/>
                <w:tab w:val="left" w:pos="1440"/>
              </w:tabs>
              <w:spacing w:before="136"/>
              <w:rPr>
                <w:rFonts w:eastAsia="SimSun"/>
                <w:sz w:val="22"/>
                <w:szCs w:val="22"/>
                <w:lang w:val="de-DE" w:eastAsia="zh-CN"/>
              </w:rPr>
            </w:pPr>
            <w:r>
              <w:rPr>
                <w:rFonts w:eastAsia="SimSun"/>
                <w:sz w:val="22"/>
                <w:szCs w:val="22"/>
                <w:lang w:val="de-DE" w:eastAsia="zh-CN"/>
              </w:rPr>
              <w:t>Y.-W. Huang</w:t>
            </w:r>
          </w:p>
          <w:p w:rsidR="001877C1" w:rsidRDefault="001877C1" w:rsidP="001877C1">
            <w:pPr>
              <w:tabs>
                <w:tab w:val="left" w:pos="360"/>
                <w:tab w:val="left" w:pos="720"/>
                <w:tab w:val="left" w:pos="1080"/>
                <w:tab w:val="left" w:pos="1440"/>
              </w:tabs>
              <w:spacing w:before="136"/>
              <w:rPr>
                <w:rFonts w:eastAsia="SimSun"/>
                <w:sz w:val="22"/>
                <w:szCs w:val="22"/>
                <w:lang w:val="de-DE" w:eastAsia="zh-CN"/>
              </w:rPr>
            </w:pPr>
            <w:r>
              <w:rPr>
                <w:rFonts w:eastAsia="SimSun"/>
                <w:sz w:val="22"/>
                <w:szCs w:val="22"/>
                <w:lang w:val="de-DE" w:eastAsia="zh-CN"/>
              </w:rPr>
              <w:t>S. Liu</w:t>
            </w:r>
          </w:p>
          <w:p w:rsidR="00DB1979" w:rsidRPr="00DB1979" w:rsidRDefault="001877C1" w:rsidP="001877C1">
            <w:pPr>
              <w:tabs>
                <w:tab w:val="left" w:pos="360"/>
                <w:tab w:val="left" w:pos="720"/>
                <w:tab w:val="left" w:pos="1080"/>
                <w:tab w:val="left" w:pos="1440"/>
              </w:tabs>
              <w:spacing w:before="136"/>
              <w:rPr>
                <w:sz w:val="22"/>
                <w:szCs w:val="22"/>
                <w:lang w:val="de-DE" w:eastAsia="ja-JP"/>
              </w:rPr>
            </w:pPr>
            <w:r>
              <w:rPr>
                <w:rFonts w:eastAsia="SimSun"/>
                <w:sz w:val="22"/>
                <w:szCs w:val="22"/>
                <w:lang w:val="de-DE" w:eastAsia="zh-CN"/>
              </w:rPr>
              <w:t>T.-D. Chuang</w:t>
            </w:r>
          </w:p>
        </w:tc>
        <w:tc>
          <w:tcPr>
            <w:tcW w:w="4671" w:type="dxa"/>
            <w:tcBorders>
              <w:top w:val="single" w:sz="4" w:space="0" w:color="auto"/>
              <w:left w:val="single" w:sz="4" w:space="0" w:color="auto"/>
              <w:bottom w:val="single" w:sz="4" w:space="0" w:color="auto"/>
              <w:right w:val="single" w:sz="4" w:space="0" w:color="auto"/>
            </w:tcBorders>
            <w:vAlign w:val="center"/>
          </w:tcPr>
          <w:p w:rsidR="001877C1" w:rsidRDefault="005D3FC0" w:rsidP="001877C1">
            <w:pPr>
              <w:tabs>
                <w:tab w:val="left" w:pos="360"/>
                <w:tab w:val="left" w:pos="720"/>
                <w:tab w:val="left" w:pos="1080"/>
                <w:tab w:val="left" w:pos="1440"/>
              </w:tabs>
              <w:spacing w:before="136"/>
              <w:rPr>
                <w:rFonts w:eastAsia="SimSun"/>
                <w:lang w:val="de-DE" w:eastAsia="zh-CN"/>
              </w:rPr>
            </w:pPr>
            <w:hyperlink r:id="rId16" w:history="1">
              <w:r w:rsidR="001877C1">
                <w:rPr>
                  <w:rStyle w:val="Hyperlink"/>
                  <w:sz w:val="22"/>
                  <w:szCs w:val="22"/>
                  <w:lang w:val="de-DE" w:eastAsia="zh-TW"/>
                </w:rPr>
                <w:t>polin.lai</w:t>
              </w:r>
              <w:r w:rsidR="001877C1">
                <w:rPr>
                  <w:rStyle w:val="Hyperlink"/>
                  <w:sz w:val="22"/>
                  <w:szCs w:val="22"/>
                  <w:lang w:val="de-DE"/>
                </w:rPr>
                <w:t>@mediatek.com</w:t>
              </w:r>
            </w:hyperlink>
          </w:p>
          <w:p w:rsidR="001877C1" w:rsidRDefault="005D3FC0" w:rsidP="001877C1">
            <w:pPr>
              <w:tabs>
                <w:tab w:val="left" w:pos="360"/>
                <w:tab w:val="left" w:pos="720"/>
                <w:tab w:val="left" w:pos="1080"/>
                <w:tab w:val="left" w:pos="1440"/>
              </w:tabs>
              <w:spacing w:before="136"/>
              <w:rPr>
                <w:sz w:val="22"/>
                <w:lang w:val="de-DE"/>
              </w:rPr>
            </w:pPr>
            <w:hyperlink r:id="rId17" w:history="1">
              <w:r w:rsidR="001877C1">
                <w:rPr>
                  <w:rStyle w:val="Hyperlink"/>
                  <w:sz w:val="22"/>
                  <w:lang w:val="de-DE"/>
                </w:rPr>
                <w:t>xianguo.zhang@mediatek.com</w:t>
              </w:r>
            </w:hyperlink>
          </w:p>
          <w:p w:rsidR="001877C1" w:rsidRDefault="005D3FC0" w:rsidP="001877C1">
            <w:pPr>
              <w:tabs>
                <w:tab w:val="left" w:pos="360"/>
                <w:tab w:val="left" w:pos="720"/>
                <w:tab w:val="left" w:pos="1080"/>
                <w:tab w:val="left" w:pos="1440"/>
              </w:tabs>
              <w:spacing w:before="136"/>
              <w:rPr>
                <w:sz w:val="22"/>
                <w:lang w:val="de-DE"/>
              </w:rPr>
            </w:pPr>
            <w:hyperlink r:id="rId18" w:history="1">
              <w:r w:rsidR="001877C1">
                <w:rPr>
                  <w:rStyle w:val="Hyperlink"/>
                  <w:sz w:val="22"/>
                  <w:lang w:val="de-DE"/>
                </w:rPr>
                <w:t>yuwen.huang@mediatek.com</w:t>
              </w:r>
            </w:hyperlink>
          </w:p>
          <w:p w:rsidR="001877C1" w:rsidRDefault="005D3FC0" w:rsidP="001877C1">
            <w:pPr>
              <w:tabs>
                <w:tab w:val="left" w:pos="360"/>
                <w:tab w:val="left" w:pos="720"/>
                <w:tab w:val="left" w:pos="1080"/>
                <w:tab w:val="left" w:pos="1440"/>
              </w:tabs>
              <w:spacing w:before="136"/>
              <w:rPr>
                <w:rFonts w:eastAsia="SimSun"/>
                <w:sz w:val="22"/>
                <w:lang w:val="de-DE" w:eastAsia="zh-CN"/>
              </w:rPr>
            </w:pPr>
            <w:hyperlink r:id="rId19" w:history="1">
              <w:r w:rsidR="001877C1">
                <w:rPr>
                  <w:rStyle w:val="Hyperlink"/>
                  <w:sz w:val="22"/>
                  <w:lang w:val="de-DE"/>
                </w:rPr>
                <w:t>Shan.Liu@mediatek.com</w:t>
              </w:r>
            </w:hyperlink>
          </w:p>
          <w:p w:rsidR="001877C1" w:rsidRPr="00DB1979" w:rsidRDefault="005D3FC0" w:rsidP="001877C1">
            <w:pPr>
              <w:tabs>
                <w:tab w:val="left" w:pos="360"/>
                <w:tab w:val="left" w:pos="720"/>
                <w:tab w:val="left" w:pos="1080"/>
                <w:tab w:val="left" w:pos="1440"/>
              </w:tabs>
              <w:spacing w:before="136"/>
              <w:rPr>
                <w:sz w:val="22"/>
                <w:szCs w:val="22"/>
              </w:rPr>
            </w:pPr>
            <w:hyperlink r:id="rId20" w:history="1">
              <w:r w:rsidR="001877C1" w:rsidRPr="006F7EFD">
                <w:rPr>
                  <w:rStyle w:val="Hyperlink"/>
                  <w:rFonts w:eastAsia="SimSun"/>
                  <w:sz w:val="22"/>
                  <w:lang w:val="de-DE" w:eastAsia="zh-CN"/>
                </w:rPr>
                <w:t>peter.chuang@mediatek.com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3F6F5D" w:rsidRPr="00DB1979" w:rsidRDefault="007816EE">
            <w:pPr>
              <w:tabs>
                <w:tab w:val="left" w:pos="360"/>
                <w:tab w:val="left" w:pos="720"/>
                <w:tab w:val="left" w:pos="1080"/>
                <w:tab w:val="left" w:pos="1440"/>
              </w:tabs>
              <w:spacing w:before="136"/>
              <w:rPr>
                <w:sz w:val="22"/>
                <w:szCs w:val="22"/>
                <w:lang w:val="pt-BR" w:eastAsia="ja-JP"/>
              </w:rPr>
            </w:pPr>
            <w:proofErr w:type="spellStart"/>
            <w:r w:rsidRPr="00DB1979">
              <w:rPr>
                <w:sz w:val="22"/>
                <w:szCs w:val="22"/>
              </w:rPr>
              <w:t>MediaTek</w:t>
            </w:r>
            <w:proofErr w:type="spellEnd"/>
            <w:r w:rsidRPr="00DB1979">
              <w:rPr>
                <w:sz w:val="22"/>
                <w:szCs w:val="22"/>
              </w:rPr>
              <w:t xml:space="preserve"> Inc.</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7816EE">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F626CD">
            <w:pPr>
              <w:tabs>
                <w:tab w:val="left" w:pos="360"/>
                <w:tab w:val="left" w:pos="720"/>
                <w:tab w:val="left" w:pos="1080"/>
                <w:tab w:val="left" w:pos="1440"/>
              </w:tabs>
              <w:spacing w:before="136"/>
              <w:rPr>
                <w:sz w:val="22"/>
                <w:szCs w:val="22"/>
                <w:lang w:val="pt-BR" w:eastAsia="ja-JP"/>
              </w:rPr>
            </w:pPr>
            <w:ins w:id="1" w:author="Xiu, Xiaoyu" w:date="2014-04-18T13:34:00Z">
              <w:r>
                <w:rPr>
                  <w:sz w:val="22"/>
                  <w:szCs w:val="22"/>
                  <w:lang w:val="pt-BR" w:eastAsia="ja-JP"/>
                </w:rPr>
                <w:t>X</w:t>
              </w:r>
            </w:ins>
          </w:p>
        </w:tc>
      </w:tr>
      <w:tr w:rsidR="003F6F5D"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3F6F5D" w:rsidRPr="00DB1979" w:rsidRDefault="00AC0337">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lastRenderedPageBreak/>
              <w:t>J. Chen</w:t>
            </w:r>
          </w:p>
          <w:p w:rsidR="00FE45B4" w:rsidRPr="00DB1979" w:rsidRDefault="00FE45B4">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L. Zhang</w:t>
            </w:r>
          </w:p>
          <w:p w:rsidR="00FE45B4" w:rsidRPr="00DB1979" w:rsidRDefault="00FE45B4">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J. Sole</w:t>
            </w:r>
          </w:p>
          <w:p w:rsidR="00FE45B4" w:rsidRPr="00DB1979" w:rsidRDefault="005D3FC0" w:rsidP="00FE45B4">
            <w:pPr>
              <w:tabs>
                <w:tab w:val="left" w:pos="360"/>
                <w:tab w:val="left" w:pos="720"/>
                <w:tab w:val="left" w:pos="1080"/>
                <w:tab w:val="left" w:pos="1440"/>
              </w:tabs>
              <w:spacing w:before="136"/>
              <w:rPr>
                <w:sz w:val="22"/>
                <w:szCs w:val="22"/>
                <w:lang w:val="de-DE" w:eastAsia="ja-JP"/>
              </w:rPr>
            </w:pPr>
            <w:hyperlink r:id="rId21" w:history="1">
              <w:r w:rsidR="00FE45B4" w:rsidRPr="00DB1979">
                <w:rPr>
                  <w:sz w:val="22"/>
                  <w:szCs w:val="22"/>
                  <w:lang w:val="de-DE" w:eastAsia="ja-JP"/>
                </w:rPr>
                <w:t>M. Karczewicz</w:t>
              </w:r>
            </w:hyperlink>
          </w:p>
        </w:tc>
        <w:tc>
          <w:tcPr>
            <w:tcW w:w="4671" w:type="dxa"/>
            <w:tcBorders>
              <w:top w:val="single" w:sz="4" w:space="0" w:color="auto"/>
              <w:left w:val="single" w:sz="4" w:space="0" w:color="auto"/>
              <w:bottom w:val="single" w:sz="4" w:space="0" w:color="auto"/>
              <w:right w:val="single" w:sz="4" w:space="0" w:color="auto"/>
            </w:tcBorders>
            <w:vAlign w:val="center"/>
          </w:tcPr>
          <w:p w:rsidR="00AC0337" w:rsidRPr="00DB1979" w:rsidRDefault="005D3FC0" w:rsidP="00AC0337">
            <w:pPr>
              <w:tabs>
                <w:tab w:val="left" w:pos="360"/>
                <w:tab w:val="left" w:pos="720"/>
                <w:tab w:val="left" w:pos="1080"/>
                <w:tab w:val="left" w:pos="1440"/>
              </w:tabs>
              <w:spacing w:before="136"/>
              <w:rPr>
                <w:rStyle w:val="Hyperlink"/>
                <w:sz w:val="22"/>
                <w:szCs w:val="22"/>
                <w:lang w:val="de-DE"/>
              </w:rPr>
            </w:pPr>
            <w:hyperlink r:id="rId22" w:history="1">
              <w:r w:rsidR="00AC0337" w:rsidRPr="00DB1979">
                <w:rPr>
                  <w:rStyle w:val="Hyperlink"/>
                  <w:sz w:val="22"/>
                  <w:szCs w:val="22"/>
                  <w:lang w:val="de-DE"/>
                </w:rPr>
                <w:t>cjianle@qti.qualcomm.com</w:t>
              </w:r>
            </w:hyperlink>
          </w:p>
          <w:p w:rsidR="00C031A4" w:rsidRPr="00DB1979" w:rsidRDefault="005D3FC0" w:rsidP="00AC0337">
            <w:pPr>
              <w:tabs>
                <w:tab w:val="left" w:pos="360"/>
                <w:tab w:val="left" w:pos="720"/>
                <w:tab w:val="left" w:pos="1080"/>
                <w:tab w:val="left" w:pos="1440"/>
              </w:tabs>
              <w:spacing w:before="136"/>
              <w:rPr>
                <w:rStyle w:val="Hyperlink"/>
                <w:sz w:val="22"/>
                <w:szCs w:val="22"/>
                <w:lang w:val="de-DE"/>
              </w:rPr>
            </w:pPr>
            <w:hyperlink r:id="rId23" w:history="1">
              <w:r w:rsidR="00C031A4" w:rsidRPr="00DB1979">
                <w:rPr>
                  <w:rStyle w:val="Hyperlink"/>
                  <w:sz w:val="22"/>
                  <w:szCs w:val="22"/>
                  <w:lang w:val="de-DE"/>
                </w:rPr>
                <w:t>lizhang@qti.qualcomm.com</w:t>
              </w:r>
            </w:hyperlink>
          </w:p>
          <w:p w:rsidR="00C031A4" w:rsidRPr="00DB1979" w:rsidRDefault="005D3FC0" w:rsidP="00AC0337">
            <w:pPr>
              <w:tabs>
                <w:tab w:val="left" w:pos="360"/>
                <w:tab w:val="left" w:pos="720"/>
                <w:tab w:val="left" w:pos="1080"/>
                <w:tab w:val="left" w:pos="1440"/>
              </w:tabs>
              <w:spacing w:before="136"/>
              <w:rPr>
                <w:rStyle w:val="Hyperlink"/>
                <w:sz w:val="22"/>
                <w:szCs w:val="22"/>
                <w:lang w:val="de-DE"/>
              </w:rPr>
            </w:pPr>
            <w:hyperlink r:id="rId24" w:history="1">
              <w:r w:rsidR="00C031A4" w:rsidRPr="00DB1979">
                <w:rPr>
                  <w:rStyle w:val="Hyperlink"/>
                  <w:sz w:val="22"/>
                  <w:szCs w:val="22"/>
                  <w:lang w:val="de-DE"/>
                </w:rPr>
                <w:t>joels@qti.qualcomm.com</w:t>
              </w:r>
            </w:hyperlink>
          </w:p>
          <w:p w:rsidR="00C031A4" w:rsidRPr="00DB1979" w:rsidRDefault="005D3FC0" w:rsidP="00AC0337">
            <w:pPr>
              <w:tabs>
                <w:tab w:val="left" w:pos="360"/>
                <w:tab w:val="left" w:pos="720"/>
                <w:tab w:val="left" w:pos="1080"/>
                <w:tab w:val="left" w:pos="1440"/>
              </w:tabs>
              <w:spacing w:before="136"/>
              <w:rPr>
                <w:sz w:val="22"/>
                <w:szCs w:val="22"/>
                <w:lang w:val="de-DE"/>
              </w:rPr>
            </w:pPr>
            <w:hyperlink r:id="rId25" w:history="1">
              <w:r w:rsidR="00C031A4" w:rsidRPr="00DB1979">
                <w:rPr>
                  <w:rStyle w:val="Hyperlink"/>
                  <w:sz w:val="22"/>
                  <w:szCs w:val="22"/>
                  <w:lang w:val="de-DE"/>
                </w:rPr>
                <w:t>martak@qti.qualcomm.com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3F6F5D" w:rsidRPr="00DB1979" w:rsidRDefault="00AC0337">
            <w:pPr>
              <w:tabs>
                <w:tab w:val="left" w:pos="360"/>
                <w:tab w:val="left" w:pos="720"/>
                <w:tab w:val="left" w:pos="1080"/>
                <w:tab w:val="left" w:pos="1440"/>
              </w:tabs>
              <w:spacing w:before="136"/>
              <w:rPr>
                <w:sz w:val="22"/>
                <w:szCs w:val="22"/>
                <w:lang w:val="pt-BR" w:eastAsia="ja-JP"/>
              </w:rPr>
            </w:pPr>
            <w:r w:rsidRPr="00DB1979">
              <w:rPr>
                <w:sz w:val="22"/>
                <w:szCs w:val="22"/>
              </w:rPr>
              <w:t>Qualcomm Incorporated</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AC0337">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3F6F5D" w:rsidRPr="00DB1979" w:rsidRDefault="000529FA">
            <w:pPr>
              <w:tabs>
                <w:tab w:val="left" w:pos="360"/>
                <w:tab w:val="left" w:pos="720"/>
                <w:tab w:val="left" w:pos="1080"/>
                <w:tab w:val="left" w:pos="1440"/>
              </w:tabs>
              <w:spacing w:before="136"/>
              <w:rPr>
                <w:sz w:val="22"/>
                <w:szCs w:val="22"/>
                <w:lang w:val="pt-BR" w:eastAsia="ja-JP"/>
              </w:rPr>
            </w:pPr>
            <w:r>
              <w:rPr>
                <w:sz w:val="22"/>
                <w:szCs w:val="22"/>
                <w:lang w:val="pt-BR" w:eastAsia="ja-JP"/>
              </w:rPr>
              <w:t>X</w:t>
            </w:r>
          </w:p>
        </w:tc>
      </w:tr>
      <w:tr w:rsidR="00AC0337"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AC0337" w:rsidRPr="00DB1979" w:rsidRDefault="00AC0337">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J. Xu</w:t>
            </w:r>
          </w:p>
        </w:tc>
        <w:tc>
          <w:tcPr>
            <w:tcW w:w="4671" w:type="dxa"/>
            <w:tcBorders>
              <w:top w:val="single" w:sz="4" w:space="0" w:color="auto"/>
              <w:left w:val="single" w:sz="4" w:space="0" w:color="auto"/>
              <w:bottom w:val="single" w:sz="4" w:space="0" w:color="auto"/>
              <w:right w:val="single" w:sz="4" w:space="0" w:color="auto"/>
            </w:tcBorders>
            <w:vAlign w:val="center"/>
          </w:tcPr>
          <w:p w:rsidR="00AC0337" w:rsidRPr="00DB1979" w:rsidRDefault="005D3FC0" w:rsidP="00AC0337">
            <w:pPr>
              <w:tabs>
                <w:tab w:val="left" w:pos="360"/>
                <w:tab w:val="left" w:pos="720"/>
                <w:tab w:val="left" w:pos="1080"/>
                <w:tab w:val="left" w:pos="1440"/>
              </w:tabs>
              <w:spacing w:before="136"/>
              <w:rPr>
                <w:sz w:val="22"/>
                <w:szCs w:val="22"/>
                <w:lang w:val="de-DE"/>
              </w:rPr>
            </w:pPr>
            <w:hyperlink r:id="rId26" w:history="1">
              <w:r w:rsidR="00AC0337" w:rsidRPr="00DB1979">
                <w:rPr>
                  <w:rStyle w:val="Hyperlink"/>
                  <w:sz w:val="22"/>
                  <w:szCs w:val="22"/>
                  <w:lang w:eastAsia="ja-JP"/>
                </w:rPr>
                <w:t>jzxu@microsoft.com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AC0337" w:rsidRPr="00DB1979" w:rsidRDefault="00AC0337">
            <w:pPr>
              <w:tabs>
                <w:tab w:val="left" w:pos="360"/>
                <w:tab w:val="left" w:pos="720"/>
                <w:tab w:val="left" w:pos="1080"/>
                <w:tab w:val="left" w:pos="1440"/>
              </w:tabs>
              <w:spacing w:before="136"/>
              <w:rPr>
                <w:sz w:val="22"/>
                <w:szCs w:val="22"/>
              </w:rPr>
            </w:pPr>
            <w:r w:rsidRPr="00DB1979">
              <w:rPr>
                <w:sz w:val="22"/>
                <w:szCs w:val="22"/>
              </w:rPr>
              <w:t>Microsoft Corp.</w:t>
            </w:r>
          </w:p>
        </w:tc>
        <w:tc>
          <w:tcPr>
            <w:tcW w:w="375" w:type="dxa"/>
            <w:tcBorders>
              <w:top w:val="single" w:sz="4" w:space="0" w:color="auto"/>
              <w:left w:val="single" w:sz="4" w:space="0" w:color="auto"/>
              <w:bottom w:val="single" w:sz="4" w:space="0" w:color="auto"/>
              <w:right w:val="single" w:sz="4" w:space="0" w:color="auto"/>
            </w:tcBorders>
            <w:vAlign w:val="center"/>
          </w:tcPr>
          <w:p w:rsidR="00AC0337" w:rsidRPr="00DB1979" w:rsidRDefault="00AC0337">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AC0337" w:rsidRPr="00DB1979" w:rsidRDefault="00AC0337">
            <w:pPr>
              <w:tabs>
                <w:tab w:val="left" w:pos="360"/>
                <w:tab w:val="left" w:pos="720"/>
                <w:tab w:val="left" w:pos="1080"/>
                <w:tab w:val="left" w:pos="1440"/>
              </w:tabs>
              <w:spacing w:before="136"/>
              <w:rPr>
                <w:sz w:val="22"/>
                <w:szCs w:val="22"/>
                <w:lang w:val="pt-BR" w:eastAsia="ja-JP"/>
              </w:rPr>
            </w:pPr>
          </w:p>
        </w:tc>
      </w:tr>
      <w:tr w:rsidR="005E34D9"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5E34D9" w:rsidRPr="00DB1979" w:rsidRDefault="005E34D9">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X. Xiu</w:t>
            </w:r>
          </w:p>
          <w:p w:rsidR="005E34D9" w:rsidRPr="00DB1979" w:rsidRDefault="005E34D9" w:rsidP="005E34D9">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Y.-W. He</w:t>
            </w:r>
          </w:p>
          <w:p w:rsidR="005E34D9" w:rsidRPr="00DB1979" w:rsidRDefault="005E34D9" w:rsidP="005E34D9">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Y. Yan</w:t>
            </w:r>
          </w:p>
        </w:tc>
        <w:tc>
          <w:tcPr>
            <w:tcW w:w="4671" w:type="dxa"/>
            <w:tcBorders>
              <w:top w:val="single" w:sz="4" w:space="0" w:color="auto"/>
              <w:left w:val="single" w:sz="4" w:space="0" w:color="auto"/>
              <w:bottom w:val="single" w:sz="4" w:space="0" w:color="auto"/>
              <w:right w:val="single" w:sz="4" w:space="0" w:color="auto"/>
            </w:tcBorders>
            <w:vAlign w:val="center"/>
          </w:tcPr>
          <w:p w:rsidR="005E34D9" w:rsidRPr="00597183" w:rsidRDefault="005D3FC0" w:rsidP="005E34D9">
            <w:pPr>
              <w:tabs>
                <w:tab w:val="left" w:pos="360"/>
                <w:tab w:val="left" w:pos="720"/>
                <w:tab w:val="left" w:pos="1080"/>
                <w:tab w:val="left" w:pos="1440"/>
              </w:tabs>
              <w:spacing w:before="136"/>
              <w:rPr>
                <w:rStyle w:val="Hyperlink"/>
                <w:sz w:val="22"/>
                <w:szCs w:val="22"/>
                <w:lang w:val="de-DE" w:eastAsia="ja-JP"/>
              </w:rPr>
            </w:pPr>
            <w:hyperlink r:id="rId27" w:history="1">
              <w:r w:rsidR="005E34D9" w:rsidRPr="00597183">
                <w:rPr>
                  <w:rStyle w:val="Hyperlink"/>
                  <w:sz w:val="22"/>
                  <w:szCs w:val="22"/>
                  <w:lang w:val="de-DE" w:eastAsia="ja-JP"/>
                </w:rPr>
                <w:t>xiaoyu.xiu@interdigital.com</w:t>
              </w:r>
            </w:hyperlink>
          </w:p>
          <w:p w:rsidR="005E34D9" w:rsidRPr="00597183" w:rsidRDefault="005D3FC0" w:rsidP="005E34D9">
            <w:pPr>
              <w:tabs>
                <w:tab w:val="left" w:pos="360"/>
                <w:tab w:val="left" w:pos="720"/>
                <w:tab w:val="left" w:pos="1080"/>
                <w:tab w:val="left" w:pos="1440"/>
              </w:tabs>
              <w:spacing w:before="136"/>
              <w:rPr>
                <w:rStyle w:val="Hyperlink"/>
                <w:sz w:val="22"/>
                <w:szCs w:val="22"/>
                <w:lang w:val="de-DE" w:eastAsia="ja-JP"/>
              </w:rPr>
            </w:pPr>
            <w:hyperlink r:id="rId28" w:history="1">
              <w:r w:rsidR="005E34D9" w:rsidRPr="00597183">
                <w:rPr>
                  <w:rStyle w:val="Hyperlink"/>
                  <w:sz w:val="22"/>
                  <w:szCs w:val="22"/>
                  <w:lang w:val="de-DE" w:eastAsia="ja-JP"/>
                </w:rPr>
                <w:t>yuwen.he@interdigital.com</w:t>
              </w:r>
            </w:hyperlink>
          </w:p>
          <w:p w:rsidR="005E34D9" w:rsidRPr="00DB1979" w:rsidRDefault="005D3FC0" w:rsidP="005E34D9">
            <w:pPr>
              <w:tabs>
                <w:tab w:val="left" w:pos="360"/>
                <w:tab w:val="left" w:pos="720"/>
                <w:tab w:val="left" w:pos="1080"/>
                <w:tab w:val="left" w:pos="1440"/>
              </w:tabs>
              <w:spacing w:before="136"/>
              <w:rPr>
                <w:rStyle w:val="Hyperlink"/>
                <w:sz w:val="22"/>
                <w:szCs w:val="22"/>
                <w:lang w:eastAsia="ja-JP"/>
              </w:rPr>
            </w:pPr>
            <w:hyperlink r:id="rId29" w:history="1">
              <w:r w:rsidR="008C0003" w:rsidRPr="00DB1979">
                <w:rPr>
                  <w:rStyle w:val="Hyperlink"/>
                  <w:sz w:val="22"/>
                  <w:szCs w:val="22"/>
                  <w:lang w:eastAsia="ja-JP"/>
                </w:rPr>
                <w:t>yan.ye@interdigital.com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5E34D9" w:rsidRPr="00DB1979" w:rsidRDefault="005E34D9">
            <w:pPr>
              <w:tabs>
                <w:tab w:val="left" w:pos="360"/>
                <w:tab w:val="left" w:pos="720"/>
                <w:tab w:val="left" w:pos="1080"/>
                <w:tab w:val="left" w:pos="1440"/>
              </w:tabs>
              <w:spacing w:before="136"/>
              <w:rPr>
                <w:sz w:val="22"/>
                <w:szCs w:val="22"/>
              </w:rPr>
            </w:pPr>
            <w:proofErr w:type="spellStart"/>
            <w:r w:rsidRPr="00DB1979">
              <w:rPr>
                <w:sz w:val="22"/>
                <w:szCs w:val="22"/>
              </w:rPr>
              <w:t>InterDigital</w:t>
            </w:r>
            <w:proofErr w:type="spellEnd"/>
            <w:r w:rsidRPr="00DB1979">
              <w:rPr>
                <w:sz w:val="22"/>
                <w:szCs w:val="22"/>
              </w:rPr>
              <w:t xml:space="preserve"> Communication Inc.</w:t>
            </w:r>
          </w:p>
        </w:tc>
        <w:tc>
          <w:tcPr>
            <w:tcW w:w="375" w:type="dxa"/>
            <w:tcBorders>
              <w:top w:val="single" w:sz="4" w:space="0" w:color="auto"/>
              <w:left w:val="single" w:sz="4" w:space="0" w:color="auto"/>
              <w:bottom w:val="single" w:sz="4" w:space="0" w:color="auto"/>
              <w:right w:val="single" w:sz="4" w:space="0" w:color="auto"/>
            </w:tcBorders>
            <w:vAlign w:val="center"/>
          </w:tcPr>
          <w:p w:rsidR="005E34D9" w:rsidRPr="00DB1979" w:rsidRDefault="005E34D9">
            <w:pPr>
              <w:tabs>
                <w:tab w:val="left" w:pos="360"/>
                <w:tab w:val="left" w:pos="720"/>
                <w:tab w:val="left" w:pos="1080"/>
                <w:tab w:val="left" w:pos="1440"/>
              </w:tabs>
              <w:spacing w:before="136"/>
              <w:rPr>
                <w:sz w:val="22"/>
                <w:szCs w:val="22"/>
                <w:lang w:val="pt-BR" w:eastAsia="ja-JP"/>
              </w:rPr>
            </w:pPr>
            <w:r w:rsidRPr="00DB1979">
              <w:rPr>
                <w:sz w:val="22"/>
                <w:szCs w:val="22"/>
                <w:lang w:val="pt-BR" w:eastAsia="ja-JP"/>
              </w:rPr>
              <w:t>X</w:t>
            </w:r>
          </w:p>
        </w:tc>
        <w:tc>
          <w:tcPr>
            <w:tcW w:w="375" w:type="dxa"/>
            <w:tcBorders>
              <w:top w:val="single" w:sz="4" w:space="0" w:color="auto"/>
              <w:left w:val="single" w:sz="4" w:space="0" w:color="auto"/>
              <w:bottom w:val="single" w:sz="4" w:space="0" w:color="auto"/>
              <w:right w:val="single" w:sz="4" w:space="0" w:color="auto"/>
            </w:tcBorders>
            <w:vAlign w:val="center"/>
          </w:tcPr>
          <w:p w:rsidR="005E34D9" w:rsidRPr="00DB1979" w:rsidRDefault="00FF31B4">
            <w:pPr>
              <w:tabs>
                <w:tab w:val="left" w:pos="360"/>
                <w:tab w:val="left" w:pos="720"/>
                <w:tab w:val="left" w:pos="1080"/>
                <w:tab w:val="left" w:pos="1440"/>
              </w:tabs>
              <w:spacing w:before="136"/>
              <w:rPr>
                <w:sz w:val="22"/>
                <w:szCs w:val="22"/>
                <w:lang w:val="pt-BR" w:eastAsia="ja-JP"/>
              </w:rPr>
            </w:pPr>
            <w:r>
              <w:rPr>
                <w:sz w:val="22"/>
                <w:szCs w:val="22"/>
                <w:lang w:val="pt-BR" w:eastAsia="ja-JP"/>
              </w:rPr>
              <w:t>X</w:t>
            </w:r>
          </w:p>
        </w:tc>
      </w:tr>
      <w:tr w:rsidR="00C031A4"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C031A4" w:rsidRPr="00DB1979" w:rsidRDefault="00C031A4">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W.-H. Peng</w:t>
            </w:r>
          </w:p>
          <w:p w:rsidR="00C031A4" w:rsidRPr="00DB1979" w:rsidRDefault="00C031A4">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C.-C. Chen</w:t>
            </w:r>
          </w:p>
          <w:p w:rsidR="00C031A4" w:rsidRPr="00DB1979" w:rsidRDefault="00C031A4">
            <w:pPr>
              <w:tabs>
                <w:tab w:val="left" w:pos="360"/>
                <w:tab w:val="left" w:pos="720"/>
                <w:tab w:val="left" w:pos="1080"/>
                <w:tab w:val="left" w:pos="1440"/>
              </w:tabs>
              <w:spacing w:before="136"/>
              <w:rPr>
                <w:sz w:val="22"/>
                <w:szCs w:val="22"/>
                <w:lang w:val="de-DE" w:eastAsia="ja-JP"/>
              </w:rPr>
            </w:pPr>
            <w:r w:rsidRPr="00DB1979">
              <w:rPr>
                <w:sz w:val="22"/>
                <w:szCs w:val="22"/>
                <w:lang w:val="de-DE" w:eastAsia="ja-JP"/>
              </w:rPr>
              <w:t>T.-S. Chang</w:t>
            </w:r>
          </w:p>
        </w:tc>
        <w:tc>
          <w:tcPr>
            <w:tcW w:w="4671" w:type="dxa"/>
            <w:tcBorders>
              <w:top w:val="single" w:sz="4" w:space="0" w:color="auto"/>
              <w:left w:val="single" w:sz="4" w:space="0" w:color="auto"/>
              <w:bottom w:val="single" w:sz="4" w:space="0" w:color="auto"/>
              <w:right w:val="single" w:sz="4" w:space="0" w:color="auto"/>
            </w:tcBorders>
            <w:vAlign w:val="center"/>
          </w:tcPr>
          <w:p w:rsidR="00C031A4" w:rsidRPr="00597183" w:rsidRDefault="005D3FC0" w:rsidP="005E34D9">
            <w:pPr>
              <w:tabs>
                <w:tab w:val="left" w:pos="360"/>
                <w:tab w:val="left" w:pos="720"/>
                <w:tab w:val="left" w:pos="1080"/>
                <w:tab w:val="left" w:pos="1440"/>
              </w:tabs>
              <w:spacing w:before="136"/>
              <w:rPr>
                <w:rStyle w:val="Hyperlink"/>
                <w:sz w:val="22"/>
                <w:szCs w:val="22"/>
                <w:lang w:val="de-DE" w:eastAsia="ja-JP"/>
              </w:rPr>
            </w:pPr>
            <w:hyperlink r:id="rId30" w:history="1">
              <w:r w:rsidR="00C031A4" w:rsidRPr="00597183">
                <w:rPr>
                  <w:rStyle w:val="Hyperlink"/>
                  <w:sz w:val="22"/>
                  <w:szCs w:val="22"/>
                  <w:lang w:val="de-DE" w:eastAsia="ja-JP"/>
                </w:rPr>
                <w:t>wpeng@cs.nctu.edu.tw</w:t>
              </w:r>
            </w:hyperlink>
          </w:p>
          <w:p w:rsidR="00C031A4" w:rsidRPr="00597183" w:rsidRDefault="005D3FC0" w:rsidP="005E34D9">
            <w:pPr>
              <w:tabs>
                <w:tab w:val="left" w:pos="360"/>
                <w:tab w:val="left" w:pos="720"/>
                <w:tab w:val="left" w:pos="1080"/>
                <w:tab w:val="left" w:pos="1440"/>
              </w:tabs>
              <w:spacing w:before="136"/>
              <w:rPr>
                <w:rStyle w:val="Hyperlink"/>
                <w:sz w:val="22"/>
                <w:szCs w:val="22"/>
                <w:lang w:val="de-DE" w:eastAsia="ja-JP"/>
              </w:rPr>
            </w:pPr>
            <w:hyperlink r:id="rId31" w:history="1">
              <w:r w:rsidR="00C031A4" w:rsidRPr="00597183">
                <w:rPr>
                  <w:rStyle w:val="Hyperlink"/>
                  <w:sz w:val="22"/>
                  <w:szCs w:val="22"/>
                  <w:lang w:val="de-DE" w:eastAsia="ja-JP"/>
                </w:rPr>
                <w:t>cheerchen.cs98g@g2.nctu.edu.tw</w:t>
              </w:r>
            </w:hyperlink>
          </w:p>
          <w:p w:rsidR="00C031A4" w:rsidRPr="00597183" w:rsidRDefault="005D3FC0" w:rsidP="005E34D9">
            <w:pPr>
              <w:tabs>
                <w:tab w:val="left" w:pos="360"/>
                <w:tab w:val="left" w:pos="720"/>
                <w:tab w:val="left" w:pos="1080"/>
                <w:tab w:val="left" w:pos="1440"/>
              </w:tabs>
              <w:spacing w:before="136"/>
              <w:rPr>
                <w:sz w:val="22"/>
                <w:szCs w:val="22"/>
                <w:lang w:val="de-DE"/>
              </w:rPr>
            </w:pPr>
            <w:hyperlink r:id="rId32" w:history="1">
              <w:r w:rsidR="00C031A4" w:rsidRPr="00597183">
                <w:rPr>
                  <w:rStyle w:val="Hyperlink"/>
                  <w:sz w:val="22"/>
                  <w:szCs w:val="22"/>
                  <w:lang w:val="de-DE" w:eastAsia="ja-JP"/>
                </w:rPr>
                <w:t>abaibai1122.cs01g@nctu.edu.tw</w:t>
              </w:r>
            </w:hyperlink>
          </w:p>
        </w:tc>
        <w:tc>
          <w:tcPr>
            <w:tcW w:w="2791" w:type="dxa"/>
            <w:tcBorders>
              <w:top w:val="single" w:sz="4" w:space="0" w:color="auto"/>
              <w:left w:val="single" w:sz="4" w:space="0" w:color="auto"/>
              <w:bottom w:val="single" w:sz="4" w:space="0" w:color="auto"/>
              <w:right w:val="single" w:sz="4" w:space="0" w:color="auto"/>
            </w:tcBorders>
            <w:vAlign w:val="center"/>
          </w:tcPr>
          <w:p w:rsidR="00C031A4" w:rsidRPr="00DB1979" w:rsidRDefault="00C031A4" w:rsidP="004206DE">
            <w:pPr>
              <w:tabs>
                <w:tab w:val="left" w:pos="360"/>
                <w:tab w:val="left" w:pos="720"/>
                <w:tab w:val="left" w:pos="1080"/>
                <w:tab w:val="left" w:pos="1440"/>
              </w:tabs>
              <w:spacing w:before="136"/>
              <w:rPr>
                <w:sz w:val="22"/>
                <w:szCs w:val="22"/>
              </w:rPr>
            </w:pPr>
            <w:r w:rsidRPr="00DB1979">
              <w:rPr>
                <w:sz w:val="22"/>
                <w:szCs w:val="22"/>
              </w:rPr>
              <w:t>NCTU</w:t>
            </w:r>
          </w:p>
        </w:tc>
        <w:tc>
          <w:tcPr>
            <w:tcW w:w="375" w:type="dxa"/>
            <w:tcBorders>
              <w:top w:val="single" w:sz="4" w:space="0" w:color="auto"/>
              <w:left w:val="single" w:sz="4" w:space="0" w:color="auto"/>
              <w:bottom w:val="single" w:sz="4" w:space="0" w:color="auto"/>
              <w:right w:val="single" w:sz="4" w:space="0" w:color="auto"/>
            </w:tcBorders>
            <w:vAlign w:val="center"/>
          </w:tcPr>
          <w:p w:rsidR="00C031A4" w:rsidRPr="00DB1979" w:rsidRDefault="00C031A4">
            <w:pPr>
              <w:tabs>
                <w:tab w:val="left" w:pos="360"/>
                <w:tab w:val="left" w:pos="720"/>
                <w:tab w:val="left" w:pos="1080"/>
                <w:tab w:val="left" w:pos="1440"/>
              </w:tabs>
              <w:spacing w:before="136"/>
              <w:rPr>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C031A4" w:rsidRPr="00DB1979" w:rsidRDefault="00C031A4">
            <w:pPr>
              <w:tabs>
                <w:tab w:val="left" w:pos="360"/>
                <w:tab w:val="left" w:pos="720"/>
                <w:tab w:val="left" w:pos="1080"/>
                <w:tab w:val="left" w:pos="1440"/>
              </w:tabs>
              <w:spacing w:before="136"/>
              <w:rPr>
                <w:sz w:val="22"/>
                <w:szCs w:val="22"/>
                <w:lang w:val="pt-BR" w:eastAsia="ja-JP"/>
              </w:rPr>
            </w:pPr>
          </w:p>
          <w:p w:rsidR="00C001E8" w:rsidRPr="00DB1979" w:rsidRDefault="00C001E8">
            <w:pPr>
              <w:tabs>
                <w:tab w:val="left" w:pos="360"/>
                <w:tab w:val="left" w:pos="720"/>
                <w:tab w:val="left" w:pos="1080"/>
                <w:tab w:val="left" w:pos="1440"/>
              </w:tabs>
              <w:spacing w:before="136"/>
              <w:rPr>
                <w:sz w:val="22"/>
                <w:szCs w:val="22"/>
                <w:lang w:val="pt-BR" w:eastAsia="ja-JP"/>
              </w:rPr>
            </w:pPr>
          </w:p>
          <w:p w:rsidR="00C001E8" w:rsidRPr="00DB1979" w:rsidRDefault="00C001E8">
            <w:pPr>
              <w:tabs>
                <w:tab w:val="left" w:pos="360"/>
                <w:tab w:val="left" w:pos="720"/>
                <w:tab w:val="left" w:pos="1080"/>
                <w:tab w:val="left" w:pos="1440"/>
              </w:tabs>
              <w:spacing w:before="136"/>
              <w:rPr>
                <w:sz w:val="22"/>
                <w:szCs w:val="22"/>
                <w:lang w:val="pt-BR" w:eastAsia="ja-JP"/>
              </w:rPr>
            </w:pPr>
          </w:p>
        </w:tc>
      </w:tr>
      <w:tr w:rsidR="00520EB5"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520EB5" w:rsidRPr="002506AB" w:rsidRDefault="00520EB5">
            <w:pPr>
              <w:tabs>
                <w:tab w:val="left" w:pos="360"/>
                <w:tab w:val="left" w:pos="720"/>
                <w:tab w:val="left" w:pos="1080"/>
                <w:tab w:val="left" w:pos="1440"/>
              </w:tabs>
              <w:spacing w:before="136"/>
              <w:rPr>
                <w:sz w:val="22"/>
                <w:szCs w:val="22"/>
                <w:lang w:val="de-DE" w:eastAsia="ja-JP"/>
              </w:rPr>
            </w:pPr>
            <w:r w:rsidRPr="002506AB">
              <w:rPr>
                <w:sz w:val="22"/>
                <w:szCs w:val="22"/>
                <w:lang w:val="de-DE" w:eastAsia="ja-JP"/>
              </w:rPr>
              <w:t>J.-Y. Kao</w:t>
            </w:r>
          </w:p>
          <w:p w:rsidR="00520EB5" w:rsidRPr="002506AB" w:rsidRDefault="00520EB5">
            <w:pPr>
              <w:tabs>
                <w:tab w:val="left" w:pos="360"/>
                <w:tab w:val="left" w:pos="720"/>
                <w:tab w:val="left" w:pos="1080"/>
                <w:tab w:val="left" w:pos="1440"/>
              </w:tabs>
              <w:spacing w:before="136"/>
              <w:rPr>
                <w:sz w:val="22"/>
                <w:szCs w:val="22"/>
                <w:lang w:val="de-DE" w:eastAsia="ja-JP"/>
              </w:rPr>
            </w:pPr>
            <w:r w:rsidRPr="002506AB">
              <w:rPr>
                <w:sz w:val="22"/>
                <w:szCs w:val="22"/>
                <w:lang w:val="de-DE" w:eastAsia="ja-JP"/>
              </w:rPr>
              <w:t>J.-S. Tu</w:t>
            </w:r>
          </w:p>
          <w:p w:rsidR="00520EB5" w:rsidRPr="002506AB" w:rsidRDefault="00520EB5">
            <w:pPr>
              <w:tabs>
                <w:tab w:val="left" w:pos="360"/>
                <w:tab w:val="left" w:pos="720"/>
                <w:tab w:val="left" w:pos="1080"/>
                <w:tab w:val="left" w:pos="1440"/>
              </w:tabs>
              <w:spacing w:before="136"/>
              <w:rPr>
                <w:sz w:val="22"/>
                <w:szCs w:val="22"/>
                <w:lang w:val="de-DE" w:eastAsia="ja-JP"/>
              </w:rPr>
            </w:pPr>
            <w:r w:rsidRPr="002506AB">
              <w:rPr>
                <w:sz w:val="22"/>
                <w:szCs w:val="22"/>
                <w:lang w:val="de-DE" w:eastAsia="ja-JP"/>
              </w:rPr>
              <w:t>C.-H. Hung</w:t>
            </w:r>
          </w:p>
          <w:p w:rsidR="00520EB5" w:rsidRPr="00DB1979" w:rsidRDefault="00520EB5">
            <w:pPr>
              <w:tabs>
                <w:tab w:val="left" w:pos="360"/>
                <w:tab w:val="left" w:pos="720"/>
                <w:tab w:val="left" w:pos="1080"/>
                <w:tab w:val="left" w:pos="1440"/>
              </w:tabs>
              <w:spacing w:before="136"/>
              <w:rPr>
                <w:sz w:val="22"/>
                <w:szCs w:val="22"/>
                <w:lang w:val="de-DE" w:eastAsia="ja-JP"/>
              </w:rPr>
            </w:pPr>
            <w:r w:rsidRPr="002506AB">
              <w:rPr>
                <w:sz w:val="22"/>
                <w:szCs w:val="22"/>
                <w:lang w:val="de-DE" w:eastAsia="ja-JP"/>
              </w:rPr>
              <w:t>C.-C. Lin</w:t>
            </w:r>
          </w:p>
        </w:tc>
        <w:tc>
          <w:tcPr>
            <w:tcW w:w="4671" w:type="dxa"/>
            <w:tcBorders>
              <w:top w:val="single" w:sz="4" w:space="0" w:color="auto"/>
              <w:left w:val="single" w:sz="4" w:space="0" w:color="auto"/>
              <w:bottom w:val="single" w:sz="4" w:space="0" w:color="auto"/>
              <w:right w:val="single" w:sz="4" w:space="0" w:color="auto"/>
            </w:tcBorders>
            <w:vAlign w:val="center"/>
          </w:tcPr>
          <w:p w:rsidR="00520EB5" w:rsidRPr="00597183" w:rsidRDefault="005D3FC0" w:rsidP="00520EB5">
            <w:pPr>
              <w:tabs>
                <w:tab w:val="left" w:pos="360"/>
                <w:tab w:val="left" w:pos="720"/>
                <w:tab w:val="left" w:pos="1080"/>
                <w:tab w:val="left" w:pos="1440"/>
              </w:tabs>
              <w:spacing w:before="136"/>
              <w:rPr>
                <w:sz w:val="22"/>
                <w:szCs w:val="22"/>
                <w:lang w:val="de-DE"/>
              </w:rPr>
            </w:pPr>
            <w:hyperlink r:id="rId33" w:history="1">
              <w:r w:rsidR="00520EB5" w:rsidRPr="00597183">
                <w:rPr>
                  <w:rStyle w:val="Hyperlink"/>
                  <w:sz w:val="22"/>
                  <w:szCs w:val="22"/>
                  <w:lang w:val="de-DE" w:eastAsia="ja-JP"/>
                </w:rPr>
                <w:t>Yang_Kao@itri.org.tw</w:t>
              </w:r>
            </w:hyperlink>
            <w:r w:rsidR="00520EB5" w:rsidRPr="00597183">
              <w:rPr>
                <w:rStyle w:val="Hyperlink"/>
                <w:sz w:val="22"/>
                <w:szCs w:val="22"/>
                <w:lang w:val="de-DE" w:eastAsia="ja-JP"/>
              </w:rPr>
              <w:br/>
            </w:r>
            <w:hyperlink r:id="rId34" w:history="1">
              <w:r w:rsidR="00520EB5" w:rsidRPr="00597183">
                <w:rPr>
                  <w:rStyle w:val="Hyperlink"/>
                  <w:sz w:val="22"/>
                  <w:szCs w:val="22"/>
                  <w:lang w:val="de-DE" w:eastAsia="ja-JP"/>
                </w:rPr>
                <w:t>sunriseJSTu@itri.org.tw</w:t>
              </w:r>
            </w:hyperlink>
            <w:r w:rsidR="00520EB5" w:rsidRPr="00597183">
              <w:rPr>
                <w:rStyle w:val="Hyperlink"/>
                <w:sz w:val="22"/>
                <w:szCs w:val="22"/>
                <w:lang w:val="de-DE" w:eastAsia="ja-JP"/>
              </w:rPr>
              <w:br/>
            </w:r>
            <w:hyperlink r:id="rId35" w:history="1">
              <w:r w:rsidR="00520EB5" w:rsidRPr="00597183">
                <w:rPr>
                  <w:rStyle w:val="Hyperlink"/>
                  <w:sz w:val="22"/>
                  <w:szCs w:val="22"/>
                  <w:lang w:val="de-DE" w:eastAsia="ja-JP"/>
                </w:rPr>
                <w:t>chhung@itri.org.tw</w:t>
              </w:r>
            </w:hyperlink>
            <w:r w:rsidR="00520EB5" w:rsidRPr="00597183">
              <w:rPr>
                <w:rStyle w:val="Hyperlink"/>
                <w:sz w:val="22"/>
                <w:szCs w:val="22"/>
                <w:lang w:val="de-DE" w:eastAsia="ja-JP"/>
              </w:rPr>
              <w:br/>
            </w:r>
            <w:hyperlink r:id="rId36" w:history="1">
              <w:r w:rsidR="00520EB5" w:rsidRPr="00597183">
                <w:rPr>
                  <w:rStyle w:val="Hyperlink"/>
                  <w:sz w:val="22"/>
                  <w:szCs w:val="22"/>
                  <w:lang w:val="de-DE" w:eastAsia="ja-JP"/>
                </w:rPr>
                <w:t>britpablo@itri.org.tw</w:t>
              </w:r>
            </w:hyperlink>
            <w:r w:rsidR="00520EB5" w:rsidRPr="00597183">
              <w:rPr>
                <w:rStyle w:val="Hyperlink"/>
                <w:sz w:val="22"/>
                <w:szCs w:val="22"/>
                <w:lang w:val="de-DE" w:eastAsia="ja-JP"/>
              </w:rPr>
              <w:br/>
            </w:r>
            <w:hyperlink r:id="rId37" w:history="1">
              <w:r w:rsidR="00520EB5" w:rsidRPr="00597183">
                <w:rPr>
                  <w:rStyle w:val="Hyperlink"/>
                  <w:sz w:val="22"/>
                  <w:szCs w:val="22"/>
                  <w:lang w:val="de-DE" w:eastAsia="ja-JP"/>
                </w:rPr>
                <w:t>JackLin.itri@gmail.com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520EB5" w:rsidRPr="00DB1979" w:rsidRDefault="00520EB5" w:rsidP="004206DE">
            <w:pPr>
              <w:tabs>
                <w:tab w:val="left" w:pos="360"/>
                <w:tab w:val="left" w:pos="720"/>
                <w:tab w:val="left" w:pos="1080"/>
                <w:tab w:val="left" w:pos="1440"/>
              </w:tabs>
              <w:spacing w:before="136"/>
              <w:rPr>
                <w:sz w:val="22"/>
                <w:szCs w:val="22"/>
              </w:rPr>
            </w:pPr>
            <w:r>
              <w:rPr>
                <w:sz w:val="22"/>
                <w:szCs w:val="22"/>
              </w:rPr>
              <w:t>ITRI</w:t>
            </w:r>
          </w:p>
        </w:tc>
        <w:tc>
          <w:tcPr>
            <w:tcW w:w="375" w:type="dxa"/>
            <w:tcBorders>
              <w:top w:val="single" w:sz="4" w:space="0" w:color="auto"/>
              <w:left w:val="single" w:sz="4" w:space="0" w:color="auto"/>
              <w:bottom w:val="single" w:sz="4" w:space="0" w:color="auto"/>
              <w:right w:val="single" w:sz="4" w:space="0" w:color="auto"/>
            </w:tcBorders>
            <w:vAlign w:val="center"/>
          </w:tcPr>
          <w:p w:rsidR="00520EB5" w:rsidRPr="00DB1979" w:rsidRDefault="00520EB5">
            <w:pPr>
              <w:tabs>
                <w:tab w:val="left" w:pos="360"/>
                <w:tab w:val="left" w:pos="720"/>
                <w:tab w:val="left" w:pos="1080"/>
                <w:tab w:val="left" w:pos="1440"/>
              </w:tabs>
              <w:spacing w:before="136"/>
              <w:rPr>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520EB5" w:rsidRPr="00DB1979" w:rsidRDefault="00520EB5">
            <w:pPr>
              <w:tabs>
                <w:tab w:val="left" w:pos="360"/>
                <w:tab w:val="left" w:pos="720"/>
                <w:tab w:val="left" w:pos="1080"/>
                <w:tab w:val="left" w:pos="1440"/>
              </w:tabs>
              <w:spacing w:before="136"/>
              <w:rPr>
                <w:sz w:val="22"/>
                <w:szCs w:val="22"/>
                <w:lang w:val="pt-BR" w:eastAsia="ja-JP"/>
              </w:rPr>
            </w:pPr>
          </w:p>
        </w:tc>
      </w:tr>
      <w:tr w:rsidR="00C001E8"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C001E8" w:rsidRPr="00DB1979" w:rsidRDefault="00C001E8" w:rsidP="00C001E8">
            <w:pPr>
              <w:tabs>
                <w:tab w:val="left" w:pos="360"/>
                <w:tab w:val="left" w:pos="720"/>
                <w:tab w:val="left" w:pos="1080"/>
                <w:tab w:val="left" w:pos="1440"/>
              </w:tabs>
              <w:spacing w:before="136"/>
              <w:rPr>
                <w:sz w:val="22"/>
                <w:szCs w:val="22"/>
                <w:lang w:val="de-DE" w:eastAsia="ja-JP"/>
              </w:rPr>
            </w:pPr>
            <w:r w:rsidRPr="002506AB">
              <w:rPr>
                <w:sz w:val="22"/>
                <w:szCs w:val="22"/>
                <w:lang w:val="de-DE" w:eastAsia="ja-JP"/>
              </w:rPr>
              <w:t>K. Kawamura</w:t>
            </w:r>
          </w:p>
        </w:tc>
        <w:tc>
          <w:tcPr>
            <w:tcW w:w="4671" w:type="dxa"/>
            <w:tcBorders>
              <w:top w:val="single" w:sz="4" w:space="0" w:color="auto"/>
              <w:left w:val="single" w:sz="4" w:space="0" w:color="auto"/>
              <w:bottom w:val="single" w:sz="4" w:space="0" w:color="auto"/>
              <w:right w:val="single" w:sz="4" w:space="0" w:color="auto"/>
            </w:tcBorders>
            <w:vAlign w:val="center"/>
          </w:tcPr>
          <w:p w:rsidR="00C001E8" w:rsidRPr="00DB1979" w:rsidRDefault="005D3FC0" w:rsidP="005E34D9">
            <w:pPr>
              <w:tabs>
                <w:tab w:val="left" w:pos="360"/>
                <w:tab w:val="left" w:pos="720"/>
                <w:tab w:val="left" w:pos="1080"/>
                <w:tab w:val="left" w:pos="1440"/>
              </w:tabs>
              <w:spacing w:before="136"/>
              <w:rPr>
                <w:sz w:val="22"/>
                <w:szCs w:val="22"/>
              </w:rPr>
            </w:pPr>
            <w:hyperlink r:id="rId38" w:history="1">
              <w:r w:rsidR="0077020D" w:rsidRPr="006F4363">
                <w:rPr>
                  <w:rStyle w:val="Hyperlink"/>
                  <w:rFonts w:eastAsiaTheme="minorEastAsia"/>
                  <w:sz w:val="22"/>
                  <w:szCs w:val="22"/>
                  <w:lang w:eastAsia="ja-JP"/>
                </w:rPr>
                <w:t>ki-kawamura@kddi.com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C001E8" w:rsidRPr="00DB1979" w:rsidRDefault="00C001E8">
            <w:pPr>
              <w:tabs>
                <w:tab w:val="left" w:pos="360"/>
                <w:tab w:val="left" w:pos="720"/>
                <w:tab w:val="left" w:pos="1080"/>
                <w:tab w:val="left" w:pos="1440"/>
              </w:tabs>
              <w:spacing w:before="136"/>
              <w:rPr>
                <w:sz w:val="22"/>
                <w:szCs w:val="22"/>
              </w:rPr>
            </w:pPr>
            <w:r w:rsidRPr="00DB1979">
              <w:rPr>
                <w:sz w:val="22"/>
                <w:szCs w:val="22"/>
              </w:rPr>
              <w:t>KDDI</w:t>
            </w:r>
          </w:p>
        </w:tc>
        <w:tc>
          <w:tcPr>
            <w:tcW w:w="375" w:type="dxa"/>
            <w:tcBorders>
              <w:top w:val="single" w:sz="4" w:space="0" w:color="auto"/>
              <w:left w:val="single" w:sz="4" w:space="0" w:color="auto"/>
              <w:bottom w:val="single" w:sz="4" w:space="0" w:color="auto"/>
              <w:right w:val="single" w:sz="4" w:space="0" w:color="auto"/>
            </w:tcBorders>
            <w:vAlign w:val="center"/>
          </w:tcPr>
          <w:p w:rsidR="00C001E8" w:rsidRPr="00DB1979" w:rsidRDefault="00C001E8">
            <w:pPr>
              <w:tabs>
                <w:tab w:val="left" w:pos="360"/>
                <w:tab w:val="left" w:pos="720"/>
                <w:tab w:val="left" w:pos="1080"/>
                <w:tab w:val="left" w:pos="1440"/>
              </w:tabs>
              <w:spacing w:before="136"/>
              <w:rPr>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C001E8" w:rsidRPr="00DB1979" w:rsidRDefault="00FF0CF8">
            <w:pPr>
              <w:tabs>
                <w:tab w:val="left" w:pos="360"/>
                <w:tab w:val="left" w:pos="720"/>
                <w:tab w:val="left" w:pos="1080"/>
                <w:tab w:val="left" w:pos="1440"/>
              </w:tabs>
              <w:spacing w:before="136"/>
              <w:rPr>
                <w:sz w:val="22"/>
                <w:szCs w:val="22"/>
                <w:lang w:val="pt-BR" w:eastAsia="ja-JP"/>
              </w:rPr>
            </w:pPr>
            <w:r>
              <w:rPr>
                <w:sz w:val="22"/>
                <w:szCs w:val="22"/>
                <w:lang w:val="pt-BR" w:eastAsia="ja-JP"/>
              </w:rPr>
              <w:t>X</w:t>
            </w:r>
          </w:p>
        </w:tc>
      </w:tr>
      <w:tr w:rsidR="002506AB" w:rsidRPr="00DB1979" w:rsidTr="00257EB3">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2506AB" w:rsidRPr="00830D42" w:rsidRDefault="00D4656A" w:rsidP="00D4656A">
            <w:pPr>
              <w:tabs>
                <w:tab w:val="left" w:pos="360"/>
                <w:tab w:val="left" w:pos="720"/>
                <w:tab w:val="left" w:pos="1080"/>
                <w:tab w:val="left" w:pos="1440"/>
              </w:tabs>
              <w:spacing w:before="136"/>
              <w:rPr>
                <w:sz w:val="22"/>
                <w:szCs w:val="22"/>
                <w:lang w:val="de-DE" w:eastAsia="ja-JP"/>
              </w:rPr>
            </w:pPr>
            <w:r>
              <w:rPr>
                <w:sz w:val="22"/>
                <w:szCs w:val="22"/>
                <w:lang w:val="de-DE" w:eastAsia="ja-JP"/>
              </w:rPr>
              <w:t xml:space="preserve">A. </w:t>
            </w:r>
            <w:r w:rsidR="002506AB" w:rsidRPr="00830D42">
              <w:rPr>
                <w:sz w:val="22"/>
                <w:szCs w:val="22"/>
                <w:lang w:val="de-DE" w:eastAsia="ja-JP"/>
              </w:rPr>
              <w:t>Saxena</w:t>
            </w:r>
          </w:p>
        </w:tc>
        <w:tc>
          <w:tcPr>
            <w:tcW w:w="4671" w:type="dxa"/>
            <w:tcBorders>
              <w:top w:val="single" w:sz="4" w:space="0" w:color="auto"/>
              <w:left w:val="single" w:sz="4" w:space="0" w:color="auto"/>
              <w:bottom w:val="single" w:sz="4" w:space="0" w:color="auto"/>
              <w:right w:val="single" w:sz="4" w:space="0" w:color="auto"/>
            </w:tcBorders>
            <w:vAlign w:val="center"/>
          </w:tcPr>
          <w:p w:rsidR="002506AB" w:rsidRPr="00DB1979" w:rsidRDefault="005D3FC0" w:rsidP="005E34D9">
            <w:pPr>
              <w:tabs>
                <w:tab w:val="left" w:pos="360"/>
                <w:tab w:val="left" w:pos="720"/>
                <w:tab w:val="left" w:pos="1080"/>
                <w:tab w:val="left" w:pos="1440"/>
              </w:tabs>
              <w:spacing w:before="136"/>
              <w:rPr>
                <w:rStyle w:val="Hyperlink"/>
                <w:sz w:val="22"/>
                <w:szCs w:val="22"/>
                <w:lang w:eastAsia="ja-JP"/>
              </w:rPr>
            </w:pPr>
            <w:hyperlink r:id="rId39" w:history="1">
              <w:r w:rsidR="002506AB" w:rsidRPr="002506AB">
                <w:rPr>
                  <w:rStyle w:val="Hyperlink"/>
                  <w:sz w:val="22"/>
                  <w:szCs w:val="22"/>
                  <w:lang w:eastAsia="ja-JP"/>
                </w:rPr>
                <w:t>a.saxena1@samsung.com</w:t>
              </w:r>
            </w:hyperlink>
          </w:p>
        </w:tc>
        <w:tc>
          <w:tcPr>
            <w:tcW w:w="2791" w:type="dxa"/>
            <w:tcBorders>
              <w:top w:val="single" w:sz="4" w:space="0" w:color="auto"/>
              <w:left w:val="single" w:sz="4" w:space="0" w:color="auto"/>
              <w:bottom w:val="single" w:sz="4" w:space="0" w:color="auto"/>
              <w:right w:val="single" w:sz="4" w:space="0" w:color="auto"/>
            </w:tcBorders>
            <w:vAlign w:val="center"/>
          </w:tcPr>
          <w:p w:rsidR="002506AB" w:rsidRPr="00DB1979" w:rsidRDefault="002506AB">
            <w:pPr>
              <w:tabs>
                <w:tab w:val="left" w:pos="360"/>
                <w:tab w:val="left" w:pos="720"/>
                <w:tab w:val="left" w:pos="1080"/>
                <w:tab w:val="left" w:pos="1440"/>
              </w:tabs>
              <w:spacing w:before="136"/>
              <w:rPr>
                <w:sz w:val="22"/>
                <w:szCs w:val="22"/>
              </w:rPr>
            </w:pPr>
            <w:r>
              <w:rPr>
                <w:sz w:val="22"/>
                <w:szCs w:val="22"/>
              </w:rPr>
              <w:t>Samsung</w:t>
            </w:r>
          </w:p>
        </w:tc>
        <w:tc>
          <w:tcPr>
            <w:tcW w:w="375" w:type="dxa"/>
            <w:tcBorders>
              <w:top w:val="single" w:sz="4" w:space="0" w:color="auto"/>
              <w:left w:val="single" w:sz="4" w:space="0" w:color="auto"/>
              <w:bottom w:val="single" w:sz="4" w:space="0" w:color="auto"/>
              <w:right w:val="single" w:sz="4" w:space="0" w:color="auto"/>
            </w:tcBorders>
            <w:vAlign w:val="center"/>
          </w:tcPr>
          <w:p w:rsidR="002506AB" w:rsidRPr="00DB1979" w:rsidRDefault="002506AB">
            <w:pPr>
              <w:tabs>
                <w:tab w:val="left" w:pos="360"/>
                <w:tab w:val="left" w:pos="720"/>
                <w:tab w:val="left" w:pos="1080"/>
                <w:tab w:val="left" w:pos="1440"/>
              </w:tabs>
              <w:spacing w:before="136"/>
              <w:rPr>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2506AB" w:rsidRPr="00DB1979" w:rsidRDefault="002506AB">
            <w:pPr>
              <w:tabs>
                <w:tab w:val="left" w:pos="360"/>
                <w:tab w:val="left" w:pos="720"/>
                <w:tab w:val="left" w:pos="1080"/>
                <w:tab w:val="left" w:pos="1440"/>
              </w:tabs>
              <w:spacing w:before="136"/>
              <w:rPr>
                <w:sz w:val="22"/>
                <w:szCs w:val="22"/>
                <w:lang w:val="pt-BR" w:eastAsia="ja-JP"/>
              </w:rPr>
            </w:pPr>
          </w:p>
        </w:tc>
      </w:tr>
      <w:tr w:rsidR="00830D42" w:rsidRPr="00DB1979" w:rsidTr="00257EB3">
        <w:trPr>
          <w:jc w:val="center"/>
          <w:ins w:id="2" w:author="Xiu, Xiaoyu" w:date="2014-04-18T13:34:00Z"/>
        </w:trPr>
        <w:tc>
          <w:tcPr>
            <w:tcW w:w="1670" w:type="dxa"/>
            <w:tcBorders>
              <w:top w:val="single" w:sz="4" w:space="0" w:color="auto"/>
              <w:left w:val="single" w:sz="4" w:space="0" w:color="auto"/>
              <w:bottom w:val="single" w:sz="4" w:space="0" w:color="auto"/>
              <w:right w:val="single" w:sz="4" w:space="0" w:color="auto"/>
            </w:tcBorders>
            <w:vAlign w:val="center"/>
          </w:tcPr>
          <w:p w:rsidR="00BE5C48" w:rsidRPr="00BE5C48" w:rsidRDefault="00BE5C48" w:rsidP="002506AB">
            <w:pPr>
              <w:tabs>
                <w:tab w:val="left" w:pos="360"/>
                <w:tab w:val="left" w:pos="720"/>
                <w:tab w:val="left" w:pos="1080"/>
                <w:tab w:val="left" w:pos="1440"/>
              </w:tabs>
              <w:spacing w:before="136"/>
              <w:rPr>
                <w:ins w:id="3" w:author="Xiu, Xiaoyu" w:date="2014-04-18T13:39:00Z"/>
                <w:sz w:val="22"/>
                <w:szCs w:val="22"/>
                <w:lang w:val="de-DE" w:eastAsia="ja-JP"/>
              </w:rPr>
            </w:pPr>
            <w:ins w:id="4" w:author="Xiu, Xiaoyu" w:date="2014-04-18T13:39:00Z">
              <w:r w:rsidRPr="00BE5C48">
                <w:rPr>
                  <w:sz w:val="22"/>
                  <w:szCs w:val="22"/>
                </w:rPr>
                <w:t>S.-H. Kim</w:t>
              </w:r>
            </w:ins>
          </w:p>
          <w:p w:rsidR="00830D42" w:rsidRPr="002506AB" w:rsidRDefault="00D4656A" w:rsidP="002506AB">
            <w:pPr>
              <w:tabs>
                <w:tab w:val="left" w:pos="360"/>
                <w:tab w:val="left" w:pos="720"/>
                <w:tab w:val="left" w:pos="1080"/>
                <w:tab w:val="left" w:pos="1440"/>
              </w:tabs>
              <w:spacing w:before="136"/>
              <w:rPr>
                <w:ins w:id="5" w:author="Xiu, Xiaoyu" w:date="2014-04-18T13:34:00Z"/>
                <w:sz w:val="22"/>
                <w:szCs w:val="22"/>
                <w:lang w:val="de-DE" w:eastAsia="ja-JP"/>
              </w:rPr>
            </w:pPr>
            <w:ins w:id="6" w:author="Xiu, Xiaoyu" w:date="2014-04-18T13:36:00Z">
              <w:r w:rsidRPr="00BE5C48">
                <w:rPr>
                  <w:sz w:val="22"/>
                  <w:szCs w:val="22"/>
                  <w:lang w:val="de-DE" w:eastAsia="ja-JP"/>
                </w:rPr>
                <w:t>K.Misra</w:t>
              </w:r>
            </w:ins>
          </w:p>
        </w:tc>
        <w:tc>
          <w:tcPr>
            <w:tcW w:w="4671" w:type="dxa"/>
            <w:tcBorders>
              <w:top w:val="single" w:sz="4" w:space="0" w:color="auto"/>
              <w:left w:val="single" w:sz="4" w:space="0" w:color="auto"/>
              <w:bottom w:val="single" w:sz="4" w:space="0" w:color="auto"/>
              <w:right w:val="single" w:sz="4" w:space="0" w:color="auto"/>
            </w:tcBorders>
            <w:vAlign w:val="center"/>
          </w:tcPr>
          <w:p w:rsidR="00BE5C48" w:rsidRPr="004D2412" w:rsidRDefault="00BE5C48" w:rsidP="005E34D9">
            <w:pPr>
              <w:tabs>
                <w:tab w:val="left" w:pos="360"/>
                <w:tab w:val="left" w:pos="720"/>
                <w:tab w:val="left" w:pos="1080"/>
                <w:tab w:val="left" w:pos="1440"/>
              </w:tabs>
              <w:spacing w:before="136"/>
              <w:rPr>
                <w:ins w:id="7" w:author="Xiu, Xiaoyu" w:date="2014-04-18T13:40:00Z"/>
                <w:sz w:val="22"/>
                <w:szCs w:val="22"/>
              </w:rPr>
            </w:pPr>
            <w:r w:rsidRPr="004D2412">
              <w:rPr>
                <w:sz w:val="22"/>
                <w:szCs w:val="22"/>
              </w:rPr>
              <w:fldChar w:fldCharType="begin"/>
            </w:r>
            <w:r w:rsidRPr="004D2412">
              <w:rPr>
                <w:sz w:val="22"/>
                <w:szCs w:val="22"/>
              </w:rPr>
              <w:instrText xml:space="preserve"> HYPERLINK "mailto:kimse@sharplabs.com" </w:instrText>
            </w:r>
            <w:r w:rsidRPr="004D2412">
              <w:rPr>
                <w:sz w:val="22"/>
                <w:szCs w:val="22"/>
              </w:rPr>
              <w:fldChar w:fldCharType="separate"/>
            </w:r>
            <w:ins w:id="8" w:author="Xiu, Xiaoyu" w:date="2014-04-18T13:40:00Z">
              <w:r w:rsidRPr="004D2412">
                <w:rPr>
                  <w:rStyle w:val="Hyperlink"/>
                  <w:sz w:val="22"/>
                  <w:szCs w:val="22"/>
                </w:rPr>
                <w:t>kimse@sharplabs.com</w:t>
              </w:r>
              <w:r w:rsidRPr="004D2412">
                <w:rPr>
                  <w:sz w:val="22"/>
                  <w:szCs w:val="22"/>
                </w:rPr>
                <w:fldChar w:fldCharType="end"/>
              </w:r>
            </w:ins>
          </w:p>
          <w:p w:rsidR="00830D42" w:rsidRPr="004D2412" w:rsidRDefault="00BE5C48" w:rsidP="005E34D9">
            <w:pPr>
              <w:tabs>
                <w:tab w:val="left" w:pos="360"/>
                <w:tab w:val="left" w:pos="720"/>
                <w:tab w:val="left" w:pos="1080"/>
                <w:tab w:val="left" w:pos="1440"/>
              </w:tabs>
              <w:spacing w:before="136"/>
              <w:rPr>
                <w:ins w:id="9" w:author="Xiu, Xiaoyu" w:date="2014-04-18T13:34:00Z"/>
                <w:sz w:val="22"/>
                <w:szCs w:val="22"/>
              </w:rPr>
            </w:pPr>
            <w:ins w:id="10" w:author="Xiu, Xiaoyu" w:date="2014-04-18T13:37:00Z">
              <w:r w:rsidRPr="004D2412">
                <w:rPr>
                  <w:sz w:val="22"/>
                  <w:szCs w:val="22"/>
                </w:rPr>
                <w:fldChar w:fldCharType="begin"/>
              </w:r>
              <w:r w:rsidRPr="004D2412">
                <w:rPr>
                  <w:sz w:val="22"/>
                  <w:szCs w:val="22"/>
                </w:rPr>
                <w:instrText xml:space="preserve"> HYPERLINK "mailto:misrak@sharplabs.com" </w:instrText>
              </w:r>
              <w:r w:rsidRPr="004D2412">
                <w:rPr>
                  <w:sz w:val="22"/>
                  <w:szCs w:val="22"/>
                </w:rPr>
                <w:fldChar w:fldCharType="separate"/>
              </w:r>
              <w:r w:rsidRPr="004D2412">
                <w:rPr>
                  <w:rStyle w:val="Hyperlink"/>
                  <w:sz w:val="22"/>
                  <w:szCs w:val="22"/>
                </w:rPr>
                <w:t>misrak@sharplabs.com</w:t>
              </w:r>
              <w:r w:rsidRPr="004D2412">
                <w:rPr>
                  <w:sz w:val="22"/>
                  <w:szCs w:val="22"/>
                </w:rPr>
                <w:fldChar w:fldCharType="end"/>
              </w:r>
            </w:ins>
          </w:p>
        </w:tc>
        <w:tc>
          <w:tcPr>
            <w:tcW w:w="2791" w:type="dxa"/>
            <w:tcBorders>
              <w:top w:val="single" w:sz="4" w:space="0" w:color="auto"/>
              <w:left w:val="single" w:sz="4" w:space="0" w:color="auto"/>
              <w:bottom w:val="single" w:sz="4" w:space="0" w:color="auto"/>
              <w:right w:val="single" w:sz="4" w:space="0" w:color="auto"/>
            </w:tcBorders>
            <w:vAlign w:val="center"/>
          </w:tcPr>
          <w:p w:rsidR="00830D42" w:rsidRDefault="00D4656A">
            <w:pPr>
              <w:tabs>
                <w:tab w:val="left" w:pos="360"/>
                <w:tab w:val="left" w:pos="720"/>
                <w:tab w:val="left" w:pos="1080"/>
                <w:tab w:val="left" w:pos="1440"/>
              </w:tabs>
              <w:spacing w:before="136"/>
              <w:rPr>
                <w:ins w:id="11" w:author="Xiu, Xiaoyu" w:date="2014-04-18T13:34:00Z"/>
                <w:sz w:val="22"/>
                <w:szCs w:val="22"/>
              </w:rPr>
            </w:pPr>
            <w:ins w:id="12" w:author="Xiu, Xiaoyu" w:date="2014-04-18T13:37:00Z">
              <w:r>
                <w:rPr>
                  <w:sz w:val="22"/>
                  <w:szCs w:val="22"/>
                </w:rPr>
                <w:t>Sharp</w:t>
              </w:r>
            </w:ins>
          </w:p>
        </w:tc>
        <w:tc>
          <w:tcPr>
            <w:tcW w:w="375" w:type="dxa"/>
            <w:tcBorders>
              <w:top w:val="single" w:sz="4" w:space="0" w:color="auto"/>
              <w:left w:val="single" w:sz="4" w:space="0" w:color="auto"/>
              <w:bottom w:val="single" w:sz="4" w:space="0" w:color="auto"/>
              <w:right w:val="single" w:sz="4" w:space="0" w:color="auto"/>
            </w:tcBorders>
            <w:vAlign w:val="center"/>
          </w:tcPr>
          <w:p w:rsidR="00830D42" w:rsidRPr="00DB1979" w:rsidRDefault="00830D42">
            <w:pPr>
              <w:tabs>
                <w:tab w:val="left" w:pos="360"/>
                <w:tab w:val="left" w:pos="720"/>
                <w:tab w:val="left" w:pos="1080"/>
                <w:tab w:val="left" w:pos="1440"/>
              </w:tabs>
              <w:spacing w:before="136"/>
              <w:rPr>
                <w:ins w:id="13" w:author="Xiu, Xiaoyu" w:date="2014-04-18T13:34:00Z"/>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830D42" w:rsidRPr="00DB1979" w:rsidRDefault="00830D42">
            <w:pPr>
              <w:tabs>
                <w:tab w:val="left" w:pos="360"/>
                <w:tab w:val="left" w:pos="720"/>
                <w:tab w:val="left" w:pos="1080"/>
                <w:tab w:val="left" w:pos="1440"/>
              </w:tabs>
              <w:spacing w:before="136"/>
              <w:rPr>
                <w:ins w:id="14" w:author="Xiu, Xiaoyu" w:date="2014-04-18T13:34:00Z"/>
                <w:sz w:val="22"/>
                <w:szCs w:val="22"/>
                <w:lang w:val="pt-BR" w:eastAsia="ja-JP"/>
              </w:rPr>
            </w:pPr>
          </w:p>
        </w:tc>
      </w:tr>
      <w:tr w:rsidR="004D2412" w:rsidRPr="00DB1979" w:rsidTr="00257EB3">
        <w:trPr>
          <w:jc w:val="center"/>
          <w:ins w:id="15" w:author="Xiu, Xiaoyu" w:date="2014-04-18T13:43:00Z"/>
        </w:trPr>
        <w:tc>
          <w:tcPr>
            <w:tcW w:w="1670" w:type="dxa"/>
            <w:tcBorders>
              <w:top w:val="single" w:sz="4" w:space="0" w:color="auto"/>
              <w:left w:val="single" w:sz="4" w:space="0" w:color="auto"/>
              <w:bottom w:val="single" w:sz="4" w:space="0" w:color="auto"/>
              <w:right w:val="single" w:sz="4" w:space="0" w:color="auto"/>
            </w:tcBorders>
            <w:vAlign w:val="center"/>
          </w:tcPr>
          <w:p w:rsidR="004D2412" w:rsidRPr="004D2412" w:rsidRDefault="004D2412" w:rsidP="004D2412">
            <w:pPr>
              <w:tabs>
                <w:tab w:val="left" w:pos="360"/>
                <w:tab w:val="left" w:pos="720"/>
                <w:tab w:val="left" w:pos="1080"/>
                <w:tab w:val="left" w:pos="1440"/>
              </w:tabs>
              <w:spacing w:before="136"/>
              <w:rPr>
                <w:ins w:id="16" w:author="Xiu, Xiaoyu" w:date="2014-04-18T13:45:00Z"/>
                <w:sz w:val="22"/>
                <w:szCs w:val="22"/>
                <w:lang w:val="x-none" w:eastAsia="zh-TW"/>
              </w:rPr>
            </w:pPr>
            <w:ins w:id="17" w:author="Xiu, Xiaoyu" w:date="2014-04-18T13:45:00Z">
              <w:r w:rsidRPr="004D2412">
                <w:rPr>
                  <w:sz w:val="22"/>
                  <w:szCs w:val="22"/>
                  <w:lang w:val="fr-FR" w:eastAsia="zh-TW"/>
                </w:rPr>
                <w:t>C</w:t>
              </w:r>
              <w:r w:rsidRPr="004D2412">
                <w:rPr>
                  <w:sz w:val="22"/>
                  <w:szCs w:val="22"/>
                  <w:lang w:val="fr-FR" w:eastAsia="zh-TW"/>
                </w:rPr>
                <w:t>.</w:t>
              </w:r>
              <w:r w:rsidRPr="004D2412">
                <w:rPr>
                  <w:sz w:val="22"/>
                  <w:szCs w:val="22"/>
                  <w:lang w:val="fr-FR" w:eastAsia="zh-TW"/>
                </w:rPr>
                <w:t xml:space="preserve"> </w:t>
              </w:r>
              <w:proofErr w:type="spellStart"/>
              <w:r w:rsidRPr="004D2412">
                <w:rPr>
                  <w:sz w:val="22"/>
                  <w:szCs w:val="22"/>
                  <w:lang w:val="fr-FR" w:eastAsia="zh-TW"/>
                </w:rPr>
                <w:t>Rosewarne</w:t>
              </w:r>
              <w:proofErr w:type="spellEnd"/>
              <w:r w:rsidRPr="004D2412">
                <w:rPr>
                  <w:sz w:val="22"/>
                  <w:szCs w:val="22"/>
                  <w:lang w:val="fr-FR" w:eastAsia="zh-TW"/>
                </w:rPr>
                <w:br/>
                <w:t>C</w:t>
              </w:r>
              <w:r w:rsidRPr="004D2412">
                <w:rPr>
                  <w:sz w:val="22"/>
                  <w:szCs w:val="22"/>
                  <w:lang w:val="fr-FR" w:eastAsia="zh-TW"/>
                </w:rPr>
                <w:t>.</w:t>
              </w:r>
              <w:r w:rsidRPr="004D2412">
                <w:rPr>
                  <w:sz w:val="22"/>
                  <w:szCs w:val="22"/>
                  <w:lang w:val="fr-FR" w:eastAsia="zh-TW"/>
                </w:rPr>
                <w:t xml:space="preserve"> </w:t>
              </w:r>
              <w:proofErr w:type="spellStart"/>
              <w:r w:rsidRPr="004D2412">
                <w:rPr>
                  <w:sz w:val="22"/>
                  <w:szCs w:val="22"/>
                  <w:lang w:val="fr-FR" w:eastAsia="zh-TW"/>
                </w:rPr>
                <w:t>Gisquet</w:t>
              </w:r>
              <w:proofErr w:type="spellEnd"/>
              <w:r w:rsidRPr="004D2412">
                <w:rPr>
                  <w:sz w:val="22"/>
                  <w:szCs w:val="22"/>
                  <w:lang w:val="fr-FR" w:eastAsia="zh-TW"/>
                </w:rPr>
                <w:br/>
              </w:r>
              <w:r w:rsidRPr="004D2412">
                <w:rPr>
                  <w:sz w:val="22"/>
                  <w:szCs w:val="22"/>
                  <w:lang w:val="fr-FR"/>
                </w:rPr>
                <w:t>G</w:t>
              </w:r>
              <w:r w:rsidRPr="004D2412">
                <w:rPr>
                  <w:sz w:val="22"/>
                  <w:szCs w:val="22"/>
                  <w:lang w:val="fr-FR"/>
                </w:rPr>
                <w:t>.</w:t>
              </w:r>
              <w:r w:rsidRPr="004D2412">
                <w:rPr>
                  <w:sz w:val="22"/>
                  <w:szCs w:val="22"/>
                  <w:lang w:val="fr-FR"/>
                </w:rPr>
                <w:t xml:space="preserve"> Laroche</w:t>
              </w:r>
              <w:r w:rsidRPr="004D2412">
                <w:rPr>
                  <w:sz w:val="22"/>
                  <w:szCs w:val="22"/>
                  <w:lang w:eastAsia="zh-TW"/>
                </w:rPr>
                <w:br/>
                <w:t>P</w:t>
              </w:r>
              <w:r w:rsidRPr="004D2412">
                <w:rPr>
                  <w:sz w:val="22"/>
                  <w:szCs w:val="22"/>
                  <w:lang w:eastAsia="zh-TW"/>
                </w:rPr>
                <w:t>.</w:t>
              </w:r>
              <w:r w:rsidRPr="004D2412">
                <w:rPr>
                  <w:sz w:val="22"/>
                  <w:szCs w:val="22"/>
                  <w:lang w:eastAsia="zh-TW"/>
                </w:rPr>
                <w:t xml:space="preserve"> </w:t>
              </w:r>
              <w:proofErr w:type="spellStart"/>
              <w:r w:rsidRPr="004D2412">
                <w:rPr>
                  <w:sz w:val="22"/>
                  <w:szCs w:val="22"/>
                  <w:lang w:eastAsia="zh-TW"/>
                </w:rPr>
                <w:t>Onno</w:t>
              </w:r>
              <w:proofErr w:type="spellEnd"/>
            </w:ins>
          </w:p>
          <w:p w:rsidR="004D2412" w:rsidRPr="00BE5C48" w:rsidRDefault="004D2412" w:rsidP="002506AB">
            <w:pPr>
              <w:tabs>
                <w:tab w:val="left" w:pos="360"/>
                <w:tab w:val="left" w:pos="720"/>
                <w:tab w:val="left" w:pos="1080"/>
                <w:tab w:val="left" w:pos="1440"/>
              </w:tabs>
              <w:spacing w:before="136"/>
              <w:rPr>
                <w:ins w:id="18" w:author="Xiu, Xiaoyu" w:date="2014-04-18T13:43:00Z"/>
                <w:sz w:val="22"/>
                <w:szCs w:val="22"/>
              </w:rPr>
            </w:pPr>
          </w:p>
        </w:tc>
        <w:tc>
          <w:tcPr>
            <w:tcW w:w="4671" w:type="dxa"/>
            <w:tcBorders>
              <w:top w:val="single" w:sz="4" w:space="0" w:color="auto"/>
              <w:left w:val="single" w:sz="4" w:space="0" w:color="auto"/>
              <w:bottom w:val="single" w:sz="4" w:space="0" w:color="auto"/>
              <w:right w:val="single" w:sz="4" w:space="0" w:color="auto"/>
            </w:tcBorders>
            <w:vAlign w:val="center"/>
          </w:tcPr>
          <w:p w:rsidR="004D2412" w:rsidRPr="004D2412" w:rsidRDefault="004D2412" w:rsidP="005E34D9">
            <w:pPr>
              <w:tabs>
                <w:tab w:val="left" w:pos="360"/>
                <w:tab w:val="left" w:pos="720"/>
                <w:tab w:val="left" w:pos="1080"/>
                <w:tab w:val="left" w:pos="1440"/>
              </w:tabs>
              <w:spacing w:before="136"/>
              <w:rPr>
                <w:ins w:id="19" w:author="Xiu, Xiaoyu" w:date="2014-04-18T13:43:00Z"/>
                <w:sz w:val="22"/>
                <w:szCs w:val="22"/>
              </w:rPr>
            </w:pPr>
            <w:ins w:id="20" w:author="Xiu, Xiaoyu" w:date="2014-04-18T13:46:00Z">
              <w:r w:rsidRPr="004D2412">
                <w:rPr>
                  <w:sz w:val="22"/>
                  <w:szCs w:val="22"/>
                  <w:lang w:eastAsia="zh-TW"/>
                </w:rPr>
                <w:t>Chris.Rosewarne@cisra.canon.com.au</w:t>
              </w:r>
              <w:r w:rsidRPr="004D2412">
                <w:rPr>
                  <w:sz w:val="22"/>
                  <w:szCs w:val="22"/>
                  <w:lang w:eastAsia="zh-TW"/>
                </w:rPr>
                <w:br/>
                <w:t>christophe.gisquet@crf.canon.fr</w:t>
              </w:r>
              <w:r w:rsidRPr="004D2412">
                <w:rPr>
                  <w:sz w:val="22"/>
                  <w:szCs w:val="22"/>
                  <w:lang w:eastAsia="zh-TW"/>
                </w:rPr>
                <w:br/>
                <w:t>guillaume.laroche@crf.canon.fr</w:t>
              </w:r>
              <w:r w:rsidRPr="004D2412">
                <w:rPr>
                  <w:sz w:val="22"/>
                  <w:szCs w:val="22"/>
                  <w:lang w:eastAsia="zh-TW"/>
                </w:rPr>
                <w:br/>
              </w:r>
            </w:ins>
            <w:ins w:id="21" w:author="Xiu, Xiaoyu" w:date="2014-04-18T13:47:00Z">
              <w:r>
                <w:rPr>
                  <w:sz w:val="22"/>
                  <w:szCs w:val="22"/>
                  <w:lang w:eastAsia="zh-TW"/>
                </w:rPr>
                <w:fldChar w:fldCharType="begin"/>
              </w:r>
              <w:r>
                <w:rPr>
                  <w:sz w:val="22"/>
                  <w:szCs w:val="22"/>
                  <w:lang w:eastAsia="zh-TW"/>
                </w:rPr>
                <w:instrText xml:space="preserve"> HYPERLINK "mailto:</w:instrText>
              </w:r>
            </w:ins>
            <w:ins w:id="22" w:author="Xiu, Xiaoyu" w:date="2014-04-18T13:46:00Z">
              <w:r w:rsidRPr="004D2412">
                <w:rPr>
                  <w:sz w:val="22"/>
                  <w:szCs w:val="22"/>
                  <w:lang w:eastAsia="zh-TW"/>
                </w:rPr>
                <w:instrText>patrice.onno@crf.canon.fr</w:instrText>
              </w:r>
            </w:ins>
            <w:ins w:id="23" w:author="Xiu, Xiaoyu" w:date="2014-04-18T13:47:00Z">
              <w:r>
                <w:rPr>
                  <w:sz w:val="22"/>
                  <w:szCs w:val="22"/>
                  <w:lang w:eastAsia="zh-TW"/>
                </w:rPr>
                <w:instrText xml:space="preserve">" </w:instrText>
              </w:r>
              <w:r>
                <w:rPr>
                  <w:sz w:val="22"/>
                  <w:szCs w:val="22"/>
                  <w:lang w:eastAsia="zh-TW"/>
                </w:rPr>
                <w:fldChar w:fldCharType="separate"/>
              </w:r>
            </w:ins>
            <w:ins w:id="24" w:author="Xiu, Xiaoyu" w:date="2014-04-18T13:46:00Z">
              <w:r w:rsidRPr="0097678F">
                <w:rPr>
                  <w:rStyle w:val="Hyperlink"/>
                  <w:sz w:val="22"/>
                  <w:szCs w:val="22"/>
                  <w:lang w:eastAsia="zh-TW"/>
                </w:rPr>
                <w:t>patrice.onno@crf.canon.fr</w:t>
              </w:r>
            </w:ins>
            <w:ins w:id="25" w:author="Xiu, Xiaoyu" w:date="2014-04-18T13:47:00Z">
              <w:r>
                <w:rPr>
                  <w:sz w:val="22"/>
                  <w:szCs w:val="22"/>
                  <w:lang w:eastAsia="zh-TW"/>
                </w:rPr>
                <w:fldChar w:fldCharType="end"/>
              </w:r>
            </w:ins>
          </w:p>
        </w:tc>
        <w:tc>
          <w:tcPr>
            <w:tcW w:w="2791" w:type="dxa"/>
            <w:tcBorders>
              <w:top w:val="single" w:sz="4" w:space="0" w:color="auto"/>
              <w:left w:val="single" w:sz="4" w:space="0" w:color="auto"/>
              <w:bottom w:val="single" w:sz="4" w:space="0" w:color="auto"/>
              <w:right w:val="single" w:sz="4" w:space="0" w:color="auto"/>
            </w:tcBorders>
            <w:vAlign w:val="center"/>
          </w:tcPr>
          <w:p w:rsidR="004D2412" w:rsidRDefault="004D2412">
            <w:pPr>
              <w:tabs>
                <w:tab w:val="left" w:pos="360"/>
                <w:tab w:val="left" w:pos="720"/>
                <w:tab w:val="left" w:pos="1080"/>
                <w:tab w:val="left" w:pos="1440"/>
              </w:tabs>
              <w:spacing w:before="136"/>
              <w:rPr>
                <w:ins w:id="26" w:author="Xiu, Xiaoyu" w:date="2014-04-18T13:43:00Z"/>
                <w:sz w:val="22"/>
                <w:szCs w:val="22"/>
              </w:rPr>
            </w:pPr>
            <w:ins w:id="27" w:author="Xiu, Xiaoyu" w:date="2014-04-18T13:46:00Z">
              <w:r>
                <w:rPr>
                  <w:sz w:val="22"/>
                  <w:szCs w:val="22"/>
                </w:rPr>
                <w:t>Cannon</w:t>
              </w:r>
            </w:ins>
          </w:p>
        </w:tc>
        <w:tc>
          <w:tcPr>
            <w:tcW w:w="375" w:type="dxa"/>
            <w:tcBorders>
              <w:top w:val="single" w:sz="4" w:space="0" w:color="auto"/>
              <w:left w:val="single" w:sz="4" w:space="0" w:color="auto"/>
              <w:bottom w:val="single" w:sz="4" w:space="0" w:color="auto"/>
              <w:right w:val="single" w:sz="4" w:space="0" w:color="auto"/>
            </w:tcBorders>
            <w:vAlign w:val="center"/>
          </w:tcPr>
          <w:p w:rsidR="004D2412" w:rsidRPr="00DB1979" w:rsidRDefault="004D2412">
            <w:pPr>
              <w:tabs>
                <w:tab w:val="left" w:pos="360"/>
                <w:tab w:val="left" w:pos="720"/>
                <w:tab w:val="left" w:pos="1080"/>
                <w:tab w:val="left" w:pos="1440"/>
              </w:tabs>
              <w:spacing w:before="136"/>
              <w:rPr>
                <w:ins w:id="28" w:author="Xiu, Xiaoyu" w:date="2014-04-18T13:43:00Z"/>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4D2412" w:rsidRPr="00DB1979" w:rsidRDefault="004D2412">
            <w:pPr>
              <w:tabs>
                <w:tab w:val="left" w:pos="360"/>
                <w:tab w:val="left" w:pos="720"/>
                <w:tab w:val="left" w:pos="1080"/>
                <w:tab w:val="left" w:pos="1440"/>
              </w:tabs>
              <w:spacing w:before="136"/>
              <w:rPr>
                <w:ins w:id="29" w:author="Xiu, Xiaoyu" w:date="2014-04-18T13:43:00Z"/>
                <w:sz w:val="22"/>
                <w:szCs w:val="22"/>
                <w:lang w:val="pt-BR" w:eastAsia="ja-JP"/>
              </w:rPr>
            </w:pPr>
          </w:p>
        </w:tc>
      </w:tr>
      <w:tr w:rsidR="004D2412" w:rsidRPr="00DB1979" w:rsidTr="00257EB3">
        <w:trPr>
          <w:jc w:val="center"/>
          <w:ins w:id="30" w:author="Xiu, Xiaoyu" w:date="2014-04-18T13:48:00Z"/>
        </w:trPr>
        <w:tc>
          <w:tcPr>
            <w:tcW w:w="1670" w:type="dxa"/>
            <w:tcBorders>
              <w:top w:val="single" w:sz="4" w:space="0" w:color="auto"/>
              <w:left w:val="single" w:sz="4" w:space="0" w:color="auto"/>
              <w:bottom w:val="single" w:sz="4" w:space="0" w:color="auto"/>
              <w:right w:val="single" w:sz="4" w:space="0" w:color="auto"/>
            </w:tcBorders>
            <w:vAlign w:val="center"/>
          </w:tcPr>
          <w:p w:rsidR="004D2412" w:rsidRPr="004D2412" w:rsidRDefault="004D2412" w:rsidP="004D2412">
            <w:pPr>
              <w:tabs>
                <w:tab w:val="left" w:pos="360"/>
                <w:tab w:val="left" w:pos="720"/>
                <w:tab w:val="left" w:pos="1080"/>
                <w:tab w:val="left" w:pos="1440"/>
              </w:tabs>
              <w:spacing w:before="136"/>
              <w:rPr>
                <w:ins w:id="31" w:author="Xiu, Xiaoyu" w:date="2014-04-18T13:48:00Z"/>
                <w:sz w:val="22"/>
                <w:szCs w:val="22"/>
                <w:lang w:val="fr-FR" w:eastAsia="zh-TW"/>
              </w:rPr>
            </w:pPr>
            <w:ins w:id="32" w:author="Xiu, Xiaoyu" w:date="2014-04-18T13:48:00Z">
              <w:r>
                <w:rPr>
                  <w:sz w:val="22"/>
                  <w:szCs w:val="22"/>
                  <w:lang w:val="fr-FR" w:eastAsia="zh-TW"/>
                </w:rPr>
                <w:t>J. Xu</w:t>
              </w:r>
            </w:ins>
          </w:p>
        </w:tc>
        <w:tc>
          <w:tcPr>
            <w:tcW w:w="4671" w:type="dxa"/>
            <w:tcBorders>
              <w:top w:val="single" w:sz="4" w:space="0" w:color="auto"/>
              <w:left w:val="single" w:sz="4" w:space="0" w:color="auto"/>
              <w:bottom w:val="single" w:sz="4" w:space="0" w:color="auto"/>
              <w:right w:val="single" w:sz="4" w:space="0" w:color="auto"/>
            </w:tcBorders>
            <w:vAlign w:val="center"/>
          </w:tcPr>
          <w:p w:rsidR="004D2412" w:rsidRPr="004D2412" w:rsidRDefault="004D2412" w:rsidP="005E34D9">
            <w:pPr>
              <w:tabs>
                <w:tab w:val="left" w:pos="360"/>
                <w:tab w:val="left" w:pos="720"/>
                <w:tab w:val="left" w:pos="1080"/>
                <w:tab w:val="left" w:pos="1440"/>
              </w:tabs>
              <w:spacing w:before="136"/>
              <w:rPr>
                <w:ins w:id="33" w:author="Xiu, Xiaoyu" w:date="2014-04-18T13:48:00Z"/>
                <w:sz w:val="22"/>
                <w:szCs w:val="22"/>
                <w:lang w:eastAsia="zh-TW"/>
              </w:rPr>
            </w:pPr>
            <w:ins w:id="34" w:author="Xiu, Xiaoyu" w:date="2014-04-18T13:48:00Z">
              <w:r w:rsidRPr="004D2412">
                <w:rPr>
                  <w:sz w:val="22"/>
                  <w:szCs w:val="22"/>
                  <w:lang w:eastAsia="zh-TW"/>
                </w:rPr>
                <w:t>Jun.Xu@am.sony.com</w:t>
              </w:r>
            </w:ins>
          </w:p>
        </w:tc>
        <w:tc>
          <w:tcPr>
            <w:tcW w:w="2791" w:type="dxa"/>
            <w:tcBorders>
              <w:top w:val="single" w:sz="4" w:space="0" w:color="auto"/>
              <w:left w:val="single" w:sz="4" w:space="0" w:color="auto"/>
              <w:bottom w:val="single" w:sz="4" w:space="0" w:color="auto"/>
              <w:right w:val="single" w:sz="4" w:space="0" w:color="auto"/>
            </w:tcBorders>
            <w:vAlign w:val="center"/>
          </w:tcPr>
          <w:p w:rsidR="004D2412" w:rsidRDefault="004D2412">
            <w:pPr>
              <w:tabs>
                <w:tab w:val="left" w:pos="360"/>
                <w:tab w:val="left" w:pos="720"/>
                <w:tab w:val="left" w:pos="1080"/>
                <w:tab w:val="left" w:pos="1440"/>
              </w:tabs>
              <w:spacing w:before="136"/>
              <w:rPr>
                <w:ins w:id="35" w:author="Xiu, Xiaoyu" w:date="2014-04-18T13:48:00Z"/>
                <w:sz w:val="22"/>
                <w:szCs w:val="22"/>
              </w:rPr>
            </w:pPr>
            <w:ins w:id="36" w:author="Xiu, Xiaoyu" w:date="2014-04-18T13:49:00Z">
              <w:r>
                <w:rPr>
                  <w:sz w:val="22"/>
                  <w:szCs w:val="22"/>
                </w:rPr>
                <w:t>Sony</w:t>
              </w:r>
            </w:ins>
            <w:bookmarkStart w:id="37" w:name="_GoBack"/>
            <w:bookmarkEnd w:id="37"/>
          </w:p>
        </w:tc>
        <w:tc>
          <w:tcPr>
            <w:tcW w:w="375" w:type="dxa"/>
            <w:tcBorders>
              <w:top w:val="single" w:sz="4" w:space="0" w:color="auto"/>
              <w:left w:val="single" w:sz="4" w:space="0" w:color="auto"/>
              <w:bottom w:val="single" w:sz="4" w:space="0" w:color="auto"/>
              <w:right w:val="single" w:sz="4" w:space="0" w:color="auto"/>
            </w:tcBorders>
            <w:vAlign w:val="center"/>
          </w:tcPr>
          <w:p w:rsidR="004D2412" w:rsidRPr="00DB1979" w:rsidRDefault="004D2412">
            <w:pPr>
              <w:tabs>
                <w:tab w:val="left" w:pos="360"/>
                <w:tab w:val="left" w:pos="720"/>
                <w:tab w:val="left" w:pos="1080"/>
                <w:tab w:val="left" w:pos="1440"/>
              </w:tabs>
              <w:spacing w:before="136"/>
              <w:rPr>
                <w:ins w:id="38" w:author="Xiu, Xiaoyu" w:date="2014-04-18T13:48:00Z"/>
                <w:sz w:val="22"/>
                <w:szCs w:val="22"/>
                <w:lang w:val="pt-BR" w:eastAsia="ja-JP"/>
              </w:rPr>
            </w:pPr>
          </w:p>
        </w:tc>
        <w:tc>
          <w:tcPr>
            <w:tcW w:w="375" w:type="dxa"/>
            <w:tcBorders>
              <w:top w:val="single" w:sz="4" w:space="0" w:color="auto"/>
              <w:left w:val="single" w:sz="4" w:space="0" w:color="auto"/>
              <w:bottom w:val="single" w:sz="4" w:space="0" w:color="auto"/>
              <w:right w:val="single" w:sz="4" w:space="0" w:color="auto"/>
            </w:tcBorders>
            <w:vAlign w:val="center"/>
          </w:tcPr>
          <w:p w:rsidR="004D2412" w:rsidRPr="00DB1979" w:rsidRDefault="004D2412">
            <w:pPr>
              <w:tabs>
                <w:tab w:val="left" w:pos="360"/>
                <w:tab w:val="left" w:pos="720"/>
                <w:tab w:val="left" w:pos="1080"/>
                <w:tab w:val="left" w:pos="1440"/>
              </w:tabs>
              <w:spacing w:before="136"/>
              <w:rPr>
                <w:ins w:id="39" w:author="Xiu, Xiaoyu" w:date="2014-04-18T13:48:00Z"/>
                <w:sz w:val="22"/>
                <w:szCs w:val="22"/>
                <w:lang w:val="pt-BR" w:eastAsia="ja-JP"/>
              </w:rPr>
            </w:pPr>
          </w:p>
        </w:tc>
      </w:tr>
    </w:tbl>
    <w:p w:rsidR="006A2092" w:rsidRDefault="006A2092" w:rsidP="006A2092">
      <w:pPr>
        <w:pStyle w:val="Heading1"/>
        <w:textAlignment w:val="baseline"/>
        <w:rPr>
          <w:lang w:val="en-CA" w:eastAsia="ja-JP"/>
        </w:rPr>
      </w:pPr>
      <w:r w:rsidRPr="00AD2E68">
        <w:rPr>
          <w:lang w:val="en-CA" w:eastAsia="ja-JP"/>
        </w:rPr>
        <w:t xml:space="preserve">Tools to </w:t>
      </w:r>
      <w:r>
        <w:rPr>
          <w:lang w:val="en-CA" w:eastAsia="ja-JP"/>
        </w:rPr>
        <w:t xml:space="preserve">be </w:t>
      </w:r>
      <w:r w:rsidRPr="00AD2E68">
        <w:rPr>
          <w:lang w:val="en-CA" w:eastAsia="ja-JP"/>
        </w:rPr>
        <w:t>test</w:t>
      </w:r>
      <w:r>
        <w:rPr>
          <w:lang w:val="en-CA" w:eastAsia="ja-JP"/>
        </w:rPr>
        <w:t>ed</w:t>
      </w:r>
    </w:p>
    <w:p w:rsidR="007B5243" w:rsidRDefault="007B5243" w:rsidP="007B5243">
      <w:pPr>
        <w:pStyle w:val="Heading2"/>
        <w:rPr>
          <w:lang w:eastAsia="ja-JP"/>
        </w:rPr>
      </w:pPr>
      <w:r>
        <w:rPr>
          <w:lang w:eastAsia="ja-JP"/>
        </w:rPr>
        <w:t>Inter-component prediction</w:t>
      </w:r>
    </w:p>
    <w:p w:rsidR="007B5243" w:rsidRDefault="007B5243" w:rsidP="007B5243">
      <w:pPr>
        <w:pStyle w:val="Heading3"/>
        <w:rPr>
          <w:lang w:eastAsia="ja-JP"/>
        </w:rPr>
      </w:pPr>
      <w:r>
        <w:rPr>
          <w:lang w:eastAsia="ja-JP"/>
        </w:rPr>
        <w:t>JCTVC-Q0034 (Huawei)</w:t>
      </w:r>
    </w:p>
    <w:p w:rsidR="00C5378F" w:rsidRPr="00C5378F" w:rsidRDefault="00C5378F" w:rsidP="00C5378F">
      <w:pPr>
        <w:jc w:val="both"/>
        <w:rPr>
          <w:sz w:val="22"/>
          <w:szCs w:val="22"/>
          <w:lang w:val="en-CA" w:eastAsia="ja-JP"/>
        </w:rPr>
      </w:pPr>
      <w:r w:rsidRPr="00C5378F">
        <w:rPr>
          <w:sz w:val="22"/>
          <w:szCs w:val="22"/>
          <w:lang w:val="en-CA" w:eastAsia="ja-JP"/>
        </w:rPr>
        <w:t xml:space="preserve">It is proposed to introduce the modified </w:t>
      </w:r>
      <w:proofErr w:type="spellStart"/>
      <w:r w:rsidRPr="00C5378F">
        <w:rPr>
          <w:sz w:val="22"/>
          <w:szCs w:val="22"/>
          <w:lang w:val="en-CA" w:eastAsia="ja-JP"/>
        </w:rPr>
        <w:t>LMChroma</w:t>
      </w:r>
      <w:proofErr w:type="spellEnd"/>
      <w:r w:rsidRPr="00C5378F">
        <w:rPr>
          <w:sz w:val="22"/>
          <w:szCs w:val="22"/>
          <w:lang w:val="en-CA" w:eastAsia="ja-JP"/>
        </w:rPr>
        <w:t xml:space="preserve"> </w:t>
      </w:r>
      <w:r w:rsidR="00E45C77">
        <w:rPr>
          <w:sz w:val="22"/>
          <w:szCs w:val="22"/>
          <w:lang w:val="en-CA" w:eastAsia="ja-JP"/>
        </w:rPr>
        <w:t xml:space="preserve">model </w:t>
      </w:r>
      <w:r w:rsidRPr="00C5378F">
        <w:rPr>
          <w:sz w:val="22"/>
          <w:szCs w:val="22"/>
          <w:lang w:val="en-CA" w:eastAsia="ja-JP"/>
        </w:rPr>
        <w:t xml:space="preserve">to further exploit the cross-color component correlation. A new </w:t>
      </w:r>
      <w:proofErr w:type="spellStart"/>
      <w:r w:rsidRPr="00C5378F">
        <w:rPr>
          <w:sz w:val="22"/>
          <w:szCs w:val="22"/>
          <w:lang w:val="en-CA" w:eastAsia="ja-JP"/>
        </w:rPr>
        <w:t>chroma</w:t>
      </w:r>
      <w:proofErr w:type="spellEnd"/>
      <w:r w:rsidRPr="00C5378F">
        <w:rPr>
          <w:sz w:val="22"/>
          <w:szCs w:val="22"/>
          <w:lang w:val="en-CA" w:eastAsia="ja-JP"/>
        </w:rPr>
        <w:t xml:space="preserve"> mode is added in current HEVC </w:t>
      </w:r>
      <w:proofErr w:type="spellStart"/>
      <w:r w:rsidRPr="00C5378F">
        <w:rPr>
          <w:sz w:val="22"/>
          <w:szCs w:val="22"/>
          <w:lang w:val="en-CA" w:eastAsia="ja-JP"/>
        </w:rPr>
        <w:t>RExt</w:t>
      </w:r>
      <w:proofErr w:type="spellEnd"/>
      <w:r w:rsidRPr="00C5378F">
        <w:rPr>
          <w:sz w:val="22"/>
          <w:szCs w:val="22"/>
          <w:lang w:val="en-CA" w:eastAsia="ja-JP"/>
        </w:rPr>
        <w:t xml:space="preserve"> draft to signal the </w:t>
      </w:r>
      <w:proofErr w:type="spellStart"/>
      <w:r w:rsidRPr="00C5378F">
        <w:rPr>
          <w:sz w:val="22"/>
          <w:szCs w:val="22"/>
          <w:lang w:val="en-CA" w:eastAsia="ja-JP"/>
        </w:rPr>
        <w:t>LMChroma</w:t>
      </w:r>
      <w:proofErr w:type="spellEnd"/>
      <w:r w:rsidRPr="00C5378F">
        <w:rPr>
          <w:sz w:val="22"/>
          <w:szCs w:val="22"/>
          <w:lang w:val="en-CA" w:eastAsia="ja-JP"/>
        </w:rPr>
        <w:t xml:space="preserve">. Available </w:t>
      </w:r>
      <w:proofErr w:type="spellStart"/>
      <w:r w:rsidRPr="00C5378F">
        <w:rPr>
          <w:sz w:val="22"/>
          <w:szCs w:val="22"/>
          <w:lang w:val="en-CA" w:eastAsia="ja-JP"/>
        </w:rPr>
        <w:t>luma</w:t>
      </w:r>
      <w:proofErr w:type="spellEnd"/>
      <w:r w:rsidRPr="00C5378F">
        <w:rPr>
          <w:sz w:val="22"/>
          <w:szCs w:val="22"/>
          <w:lang w:val="en-CA" w:eastAsia="ja-JP"/>
        </w:rPr>
        <w:t xml:space="preserve"> and </w:t>
      </w:r>
      <w:proofErr w:type="spellStart"/>
      <w:r w:rsidRPr="00C5378F">
        <w:rPr>
          <w:sz w:val="22"/>
          <w:szCs w:val="22"/>
          <w:lang w:val="en-CA" w:eastAsia="ja-JP"/>
        </w:rPr>
        <w:t>chroma</w:t>
      </w:r>
      <w:proofErr w:type="spellEnd"/>
      <w:r w:rsidRPr="00C5378F">
        <w:rPr>
          <w:sz w:val="22"/>
          <w:szCs w:val="22"/>
          <w:lang w:val="en-CA" w:eastAsia="ja-JP"/>
        </w:rPr>
        <w:t xml:space="preserve"> component samples are utilized to derive the linear prediction.</w:t>
      </w:r>
    </w:p>
    <w:p w:rsidR="007B5243" w:rsidRDefault="007B5243" w:rsidP="002862EA">
      <w:pPr>
        <w:pStyle w:val="Heading3"/>
        <w:rPr>
          <w:lang w:eastAsia="ja-JP"/>
        </w:rPr>
      </w:pPr>
      <w:r w:rsidRPr="002862EA">
        <w:rPr>
          <w:lang w:eastAsia="ja-JP"/>
        </w:rPr>
        <w:lastRenderedPageBreak/>
        <w:t>JCTVC</w:t>
      </w:r>
      <w:r>
        <w:rPr>
          <w:lang w:eastAsia="ja-JP"/>
        </w:rPr>
        <w:t>-Q0036</w:t>
      </w:r>
      <w:r w:rsidRPr="002862EA">
        <w:rPr>
          <w:lang w:eastAsia="ja-JP"/>
        </w:rPr>
        <w:t xml:space="preserve"> (</w:t>
      </w:r>
      <w:r w:rsidR="007816EE" w:rsidRPr="002862EA">
        <w:rPr>
          <w:lang w:eastAsia="ja-JP"/>
        </w:rPr>
        <w:t>Mitsubishi)</w:t>
      </w:r>
    </w:p>
    <w:p w:rsidR="00EE0EBB" w:rsidRPr="00EE0EBB" w:rsidRDefault="00EE0EBB" w:rsidP="00EE0EBB">
      <w:pPr>
        <w:spacing w:before="120"/>
        <w:jc w:val="both"/>
        <w:rPr>
          <w:sz w:val="22"/>
          <w:szCs w:val="22"/>
          <w:lang w:val="en-CA" w:eastAsia="ja-JP"/>
        </w:rPr>
      </w:pPr>
      <w:r w:rsidRPr="00EE0EBB">
        <w:rPr>
          <w:sz w:val="22"/>
          <w:szCs w:val="22"/>
          <w:lang w:val="en-CA" w:eastAsia="ja-JP"/>
        </w:rPr>
        <w:t xml:space="preserve">It is proposed to introduce a </w:t>
      </w:r>
      <w:proofErr w:type="spellStart"/>
      <w:r w:rsidRPr="00EE0EBB">
        <w:rPr>
          <w:sz w:val="22"/>
          <w:szCs w:val="22"/>
          <w:lang w:val="en-CA" w:eastAsia="ja-JP"/>
        </w:rPr>
        <w:t>chroma</w:t>
      </w:r>
      <w:proofErr w:type="spellEnd"/>
      <w:r w:rsidRPr="00EE0EBB">
        <w:rPr>
          <w:sz w:val="22"/>
          <w:szCs w:val="22"/>
          <w:lang w:val="en-CA" w:eastAsia="ja-JP"/>
        </w:rPr>
        <w:t xml:space="preserve"> prediction mode using the correlation between two components. The proposed prediction mode is available for PUs applying intra prediction or intra block copy for </w:t>
      </w:r>
      <w:proofErr w:type="spellStart"/>
      <w:r w:rsidRPr="00EE0EBB">
        <w:rPr>
          <w:sz w:val="22"/>
          <w:szCs w:val="22"/>
          <w:lang w:val="en-CA" w:eastAsia="ja-JP"/>
        </w:rPr>
        <w:t>luma</w:t>
      </w:r>
      <w:proofErr w:type="spellEnd"/>
      <w:r w:rsidRPr="00EE0EBB">
        <w:rPr>
          <w:sz w:val="22"/>
          <w:szCs w:val="22"/>
          <w:lang w:val="en-CA" w:eastAsia="ja-JP"/>
        </w:rPr>
        <w:t xml:space="preserve"> component. A PU-level flag is signaled to indicate whether to use the proposed </w:t>
      </w:r>
      <w:proofErr w:type="spellStart"/>
      <w:r w:rsidRPr="00EE0EBB">
        <w:rPr>
          <w:sz w:val="22"/>
          <w:szCs w:val="22"/>
          <w:lang w:val="en-CA" w:eastAsia="ja-JP"/>
        </w:rPr>
        <w:t>chroma</w:t>
      </w:r>
      <w:proofErr w:type="spellEnd"/>
      <w:r w:rsidRPr="00EE0EBB">
        <w:rPr>
          <w:sz w:val="22"/>
          <w:szCs w:val="22"/>
          <w:lang w:val="en-CA" w:eastAsia="ja-JP"/>
        </w:rPr>
        <w:t xml:space="preserve"> prediction or not. If the flag is enabled, inter-component prediction (ICP) using scaling and offset parameter is conducted at corresponding PU. The parameters are derived by the same formula as “LM </w:t>
      </w:r>
      <w:proofErr w:type="spellStart"/>
      <w:r w:rsidRPr="00EE0EBB">
        <w:rPr>
          <w:sz w:val="22"/>
          <w:szCs w:val="22"/>
          <w:lang w:val="en-CA" w:eastAsia="ja-JP"/>
        </w:rPr>
        <w:t>chroma</w:t>
      </w:r>
      <w:proofErr w:type="spellEnd"/>
      <w:r w:rsidRPr="00EE0EBB">
        <w:rPr>
          <w:sz w:val="22"/>
          <w:szCs w:val="22"/>
          <w:lang w:val="en-CA" w:eastAsia="ja-JP"/>
        </w:rPr>
        <w:t>” mode. Moreover, a reference color component selection flag for each PU is introduced for the R (Cr) component.</w:t>
      </w:r>
    </w:p>
    <w:p w:rsidR="00EE0EBB" w:rsidRPr="00EE0EBB" w:rsidRDefault="00EE0EBB" w:rsidP="00EE0EBB">
      <w:pPr>
        <w:spacing w:before="120"/>
        <w:jc w:val="both"/>
        <w:rPr>
          <w:sz w:val="22"/>
          <w:szCs w:val="22"/>
          <w:lang w:val="en-CA" w:eastAsia="ja-JP"/>
        </w:rPr>
      </w:pPr>
      <w:r w:rsidRPr="00EE0EBB">
        <w:rPr>
          <w:sz w:val="22"/>
          <w:szCs w:val="22"/>
          <w:lang w:val="en-CA" w:eastAsia="ja-JP"/>
        </w:rPr>
        <w:t>The prediction sample generation process is conducted for each TU and PU for the intra prediction CU and intra block copy CU, respectively. It is noted that the derivation process of the scaling and the offset parameter is performed for each CU not PU for intra block copy CU.</w:t>
      </w:r>
    </w:p>
    <w:p w:rsidR="00597183" w:rsidRDefault="0077020D" w:rsidP="00EE0EBB">
      <w:pPr>
        <w:spacing w:before="120"/>
        <w:jc w:val="both"/>
        <w:rPr>
          <w:ins w:id="40" w:author="峯澤 彰(情報総研 高符Ｇ)" w:date="2014-04-16T11:10:00Z"/>
          <w:rFonts w:eastAsiaTheme="minorEastAsia"/>
          <w:sz w:val="22"/>
          <w:szCs w:val="22"/>
          <w:lang w:val="en-CA" w:eastAsia="ja-JP"/>
        </w:rPr>
      </w:pPr>
      <w:r>
        <w:rPr>
          <w:sz w:val="22"/>
          <w:szCs w:val="22"/>
          <w:lang w:val="en-CA" w:eastAsia="ja-JP"/>
        </w:rPr>
        <w:t xml:space="preserve">On combination of ICP and cross-component prediction (CCP) in </w:t>
      </w:r>
      <w:proofErr w:type="spellStart"/>
      <w:r>
        <w:rPr>
          <w:sz w:val="22"/>
          <w:szCs w:val="22"/>
          <w:lang w:val="en-CA" w:eastAsia="ja-JP"/>
        </w:rPr>
        <w:t>RExt</w:t>
      </w:r>
      <w:proofErr w:type="spellEnd"/>
      <w:r>
        <w:rPr>
          <w:sz w:val="22"/>
          <w:szCs w:val="22"/>
          <w:lang w:val="en-CA" w:eastAsia="ja-JP"/>
        </w:rPr>
        <w:t xml:space="preserve">, </w:t>
      </w:r>
      <w:r>
        <w:rPr>
          <w:rFonts w:eastAsiaTheme="minorEastAsia"/>
          <w:sz w:val="22"/>
          <w:szCs w:val="22"/>
          <w:lang w:val="en-CA" w:eastAsia="ja-JP"/>
        </w:rPr>
        <w:t>the proposed scheme applies the restriction</w:t>
      </w:r>
      <w:r>
        <w:rPr>
          <w:sz w:val="22"/>
          <w:szCs w:val="22"/>
          <w:lang w:val="en-CA" w:eastAsia="ja-JP"/>
        </w:rPr>
        <w:t xml:space="preserve"> that CCP </w:t>
      </w:r>
      <w:r>
        <w:rPr>
          <w:rFonts w:eastAsiaTheme="minorEastAsia"/>
          <w:sz w:val="22"/>
          <w:szCs w:val="22"/>
          <w:lang w:val="en-CA" w:eastAsia="ja-JP"/>
        </w:rPr>
        <w:t xml:space="preserve">is always disabled </w:t>
      </w:r>
      <w:r>
        <w:rPr>
          <w:sz w:val="22"/>
          <w:szCs w:val="22"/>
          <w:lang w:val="en-CA" w:eastAsia="ja-JP"/>
        </w:rPr>
        <w:t xml:space="preserve">at </w:t>
      </w:r>
      <w:r>
        <w:rPr>
          <w:rFonts w:eastAsiaTheme="minorEastAsia"/>
          <w:sz w:val="22"/>
          <w:szCs w:val="22"/>
          <w:lang w:val="en-CA" w:eastAsia="ja-JP"/>
        </w:rPr>
        <w:t xml:space="preserve">the block applying ICP. </w:t>
      </w:r>
      <w:ins w:id="41" w:author="峯澤 彰(情報総研 高符Ｇ)" w:date="2014-04-16T11:09:00Z">
        <w:r w:rsidR="00597183">
          <w:rPr>
            <w:rFonts w:eastAsiaTheme="minorEastAsia" w:hint="eastAsia"/>
            <w:sz w:val="22"/>
            <w:szCs w:val="22"/>
            <w:lang w:val="en-CA" w:eastAsia="ja-JP"/>
          </w:rPr>
          <w:t>In th</w:t>
        </w:r>
        <w:r w:rsidR="00432B6D">
          <w:rPr>
            <w:rFonts w:eastAsiaTheme="minorEastAsia" w:hint="eastAsia"/>
            <w:sz w:val="22"/>
            <w:szCs w:val="22"/>
            <w:lang w:val="en-CA" w:eastAsia="ja-JP"/>
          </w:rPr>
          <w:t>is subtest, the proposed scheme</w:t>
        </w:r>
      </w:ins>
      <w:ins w:id="42" w:author="峯澤 彰(情報総研 高符Ｇ)" w:date="2014-04-16T15:42:00Z">
        <w:r w:rsidR="00432B6D">
          <w:rPr>
            <w:rFonts w:eastAsiaTheme="minorEastAsia" w:hint="eastAsia"/>
            <w:sz w:val="22"/>
            <w:szCs w:val="22"/>
            <w:lang w:val="en-CA" w:eastAsia="ja-JP"/>
          </w:rPr>
          <w:t xml:space="preserve"> will be</w:t>
        </w:r>
      </w:ins>
      <w:ins w:id="43" w:author="峯澤 彰(情報総研 高符Ｇ)" w:date="2014-04-16T11:10:00Z">
        <w:r w:rsidR="00597183">
          <w:rPr>
            <w:rFonts w:eastAsiaTheme="minorEastAsia" w:hint="eastAsia"/>
            <w:sz w:val="22"/>
            <w:szCs w:val="22"/>
            <w:lang w:val="en-CA" w:eastAsia="ja-JP"/>
          </w:rPr>
          <w:t xml:space="preserve"> </w:t>
        </w:r>
      </w:ins>
      <w:ins w:id="44" w:author="峯澤 彰(情報総研 高符Ｇ)" w:date="2014-04-16T11:09:00Z">
        <w:r w:rsidR="00597183">
          <w:rPr>
            <w:rFonts w:eastAsiaTheme="minorEastAsia" w:hint="eastAsia"/>
            <w:sz w:val="22"/>
            <w:szCs w:val="22"/>
            <w:lang w:val="en-CA" w:eastAsia="ja-JP"/>
          </w:rPr>
          <w:t>evaluat</w:t>
        </w:r>
      </w:ins>
      <w:ins w:id="45" w:author="峯澤 彰(情報総研 高符Ｇ)" w:date="2014-04-16T11:10:00Z">
        <w:r w:rsidR="00597183">
          <w:rPr>
            <w:rFonts w:eastAsiaTheme="minorEastAsia" w:hint="eastAsia"/>
            <w:sz w:val="22"/>
            <w:szCs w:val="22"/>
            <w:lang w:val="en-CA" w:eastAsia="ja-JP"/>
          </w:rPr>
          <w:t>e</w:t>
        </w:r>
      </w:ins>
      <w:ins w:id="46" w:author="峯澤 彰(情報総研 高符Ｇ)" w:date="2014-04-16T11:47:00Z">
        <w:r w:rsidR="00E35B65">
          <w:rPr>
            <w:rFonts w:eastAsiaTheme="minorEastAsia" w:hint="eastAsia"/>
            <w:sz w:val="22"/>
            <w:szCs w:val="22"/>
            <w:lang w:val="en-CA" w:eastAsia="ja-JP"/>
          </w:rPr>
          <w:t>d</w:t>
        </w:r>
      </w:ins>
      <w:ins w:id="47" w:author="峯澤 彰(情報総研 高符Ｇ)" w:date="2014-04-16T11:10:00Z">
        <w:r w:rsidR="00597183">
          <w:rPr>
            <w:rFonts w:eastAsiaTheme="minorEastAsia" w:hint="eastAsia"/>
            <w:sz w:val="22"/>
            <w:szCs w:val="22"/>
            <w:lang w:val="en-CA" w:eastAsia="ja-JP"/>
          </w:rPr>
          <w:t xml:space="preserve"> </w:t>
        </w:r>
      </w:ins>
      <w:ins w:id="48" w:author="峯澤 彰(情報総研 高符Ｇ)" w:date="2014-04-16T15:00:00Z">
        <w:r w:rsidR="008764EF">
          <w:rPr>
            <w:rFonts w:eastAsiaTheme="minorEastAsia" w:hint="eastAsia"/>
            <w:sz w:val="22"/>
            <w:szCs w:val="22"/>
            <w:lang w:val="en-CA" w:eastAsia="ja-JP"/>
          </w:rPr>
          <w:t>by the</w:t>
        </w:r>
      </w:ins>
      <w:ins w:id="49" w:author="峯澤 彰(情報総研 高符Ｇ)" w:date="2014-04-16T11:10:00Z">
        <w:r w:rsidR="008764EF">
          <w:rPr>
            <w:rFonts w:eastAsiaTheme="minorEastAsia" w:hint="eastAsia"/>
            <w:sz w:val="22"/>
            <w:szCs w:val="22"/>
            <w:lang w:val="en-CA" w:eastAsia="ja-JP"/>
          </w:rPr>
          <w:t xml:space="preserve"> follow</w:t>
        </w:r>
      </w:ins>
      <w:ins w:id="50" w:author="峯澤 彰(情報総研 高符Ｇ)" w:date="2014-04-16T15:01:00Z">
        <w:r w:rsidR="008764EF">
          <w:rPr>
            <w:rFonts w:eastAsiaTheme="minorEastAsia" w:hint="eastAsia"/>
            <w:sz w:val="22"/>
            <w:szCs w:val="22"/>
            <w:lang w:val="en-CA" w:eastAsia="ja-JP"/>
          </w:rPr>
          <w:t>ing tests</w:t>
        </w:r>
      </w:ins>
      <w:ins w:id="51" w:author="峯澤 彰(情報総研 高符Ｇ)" w:date="2014-04-16T11:10:00Z">
        <w:r w:rsidR="00597183">
          <w:rPr>
            <w:rFonts w:eastAsiaTheme="minorEastAsia" w:hint="eastAsia"/>
            <w:sz w:val="22"/>
            <w:szCs w:val="22"/>
            <w:lang w:val="en-CA" w:eastAsia="ja-JP"/>
          </w:rPr>
          <w:t>.</w:t>
        </w:r>
      </w:ins>
    </w:p>
    <w:p w:rsidR="00597183" w:rsidRPr="00CE22F6" w:rsidRDefault="00597183" w:rsidP="00597183">
      <w:pPr>
        <w:spacing w:before="120"/>
        <w:jc w:val="both"/>
        <w:rPr>
          <w:ins w:id="52" w:author="峯澤 彰(情報総研 高符Ｇ)" w:date="2014-04-16T11:12:00Z"/>
          <w:rFonts w:eastAsiaTheme="minorEastAsia"/>
          <w:b/>
          <w:sz w:val="22"/>
          <w:szCs w:val="22"/>
          <w:u w:val="single"/>
          <w:lang w:val="en-CA" w:eastAsia="ja-JP"/>
        </w:rPr>
      </w:pPr>
      <w:ins w:id="53" w:author="峯澤 彰(情報総研 高符Ｇ)" w:date="2014-04-16T11:11:00Z">
        <w:r w:rsidRPr="00CE22F6">
          <w:rPr>
            <w:rFonts w:eastAsiaTheme="minorEastAsia" w:hint="eastAsia"/>
            <w:b/>
            <w:sz w:val="22"/>
            <w:szCs w:val="22"/>
            <w:u w:val="single"/>
            <w:lang w:val="en-CA" w:eastAsia="ja-JP"/>
          </w:rPr>
          <w:t>- Test 1</w:t>
        </w:r>
      </w:ins>
      <w:ins w:id="54" w:author="峯澤 彰(情報総研 高符Ｇ)" w:date="2014-04-16T15:43:00Z">
        <w:r w:rsidR="00432B6D">
          <w:rPr>
            <w:rFonts w:eastAsiaTheme="minorEastAsia" w:hint="eastAsia"/>
            <w:b/>
            <w:sz w:val="22"/>
            <w:szCs w:val="22"/>
            <w:u w:val="single"/>
            <w:lang w:val="en-CA" w:eastAsia="ja-JP"/>
          </w:rPr>
          <w:t xml:space="preserve"> (</w:t>
        </w:r>
      </w:ins>
      <w:ins w:id="55" w:author="峯澤 彰(情報総研 高符Ｇ)" w:date="2014-04-16T15:45:00Z">
        <w:r w:rsidR="00432B6D">
          <w:rPr>
            <w:rFonts w:eastAsiaTheme="minorEastAsia" w:hint="eastAsia"/>
            <w:b/>
            <w:sz w:val="22"/>
            <w:szCs w:val="22"/>
            <w:u w:val="single"/>
            <w:lang w:val="en-CA" w:eastAsia="ja-JP"/>
          </w:rPr>
          <w:t>common</w:t>
        </w:r>
      </w:ins>
      <w:ins w:id="56" w:author="峯澤 彰(情報総研 高符Ｇ)" w:date="2014-04-16T15:43:00Z">
        <w:r w:rsidR="00432B6D">
          <w:rPr>
            <w:rFonts w:eastAsiaTheme="minorEastAsia" w:hint="eastAsia"/>
            <w:b/>
            <w:sz w:val="22"/>
            <w:szCs w:val="22"/>
            <w:u w:val="single"/>
            <w:lang w:val="en-CA" w:eastAsia="ja-JP"/>
          </w:rPr>
          <w:t xml:space="preserve"> test)</w:t>
        </w:r>
      </w:ins>
    </w:p>
    <w:p w:rsidR="00597183" w:rsidRPr="00597183" w:rsidRDefault="00CE22F6" w:rsidP="00597183">
      <w:pPr>
        <w:spacing w:before="120"/>
        <w:jc w:val="both"/>
        <w:rPr>
          <w:ins w:id="57" w:author="峯澤 彰(情報総研 高符Ｇ)" w:date="2014-04-16T11:11:00Z"/>
          <w:rFonts w:eastAsiaTheme="minorEastAsia"/>
          <w:sz w:val="22"/>
          <w:szCs w:val="22"/>
          <w:lang w:val="en-CA" w:eastAsia="ja-JP"/>
        </w:rPr>
      </w:pPr>
      <w:ins w:id="58" w:author="峯澤 彰(情報総研 高符Ｇ)" w:date="2014-04-16T11:24:00Z">
        <w:r>
          <w:rPr>
            <w:rFonts w:eastAsiaTheme="minorEastAsia" w:hint="eastAsia"/>
            <w:sz w:val="22"/>
            <w:szCs w:val="22"/>
            <w:lang w:val="en-CA" w:eastAsia="ja-JP"/>
          </w:rPr>
          <w:t>This test</w:t>
        </w:r>
      </w:ins>
      <w:ins w:id="59" w:author="峯澤 彰(情報総研 高符Ｇ)" w:date="2014-04-16T13:19:00Z">
        <w:r w:rsidR="00482A80">
          <w:rPr>
            <w:rFonts w:eastAsiaTheme="minorEastAsia" w:hint="eastAsia"/>
            <w:sz w:val="22"/>
            <w:szCs w:val="22"/>
            <w:lang w:val="en-CA" w:eastAsia="ja-JP"/>
          </w:rPr>
          <w:t xml:space="preserve"> evaluates</w:t>
        </w:r>
      </w:ins>
      <w:ins w:id="60" w:author="峯澤 彰(情報総研 高符Ｇ)" w:date="2014-04-16T11:24:00Z">
        <w:r>
          <w:rPr>
            <w:rFonts w:eastAsiaTheme="minorEastAsia" w:hint="eastAsia"/>
            <w:sz w:val="22"/>
            <w:szCs w:val="22"/>
            <w:lang w:val="en-CA" w:eastAsia="ja-JP"/>
          </w:rPr>
          <w:t xml:space="preserve"> </w:t>
        </w:r>
      </w:ins>
      <w:ins w:id="61" w:author="峯澤 彰(情報総研 高符Ｇ)" w:date="2014-04-16T13:20:00Z">
        <w:r w:rsidR="00482A80">
          <w:rPr>
            <w:rFonts w:eastAsiaTheme="minorEastAsia" w:hint="eastAsia"/>
            <w:sz w:val="22"/>
            <w:szCs w:val="22"/>
            <w:lang w:val="en-CA" w:eastAsia="ja-JP"/>
          </w:rPr>
          <w:t xml:space="preserve">the coding performance of </w:t>
        </w:r>
      </w:ins>
      <w:ins w:id="62" w:author="峯澤 彰(情報総研 高符Ｇ)" w:date="2014-04-16T13:19:00Z">
        <w:r w:rsidR="00482A80">
          <w:rPr>
            <w:rFonts w:eastAsiaTheme="minorEastAsia" w:hint="eastAsia"/>
            <w:sz w:val="22"/>
            <w:szCs w:val="22"/>
            <w:lang w:val="en-CA" w:eastAsia="ja-JP"/>
          </w:rPr>
          <w:t>the proposed scheme</w:t>
        </w:r>
      </w:ins>
      <w:ins w:id="63" w:author="峯澤 彰(情報総研 高符Ｇ)" w:date="2014-04-16T11:25:00Z">
        <w:r>
          <w:rPr>
            <w:rFonts w:eastAsiaTheme="minorEastAsia" w:hint="eastAsia"/>
            <w:sz w:val="22"/>
            <w:szCs w:val="22"/>
            <w:lang w:val="en-CA" w:eastAsia="ja-JP"/>
          </w:rPr>
          <w:t xml:space="preserve"> under SCCE5 test conditions described in Section 5.</w:t>
        </w:r>
      </w:ins>
    </w:p>
    <w:p w:rsidR="00597183" w:rsidRPr="00CE22F6" w:rsidRDefault="00597183" w:rsidP="00597183">
      <w:pPr>
        <w:spacing w:before="120"/>
        <w:jc w:val="both"/>
        <w:rPr>
          <w:ins w:id="64" w:author="峯澤 彰(情報総研 高符Ｇ)" w:date="2014-04-16T11:11:00Z"/>
          <w:rFonts w:eastAsiaTheme="minorEastAsia"/>
          <w:b/>
          <w:sz w:val="22"/>
          <w:szCs w:val="22"/>
          <w:u w:val="single"/>
          <w:lang w:val="en-CA" w:eastAsia="ja-JP"/>
        </w:rPr>
      </w:pPr>
      <w:ins w:id="65" w:author="峯澤 彰(情報総研 高符Ｇ)" w:date="2014-04-16T11:11:00Z">
        <w:r w:rsidRPr="00CE22F6">
          <w:rPr>
            <w:rFonts w:eastAsiaTheme="minorEastAsia" w:hint="eastAsia"/>
            <w:b/>
            <w:sz w:val="22"/>
            <w:szCs w:val="22"/>
            <w:u w:val="single"/>
            <w:lang w:val="en-CA" w:eastAsia="ja-JP"/>
          </w:rPr>
          <w:t>- Test 2</w:t>
        </w:r>
      </w:ins>
      <w:ins w:id="66" w:author="峯澤 彰(情報総研 高符Ｇ)" w:date="2014-04-16T15:43:00Z">
        <w:r w:rsidR="00432B6D">
          <w:rPr>
            <w:rFonts w:eastAsiaTheme="minorEastAsia" w:hint="eastAsia"/>
            <w:b/>
            <w:sz w:val="22"/>
            <w:szCs w:val="22"/>
            <w:u w:val="single"/>
            <w:lang w:val="en-CA" w:eastAsia="ja-JP"/>
          </w:rPr>
          <w:t xml:space="preserve"> (additional test)</w:t>
        </w:r>
      </w:ins>
    </w:p>
    <w:p w:rsidR="0049411C" w:rsidRDefault="0049411C" w:rsidP="0049411C">
      <w:pPr>
        <w:spacing w:before="120"/>
        <w:jc w:val="both"/>
        <w:rPr>
          <w:ins w:id="67" w:author="峯澤 彰(情報総研 高符Ｇ)" w:date="2014-04-16T13:35:00Z"/>
          <w:rFonts w:eastAsiaTheme="minorEastAsia"/>
          <w:sz w:val="22"/>
          <w:szCs w:val="22"/>
          <w:lang w:val="en-CA" w:eastAsia="ja-JP"/>
        </w:rPr>
      </w:pPr>
      <w:ins w:id="68" w:author="峯澤 彰(情報総研 高符Ｇ)" w:date="2014-04-16T13:34:00Z">
        <w:r>
          <w:rPr>
            <w:rFonts w:eastAsiaTheme="minorEastAsia" w:hint="eastAsia"/>
            <w:sz w:val="22"/>
            <w:szCs w:val="22"/>
            <w:lang w:val="en-CA" w:eastAsia="ja-JP"/>
          </w:rPr>
          <w:t>For the sake of</w:t>
        </w:r>
      </w:ins>
      <w:ins w:id="69" w:author="峯澤 彰(情報総研 高符Ｇ)" w:date="2014-04-16T13:30:00Z">
        <w:r w:rsidR="004E14E7">
          <w:rPr>
            <w:rFonts w:eastAsiaTheme="minorEastAsia" w:hint="eastAsia"/>
            <w:sz w:val="22"/>
            <w:szCs w:val="22"/>
            <w:lang w:val="en-CA" w:eastAsia="ja-JP"/>
          </w:rPr>
          <w:t xml:space="preserve"> </w:t>
        </w:r>
        <w:r w:rsidR="004E14E7">
          <w:rPr>
            <w:rFonts w:eastAsiaTheme="minorEastAsia"/>
            <w:sz w:val="22"/>
            <w:szCs w:val="22"/>
            <w:lang w:val="en-CA" w:eastAsia="ja-JP"/>
          </w:rPr>
          <w:t>appropriate</w:t>
        </w:r>
        <w:r w:rsidR="004E14E7" w:rsidRPr="00091A28">
          <w:rPr>
            <w:rFonts w:eastAsiaTheme="minorEastAsia" w:hint="eastAsia"/>
            <w:sz w:val="22"/>
            <w:szCs w:val="22"/>
            <w:lang w:val="en-CA" w:eastAsia="ja-JP"/>
          </w:rPr>
          <w:t xml:space="preserve"> </w:t>
        </w:r>
      </w:ins>
      <w:ins w:id="70" w:author="峯澤 彰(情報総研 高符Ｇ)" w:date="2014-04-16T13:31:00Z">
        <w:r w:rsidR="004E14E7">
          <w:rPr>
            <w:rFonts w:eastAsiaTheme="minorEastAsia"/>
            <w:sz w:val="22"/>
            <w:szCs w:val="22"/>
            <w:lang w:val="en-CA" w:eastAsia="ja-JP"/>
          </w:rPr>
          <w:t>evaluation</w:t>
        </w:r>
        <w:r w:rsidR="004E14E7">
          <w:rPr>
            <w:rFonts w:eastAsiaTheme="minorEastAsia" w:hint="eastAsia"/>
            <w:sz w:val="22"/>
            <w:szCs w:val="22"/>
            <w:lang w:val="en-CA" w:eastAsia="ja-JP"/>
          </w:rPr>
          <w:t xml:space="preserve"> of</w:t>
        </w:r>
      </w:ins>
      <w:ins w:id="71" w:author="峯澤 彰(情報総研 高符Ｇ)" w:date="2014-04-16T13:30:00Z">
        <w:r w:rsidR="004E14E7" w:rsidRPr="00091A28">
          <w:rPr>
            <w:rFonts w:eastAsiaTheme="minorEastAsia" w:hint="eastAsia"/>
            <w:sz w:val="22"/>
            <w:szCs w:val="22"/>
            <w:lang w:val="en-CA" w:eastAsia="ja-JP"/>
          </w:rPr>
          <w:t xml:space="preserve"> </w:t>
        </w:r>
        <w:r w:rsidR="004E14E7" w:rsidRPr="00091A28">
          <w:rPr>
            <w:rFonts w:eastAsiaTheme="minorEastAsia"/>
            <w:sz w:val="22"/>
            <w:szCs w:val="22"/>
            <w:lang w:val="en-CA" w:eastAsia="ja-JP"/>
          </w:rPr>
          <w:t>Y BD-rate</w:t>
        </w:r>
        <w:r w:rsidR="004E14E7" w:rsidRPr="00091A28">
          <w:rPr>
            <w:rFonts w:eastAsiaTheme="minorEastAsia" w:hint="eastAsia"/>
            <w:sz w:val="22"/>
            <w:szCs w:val="22"/>
            <w:lang w:val="en-CA" w:eastAsia="ja-JP"/>
          </w:rPr>
          <w:t xml:space="preserve"> for </w:t>
        </w:r>
        <w:proofErr w:type="spellStart"/>
        <w:r w:rsidR="004E14E7" w:rsidRPr="00091A28">
          <w:rPr>
            <w:rFonts w:eastAsiaTheme="minorEastAsia" w:hint="eastAsia"/>
            <w:sz w:val="22"/>
            <w:szCs w:val="22"/>
            <w:lang w:val="en-CA" w:eastAsia="ja-JP"/>
          </w:rPr>
          <w:t>YCbCr</w:t>
        </w:r>
        <w:proofErr w:type="spellEnd"/>
        <w:r w:rsidR="004E14E7" w:rsidRPr="00091A28">
          <w:rPr>
            <w:rFonts w:eastAsiaTheme="minorEastAsia" w:hint="eastAsia"/>
            <w:sz w:val="22"/>
            <w:szCs w:val="22"/>
            <w:lang w:val="en-CA" w:eastAsia="ja-JP"/>
          </w:rPr>
          <w:t xml:space="preserve"> sequences</w:t>
        </w:r>
      </w:ins>
      <w:ins w:id="72" w:author="峯澤 彰(情報総研 高符Ｇ)" w:date="2014-04-16T13:31:00Z">
        <w:r w:rsidR="004E14E7">
          <w:rPr>
            <w:rFonts w:eastAsiaTheme="minorEastAsia" w:hint="eastAsia"/>
            <w:sz w:val="22"/>
            <w:szCs w:val="22"/>
            <w:lang w:val="en-CA" w:eastAsia="ja-JP"/>
          </w:rPr>
          <w:t xml:space="preserve">, </w:t>
        </w:r>
      </w:ins>
      <w:ins w:id="73" w:author="峯澤 彰(情報総研 高符Ｇ)" w:date="2014-04-16T11:44:00Z">
        <w:r w:rsidR="00091A28" w:rsidRPr="00091A28">
          <w:rPr>
            <w:rFonts w:eastAsiaTheme="minorEastAsia" w:hint="eastAsia"/>
            <w:sz w:val="22"/>
            <w:szCs w:val="22"/>
            <w:lang w:val="en-CA" w:eastAsia="ja-JP"/>
          </w:rPr>
          <w:t xml:space="preserve">this test </w:t>
        </w:r>
      </w:ins>
      <w:ins w:id="74" w:author="峯澤 彰(情報総研 高符Ｇ)" w:date="2014-04-16T15:24:00Z">
        <w:r w:rsidR="00FD6A30">
          <w:rPr>
            <w:rFonts w:eastAsiaTheme="minorEastAsia" w:hint="eastAsia"/>
            <w:sz w:val="22"/>
            <w:szCs w:val="22"/>
            <w:lang w:val="en-CA" w:eastAsia="ja-JP"/>
          </w:rPr>
          <w:t>uses</w:t>
        </w:r>
      </w:ins>
      <w:ins w:id="75" w:author="峯澤 彰(情報総研 高符Ｇ)" w:date="2014-04-16T11:42:00Z">
        <w:r w:rsidR="00091A28" w:rsidRPr="00091A28">
          <w:rPr>
            <w:rFonts w:eastAsiaTheme="minorEastAsia" w:hint="eastAsia"/>
            <w:sz w:val="22"/>
            <w:szCs w:val="22"/>
            <w:lang w:val="en-CA" w:eastAsia="ja-JP"/>
          </w:rPr>
          <w:t xml:space="preserve"> the modified </w:t>
        </w:r>
        <w:proofErr w:type="spellStart"/>
        <w:r w:rsidR="00091A28" w:rsidRPr="00091A28">
          <w:rPr>
            <w:rFonts w:eastAsiaTheme="minorEastAsia" w:hint="eastAsia"/>
            <w:sz w:val="22"/>
            <w:szCs w:val="22"/>
            <w:lang w:val="en-CA" w:eastAsia="ja-JP"/>
          </w:rPr>
          <w:t>chroma</w:t>
        </w:r>
      </w:ins>
      <w:proofErr w:type="spellEnd"/>
      <w:ins w:id="76" w:author="峯澤 彰(情報総研 高符Ｇ)" w:date="2014-04-16T11:43:00Z">
        <w:r w:rsidR="00091A28" w:rsidRPr="00091A28">
          <w:rPr>
            <w:rFonts w:eastAsiaTheme="minorEastAsia" w:hint="eastAsia"/>
            <w:sz w:val="22"/>
            <w:szCs w:val="22"/>
            <w:lang w:val="en-CA" w:eastAsia="ja-JP"/>
          </w:rPr>
          <w:t xml:space="preserve"> </w:t>
        </w:r>
        <m:oMath>
          <m:r>
            <m:rPr>
              <m:sty m:val="p"/>
            </m:rPr>
            <w:rPr>
              <w:rFonts w:ascii="Cambria Math" w:hAnsi="Cambria Math" w:hint="eastAsia"/>
              <w:sz w:val="22"/>
              <w:szCs w:val="22"/>
              <w:lang w:val="en-CA" w:eastAsia="ja-JP"/>
            </w:rPr>
            <m:t>λ</m:t>
          </m:r>
        </m:oMath>
        <w:r w:rsidR="00585E1D" w:rsidRPr="00585E1D">
          <w:rPr>
            <w:sz w:val="22"/>
            <w:szCs w:val="22"/>
            <w:lang w:val="en-CA" w:eastAsia="ja-JP"/>
          </w:rPr>
          <w:t xml:space="preserve"> value</w:t>
        </w:r>
      </w:ins>
      <w:ins w:id="77" w:author="峯澤 彰(情報総研 高符Ｇ)" w:date="2014-04-16T11:32:00Z">
        <w:r w:rsidR="00CE22F6" w:rsidRPr="00091A28">
          <w:rPr>
            <w:rFonts w:eastAsiaTheme="minorEastAsia" w:hint="eastAsia"/>
            <w:sz w:val="22"/>
            <w:szCs w:val="22"/>
            <w:lang w:val="en-CA" w:eastAsia="ja-JP"/>
          </w:rPr>
          <w:t xml:space="preserve"> </w:t>
        </w:r>
      </w:ins>
      <w:ins w:id="78" w:author="峯澤 彰(情報総研 高符Ｇ)" w:date="2014-04-16T11:43:00Z">
        <w:r w:rsidR="00091A28">
          <w:rPr>
            <w:rFonts w:eastAsiaTheme="minorEastAsia" w:hint="eastAsia"/>
            <w:sz w:val="22"/>
            <w:szCs w:val="22"/>
            <w:lang w:val="en-CA" w:eastAsia="ja-JP"/>
          </w:rPr>
          <w:t xml:space="preserve">for </w:t>
        </w:r>
      </w:ins>
      <w:ins w:id="79" w:author="峯澤 彰(情報総研 高符Ｇ)" w:date="2014-04-16T11:44:00Z">
        <w:r w:rsidR="00091A28">
          <w:rPr>
            <w:rFonts w:eastAsiaTheme="minorEastAsia" w:hint="eastAsia"/>
            <w:sz w:val="22"/>
            <w:szCs w:val="22"/>
            <w:lang w:val="en-CA" w:eastAsia="ja-JP"/>
          </w:rPr>
          <w:t>the proposed scheme</w:t>
        </w:r>
      </w:ins>
      <w:ins w:id="80" w:author="峯澤 彰(情報総研 高符Ｇ)" w:date="2014-04-16T11:39:00Z">
        <w:r w:rsidR="00091A28" w:rsidRPr="00091A28">
          <w:rPr>
            <w:rFonts w:eastAsiaTheme="minorEastAsia" w:hint="eastAsia"/>
            <w:sz w:val="22"/>
            <w:szCs w:val="22"/>
            <w:lang w:val="en-CA" w:eastAsia="ja-JP"/>
          </w:rPr>
          <w:t xml:space="preserve">. </w:t>
        </w:r>
      </w:ins>
      <w:ins w:id="81" w:author="峯澤 彰(情報総研 高符Ｇ)" w:date="2014-04-16T15:21:00Z">
        <w:r w:rsidR="0022648E">
          <w:rPr>
            <w:rFonts w:eastAsiaTheme="minorEastAsia" w:hint="eastAsia"/>
            <w:sz w:val="22"/>
            <w:szCs w:val="22"/>
            <w:lang w:val="en-CA" w:eastAsia="ja-JP"/>
          </w:rPr>
          <w:t xml:space="preserve">Such </w:t>
        </w:r>
      </w:ins>
      <w:ins w:id="82" w:author="峯澤 彰(情報総研 高符Ｇ)" w:date="2014-04-16T13:36:00Z">
        <w:r>
          <w:rPr>
            <w:rFonts w:eastAsiaTheme="minorEastAsia" w:hint="eastAsia"/>
            <w:sz w:val="22"/>
            <w:szCs w:val="22"/>
            <w:lang w:val="en-CA" w:eastAsia="ja-JP"/>
          </w:rPr>
          <w:t>modification</w:t>
        </w:r>
      </w:ins>
      <w:ins w:id="83" w:author="峯澤 彰(情報総研 高符Ｇ)" w:date="2014-04-16T13:37:00Z">
        <w:r w:rsidR="00CB0457">
          <w:rPr>
            <w:rFonts w:eastAsiaTheme="minorEastAsia" w:hint="eastAsia"/>
            <w:sz w:val="22"/>
            <w:szCs w:val="22"/>
            <w:lang w:val="en-CA" w:eastAsia="ja-JP"/>
          </w:rPr>
          <w:t xml:space="preserve"> </w:t>
        </w:r>
      </w:ins>
      <w:ins w:id="84" w:author="峯澤 彰(情報総研 高符Ｇ)" w:date="2014-04-16T15:28:00Z">
        <w:r w:rsidR="00FD6A30">
          <w:rPr>
            <w:rFonts w:eastAsiaTheme="minorEastAsia" w:hint="eastAsia"/>
            <w:sz w:val="22"/>
            <w:szCs w:val="22"/>
            <w:lang w:val="en-CA" w:eastAsia="ja-JP"/>
          </w:rPr>
          <w:t>has</w:t>
        </w:r>
      </w:ins>
      <w:ins w:id="85" w:author="峯澤 彰(情報総研 高符Ｇ)" w:date="2014-04-16T15:39:00Z">
        <w:r w:rsidR="00FA43D8">
          <w:rPr>
            <w:rFonts w:eastAsiaTheme="minorEastAsia" w:hint="eastAsia"/>
            <w:sz w:val="22"/>
            <w:szCs w:val="22"/>
            <w:lang w:val="en-CA" w:eastAsia="ja-JP"/>
          </w:rPr>
          <w:t xml:space="preserve"> the</w:t>
        </w:r>
      </w:ins>
      <w:ins w:id="86" w:author="峯澤 彰(情報総研 高符Ｇ)" w:date="2014-04-16T15:28:00Z">
        <w:r w:rsidR="00FD6A30">
          <w:rPr>
            <w:rFonts w:eastAsiaTheme="minorEastAsia" w:hint="eastAsia"/>
            <w:sz w:val="22"/>
            <w:szCs w:val="22"/>
            <w:lang w:val="en-CA" w:eastAsia="ja-JP"/>
          </w:rPr>
          <w:t xml:space="preserve"> </w:t>
        </w:r>
      </w:ins>
      <w:ins w:id="87" w:author="峯澤 彰(情報総研 高符Ｇ)" w:date="2014-04-16T15:29:00Z">
        <w:r w:rsidR="00FD6A30">
          <w:rPr>
            <w:rFonts w:eastAsiaTheme="minorEastAsia" w:hint="eastAsia"/>
            <w:sz w:val="22"/>
            <w:szCs w:val="22"/>
            <w:lang w:val="en-CA" w:eastAsia="ja-JP"/>
          </w:rPr>
          <w:t>effect</w:t>
        </w:r>
      </w:ins>
      <w:ins w:id="88" w:author="峯澤 彰(情報総研 高符Ｇ)" w:date="2014-04-16T13:37:00Z">
        <w:r w:rsidR="00CB0457">
          <w:rPr>
            <w:rFonts w:eastAsiaTheme="minorEastAsia" w:hint="eastAsia"/>
            <w:sz w:val="22"/>
            <w:szCs w:val="22"/>
            <w:lang w:val="en-CA" w:eastAsia="ja-JP"/>
          </w:rPr>
          <w:t xml:space="preserve"> that</w:t>
        </w:r>
      </w:ins>
      <w:ins w:id="89" w:author="峯澤 彰(情報総研 高符Ｇ)" w:date="2014-04-16T13:35:00Z">
        <w:r w:rsidRPr="00091A28">
          <w:rPr>
            <w:rFonts w:eastAsiaTheme="minorEastAsia" w:hint="eastAsia"/>
            <w:sz w:val="22"/>
            <w:szCs w:val="22"/>
            <w:lang w:val="en-CA" w:eastAsia="ja-JP"/>
          </w:rPr>
          <w:t xml:space="preserve"> </w:t>
        </w:r>
      </w:ins>
      <w:ins w:id="90" w:author="峯澤 彰(情報総研 高符Ｇ)" w:date="2014-04-16T15:19:00Z">
        <w:r w:rsidR="001A23AB">
          <w:rPr>
            <w:rFonts w:eastAsiaTheme="minorEastAsia" w:hint="eastAsia"/>
            <w:sz w:val="22"/>
            <w:szCs w:val="22"/>
            <w:lang w:val="en-CA" w:eastAsia="ja-JP"/>
          </w:rPr>
          <w:t xml:space="preserve">inter-component </w:t>
        </w:r>
      </w:ins>
      <w:ins w:id="91" w:author="峯澤 彰(情報総研 高符Ｇ)" w:date="2014-04-16T13:35:00Z">
        <w:r>
          <w:rPr>
            <w:rFonts w:eastAsiaTheme="minorEastAsia" w:hint="eastAsia"/>
            <w:sz w:val="22"/>
            <w:szCs w:val="22"/>
            <w:lang w:val="en-CA" w:eastAsia="ja-JP"/>
          </w:rPr>
          <w:t>prediction</w:t>
        </w:r>
        <w:r w:rsidRPr="00091A28">
          <w:rPr>
            <w:rFonts w:eastAsiaTheme="minorEastAsia" w:hint="eastAsia"/>
            <w:sz w:val="22"/>
            <w:szCs w:val="22"/>
            <w:lang w:val="en-CA" w:eastAsia="ja-JP"/>
          </w:rPr>
          <w:t xml:space="preserve"> works </w:t>
        </w:r>
      </w:ins>
      <w:ins w:id="92" w:author="峯澤 彰(情報総研 高符Ｇ)" w:date="2014-04-16T15:27:00Z">
        <w:r w:rsidR="00FD6A30">
          <w:rPr>
            <w:rFonts w:eastAsiaTheme="minorEastAsia" w:hint="eastAsia"/>
            <w:sz w:val="22"/>
            <w:szCs w:val="22"/>
            <w:lang w:val="en-CA" w:eastAsia="ja-JP"/>
          </w:rPr>
          <w:t xml:space="preserve">as the tool </w:t>
        </w:r>
      </w:ins>
      <w:ins w:id="93" w:author="峯澤 彰(情報総研 高符Ｇ)" w:date="2014-04-16T15:35:00Z">
        <w:r w:rsidR="003A489D">
          <w:rPr>
            <w:rFonts w:eastAsiaTheme="minorEastAsia" w:hint="eastAsia"/>
            <w:sz w:val="22"/>
            <w:szCs w:val="22"/>
            <w:lang w:val="en-CA" w:eastAsia="ja-JP"/>
          </w:rPr>
          <w:t>of</w:t>
        </w:r>
      </w:ins>
      <w:ins w:id="94" w:author="峯澤 彰(情報総研 高符Ｇ)" w:date="2014-04-16T13:35:00Z">
        <w:r w:rsidRPr="00091A28">
          <w:rPr>
            <w:rFonts w:eastAsiaTheme="minorEastAsia" w:hint="eastAsia"/>
            <w:sz w:val="22"/>
            <w:szCs w:val="22"/>
            <w:lang w:val="en-CA" w:eastAsia="ja-JP"/>
          </w:rPr>
          <w:t xml:space="preserve"> bitrate r</w:t>
        </w:r>
        <w:r w:rsidR="00A15F12">
          <w:rPr>
            <w:rFonts w:eastAsiaTheme="minorEastAsia" w:hint="eastAsia"/>
            <w:sz w:val="22"/>
            <w:szCs w:val="22"/>
            <w:lang w:val="en-CA" w:eastAsia="ja-JP"/>
          </w:rPr>
          <w:t xml:space="preserve">eduction instead of </w:t>
        </w:r>
      </w:ins>
      <w:ins w:id="95" w:author="峯澤 彰(情報総研 高符Ｇ)" w:date="2014-04-16T15:28:00Z">
        <w:r w:rsidR="00FD6A30">
          <w:rPr>
            <w:rFonts w:eastAsiaTheme="minorEastAsia" w:hint="eastAsia"/>
            <w:sz w:val="22"/>
            <w:szCs w:val="22"/>
            <w:lang w:val="en-CA" w:eastAsia="ja-JP"/>
          </w:rPr>
          <w:t xml:space="preserve">that </w:t>
        </w:r>
      </w:ins>
      <w:ins w:id="96" w:author="峯澤 彰(情報総研 高符Ｇ)" w:date="2014-04-16T15:36:00Z">
        <w:r w:rsidR="003A489D">
          <w:rPr>
            <w:rFonts w:eastAsiaTheme="minorEastAsia" w:hint="eastAsia"/>
            <w:sz w:val="22"/>
            <w:szCs w:val="22"/>
            <w:lang w:val="en-CA" w:eastAsia="ja-JP"/>
          </w:rPr>
          <w:t>of</w:t>
        </w:r>
      </w:ins>
      <w:ins w:id="97" w:author="峯澤 彰(情報総研 高符Ｇ)" w:date="2014-04-16T15:27:00Z">
        <w:r w:rsidR="00FD6A30">
          <w:rPr>
            <w:rFonts w:eastAsiaTheme="minorEastAsia" w:hint="eastAsia"/>
            <w:sz w:val="22"/>
            <w:szCs w:val="22"/>
            <w:lang w:val="en-CA" w:eastAsia="ja-JP"/>
          </w:rPr>
          <w:t xml:space="preserve"> </w:t>
        </w:r>
      </w:ins>
      <w:proofErr w:type="spellStart"/>
      <w:ins w:id="98" w:author="峯澤 彰(情報総研 高符Ｇ)" w:date="2014-04-16T13:35:00Z">
        <w:r w:rsidR="00A15F12">
          <w:rPr>
            <w:rFonts w:eastAsiaTheme="minorEastAsia" w:hint="eastAsia"/>
            <w:sz w:val="22"/>
            <w:szCs w:val="22"/>
            <w:lang w:val="en-CA" w:eastAsia="ja-JP"/>
          </w:rPr>
          <w:t>chroma</w:t>
        </w:r>
        <w:proofErr w:type="spellEnd"/>
        <w:r w:rsidR="00A15F12">
          <w:rPr>
            <w:rFonts w:eastAsiaTheme="minorEastAsia" w:hint="eastAsia"/>
            <w:sz w:val="22"/>
            <w:szCs w:val="22"/>
            <w:lang w:val="en-CA" w:eastAsia="ja-JP"/>
          </w:rPr>
          <w:t xml:space="preserve"> PSNR</w:t>
        </w:r>
        <w:r w:rsidRPr="00091A28">
          <w:rPr>
            <w:rFonts w:eastAsiaTheme="minorEastAsia" w:hint="eastAsia"/>
            <w:sz w:val="22"/>
            <w:szCs w:val="22"/>
            <w:lang w:val="en-CA" w:eastAsia="ja-JP"/>
          </w:rPr>
          <w:t xml:space="preserve"> improvement</w:t>
        </w:r>
        <w:r>
          <w:rPr>
            <w:rFonts w:eastAsiaTheme="minorEastAsia" w:hint="eastAsia"/>
            <w:sz w:val="22"/>
            <w:szCs w:val="22"/>
            <w:lang w:val="en-CA" w:eastAsia="ja-JP"/>
          </w:rPr>
          <w:t xml:space="preserve"> </w:t>
        </w:r>
        <w:r w:rsidRPr="00091A28">
          <w:rPr>
            <w:rFonts w:eastAsiaTheme="minorEastAsia" w:hint="eastAsia"/>
            <w:sz w:val="22"/>
            <w:szCs w:val="22"/>
            <w:lang w:val="en-CA" w:eastAsia="ja-JP"/>
          </w:rPr>
          <w:t>[</w:t>
        </w:r>
      </w:ins>
      <w:ins w:id="99" w:author="Xiu, Xiaoyu" w:date="2014-04-18T13:41:00Z">
        <w:r w:rsidR="00DA7542">
          <w:rPr>
            <w:rFonts w:eastAsiaTheme="minorEastAsia"/>
            <w:sz w:val="22"/>
            <w:szCs w:val="22"/>
            <w:lang w:val="en-CA" w:eastAsia="ja-JP"/>
          </w:rPr>
          <w:t>8</w:t>
        </w:r>
      </w:ins>
      <w:ins w:id="100" w:author="峯澤 彰(情報総研 高符Ｇ)" w:date="2014-04-16T13:35:00Z">
        <w:r w:rsidRPr="00091A28">
          <w:rPr>
            <w:rFonts w:eastAsiaTheme="minorEastAsia" w:hint="eastAsia"/>
            <w:sz w:val="22"/>
            <w:szCs w:val="22"/>
            <w:lang w:val="en-CA" w:eastAsia="ja-JP"/>
          </w:rPr>
          <w:t>]</w:t>
        </w:r>
        <w:r>
          <w:rPr>
            <w:rFonts w:eastAsiaTheme="minorEastAsia" w:hint="eastAsia"/>
            <w:sz w:val="22"/>
            <w:szCs w:val="22"/>
            <w:lang w:val="en-CA" w:eastAsia="ja-JP"/>
          </w:rPr>
          <w:t>.</w:t>
        </w:r>
      </w:ins>
    </w:p>
    <w:p w:rsidR="006736FC" w:rsidRPr="0049411C" w:rsidRDefault="00091A28" w:rsidP="0049411C">
      <w:pPr>
        <w:spacing w:before="120"/>
        <w:jc w:val="both"/>
        <w:rPr>
          <w:rFonts w:eastAsiaTheme="minorEastAsia"/>
          <w:sz w:val="22"/>
          <w:szCs w:val="22"/>
          <w:lang w:val="en-CA" w:eastAsia="ja-JP"/>
        </w:rPr>
      </w:pPr>
      <w:ins w:id="101" w:author="峯澤 彰(情報総研 高符Ｇ)" w:date="2014-04-16T11:39:00Z">
        <w:r w:rsidRPr="00091A28">
          <w:rPr>
            <w:rFonts w:eastAsiaTheme="minorEastAsia" w:hint="eastAsia"/>
            <w:sz w:val="22"/>
            <w:szCs w:val="22"/>
            <w:lang w:val="en-CA" w:eastAsia="ja-JP"/>
          </w:rPr>
          <w:t xml:space="preserve">In this test, </w:t>
        </w:r>
      </w:ins>
      <w:ins w:id="102" w:author="峯澤 彰(情報総研 高符Ｇ)" w:date="2014-04-16T11:40:00Z">
        <w:r w:rsidRPr="00091A28">
          <w:rPr>
            <w:rFonts w:eastAsiaTheme="minorEastAsia" w:hint="eastAsia"/>
            <w:sz w:val="22"/>
            <w:szCs w:val="22"/>
            <w:lang w:val="en-CA" w:eastAsia="ja-JP"/>
          </w:rPr>
          <w:t xml:space="preserve">the </w:t>
        </w:r>
      </w:ins>
      <w:ins w:id="103" w:author="峯澤 彰(情報総研 高符Ｇ)" w:date="2014-04-16T11:39:00Z">
        <w:r w:rsidRPr="00091A28">
          <w:rPr>
            <w:rFonts w:eastAsiaTheme="minorEastAsia" w:hint="eastAsia"/>
            <w:sz w:val="22"/>
            <w:szCs w:val="22"/>
            <w:lang w:val="en-CA" w:eastAsia="ja-JP"/>
          </w:rPr>
          <w:t xml:space="preserve">coding </w:t>
        </w:r>
      </w:ins>
      <w:ins w:id="104" w:author="峯澤 彰(情報総研 高符Ｇ)" w:date="2014-04-16T11:40:00Z">
        <w:r w:rsidRPr="00091A28">
          <w:rPr>
            <w:rFonts w:eastAsiaTheme="minorEastAsia" w:hint="eastAsia"/>
            <w:sz w:val="22"/>
            <w:szCs w:val="22"/>
            <w:lang w:val="en-CA" w:eastAsia="ja-JP"/>
          </w:rPr>
          <w:t>experiment</w:t>
        </w:r>
      </w:ins>
      <w:ins w:id="105" w:author="峯澤 彰(情報総研 高符Ｇ)" w:date="2014-04-16T13:57:00Z">
        <w:r w:rsidR="004101FE" w:rsidRPr="00091A28">
          <w:rPr>
            <w:rFonts w:eastAsiaTheme="minorEastAsia" w:hint="eastAsia"/>
            <w:sz w:val="22"/>
            <w:szCs w:val="22"/>
            <w:lang w:val="en-CA" w:eastAsia="ja-JP"/>
          </w:rPr>
          <w:t xml:space="preserve"> </w:t>
        </w:r>
        <w:r w:rsidR="004101FE">
          <w:rPr>
            <w:rFonts w:eastAsiaTheme="minorEastAsia" w:hint="eastAsia"/>
            <w:sz w:val="22"/>
            <w:szCs w:val="22"/>
            <w:lang w:val="en-CA" w:eastAsia="ja-JP"/>
          </w:rPr>
          <w:t>conducts</w:t>
        </w:r>
      </w:ins>
      <w:ins w:id="106" w:author="峯澤 彰(情報総研 高符Ｇ)" w:date="2014-04-16T11:39:00Z">
        <w:r w:rsidR="004101FE">
          <w:rPr>
            <w:rFonts w:eastAsiaTheme="minorEastAsia" w:hint="eastAsia"/>
            <w:sz w:val="22"/>
            <w:szCs w:val="22"/>
            <w:lang w:val="en-CA" w:eastAsia="ja-JP"/>
          </w:rPr>
          <w:t xml:space="preserve"> </w:t>
        </w:r>
      </w:ins>
      <w:ins w:id="107" w:author="峯澤 彰(情報総研 高符Ｇ)" w:date="2014-04-16T13:57:00Z">
        <w:r w:rsidR="004101FE">
          <w:rPr>
            <w:rFonts w:eastAsiaTheme="minorEastAsia" w:hint="eastAsia"/>
            <w:sz w:val="22"/>
            <w:szCs w:val="22"/>
            <w:lang w:val="en-CA" w:eastAsia="ja-JP"/>
          </w:rPr>
          <w:t>only for</w:t>
        </w:r>
      </w:ins>
      <w:ins w:id="108" w:author="峯澤 彰(情報総研 高符Ｇ)" w:date="2014-04-16T11:39:00Z">
        <w:r w:rsidRPr="00091A28">
          <w:rPr>
            <w:rFonts w:eastAsiaTheme="minorEastAsia" w:hint="eastAsia"/>
            <w:sz w:val="22"/>
            <w:szCs w:val="22"/>
            <w:lang w:val="en-CA" w:eastAsia="ja-JP"/>
          </w:rPr>
          <w:t xml:space="preserve"> </w:t>
        </w:r>
        <w:proofErr w:type="spellStart"/>
        <w:r w:rsidRPr="00091A28">
          <w:rPr>
            <w:rFonts w:eastAsiaTheme="minorEastAsia" w:hint="eastAsia"/>
            <w:sz w:val="22"/>
            <w:szCs w:val="22"/>
            <w:lang w:val="en-CA" w:eastAsia="ja-JP"/>
          </w:rPr>
          <w:t>YCbCr</w:t>
        </w:r>
        <w:proofErr w:type="spellEnd"/>
        <w:r w:rsidRPr="00091A28">
          <w:rPr>
            <w:rFonts w:eastAsiaTheme="minorEastAsia" w:hint="eastAsia"/>
            <w:sz w:val="22"/>
            <w:szCs w:val="22"/>
            <w:lang w:val="en-CA" w:eastAsia="ja-JP"/>
          </w:rPr>
          <w:t xml:space="preserve"> </w:t>
        </w:r>
      </w:ins>
      <w:ins w:id="109" w:author="峯澤 彰(情報総研 高符Ｇ)" w:date="2014-04-16T11:40:00Z">
        <w:r w:rsidR="00E35B65">
          <w:rPr>
            <w:rFonts w:eastAsiaTheme="minorEastAsia" w:hint="eastAsia"/>
            <w:sz w:val="22"/>
            <w:szCs w:val="22"/>
            <w:lang w:val="en-CA" w:eastAsia="ja-JP"/>
          </w:rPr>
          <w:t xml:space="preserve">sequences for </w:t>
        </w:r>
        <w:proofErr w:type="spellStart"/>
        <w:r w:rsidR="00E35B65">
          <w:rPr>
            <w:rFonts w:eastAsiaTheme="minorEastAsia" w:hint="eastAsia"/>
            <w:sz w:val="22"/>
            <w:szCs w:val="22"/>
            <w:lang w:val="en-CA" w:eastAsia="ja-JP"/>
          </w:rPr>
          <w:t>lo</w:t>
        </w:r>
      </w:ins>
      <w:ins w:id="110" w:author="峯澤 彰(情報総研 高符Ｇ)" w:date="2014-04-16T11:48:00Z">
        <w:r w:rsidR="00E35B65">
          <w:rPr>
            <w:rFonts w:eastAsiaTheme="minorEastAsia" w:hint="eastAsia"/>
            <w:sz w:val="22"/>
            <w:szCs w:val="22"/>
            <w:lang w:val="en-CA" w:eastAsia="ja-JP"/>
          </w:rPr>
          <w:t>s</w:t>
        </w:r>
      </w:ins>
      <w:ins w:id="111" w:author="峯澤 彰(情報総研 高符Ｇ)" w:date="2014-04-16T11:40:00Z">
        <w:r w:rsidRPr="00091A28">
          <w:rPr>
            <w:rFonts w:eastAsiaTheme="minorEastAsia" w:hint="eastAsia"/>
            <w:sz w:val="22"/>
            <w:szCs w:val="22"/>
            <w:lang w:val="en-CA" w:eastAsia="ja-JP"/>
          </w:rPr>
          <w:t>sy</w:t>
        </w:r>
        <w:proofErr w:type="spellEnd"/>
        <w:r w:rsidRPr="00091A28">
          <w:rPr>
            <w:rFonts w:eastAsiaTheme="minorEastAsia" w:hint="eastAsia"/>
            <w:sz w:val="22"/>
            <w:szCs w:val="22"/>
            <w:lang w:val="en-CA" w:eastAsia="ja-JP"/>
          </w:rPr>
          <w:t xml:space="preserve"> configurations</w:t>
        </w:r>
      </w:ins>
      <w:ins w:id="112" w:author="峯澤 彰(情報総研 高符Ｇ)" w:date="2014-04-16T11:41:00Z">
        <w:r w:rsidRPr="00091A28">
          <w:rPr>
            <w:rFonts w:eastAsiaTheme="minorEastAsia" w:hint="eastAsia"/>
            <w:sz w:val="22"/>
            <w:szCs w:val="22"/>
            <w:lang w:val="en-CA" w:eastAsia="ja-JP"/>
          </w:rPr>
          <w:t>.</w:t>
        </w:r>
      </w:ins>
      <w:ins w:id="113" w:author="峯澤 彰(情報総研 高符Ｇ)" w:date="2014-04-16T13:17:00Z">
        <w:r w:rsidR="00482A80">
          <w:rPr>
            <w:rFonts w:eastAsiaTheme="minorEastAsia" w:hint="eastAsia"/>
            <w:sz w:val="22"/>
            <w:szCs w:val="22"/>
            <w:lang w:val="en-CA" w:eastAsia="ja-JP"/>
          </w:rPr>
          <w:t xml:space="preserve"> The test conditions </w:t>
        </w:r>
      </w:ins>
      <w:ins w:id="114" w:author="峯澤 彰(情報総研 高符Ｇ)" w:date="2014-04-16T13:58:00Z">
        <w:r w:rsidR="004101FE">
          <w:rPr>
            <w:rFonts w:eastAsiaTheme="minorEastAsia" w:hint="eastAsia"/>
            <w:sz w:val="22"/>
            <w:szCs w:val="22"/>
            <w:lang w:val="en-CA" w:eastAsia="ja-JP"/>
          </w:rPr>
          <w:t xml:space="preserve">of this test also </w:t>
        </w:r>
      </w:ins>
      <w:ins w:id="115" w:author="峯澤 彰(情報総研 高符Ｇ)" w:date="2014-04-16T13:18:00Z">
        <w:r w:rsidR="00482A80">
          <w:rPr>
            <w:rFonts w:eastAsiaTheme="minorEastAsia" w:hint="eastAsia"/>
            <w:sz w:val="22"/>
            <w:szCs w:val="22"/>
            <w:lang w:val="en-CA" w:eastAsia="ja-JP"/>
          </w:rPr>
          <w:t>conform to the common test condition</w:t>
        </w:r>
      </w:ins>
      <w:ins w:id="116" w:author="峯澤 彰(情報総研 高符Ｇ)" w:date="2014-04-16T14:02:00Z">
        <w:r w:rsidR="0036042A">
          <w:rPr>
            <w:rFonts w:eastAsiaTheme="minorEastAsia" w:hint="eastAsia"/>
            <w:sz w:val="22"/>
            <w:szCs w:val="22"/>
            <w:lang w:val="en-CA" w:eastAsia="ja-JP"/>
          </w:rPr>
          <w:t>s</w:t>
        </w:r>
      </w:ins>
      <w:ins w:id="117" w:author="峯澤 彰(情報総研 高符Ｇ)" w:date="2014-04-16T13:20:00Z">
        <w:r w:rsidR="00482A80">
          <w:rPr>
            <w:rFonts w:eastAsiaTheme="minorEastAsia" w:hint="eastAsia"/>
            <w:sz w:val="22"/>
            <w:szCs w:val="22"/>
            <w:lang w:val="en-CA" w:eastAsia="ja-JP"/>
          </w:rPr>
          <w:t xml:space="preserve"> in Section 5.</w:t>
        </w:r>
      </w:ins>
    </w:p>
    <w:p w:rsidR="007816EE" w:rsidRDefault="007816EE" w:rsidP="007816EE">
      <w:pPr>
        <w:pStyle w:val="Heading3"/>
        <w:rPr>
          <w:lang w:eastAsia="ja-JP"/>
        </w:rPr>
      </w:pPr>
      <w:r w:rsidRPr="007816EE">
        <w:rPr>
          <w:lang w:eastAsia="ja-JP"/>
        </w:rPr>
        <w:t>JCTVC-Q0033 (</w:t>
      </w:r>
      <w:proofErr w:type="spellStart"/>
      <w:r w:rsidRPr="007816EE">
        <w:rPr>
          <w:lang w:eastAsia="ja-JP"/>
        </w:rPr>
        <w:t>MediaTek</w:t>
      </w:r>
      <w:proofErr w:type="spellEnd"/>
      <w:r w:rsidRPr="007816EE">
        <w:rPr>
          <w:lang w:eastAsia="ja-JP"/>
        </w:rPr>
        <w:t>)</w:t>
      </w:r>
    </w:p>
    <w:p w:rsidR="00326B59" w:rsidRPr="00326B59" w:rsidRDefault="00326B59" w:rsidP="00326B59">
      <w:pPr>
        <w:spacing w:before="120"/>
        <w:jc w:val="both"/>
        <w:rPr>
          <w:sz w:val="22"/>
          <w:szCs w:val="22"/>
          <w:lang w:val="en-CA" w:eastAsia="ja-JP"/>
        </w:rPr>
      </w:pPr>
      <w:r w:rsidRPr="00326B59">
        <w:rPr>
          <w:sz w:val="22"/>
          <w:szCs w:val="22"/>
          <w:lang w:val="en-CA" w:eastAsia="ja-JP"/>
        </w:rPr>
        <w:t xml:space="preserve">It is observed that alpha being equal to 4 or 8 takes quite a large proportion in RGB sequences. Because the current coding method does not match with such a distribution very well, it is proposed to code the alpha parameter adaptively. In the method, a flag </w:t>
      </w:r>
      <w:proofErr w:type="spellStart"/>
      <w:r w:rsidRPr="00326B59">
        <w:rPr>
          <w:sz w:val="22"/>
          <w:szCs w:val="22"/>
          <w:lang w:val="en-CA" w:eastAsia="ja-JP"/>
        </w:rPr>
        <w:t>scale_parameter_coding_mode</w:t>
      </w:r>
      <w:proofErr w:type="spellEnd"/>
      <w:r w:rsidRPr="00326B59">
        <w:rPr>
          <w:sz w:val="22"/>
          <w:szCs w:val="22"/>
          <w:lang w:val="en-CA" w:eastAsia="ja-JP"/>
        </w:rPr>
        <w:t xml:space="preserve"> in PPS extension (since the inter-component residual prediction enabling flag is carried in PPS) is signalled to indicate whether the following new signalling scheme is applied. </w:t>
      </w:r>
    </w:p>
    <w:p w:rsidR="00326B59" w:rsidRPr="00326B59" w:rsidRDefault="00326B59" w:rsidP="00326B59">
      <w:pPr>
        <w:spacing w:before="120"/>
        <w:jc w:val="both"/>
        <w:rPr>
          <w:sz w:val="22"/>
          <w:szCs w:val="22"/>
          <w:lang w:val="en-CA" w:eastAsia="ja-JP"/>
        </w:rPr>
      </w:pPr>
      <w:r w:rsidRPr="00326B59">
        <w:rPr>
          <w:sz w:val="22"/>
          <w:szCs w:val="22"/>
          <w:lang w:val="en-CA" w:eastAsia="ja-JP"/>
        </w:rPr>
        <w:t xml:space="preserve">In the new signalling, the alpha parameter is represented by </w:t>
      </w:r>
      <w:bookmarkStart w:id="118" w:name="OLE_LINK168"/>
      <w:bookmarkStart w:id="119" w:name="OLE_LINK167"/>
      <w:r w:rsidRPr="00326B59">
        <w:rPr>
          <w:sz w:val="22"/>
          <w:szCs w:val="22"/>
          <w:lang w:val="en-CA" w:eastAsia="ja-JP"/>
        </w:rPr>
        <w:t>log2_res_scale_pred_4minus</w:t>
      </w:r>
      <w:bookmarkEnd w:id="118"/>
      <w:bookmarkEnd w:id="119"/>
      <w:r w:rsidRPr="00326B59">
        <w:rPr>
          <w:sz w:val="22"/>
          <w:szCs w:val="22"/>
          <w:lang w:val="en-CA" w:eastAsia="ja-JP"/>
        </w:rPr>
        <w:t xml:space="preserve"> and </w:t>
      </w:r>
      <w:bookmarkStart w:id="120" w:name="OLE_LINK170"/>
      <w:bookmarkStart w:id="121" w:name="OLE_LINK169"/>
      <w:r w:rsidRPr="00326B59">
        <w:rPr>
          <w:sz w:val="22"/>
          <w:szCs w:val="22"/>
          <w:lang w:val="en-CA" w:eastAsia="ja-JP"/>
        </w:rPr>
        <w:t>log2_res_scale_neg</w:t>
      </w:r>
      <w:bookmarkEnd w:id="120"/>
      <w:bookmarkEnd w:id="121"/>
      <w:r w:rsidRPr="00326B59">
        <w:rPr>
          <w:sz w:val="22"/>
          <w:szCs w:val="22"/>
          <w:lang w:val="en-CA" w:eastAsia="ja-JP"/>
        </w:rPr>
        <w:t xml:space="preserve"> as depicted in Table 2. The</w:t>
      </w:r>
      <w:r w:rsidR="00F44F30">
        <w:rPr>
          <w:sz w:val="22"/>
          <w:szCs w:val="22"/>
          <w:lang w:val="en-CA" w:eastAsia="ja-JP"/>
        </w:rPr>
        <w:t xml:space="preserve"> binarization</w:t>
      </w:r>
      <w:r w:rsidRPr="00326B59">
        <w:rPr>
          <w:sz w:val="22"/>
          <w:szCs w:val="22"/>
          <w:lang w:val="en-CA" w:eastAsia="ja-JP"/>
        </w:rPr>
        <w:t xml:space="preserve"> for the two syntax elements and the corresponding alphas are demonstrated in Table. 3. Five context models are used by the five bins separately for log2_res_scale_pred_4minus. And log2_res_scale_neg is coded in the by-pass mode simply. In summary, alpha parameter equals to 1&lt;</w:t>
      </w:r>
      <w:proofErr w:type="gramStart"/>
      <w:r w:rsidRPr="00326B59">
        <w:rPr>
          <w:sz w:val="22"/>
          <w:szCs w:val="22"/>
          <w:lang w:val="en-CA" w:eastAsia="ja-JP"/>
        </w:rPr>
        <w:t>&lt;(</w:t>
      </w:r>
      <w:proofErr w:type="gramEnd"/>
      <w:r w:rsidRPr="00326B59">
        <w:rPr>
          <w:sz w:val="22"/>
          <w:szCs w:val="22"/>
          <w:lang w:val="en-CA" w:eastAsia="ja-JP"/>
        </w:rPr>
        <w:t xml:space="preserve">4–log2_res_scale_4minus) when scale_parameter_coding_mode equal to 1 and log2_res_scale_4minus is equal to neither 0 nor 5. If log2_res_scale_4minus equals to 5, alpha parameter equals to – (1&lt;&lt; log2_res_scale_neg). If log2_res_scale_4minus equals to 0, alpha parameter equals to 0. In this proposal, the flag </w:t>
      </w:r>
      <w:proofErr w:type="spellStart"/>
      <w:r w:rsidRPr="00326B59">
        <w:rPr>
          <w:sz w:val="22"/>
          <w:szCs w:val="22"/>
          <w:lang w:val="en-CA" w:eastAsia="ja-JP"/>
        </w:rPr>
        <w:t>scale_parameter_coding_mode</w:t>
      </w:r>
      <w:proofErr w:type="spellEnd"/>
      <w:r w:rsidRPr="00326B59">
        <w:rPr>
          <w:sz w:val="22"/>
          <w:szCs w:val="22"/>
          <w:lang w:val="en-CA" w:eastAsia="ja-JP"/>
        </w:rPr>
        <w:t xml:space="preserve"> is set to be 1 for RGB sequences, and set to be 0 for YUV sequences.</w:t>
      </w:r>
    </w:p>
    <w:p w:rsidR="00326B59" w:rsidRDefault="00326B59" w:rsidP="00326B59">
      <w:pPr>
        <w:jc w:val="both"/>
        <w:rPr>
          <w:rFonts w:eastAsia="SimSun"/>
          <w:lang w:val="en-GB" w:eastAsia="zh-CN"/>
        </w:rPr>
      </w:pPr>
    </w:p>
    <w:p w:rsidR="00326B59" w:rsidRDefault="00326B59" w:rsidP="00326B59">
      <w:pPr>
        <w:jc w:val="center"/>
        <w:rPr>
          <w:rFonts w:eastAsia="SimSun"/>
          <w:b/>
          <w:szCs w:val="22"/>
          <w:lang w:val="en-CA" w:eastAsia="zh-CN"/>
        </w:rPr>
      </w:pPr>
      <w:bookmarkStart w:id="122" w:name="OLE_LINK104"/>
      <w:bookmarkStart w:id="123" w:name="OLE_LINK103"/>
      <w:proofErr w:type="gramStart"/>
      <w:r>
        <w:rPr>
          <w:b/>
          <w:szCs w:val="22"/>
          <w:lang w:val="en-CA"/>
        </w:rPr>
        <w:t>Table 2.</w:t>
      </w:r>
      <w:proofErr w:type="gramEnd"/>
      <w:r>
        <w:rPr>
          <w:b/>
          <w:szCs w:val="22"/>
          <w:lang w:val="en-CA"/>
        </w:rPr>
        <w:t xml:space="preserve"> Alpha parameter syntax in method 2</w:t>
      </w:r>
    </w:p>
    <w:p w:rsidR="00326B59" w:rsidRDefault="00326B59" w:rsidP="00326B59">
      <w:pPr>
        <w:jc w:val="center"/>
        <w:rPr>
          <w:rFonts w:eastAsia="SimSun"/>
          <w:b/>
          <w:szCs w:val="22"/>
          <w:lang w:val="en-CA" w:eastAsia="zh-CN"/>
        </w:rPr>
      </w:pPr>
    </w:p>
    <w:tbl>
      <w:tblPr>
        <w:tblW w:w="0" w:type="auto"/>
        <w:jc w:val="center"/>
        <w:tblBorders>
          <w:top w:val="single" w:sz="2" w:space="0" w:color="auto"/>
          <w:left w:val="single" w:sz="6" w:space="0" w:color="auto"/>
          <w:bottom w:val="single" w:sz="2" w:space="0" w:color="auto"/>
          <w:right w:val="single" w:sz="6" w:space="0" w:color="auto"/>
          <w:insideH w:val="single" w:sz="2" w:space="0" w:color="auto"/>
          <w:insideV w:val="single" w:sz="6" w:space="0" w:color="auto"/>
        </w:tblBorders>
        <w:shd w:val="clear" w:color="auto" w:fill="FFFFFF"/>
        <w:tblLayout w:type="fixed"/>
        <w:tblLook w:val="04A0" w:firstRow="1" w:lastRow="0" w:firstColumn="1" w:lastColumn="0" w:noHBand="0" w:noVBand="1"/>
      </w:tblPr>
      <w:tblGrid>
        <w:gridCol w:w="7920"/>
        <w:gridCol w:w="1152"/>
      </w:tblGrid>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widowControl w:val="0"/>
              <w:spacing w:line="276" w:lineRule="auto"/>
              <w:rPr>
                <w:sz w:val="22"/>
                <w:szCs w:val="22"/>
              </w:rPr>
            </w:pPr>
            <w:proofErr w:type="spellStart"/>
            <w:r>
              <w:t>cross_comp</w:t>
            </w:r>
            <w:r>
              <w:rPr>
                <w:noProof/>
                <w:lang w:eastAsia="ko-KR"/>
              </w:rPr>
              <w:t>_pred</w:t>
            </w:r>
            <w:proofErr w:type="spellEnd"/>
            <w:r>
              <w:rPr>
                <w:noProof/>
                <w:lang w:eastAsia="ko-KR"/>
              </w:rPr>
              <w:t xml:space="preserve"> ( x0, y0, c )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heading"/>
              <w:spacing w:after="0" w:line="276" w:lineRule="auto"/>
            </w:pPr>
            <w:r>
              <w:t>Descriptor</w:t>
            </w: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eastAsia="PMingLiU" w:hAnsi="Times New Roman"/>
                <w:lang w:eastAsia="zh-TW"/>
              </w:rPr>
            </w:pPr>
            <w:r>
              <w:rPr>
                <w:rFonts w:ascii="Times New Roman" w:eastAsia="PMingLiU" w:hAnsi="Times New Roman"/>
                <w:sz w:val="18"/>
                <w:szCs w:val="18"/>
                <w:lang w:eastAsia="zh-TW"/>
              </w:rPr>
              <w:lastRenderedPageBreak/>
              <w:tab/>
            </w:r>
            <w:r>
              <w:rPr>
                <w:rFonts w:ascii="Times New Roman" w:hAnsi="Times New Roman"/>
                <w:sz w:val="18"/>
                <w:szCs w:val="18"/>
              </w:rPr>
              <w:t>i</w:t>
            </w:r>
            <w:r>
              <w:rPr>
                <w:rFonts w:ascii="Times New Roman" w:hAnsi="Times New Roman"/>
                <w:sz w:val="18"/>
                <w:szCs w:val="18"/>
                <w:highlight w:val="yellow"/>
              </w:rPr>
              <w:t>f(</w:t>
            </w:r>
            <w:proofErr w:type="spellStart"/>
            <w:r>
              <w:rPr>
                <w:rFonts w:ascii="Times New Roman" w:hAnsi="Times New Roman"/>
                <w:noProof/>
                <w:sz w:val="18"/>
                <w:szCs w:val="18"/>
                <w:highlight w:val="yellow"/>
              </w:rPr>
              <w:t>scale</w:t>
            </w:r>
            <w:r>
              <w:rPr>
                <w:rFonts w:ascii="Times New Roman" w:hAnsi="Times New Roman"/>
                <w:noProof/>
                <w:sz w:val="18"/>
                <w:szCs w:val="16"/>
                <w:highlight w:val="yellow"/>
              </w:rPr>
              <w:t>_parameter_coding_mode</w:t>
            </w:r>
            <w:proofErr w:type="spellEnd"/>
            <w:r>
              <w:rPr>
                <w:rFonts w:ascii="Times New Roman" w:hAnsi="Times New Roman"/>
                <w:noProof/>
                <w:sz w:val="18"/>
                <w:szCs w:val="16"/>
                <w:highlight w:val="yellow"/>
              </w:rPr>
              <w:t xml:space="preserve"> = = 0</w:t>
            </w:r>
            <w:r>
              <w:rPr>
                <w:rFonts w:ascii="Times New Roman" w:hAnsi="Times New Roman"/>
                <w:highlight w:val="yellow"/>
              </w:rPr>
              <w:t>)</w:t>
            </w:r>
            <w:r>
              <w:rPr>
                <w:rFonts w:ascii="Times New Roman" w:eastAsia="PMingLiU" w:hAnsi="Times New Roman"/>
                <w:lang w:eastAsia="zh-TW"/>
              </w:rPr>
              <w:t xml:space="preserve">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keepLines w:val="0"/>
              <w:spacing w:line="276" w:lineRule="auto"/>
              <w:rPr>
                <w:rFonts w:ascii="Times New Roman" w:hAnsi="Times New Roman"/>
                <w:b/>
                <w:noProof/>
                <w:sz w:val="18"/>
                <w:szCs w:val="16"/>
              </w:rPr>
            </w:pPr>
            <w:bookmarkStart w:id="124" w:name="OLE_LINK25"/>
            <w:bookmarkStart w:id="125" w:name="OLE_LINK26"/>
            <w:r>
              <w:rPr>
                <w:rFonts w:ascii="Times New Roman" w:eastAsia="PMingLiU" w:hAnsi="Times New Roman"/>
                <w:b/>
                <w:noProof/>
                <w:sz w:val="18"/>
                <w:szCs w:val="16"/>
                <w:lang w:eastAsia="zh-TW"/>
              </w:rPr>
              <w:tab/>
            </w:r>
            <w:r>
              <w:rPr>
                <w:rFonts w:ascii="Times New Roman" w:eastAsia="PMingLiU" w:hAnsi="Times New Roman"/>
                <w:b/>
                <w:noProof/>
                <w:sz w:val="18"/>
                <w:szCs w:val="16"/>
                <w:lang w:eastAsia="zh-TW"/>
              </w:rPr>
              <w:tab/>
            </w:r>
            <w:r>
              <w:rPr>
                <w:rFonts w:ascii="Times New Roman" w:hAnsi="Times New Roman"/>
                <w:b/>
                <w:noProof/>
                <w:sz w:val="18"/>
                <w:szCs w:val="16"/>
              </w:rPr>
              <w:t>log2_res_scale_abs_plus1</w:t>
            </w:r>
            <w:bookmarkEnd w:id="124"/>
            <w:bookmarkEnd w:id="125"/>
            <w:r>
              <w:rPr>
                <w:rFonts w:ascii="Times New Roman" w:hAnsi="Times New Roman"/>
                <w:b/>
                <w:noProof/>
                <w:sz w:val="18"/>
                <w:szCs w:val="16"/>
              </w:rPr>
              <w:t>[ c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heading"/>
              <w:spacing w:after="0" w:line="276" w:lineRule="auto"/>
              <w:rPr>
                <w:b w:val="0"/>
              </w:rPr>
            </w:pPr>
            <w:proofErr w:type="spellStart"/>
            <w:r>
              <w:rPr>
                <w:b w:val="0"/>
              </w:rPr>
              <w:t>ae</w:t>
            </w:r>
            <w:proofErr w:type="spellEnd"/>
            <w:r>
              <w:rPr>
                <w:b w:val="0"/>
              </w:rPr>
              <w:t>(v)</w:t>
            </w: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keepLines w:val="0"/>
              <w:spacing w:line="276" w:lineRule="auto"/>
              <w:rPr>
                <w:rFonts w:ascii="Times New Roman" w:hAnsi="Times New Roman"/>
                <w:b/>
                <w:noProof/>
                <w:sz w:val="18"/>
                <w:szCs w:val="16"/>
              </w:rPr>
            </w:pPr>
            <w:bookmarkStart w:id="126" w:name="OLE_LINK111"/>
            <w:bookmarkStart w:id="127" w:name="OLE_LINK112"/>
            <w:r>
              <w:rPr>
                <w:rFonts w:ascii="Times New Roman" w:eastAsia="PMingLiU" w:hAnsi="Times New Roman"/>
                <w:b/>
                <w:noProof/>
                <w:sz w:val="18"/>
                <w:szCs w:val="16"/>
                <w:lang w:eastAsia="zh-TW"/>
              </w:rPr>
              <w:tab/>
            </w:r>
            <w:r>
              <w:rPr>
                <w:rFonts w:ascii="Times New Roman" w:eastAsia="PMingLiU" w:hAnsi="Times New Roman"/>
                <w:b/>
                <w:noProof/>
                <w:sz w:val="18"/>
                <w:szCs w:val="16"/>
                <w:lang w:eastAsia="zh-TW"/>
              </w:rPr>
              <w:tab/>
            </w:r>
            <w:r>
              <w:rPr>
                <w:rFonts w:ascii="Times New Roman" w:hAnsi="Times New Roman"/>
                <w:b/>
                <w:noProof/>
                <w:sz w:val="18"/>
                <w:szCs w:val="16"/>
              </w:rPr>
              <w:t>if( log2_res_scale_abs_plus1[ c ]  !=  0 )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bookmarkEnd w:id="126"/>
      <w:bookmarkEnd w:id="127"/>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keepLines w:val="0"/>
              <w:spacing w:line="276" w:lineRule="auto"/>
              <w:rPr>
                <w:rFonts w:ascii="Times New Roman" w:hAnsi="Times New Roman"/>
                <w:b/>
                <w:noProof/>
                <w:sz w:val="18"/>
                <w:szCs w:val="16"/>
              </w:rPr>
            </w:pPr>
            <w:r>
              <w:rPr>
                <w:rFonts w:ascii="Times New Roman" w:eastAsia="PMingLiU" w:hAnsi="Times New Roman"/>
                <w:b/>
                <w:noProof/>
                <w:sz w:val="18"/>
                <w:szCs w:val="16"/>
                <w:lang w:eastAsia="zh-TW"/>
              </w:rPr>
              <w:tab/>
            </w:r>
            <w:r>
              <w:rPr>
                <w:rFonts w:ascii="Times New Roman" w:eastAsia="PMingLiU" w:hAnsi="Times New Roman"/>
                <w:b/>
                <w:noProof/>
                <w:sz w:val="18"/>
                <w:szCs w:val="16"/>
                <w:lang w:eastAsia="zh-TW"/>
              </w:rPr>
              <w:tab/>
            </w:r>
            <w:r>
              <w:rPr>
                <w:rFonts w:ascii="Times New Roman" w:eastAsia="PMingLiU" w:hAnsi="Times New Roman"/>
                <w:b/>
                <w:noProof/>
                <w:sz w:val="18"/>
                <w:szCs w:val="16"/>
                <w:lang w:eastAsia="zh-TW"/>
              </w:rPr>
              <w:tab/>
            </w:r>
            <w:r>
              <w:rPr>
                <w:rFonts w:ascii="Times New Roman" w:hAnsi="Times New Roman"/>
                <w:b/>
                <w:noProof/>
                <w:sz w:val="18"/>
                <w:szCs w:val="16"/>
              </w:rPr>
              <w:t>res_scale_sign_flag[ </w:t>
            </w:r>
            <w:bookmarkStart w:id="128" w:name="OLE_LINK29"/>
            <w:bookmarkStart w:id="129" w:name="OLE_LINK30"/>
            <w:r>
              <w:rPr>
                <w:rFonts w:ascii="Times New Roman" w:hAnsi="Times New Roman"/>
                <w:b/>
                <w:noProof/>
                <w:sz w:val="18"/>
                <w:szCs w:val="16"/>
              </w:rPr>
              <w:t>c </w:t>
            </w:r>
            <w:bookmarkEnd w:id="128"/>
            <w:bookmarkEnd w:id="129"/>
            <w:r>
              <w:rPr>
                <w:rFonts w:ascii="Times New Roman" w:hAnsi="Times New Roman"/>
                <w:b/>
                <w:noProof/>
                <w:sz w:val="18"/>
                <w:szCs w:val="16"/>
              </w:rPr>
              <w:t>]</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heading"/>
              <w:spacing w:after="0" w:line="276" w:lineRule="auto"/>
              <w:rPr>
                <w:b w:val="0"/>
              </w:rPr>
            </w:pPr>
            <w:proofErr w:type="spellStart"/>
            <w:r>
              <w:rPr>
                <w:b w:val="0"/>
              </w:rPr>
              <w:t>ae</w:t>
            </w:r>
            <w:proofErr w:type="spellEnd"/>
            <w:r>
              <w:rPr>
                <w:b w:val="0"/>
              </w:rPr>
              <w:t>(v)</w:t>
            </w: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sz w:val="18"/>
                <w:szCs w:val="18"/>
              </w:rPr>
            </w:pPr>
            <w:r>
              <w:rPr>
                <w:rFonts w:ascii="Times New Roman" w:eastAsia="PMingLiU" w:hAnsi="Times New Roman"/>
                <w:sz w:val="18"/>
                <w:szCs w:val="18"/>
                <w:lang w:eastAsia="zh-TW"/>
              </w:rPr>
              <w:tab/>
            </w:r>
            <w:r>
              <w:rPr>
                <w:rFonts w:ascii="Times New Roman" w:hAnsi="Times New Roman"/>
                <w:sz w:val="18"/>
                <w:szCs w:val="18"/>
              </w:rPr>
              <w:t>}</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noProof/>
                <w:sz w:val="18"/>
                <w:szCs w:val="16"/>
                <w:highlight w:val="yellow"/>
                <w:shd w:val="pct15" w:color="auto" w:fill="FFFFFF"/>
                <w:lang w:eastAsia="zh-CN"/>
              </w:rPr>
            </w:pPr>
            <w:r>
              <w:rPr>
                <w:rFonts w:ascii="Times New Roman" w:eastAsia="PMingLiU" w:hAnsi="Times New Roman"/>
                <w:noProof/>
                <w:sz w:val="18"/>
                <w:szCs w:val="16"/>
                <w:highlight w:val="yellow"/>
                <w:shd w:val="pct15" w:color="auto" w:fill="FFFFFF"/>
                <w:lang w:eastAsia="zh-TW"/>
              </w:rPr>
              <w:tab/>
            </w:r>
            <w:r>
              <w:rPr>
                <w:rFonts w:ascii="Times New Roman" w:hAnsi="Times New Roman"/>
                <w:noProof/>
                <w:sz w:val="18"/>
                <w:szCs w:val="16"/>
                <w:highlight w:val="yellow"/>
                <w:shd w:val="pct15" w:color="auto" w:fill="FFFFFF"/>
                <w:lang w:eastAsia="zh-CN"/>
              </w:rPr>
              <w:t>else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noProof/>
                <w:sz w:val="18"/>
                <w:szCs w:val="16"/>
                <w:highlight w:val="yellow"/>
                <w:shd w:val="pct15" w:color="auto" w:fill="FFFFFF"/>
                <w:lang w:eastAsia="zh-CN"/>
              </w:rPr>
            </w:pPr>
            <w:bookmarkStart w:id="130" w:name="OLE_LINK20"/>
            <w:bookmarkStart w:id="131" w:name="OLE_LINK117"/>
            <w:bookmarkStart w:id="132" w:name="OLE_LINK118"/>
            <w:r>
              <w:rPr>
                <w:rFonts w:ascii="Times New Roman" w:eastAsia="PMingLiU" w:hAnsi="Times New Roman"/>
                <w:b/>
                <w:noProof/>
                <w:sz w:val="18"/>
                <w:szCs w:val="16"/>
                <w:highlight w:val="yellow"/>
                <w:shd w:val="pct15" w:color="auto" w:fill="FFFFFF"/>
                <w:lang w:eastAsia="zh-TW"/>
              </w:rPr>
              <w:tab/>
            </w:r>
            <w:r>
              <w:rPr>
                <w:rFonts w:ascii="Times New Roman" w:eastAsia="PMingLiU" w:hAnsi="Times New Roman"/>
                <w:b/>
                <w:noProof/>
                <w:sz w:val="18"/>
                <w:szCs w:val="16"/>
                <w:highlight w:val="yellow"/>
                <w:shd w:val="pct15" w:color="auto" w:fill="FFFFFF"/>
                <w:lang w:eastAsia="zh-TW"/>
              </w:rPr>
              <w:tab/>
            </w:r>
            <w:r>
              <w:rPr>
                <w:rFonts w:ascii="Times New Roman" w:hAnsi="Times New Roman"/>
                <w:b/>
                <w:noProof/>
                <w:sz w:val="18"/>
                <w:szCs w:val="16"/>
                <w:highlight w:val="yellow"/>
                <w:shd w:val="pct15" w:color="auto" w:fill="FFFFFF"/>
                <w:lang w:eastAsia="ko-KR"/>
              </w:rPr>
              <w:t>log2_res_scale_pred_4minus</w:t>
            </w:r>
            <w:bookmarkEnd w:id="130"/>
            <w:r>
              <w:rPr>
                <w:rFonts w:ascii="Times New Roman" w:hAnsi="Times New Roman"/>
                <w:b/>
                <w:noProof/>
                <w:sz w:val="18"/>
                <w:szCs w:val="16"/>
                <w:highlight w:val="yellow"/>
                <w:shd w:val="pct15" w:color="auto" w:fill="FFFFFF"/>
                <w:lang w:eastAsia="ko-KR"/>
              </w:rPr>
              <w:t>[ c</w:t>
            </w:r>
            <w:r>
              <w:rPr>
                <w:rFonts w:ascii="Times New Roman" w:hAnsi="Times New Roman"/>
                <w:b/>
                <w:noProof/>
                <w:sz w:val="18"/>
                <w:szCs w:val="16"/>
                <w:highlight w:val="yellow"/>
                <w:shd w:val="pct15" w:color="auto" w:fill="FFFFFF"/>
              </w:rPr>
              <w:t> ]</w:t>
            </w:r>
            <w:bookmarkEnd w:id="131"/>
            <w:bookmarkEnd w:id="132"/>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heading"/>
              <w:spacing w:after="0" w:line="276" w:lineRule="auto"/>
              <w:rPr>
                <w:noProof/>
                <w:sz w:val="18"/>
                <w:szCs w:val="16"/>
                <w:shd w:val="pct15" w:color="auto" w:fill="FFFFFF"/>
              </w:rPr>
            </w:pPr>
            <w:r>
              <w:rPr>
                <w:b w:val="0"/>
                <w:noProof/>
                <w:sz w:val="18"/>
                <w:szCs w:val="16"/>
                <w:highlight w:val="yellow"/>
                <w:shd w:val="pct15" w:color="auto" w:fill="FFFFFF"/>
              </w:rPr>
              <w:t>ae(v)</w:t>
            </w: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noProof/>
                <w:sz w:val="18"/>
                <w:szCs w:val="16"/>
                <w:highlight w:val="yellow"/>
                <w:shd w:val="pct15" w:color="auto" w:fill="FFFFFF"/>
                <w:lang w:eastAsia="zh-CN"/>
              </w:rPr>
            </w:pPr>
            <w:r>
              <w:rPr>
                <w:rFonts w:ascii="Times New Roman" w:eastAsia="PMingLiU" w:hAnsi="Times New Roman"/>
                <w:noProof/>
                <w:sz w:val="18"/>
                <w:szCs w:val="16"/>
                <w:highlight w:val="yellow"/>
                <w:shd w:val="pct15" w:color="auto" w:fill="FFFFFF"/>
                <w:lang w:eastAsia="zh-TW"/>
              </w:rPr>
              <w:tab/>
            </w:r>
            <w:r>
              <w:rPr>
                <w:rFonts w:ascii="Times New Roman" w:eastAsia="PMingLiU" w:hAnsi="Times New Roman"/>
                <w:noProof/>
                <w:sz w:val="18"/>
                <w:szCs w:val="16"/>
                <w:highlight w:val="yellow"/>
                <w:shd w:val="pct15" w:color="auto" w:fill="FFFFFF"/>
                <w:lang w:eastAsia="zh-TW"/>
              </w:rPr>
              <w:tab/>
            </w:r>
            <w:r>
              <w:rPr>
                <w:rFonts w:ascii="Times New Roman" w:hAnsi="Times New Roman"/>
                <w:noProof/>
                <w:sz w:val="18"/>
                <w:szCs w:val="16"/>
                <w:highlight w:val="yellow"/>
                <w:shd w:val="pct15" w:color="auto" w:fill="FFFFFF"/>
                <w:lang w:eastAsia="zh-CN"/>
              </w:rPr>
              <w:t>if(</w:t>
            </w:r>
            <w:r>
              <w:rPr>
                <w:rFonts w:ascii="Times New Roman" w:hAnsi="Times New Roman"/>
                <w:noProof/>
                <w:sz w:val="18"/>
                <w:szCs w:val="16"/>
                <w:highlight w:val="yellow"/>
                <w:shd w:val="pct15" w:color="auto" w:fill="FFFFFF"/>
                <w:lang w:eastAsia="ko-KR"/>
              </w:rPr>
              <w:t>log2_res_scale_4minus [ c</w:t>
            </w:r>
            <w:r>
              <w:rPr>
                <w:rFonts w:ascii="Times New Roman" w:hAnsi="Times New Roman"/>
                <w:noProof/>
                <w:sz w:val="18"/>
                <w:szCs w:val="16"/>
                <w:highlight w:val="yellow"/>
                <w:shd w:val="pct15" w:color="auto" w:fill="FFFFFF"/>
              </w:rPr>
              <w:t> ]</w:t>
            </w:r>
            <w:r>
              <w:rPr>
                <w:rFonts w:ascii="Times New Roman" w:hAnsi="Times New Roman"/>
                <w:noProof/>
                <w:sz w:val="18"/>
                <w:szCs w:val="16"/>
                <w:highlight w:val="yellow"/>
                <w:shd w:val="pct15" w:color="auto" w:fill="FFFFFF"/>
                <w:lang w:eastAsia="ko-KR"/>
              </w:rPr>
              <w:t xml:space="preserve"> == 5</w:t>
            </w:r>
            <w:r>
              <w:rPr>
                <w:rFonts w:ascii="Times New Roman" w:hAnsi="Times New Roman"/>
                <w:noProof/>
                <w:sz w:val="18"/>
                <w:szCs w:val="16"/>
                <w:highlight w:val="yellow"/>
                <w:shd w:val="pct15" w:color="auto" w:fill="FFFFFF"/>
              </w:rPr>
              <w:t>)</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noProof/>
                <w:sz w:val="18"/>
                <w:szCs w:val="16"/>
                <w:highlight w:val="yellow"/>
                <w:shd w:val="pct15" w:color="auto" w:fill="FFFFFF"/>
                <w:lang w:eastAsia="zh-CN"/>
              </w:rPr>
            </w:pPr>
            <w:bookmarkStart w:id="133" w:name="OLE_LINK73"/>
            <w:r>
              <w:rPr>
                <w:rFonts w:ascii="Times New Roman" w:eastAsia="PMingLiU" w:hAnsi="Times New Roman"/>
                <w:noProof/>
                <w:sz w:val="18"/>
                <w:szCs w:val="16"/>
                <w:highlight w:val="yellow"/>
                <w:shd w:val="pct15" w:color="auto" w:fill="FFFFFF"/>
                <w:lang w:eastAsia="zh-TW"/>
              </w:rPr>
              <w:tab/>
            </w:r>
            <w:r>
              <w:rPr>
                <w:rFonts w:ascii="Times New Roman" w:eastAsia="PMingLiU" w:hAnsi="Times New Roman"/>
                <w:noProof/>
                <w:sz w:val="18"/>
                <w:szCs w:val="16"/>
                <w:highlight w:val="yellow"/>
                <w:shd w:val="pct15" w:color="auto" w:fill="FFFFFF"/>
                <w:lang w:eastAsia="zh-TW"/>
              </w:rPr>
              <w:tab/>
            </w:r>
            <w:r>
              <w:rPr>
                <w:rFonts w:ascii="Times New Roman" w:eastAsia="PMingLiU" w:hAnsi="Times New Roman"/>
                <w:noProof/>
                <w:sz w:val="18"/>
                <w:szCs w:val="16"/>
                <w:highlight w:val="yellow"/>
                <w:shd w:val="pct15" w:color="auto" w:fill="FFFFFF"/>
                <w:lang w:eastAsia="zh-TW"/>
              </w:rPr>
              <w:tab/>
            </w:r>
            <w:r>
              <w:rPr>
                <w:rFonts w:ascii="Times New Roman" w:hAnsi="Times New Roman"/>
                <w:b/>
                <w:noProof/>
                <w:sz w:val="18"/>
                <w:szCs w:val="16"/>
                <w:highlight w:val="yellow"/>
                <w:shd w:val="pct15" w:color="auto" w:fill="FFFFFF"/>
                <w:lang w:eastAsia="ko-KR"/>
              </w:rPr>
              <w:t xml:space="preserve">log2_res_scale_neg </w:t>
            </w:r>
            <w:bookmarkEnd w:id="133"/>
            <w:r>
              <w:rPr>
                <w:rFonts w:ascii="Times New Roman" w:hAnsi="Times New Roman"/>
                <w:b/>
                <w:noProof/>
                <w:sz w:val="18"/>
                <w:szCs w:val="16"/>
                <w:highlight w:val="yellow"/>
                <w:shd w:val="pct15" w:color="auto" w:fill="FFFFFF"/>
                <w:lang w:eastAsia="ko-KR"/>
              </w:rPr>
              <w:t>[ c</w:t>
            </w:r>
            <w:r>
              <w:rPr>
                <w:rFonts w:ascii="Times New Roman" w:hAnsi="Times New Roman"/>
                <w:b/>
                <w:noProof/>
                <w:sz w:val="18"/>
                <w:szCs w:val="16"/>
                <w:highlight w:val="yellow"/>
                <w:shd w:val="pct15" w:color="auto" w:fill="FFFFFF"/>
              </w:rPr>
              <w:t> ]</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djustRightInd/>
              <w:spacing w:line="276" w:lineRule="auto"/>
              <w:rPr>
                <w:rFonts w:eastAsia="SimSun"/>
                <w:sz w:val="18"/>
                <w:szCs w:val="16"/>
                <w:lang w:eastAsia="zh-CN"/>
              </w:rPr>
            </w:pPr>
            <w:r>
              <w:rPr>
                <w:noProof/>
                <w:sz w:val="18"/>
                <w:szCs w:val="16"/>
                <w:highlight w:val="yellow"/>
                <w:shd w:val="pct15" w:color="auto" w:fill="FFFFFF"/>
              </w:rPr>
              <w:t>ae(v)</w:t>
            </w: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spacing w:line="276" w:lineRule="auto"/>
              <w:rPr>
                <w:rFonts w:ascii="Times New Roman" w:hAnsi="Times New Roman"/>
                <w:noProof/>
                <w:sz w:val="18"/>
                <w:szCs w:val="16"/>
                <w:highlight w:val="yellow"/>
                <w:shd w:val="pct15" w:color="auto" w:fill="FFFFFF"/>
                <w:lang w:eastAsia="zh-CN"/>
              </w:rPr>
            </w:pPr>
            <w:r>
              <w:rPr>
                <w:rFonts w:ascii="Times New Roman" w:eastAsia="PMingLiU" w:hAnsi="Times New Roman"/>
                <w:noProof/>
                <w:sz w:val="18"/>
                <w:szCs w:val="16"/>
                <w:highlight w:val="yellow"/>
                <w:shd w:val="pct15" w:color="auto" w:fill="FFFFFF"/>
                <w:lang w:eastAsia="zh-TW"/>
              </w:rPr>
              <w:tab/>
            </w:r>
            <w:r>
              <w:rPr>
                <w:rFonts w:ascii="Times New Roman" w:hAnsi="Times New Roman"/>
                <w:noProof/>
                <w:sz w:val="18"/>
                <w:szCs w:val="16"/>
                <w:highlight w:val="yellow"/>
                <w:shd w:val="pct15" w:color="auto" w:fill="FFFFFF"/>
                <w:lang w:eastAsia="zh-CN"/>
              </w:rPr>
              <w:t>}</w:t>
            </w:r>
          </w:p>
        </w:tc>
        <w:tc>
          <w:tcPr>
            <w:tcW w:w="1152"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overflowPunct/>
              <w:autoSpaceDE/>
              <w:autoSpaceDN/>
              <w:adjustRightInd/>
              <w:spacing w:line="276" w:lineRule="auto"/>
              <w:rPr>
                <w:rFonts w:asciiTheme="minorHAnsi" w:eastAsiaTheme="minorEastAsia" w:hAnsiTheme="minorHAnsi"/>
                <w:sz w:val="22"/>
                <w:szCs w:val="22"/>
              </w:rPr>
            </w:pPr>
          </w:p>
        </w:tc>
      </w:tr>
      <w:tr w:rsidR="00326B59" w:rsidTr="00326B59">
        <w:trPr>
          <w:cantSplit/>
          <w:jc w:val="center"/>
        </w:trPr>
        <w:tc>
          <w:tcPr>
            <w:tcW w:w="7920" w:type="dxa"/>
            <w:tcBorders>
              <w:top w:val="single" w:sz="2" w:space="0" w:color="auto"/>
              <w:left w:val="single" w:sz="6" w:space="0" w:color="auto"/>
              <w:bottom w:val="single" w:sz="2" w:space="0" w:color="auto"/>
              <w:right w:val="single" w:sz="6" w:space="0" w:color="auto"/>
            </w:tcBorders>
            <w:shd w:val="clear" w:color="auto" w:fill="FFFFFF"/>
            <w:hideMark/>
          </w:tcPr>
          <w:p w:rsidR="00326B59" w:rsidRDefault="00326B59">
            <w:pPr>
              <w:pStyle w:val="tablesyntax"/>
              <w:keepNext w:val="0"/>
              <w:spacing w:line="276" w:lineRule="auto"/>
              <w:rPr>
                <w:rFonts w:ascii="Times New Roman" w:hAnsi="Times New Roman"/>
                <w:noProof/>
                <w:sz w:val="18"/>
                <w:szCs w:val="16"/>
                <w:shd w:val="pct15" w:color="auto" w:fill="FFFFFF"/>
              </w:rPr>
            </w:pPr>
            <w:r>
              <w:rPr>
                <w:rFonts w:ascii="Times New Roman" w:hAnsi="Times New Roman"/>
                <w:noProof/>
                <w:sz w:val="18"/>
                <w:szCs w:val="16"/>
              </w:rPr>
              <w:t>}</w:t>
            </w:r>
          </w:p>
        </w:tc>
        <w:tc>
          <w:tcPr>
            <w:tcW w:w="1152" w:type="dxa"/>
            <w:tcBorders>
              <w:top w:val="single" w:sz="2" w:space="0" w:color="auto"/>
              <w:left w:val="single" w:sz="6" w:space="0" w:color="auto"/>
              <w:bottom w:val="single" w:sz="2" w:space="0" w:color="auto"/>
              <w:right w:val="single" w:sz="6" w:space="0" w:color="auto"/>
            </w:tcBorders>
            <w:shd w:val="clear" w:color="auto" w:fill="FFFFFF"/>
          </w:tcPr>
          <w:p w:rsidR="00326B59" w:rsidRDefault="00326B59">
            <w:pPr>
              <w:pStyle w:val="tablecell"/>
              <w:keepNext w:val="0"/>
              <w:spacing w:after="0" w:line="276" w:lineRule="auto"/>
              <w:rPr>
                <w:noProof/>
                <w:sz w:val="18"/>
                <w:szCs w:val="16"/>
                <w:shd w:val="pct15" w:color="auto" w:fill="FFFFFF"/>
              </w:rPr>
            </w:pPr>
          </w:p>
        </w:tc>
      </w:tr>
    </w:tbl>
    <w:p w:rsidR="00326B59" w:rsidRDefault="00326B59" w:rsidP="00326B59">
      <w:pPr>
        <w:jc w:val="center"/>
        <w:rPr>
          <w:szCs w:val="22"/>
          <w:lang w:val="en-CA" w:eastAsia="zh-TW"/>
        </w:rPr>
      </w:pPr>
    </w:p>
    <w:bookmarkEnd w:id="122"/>
    <w:bookmarkEnd w:id="123"/>
    <w:p w:rsidR="00326B59" w:rsidRDefault="00326B59" w:rsidP="00326B59">
      <w:pPr>
        <w:jc w:val="center"/>
        <w:rPr>
          <w:rFonts w:eastAsia="SimSun"/>
          <w:b/>
          <w:szCs w:val="22"/>
          <w:lang w:val="en-CA" w:eastAsia="zh-CN"/>
        </w:rPr>
      </w:pPr>
      <w:proofErr w:type="gramStart"/>
      <w:r>
        <w:rPr>
          <w:b/>
          <w:szCs w:val="22"/>
          <w:lang w:val="en-CA"/>
        </w:rPr>
        <w:t>Table 3.</w:t>
      </w:r>
      <w:proofErr w:type="gramEnd"/>
      <w:r>
        <w:rPr>
          <w:b/>
          <w:szCs w:val="22"/>
          <w:lang w:val="en-CA"/>
        </w:rPr>
        <w:t xml:space="preserve"> Binarization and corresponding alphas in method 2</w:t>
      </w:r>
    </w:p>
    <w:p w:rsidR="00326B59" w:rsidRDefault="00326B59" w:rsidP="00326B59">
      <w:pPr>
        <w:jc w:val="center"/>
        <w:rPr>
          <w:rFonts w:eastAsia="SimSun"/>
          <w:b/>
          <w:szCs w:val="22"/>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871"/>
        <w:gridCol w:w="2166"/>
      </w:tblGrid>
      <w:tr w:rsidR="00326B59" w:rsidTr="00326B59">
        <w:trPr>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rPr>
            </w:pPr>
            <w:bookmarkStart w:id="134" w:name="OLE_LINK93"/>
            <w:bookmarkStart w:id="135" w:name="OLE_LINK198"/>
            <w:bookmarkStart w:id="136" w:name="OLE_LINK196"/>
            <w:bookmarkStart w:id="137" w:name="OLE_LINK195"/>
            <w:r>
              <w:rPr>
                <w:noProof/>
                <w:lang w:eastAsia="ko-KR"/>
              </w:rPr>
              <w:t>Alpha</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rPr>
            </w:pPr>
            <w:bookmarkStart w:id="138" w:name="OLE_LINK83"/>
            <w:bookmarkStart w:id="139" w:name="OLE_LINK84"/>
            <w:bookmarkStart w:id="140" w:name="OLE_LINK90"/>
            <w:r>
              <w:rPr>
                <w:lang w:eastAsia="ko-KR"/>
              </w:rPr>
              <w:t>log2_res_scale_pred_4minus[ c ]</w:t>
            </w:r>
            <w:bookmarkEnd w:id="138"/>
            <w:bookmarkEnd w:id="139"/>
            <w:bookmarkEnd w:id="140"/>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lang w:eastAsia="ko-KR"/>
              </w:rPr>
            </w:pPr>
            <w:r>
              <w:rPr>
                <w:lang w:eastAsia="ko-KR"/>
              </w:rPr>
              <w:t>log2_res_scale_neg [ c ]</w:t>
            </w:r>
          </w:p>
        </w:tc>
      </w:tr>
      <w:tr w:rsidR="00326B59" w:rsidTr="00326B59">
        <w:trPr>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lang w:eastAsia="ko-KR"/>
              </w:rPr>
            </w:pPr>
            <w:bookmarkStart w:id="141" w:name="OLE_LINK123"/>
            <w:bookmarkStart w:id="142" w:name="OLE_LINK126"/>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kern w:val="2"/>
                <w:szCs w:val="24"/>
                <w:lang w:eastAsia="ko-KR"/>
              </w:rPr>
            </w:pPr>
            <w:r>
              <w:rPr>
                <w:lang w:eastAsia="ko-KR"/>
              </w:rPr>
              <w:t xml:space="preserve">      0(0)</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Na</w:t>
            </w:r>
          </w:p>
        </w:tc>
      </w:tr>
      <w:tr w:rsidR="00326B59" w:rsidTr="00326B59">
        <w:trPr>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lang w:eastAsia="ko-KR"/>
              </w:rPr>
            </w:pPr>
            <w:r>
              <w:rPr>
                <w:lang w:eastAsia="ko-KR"/>
              </w:rPr>
              <w:t>8</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kern w:val="2"/>
                <w:szCs w:val="24"/>
                <w:lang w:eastAsia="ko-KR"/>
              </w:rPr>
            </w:pPr>
            <w:r>
              <w:rPr>
                <w:lang w:eastAsia="ko-KR"/>
              </w:rPr>
              <w:t xml:space="preserve">      1(10)</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Na</w:t>
            </w:r>
          </w:p>
        </w:tc>
      </w:tr>
      <w:tr w:rsidR="00326B59" w:rsidTr="00326B59">
        <w:trPr>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rPr>
            </w:pPr>
            <w:r>
              <w:t>4</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kern w:val="2"/>
                <w:szCs w:val="24"/>
                <w:lang w:eastAsia="ko-KR"/>
              </w:rPr>
            </w:pPr>
            <w:r>
              <w:rPr>
                <w:lang w:eastAsia="ko-KR"/>
              </w:rPr>
              <w:t xml:space="preserve">      2(110)</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Na</w:t>
            </w:r>
          </w:p>
        </w:tc>
      </w:tr>
      <w:tr w:rsidR="00326B59" w:rsidTr="00326B59">
        <w:trPr>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lang w:eastAsia="ko-KR"/>
              </w:rPr>
            </w:pPr>
            <w:r>
              <w:rPr>
                <w:lang w:eastAsia="ko-KR"/>
              </w:rPr>
              <w:t>2</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kern w:val="2"/>
                <w:szCs w:val="24"/>
                <w:lang w:eastAsia="ko-KR"/>
              </w:rPr>
            </w:pPr>
            <w:r>
              <w:rPr>
                <w:lang w:eastAsia="ko-KR"/>
              </w:rPr>
              <w:t xml:space="preserve">      3(1110)</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Na</w:t>
            </w:r>
          </w:p>
        </w:tc>
      </w:tr>
      <w:bookmarkEnd w:id="141"/>
      <w:bookmarkEnd w:id="142"/>
      <w:tr w:rsidR="00326B59" w:rsidTr="00326B59">
        <w:trPr>
          <w:trHeight w:val="205"/>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kern w:val="2"/>
                <w:szCs w:val="24"/>
                <w:lang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kern w:val="2"/>
                <w:szCs w:val="24"/>
                <w:lang w:eastAsia="ko-KR"/>
              </w:rPr>
            </w:pPr>
            <w:bookmarkStart w:id="143" w:name="OLE_LINK57"/>
            <w:bookmarkStart w:id="144" w:name="OLE_LINK58"/>
            <w:r>
              <w:rPr>
                <w:lang w:eastAsia="ko-KR"/>
              </w:rPr>
              <w:t xml:space="preserve">      4(11110</w:t>
            </w:r>
            <w:bookmarkEnd w:id="143"/>
            <w:bookmarkEnd w:id="144"/>
            <w:r>
              <w:rPr>
                <w:lang w:eastAsia="ko-KR"/>
              </w:rPr>
              <w:t>)</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Na</w:t>
            </w:r>
          </w:p>
        </w:tc>
      </w:tr>
      <w:tr w:rsidR="00326B59" w:rsidTr="00326B59">
        <w:trPr>
          <w:trHeight w:val="205"/>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lang w:eastAsia="ko-KR"/>
              </w:rPr>
            </w:pPr>
            <w:bookmarkStart w:id="145" w:name="OLE_LINK59"/>
            <w:bookmarkStart w:id="146" w:name="OLE_LINK65"/>
            <w:bookmarkStart w:id="147" w:name="OLE_LINK68"/>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bookmarkStart w:id="148" w:name="OLE_LINK119"/>
            <w:bookmarkStart w:id="149" w:name="OLE_LINK120"/>
            <w:r>
              <w:rPr>
                <w:lang w:eastAsia="ko-KR"/>
              </w:rPr>
              <w:t xml:space="preserve">      </w:t>
            </w:r>
            <w:bookmarkStart w:id="150" w:name="OLE_LINK87"/>
            <w:bookmarkStart w:id="151" w:name="OLE_LINK88"/>
            <w:r>
              <w:rPr>
                <w:lang w:eastAsia="ko-KR"/>
              </w:rPr>
              <w:t>5(11111</w:t>
            </w:r>
            <w:bookmarkEnd w:id="150"/>
            <w:bookmarkEnd w:id="151"/>
            <w:r>
              <w:rPr>
                <w:lang w:eastAsia="ko-KR"/>
              </w:rPr>
              <w:t>)</w:t>
            </w:r>
            <w:bookmarkEnd w:id="148"/>
            <w:bookmarkEnd w:id="149"/>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0(00)</w:t>
            </w:r>
          </w:p>
        </w:tc>
      </w:tr>
      <w:tr w:rsidR="00326B59" w:rsidTr="00326B59">
        <w:trPr>
          <w:trHeight w:val="205"/>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lang w:eastAsia="ko-KR"/>
              </w:rPr>
            </w:pPr>
            <w:bookmarkStart w:id="152" w:name="OLE_LINK69"/>
            <w:bookmarkStart w:id="153" w:name="OLE_LINK70"/>
            <w:bookmarkEnd w:id="145"/>
            <w:bookmarkEnd w:id="146"/>
            <w:bookmarkEnd w:id="147"/>
            <w:r>
              <w:rPr>
                <w:lang w:eastAsia="ko-KR"/>
              </w:rPr>
              <w:t>-2</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 xml:space="preserve">      5(11111)</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1(01)</w:t>
            </w:r>
          </w:p>
        </w:tc>
      </w:tr>
      <w:tr w:rsidR="00326B59" w:rsidTr="00326B59">
        <w:trPr>
          <w:trHeight w:val="205"/>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lang w:eastAsia="ko-KR"/>
              </w:rPr>
            </w:pPr>
            <w:bookmarkStart w:id="154" w:name="OLE_LINK71"/>
            <w:bookmarkStart w:id="155" w:name="OLE_LINK72"/>
            <w:bookmarkEnd w:id="152"/>
            <w:bookmarkEnd w:id="153"/>
            <w:r>
              <w:rPr>
                <w:lang w:eastAsia="ko-KR"/>
              </w:rPr>
              <w:t>-4</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 xml:space="preserve">      5(11111)</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2(10)</w:t>
            </w:r>
          </w:p>
        </w:tc>
      </w:tr>
      <w:bookmarkEnd w:id="154"/>
      <w:bookmarkEnd w:id="155"/>
      <w:tr w:rsidR="00326B59" w:rsidTr="00326B59">
        <w:trPr>
          <w:trHeight w:val="205"/>
          <w:jc w:val="center"/>
        </w:trPr>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jc w:val="center"/>
              <w:rPr>
                <w:lang w:eastAsia="ko-KR"/>
              </w:rPr>
            </w:pPr>
            <w:r>
              <w:rPr>
                <w:lang w:eastAsia="ko-KR"/>
              </w:rPr>
              <w:t>-8</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 xml:space="preserve">      5(11111)</w:t>
            </w:r>
          </w:p>
        </w:tc>
        <w:tc>
          <w:tcPr>
            <w:tcW w:w="0" w:type="auto"/>
            <w:tcBorders>
              <w:top w:val="single" w:sz="4" w:space="0" w:color="auto"/>
              <w:left w:val="single" w:sz="4" w:space="0" w:color="auto"/>
              <w:bottom w:val="single" w:sz="4" w:space="0" w:color="auto"/>
              <w:right w:val="single" w:sz="4" w:space="0" w:color="auto"/>
            </w:tcBorders>
            <w:hideMark/>
          </w:tcPr>
          <w:p w:rsidR="00326B59" w:rsidRDefault="00326B59">
            <w:pPr>
              <w:widowControl w:val="0"/>
              <w:spacing w:line="276" w:lineRule="auto"/>
              <w:rPr>
                <w:lang w:eastAsia="ko-KR"/>
              </w:rPr>
            </w:pPr>
            <w:r>
              <w:rPr>
                <w:lang w:eastAsia="ko-KR"/>
              </w:rPr>
              <w:t>3(11)</w:t>
            </w:r>
          </w:p>
        </w:tc>
      </w:tr>
      <w:bookmarkEnd w:id="134"/>
      <w:bookmarkEnd w:id="135"/>
      <w:bookmarkEnd w:id="136"/>
      <w:bookmarkEnd w:id="137"/>
    </w:tbl>
    <w:p w:rsidR="00326B59" w:rsidRPr="00326B59" w:rsidRDefault="00326B59" w:rsidP="00326B59">
      <w:pPr>
        <w:rPr>
          <w:lang w:eastAsia="ja-JP"/>
        </w:rPr>
      </w:pPr>
    </w:p>
    <w:p w:rsidR="007B5243" w:rsidRDefault="007B5243" w:rsidP="007B5243">
      <w:pPr>
        <w:pStyle w:val="Heading2"/>
        <w:ind w:left="720" w:hanging="720"/>
        <w:rPr>
          <w:lang w:eastAsia="ja-JP"/>
        </w:rPr>
      </w:pPr>
      <w:r>
        <w:rPr>
          <w:lang w:eastAsia="ja-JP"/>
        </w:rPr>
        <w:t>Adaptive color transform</w:t>
      </w:r>
    </w:p>
    <w:p w:rsidR="00AC0337" w:rsidRDefault="00AC0337" w:rsidP="00AC0337">
      <w:pPr>
        <w:pStyle w:val="Heading3"/>
        <w:rPr>
          <w:lang w:eastAsia="ja-JP"/>
        </w:rPr>
      </w:pPr>
      <w:r>
        <w:rPr>
          <w:lang w:eastAsia="ja-JP"/>
        </w:rPr>
        <w:t>JCTVC-Q0031 (Qualcomm)</w:t>
      </w:r>
    </w:p>
    <w:p w:rsidR="00692AC8" w:rsidRPr="00692AC8" w:rsidRDefault="00692AC8" w:rsidP="00692AC8">
      <w:pPr>
        <w:jc w:val="both"/>
        <w:rPr>
          <w:sz w:val="22"/>
          <w:szCs w:val="22"/>
        </w:rPr>
      </w:pPr>
      <w:r w:rsidRPr="00692AC8">
        <w:rPr>
          <w:sz w:val="22"/>
          <w:szCs w:val="22"/>
        </w:rPr>
        <w:t xml:space="preserve">The CU-level </w:t>
      </w:r>
      <w:r>
        <w:rPr>
          <w:sz w:val="22"/>
          <w:szCs w:val="22"/>
        </w:rPr>
        <w:t>adaptive</w:t>
      </w:r>
      <w:r w:rsidRPr="00692AC8">
        <w:rPr>
          <w:sz w:val="22"/>
          <w:szCs w:val="22"/>
        </w:rPr>
        <w:t xml:space="preserve"> color-space transform</w:t>
      </w:r>
      <w:r w:rsidR="00D77208">
        <w:rPr>
          <w:sz w:val="22"/>
          <w:szCs w:val="22"/>
        </w:rPr>
        <w:t xml:space="preserve"> to </w:t>
      </w:r>
      <w:proofErr w:type="spellStart"/>
      <w:r w:rsidR="00D77208">
        <w:rPr>
          <w:sz w:val="22"/>
          <w:szCs w:val="22"/>
        </w:rPr>
        <w:t>YCoCg</w:t>
      </w:r>
      <w:proofErr w:type="spellEnd"/>
      <w:r w:rsidR="00D77208">
        <w:rPr>
          <w:sz w:val="22"/>
          <w:szCs w:val="22"/>
        </w:rPr>
        <w:t xml:space="preserve"> color space</w:t>
      </w:r>
      <w:r w:rsidRPr="00692AC8">
        <w:rPr>
          <w:sz w:val="22"/>
          <w:szCs w:val="22"/>
        </w:rPr>
        <w:t xml:space="preserve"> is investigated in this test. A flag is signalled for each CU to indicate the usage of color-space transform. The method is applicable to both </w:t>
      </w:r>
      <w:proofErr w:type="spellStart"/>
      <w:r w:rsidRPr="00692AC8">
        <w:rPr>
          <w:sz w:val="22"/>
          <w:szCs w:val="22"/>
        </w:rPr>
        <w:t>lossy</w:t>
      </w:r>
      <w:proofErr w:type="spellEnd"/>
      <w:r w:rsidRPr="00692AC8">
        <w:rPr>
          <w:sz w:val="22"/>
          <w:szCs w:val="22"/>
        </w:rPr>
        <w:t xml:space="preserve"> and lossless coding. For lossless cod</w:t>
      </w:r>
      <w:r w:rsidR="00A86816">
        <w:rPr>
          <w:sz w:val="22"/>
          <w:szCs w:val="22"/>
        </w:rPr>
        <w:t>i</w:t>
      </w:r>
      <w:r w:rsidRPr="00692AC8">
        <w:rPr>
          <w:sz w:val="22"/>
          <w:szCs w:val="22"/>
        </w:rPr>
        <w:t xml:space="preserve">ng, the </w:t>
      </w:r>
      <w:proofErr w:type="spellStart"/>
      <w:r w:rsidRPr="00692AC8">
        <w:rPr>
          <w:sz w:val="22"/>
          <w:szCs w:val="22"/>
        </w:rPr>
        <w:t>YCoCg</w:t>
      </w:r>
      <w:proofErr w:type="spellEnd"/>
      <w:r w:rsidRPr="00692AC8">
        <w:rPr>
          <w:sz w:val="22"/>
          <w:szCs w:val="22"/>
        </w:rPr>
        <w:t xml:space="preserve">-R transform is employed while for </w:t>
      </w:r>
      <w:proofErr w:type="spellStart"/>
      <w:r w:rsidRPr="00692AC8">
        <w:rPr>
          <w:sz w:val="22"/>
          <w:szCs w:val="22"/>
        </w:rPr>
        <w:t>lossy</w:t>
      </w:r>
      <w:proofErr w:type="spellEnd"/>
      <w:r w:rsidRPr="00692AC8">
        <w:rPr>
          <w:sz w:val="22"/>
          <w:szCs w:val="22"/>
        </w:rPr>
        <w:t xml:space="preserve"> coding, the modified </w:t>
      </w:r>
      <w:proofErr w:type="spellStart"/>
      <w:r w:rsidRPr="00692AC8">
        <w:rPr>
          <w:sz w:val="22"/>
          <w:szCs w:val="22"/>
        </w:rPr>
        <w:t>YCoCg</w:t>
      </w:r>
      <w:proofErr w:type="spellEnd"/>
      <w:r w:rsidRPr="00692AC8">
        <w:rPr>
          <w:sz w:val="22"/>
          <w:szCs w:val="22"/>
        </w:rPr>
        <w:t xml:space="preserve"> transform is used. Different QPs are applied to the CUs coded with and without color-space transform. In this test, the forward transform with different normalization factors will be tested to achieve the best trade-off of coding performance.</w:t>
      </w:r>
    </w:p>
    <w:p w:rsidR="005E34D9" w:rsidRDefault="005E34D9" w:rsidP="005E34D9">
      <w:pPr>
        <w:pStyle w:val="Heading3"/>
        <w:rPr>
          <w:lang w:eastAsia="ja-JP"/>
        </w:rPr>
      </w:pPr>
      <w:r>
        <w:rPr>
          <w:lang w:eastAsia="ja-JP"/>
        </w:rPr>
        <w:t xml:space="preserve">JCTVC-Q0035 </w:t>
      </w:r>
      <w:r w:rsidR="00AD03BF">
        <w:rPr>
          <w:lang w:eastAsia="ja-JP"/>
        </w:rPr>
        <w:t xml:space="preserve">+ JCTVC-Q0213 </w:t>
      </w:r>
      <w:r>
        <w:rPr>
          <w:lang w:eastAsia="ja-JP"/>
        </w:rPr>
        <w:t>(Microsoft)</w:t>
      </w:r>
    </w:p>
    <w:p w:rsidR="009755C6" w:rsidRPr="009755C6" w:rsidRDefault="009755C6" w:rsidP="009755C6">
      <w:pPr>
        <w:jc w:val="both"/>
        <w:rPr>
          <w:sz w:val="22"/>
          <w:szCs w:val="22"/>
        </w:rPr>
      </w:pPr>
      <w:r w:rsidRPr="009755C6">
        <w:rPr>
          <w:sz w:val="22"/>
          <w:szCs w:val="22"/>
        </w:rPr>
        <w:t xml:space="preserve">Adaptive color space coding will be investigated in the test. Adaptive color space is designed to improve the coding efficiency of RGB (GBR) video. Besides GBR, coding in </w:t>
      </w:r>
      <w:proofErr w:type="spellStart"/>
      <w:r w:rsidRPr="009755C6">
        <w:rPr>
          <w:sz w:val="22"/>
          <w:szCs w:val="22"/>
        </w:rPr>
        <w:t>YCoCg</w:t>
      </w:r>
      <w:proofErr w:type="spellEnd"/>
      <w:r w:rsidRPr="009755C6">
        <w:rPr>
          <w:sz w:val="22"/>
          <w:szCs w:val="22"/>
        </w:rPr>
        <w:t xml:space="preserve">, RGB, and BGR spaces are enabled for intra predicted CU for </w:t>
      </w:r>
      <w:proofErr w:type="spellStart"/>
      <w:r w:rsidRPr="009755C6">
        <w:rPr>
          <w:sz w:val="22"/>
          <w:szCs w:val="22"/>
        </w:rPr>
        <w:t>lossy</w:t>
      </w:r>
      <w:proofErr w:type="spellEnd"/>
      <w:r w:rsidRPr="009755C6">
        <w:rPr>
          <w:sz w:val="22"/>
          <w:szCs w:val="22"/>
        </w:rPr>
        <w:t xml:space="preserve"> coding. For lossless coding, only reordering (e.g. RGB, BGR) is allowed. When different color space is used, different QP setting for different color component will also be tested in this test. A CU level flag is signaled to indicate the usage of color space. When </w:t>
      </w:r>
      <w:proofErr w:type="spellStart"/>
      <w:r w:rsidRPr="009755C6">
        <w:rPr>
          <w:sz w:val="22"/>
          <w:szCs w:val="22"/>
        </w:rPr>
        <w:t>YCoCg</w:t>
      </w:r>
      <w:proofErr w:type="spellEnd"/>
      <w:r w:rsidRPr="009755C6">
        <w:rPr>
          <w:sz w:val="22"/>
          <w:szCs w:val="22"/>
        </w:rPr>
        <w:t xml:space="preserve"> color space is used, different QPs will be used for normalization.</w:t>
      </w:r>
    </w:p>
    <w:p w:rsidR="005E34D9" w:rsidRDefault="005E34D9" w:rsidP="005E34D9">
      <w:pPr>
        <w:pStyle w:val="Heading3"/>
        <w:rPr>
          <w:lang w:eastAsia="ja-JP"/>
        </w:rPr>
      </w:pPr>
      <w:r>
        <w:rPr>
          <w:lang w:eastAsia="ja-JP"/>
        </w:rPr>
        <w:t>JCTVC-Q00</w:t>
      </w:r>
      <w:r w:rsidR="00BE62E8">
        <w:rPr>
          <w:lang w:eastAsia="ja-JP"/>
        </w:rPr>
        <w:t>37</w:t>
      </w:r>
      <w:r>
        <w:rPr>
          <w:lang w:eastAsia="ja-JP"/>
        </w:rPr>
        <w:t xml:space="preserve"> (</w:t>
      </w:r>
      <w:proofErr w:type="spellStart"/>
      <w:r>
        <w:rPr>
          <w:lang w:eastAsia="ja-JP"/>
        </w:rPr>
        <w:t>InterDigital</w:t>
      </w:r>
      <w:proofErr w:type="spellEnd"/>
      <w:r>
        <w:rPr>
          <w:lang w:eastAsia="ja-JP"/>
        </w:rPr>
        <w:t>)</w:t>
      </w:r>
    </w:p>
    <w:p w:rsidR="000A70A6" w:rsidRPr="000A70A6" w:rsidRDefault="00387EAC" w:rsidP="00387EAC">
      <w:pPr>
        <w:jc w:val="both"/>
        <w:rPr>
          <w:lang w:eastAsia="ja-JP"/>
        </w:rPr>
      </w:pPr>
      <w:r>
        <w:rPr>
          <w:sz w:val="22"/>
          <w:szCs w:val="22"/>
        </w:rPr>
        <w:t>In this study of the SCCE, the</w:t>
      </w:r>
      <w:r w:rsidR="000A70A6">
        <w:rPr>
          <w:sz w:val="22"/>
          <w:szCs w:val="22"/>
        </w:rPr>
        <w:t xml:space="preserve"> adaptive color space conversion algorithm</w:t>
      </w:r>
      <w:r>
        <w:rPr>
          <w:sz w:val="22"/>
          <w:szCs w:val="22"/>
        </w:rPr>
        <w:t xml:space="preserve"> in the residue domain will be</w:t>
      </w:r>
      <w:r w:rsidR="00692AC8">
        <w:rPr>
          <w:sz w:val="22"/>
          <w:szCs w:val="22"/>
        </w:rPr>
        <w:t xml:space="preserve"> tested</w:t>
      </w:r>
      <w:r>
        <w:rPr>
          <w:sz w:val="22"/>
          <w:szCs w:val="22"/>
        </w:rPr>
        <w:t xml:space="preserve"> for RGB coding. Specifically, it is proposed to convert residuals from RGB to </w:t>
      </w:r>
      <w:proofErr w:type="spellStart"/>
      <w:r>
        <w:rPr>
          <w:sz w:val="22"/>
          <w:szCs w:val="22"/>
        </w:rPr>
        <w:t>YCgCo</w:t>
      </w:r>
      <w:proofErr w:type="spellEnd"/>
      <w:r>
        <w:rPr>
          <w:sz w:val="22"/>
          <w:szCs w:val="22"/>
        </w:rPr>
        <w:t xml:space="preserve"> color space before transform and quantization at the encoder. At the decoder side, after inverse quantization and inverse transform, the reconstructed residuals are converted from </w:t>
      </w:r>
      <w:proofErr w:type="spellStart"/>
      <w:r>
        <w:rPr>
          <w:sz w:val="22"/>
          <w:szCs w:val="22"/>
        </w:rPr>
        <w:t>YCgCo</w:t>
      </w:r>
      <w:proofErr w:type="spellEnd"/>
      <w:r>
        <w:rPr>
          <w:sz w:val="22"/>
          <w:szCs w:val="22"/>
        </w:rPr>
        <w:t xml:space="preserve"> back to RGB.</w:t>
      </w:r>
      <w:r w:rsidR="00461A56">
        <w:rPr>
          <w:sz w:val="22"/>
          <w:szCs w:val="22"/>
        </w:rPr>
        <w:t xml:space="preserve"> Two different </w:t>
      </w:r>
      <w:r w:rsidR="00461A56">
        <w:rPr>
          <w:sz w:val="22"/>
          <w:szCs w:val="22"/>
        </w:rPr>
        <w:lastRenderedPageBreak/>
        <w:t xml:space="preserve">color space conversion methods are applied to lossless and </w:t>
      </w:r>
      <w:proofErr w:type="spellStart"/>
      <w:r w:rsidR="00461A56">
        <w:rPr>
          <w:sz w:val="22"/>
          <w:szCs w:val="22"/>
        </w:rPr>
        <w:t>lossy</w:t>
      </w:r>
      <w:proofErr w:type="spellEnd"/>
      <w:r w:rsidR="00461A56">
        <w:rPr>
          <w:sz w:val="22"/>
          <w:szCs w:val="22"/>
        </w:rPr>
        <w:t xml:space="preserve"> coding respectively.</w:t>
      </w:r>
      <w:r w:rsidR="00692AC8">
        <w:rPr>
          <w:sz w:val="22"/>
          <w:szCs w:val="22"/>
        </w:rPr>
        <w:t xml:space="preserve"> Also, the performance</w:t>
      </w:r>
      <w:r w:rsidR="00501D01">
        <w:rPr>
          <w:sz w:val="22"/>
          <w:szCs w:val="22"/>
        </w:rPr>
        <w:t xml:space="preserve"> with normalized forward color transform will be studied in this test.</w:t>
      </w:r>
    </w:p>
    <w:p w:rsidR="00576587" w:rsidRDefault="00576587" w:rsidP="00576587">
      <w:pPr>
        <w:pStyle w:val="Heading1"/>
        <w:textAlignment w:val="baseline"/>
        <w:rPr>
          <w:lang w:val="en-CA" w:eastAsia="ja-JP"/>
        </w:rPr>
      </w:pPr>
      <w:r>
        <w:rPr>
          <w:lang w:val="en-CA" w:eastAsia="ja-JP"/>
        </w:rPr>
        <w:t>Cross-checks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3154"/>
      </w:tblGrid>
      <w:tr w:rsidR="00576587" w:rsidRPr="00956880" w:rsidTr="00576587">
        <w:trPr>
          <w:jc w:val="center"/>
        </w:trPr>
        <w:tc>
          <w:tcPr>
            <w:tcW w:w="1755" w:type="dxa"/>
            <w:shd w:val="clear" w:color="auto" w:fill="auto"/>
          </w:tcPr>
          <w:p w:rsidR="00576587" w:rsidRPr="00956880" w:rsidRDefault="00576587" w:rsidP="002B2A92">
            <w:pPr>
              <w:jc w:val="both"/>
              <w:rPr>
                <w:b/>
                <w:lang w:val="en-CA" w:eastAsia="ja-JP"/>
              </w:rPr>
            </w:pPr>
            <w:r w:rsidRPr="00956880">
              <w:rPr>
                <w:b/>
                <w:lang w:val="en-CA" w:eastAsia="ja-JP"/>
              </w:rPr>
              <w:t>Subtest</w:t>
            </w:r>
          </w:p>
        </w:tc>
        <w:tc>
          <w:tcPr>
            <w:tcW w:w="3154" w:type="dxa"/>
            <w:shd w:val="clear" w:color="auto" w:fill="auto"/>
          </w:tcPr>
          <w:p w:rsidR="00576587" w:rsidRPr="00956880" w:rsidRDefault="00576587" w:rsidP="002B2A92">
            <w:pPr>
              <w:jc w:val="both"/>
              <w:rPr>
                <w:b/>
                <w:lang w:val="en-CA" w:eastAsia="ja-JP"/>
              </w:rPr>
            </w:pPr>
            <w:r w:rsidRPr="00956880">
              <w:rPr>
                <w:b/>
                <w:lang w:val="en-CA" w:eastAsia="ja-JP"/>
              </w:rPr>
              <w:t>Cross-checker(s)</w:t>
            </w:r>
          </w:p>
        </w:tc>
      </w:tr>
      <w:tr w:rsidR="00576587" w:rsidRPr="00A14BF1" w:rsidTr="00576587">
        <w:trPr>
          <w:jc w:val="center"/>
        </w:trPr>
        <w:tc>
          <w:tcPr>
            <w:tcW w:w="1755" w:type="dxa"/>
            <w:shd w:val="clear" w:color="auto" w:fill="auto"/>
          </w:tcPr>
          <w:p w:rsidR="00576587" w:rsidRPr="00A14BF1" w:rsidRDefault="00576587" w:rsidP="00576587">
            <w:pPr>
              <w:jc w:val="both"/>
              <w:rPr>
                <w:lang w:val="en-CA" w:eastAsia="ja-JP"/>
              </w:rPr>
            </w:pPr>
            <w:r>
              <w:rPr>
                <w:lang w:val="en-CA" w:eastAsia="ja-JP"/>
              </w:rPr>
              <w:t>3.1.1 (Huawei)</w:t>
            </w:r>
          </w:p>
        </w:tc>
        <w:tc>
          <w:tcPr>
            <w:tcW w:w="3154" w:type="dxa"/>
            <w:shd w:val="clear" w:color="auto" w:fill="auto"/>
          </w:tcPr>
          <w:p w:rsidR="00576587" w:rsidRPr="00A14BF1" w:rsidRDefault="002C0617" w:rsidP="002B2A92">
            <w:pPr>
              <w:rPr>
                <w:lang w:val="en-CA" w:eastAsia="ja-JP"/>
              </w:rPr>
            </w:pPr>
            <w:proofErr w:type="spellStart"/>
            <w:ins w:id="156" w:author="Xiu, Xiaoyu" w:date="2014-04-18T13:15:00Z">
              <w:r>
                <w:rPr>
                  <w:lang w:val="en-CA" w:eastAsia="ja-JP"/>
                </w:rPr>
                <w:t>MedaTek</w:t>
              </w:r>
            </w:ins>
            <w:proofErr w:type="spellEnd"/>
          </w:p>
        </w:tc>
      </w:tr>
      <w:tr w:rsidR="00576587" w:rsidRPr="00A14BF1" w:rsidTr="00576587">
        <w:trPr>
          <w:jc w:val="center"/>
        </w:trPr>
        <w:tc>
          <w:tcPr>
            <w:tcW w:w="1755" w:type="dxa"/>
            <w:shd w:val="clear" w:color="auto" w:fill="auto"/>
          </w:tcPr>
          <w:p w:rsidR="00576587" w:rsidRDefault="00576587" w:rsidP="002B2A92">
            <w:pPr>
              <w:jc w:val="both"/>
              <w:rPr>
                <w:lang w:val="en-CA" w:eastAsia="ja-JP"/>
              </w:rPr>
            </w:pPr>
            <w:r>
              <w:rPr>
                <w:lang w:val="en-CA" w:eastAsia="ja-JP"/>
              </w:rPr>
              <w:t>3.1.2 (Mitsubishi)</w:t>
            </w:r>
          </w:p>
        </w:tc>
        <w:tc>
          <w:tcPr>
            <w:tcW w:w="3154" w:type="dxa"/>
            <w:shd w:val="clear" w:color="auto" w:fill="auto"/>
          </w:tcPr>
          <w:p w:rsidR="00576587" w:rsidRPr="00A14BF1" w:rsidRDefault="00644E70" w:rsidP="002B2A92">
            <w:pPr>
              <w:rPr>
                <w:lang w:val="en-CA" w:eastAsia="ja-JP"/>
              </w:rPr>
            </w:pPr>
            <w:r>
              <w:rPr>
                <w:lang w:val="en-CA" w:eastAsia="ja-JP"/>
              </w:rPr>
              <w:t>Qualcomm</w:t>
            </w:r>
          </w:p>
        </w:tc>
      </w:tr>
      <w:tr w:rsidR="00576587" w:rsidRPr="00A14BF1" w:rsidTr="00576587">
        <w:trPr>
          <w:jc w:val="center"/>
        </w:trPr>
        <w:tc>
          <w:tcPr>
            <w:tcW w:w="1755" w:type="dxa"/>
            <w:shd w:val="clear" w:color="auto" w:fill="auto"/>
          </w:tcPr>
          <w:p w:rsidR="00576587" w:rsidRDefault="00576587" w:rsidP="002B2A92">
            <w:pPr>
              <w:jc w:val="both"/>
              <w:rPr>
                <w:lang w:val="en-CA" w:eastAsia="ja-JP"/>
              </w:rPr>
            </w:pPr>
            <w:r>
              <w:rPr>
                <w:lang w:val="en-CA" w:eastAsia="ja-JP"/>
              </w:rPr>
              <w:t>3.1.3 (</w:t>
            </w:r>
            <w:proofErr w:type="spellStart"/>
            <w:r>
              <w:rPr>
                <w:lang w:val="en-CA" w:eastAsia="ja-JP"/>
              </w:rPr>
              <w:t>MediaTek</w:t>
            </w:r>
            <w:proofErr w:type="spellEnd"/>
            <w:r>
              <w:rPr>
                <w:lang w:val="en-CA" w:eastAsia="ja-JP"/>
              </w:rPr>
              <w:t>)</w:t>
            </w:r>
          </w:p>
        </w:tc>
        <w:tc>
          <w:tcPr>
            <w:tcW w:w="3154" w:type="dxa"/>
            <w:shd w:val="clear" w:color="auto" w:fill="auto"/>
          </w:tcPr>
          <w:p w:rsidR="00576587" w:rsidRDefault="005C45BD" w:rsidP="002B2A92">
            <w:pPr>
              <w:rPr>
                <w:lang w:val="en-CA" w:eastAsia="ja-JP"/>
              </w:rPr>
            </w:pPr>
            <w:r>
              <w:rPr>
                <w:lang w:val="en-CA" w:eastAsia="ja-JP"/>
              </w:rPr>
              <w:t>KDDI</w:t>
            </w:r>
          </w:p>
        </w:tc>
      </w:tr>
      <w:tr w:rsidR="00576587" w:rsidRPr="00A14BF1" w:rsidTr="00576587">
        <w:trPr>
          <w:jc w:val="center"/>
        </w:trPr>
        <w:tc>
          <w:tcPr>
            <w:tcW w:w="1755" w:type="dxa"/>
            <w:shd w:val="clear" w:color="auto" w:fill="auto"/>
          </w:tcPr>
          <w:p w:rsidR="00576587" w:rsidRDefault="00576587" w:rsidP="002B2A92">
            <w:pPr>
              <w:jc w:val="both"/>
              <w:rPr>
                <w:lang w:val="en-CA" w:eastAsia="ja-JP"/>
              </w:rPr>
            </w:pPr>
            <w:r>
              <w:rPr>
                <w:lang w:val="en-CA" w:eastAsia="ja-JP"/>
              </w:rPr>
              <w:t>3.2.1 (Qualcomm)</w:t>
            </w:r>
          </w:p>
        </w:tc>
        <w:tc>
          <w:tcPr>
            <w:tcW w:w="3154" w:type="dxa"/>
            <w:shd w:val="clear" w:color="auto" w:fill="auto"/>
          </w:tcPr>
          <w:p w:rsidR="00576587" w:rsidRDefault="0038505A" w:rsidP="002B2A92">
            <w:pPr>
              <w:rPr>
                <w:lang w:val="en-CA" w:eastAsia="ja-JP"/>
              </w:rPr>
            </w:pPr>
            <w:r>
              <w:rPr>
                <w:lang w:val="en-CA" w:eastAsia="ja-JP"/>
              </w:rPr>
              <w:t>Mitsubishi</w:t>
            </w:r>
            <w:r w:rsidR="00413171">
              <w:rPr>
                <w:lang w:val="en-CA" w:eastAsia="ja-JP"/>
              </w:rPr>
              <w:t xml:space="preserve">, </w:t>
            </w:r>
            <w:proofErr w:type="spellStart"/>
            <w:r w:rsidR="00413171">
              <w:rPr>
                <w:lang w:val="en-CA" w:eastAsia="ja-JP"/>
              </w:rPr>
              <w:t>InterDigital</w:t>
            </w:r>
            <w:proofErr w:type="spellEnd"/>
          </w:p>
        </w:tc>
      </w:tr>
      <w:tr w:rsidR="00576587" w:rsidRPr="00A14BF1" w:rsidTr="00576587">
        <w:trPr>
          <w:jc w:val="center"/>
        </w:trPr>
        <w:tc>
          <w:tcPr>
            <w:tcW w:w="1755" w:type="dxa"/>
            <w:shd w:val="clear" w:color="auto" w:fill="auto"/>
          </w:tcPr>
          <w:p w:rsidR="00576587" w:rsidRDefault="00576587" w:rsidP="002B2A92">
            <w:pPr>
              <w:jc w:val="both"/>
              <w:rPr>
                <w:lang w:val="en-CA" w:eastAsia="ja-JP"/>
              </w:rPr>
            </w:pPr>
            <w:r>
              <w:rPr>
                <w:lang w:val="en-CA" w:eastAsia="ja-JP"/>
              </w:rPr>
              <w:t>3.2.2 (Microsoft)</w:t>
            </w:r>
          </w:p>
        </w:tc>
        <w:tc>
          <w:tcPr>
            <w:tcW w:w="3154" w:type="dxa"/>
            <w:shd w:val="clear" w:color="auto" w:fill="auto"/>
          </w:tcPr>
          <w:p w:rsidR="00576587" w:rsidRDefault="00FA7025" w:rsidP="002B2A92">
            <w:pPr>
              <w:rPr>
                <w:lang w:val="en-CA" w:eastAsia="ja-JP"/>
              </w:rPr>
            </w:pPr>
            <w:r>
              <w:rPr>
                <w:lang w:val="en-CA" w:eastAsia="ja-JP"/>
              </w:rPr>
              <w:t>Huawei</w:t>
            </w:r>
          </w:p>
        </w:tc>
      </w:tr>
      <w:tr w:rsidR="00576587" w:rsidRPr="00A14BF1" w:rsidTr="00576587">
        <w:trPr>
          <w:jc w:val="center"/>
        </w:trPr>
        <w:tc>
          <w:tcPr>
            <w:tcW w:w="1755" w:type="dxa"/>
            <w:shd w:val="clear" w:color="auto" w:fill="auto"/>
          </w:tcPr>
          <w:p w:rsidR="00576587" w:rsidRDefault="00576587" w:rsidP="002B2A92">
            <w:pPr>
              <w:jc w:val="both"/>
              <w:rPr>
                <w:lang w:val="en-CA" w:eastAsia="ja-JP"/>
              </w:rPr>
            </w:pPr>
            <w:r>
              <w:rPr>
                <w:lang w:val="en-CA" w:eastAsia="ja-JP"/>
              </w:rPr>
              <w:t>3.2.3 (</w:t>
            </w:r>
            <w:proofErr w:type="spellStart"/>
            <w:r>
              <w:rPr>
                <w:lang w:val="en-CA" w:eastAsia="ja-JP"/>
              </w:rPr>
              <w:t>InterDigital</w:t>
            </w:r>
            <w:proofErr w:type="spellEnd"/>
            <w:r>
              <w:rPr>
                <w:lang w:val="en-CA" w:eastAsia="ja-JP"/>
              </w:rPr>
              <w:t>)</w:t>
            </w:r>
          </w:p>
        </w:tc>
        <w:tc>
          <w:tcPr>
            <w:tcW w:w="3154" w:type="dxa"/>
            <w:shd w:val="clear" w:color="auto" w:fill="auto"/>
          </w:tcPr>
          <w:p w:rsidR="00576587" w:rsidRDefault="00FA7025" w:rsidP="002B2A92">
            <w:pPr>
              <w:rPr>
                <w:lang w:val="en-CA" w:eastAsia="ja-JP"/>
              </w:rPr>
            </w:pPr>
            <w:r>
              <w:rPr>
                <w:lang w:val="en-CA" w:eastAsia="ja-JP"/>
              </w:rPr>
              <w:t>Huawei</w:t>
            </w:r>
          </w:p>
        </w:tc>
      </w:tr>
    </w:tbl>
    <w:p w:rsidR="00752BB9" w:rsidRDefault="00752BB9" w:rsidP="00752BB9">
      <w:pPr>
        <w:pStyle w:val="Heading1"/>
        <w:textAlignment w:val="baseline"/>
        <w:rPr>
          <w:lang w:val="en-CA" w:eastAsia="zh-CN"/>
        </w:rPr>
      </w:pPr>
      <w:r>
        <w:rPr>
          <w:lang w:val="en-CA" w:eastAsia="zh-CN"/>
        </w:rPr>
        <w:t>Test conditions</w:t>
      </w:r>
    </w:p>
    <w:p w:rsidR="008D657E" w:rsidRPr="008D657E" w:rsidRDefault="008D657E" w:rsidP="008D657E">
      <w:pPr>
        <w:jc w:val="both"/>
        <w:rPr>
          <w:sz w:val="22"/>
          <w:szCs w:val="22"/>
        </w:rPr>
      </w:pPr>
      <w:r w:rsidRPr="008D657E">
        <w:rPr>
          <w:sz w:val="22"/>
          <w:szCs w:val="22"/>
        </w:rPr>
        <w:t>All the methods that are studied in this SCCE shall be tested against the following two anchors:</w:t>
      </w:r>
    </w:p>
    <w:p w:rsidR="008D657E" w:rsidRPr="008D657E" w:rsidRDefault="008D657E" w:rsidP="008D657E">
      <w:pPr>
        <w:pStyle w:val="ListParagraph"/>
        <w:numPr>
          <w:ilvl w:val="0"/>
          <w:numId w:val="11"/>
        </w:numPr>
        <w:jc w:val="both"/>
        <w:rPr>
          <w:sz w:val="22"/>
          <w:szCs w:val="22"/>
        </w:rPr>
      </w:pPr>
      <w:r w:rsidRPr="008D657E">
        <w:rPr>
          <w:sz w:val="22"/>
          <w:szCs w:val="22"/>
        </w:rPr>
        <w:t xml:space="preserve">SCM-1.0 basis using </w:t>
      </w:r>
      <w:proofErr w:type="spellStart"/>
      <w:r w:rsidRPr="008D657E">
        <w:rPr>
          <w:sz w:val="22"/>
          <w:szCs w:val="22"/>
        </w:rPr>
        <w:t>intraBC</w:t>
      </w:r>
      <w:proofErr w:type="spellEnd"/>
      <w:r w:rsidRPr="008D657E">
        <w:rPr>
          <w:sz w:val="22"/>
          <w:szCs w:val="22"/>
        </w:rPr>
        <w:t xml:space="preserve"> with full frame search</w:t>
      </w:r>
    </w:p>
    <w:p w:rsidR="00233A7F" w:rsidRPr="00233A7F" w:rsidRDefault="008D657E" w:rsidP="00233A7F">
      <w:pPr>
        <w:pStyle w:val="ListParagraph"/>
        <w:numPr>
          <w:ilvl w:val="0"/>
          <w:numId w:val="11"/>
        </w:numPr>
        <w:jc w:val="both"/>
        <w:rPr>
          <w:lang w:val="en-CA" w:eastAsia="ja-JP"/>
        </w:rPr>
      </w:pPr>
      <w:r w:rsidRPr="008D657E">
        <w:rPr>
          <w:sz w:val="22"/>
          <w:szCs w:val="22"/>
        </w:rPr>
        <w:t xml:space="preserve">SCM-1.0 basis using </w:t>
      </w:r>
      <w:proofErr w:type="spellStart"/>
      <w:r w:rsidRPr="008D657E">
        <w:rPr>
          <w:sz w:val="22"/>
          <w:szCs w:val="22"/>
        </w:rPr>
        <w:t>intraBC</w:t>
      </w:r>
      <w:proofErr w:type="spellEnd"/>
      <w:r w:rsidRPr="008D657E">
        <w:rPr>
          <w:sz w:val="22"/>
          <w:szCs w:val="22"/>
        </w:rPr>
        <w:t xml:space="preserve"> with 2-CTU search</w:t>
      </w:r>
    </w:p>
    <w:p w:rsidR="00752BB9" w:rsidRDefault="00752BB9" w:rsidP="00233A7F">
      <w:pPr>
        <w:pStyle w:val="Heading1"/>
        <w:ind w:left="360" w:hanging="360"/>
        <w:textAlignment w:val="baseline"/>
        <w:rPr>
          <w:lang w:val="en-CA" w:eastAsia="zh-CN"/>
        </w:rPr>
      </w:pPr>
      <w:r w:rsidRPr="00233A7F">
        <w:rPr>
          <w:rFonts w:hint="eastAsia"/>
          <w:lang w:val="en-CA" w:eastAsia="zh-CN"/>
        </w:rPr>
        <w:t>Timeline</w:t>
      </w:r>
    </w:p>
    <w:p w:rsidR="00CB54A9" w:rsidRPr="00CB54A9" w:rsidRDefault="00433591" w:rsidP="00CB54A9">
      <w:pPr>
        <w:rPr>
          <w:lang w:val="en-CA" w:eastAsia="zh-CN"/>
        </w:rPr>
      </w:pPr>
      <w:r>
        <w:rPr>
          <w:lang w:val="en-CA" w:eastAsia="zh-CN"/>
        </w:rPr>
        <w:t>T0</w:t>
      </w:r>
      <w:ins w:id="157" w:author="Xiu, Xiaoyu" w:date="2014-04-18T13:15:00Z">
        <w:r w:rsidR="00886870">
          <w:rPr>
            <w:lang w:val="en-CA" w:eastAsia="zh-CN"/>
          </w:rPr>
          <w:t xml:space="preserve"> (April 18, 2014)</w:t>
        </w:r>
      </w:ins>
      <w:r w:rsidR="00CB54A9">
        <w:rPr>
          <w:lang w:val="en-CA" w:eastAsia="zh-CN"/>
        </w:rPr>
        <w:t>: Finalization of SCCE document</w:t>
      </w:r>
    </w:p>
    <w:p w:rsidR="006D60C1" w:rsidRPr="00CB54A9" w:rsidRDefault="006D60C1" w:rsidP="006D60C1">
      <w:pPr>
        <w:jc w:val="both"/>
        <w:rPr>
          <w:lang w:val="en-CA" w:eastAsia="zh-TW"/>
        </w:rPr>
      </w:pPr>
      <w:r w:rsidRPr="00CB54A9">
        <w:rPr>
          <w:lang w:val="en-CA" w:eastAsia="zh-TW"/>
        </w:rPr>
        <w:t>T1</w:t>
      </w:r>
      <w:ins w:id="158" w:author="Xiu, Xiaoyu" w:date="2014-04-18T13:15:00Z">
        <w:r w:rsidR="00886870" w:rsidRPr="00886870">
          <w:rPr>
            <w:lang w:val="en-CA" w:eastAsia="zh-TW"/>
          </w:rPr>
          <w:t xml:space="preserve"> </w:t>
        </w:r>
        <w:r w:rsidR="00886870">
          <w:rPr>
            <w:lang w:val="en-CA" w:eastAsia="zh-TW"/>
          </w:rPr>
          <w:t>(April 25, 2014)</w:t>
        </w:r>
      </w:ins>
      <w:r w:rsidRPr="00CB54A9">
        <w:rPr>
          <w:lang w:val="en-CA" w:eastAsia="zh-TW"/>
        </w:rPr>
        <w:t>: Release of SCM-1.0</w:t>
      </w:r>
    </w:p>
    <w:p w:rsidR="006D60C1" w:rsidRPr="00CB54A9" w:rsidRDefault="006D60C1" w:rsidP="006D60C1">
      <w:pPr>
        <w:jc w:val="both"/>
        <w:rPr>
          <w:lang w:val="en-CA" w:eastAsia="zh-TW"/>
        </w:rPr>
      </w:pPr>
      <w:r w:rsidRPr="00CB54A9">
        <w:rPr>
          <w:lang w:val="en-CA" w:eastAsia="zh-TW"/>
        </w:rPr>
        <w:t>T2</w:t>
      </w:r>
      <w:ins w:id="159" w:author="Xiu, Xiaoyu" w:date="2014-04-18T13:16:00Z">
        <w:r w:rsidR="00886870" w:rsidRPr="00886870">
          <w:rPr>
            <w:lang w:val="en-CA" w:eastAsia="zh-TW"/>
          </w:rPr>
          <w:t xml:space="preserve"> </w:t>
        </w:r>
        <w:r w:rsidR="00886870">
          <w:rPr>
            <w:lang w:val="en-CA" w:eastAsia="zh-TW"/>
          </w:rPr>
          <w:t>(May 16, 2014)</w:t>
        </w:r>
      </w:ins>
      <w:r w:rsidRPr="00CB54A9">
        <w:rPr>
          <w:lang w:val="en-CA" w:eastAsia="zh-TW"/>
        </w:rPr>
        <w:t>: Release of software and simulation results for cross-check, T2 = T1 + 3 weeks</w:t>
      </w:r>
    </w:p>
    <w:p w:rsidR="006D60C1" w:rsidRPr="00CB54A9" w:rsidRDefault="006D60C1" w:rsidP="006D60C1">
      <w:pPr>
        <w:jc w:val="both"/>
        <w:rPr>
          <w:lang w:val="en-CA" w:eastAsia="zh-TW"/>
        </w:rPr>
      </w:pPr>
      <w:r w:rsidRPr="00CB54A9">
        <w:rPr>
          <w:lang w:val="en-CA" w:eastAsia="zh-TW"/>
        </w:rPr>
        <w:t>T3</w:t>
      </w:r>
      <w:ins w:id="160" w:author="Xiu, Xiaoyu" w:date="2014-04-18T13:16:00Z">
        <w:r w:rsidR="00886870" w:rsidRPr="00886870">
          <w:rPr>
            <w:lang w:val="en-CA" w:eastAsia="zh-TW"/>
          </w:rPr>
          <w:t xml:space="preserve"> </w:t>
        </w:r>
        <w:r w:rsidR="00886870">
          <w:rPr>
            <w:lang w:val="en-CA" w:eastAsia="zh-TW"/>
          </w:rPr>
          <w:t>(May 30, 2014)</w:t>
        </w:r>
      </w:ins>
      <w:r w:rsidRPr="00CB54A9">
        <w:rPr>
          <w:lang w:val="en-CA" w:eastAsia="zh-TW"/>
        </w:rPr>
        <w:t>: Release of cross-check results, T3 = T2 + 2 weeks</w:t>
      </w:r>
    </w:p>
    <w:p w:rsidR="00E35B65" w:rsidRPr="00302F88" w:rsidRDefault="006D60C1" w:rsidP="00E35B65">
      <w:pPr>
        <w:rPr>
          <w:ins w:id="161" w:author="峯澤 彰(情報総研 高符Ｇ)" w:date="2014-04-16T11:50:00Z"/>
          <w:lang w:val="en-CA" w:eastAsia="ja-JP"/>
        </w:rPr>
      </w:pPr>
      <w:r w:rsidRPr="00CB54A9">
        <w:rPr>
          <w:lang w:val="en-CA" w:eastAsia="zh-TW"/>
        </w:rPr>
        <w:t>T4</w:t>
      </w:r>
      <w:ins w:id="162" w:author="Xiu, Xiaoyu" w:date="2014-04-18T13:16:00Z">
        <w:r w:rsidR="00886870" w:rsidRPr="00886870">
          <w:rPr>
            <w:lang w:val="en-CA" w:eastAsia="zh-TW"/>
          </w:rPr>
          <w:t xml:space="preserve"> </w:t>
        </w:r>
        <w:r w:rsidR="00886870">
          <w:rPr>
            <w:lang w:val="en-CA" w:eastAsia="zh-TW"/>
          </w:rPr>
          <w:t>(</w:t>
        </w:r>
        <w:r w:rsidR="00886870" w:rsidRPr="00CB54A9">
          <w:rPr>
            <w:lang w:val="en-CA" w:eastAsia="zh-TW"/>
          </w:rPr>
          <w:t>June 20, 2014</w:t>
        </w:r>
        <w:r w:rsidR="00886870">
          <w:rPr>
            <w:lang w:val="en-CA" w:eastAsia="zh-TW"/>
          </w:rPr>
          <w:t>)</w:t>
        </w:r>
      </w:ins>
      <w:r w:rsidRPr="00CB54A9">
        <w:rPr>
          <w:lang w:val="en-CA" w:eastAsia="zh-TW"/>
        </w:rPr>
        <w:t xml:space="preserve">: Document upload deadline </w:t>
      </w:r>
    </w:p>
    <w:p w:rsidR="00E35B65" w:rsidRDefault="00E35B65" w:rsidP="00E35B65">
      <w:pPr>
        <w:pStyle w:val="Heading1"/>
        <w:ind w:left="360" w:hanging="360"/>
        <w:textAlignment w:val="baseline"/>
        <w:rPr>
          <w:ins w:id="163" w:author="峯澤 彰(情報総研 高符Ｇ)" w:date="2014-04-16T11:50:00Z"/>
          <w:lang w:val="en-CA" w:eastAsia="ja-JP"/>
        </w:rPr>
      </w:pPr>
      <w:ins w:id="164" w:author="峯澤 彰(情報総研 高符Ｇ)" w:date="2014-04-16T11:50:00Z">
        <w:r>
          <w:rPr>
            <w:rFonts w:hint="eastAsia"/>
            <w:lang w:val="en-CA" w:eastAsia="ja-JP"/>
          </w:rPr>
          <w:t>References</w:t>
        </w:r>
      </w:ins>
    </w:p>
    <w:p w:rsidR="000A78FA" w:rsidRPr="000A78FA" w:rsidRDefault="000A78FA" w:rsidP="00E35B65">
      <w:pPr>
        <w:numPr>
          <w:ilvl w:val="0"/>
          <w:numId w:val="14"/>
        </w:numPr>
        <w:tabs>
          <w:tab w:val="left" w:pos="360"/>
          <w:tab w:val="left" w:pos="720"/>
          <w:tab w:val="left" w:pos="1080"/>
          <w:tab w:val="left" w:pos="1440"/>
        </w:tabs>
        <w:spacing w:before="136"/>
        <w:jc w:val="both"/>
        <w:rPr>
          <w:ins w:id="165" w:author="Xiu, Xiaoyu" w:date="2014-04-18T13:26:00Z"/>
          <w:szCs w:val="22"/>
        </w:rPr>
      </w:pPr>
      <w:bookmarkStart w:id="166" w:name="_Ref375826165"/>
      <w:ins w:id="167" w:author="Xiu, Xiaoyu" w:date="2014-04-18T13:28:00Z">
        <w:r w:rsidRPr="000A78FA">
          <w:rPr>
            <w:szCs w:val="22"/>
            <w:lang w:val="en-CA"/>
          </w:rPr>
          <w:t>Z. Ma, W. Wang, M. Xu, X. Wang, H. Yu</w:t>
        </w:r>
      </w:ins>
      <w:ins w:id="168" w:author="Xiu, Xiaoyu" w:date="2014-04-18T13:27:00Z">
        <w:r>
          <w:rPr>
            <w:szCs w:val="22"/>
            <w:lang w:val="en-CA"/>
          </w:rPr>
          <w:t>, “Description of screen content coding technology proposal by</w:t>
        </w:r>
      </w:ins>
      <w:ins w:id="169" w:author="Xiu, Xiaoyu" w:date="2014-04-18T13:28:00Z">
        <w:r>
          <w:rPr>
            <w:szCs w:val="22"/>
            <w:lang w:val="en-CA"/>
          </w:rPr>
          <w:t xml:space="preserve"> Huawei Technology</w:t>
        </w:r>
      </w:ins>
      <w:ins w:id="170" w:author="Xiu, Xiaoyu" w:date="2014-04-18T13:29:00Z">
        <w:r>
          <w:rPr>
            <w:szCs w:val="22"/>
            <w:lang w:val="en-CA"/>
          </w:rPr>
          <w:t xml:space="preserve"> (USA)</w:t>
        </w:r>
      </w:ins>
      <w:ins w:id="171" w:author="Xiu, Xiaoyu" w:date="2014-04-18T13:27:00Z">
        <w:r>
          <w:rPr>
            <w:szCs w:val="22"/>
            <w:lang w:val="en-CA"/>
          </w:rPr>
          <w:t>,” Joint Collaborative Team on Video Coding (JCT-VC) of ITU-T SG16 WP3 and ISO/IEC JTC1/SC29/WG11, JCTVC-Q00</w:t>
        </w:r>
      </w:ins>
      <w:ins w:id="172" w:author="Xiu, Xiaoyu" w:date="2014-04-18T13:29:00Z">
        <w:r>
          <w:rPr>
            <w:szCs w:val="22"/>
            <w:lang w:val="en-CA"/>
          </w:rPr>
          <w:t>34</w:t>
        </w:r>
      </w:ins>
      <w:ins w:id="173" w:author="Xiu, Xiaoyu" w:date="2014-04-18T13:27:00Z">
        <w:r>
          <w:rPr>
            <w:szCs w:val="22"/>
            <w:lang w:val="en-CA"/>
          </w:rPr>
          <w:t>, 17th Meeting: Valencia, ES, March-April 2014.</w:t>
        </w:r>
      </w:ins>
    </w:p>
    <w:p w:rsidR="00886870" w:rsidRPr="000A78FA" w:rsidRDefault="00886870" w:rsidP="00E35B65">
      <w:pPr>
        <w:numPr>
          <w:ilvl w:val="0"/>
          <w:numId w:val="14"/>
        </w:numPr>
        <w:tabs>
          <w:tab w:val="left" w:pos="360"/>
          <w:tab w:val="left" w:pos="720"/>
          <w:tab w:val="left" w:pos="1080"/>
          <w:tab w:val="left" w:pos="1440"/>
        </w:tabs>
        <w:spacing w:before="136"/>
        <w:jc w:val="both"/>
        <w:rPr>
          <w:ins w:id="174" w:author="Xiu, Xiaoyu" w:date="2014-04-18T13:24:00Z"/>
          <w:szCs w:val="22"/>
        </w:rPr>
      </w:pPr>
      <w:ins w:id="175" w:author="Xiu, Xiaoyu" w:date="2014-04-18T13:24:00Z">
        <w:r>
          <w:rPr>
            <w:szCs w:val="22"/>
            <w:lang w:val="en-CA"/>
          </w:rPr>
          <w:t xml:space="preserve">R. Cohen, A. Minezawa, X. Zhang, K. Miyazawa, A. </w:t>
        </w:r>
        <w:proofErr w:type="spellStart"/>
        <w:r>
          <w:rPr>
            <w:szCs w:val="22"/>
            <w:lang w:val="en-CA"/>
          </w:rPr>
          <w:t>Vetro</w:t>
        </w:r>
        <w:proofErr w:type="spellEnd"/>
        <w:r>
          <w:rPr>
            <w:szCs w:val="22"/>
            <w:lang w:val="en-CA"/>
          </w:rPr>
          <w:t>, S. Sekiguchi, K. Sugimoto, T. Murakami, “Description of screen content coding technology proposal by Mitsubishi Electric Corporation,” Joint Collaborative Team on Video Coding (JCT-VC) of ITU-T SG16 WP3 and ISO/IEC JTC1/SC29/WG11, JCTVC-Q0036, 17th Meeting: Valencia, ES, March-April 2014.</w:t>
        </w:r>
      </w:ins>
    </w:p>
    <w:p w:rsidR="00886870" w:rsidRPr="000A78FA" w:rsidRDefault="00886870" w:rsidP="00E35B65">
      <w:pPr>
        <w:numPr>
          <w:ilvl w:val="0"/>
          <w:numId w:val="14"/>
        </w:numPr>
        <w:tabs>
          <w:tab w:val="left" w:pos="360"/>
          <w:tab w:val="left" w:pos="720"/>
          <w:tab w:val="left" w:pos="1080"/>
          <w:tab w:val="left" w:pos="1440"/>
        </w:tabs>
        <w:spacing w:before="136"/>
        <w:jc w:val="both"/>
        <w:rPr>
          <w:ins w:id="176" w:author="Xiu, Xiaoyu" w:date="2014-04-18T13:30:00Z"/>
          <w:szCs w:val="22"/>
        </w:rPr>
      </w:pPr>
      <w:ins w:id="177" w:author="Xiu, Xiaoyu" w:date="2014-04-18T13:24:00Z">
        <w:r>
          <w:rPr>
            <w:szCs w:val="22"/>
            <w:lang w:val="en-CA"/>
          </w:rPr>
          <w:t xml:space="preserve">P. Lai, T.-D. Chuang, Y.-C. Sun, X. Xu, J. Ye, S.-T. Hsiang, Y.-W. Chen, K. Zhang, X. Zhang, S. Liu, Y.-W. Huang, S. Lei, “Description of screen content coding technology proposal by </w:t>
        </w:r>
        <w:proofErr w:type="spellStart"/>
        <w:r>
          <w:rPr>
            <w:szCs w:val="22"/>
            <w:lang w:val="en-CA"/>
          </w:rPr>
          <w:t>MediaTek</w:t>
        </w:r>
        <w:proofErr w:type="spellEnd"/>
        <w:r>
          <w:rPr>
            <w:szCs w:val="22"/>
            <w:lang w:val="en-CA"/>
          </w:rPr>
          <w:t>,” Joint Collaborative Team on Video Coding (JCT-VC) of ITU-T SG16 WP3 and ISO/IEC JTC1/SC29/WG11, JCTVC-Q0033, 17th Meeting: Valencia, ES, March-April 2014.</w:t>
        </w:r>
      </w:ins>
    </w:p>
    <w:p w:rsidR="000A78FA" w:rsidRPr="000A78FA" w:rsidRDefault="000A78FA" w:rsidP="00E35B65">
      <w:pPr>
        <w:numPr>
          <w:ilvl w:val="0"/>
          <w:numId w:val="14"/>
        </w:numPr>
        <w:tabs>
          <w:tab w:val="left" w:pos="360"/>
          <w:tab w:val="left" w:pos="720"/>
          <w:tab w:val="left" w:pos="1080"/>
          <w:tab w:val="left" w:pos="1440"/>
        </w:tabs>
        <w:spacing w:before="136"/>
        <w:jc w:val="both"/>
        <w:rPr>
          <w:ins w:id="178" w:author="Xiu, Xiaoyu" w:date="2014-04-18T13:31:00Z"/>
          <w:szCs w:val="22"/>
        </w:rPr>
      </w:pPr>
      <w:ins w:id="179" w:author="Xiu, Xiaoyu" w:date="2014-04-18T13:30:00Z">
        <w:r>
          <w:rPr>
            <w:szCs w:val="22"/>
            <w:lang w:val="en-CA"/>
          </w:rPr>
          <w:t>J. Chen, Y. Chen, T. Hsieh, R. Joshi, M. Karczewicz, W.-S. Kim, X. Li, C. Pang, W. Pu, K. Rapaka, J. Sole, L. Zhang, F. Zou, “Description of screen content coding technology proposal by Qualcomm,” Joint Collaborative Team on Video Coding (JCT-VC) of ITU-T SG16 WP3 and ISO/IEC JTC1/SC29/WG11, JCTVC-Q0031, 17th Meeting: Valencia, ES, March-April 2014.</w:t>
        </w:r>
      </w:ins>
    </w:p>
    <w:p w:rsidR="000A78FA" w:rsidRPr="000A78FA" w:rsidRDefault="000A78FA" w:rsidP="00E35B65">
      <w:pPr>
        <w:numPr>
          <w:ilvl w:val="0"/>
          <w:numId w:val="14"/>
        </w:numPr>
        <w:tabs>
          <w:tab w:val="left" w:pos="360"/>
          <w:tab w:val="left" w:pos="720"/>
          <w:tab w:val="left" w:pos="1080"/>
          <w:tab w:val="left" w:pos="1440"/>
        </w:tabs>
        <w:spacing w:before="136"/>
        <w:jc w:val="both"/>
        <w:rPr>
          <w:ins w:id="180" w:author="Xiu, Xiaoyu" w:date="2014-04-18T13:24:00Z"/>
          <w:szCs w:val="22"/>
        </w:rPr>
      </w:pPr>
      <w:ins w:id="181" w:author="Xiu, Xiaoyu" w:date="2014-04-18T13:31:00Z">
        <w:r w:rsidRPr="000A78FA">
          <w:rPr>
            <w:szCs w:val="22"/>
            <w:lang w:val="en-CA"/>
          </w:rPr>
          <w:t xml:space="preserve">B. Li, J. Xu, F. Wu, X. </w:t>
        </w:r>
        <w:proofErr w:type="spellStart"/>
        <w:r w:rsidRPr="000A78FA">
          <w:rPr>
            <w:szCs w:val="22"/>
            <w:lang w:val="en-CA"/>
          </w:rPr>
          <w:t>Guo</w:t>
        </w:r>
        <w:proofErr w:type="spellEnd"/>
        <w:r w:rsidRPr="000A78FA">
          <w:rPr>
            <w:szCs w:val="22"/>
            <w:lang w:val="en-CA"/>
          </w:rPr>
          <w:t>, G. J. Sullivan</w:t>
        </w:r>
        <w:r>
          <w:rPr>
            <w:szCs w:val="22"/>
            <w:lang w:val="en-CA"/>
          </w:rPr>
          <w:t>, “Description of screen content coding technology proposal by Microsoft,” Joint Collaborative Team on Video Coding (JCT-VC) of ITU-T SG16 WP3 and ISO/IEC JTC1/SC29/WG11, JCTVC-Q0035, 17th Meeting: Valencia, ES, March-April 2014.</w:t>
        </w:r>
      </w:ins>
    </w:p>
    <w:p w:rsidR="00886870" w:rsidRPr="000A78FA" w:rsidRDefault="000A78FA" w:rsidP="00E35B65">
      <w:pPr>
        <w:numPr>
          <w:ilvl w:val="0"/>
          <w:numId w:val="14"/>
        </w:numPr>
        <w:tabs>
          <w:tab w:val="left" w:pos="360"/>
          <w:tab w:val="left" w:pos="720"/>
          <w:tab w:val="left" w:pos="1080"/>
          <w:tab w:val="left" w:pos="1440"/>
        </w:tabs>
        <w:spacing w:before="136"/>
        <w:jc w:val="both"/>
        <w:rPr>
          <w:ins w:id="182" w:author="Xiu, Xiaoyu" w:date="2014-04-18T13:24:00Z"/>
          <w:szCs w:val="22"/>
        </w:rPr>
      </w:pPr>
      <w:ins w:id="183" w:author="Xiu, Xiaoyu" w:date="2014-04-18T13:26:00Z">
        <w:r>
          <w:rPr>
            <w:szCs w:val="22"/>
            <w:lang w:val="en-CA"/>
          </w:rPr>
          <w:t xml:space="preserve">X. Xiu, C.-M. Tsai, Y. He, Y. </w:t>
        </w:r>
        <w:proofErr w:type="spellStart"/>
        <w:r>
          <w:rPr>
            <w:szCs w:val="22"/>
            <w:lang w:val="en-CA"/>
          </w:rPr>
          <w:t>Ye</w:t>
        </w:r>
        <w:proofErr w:type="spellEnd"/>
        <w:r>
          <w:rPr>
            <w:szCs w:val="22"/>
            <w:lang w:val="en-CA"/>
          </w:rPr>
          <w:t xml:space="preserve">, “Description of screen content coding technology proposal by </w:t>
        </w:r>
        <w:proofErr w:type="spellStart"/>
        <w:r>
          <w:rPr>
            <w:szCs w:val="22"/>
            <w:lang w:val="en-CA"/>
          </w:rPr>
          <w:t>InterDigital</w:t>
        </w:r>
        <w:proofErr w:type="spellEnd"/>
        <w:r>
          <w:rPr>
            <w:szCs w:val="22"/>
            <w:lang w:val="en-CA"/>
          </w:rPr>
          <w:t>,” Joint Collaborative Team on Video Coding (JCT-VC) of ITU-T SG16 WP3 and ISO/IEC JTC1/SC29/WG11, JCTVC-Q0037, 17th Meeting: Valencia, ES, March-April 2014.</w:t>
        </w:r>
      </w:ins>
    </w:p>
    <w:p w:rsidR="00886870" w:rsidRPr="000A78FA" w:rsidRDefault="00886870" w:rsidP="00E35B65">
      <w:pPr>
        <w:numPr>
          <w:ilvl w:val="0"/>
          <w:numId w:val="14"/>
        </w:numPr>
        <w:tabs>
          <w:tab w:val="left" w:pos="360"/>
          <w:tab w:val="left" w:pos="720"/>
          <w:tab w:val="left" w:pos="1080"/>
          <w:tab w:val="left" w:pos="1440"/>
        </w:tabs>
        <w:spacing w:before="136"/>
        <w:jc w:val="both"/>
        <w:rPr>
          <w:ins w:id="184" w:author="Xiu, Xiaoyu" w:date="2014-04-18T13:20:00Z"/>
          <w:szCs w:val="22"/>
        </w:rPr>
      </w:pPr>
      <w:ins w:id="185" w:author="Xiu, Xiaoyu" w:date="2014-04-18T13:20:00Z">
        <w:r>
          <w:rPr>
            <w:szCs w:val="22"/>
            <w:lang w:val="en-CA"/>
          </w:rPr>
          <w:lastRenderedPageBreak/>
          <w:t>H. Yu, R. Cohen, K. Rapaka, J. Xu, “Common conditions for screen content coding tests,” Joint Collaborative Team on Video Coding (JCT-VC) of ITU-T SG16 WP3 and ISO/IEC JTC1/SC29/WG11, JCTVC-Q1015, 17th Meeting: Valencia, ES, March-April 2014.</w:t>
        </w:r>
      </w:ins>
    </w:p>
    <w:p w:rsidR="00E35B65" w:rsidRDefault="00E35B65" w:rsidP="00E35B65">
      <w:pPr>
        <w:numPr>
          <w:ilvl w:val="0"/>
          <w:numId w:val="14"/>
        </w:numPr>
        <w:tabs>
          <w:tab w:val="left" w:pos="360"/>
          <w:tab w:val="left" w:pos="720"/>
          <w:tab w:val="left" w:pos="1080"/>
          <w:tab w:val="left" w:pos="1440"/>
        </w:tabs>
        <w:spacing w:before="136"/>
        <w:jc w:val="both"/>
        <w:rPr>
          <w:ins w:id="186" w:author="峯澤 彰(情報総研 高符Ｇ)" w:date="2014-04-16T11:50:00Z"/>
          <w:szCs w:val="22"/>
        </w:rPr>
      </w:pPr>
      <w:ins w:id="187" w:author="峯澤 彰(情報総研 高符Ｇ)" w:date="2014-04-16T11:50:00Z">
        <w:r>
          <w:rPr>
            <w:rFonts w:eastAsiaTheme="minorEastAsia" w:hint="eastAsia"/>
            <w:szCs w:val="22"/>
            <w:lang w:eastAsia="ja-JP"/>
          </w:rPr>
          <w:t>K</w:t>
        </w:r>
        <w:r>
          <w:rPr>
            <w:rFonts w:hint="eastAsia"/>
            <w:szCs w:val="22"/>
            <w:lang w:eastAsia="ja-JP"/>
          </w:rPr>
          <w:t>.</w:t>
        </w:r>
        <w:r>
          <w:rPr>
            <w:szCs w:val="22"/>
            <w:lang w:eastAsia="ja-JP"/>
          </w:rPr>
          <w:t> </w:t>
        </w:r>
      </w:ins>
      <w:ins w:id="188" w:author="峯澤 彰(情報総研 高符Ｇ)" w:date="2014-04-16T11:51:00Z">
        <w:r>
          <w:rPr>
            <w:rFonts w:eastAsiaTheme="minorEastAsia" w:hint="eastAsia"/>
            <w:szCs w:val="22"/>
            <w:lang w:eastAsia="ja-JP"/>
          </w:rPr>
          <w:t>Kawamura and</w:t>
        </w:r>
      </w:ins>
      <w:ins w:id="189" w:author="峯澤 彰(情報総研 高符Ｇ)" w:date="2014-04-16T11:50:00Z">
        <w:r>
          <w:rPr>
            <w:rFonts w:hint="eastAsia"/>
            <w:szCs w:val="22"/>
            <w:lang w:eastAsia="ja-JP"/>
          </w:rPr>
          <w:t xml:space="preserve"> </w:t>
        </w:r>
      </w:ins>
      <w:ins w:id="190" w:author="峯澤 彰(情報総研 高符Ｇ)" w:date="2014-04-16T11:51:00Z">
        <w:r>
          <w:rPr>
            <w:rFonts w:eastAsiaTheme="minorEastAsia" w:hint="eastAsia"/>
            <w:szCs w:val="22"/>
            <w:lang w:eastAsia="ja-JP"/>
          </w:rPr>
          <w:t>S</w:t>
        </w:r>
      </w:ins>
      <w:ins w:id="191" w:author="峯澤 彰(情報総研 高符Ｇ)" w:date="2014-04-16T11:50:00Z">
        <w:r>
          <w:rPr>
            <w:rFonts w:hint="eastAsia"/>
            <w:szCs w:val="22"/>
            <w:lang w:eastAsia="ja-JP"/>
          </w:rPr>
          <w:t>.</w:t>
        </w:r>
        <w:r>
          <w:rPr>
            <w:szCs w:val="22"/>
            <w:lang w:eastAsia="ja-JP"/>
          </w:rPr>
          <w:t> </w:t>
        </w:r>
      </w:ins>
      <w:ins w:id="192" w:author="峯澤 彰(情報総研 高符Ｇ)" w:date="2014-04-16T11:51:00Z">
        <w:r>
          <w:rPr>
            <w:rFonts w:eastAsiaTheme="minorEastAsia" w:hint="eastAsia"/>
            <w:szCs w:val="22"/>
            <w:lang w:eastAsia="ja-JP"/>
          </w:rPr>
          <w:t>Naito</w:t>
        </w:r>
      </w:ins>
      <w:ins w:id="193" w:author="峯澤 彰(情報総研 高符Ｇ)" w:date="2014-04-16T11:50:00Z">
        <w:r>
          <w:rPr>
            <w:rFonts w:hint="eastAsia"/>
            <w:szCs w:val="22"/>
            <w:lang w:eastAsia="ja-JP"/>
          </w:rPr>
          <w:t xml:space="preserve">, </w:t>
        </w:r>
        <w:r>
          <w:rPr>
            <w:szCs w:val="22"/>
            <w:lang w:eastAsia="ja-JP"/>
          </w:rPr>
          <w:t>“</w:t>
        </w:r>
      </w:ins>
      <w:ins w:id="194" w:author="峯澤 彰(情報総研 高符Ｇ)" w:date="2014-04-16T11:51:00Z">
        <w:r w:rsidRPr="00E35B65">
          <w:rPr>
            <w:szCs w:val="22"/>
            <w:lang w:eastAsia="ja-JP"/>
          </w:rPr>
          <w:t xml:space="preserve">AHG5: Objective and subjective evaluations of cross-component </w:t>
        </w:r>
        <w:proofErr w:type="spellStart"/>
        <w:r w:rsidRPr="00E35B65">
          <w:rPr>
            <w:szCs w:val="22"/>
            <w:lang w:eastAsia="ja-JP"/>
          </w:rPr>
          <w:t>decorrelation</w:t>
        </w:r>
        <w:proofErr w:type="spellEnd"/>
        <w:r w:rsidRPr="00E35B65">
          <w:rPr>
            <w:szCs w:val="22"/>
            <w:lang w:eastAsia="ja-JP"/>
          </w:rPr>
          <w:t xml:space="preserve"> in RExt6.0 for range extensions profile</w:t>
        </w:r>
      </w:ins>
      <w:ins w:id="195" w:author="峯澤 彰(情報総研 高符Ｇ)" w:date="2014-04-16T11:50:00Z">
        <w:r>
          <w:rPr>
            <w:rFonts w:hint="eastAsia"/>
            <w:szCs w:val="22"/>
            <w:lang w:eastAsia="ja-JP"/>
          </w:rPr>
          <w:t>,</w:t>
        </w:r>
        <w:r>
          <w:rPr>
            <w:szCs w:val="22"/>
            <w:lang w:eastAsia="ja-JP"/>
          </w:rPr>
          <w:t>”</w:t>
        </w:r>
        <w:r>
          <w:rPr>
            <w:rFonts w:hint="eastAsia"/>
            <w:szCs w:val="22"/>
            <w:lang w:eastAsia="ja-JP"/>
          </w:rPr>
          <w:t xml:space="preserve"> </w:t>
        </w:r>
        <w:r w:rsidRPr="008724F4">
          <w:rPr>
            <w:szCs w:val="22"/>
            <w:lang w:eastAsia="ja-JP"/>
          </w:rPr>
          <w:t>ITU-T SG 16 WP 3 and ISO/IEC JTC 1/SC 29/WG 11</w:t>
        </w:r>
        <w:r>
          <w:rPr>
            <w:rFonts w:hint="eastAsia"/>
            <w:szCs w:val="22"/>
            <w:lang w:eastAsia="ja-JP"/>
          </w:rPr>
          <w:t>, Document JCTVC-</w:t>
        </w:r>
      </w:ins>
      <w:ins w:id="196" w:author="峯澤 彰(情報総研 高符Ｇ)" w:date="2014-04-16T11:51:00Z">
        <w:r>
          <w:rPr>
            <w:rFonts w:eastAsiaTheme="minorEastAsia" w:hint="eastAsia"/>
            <w:szCs w:val="22"/>
            <w:lang w:eastAsia="ja-JP"/>
          </w:rPr>
          <w:t>Q0212</w:t>
        </w:r>
      </w:ins>
      <w:ins w:id="197" w:author="峯澤 彰(情報総研 高符Ｇ)" w:date="2014-04-16T11:50:00Z">
        <w:r>
          <w:rPr>
            <w:rFonts w:hint="eastAsia"/>
            <w:szCs w:val="22"/>
            <w:lang w:eastAsia="ja-JP"/>
          </w:rPr>
          <w:t xml:space="preserve">, </w:t>
        </w:r>
      </w:ins>
      <w:ins w:id="198" w:author="峯澤 彰(情報総研 高符Ｇ)" w:date="2014-04-16T11:51:00Z">
        <w:r>
          <w:rPr>
            <w:rFonts w:eastAsiaTheme="minorEastAsia" w:hint="eastAsia"/>
            <w:szCs w:val="22"/>
            <w:lang w:eastAsia="ja-JP"/>
          </w:rPr>
          <w:t>Ma</w:t>
        </w:r>
      </w:ins>
      <w:ins w:id="199" w:author="峯澤 彰(情報総研 高符Ｇ)" w:date="2014-04-16T11:52:00Z">
        <w:r>
          <w:rPr>
            <w:rFonts w:eastAsiaTheme="minorEastAsia" w:hint="eastAsia"/>
            <w:szCs w:val="22"/>
            <w:lang w:eastAsia="ja-JP"/>
          </w:rPr>
          <w:t>rch</w:t>
        </w:r>
      </w:ins>
      <w:ins w:id="200" w:author="峯澤 彰(情報総研 高符Ｇ)" w:date="2014-04-16T11:50:00Z">
        <w:r>
          <w:rPr>
            <w:rFonts w:hint="eastAsia"/>
            <w:szCs w:val="22"/>
            <w:lang w:eastAsia="ja-JP"/>
          </w:rPr>
          <w:t xml:space="preserve"> 201</w:t>
        </w:r>
      </w:ins>
      <w:ins w:id="201" w:author="峯澤 彰(情報総研 高符Ｇ)" w:date="2014-04-16T11:51:00Z">
        <w:r>
          <w:rPr>
            <w:rFonts w:eastAsiaTheme="minorEastAsia" w:hint="eastAsia"/>
            <w:szCs w:val="22"/>
            <w:lang w:eastAsia="ja-JP"/>
          </w:rPr>
          <w:t>4</w:t>
        </w:r>
      </w:ins>
      <w:ins w:id="202" w:author="峯澤 彰(情報総研 高符Ｇ)" w:date="2014-04-16T11:50:00Z">
        <w:r>
          <w:rPr>
            <w:rFonts w:hint="eastAsia"/>
            <w:szCs w:val="22"/>
            <w:lang w:eastAsia="ja-JP"/>
          </w:rPr>
          <w:t>.</w:t>
        </w:r>
        <w:bookmarkEnd w:id="166"/>
      </w:ins>
    </w:p>
    <w:p w:rsidR="006D60C1" w:rsidRPr="00886870" w:rsidRDefault="006D60C1" w:rsidP="006D60C1">
      <w:pPr>
        <w:rPr>
          <w:lang w:eastAsia="ja-JP"/>
        </w:rPr>
      </w:pPr>
    </w:p>
    <w:sectPr w:rsidR="006D60C1" w:rsidRPr="00886870" w:rsidSect="001B77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FC0" w:rsidRDefault="005D3FC0" w:rsidP="00597183">
      <w:r>
        <w:separator/>
      </w:r>
    </w:p>
  </w:endnote>
  <w:endnote w:type="continuationSeparator" w:id="0">
    <w:p w:rsidR="005D3FC0" w:rsidRDefault="005D3FC0" w:rsidP="0059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MS UI 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FC0" w:rsidRDefault="005D3FC0" w:rsidP="00597183">
      <w:r>
        <w:separator/>
      </w:r>
    </w:p>
  </w:footnote>
  <w:footnote w:type="continuationSeparator" w:id="0">
    <w:p w:rsidR="005D3FC0" w:rsidRDefault="005D3FC0" w:rsidP="00597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8380924"/>
    <w:multiLevelType w:val="hybridMultilevel"/>
    <w:tmpl w:val="BE787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303A52C4"/>
    <w:multiLevelType w:val="hybridMultilevel"/>
    <w:tmpl w:val="FC62F124"/>
    <w:lvl w:ilvl="0" w:tplc="9A3EB7CE">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462D7E20"/>
    <w:multiLevelType w:val="hybridMultilevel"/>
    <w:tmpl w:val="7C1E046E"/>
    <w:lvl w:ilvl="0" w:tplc="547A4FAA">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26E70E8"/>
    <w:multiLevelType w:val="hybridMultilevel"/>
    <w:tmpl w:val="A1ACE3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4525BE"/>
    <w:multiLevelType w:val="hybridMultilevel"/>
    <w:tmpl w:val="9FBED4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835447"/>
    <w:rsid w:val="000529FA"/>
    <w:rsid w:val="00091A28"/>
    <w:rsid w:val="000A70A6"/>
    <w:rsid w:val="000A78FA"/>
    <w:rsid w:val="000D1DCF"/>
    <w:rsid w:val="000F322E"/>
    <w:rsid w:val="001129A4"/>
    <w:rsid w:val="001877C1"/>
    <w:rsid w:val="001A23AB"/>
    <w:rsid w:val="001B77F7"/>
    <w:rsid w:val="002218F6"/>
    <w:rsid w:val="002249F9"/>
    <w:rsid w:val="0022648E"/>
    <w:rsid w:val="00233A7F"/>
    <w:rsid w:val="002506AB"/>
    <w:rsid w:val="00257EB3"/>
    <w:rsid w:val="002862EA"/>
    <w:rsid w:val="00296025"/>
    <w:rsid w:val="002C0617"/>
    <w:rsid w:val="00326B59"/>
    <w:rsid w:val="00346338"/>
    <w:rsid w:val="0036042A"/>
    <w:rsid w:val="00383194"/>
    <w:rsid w:val="0038505A"/>
    <w:rsid w:val="00387EAC"/>
    <w:rsid w:val="003A489D"/>
    <w:rsid w:val="003F4B6B"/>
    <w:rsid w:val="003F6F5D"/>
    <w:rsid w:val="004101FE"/>
    <w:rsid w:val="00413171"/>
    <w:rsid w:val="0041462F"/>
    <w:rsid w:val="004206DE"/>
    <w:rsid w:val="00432B6D"/>
    <w:rsid w:val="00433591"/>
    <w:rsid w:val="00435FDC"/>
    <w:rsid w:val="00461A56"/>
    <w:rsid w:val="00470DAB"/>
    <w:rsid w:val="00482A80"/>
    <w:rsid w:val="00484D65"/>
    <w:rsid w:val="0049411C"/>
    <w:rsid w:val="004D2412"/>
    <w:rsid w:val="004D6BAC"/>
    <w:rsid w:val="004E14E7"/>
    <w:rsid w:val="00501D01"/>
    <w:rsid w:val="005114AD"/>
    <w:rsid w:val="00520EB5"/>
    <w:rsid w:val="00576587"/>
    <w:rsid w:val="00585E1D"/>
    <w:rsid w:val="00597183"/>
    <w:rsid w:val="005C45BD"/>
    <w:rsid w:val="005D3FC0"/>
    <w:rsid w:val="005E34D9"/>
    <w:rsid w:val="00644E70"/>
    <w:rsid w:val="006736FC"/>
    <w:rsid w:val="00692AC8"/>
    <w:rsid w:val="006A2092"/>
    <w:rsid w:val="006C6701"/>
    <w:rsid w:val="006D60C1"/>
    <w:rsid w:val="00752BB9"/>
    <w:rsid w:val="0077020D"/>
    <w:rsid w:val="007816EE"/>
    <w:rsid w:val="00784D2F"/>
    <w:rsid w:val="007B5243"/>
    <w:rsid w:val="00830D42"/>
    <w:rsid w:val="00834ED4"/>
    <w:rsid w:val="00835447"/>
    <w:rsid w:val="008463B3"/>
    <w:rsid w:val="008764EF"/>
    <w:rsid w:val="00886870"/>
    <w:rsid w:val="008C0003"/>
    <w:rsid w:val="008D657E"/>
    <w:rsid w:val="0092166F"/>
    <w:rsid w:val="0093037A"/>
    <w:rsid w:val="009755C6"/>
    <w:rsid w:val="009E7EF4"/>
    <w:rsid w:val="00A15F12"/>
    <w:rsid w:val="00A86816"/>
    <w:rsid w:val="00A9501E"/>
    <w:rsid w:val="00AC0337"/>
    <w:rsid w:val="00AD03BF"/>
    <w:rsid w:val="00B25885"/>
    <w:rsid w:val="00B62C65"/>
    <w:rsid w:val="00B715E8"/>
    <w:rsid w:val="00BE5C48"/>
    <w:rsid w:val="00BE62E8"/>
    <w:rsid w:val="00C001E8"/>
    <w:rsid w:val="00C031A4"/>
    <w:rsid w:val="00C25F06"/>
    <w:rsid w:val="00C5378F"/>
    <w:rsid w:val="00C75F9A"/>
    <w:rsid w:val="00CB0457"/>
    <w:rsid w:val="00CB54A9"/>
    <w:rsid w:val="00CE22F6"/>
    <w:rsid w:val="00D4656A"/>
    <w:rsid w:val="00D77208"/>
    <w:rsid w:val="00DA6646"/>
    <w:rsid w:val="00DA7542"/>
    <w:rsid w:val="00DB1979"/>
    <w:rsid w:val="00DB60F1"/>
    <w:rsid w:val="00E05BF2"/>
    <w:rsid w:val="00E35B65"/>
    <w:rsid w:val="00E41BF5"/>
    <w:rsid w:val="00E45C77"/>
    <w:rsid w:val="00EE0EBB"/>
    <w:rsid w:val="00EE442D"/>
    <w:rsid w:val="00F011DC"/>
    <w:rsid w:val="00F44F30"/>
    <w:rsid w:val="00F626CD"/>
    <w:rsid w:val="00FA43D8"/>
    <w:rsid w:val="00FA7025"/>
    <w:rsid w:val="00FD6A30"/>
    <w:rsid w:val="00FE45B4"/>
    <w:rsid w:val="00FF0CF8"/>
    <w:rsid w:val="00FF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6F5D"/>
    <w:pPr>
      <w:keepNext/>
      <w:numPr>
        <w:numId w:val="1"/>
      </w:numPr>
      <w:tabs>
        <w:tab w:val="left" w:pos="360"/>
        <w:tab w:val="left" w:pos="720"/>
        <w:tab w:val="left" w:pos="1080"/>
        <w:tab w:val="left" w:pos="1440"/>
      </w:tabs>
      <w:spacing w:before="240" w:after="60"/>
      <w:textAlignment w:val="auto"/>
      <w:outlineLvl w:val="0"/>
    </w:pPr>
    <w:rPr>
      <w:rFonts w:cs="Arial"/>
      <w:b/>
      <w:bCs/>
      <w:kern w:val="32"/>
      <w:sz w:val="32"/>
      <w:szCs w:val="32"/>
    </w:rPr>
  </w:style>
  <w:style w:type="paragraph" w:styleId="Heading2">
    <w:name w:val="heading 2"/>
    <w:basedOn w:val="Normal"/>
    <w:next w:val="Normal"/>
    <w:link w:val="Heading2Char"/>
    <w:unhideWhenUsed/>
    <w:qFormat/>
    <w:rsid w:val="003F6F5D"/>
    <w:pPr>
      <w:keepNext/>
      <w:numPr>
        <w:ilvl w:val="1"/>
        <w:numId w:val="1"/>
      </w:numPr>
      <w:tabs>
        <w:tab w:val="left" w:pos="720"/>
        <w:tab w:val="left" w:pos="1080"/>
        <w:tab w:val="left" w:pos="1440"/>
      </w:tabs>
      <w:spacing w:before="240" w:after="60"/>
      <w:textAlignment w:val="auto"/>
      <w:outlineLvl w:val="1"/>
    </w:pPr>
    <w:rPr>
      <w:b/>
      <w:bCs/>
      <w:i/>
      <w:iCs/>
      <w:sz w:val="28"/>
      <w:szCs w:val="28"/>
    </w:rPr>
  </w:style>
  <w:style w:type="paragraph" w:styleId="Heading3">
    <w:name w:val="heading 3"/>
    <w:basedOn w:val="Normal"/>
    <w:next w:val="Normal"/>
    <w:link w:val="Heading3Char"/>
    <w:unhideWhenUsed/>
    <w:qFormat/>
    <w:rsid w:val="003F6F5D"/>
    <w:pPr>
      <w:keepNext/>
      <w:numPr>
        <w:ilvl w:val="2"/>
        <w:numId w:val="1"/>
      </w:numPr>
      <w:tabs>
        <w:tab w:val="left" w:pos="360"/>
        <w:tab w:val="left" w:pos="720"/>
        <w:tab w:val="left" w:pos="1080"/>
        <w:tab w:val="left" w:pos="1440"/>
      </w:tabs>
      <w:spacing w:before="240" w:after="60"/>
      <w:textAlignment w:val="auto"/>
      <w:outlineLvl w:val="2"/>
    </w:pPr>
    <w:rPr>
      <w:b/>
      <w:bCs/>
      <w:sz w:val="26"/>
      <w:szCs w:val="26"/>
    </w:rPr>
  </w:style>
  <w:style w:type="paragraph" w:styleId="Heading4">
    <w:name w:val="heading 4"/>
    <w:aliases w:val="Heading 4 Char1,Heading 4 Char Char"/>
    <w:basedOn w:val="Normal"/>
    <w:next w:val="Normal"/>
    <w:link w:val="Heading4Char"/>
    <w:semiHidden/>
    <w:unhideWhenUsed/>
    <w:qFormat/>
    <w:rsid w:val="003F6F5D"/>
    <w:pPr>
      <w:keepNext/>
      <w:numPr>
        <w:ilvl w:val="3"/>
        <w:numId w:val="1"/>
      </w:numPr>
      <w:tabs>
        <w:tab w:val="left" w:pos="360"/>
        <w:tab w:val="left" w:pos="720"/>
        <w:tab w:val="left" w:pos="1080"/>
        <w:tab w:val="left" w:pos="1440"/>
      </w:tabs>
      <w:spacing w:before="240" w:after="60"/>
      <w:ind w:left="1080" w:hanging="1080"/>
      <w:textAlignment w:val="auto"/>
      <w:outlineLvl w:val="3"/>
    </w:pPr>
    <w:rPr>
      <w:sz w:val="28"/>
      <w:szCs w:val="28"/>
    </w:rPr>
  </w:style>
  <w:style w:type="paragraph" w:styleId="Heading5">
    <w:name w:val="heading 5"/>
    <w:basedOn w:val="Normal"/>
    <w:next w:val="Normal"/>
    <w:link w:val="Heading5Char"/>
    <w:semiHidden/>
    <w:unhideWhenUsed/>
    <w:qFormat/>
    <w:rsid w:val="003F6F5D"/>
    <w:pPr>
      <w:keepNext/>
      <w:numPr>
        <w:ilvl w:val="4"/>
        <w:numId w:val="1"/>
      </w:numPr>
      <w:tabs>
        <w:tab w:val="left" w:pos="360"/>
        <w:tab w:val="left" w:pos="720"/>
        <w:tab w:val="left" w:pos="1080"/>
        <w:tab w:val="left" w:pos="1440"/>
      </w:tabs>
      <w:spacing w:before="240" w:after="60"/>
      <w:ind w:left="1080" w:hanging="1080"/>
      <w:textAlignment w:val="auto"/>
      <w:outlineLvl w:val="4"/>
    </w:pPr>
    <w:rPr>
      <w:b/>
      <w:bCs/>
      <w:i/>
      <w:iCs/>
      <w:sz w:val="26"/>
      <w:szCs w:val="26"/>
    </w:rPr>
  </w:style>
  <w:style w:type="paragraph" w:styleId="Heading6">
    <w:name w:val="heading 6"/>
    <w:basedOn w:val="Normal"/>
    <w:next w:val="Normal"/>
    <w:link w:val="Heading6Char"/>
    <w:semiHidden/>
    <w:unhideWhenUsed/>
    <w:qFormat/>
    <w:rsid w:val="003F6F5D"/>
    <w:pPr>
      <w:keepNext/>
      <w:numPr>
        <w:ilvl w:val="5"/>
        <w:numId w:val="1"/>
      </w:numPr>
      <w:tabs>
        <w:tab w:val="left" w:pos="360"/>
        <w:tab w:val="left" w:pos="720"/>
        <w:tab w:val="left" w:pos="1080"/>
        <w:tab w:val="left" w:pos="1440"/>
      </w:tabs>
      <w:spacing w:before="240" w:after="60"/>
      <w:ind w:left="1080" w:hanging="1080"/>
      <w:textAlignment w:val="auto"/>
      <w:outlineLvl w:val="5"/>
    </w:pPr>
    <w:rPr>
      <w:b/>
      <w:bCs/>
      <w:sz w:val="22"/>
      <w:szCs w:val="22"/>
    </w:rPr>
  </w:style>
  <w:style w:type="paragraph" w:styleId="Heading7">
    <w:name w:val="heading 7"/>
    <w:basedOn w:val="Normal"/>
    <w:next w:val="Normal"/>
    <w:link w:val="Heading7Char"/>
    <w:semiHidden/>
    <w:unhideWhenUsed/>
    <w:qFormat/>
    <w:rsid w:val="003F6F5D"/>
    <w:pPr>
      <w:keepNext/>
      <w:numPr>
        <w:ilvl w:val="6"/>
        <w:numId w:val="1"/>
      </w:numPr>
      <w:tabs>
        <w:tab w:val="left" w:pos="360"/>
        <w:tab w:val="left" w:pos="720"/>
        <w:tab w:val="left" w:pos="1080"/>
        <w:tab w:val="left" w:pos="1440"/>
      </w:tabs>
      <w:spacing w:before="240" w:after="60"/>
      <w:ind w:left="1440" w:hanging="1440"/>
      <w:textAlignment w:val="auto"/>
      <w:outlineLvl w:val="6"/>
    </w:pPr>
    <w:rPr>
      <w:sz w:val="24"/>
      <w:szCs w:val="24"/>
    </w:rPr>
  </w:style>
  <w:style w:type="paragraph" w:styleId="Heading8">
    <w:name w:val="heading 8"/>
    <w:basedOn w:val="Normal"/>
    <w:next w:val="Normal"/>
    <w:link w:val="Heading8Char"/>
    <w:semiHidden/>
    <w:unhideWhenUsed/>
    <w:qFormat/>
    <w:rsid w:val="003F6F5D"/>
    <w:pPr>
      <w:keepNext/>
      <w:numPr>
        <w:ilvl w:val="7"/>
        <w:numId w:val="1"/>
      </w:numPr>
      <w:tabs>
        <w:tab w:val="left" w:pos="360"/>
        <w:tab w:val="left" w:pos="720"/>
        <w:tab w:val="left" w:pos="1080"/>
        <w:tab w:val="left" w:pos="1440"/>
        <w:tab w:val="left" w:pos="1800"/>
      </w:tabs>
      <w:spacing w:before="240" w:after="60"/>
      <w:ind w:left="1800" w:hanging="1800"/>
      <w:textAlignment w:val="auto"/>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6F5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3F6F5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3F6F5D"/>
    <w:rPr>
      <w:rFonts w:ascii="Times New Roman" w:eastAsia="Times New Roman" w:hAnsi="Times New Roman" w:cs="Times New Roman"/>
      <w:b/>
      <w:bCs/>
      <w:sz w:val="26"/>
      <w:szCs w:val="26"/>
    </w:rPr>
  </w:style>
  <w:style w:type="character" w:customStyle="1" w:styleId="Heading4Char">
    <w:name w:val="Heading 4 Char"/>
    <w:aliases w:val="Heading 4 Char1 Char,Heading 4 Char Char Char"/>
    <w:basedOn w:val="DefaultParagraphFont"/>
    <w:link w:val="Heading4"/>
    <w:semiHidden/>
    <w:rsid w:val="003F6F5D"/>
    <w:rPr>
      <w:rFonts w:ascii="Times New Roman" w:eastAsia="Times New Roman" w:hAnsi="Times New Roman" w:cs="Times New Roman"/>
      <w:sz w:val="28"/>
      <w:szCs w:val="28"/>
    </w:rPr>
  </w:style>
  <w:style w:type="character" w:customStyle="1" w:styleId="Heading5Char">
    <w:name w:val="Heading 5 Char"/>
    <w:basedOn w:val="DefaultParagraphFont"/>
    <w:link w:val="Heading5"/>
    <w:semiHidden/>
    <w:rsid w:val="003F6F5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3F6F5D"/>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3F6F5D"/>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3F6F5D"/>
    <w:rPr>
      <w:rFonts w:ascii="Times New Roman" w:eastAsia="Times New Roman" w:hAnsi="Times New Roman" w:cs="Times New Roman"/>
      <w:i/>
      <w:iCs/>
      <w:sz w:val="24"/>
      <w:szCs w:val="24"/>
    </w:rPr>
  </w:style>
  <w:style w:type="character" w:styleId="Hyperlink">
    <w:name w:val="Hyperlink"/>
    <w:uiPriority w:val="99"/>
    <w:unhideWhenUsed/>
    <w:rsid w:val="003F6F5D"/>
    <w:rPr>
      <w:color w:val="0000FF"/>
      <w:u w:val="single"/>
    </w:rPr>
  </w:style>
  <w:style w:type="paragraph" w:styleId="NormalWeb">
    <w:name w:val="Normal (Web)"/>
    <w:basedOn w:val="Normal"/>
    <w:uiPriority w:val="99"/>
    <w:semiHidden/>
    <w:unhideWhenUsed/>
    <w:rsid w:val="00520EB5"/>
    <w:pPr>
      <w:overflowPunct/>
      <w:autoSpaceDE/>
      <w:autoSpaceDN/>
      <w:adjustRightInd/>
      <w:textAlignment w:val="auto"/>
    </w:pPr>
    <w:rPr>
      <w:rFonts w:eastAsiaTheme="minorHAnsi"/>
      <w:sz w:val="24"/>
      <w:szCs w:val="24"/>
    </w:rPr>
  </w:style>
  <w:style w:type="paragraph" w:styleId="ListParagraph">
    <w:name w:val="List Paragraph"/>
    <w:basedOn w:val="Normal"/>
    <w:uiPriority w:val="34"/>
    <w:qFormat/>
    <w:rsid w:val="002506AB"/>
    <w:pPr>
      <w:ind w:left="720"/>
      <w:contextualSpacing/>
    </w:pPr>
  </w:style>
  <w:style w:type="character" w:customStyle="1" w:styleId="tablesyntaxCharChar">
    <w:name w:val="table syntax Char Char"/>
    <w:link w:val="tablesyntax"/>
    <w:locked/>
    <w:rsid w:val="00326B59"/>
    <w:rPr>
      <w:rFonts w:ascii="Times" w:eastAsia="Malgun Gothic" w:hAnsi="Times" w:cs="Times"/>
    </w:rPr>
  </w:style>
  <w:style w:type="paragraph" w:customStyle="1" w:styleId="tablesyntax">
    <w:name w:val="table syntax"/>
    <w:basedOn w:val="Normal"/>
    <w:link w:val="tablesyntaxCharChar"/>
    <w:rsid w:val="00326B59"/>
    <w:pPr>
      <w:keepNext/>
      <w:keepLines/>
      <w:tabs>
        <w:tab w:val="left" w:pos="216"/>
        <w:tab w:val="left" w:pos="432"/>
        <w:tab w:val="left" w:pos="648"/>
        <w:tab w:val="left" w:pos="864"/>
        <w:tab w:val="left" w:pos="1080"/>
        <w:tab w:val="left" w:pos="1296"/>
        <w:tab w:val="left" w:pos="1512"/>
        <w:tab w:val="left" w:pos="1728"/>
        <w:tab w:val="left" w:pos="1944"/>
        <w:tab w:val="left" w:pos="2160"/>
      </w:tabs>
      <w:textAlignment w:val="auto"/>
    </w:pPr>
    <w:rPr>
      <w:rFonts w:ascii="Times" w:eastAsia="Malgun Gothic" w:hAnsi="Times" w:cs="Times"/>
      <w:sz w:val="22"/>
      <w:szCs w:val="22"/>
    </w:rPr>
  </w:style>
  <w:style w:type="paragraph" w:customStyle="1" w:styleId="tableheading">
    <w:name w:val="table heading"/>
    <w:basedOn w:val="Normal"/>
    <w:rsid w:val="00326B59"/>
    <w:pPr>
      <w:keepNext/>
      <w:keepLines/>
      <w:spacing w:after="60"/>
      <w:jc w:val="both"/>
      <w:textAlignment w:val="auto"/>
    </w:pPr>
    <w:rPr>
      <w:rFonts w:eastAsia="Malgun Gothic"/>
      <w:b/>
      <w:bCs/>
    </w:rPr>
  </w:style>
  <w:style w:type="paragraph" w:customStyle="1" w:styleId="tablecell">
    <w:name w:val="table cell"/>
    <w:basedOn w:val="Normal"/>
    <w:rsid w:val="00326B59"/>
    <w:pPr>
      <w:keepNext/>
      <w:keepLines/>
      <w:spacing w:after="60"/>
      <w:jc w:val="both"/>
      <w:textAlignment w:val="auto"/>
    </w:pPr>
    <w:rPr>
      <w:rFonts w:eastAsia="Malgun Gothic"/>
    </w:rPr>
  </w:style>
  <w:style w:type="paragraph" w:styleId="DocumentMap">
    <w:name w:val="Document Map"/>
    <w:basedOn w:val="Normal"/>
    <w:link w:val="DocumentMapChar"/>
    <w:uiPriority w:val="99"/>
    <w:semiHidden/>
    <w:unhideWhenUsed/>
    <w:rsid w:val="00597183"/>
    <w:rPr>
      <w:rFonts w:ascii="MS UI Gothic" w:eastAsia="MS UI Gothic"/>
      <w:sz w:val="18"/>
      <w:szCs w:val="18"/>
    </w:rPr>
  </w:style>
  <w:style w:type="character" w:customStyle="1" w:styleId="DocumentMapChar">
    <w:name w:val="Document Map Char"/>
    <w:basedOn w:val="DefaultParagraphFont"/>
    <w:link w:val="DocumentMap"/>
    <w:uiPriority w:val="99"/>
    <w:semiHidden/>
    <w:rsid w:val="00597183"/>
    <w:rPr>
      <w:rFonts w:ascii="MS UI Gothic" w:eastAsia="MS UI Gothic" w:hAnsi="Times New Roman" w:cs="Times New Roman"/>
      <w:sz w:val="18"/>
      <w:szCs w:val="18"/>
    </w:rPr>
  </w:style>
  <w:style w:type="paragraph" w:styleId="Header">
    <w:name w:val="header"/>
    <w:basedOn w:val="Normal"/>
    <w:link w:val="HeaderChar"/>
    <w:uiPriority w:val="99"/>
    <w:semiHidden/>
    <w:unhideWhenUsed/>
    <w:rsid w:val="00597183"/>
    <w:pPr>
      <w:tabs>
        <w:tab w:val="center" w:pos="4252"/>
        <w:tab w:val="right" w:pos="8504"/>
      </w:tabs>
      <w:snapToGrid w:val="0"/>
    </w:pPr>
  </w:style>
  <w:style w:type="character" w:customStyle="1" w:styleId="HeaderChar">
    <w:name w:val="Header Char"/>
    <w:basedOn w:val="DefaultParagraphFont"/>
    <w:link w:val="Header"/>
    <w:uiPriority w:val="99"/>
    <w:semiHidden/>
    <w:rsid w:val="00597183"/>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597183"/>
    <w:pPr>
      <w:tabs>
        <w:tab w:val="center" w:pos="4252"/>
        <w:tab w:val="right" w:pos="8504"/>
      </w:tabs>
      <w:snapToGrid w:val="0"/>
    </w:pPr>
  </w:style>
  <w:style w:type="character" w:customStyle="1" w:styleId="FooterChar">
    <w:name w:val="Footer Char"/>
    <w:basedOn w:val="DefaultParagraphFont"/>
    <w:link w:val="Footer"/>
    <w:uiPriority w:val="99"/>
    <w:semiHidden/>
    <w:rsid w:val="0059718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9718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9718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6F5D"/>
    <w:pPr>
      <w:keepNext/>
      <w:numPr>
        <w:numId w:val="1"/>
      </w:numPr>
      <w:tabs>
        <w:tab w:val="left" w:pos="360"/>
        <w:tab w:val="left" w:pos="720"/>
        <w:tab w:val="left" w:pos="1080"/>
        <w:tab w:val="left" w:pos="1440"/>
      </w:tabs>
      <w:spacing w:before="240" w:after="60"/>
      <w:textAlignment w:val="auto"/>
      <w:outlineLvl w:val="0"/>
    </w:pPr>
    <w:rPr>
      <w:rFonts w:cs="Arial"/>
      <w:b/>
      <w:bCs/>
      <w:kern w:val="32"/>
      <w:sz w:val="32"/>
      <w:szCs w:val="32"/>
    </w:rPr>
  </w:style>
  <w:style w:type="paragraph" w:styleId="Heading2">
    <w:name w:val="heading 2"/>
    <w:basedOn w:val="Normal"/>
    <w:next w:val="Normal"/>
    <w:link w:val="Heading2Char"/>
    <w:unhideWhenUsed/>
    <w:qFormat/>
    <w:rsid w:val="003F6F5D"/>
    <w:pPr>
      <w:keepNext/>
      <w:numPr>
        <w:ilvl w:val="1"/>
        <w:numId w:val="1"/>
      </w:numPr>
      <w:tabs>
        <w:tab w:val="left" w:pos="720"/>
        <w:tab w:val="left" w:pos="1080"/>
        <w:tab w:val="left" w:pos="1440"/>
      </w:tabs>
      <w:spacing w:before="240" w:after="60"/>
      <w:textAlignment w:val="auto"/>
      <w:outlineLvl w:val="1"/>
    </w:pPr>
    <w:rPr>
      <w:b/>
      <w:bCs/>
      <w:i/>
      <w:iCs/>
      <w:sz w:val="28"/>
      <w:szCs w:val="28"/>
      <w:lang w:val="x-none"/>
    </w:rPr>
  </w:style>
  <w:style w:type="paragraph" w:styleId="Heading3">
    <w:name w:val="heading 3"/>
    <w:basedOn w:val="Normal"/>
    <w:next w:val="Normal"/>
    <w:link w:val="Heading3Char"/>
    <w:unhideWhenUsed/>
    <w:qFormat/>
    <w:rsid w:val="003F6F5D"/>
    <w:pPr>
      <w:keepNext/>
      <w:numPr>
        <w:ilvl w:val="2"/>
        <w:numId w:val="1"/>
      </w:numPr>
      <w:tabs>
        <w:tab w:val="left" w:pos="360"/>
        <w:tab w:val="left" w:pos="720"/>
        <w:tab w:val="left" w:pos="1080"/>
        <w:tab w:val="left" w:pos="1440"/>
      </w:tabs>
      <w:spacing w:before="240" w:after="60"/>
      <w:textAlignment w:val="auto"/>
      <w:outlineLvl w:val="2"/>
    </w:pPr>
    <w:rPr>
      <w:b/>
      <w:bCs/>
      <w:sz w:val="26"/>
      <w:szCs w:val="26"/>
      <w:lang w:val="x-none"/>
    </w:rPr>
  </w:style>
  <w:style w:type="paragraph" w:styleId="Heading4">
    <w:name w:val="heading 4"/>
    <w:aliases w:val="Heading 4 Char1,Heading 4 Char Char"/>
    <w:basedOn w:val="Normal"/>
    <w:next w:val="Normal"/>
    <w:link w:val="Heading4Char"/>
    <w:semiHidden/>
    <w:unhideWhenUsed/>
    <w:qFormat/>
    <w:rsid w:val="003F6F5D"/>
    <w:pPr>
      <w:keepNext/>
      <w:numPr>
        <w:ilvl w:val="3"/>
        <w:numId w:val="1"/>
      </w:numPr>
      <w:tabs>
        <w:tab w:val="left" w:pos="360"/>
        <w:tab w:val="left" w:pos="720"/>
        <w:tab w:val="left" w:pos="1080"/>
        <w:tab w:val="left" w:pos="1440"/>
      </w:tabs>
      <w:spacing w:before="240" w:after="60"/>
      <w:ind w:left="1080" w:hanging="1080"/>
      <w:textAlignment w:val="auto"/>
      <w:outlineLvl w:val="3"/>
    </w:pPr>
    <w:rPr>
      <w:sz w:val="28"/>
      <w:szCs w:val="28"/>
      <w:lang w:val="x-none"/>
    </w:rPr>
  </w:style>
  <w:style w:type="paragraph" w:styleId="Heading5">
    <w:name w:val="heading 5"/>
    <w:basedOn w:val="Normal"/>
    <w:next w:val="Normal"/>
    <w:link w:val="Heading5Char"/>
    <w:semiHidden/>
    <w:unhideWhenUsed/>
    <w:qFormat/>
    <w:rsid w:val="003F6F5D"/>
    <w:pPr>
      <w:keepNext/>
      <w:numPr>
        <w:ilvl w:val="4"/>
        <w:numId w:val="1"/>
      </w:numPr>
      <w:tabs>
        <w:tab w:val="left" w:pos="360"/>
        <w:tab w:val="left" w:pos="720"/>
        <w:tab w:val="left" w:pos="1080"/>
        <w:tab w:val="left" w:pos="1440"/>
      </w:tabs>
      <w:spacing w:before="240" w:after="60"/>
      <w:ind w:left="1080" w:hanging="1080"/>
      <w:textAlignment w:val="auto"/>
      <w:outlineLvl w:val="4"/>
    </w:pPr>
    <w:rPr>
      <w:b/>
      <w:bCs/>
      <w:i/>
      <w:iCs/>
      <w:sz w:val="26"/>
      <w:szCs w:val="26"/>
      <w:lang w:val="x-none"/>
    </w:rPr>
  </w:style>
  <w:style w:type="paragraph" w:styleId="Heading6">
    <w:name w:val="heading 6"/>
    <w:basedOn w:val="Normal"/>
    <w:next w:val="Normal"/>
    <w:link w:val="Heading6Char"/>
    <w:semiHidden/>
    <w:unhideWhenUsed/>
    <w:qFormat/>
    <w:rsid w:val="003F6F5D"/>
    <w:pPr>
      <w:keepNext/>
      <w:numPr>
        <w:ilvl w:val="5"/>
        <w:numId w:val="1"/>
      </w:numPr>
      <w:tabs>
        <w:tab w:val="left" w:pos="360"/>
        <w:tab w:val="left" w:pos="720"/>
        <w:tab w:val="left" w:pos="1080"/>
        <w:tab w:val="left" w:pos="1440"/>
      </w:tabs>
      <w:spacing w:before="240" w:after="60"/>
      <w:ind w:left="1080" w:hanging="1080"/>
      <w:textAlignment w:val="auto"/>
      <w:outlineLvl w:val="5"/>
    </w:pPr>
    <w:rPr>
      <w:b/>
      <w:bCs/>
      <w:sz w:val="22"/>
      <w:szCs w:val="22"/>
      <w:lang w:val="x-none"/>
    </w:rPr>
  </w:style>
  <w:style w:type="paragraph" w:styleId="Heading7">
    <w:name w:val="heading 7"/>
    <w:basedOn w:val="Normal"/>
    <w:next w:val="Normal"/>
    <w:link w:val="Heading7Char"/>
    <w:semiHidden/>
    <w:unhideWhenUsed/>
    <w:qFormat/>
    <w:rsid w:val="003F6F5D"/>
    <w:pPr>
      <w:keepNext/>
      <w:numPr>
        <w:ilvl w:val="6"/>
        <w:numId w:val="1"/>
      </w:numPr>
      <w:tabs>
        <w:tab w:val="left" w:pos="360"/>
        <w:tab w:val="left" w:pos="720"/>
        <w:tab w:val="left" w:pos="1080"/>
        <w:tab w:val="left" w:pos="1440"/>
      </w:tabs>
      <w:spacing w:before="240" w:after="60"/>
      <w:ind w:left="1440" w:hanging="1440"/>
      <w:textAlignment w:val="auto"/>
      <w:outlineLvl w:val="6"/>
    </w:pPr>
    <w:rPr>
      <w:sz w:val="24"/>
      <w:szCs w:val="24"/>
      <w:lang w:val="x-none"/>
    </w:rPr>
  </w:style>
  <w:style w:type="paragraph" w:styleId="Heading8">
    <w:name w:val="heading 8"/>
    <w:basedOn w:val="Normal"/>
    <w:next w:val="Normal"/>
    <w:link w:val="Heading8Char"/>
    <w:semiHidden/>
    <w:unhideWhenUsed/>
    <w:qFormat/>
    <w:rsid w:val="003F6F5D"/>
    <w:pPr>
      <w:keepNext/>
      <w:numPr>
        <w:ilvl w:val="7"/>
        <w:numId w:val="1"/>
      </w:numPr>
      <w:tabs>
        <w:tab w:val="left" w:pos="360"/>
        <w:tab w:val="left" w:pos="720"/>
        <w:tab w:val="left" w:pos="1080"/>
        <w:tab w:val="left" w:pos="1440"/>
        <w:tab w:val="left" w:pos="1800"/>
      </w:tabs>
      <w:spacing w:before="240" w:after="60"/>
      <w:ind w:left="1800" w:hanging="1800"/>
      <w:textAlignment w:val="auto"/>
      <w:outlineLvl w:val="7"/>
    </w:pPr>
    <w:rPr>
      <w:i/>
      <w:iCs/>
      <w:sz w:val="24"/>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6F5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3F6F5D"/>
    <w:rPr>
      <w:rFonts w:ascii="Times New Roman" w:eastAsia="Times New Roman" w:hAnsi="Times New Roman" w:cs="Times New Roman"/>
      <w:b/>
      <w:bCs/>
      <w:i/>
      <w:iCs/>
      <w:sz w:val="28"/>
      <w:szCs w:val="28"/>
      <w:lang w:val="x-none"/>
    </w:rPr>
  </w:style>
  <w:style w:type="character" w:customStyle="1" w:styleId="Heading3Char">
    <w:name w:val="Heading 3 Char"/>
    <w:basedOn w:val="DefaultParagraphFont"/>
    <w:link w:val="Heading3"/>
    <w:rsid w:val="003F6F5D"/>
    <w:rPr>
      <w:rFonts w:ascii="Times New Roman" w:eastAsia="Times New Roman" w:hAnsi="Times New Roman" w:cs="Times New Roman"/>
      <w:b/>
      <w:bCs/>
      <w:sz w:val="26"/>
      <w:szCs w:val="26"/>
      <w:lang w:val="x-none"/>
    </w:rPr>
  </w:style>
  <w:style w:type="character" w:customStyle="1" w:styleId="Heading4Char">
    <w:name w:val="Heading 4 Char"/>
    <w:aliases w:val="Heading 4 Char1 Char,Heading 4 Char Char Char"/>
    <w:basedOn w:val="DefaultParagraphFont"/>
    <w:link w:val="Heading4"/>
    <w:semiHidden/>
    <w:rsid w:val="003F6F5D"/>
    <w:rPr>
      <w:rFonts w:ascii="Times New Roman" w:eastAsia="Times New Roman" w:hAnsi="Times New Roman" w:cs="Times New Roman"/>
      <w:sz w:val="28"/>
      <w:szCs w:val="28"/>
      <w:lang w:val="x-none"/>
    </w:rPr>
  </w:style>
  <w:style w:type="character" w:customStyle="1" w:styleId="Heading5Char">
    <w:name w:val="Heading 5 Char"/>
    <w:basedOn w:val="DefaultParagraphFont"/>
    <w:link w:val="Heading5"/>
    <w:semiHidden/>
    <w:rsid w:val="003F6F5D"/>
    <w:rPr>
      <w:rFonts w:ascii="Times New Roman" w:eastAsia="Times New Roman" w:hAnsi="Times New Roman" w:cs="Times New Roman"/>
      <w:b/>
      <w:bCs/>
      <w:i/>
      <w:iCs/>
      <w:sz w:val="26"/>
      <w:szCs w:val="26"/>
      <w:lang w:val="x-none"/>
    </w:rPr>
  </w:style>
  <w:style w:type="character" w:customStyle="1" w:styleId="Heading6Char">
    <w:name w:val="Heading 6 Char"/>
    <w:basedOn w:val="DefaultParagraphFont"/>
    <w:link w:val="Heading6"/>
    <w:semiHidden/>
    <w:rsid w:val="003F6F5D"/>
    <w:rPr>
      <w:rFonts w:ascii="Times New Roman" w:eastAsia="Times New Roman" w:hAnsi="Times New Roman" w:cs="Times New Roman"/>
      <w:b/>
      <w:bCs/>
      <w:lang w:val="x-none"/>
    </w:rPr>
  </w:style>
  <w:style w:type="character" w:customStyle="1" w:styleId="Heading7Char">
    <w:name w:val="Heading 7 Char"/>
    <w:basedOn w:val="DefaultParagraphFont"/>
    <w:link w:val="Heading7"/>
    <w:semiHidden/>
    <w:rsid w:val="003F6F5D"/>
    <w:rPr>
      <w:rFonts w:ascii="Times New Roman" w:eastAsia="Times New Roman" w:hAnsi="Times New Roman" w:cs="Times New Roman"/>
      <w:sz w:val="24"/>
      <w:szCs w:val="24"/>
      <w:lang w:val="x-none"/>
    </w:rPr>
  </w:style>
  <w:style w:type="character" w:customStyle="1" w:styleId="Heading8Char">
    <w:name w:val="Heading 8 Char"/>
    <w:basedOn w:val="DefaultParagraphFont"/>
    <w:link w:val="Heading8"/>
    <w:semiHidden/>
    <w:rsid w:val="003F6F5D"/>
    <w:rPr>
      <w:rFonts w:ascii="Times New Roman" w:eastAsia="Times New Roman" w:hAnsi="Times New Roman" w:cs="Times New Roman"/>
      <w:i/>
      <w:iCs/>
      <w:sz w:val="24"/>
      <w:szCs w:val="24"/>
      <w:lang w:val="x-none"/>
    </w:rPr>
  </w:style>
  <w:style w:type="character" w:styleId="Hyperlink">
    <w:name w:val="Hyperlink"/>
    <w:uiPriority w:val="99"/>
    <w:unhideWhenUsed/>
    <w:rsid w:val="003F6F5D"/>
    <w:rPr>
      <w:color w:val="0000FF"/>
      <w:u w:val="single"/>
    </w:rPr>
  </w:style>
  <w:style w:type="paragraph" w:styleId="NormalWeb">
    <w:name w:val="Normal (Web)"/>
    <w:basedOn w:val="Normal"/>
    <w:uiPriority w:val="99"/>
    <w:semiHidden/>
    <w:unhideWhenUsed/>
    <w:rsid w:val="00520EB5"/>
    <w:pPr>
      <w:overflowPunct/>
      <w:autoSpaceDE/>
      <w:autoSpaceDN/>
      <w:adjustRightInd/>
      <w:textAlignment w:val="auto"/>
    </w:pPr>
    <w:rPr>
      <w:rFonts w:eastAsiaTheme="minorHAnsi"/>
      <w:sz w:val="24"/>
      <w:szCs w:val="24"/>
    </w:rPr>
  </w:style>
  <w:style w:type="paragraph" w:styleId="ListParagraph">
    <w:name w:val="List Paragraph"/>
    <w:basedOn w:val="Normal"/>
    <w:uiPriority w:val="34"/>
    <w:qFormat/>
    <w:rsid w:val="002506AB"/>
    <w:pPr>
      <w:ind w:left="720"/>
      <w:contextualSpacing/>
    </w:pPr>
  </w:style>
  <w:style w:type="character" w:customStyle="1" w:styleId="tablesyntaxCharChar">
    <w:name w:val="table syntax Char Char"/>
    <w:link w:val="tablesyntax"/>
    <w:locked/>
    <w:rsid w:val="00326B59"/>
    <w:rPr>
      <w:rFonts w:ascii="Times" w:eastAsia="Malgun Gothic" w:hAnsi="Times" w:cs="Times"/>
    </w:rPr>
  </w:style>
  <w:style w:type="paragraph" w:customStyle="1" w:styleId="tablesyntax">
    <w:name w:val="table syntax"/>
    <w:basedOn w:val="Normal"/>
    <w:link w:val="tablesyntaxCharChar"/>
    <w:rsid w:val="00326B59"/>
    <w:pPr>
      <w:keepNext/>
      <w:keepLines/>
      <w:tabs>
        <w:tab w:val="left" w:pos="216"/>
        <w:tab w:val="left" w:pos="432"/>
        <w:tab w:val="left" w:pos="648"/>
        <w:tab w:val="left" w:pos="864"/>
        <w:tab w:val="left" w:pos="1080"/>
        <w:tab w:val="left" w:pos="1296"/>
        <w:tab w:val="left" w:pos="1512"/>
        <w:tab w:val="left" w:pos="1728"/>
        <w:tab w:val="left" w:pos="1944"/>
        <w:tab w:val="left" w:pos="2160"/>
      </w:tabs>
      <w:textAlignment w:val="auto"/>
    </w:pPr>
    <w:rPr>
      <w:rFonts w:ascii="Times" w:eastAsia="Malgun Gothic" w:hAnsi="Times" w:cs="Times"/>
      <w:sz w:val="22"/>
      <w:szCs w:val="22"/>
    </w:rPr>
  </w:style>
  <w:style w:type="paragraph" w:customStyle="1" w:styleId="tableheading">
    <w:name w:val="table heading"/>
    <w:basedOn w:val="Normal"/>
    <w:rsid w:val="00326B59"/>
    <w:pPr>
      <w:keepNext/>
      <w:keepLines/>
      <w:spacing w:after="60"/>
      <w:jc w:val="both"/>
      <w:textAlignment w:val="auto"/>
    </w:pPr>
    <w:rPr>
      <w:rFonts w:eastAsia="Malgun Gothic"/>
      <w:b/>
      <w:bCs/>
    </w:rPr>
  </w:style>
  <w:style w:type="paragraph" w:customStyle="1" w:styleId="tablecell">
    <w:name w:val="table cell"/>
    <w:basedOn w:val="Normal"/>
    <w:rsid w:val="00326B59"/>
    <w:pPr>
      <w:keepNext/>
      <w:keepLines/>
      <w:spacing w:after="60"/>
      <w:jc w:val="both"/>
      <w:textAlignment w:val="auto"/>
    </w:pPr>
    <w:rPr>
      <w:rFonts w:eastAsia="Malgun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80747">
      <w:bodyDiv w:val="1"/>
      <w:marLeft w:val="0"/>
      <w:marRight w:val="0"/>
      <w:marTop w:val="0"/>
      <w:marBottom w:val="0"/>
      <w:divBdr>
        <w:top w:val="none" w:sz="0" w:space="0" w:color="auto"/>
        <w:left w:val="none" w:sz="0" w:space="0" w:color="auto"/>
        <w:bottom w:val="none" w:sz="0" w:space="0" w:color="auto"/>
        <w:right w:val="none" w:sz="0" w:space="0" w:color="auto"/>
      </w:divBdr>
    </w:div>
    <w:div w:id="360521279">
      <w:bodyDiv w:val="1"/>
      <w:marLeft w:val="0"/>
      <w:marRight w:val="0"/>
      <w:marTop w:val="0"/>
      <w:marBottom w:val="0"/>
      <w:divBdr>
        <w:top w:val="none" w:sz="0" w:space="0" w:color="auto"/>
        <w:left w:val="none" w:sz="0" w:space="0" w:color="auto"/>
        <w:bottom w:val="none" w:sz="0" w:space="0" w:color="auto"/>
        <w:right w:val="none" w:sz="0" w:space="0" w:color="auto"/>
      </w:divBdr>
    </w:div>
    <w:div w:id="574752157">
      <w:bodyDiv w:val="1"/>
      <w:marLeft w:val="0"/>
      <w:marRight w:val="0"/>
      <w:marTop w:val="0"/>
      <w:marBottom w:val="0"/>
      <w:divBdr>
        <w:top w:val="none" w:sz="0" w:space="0" w:color="auto"/>
        <w:left w:val="none" w:sz="0" w:space="0" w:color="auto"/>
        <w:bottom w:val="none" w:sz="0" w:space="0" w:color="auto"/>
        <w:right w:val="none" w:sz="0" w:space="0" w:color="auto"/>
      </w:divBdr>
    </w:div>
    <w:div w:id="633490289">
      <w:bodyDiv w:val="1"/>
      <w:marLeft w:val="0"/>
      <w:marRight w:val="0"/>
      <w:marTop w:val="0"/>
      <w:marBottom w:val="0"/>
      <w:divBdr>
        <w:top w:val="none" w:sz="0" w:space="0" w:color="auto"/>
        <w:left w:val="none" w:sz="0" w:space="0" w:color="auto"/>
        <w:bottom w:val="none" w:sz="0" w:space="0" w:color="auto"/>
        <w:right w:val="none" w:sz="0" w:space="0" w:color="auto"/>
      </w:divBdr>
    </w:div>
    <w:div w:id="828985620">
      <w:bodyDiv w:val="1"/>
      <w:marLeft w:val="0"/>
      <w:marRight w:val="0"/>
      <w:marTop w:val="0"/>
      <w:marBottom w:val="0"/>
      <w:divBdr>
        <w:top w:val="none" w:sz="0" w:space="0" w:color="auto"/>
        <w:left w:val="none" w:sz="0" w:space="0" w:color="auto"/>
        <w:bottom w:val="none" w:sz="0" w:space="0" w:color="auto"/>
        <w:right w:val="none" w:sz="0" w:space="0" w:color="auto"/>
      </w:divBdr>
    </w:div>
    <w:div w:id="1118331753">
      <w:bodyDiv w:val="1"/>
      <w:marLeft w:val="0"/>
      <w:marRight w:val="0"/>
      <w:marTop w:val="0"/>
      <w:marBottom w:val="0"/>
      <w:divBdr>
        <w:top w:val="none" w:sz="0" w:space="0" w:color="auto"/>
        <w:left w:val="none" w:sz="0" w:space="0" w:color="auto"/>
        <w:bottom w:val="none" w:sz="0" w:space="0" w:color="auto"/>
        <w:right w:val="none" w:sz="0" w:space="0" w:color="auto"/>
      </w:divBdr>
    </w:div>
    <w:div w:id="1312949575">
      <w:bodyDiv w:val="1"/>
      <w:marLeft w:val="0"/>
      <w:marRight w:val="0"/>
      <w:marTop w:val="0"/>
      <w:marBottom w:val="0"/>
      <w:divBdr>
        <w:top w:val="none" w:sz="0" w:space="0" w:color="auto"/>
        <w:left w:val="none" w:sz="0" w:space="0" w:color="auto"/>
        <w:bottom w:val="none" w:sz="0" w:space="0" w:color="auto"/>
        <w:right w:val="none" w:sz="0" w:space="0" w:color="auto"/>
      </w:divBdr>
    </w:div>
    <w:div w:id="1325430868">
      <w:bodyDiv w:val="1"/>
      <w:marLeft w:val="0"/>
      <w:marRight w:val="0"/>
      <w:marTop w:val="0"/>
      <w:marBottom w:val="0"/>
      <w:divBdr>
        <w:top w:val="none" w:sz="0" w:space="0" w:color="auto"/>
        <w:left w:val="none" w:sz="0" w:space="0" w:color="auto"/>
        <w:bottom w:val="none" w:sz="0" w:space="0" w:color="auto"/>
        <w:right w:val="none" w:sz="0" w:space="0" w:color="auto"/>
      </w:divBdr>
    </w:div>
    <w:div w:id="1372805227">
      <w:bodyDiv w:val="1"/>
      <w:marLeft w:val="0"/>
      <w:marRight w:val="0"/>
      <w:marTop w:val="0"/>
      <w:marBottom w:val="0"/>
      <w:divBdr>
        <w:top w:val="none" w:sz="0" w:space="0" w:color="auto"/>
        <w:left w:val="none" w:sz="0" w:space="0" w:color="auto"/>
        <w:bottom w:val="none" w:sz="0" w:space="0" w:color="auto"/>
        <w:right w:val="none" w:sz="0" w:space="0" w:color="auto"/>
      </w:divBdr>
    </w:div>
    <w:div w:id="1536581570">
      <w:bodyDiv w:val="1"/>
      <w:marLeft w:val="0"/>
      <w:marRight w:val="0"/>
      <w:marTop w:val="0"/>
      <w:marBottom w:val="0"/>
      <w:divBdr>
        <w:top w:val="none" w:sz="0" w:space="0" w:color="auto"/>
        <w:left w:val="none" w:sz="0" w:space="0" w:color="auto"/>
        <w:bottom w:val="none" w:sz="0" w:space="0" w:color="auto"/>
        <w:right w:val="none" w:sz="0" w:space="0" w:color="auto"/>
      </w:divBdr>
    </w:div>
    <w:div w:id="1595087522">
      <w:bodyDiv w:val="1"/>
      <w:marLeft w:val="0"/>
      <w:marRight w:val="0"/>
      <w:marTop w:val="0"/>
      <w:marBottom w:val="0"/>
      <w:divBdr>
        <w:top w:val="none" w:sz="0" w:space="0" w:color="auto"/>
        <w:left w:val="none" w:sz="0" w:space="0" w:color="auto"/>
        <w:bottom w:val="none" w:sz="0" w:space="0" w:color="auto"/>
        <w:right w:val="none" w:sz="0" w:space="0" w:color="auto"/>
      </w:divBdr>
    </w:div>
    <w:div w:id="1729180455">
      <w:bodyDiv w:val="1"/>
      <w:marLeft w:val="0"/>
      <w:marRight w:val="0"/>
      <w:marTop w:val="0"/>
      <w:marBottom w:val="0"/>
      <w:divBdr>
        <w:top w:val="none" w:sz="0" w:space="0" w:color="auto"/>
        <w:left w:val="none" w:sz="0" w:space="0" w:color="auto"/>
        <w:bottom w:val="none" w:sz="0" w:space="0" w:color="auto"/>
        <w:right w:val="none" w:sz="0" w:space="0" w:color="auto"/>
      </w:divBdr>
    </w:div>
    <w:div w:id="1856726615">
      <w:bodyDiv w:val="1"/>
      <w:marLeft w:val="0"/>
      <w:marRight w:val="0"/>
      <w:marTop w:val="0"/>
      <w:marBottom w:val="0"/>
      <w:divBdr>
        <w:top w:val="none" w:sz="0" w:space="0" w:color="auto"/>
        <w:left w:val="none" w:sz="0" w:space="0" w:color="auto"/>
        <w:bottom w:val="none" w:sz="0" w:space="0" w:color="auto"/>
        <w:right w:val="none" w:sz="0" w:space="0" w:color="auto"/>
      </w:divBdr>
    </w:div>
    <w:div w:id="1949501857">
      <w:bodyDiv w:val="1"/>
      <w:marLeft w:val="0"/>
      <w:marRight w:val="0"/>
      <w:marTop w:val="0"/>
      <w:marBottom w:val="0"/>
      <w:divBdr>
        <w:top w:val="none" w:sz="0" w:space="0" w:color="auto"/>
        <w:left w:val="none" w:sz="0" w:space="0" w:color="auto"/>
        <w:bottom w:val="none" w:sz="0" w:space="0" w:color="auto"/>
        <w:right w:val="none" w:sz="0" w:space="0" w:color="auto"/>
      </w:divBdr>
    </w:div>
    <w:div w:id="208386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ei.Wang.sc@huawei.com" TargetMode="External"/><Relationship Id="rId18" Type="http://schemas.openxmlformats.org/officeDocument/2006/relationships/hyperlink" Target="mailto:yuwen.huang@mediatek.com" TargetMode="External"/><Relationship Id="rId26" Type="http://schemas.openxmlformats.org/officeDocument/2006/relationships/hyperlink" Target="mailto:jzxu@microsoft.com" TargetMode="External"/><Relationship Id="rId39" Type="http://schemas.openxmlformats.org/officeDocument/2006/relationships/hyperlink" Target="mailto:a.saxena1@samsung.com" TargetMode="External"/><Relationship Id="rId3" Type="http://schemas.microsoft.com/office/2007/relationships/stylesWithEffects" Target="stylesWithEffects.xml"/><Relationship Id="rId21" Type="http://schemas.openxmlformats.org/officeDocument/2006/relationships/hyperlink" Target="mailto:martak@qti.qualcomm.com" TargetMode="External"/><Relationship Id="rId34" Type="http://schemas.openxmlformats.org/officeDocument/2006/relationships/hyperlink" Target="mailto:sunriseJSTu@itri.org.tw" TargetMode="External"/><Relationship Id="rId7" Type="http://schemas.openxmlformats.org/officeDocument/2006/relationships/endnotes" Target="endnotes.xml"/><Relationship Id="rId12" Type="http://schemas.openxmlformats.org/officeDocument/2006/relationships/hyperlink" Target="mailto:zhan.ma@huawei.com" TargetMode="External"/><Relationship Id="rId17" Type="http://schemas.openxmlformats.org/officeDocument/2006/relationships/hyperlink" Target="mailto:xianguo.zhang@mediatek.com" TargetMode="External"/><Relationship Id="rId25" Type="http://schemas.openxmlformats.org/officeDocument/2006/relationships/hyperlink" Target="mailto:martak@qti.qualcomm.com" TargetMode="External"/><Relationship Id="rId33" Type="http://schemas.openxmlformats.org/officeDocument/2006/relationships/hyperlink" Target="mailto:Yang_Kao@itri.org.tw" TargetMode="External"/><Relationship Id="rId38" Type="http://schemas.openxmlformats.org/officeDocument/2006/relationships/hyperlink" Target="mailto:ki-kawamura@kddi.com" TargetMode="External"/><Relationship Id="rId2" Type="http://schemas.openxmlformats.org/officeDocument/2006/relationships/styles" Target="styles.xml"/><Relationship Id="rId16" Type="http://schemas.openxmlformats.org/officeDocument/2006/relationships/hyperlink" Target="mailto:polin.lai@mediatek.com" TargetMode="External"/><Relationship Id="rId20" Type="http://schemas.openxmlformats.org/officeDocument/2006/relationships/hyperlink" Target="mailto:peter.chuang@mediatek.com" TargetMode="External"/><Relationship Id="rId29" Type="http://schemas.openxmlformats.org/officeDocument/2006/relationships/hyperlink" Target="mailto:yan.ye@interdigital.co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jianle@qti.qualcomm.com" TargetMode="External"/><Relationship Id="rId24" Type="http://schemas.openxmlformats.org/officeDocument/2006/relationships/hyperlink" Target="mailto:joels@qti.qualcomm.com" TargetMode="External"/><Relationship Id="rId32" Type="http://schemas.openxmlformats.org/officeDocument/2006/relationships/hyperlink" Target="mailto:abaibai1122.cs01g@nctu.edu.tw" TargetMode="External"/><Relationship Id="rId37" Type="http://schemas.openxmlformats.org/officeDocument/2006/relationships/hyperlink" Target="mailto:JackLin.itri@gmail.co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inezawa.Akira@ds.MitsubishiElectric.co.jp" TargetMode="External"/><Relationship Id="rId23" Type="http://schemas.openxmlformats.org/officeDocument/2006/relationships/hyperlink" Target="mailto:lizhang@qti.qualcomm.com" TargetMode="External"/><Relationship Id="rId28" Type="http://schemas.openxmlformats.org/officeDocument/2006/relationships/hyperlink" Target="mailto:yuwen.he@interdigital.com" TargetMode="External"/><Relationship Id="rId36" Type="http://schemas.openxmlformats.org/officeDocument/2006/relationships/hyperlink" Target="mailto:britpablo@itri.org.tw" TargetMode="External"/><Relationship Id="rId10" Type="http://schemas.openxmlformats.org/officeDocument/2006/relationships/hyperlink" Target="mailto:Xiaoyu.Xiu@InterDigital.com" TargetMode="External"/><Relationship Id="rId19" Type="http://schemas.openxmlformats.org/officeDocument/2006/relationships/hyperlink" Target="mailto:Shan.Liu@mediatek.com" TargetMode="External"/><Relationship Id="rId31" Type="http://schemas.openxmlformats.org/officeDocument/2006/relationships/hyperlink" Target="mailto:cheerchen.cs98g@g2.nctu.edu.t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xu@huawei.com" TargetMode="External"/><Relationship Id="rId22" Type="http://schemas.openxmlformats.org/officeDocument/2006/relationships/hyperlink" Target="mailto:cjianle@qti.qualcomm.com" TargetMode="External"/><Relationship Id="rId27" Type="http://schemas.openxmlformats.org/officeDocument/2006/relationships/hyperlink" Target="mailto:xiaoyu.xiu@interdigital.com" TargetMode="External"/><Relationship Id="rId30" Type="http://schemas.openxmlformats.org/officeDocument/2006/relationships/hyperlink" Target="mailto:wpeng@cs.nctu.edu.tw" TargetMode="External"/><Relationship Id="rId35" Type="http://schemas.openxmlformats.org/officeDocument/2006/relationships/hyperlink" Target="mailto:chhung@itri.org.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6</Pages>
  <Words>1964</Words>
  <Characters>11200</Characters>
  <Application>Microsoft Office Word</Application>
  <DocSecurity>0</DocSecurity>
  <Lines>93</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InterDigital Communications, LLC</Company>
  <LinksUpToDate>false</LinksUpToDate>
  <CharactersWithSpaces>13138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Xiu, Xiaoyu</dc:creator>
  <cp:lastModifiedBy>Xiu, Xiaoyu</cp:lastModifiedBy>
  <cp:revision>20</cp:revision>
  <dcterms:created xsi:type="dcterms:W3CDTF">2014-04-16T02:12:00Z</dcterms:created>
  <dcterms:modified xsi:type="dcterms:W3CDTF">2014-04-18T20:49:00Z</dcterms:modified>
</cp:coreProperties>
</file>