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835447" w:rsidRPr="00AE341B" w:rsidTr="002B2A92">
        <w:tc>
          <w:tcPr>
            <w:tcW w:w="6408" w:type="dxa"/>
          </w:tcPr>
          <w:p w:rsidR="00835447" w:rsidRPr="00AE341B" w:rsidRDefault="00D67C4D" w:rsidP="002B2A92">
            <w:pPr>
              <w:tabs>
                <w:tab w:val="left" w:pos="7200"/>
              </w:tabs>
              <w:rPr>
                <w:b/>
                <w:sz w:val="22"/>
                <w:szCs w:val="22"/>
              </w:rPr>
            </w:pPr>
            <w:r>
              <w:rPr>
                <w:b/>
                <w:noProof/>
                <w:sz w:val="22"/>
                <w:szCs w:val="22"/>
              </w:rPr>
              <w:pict>
                <v:group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835447">
              <w:rPr>
                <w:b/>
                <w:noProof/>
                <w:sz w:val="22"/>
                <w:szCs w:val="22"/>
                <w:lang w:eastAsia="zh-CN"/>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3370" cy="267335"/>
                          </a:xfrm>
                          <a:prstGeom prst="rect">
                            <a:avLst/>
                          </a:prstGeom>
                          <a:noFill/>
                          <a:ln>
                            <a:noFill/>
                          </a:ln>
                        </pic:spPr>
                      </pic:pic>
                    </a:graphicData>
                  </a:graphic>
                </wp:anchor>
              </w:drawing>
            </w:r>
            <w:r w:rsidR="00835447">
              <w:rPr>
                <w:b/>
                <w:noProof/>
                <w:sz w:val="22"/>
                <w:szCs w:val="22"/>
                <w:lang w:eastAsia="zh-CN"/>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4640" cy="267335"/>
                          </a:xfrm>
                          <a:prstGeom prst="rect">
                            <a:avLst/>
                          </a:prstGeom>
                          <a:noFill/>
                          <a:ln>
                            <a:noFill/>
                          </a:ln>
                        </pic:spPr>
                      </pic:pic>
                    </a:graphicData>
                  </a:graphic>
                </wp:anchor>
              </w:drawing>
            </w:r>
            <w:r w:rsidR="00835447" w:rsidRPr="00AE341B">
              <w:rPr>
                <w:b/>
                <w:sz w:val="22"/>
                <w:szCs w:val="22"/>
              </w:rPr>
              <w:t>Joint Collaborative Team on Video Coding (JCT-VC)</w:t>
            </w:r>
          </w:p>
          <w:p w:rsidR="00835447" w:rsidRPr="00AE341B" w:rsidRDefault="00835447" w:rsidP="002B2A92">
            <w:pPr>
              <w:tabs>
                <w:tab w:val="left" w:pos="7200"/>
              </w:tabs>
              <w:rPr>
                <w:b/>
                <w:sz w:val="22"/>
                <w:szCs w:val="22"/>
              </w:rPr>
            </w:pPr>
            <w:r>
              <w:rPr>
                <w:b/>
                <w:sz w:val="22"/>
                <w:szCs w:val="22"/>
              </w:rPr>
              <w:t xml:space="preserve">of </w:t>
            </w:r>
            <w:r w:rsidRPr="00AE341B">
              <w:rPr>
                <w:b/>
                <w:sz w:val="22"/>
                <w:szCs w:val="22"/>
              </w:rPr>
              <w:t>ITU-T SG16 WP3 and ISO/IEC JTC1/SC29/WG11</w:t>
            </w:r>
          </w:p>
          <w:p w:rsidR="00835447" w:rsidRPr="00BC6360" w:rsidRDefault="00835447" w:rsidP="002B2A92">
            <w:pPr>
              <w:tabs>
                <w:tab w:val="left" w:pos="7200"/>
              </w:tabs>
              <w:rPr>
                <w:b/>
                <w:sz w:val="22"/>
                <w:szCs w:val="22"/>
              </w:rPr>
            </w:pPr>
            <w:r w:rsidRPr="00BC6360">
              <w:rPr>
                <w:sz w:val="22"/>
                <w:szCs w:val="22"/>
              </w:rPr>
              <w:t xml:space="preserve">17th Meeting: </w:t>
            </w:r>
            <w:r w:rsidRPr="00BC6360">
              <w:rPr>
                <w:sz w:val="22"/>
                <w:szCs w:val="22"/>
                <w:lang w:val="en-CA"/>
              </w:rPr>
              <w:t>Valencia, ES, 27 March – 4 April 2014</w:t>
            </w:r>
          </w:p>
        </w:tc>
        <w:tc>
          <w:tcPr>
            <w:tcW w:w="3168" w:type="dxa"/>
          </w:tcPr>
          <w:p w:rsidR="00835447" w:rsidRPr="00AE341B" w:rsidRDefault="00835447" w:rsidP="00AD0024">
            <w:pPr>
              <w:tabs>
                <w:tab w:val="left" w:pos="7200"/>
              </w:tabs>
              <w:rPr>
                <w:sz w:val="22"/>
              </w:rPr>
            </w:pPr>
            <w:r w:rsidRPr="00AE341B">
              <w:rPr>
                <w:sz w:val="22"/>
              </w:rPr>
              <w:t>Document: JCTVC-</w:t>
            </w:r>
            <w:r w:rsidR="00292702">
              <w:rPr>
                <w:sz w:val="22"/>
              </w:rPr>
              <w:t>Q</w:t>
            </w:r>
            <w:r w:rsidR="00CA4044" w:rsidRPr="00CA4044">
              <w:rPr>
                <w:sz w:val="22"/>
                <w:u w:val="single"/>
              </w:rPr>
              <w:t>11</w:t>
            </w:r>
            <w:r w:rsidR="00AD0024">
              <w:rPr>
                <w:sz w:val="22"/>
                <w:u w:val="single"/>
              </w:rPr>
              <w:t>2</w:t>
            </w:r>
            <w:r w:rsidR="00CA4044" w:rsidRPr="00CA4044">
              <w:rPr>
                <w:sz w:val="22"/>
                <w:u w:val="single"/>
              </w:rPr>
              <w:t>1</w:t>
            </w:r>
          </w:p>
        </w:tc>
      </w:tr>
    </w:tbl>
    <w:p w:rsidR="00835447" w:rsidRPr="00AE341B" w:rsidRDefault="00835447" w:rsidP="00835447"/>
    <w:tbl>
      <w:tblPr>
        <w:tblW w:w="0" w:type="auto"/>
        <w:tblLayout w:type="fixed"/>
        <w:tblLook w:val="0000"/>
      </w:tblPr>
      <w:tblGrid>
        <w:gridCol w:w="1458"/>
        <w:gridCol w:w="4050"/>
        <w:gridCol w:w="900"/>
        <w:gridCol w:w="3168"/>
      </w:tblGrid>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Title:</w:t>
            </w:r>
          </w:p>
        </w:tc>
        <w:tc>
          <w:tcPr>
            <w:tcW w:w="8118" w:type="dxa"/>
            <w:gridSpan w:val="3"/>
          </w:tcPr>
          <w:p w:rsidR="00835447" w:rsidRPr="008C0003" w:rsidRDefault="00835447" w:rsidP="00FF2874">
            <w:pPr>
              <w:spacing w:before="60" w:after="60"/>
              <w:rPr>
                <w:b/>
                <w:sz w:val="22"/>
                <w:szCs w:val="22"/>
              </w:rPr>
            </w:pPr>
            <w:r w:rsidRPr="008C0003">
              <w:rPr>
                <w:b/>
                <w:sz w:val="22"/>
                <w:szCs w:val="22"/>
                <w:lang w:val="en-CA"/>
              </w:rPr>
              <w:t xml:space="preserve">HEVC Screen Content </w:t>
            </w:r>
            <w:r w:rsidR="00DB60F1" w:rsidRPr="008C0003">
              <w:rPr>
                <w:b/>
                <w:sz w:val="22"/>
                <w:szCs w:val="22"/>
                <w:lang w:val="en-CA"/>
              </w:rPr>
              <w:t xml:space="preserve">Coding </w:t>
            </w:r>
            <w:r w:rsidRPr="008C0003">
              <w:rPr>
                <w:b/>
                <w:sz w:val="22"/>
                <w:szCs w:val="22"/>
                <w:lang w:val="en-CA"/>
              </w:rPr>
              <w:t xml:space="preserve">Core Experiment </w:t>
            </w:r>
            <w:r w:rsidR="00FF2874">
              <w:rPr>
                <w:b/>
                <w:sz w:val="22"/>
                <w:szCs w:val="22"/>
                <w:lang w:val="en-CA"/>
              </w:rPr>
              <w:t>1</w:t>
            </w:r>
            <w:r w:rsidR="00DB60F1" w:rsidRPr="008C0003">
              <w:rPr>
                <w:b/>
                <w:sz w:val="22"/>
                <w:szCs w:val="22"/>
                <w:lang w:val="en-CA"/>
              </w:rPr>
              <w:t xml:space="preserve"> </w:t>
            </w:r>
            <w:r w:rsidRPr="008C0003">
              <w:rPr>
                <w:b/>
                <w:sz w:val="22"/>
                <w:szCs w:val="22"/>
                <w:lang w:eastAsia="de-DE"/>
              </w:rPr>
              <w:t>(</w:t>
            </w:r>
            <w:r w:rsidR="00DB60F1" w:rsidRPr="008C0003">
              <w:rPr>
                <w:b/>
                <w:sz w:val="22"/>
                <w:szCs w:val="22"/>
                <w:lang w:eastAsia="de-DE"/>
              </w:rPr>
              <w:t>SCCE</w:t>
            </w:r>
            <w:r w:rsidR="00FF2874">
              <w:rPr>
                <w:b/>
                <w:sz w:val="22"/>
                <w:szCs w:val="22"/>
                <w:lang w:eastAsia="de-DE"/>
              </w:rPr>
              <w:t>1</w:t>
            </w:r>
            <w:r w:rsidRPr="008C0003">
              <w:rPr>
                <w:b/>
                <w:sz w:val="22"/>
                <w:szCs w:val="22"/>
                <w:lang w:eastAsia="de-DE"/>
              </w:rPr>
              <w:t>):</w:t>
            </w:r>
            <w:r w:rsidRPr="008C0003">
              <w:rPr>
                <w:b/>
                <w:sz w:val="22"/>
                <w:szCs w:val="22"/>
                <w:lang w:val="en-CA"/>
              </w:rPr>
              <w:t xml:space="preserve"> </w:t>
            </w:r>
            <w:r w:rsidR="00346338" w:rsidRPr="008C0003">
              <w:rPr>
                <w:b/>
                <w:sz w:val="22"/>
                <w:szCs w:val="22"/>
                <w:lang w:val="en-CA"/>
              </w:rPr>
              <w:t>Int</w:t>
            </w:r>
            <w:r w:rsidR="00FF2874">
              <w:rPr>
                <w:b/>
                <w:sz w:val="22"/>
                <w:szCs w:val="22"/>
                <w:lang w:val="en-CA"/>
              </w:rPr>
              <w:t>ra Block Copying Extensions</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Status:</w:t>
            </w:r>
          </w:p>
        </w:tc>
        <w:tc>
          <w:tcPr>
            <w:tcW w:w="8118" w:type="dxa"/>
            <w:gridSpan w:val="3"/>
          </w:tcPr>
          <w:p w:rsidR="00835447" w:rsidRPr="00AE341B" w:rsidRDefault="00346338" w:rsidP="002B2A92">
            <w:pPr>
              <w:spacing w:before="60" w:after="60"/>
              <w:rPr>
                <w:sz w:val="22"/>
                <w:szCs w:val="22"/>
              </w:rPr>
            </w:pPr>
            <w:r>
              <w:rPr>
                <w:sz w:val="22"/>
                <w:szCs w:val="22"/>
              </w:rPr>
              <w:t>Output Document to JCT-VC</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Purpose:</w:t>
            </w:r>
          </w:p>
        </w:tc>
        <w:tc>
          <w:tcPr>
            <w:tcW w:w="8118" w:type="dxa"/>
            <w:gridSpan w:val="3"/>
          </w:tcPr>
          <w:p w:rsidR="00835447" w:rsidRPr="00AE341B" w:rsidRDefault="00346338" w:rsidP="002B2A92">
            <w:pPr>
              <w:spacing w:before="60" w:after="60"/>
              <w:rPr>
                <w:sz w:val="22"/>
                <w:szCs w:val="22"/>
              </w:rPr>
            </w:pPr>
            <w:r>
              <w:rPr>
                <w:sz w:val="22"/>
                <w:szCs w:val="22"/>
              </w:rPr>
              <w:t>SCCE description</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Author(s) or</w:t>
            </w:r>
            <w:r w:rsidRPr="00AE341B">
              <w:rPr>
                <w:i/>
                <w:sz w:val="22"/>
                <w:szCs w:val="22"/>
              </w:rPr>
              <w:br/>
              <w:t>Contact(s):</w:t>
            </w:r>
          </w:p>
        </w:tc>
        <w:tc>
          <w:tcPr>
            <w:tcW w:w="4050" w:type="dxa"/>
          </w:tcPr>
          <w:p w:rsidR="00835447" w:rsidRPr="00AE341B" w:rsidRDefault="002732C2" w:rsidP="007713D1">
            <w:pPr>
              <w:tabs>
                <w:tab w:val="left" w:pos="1214"/>
              </w:tabs>
              <w:spacing w:before="60" w:after="60"/>
              <w:rPr>
                <w:sz w:val="22"/>
                <w:szCs w:val="22"/>
              </w:rPr>
            </w:pPr>
            <w:r>
              <w:rPr>
                <w:sz w:val="22"/>
                <w:szCs w:val="22"/>
              </w:rPr>
              <w:t>Joel Sole</w:t>
            </w:r>
            <w:r w:rsidR="007713D1">
              <w:rPr>
                <w:sz w:val="22"/>
                <w:szCs w:val="22"/>
              </w:rPr>
              <w:t>, Shan Liu</w:t>
            </w:r>
            <w:r w:rsidR="00835447" w:rsidRPr="00AE341B">
              <w:rPr>
                <w:sz w:val="22"/>
                <w:szCs w:val="22"/>
              </w:rPr>
              <w:br/>
            </w:r>
          </w:p>
        </w:tc>
        <w:tc>
          <w:tcPr>
            <w:tcW w:w="900" w:type="dxa"/>
          </w:tcPr>
          <w:p w:rsidR="00835447" w:rsidRPr="00AE341B" w:rsidRDefault="00835447" w:rsidP="00346338">
            <w:pPr>
              <w:spacing w:before="60" w:after="60"/>
              <w:rPr>
                <w:sz w:val="22"/>
                <w:szCs w:val="22"/>
              </w:rPr>
            </w:pPr>
            <w:r w:rsidRPr="00AE341B">
              <w:rPr>
                <w:sz w:val="22"/>
                <w:szCs w:val="22"/>
              </w:rPr>
              <w:t>Email:</w:t>
            </w:r>
          </w:p>
        </w:tc>
        <w:tc>
          <w:tcPr>
            <w:tcW w:w="3168" w:type="dxa"/>
          </w:tcPr>
          <w:p w:rsidR="00835447" w:rsidRDefault="00D67C4D" w:rsidP="00346338">
            <w:pPr>
              <w:spacing w:before="60" w:after="60"/>
              <w:rPr>
                <w:sz w:val="22"/>
                <w:szCs w:val="22"/>
              </w:rPr>
            </w:pPr>
            <w:hyperlink r:id="rId9" w:history="1">
              <w:r w:rsidR="007713D1" w:rsidRPr="005A384E">
                <w:rPr>
                  <w:rStyle w:val="Hyperlink"/>
                  <w:sz w:val="22"/>
                  <w:szCs w:val="22"/>
                </w:rPr>
                <w:t>joels@qti.qualcomm.com</w:t>
              </w:r>
            </w:hyperlink>
          </w:p>
          <w:p w:rsidR="007713D1" w:rsidRPr="00AE341B" w:rsidRDefault="00D67C4D" w:rsidP="00346338">
            <w:pPr>
              <w:spacing w:before="60" w:after="60"/>
              <w:rPr>
                <w:sz w:val="22"/>
                <w:szCs w:val="22"/>
              </w:rPr>
            </w:pPr>
            <w:hyperlink r:id="rId10" w:history="1">
              <w:r w:rsidR="007713D1" w:rsidRPr="005A384E">
                <w:rPr>
                  <w:rStyle w:val="Hyperlink"/>
                  <w:sz w:val="22"/>
                  <w:szCs w:val="22"/>
                </w:rPr>
                <w:t>shan.liu@mediatek.com</w:t>
              </w:r>
            </w:hyperlink>
            <w:r w:rsidR="007713D1">
              <w:rPr>
                <w:sz w:val="22"/>
                <w:szCs w:val="22"/>
              </w:rPr>
              <w:t xml:space="preserve"> </w:t>
            </w:r>
          </w:p>
        </w:tc>
      </w:tr>
      <w:tr w:rsidR="00835447" w:rsidRPr="00AE341B" w:rsidTr="002B2A92">
        <w:tc>
          <w:tcPr>
            <w:tcW w:w="1458" w:type="dxa"/>
          </w:tcPr>
          <w:p w:rsidR="00835447" w:rsidRPr="00AE341B" w:rsidRDefault="00835447" w:rsidP="002B2A92">
            <w:pPr>
              <w:spacing w:before="60" w:after="60"/>
              <w:rPr>
                <w:i/>
                <w:sz w:val="22"/>
                <w:szCs w:val="22"/>
              </w:rPr>
            </w:pPr>
            <w:r w:rsidRPr="00AE341B">
              <w:rPr>
                <w:i/>
                <w:sz w:val="22"/>
                <w:szCs w:val="22"/>
              </w:rPr>
              <w:t>Source:</w:t>
            </w:r>
          </w:p>
        </w:tc>
        <w:tc>
          <w:tcPr>
            <w:tcW w:w="8118" w:type="dxa"/>
            <w:gridSpan w:val="3"/>
          </w:tcPr>
          <w:p w:rsidR="00835447" w:rsidRPr="00AE341B" w:rsidRDefault="00346338" w:rsidP="002B2A92">
            <w:pPr>
              <w:spacing w:before="60" w:after="60"/>
              <w:rPr>
                <w:sz w:val="22"/>
                <w:szCs w:val="22"/>
              </w:rPr>
            </w:pPr>
            <w:r>
              <w:rPr>
                <w:sz w:val="22"/>
                <w:szCs w:val="22"/>
              </w:rPr>
              <w:t>SCCE coordinators</w:t>
            </w:r>
          </w:p>
        </w:tc>
      </w:tr>
    </w:tbl>
    <w:p w:rsidR="00944DCC" w:rsidRDefault="00835447">
      <w:pPr>
        <w:rPr>
          <w:sz w:val="22"/>
          <w:szCs w:val="22"/>
          <w:u w:val="single"/>
        </w:rPr>
      </w:pPr>
      <w:r w:rsidRPr="00AE341B">
        <w:rPr>
          <w:sz w:val="22"/>
          <w:szCs w:val="22"/>
          <w:u w:val="single"/>
        </w:rPr>
        <w:t>____________________________</w:t>
      </w:r>
    </w:p>
    <w:p w:rsidR="00C6752F" w:rsidRDefault="00C6752F" w:rsidP="00CA4044">
      <w:pPr>
        <w:pStyle w:val="Heading1"/>
        <w:numPr>
          <w:ilvl w:val="0"/>
          <w:numId w:val="0"/>
        </w:numPr>
        <w:ind w:left="360" w:hanging="360"/>
        <w:jc w:val="both"/>
        <w:rPr>
          <w:lang w:val="en-CA"/>
        </w:rPr>
      </w:pPr>
      <w:r>
        <w:rPr>
          <w:lang w:val="en-CA"/>
        </w:rPr>
        <w:t>Abstract</w:t>
      </w:r>
    </w:p>
    <w:p w:rsidR="00C6752F" w:rsidRPr="008C0003" w:rsidRDefault="00C6752F" w:rsidP="00C6752F">
      <w:pPr>
        <w:rPr>
          <w:lang w:val="en-CA"/>
        </w:rPr>
      </w:pPr>
      <w:r w:rsidRPr="008C0003">
        <w:rPr>
          <w:lang w:val="en-CA"/>
        </w:rPr>
        <w:t xml:space="preserve">This document is a description of the HEVC Screen Content Coding Core Experiment </w:t>
      </w:r>
      <w:r>
        <w:rPr>
          <w:lang w:val="en-CA"/>
        </w:rPr>
        <w:t>1</w:t>
      </w:r>
      <w:r w:rsidRPr="008C0003">
        <w:rPr>
          <w:lang w:val="en-CA"/>
        </w:rPr>
        <w:t xml:space="preserve"> on int</w:t>
      </w:r>
      <w:r>
        <w:rPr>
          <w:lang w:val="en-CA"/>
        </w:rPr>
        <w:t>ra block copying extensions</w:t>
      </w:r>
      <w:r w:rsidRPr="008C0003">
        <w:rPr>
          <w:lang w:val="en-CA"/>
        </w:rPr>
        <w:t>.</w:t>
      </w:r>
    </w:p>
    <w:p w:rsidR="00C6752F" w:rsidRPr="00F2303D" w:rsidRDefault="00C6752F" w:rsidP="00C6752F">
      <w:pPr>
        <w:pStyle w:val="Heading1"/>
        <w:ind w:left="432" w:hanging="432"/>
        <w:jc w:val="both"/>
        <w:rPr>
          <w:lang w:val="en-CA"/>
        </w:rPr>
      </w:pPr>
      <w:r w:rsidRPr="00F2303D">
        <w:rPr>
          <w:lang w:val="en-CA"/>
        </w:rPr>
        <w:t>Introduction</w:t>
      </w:r>
    </w:p>
    <w:p w:rsidR="00C6752F" w:rsidRDefault="00C6752F" w:rsidP="00C6752F">
      <w:pPr>
        <w:rPr>
          <w:lang w:val="en-CA"/>
        </w:rPr>
      </w:pPr>
      <w:r w:rsidRPr="008C0003">
        <w:rPr>
          <w:lang w:val="en-CA"/>
        </w:rPr>
        <w:t xml:space="preserve">This document defines the HEVC Screen Content Coding Core Experiment </w:t>
      </w:r>
      <w:r>
        <w:rPr>
          <w:lang w:val="en-CA"/>
        </w:rPr>
        <w:t>1</w:t>
      </w:r>
      <w:r w:rsidRPr="008C0003">
        <w:rPr>
          <w:lang w:val="en-CA"/>
        </w:rPr>
        <w:t xml:space="preserve"> (SCCE</w:t>
      </w:r>
      <w:r>
        <w:rPr>
          <w:lang w:val="en-CA"/>
        </w:rPr>
        <w:t>1</w:t>
      </w:r>
      <w:r w:rsidRPr="008C0003">
        <w:rPr>
          <w:lang w:val="en-CA"/>
        </w:rPr>
        <w:t xml:space="preserve">) on </w:t>
      </w:r>
      <w:r>
        <w:rPr>
          <w:lang w:val="en-CA"/>
        </w:rPr>
        <w:t xml:space="preserve">intra block copying extensions </w:t>
      </w:r>
      <w:r w:rsidRPr="008C0003">
        <w:rPr>
          <w:lang w:val="en-CA"/>
        </w:rPr>
        <w:t>to be performed for the upcoming 18</w:t>
      </w:r>
      <w:r w:rsidRPr="008C0003">
        <w:rPr>
          <w:vertAlign w:val="superscript"/>
          <w:lang w:val="en-CA"/>
        </w:rPr>
        <w:t>th</w:t>
      </w:r>
      <w:r w:rsidRPr="008C0003">
        <w:rPr>
          <w:lang w:val="en-CA"/>
        </w:rPr>
        <w:t xml:space="preserve"> JCT-VC meeting.</w:t>
      </w:r>
    </w:p>
    <w:p w:rsidR="00C6752F" w:rsidRPr="008F4BF7" w:rsidRDefault="00C6752F" w:rsidP="00C6752F">
      <w:pPr>
        <w:rPr>
          <w:lang w:val="en-CA"/>
        </w:rPr>
      </w:pPr>
      <w:r>
        <w:rPr>
          <w:lang w:val="en-CA"/>
        </w:rPr>
        <w:t>The CE is studying four aspects of intra block copying (IBC): search area size trade-offs, IBC modes, BV prediction and binarization, and flipping the copied block.</w:t>
      </w:r>
    </w:p>
    <w:p w:rsidR="00C6752F" w:rsidRPr="00F2303D" w:rsidRDefault="00C6752F" w:rsidP="00C6752F">
      <w:pPr>
        <w:pStyle w:val="Heading1"/>
        <w:ind w:left="432" w:hanging="432"/>
        <w:jc w:val="both"/>
        <w:rPr>
          <w:lang w:val="en-CA"/>
        </w:rPr>
      </w:pPr>
      <w:r w:rsidRPr="00F2303D">
        <w:rPr>
          <w:lang w:val="en-CA"/>
        </w:rPr>
        <w:t>Participants</w:t>
      </w: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95"/>
        <w:gridCol w:w="4266"/>
        <w:gridCol w:w="2867"/>
        <w:gridCol w:w="370"/>
        <w:gridCol w:w="373"/>
      </w:tblGrid>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hideMark/>
          </w:tcPr>
          <w:p w:rsidR="00C6752F" w:rsidRPr="0021226A" w:rsidRDefault="00C6752F" w:rsidP="00F568CE">
            <w:pPr>
              <w:rPr>
                <w:b/>
              </w:rPr>
            </w:pPr>
            <w:r w:rsidRPr="0021226A">
              <w:rPr>
                <w:b/>
              </w:rPr>
              <w:t>Participant</w:t>
            </w:r>
          </w:p>
        </w:tc>
        <w:tc>
          <w:tcPr>
            <w:tcW w:w="3890" w:type="dxa"/>
            <w:tcBorders>
              <w:top w:val="single" w:sz="4" w:space="0" w:color="auto"/>
              <w:left w:val="single" w:sz="4" w:space="0" w:color="auto"/>
              <w:bottom w:val="single" w:sz="4" w:space="0" w:color="auto"/>
              <w:right w:val="single" w:sz="4" w:space="0" w:color="auto"/>
            </w:tcBorders>
            <w:vAlign w:val="center"/>
            <w:hideMark/>
          </w:tcPr>
          <w:p w:rsidR="00C6752F" w:rsidRPr="0021226A" w:rsidRDefault="00C6752F" w:rsidP="00F568CE">
            <w:pPr>
              <w:rPr>
                <w:b/>
              </w:rPr>
            </w:pPr>
            <w:r w:rsidRPr="0021226A">
              <w:rPr>
                <w:b/>
              </w:rPr>
              <w:t>Email address</w:t>
            </w:r>
          </w:p>
        </w:tc>
        <w:tc>
          <w:tcPr>
            <w:tcW w:w="3125" w:type="dxa"/>
            <w:tcBorders>
              <w:top w:val="single" w:sz="4" w:space="0" w:color="auto"/>
              <w:left w:val="single" w:sz="4" w:space="0" w:color="auto"/>
              <w:bottom w:val="single" w:sz="4" w:space="0" w:color="auto"/>
              <w:right w:val="single" w:sz="4" w:space="0" w:color="auto"/>
            </w:tcBorders>
            <w:vAlign w:val="center"/>
            <w:hideMark/>
          </w:tcPr>
          <w:p w:rsidR="00C6752F" w:rsidRPr="0021226A" w:rsidRDefault="00C6752F" w:rsidP="00F568CE">
            <w:pPr>
              <w:rPr>
                <w:b/>
              </w:rPr>
            </w:pPr>
            <w:r w:rsidRPr="0021226A">
              <w:rPr>
                <w:b/>
              </w:rPr>
              <w:t>Affiliation</w:t>
            </w:r>
          </w:p>
        </w:tc>
        <w:tc>
          <w:tcPr>
            <w:tcW w:w="375" w:type="dxa"/>
            <w:tcBorders>
              <w:top w:val="single" w:sz="4" w:space="0" w:color="auto"/>
              <w:left w:val="single" w:sz="4" w:space="0" w:color="auto"/>
              <w:bottom w:val="single" w:sz="4" w:space="0" w:color="auto"/>
              <w:right w:val="single" w:sz="4" w:space="0" w:color="auto"/>
            </w:tcBorders>
            <w:vAlign w:val="center"/>
            <w:hideMark/>
          </w:tcPr>
          <w:p w:rsidR="00C6752F" w:rsidRPr="0021226A" w:rsidRDefault="00C6752F" w:rsidP="00F568CE">
            <w:pPr>
              <w:rPr>
                <w:b/>
              </w:rPr>
            </w:pPr>
            <w:r w:rsidRPr="0021226A">
              <w:rPr>
                <w:b/>
              </w:rPr>
              <w:t>P</w:t>
            </w:r>
          </w:p>
        </w:tc>
        <w:tc>
          <w:tcPr>
            <w:tcW w:w="375" w:type="dxa"/>
            <w:tcBorders>
              <w:top w:val="single" w:sz="4" w:space="0" w:color="auto"/>
              <w:left w:val="single" w:sz="4" w:space="0" w:color="auto"/>
              <w:bottom w:val="single" w:sz="4" w:space="0" w:color="auto"/>
              <w:right w:val="single" w:sz="4" w:space="0" w:color="auto"/>
            </w:tcBorders>
            <w:vAlign w:val="center"/>
            <w:hideMark/>
          </w:tcPr>
          <w:p w:rsidR="00C6752F" w:rsidRPr="0021226A" w:rsidRDefault="00C6752F" w:rsidP="00F568CE">
            <w:pPr>
              <w:rPr>
                <w:b/>
              </w:rPr>
            </w:pPr>
            <w:r w:rsidRPr="0021226A">
              <w:rPr>
                <w:b/>
              </w:rPr>
              <w:t>C</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Z. Ma</w:t>
            </w:r>
          </w:p>
          <w:p w:rsidR="00C6752F" w:rsidRPr="0021226A" w:rsidRDefault="00C6752F" w:rsidP="00F568CE">
            <w:pPr>
              <w:rPr>
                <w:lang w:val="de-DE"/>
              </w:rPr>
            </w:pPr>
            <w:r w:rsidRPr="0021226A">
              <w:rPr>
                <w:lang w:val="de-DE"/>
              </w:rPr>
              <w:t>W. Wang</w:t>
            </w:r>
          </w:p>
          <w:p w:rsidR="00C6752F" w:rsidRPr="0021226A" w:rsidRDefault="00C6752F" w:rsidP="00F568CE">
            <w:pPr>
              <w:rPr>
                <w:lang w:val="de-DE"/>
              </w:rPr>
            </w:pPr>
            <w:r w:rsidRPr="0021226A">
              <w:rPr>
                <w:lang w:val="de-DE"/>
              </w:rPr>
              <w:t>M. Xu</w:t>
            </w:r>
          </w:p>
          <w:p w:rsidR="00C6752F" w:rsidRPr="0021226A" w:rsidRDefault="00C6752F" w:rsidP="00F568CE">
            <w:pPr>
              <w:rPr>
                <w:lang w:val="de-DE"/>
              </w:rPr>
            </w:pPr>
            <w:r w:rsidRPr="0021226A">
              <w:rPr>
                <w:lang w:val="de-DE"/>
              </w:rPr>
              <w:t>H. Yu</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hyperlink r:id="rId11" w:history="1">
              <w:r w:rsidR="00C6752F" w:rsidRPr="005A218E">
                <w:rPr>
                  <w:rStyle w:val="Hyperlink"/>
                  <w:lang w:val="de-DE"/>
                </w:rPr>
                <w:t>Zhan.Ma@huawei.com</w:t>
              </w:r>
            </w:hyperlink>
          </w:p>
          <w:p w:rsidR="00C6752F" w:rsidRPr="005A218E" w:rsidRDefault="00D67C4D" w:rsidP="00F568CE">
            <w:pPr>
              <w:rPr>
                <w:rStyle w:val="Hyperlink"/>
                <w:lang w:val="de-DE"/>
              </w:rPr>
            </w:pPr>
            <w:hyperlink r:id="rId12" w:history="1">
              <w:r w:rsidR="00C6752F" w:rsidRPr="005A218E">
                <w:rPr>
                  <w:rStyle w:val="Hyperlink"/>
                  <w:lang w:val="de-DE"/>
                </w:rPr>
                <w:t>Wei.Wang.sc@huawei.com</w:t>
              </w:r>
            </w:hyperlink>
            <w:r w:rsidR="00C6752F" w:rsidRPr="005A218E">
              <w:rPr>
                <w:rStyle w:val="Hyperlink"/>
                <w:lang w:val="de-DE"/>
              </w:rPr>
              <w:t xml:space="preserve"> </w:t>
            </w:r>
          </w:p>
          <w:p w:rsidR="00C6752F" w:rsidRPr="005A218E" w:rsidRDefault="00D67C4D" w:rsidP="00F568CE">
            <w:pPr>
              <w:rPr>
                <w:rStyle w:val="Hyperlink"/>
                <w:lang w:val="de-DE"/>
              </w:rPr>
            </w:pPr>
            <w:hyperlink r:id="rId13" w:history="1">
              <w:r w:rsidR="00C6752F" w:rsidRPr="005A218E">
                <w:rPr>
                  <w:rStyle w:val="Hyperlink"/>
                  <w:lang w:val="de-DE"/>
                </w:rPr>
                <w:t>m.xu@huawei.com</w:t>
              </w:r>
            </w:hyperlink>
          </w:p>
          <w:p w:rsidR="00C6752F" w:rsidRPr="005A218E" w:rsidRDefault="00D67C4D" w:rsidP="00F568CE">
            <w:pPr>
              <w:rPr>
                <w:rStyle w:val="Hyperlink"/>
                <w:lang w:val="de-DE"/>
              </w:rPr>
            </w:pPr>
            <w:hyperlink r:id="rId14" w:history="1">
              <w:r w:rsidR="00C6752F" w:rsidRPr="005A218E">
                <w:rPr>
                  <w:rStyle w:val="Hyperlink"/>
                  <w:lang w:val="de-DE"/>
                </w:rPr>
                <w:t>haoping.yu@huawei.com</w:t>
              </w:r>
            </w:hyperlink>
            <w:r w:rsidR="00C6752F" w:rsidRPr="005A218E">
              <w:rPr>
                <w:rStyle w:val="Hyperlink"/>
                <w:lang w:val="de-DE"/>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Huawei</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4E6B19" w:rsidP="00F568CE">
            <w:pPr>
              <w:rPr>
                <w:lang w:val="pt-BR"/>
              </w:rPr>
            </w:pPr>
            <w:r>
              <w:rPr>
                <w:lang w:val="pt-BR"/>
              </w:rPr>
              <w:t>x</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t>R. Cohen</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hyperlink r:id="rId15" w:history="1">
              <w:r w:rsidR="00311793" w:rsidRPr="005A218E">
                <w:rPr>
                  <w:rStyle w:val="Hyperlink"/>
                  <w:lang w:val="de-DE"/>
                </w:rPr>
                <w:t>cohen@merl.com</w:t>
              </w:r>
            </w:hyperlink>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t>MERL</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r>
      <w:tr w:rsidR="00B44302"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B44302" w:rsidRPr="00B44302" w:rsidRDefault="00B44302" w:rsidP="00B44302">
            <w:pPr>
              <w:rPr>
                <w:lang w:val="de-DE"/>
              </w:rPr>
            </w:pPr>
            <w:r>
              <w:t>K</w:t>
            </w:r>
            <w:r w:rsidRPr="00B44302">
              <w:rPr>
                <w:lang w:val="de-DE"/>
              </w:rPr>
              <w:t>. Miyazawa</w:t>
            </w:r>
          </w:p>
          <w:p w:rsidR="00B44302" w:rsidRPr="0021226A" w:rsidRDefault="00B44302" w:rsidP="00B44302">
            <w:r>
              <w:rPr>
                <w:lang w:val="de-DE"/>
              </w:rPr>
              <w:t>A. M</w:t>
            </w:r>
            <w:r w:rsidRPr="00B44302">
              <w:rPr>
                <w:lang w:val="de-DE"/>
              </w:rPr>
              <w:t>inezawa</w:t>
            </w:r>
          </w:p>
        </w:tc>
        <w:tc>
          <w:tcPr>
            <w:tcW w:w="3890" w:type="dxa"/>
            <w:tcBorders>
              <w:top w:val="single" w:sz="4" w:space="0" w:color="auto"/>
              <w:left w:val="single" w:sz="4" w:space="0" w:color="auto"/>
              <w:bottom w:val="single" w:sz="4" w:space="0" w:color="auto"/>
              <w:right w:val="single" w:sz="4" w:space="0" w:color="auto"/>
            </w:tcBorders>
            <w:vAlign w:val="center"/>
          </w:tcPr>
          <w:p w:rsidR="00B44302" w:rsidRDefault="00D67C4D" w:rsidP="00F568CE">
            <w:hyperlink r:id="rId16" w:history="1">
              <w:r w:rsidR="00B44302" w:rsidRPr="00080689">
                <w:rPr>
                  <w:rStyle w:val="Hyperlink"/>
                </w:rPr>
                <w:t>Miyazawa.Kazuyuki@cw.MitsubishiElectric.co.jp</w:t>
              </w:r>
            </w:hyperlink>
            <w:r w:rsidR="00B44302">
              <w:t xml:space="preserve"> </w:t>
            </w:r>
          </w:p>
          <w:p w:rsidR="00B44302" w:rsidRDefault="00D67C4D" w:rsidP="00F568CE">
            <w:hyperlink r:id="rId17" w:history="1">
              <w:r w:rsidR="00B44302" w:rsidRPr="00080689">
                <w:rPr>
                  <w:rStyle w:val="Hyperlink"/>
                </w:rPr>
                <w:t>Minezawa.Akira@ds.MitsubishiElectric.co.jp</w:t>
              </w:r>
            </w:hyperlink>
            <w:r w:rsidR="00B44302">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B44302" w:rsidRDefault="00B44302" w:rsidP="00F568CE">
            <w:r w:rsidRPr="00B44302">
              <w:t>Mitsubishi Electric Corporation</w:t>
            </w:r>
          </w:p>
        </w:tc>
        <w:tc>
          <w:tcPr>
            <w:tcW w:w="375" w:type="dxa"/>
            <w:tcBorders>
              <w:top w:val="single" w:sz="4" w:space="0" w:color="auto"/>
              <w:left w:val="single" w:sz="4" w:space="0" w:color="auto"/>
              <w:bottom w:val="single" w:sz="4" w:space="0" w:color="auto"/>
              <w:right w:val="single" w:sz="4" w:space="0" w:color="auto"/>
            </w:tcBorders>
            <w:vAlign w:val="center"/>
          </w:tcPr>
          <w:p w:rsidR="00B44302" w:rsidRPr="00C001E8" w:rsidRDefault="00B44302"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B44302" w:rsidRPr="00C001E8" w:rsidRDefault="00B44302" w:rsidP="00F568CE">
            <w:pPr>
              <w:rPr>
                <w:lang w:val="pt-BR"/>
              </w:rPr>
            </w:pP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D178D9" w:rsidRPr="0021226A" w:rsidRDefault="00D178D9" w:rsidP="00D178D9">
            <w:pPr>
              <w:rPr>
                <w:lang w:val="de-DE"/>
              </w:rPr>
            </w:pPr>
            <w:r w:rsidRPr="0021226A">
              <w:rPr>
                <w:lang w:val="de-DE"/>
              </w:rPr>
              <w:t>X. Xu</w:t>
            </w:r>
          </w:p>
          <w:p w:rsidR="00C6752F" w:rsidRPr="0021226A" w:rsidRDefault="00C6752F" w:rsidP="00F568CE">
            <w:pPr>
              <w:rPr>
                <w:lang w:val="de-DE"/>
              </w:rPr>
            </w:pPr>
            <w:r w:rsidRPr="0021226A">
              <w:rPr>
                <w:lang w:val="de-DE"/>
              </w:rPr>
              <w:t>P. Lai</w:t>
            </w:r>
          </w:p>
          <w:p w:rsidR="00C6752F" w:rsidRPr="0021226A" w:rsidRDefault="00C6752F" w:rsidP="00F568CE">
            <w:pPr>
              <w:rPr>
                <w:lang w:val="de-DE"/>
              </w:rPr>
            </w:pPr>
            <w:r w:rsidRPr="0021226A">
              <w:rPr>
                <w:lang w:val="de-DE"/>
              </w:rPr>
              <w:t>S. Liu</w:t>
            </w:r>
          </w:p>
          <w:p w:rsidR="00C6752F" w:rsidRPr="0021226A" w:rsidRDefault="00C6752F" w:rsidP="00F568CE">
            <w:pPr>
              <w:rPr>
                <w:lang w:val="de-DE"/>
              </w:rPr>
            </w:pPr>
            <w:r w:rsidRPr="0021226A">
              <w:rPr>
                <w:lang w:val="de-DE"/>
              </w:rPr>
              <w:t>P. Chuang</w:t>
            </w:r>
          </w:p>
          <w:p w:rsidR="00D178D9" w:rsidRPr="0021226A" w:rsidRDefault="00D178D9" w:rsidP="00D178D9">
            <w:pPr>
              <w:rPr>
                <w:lang w:val="de-DE"/>
              </w:rPr>
            </w:pPr>
            <w:r w:rsidRPr="0021226A">
              <w:rPr>
                <w:lang w:val="de-DE"/>
              </w:rPr>
              <w:t>Y.-W. Huang</w:t>
            </w:r>
          </w:p>
          <w:p w:rsidR="00C6752F" w:rsidRDefault="00C6752F" w:rsidP="00F568CE">
            <w:pPr>
              <w:rPr>
                <w:lang w:val="de-DE"/>
              </w:rPr>
            </w:pPr>
            <w:r w:rsidRPr="0021226A">
              <w:rPr>
                <w:lang w:val="de-DE"/>
              </w:rPr>
              <w:t>K. Zhang</w:t>
            </w:r>
          </w:p>
          <w:p w:rsidR="00B03E85" w:rsidRPr="0021226A" w:rsidRDefault="00B03E85" w:rsidP="00F568CE">
            <w:pPr>
              <w:rPr>
                <w:lang w:val="de-DE"/>
              </w:rPr>
            </w:pPr>
            <w:r>
              <w:rPr>
                <w:lang w:val="de-DE"/>
              </w:rPr>
              <w:t>S.-T. Hsiang</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fldChar w:fldCharType="begin"/>
            </w:r>
            <w:r w:rsidRPr="00D67C4D">
              <w:rPr>
                <w:lang w:val="de-DE"/>
                <w:rPrChange w:id="0" w:author="Mediatek" w:date="2014-04-18T08:36:00Z">
                  <w:rPr/>
                </w:rPrChange>
              </w:rPr>
              <w:instrText>HYPERLINK "mailto:yuwen.huang@mediatek.com"</w:instrText>
            </w:r>
            <w:r>
              <w:fldChar w:fldCharType="separate"/>
            </w:r>
            <w:r w:rsidR="003221EA" w:rsidRPr="005A218E">
              <w:rPr>
                <w:rStyle w:val="Hyperlink"/>
                <w:lang w:val="de-DE"/>
              </w:rPr>
              <w:t>yuwen.huang@mediatek.com</w:t>
            </w:r>
            <w:r>
              <w:fldChar w:fldCharType="end"/>
            </w:r>
          </w:p>
          <w:p w:rsidR="00C6752F" w:rsidRPr="005A218E" w:rsidRDefault="00C6752F" w:rsidP="00F568CE">
            <w:pPr>
              <w:rPr>
                <w:rStyle w:val="Hyperlink"/>
                <w:lang w:val="de-DE"/>
              </w:rPr>
            </w:pPr>
            <w:r w:rsidRPr="005A218E">
              <w:rPr>
                <w:rStyle w:val="Hyperlink"/>
                <w:lang w:val="de-DE"/>
              </w:rPr>
              <w:t>polin.lai@mediatek.com</w:t>
            </w:r>
          </w:p>
          <w:p w:rsidR="00C6752F" w:rsidRPr="005A218E" w:rsidRDefault="00C6752F" w:rsidP="00F568CE">
            <w:pPr>
              <w:rPr>
                <w:rStyle w:val="Hyperlink"/>
                <w:lang w:val="de-DE"/>
              </w:rPr>
            </w:pPr>
            <w:r w:rsidRPr="005A218E">
              <w:rPr>
                <w:rStyle w:val="Hyperlink"/>
                <w:lang w:val="de-DE"/>
              </w:rPr>
              <w:t>shan.liu@mediatek.com</w:t>
            </w:r>
          </w:p>
          <w:p w:rsidR="00C6752F" w:rsidRPr="005A218E" w:rsidRDefault="00C6752F" w:rsidP="00F568CE">
            <w:pPr>
              <w:rPr>
                <w:rStyle w:val="Hyperlink"/>
                <w:lang w:val="de-DE"/>
              </w:rPr>
            </w:pPr>
            <w:r w:rsidRPr="005A218E">
              <w:rPr>
                <w:rStyle w:val="Hyperlink"/>
                <w:lang w:val="de-DE"/>
              </w:rPr>
              <w:t>xiaozhong.xu@mediatek.com</w:t>
            </w:r>
          </w:p>
          <w:p w:rsidR="00C6752F" w:rsidRPr="005A218E" w:rsidRDefault="00D67C4D" w:rsidP="00F568CE">
            <w:pPr>
              <w:rPr>
                <w:rStyle w:val="Hyperlink"/>
                <w:lang w:val="de-DE"/>
              </w:rPr>
            </w:pPr>
            <w:r>
              <w:fldChar w:fldCharType="begin"/>
            </w:r>
            <w:r w:rsidRPr="00D67C4D">
              <w:rPr>
                <w:lang w:val="de-DE"/>
                <w:rPrChange w:id="1" w:author="Mediatek" w:date="2014-04-18T08:36:00Z">
                  <w:rPr/>
                </w:rPrChange>
              </w:rPr>
              <w:instrText>HYPERLINK "mailto:peter.chuang@mediatek.com"</w:instrText>
            </w:r>
            <w:r>
              <w:fldChar w:fldCharType="separate"/>
            </w:r>
            <w:r w:rsidR="00C6752F" w:rsidRPr="005A218E">
              <w:rPr>
                <w:rStyle w:val="Hyperlink"/>
                <w:lang w:val="de-DE"/>
              </w:rPr>
              <w:t>peter.chuang@mediatek.com</w:t>
            </w:r>
            <w:r>
              <w:fldChar w:fldCharType="end"/>
            </w:r>
          </w:p>
          <w:p w:rsidR="00C6752F" w:rsidRDefault="00D67C4D" w:rsidP="00F568CE">
            <w:pPr>
              <w:rPr>
                <w:rStyle w:val="Hyperlink"/>
                <w:lang w:val="de-DE"/>
              </w:rPr>
            </w:pPr>
            <w:r>
              <w:fldChar w:fldCharType="begin"/>
            </w:r>
            <w:r w:rsidRPr="00D67C4D">
              <w:rPr>
                <w:lang w:val="de-DE"/>
                <w:rPrChange w:id="2" w:author="Mediatek" w:date="2014-04-18T08:36:00Z">
                  <w:rPr/>
                </w:rPrChange>
              </w:rPr>
              <w:instrText>HYPERLINK "mailto:kai.zhang@mediatek.com"</w:instrText>
            </w:r>
            <w:r>
              <w:fldChar w:fldCharType="separate"/>
            </w:r>
            <w:r w:rsidR="003221EA" w:rsidRPr="005A218E">
              <w:rPr>
                <w:rStyle w:val="Hyperlink"/>
                <w:lang w:val="de-DE"/>
              </w:rPr>
              <w:t>kai.zhang@mediatek.com</w:t>
            </w:r>
            <w:r>
              <w:fldChar w:fldCharType="end"/>
            </w:r>
          </w:p>
          <w:p w:rsidR="00B03E85" w:rsidRPr="007206EF" w:rsidRDefault="00B03E85" w:rsidP="00F568CE">
            <w:pPr>
              <w:rPr>
                <w:rStyle w:val="Hyperlink"/>
                <w:lang w:val="de-DE"/>
              </w:rPr>
            </w:pPr>
            <w:r w:rsidRPr="007206EF">
              <w:rPr>
                <w:rStyle w:val="Hyperlink"/>
                <w:lang w:val="de-DE"/>
              </w:rPr>
              <w:t>shih-ta.hsiang@mediatek.com</w:t>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sidRPr="00065648">
              <w:rPr>
                <w:lang w:val="de-DE"/>
              </w:rPr>
              <w:t>Med</w:t>
            </w:r>
            <w:r>
              <w:t>iaTek</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x</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x</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C. Pang</w:t>
            </w:r>
          </w:p>
          <w:p w:rsidR="00C6752F" w:rsidRPr="0021226A" w:rsidRDefault="00C6752F" w:rsidP="00F568CE">
            <w:pPr>
              <w:rPr>
                <w:lang w:val="de-DE"/>
              </w:rPr>
            </w:pPr>
            <w:r w:rsidRPr="0021226A">
              <w:rPr>
                <w:lang w:val="de-DE"/>
              </w:rPr>
              <w:t>J. Sole</w:t>
            </w:r>
          </w:p>
          <w:p w:rsidR="00C6752F" w:rsidRPr="0021226A" w:rsidRDefault="00D67C4D" w:rsidP="00F568CE">
            <w:pPr>
              <w:rPr>
                <w:lang w:val="de-DE"/>
              </w:rPr>
            </w:pPr>
            <w:hyperlink r:id="rId18" w:history="1">
              <w:r w:rsidR="00C6752F" w:rsidRPr="0021226A">
                <w:rPr>
                  <w:lang w:val="de-DE"/>
                </w:rPr>
                <w:t>M. Karczewicz</w:t>
              </w:r>
            </w:hyperlink>
          </w:p>
          <w:p w:rsidR="00C34D5B" w:rsidRPr="0021226A" w:rsidRDefault="00C34D5B" w:rsidP="00F568CE">
            <w:pPr>
              <w:rPr>
                <w:lang w:val="de-DE"/>
              </w:rPr>
            </w:pPr>
            <w:r w:rsidRPr="0021226A">
              <w:rPr>
                <w:lang w:val="de-DE"/>
              </w:rPr>
              <w:t>K. Rapaka</w:t>
            </w:r>
          </w:p>
          <w:p w:rsidR="004E6B19" w:rsidRPr="0021226A" w:rsidRDefault="004E6B19" w:rsidP="00F568CE">
            <w:pPr>
              <w:rPr>
                <w:lang w:val="de-DE"/>
              </w:rPr>
            </w:pPr>
            <w:r w:rsidRPr="0021226A">
              <w:rPr>
                <w:lang w:val="de-DE"/>
              </w:rPr>
              <w:t>T. Hsieh</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fldChar w:fldCharType="begin"/>
            </w:r>
            <w:r w:rsidRPr="00D67C4D">
              <w:rPr>
                <w:lang w:val="de-DE"/>
                <w:rPrChange w:id="3" w:author="Mediatek" w:date="2014-04-18T08:36:00Z">
                  <w:rPr/>
                </w:rPrChange>
              </w:rPr>
              <w:instrText>HYPERLINK "mailto:cpang@qti.qualcomm.com"</w:instrText>
            </w:r>
            <w:r>
              <w:fldChar w:fldCharType="separate"/>
            </w:r>
            <w:r w:rsidR="00C6752F" w:rsidRPr="005A218E">
              <w:rPr>
                <w:rStyle w:val="Hyperlink"/>
                <w:lang w:val="de-DE"/>
              </w:rPr>
              <w:t>cpang@qti.qualcomm.com</w:t>
            </w:r>
            <w:r>
              <w:fldChar w:fldCharType="end"/>
            </w:r>
          </w:p>
          <w:p w:rsidR="00C6752F" w:rsidRPr="005A218E" w:rsidRDefault="00D67C4D" w:rsidP="00F568CE">
            <w:pPr>
              <w:rPr>
                <w:rStyle w:val="Hyperlink"/>
                <w:lang w:val="de-DE"/>
              </w:rPr>
            </w:pPr>
            <w:r>
              <w:fldChar w:fldCharType="begin"/>
            </w:r>
            <w:r w:rsidRPr="00D67C4D">
              <w:rPr>
                <w:lang w:val="de-DE"/>
                <w:rPrChange w:id="4" w:author="Mediatek" w:date="2014-04-18T08:36:00Z">
                  <w:rPr/>
                </w:rPrChange>
              </w:rPr>
              <w:instrText>HYPERLINK "mailto:joels@qti.qualcomm.com"</w:instrText>
            </w:r>
            <w:r>
              <w:fldChar w:fldCharType="separate"/>
            </w:r>
            <w:r w:rsidR="00C6752F" w:rsidRPr="005A218E">
              <w:rPr>
                <w:rStyle w:val="Hyperlink"/>
                <w:lang w:val="de-DE"/>
              </w:rPr>
              <w:t>joels@qti.qualcomm.com</w:t>
            </w:r>
            <w:r>
              <w:fldChar w:fldCharType="end"/>
            </w:r>
          </w:p>
          <w:p w:rsidR="00C6752F" w:rsidRPr="005A218E" w:rsidRDefault="00D67C4D" w:rsidP="00F568CE">
            <w:pPr>
              <w:rPr>
                <w:rStyle w:val="Hyperlink"/>
                <w:lang w:val="de-DE"/>
              </w:rPr>
            </w:pPr>
            <w:r>
              <w:fldChar w:fldCharType="begin"/>
            </w:r>
            <w:r w:rsidRPr="00D67C4D">
              <w:rPr>
                <w:lang w:val="de-DE"/>
                <w:rPrChange w:id="5" w:author="Mediatek" w:date="2014-04-18T08:36:00Z">
                  <w:rPr/>
                </w:rPrChange>
              </w:rPr>
              <w:instrText>HYPERLINK "mailto:martak@qti.qualcomm.com"</w:instrText>
            </w:r>
            <w:r>
              <w:fldChar w:fldCharType="separate"/>
            </w:r>
            <w:r w:rsidR="00C6752F" w:rsidRPr="005A218E">
              <w:rPr>
                <w:rStyle w:val="Hyperlink"/>
                <w:lang w:val="de-DE"/>
              </w:rPr>
              <w:t>martak@qti.qualcomm.com</w:t>
            </w:r>
            <w:r>
              <w:fldChar w:fldCharType="end"/>
            </w:r>
          </w:p>
          <w:p w:rsidR="00C34D5B" w:rsidRPr="005A218E" w:rsidRDefault="00D67C4D" w:rsidP="00F568CE">
            <w:pPr>
              <w:rPr>
                <w:rStyle w:val="Hyperlink"/>
                <w:lang w:val="de-DE"/>
              </w:rPr>
            </w:pPr>
            <w:r>
              <w:fldChar w:fldCharType="begin"/>
            </w:r>
            <w:r w:rsidRPr="00D67C4D">
              <w:rPr>
                <w:lang w:val="de-DE"/>
                <w:rPrChange w:id="6" w:author="Mediatek" w:date="2014-04-18T08:36:00Z">
                  <w:rPr/>
                </w:rPrChange>
              </w:rPr>
              <w:instrText>HYPERLINK "mailto:krapaka@qti.qualcomm.com"</w:instrText>
            </w:r>
            <w:r>
              <w:fldChar w:fldCharType="separate"/>
            </w:r>
            <w:r w:rsidR="003221EA" w:rsidRPr="005A218E">
              <w:rPr>
                <w:rStyle w:val="Hyperlink"/>
                <w:lang w:val="de-DE"/>
              </w:rPr>
              <w:t>krapaka@qti.qualcomm.com</w:t>
            </w:r>
            <w:r>
              <w:fldChar w:fldCharType="end"/>
            </w:r>
          </w:p>
          <w:p w:rsidR="004E6B19" w:rsidRPr="005A218E" w:rsidRDefault="00D67C4D" w:rsidP="00F568CE">
            <w:pPr>
              <w:rPr>
                <w:rStyle w:val="Hyperlink"/>
              </w:rPr>
            </w:pPr>
            <w:hyperlink r:id="rId19" w:history="1">
              <w:r w:rsidR="004E6B19" w:rsidRPr="005A218E">
                <w:rPr>
                  <w:rStyle w:val="Hyperlink"/>
                  <w:lang w:val="de-DE"/>
                </w:rPr>
                <w:t>thsieh@qti.qualcomm.com</w:t>
              </w:r>
            </w:hyperlink>
            <w:r w:rsidR="004E6B19" w:rsidRPr="005A218E">
              <w:rPr>
                <w:rStyle w:val="Hyperlink"/>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t>Qualcomm</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x</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x</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G. Laroche</w:t>
            </w:r>
          </w:p>
          <w:p w:rsidR="00C6752F" w:rsidRPr="0021226A" w:rsidRDefault="00C6752F" w:rsidP="00F568CE">
            <w:pPr>
              <w:rPr>
                <w:lang w:val="de-DE"/>
              </w:rPr>
            </w:pPr>
            <w:r w:rsidRPr="0021226A">
              <w:rPr>
                <w:lang w:val="de-DE"/>
              </w:rPr>
              <w:t>C. Gisquet</w:t>
            </w:r>
          </w:p>
          <w:p w:rsidR="00C6752F" w:rsidRPr="0021226A" w:rsidRDefault="00C6752F" w:rsidP="00F568CE">
            <w:pPr>
              <w:rPr>
                <w:lang w:val="de-DE"/>
              </w:rPr>
            </w:pPr>
            <w:r w:rsidRPr="0021226A">
              <w:rPr>
                <w:lang w:val="de-DE"/>
              </w:rPr>
              <w:t>P. Onno</w:t>
            </w:r>
          </w:p>
          <w:p w:rsidR="00717381" w:rsidRPr="0021226A" w:rsidRDefault="00717381" w:rsidP="00F568CE">
            <w:pPr>
              <w:rPr>
                <w:lang w:val="de-DE"/>
              </w:rPr>
            </w:pPr>
            <w:r w:rsidRPr="0021226A">
              <w:rPr>
                <w:lang w:val="de-DE"/>
              </w:rPr>
              <w:t>C. Rosewarne</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7206EF" w:rsidRDefault="00D67C4D" w:rsidP="00F568CE">
            <w:pPr>
              <w:rPr>
                <w:rStyle w:val="Hyperlink"/>
                <w:lang w:val="de-DE"/>
              </w:rPr>
            </w:pPr>
            <w:r>
              <w:fldChar w:fldCharType="begin"/>
            </w:r>
            <w:r w:rsidRPr="00D67C4D">
              <w:rPr>
                <w:lang w:val="de-DE"/>
                <w:rPrChange w:id="7" w:author="Mediatek" w:date="2014-04-18T08:36:00Z">
                  <w:rPr/>
                </w:rPrChange>
              </w:rPr>
              <w:instrText>HYPERLINK "mailto:guillaume.laroche@crf.canon.fr"</w:instrText>
            </w:r>
            <w:r>
              <w:fldChar w:fldCharType="separate"/>
            </w:r>
            <w:r w:rsidR="00C6752F" w:rsidRPr="005A218E">
              <w:rPr>
                <w:rStyle w:val="Hyperlink"/>
                <w:lang w:val="de-DE"/>
              </w:rPr>
              <w:t>guillaume.laroche@crf.canon.fr</w:t>
            </w:r>
            <w:r>
              <w:fldChar w:fldCharType="end"/>
            </w:r>
          </w:p>
          <w:p w:rsidR="00C6752F" w:rsidRPr="007206EF" w:rsidRDefault="00D67C4D" w:rsidP="00F568CE">
            <w:pPr>
              <w:rPr>
                <w:rStyle w:val="Hyperlink"/>
                <w:lang w:val="de-DE"/>
              </w:rPr>
            </w:pPr>
            <w:r>
              <w:fldChar w:fldCharType="begin"/>
            </w:r>
            <w:r w:rsidRPr="00D67C4D">
              <w:rPr>
                <w:lang w:val="de-DE"/>
                <w:rPrChange w:id="8" w:author="Mediatek" w:date="2014-04-18T08:36:00Z">
                  <w:rPr/>
                </w:rPrChange>
              </w:rPr>
              <w:instrText>HYPERLINK "mailto:christophe.gisquet@crf.canon.fr"</w:instrText>
            </w:r>
            <w:r>
              <w:fldChar w:fldCharType="separate"/>
            </w:r>
            <w:r w:rsidR="00C6752F" w:rsidRPr="005A218E">
              <w:rPr>
                <w:rStyle w:val="Hyperlink"/>
                <w:lang w:val="de-DE"/>
              </w:rPr>
              <w:t>christophe.gisquet@crf.canon.fr</w:t>
            </w:r>
            <w:r>
              <w:fldChar w:fldCharType="end"/>
            </w:r>
          </w:p>
          <w:p w:rsidR="00C6752F" w:rsidRPr="007206EF" w:rsidRDefault="00D67C4D" w:rsidP="00F568CE">
            <w:pPr>
              <w:rPr>
                <w:rStyle w:val="Hyperlink"/>
                <w:lang w:val="de-DE"/>
              </w:rPr>
            </w:pPr>
            <w:r>
              <w:fldChar w:fldCharType="begin"/>
            </w:r>
            <w:r w:rsidRPr="00D67C4D">
              <w:rPr>
                <w:lang w:val="de-DE"/>
                <w:rPrChange w:id="9" w:author="Mediatek" w:date="2014-04-18T08:36:00Z">
                  <w:rPr/>
                </w:rPrChange>
              </w:rPr>
              <w:instrText>HYPERLINK "mailto:Patrice.Onno@crf.canon.fr"</w:instrText>
            </w:r>
            <w:r>
              <w:fldChar w:fldCharType="separate"/>
            </w:r>
            <w:r w:rsidR="00C6752F" w:rsidRPr="005A218E">
              <w:rPr>
                <w:rStyle w:val="Hyperlink"/>
                <w:lang w:val="de-DE"/>
              </w:rPr>
              <w:t>Patrice.Onno@crf.canon.fr</w:t>
            </w:r>
            <w:r>
              <w:fldChar w:fldCharType="end"/>
            </w:r>
            <w:r w:rsidR="00C6752F" w:rsidRPr="007206EF">
              <w:rPr>
                <w:rStyle w:val="Hyperlink"/>
                <w:lang w:val="de-DE"/>
              </w:rPr>
              <w:t xml:space="preserve"> </w:t>
            </w:r>
          </w:p>
          <w:p w:rsidR="00717381" w:rsidRPr="007206EF" w:rsidRDefault="00D67C4D" w:rsidP="00F568CE">
            <w:pPr>
              <w:rPr>
                <w:rStyle w:val="Hyperlink"/>
                <w:lang w:val="de-DE"/>
              </w:rPr>
            </w:pPr>
            <w:r>
              <w:fldChar w:fldCharType="begin"/>
            </w:r>
            <w:r w:rsidRPr="00D67C4D">
              <w:rPr>
                <w:lang w:val="de-DE"/>
                <w:rPrChange w:id="10" w:author="Mediatek" w:date="2014-04-18T08:36:00Z">
                  <w:rPr/>
                </w:rPrChange>
              </w:rPr>
              <w:instrText>HYPERLINK "mailto:Chris.rosewarne@cisra.canon.com.au"</w:instrText>
            </w:r>
            <w:r>
              <w:fldChar w:fldCharType="separate"/>
            </w:r>
            <w:r w:rsidR="00717381" w:rsidRPr="005A218E">
              <w:rPr>
                <w:rStyle w:val="Hyperlink"/>
                <w:lang w:val="de-DE"/>
              </w:rPr>
              <w:t>Chris.rosewarne@cisra.canon.com.au</w:t>
            </w:r>
            <w:r>
              <w:fldChar w:fldCharType="end"/>
            </w:r>
            <w:r w:rsidR="00717381" w:rsidRPr="007206EF">
              <w:rPr>
                <w:rStyle w:val="Hyperlink"/>
                <w:lang w:val="de-DE"/>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r>
              <w:t>Canon</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143453" w:rsidP="00F568CE">
            <w:pPr>
              <w:rPr>
                <w:lang w:val="pt-BR"/>
              </w:rPr>
            </w:pPr>
            <w:r>
              <w:rPr>
                <w:lang w:val="pt-BR"/>
              </w:rPr>
              <w:t>x</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143453" w:rsidP="00F568CE">
            <w:pPr>
              <w:rPr>
                <w:lang w:val="pt-BR"/>
              </w:rPr>
            </w:pPr>
            <w:r>
              <w:rPr>
                <w:lang w:val="pt-BR"/>
              </w:rPr>
              <w:t>x</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X. Xiu</w:t>
            </w:r>
          </w:p>
          <w:p w:rsidR="00C6752F" w:rsidRPr="0021226A" w:rsidRDefault="00C6752F" w:rsidP="00F568CE">
            <w:pPr>
              <w:rPr>
                <w:lang w:val="de-DE"/>
              </w:rPr>
            </w:pPr>
            <w:r w:rsidRPr="0021226A">
              <w:rPr>
                <w:lang w:val="de-DE"/>
              </w:rPr>
              <w:lastRenderedPageBreak/>
              <w:t>Y. He</w:t>
            </w:r>
          </w:p>
          <w:p w:rsidR="00C6752F" w:rsidRPr="0021226A" w:rsidRDefault="00C6752F" w:rsidP="00F568CE">
            <w:pPr>
              <w:rPr>
                <w:lang w:val="de-DE"/>
              </w:rPr>
            </w:pPr>
            <w:r w:rsidRPr="0021226A">
              <w:rPr>
                <w:lang w:val="de-DE"/>
              </w:rPr>
              <w:t>Y. Ye</w:t>
            </w:r>
          </w:p>
          <w:p w:rsidR="00C6752F" w:rsidRPr="0021226A" w:rsidRDefault="00C6752F" w:rsidP="00F568CE">
            <w:pPr>
              <w:rPr>
                <w:lang w:val="de-DE"/>
              </w:rPr>
            </w:pPr>
            <w:r w:rsidRPr="0021226A">
              <w:rPr>
                <w:lang w:val="de-DE"/>
              </w:rPr>
              <w:t>C.-M. Tsai</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lastRenderedPageBreak/>
              <w:fldChar w:fldCharType="begin"/>
            </w:r>
            <w:r w:rsidRPr="00D67C4D">
              <w:rPr>
                <w:lang w:val="de-DE"/>
                <w:rPrChange w:id="11" w:author="Mediatek" w:date="2014-04-18T08:36:00Z">
                  <w:rPr/>
                </w:rPrChange>
              </w:rPr>
              <w:instrText>HYPERLINK "mailto:xiaoyu.xiu@interdigital.com"</w:instrText>
            </w:r>
            <w:r>
              <w:fldChar w:fldCharType="separate"/>
            </w:r>
            <w:r w:rsidR="00C6752F" w:rsidRPr="005A218E">
              <w:rPr>
                <w:rStyle w:val="Hyperlink"/>
                <w:lang w:val="de-DE"/>
              </w:rPr>
              <w:t>xiaoyu.xiu@interdigital.com</w:t>
            </w:r>
            <w:r>
              <w:fldChar w:fldCharType="end"/>
            </w:r>
          </w:p>
          <w:p w:rsidR="00C6752F" w:rsidRPr="005A218E" w:rsidRDefault="00C6752F" w:rsidP="00F568CE">
            <w:pPr>
              <w:rPr>
                <w:rStyle w:val="Hyperlink"/>
                <w:lang w:val="de-DE"/>
              </w:rPr>
            </w:pPr>
            <w:r w:rsidRPr="005A218E">
              <w:rPr>
                <w:rStyle w:val="Hyperlink"/>
                <w:lang w:val="de-DE"/>
              </w:rPr>
              <w:lastRenderedPageBreak/>
              <w:t>yuwen.he@interdigital.com</w:t>
            </w:r>
          </w:p>
          <w:p w:rsidR="00C6752F" w:rsidRPr="005A218E" w:rsidRDefault="00C6752F" w:rsidP="00F568CE">
            <w:pPr>
              <w:rPr>
                <w:rStyle w:val="Hyperlink"/>
                <w:lang w:val="de-DE"/>
              </w:rPr>
            </w:pPr>
            <w:r w:rsidRPr="005A218E">
              <w:rPr>
                <w:rStyle w:val="Hyperlink"/>
                <w:lang w:val="de-DE"/>
              </w:rPr>
              <w:t>yan.ye@interdigital.com</w:t>
            </w:r>
          </w:p>
          <w:p w:rsidR="00C6752F" w:rsidRPr="005A218E" w:rsidRDefault="00D67C4D" w:rsidP="00F568CE">
            <w:pPr>
              <w:rPr>
                <w:rStyle w:val="Hyperlink"/>
                <w:lang w:val="de-DE"/>
              </w:rPr>
            </w:pPr>
            <w:r>
              <w:fldChar w:fldCharType="begin"/>
            </w:r>
            <w:r w:rsidRPr="00D67C4D">
              <w:rPr>
                <w:lang w:val="de-DE"/>
                <w:rPrChange w:id="12" w:author="Mediatek" w:date="2014-04-18T08:36:00Z">
                  <w:rPr/>
                </w:rPrChange>
              </w:rPr>
              <w:instrText>HYPERLINK "mailto:chia-ming.tsai@interdigital.com"</w:instrText>
            </w:r>
            <w:r>
              <w:fldChar w:fldCharType="separate"/>
            </w:r>
            <w:r w:rsidR="003221EA" w:rsidRPr="005A218E">
              <w:rPr>
                <w:rStyle w:val="Hyperlink"/>
                <w:lang w:val="de-DE"/>
              </w:rPr>
              <w:t>chia-ming.tsai@interdigital.com</w:t>
            </w:r>
            <w:r>
              <w:fldChar w:fldCharType="end"/>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r w:rsidRPr="00C001E8">
              <w:lastRenderedPageBreak/>
              <w:t>InterDigital</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4E6B19" w:rsidP="00F568CE">
            <w:pPr>
              <w:rPr>
                <w:lang w:val="pt-BR"/>
              </w:rPr>
            </w:pPr>
            <w:r>
              <w:rPr>
                <w:lang w:val="pt-BR"/>
              </w:rPr>
              <w:t>x</w:t>
            </w: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lastRenderedPageBreak/>
              <w:t>J.-Y. Kao</w:t>
            </w:r>
          </w:p>
          <w:p w:rsidR="00C6752F" w:rsidRPr="0021226A" w:rsidRDefault="00C6752F" w:rsidP="00F568CE">
            <w:pPr>
              <w:rPr>
                <w:lang w:val="de-DE"/>
              </w:rPr>
            </w:pPr>
            <w:r w:rsidRPr="0021226A">
              <w:rPr>
                <w:lang w:val="de-DE"/>
              </w:rPr>
              <w:t>J.-S. Tu</w:t>
            </w:r>
          </w:p>
          <w:p w:rsidR="00C6752F" w:rsidRPr="0021226A" w:rsidRDefault="00C6752F" w:rsidP="00F568CE">
            <w:pPr>
              <w:rPr>
                <w:lang w:val="de-DE"/>
              </w:rPr>
            </w:pPr>
            <w:r w:rsidRPr="0021226A">
              <w:rPr>
                <w:lang w:val="de-DE"/>
              </w:rPr>
              <w:t>C.-H. Hung</w:t>
            </w:r>
          </w:p>
          <w:p w:rsidR="00C6752F" w:rsidRPr="0021226A" w:rsidRDefault="00C6752F" w:rsidP="00F568CE">
            <w:pPr>
              <w:rPr>
                <w:lang w:val="de-DE"/>
              </w:rPr>
            </w:pPr>
            <w:r w:rsidRPr="0021226A">
              <w:rPr>
                <w:lang w:val="de-DE"/>
              </w:rPr>
              <w:t>Y.-J. Chan</w:t>
            </w:r>
          </w:p>
          <w:p w:rsidR="00C6752F" w:rsidRPr="0021226A" w:rsidRDefault="00C6752F" w:rsidP="00F568CE">
            <w:pPr>
              <w:rPr>
                <w:lang w:val="de-DE"/>
              </w:rPr>
            </w:pPr>
            <w:r w:rsidRPr="0021226A">
              <w:rPr>
                <w:lang w:val="de-DE"/>
              </w:rPr>
              <w:t xml:space="preserve">C.-C. Lin </w:t>
            </w:r>
          </w:p>
          <w:p w:rsidR="00C6752F" w:rsidRPr="0021226A" w:rsidRDefault="00C6752F" w:rsidP="00F568CE">
            <w:pPr>
              <w:rPr>
                <w:lang w:val="de-DE"/>
              </w:rPr>
            </w:pPr>
            <w:r w:rsidRPr="0021226A">
              <w:rPr>
                <w:lang w:val="de-DE"/>
              </w:rPr>
              <w:t>W.-H. Peng</w:t>
            </w:r>
          </w:p>
          <w:p w:rsidR="00C6752F" w:rsidRPr="0021226A" w:rsidRDefault="00C6752F" w:rsidP="00F568CE">
            <w:pPr>
              <w:rPr>
                <w:lang w:val="de-DE"/>
              </w:rPr>
            </w:pPr>
            <w:r w:rsidRPr="0021226A">
              <w:rPr>
                <w:lang w:val="de-DE"/>
              </w:rPr>
              <w:t xml:space="preserve">C.-C. Chen </w:t>
            </w:r>
          </w:p>
          <w:p w:rsidR="00C6752F" w:rsidRPr="0021226A" w:rsidRDefault="00C6752F" w:rsidP="00F568CE">
            <w:pPr>
              <w:rPr>
                <w:lang w:val="de-DE"/>
              </w:rPr>
            </w:pPr>
            <w:r w:rsidRPr="0021226A">
              <w:rPr>
                <w:lang w:val="de-DE"/>
              </w:rPr>
              <w:t>T.-S. Chang</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fldChar w:fldCharType="begin"/>
            </w:r>
            <w:r w:rsidRPr="00D67C4D">
              <w:rPr>
                <w:lang w:val="de-DE"/>
                <w:rPrChange w:id="13" w:author="Mediatek" w:date="2014-04-18T08:36:00Z">
                  <w:rPr/>
                </w:rPrChange>
              </w:rPr>
              <w:instrText>HYPERLINK "mailto:Yang_Kao@itri.org.tw"</w:instrText>
            </w:r>
            <w:r>
              <w:fldChar w:fldCharType="separate"/>
            </w:r>
            <w:r w:rsidR="00311793" w:rsidRPr="005A218E">
              <w:rPr>
                <w:rStyle w:val="Hyperlink"/>
                <w:lang w:val="de-DE"/>
              </w:rPr>
              <w:t>Yang_Kao@itri.org.tw</w:t>
            </w:r>
            <w:r>
              <w:fldChar w:fldCharType="end"/>
            </w:r>
          </w:p>
          <w:p w:rsidR="00C6752F" w:rsidRPr="005A218E" w:rsidRDefault="00C6752F" w:rsidP="00F568CE">
            <w:pPr>
              <w:rPr>
                <w:rStyle w:val="Hyperlink"/>
                <w:lang w:val="de-DE"/>
              </w:rPr>
            </w:pPr>
            <w:r w:rsidRPr="005A218E">
              <w:rPr>
                <w:rStyle w:val="Hyperlink"/>
                <w:lang w:val="de-DE"/>
              </w:rPr>
              <w:t>sunriseJSTu@itri.org.tw</w:t>
            </w:r>
          </w:p>
          <w:p w:rsidR="00C6752F" w:rsidRPr="005A218E" w:rsidRDefault="00C6752F" w:rsidP="00F568CE">
            <w:pPr>
              <w:rPr>
                <w:rStyle w:val="Hyperlink"/>
                <w:lang w:val="de-DE"/>
              </w:rPr>
            </w:pPr>
            <w:r w:rsidRPr="005A218E">
              <w:rPr>
                <w:rStyle w:val="Hyperlink"/>
                <w:lang w:val="de-DE"/>
              </w:rPr>
              <w:t>chhung@itri.org.tw</w:t>
            </w:r>
          </w:p>
          <w:p w:rsidR="00C6752F" w:rsidRPr="005A218E" w:rsidRDefault="00C6752F" w:rsidP="00F568CE">
            <w:pPr>
              <w:rPr>
                <w:rStyle w:val="Hyperlink"/>
                <w:lang w:val="de-DE"/>
              </w:rPr>
            </w:pPr>
            <w:r w:rsidRPr="005A218E">
              <w:rPr>
                <w:rStyle w:val="Hyperlink"/>
                <w:lang w:val="de-DE"/>
              </w:rPr>
              <w:t>britpablo@itri.org.tw</w:t>
            </w:r>
          </w:p>
          <w:p w:rsidR="00C6752F" w:rsidRPr="005A218E" w:rsidRDefault="00D67C4D" w:rsidP="00F568CE">
            <w:pPr>
              <w:rPr>
                <w:rStyle w:val="Hyperlink"/>
                <w:lang w:val="de-DE"/>
              </w:rPr>
            </w:pPr>
            <w:r>
              <w:fldChar w:fldCharType="begin"/>
            </w:r>
            <w:r w:rsidRPr="00D67C4D">
              <w:rPr>
                <w:lang w:val="de-DE"/>
                <w:rPrChange w:id="14" w:author="Mediatek" w:date="2014-04-18T08:36:00Z">
                  <w:rPr/>
                </w:rPrChange>
              </w:rPr>
              <w:instrText>HYPERLINK "mailto:JackLin.itri@gmail.com"</w:instrText>
            </w:r>
            <w:r>
              <w:fldChar w:fldCharType="separate"/>
            </w:r>
            <w:r w:rsidR="00C6752F" w:rsidRPr="005A218E">
              <w:rPr>
                <w:rStyle w:val="Hyperlink"/>
                <w:lang w:val="de-DE"/>
              </w:rPr>
              <w:t>JackLin.itri@gmail.com</w:t>
            </w:r>
            <w:r>
              <w:fldChar w:fldCharType="end"/>
            </w:r>
          </w:p>
          <w:p w:rsidR="00C6752F" w:rsidRPr="005A218E" w:rsidRDefault="00D67C4D" w:rsidP="00F568CE">
            <w:pPr>
              <w:rPr>
                <w:rStyle w:val="Hyperlink"/>
                <w:lang w:val="de-DE"/>
              </w:rPr>
            </w:pPr>
            <w:r>
              <w:fldChar w:fldCharType="begin"/>
            </w:r>
            <w:r w:rsidRPr="00D67C4D">
              <w:rPr>
                <w:lang w:val="de-DE"/>
                <w:rPrChange w:id="15" w:author="Mediatek" w:date="2014-04-18T08:36:00Z">
                  <w:rPr/>
                </w:rPrChange>
              </w:rPr>
              <w:instrText>HYPERLINK "mailto:wpeng@cs.nctu.edu.tw"</w:instrText>
            </w:r>
            <w:r>
              <w:fldChar w:fldCharType="separate"/>
            </w:r>
            <w:r w:rsidR="00C6752F" w:rsidRPr="005A218E">
              <w:rPr>
                <w:rStyle w:val="Hyperlink"/>
                <w:lang w:val="de-DE"/>
              </w:rPr>
              <w:t>wpeng@cs.nctu.edu.tw</w:t>
            </w:r>
            <w:r>
              <w:fldChar w:fldCharType="end"/>
            </w:r>
          </w:p>
          <w:p w:rsidR="00C6752F" w:rsidRPr="005A218E" w:rsidRDefault="00D67C4D" w:rsidP="00F568CE">
            <w:pPr>
              <w:rPr>
                <w:rStyle w:val="Hyperlink"/>
                <w:lang w:val="de-DE"/>
              </w:rPr>
            </w:pPr>
            <w:r>
              <w:fldChar w:fldCharType="begin"/>
            </w:r>
            <w:r w:rsidRPr="00D67C4D">
              <w:rPr>
                <w:lang w:val="de-DE"/>
                <w:rPrChange w:id="16" w:author="Mediatek" w:date="2014-04-18T08:36:00Z">
                  <w:rPr/>
                </w:rPrChange>
              </w:rPr>
              <w:instrText>HYPERLINK "mailto:cheerchen.cs98g@g2.nctu.edu.tw"</w:instrText>
            </w:r>
            <w:r>
              <w:fldChar w:fldCharType="separate"/>
            </w:r>
            <w:r w:rsidR="00C6752F" w:rsidRPr="005A218E">
              <w:rPr>
                <w:rStyle w:val="Hyperlink"/>
                <w:lang w:val="de-DE"/>
              </w:rPr>
              <w:t>cheerchen.cs98g@g2.nctu.edu.tw</w:t>
            </w:r>
            <w:r>
              <w:fldChar w:fldCharType="end"/>
            </w:r>
          </w:p>
          <w:p w:rsidR="00C6752F" w:rsidRPr="007206EF" w:rsidRDefault="00D67C4D" w:rsidP="00F568CE">
            <w:pPr>
              <w:rPr>
                <w:rStyle w:val="Hyperlink"/>
                <w:lang w:val="de-DE"/>
              </w:rPr>
            </w:pPr>
            <w:r>
              <w:fldChar w:fldCharType="begin"/>
            </w:r>
            <w:r w:rsidRPr="00D67C4D">
              <w:rPr>
                <w:lang w:val="de-DE"/>
                <w:rPrChange w:id="17" w:author="Mediatek" w:date="2014-04-18T08:36:00Z">
                  <w:rPr/>
                </w:rPrChange>
              </w:rPr>
              <w:instrText>HYPERLINK "mailto:abaibai1122.cs01g@nctu.edu.tw"</w:instrText>
            </w:r>
            <w:r>
              <w:fldChar w:fldCharType="separate"/>
            </w:r>
            <w:r w:rsidR="00C6752F" w:rsidRPr="005A218E">
              <w:rPr>
                <w:rStyle w:val="Hyperlink"/>
                <w:lang w:val="de-DE"/>
              </w:rPr>
              <w:t>abaibai1122.cs01g@nctu.edu.tw</w:t>
            </w:r>
            <w:r>
              <w:fldChar w:fldCharType="end"/>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r w:rsidRPr="00C001E8">
              <w:t>NCTU/ITRI</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0C24A2" w:rsidP="00F568CE">
            <w:pPr>
              <w:rPr>
                <w:lang w:val="pt-BR"/>
              </w:rPr>
            </w:pPr>
            <w:ins w:id="18" w:author="Mediatek" w:date="2014-04-18T11:06:00Z">
              <w:r>
                <w:rPr>
                  <w:lang w:val="pt-BR"/>
                </w:rPr>
                <w:t>x</w:t>
              </w:r>
            </w:ins>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A. Saxena</w:t>
            </w:r>
          </w:p>
          <w:p w:rsidR="00662C1D" w:rsidRPr="0021226A" w:rsidRDefault="00662C1D" w:rsidP="00F568CE">
            <w:pPr>
              <w:rPr>
                <w:lang w:val="de-DE"/>
              </w:rPr>
            </w:pPr>
            <w:r w:rsidRPr="0021226A">
              <w:rPr>
                <w:lang w:val="de-DE"/>
              </w:rPr>
              <w:t>E. Alshina</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fldChar w:fldCharType="begin"/>
            </w:r>
            <w:r w:rsidRPr="00D67C4D">
              <w:rPr>
                <w:lang w:val="de-DE"/>
                <w:rPrChange w:id="19" w:author="Mediatek" w:date="2014-04-18T08:36:00Z">
                  <w:rPr/>
                </w:rPrChange>
              </w:rPr>
              <w:instrText>HYPERLINK "mailto:a.saxena1@samsung.com"</w:instrText>
            </w:r>
            <w:r>
              <w:fldChar w:fldCharType="separate"/>
            </w:r>
            <w:r w:rsidR="00311793" w:rsidRPr="005A218E">
              <w:rPr>
                <w:rStyle w:val="Hyperlink"/>
                <w:lang w:val="de-DE"/>
              </w:rPr>
              <w:t>a.saxena1@samsung.com</w:t>
            </w:r>
            <w:r>
              <w:fldChar w:fldCharType="end"/>
            </w:r>
          </w:p>
          <w:p w:rsidR="00C6752F" w:rsidRPr="007206EF" w:rsidRDefault="00D67C4D" w:rsidP="00F568CE">
            <w:pPr>
              <w:rPr>
                <w:rStyle w:val="Hyperlink"/>
                <w:lang w:val="de-DE"/>
              </w:rPr>
            </w:pPr>
            <w:r>
              <w:fldChar w:fldCharType="begin"/>
            </w:r>
            <w:r w:rsidRPr="00D67C4D">
              <w:rPr>
                <w:lang w:val="de-DE"/>
                <w:rPrChange w:id="20" w:author="Mediatek" w:date="2014-04-18T08:36:00Z">
                  <w:rPr/>
                </w:rPrChange>
              </w:rPr>
              <w:instrText>HYPERLINK "mailto:saxena.ankur0@gmail.com"</w:instrText>
            </w:r>
            <w:r>
              <w:fldChar w:fldCharType="separate"/>
            </w:r>
            <w:r w:rsidR="003221EA" w:rsidRPr="005A218E">
              <w:rPr>
                <w:rStyle w:val="Hyperlink"/>
                <w:lang w:val="de-DE"/>
              </w:rPr>
              <w:t>saxena.ankur0@gmail.com</w:t>
            </w:r>
            <w:r>
              <w:fldChar w:fldCharType="end"/>
            </w:r>
          </w:p>
        </w:tc>
        <w:tc>
          <w:tcPr>
            <w:tcW w:w="312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r>
              <w:t>Samsung</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C6752F" w:rsidRDefault="00C6752F" w:rsidP="00F568CE">
            <w:pPr>
              <w:rPr>
                <w:lang w:val="pt-BR"/>
              </w:rPr>
            </w:pPr>
          </w:p>
        </w:tc>
      </w:tr>
      <w:tr w:rsidR="00C6752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6752F" w:rsidRPr="0021226A" w:rsidRDefault="00C6752F" w:rsidP="00F568CE">
            <w:pPr>
              <w:rPr>
                <w:lang w:val="de-DE"/>
              </w:rPr>
            </w:pPr>
            <w:r w:rsidRPr="0021226A">
              <w:rPr>
                <w:lang w:val="de-DE"/>
              </w:rPr>
              <w:t>J. Xu</w:t>
            </w:r>
          </w:p>
          <w:p w:rsidR="00CA4044" w:rsidRPr="0021226A" w:rsidRDefault="00CA4044" w:rsidP="00F568CE">
            <w:pPr>
              <w:rPr>
                <w:lang w:val="de-DE"/>
              </w:rPr>
            </w:pPr>
            <w:r w:rsidRPr="0021226A">
              <w:rPr>
                <w:lang w:val="de-DE"/>
              </w:rPr>
              <w:t>B. Li</w:t>
            </w:r>
          </w:p>
          <w:p w:rsidR="00CA4044" w:rsidRPr="0021226A" w:rsidRDefault="00CA4044" w:rsidP="00F568CE">
            <w:pPr>
              <w:rPr>
                <w:lang w:val="de-DE"/>
              </w:rPr>
            </w:pPr>
            <w:r w:rsidRPr="0021226A">
              <w:rPr>
                <w:lang w:val="de-DE"/>
              </w:rPr>
              <w:t>L. Zhu</w:t>
            </w:r>
          </w:p>
        </w:tc>
        <w:tc>
          <w:tcPr>
            <w:tcW w:w="3890" w:type="dxa"/>
            <w:tcBorders>
              <w:top w:val="single" w:sz="4" w:space="0" w:color="auto"/>
              <w:left w:val="single" w:sz="4" w:space="0" w:color="auto"/>
              <w:bottom w:val="single" w:sz="4" w:space="0" w:color="auto"/>
              <w:right w:val="single" w:sz="4" w:space="0" w:color="auto"/>
            </w:tcBorders>
            <w:vAlign w:val="center"/>
          </w:tcPr>
          <w:p w:rsidR="00C6752F" w:rsidRPr="005A218E" w:rsidRDefault="00D67C4D" w:rsidP="00F568CE">
            <w:pPr>
              <w:rPr>
                <w:rStyle w:val="Hyperlink"/>
                <w:lang w:val="de-DE"/>
              </w:rPr>
            </w:pPr>
            <w:r>
              <w:fldChar w:fldCharType="begin"/>
            </w:r>
            <w:r w:rsidRPr="00D67C4D">
              <w:rPr>
                <w:lang w:val="de-DE"/>
                <w:rPrChange w:id="21" w:author="Mediatek" w:date="2014-04-18T08:36:00Z">
                  <w:rPr/>
                </w:rPrChange>
              </w:rPr>
              <w:instrText>HYPERLINK "mailto:jzxu@microsoft.com"</w:instrText>
            </w:r>
            <w:r>
              <w:fldChar w:fldCharType="separate"/>
            </w:r>
            <w:r w:rsidR="00C6752F" w:rsidRPr="005A218E">
              <w:rPr>
                <w:rStyle w:val="Hyperlink"/>
                <w:lang w:val="de-DE"/>
              </w:rPr>
              <w:t>jzxu@microsoft.com</w:t>
            </w:r>
            <w:r>
              <w:fldChar w:fldCharType="end"/>
            </w:r>
          </w:p>
          <w:p w:rsidR="00CA4044" w:rsidRPr="005A218E" w:rsidRDefault="00D67C4D" w:rsidP="00F568CE">
            <w:pPr>
              <w:rPr>
                <w:rStyle w:val="Hyperlink"/>
                <w:lang w:val="de-DE"/>
              </w:rPr>
            </w:pPr>
            <w:r>
              <w:fldChar w:fldCharType="begin"/>
            </w:r>
            <w:r w:rsidRPr="00D67C4D">
              <w:rPr>
                <w:lang w:val="de-DE"/>
                <w:rPrChange w:id="22" w:author="Mediatek" w:date="2014-04-18T08:36:00Z">
                  <w:rPr/>
                </w:rPrChange>
              </w:rPr>
              <w:instrText>HYPERLINK "mailto:libin@microsoft.com"</w:instrText>
            </w:r>
            <w:r>
              <w:fldChar w:fldCharType="separate"/>
            </w:r>
            <w:r w:rsidR="00CA4044" w:rsidRPr="005A218E">
              <w:rPr>
                <w:rStyle w:val="Hyperlink"/>
                <w:lang w:val="de-DE"/>
              </w:rPr>
              <w:t>libin@microsoft.com</w:t>
            </w:r>
            <w:r>
              <w:fldChar w:fldCharType="end"/>
            </w:r>
          </w:p>
          <w:p w:rsidR="00CA4044" w:rsidRPr="005A218E" w:rsidRDefault="00D67C4D" w:rsidP="00F568CE">
            <w:pPr>
              <w:rPr>
                <w:rStyle w:val="Hyperlink"/>
                <w:lang w:val="de-DE"/>
              </w:rPr>
            </w:pPr>
            <w:hyperlink r:id="rId20" w:history="1">
              <w:r w:rsidR="004E3310" w:rsidRPr="009F5737">
                <w:rPr>
                  <w:rStyle w:val="Hyperlink"/>
                  <w:lang w:val="de-DE"/>
                </w:rPr>
                <w:t>lizhu@microsoft.com</w:t>
              </w:r>
            </w:hyperlink>
          </w:p>
        </w:tc>
        <w:tc>
          <w:tcPr>
            <w:tcW w:w="3125" w:type="dxa"/>
            <w:tcBorders>
              <w:top w:val="single" w:sz="4" w:space="0" w:color="auto"/>
              <w:left w:val="single" w:sz="4" w:space="0" w:color="auto"/>
              <w:bottom w:val="single" w:sz="4" w:space="0" w:color="auto"/>
              <w:right w:val="single" w:sz="4" w:space="0" w:color="auto"/>
            </w:tcBorders>
            <w:vAlign w:val="center"/>
          </w:tcPr>
          <w:p w:rsidR="00C6752F" w:rsidRDefault="00C6752F" w:rsidP="00F568CE">
            <w:r>
              <w:t>Microsoft</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Pr="00C001E8" w:rsidRDefault="00C6752F" w:rsidP="00F568CE">
            <w:pPr>
              <w:rPr>
                <w:lang w:val="pt-BR"/>
              </w:rPr>
            </w:pPr>
            <w:r>
              <w:rPr>
                <w:lang w:val="pt-BR"/>
              </w:rPr>
              <w:t>x</w:t>
            </w:r>
          </w:p>
        </w:tc>
        <w:tc>
          <w:tcPr>
            <w:tcW w:w="375" w:type="dxa"/>
            <w:tcBorders>
              <w:top w:val="single" w:sz="4" w:space="0" w:color="auto"/>
              <w:left w:val="single" w:sz="4" w:space="0" w:color="auto"/>
              <w:bottom w:val="single" w:sz="4" w:space="0" w:color="auto"/>
              <w:right w:val="single" w:sz="4" w:space="0" w:color="auto"/>
            </w:tcBorders>
            <w:vAlign w:val="center"/>
          </w:tcPr>
          <w:p w:rsidR="00C6752F" w:rsidRDefault="00C6752F" w:rsidP="00F568CE">
            <w:pPr>
              <w:rPr>
                <w:lang w:val="pt-BR"/>
              </w:rPr>
            </w:pPr>
            <w:r>
              <w:rPr>
                <w:lang w:val="pt-BR"/>
              </w:rPr>
              <w:t>x</w:t>
            </w:r>
          </w:p>
        </w:tc>
      </w:tr>
      <w:tr w:rsidR="00C86314"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C86314" w:rsidRPr="0021226A" w:rsidRDefault="00C86314" w:rsidP="00F568CE">
            <w:pPr>
              <w:rPr>
                <w:lang w:val="de-DE"/>
              </w:rPr>
            </w:pPr>
            <w:r w:rsidRPr="0021226A">
              <w:rPr>
                <w:lang w:val="de-DE"/>
              </w:rPr>
              <w:t>M. Zhou</w:t>
            </w:r>
          </w:p>
        </w:tc>
        <w:tc>
          <w:tcPr>
            <w:tcW w:w="3890" w:type="dxa"/>
            <w:tcBorders>
              <w:top w:val="single" w:sz="4" w:space="0" w:color="auto"/>
              <w:left w:val="single" w:sz="4" w:space="0" w:color="auto"/>
              <w:bottom w:val="single" w:sz="4" w:space="0" w:color="auto"/>
              <w:right w:val="single" w:sz="4" w:space="0" w:color="auto"/>
            </w:tcBorders>
            <w:vAlign w:val="center"/>
          </w:tcPr>
          <w:p w:rsidR="00C86314" w:rsidRPr="005A218E" w:rsidRDefault="00D67C4D" w:rsidP="00F568CE">
            <w:pPr>
              <w:rPr>
                <w:rStyle w:val="Hyperlink"/>
                <w:lang w:val="de-DE"/>
              </w:rPr>
            </w:pPr>
            <w:hyperlink r:id="rId21" w:history="1">
              <w:r w:rsidR="00C86314" w:rsidRPr="005A218E">
                <w:rPr>
                  <w:rStyle w:val="Hyperlink"/>
                  <w:lang w:val="de-DE"/>
                </w:rPr>
                <w:t>minhua@broadcom.com</w:t>
              </w:r>
            </w:hyperlink>
            <w:r w:rsidR="00C86314" w:rsidRPr="005A218E">
              <w:rPr>
                <w:rStyle w:val="Hyperlink"/>
                <w:lang w:val="de-DE"/>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C86314" w:rsidRDefault="00C86314" w:rsidP="00F568CE">
            <w:r>
              <w:t>Broadcom</w:t>
            </w:r>
          </w:p>
        </w:tc>
        <w:tc>
          <w:tcPr>
            <w:tcW w:w="375" w:type="dxa"/>
            <w:tcBorders>
              <w:top w:val="single" w:sz="4" w:space="0" w:color="auto"/>
              <w:left w:val="single" w:sz="4" w:space="0" w:color="auto"/>
              <w:bottom w:val="single" w:sz="4" w:space="0" w:color="auto"/>
              <w:right w:val="single" w:sz="4" w:space="0" w:color="auto"/>
            </w:tcBorders>
            <w:vAlign w:val="center"/>
          </w:tcPr>
          <w:p w:rsidR="00C86314" w:rsidRDefault="009A3652" w:rsidP="00F568CE">
            <w:pPr>
              <w:rPr>
                <w:lang w:val="pt-BR"/>
              </w:rPr>
            </w:pPr>
            <w:r>
              <w:rPr>
                <w:lang w:val="pt-BR"/>
              </w:rPr>
              <w:t>x</w:t>
            </w:r>
          </w:p>
        </w:tc>
        <w:tc>
          <w:tcPr>
            <w:tcW w:w="375" w:type="dxa"/>
            <w:tcBorders>
              <w:top w:val="single" w:sz="4" w:space="0" w:color="auto"/>
              <w:left w:val="single" w:sz="4" w:space="0" w:color="auto"/>
              <w:bottom w:val="single" w:sz="4" w:space="0" w:color="auto"/>
              <w:right w:val="single" w:sz="4" w:space="0" w:color="auto"/>
            </w:tcBorders>
            <w:vAlign w:val="center"/>
          </w:tcPr>
          <w:p w:rsidR="00C86314" w:rsidRDefault="00C86314" w:rsidP="00F568CE">
            <w:pPr>
              <w:rPr>
                <w:lang w:val="pt-BR"/>
              </w:rPr>
            </w:pPr>
          </w:p>
        </w:tc>
      </w:tr>
      <w:tr w:rsidR="00662C1D"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662C1D" w:rsidRPr="0021226A" w:rsidRDefault="00662C1D" w:rsidP="00F568CE">
            <w:pPr>
              <w:rPr>
                <w:lang w:val="de-DE"/>
              </w:rPr>
            </w:pPr>
            <w:r w:rsidRPr="0021226A">
              <w:rPr>
                <w:lang w:val="de-DE"/>
              </w:rPr>
              <w:t>K. Chono</w:t>
            </w:r>
          </w:p>
        </w:tc>
        <w:tc>
          <w:tcPr>
            <w:tcW w:w="3890" w:type="dxa"/>
            <w:tcBorders>
              <w:top w:val="single" w:sz="4" w:space="0" w:color="auto"/>
              <w:left w:val="single" w:sz="4" w:space="0" w:color="auto"/>
              <w:bottom w:val="single" w:sz="4" w:space="0" w:color="auto"/>
              <w:right w:val="single" w:sz="4" w:space="0" w:color="auto"/>
            </w:tcBorders>
            <w:vAlign w:val="center"/>
          </w:tcPr>
          <w:p w:rsidR="00662C1D" w:rsidRPr="005A218E" w:rsidRDefault="00D67C4D" w:rsidP="00F568CE">
            <w:pPr>
              <w:rPr>
                <w:lang w:val="de-DE"/>
              </w:rPr>
            </w:pPr>
            <w:r>
              <w:fldChar w:fldCharType="begin"/>
            </w:r>
            <w:r w:rsidRPr="00D67C4D">
              <w:rPr>
                <w:lang w:val="de-DE"/>
                <w:rPrChange w:id="23" w:author="Mediatek" w:date="2014-04-18T08:36:00Z">
                  <w:rPr/>
                </w:rPrChange>
              </w:rPr>
              <w:instrText>HYPERLINK "mailto:chono@ct.jp.nec.com"</w:instrText>
            </w:r>
            <w:r>
              <w:fldChar w:fldCharType="separate"/>
            </w:r>
            <w:r w:rsidR="00662C1D" w:rsidRPr="005A218E">
              <w:rPr>
                <w:rStyle w:val="Hyperlink"/>
                <w:lang w:val="de-DE"/>
              </w:rPr>
              <w:t>chono@ct.jp.nec.com</w:t>
            </w:r>
            <w:r>
              <w:fldChar w:fldCharType="end"/>
            </w:r>
            <w:r w:rsidR="00662C1D" w:rsidRPr="005A218E">
              <w:rPr>
                <w:lang w:val="de-DE"/>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662C1D" w:rsidRDefault="00662C1D" w:rsidP="00F568CE">
            <w:r>
              <w:t>NEC</w:t>
            </w:r>
          </w:p>
        </w:tc>
        <w:tc>
          <w:tcPr>
            <w:tcW w:w="375" w:type="dxa"/>
            <w:tcBorders>
              <w:top w:val="single" w:sz="4" w:space="0" w:color="auto"/>
              <w:left w:val="single" w:sz="4" w:space="0" w:color="auto"/>
              <w:bottom w:val="single" w:sz="4" w:space="0" w:color="auto"/>
              <w:right w:val="single" w:sz="4" w:space="0" w:color="auto"/>
            </w:tcBorders>
            <w:vAlign w:val="center"/>
          </w:tcPr>
          <w:p w:rsidR="00662C1D" w:rsidRDefault="00662C1D"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662C1D" w:rsidRDefault="00662C1D" w:rsidP="00F568CE">
            <w:pPr>
              <w:rPr>
                <w:lang w:val="pt-BR"/>
              </w:rPr>
            </w:pPr>
          </w:p>
        </w:tc>
      </w:tr>
      <w:tr w:rsidR="004F69FD"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4F69FD" w:rsidRPr="0021226A" w:rsidRDefault="004F69FD" w:rsidP="00F568CE">
            <w:pPr>
              <w:rPr>
                <w:lang w:val="de-DE"/>
              </w:rPr>
            </w:pPr>
            <w:r w:rsidRPr="0021226A">
              <w:rPr>
                <w:lang w:val="de-DE"/>
              </w:rPr>
              <w:t>J. Lainema</w:t>
            </w:r>
          </w:p>
          <w:p w:rsidR="004F69FD" w:rsidRPr="0021226A" w:rsidRDefault="004F69FD" w:rsidP="00F568CE">
            <w:pPr>
              <w:rPr>
                <w:lang w:val="de-DE"/>
              </w:rPr>
            </w:pPr>
            <w:r w:rsidRPr="0021226A">
              <w:rPr>
                <w:lang w:val="de-DE"/>
              </w:rPr>
              <w:t>K. Ugur</w:t>
            </w:r>
          </w:p>
          <w:p w:rsidR="004F69FD" w:rsidRPr="0021226A" w:rsidRDefault="004F69FD" w:rsidP="004F69FD">
            <w:pPr>
              <w:rPr>
                <w:lang w:val="de-DE"/>
              </w:rPr>
            </w:pPr>
            <w:r w:rsidRPr="0021226A">
              <w:rPr>
                <w:lang w:val="de-DE"/>
              </w:rPr>
              <w:t>D. Bugdayci</w:t>
            </w:r>
          </w:p>
        </w:tc>
        <w:tc>
          <w:tcPr>
            <w:tcW w:w="3890" w:type="dxa"/>
            <w:tcBorders>
              <w:top w:val="single" w:sz="4" w:space="0" w:color="auto"/>
              <w:left w:val="single" w:sz="4" w:space="0" w:color="auto"/>
              <w:bottom w:val="single" w:sz="4" w:space="0" w:color="auto"/>
              <w:right w:val="single" w:sz="4" w:space="0" w:color="auto"/>
            </w:tcBorders>
            <w:vAlign w:val="center"/>
          </w:tcPr>
          <w:p w:rsidR="004F69FD" w:rsidRPr="005A218E" w:rsidRDefault="00D67C4D" w:rsidP="004F69FD">
            <w:pPr>
              <w:rPr>
                <w:rStyle w:val="Hyperlink"/>
                <w:lang w:val="de-DE"/>
              </w:rPr>
            </w:pPr>
            <w:r>
              <w:fldChar w:fldCharType="begin"/>
            </w:r>
            <w:r w:rsidRPr="00D67C4D">
              <w:rPr>
                <w:lang w:val="de-DE"/>
                <w:rPrChange w:id="24" w:author="Mediatek" w:date="2014-04-18T08:36:00Z">
                  <w:rPr/>
                </w:rPrChange>
              </w:rPr>
              <w:instrText>HYPERLINK "mailto:jani.lainema@nokia.com"</w:instrText>
            </w:r>
            <w:r>
              <w:fldChar w:fldCharType="separate"/>
            </w:r>
            <w:r w:rsidR="004F69FD" w:rsidRPr="005A218E">
              <w:rPr>
                <w:rStyle w:val="Hyperlink"/>
                <w:lang w:val="de-DE"/>
              </w:rPr>
              <w:t>jani.lainema@nokia.com</w:t>
            </w:r>
            <w:r>
              <w:fldChar w:fldCharType="end"/>
            </w:r>
            <w:r w:rsidR="004F69FD" w:rsidRPr="005A218E">
              <w:rPr>
                <w:rStyle w:val="Hyperlink"/>
                <w:lang w:val="de-DE"/>
              </w:rPr>
              <w:t xml:space="preserve"> </w:t>
            </w:r>
          </w:p>
          <w:p w:rsidR="004F69FD" w:rsidRPr="005A218E" w:rsidRDefault="00D67C4D" w:rsidP="004F69FD">
            <w:pPr>
              <w:rPr>
                <w:rStyle w:val="Hyperlink"/>
                <w:lang w:val="de-DE"/>
              </w:rPr>
            </w:pPr>
            <w:r>
              <w:fldChar w:fldCharType="begin"/>
            </w:r>
            <w:r w:rsidRPr="00D67C4D">
              <w:rPr>
                <w:lang w:val="de-DE"/>
                <w:rPrChange w:id="25" w:author="Mediatek" w:date="2014-04-18T08:36:00Z">
                  <w:rPr/>
                </w:rPrChange>
              </w:rPr>
              <w:instrText>HYPERLINK "mailto:kemal.ugur@nokia.com"</w:instrText>
            </w:r>
            <w:r>
              <w:fldChar w:fldCharType="separate"/>
            </w:r>
            <w:r w:rsidR="004F69FD" w:rsidRPr="005A218E">
              <w:rPr>
                <w:rStyle w:val="Hyperlink"/>
                <w:lang w:val="de-DE"/>
              </w:rPr>
              <w:t>kemal.ugur@nokia.com</w:t>
            </w:r>
            <w:r>
              <w:fldChar w:fldCharType="end"/>
            </w:r>
            <w:r w:rsidR="004F69FD" w:rsidRPr="005A218E">
              <w:rPr>
                <w:rStyle w:val="Hyperlink"/>
                <w:lang w:val="de-DE"/>
              </w:rPr>
              <w:t xml:space="preserve">   </w:t>
            </w:r>
          </w:p>
          <w:p w:rsidR="004F69FD" w:rsidRPr="007206EF" w:rsidRDefault="00D67C4D" w:rsidP="004F69FD">
            <w:pPr>
              <w:rPr>
                <w:lang w:val="de-DE"/>
              </w:rPr>
            </w:pPr>
            <w:r>
              <w:fldChar w:fldCharType="begin"/>
            </w:r>
            <w:r w:rsidRPr="00D67C4D">
              <w:rPr>
                <w:lang w:val="de-DE"/>
                <w:rPrChange w:id="26" w:author="Mediatek" w:date="2014-04-18T08:36:00Z">
                  <w:rPr/>
                </w:rPrChange>
              </w:rPr>
              <w:instrText>HYPERLINK "mailto:ext-done.bugdayci@nokia.com"</w:instrText>
            </w:r>
            <w:r>
              <w:fldChar w:fldCharType="separate"/>
            </w:r>
            <w:r w:rsidR="004F69FD" w:rsidRPr="005A218E">
              <w:rPr>
                <w:rStyle w:val="Hyperlink"/>
                <w:lang w:val="de-DE"/>
              </w:rPr>
              <w:t>ext-done.bugdayci@nokia.com</w:t>
            </w:r>
            <w:r>
              <w:fldChar w:fldCharType="end"/>
            </w:r>
            <w:r w:rsidR="004F69FD" w:rsidRPr="007206EF">
              <w:rPr>
                <w:lang w:val="de-DE"/>
              </w:rPr>
              <w:t xml:space="preserve"> </w:t>
            </w:r>
          </w:p>
        </w:tc>
        <w:tc>
          <w:tcPr>
            <w:tcW w:w="3125" w:type="dxa"/>
            <w:tcBorders>
              <w:top w:val="single" w:sz="4" w:space="0" w:color="auto"/>
              <w:left w:val="single" w:sz="4" w:space="0" w:color="auto"/>
              <w:bottom w:val="single" w:sz="4" w:space="0" w:color="auto"/>
              <w:right w:val="single" w:sz="4" w:space="0" w:color="auto"/>
            </w:tcBorders>
            <w:vAlign w:val="center"/>
          </w:tcPr>
          <w:p w:rsidR="004F69FD" w:rsidRDefault="004F69FD" w:rsidP="00F568CE">
            <w:r>
              <w:t>Nokia</w:t>
            </w:r>
          </w:p>
        </w:tc>
        <w:tc>
          <w:tcPr>
            <w:tcW w:w="375" w:type="dxa"/>
            <w:tcBorders>
              <w:top w:val="single" w:sz="4" w:space="0" w:color="auto"/>
              <w:left w:val="single" w:sz="4" w:space="0" w:color="auto"/>
              <w:bottom w:val="single" w:sz="4" w:space="0" w:color="auto"/>
              <w:right w:val="single" w:sz="4" w:space="0" w:color="auto"/>
            </w:tcBorders>
            <w:vAlign w:val="center"/>
          </w:tcPr>
          <w:p w:rsidR="004F69FD" w:rsidRDefault="004F69FD"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4F69FD" w:rsidRDefault="004F69FD" w:rsidP="00F568CE">
            <w:pPr>
              <w:rPr>
                <w:lang w:val="pt-BR"/>
              </w:rPr>
            </w:pPr>
          </w:p>
        </w:tc>
      </w:tr>
      <w:tr w:rsidR="00AC148F" w:rsidRPr="00C001E8" w:rsidTr="00F568CE">
        <w:trPr>
          <w:jc w:val="center"/>
        </w:trPr>
        <w:tc>
          <w:tcPr>
            <w:tcW w:w="2006" w:type="dxa"/>
            <w:tcBorders>
              <w:top w:val="single" w:sz="4" w:space="0" w:color="auto"/>
              <w:left w:val="single" w:sz="4" w:space="0" w:color="auto"/>
              <w:bottom w:val="single" w:sz="4" w:space="0" w:color="auto"/>
              <w:right w:val="single" w:sz="4" w:space="0" w:color="auto"/>
            </w:tcBorders>
            <w:vAlign w:val="center"/>
          </w:tcPr>
          <w:p w:rsidR="00AC148F" w:rsidRDefault="00AC148F" w:rsidP="00F568CE">
            <w:pPr>
              <w:rPr>
                <w:ins w:id="27" w:author="Mediatek" w:date="2014-04-18T11:06:00Z"/>
                <w:lang w:val="de-DE"/>
              </w:rPr>
            </w:pPr>
            <w:r>
              <w:rPr>
                <w:lang w:val="de-DE"/>
              </w:rPr>
              <w:t>S.-H. Kim</w:t>
            </w:r>
          </w:p>
          <w:p w:rsidR="000C24A2" w:rsidRPr="0021226A" w:rsidRDefault="000C24A2" w:rsidP="00F568CE">
            <w:pPr>
              <w:rPr>
                <w:lang w:val="de-DE"/>
              </w:rPr>
            </w:pPr>
            <w:ins w:id="28" w:author="Mediatek" w:date="2014-04-18T11:06:00Z">
              <w:r w:rsidRPr="000C24A2">
                <w:t>Kiran Misra</w:t>
              </w:r>
            </w:ins>
          </w:p>
        </w:tc>
        <w:tc>
          <w:tcPr>
            <w:tcW w:w="3890" w:type="dxa"/>
            <w:tcBorders>
              <w:top w:val="single" w:sz="4" w:space="0" w:color="auto"/>
              <w:left w:val="single" w:sz="4" w:space="0" w:color="auto"/>
              <w:bottom w:val="single" w:sz="4" w:space="0" w:color="auto"/>
              <w:right w:val="single" w:sz="4" w:space="0" w:color="auto"/>
            </w:tcBorders>
            <w:vAlign w:val="center"/>
          </w:tcPr>
          <w:p w:rsidR="00AC148F" w:rsidRDefault="00D67C4D" w:rsidP="004F69FD">
            <w:pPr>
              <w:rPr>
                <w:ins w:id="29" w:author="Mediatek" w:date="2014-04-18T11:07:00Z"/>
              </w:rPr>
            </w:pPr>
            <w:hyperlink r:id="rId22" w:history="1">
              <w:r w:rsidR="00AC148F" w:rsidRPr="00080689">
                <w:rPr>
                  <w:rStyle w:val="Hyperlink"/>
                </w:rPr>
                <w:t>kimse@sharplabs.com</w:t>
              </w:r>
            </w:hyperlink>
            <w:r w:rsidR="00AC148F">
              <w:t xml:space="preserve"> </w:t>
            </w:r>
          </w:p>
          <w:p w:rsidR="000C24A2" w:rsidRDefault="000C24A2" w:rsidP="004F69FD">
            <w:ins w:id="30" w:author="Mediatek" w:date="2014-04-18T11:07:00Z">
              <w:r w:rsidRPr="000C24A2">
                <w:t>misrak@sharplabs.com</w:t>
              </w:r>
            </w:ins>
          </w:p>
        </w:tc>
        <w:tc>
          <w:tcPr>
            <w:tcW w:w="3125" w:type="dxa"/>
            <w:tcBorders>
              <w:top w:val="single" w:sz="4" w:space="0" w:color="auto"/>
              <w:left w:val="single" w:sz="4" w:space="0" w:color="auto"/>
              <w:bottom w:val="single" w:sz="4" w:space="0" w:color="auto"/>
              <w:right w:val="single" w:sz="4" w:space="0" w:color="auto"/>
            </w:tcBorders>
            <w:vAlign w:val="center"/>
          </w:tcPr>
          <w:p w:rsidR="00AC148F" w:rsidRDefault="00AC148F" w:rsidP="00F568CE">
            <w:r>
              <w:t>Sharp</w:t>
            </w:r>
          </w:p>
        </w:tc>
        <w:tc>
          <w:tcPr>
            <w:tcW w:w="375" w:type="dxa"/>
            <w:tcBorders>
              <w:top w:val="single" w:sz="4" w:space="0" w:color="auto"/>
              <w:left w:val="single" w:sz="4" w:space="0" w:color="auto"/>
              <w:bottom w:val="single" w:sz="4" w:space="0" w:color="auto"/>
              <w:right w:val="single" w:sz="4" w:space="0" w:color="auto"/>
            </w:tcBorders>
            <w:vAlign w:val="center"/>
          </w:tcPr>
          <w:p w:rsidR="00AC148F" w:rsidRDefault="00AC148F" w:rsidP="00F568CE">
            <w:pPr>
              <w:rPr>
                <w:lang w:val="pt-BR"/>
              </w:rPr>
            </w:pPr>
          </w:p>
        </w:tc>
        <w:tc>
          <w:tcPr>
            <w:tcW w:w="375" w:type="dxa"/>
            <w:tcBorders>
              <w:top w:val="single" w:sz="4" w:space="0" w:color="auto"/>
              <w:left w:val="single" w:sz="4" w:space="0" w:color="auto"/>
              <w:bottom w:val="single" w:sz="4" w:space="0" w:color="auto"/>
              <w:right w:val="single" w:sz="4" w:space="0" w:color="auto"/>
            </w:tcBorders>
            <w:vAlign w:val="center"/>
          </w:tcPr>
          <w:p w:rsidR="00AC148F" w:rsidRDefault="00AC148F" w:rsidP="00F568CE">
            <w:pPr>
              <w:rPr>
                <w:lang w:val="pt-BR"/>
              </w:rPr>
            </w:pPr>
          </w:p>
        </w:tc>
      </w:tr>
    </w:tbl>
    <w:p w:rsidR="00C6752F" w:rsidRPr="00F2303D" w:rsidRDefault="00CA4044" w:rsidP="00C6752F">
      <w:pPr>
        <w:pStyle w:val="Heading1"/>
        <w:ind w:left="432" w:hanging="432"/>
        <w:jc w:val="both"/>
        <w:rPr>
          <w:lang w:val="en-CA"/>
        </w:rPr>
      </w:pPr>
      <w:r>
        <w:rPr>
          <w:lang w:val="en-CA"/>
        </w:rPr>
        <w:t>Tests</w:t>
      </w:r>
    </w:p>
    <w:p w:rsidR="00C6752F" w:rsidRPr="00F2303D" w:rsidRDefault="00C6752F" w:rsidP="00C6752F">
      <w:pPr>
        <w:pStyle w:val="Heading2"/>
        <w:jc w:val="both"/>
        <w:rPr>
          <w:lang w:val="en-CA"/>
        </w:rPr>
      </w:pPr>
      <w:r w:rsidRPr="00F2303D">
        <w:rPr>
          <w:lang w:val="en-CA"/>
        </w:rPr>
        <w:t>IBC search range</w:t>
      </w:r>
    </w:p>
    <w:p w:rsidR="00C6752F" w:rsidRPr="00065648" w:rsidRDefault="00C6752F" w:rsidP="00C6752F">
      <w:pPr>
        <w:pStyle w:val="Heading3"/>
        <w:numPr>
          <w:ilvl w:val="0"/>
          <w:numId w:val="0"/>
        </w:numPr>
        <w:ind w:left="720" w:hanging="720"/>
        <w:rPr>
          <w:i/>
          <w:iCs/>
          <w:sz w:val="28"/>
          <w:szCs w:val="28"/>
          <w:lang w:val="en-CA"/>
        </w:rPr>
      </w:pPr>
      <w:r>
        <w:rPr>
          <w:lang w:val="en-CA"/>
        </w:rPr>
        <w:t>Test 1</w:t>
      </w:r>
      <w:r w:rsidR="00337552">
        <w:rPr>
          <w:lang w:val="en-CA"/>
        </w:rPr>
        <w:t>.1</w:t>
      </w:r>
      <w:r>
        <w:rPr>
          <w:lang w:val="en-CA"/>
        </w:rPr>
        <w:t xml:space="preserve">: </w:t>
      </w:r>
      <w:r w:rsidR="00337552">
        <w:rPr>
          <w:lang w:val="en-CA"/>
        </w:rPr>
        <w:t>Search area, (</w:t>
      </w:r>
      <w:r w:rsidRPr="003769FD">
        <w:rPr>
          <w:lang w:val="en-CA"/>
        </w:rPr>
        <w:t>JCTVC-Q0</w:t>
      </w:r>
      <w:r>
        <w:rPr>
          <w:lang w:val="en-CA"/>
        </w:rPr>
        <w:t>139</w:t>
      </w:r>
      <w:r w:rsidR="00337552">
        <w:rPr>
          <w:lang w:val="en-CA"/>
        </w:rPr>
        <w:t xml:space="preserve">, </w:t>
      </w:r>
      <w:r>
        <w:rPr>
          <w:lang w:val="en-CA"/>
        </w:rPr>
        <w:t>Qualcomm</w:t>
      </w:r>
      <w:r w:rsidRPr="003769FD">
        <w:rPr>
          <w:lang w:val="en-CA"/>
        </w:rPr>
        <w:t>)</w:t>
      </w:r>
    </w:p>
    <w:p w:rsidR="00C6752F" w:rsidRDefault="00C6752F" w:rsidP="00C6752F">
      <w:pPr>
        <w:rPr>
          <w:lang w:eastAsia="zh-CN"/>
        </w:rPr>
      </w:pPr>
      <w:r>
        <w:rPr>
          <w:lang w:eastAsia="zh-CN"/>
        </w:rPr>
        <w:t>JCTVC-Q0139 provides results of the trade-off between IBC search area and BD-rate gains. Following are discussed in JCTVC-Q0139 and in the BoG on SCC (JCTVC-Q0244):</w:t>
      </w:r>
    </w:p>
    <w:p w:rsidR="00C6752F" w:rsidRDefault="00C6752F" w:rsidP="00C6752F">
      <w:pPr>
        <w:pStyle w:val="ListParagraph"/>
        <w:numPr>
          <w:ilvl w:val="0"/>
          <w:numId w:val="13"/>
        </w:numPr>
        <w:jc w:val="both"/>
        <w:rPr>
          <w:lang w:eastAsia="zh-CN"/>
        </w:rPr>
      </w:pPr>
      <w:r>
        <w:rPr>
          <w:lang w:eastAsia="zh-CN"/>
        </w:rPr>
        <w:t>Search area is 2 CTU (left and current)</w:t>
      </w:r>
    </w:p>
    <w:p w:rsidR="00C6752F" w:rsidRDefault="00C6752F" w:rsidP="00C6752F">
      <w:pPr>
        <w:pStyle w:val="ListParagraph"/>
        <w:numPr>
          <w:ilvl w:val="0"/>
          <w:numId w:val="13"/>
        </w:numPr>
        <w:jc w:val="both"/>
        <w:rPr>
          <w:lang w:eastAsia="zh-CN"/>
        </w:rPr>
      </w:pPr>
      <w:r>
        <w:rPr>
          <w:lang w:eastAsia="zh-CN"/>
        </w:rPr>
        <w:t>Search area is surrounding the current CTU (3</w:t>
      </w:r>
      <w:r w:rsidR="00662C1D">
        <w:t>×</w:t>
      </w:r>
      <w:r>
        <w:rPr>
          <w:lang w:eastAsia="zh-CN"/>
        </w:rPr>
        <w:t>5 CTUs</w:t>
      </w:r>
      <w:r w:rsidR="00662C1D">
        <w:rPr>
          <w:lang w:eastAsia="zh-CN"/>
        </w:rPr>
        <w:t xml:space="preserve">, </w:t>
      </w:r>
      <w:r w:rsidR="00CE6203">
        <w:rPr>
          <w:lang w:eastAsia="zh-CN"/>
        </w:rPr>
        <w:t>2</w:t>
      </w:r>
      <w:r w:rsidR="00662C1D">
        <w:t>×3 CTUs</w:t>
      </w:r>
      <w:r>
        <w:rPr>
          <w:lang w:eastAsia="zh-CN"/>
        </w:rPr>
        <w:t>)</w:t>
      </w:r>
    </w:p>
    <w:p w:rsidR="00C6752F" w:rsidRDefault="00C6752F" w:rsidP="00C6752F">
      <w:pPr>
        <w:pStyle w:val="ListParagraph"/>
        <w:numPr>
          <w:ilvl w:val="0"/>
          <w:numId w:val="13"/>
        </w:numPr>
        <w:jc w:val="both"/>
        <w:rPr>
          <w:lang w:eastAsia="zh-CN"/>
        </w:rPr>
      </w:pPr>
      <w:r>
        <w:rPr>
          <w:lang w:eastAsia="zh-CN"/>
        </w:rPr>
        <w:t>Search area is the entire frame</w:t>
      </w:r>
    </w:p>
    <w:p w:rsidR="00C6752F" w:rsidRDefault="00C6752F" w:rsidP="00C6752F">
      <w:pPr>
        <w:pStyle w:val="ListParagraph"/>
        <w:numPr>
          <w:ilvl w:val="0"/>
          <w:numId w:val="13"/>
        </w:numPr>
        <w:jc w:val="both"/>
        <w:rPr>
          <w:lang w:eastAsia="zh-CN"/>
        </w:rPr>
      </w:pPr>
      <w:r>
        <w:rPr>
          <w:lang w:eastAsia="zh-CN"/>
        </w:rPr>
        <w:t>Search area is the entire frame for intra frames and</w:t>
      </w:r>
      <w:r w:rsidR="00337552">
        <w:rPr>
          <w:lang w:eastAsia="zh-CN"/>
        </w:rPr>
        <w:t xml:space="preserve"> local search</w:t>
      </w:r>
      <w:r>
        <w:rPr>
          <w:lang w:eastAsia="zh-CN"/>
        </w:rPr>
        <w:t xml:space="preserve"> </w:t>
      </w:r>
      <w:r w:rsidR="00337552">
        <w:rPr>
          <w:lang w:eastAsia="zh-CN"/>
        </w:rPr>
        <w:t xml:space="preserve">(e.g., </w:t>
      </w:r>
      <w:r>
        <w:rPr>
          <w:lang w:eastAsia="zh-CN"/>
        </w:rPr>
        <w:t>2 CTUs</w:t>
      </w:r>
      <w:r w:rsidR="00337552">
        <w:rPr>
          <w:lang w:eastAsia="zh-CN"/>
        </w:rPr>
        <w:t>)</w:t>
      </w:r>
      <w:r>
        <w:rPr>
          <w:lang w:eastAsia="zh-CN"/>
        </w:rPr>
        <w:t xml:space="preserve"> for inter frames</w:t>
      </w:r>
    </w:p>
    <w:p w:rsidR="00337552" w:rsidRDefault="00337552" w:rsidP="00C6752F">
      <w:pPr>
        <w:rPr>
          <w:b/>
          <w:bCs/>
          <w:sz w:val="26"/>
          <w:szCs w:val="26"/>
          <w:lang w:val="en-CA"/>
        </w:rPr>
      </w:pPr>
      <w:r w:rsidRPr="00337552">
        <w:rPr>
          <w:b/>
          <w:bCs/>
          <w:sz w:val="26"/>
          <w:szCs w:val="26"/>
          <w:lang w:val="en-CA"/>
        </w:rPr>
        <w:t>Test 1.2: Additional search area, (</w:t>
      </w:r>
      <w:r>
        <w:rPr>
          <w:b/>
          <w:bCs/>
          <w:sz w:val="26"/>
          <w:szCs w:val="26"/>
          <w:lang w:val="en-CA"/>
        </w:rPr>
        <w:t xml:space="preserve">meeting </w:t>
      </w:r>
      <w:r w:rsidR="004E4C94">
        <w:rPr>
          <w:b/>
          <w:bCs/>
          <w:sz w:val="26"/>
          <w:szCs w:val="26"/>
          <w:lang w:val="en-CA"/>
        </w:rPr>
        <w:t>discussion</w:t>
      </w:r>
      <w:r>
        <w:rPr>
          <w:b/>
          <w:bCs/>
          <w:sz w:val="26"/>
          <w:szCs w:val="26"/>
          <w:lang w:val="en-CA"/>
        </w:rPr>
        <w:t>,</w:t>
      </w:r>
      <w:r w:rsidR="00556B21">
        <w:rPr>
          <w:b/>
          <w:bCs/>
          <w:sz w:val="26"/>
          <w:szCs w:val="26"/>
          <w:lang w:val="en-CA"/>
        </w:rPr>
        <w:t xml:space="preserve"> </w:t>
      </w:r>
      <w:r w:rsidRPr="00337552">
        <w:rPr>
          <w:b/>
          <w:bCs/>
          <w:sz w:val="26"/>
          <w:szCs w:val="26"/>
          <w:lang w:val="en-CA"/>
        </w:rPr>
        <w:t>Broadcom</w:t>
      </w:r>
      <w:r w:rsidR="004E6B19">
        <w:rPr>
          <w:b/>
          <w:bCs/>
          <w:sz w:val="26"/>
          <w:szCs w:val="26"/>
          <w:lang w:val="en-CA"/>
        </w:rPr>
        <w:t xml:space="preserve"> &amp; Huawei</w:t>
      </w:r>
      <w:r w:rsidRPr="00337552">
        <w:rPr>
          <w:b/>
          <w:bCs/>
          <w:sz w:val="26"/>
          <w:szCs w:val="26"/>
          <w:lang w:val="en-CA"/>
        </w:rPr>
        <w:t>)</w:t>
      </w:r>
    </w:p>
    <w:p w:rsidR="00337552" w:rsidRDefault="00337552" w:rsidP="00C6752F">
      <w:pPr>
        <w:rPr>
          <w:lang w:eastAsia="zh-CN"/>
        </w:rPr>
      </w:pPr>
      <w:r w:rsidRPr="00337552">
        <w:rPr>
          <w:lang w:eastAsia="zh-CN"/>
        </w:rPr>
        <w:t>Ad</w:t>
      </w:r>
      <w:r>
        <w:rPr>
          <w:lang w:eastAsia="zh-CN"/>
        </w:rPr>
        <w:t>ditional search areas:</w:t>
      </w:r>
    </w:p>
    <w:p w:rsidR="004E4C94" w:rsidRDefault="004E4C94" w:rsidP="004E4C94">
      <w:pPr>
        <w:pStyle w:val="ListParagraph"/>
        <w:numPr>
          <w:ilvl w:val="0"/>
          <w:numId w:val="13"/>
        </w:numPr>
        <w:jc w:val="both"/>
        <w:rPr>
          <w:lang w:eastAsia="zh-CN"/>
        </w:rPr>
      </w:pPr>
      <w:r>
        <w:rPr>
          <w:lang w:eastAsia="zh-CN"/>
        </w:rPr>
        <w:t>Se</w:t>
      </w:r>
      <w:r w:rsidR="004E3310">
        <w:rPr>
          <w:lang w:eastAsia="zh-CN"/>
        </w:rPr>
        <w:t>arch area is 3CTUs (current CTU</w:t>
      </w:r>
      <w:r>
        <w:rPr>
          <w:lang w:eastAsia="zh-CN"/>
        </w:rPr>
        <w:t xml:space="preserve"> +</w:t>
      </w:r>
      <w:r w:rsidR="00662C1D">
        <w:rPr>
          <w:lang w:eastAsia="zh-CN"/>
        </w:rPr>
        <w:t xml:space="preserve"> </w:t>
      </w:r>
      <w:r>
        <w:rPr>
          <w:lang w:eastAsia="zh-CN"/>
        </w:rPr>
        <w:t>2 left CTU)</w:t>
      </w:r>
    </w:p>
    <w:p w:rsidR="004E4C94" w:rsidRDefault="004E4C94" w:rsidP="004E4C94">
      <w:pPr>
        <w:pStyle w:val="ListParagraph"/>
        <w:numPr>
          <w:ilvl w:val="0"/>
          <w:numId w:val="13"/>
        </w:numPr>
        <w:jc w:val="both"/>
        <w:rPr>
          <w:lang w:eastAsia="zh-CN"/>
        </w:rPr>
      </w:pPr>
      <w:r>
        <w:rPr>
          <w:lang w:eastAsia="zh-CN"/>
        </w:rPr>
        <w:t>Se</w:t>
      </w:r>
      <w:r w:rsidR="004E3310">
        <w:rPr>
          <w:lang w:eastAsia="zh-CN"/>
        </w:rPr>
        <w:t>arch area is 4CTUs (current CTU</w:t>
      </w:r>
      <w:r>
        <w:rPr>
          <w:lang w:eastAsia="zh-CN"/>
        </w:rPr>
        <w:t xml:space="preserve"> +</w:t>
      </w:r>
      <w:r w:rsidR="00662C1D">
        <w:rPr>
          <w:lang w:eastAsia="zh-CN"/>
        </w:rPr>
        <w:t xml:space="preserve"> </w:t>
      </w:r>
      <w:r w:rsidR="00A40101">
        <w:rPr>
          <w:lang w:eastAsia="zh-CN"/>
        </w:rPr>
        <w:t>3</w:t>
      </w:r>
      <w:r>
        <w:rPr>
          <w:lang w:eastAsia="zh-CN"/>
        </w:rPr>
        <w:t xml:space="preserve"> left CTU)</w:t>
      </w:r>
    </w:p>
    <w:p w:rsidR="00337552" w:rsidRPr="00337552" w:rsidRDefault="004E4C94" w:rsidP="004E4C94">
      <w:pPr>
        <w:pStyle w:val="ListParagraph"/>
        <w:numPr>
          <w:ilvl w:val="0"/>
          <w:numId w:val="13"/>
        </w:numPr>
        <w:jc w:val="both"/>
        <w:rPr>
          <w:lang w:eastAsia="zh-CN"/>
        </w:rPr>
      </w:pPr>
      <w:r>
        <w:rPr>
          <w:lang w:eastAsia="zh-CN"/>
        </w:rPr>
        <w:t>Se</w:t>
      </w:r>
      <w:r w:rsidR="004E3310">
        <w:rPr>
          <w:lang w:eastAsia="zh-CN"/>
        </w:rPr>
        <w:t>arch area is 4CTUs (current CTU</w:t>
      </w:r>
      <w:r>
        <w:rPr>
          <w:lang w:eastAsia="zh-CN"/>
        </w:rPr>
        <w:t xml:space="preserve"> +</w:t>
      </w:r>
      <w:r w:rsidR="00662C1D">
        <w:rPr>
          <w:lang w:eastAsia="zh-CN"/>
        </w:rPr>
        <w:t xml:space="preserve"> </w:t>
      </w:r>
      <w:r>
        <w:rPr>
          <w:lang w:eastAsia="zh-CN"/>
        </w:rPr>
        <w:t xml:space="preserve">3 left CTU) + 4 </w:t>
      </w:r>
      <w:r w:rsidR="00662C1D">
        <w:rPr>
          <w:lang w:eastAsia="zh-CN"/>
        </w:rPr>
        <w:t>rows</w:t>
      </w:r>
      <w:r w:rsidR="004E3310">
        <w:rPr>
          <w:lang w:eastAsia="zh-CN"/>
        </w:rPr>
        <w:t xml:space="preserve"> above</w:t>
      </w:r>
    </w:p>
    <w:p w:rsidR="00C6752F" w:rsidRPr="00F2303D" w:rsidRDefault="00C6752F" w:rsidP="00C6752F">
      <w:pPr>
        <w:pStyle w:val="Heading2"/>
        <w:jc w:val="both"/>
        <w:rPr>
          <w:lang w:val="en-CA"/>
        </w:rPr>
      </w:pPr>
      <w:r w:rsidRPr="00F2303D">
        <w:rPr>
          <w:lang w:val="en-CA"/>
        </w:rPr>
        <w:t xml:space="preserve">IBC </w:t>
      </w:r>
      <w:r>
        <w:rPr>
          <w:lang w:val="en-CA"/>
        </w:rPr>
        <w:t>modes</w:t>
      </w:r>
    </w:p>
    <w:p w:rsidR="00C6752F" w:rsidRDefault="00C6752F" w:rsidP="00C6752F">
      <w:pPr>
        <w:pStyle w:val="Heading3"/>
        <w:numPr>
          <w:ilvl w:val="0"/>
          <w:numId w:val="0"/>
        </w:numPr>
        <w:ind w:left="720" w:hanging="720"/>
      </w:pPr>
      <w:r>
        <w:t xml:space="preserve">Test 2.1: IBC as inter </w:t>
      </w:r>
      <w:r w:rsidR="00465875">
        <w:t>PU</w:t>
      </w:r>
      <w:r w:rsidR="003221EA">
        <w:t xml:space="preserve"> (JCTVC-Q0132, MediaT</w:t>
      </w:r>
      <w:r>
        <w:t>ek)</w:t>
      </w:r>
    </w:p>
    <w:p w:rsidR="00AC148F" w:rsidRDefault="00AC148F" w:rsidP="00AC148F">
      <w:r>
        <w:t>The harmonization of IBC and inter prediction is investigated in JCTVC-Q0132. Several aspects of IBC are modified to align it with inter predicted CU and PU syntax including:</w:t>
      </w:r>
    </w:p>
    <w:p w:rsidR="00AC148F" w:rsidRDefault="00AC148F" w:rsidP="00AC148F">
      <w:pPr>
        <w:pStyle w:val="ListParagraph"/>
        <w:numPr>
          <w:ilvl w:val="0"/>
          <w:numId w:val="11"/>
        </w:numPr>
        <w:jc w:val="both"/>
      </w:pPr>
      <w:r>
        <w:t>Signaling of the block vector (BV) predictor;</w:t>
      </w:r>
    </w:p>
    <w:p w:rsidR="00AC148F" w:rsidRDefault="00AC148F" w:rsidP="00AC148F">
      <w:pPr>
        <w:pStyle w:val="ListParagraph"/>
        <w:numPr>
          <w:ilvl w:val="0"/>
          <w:numId w:val="11"/>
        </w:numPr>
        <w:jc w:val="both"/>
      </w:pPr>
      <w:r>
        <w:t>IBC related syntax are moved from coding</w:t>
      </w:r>
      <w:r w:rsidR="0012212A">
        <w:t>_</w:t>
      </w:r>
      <w:r>
        <w:t xml:space="preserve">unit() to prediction_unit() and </w:t>
      </w:r>
      <w:r w:rsidR="0012212A">
        <w:t xml:space="preserve">harmonized </w:t>
      </w:r>
      <w:r>
        <w:t>with inter PU syntax.</w:t>
      </w:r>
    </w:p>
    <w:p w:rsidR="00AC148F" w:rsidRDefault="00AC148F" w:rsidP="00AC148F">
      <w:r>
        <w:t xml:space="preserve">Results with and without 4x4 IBC will be provided. </w:t>
      </w:r>
      <w:r w:rsidR="0012212A">
        <w:t>Deblocking behavior</w:t>
      </w:r>
      <w:r>
        <w:t xml:space="preserve"> </w:t>
      </w:r>
      <w:r w:rsidR="0012212A">
        <w:t xml:space="preserve">which </w:t>
      </w:r>
      <w:r>
        <w:t>w</w:t>
      </w:r>
      <w:r w:rsidR="0012212A">
        <w:t>as</w:t>
      </w:r>
      <w:r>
        <w:t xml:space="preserve"> discussed during the meeting will be </w:t>
      </w:r>
      <w:r w:rsidR="0012212A">
        <w:t xml:space="preserve">investigated </w:t>
      </w:r>
      <w:r>
        <w:t>in the test</w:t>
      </w:r>
      <w:r w:rsidR="0012212A">
        <w:t xml:space="preserve"> too</w:t>
      </w:r>
      <w:r>
        <w:t>.</w:t>
      </w:r>
    </w:p>
    <w:p w:rsidR="00C6752F" w:rsidRDefault="00C6752F" w:rsidP="00C6752F">
      <w:pPr>
        <w:pStyle w:val="Heading3"/>
        <w:numPr>
          <w:ilvl w:val="0"/>
          <w:numId w:val="0"/>
        </w:numPr>
        <w:ind w:left="720" w:hanging="720"/>
      </w:pPr>
      <w:r>
        <w:lastRenderedPageBreak/>
        <w:t>Test 2.2: Skip mode (JCTVC-Q0035, Microsoft)</w:t>
      </w:r>
    </w:p>
    <w:p w:rsidR="00C6752F" w:rsidRDefault="00C6752F" w:rsidP="00C6752F">
      <w:r>
        <w:t>IBC skip mode means 2N</w:t>
      </w:r>
      <w:r w:rsidR="00662C1D">
        <w:t>×</w:t>
      </w:r>
      <w:r>
        <w:t>2N partition IBC mode without residue. A flag is signaled for each CU to indicate the usage of the IBC skip mode.</w:t>
      </w:r>
    </w:p>
    <w:p w:rsidR="00C6752F" w:rsidRPr="00010853" w:rsidRDefault="00C6752F" w:rsidP="00C6752F">
      <w:pPr>
        <w:pStyle w:val="Heading3"/>
        <w:numPr>
          <w:ilvl w:val="0"/>
          <w:numId w:val="0"/>
        </w:numPr>
        <w:ind w:left="720" w:hanging="720"/>
        <w:rPr>
          <w:lang w:val="fr-FR"/>
        </w:rPr>
      </w:pPr>
      <w:r w:rsidRPr="00010853">
        <w:rPr>
          <w:lang w:val="fr-FR"/>
        </w:rPr>
        <w:t>Test 2.3: Merge mode (JCTVC-Q0035, Microsoft)</w:t>
      </w:r>
    </w:p>
    <w:p w:rsidR="00C6752F" w:rsidRDefault="00C6752F" w:rsidP="00C6752F">
      <w:r>
        <w:t>IBC merge mode will be investigated in this test. For IBC merge mode, the BV used for the current CU could be predicted perfectly from the BV used in the left part or the BV used in the above part. No BV difference is signaled for IBC merge mode. A flag is signaled for each CU to indicate the usage of IBC merge mode. Another flag is signaled to indicate which BV will be used for the current CU.</w:t>
      </w:r>
    </w:p>
    <w:p w:rsidR="00C6752F" w:rsidRPr="00010853" w:rsidRDefault="00C6752F" w:rsidP="00C6752F">
      <w:pPr>
        <w:pStyle w:val="Heading3"/>
        <w:numPr>
          <w:ilvl w:val="0"/>
          <w:numId w:val="0"/>
        </w:numPr>
        <w:ind w:left="720" w:hanging="720"/>
        <w:rPr>
          <w:lang w:val="fr-FR"/>
        </w:rPr>
      </w:pPr>
      <w:r w:rsidRPr="00010853">
        <w:rPr>
          <w:lang w:val="fr-FR"/>
        </w:rPr>
        <w:t xml:space="preserve">Test 2.4: AMP mode (JCTVC-Q0035, Microsoft) </w:t>
      </w:r>
    </w:p>
    <w:p w:rsidR="0064556F" w:rsidRDefault="00C6752F" w:rsidP="00C6752F">
      <w:r>
        <w:t>AMP for IBC will be investigated in this test, which introduces the motion partitions of 2N</w:t>
      </w:r>
      <w:r w:rsidR="00662C1D">
        <w:t>×</w:t>
      </w:r>
      <w:r>
        <w:t>nU, 2N</w:t>
      </w:r>
      <w:r w:rsidR="00662C1D">
        <w:t>×</w:t>
      </w:r>
      <w:r>
        <w:t>nD, nL</w:t>
      </w:r>
      <w:r w:rsidR="00662C1D">
        <w:t>×</w:t>
      </w:r>
      <w:r>
        <w:t>2N, and nR</w:t>
      </w:r>
      <w:r w:rsidR="00662C1D">
        <w:t>×</w:t>
      </w:r>
      <w:r>
        <w:t>2N into the IBC design.</w:t>
      </w:r>
    </w:p>
    <w:p w:rsidR="00C6752F" w:rsidRPr="00F2303D" w:rsidRDefault="00C6752F" w:rsidP="00C6752F">
      <w:pPr>
        <w:pStyle w:val="Heading2"/>
        <w:jc w:val="both"/>
        <w:rPr>
          <w:lang w:val="en-CA"/>
        </w:rPr>
      </w:pPr>
      <w:r w:rsidRPr="00F2303D">
        <w:rPr>
          <w:lang w:val="en-CA"/>
        </w:rPr>
        <w:t>IBC block vector coding</w:t>
      </w:r>
    </w:p>
    <w:p w:rsidR="007703C5" w:rsidRDefault="00CB41FE" w:rsidP="00C6752F">
      <w:pPr>
        <w:pStyle w:val="Heading3"/>
        <w:numPr>
          <w:ilvl w:val="0"/>
          <w:numId w:val="0"/>
        </w:numPr>
        <w:ind w:left="720" w:hanging="720"/>
        <w:rPr>
          <w:ins w:id="31" w:author="Mediatek" w:date="2014-04-17T14:41:00Z"/>
        </w:rPr>
      </w:pPr>
      <w:ins w:id="32" w:author="Mediatek" w:date="2014-04-17T14:41:00Z">
        <w:r>
          <w:t>3.3</w:t>
        </w:r>
      </w:ins>
      <w:ins w:id="33" w:author="Mediatek" w:date="2014-04-17T14:42:00Z">
        <w:r>
          <w:t>.</w:t>
        </w:r>
      </w:ins>
      <w:ins w:id="34" w:author="Mediatek" w:date="2014-04-17T14:41:00Z">
        <w:r w:rsidR="007703C5">
          <w:t>A IBC block vector prediction</w:t>
        </w:r>
      </w:ins>
    </w:p>
    <w:p w:rsidR="00C6752F" w:rsidRDefault="00C6752F" w:rsidP="00C6752F">
      <w:pPr>
        <w:pStyle w:val="Heading3"/>
        <w:numPr>
          <w:ilvl w:val="0"/>
          <w:numId w:val="0"/>
        </w:numPr>
        <w:ind w:left="720" w:hanging="720"/>
      </w:pPr>
      <w:r>
        <w:t xml:space="preserve">Test 3.1: </w:t>
      </w:r>
      <w:r w:rsidRPr="000C4EE6">
        <w:t xml:space="preserve">BV prediction </w:t>
      </w:r>
      <w:r>
        <w:t>(JCTVC-Q0114, Qualcomm)</w:t>
      </w:r>
    </w:p>
    <w:p w:rsidR="00C6752F" w:rsidRDefault="00C6752F" w:rsidP="00C6752F">
      <w:r>
        <w:t xml:space="preserve">The </w:t>
      </w:r>
      <w:r w:rsidRPr="00D46432">
        <w:t xml:space="preserve">block vector prediction method </w:t>
      </w:r>
      <w:r>
        <w:t xml:space="preserve">of IBC is </w:t>
      </w:r>
      <w:r w:rsidR="00E559CD">
        <w:t>modified</w:t>
      </w:r>
      <w:r>
        <w:t xml:space="preserve"> to use </w:t>
      </w:r>
      <w:r w:rsidRPr="00D46432">
        <w:t>either</w:t>
      </w:r>
      <w:r>
        <w:t xml:space="preserve"> an</w:t>
      </w:r>
      <w:r w:rsidRPr="00D46432">
        <w:t xml:space="preserve"> spatial neighboring </w:t>
      </w:r>
      <w:r>
        <w:t>BV</w:t>
      </w:r>
      <w:r w:rsidRPr="00D46432">
        <w:t xml:space="preserve"> or default vector is used as </w:t>
      </w:r>
      <w:r w:rsidRPr="00F2303D">
        <w:t>block</w:t>
      </w:r>
      <w:r w:rsidRPr="00D46432">
        <w:t xml:space="preserve"> vector predictor</w:t>
      </w:r>
      <w:r>
        <w:t xml:space="preserve"> (JCTVC-Q0114). </w:t>
      </w:r>
    </w:p>
    <w:p w:rsidR="00C6752F" w:rsidRDefault="00C6752F" w:rsidP="00C6752F">
      <w:pPr>
        <w:pStyle w:val="Heading3"/>
        <w:numPr>
          <w:ilvl w:val="0"/>
          <w:numId w:val="0"/>
        </w:numPr>
        <w:ind w:left="720" w:hanging="720"/>
      </w:pPr>
      <w:r>
        <w:t>Test 3.2: Ping-</w:t>
      </w:r>
      <w:r w:rsidR="00A75E6C">
        <w:t>P</w:t>
      </w:r>
      <w:r>
        <w:t xml:space="preserve">ong BV prediction (JCTVC-Q0134, Microsoft) </w:t>
      </w:r>
    </w:p>
    <w:p w:rsidR="00C6752F" w:rsidRDefault="00C6752F" w:rsidP="00C6752F">
      <w:r>
        <w:t>Ping-</w:t>
      </w:r>
      <w:r w:rsidR="00A75E6C">
        <w:t>P</w:t>
      </w:r>
      <w:r>
        <w:t>ong block vector predictor will be investigated in this test. Two block vector prediction values are maintained as state information. For each BV to be sent, a flag is sent to select between them for the BV prediction value.</w:t>
      </w:r>
    </w:p>
    <w:p w:rsidR="00010853" w:rsidRPr="00010853" w:rsidRDefault="00010853" w:rsidP="00010853">
      <w:pPr>
        <w:pStyle w:val="Heading3"/>
        <w:numPr>
          <w:ilvl w:val="0"/>
          <w:numId w:val="0"/>
        </w:numPr>
        <w:ind w:left="720" w:hanging="720"/>
      </w:pPr>
      <w:r w:rsidRPr="00010853">
        <w:t xml:space="preserve">Test 3.3: </w:t>
      </w:r>
      <w:r w:rsidR="00C86314">
        <w:rPr>
          <w:szCs w:val="22"/>
          <w:lang w:val="en-CA"/>
        </w:rPr>
        <w:t>BV</w:t>
      </w:r>
      <w:r w:rsidRPr="00010853">
        <w:rPr>
          <w:szCs w:val="22"/>
          <w:lang w:val="en-CA"/>
        </w:rPr>
        <w:t xml:space="preserve"> prediction </w:t>
      </w:r>
      <w:r w:rsidRPr="00010853">
        <w:t>(JCTVC-Q0062, Canon)</w:t>
      </w:r>
    </w:p>
    <w:p w:rsidR="00010853" w:rsidRDefault="00010853" w:rsidP="00C6752F">
      <w:r w:rsidRPr="00010853">
        <w:t xml:space="preserve">The </w:t>
      </w:r>
      <w:r w:rsidR="00C86314">
        <w:t>BV</w:t>
      </w:r>
      <w:r w:rsidRPr="00010853">
        <w:t xml:space="preserve"> </w:t>
      </w:r>
      <w:r w:rsidR="00C86314">
        <w:t>predictor scheme for I</w:t>
      </w:r>
      <w:r w:rsidRPr="00010853">
        <w:t xml:space="preserve">BC is changed. The predictor is selected among a predictors list </w:t>
      </w:r>
      <w:r w:rsidR="004E4ACA">
        <w:t>that</w:t>
      </w:r>
      <w:r w:rsidRPr="00010853">
        <w:t xml:space="preserve"> includes the </w:t>
      </w:r>
      <w:r w:rsidR="00C86314">
        <w:t>three</w:t>
      </w:r>
      <w:r w:rsidRPr="00010853">
        <w:t xml:space="preserve"> last </w:t>
      </w:r>
      <w:r w:rsidR="00C86314">
        <w:t>decoded BVs</w:t>
      </w:r>
      <w:r w:rsidRPr="00010853">
        <w:t>. The selected predictor is indicated throu</w:t>
      </w:r>
      <w:r w:rsidR="00C86314">
        <w:t>gh a syntax element. A</w:t>
      </w:r>
      <w:r w:rsidRPr="00010853">
        <w:t>dditional fixed predictor values are added when the full list does</w:t>
      </w:r>
      <w:r w:rsidR="00C86314">
        <w:t xml:space="preserve"> no</w:t>
      </w:r>
      <w:r w:rsidRPr="00010853">
        <w:t xml:space="preserve">t contain </w:t>
      </w:r>
      <w:r w:rsidR="00C86314">
        <w:t>three</w:t>
      </w:r>
      <w:r w:rsidRPr="00010853">
        <w:t xml:space="preserve"> elements.</w:t>
      </w:r>
    </w:p>
    <w:p w:rsidR="007206EF" w:rsidRPr="00065648" w:rsidRDefault="007206EF" w:rsidP="007206EF">
      <w:pPr>
        <w:pStyle w:val="Heading3"/>
        <w:numPr>
          <w:ilvl w:val="0"/>
          <w:numId w:val="0"/>
        </w:numPr>
        <w:ind w:left="720" w:hanging="720"/>
        <w:rPr>
          <w:i/>
          <w:iCs/>
          <w:sz w:val="28"/>
          <w:szCs w:val="28"/>
          <w:lang w:val="en-CA"/>
        </w:rPr>
      </w:pPr>
      <w:r>
        <w:t xml:space="preserve">Test 3.4 AMVP prediction </w:t>
      </w:r>
      <w:r>
        <w:rPr>
          <w:lang w:val="en-CA"/>
        </w:rPr>
        <w:t>(JCTVC-Q0132, MediaT</w:t>
      </w:r>
      <w:r w:rsidRPr="003769FD">
        <w:rPr>
          <w:lang w:val="en-CA"/>
        </w:rPr>
        <w:t>ek)</w:t>
      </w:r>
    </w:p>
    <w:p w:rsidR="007206EF" w:rsidRDefault="007206EF" w:rsidP="007206EF">
      <w:r>
        <w:t>AMVP based block vector prediction will be investigated in this test. E</w:t>
      </w:r>
      <w:r w:rsidRPr="00D46432">
        <w:t>ither</w:t>
      </w:r>
      <w:r>
        <w:t xml:space="preserve"> a</w:t>
      </w:r>
      <w:r w:rsidRPr="00D46432">
        <w:t xml:space="preserve"> spatial neighboring </w:t>
      </w:r>
      <w:r>
        <w:t>BV</w:t>
      </w:r>
      <w:r w:rsidRPr="00D46432">
        <w:t xml:space="preserve"> or default vector is used as </w:t>
      </w:r>
      <w:r w:rsidRPr="00F2303D">
        <w:t>block</w:t>
      </w:r>
      <w:r w:rsidRPr="00D46432">
        <w:t xml:space="preserve"> vector predictor</w:t>
      </w:r>
      <w:r>
        <w:t>.</w:t>
      </w:r>
    </w:p>
    <w:p w:rsidR="007703C5" w:rsidRDefault="00CB41FE" w:rsidP="007703C5">
      <w:pPr>
        <w:pStyle w:val="Heading3"/>
        <w:numPr>
          <w:ilvl w:val="0"/>
          <w:numId w:val="0"/>
        </w:numPr>
        <w:ind w:left="720" w:hanging="720"/>
        <w:rPr>
          <w:ins w:id="35" w:author="Mediatek" w:date="2014-04-17T14:41:00Z"/>
        </w:rPr>
      </w:pPr>
      <w:ins w:id="36" w:author="Mediatek" w:date="2014-04-17T14:41:00Z">
        <w:r>
          <w:t>3.3</w:t>
        </w:r>
      </w:ins>
      <w:ins w:id="37" w:author="Mediatek" w:date="2014-04-17T14:42:00Z">
        <w:r>
          <w:t>.</w:t>
        </w:r>
      </w:ins>
      <w:ins w:id="38" w:author="Mediatek" w:date="2014-04-17T14:41:00Z">
        <w:r w:rsidR="007703C5">
          <w:t>B IBC block vector coding</w:t>
        </w:r>
      </w:ins>
    </w:p>
    <w:p w:rsidR="00AC148F" w:rsidRDefault="007206EF" w:rsidP="00AC148F">
      <w:pPr>
        <w:pStyle w:val="Heading3"/>
        <w:numPr>
          <w:ilvl w:val="0"/>
          <w:numId w:val="0"/>
        </w:numPr>
        <w:ind w:left="720" w:hanging="720"/>
      </w:pPr>
      <w:r>
        <w:t>Test 3.5</w:t>
      </w:r>
      <w:r w:rsidR="00AC148F">
        <w:t>: BV difference coding (JCTVC-Q0095, MediaTek)</w:t>
      </w:r>
    </w:p>
    <w:p w:rsidR="00BC6C35" w:rsidRDefault="00AC148F" w:rsidP="00AC148F">
      <w:r>
        <w:t>The modified context modeling method for coding IBC block vector difference (BVD) will be investigated in this test. Additional contexts are assigned for coding the prefix bins used for representing the absolute value of the BVD component. The variations with reduced contexts will also be evaluated.</w:t>
      </w:r>
    </w:p>
    <w:p w:rsidR="00BC6C35" w:rsidRDefault="00BC6C35" w:rsidP="00BC6C35">
      <w:pPr>
        <w:pStyle w:val="Heading3"/>
        <w:numPr>
          <w:ilvl w:val="0"/>
          <w:numId w:val="0"/>
        </w:numPr>
        <w:ind w:left="720" w:hanging="720"/>
      </w:pPr>
      <w:r>
        <w:t xml:space="preserve">Test 3.6: </w:t>
      </w:r>
      <w:r w:rsidRPr="000C4EE6">
        <w:t xml:space="preserve">BV binarization </w:t>
      </w:r>
      <w:r>
        <w:t>(JCTVC-Q0031, Qualcomm)</w:t>
      </w:r>
    </w:p>
    <w:p w:rsidR="00BC6C35" w:rsidDel="00BC6C35" w:rsidRDefault="00BC6C35" w:rsidP="00BC6C35">
      <w:pPr>
        <w:rPr>
          <w:del w:id="39" w:author="Mediatek" w:date="2014-04-17T08:56:00Z"/>
        </w:rPr>
      </w:pPr>
      <w:r>
        <w:t xml:space="preserve">JCTVC-Q0031 includes a different binarization of BV: </w:t>
      </w:r>
      <w:r w:rsidRPr="0059488A">
        <w:t>first, a flag is signaled to indicate whether the difference is zero. When BV</w:t>
      </w:r>
      <w:r>
        <w:t xml:space="preserve"> difference</w:t>
      </w:r>
      <w:r w:rsidRPr="0059488A">
        <w:t xml:space="preserve"> is not zero, an </w:t>
      </w:r>
      <w:r>
        <w:t>Exp</w:t>
      </w:r>
      <w:r w:rsidRPr="0059488A">
        <w:t>-Golomb code is used</w:t>
      </w:r>
      <w:r>
        <w:t xml:space="preserve">. </w:t>
      </w:r>
    </w:p>
    <w:p w:rsidR="00C6752F" w:rsidRPr="00F2303D" w:rsidRDefault="00C6752F" w:rsidP="00C6752F">
      <w:pPr>
        <w:pStyle w:val="Heading2"/>
        <w:jc w:val="both"/>
        <w:rPr>
          <w:lang w:val="en-CA"/>
        </w:rPr>
      </w:pPr>
      <w:r>
        <w:rPr>
          <w:lang w:val="en-CA"/>
        </w:rPr>
        <w:lastRenderedPageBreak/>
        <w:t>Block copying modifications</w:t>
      </w:r>
    </w:p>
    <w:p w:rsidR="00C6752F" w:rsidRPr="00065648" w:rsidRDefault="00C6752F" w:rsidP="00C6752F">
      <w:pPr>
        <w:pStyle w:val="Heading3"/>
        <w:numPr>
          <w:ilvl w:val="0"/>
          <w:numId w:val="0"/>
        </w:numPr>
        <w:ind w:left="720" w:hanging="720"/>
        <w:rPr>
          <w:i/>
          <w:iCs/>
          <w:sz w:val="28"/>
          <w:szCs w:val="28"/>
          <w:lang w:val="en-CA"/>
        </w:rPr>
      </w:pPr>
      <w:r>
        <w:rPr>
          <w:lang w:val="en-CA"/>
        </w:rPr>
        <w:t xml:space="preserve">Test 4.1: Symmetric intra block copy (JCTVC-Q0082, </w:t>
      </w:r>
      <w:r w:rsidR="003221EA">
        <w:rPr>
          <w:lang w:val="en-CA"/>
        </w:rPr>
        <w:t>MediaT</w:t>
      </w:r>
      <w:r w:rsidRPr="003769FD">
        <w:rPr>
          <w:lang w:val="en-CA"/>
        </w:rPr>
        <w:t>ek)</w:t>
      </w:r>
    </w:p>
    <w:p w:rsidR="00C6752F" w:rsidRDefault="00C6752F" w:rsidP="00C6752F">
      <w:pPr>
        <w:rPr>
          <w:lang w:eastAsia="zh-CN"/>
        </w:rPr>
      </w:pPr>
      <w:r w:rsidRPr="00A10F71">
        <w:rPr>
          <w:lang w:val="en-CA"/>
        </w:rPr>
        <w:t>Symmetric intra block copy</w:t>
      </w:r>
      <w:r>
        <w:t xml:space="preserve"> (SIBC) is proposed to </w:t>
      </w:r>
      <w:bookmarkStart w:id="40" w:name="OLE_LINK31"/>
      <w:bookmarkStart w:id="41" w:name="OLE_LINK32"/>
      <w:r>
        <w:rPr>
          <w:rFonts w:hint="eastAsia"/>
          <w:lang w:eastAsia="zh-TW"/>
        </w:rPr>
        <w:t xml:space="preserve">consider </w:t>
      </w:r>
      <w:r>
        <w:t>symmetric pattern</w:t>
      </w:r>
      <w:r>
        <w:rPr>
          <w:rFonts w:hint="eastAsia"/>
          <w:lang w:eastAsia="zh-TW"/>
        </w:rPr>
        <w:t>s</w:t>
      </w:r>
      <w:r>
        <w:t xml:space="preserve"> in a</w:t>
      </w:r>
      <w:bookmarkEnd w:id="40"/>
      <w:bookmarkEnd w:id="41"/>
      <w:r>
        <w:rPr>
          <w:rFonts w:hint="eastAsia"/>
          <w:lang w:eastAsia="zh-TW"/>
        </w:rPr>
        <w:t xml:space="preserve"> picture</w:t>
      </w:r>
      <w:r>
        <w:t xml:space="preserve"> by </w:t>
      </w:r>
      <w:r w:rsidRPr="00327674">
        <w:rPr>
          <w:lang w:val="en-CA"/>
        </w:rPr>
        <w:t>flipping the reference block.</w:t>
      </w:r>
      <w:r>
        <w:rPr>
          <w:lang w:val="en-CA"/>
        </w:rPr>
        <w:t xml:space="preserve"> </w:t>
      </w:r>
      <w:r>
        <w:rPr>
          <w:lang w:eastAsia="zh-CN"/>
        </w:rPr>
        <w:t>When SIBC is applied, the reference block is flipped horizontally or vertically before it is used to predict the current block.</w:t>
      </w:r>
      <w:r>
        <w:rPr>
          <w:lang w:eastAsia="zh-TW"/>
        </w:rPr>
        <w:t xml:space="preserve"> </w:t>
      </w:r>
      <w:r>
        <w:rPr>
          <w:lang w:eastAsia="zh-CN"/>
        </w:rPr>
        <w:t>A flag is signaled to indicate whether the current block chooses SIBC or normal IBC. The utilization of SIBC can be constrained to some specific PU sizes such as 2N</w:t>
      </w:r>
      <w:r w:rsidR="00662C1D">
        <w:t>×</w:t>
      </w:r>
      <w:r>
        <w:rPr>
          <w:lang w:eastAsia="zh-CN"/>
        </w:rPr>
        <w:t>2N.</w:t>
      </w:r>
    </w:p>
    <w:p w:rsidR="00C6752F" w:rsidRDefault="00C6752F" w:rsidP="00C6752F">
      <w:pPr>
        <w:pStyle w:val="Heading3"/>
        <w:numPr>
          <w:ilvl w:val="0"/>
          <w:numId w:val="0"/>
        </w:numPr>
        <w:ind w:left="720" w:hanging="720"/>
      </w:pPr>
      <w:r>
        <w:t xml:space="preserve">Test 4.2: Blok flipping (JCTVC-Q0035, Microsoft) </w:t>
      </w:r>
    </w:p>
    <w:p w:rsidR="00C6752F" w:rsidRDefault="00C6752F" w:rsidP="00C6752F">
      <w:r>
        <w:t>IBC flip mode will be investigated in this test. For this mode, the IBC prediction is performed in a vertical flipping manner, which means that the first row in the reference region is used to predict the last row of the current region, and the last row in the reference region is used to predict the first row of the current region. A flag is signaled to indicate the usage of the IBC flip mode.</w:t>
      </w:r>
    </w:p>
    <w:p w:rsidR="00C6752F" w:rsidRDefault="008452E2" w:rsidP="00C6752F">
      <w:pPr>
        <w:pStyle w:val="Heading2"/>
        <w:jc w:val="both"/>
      </w:pPr>
      <w:r>
        <w:t>C</w:t>
      </w:r>
      <w:r w:rsidR="001D4FB9">
        <w:t>ombinations</w:t>
      </w:r>
    </w:p>
    <w:p w:rsidR="001D4FB9" w:rsidRPr="00E454CB" w:rsidRDefault="001D4FB9" w:rsidP="001D4FB9">
      <w:pPr>
        <w:pStyle w:val="Heading3"/>
        <w:numPr>
          <w:ilvl w:val="0"/>
          <w:numId w:val="0"/>
        </w:numPr>
        <w:ind w:left="720" w:hanging="720"/>
      </w:pPr>
      <w:r w:rsidRPr="00E454CB">
        <w:t>Test 5.1: Combination</w:t>
      </w:r>
      <w:r w:rsidR="003221EA" w:rsidRPr="00E454CB">
        <w:t xml:space="preserve"> of </w:t>
      </w:r>
      <w:r w:rsidR="00662C1D" w:rsidRPr="00E454CB">
        <w:t>t</w:t>
      </w:r>
      <w:r w:rsidR="003221EA" w:rsidRPr="00E454CB">
        <w:t>est</w:t>
      </w:r>
      <w:r w:rsidR="00662C1D" w:rsidRPr="00E454CB">
        <w:t>s</w:t>
      </w:r>
      <w:r w:rsidR="003221EA" w:rsidRPr="00E454CB">
        <w:t xml:space="preserve"> 2.1 + </w:t>
      </w:r>
      <w:r w:rsidR="00717381" w:rsidRPr="00E454CB">
        <w:t xml:space="preserve">2.2 + </w:t>
      </w:r>
      <w:r w:rsidR="003221EA" w:rsidRPr="00E454CB">
        <w:t>2.3 + 2.4 (MediaT</w:t>
      </w:r>
      <w:r w:rsidRPr="00E454CB">
        <w:t>ek</w:t>
      </w:r>
      <w:r w:rsidR="00BC6C35">
        <w:t>, Microsoft</w:t>
      </w:r>
      <w:r w:rsidRPr="00E454CB">
        <w:t>)</w:t>
      </w:r>
    </w:p>
    <w:p w:rsidR="00BC6C35" w:rsidRDefault="001D4FB9" w:rsidP="001D4FB9">
      <w:r w:rsidRPr="00E454CB">
        <w:t>In this test</w:t>
      </w:r>
      <w:r w:rsidR="00AD0024" w:rsidRPr="00E454CB">
        <w:t>, the methods that are used in t</w:t>
      </w:r>
      <w:r w:rsidRPr="00E454CB">
        <w:t>est</w:t>
      </w:r>
      <w:r w:rsidR="00AD0024" w:rsidRPr="00E454CB">
        <w:t>s</w:t>
      </w:r>
      <w:r w:rsidR="00D67FF4" w:rsidRPr="00E454CB">
        <w:t xml:space="preserve"> </w:t>
      </w:r>
      <w:r w:rsidR="00AD0024" w:rsidRPr="00E454CB">
        <w:t>2.2, 2.3 and</w:t>
      </w:r>
      <w:r w:rsidR="00D67FF4" w:rsidRPr="00E454CB">
        <w:t xml:space="preserve"> </w:t>
      </w:r>
      <w:r w:rsidR="00AD0024" w:rsidRPr="00E454CB">
        <w:t>2.4 are applied to t</w:t>
      </w:r>
      <w:r w:rsidRPr="00E454CB">
        <w:t>est</w:t>
      </w:r>
      <w:r w:rsidR="00D67FF4" w:rsidRPr="00E454CB">
        <w:t xml:space="preserve"> </w:t>
      </w:r>
      <w:r w:rsidRPr="00E454CB">
        <w:t xml:space="preserve">2.1 for enabling </w:t>
      </w:r>
      <w:r w:rsidR="00AD0024" w:rsidRPr="00E454CB">
        <w:t>skip, merge</w:t>
      </w:r>
      <w:r w:rsidRPr="00E454CB">
        <w:t xml:space="preserve"> and AMP mode</w:t>
      </w:r>
      <w:r w:rsidR="00AD0024" w:rsidRPr="00E454CB">
        <w:t>s</w:t>
      </w:r>
      <w:r w:rsidRPr="00E454CB">
        <w:t>.</w:t>
      </w:r>
    </w:p>
    <w:p w:rsidR="00BC6C35" w:rsidRDefault="00BC6C35" w:rsidP="00BC6C35">
      <w:pPr>
        <w:pStyle w:val="Heading3"/>
        <w:numPr>
          <w:ilvl w:val="0"/>
          <w:numId w:val="0"/>
        </w:numPr>
        <w:ind w:left="720" w:hanging="720"/>
      </w:pPr>
      <w:r w:rsidRPr="00E454CB">
        <w:t>Test 5.</w:t>
      </w:r>
      <w:r>
        <w:t>2</w:t>
      </w:r>
      <w:r w:rsidRPr="00E454CB">
        <w:t>: Combination of tests</w:t>
      </w:r>
      <w:r>
        <w:t xml:space="preserve"> 3</w:t>
      </w:r>
      <w:r w:rsidRPr="00E454CB">
        <w:t>.1 +</w:t>
      </w:r>
      <w:r>
        <w:t xml:space="preserve"> 3.6</w:t>
      </w:r>
      <w:r w:rsidRPr="00E454CB">
        <w:t xml:space="preserve"> (</w:t>
      </w:r>
      <w:r>
        <w:t>Qualcomm</w:t>
      </w:r>
      <w:r w:rsidRPr="00E454CB">
        <w:t>)</w:t>
      </w:r>
    </w:p>
    <w:p w:rsidR="002F0357" w:rsidRDefault="00BC6C35">
      <w:r>
        <w:t>In this test, the BV prediction method in test 3.1</w:t>
      </w:r>
      <w:r w:rsidR="000D1D9C">
        <w:t xml:space="preserve"> and the BV coding method in test 3.6 are combined.</w:t>
      </w:r>
    </w:p>
    <w:p w:rsidR="00BC6C35" w:rsidRPr="00E454CB" w:rsidRDefault="00BC6C35" w:rsidP="001D4FB9"/>
    <w:p w:rsidR="00C6752F" w:rsidRPr="00F2303D" w:rsidRDefault="00C6752F" w:rsidP="00C6752F">
      <w:pPr>
        <w:pStyle w:val="Heading1"/>
        <w:ind w:left="432" w:hanging="432"/>
        <w:jc w:val="both"/>
        <w:rPr>
          <w:lang w:val="en-CA"/>
        </w:rPr>
      </w:pPr>
      <w:r w:rsidRPr="00F2303D">
        <w:rPr>
          <w:lang w:val="en-CA"/>
        </w:rPr>
        <w:t>Cross-checks</w:t>
      </w:r>
    </w:p>
    <w:tbl>
      <w:tblPr>
        <w:tblStyle w:val="TableGrid"/>
        <w:tblW w:w="9576" w:type="dxa"/>
        <w:tblLook w:val="04A0"/>
      </w:tblPr>
      <w:tblGrid>
        <w:gridCol w:w="1188"/>
        <w:gridCol w:w="2697"/>
        <w:gridCol w:w="2697"/>
        <w:gridCol w:w="2994"/>
      </w:tblGrid>
      <w:tr w:rsidR="00C6752F" w:rsidTr="00F568CE">
        <w:trPr>
          <w:trHeight w:val="249"/>
        </w:trPr>
        <w:tc>
          <w:tcPr>
            <w:tcW w:w="1188" w:type="dxa"/>
          </w:tcPr>
          <w:p w:rsidR="00C6752F" w:rsidRPr="002A78FB" w:rsidRDefault="00C6752F" w:rsidP="00F568CE">
            <w:pPr>
              <w:rPr>
                <w:b/>
                <w:lang w:val="en-CA"/>
              </w:rPr>
            </w:pPr>
            <w:r w:rsidRPr="002A78FB">
              <w:rPr>
                <w:b/>
                <w:lang w:val="en-CA"/>
              </w:rPr>
              <w:t>Test</w:t>
            </w:r>
          </w:p>
        </w:tc>
        <w:tc>
          <w:tcPr>
            <w:tcW w:w="2697" w:type="dxa"/>
          </w:tcPr>
          <w:p w:rsidR="00C6752F" w:rsidRPr="002A78FB" w:rsidRDefault="00C6752F" w:rsidP="00F568CE">
            <w:pPr>
              <w:rPr>
                <w:b/>
                <w:lang w:val="en-CA"/>
              </w:rPr>
            </w:pPr>
            <w:r w:rsidRPr="002A78FB">
              <w:rPr>
                <w:b/>
                <w:lang w:val="en-CA"/>
              </w:rPr>
              <w:t>Description</w:t>
            </w:r>
          </w:p>
        </w:tc>
        <w:tc>
          <w:tcPr>
            <w:tcW w:w="2697" w:type="dxa"/>
          </w:tcPr>
          <w:p w:rsidR="00C6752F" w:rsidRPr="002A78FB" w:rsidRDefault="00C6752F" w:rsidP="00F568CE">
            <w:pPr>
              <w:rPr>
                <w:b/>
                <w:lang w:val="en-CA"/>
              </w:rPr>
            </w:pPr>
            <w:r w:rsidRPr="002A78FB">
              <w:rPr>
                <w:b/>
                <w:lang w:val="en-CA"/>
              </w:rPr>
              <w:t>Proponent</w:t>
            </w:r>
          </w:p>
        </w:tc>
        <w:tc>
          <w:tcPr>
            <w:tcW w:w="0" w:type="auto"/>
          </w:tcPr>
          <w:p w:rsidR="00C6752F" w:rsidRPr="002A78FB" w:rsidRDefault="00C6752F" w:rsidP="00F568CE">
            <w:pPr>
              <w:rPr>
                <w:b/>
                <w:lang w:val="en-CA"/>
              </w:rPr>
            </w:pPr>
            <w:r w:rsidRPr="002A78FB">
              <w:rPr>
                <w:b/>
                <w:lang w:val="en-CA"/>
              </w:rPr>
              <w:t>Cross-checker</w:t>
            </w:r>
          </w:p>
        </w:tc>
      </w:tr>
      <w:tr w:rsidR="00C6752F" w:rsidTr="00F568CE">
        <w:trPr>
          <w:trHeight w:val="249"/>
        </w:trPr>
        <w:tc>
          <w:tcPr>
            <w:tcW w:w="1188" w:type="dxa"/>
          </w:tcPr>
          <w:p w:rsidR="00C6752F" w:rsidRDefault="00C6752F" w:rsidP="00F568CE">
            <w:pPr>
              <w:rPr>
                <w:lang w:val="en-CA"/>
              </w:rPr>
            </w:pPr>
            <w:r>
              <w:rPr>
                <w:lang w:val="en-CA"/>
              </w:rPr>
              <w:t>1</w:t>
            </w:r>
            <w:r w:rsidR="009A3652">
              <w:rPr>
                <w:lang w:val="en-CA"/>
              </w:rPr>
              <w:t>.1</w:t>
            </w:r>
          </w:p>
        </w:tc>
        <w:tc>
          <w:tcPr>
            <w:tcW w:w="2697" w:type="dxa"/>
          </w:tcPr>
          <w:p w:rsidR="00C6752F" w:rsidRDefault="009A3652" w:rsidP="00F568CE">
            <w:pPr>
              <w:rPr>
                <w:lang w:val="en-CA"/>
              </w:rPr>
            </w:pPr>
            <w:r>
              <w:rPr>
                <w:lang w:val="en-CA"/>
              </w:rPr>
              <w:t>IBC s</w:t>
            </w:r>
            <w:r w:rsidR="00C6752F">
              <w:rPr>
                <w:lang w:val="en-CA"/>
              </w:rPr>
              <w:t>earch area</w:t>
            </w:r>
          </w:p>
        </w:tc>
        <w:tc>
          <w:tcPr>
            <w:tcW w:w="2697" w:type="dxa"/>
          </w:tcPr>
          <w:p w:rsidR="00C6752F" w:rsidRDefault="00C6752F" w:rsidP="00F568CE">
            <w:pPr>
              <w:rPr>
                <w:lang w:val="en-CA"/>
              </w:rPr>
            </w:pPr>
            <w:r>
              <w:rPr>
                <w:lang w:val="en-CA"/>
              </w:rPr>
              <w:t>Qualcomm</w:t>
            </w:r>
          </w:p>
        </w:tc>
        <w:tc>
          <w:tcPr>
            <w:tcW w:w="0" w:type="auto"/>
          </w:tcPr>
          <w:p w:rsidR="00C6752F" w:rsidRDefault="00BE42C7" w:rsidP="00F568CE">
            <w:pPr>
              <w:rPr>
                <w:lang w:val="en-CA"/>
              </w:rPr>
            </w:pPr>
            <w:r>
              <w:rPr>
                <w:lang w:val="en-CA"/>
              </w:rPr>
              <w:t>Canon</w:t>
            </w:r>
          </w:p>
        </w:tc>
      </w:tr>
      <w:tr w:rsidR="009A3652" w:rsidTr="00F568CE">
        <w:trPr>
          <w:trHeight w:val="249"/>
        </w:trPr>
        <w:tc>
          <w:tcPr>
            <w:tcW w:w="1188" w:type="dxa"/>
          </w:tcPr>
          <w:p w:rsidR="009A3652" w:rsidRDefault="009A3652" w:rsidP="00F568CE">
            <w:pPr>
              <w:rPr>
                <w:lang w:val="en-CA"/>
              </w:rPr>
            </w:pPr>
            <w:r>
              <w:rPr>
                <w:lang w:val="en-CA"/>
              </w:rPr>
              <w:t>1.2</w:t>
            </w:r>
          </w:p>
        </w:tc>
        <w:tc>
          <w:tcPr>
            <w:tcW w:w="2697" w:type="dxa"/>
          </w:tcPr>
          <w:p w:rsidR="009A3652" w:rsidRDefault="009A3652" w:rsidP="00F568CE">
            <w:pPr>
              <w:rPr>
                <w:lang w:val="en-CA"/>
              </w:rPr>
            </w:pPr>
            <w:r>
              <w:rPr>
                <w:lang w:val="en-CA"/>
              </w:rPr>
              <w:t>IBC search area</w:t>
            </w:r>
          </w:p>
        </w:tc>
        <w:tc>
          <w:tcPr>
            <w:tcW w:w="2697" w:type="dxa"/>
          </w:tcPr>
          <w:p w:rsidR="009A3652" w:rsidRDefault="009A3652" w:rsidP="00F568CE">
            <w:pPr>
              <w:rPr>
                <w:lang w:val="en-CA"/>
              </w:rPr>
            </w:pPr>
            <w:r>
              <w:rPr>
                <w:lang w:val="en-CA"/>
              </w:rPr>
              <w:t>Broadcom</w:t>
            </w:r>
          </w:p>
        </w:tc>
        <w:tc>
          <w:tcPr>
            <w:tcW w:w="0" w:type="auto"/>
          </w:tcPr>
          <w:p w:rsidR="009A3652" w:rsidRDefault="00556B21" w:rsidP="00F568CE">
            <w:pPr>
              <w:rPr>
                <w:lang w:val="en-CA"/>
              </w:rPr>
            </w:pPr>
            <w:r>
              <w:rPr>
                <w:lang w:val="en-CA"/>
              </w:rPr>
              <w:t>Huawei</w:t>
            </w:r>
          </w:p>
        </w:tc>
      </w:tr>
      <w:tr w:rsidR="00C6752F" w:rsidTr="00F568CE">
        <w:trPr>
          <w:trHeight w:val="249"/>
        </w:trPr>
        <w:tc>
          <w:tcPr>
            <w:tcW w:w="1188" w:type="dxa"/>
          </w:tcPr>
          <w:p w:rsidR="00C6752F" w:rsidRDefault="00C6752F" w:rsidP="00F568CE">
            <w:pPr>
              <w:rPr>
                <w:lang w:val="en-CA"/>
              </w:rPr>
            </w:pPr>
            <w:r>
              <w:rPr>
                <w:lang w:val="en-CA"/>
              </w:rPr>
              <w:t>2.1</w:t>
            </w:r>
          </w:p>
        </w:tc>
        <w:tc>
          <w:tcPr>
            <w:tcW w:w="2697" w:type="dxa"/>
          </w:tcPr>
          <w:p w:rsidR="00C6752F" w:rsidRDefault="00C6752F" w:rsidP="00F568CE">
            <w:pPr>
              <w:rPr>
                <w:lang w:val="en-CA"/>
              </w:rPr>
            </w:pPr>
            <w:r>
              <w:rPr>
                <w:lang w:val="en-CA"/>
              </w:rPr>
              <w:t xml:space="preserve">IBC as inter </w:t>
            </w:r>
            <w:r w:rsidR="00465875">
              <w:rPr>
                <w:lang w:val="en-CA"/>
              </w:rPr>
              <w:t>PU</w:t>
            </w:r>
          </w:p>
        </w:tc>
        <w:tc>
          <w:tcPr>
            <w:tcW w:w="2697" w:type="dxa"/>
          </w:tcPr>
          <w:p w:rsidR="00C6752F" w:rsidRDefault="00C6752F" w:rsidP="00F568CE">
            <w:pPr>
              <w:rPr>
                <w:lang w:val="en-CA"/>
              </w:rPr>
            </w:pPr>
            <w:r>
              <w:rPr>
                <w:lang w:val="en-CA"/>
              </w:rPr>
              <w:t>Media</w:t>
            </w:r>
            <w:r w:rsidR="003221EA">
              <w:rPr>
                <w:lang w:val="en-CA"/>
              </w:rPr>
              <w:t>T</w:t>
            </w:r>
            <w:r>
              <w:rPr>
                <w:lang w:val="en-CA"/>
              </w:rPr>
              <w:t>ek</w:t>
            </w:r>
          </w:p>
        </w:tc>
        <w:tc>
          <w:tcPr>
            <w:tcW w:w="0" w:type="auto"/>
          </w:tcPr>
          <w:p w:rsidR="00C6752F" w:rsidRDefault="00AC6C70" w:rsidP="00F568CE">
            <w:pPr>
              <w:rPr>
                <w:lang w:val="en-CA"/>
              </w:rPr>
            </w:pPr>
            <w:r>
              <w:rPr>
                <w:lang w:val="en-CA"/>
              </w:rPr>
              <w:t>NCTU</w:t>
            </w:r>
          </w:p>
        </w:tc>
      </w:tr>
      <w:tr w:rsidR="00C6752F" w:rsidTr="00F568CE">
        <w:trPr>
          <w:trHeight w:val="249"/>
        </w:trPr>
        <w:tc>
          <w:tcPr>
            <w:tcW w:w="1188" w:type="dxa"/>
          </w:tcPr>
          <w:p w:rsidR="00C6752F" w:rsidRDefault="00C6752F" w:rsidP="00F568CE">
            <w:pPr>
              <w:rPr>
                <w:lang w:val="en-CA"/>
              </w:rPr>
            </w:pPr>
            <w:r>
              <w:rPr>
                <w:lang w:val="en-CA"/>
              </w:rPr>
              <w:t>2.2</w:t>
            </w:r>
          </w:p>
        </w:tc>
        <w:tc>
          <w:tcPr>
            <w:tcW w:w="2697" w:type="dxa"/>
          </w:tcPr>
          <w:p w:rsidR="00C6752F" w:rsidRDefault="00C6752F" w:rsidP="00F568CE">
            <w:pPr>
              <w:rPr>
                <w:lang w:val="en-CA"/>
              </w:rPr>
            </w:pPr>
            <w:r>
              <w:rPr>
                <w:lang w:val="en-CA"/>
              </w:rPr>
              <w:t>Skip mode</w:t>
            </w:r>
          </w:p>
        </w:tc>
        <w:tc>
          <w:tcPr>
            <w:tcW w:w="2697" w:type="dxa"/>
          </w:tcPr>
          <w:p w:rsidR="00C6752F" w:rsidRDefault="00C6752F" w:rsidP="00F568CE">
            <w:pPr>
              <w:rPr>
                <w:lang w:val="en-CA"/>
              </w:rPr>
            </w:pPr>
            <w:r>
              <w:rPr>
                <w:lang w:val="en-CA"/>
              </w:rPr>
              <w:t>Microsoft</w:t>
            </w:r>
          </w:p>
        </w:tc>
        <w:tc>
          <w:tcPr>
            <w:tcW w:w="0" w:type="auto"/>
          </w:tcPr>
          <w:p w:rsidR="00C6752F" w:rsidRDefault="00A8536F" w:rsidP="00F568CE">
            <w:pPr>
              <w:rPr>
                <w:lang w:val="en-CA"/>
              </w:rPr>
            </w:pPr>
            <w:r>
              <w:rPr>
                <w:lang w:val="en-CA"/>
              </w:rPr>
              <w:t>Qualcomm</w:t>
            </w:r>
          </w:p>
        </w:tc>
      </w:tr>
      <w:tr w:rsidR="00C6752F" w:rsidTr="00F568CE">
        <w:trPr>
          <w:trHeight w:val="249"/>
        </w:trPr>
        <w:tc>
          <w:tcPr>
            <w:tcW w:w="1188" w:type="dxa"/>
          </w:tcPr>
          <w:p w:rsidR="00C6752F" w:rsidRDefault="00C6752F" w:rsidP="00F568CE">
            <w:pPr>
              <w:rPr>
                <w:lang w:val="en-CA"/>
              </w:rPr>
            </w:pPr>
            <w:r>
              <w:rPr>
                <w:lang w:val="en-CA"/>
              </w:rPr>
              <w:t>2.3</w:t>
            </w:r>
          </w:p>
        </w:tc>
        <w:tc>
          <w:tcPr>
            <w:tcW w:w="2697" w:type="dxa"/>
          </w:tcPr>
          <w:p w:rsidR="00C6752F" w:rsidRDefault="00C6752F" w:rsidP="00F568CE">
            <w:pPr>
              <w:rPr>
                <w:lang w:val="en-CA"/>
              </w:rPr>
            </w:pPr>
            <w:r>
              <w:rPr>
                <w:lang w:val="en-CA"/>
              </w:rPr>
              <w:t>Merge mode</w:t>
            </w:r>
          </w:p>
        </w:tc>
        <w:tc>
          <w:tcPr>
            <w:tcW w:w="2697" w:type="dxa"/>
          </w:tcPr>
          <w:p w:rsidR="00C6752F" w:rsidRDefault="00C6752F" w:rsidP="00F568CE">
            <w:pPr>
              <w:rPr>
                <w:lang w:val="en-CA"/>
              </w:rPr>
            </w:pPr>
            <w:r>
              <w:rPr>
                <w:lang w:val="en-CA"/>
              </w:rPr>
              <w:t>Microsoft</w:t>
            </w:r>
          </w:p>
        </w:tc>
        <w:tc>
          <w:tcPr>
            <w:tcW w:w="0" w:type="auto"/>
          </w:tcPr>
          <w:p w:rsidR="00C6752F" w:rsidRDefault="00A8536F" w:rsidP="00F568CE">
            <w:pPr>
              <w:rPr>
                <w:lang w:val="en-CA"/>
              </w:rPr>
            </w:pPr>
            <w:r>
              <w:rPr>
                <w:lang w:val="en-CA"/>
              </w:rPr>
              <w:t>Interdigital</w:t>
            </w:r>
          </w:p>
        </w:tc>
      </w:tr>
      <w:tr w:rsidR="00C6752F" w:rsidTr="00F568CE">
        <w:trPr>
          <w:trHeight w:val="249"/>
        </w:trPr>
        <w:tc>
          <w:tcPr>
            <w:tcW w:w="1188" w:type="dxa"/>
          </w:tcPr>
          <w:p w:rsidR="00C6752F" w:rsidRDefault="00C6752F" w:rsidP="00F568CE">
            <w:pPr>
              <w:rPr>
                <w:lang w:val="en-CA"/>
              </w:rPr>
            </w:pPr>
            <w:r>
              <w:rPr>
                <w:lang w:val="en-CA"/>
              </w:rPr>
              <w:t>2.4</w:t>
            </w:r>
          </w:p>
        </w:tc>
        <w:tc>
          <w:tcPr>
            <w:tcW w:w="2697" w:type="dxa"/>
          </w:tcPr>
          <w:p w:rsidR="00C6752F" w:rsidRDefault="00C6752F" w:rsidP="00F568CE">
            <w:pPr>
              <w:rPr>
                <w:lang w:val="en-CA"/>
              </w:rPr>
            </w:pPr>
            <w:r>
              <w:rPr>
                <w:lang w:val="en-CA"/>
              </w:rPr>
              <w:t>AMP</w:t>
            </w:r>
          </w:p>
        </w:tc>
        <w:tc>
          <w:tcPr>
            <w:tcW w:w="2697" w:type="dxa"/>
          </w:tcPr>
          <w:p w:rsidR="00C6752F" w:rsidRDefault="00C6752F" w:rsidP="00F568CE">
            <w:pPr>
              <w:rPr>
                <w:lang w:val="en-CA"/>
              </w:rPr>
            </w:pPr>
            <w:r>
              <w:rPr>
                <w:lang w:val="en-CA"/>
              </w:rPr>
              <w:t>Microsoft</w:t>
            </w:r>
          </w:p>
        </w:tc>
        <w:tc>
          <w:tcPr>
            <w:tcW w:w="0" w:type="auto"/>
          </w:tcPr>
          <w:p w:rsidR="00C6752F" w:rsidRDefault="003F67E7" w:rsidP="00F568CE">
            <w:pPr>
              <w:rPr>
                <w:lang w:val="en-CA"/>
              </w:rPr>
            </w:pPr>
            <w:r>
              <w:rPr>
                <w:lang w:val="en-CA"/>
              </w:rPr>
              <w:t>Canon</w:t>
            </w:r>
          </w:p>
        </w:tc>
      </w:tr>
      <w:tr w:rsidR="00C6752F" w:rsidTr="00F568CE">
        <w:trPr>
          <w:trHeight w:val="249"/>
        </w:trPr>
        <w:tc>
          <w:tcPr>
            <w:tcW w:w="1188" w:type="dxa"/>
          </w:tcPr>
          <w:p w:rsidR="00C6752F" w:rsidRDefault="00C6752F" w:rsidP="00F568CE">
            <w:pPr>
              <w:rPr>
                <w:lang w:val="en-CA"/>
              </w:rPr>
            </w:pPr>
            <w:r>
              <w:rPr>
                <w:lang w:val="en-CA"/>
              </w:rPr>
              <w:t>3.1</w:t>
            </w:r>
          </w:p>
        </w:tc>
        <w:tc>
          <w:tcPr>
            <w:tcW w:w="2697" w:type="dxa"/>
          </w:tcPr>
          <w:p w:rsidR="00C6752F" w:rsidRDefault="00C6752F" w:rsidP="00BC6C35">
            <w:pPr>
              <w:rPr>
                <w:lang w:val="en-CA"/>
              </w:rPr>
            </w:pPr>
            <w:r>
              <w:rPr>
                <w:lang w:val="en-CA"/>
              </w:rPr>
              <w:t xml:space="preserve">BV prediction </w:t>
            </w:r>
          </w:p>
        </w:tc>
        <w:tc>
          <w:tcPr>
            <w:tcW w:w="2697" w:type="dxa"/>
          </w:tcPr>
          <w:p w:rsidR="00C6752F" w:rsidRDefault="00C6752F" w:rsidP="00F568CE">
            <w:pPr>
              <w:rPr>
                <w:lang w:val="en-CA"/>
              </w:rPr>
            </w:pPr>
            <w:r>
              <w:rPr>
                <w:lang w:val="en-CA"/>
              </w:rPr>
              <w:t>Qualcomm</w:t>
            </w:r>
          </w:p>
        </w:tc>
        <w:tc>
          <w:tcPr>
            <w:tcW w:w="0" w:type="auto"/>
          </w:tcPr>
          <w:p w:rsidR="00C6752F" w:rsidRDefault="003221EA" w:rsidP="00F568CE">
            <w:pPr>
              <w:rPr>
                <w:lang w:val="en-CA"/>
              </w:rPr>
            </w:pPr>
            <w:r>
              <w:rPr>
                <w:lang w:val="en-CA"/>
              </w:rPr>
              <w:t>MediaT</w:t>
            </w:r>
            <w:r w:rsidR="00A8536F">
              <w:rPr>
                <w:lang w:val="en-CA"/>
              </w:rPr>
              <w:t>ek</w:t>
            </w:r>
          </w:p>
        </w:tc>
      </w:tr>
      <w:tr w:rsidR="00C6752F" w:rsidTr="00F568CE">
        <w:trPr>
          <w:trHeight w:val="249"/>
        </w:trPr>
        <w:tc>
          <w:tcPr>
            <w:tcW w:w="1188" w:type="dxa"/>
          </w:tcPr>
          <w:p w:rsidR="00C6752F" w:rsidRDefault="00C6752F" w:rsidP="00F568CE">
            <w:pPr>
              <w:rPr>
                <w:lang w:val="en-CA"/>
              </w:rPr>
            </w:pPr>
            <w:r>
              <w:rPr>
                <w:lang w:val="en-CA"/>
              </w:rPr>
              <w:t>3.2</w:t>
            </w:r>
          </w:p>
        </w:tc>
        <w:tc>
          <w:tcPr>
            <w:tcW w:w="2697" w:type="dxa"/>
          </w:tcPr>
          <w:p w:rsidR="00C6752F" w:rsidRDefault="00E559CD" w:rsidP="00F568CE">
            <w:pPr>
              <w:rPr>
                <w:lang w:val="en-CA"/>
              </w:rPr>
            </w:pPr>
            <w:r>
              <w:rPr>
                <w:lang w:val="en-CA"/>
              </w:rPr>
              <w:t>Ping-Pong</w:t>
            </w:r>
            <w:r w:rsidR="00C6752F">
              <w:rPr>
                <w:lang w:val="en-CA"/>
              </w:rPr>
              <w:t xml:space="preserve"> BV prediction</w:t>
            </w:r>
          </w:p>
        </w:tc>
        <w:tc>
          <w:tcPr>
            <w:tcW w:w="2697" w:type="dxa"/>
          </w:tcPr>
          <w:p w:rsidR="00C6752F" w:rsidRDefault="00C6752F" w:rsidP="00F568CE">
            <w:pPr>
              <w:rPr>
                <w:lang w:val="en-CA"/>
              </w:rPr>
            </w:pPr>
            <w:r>
              <w:rPr>
                <w:lang w:val="en-CA"/>
              </w:rPr>
              <w:t>Microsoft</w:t>
            </w:r>
          </w:p>
        </w:tc>
        <w:tc>
          <w:tcPr>
            <w:tcW w:w="0" w:type="auto"/>
          </w:tcPr>
          <w:p w:rsidR="00C6752F" w:rsidRDefault="00143453" w:rsidP="00F568CE">
            <w:pPr>
              <w:rPr>
                <w:lang w:val="en-CA"/>
              </w:rPr>
            </w:pPr>
            <w:r>
              <w:rPr>
                <w:lang w:val="en-CA"/>
              </w:rPr>
              <w:t>Canon</w:t>
            </w:r>
          </w:p>
        </w:tc>
      </w:tr>
      <w:tr w:rsidR="00C86314" w:rsidTr="00F568CE">
        <w:trPr>
          <w:trHeight w:val="249"/>
        </w:trPr>
        <w:tc>
          <w:tcPr>
            <w:tcW w:w="1188" w:type="dxa"/>
          </w:tcPr>
          <w:p w:rsidR="00C86314" w:rsidRDefault="00C86314" w:rsidP="00F568CE">
            <w:pPr>
              <w:rPr>
                <w:lang w:val="en-CA"/>
              </w:rPr>
            </w:pPr>
            <w:r>
              <w:rPr>
                <w:lang w:val="en-CA"/>
              </w:rPr>
              <w:t>3.3</w:t>
            </w:r>
          </w:p>
        </w:tc>
        <w:tc>
          <w:tcPr>
            <w:tcW w:w="2697" w:type="dxa"/>
          </w:tcPr>
          <w:p w:rsidR="00C86314" w:rsidRDefault="00C86314" w:rsidP="00F568CE">
            <w:pPr>
              <w:rPr>
                <w:lang w:val="en-CA"/>
              </w:rPr>
            </w:pPr>
            <w:r>
              <w:rPr>
                <w:lang w:val="en-CA"/>
              </w:rPr>
              <w:t>BV prediction</w:t>
            </w:r>
          </w:p>
        </w:tc>
        <w:tc>
          <w:tcPr>
            <w:tcW w:w="2697" w:type="dxa"/>
          </w:tcPr>
          <w:p w:rsidR="00C86314" w:rsidRDefault="00C86314" w:rsidP="00F568CE">
            <w:pPr>
              <w:rPr>
                <w:lang w:val="en-CA"/>
              </w:rPr>
            </w:pPr>
            <w:r>
              <w:rPr>
                <w:lang w:val="en-CA"/>
              </w:rPr>
              <w:t>Canon</w:t>
            </w:r>
          </w:p>
        </w:tc>
        <w:tc>
          <w:tcPr>
            <w:tcW w:w="0" w:type="auto"/>
          </w:tcPr>
          <w:p w:rsidR="00C86314" w:rsidRDefault="00BB1A1F" w:rsidP="00F568CE">
            <w:pPr>
              <w:rPr>
                <w:lang w:val="en-CA"/>
              </w:rPr>
            </w:pPr>
            <w:ins w:id="42" w:author="Mediatek" w:date="2014-04-18T08:36:00Z">
              <w:r>
                <w:rPr>
                  <w:lang w:val="en-CA"/>
                </w:rPr>
                <w:t>Microsoft</w:t>
              </w:r>
            </w:ins>
          </w:p>
        </w:tc>
      </w:tr>
      <w:tr w:rsidR="00AC148F" w:rsidTr="00F568CE">
        <w:trPr>
          <w:trHeight w:val="249"/>
        </w:trPr>
        <w:tc>
          <w:tcPr>
            <w:tcW w:w="1188" w:type="dxa"/>
          </w:tcPr>
          <w:p w:rsidR="00AC148F" w:rsidRDefault="00AC148F" w:rsidP="00F568CE">
            <w:pPr>
              <w:rPr>
                <w:lang w:val="en-CA"/>
              </w:rPr>
            </w:pPr>
            <w:r>
              <w:rPr>
                <w:lang w:val="en-CA"/>
              </w:rPr>
              <w:t>3.4</w:t>
            </w:r>
          </w:p>
        </w:tc>
        <w:tc>
          <w:tcPr>
            <w:tcW w:w="2697" w:type="dxa"/>
          </w:tcPr>
          <w:p w:rsidR="00AC148F" w:rsidRDefault="00AC148F" w:rsidP="00F568CE">
            <w:pPr>
              <w:rPr>
                <w:lang w:val="en-CA"/>
              </w:rPr>
            </w:pPr>
            <w:r>
              <w:rPr>
                <w:lang w:val="en-CA"/>
              </w:rPr>
              <w:t>BV</w:t>
            </w:r>
            <w:r w:rsidR="00BC6C35">
              <w:rPr>
                <w:lang w:val="en-CA"/>
              </w:rPr>
              <w:t xml:space="preserve"> prediction </w:t>
            </w:r>
          </w:p>
        </w:tc>
        <w:tc>
          <w:tcPr>
            <w:tcW w:w="2697" w:type="dxa"/>
          </w:tcPr>
          <w:p w:rsidR="00AC148F" w:rsidRDefault="00AC148F" w:rsidP="00F568CE">
            <w:pPr>
              <w:rPr>
                <w:lang w:val="en-CA"/>
              </w:rPr>
            </w:pPr>
            <w:r>
              <w:rPr>
                <w:lang w:val="en-CA"/>
              </w:rPr>
              <w:t>Mediatek</w:t>
            </w:r>
          </w:p>
        </w:tc>
        <w:tc>
          <w:tcPr>
            <w:tcW w:w="0" w:type="auto"/>
          </w:tcPr>
          <w:p w:rsidR="00AC148F" w:rsidRDefault="00E660F1" w:rsidP="00F568CE">
            <w:pPr>
              <w:rPr>
                <w:lang w:val="en-CA"/>
              </w:rPr>
            </w:pPr>
            <w:r>
              <w:rPr>
                <w:lang w:val="en-CA"/>
              </w:rPr>
              <w:t>Huawei</w:t>
            </w:r>
          </w:p>
        </w:tc>
      </w:tr>
      <w:tr w:rsidR="00BC6C35" w:rsidTr="00F568CE">
        <w:trPr>
          <w:trHeight w:val="249"/>
        </w:trPr>
        <w:tc>
          <w:tcPr>
            <w:tcW w:w="1188" w:type="dxa"/>
          </w:tcPr>
          <w:p w:rsidR="00BC6C35" w:rsidRDefault="00BC6C35" w:rsidP="00F568CE">
            <w:pPr>
              <w:rPr>
                <w:lang w:val="en-CA"/>
              </w:rPr>
            </w:pPr>
            <w:r>
              <w:rPr>
                <w:lang w:val="en-CA"/>
              </w:rPr>
              <w:t>3.5</w:t>
            </w:r>
          </w:p>
        </w:tc>
        <w:tc>
          <w:tcPr>
            <w:tcW w:w="2697" w:type="dxa"/>
          </w:tcPr>
          <w:p w:rsidR="00BC6C35" w:rsidRDefault="00BC6C35" w:rsidP="00F568CE">
            <w:pPr>
              <w:rPr>
                <w:lang w:val="en-CA"/>
              </w:rPr>
            </w:pPr>
            <w:r>
              <w:rPr>
                <w:lang w:val="en-CA"/>
              </w:rPr>
              <w:t>BVD coding</w:t>
            </w:r>
          </w:p>
        </w:tc>
        <w:tc>
          <w:tcPr>
            <w:tcW w:w="2697" w:type="dxa"/>
          </w:tcPr>
          <w:p w:rsidR="00BC6C35" w:rsidRDefault="00BC6C35" w:rsidP="003221EA">
            <w:pPr>
              <w:rPr>
                <w:lang w:val="en-CA"/>
              </w:rPr>
            </w:pPr>
            <w:r>
              <w:rPr>
                <w:lang w:val="en-CA"/>
              </w:rPr>
              <w:t>Mediatek</w:t>
            </w:r>
          </w:p>
        </w:tc>
        <w:tc>
          <w:tcPr>
            <w:tcW w:w="0" w:type="auto"/>
          </w:tcPr>
          <w:p w:rsidR="00BC6C35" w:rsidRDefault="007C3282" w:rsidP="00F568CE">
            <w:pPr>
              <w:rPr>
                <w:lang w:val="en-CA"/>
              </w:rPr>
            </w:pPr>
            <w:r>
              <w:rPr>
                <w:lang w:val="en-CA"/>
              </w:rPr>
              <w:t>Qualcomm</w:t>
            </w:r>
          </w:p>
        </w:tc>
      </w:tr>
      <w:tr w:rsidR="00BC6C35" w:rsidTr="00F568CE">
        <w:trPr>
          <w:trHeight w:val="249"/>
        </w:trPr>
        <w:tc>
          <w:tcPr>
            <w:tcW w:w="1188" w:type="dxa"/>
          </w:tcPr>
          <w:p w:rsidR="00BC6C35" w:rsidRDefault="00BC6C35" w:rsidP="00F568CE">
            <w:pPr>
              <w:rPr>
                <w:lang w:val="en-CA"/>
              </w:rPr>
            </w:pPr>
            <w:r>
              <w:rPr>
                <w:lang w:val="en-CA"/>
              </w:rPr>
              <w:t>3.6</w:t>
            </w:r>
          </w:p>
        </w:tc>
        <w:tc>
          <w:tcPr>
            <w:tcW w:w="2697" w:type="dxa"/>
          </w:tcPr>
          <w:p w:rsidR="00BC6C35" w:rsidRDefault="00BC6C35" w:rsidP="00F568CE">
            <w:pPr>
              <w:rPr>
                <w:lang w:val="en-CA"/>
              </w:rPr>
            </w:pPr>
            <w:r>
              <w:rPr>
                <w:lang w:val="en-CA"/>
              </w:rPr>
              <w:t>BVD coding</w:t>
            </w:r>
          </w:p>
        </w:tc>
        <w:tc>
          <w:tcPr>
            <w:tcW w:w="2697" w:type="dxa"/>
          </w:tcPr>
          <w:p w:rsidR="00BC6C35" w:rsidRDefault="00BC6C35" w:rsidP="003221EA">
            <w:pPr>
              <w:rPr>
                <w:lang w:val="en-CA"/>
              </w:rPr>
            </w:pPr>
            <w:r>
              <w:rPr>
                <w:lang w:val="en-CA"/>
              </w:rPr>
              <w:t>Qualcomm</w:t>
            </w:r>
          </w:p>
        </w:tc>
        <w:tc>
          <w:tcPr>
            <w:tcW w:w="0" w:type="auto"/>
          </w:tcPr>
          <w:p w:rsidR="00BC6C35" w:rsidRDefault="003F67E7" w:rsidP="00F568CE">
            <w:pPr>
              <w:rPr>
                <w:lang w:val="en-CA"/>
              </w:rPr>
            </w:pPr>
            <w:r>
              <w:rPr>
                <w:lang w:val="en-CA"/>
              </w:rPr>
              <w:t>MediaTek</w:t>
            </w:r>
          </w:p>
        </w:tc>
      </w:tr>
      <w:tr w:rsidR="00C6752F" w:rsidTr="00F568CE">
        <w:trPr>
          <w:trHeight w:val="249"/>
        </w:trPr>
        <w:tc>
          <w:tcPr>
            <w:tcW w:w="1188" w:type="dxa"/>
          </w:tcPr>
          <w:p w:rsidR="00C6752F" w:rsidRDefault="00C6752F" w:rsidP="00F568CE">
            <w:pPr>
              <w:rPr>
                <w:lang w:val="en-CA"/>
              </w:rPr>
            </w:pPr>
            <w:r>
              <w:rPr>
                <w:lang w:val="en-CA"/>
              </w:rPr>
              <w:t>4.1</w:t>
            </w:r>
          </w:p>
        </w:tc>
        <w:tc>
          <w:tcPr>
            <w:tcW w:w="2697" w:type="dxa"/>
          </w:tcPr>
          <w:p w:rsidR="00C6752F" w:rsidRDefault="00E559CD" w:rsidP="00F568CE">
            <w:pPr>
              <w:rPr>
                <w:lang w:val="en-CA"/>
              </w:rPr>
            </w:pPr>
            <w:r>
              <w:rPr>
                <w:lang w:val="en-CA"/>
              </w:rPr>
              <w:t>Symmetric</w:t>
            </w:r>
            <w:r w:rsidR="00C6752F">
              <w:rPr>
                <w:lang w:val="en-CA"/>
              </w:rPr>
              <w:t xml:space="preserve"> IBC</w:t>
            </w:r>
          </w:p>
        </w:tc>
        <w:tc>
          <w:tcPr>
            <w:tcW w:w="2697" w:type="dxa"/>
          </w:tcPr>
          <w:p w:rsidR="00C6752F" w:rsidRDefault="00C6752F" w:rsidP="003221EA">
            <w:pPr>
              <w:rPr>
                <w:lang w:val="en-CA"/>
              </w:rPr>
            </w:pPr>
            <w:r>
              <w:rPr>
                <w:lang w:val="en-CA"/>
              </w:rPr>
              <w:t>Media</w:t>
            </w:r>
            <w:r w:rsidR="003221EA">
              <w:rPr>
                <w:lang w:val="en-CA"/>
              </w:rPr>
              <w:t>T</w:t>
            </w:r>
            <w:r>
              <w:rPr>
                <w:lang w:val="en-CA"/>
              </w:rPr>
              <w:t>ek</w:t>
            </w:r>
          </w:p>
        </w:tc>
        <w:tc>
          <w:tcPr>
            <w:tcW w:w="0" w:type="auto"/>
          </w:tcPr>
          <w:p w:rsidR="00C6752F" w:rsidRDefault="00BB1A1F" w:rsidP="00F568CE">
            <w:pPr>
              <w:rPr>
                <w:lang w:val="en-CA"/>
              </w:rPr>
            </w:pPr>
            <w:ins w:id="43" w:author="Mediatek" w:date="2014-04-18T08:36:00Z">
              <w:r>
                <w:rPr>
                  <w:lang w:val="en-CA"/>
                </w:rPr>
                <w:t>Microsoft</w:t>
              </w:r>
            </w:ins>
          </w:p>
        </w:tc>
      </w:tr>
      <w:tr w:rsidR="00C6752F" w:rsidTr="00F568CE">
        <w:trPr>
          <w:trHeight w:val="249"/>
        </w:trPr>
        <w:tc>
          <w:tcPr>
            <w:tcW w:w="1188" w:type="dxa"/>
          </w:tcPr>
          <w:p w:rsidR="00C6752F" w:rsidRDefault="00C6752F" w:rsidP="00F568CE">
            <w:pPr>
              <w:rPr>
                <w:lang w:val="en-CA"/>
              </w:rPr>
            </w:pPr>
            <w:r>
              <w:rPr>
                <w:lang w:val="en-CA"/>
              </w:rPr>
              <w:t>4.2</w:t>
            </w:r>
          </w:p>
        </w:tc>
        <w:tc>
          <w:tcPr>
            <w:tcW w:w="2697" w:type="dxa"/>
          </w:tcPr>
          <w:p w:rsidR="00C6752F" w:rsidRDefault="00C6752F" w:rsidP="00F568CE">
            <w:pPr>
              <w:rPr>
                <w:lang w:val="en-CA"/>
              </w:rPr>
            </w:pPr>
            <w:r>
              <w:rPr>
                <w:lang w:val="en-CA"/>
              </w:rPr>
              <w:t>Block flipping</w:t>
            </w:r>
          </w:p>
        </w:tc>
        <w:tc>
          <w:tcPr>
            <w:tcW w:w="2697" w:type="dxa"/>
          </w:tcPr>
          <w:p w:rsidR="00C6752F" w:rsidRDefault="00C6752F" w:rsidP="00F568CE">
            <w:pPr>
              <w:rPr>
                <w:lang w:val="en-CA"/>
              </w:rPr>
            </w:pPr>
            <w:r>
              <w:rPr>
                <w:lang w:val="en-CA"/>
              </w:rPr>
              <w:t>Microsoft</w:t>
            </w:r>
          </w:p>
        </w:tc>
        <w:tc>
          <w:tcPr>
            <w:tcW w:w="0" w:type="auto"/>
          </w:tcPr>
          <w:p w:rsidR="00C6752F" w:rsidRDefault="003F67E7" w:rsidP="00F568CE">
            <w:pPr>
              <w:rPr>
                <w:lang w:val="en-CA"/>
              </w:rPr>
            </w:pPr>
            <w:r>
              <w:rPr>
                <w:lang w:val="en-CA"/>
              </w:rPr>
              <w:t>MediaTek</w:t>
            </w:r>
          </w:p>
        </w:tc>
      </w:tr>
      <w:tr w:rsidR="001D4FB9" w:rsidTr="00F568CE">
        <w:trPr>
          <w:trHeight w:val="249"/>
        </w:trPr>
        <w:tc>
          <w:tcPr>
            <w:tcW w:w="1188" w:type="dxa"/>
          </w:tcPr>
          <w:p w:rsidR="001D4FB9" w:rsidRDefault="001D4FB9" w:rsidP="007D52F4">
            <w:pPr>
              <w:rPr>
                <w:lang w:val="en-CA"/>
              </w:rPr>
            </w:pPr>
            <w:r>
              <w:rPr>
                <w:lang w:val="en-CA"/>
              </w:rPr>
              <w:t>5.1</w:t>
            </w:r>
          </w:p>
        </w:tc>
        <w:tc>
          <w:tcPr>
            <w:tcW w:w="2697" w:type="dxa"/>
          </w:tcPr>
          <w:p w:rsidR="001D4FB9" w:rsidRDefault="001D4FB9" w:rsidP="007D52F4">
            <w:pPr>
              <w:rPr>
                <w:lang w:val="en-CA"/>
              </w:rPr>
            </w:pPr>
            <w:r>
              <w:rPr>
                <w:lang w:val="en-CA"/>
              </w:rPr>
              <w:t>2.1</w:t>
            </w:r>
            <w:r w:rsidR="00C80FFD">
              <w:rPr>
                <w:lang w:val="en-CA"/>
              </w:rPr>
              <w:t xml:space="preserve"> </w:t>
            </w:r>
            <w:r>
              <w:rPr>
                <w:lang w:val="en-CA"/>
              </w:rPr>
              <w:t>+</w:t>
            </w:r>
            <w:r w:rsidR="00C80FFD">
              <w:rPr>
                <w:lang w:val="en-CA"/>
              </w:rPr>
              <w:t xml:space="preserve"> 2.2</w:t>
            </w:r>
            <w:r w:rsidR="00717381">
              <w:rPr>
                <w:lang w:val="en-CA"/>
              </w:rPr>
              <w:t xml:space="preserve"> + </w:t>
            </w:r>
            <w:r>
              <w:rPr>
                <w:lang w:val="en-CA"/>
              </w:rPr>
              <w:t>2.3</w:t>
            </w:r>
            <w:r w:rsidR="00C80FFD">
              <w:rPr>
                <w:lang w:val="en-CA"/>
              </w:rPr>
              <w:t xml:space="preserve"> </w:t>
            </w:r>
            <w:r>
              <w:rPr>
                <w:lang w:val="en-CA"/>
              </w:rPr>
              <w:t>+</w:t>
            </w:r>
            <w:r w:rsidR="00C80FFD">
              <w:rPr>
                <w:lang w:val="en-CA"/>
              </w:rPr>
              <w:t xml:space="preserve"> </w:t>
            </w:r>
            <w:r>
              <w:rPr>
                <w:lang w:val="en-CA"/>
              </w:rPr>
              <w:t>2.4</w:t>
            </w:r>
          </w:p>
        </w:tc>
        <w:tc>
          <w:tcPr>
            <w:tcW w:w="2697" w:type="dxa"/>
          </w:tcPr>
          <w:p w:rsidR="001D4FB9" w:rsidRDefault="001D4FB9" w:rsidP="007D52F4">
            <w:pPr>
              <w:rPr>
                <w:lang w:val="en-CA"/>
              </w:rPr>
            </w:pPr>
            <w:r>
              <w:rPr>
                <w:lang w:val="en-CA"/>
              </w:rPr>
              <w:t>MediaTek</w:t>
            </w:r>
            <w:r w:rsidR="000D1D9C">
              <w:rPr>
                <w:lang w:val="en-CA"/>
              </w:rPr>
              <w:t>, Microsoft</w:t>
            </w:r>
          </w:p>
        </w:tc>
        <w:tc>
          <w:tcPr>
            <w:tcW w:w="0" w:type="auto"/>
          </w:tcPr>
          <w:p w:rsidR="001D4FB9" w:rsidRDefault="003F67E7" w:rsidP="007D52F4">
            <w:pPr>
              <w:rPr>
                <w:lang w:val="en-CA"/>
              </w:rPr>
            </w:pPr>
            <w:r>
              <w:rPr>
                <w:lang w:val="en-CA"/>
              </w:rPr>
              <w:t>Canon</w:t>
            </w:r>
          </w:p>
        </w:tc>
      </w:tr>
      <w:tr w:rsidR="000D1D9C" w:rsidTr="00F568CE">
        <w:trPr>
          <w:trHeight w:val="249"/>
        </w:trPr>
        <w:tc>
          <w:tcPr>
            <w:tcW w:w="1188" w:type="dxa"/>
          </w:tcPr>
          <w:p w:rsidR="000D1D9C" w:rsidRDefault="000D1D9C" w:rsidP="007D52F4">
            <w:pPr>
              <w:rPr>
                <w:lang w:val="en-CA"/>
              </w:rPr>
            </w:pPr>
            <w:r>
              <w:rPr>
                <w:lang w:val="en-CA"/>
              </w:rPr>
              <w:t>5.2</w:t>
            </w:r>
          </w:p>
        </w:tc>
        <w:tc>
          <w:tcPr>
            <w:tcW w:w="2697" w:type="dxa"/>
          </w:tcPr>
          <w:p w:rsidR="000D1D9C" w:rsidRDefault="000D1D9C" w:rsidP="007D52F4">
            <w:pPr>
              <w:rPr>
                <w:lang w:val="en-CA"/>
              </w:rPr>
            </w:pPr>
            <w:r>
              <w:rPr>
                <w:lang w:val="en-CA"/>
              </w:rPr>
              <w:t>3.1 + 3.6</w:t>
            </w:r>
          </w:p>
        </w:tc>
        <w:tc>
          <w:tcPr>
            <w:tcW w:w="2697" w:type="dxa"/>
          </w:tcPr>
          <w:p w:rsidR="000D1D9C" w:rsidRDefault="000D1D9C" w:rsidP="007D52F4">
            <w:pPr>
              <w:rPr>
                <w:lang w:val="en-CA"/>
              </w:rPr>
            </w:pPr>
            <w:r>
              <w:rPr>
                <w:lang w:val="en-CA"/>
              </w:rPr>
              <w:t>Qualcomm</w:t>
            </w:r>
          </w:p>
        </w:tc>
        <w:tc>
          <w:tcPr>
            <w:tcW w:w="0" w:type="auto"/>
          </w:tcPr>
          <w:p w:rsidR="000D1D9C" w:rsidRDefault="003F67E7" w:rsidP="007D52F4">
            <w:pPr>
              <w:rPr>
                <w:lang w:val="en-CA"/>
              </w:rPr>
            </w:pPr>
            <w:r>
              <w:rPr>
                <w:lang w:val="en-CA"/>
              </w:rPr>
              <w:t>MediaTek</w:t>
            </w:r>
          </w:p>
        </w:tc>
      </w:tr>
    </w:tbl>
    <w:p w:rsidR="00C6752F" w:rsidRPr="00F2303D" w:rsidRDefault="00C6752F" w:rsidP="00C6752F">
      <w:pPr>
        <w:pStyle w:val="Heading1"/>
        <w:ind w:left="432" w:hanging="432"/>
        <w:jc w:val="both"/>
        <w:rPr>
          <w:lang w:val="en-CA" w:eastAsia="zh-CN"/>
        </w:rPr>
      </w:pPr>
      <w:r w:rsidRPr="00F2303D">
        <w:rPr>
          <w:lang w:val="en-CA" w:eastAsia="zh-CN"/>
        </w:rPr>
        <w:t>Test conditions</w:t>
      </w:r>
    </w:p>
    <w:p w:rsidR="00717381" w:rsidRDefault="00C6752F" w:rsidP="00C6752F">
      <w:r>
        <w:t>SCM</w:t>
      </w:r>
      <w:r w:rsidR="00367FCF">
        <w:t>1.0 and SCC common conditions (JCTVC-Q1015) will be used for the tests.</w:t>
      </w:r>
    </w:p>
    <w:p w:rsidR="00717381" w:rsidRPr="00F2303D" w:rsidRDefault="00717381" w:rsidP="00717381">
      <w:pPr>
        <w:pStyle w:val="Heading1"/>
        <w:ind w:left="432" w:hanging="432"/>
        <w:jc w:val="both"/>
        <w:rPr>
          <w:lang w:val="en-CA" w:eastAsia="zh-CN"/>
        </w:rPr>
      </w:pPr>
      <w:r>
        <w:rPr>
          <w:lang w:val="en-CA" w:eastAsia="zh-CN"/>
        </w:rPr>
        <w:t>Complexity analysis</w:t>
      </w:r>
    </w:p>
    <w:p w:rsidR="00345E7C" w:rsidRDefault="00717381" w:rsidP="00C6752F">
      <w:r>
        <w:t>Analysis on memory bandwidth impact of increase search area for IBC are to be provided</w:t>
      </w:r>
      <w:r w:rsidR="004B0A3D">
        <w:t xml:space="preserve"> (</w:t>
      </w:r>
      <w:r w:rsidR="00345E7C">
        <w:t>including the one in</w:t>
      </w:r>
      <w:r w:rsidR="004B0A3D">
        <w:t xml:space="preserve"> [1]</w:t>
      </w:r>
      <w:r w:rsidR="00630EB1">
        <w:t>)</w:t>
      </w:r>
      <w:r w:rsidR="00345E7C">
        <w:t xml:space="preserve">: </w:t>
      </w:r>
    </w:p>
    <w:p w:rsidR="00717381" w:rsidRPr="00345E7C" w:rsidRDefault="00E454CB" w:rsidP="00345E7C">
      <w:pPr>
        <w:pStyle w:val="ListParagraph"/>
        <w:numPr>
          <w:ilvl w:val="0"/>
          <w:numId w:val="15"/>
        </w:numPr>
        <w:rPr>
          <w:rFonts w:eastAsia="Malgun Gothic"/>
          <w:lang w:eastAsia="ko-KR"/>
        </w:rPr>
      </w:pPr>
      <w:r w:rsidRPr="00345E7C">
        <w:rPr>
          <w:rFonts w:eastAsia="Malgun Gothic" w:hint="eastAsia"/>
          <w:lang w:eastAsia="ko-KR"/>
        </w:rPr>
        <w:lastRenderedPageBreak/>
        <w:t>Both read and write memory access need</w:t>
      </w:r>
      <w:r w:rsidR="00345E7C">
        <w:rPr>
          <w:rFonts w:eastAsia="Malgun Gothic"/>
          <w:lang w:eastAsia="ko-KR"/>
        </w:rPr>
        <w:t>s</w:t>
      </w:r>
      <w:r w:rsidR="00345E7C">
        <w:rPr>
          <w:rFonts w:eastAsia="Malgun Gothic" w:hint="eastAsia"/>
          <w:lang w:eastAsia="ko-KR"/>
        </w:rPr>
        <w:t xml:space="preserve"> to be taken into account.</w:t>
      </w:r>
    </w:p>
    <w:p w:rsidR="008837F3" w:rsidRPr="00345E7C" w:rsidRDefault="008837F3" w:rsidP="00345E7C">
      <w:pPr>
        <w:pStyle w:val="ListParagraph"/>
        <w:numPr>
          <w:ilvl w:val="0"/>
          <w:numId w:val="15"/>
        </w:numPr>
        <w:rPr>
          <w:rFonts w:eastAsia="Malgun Gothic"/>
          <w:lang w:eastAsia="ko-KR"/>
        </w:rPr>
      </w:pPr>
      <w:r w:rsidRPr="00345E7C">
        <w:rPr>
          <w:rFonts w:eastAsia="Malgun Gothic"/>
          <w:lang w:eastAsia="ko-KR"/>
        </w:rPr>
        <w:t xml:space="preserve">K. Chono will provide </w:t>
      </w:r>
      <w:r w:rsidR="00D07717" w:rsidRPr="00345E7C">
        <w:rPr>
          <w:rFonts w:eastAsia="Malgun Gothic"/>
          <w:lang w:eastAsia="ko-KR"/>
        </w:rPr>
        <w:t xml:space="preserve">NEC’s memory bandwidth measurement module for 4:4:4 content </w:t>
      </w:r>
      <w:r w:rsidRPr="00345E7C">
        <w:rPr>
          <w:rFonts w:eastAsia="Malgun Gothic"/>
          <w:lang w:eastAsia="ko-KR"/>
        </w:rPr>
        <w:t>to evaluate the memory bandwidth increase of IBC.</w:t>
      </w:r>
    </w:p>
    <w:p w:rsidR="00C6752F" w:rsidRPr="00F2303D" w:rsidRDefault="00C6752F" w:rsidP="00C6752F">
      <w:pPr>
        <w:pStyle w:val="Heading1"/>
        <w:ind w:left="432" w:hanging="432"/>
        <w:jc w:val="both"/>
        <w:rPr>
          <w:lang w:val="en-CA"/>
        </w:rPr>
      </w:pPr>
      <w:r w:rsidRPr="00F2303D">
        <w:rPr>
          <w:rFonts w:hint="eastAsia"/>
          <w:lang w:val="en-CA"/>
        </w:rPr>
        <w:t>Timeline</w:t>
      </w:r>
    </w:p>
    <w:p w:rsidR="00630EB1" w:rsidRPr="00292702" w:rsidRDefault="00630EB1" w:rsidP="00292702">
      <w:pPr>
        <w:numPr>
          <w:ilvl w:val="0"/>
          <w:numId w:val="14"/>
        </w:numPr>
        <w:tabs>
          <w:tab w:val="left" w:pos="360"/>
          <w:tab w:val="left" w:pos="720"/>
          <w:tab w:val="left" w:pos="1080"/>
          <w:tab w:val="left" w:pos="1440"/>
        </w:tabs>
        <w:spacing w:before="136"/>
        <w:contextualSpacing/>
        <w:rPr>
          <w:rFonts w:eastAsiaTheme="minorEastAsia"/>
          <w:lang w:val="en-CA"/>
        </w:rPr>
      </w:pPr>
      <w:r w:rsidRPr="00292702">
        <w:rPr>
          <w:rFonts w:eastAsiaTheme="minorEastAsia"/>
          <w:lang w:val="en-CA"/>
        </w:rPr>
        <w:t xml:space="preserve">April </w:t>
      </w:r>
      <w:r w:rsidR="004B0A3D">
        <w:rPr>
          <w:rFonts w:eastAsiaTheme="minorEastAsia"/>
          <w:lang w:val="en-CA"/>
        </w:rPr>
        <w:t>1</w:t>
      </w:r>
      <w:r w:rsidR="007F0BD3">
        <w:rPr>
          <w:rFonts w:eastAsiaTheme="minorEastAsia"/>
          <w:lang w:val="en-CA"/>
        </w:rPr>
        <w:t>8</w:t>
      </w:r>
      <w:r w:rsidR="004B0A3D" w:rsidRPr="004B0A3D">
        <w:rPr>
          <w:rFonts w:eastAsiaTheme="minorEastAsia"/>
          <w:vertAlign w:val="superscript"/>
          <w:lang w:val="en-CA"/>
        </w:rPr>
        <w:t>th</w:t>
      </w:r>
      <w:r w:rsidR="004B0A3D">
        <w:rPr>
          <w:rFonts w:eastAsiaTheme="minorEastAsia"/>
          <w:lang w:val="en-CA"/>
        </w:rPr>
        <w:t>,</w:t>
      </w:r>
      <w:r w:rsidRPr="00292702">
        <w:rPr>
          <w:rFonts w:eastAsiaTheme="minorEastAsia"/>
          <w:lang w:val="en-CA"/>
        </w:rPr>
        <w:t xml:space="preserve"> 2014: SCCE description finalized and uploaded.</w:t>
      </w:r>
    </w:p>
    <w:p w:rsidR="00630EB1" w:rsidRDefault="004B0A3D" w:rsidP="00292702">
      <w:pPr>
        <w:numPr>
          <w:ilvl w:val="0"/>
          <w:numId w:val="14"/>
        </w:numPr>
        <w:tabs>
          <w:tab w:val="left" w:pos="360"/>
          <w:tab w:val="left" w:pos="720"/>
          <w:tab w:val="left" w:pos="1080"/>
          <w:tab w:val="left" w:pos="1440"/>
        </w:tabs>
        <w:spacing w:before="136"/>
        <w:contextualSpacing/>
        <w:rPr>
          <w:rFonts w:eastAsiaTheme="minorEastAsia"/>
          <w:lang w:val="en-CA"/>
        </w:rPr>
      </w:pPr>
      <w:r>
        <w:rPr>
          <w:rFonts w:eastAsiaTheme="minorEastAsia"/>
          <w:lang w:val="en-CA"/>
        </w:rPr>
        <w:t>T1 (</w:t>
      </w:r>
      <w:r w:rsidR="00630EB1" w:rsidRPr="00292702">
        <w:rPr>
          <w:rFonts w:eastAsiaTheme="minorEastAsia"/>
          <w:lang w:val="en-CA"/>
        </w:rPr>
        <w:t xml:space="preserve">April </w:t>
      </w:r>
      <w:r w:rsidR="009C4557" w:rsidRPr="00CE5DA4">
        <w:rPr>
          <w:rFonts w:eastAsiaTheme="minorEastAsia"/>
          <w:lang w:val="en-CA"/>
        </w:rPr>
        <w:t>25</w:t>
      </w:r>
      <w:r w:rsidR="007F0BD3" w:rsidRPr="00CE5DA4">
        <w:rPr>
          <w:rFonts w:eastAsiaTheme="minorEastAsia"/>
          <w:vertAlign w:val="superscript"/>
          <w:lang w:val="en-CA"/>
        </w:rPr>
        <w:t>th</w:t>
      </w:r>
      <w:r w:rsidR="00630EB1" w:rsidRPr="00292702">
        <w:rPr>
          <w:rFonts w:eastAsiaTheme="minorEastAsia"/>
          <w:lang w:val="en-CA"/>
        </w:rPr>
        <w:t>, 2014</w:t>
      </w:r>
      <w:r>
        <w:rPr>
          <w:rFonts w:eastAsiaTheme="minorEastAsia"/>
          <w:lang w:val="en-CA"/>
        </w:rPr>
        <w:t>)</w:t>
      </w:r>
      <w:r w:rsidR="00630EB1" w:rsidRPr="00292702">
        <w:rPr>
          <w:rFonts w:eastAsiaTheme="minorEastAsia"/>
          <w:lang w:val="en-CA"/>
        </w:rPr>
        <w:t>: SCM1.0 software available.</w:t>
      </w:r>
    </w:p>
    <w:p w:rsidR="00883281" w:rsidRPr="00883281" w:rsidRDefault="00883281" w:rsidP="00292702">
      <w:pPr>
        <w:numPr>
          <w:ilvl w:val="0"/>
          <w:numId w:val="14"/>
        </w:numPr>
        <w:tabs>
          <w:tab w:val="left" w:pos="360"/>
          <w:tab w:val="left" w:pos="720"/>
          <w:tab w:val="left" w:pos="1080"/>
          <w:tab w:val="left" w:pos="1440"/>
        </w:tabs>
        <w:spacing w:before="136"/>
        <w:contextualSpacing/>
        <w:rPr>
          <w:rFonts w:eastAsiaTheme="minorEastAsia"/>
          <w:highlight w:val="yellow"/>
          <w:lang w:val="en-CA"/>
        </w:rPr>
      </w:pPr>
      <w:r w:rsidRPr="00883281">
        <w:rPr>
          <w:rFonts w:eastAsiaTheme="minorEastAsia"/>
          <w:highlight w:val="yellow"/>
          <w:lang w:val="en-CA"/>
        </w:rPr>
        <w:t>May 4</w:t>
      </w:r>
      <w:r w:rsidRPr="00883281">
        <w:rPr>
          <w:rFonts w:eastAsiaTheme="minorEastAsia"/>
          <w:highlight w:val="yellow"/>
          <w:vertAlign w:val="superscript"/>
          <w:lang w:val="en-CA"/>
        </w:rPr>
        <w:t>th</w:t>
      </w:r>
      <w:r w:rsidRPr="00883281">
        <w:rPr>
          <w:rFonts w:eastAsiaTheme="minorEastAsia"/>
          <w:highlight w:val="yellow"/>
          <w:lang w:val="en-CA"/>
        </w:rPr>
        <w:t>, 2014: Memory bandwidth measurement module available</w:t>
      </w:r>
    </w:p>
    <w:p w:rsidR="00630EB1" w:rsidRPr="00292702" w:rsidRDefault="004B0A3D" w:rsidP="00292702">
      <w:pPr>
        <w:numPr>
          <w:ilvl w:val="0"/>
          <w:numId w:val="14"/>
        </w:numPr>
        <w:tabs>
          <w:tab w:val="left" w:pos="360"/>
          <w:tab w:val="left" w:pos="720"/>
          <w:tab w:val="left" w:pos="1080"/>
          <w:tab w:val="left" w:pos="1440"/>
        </w:tabs>
        <w:spacing w:before="136"/>
        <w:contextualSpacing/>
        <w:rPr>
          <w:rFonts w:eastAsiaTheme="minorEastAsia"/>
          <w:lang w:val="en-CA" w:eastAsia="ja-JP"/>
        </w:rPr>
      </w:pPr>
      <w:r>
        <w:rPr>
          <w:rFonts w:eastAsiaTheme="minorEastAsia"/>
          <w:lang w:val="en-CA"/>
        </w:rPr>
        <w:t>T1</w:t>
      </w:r>
      <w:r w:rsidR="00630EB1" w:rsidRPr="00292702">
        <w:rPr>
          <w:rFonts w:eastAsiaTheme="minorEastAsia"/>
          <w:lang w:val="en-CA"/>
        </w:rPr>
        <w:t xml:space="preserve"> + 3 weeks: </w:t>
      </w:r>
      <w:r w:rsidR="00630EB1" w:rsidRPr="00292702">
        <w:rPr>
          <w:rFonts w:eastAsiaTheme="minorEastAsia"/>
          <w:lang w:val="en-CA" w:eastAsia="ja-JP"/>
        </w:rPr>
        <w:t>Proponents for tests</w:t>
      </w:r>
      <w:r w:rsidR="007713D1" w:rsidRPr="00292702">
        <w:rPr>
          <w:rFonts w:eastAsiaTheme="minorEastAsia"/>
          <w:lang w:val="en-CA" w:eastAsia="ja-JP"/>
        </w:rPr>
        <w:t xml:space="preserve"> 1 to 4</w:t>
      </w:r>
      <w:r w:rsidR="00630EB1" w:rsidRPr="00292702">
        <w:rPr>
          <w:rFonts w:eastAsiaTheme="minorEastAsia"/>
          <w:lang w:val="en-CA" w:eastAsia="ja-JP"/>
        </w:rPr>
        <w:t xml:space="preserve"> provide software, draft specification text and results to CE participants.</w:t>
      </w:r>
      <w:r w:rsidR="007713D1" w:rsidRPr="00292702">
        <w:rPr>
          <w:rFonts w:eastAsiaTheme="minorEastAsia"/>
          <w:lang w:val="en-CA" w:eastAsia="ja-JP"/>
        </w:rPr>
        <w:t xml:space="preserve"> Cross-check begins.</w:t>
      </w:r>
    </w:p>
    <w:p w:rsidR="007713D1" w:rsidRPr="00292702" w:rsidRDefault="004B0A3D" w:rsidP="00292702">
      <w:pPr>
        <w:numPr>
          <w:ilvl w:val="0"/>
          <w:numId w:val="14"/>
        </w:numPr>
        <w:tabs>
          <w:tab w:val="left" w:pos="360"/>
          <w:tab w:val="left" w:pos="720"/>
          <w:tab w:val="left" w:pos="1080"/>
          <w:tab w:val="left" w:pos="1440"/>
        </w:tabs>
        <w:spacing w:before="136"/>
        <w:contextualSpacing/>
        <w:rPr>
          <w:rFonts w:eastAsiaTheme="minorEastAsia"/>
          <w:lang w:val="en-CA" w:eastAsia="ja-JP"/>
        </w:rPr>
      </w:pPr>
      <w:r>
        <w:rPr>
          <w:rFonts w:eastAsiaTheme="minorEastAsia"/>
          <w:lang w:val="en-CA"/>
        </w:rPr>
        <w:t>T1</w:t>
      </w:r>
      <w:r w:rsidR="007713D1" w:rsidRPr="00292702">
        <w:rPr>
          <w:rFonts w:eastAsiaTheme="minorEastAsia"/>
          <w:lang w:val="en-CA"/>
        </w:rPr>
        <w:t xml:space="preserve"> + 5 weeks: </w:t>
      </w:r>
      <w:r w:rsidR="007713D1" w:rsidRPr="00292702">
        <w:rPr>
          <w:rFonts w:eastAsiaTheme="minorEastAsia"/>
          <w:lang w:val="en-CA" w:eastAsia="ja-JP"/>
        </w:rPr>
        <w:t>Proponents for test 5 provide software, draft specification text and results to CE participants. Cross-check begins.</w:t>
      </w:r>
    </w:p>
    <w:p w:rsidR="00630EB1" w:rsidRPr="00292702" w:rsidRDefault="00630EB1" w:rsidP="00292702">
      <w:pPr>
        <w:numPr>
          <w:ilvl w:val="0"/>
          <w:numId w:val="14"/>
        </w:numPr>
        <w:tabs>
          <w:tab w:val="left" w:pos="360"/>
          <w:tab w:val="left" w:pos="720"/>
          <w:tab w:val="left" w:pos="1080"/>
          <w:tab w:val="left" w:pos="1440"/>
        </w:tabs>
        <w:spacing w:before="136"/>
        <w:contextualSpacing/>
        <w:rPr>
          <w:rFonts w:eastAsiaTheme="minorEastAsia"/>
          <w:lang w:val="en-CA"/>
        </w:rPr>
      </w:pPr>
      <w:r w:rsidRPr="00292702">
        <w:rPr>
          <w:rFonts w:eastAsiaTheme="minorEastAsia"/>
          <w:lang w:val="en-CA"/>
        </w:rPr>
        <w:t xml:space="preserve">June </w:t>
      </w:r>
      <w:r w:rsidR="007F0BD3" w:rsidRPr="009C4557">
        <w:rPr>
          <w:rFonts w:eastAsiaTheme="minorEastAsia"/>
          <w:lang w:val="en-CA"/>
        </w:rPr>
        <w:t>20</w:t>
      </w:r>
      <w:r w:rsidR="007F0BD3" w:rsidRPr="009C4557">
        <w:rPr>
          <w:rFonts w:eastAsiaTheme="minorEastAsia"/>
          <w:vertAlign w:val="superscript"/>
          <w:lang w:val="en-CA"/>
        </w:rPr>
        <w:t>th</w:t>
      </w:r>
      <w:r w:rsidRPr="00292702">
        <w:rPr>
          <w:rFonts w:eastAsiaTheme="minorEastAsia"/>
          <w:lang w:val="en-CA"/>
        </w:rPr>
        <w:t>, 2014: Input documents and summary report uploaded.</w:t>
      </w:r>
      <w:bookmarkStart w:id="44" w:name="_GoBack"/>
      <w:bookmarkEnd w:id="44"/>
    </w:p>
    <w:p w:rsidR="00800925" w:rsidRDefault="00800925" w:rsidP="00800925">
      <w:pPr>
        <w:pStyle w:val="Heading1"/>
        <w:textAlignment w:val="baseline"/>
        <w:rPr>
          <w:lang w:val="en-CA"/>
        </w:rPr>
      </w:pPr>
      <w:r>
        <w:rPr>
          <w:lang w:val="en-CA"/>
        </w:rPr>
        <w:t>References</w:t>
      </w:r>
    </w:p>
    <w:p w:rsidR="00800925" w:rsidRPr="00674BDF" w:rsidRDefault="00800925" w:rsidP="00800925">
      <w:pPr>
        <w:jc w:val="both"/>
        <w:textAlignment w:val="auto"/>
      </w:pPr>
      <w:r>
        <w:t xml:space="preserve">[1] </w:t>
      </w:r>
      <w:r w:rsidRPr="009C670A">
        <w:t xml:space="preserve">E. François, A. Tabatabai, </w:t>
      </w:r>
      <w:r>
        <w:t xml:space="preserve">and </w:t>
      </w:r>
      <w:r w:rsidRPr="009C670A">
        <w:t xml:space="preserve">E. Alshina </w:t>
      </w:r>
      <w:r>
        <w:t>“</w:t>
      </w:r>
      <w:r w:rsidRPr="009C670A">
        <w:t>BoG report: Methodology for evaluating complexity of combined and residual prediction methods in SHVC</w:t>
      </w:r>
      <w:r>
        <w:t>”, JCTVC-L0440, Geneva, CH, Jan. 2013.</w:t>
      </w:r>
    </w:p>
    <w:p w:rsidR="00752BB9" w:rsidRPr="00576587" w:rsidRDefault="00752BB9" w:rsidP="00C6752F">
      <w:pPr>
        <w:pStyle w:val="Heading1"/>
        <w:numPr>
          <w:ilvl w:val="0"/>
          <w:numId w:val="0"/>
        </w:numPr>
        <w:ind w:left="432" w:hanging="432"/>
        <w:rPr>
          <w:lang w:eastAsia="ja-JP"/>
        </w:rPr>
      </w:pPr>
    </w:p>
    <w:sectPr w:rsidR="00752BB9" w:rsidRPr="00576587" w:rsidSect="00453E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A16" w:rsidRDefault="005E5A16" w:rsidP="00496C6E">
      <w:r>
        <w:separator/>
      </w:r>
    </w:p>
  </w:endnote>
  <w:endnote w:type="continuationSeparator" w:id="0">
    <w:p w:rsidR="005E5A16" w:rsidRDefault="005E5A16" w:rsidP="00496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A16" w:rsidRDefault="005E5A16" w:rsidP="00496C6E">
      <w:r>
        <w:separator/>
      </w:r>
    </w:p>
  </w:footnote>
  <w:footnote w:type="continuationSeparator" w:id="0">
    <w:p w:rsidR="005E5A16" w:rsidRDefault="005E5A16" w:rsidP="00496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4E735D5"/>
    <w:multiLevelType w:val="hybridMultilevel"/>
    <w:tmpl w:val="7D6E83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A20E2A"/>
    <w:multiLevelType w:val="hybridMultilevel"/>
    <w:tmpl w:val="7DACD3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DA4511"/>
    <w:multiLevelType w:val="hybridMultilevel"/>
    <w:tmpl w:val="C46CE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810C7"/>
    <w:multiLevelType w:val="hybridMultilevel"/>
    <w:tmpl w:val="A79E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3673F"/>
    <w:multiLevelType w:val="hybridMultilevel"/>
    <w:tmpl w:val="4BA425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7F2DB5"/>
    <w:multiLevelType w:val="hybridMultilevel"/>
    <w:tmpl w:val="67FEF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5D063DC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i w:val="0"/>
        <w:sz w:val="26"/>
        <w:szCs w:val="26"/>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455461DC"/>
    <w:multiLevelType w:val="hybridMultilevel"/>
    <w:tmpl w:val="B7BAD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535BE8"/>
    <w:multiLevelType w:val="multilevel"/>
    <w:tmpl w:val="8F400798"/>
    <w:lvl w:ilvl="0">
      <w:start w:val="1"/>
      <w:numFmt w:val="decimal"/>
      <w:lvlText w:val="%1."/>
      <w:lvlJc w:val="left"/>
      <w:pPr>
        <w:ind w:left="360" w:hanging="360"/>
      </w:pPr>
    </w:lvl>
    <w:lvl w:ilvl="1">
      <w:start w:val="1"/>
      <w:numFmt w:val="decimal"/>
      <w:lvlText w:val="%2."/>
      <w:lvlJc w:val="left"/>
      <w:pPr>
        <w:ind w:left="792" w:hanging="432"/>
      </w:pPr>
      <w:rPr>
        <w:rFonts w:ascii="Calibri" w:eastAsia="SimSun" w:hAnsi="Calibri"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6BA1350"/>
    <w:multiLevelType w:val="hybridMultilevel"/>
    <w:tmpl w:val="90DA82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 w:numId="15">
    <w:abstractNumId w:val="4"/>
  </w:num>
  <w:num w:numId="16">
    <w:abstractNumId w:val="5"/>
  </w:num>
  <w:num w:numId="17">
    <w:abstractNumId w:val="1"/>
  </w:num>
  <w:num w:numId="18">
    <w:abstractNumId w:val="2"/>
  </w:num>
  <w:num w:numId="19">
    <w:abstractNumId w:val="10"/>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i-Zheng Xu">
    <w15:presenceInfo w15:providerId="AD" w15:userId="S-1-5-21-2146773085-903363285-719344707-176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trackRevisions/>
  <w:defaultTabStop w:val="720"/>
  <w:characterSpacingControl w:val="doNotCompress"/>
  <w:hdrShapeDefaults>
    <o:shapedefaults v:ext="edit" spidmax="12289"/>
  </w:hdrShapeDefaults>
  <w:footnotePr>
    <w:footnote w:id="-1"/>
    <w:footnote w:id="0"/>
  </w:footnotePr>
  <w:endnotePr>
    <w:endnote w:id="-1"/>
    <w:endnote w:id="0"/>
  </w:endnotePr>
  <w:compat>
    <w:useFELayout/>
  </w:compat>
  <w:rsids>
    <w:rsidRoot w:val="00835447"/>
    <w:rsid w:val="000057BC"/>
    <w:rsid w:val="00010853"/>
    <w:rsid w:val="00011788"/>
    <w:rsid w:val="00065648"/>
    <w:rsid w:val="000C24A2"/>
    <w:rsid w:val="000D1D9C"/>
    <w:rsid w:val="0012212A"/>
    <w:rsid w:val="00143453"/>
    <w:rsid w:val="00150099"/>
    <w:rsid w:val="001B154A"/>
    <w:rsid w:val="001D4FB9"/>
    <w:rsid w:val="001E0AFA"/>
    <w:rsid w:val="001E13AF"/>
    <w:rsid w:val="0021226A"/>
    <w:rsid w:val="00214DE1"/>
    <w:rsid w:val="002408A6"/>
    <w:rsid w:val="002732C2"/>
    <w:rsid w:val="00283D97"/>
    <w:rsid w:val="002862EA"/>
    <w:rsid w:val="00292702"/>
    <w:rsid w:val="002F0357"/>
    <w:rsid w:val="00311793"/>
    <w:rsid w:val="003221EA"/>
    <w:rsid w:val="00337552"/>
    <w:rsid w:val="00345E7C"/>
    <w:rsid w:val="00346338"/>
    <w:rsid w:val="0036502C"/>
    <w:rsid w:val="00367FCF"/>
    <w:rsid w:val="003769FD"/>
    <w:rsid w:val="003776EA"/>
    <w:rsid w:val="00383194"/>
    <w:rsid w:val="00393375"/>
    <w:rsid w:val="003F5066"/>
    <w:rsid w:val="003F67E7"/>
    <w:rsid w:val="003F6F5D"/>
    <w:rsid w:val="00435FDC"/>
    <w:rsid w:val="00453E30"/>
    <w:rsid w:val="00465875"/>
    <w:rsid w:val="00496C6E"/>
    <w:rsid w:val="004B0A3D"/>
    <w:rsid w:val="004E3310"/>
    <w:rsid w:val="004E4ACA"/>
    <w:rsid w:val="004E4C94"/>
    <w:rsid w:val="004E6B19"/>
    <w:rsid w:val="004F69FD"/>
    <w:rsid w:val="005114AD"/>
    <w:rsid w:val="00547323"/>
    <w:rsid w:val="0055252B"/>
    <w:rsid w:val="00556B21"/>
    <w:rsid w:val="00560F8D"/>
    <w:rsid w:val="00571CC6"/>
    <w:rsid w:val="00576587"/>
    <w:rsid w:val="005A218E"/>
    <w:rsid w:val="005D7102"/>
    <w:rsid w:val="005E34D9"/>
    <w:rsid w:val="005E5A16"/>
    <w:rsid w:val="00610CCE"/>
    <w:rsid w:val="0061613E"/>
    <w:rsid w:val="0061728C"/>
    <w:rsid w:val="00630EB1"/>
    <w:rsid w:val="00631DFE"/>
    <w:rsid w:val="00635F42"/>
    <w:rsid w:val="0064556F"/>
    <w:rsid w:val="00662C1D"/>
    <w:rsid w:val="00686ED3"/>
    <w:rsid w:val="0068778E"/>
    <w:rsid w:val="006A2092"/>
    <w:rsid w:val="006A2F2C"/>
    <w:rsid w:val="006B1362"/>
    <w:rsid w:val="006B74AF"/>
    <w:rsid w:val="007155ED"/>
    <w:rsid w:val="00717381"/>
    <w:rsid w:val="007206EF"/>
    <w:rsid w:val="007210B9"/>
    <w:rsid w:val="00722522"/>
    <w:rsid w:val="00744774"/>
    <w:rsid w:val="00752BB9"/>
    <w:rsid w:val="0075493C"/>
    <w:rsid w:val="007703C5"/>
    <w:rsid w:val="007713D1"/>
    <w:rsid w:val="007816EE"/>
    <w:rsid w:val="007B5243"/>
    <w:rsid w:val="007C3282"/>
    <w:rsid w:val="007F0BD3"/>
    <w:rsid w:val="00800925"/>
    <w:rsid w:val="00826AF6"/>
    <w:rsid w:val="008278C6"/>
    <w:rsid w:val="00835447"/>
    <w:rsid w:val="008452E2"/>
    <w:rsid w:val="00852738"/>
    <w:rsid w:val="00876C76"/>
    <w:rsid w:val="00883281"/>
    <w:rsid w:val="008837F3"/>
    <w:rsid w:val="0089299A"/>
    <w:rsid w:val="008C0003"/>
    <w:rsid w:val="008C352A"/>
    <w:rsid w:val="008D04A9"/>
    <w:rsid w:val="008F4BF7"/>
    <w:rsid w:val="009006CA"/>
    <w:rsid w:val="00916D8D"/>
    <w:rsid w:val="0095149D"/>
    <w:rsid w:val="00990AD5"/>
    <w:rsid w:val="009A0559"/>
    <w:rsid w:val="009A3652"/>
    <w:rsid w:val="009C4557"/>
    <w:rsid w:val="009E7EF4"/>
    <w:rsid w:val="009F3E3D"/>
    <w:rsid w:val="00A17131"/>
    <w:rsid w:val="00A40101"/>
    <w:rsid w:val="00A75E6C"/>
    <w:rsid w:val="00A8536F"/>
    <w:rsid w:val="00AC0337"/>
    <w:rsid w:val="00AC148F"/>
    <w:rsid w:val="00AC6C70"/>
    <w:rsid w:val="00AD0024"/>
    <w:rsid w:val="00AF4FA9"/>
    <w:rsid w:val="00B03E85"/>
    <w:rsid w:val="00B44302"/>
    <w:rsid w:val="00B715E8"/>
    <w:rsid w:val="00B74D07"/>
    <w:rsid w:val="00B7746E"/>
    <w:rsid w:val="00B77D81"/>
    <w:rsid w:val="00BB1A1F"/>
    <w:rsid w:val="00BC6C35"/>
    <w:rsid w:val="00BC6E95"/>
    <w:rsid w:val="00BE42C7"/>
    <w:rsid w:val="00BE4AE0"/>
    <w:rsid w:val="00C001E8"/>
    <w:rsid w:val="00C031A4"/>
    <w:rsid w:val="00C10C69"/>
    <w:rsid w:val="00C34D5B"/>
    <w:rsid w:val="00C4058C"/>
    <w:rsid w:val="00C6752F"/>
    <w:rsid w:val="00C80FFD"/>
    <w:rsid w:val="00C82C69"/>
    <w:rsid w:val="00C86314"/>
    <w:rsid w:val="00CA4044"/>
    <w:rsid w:val="00CB41FE"/>
    <w:rsid w:val="00CD3FB1"/>
    <w:rsid w:val="00CE5DA4"/>
    <w:rsid w:val="00CE6203"/>
    <w:rsid w:val="00D01906"/>
    <w:rsid w:val="00D07717"/>
    <w:rsid w:val="00D16865"/>
    <w:rsid w:val="00D178D9"/>
    <w:rsid w:val="00D50248"/>
    <w:rsid w:val="00D67C4D"/>
    <w:rsid w:val="00D67FF4"/>
    <w:rsid w:val="00D93714"/>
    <w:rsid w:val="00DB0439"/>
    <w:rsid w:val="00DB60F1"/>
    <w:rsid w:val="00DC6CC3"/>
    <w:rsid w:val="00DD6C57"/>
    <w:rsid w:val="00E0548E"/>
    <w:rsid w:val="00E1545E"/>
    <w:rsid w:val="00E454CB"/>
    <w:rsid w:val="00E559CD"/>
    <w:rsid w:val="00E660F1"/>
    <w:rsid w:val="00E73150"/>
    <w:rsid w:val="00E92E0E"/>
    <w:rsid w:val="00EA7044"/>
    <w:rsid w:val="00F248E7"/>
    <w:rsid w:val="00FA1F0E"/>
    <w:rsid w:val="00FC5257"/>
    <w:rsid w:val="00FE45B4"/>
    <w:rsid w:val="00FF2874"/>
    <w:rsid w:val="00FF67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6F5D"/>
    <w:pPr>
      <w:keepNext/>
      <w:numPr>
        <w:numId w:val="1"/>
      </w:numPr>
      <w:tabs>
        <w:tab w:val="left" w:pos="360"/>
        <w:tab w:val="left" w:pos="720"/>
        <w:tab w:val="left" w:pos="1080"/>
        <w:tab w:val="left" w:pos="1440"/>
      </w:tabs>
      <w:spacing w:before="240" w:after="60"/>
      <w:ind w:left="360" w:hanging="360"/>
      <w:textAlignment w:val="auto"/>
      <w:outlineLvl w:val="0"/>
    </w:pPr>
    <w:rPr>
      <w:rFonts w:cs="Arial"/>
      <w:b/>
      <w:bCs/>
      <w:kern w:val="32"/>
      <w:sz w:val="32"/>
      <w:szCs w:val="32"/>
    </w:rPr>
  </w:style>
  <w:style w:type="paragraph" w:styleId="Heading2">
    <w:name w:val="heading 2"/>
    <w:basedOn w:val="Normal"/>
    <w:next w:val="Normal"/>
    <w:link w:val="Heading2Char"/>
    <w:unhideWhenUsed/>
    <w:qFormat/>
    <w:rsid w:val="003F6F5D"/>
    <w:pPr>
      <w:keepNext/>
      <w:numPr>
        <w:ilvl w:val="1"/>
        <w:numId w:val="1"/>
      </w:numPr>
      <w:tabs>
        <w:tab w:val="left" w:pos="720"/>
        <w:tab w:val="left" w:pos="1080"/>
        <w:tab w:val="left" w:pos="1440"/>
      </w:tabs>
      <w:spacing w:before="240" w:after="60"/>
      <w:textAlignment w:val="auto"/>
      <w:outlineLvl w:val="1"/>
    </w:pPr>
    <w:rPr>
      <w:b/>
      <w:bCs/>
      <w:i/>
      <w:iCs/>
      <w:sz w:val="28"/>
      <w:szCs w:val="28"/>
    </w:rPr>
  </w:style>
  <w:style w:type="paragraph" w:styleId="Heading3">
    <w:name w:val="heading 3"/>
    <w:basedOn w:val="Normal"/>
    <w:next w:val="Normal"/>
    <w:link w:val="Heading3Char"/>
    <w:unhideWhenUsed/>
    <w:qFormat/>
    <w:rsid w:val="003F6F5D"/>
    <w:pPr>
      <w:keepNext/>
      <w:numPr>
        <w:ilvl w:val="2"/>
        <w:numId w:val="1"/>
      </w:numPr>
      <w:tabs>
        <w:tab w:val="left" w:pos="360"/>
        <w:tab w:val="left" w:pos="720"/>
        <w:tab w:val="left" w:pos="1080"/>
        <w:tab w:val="left" w:pos="1440"/>
      </w:tabs>
      <w:spacing w:before="240" w:after="60"/>
      <w:textAlignment w:val="auto"/>
      <w:outlineLvl w:val="2"/>
    </w:pPr>
    <w:rPr>
      <w:b/>
      <w:bCs/>
      <w:sz w:val="26"/>
      <w:szCs w:val="26"/>
    </w:rPr>
  </w:style>
  <w:style w:type="paragraph" w:styleId="Heading4">
    <w:name w:val="heading 4"/>
    <w:aliases w:val="Heading 4 Char1,Heading 4 Char Char"/>
    <w:basedOn w:val="Normal"/>
    <w:next w:val="Normal"/>
    <w:link w:val="Heading4Char"/>
    <w:semiHidden/>
    <w:unhideWhenUsed/>
    <w:qFormat/>
    <w:rsid w:val="003F6F5D"/>
    <w:pPr>
      <w:keepNext/>
      <w:numPr>
        <w:ilvl w:val="3"/>
        <w:numId w:val="1"/>
      </w:numPr>
      <w:tabs>
        <w:tab w:val="left" w:pos="360"/>
        <w:tab w:val="left" w:pos="720"/>
        <w:tab w:val="left" w:pos="1080"/>
        <w:tab w:val="left" w:pos="1440"/>
      </w:tabs>
      <w:spacing w:before="240" w:after="60"/>
      <w:ind w:left="1080" w:hanging="1080"/>
      <w:textAlignment w:val="auto"/>
      <w:outlineLvl w:val="3"/>
    </w:pPr>
    <w:rPr>
      <w:sz w:val="28"/>
      <w:szCs w:val="28"/>
    </w:rPr>
  </w:style>
  <w:style w:type="paragraph" w:styleId="Heading5">
    <w:name w:val="heading 5"/>
    <w:basedOn w:val="Normal"/>
    <w:next w:val="Normal"/>
    <w:link w:val="Heading5Char"/>
    <w:semiHidden/>
    <w:unhideWhenUsed/>
    <w:qFormat/>
    <w:rsid w:val="003F6F5D"/>
    <w:pPr>
      <w:keepNext/>
      <w:numPr>
        <w:ilvl w:val="4"/>
        <w:numId w:val="1"/>
      </w:numPr>
      <w:tabs>
        <w:tab w:val="left" w:pos="360"/>
        <w:tab w:val="left" w:pos="720"/>
        <w:tab w:val="left" w:pos="1080"/>
        <w:tab w:val="left" w:pos="1440"/>
      </w:tabs>
      <w:spacing w:before="240" w:after="60"/>
      <w:ind w:left="1080" w:hanging="1080"/>
      <w:textAlignment w:val="auto"/>
      <w:outlineLvl w:val="4"/>
    </w:pPr>
    <w:rPr>
      <w:b/>
      <w:bCs/>
      <w:i/>
      <w:iCs/>
      <w:sz w:val="26"/>
      <w:szCs w:val="26"/>
    </w:rPr>
  </w:style>
  <w:style w:type="paragraph" w:styleId="Heading6">
    <w:name w:val="heading 6"/>
    <w:basedOn w:val="Normal"/>
    <w:next w:val="Normal"/>
    <w:link w:val="Heading6Char"/>
    <w:semiHidden/>
    <w:unhideWhenUsed/>
    <w:qFormat/>
    <w:rsid w:val="003F6F5D"/>
    <w:pPr>
      <w:keepNext/>
      <w:numPr>
        <w:ilvl w:val="5"/>
        <w:numId w:val="1"/>
      </w:numPr>
      <w:tabs>
        <w:tab w:val="left" w:pos="360"/>
        <w:tab w:val="left" w:pos="720"/>
        <w:tab w:val="left" w:pos="1080"/>
        <w:tab w:val="left" w:pos="1440"/>
      </w:tabs>
      <w:spacing w:before="240" w:after="60"/>
      <w:ind w:left="1080" w:hanging="1080"/>
      <w:textAlignment w:val="auto"/>
      <w:outlineLvl w:val="5"/>
    </w:pPr>
    <w:rPr>
      <w:b/>
      <w:bCs/>
      <w:sz w:val="22"/>
      <w:szCs w:val="22"/>
    </w:rPr>
  </w:style>
  <w:style w:type="paragraph" w:styleId="Heading7">
    <w:name w:val="heading 7"/>
    <w:basedOn w:val="Normal"/>
    <w:next w:val="Normal"/>
    <w:link w:val="Heading7Char"/>
    <w:semiHidden/>
    <w:unhideWhenUsed/>
    <w:qFormat/>
    <w:rsid w:val="003F6F5D"/>
    <w:pPr>
      <w:keepNext/>
      <w:numPr>
        <w:ilvl w:val="6"/>
        <w:numId w:val="1"/>
      </w:numPr>
      <w:tabs>
        <w:tab w:val="left" w:pos="360"/>
        <w:tab w:val="left" w:pos="720"/>
        <w:tab w:val="left" w:pos="1080"/>
        <w:tab w:val="left" w:pos="1440"/>
      </w:tabs>
      <w:spacing w:before="240" w:after="60"/>
      <w:ind w:left="1440" w:hanging="1440"/>
      <w:textAlignment w:val="auto"/>
      <w:outlineLvl w:val="6"/>
    </w:pPr>
    <w:rPr>
      <w:sz w:val="24"/>
      <w:szCs w:val="24"/>
    </w:rPr>
  </w:style>
  <w:style w:type="paragraph" w:styleId="Heading8">
    <w:name w:val="heading 8"/>
    <w:basedOn w:val="Normal"/>
    <w:next w:val="Normal"/>
    <w:link w:val="Heading8Char"/>
    <w:semiHidden/>
    <w:unhideWhenUsed/>
    <w:qFormat/>
    <w:rsid w:val="003F6F5D"/>
    <w:pPr>
      <w:keepNext/>
      <w:numPr>
        <w:ilvl w:val="7"/>
        <w:numId w:val="1"/>
      </w:numPr>
      <w:tabs>
        <w:tab w:val="left" w:pos="360"/>
        <w:tab w:val="left" w:pos="720"/>
        <w:tab w:val="left" w:pos="1080"/>
        <w:tab w:val="left" w:pos="1440"/>
        <w:tab w:val="left" w:pos="1800"/>
      </w:tabs>
      <w:spacing w:before="240" w:after="60"/>
      <w:ind w:left="1800" w:hanging="1800"/>
      <w:textAlignment w:val="auto"/>
      <w:outlineLvl w:val="7"/>
    </w:pPr>
    <w:rPr>
      <w:i/>
      <w:iCs/>
      <w:sz w:val="24"/>
      <w:szCs w:val="24"/>
    </w:rPr>
  </w:style>
  <w:style w:type="paragraph" w:styleId="Heading9">
    <w:name w:val="heading 9"/>
    <w:basedOn w:val="Normal"/>
    <w:next w:val="Normal"/>
    <w:link w:val="Heading9Char"/>
    <w:uiPriority w:val="9"/>
    <w:semiHidden/>
    <w:unhideWhenUsed/>
    <w:qFormat/>
    <w:rsid w:val="003769FD"/>
    <w:pPr>
      <w:keepNext/>
      <w:keepLines/>
      <w:spacing w:before="200"/>
      <w:ind w:left="1584" w:hanging="1584"/>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6F5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3F6F5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3F6F5D"/>
    <w:rPr>
      <w:rFonts w:ascii="Times New Roman" w:eastAsia="Times New Roman" w:hAnsi="Times New Roman" w:cs="Times New Roman"/>
      <w:b/>
      <w:bCs/>
      <w:sz w:val="26"/>
      <w:szCs w:val="26"/>
    </w:rPr>
  </w:style>
  <w:style w:type="character" w:customStyle="1" w:styleId="Heading4Char">
    <w:name w:val="Heading 4 Char"/>
    <w:aliases w:val="Heading 4 Char1 Char,Heading 4 Char Char Char"/>
    <w:basedOn w:val="DefaultParagraphFont"/>
    <w:link w:val="Heading4"/>
    <w:semiHidden/>
    <w:rsid w:val="003F6F5D"/>
    <w:rPr>
      <w:rFonts w:ascii="Times New Roman" w:eastAsia="Times New Roman" w:hAnsi="Times New Roman" w:cs="Times New Roman"/>
      <w:sz w:val="28"/>
      <w:szCs w:val="28"/>
    </w:rPr>
  </w:style>
  <w:style w:type="character" w:customStyle="1" w:styleId="Heading5Char">
    <w:name w:val="Heading 5 Char"/>
    <w:basedOn w:val="DefaultParagraphFont"/>
    <w:link w:val="Heading5"/>
    <w:semiHidden/>
    <w:rsid w:val="003F6F5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3F6F5D"/>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3F6F5D"/>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3F6F5D"/>
    <w:rPr>
      <w:rFonts w:ascii="Times New Roman" w:eastAsia="Times New Roman" w:hAnsi="Times New Roman" w:cs="Times New Roman"/>
      <w:i/>
      <w:iCs/>
      <w:sz w:val="24"/>
      <w:szCs w:val="24"/>
    </w:rPr>
  </w:style>
  <w:style w:type="character" w:styleId="Hyperlink">
    <w:name w:val="Hyperlink"/>
    <w:uiPriority w:val="99"/>
    <w:unhideWhenUsed/>
    <w:rsid w:val="003F6F5D"/>
    <w:rPr>
      <w:color w:val="0000FF"/>
      <w:u w:val="single"/>
    </w:rPr>
  </w:style>
  <w:style w:type="paragraph" w:styleId="BalloonText">
    <w:name w:val="Balloon Text"/>
    <w:basedOn w:val="Normal"/>
    <w:link w:val="BalloonTextChar"/>
    <w:uiPriority w:val="99"/>
    <w:semiHidden/>
    <w:unhideWhenUsed/>
    <w:rsid w:val="0061728C"/>
    <w:rPr>
      <w:rFonts w:ascii="Tahoma" w:hAnsi="Tahoma" w:cs="Tahoma"/>
      <w:sz w:val="16"/>
      <w:szCs w:val="16"/>
    </w:rPr>
  </w:style>
  <w:style w:type="character" w:customStyle="1" w:styleId="BalloonTextChar">
    <w:name w:val="Balloon Text Char"/>
    <w:basedOn w:val="DefaultParagraphFont"/>
    <w:link w:val="BalloonText"/>
    <w:uiPriority w:val="99"/>
    <w:semiHidden/>
    <w:rsid w:val="0061728C"/>
    <w:rPr>
      <w:rFonts w:ascii="Tahoma" w:eastAsia="Times New Roman" w:hAnsi="Tahoma" w:cs="Tahoma"/>
      <w:sz w:val="16"/>
      <w:szCs w:val="16"/>
    </w:rPr>
  </w:style>
  <w:style w:type="paragraph" w:styleId="Header">
    <w:name w:val="header"/>
    <w:basedOn w:val="Normal"/>
    <w:link w:val="HeaderChar"/>
    <w:uiPriority w:val="99"/>
    <w:semiHidden/>
    <w:unhideWhenUsed/>
    <w:rsid w:val="00496C6E"/>
    <w:pPr>
      <w:tabs>
        <w:tab w:val="center" w:pos="4320"/>
        <w:tab w:val="right" w:pos="8640"/>
      </w:tabs>
    </w:pPr>
  </w:style>
  <w:style w:type="character" w:customStyle="1" w:styleId="HeaderChar">
    <w:name w:val="Header Char"/>
    <w:basedOn w:val="DefaultParagraphFont"/>
    <w:link w:val="Header"/>
    <w:uiPriority w:val="99"/>
    <w:semiHidden/>
    <w:rsid w:val="00496C6E"/>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496C6E"/>
    <w:pPr>
      <w:tabs>
        <w:tab w:val="center" w:pos="4320"/>
        <w:tab w:val="right" w:pos="8640"/>
      </w:tabs>
    </w:pPr>
  </w:style>
  <w:style w:type="character" w:customStyle="1" w:styleId="FooterChar">
    <w:name w:val="Footer Char"/>
    <w:basedOn w:val="DefaultParagraphFont"/>
    <w:link w:val="Footer"/>
    <w:uiPriority w:val="99"/>
    <w:semiHidden/>
    <w:rsid w:val="00496C6E"/>
    <w:rPr>
      <w:rFonts w:ascii="Times New Roman" w:eastAsia="Times New Roman" w:hAnsi="Times New Roman" w:cs="Times New Roman"/>
      <w:sz w:val="20"/>
      <w:szCs w:val="20"/>
    </w:rPr>
  </w:style>
  <w:style w:type="character" w:customStyle="1" w:styleId="Heading9Char">
    <w:name w:val="Heading 9 Char"/>
    <w:basedOn w:val="DefaultParagraphFont"/>
    <w:link w:val="Heading9"/>
    <w:uiPriority w:val="9"/>
    <w:semiHidden/>
    <w:rsid w:val="003769F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769FD"/>
    <w:pPr>
      <w:ind w:left="720"/>
      <w:contextualSpacing/>
    </w:pPr>
  </w:style>
  <w:style w:type="character" w:customStyle="1" w:styleId="arial9italic">
    <w:name w:val="arial 9 italic"/>
    <w:basedOn w:val="DefaultParagraphFont"/>
    <w:uiPriority w:val="1"/>
    <w:rsid w:val="0036502C"/>
    <w:rPr>
      <w:rFonts w:ascii="Arial" w:hAnsi="Arial" w:cs="Arial" w:hint="default"/>
      <w:i/>
      <w:iCs/>
    </w:rPr>
  </w:style>
  <w:style w:type="table" w:styleId="TableGrid">
    <w:name w:val="Table Grid"/>
    <w:basedOn w:val="TableNormal"/>
    <w:uiPriority w:val="59"/>
    <w:rsid w:val="00C6752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6F5D"/>
    <w:pPr>
      <w:keepNext/>
      <w:numPr>
        <w:numId w:val="1"/>
      </w:numPr>
      <w:tabs>
        <w:tab w:val="left" w:pos="360"/>
        <w:tab w:val="left" w:pos="720"/>
        <w:tab w:val="left" w:pos="1080"/>
        <w:tab w:val="left" w:pos="1440"/>
      </w:tabs>
      <w:spacing w:before="240" w:after="60"/>
      <w:ind w:left="360" w:hanging="360"/>
      <w:textAlignment w:val="auto"/>
      <w:outlineLvl w:val="0"/>
    </w:pPr>
    <w:rPr>
      <w:rFonts w:cs="Arial"/>
      <w:b/>
      <w:bCs/>
      <w:kern w:val="32"/>
      <w:sz w:val="32"/>
      <w:szCs w:val="32"/>
    </w:rPr>
  </w:style>
  <w:style w:type="paragraph" w:styleId="Heading2">
    <w:name w:val="heading 2"/>
    <w:basedOn w:val="Normal"/>
    <w:next w:val="Normal"/>
    <w:link w:val="Heading2Char"/>
    <w:unhideWhenUsed/>
    <w:qFormat/>
    <w:rsid w:val="003F6F5D"/>
    <w:pPr>
      <w:keepNext/>
      <w:numPr>
        <w:ilvl w:val="1"/>
        <w:numId w:val="1"/>
      </w:numPr>
      <w:tabs>
        <w:tab w:val="left" w:pos="720"/>
        <w:tab w:val="left" w:pos="1080"/>
        <w:tab w:val="left" w:pos="1440"/>
      </w:tabs>
      <w:spacing w:before="240" w:after="60"/>
      <w:textAlignment w:val="auto"/>
      <w:outlineLvl w:val="1"/>
    </w:pPr>
    <w:rPr>
      <w:b/>
      <w:bCs/>
      <w:i/>
      <w:iCs/>
      <w:sz w:val="28"/>
      <w:szCs w:val="28"/>
    </w:rPr>
  </w:style>
  <w:style w:type="paragraph" w:styleId="Heading3">
    <w:name w:val="heading 3"/>
    <w:basedOn w:val="Normal"/>
    <w:next w:val="Normal"/>
    <w:link w:val="Heading3Char"/>
    <w:unhideWhenUsed/>
    <w:qFormat/>
    <w:rsid w:val="003F6F5D"/>
    <w:pPr>
      <w:keepNext/>
      <w:numPr>
        <w:ilvl w:val="2"/>
        <w:numId w:val="1"/>
      </w:numPr>
      <w:tabs>
        <w:tab w:val="left" w:pos="360"/>
        <w:tab w:val="left" w:pos="720"/>
        <w:tab w:val="left" w:pos="1080"/>
        <w:tab w:val="left" w:pos="1440"/>
      </w:tabs>
      <w:spacing w:before="240" w:after="60"/>
      <w:textAlignment w:val="auto"/>
      <w:outlineLvl w:val="2"/>
    </w:pPr>
    <w:rPr>
      <w:b/>
      <w:bCs/>
      <w:sz w:val="26"/>
      <w:szCs w:val="26"/>
    </w:rPr>
  </w:style>
  <w:style w:type="paragraph" w:styleId="Heading4">
    <w:name w:val="heading 4"/>
    <w:aliases w:val="Heading 4 Char1,Heading 4 Char Char"/>
    <w:basedOn w:val="Normal"/>
    <w:next w:val="Normal"/>
    <w:link w:val="Heading4Char"/>
    <w:semiHidden/>
    <w:unhideWhenUsed/>
    <w:qFormat/>
    <w:rsid w:val="003F6F5D"/>
    <w:pPr>
      <w:keepNext/>
      <w:numPr>
        <w:ilvl w:val="3"/>
        <w:numId w:val="1"/>
      </w:numPr>
      <w:tabs>
        <w:tab w:val="left" w:pos="360"/>
        <w:tab w:val="left" w:pos="720"/>
        <w:tab w:val="left" w:pos="1080"/>
        <w:tab w:val="left" w:pos="1440"/>
      </w:tabs>
      <w:spacing w:before="240" w:after="60"/>
      <w:ind w:left="1080" w:hanging="1080"/>
      <w:textAlignment w:val="auto"/>
      <w:outlineLvl w:val="3"/>
    </w:pPr>
    <w:rPr>
      <w:sz w:val="28"/>
      <w:szCs w:val="28"/>
    </w:rPr>
  </w:style>
  <w:style w:type="paragraph" w:styleId="Heading5">
    <w:name w:val="heading 5"/>
    <w:basedOn w:val="Normal"/>
    <w:next w:val="Normal"/>
    <w:link w:val="Heading5Char"/>
    <w:semiHidden/>
    <w:unhideWhenUsed/>
    <w:qFormat/>
    <w:rsid w:val="003F6F5D"/>
    <w:pPr>
      <w:keepNext/>
      <w:numPr>
        <w:ilvl w:val="4"/>
        <w:numId w:val="1"/>
      </w:numPr>
      <w:tabs>
        <w:tab w:val="left" w:pos="360"/>
        <w:tab w:val="left" w:pos="720"/>
        <w:tab w:val="left" w:pos="1080"/>
        <w:tab w:val="left" w:pos="1440"/>
      </w:tabs>
      <w:spacing w:before="240" w:after="60"/>
      <w:ind w:left="1080" w:hanging="1080"/>
      <w:textAlignment w:val="auto"/>
      <w:outlineLvl w:val="4"/>
    </w:pPr>
    <w:rPr>
      <w:b/>
      <w:bCs/>
      <w:i/>
      <w:iCs/>
      <w:sz w:val="26"/>
      <w:szCs w:val="26"/>
    </w:rPr>
  </w:style>
  <w:style w:type="paragraph" w:styleId="Heading6">
    <w:name w:val="heading 6"/>
    <w:basedOn w:val="Normal"/>
    <w:next w:val="Normal"/>
    <w:link w:val="Heading6Char"/>
    <w:semiHidden/>
    <w:unhideWhenUsed/>
    <w:qFormat/>
    <w:rsid w:val="003F6F5D"/>
    <w:pPr>
      <w:keepNext/>
      <w:numPr>
        <w:ilvl w:val="5"/>
        <w:numId w:val="1"/>
      </w:numPr>
      <w:tabs>
        <w:tab w:val="left" w:pos="360"/>
        <w:tab w:val="left" w:pos="720"/>
        <w:tab w:val="left" w:pos="1080"/>
        <w:tab w:val="left" w:pos="1440"/>
      </w:tabs>
      <w:spacing w:before="240" w:after="60"/>
      <w:ind w:left="1080" w:hanging="1080"/>
      <w:textAlignment w:val="auto"/>
      <w:outlineLvl w:val="5"/>
    </w:pPr>
    <w:rPr>
      <w:b/>
      <w:bCs/>
      <w:sz w:val="22"/>
      <w:szCs w:val="22"/>
    </w:rPr>
  </w:style>
  <w:style w:type="paragraph" w:styleId="Heading7">
    <w:name w:val="heading 7"/>
    <w:basedOn w:val="Normal"/>
    <w:next w:val="Normal"/>
    <w:link w:val="Heading7Char"/>
    <w:semiHidden/>
    <w:unhideWhenUsed/>
    <w:qFormat/>
    <w:rsid w:val="003F6F5D"/>
    <w:pPr>
      <w:keepNext/>
      <w:numPr>
        <w:ilvl w:val="6"/>
        <w:numId w:val="1"/>
      </w:numPr>
      <w:tabs>
        <w:tab w:val="left" w:pos="360"/>
        <w:tab w:val="left" w:pos="720"/>
        <w:tab w:val="left" w:pos="1080"/>
        <w:tab w:val="left" w:pos="1440"/>
      </w:tabs>
      <w:spacing w:before="240" w:after="60"/>
      <w:ind w:left="1440" w:hanging="1440"/>
      <w:textAlignment w:val="auto"/>
      <w:outlineLvl w:val="6"/>
    </w:pPr>
    <w:rPr>
      <w:sz w:val="24"/>
      <w:szCs w:val="24"/>
    </w:rPr>
  </w:style>
  <w:style w:type="paragraph" w:styleId="Heading8">
    <w:name w:val="heading 8"/>
    <w:basedOn w:val="Normal"/>
    <w:next w:val="Normal"/>
    <w:link w:val="Heading8Char"/>
    <w:semiHidden/>
    <w:unhideWhenUsed/>
    <w:qFormat/>
    <w:rsid w:val="003F6F5D"/>
    <w:pPr>
      <w:keepNext/>
      <w:numPr>
        <w:ilvl w:val="7"/>
        <w:numId w:val="1"/>
      </w:numPr>
      <w:tabs>
        <w:tab w:val="left" w:pos="360"/>
        <w:tab w:val="left" w:pos="720"/>
        <w:tab w:val="left" w:pos="1080"/>
        <w:tab w:val="left" w:pos="1440"/>
        <w:tab w:val="left" w:pos="1800"/>
      </w:tabs>
      <w:spacing w:before="240" w:after="60"/>
      <w:ind w:left="1800" w:hanging="1800"/>
      <w:textAlignment w:val="auto"/>
      <w:outlineLvl w:val="7"/>
    </w:pPr>
    <w:rPr>
      <w:i/>
      <w:iCs/>
      <w:sz w:val="24"/>
      <w:szCs w:val="24"/>
    </w:rPr>
  </w:style>
  <w:style w:type="paragraph" w:styleId="Heading9">
    <w:name w:val="heading 9"/>
    <w:basedOn w:val="Normal"/>
    <w:next w:val="Normal"/>
    <w:link w:val="Heading9Char"/>
    <w:uiPriority w:val="9"/>
    <w:semiHidden/>
    <w:unhideWhenUsed/>
    <w:qFormat/>
    <w:rsid w:val="003769FD"/>
    <w:pPr>
      <w:keepNext/>
      <w:keepLines/>
      <w:spacing w:before="200"/>
      <w:ind w:left="1584" w:hanging="1584"/>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6F5D"/>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3F6F5D"/>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3F6F5D"/>
    <w:rPr>
      <w:rFonts w:ascii="Times New Roman" w:eastAsia="Times New Roman" w:hAnsi="Times New Roman" w:cs="Times New Roman"/>
      <w:b/>
      <w:bCs/>
      <w:sz w:val="26"/>
      <w:szCs w:val="26"/>
    </w:rPr>
  </w:style>
  <w:style w:type="character" w:customStyle="1" w:styleId="Heading4Char">
    <w:name w:val="Heading 4 Char"/>
    <w:aliases w:val="Heading 4 Char1 Char,Heading 4 Char Char Char"/>
    <w:basedOn w:val="DefaultParagraphFont"/>
    <w:link w:val="Heading4"/>
    <w:semiHidden/>
    <w:rsid w:val="003F6F5D"/>
    <w:rPr>
      <w:rFonts w:ascii="Times New Roman" w:eastAsia="Times New Roman" w:hAnsi="Times New Roman" w:cs="Times New Roman"/>
      <w:sz w:val="28"/>
      <w:szCs w:val="28"/>
    </w:rPr>
  </w:style>
  <w:style w:type="character" w:customStyle="1" w:styleId="Heading5Char">
    <w:name w:val="Heading 5 Char"/>
    <w:basedOn w:val="DefaultParagraphFont"/>
    <w:link w:val="Heading5"/>
    <w:semiHidden/>
    <w:rsid w:val="003F6F5D"/>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3F6F5D"/>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3F6F5D"/>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3F6F5D"/>
    <w:rPr>
      <w:rFonts w:ascii="Times New Roman" w:eastAsia="Times New Roman" w:hAnsi="Times New Roman" w:cs="Times New Roman"/>
      <w:i/>
      <w:iCs/>
      <w:sz w:val="24"/>
      <w:szCs w:val="24"/>
    </w:rPr>
  </w:style>
  <w:style w:type="character" w:styleId="Hyperlink">
    <w:name w:val="Hyperlink"/>
    <w:uiPriority w:val="99"/>
    <w:unhideWhenUsed/>
    <w:rsid w:val="003F6F5D"/>
    <w:rPr>
      <w:color w:val="0000FF"/>
      <w:u w:val="single"/>
    </w:rPr>
  </w:style>
  <w:style w:type="paragraph" w:styleId="BalloonText">
    <w:name w:val="Balloon Text"/>
    <w:basedOn w:val="Normal"/>
    <w:link w:val="BalloonTextChar"/>
    <w:uiPriority w:val="99"/>
    <w:semiHidden/>
    <w:unhideWhenUsed/>
    <w:rsid w:val="0061728C"/>
    <w:rPr>
      <w:rFonts w:ascii="Tahoma" w:hAnsi="Tahoma" w:cs="Tahoma"/>
      <w:sz w:val="16"/>
      <w:szCs w:val="16"/>
    </w:rPr>
  </w:style>
  <w:style w:type="character" w:customStyle="1" w:styleId="BalloonTextChar">
    <w:name w:val="Balloon Text Char"/>
    <w:basedOn w:val="DefaultParagraphFont"/>
    <w:link w:val="BalloonText"/>
    <w:uiPriority w:val="99"/>
    <w:semiHidden/>
    <w:rsid w:val="0061728C"/>
    <w:rPr>
      <w:rFonts w:ascii="Tahoma" w:eastAsia="Times New Roman" w:hAnsi="Tahoma" w:cs="Tahoma"/>
      <w:sz w:val="16"/>
      <w:szCs w:val="16"/>
    </w:rPr>
  </w:style>
  <w:style w:type="paragraph" w:styleId="Header">
    <w:name w:val="header"/>
    <w:basedOn w:val="Normal"/>
    <w:link w:val="HeaderChar"/>
    <w:uiPriority w:val="99"/>
    <w:semiHidden/>
    <w:unhideWhenUsed/>
    <w:rsid w:val="00496C6E"/>
    <w:pPr>
      <w:tabs>
        <w:tab w:val="center" w:pos="4320"/>
        <w:tab w:val="right" w:pos="8640"/>
      </w:tabs>
    </w:pPr>
  </w:style>
  <w:style w:type="character" w:customStyle="1" w:styleId="HeaderChar">
    <w:name w:val="Header Char"/>
    <w:basedOn w:val="DefaultParagraphFont"/>
    <w:link w:val="Header"/>
    <w:uiPriority w:val="99"/>
    <w:semiHidden/>
    <w:rsid w:val="00496C6E"/>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496C6E"/>
    <w:pPr>
      <w:tabs>
        <w:tab w:val="center" w:pos="4320"/>
        <w:tab w:val="right" w:pos="8640"/>
      </w:tabs>
    </w:pPr>
  </w:style>
  <w:style w:type="character" w:customStyle="1" w:styleId="FooterChar">
    <w:name w:val="Footer Char"/>
    <w:basedOn w:val="DefaultParagraphFont"/>
    <w:link w:val="Footer"/>
    <w:uiPriority w:val="99"/>
    <w:semiHidden/>
    <w:rsid w:val="00496C6E"/>
    <w:rPr>
      <w:rFonts w:ascii="Times New Roman" w:eastAsia="Times New Roman" w:hAnsi="Times New Roman" w:cs="Times New Roman"/>
      <w:sz w:val="20"/>
      <w:szCs w:val="20"/>
    </w:rPr>
  </w:style>
  <w:style w:type="character" w:customStyle="1" w:styleId="Heading9Char">
    <w:name w:val="Heading 9 Char"/>
    <w:basedOn w:val="DefaultParagraphFont"/>
    <w:link w:val="Heading9"/>
    <w:uiPriority w:val="9"/>
    <w:semiHidden/>
    <w:rsid w:val="003769FD"/>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3769FD"/>
    <w:pPr>
      <w:ind w:left="720"/>
      <w:contextualSpacing/>
    </w:pPr>
  </w:style>
  <w:style w:type="character" w:customStyle="1" w:styleId="arial9italic">
    <w:name w:val="arial 9 italic"/>
    <w:basedOn w:val="DefaultParagraphFont"/>
    <w:uiPriority w:val="1"/>
    <w:rsid w:val="0036502C"/>
    <w:rPr>
      <w:rFonts w:ascii="Arial" w:hAnsi="Arial" w:cs="Arial" w:hint="default"/>
      <w:i/>
      <w:iCs/>
    </w:rPr>
  </w:style>
  <w:style w:type="table" w:styleId="TableGrid">
    <w:name w:val="Table Grid"/>
    <w:basedOn w:val="TableNormal"/>
    <w:uiPriority w:val="59"/>
    <w:rsid w:val="00C6752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668870">
      <w:bodyDiv w:val="1"/>
      <w:marLeft w:val="0"/>
      <w:marRight w:val="0"/>
      <w:marTop w:val="0"/>
      <w:marBottom w:val="0"/>
      <w:divBdr>
        <w:top w:val="none" w:sz="0" w:space="0" w:color="auto"/>
        <w:left w:val="none" w:sz="0" w:space="0" w:color="auto"/>
        <w:bottom w:val="none" w:sz="0" w:space="0" w:color="auto"/>
        <w:right w:val="none" w:sz="0" w:space="0" w:color="auto"/>
      </w:divBdr>
    </w:div>
    <w:div w:id="574752157">
      <w:bodyDiv w:val="1"/>
      <w:marLeft w:val="0"/>
      <w:marRight w:val="0"/>
      <w:marTop w:val="0"/>
      <w:marBottom w:val="0"/>
      <w:divBdr>
        <w:top w:val="none" w:sz="0" w:space="0" w:color="auto"/>
        <w:left w:val="none" w:sz="0" w:space="0" w:color="auto"/>
        <w:bottom w:val="none" w:sz="0" w:space="0" w:color="auto"/>
        <w:right w:val="none" w:sz="0" w:space="0" w:color="auto"/>
      </w:divBdr>
    </w:div>
    <w:div w:id="1118331753">
      <w:bodyDiv w:val="1"/>
      <w:marLeft w:val="0"/>
      <w:marRight w:val="0"/>
      <w:marTop w:val="0"/>
      <w:marBottom w:val="0"/>
      <w:divBdr>
        <w:top w:val="none" w:sz="0" w:space="0" w:color="auto"/>
        <w:left w:val="none" w:sz="0" w:space="0" w:color="auto"/>
        <w:bottom w:val="none" w:sz="0" w:space="0" w:color="auto"/>
        <w:right w:val="none" w:sz="0" w:space="0" w:color="auto"/>
      </w:divBdr>
    </w:div>
    <w:div w:id="1342391158">
      <w:bodyDiv w:val="1"/>
      <w:marLeft w:val="0"/>
      <w:marRight w:val="0"/>
      <w:marTop w:val="0"/>
      <w:marBottom w:val="0"/>
      <w:divBdr>
        <w:top w:val="none" w:sz="0" w:space="0" w:color="auto"/>
        <w:left w:val="none" w:sz="0" w:space="0" w:color="auto"/>
        <w:bottom w:val="none" w:sz="0" w:space="0" w:color="auto"/>
        <w:right w:val="none" w:sz="0" w:space="0" w:color="auto"/>
      </w:divBdr>
    </w:div>
    <w:div w:id="1382901054">
      <w:bodyDiv w:val="1"/>
      <w:marLeft w:val="0"/>
      <w:marRight w:val="0"/>
      <w:marTop w:val="0"/>
      <w:marBottom w:val="0"/>
      <w:divBdr>
        <w:top w:val="none" w:sz="0" w:space="0" w:color="auto"/>
        <w:left w:val="none" w:sz="0" w:space="0" w:color="auto"/>
        <w:bottom w:val="none" w:sz="0" w:space="0" w:color="auto"/>
        <w:right w:val="none" w:sz="0" w:space="0" w:color="auto"/>
      </w:divBdr>
    </w:div>
    <w:div w:id="1483543468">
      <w:bodyDiv w:val="1"/>
      <w:marLeft w:val="0"/>
      <w:marRight w:val="0"/>
      <w:marTop w:val="0"/>
      <w:marBottom w:val="0"/>
      <w:divBdr>
        <w:top w:val="none" w:sz="0" w:space="0" w:color="auto"/>
        <w:left w:val="none" w:sz="0" w:space="0" w:color="auto"/>
        <w:bottom w:val="none" w:sz="0" w:space="0" w:color="auto"/>
        <w:right w:val="none" w:sz="0" w:space="0" w:color="auto"/>
      </w:divBdr>
    </w:div>
    <w:div w:id="1598322553">
      <w:bodyDiv w:val="1"/>
      <w:marLeft w:val="0"/>
      <w:marRight w:val="0"/>
      <w:marTop w:val="0"/>
      <w:marBottom w:val="0"/>
      <w:divBdr>
        <w:top w:val="none" w:sz="0" w:space="0" w:color="auto"/>
        <w:left w:val="none" w:sz="0" w:space="0" w:color="auto"/>
        <w:bottom w:val="none" w:sz="0" w:space="0" w:color="auto"/>
        <w:right w:val="none" w:sz="0" w:space="0" w:color="auto"/>
      </w:divBdr>
    </w:div>
    <w:div w:id="1607813650">
      <w:bodyDiv w:val="1"/>
      <w:marLeft w:val="0"/>
      <w:marRight w:val="0"/>
      <w:marTop w:val="0"/>
      <w:marBottom w:val="0"/>
      <w:divBdr>
        <w:top w:val="none" w:sz="0" w:space="0" w:color="auto"/>
        <w:left w:val="none" w:sz="0" w:space="0" w:color="auto"/>
        <w:bottom w:val="none" w:sz="0" w:space="0" w:color="auto"/>
        <w:right w:val="none" w:sz="0" w:space="0" w:color="auto"/>
      </w:divBdr>
    </w:div>
    <w:div w:id="1729180455">
      <w:bodyDiv w:val="1"/>
      <w:marLeft w:val="0"/>
      <w:marRight w:val="0"/>
      <w:marTop w:val="0"/>
      <w:marBottom w:val="0"/>
      <w:divBdr>
        <w:top w:val="none" w:sz="0" w:space="0" w:color="auto"/>
        <w:left w:val="none" w:sz="0" w:space="0" w:color="auto"/>
        <w:bottom w:val="none" w:sz="0" w:space="0" w:color="auto"/>
        <w:right w:val="none" w:sz="0" w:space="0" w:color="auto"/>
      </w:divBdr>
    </w:div>
    <w:div w:id="194950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m.xu@huawei.com" TargetMode="External"/><Relationship Id="rId18" Type="http://schemas.openxmlformats.org/officeDocument/2006/relationships/hyperlink" Target="mailto:martak@qti.qualcomm.com" TargetMode="External"/><Relationship Id="rId51"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mailto:minhua@broadcom.com" TargetMode="External"/><Relationship Id="rId7" Type="http://schemas.openxmlformats.org/officeDocument/2006/relationships/image" Target="media/image1.png"/><Relationship Id="rId12" Type="http://schemas.openxmlformats.org/officeDocument/2006/relationships/hyperlink" Target="mailto:Wei.Wang.sc@huawei.com" TargetMode="External"/><Relationship Id="rId17" Type="http://schemas.openxmlformats.org/officeDocument/2006/relationships/hyperlink" Target="mailto:Minezawa.Akira@ds.MitsubishiElectric.co.jp" TargetMode="External"/><Relationship Id="rId2" Type="http://schemas.openxmlformats.org/officeDocument/2006/relationships/styles" Target="styles.xml"/><Relationship Id="rId16" Type="http://schemas.openxmlformats.org/officeDocument/2006/relationships/hyperlink" Target="mailto:Miyazawa.Kazuyuki@cw.MitsubishiElectric.co.jp" TargetMode="External"/><Relationship Id="rId20" Type="http://schemas.openxmlformats.org/officeDocument/2006/relationships/hyperlink" Target="mailto:lizhu@microsoft.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han.Ma@huawei.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cohen@merl.com" TargetMode="External"/><Relationship Id="rId23" Type="http://schemas.openxmlformats.org/officeDocument/2006/relationships/fontTable" Target="fontTable.xml"/><Relationship Id="rId10" Type="http://schemas.openxmlformats.org/officeDocument/2006/relationships/hyperlink" Target="mailto:shan.liu@mediatek.com" TargetMode="External"/><Relationship Id="rId19" Type="http://schemas.openxmlformats.org/officeDocument/2006/relationships/hyperlink" Target="mailto:thsieh@qti.qualcomm.com" TargetMode="External"/><Relationship Id="rId52"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joels@qti.qualcomm.com" TargetMode="External"/><Relationship Id="rId14" Type="http://schemas.openxmlformats.org/officeDocument/2006/relationships/hyperlink" Target="mailto:haoping.yu@huawei.com" TargetMode="External"/><Relationship Id="rId22" Type="http://schemas.openxmlformats.org/officeDocument/2006/relationships/hyperlink" Target="mailto:kimse@sharp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1724</Words>
  <Characters>9830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InterDigital Communications, LLC</Company>
  <LinksUpToDate>false</LinksUpToDate>
  <CharactersWithSpaces>11531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Xiu, Xiaoyu</dc:creator>
  <cp:lastModifiedBy>Mediatek</cp:lastModifiedBy>
  <cp:revision>3</cp:revision>
  <dcterms:created xsi:type="dcterms:W3CDTF">2014-04-18T18:05:00Z</dcterms:created>
  <dcterms:modified xsi:type="dcterms:W3CDTF">2014-04-18T18:07:00Z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