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04A53">
        <w:tc>
          <w:tcPr>
            <w:tcW w:w="6408" w:type="dxa"/>
          </w:tcPr>
          <w:p w:rsidR="005106C1" w:rsidRPr="005B217D" w:rsidRDefault="0099231C" w:rsidP="005106C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9231C">
              <w:rPr>
                <w:b/>
                <w:szCs w:val="22"/>
                <w:lang w:val="en-CA"/>
              </w:rPr>
              <w:pict>
                <v:group id="_x0000_s1076" style="position:absolute;margin-left:-4.15pt;margin-top:-27.5pt;width:23.3pt;height:24.6pt;z-index:251660288" coordorigin="9,2" coordsize="466,492">
                  <v:line id="_x0000_s1077" style="position:absolute" from="9,9" to="10,489" strokecolor="white" strokeweight="36e-5mm"/>
                  <v:line id="_x0000_s1078" style="position:absolute" from="9,493" to="474,494" strokecolor="white" strokeweight="36e-5mm"/>
                  <v:line id="_x0000_s1079" style="position:absolute;flip:y" from="474,9" to="475,493" strokecolor="white" strokeweight="36e-5mm"/>
                  <v:line id="_x0000_s1080" style="position:absolute;flip:x" from="9,9" to="471,10" strokecolor="white" strokeweight="36e-5mm"/>
                  <v:line id="_x0000_s1081" style="position:absolute" from="9,9" to="10,10" strokecolor="white" strokeweight="36e-5mm"/>
                  <v:shape id="_x0000_s108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8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8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8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8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8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8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8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9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9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9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9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9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9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9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9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9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9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106C1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7" name="図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106C1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76" name="図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106C1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5106C1" w:rsidRPr="005B217D" w:rsidRDefault="005106C1" w:rsidP="005106C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904A53" w:rsidRDefault="005106C1" w:rsidP="005106C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17</w:t>
            </w:r>
            <w:r w:rsidRPr="00B648F1">
              <w:t xml:space="preserve">th Meeting: </w:t>
            </w:r>
            <w:r>
              <w:rPr>
                <w:lang w:val="en-CA"/>
              </w:rPr>
              <w:t>Valencia,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ES, 27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904A53" w:rsidRDefault="005106C1" w:rsidP="005106C1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Document: JCTVC-</w:t>
            </w:r>
            <w:r>
              <w:rPr>
                <w:lang w:val="en-CA"/>
              </w:rPr>
              <w:t>Q</w:t>
            </w:r>
            <w:r w:rsidR="00AD607D">
              <w:rPr>
                <w:rFonts w:hint="eastAsia"/>
                <w:lang w:val="en-CA" w:eastAsia="ja-JP"/>
              </w:rPr>
              <w:t>0212</w:t>
            </w:r>
            <w:ins w:id="0" w:author="kei" w:date="2014-03-28T17:50:00Z">
              <w:r w:rsidR="00A16311">
                <w:rPr>
                  <w:rFonts w:hint="eastAsia"/>
                  <w:lang w:val="en-CA" w:eastAsia="ja-JP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04A53">
        <w:tc>
          <w:tcPr>
            <w:tcW w:w="1458" w:type="dxa"/>
          </w:tcPr>
          <w:p w:rsidR="00E61DAC" w:rsidRPr="00904A5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C5AFC" w:rsidRDefault="008143A2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AHG5: </w:t>
            </w:r>
            <w:r w:rsidR="004A1618">
              <w:rPr>
                <w:rFonts w:hint="eastAsia"/>
                <w:b/>
                <w:szCs w:val="22"/>
                <w:lang w:val="en-CA" w:eastAsia="ja-JP"/>
              </w:rPr>
              <w:t xml:space="preserve">Objective and subjective </w:t>
            </w:r>
            <w:r w:rsidR="00390BDD" w:rsidRPr="00904A53">
              <w:rPr>
                <w:rFonts w:hint="eastAsia"/>
                <w:b/>
                <w:szCs w:val="22"/>
                <w:lang w:val="en-CA" w:eastAsia="ja-JP"/>
              </w:rPr>
              <w:t>evaluation</w:t>
            </w:r>
            <w:r w:rsidR="000C5CCB"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="00390BDD" w:rsidRPr="00904A53">
              <w:rPr>
                <w:rFonts w:hint="eastAsia"/>
                <w:b/>
                <w:szCs w:val="22"/>
                <w:lang w:val="en-CA" w:eastAsia="ja-JP"/>
              </w:rPr>
              <w:t xml:space="preserve"> of cross-component decorrelation</w:t>
            </w:r>
            <w:r w:rsidR="00451F65">
              <w:rPr>
                <w:rFonts w:hint="eastAsia"/>
                <w:b/>
                <w:szCs w:val="22"/>
                <w:lang w:val="en-CA" w:eastAsia="ja-JP"/>
              </w:rPr>
              <w:t xml:space="preserve"> in RExt6.0</w:t>
            </w:r>
            <w:r w:rsidR="000F792B">
              <w:rPr>
                <w:rFonts w:hint="eastAsia"/>
                <w:b/>
                <w:szCs w:val="22"/>
                <w:lang w:val="en-CA" w:eastAsia="ja-JP"/>
              </w:rPr>
              <w:t xml:space="preserve"> for range extensions</w:t>
            </w:r>
            <w:r w:rsidR="00FC5AFC">
              <w:rPr>
                <w:rFonts w:hint="eastAsia"/>
                <w:b/>
                <w:szCs w:val="22"/>
                <w:lang w:val="en-CA" w:eastAsia="ja-JP"/>
              </w:rPr>
              <w:t xml:space="preserve"> profile</w:t>
            </w:r>
          </w:p>
        </w:tc>
      </w:tr>
      <w:tr w:rsidR="00E61DAC" w:rsidRPr="00904A53">
        <w:tc>
          <w:tcPr>
            <w:tcW w:w="1458" w:type="dxa"/>
          </w:tcPr>
          <w:p w:rsidR="00E61DAC" w:rsidRPr="00904A5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04A53" w:rsidRDefault="00E61DAC" w:rsidP="00390BDD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t xml:space="preserve">Input Document to </w:t>
            </w:r>
            <w:r w:rsidR="00AE341B" w:rsidRPr="00904A53">
              <w:rPr>
                <w:szCs w:val="22"/>
                <w:lang w:val="en-CA"/>
              </w:rPr>
              <w:t>JCT-VC</w:t>
            </w:r>
          </w:p>
        </w:tc>
      </w:tr>
      <w:tr w:rsidR="00E61DAC" w:rsidRPr="00904A53">
        <w:tc>
          <w:tcPr>
            <w:tcW w:w="1458" w:type="dxa"/>
          </w:tcPr>
          <w:p w:rsidR="00E61DAC" w:rsidRPr="00904A5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04A53" w:rsidRDefault="00390BDD" w:rsidP="00390BDD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t>Proposal</w:t>
            </w:r>
            <w:r w:rsidRPr="00904A53">
              <w:rPr>
                <w:rFonts w:hint="eastAsia"/>
                <w:szCs w:val="22"/>
                <w:lang w:val="en-CA" w:eastAsia="ja-JP"/>
              </w:rPr>
              <w:t xml:space="preserve"> and</w:t>
            </w:r>
            <w:r w:rsidR="00E61DAC" w:rsidRPr="00904A53">
              <w:rPr>
                <w:szCs w:val="22"/>
                <w:lang w:val="en-CA"/>
              </w:rPr>
              <w:t xml:space="preserve"> Information</w:t>
            </w:r>
          </w:p>
        </w:tc>
      </w:tr>
      <w:tr w:rsidR="00381034" w:rsidRPr="00904A53">
        <w:tc>
          <w:tcPr>
            <w:tcW w:w="1458" w:type="dxa"/>
          </w:tcPr>
          <w:p w:rsidR="00381034" w:rsidRPr="00904A53" w:rsidRDefault="00381034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Author(s) or</w:t>
            </w:r>
            <w:r w:rsidRPr="00904A53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81034" w:rsidRPr="00904A53" w:rsidRDefault="00381034" w:rsidP="002120EB">
            <w:pPr>
              <w:spacing w:before="60" w:after="60"/>
              <w:rPr>
                <w:szCs w:val="22"/>
                <w:lang w:eastAsia="ja-JP"/>
              </w:rPr>
            </w:pPr>
            <w:r w:rsidRPr="00904A53">
              <w:rPr>
                <w:szCs w:val="22"/>
              </w:rPr>
              <w:t>Kei Kawamura</w:t>
            </w:r>
            <w:r w:rsidRPr="00904A53">
              <w:rPr>
                <w:rFonts w:hint="eastAsia"/>
                <w:szCs w:val="22"/>
                <w:lang w:eastAsia="ja-JP"/>
              </w:rPr>
              <w:br/>
            </w:r>
            <w:proofErr w:type="spellStart"/>
            <w:r w:rsidRPr="00904A53">
              <w:rPr>
                <w:szCs w:val="22"/>
              </w:rPr>
              <w:t>Sei</w:t>
            </w:r>
            <w:proofErr w:type="spellEnd"/>
            <w:r w:rsidRPr="00904A53">
              <w:rPr>
                <w:szCs w:val="22"/>
              </w:rPr>
              <w:t xml:space="preserve"> Naito</w:t>
            </w:r>
          </w:p>
          <w:p w:rsidR="00381034" w:rsidRPr="00904A53" w:rsidRDefault="00381034" w:rsidP="002120EB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</w:rPr>
              <w:t xml:space="preserve">2-1-15, </w:t>
            </w:r>
            <w:proofErr w:type="spellStart"/>
            <w:r w:rsidRPr="00904A53">
              <w:rPr>
                <w:szCs w:val="22"/>
              </w:rPr>
              <w:t>Ohara</w:t>
            </w:r>
            <w:proofErr w:type="spellEnd"/>
            <w:r w:rsidRPr="00904A53">
              <w:rPr>
                <w:szCs w:val="22"/>
              </w:rPr>
              <w:t xml:space="preserve">, </w:t>
            </w:r>
            <w:proofErr w:type="spellStart"/>
            <w:r w:rsidRPr="00904A53">
              <w:rPr>
                <w:szCs w:val="22"/>
              </w:rPr>
              <w:t>Fujimino-shi</w:t>
            </w:r>
            <w:proofErr w:type="spellEnd"/>
            <w:r w:rsidRPr="00904A53">
              <w:rPr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381034" w:rsidRPr="00904A53" w:rsidRDefault="00381034" w:rsidP="002120EB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br/>
              <w:t>Tel:</w:t>
            </w:r>
            <w:r w:rsidRPr="00904A53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81034" w:rsidRPr="00904A53" w:rsidRDefault="00381034" w:rsidP="002120EB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br/>
            </w:r>
            <w:r w:rsidRPr="00904A53">
              <w:rPr>
                <w:szCs w:val="22"/>
              </w:rPr>
              <w:t>+81 49 278 7411</w:t>
            </w:r>
            <w:r w:rsidRPr="00904A53">
              <w:rPr>
                <w:rFonts w:hint="eastAsia"/>
                <w:szCs w:val="22"/>
                <w:lang w:eastAsia="ja-JP"/>
              </w:rPr>
              <w:br/>
            </w:r>
            <w:hyperlink r:id="rId10" w:history="1">
              <w:r w:rsidRPr="00904A53">
                <w:rPr>
                  <w:rStyle w:val="a6"/>
                  <w:szCs w:val="22"/>
                </w:rPr>
                <w:t>ki-kawamura@kddi.com</w:t>
              </w:r>
            </w:hyperlink>
          </w:p>
        </w:tc>
      </w:tr>
      <w:tr w:rsidR="00381034" w:rsidRPr="00904A53">
        <w:tc>
          <w:tcPr>
            <w:tcW w:w="1458" w:type="dxa"/>
          </w:tcPr>
          <w:p w:rsidR="00381034" w:rsidRPr="00904A53" w:rsidRDefault="00381034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81034" w:rsidRPr="00904A53" w:rsidRDefault="00381034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</w:rPr>
              <w:t>KDDI Corp. (KDDI R&amp;D Laboratories</w:t>
            </w:r>
            <w:r w:rsidRPr="00904A53">
              <w:rPr>
                <w:rFonts w:hint="eastAsia"/>
                <w:szCs w:val="22"/>
                <w:lang w:eastAsia="ja-JP"/>
              </w:rPr>
              <w:t>, Inc.</w:t>
            </w:r>
            <w:r w:rsidRPr="00904A53">
              <w:rPr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4A1618" w:rsidP="00E523D3">
      <w:pPr>
        <w:rPr>
          <w:szCs w:val="22"/>
          <w:lang w:val="en-CA"/>
        </w:rPr>
      </w:pPr>
      <w:r>
        <w:rPr>
          <w:lang w:val="en-CA"/>
        </w:rPr>
        <w:t xml:space="preserve">This contribution reports objective and subjective performance of the </w:t>
      </w:r>
      <w:r>
        <w:rPr>
          <w:rFonts w:hint="eastAsia"/>
          <w:lang w:val="en-CA" w:eastAsia="ja-JP"/>
        </w:rPr>
        <w:t>cross-compo</w:t>
      </w:r>
      <w:r w:rsidR="00B61DF0">
        <w:rPr>
          <w:rFonts w:hint="eastAsia"/>
          <w:lang w:val="en-CA" w:eastAsia="ja-JP"/>
        </w:rPr>
        <w:t xml:space="preserve">nent decorrelation tool </w:t>
      </w:r>
      <w:r w:rsidR="00451F65">
        <w:rPr>
          <w:rFonts w:hint="eastAsia"/>
          <w:lang w:val="en-CA" w:eastAsia="ja-JP"/>
        </w:rPr>
        <w:t xml:space="preserve">in RExt6.0 </w:t>
      </w:r>
      <w:r w:rsidR="00B61DF0">
        <w:rPr>
          <w:rFonts w:hint="eastAsia"/>
          <w:lang w:val="en-CA" w:eastAsia="ja-JP"/>
        </w:rPr>
        <w:t xml:space="preserve">for the </w:t>
      </w:r>
      <w:r>
        <w:rPr>
          <w:rFonts w:hint="eastAsia"/>
          <w:lang w:val="en-CA" w:eastAsia="ja-JP"/>
        </w:rPr>
        <w:t>general content</w:t>
      </w:r>
      <w:r w:rsidR="00B61DF0">
        <w:rPr>
          <w:rFonts w:hint="eastAsia"/>
          <w:lang w:val="en-CA" w:eastAsia="ja-JP"/>
        </w:rPr>
        <w:t xml:space="preserve"> (camera captured content</w:t>
      </w:r>
      <w:r>
        <w:rPr>
          <w:rFonts w:hint="eastAsia"/>
          <w:lang w:val="en-CA" w:eastAsia="ja-JP"/>
        </w:rPr>
        <w:t>).</w:t>
      </w:r>
      <w:r w:rsidR="00451F65">
        <w:rPr>
          <w:rFonts w:hint="eastAsia"/>
          <w:lang w:val="en-CA" w:eastAsia="ja-JP"/>
        </w:rPr>
        <w:t xml:space="preserve"> This contribution provides an </w:t>
      </w:r>
      <w:r w:rsidR="00451F65">
        <w:rPr>
          <w:lang w:val="en-CA" w:eastAsia="ja-JP"/>
        </w:rPr>
        <w:t>update</w:t>
      </w:r>
      <w:r w:rsidR="00451F65">
        <w:rPr>
          <w:rFonts w:hint="eastAsia"/>
          <w:lang w:val="en-CA" w:eastAsia="ja-JP"/>
        </w:rPr>
        <w:t xml:space="preserve"> on the results from the </w:t>
      </w:r>
      <w:r w:rsidR="003C3368">
        <w:rPr>
          <w:rFonts w:hint="eastAsia"/>
          <w:lang w:val="en-CA" w:eastAsia="ja-JP"/>
        </w:rPr>
        <w:t xml:space="preserve">previous report in </w:t>
      </w:r>
      <w:r w:rsidR="00451F65">
        <w:rPr>
          <w:lang w:val="en-CA" w:eastAsia="ja-JP"/>
        </w:rPr>
        <w:t>JCTVC-P0099</w:t>
      </w:r>
      <w:r w:rsidR="00451F65">
        <w:rPr>
          <w:rFonts w:hint="eastAsia"/>
          <w:lang w:val="en-CA" w:eastAsia="ja-JP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1D7F17" w:rsidRDefault="001D7F17" w:rsidP="004234F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Range extensions profile was studied at the previou</w:t>
      </w:r>
      <w:r w:rsidR="00E32E07">
        <w:rPr>
          <w:rFonts w:hint="eastAsia"/>
          <w:szCs w:val="22"/>
          <w:lang w:val="en-CA" w:eastAsia="ja-JP"/>
        </w:rPr>
        <w:t>s meeting</w:t>
      </w:r>
      <w:r w:rsidR="009713CA">
        <w:rPr>
          <w:rFonts w:hint="eastAsia"/>
          <w:szCs w:val="22"/>
          <w:lang w:val="en-CA" w:eastAsia="ja-JP"/>
        </w:rPr>
        <w:t>s</w:t>
      </w:r>
      <w:r w:rsidR="00E32E07">
        <w:rPr>
          <w:rFonts w:hint="eastAsia"/>
          <w:szCs w:val="22"/>
          <w:lang w:val="en-CA" w:eastAsia="ja-JP"/>
        </w:rPr>
        <w:t xml:space="preserve">, </w:t>
      </w:r>
      <w:r w:rsidR="009713CA">
        <w:rPr>
          <w:rFonts w:hint="eastAsia"/>
          <w:szCs w:val="22"/>
          <w:lang w:val="en-CA" w:eastAsia="ja-JP"/>
        </w:rPr>
        <w:t xml:space="preserve">then </w:t>
      </w:r>
      <w:r w:rsidR="00B61DF0">
        <w:rPr>
          <w:rFonts w:hint="eastAsia"/>
          <w:szCs w:val="22"/>
          <w:lang w:val="en-CA" w:eastAsia="ja-JP"/>
        </w:rPr>
        <w:t xml:space="preserve">the </w:t>
      </w:r>
      <w:r w:rsidR="00E32E07">
        <w:rPr>
          <w:rFonts w:hint="eastAsia"/>
          <w:szCs w:val="22"/>
          <w:lang w:val="en-CA" w:eastAsia="ja-JP"/>
        </w:rPr>
        <w:t>4:4:4 profile remains</w:t>
      </w:r>
      <w:r>
        <w:rPr>
          <w:rFonts w:hint="eastAsia"/>
          <w:szCs w:val="22"/>
          <w:lang w:val="en-CA" w:eastAsia="ja-JP"/>
        </w:rPr>
        <w:t xml:space="preserve"> under consideration. At </w:t>
      </w:r>
      <w:r w:rsidR="00451F65">
        <w:rPr>
          <w:rFonts w:hint="eastAsia"/>
          <w:szCs w:val="22"/>
          <w:lang w:val="en-CA" w:eastAsia="ja-JP"/>
        </w:rPr>
        <w:t>the 15</w:t>
      </w:r>
      <w:r w:rsidR="003C466F" w:rsidRPr="003C466F">
        <w:rPr>
          <w:szCs w:val="22"/>
          <w:vertAlign w:val="superscript"/>
          <w:lang w:val="en-CA" w:eastAsia="ja-JP"/>
        </w:rPr>
        <w:t>th</w:t>
      </w:r>
      <w:r w:rsidR="00451F65">
        <w:rPr>
          <w:rFonts w:hint="eastAsia"/>
          <w:szCs w:val="22"/>
          <w:lang w:val="en-CA" w:eastAsia="ja-JP"/>
        </w:rPr>
        <w:t xml:space="preserve"> </w:t>
      </w:r>
      <w:r w:rsidR="00E32E07">
        <w:rPr>
          <w:rFonts w:hint="eastAsia"/>
          <w:szCs w:val="22"/>
          <w:lang w:val="en-CA" w:eastAsia="ja-JP"/>
        </w:rPr>
        <w:t>meeting</w:t>
      </w:r>
      <w:r>
        <w:rPr>
          <w:rFonts w:hint="eastAsia"/>
          <w:szCs w:val="22"/>
          <w:lang w:val="en-CA" w:eastAsia="ja-JP"/>
        </w:rPr>
        <w:t xml:space="preserve">, </w:t>
      </w:r>
      <w:r w:rsidR="00451F65">
        <w:rPr>
          <w:rFonts w:hint="eastAsia"/>
          <w:szCs w:val="22"/>
          <w:lang w:val="en-CA" w:eastAsia="ja-JP"/>
        </w:rPr>
        <w:t xml:space="preserve">the </w:t>
      </w:r>
      <w:r>
        <w:rPr>
          <w:rFonts w:hint="eastAsia"/>
          <w:szCs w:val="22"/>
          <w:lang w:val="en-CA" w:eastAsia="ja-JP"/>
        </w:rPr>
        <w:t>cross-component decorrelation</w:t>
      </w:r>
      <w:r w:rsidR="00737429">
        <w:rPr>
          <w:rFonts w:hint="eastAsia"/>
          <w:szCs w:val="22"/>
          <w:lang w:val="en-CA" w:eastAsia="ja-JP"/>
        </w:rPr>
        <w:t xml:space="preserve"> (CCD)</w:t>
      </w:r>
      <w:r>
        <w:rPr>
          <w:rFonts w:hint="eastAsia"/>
          <w:szCs w:val="22"/>
          <w:lang w:val="en-CA" w:eastAsia="ja-JP"/>
        </w:rPr>
        <w:t xml:space="preserve"> </w:t>
      </w:r>
      <w:r w:rsidR="009713CA">
        <w:rPr>
          <w:rFonts w:hint="eastAsia"/>
          <w:szCs w:val="22"/>
          <w:lang w:val="en-CA" w:eastAsia="ja-JP"/>
        </w:rPr>
        <w:t>was</w:t>
      </w:r>
      <w:r>
        <w:rPr>
          <w:rFonts w:hint="eastAsia"/>
          <w:szCs w:val="22"/>
          <w:lang w:val="en-CA" w:eastAsia="ja-JP"/>
        </w:rPr>
        <w:t xml:space="preserve"> adopted to the </w:t>
      </w:r>
      <w:r w:rsidR="00E32E07">
        <w:rPr>
          <w:rFonts w:hint="eastAsia"/>
          <w:szCs w:val="22"/>
          <w:lang w:val="en-CA" w:eastAsia="ja-JP"/>
        </w:rPr>
        <w:t xml:space="preserve">draft specification of the </w:t>
      </w:r>
      <w:r>
        <w:rPr>
          <w:rFonts w:hint="eastAsia"/>
          <w:szCs w:val="22"/>
          <w:lang w:val="en-CA" w:eastAsia="ja-JP"/>
        </w:rPr>
        <w:t>range extensions</w:t>
      </w:r>
      <w:r w:rsidR="00E32E07">
        <w:rPr>
          <w:rFonts w:hint="eastAsia"/>
          <w:szCs w:val="22"/>
          <w:lang w:val="en-CA" w:eastAsia="ja-JP"/>
        </w:rPr>
        <w:t xml:space="preserve"> </w:t>
      </w:r>
      <w:r w:rsidR="0099231C">
        <w:rPr>
          <w:szCs w:val="22"/>
          <w:lang w:val="en-CA" w:eastAsia="ja-JP"/>
        </w:rPr>
        <w:fldChar w:fldCharType="begin"/>
      </w:r>
      <w:r w:rsidR="00E32E07">
        <w:rPr>
          <w:szCs w:val="22"/>
          <w:lang w:val="en-CA" w:eastAsia="ja-JP"/>
        </w:rPr>
        <w:instrText xml:space="preserve"> </w:instrText>
      </w:r>
      <w:r w:rsidR="00E32E07">
        <w:rPr>
          <w:rFonts w:hint="eastAsia"/>
          <w:szCs w:val="22"/>
          <w:lang w:val="en-CA" w:eastAsia="ja-JP"/>
        </w:rPr>
        <w:instrText>REF _Ref375826165 \r \h</w:instrText>
      </w:r>
      <w:r w:rsidR="00E32E07">
        <w:rPr>
          <w:szCs w:val="22"/>
          <w:lang w:val="en-CA" w:eastAsia="ja-JP"/>
        </w:rPr>
        <w:instrText xml:space="preserve"> </w:instrText>
      </w:r>
      <w:r w:rsidR="0099231C">
        <w:rPr>
          <w:szCs w:val="22"/>
          <w:lang w:val="en-CA" w:eastAsia="ja-JP"/>
        </w:rPr>
      </w:r>
      <w:r w:rsidR="0099231C">
        <w:rPr>
          <w:szCs w:val="22"/>
          <w:lang w:val="en-CA" w:eastAsia="ja-JP"/>
        </w:rPr>
        <w:fldChar w:fldCharType="separate"/>
      </w:r>
      <w:r w:rsidR="00E32E07">
        <w:rPr>
          <w:szCs w:val="22"/>
          <w:lang w:val="en-CA" w:eastAsia="ja-JP"/>
        </w:rPr>
        <w:t>[1]</w:t>
      </w:r>
      <w:r w:rsidR="0099231C">
        <w:rPr>
          <w:szCs w:val="22"/>
          <w:lang w:val="en-CA" w:eastAsia="ja-JP"/>
        </w:rPr>
        <w:fldChar w:fldCharType="end"/>
      </w:r>
      <w:r>
        <w:rPr>
          <w:rFonts w:hint="eastAsia"/>
          <w:szCs w:val="22"/>
          <w:lang w:val="en-CA" w:eastAsia="ja-JP"/>
        </w:rPr>
        <w:t>.</w:t>
      </w:r>
    </w:p>
    <w:p w:rsidR="00E32E07" w:rsidRDefault="001D7F17" w:rsidP="004234F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Since </w:t>
      </w:r>
      <w:r w:rsidR="00737429">
        <w:rPr>
          <w:rFonts w:hint="eastAsia"/>
          <w:szCs w:val="22"/>
          <w:lang w:val="en-CA" w:eastAsia="ja-JP"/>
        </w:rPr>
        <w:t xml:space="preserve">a correlation </w:t>
      </w:r>
      <w:r w:rsidR="00840B5D">
        <w:rPr>
          <w:rFonts w:hint="eastAsia"/>
          <w:szCs w:val="22"/>
          <w:lang w:val="en-CA" w:eastAsia="ja-JP"/>
        </w:rPr>
        <w:t>among</w:t>
      </w:r>
      <w:r w:rsidR="00737429">
        <w:rPr>
          <w:rFonts w:hint="eastAsia"/>
          <w:szCs w:val="22"/>
          <w:lang w:val="en-CA" w:eastAsia="ja-JP"/>
        </w:rPr>
        <w:t xml:space="preserve"> cross components in </w:t>
      </w:r>
      <w:r>
        <w:rPr>
          <w:rFonts w:hint="eastAsia"/>
          <w:szCs w:val="22"/>
          <w:lang w:val="en-CA" w:eastAsia="ja-JP"/>
        </w:rPr>
        <w:t xml:space="preserve">RGB color space </w:t>
      </w:r>
      <w:r w:rsidR="00321F6F">
        <w:rPr>
          <w:rFonts w:hint="eastAsia"/>
          <w:szCs w:val="22"/>
          <w:lang w:val="en-CA" w:eastAsia="ja-JP"/>
        </w:rPr>
        <w:t xml:space="preserve">is </w:t>
      </w:r>
      <w:r w:rsidR="00737429">
        <w:rPr>
          <w:rFonts w:hint="eastAsia"/>
          <w:szCs w:val="22"/>
          <w:lang w:val="en-CA" w:eastAsia="ja-JP"/>
        </w:rPr>
        <w:t xml:space="preserve">high, </w:t>
      </w:r>
      <w:r>
        <w:rPr>
          <w:rFonts w:hint="eastAsia"/>
          <w:szCs w:val="22"/>
          <w:lang w:val="en-CA" w:eastAsia="ja-JP"/>
        </w:rPr>
        <w:t xml:space="preserve">bit-rate reduction </w:t>
      </w:r>
      <w:r w:rsidR="00E32E07">
        <w:rPr>
          <w:rFonts w:hint="eastAsia"/>
          <w:szCs w:val="22"/>
          <w:lang w:val="en-CA" w:eastAsia="ja-JP"/>
        </w:rPr>
        <w:t xml:space="preserve">ratio </w:t>
      </w:r>
      <w:r>
        <w:rPr>
          <w:rFonts w:hint="eastAsia"/>
          <w:szCs w:val="22"/>
          <w:lang w:val="en-CA" w:eastAsia="ja-JP"/>
        </w:rPr>
        <w:t xml:space="preserve">by the tool becomes large. </w:t>
      </w:r>
      <w:r w:rsidR="00E32E07">
        <w:rPr>
          <w:szCs w:val="22"/>
          <w:lang w:val="en-CA" w:eastAsia="ja-JP"/>
        </w:rPr>
        <w:t>T</w:t>
      </w:r>
      <w:r w:rsidR="00B61DF0">
        <w:rPr>
          <w:rFonts w:hint="eastAsia"/>
          <w:szCs w:val="22"/>
          <w:lang w:val="en-CA" w:eastAsia="ja-JP"/>
        </w:rPr>
        <w:t xml:space="preserve">herefore, </w:t>
      </w:r>
      <w:r w:rsidR="00E32E07">
        <w:rPr>
          <w:rFonts w:hint="eastAsia"/>
          <w:szCs w:val="22"/>
          <w:lang w:val="en-CA" w:eastAsia="ja-JP"/>
        </w:rPr>
        <w:t xml:space="preserve">bit-rate reduction </w:t>
      </w:r>
      <w:r w:rsidR="00B61DF0">
        <w:rPr>
          <w:rFonts w:hint="eastAsia"/>
          <w:szCs w:val="22"/>
          <w:lang w:val="en-CA" w:eastAsia="ja-JP"/>
        </w:rPr>
        <w:t xml:space="preserve">ratio </w:t>
      </w:r>
      <w:r w:rsidR="00E32E07">
        <w:rPr>
          <w:rFonts w:hint="eastAsia"/>
          <w:szCs w:val="22"/>
          <w:lang w:val="en-CA" w:eastAsia="ja-JP"/>
        </w:rPr>
        <w:t xml:space="preserve">in </w:t>
      </w:r>
      <w:proofErr w:type="spellStart"/>
      <w:r w:rsidR="00E32E07">
        <w:rPr>
          <w:rFonts w:hint="eastAsia"/>
          <w:szCs w:val="22"/>
          <w:lang w:val="en-CA" w:eastAsia="ja-JP"/>
        </w:rPr>
        <w:t>YCbCr</w:t>
      </w:r>
      <w:proofErr w:type="spellEnd"/>
      <w:r w:rsidR="00E32E07">
        <w:rPr>
          <w:rFonts w:hint="eastAsia"/>
          <w:szCs w:val="22"/>
          <w:lang w:val="en-CA" w:eastAsia="ja-JP"/>
        </w:rPr>
        <w:t xml:space="preserve"> color space is </w:t>
      </w:r>
      <w:r w:rsidR="00737429">
        <w:rPr>
          <w:rFonts w:hint="eastAsia"/>
          <w:szCs w:val="22"/>
          <w:lang w:val="en-CA" w:eastAsia="ja-JP"/>
        </w:rPr>
        <w:t>studied</w:t>
      </w:r>
      <w:r w:rsidR="00E32E07">
        <w:rPr>
          <w:rFonts w:hint="eastAsia"/>
          <w:szCs w:val="22"/>
          <w:lang w:val="en-CA" w:eastAsia="ja-JP"/>
        </w:rPr>
        <w:t xml:space="preserve">. </w:t>
      </w:r>
      <w:r w:rsidR="001C2BCF">
        <w:rPr>
          <w:rFonts w:hint="eastAsia"/>
          <w:szCs w:val="22"/>
          <w:lang w:val="en-CA" w:eastAsia="ja-JP"/>
        </w:rPr>
        <w:t>In</w:t>
      </w:r>
      <w:r w:rsidR="00B61DF0">
        <w:rPr>
          <w:rFonts w:hint="eastAsia"/>
          <w:szCs w:val="22"/>
          <w:lang w:val="en-CA" w:eastAsia="ja-JP"/>
        </w:rPr>
        <w:t xml:space="preserve"> the same manner, </w:t>
      </w:r>
      <w:proofErr w:type="spellStart"/>
      <w:r w:rsidR="00E32E07">
        <w:rPr>
          <w:rFonts w:hint="eastAsia"/>
          <w:szCs w:val="22"/>
          <w:lang w:val="en-CA" w:eastAsia="ja-JP"/>
        </w:rPr>
        <w:t>YCbCr</w:t>
      </w:r>
      <w:proofErr w:type="spellEnd"/>
      <w:r w:rsidR="00E32E07">
        <w:rPr>
          <w:rFonts w:hint="eastAsia"/>
          <w:szCs w:val="22"/>
          <w:lang w:val="en-CA" w:eastAsia="ja-JP"/>
        </w:rPr>
        <w:t xml:space="preserve"> color space is used for objective performance measure</w:t>
      </w:r>
      <w:r w:rsidR="00834EA1">
        <w:rPr>
          <w:rFonts w:hint="eastAsia"/>
          <w:szCs w:val="22"/>
          <w:lang w:val="en-CA" w:eastAsia="ja-JP"/>
        </w:rPr>
        <w:t>ment</w:t>
      </w:r>
      <w:r w:rsidR="00E32E07">
        <w:rPr>
          <w:rFonts w:hint="eastAsia"/>
          <w:szCs w:val="22"/>
          <w:lang w:val="en-CA" w:eastAsia="ja-JP"/>
        </w:rPr>
        <w:t xml:space="preserve"> and informal subjective assessments</w:t>
      </w:r>
      <w:r w:rsidR="00B61DF0">
        <w:rPr>
          <w:rFonts w:hint="eastAsia"/>
          <w:szCs w:val="22"/>
          <w:lang w:val="en-CA" w:eastAsia="ja-JP"/>
        </w:rPr>
        <w:t xml:space="preserve"> in this contribution</w:t>
      </w:r>
      <w:r w:rsidR="00E32E07">
        <w:rPr>
          <w:rFonts w:hint="eastAsia"/>
          <w:szCs w:val="22"/>
          <w:lang w:val="en-CA" w:eastAsia="ja-JP"/>
        </w:rPr>
        <w:t>.</w:t>
      </w:r>
    </w:p>
    <w:p w:rsidR="00E32E07" w:rsidRPr="00B61DF0" w:rsidRDefault="009713CA" w:rsidP="001E5A4E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Objective p</w:t>
      </w:r>
      <w:r w:rsidR="000860CB">
        <w:rPr>
          <w:rFonts w:hint="eastAsia"/>
          <w:szCs w:val="22"/>
          <w:lang w:val="en-CA" w:eastAsia="ja-JP"/>
        </w:rPr>
        <w:t xml:space="preserve">erformance evaluation by using only Y BD-rate is </w:t>
      </w:r>
      <w:r w:rsidR="00FC796E">
        <w:rPr>
          <w:rFonts w:hint="eastAsia"/>
          <w:szCs w:val="22"/>
          <w:lang w:val="en-CA" w:eastAsia="ja-JP"/>
        </w:rPr>
        <w:t>not reliable</w:t>
      </w:r>
      <w:r w:rsidR="000860CB">
        <w:rPr>
          <w:rFonts w:hint="eastAsia"/>
          <w:szCs w:val="22"/>
          <w:lang w:val="en-CA" w:eastAsia="ja-JP"/>
        </w:rPr>
        <w:t xml:space="preserve"> because the cross-component decorrelation tool improve</w:t>
      </w:r>
      <w:r w:rsidR="008C0C30">
        <w:rPr>
          <w:rFonts w:hint="eastAsia"/>
          <w:szCs w:val="22"/>
          <w:lang w:val="en-CA" w:eastAsia="ja-JP"/>
        </w:rPr>
        <w:t>s</w:t>
      </w:r>
      <w:r w:rsidR="000860CB">
        <w:rPr>
          <w:rFonts w:hint="eastAsia"/>
          <w:szCs w:val="22"/>
          <w:lang w:val="en-CA" w:eastAsia="ja-JP"/>
        </w:rPr>
        <w:t xml:space="preserve"> the chroma PNSR value. Th</w:t>
      </w:r>
      <w:r w:rsidR="00FC796E">
        <w:rPr>
          <w:rFonts w:hint="eastAsia"/>
          <w:szCs w:val="22"/>
          <w:lang w:val="en-CA" w:eastAsia="ja-JP"/>
        </w:rPr>
        <w:t>e proponents of the tool reported</w:t>
      </w:r>
      <w:r w:rsidR="000860CB">
        <w:rPr>
          <w:rFonts w:hint="eastAsia"/>
          <w:szCs w:val="22"/>
          <w:lang w:val="en-CA" w:eastAsia="ja-JP"/>
        </w:rPr>
        <w:t xml:space="preserve"> an alternative performance </w:t>
      </w:r>
      <w:r w:rsidR="00B61DF0">
        <w:rPr>
          <w:rFonts w:hint="eastAsia"/>
          <w:szCs w:val="22"/>
          <w:lang w:val="en-CA" w:eastAsia="ja-JP"/>
        </w:rPr>
        <w:t xml:space="preserve">measure </w:t>
      </w:r>
      <w:r w:rsidR="000860CB">
        <w:rPr>
          <w:rFonts w:hint="eastAsia"/>
          <w:szCs w:val="22"/>
          <w:lang w:val="en-CA" w:eastAsia="ja-JP"/>
        </w:rPr>
        <w:t xml:space="preserve">based on the modified chroma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FC796E">
        <w:rPr>
          <w:rFonts w:hint="eastAsia"/>
          <w:szCs w:val="22"/>
          <w:lang w:val="en-CA" w:eastAsia="ja-JP"/>
        </w:rPr>
        <w:t xml:space="preserve"> </w:t>
      </w:r>
      <w:r w:rsidR="00A97C84">
        <w:rPr>
          <w:rFonts w:hint="eastAsia"/>
          <w:szCs w:val="22"/>
          <w:lang w:val="en-CA" w:eastAsia="ja-JP"/>
        </w:rPr>
        <w:t>value</w:t>
      </w:r>
      <w:r w:rsidR="00B61DF0">
        <w:rPr>
          <w:rFonts w:hint="eastAsia"/>
          <w:szCs w:val="22"/>
          <w:lang w:val="en-CA" w:eastAsia="ja-JP"/>
        </w:rPr>
        <w:t xml:space="preserve"> </w:t>
      </w:r>
      <w:r w:rsidR="0099231C">
        <w:rPr>
          <w:szCs w:val="22"/>
          <w:lang w:val="en-CA" w:eastAsia="ja-JP"/>
        </w:rPr>
        <w:fldChar w:fldCharType="begin"/>
      </w:r>
      <w:r w:rsidR="00B61DF0">
        <w:rPr>
          <w:szCs w:val="22"/>
          <w:lang w:val="en-CA" w:eastAsia="ja-JP"/>
        </w:rPr>
        <w:instrText xml:space="preserve"> </w:instrText>
      </w:r>
      <w:r w:rsidR="00B61DF0">
        <w:rPr>
          <w:rFonts w:hint="eastAsia"/>
          <w:szCs w:val="22"/>
          <w:lang w:val="en-CA" w:eastAsia="ja-JP"/>
        </w:rPr>
        <w:instrText>REF _Ref368996371 \r \h</w:instrText>
      </w:r>
      <w:r w:rsidR="00B61DF0">
        <w:rPr>
          <w:szCs w:val="22"/>
          <w:lang w:val="en-CA" w:eastAsia="ja-JP"/>
        </w:rPr>
        <w:instrText xml:space="preserve"> </w:instrText>
      </w:r>
      <w:r w:rsidR="0099231C">
        <w:rPr>
          <w:szCs w:val="22"/>
          <w:lang w:val="en-CA" w:eastAsia="ja-JP"/>
        </w:rPr>
      </w:r>
      <w:r w:rsidR="0099231C">
        <w:rPr>
          <w:szCs w:val="22"/>
          <w:lang w:val="en-CA" w:eastAsia="ja-JP"/>
        </w:rPr>
        <w:fldChar w:fldCharType="separate"/>
      </w:r>
      <w:r w:rsidR="00B61DF0">
        <w:rPr>
          <w:szCs w:val="22"/>
          <w:lang w:val="en-CA" w:eastAsia="ja-JP"/>
        </w:rPr>
        <w:t>[2]</w:t>
      </w:r>
      <w:r w:rsidR="0099231C">
        <w:rPr>
          <w:szCs w:val="22"/>
          <w:lang w:val="en-CA" w:eastAsia="ja-JP"/>
        </w:rPr>
        <w:fldChar w:fldCharType="end"/>
      </w:r>
      <w:r w:rsidR="00A97C84">
        <w:rPr>
          <w:rFonts w:hint="eastAsia"/>
          <w:szCs w:val="22"/>
          <w:lang w:val="en-CA" w:eastAsia="ja-JP"/>
        </w:rPr>
        <w:t>.</w:t>
      </w:r>
      <w:r w:rsidR="008C0C30">
        <w:rPr>
          <w:rFonts w:hint="eastAsia"/>
          <w:szCs w:val="22"/>
          <w:lang w:val="en-CA" w:eastAsia="ja-JP"/>
        </w:rPr>
        <w:t xml:space="preserve"> This con</w:t>
      </w:r>
      <w:r w:rsidR="00B61DF0">
        <w:rPr>
          <w:rFonts w:hint="eastAsia"/>
          <w:szCs w:val="22"/>
          <w:lang w:val="en-CA" w:eastAsia="ja-JP"/>
        </w:rPr>
        <w:t xml:space="preserve">tribution reports the Y BD-rate w/ and w/o CCD under the modified chroma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B61DF0">
        <w:rPr>
          <w:rFonts w:hint="eastAsia"/>
          <w:szCs w:val="22"/>
          <w:lang w:val="en-CA" w:eastAsia="ja-JP"/>
        </w:rPr>
        <w:t xml:space="preserve"> such that </w:t>
      </w:r>
      <w:r w:rsidR="00DA53BD">
        <w:rPr>
          <w:rFonts w:hint="eastAsia"/>
          <w:szCs w:val="22"/>
          <w:lang w:val="en-CA" w:eastAsia="ja-JP"/>
        </w:rPr>
        <w:t xml:space="preserve">while the bit-rate reduction becomes large while </w:t>
      </w:r>
      <w:r w:rsidR="00B61DF0">
        <w:rPr>
          <w:rFonts w:hint="eastAsia"/>
          <w:szCs w:val="22"/>
          <w:lang w:val="en-CA" w:eastAsia="ja-JP"/>
        </w:rPr>
        <w:t>an improvement of chroma PSNR value becomes zero.</w:t>
      </w:r>
    </w:p>
    <w:p w:rsidR="001E5A4E" w:rsidRPr="00F60924" w:rsidRDefault="001E5A4E" w:rsidP="001E5A4E">
      <w:pPr>
        <w:jc w:val="both"/>
        <w:rPr>
          <w:szCs w:val="22"/>
          <w:lang w:val="en-CA" w:eastAsia="ja-JP"/>
        </w:rPr>
      </w:pPr>
      <w:r w:rsidRPr="003F12C3">
        <w:rPr>
          <w:szCs w:val="22"/>
          <w:lang w:val="en-CA" w:eastAsia="ko-KR"/>
        </w:rPr>
        <w:t xml:space="preserve">Considering that the purpose of the </w:t>
      </w:r>
      <w:r w:rsidRPr="003F12C3">
        <w:rPr>
          <w:rFonts w:hint="eastAsia"/>
          <w:szCs w:val="22"/>
          <w:lang w:val="en-CA" w:eastAsia="ko-KR"/>
        </w:rPr>
        <w:t xml:space="preserve">HEVC </w:t>
      </w:r>
      <w:r w:rsidRPr="003F12C3">
        <w:rPr>
          <w:szCs w:val="22"/>
          <w:lang w:val="en-CA" w:eastAsia="ko-KR"/>
        </w:rPr>
        <w:t xml:space="preserve">range extension is to </w:t>
      </w:r>
      <w:r w:rsidRPr="003F12C3">
        <w:rPr>
          <w:rFonts w:hint="eastAsia"/>
          <w:szCs w:val="22"/>
          <w:lang w:eastAsia="ko-KR"/>
        </w:rPr>
        <w:t>support high fidelity video signals in the high end consumer and professional environment</w:t>
      </w:r>
      <w:r w:rsidRPr="003F12C3">
        <w:rPr>
          <w:szCs w:val="22"/>
          <w:lang w:eastAsia="ko-KR"/>
        </w:rPr>
        <w:t>, it</w:t>
      </w:r>
      <w:r w:rsidRPr="003F12C3">
        <w:rPr>
          <w:szCs w:val="22"/>
          <w:lang w:val="en-CA" w:eastAsia="ko-KR"/>
        </w:rPr>
        <w:t xml:space="preserve"> is </w:t>
      </w:r>
      <w:r w:rsidRPr="003F12C3">
        <w:rPr>
          <w:rFonts w:hint="eastAsia"/>
          <w:szCs w:val="22"/>
          <w:lang w:val="en-CA" w:eastAsia="ko-KR"/>
        </w:rPr>
        <w:t xml:space="preserve">suggested to </w:t>
      </w:r>
      <w:r w:rsidRPr="003F12C3">
        <w:rPr>
          <w:szCs w:val="22"/>
          <w:lang w:val="en-CA" w:eastAsia="ko-KR"/>
        </w:rPr>
        <w:t>include</w:t>
      </w:r>
      <w:r w:rsidRPr="003F12C3">
        <w:rPr>
          <w:rFonts w:hint="eastAsia"/>
          <w:szCs w:val="22"/>
          <w:lang w:val="en-CA" w:eastAsia="ko-KR"/>
        </w:rPr>
        <w:t xml:space="preserve"> </w:t>
      </w:r>
      <w:r w:rsidRPr="003F12C3">
        <w:rPr>
          <w:szCs w:val="22"/>
          <w:lang w:val="en-CA" w:eastAsia="ko-KR"/>
        </w:rPr>
        <w:t xml:space="preserve">additional </w:t>
      </w:r>
      <w:r w:rsidR="00AF03D2">
        <w:rPr>
          <w:rFonts w:hint="eastAsia"/>
          <w:szCs w:val="22"/>
          <w:lang w:val="en-CA" w:eastAsia="ko-KR"/>
        </w:rPr>
        <w:t>coding tools</w:t>
      </w:r>
      <w:r w:rsidR="00AF03D2">
        <w:rPr>
          <w:rFonts w:hint="eastAsia"/>
          <w:szCs w:val="22"/>
          <w:lang w:val="en-CA" w:eastAsia="ja-JP"/>
        </w:rPr>
        <w:t xml:space="preserve"> </w:t>
      </w:r>
      <w:r w:rsidRPr="003F12C3">
        <w:rPr>
          <w:rFonts w:hint="eastAsia"/>
          <w:szCs w:val="22"/>
          <w:lang w:val="en-CA" w:eastAsia="ko-KR"/>
        </w:rPr>
        <w:t xml:space="preserve">in the set of </w:t>
      </w:r>
      <w:r w:rsidRPr="003F12C3">
        <w:rPr>
          <w:rFonts w:hint="eastAsia"/>
          <w:szCs w:val="22"/>
          <w:lang w:val="en-CA" w:eastAsia="ja-JP"/>
        </w:rPr>
        <w:t xml:space="preserve">4:4:4 </w:t>
      </w:r>
      <w:r w:rsidRPr="003F12C3">
        <w:rPr>
          <w:rFonts w:hint="eastAsia"/>
          <w:szCs w:val="22"/>
          <w:lang w:val="en-CA" w:eastAsia="ko-KR"/>
        </w:rPr>
        <w:t>generic range extension profiles</w:t>
      </w:r>
      <w:r w:rsidRPr="003F12C3">
        <w:rPr>
          <w:rFonts w:hint="eastAsia"/>
          <w:szCs w:val="22"/>
          <w:lang w:val="en-CA" w:eastAsia="ja-JP"/>
        </w:rPr>
        <w:t xml:space="preserve"> of</w:t>
      </w:r>
      <w:r w:rsidR="00AF03D2">
        <w:rPr>
          <w:rFonts w:hint="eastAsia"/>
          <w:szCs w:val="22"/>
          <w:lang w:val="en-CA" w:eastAsia="ja-JP"/>
        </w:rPr>
        <w:t xml:space="preserve"> a general content</w:t>
      </w:r>
      <w:r w:rsidRPr="003F12C3">
        <w:rPr>
          <w:rFonts w:hint="eastAsia"/>
          <w:szCs w:val="22"/>
          <w:lang w:val="en-CA" w:eastAsia="ko-KR"/>
        </w:rPr>
        <w:t>.</w:t>
      </w:r>
    </w:p>
    <w:p w:rsidR="00AF004C" w:rsidRDefault="00AF004C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  <w:r w:rsidR="00E12379">
        <w:rPr>
          <w:rFonts w:hint="eastAsia"/>
          <w:lang w:val="en-CA" w:eastAsia="ja-JP"/>
        </w:rPr>
        <w:t xml:space="preserve"> of the cross-component decorrelation inclusion</w:t>
      </w:r>
    </w:p>
    <w:p w:rsidR="00AF03D2" w:rsidRDefault="004B5E0E" w:rsidP="00AF004C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c</w:t>
      </w:r>
      <w:r w:rsidR="00AF03D2">
        <w:rPr>
          <w:rFonts w:hint="eastAsia"/>
          <w:szCs w:val="22"/>
          <w:lang w:val="en-CA" w:eastAsia="ja-JP"/>
        </w:rPr>
        <w:t>ross-component decorrelation (CCD) tool improve</w:t>
      </w:r>
      <w:r w:rsidR="00E70E21">
        <w:rPr>
          <w:rFonts w:hint="eastAsia"/>
          <w:szCs w:val="22"/>
          <w:lang w:val="en-CA" w:eastAsia="ja-JP"/>
        </w:rPr>
        <w:t>s</w:t>
      </w:r>
      <w:r w:rsidR="00AF03D2">
        <w:rPr>
          <w:rFonts w:hint="eastAsia"/>
          <w:szCs w:val="22"/>
          <w:lang w:val="en-CA" w:eastAsia="ja-JP"/>
        </w:rPr>
        <w:t xml:space="preserve"> the BD-rate </w:t>
      </w:r>
      <w:r w:rsidR="00834EA1">
        <w:rPr>
          <w:rFonts w:hint="eastAsia"/>
          <w:szCs w:val="22"/>
          <w:lang w:val="en-CA" w:eastAsia="ja-JP"/>
        </w:rPr>
        <w:t xml:space="preserve">for </w:t>
      </w:r>
      <w:r w:rsidR="00AF03D2">
        <w:rPr>
          <w:rFonts w:hint="eastAsia"/>
          <w:szCs w:val="22"/>
          <w:lang w:val="en-CA" w:eastAsia="ja-JP"/>
        </w:rPr>
        <w:t xml:space="preserve">not only screen content but also camera captured content. </w:t>
      </w:r>
      <w:r w:rsidR="005D77B5">
        <w:rPr>
          <w:rFonts w:hint="eastAsia"/>
          <w:szCs w:val="22"/>
          <w:lang w:val="en-CA" w:eastAsia="ja-JP"/>
        </w:rPr>
        <w:t>Since t</w:t>
      </w:r>
      <w:r w:rsidR="00AF03D2">
        <w:rPr>
          <w:rFonts w:hint="eastAsia"/>
          <w:szCs w:val="22"/>
          <w:lang w:val="en-CA" w:eastAsia="ja-JP"/>
        </w:rPr>
        <w:t xml:space="preserve">he CCD </w:t>
      </w:r>
      <w:r w:rsidR="009713CA">
        <w:rPr>
          <w:rFonts w:hint="eastAsia"/>
          <w:szCs w:val="22"/>
          <w:lang w:val="en-CA" w:eastAsia="ja-JP"/>
        </w:rPr>
        <w:t xml:space="preserve">tool </w:t>
      </w:r>
      <w:r w:rsidR="00AF03D2">
        <w:rPr>
          <w:rFonts w:hint="eastAsia"/>
          <w:szCs w:val="22"/>
          <w:lang w:val="en-CA" w:eastAsia="ja-JP"/>
        </w:rPr>
        <w:t xml:space="preserve">has different characteristics from </w:t>
      </w:r>
      <w:r w:rsidR="00321F6F">
        <w:rPr>
          <w:rFonts w:hint="eastAsia"/>
          <w:szCs w:val="22"/>
          <w:lang w:val="en-CA" w:eastAsia="ja-JP"/>
        </w:rPr>
        <w:t>screen content coding (</w:t>
      </w:r>
      <w:r w:rsidR="00AF03D2">
        <w:rPr>
          <w:rFonts w:hint="eastAsia"/>
          <w:szCs w:val="22"/>
          <w:lang w:val="en-CA" w:eastAsia="ja-JP"/>
        </w:rPr>
        <w:t>SCC</w:t>
      </w:r>
      <w:r w:rsidR="00321F6F">
        <w:rPr>
          <w:rFonts w:hint="eastAsia"/>
          <w:szCs w:val="22"/>
          <w:lang w:val="en-CA" w:eastAsia="ja-JP"/>
        </w:rPr>
        <w:t>)</w:t>
      </w:r>
      <w:r w:rsidR="00AF03D2">
        <w:rPr>
          <w:rFonts w:hint="eastAsia"/>
          <w:szCs w:val="22"/>
          <w:lang w:val="en-CA" w:eastAsia="ja-JP"/>
        </w:rPr>
        <w:t xml:space="preserve"> tools like intra block copy and intra DP</w:t>
      </w:r>
      <w:r w:rsidR="005D77B5">
        <w:rPr>
          <w:rFonts w:hint="eastAsia"/>
          <w:szCs w:val="22"/>
          <w:lang w:val="en-CA" w:eastAsia="ja-JP"/>
        </w:rPr>
        <w:t>CM</w:t>
      </w:r>
      <w:r w:rsidR="00AF03D2">
        <w:rPr>
          <w:rFonts w:hint="eastAsia"/>
          <w:szCs w:val="22"/>
          <w:lang w:val="en-CA" w:eastAsia="ja-JP"/>
        </w:rPr>
        <w:t xml:space="preserve">, we propose </w:t>
      </w:r>
      <w:r w:rsidR="00424ED9">
        <w:rPr>
          <w:rFonts w:hint="eastAsia"/>
          <w:szCs w:val="22"/>
          <w:lang w:val="en-CA" w:eastAsia="ja-JP"/>
        </w:rPr>
        <w:t xml:space="preserve">the adoption of </w:t>
      </w:r>
      <w:r w:rsidR="009713CA">
        <w:rPr>
          <w:rFonts w:hint="eastAsia"/>
          <w:szCs w:val="22"/>
          <w:lang w:val="en-CA" w:eastAsia="ja-JP"/>
        </w:rPr>
        <w:t xml:space="preserve">the </w:t>
      </w:r>
      <w:r w:rsidR="00AF03D2">
        <w:rPr>
          <w:rFonts w:hint="eastAsia"/>
          <w:szCs w:val="22"/>
          <w:lang w:val="en-CA" w:eastAsia="ja-JP"/>
        </w:rPr>
        <w:t>CCD tool to all range extension profile or conformance points which are included in Amd.1 in April 2014. In other word, when two 4:4:4 profiles</w:t>
      </w:r>
      <w:r w:rsidR="00616D7E">
        <w:rPr>
          <w:rFonts w:hint="eastAsia"/>
          <w:szCs w:val="22"/>
          <w:lang w:val="en-CA" w:eastAsia="ja-JP"/>
        </w:rPr>
        <w:t>, like an all tool included profile and a general content profile,</w:t>
      </w:r>
      <w:r w:rsidR="009713CA">
        <w:rPr>
          <w:rFonts w:hint="eastAsia"/>
          <w:szCs w:val="22"/>
          <w:lang w:val="en-CA" w:eastAsia="ja-JP"/>
        </w:rPr>
        <w:t xml:space="preserve"> are </w:t>
      </w:r>
      <w:r w:rsidR="003C3368">
        <w:rPr>
          <w:rFonts w:hint="eastAsia"/>
          <w:szCs w:val="22"/>
          <w:lang w:val="en-CA" w:eastAsia="ja-JP"/>
        </w:rPr>
        <w:t>defined</w:t>
      </w:r>
      <w:r w:rsidR="00AF03D2">
        <w:rPr>
          <w:rFonts w:hint="eastAsia"/>
          <w:szCs w:val="22"/>
          <w:lang w:val="en-CA" w:eastAsia="ja-JP"/>
        </w:rPr>
        <w:t xml:space="preserve">, </w:t>
      </w:r>
      <w:r w:rsidR="009713CA">
        <w:rPr>
          <w:rFonts w:hint="eastAsia"/>
          <w:szCs w:val="22"/>
          <w:lang w:val="en-CA" w:eastAsia="ja-JP"/>
        </w:rPr>
        <w:t xml:space="preserve">it is </w:t>
      </w:r>
      <w:r w:rsidR="005D77B5">
        <w:rPr>
          <w:rFonts w:hint="eastAsia"/>
          <w:szCs w:val="22"/>
          <w:lang w:val="en-CA" w:eastAsia="ja-JP"/>
        </w:rPr>
        <w:t>suggest</w:t>
      </w:r>
      <w:r w:rsidR="009713CA">
        <w:rPr>
          <w:rFonts w:hint="eastAsia"/>
          <w:szCs w:val="22"/>
          <w:lang w:val="en-CA" w:eastAsia="ja-JP"/>
        </w:rPr>
        <w:t>ed</w:t>
      </w:r>
      <w:r w:rsidR="005D77B5">
        <w:rPr>
          <w:rFonts w:hint="eastAsia"/>
          <w:szCs w:val="22"/>
          <w:lang w:val="en-CA" w:eastAsia="ja-JP"/>
        </w:rPr>
        <w:t xml:space="preserve"> that </w:t>
      </w:r>
      <w:r w:rsidR="006C2EDB">
        <w:rPr>
          <w:rFonts w:hint="eastAsia"/>
          <w:szCs w:val="22"/>
          <w:lang w:val="en-CA" w:eastAsia="ja-JP"/>
        </w:rPr>
        <w:t>the latter profile also adopts the CCD tool.</w:t>
      </w:r>
      <w:r w:rsidR="005D77B5">
        <w:rPr>
          <w:rFonts w:hint="eastAsia"/>
          <w:szCs w:val="22"/>
          <w:lang w:val="en-CA" w:eastAsia="ja-JP"/>
        </w:rPr>
        <w:t xml:space="preserve"> If a constraint </w:t>
      </w:r>
      <w:r w:rsidR="00737429">
        <w:rPr>
          <w:rFonts w:hint="eastAsia"/>
          <w:szCs w:val="22"/>
          <w:lang w:val="en-CA" w:eastAsia="ja-JP"/>
        </w:rPr>
        <w:t>flag of</w:t>
      </w:r>
      <w:r w:rsidR="005D77B5">
        <w:rPr>
          <w:rFonts w:hint="eastAsia"/>
          <w:szCs w:val="22"/>
          <w:lang w:val="en-CA" w:eastAsia="ja-JP"/>
        </w:rPr>
        <w:t xml:space="preserve"> SCC tool</w:t>
      </w:r>
      <w:r w:rsidR="009713CA">
        <w:rPr>
          <w:rFonts w:hint="eastAsia"/>
          <w:szCs w:val="22"/>
          <w:lang w:val="en-CA" w:eastAsia="ja-JP"/>
        </w:rPr>
        <w:t>s</w:t>
      </w:r>
      <w:r w:rsidR="005D77B5">
        <w:rPr>
          <w:rFonts w:hint="eastAsia"/>
          <w:szCs w:val="22"/>
          <w:lang w:val="en-CA" w:eastAsia="ja-JP"/>
        </w:rPr>
        <w:t xml:space="preserve"> availability is introduced, </w:t>
      </w:r>
      <w:r w:rsidR="009713CA">
        <w:rPr>
          <w:rFonts w:hint="eastAsia"/>
          <w:szCs w:val="22"/>
          <w:lang w:val="en-CA" w:eastAsia="ja-JP"/>
        </w:rPr>
        <w:t>it is</w:t>
      </w:r>
      <w:r w:rsidR="005D77B5">
        <w:rPr>
          <w:rFonts w:hint="eastAsia"/>
          <w:szCs w:val="22"/>
          <w:lang w:val="en-CA" w:eastAsia="ja-JP"/>
        </w:rPr>
        <w:t xml:space="preserve"> suggest</w:t>
      </w:r>
      <w:r w:rsidR="009713CA">
        <w:rPr>
          <w:rFonts w:hint="eastAsia"/>
          <w:szCs w:val="22"/>
          <w:lang w:val="en-CA" w:eastAsia="ja-JP"/>
        </w:rPr>
        <w:t>ed</w:t>
      </w:r>
      <w:r w:rsidR="005D77B5">
        <w:rPr>
          <w:rFonts w:hint="eastAsia"/>
          <w:szCs w:val="22"/>
          <w:lang w:val="en-CA" w:eastAsia="ja-JP"/>
        </w:rPr>
        <w:t xml:space="preserve"> that </w:t>
      </w:r>
      <w:r w:rsidR="009713CA">
        <w:rPr>
          <w:rFonts w:hint="eastAsia"/>
          <w:szCs w:val="22"/>
          <w:lang w:val="en-CA" w:eastAsia="ja-JP"/>
        </w:rPr>
        <w:t xml:space="preserve">the </w:t>
      </w:r>
      <w:r w:rsidR="005D77B5">
        <w:rPr>
          <w:rFonts w:hint="eastAsia"/>
          <w:szCs w:val="22"/>
          <w:lang w:val="en-CA" w:eastAsia="ja-JP"/>
        </w:rPr>
        <w:t>CCD tool is not categorized into SCC tools.</w:t>
      </w:r>
    </w:p>
    <w:p w:rsidR="00BD462A" w:rsidRDefault="000A6A1D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Test procedure</w:t>
      </w:r>
    </w:p>
    <w:p w:rsidR="000A6A1D" w:rsidRDefault="000A6A1D" w:rsidP="000A6A1D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Objective evaluation</w:t>
      </w:r>
    </w:p>
    <w:p w:rsidR="005D77B5" w:rsidRDefault="005D77B5" w:rsidP="008878EE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We perform the following experiment by using </w:t>
      </w:r>
      <w:r w:rsidR="00451F65">
        <w:rPr>
          <w:rFonts w:hint="eastAsia"/>
          <w:szCs w:val="22"/>
          <w:lang w:val="en-CA" w:eastAsia="ja-JP"/>
        </w:rPr>
        <w:t>HM13.0_RExt6.0</w:t>
      </w:r>
      <w:r>
        <w:rPr>
          <w:rFonts w:hint="eastAsia"/>
          <w:szCs w:val="22"/>
          <w:lang w:val="en-CA" w:eastAsia="ja-JP"/>
        </w:rPr>
        <w:t xml:space="preserve"> for the objective performance </w:t>
      </w:r>
      <w:r w:rsidR="00616D7E">
        <w:rPr>
          <w:rFonts w:hint="eastAsia"/>
          <w:szCs w:val="22"/>
          <w:lang w:val="en-CA" w:eastAsia="ja-JP"/>
        </w:rPr>
        <w:t>measure</w:t>
      </w:r>
      <w:r w:rsidR="00FC5AFC">
        <w:rPr>
          <w:rFonts w:hint="eastAsia"/>
          <w:szCs w:val="22"/>
          <w:lang w:val="en-CA" w:eastAsia="ja-JP"/>
        </w:rPr>
        <w:t>ment</w:t>
      </w:r>
      <w:r w:rsidR="00616D7E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by the cross-component </w:t>
      </w:r>
      <w:r w:rsidR="009713CA">
        <w:rPr>
          <w:rFonts w:hint="eastAsia"/>
          <w:szCs w:val="22"/>
          <w:lang w:val="en-CA" w:eastAsia="ja-JP"/>
        </w:rPr>
        <w:t>de</w:t>
      </w:r>
      <w:r>
        <w:rPr>
          <w:rFonts w:hint="eastAsia"/>
          <w:szCs w:val="22"/>
          <w:lang w:val="en-CA" w:eastAsia="ja-JP"/>
        </w:rPr>
        <w:t>correlation tool. The test condition follows the range extensions CTC (common test conditions)</w:t>
      </w:r>
      <w:r w:rsidR="009713CA">
        <w:rPr>
          <w:rFonts w:hint="eastAsia"/>
          <w:szCs w:val="22"/>
          <w:lang w:val="en-CA" w:eastAsia="ja-JP"/>
        </w:rPr>
        <w:t xml:space="preserve"> </w:t>
      </w:r>
      <w:r w:rsidR="0099231C">
        <w:rPr>
          <w:szCs w:val="22"/>
          <w:lang w:val="en-CA" w:eastAsia="ja-JP"/>
        </w:rPr>
        <w:fldChar w:fldCharType="begin"/>
      </w:r>
      <w:r w:rsidR="009713CA">
        <w:rPr>
          <w:szCs w:val="22"/>
          <w:lang w:val="en-CA" w:eastAsia="ja-JP"/>
        </w:rPr>
        <w:instrText xml:space="preserve"> </w:instrText>
      </w:r>
      <w:r w:rsidR="009713CA">
        <w:rPr>
          <w:rFonts w:hint="eastAsia"/>
          <w:szCs w:val="22"/>
          <w:lang w:val="en-CA" w:eastAsia="ja-JP"/>
        </w:rPr>
        <w:instrText>REF _Ref375913311 \r \h</w:instrText>
      </w:r>
      <w:r w:rsidR="009713CA">
        <w:rPr>
          <w:szCs w:val="22"/>
          <w:lang w:val="en-CA" w:eastAsia="ja-JP"/>
        </w:rPr>
        <w:instrText xml:space="preserve"> </w:instrText>
      </w:r>
      <w:r w:rsidR="0099231C">
        <w:rPr>
          <w:szCs w:val="22"/>
          <w:lang w:val="en-CA" w:eastAsia="ja-JP"/>
        </w:rPr>
      </w:r>
      <w:r w:rsidR="0099231C">
        <w:rPr>
          <w:szCs w:val="22"/>
          <w:lang w:val="en-CA" w:eastAsia="ja-JP"/>
        </w:rPr>
        <w:fldChar w:fldCharType="separate"/>
      </w:r>
      <w:r w:rsidR="009713CA">
        <w:rPr>
          <w:szCs w:val="22"/>
          <w:lang w:val="en-CA" w:eastAsia="ja-JP"/>
        </w:rPr>
        <w:t>[3]</w:t>
      </w:r>
      <w:r w:rsidR="0099231C">
        <w:rPr>
          <w:szCs w:val="22"/>
          <w:lang w:val="en-CA" w:eastAsia="ja-JP"/>
        </w:rPr>
        <w:fldChar w:fldCharType="end"/>
      </w:r>
      <w:r>
        <w:rPr>
          <w:rFonts w:hint="eastAsia"/>
          <w:szCs w:val="22"/>
          <w:lang w:val="en-CA" w:eastAsia="ja-JP"/>
        </w:rPr>
        <w:t>.</w:t>
      </w:r>
    </w:p>
    <w:p w:rsidR="005D77B5" w:rsidRPr="00220C98" w:rsidRDefault="005D77B5" w:rsidP="00220C98">
      <w:pPr>
        <w:pStyle w:val="af0"/>
        <w:numPr>
          <w:ilvl w:val="0"/>
          <w:numId w:val="15"/>
        </w:numPr>
        <w:ind w:leftChars="0"/>
        <w:rPr>
          <w:lang w:val="en-CA" w:eastAsia="ja-JP"/>
        </w:rPr>
      </w:pPr>
      <w:r w:rsidRPr="00220C98">
        <w:rPr>
          <w:rFonts w:hint="eastAsia"/>
          <w:lang w:val="en-CA" w:eastAsia="ja-JP"/>
        </w:rPr>
        <w:t xml:space="preserve">Test 1: The anchor is </w:t>
      </w:r>
      <w:r w:rsidR="000C0401">
        <w:rPr>
          <w:rFonts w:hint="eastAsia"/>
          <w:szCs w:val="22"/>
          <w:lang w:val="en-CA" w:eastAsia="ja-JP"/>
        </w:rPr>
        <w:t>HM13.0_RExt6.0</w:t>
      </w:r>
      <w:r w:rsidRPr="00220C98">
        <w:rPr>
          <w:rFonts w:hint="eastAsia"/>
          <w:lang w:val="en-CA" w:eastAsia="ja-JP"/>
        </w:rPr>
        <w:t xml:space="preserve"> and the </w:t>
      </w:r>
      <w:r w:rsidR="00651AC5" w:rsidRPr="00220C98">
        <w:rPr>
          <w:rFonts w:hint="eastAsia"/>
          <w:lang w:val="en-CA" w:eastAsia="ja-JP"/>
        </w:rPr>
        <w:t xml:space="preserve">target is </w:t>
      </w:r>
      <w:r w:rsidR="000C0401">
        <w:rPr>
          <w:rFonts w:hint="eastAsia"/>
          <w:szCs w:val="22"/>
          <w:lang w:val="en-CA" w:eastAsia="ja-JP"/>
        </w:rPr>
        <w:t>HM13.0_RExt6.0</w:t>
      </w:r>
      <w:r w:rsidR="00651AC5" w:rsidRPr="00220C98">
        <w:rPr>
          <w:rFonts w:hint="eastAsia"/>
          <w:lang w:val="en-CA" w:eastAsia="ja-JP"/>
        </w:rPr>
        <w:t xml:space="preserve"> without</w:t>
      </w:r>
      <w:r w:rsidR="009713CA" w:rsidRPr="00220C98">
        <w:rPr>
          <w:rFonts w:hint="eastAsia"/>
          <w:lang w:val="en-CA" w:eastAsia="ja-JP"/>
        </w:rPr>
        <w:t xml:space="preserve"> </w:t>
      </w:r>
      <w:r w:rsidR="00651AC5" w:rsidRPr="00220C98">
        <w:rPr>
          <w:rFonts w:hint="eastAsia"/>
          <w:lang w:val="en-CA" w:eastAsia="ja-JP"/>
        </w:rPr>
        <w:t>CC</w:t>
      </w:r>
      <w:r w:rsidR="009713CA" w:rsidRPr="00220C98">
        <w:rPr>
          <w:rFonts w:hint="eastAsia"/>
          <w:lang w:val="en-CA" w:eastAsia="ja-JP"/>
        </w:rPr>
        <w:t>D</w:t>
      </w:r>
      <w:r w:rsidRPr="00220C98">
        <w:rPr>
          <w:rFonts w:hint="eastAsia"/>
          <w:lang w:val="en-CA" w:eastAsia="ja-JP"/>
        </w:rPr>
        <w:t>.</w:t>
      </w:r>
    </w:p>
    <w:p w:rsidR="005D77B5" w:rsidRPr="00220C98" w:rsidRDefault="005D77B5" w:rsidP="00220C98">
      <w:pPr>
        <w:pStyle w:val="af0"/>
        <w:numPr>
          <w:ilvl w:val="0"/>
          <w:numId w:val="15"/>
        </w:numPr>
        <w:ind w:leftChars="0"/>
        <w:rPr>
          <w:lang w:val="en-CA" w:eastAsia="ja-JP"/>
        </w:rPr>
      </w:pPr>
      <w:r w:rsidRPr="00220C98">
        <w:rPr>
          <w:rFonts w:hint="eastAsia"/>
          <w:lang w:val="en-CA" w:eastAsia="ja-JP"/>
        </w:rPr>
        <w:t xml:space="preserve">Test 2: The anchor is </w:t>
      </w:r>
      <w:r w:rsidR="000C0401">
        <w:rPr>
          <w:rFonts w:hint="eastAsia"/>
          <w:szCs w:val="22"/>
          <w:lang w:val="en-CA" w:eastAsia="ja-JP"/>
        </w:rPr>
        <w:t>HM13.0_RExt6.0</w:t>
      </w:r>
      <w:r w:rsidRPr="00220C98">
        <w:rPr>
          <w:rFonts w:hint="eastAsia"/>
          <w:lang w:val="en-CA" w:eastAsia="ja-JP"/>
        </w:rPr>
        <w:t xml:space="preserve"> with modified chroma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λ</m:t>
        </m:r>
      </m:oMath>
      <w:r w:rsidRPr="00220C98">
        <w:rPr>
          <w:rFonts w:hint="eastAsia"/>
          <w:lang w:val="en-CA" w:eastAsia="ja-JP"/>
        </w:rPr>
        <w:t xml:space="preserve"> and the target is </w:t>
      </w:r>
      <w:r w:rsidR="000C0401">
        <w:rPr>
          <w:rFonts w:hint="eastAsia"/>
          <w:szCs w:val="22"/>
          <w:lang w:val="en-CA" w:eastAsia="ja-JP"/>
        </w:rPr>
        <w:t>HM13.0_RExt6.0</w:t>
      </w:r>
      <w:r w:rsidR="00276EA0" w:rsidRPr="00220C98">
        <w:rPr>
          <w:rFonts w:hint="eastAsia"/>
          <w:lang w:val="en-CA" w:eastAsia="ja-JP"/>
        </w:rPr>
        <w:t xml:space="preserve"> with</w:t>
      </w:r>
      <w:r w:rsidR="00651AC5" w:rsidRPr="00220C98">
        <w:rPr>
          <w:rFonts w:hint="eastAsia"/>
          <w:lang w:val="en-CA" w:eastAsia="ja-JP"/>
        </w:rPr>
        <w:t>out</w:t>
      </w:r>
      <w:r w:rsidR="00276EA0" w:rsidRPr="00220C98">
        <w:rPr>
          <w:rFonts w:hint="eastAsia"/>
          <w:lang w:val="en-CA" w:eastAsia="ja-JP"/>
        </w:rPr>
        <w:t xml:space="preserve"> </w:t>
      </w:r>
      <w:r w:rsidR="000C0401">
        <w:rPr>
          <w:rFonts w:hint="eastAsia"/>
          <w:lang w:val="en-CA" w:eastAsia="ja-JP"/>
        </w:rPr>
        <w:t>CCD</w:t>
      </w:r>
      <w:r w:rsidR="00276EA0" w:rsidRPr="00220C98">
        <w:rPr>
          <w:rFonts w:hint="eastAsia"/>
          <w:lang w:val="en-CA" w:eastAsia="ja-JP"/>
        </w:rPr>
        <w:t xml:space="preserve">, which is </w:t>
      </w:r>
      <w:r w:rsidRPr="00220C98">
        <w:rPr>
          <w:rFonts w:hint="eastAsia"/>
          <w:lang w:val="en-CA" w:eastAsia="ja-JP"/>
        </w:rPr>
        <w:t>identical to</w:t>
      </w:r>
      <w:r w:rsidR="00616D7E">
        <w:rPr>
          <w:rFonts w:hint="eastAsia"/>
          <w:lang w:val="en-CA" w:eastAsia="ja-JP"/>
        </w:rPr>
        <w:t xml:space="preserve"> the</w:t>
      </w:r>
      <w:r w:rsidRPr="00220C98">
        <w:rPr>
          <w:rFonts w:hint="eastAsia"/>
          <w:lang w:val="en-CA" w:eastAsia="ja-JP"/>
        </w:rPr>
        <w:t xml:space="preserve"> </w:t>
      </w:r>
      <w:r w:rsidR="00616D7E">
        <w:rPr>
          <w:rFonts w:hint="eastAsia"/>
          <w:lang w:val="en-CA" w:eastAsia="ja-JP"/>
        </w:rPr>
        <w:t xml:space="preserve">target of </w:t>
      </w:r>
      <w:r w:rsidRPr="00220C98">
        <w:rPr>
          <w:rFonts w:hint="eastAsia"/>
          <w:lang w:val="en-CA" w:eastAsia="ja-JP"/>
        </w:rPr>
        <w:t>Test 1</w:t>
      </w:r>
      <w:r w:rsidR="00276EA0" w:rsidRPr="00220C98">
        <w:rPr>
          <w:rFonts w:hint="eastAsia"/>
          <w:lang w:val="en-CA" w:eastAsia="ja-JP"/>
        </w:rPr>
        <w:t>.</w:t>
      </w:r>
    </w:p>
    <w:p w:rsidR="00276EA0" w:rsidRDefault="00276EA0" w:rsidP="00276EA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multiplier for chroma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λ</m:t>
        </m:r>
      </m:oMath>
      <w:r>
        <w:rPr>
          <w:rFonts w:hint="eastAsia"/>
          <w:lang w:val="en-CA" w:eastAsia="ja-JP"/>
        </w:rPr>
        <w:t xml:space="preserve"> is selected such that an average chroma-PNSR difference</w:t>
      </w:r>
      <w:r w:rsidR="00616D7E">
        <w:rPr>
          <w:rFonts w:hint="eastAsia"/>
          <w:lang w:val="en-CA" w:eastAsia="ja-JP"/>
        </w:rPr>
        <w:t xml:space="preserve"> at the same QP</w:t>
      </w:r>
      <w:r>
        <w:rPr>
          <w:rFonts w:hint="eastAsia"/>
          <w:lang w:val="en-CA" w:eastAsia="ja-JP"/>
        </w:rPr>
        <w:t xml:space="preserve"> becomes zero</w:t>
      </w:r>
      <w:r w:rsidR="00616D7E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 xml:space="preserve"> </w:t>
      </w:r>
      <w:r w:rsidR="009713CA">
        <w:rPr>
          <w:rFonts w:hint="eastAsia"/>
          <w:lang w:val="en-CA" w:eastAsia="ja-JP"/>
        </w:rPr>
        <w:t>1.3 is then ch</w:t>
      </w:r>
      <w:r>
        <w:rPr>
          <w:rFonts w:hint="eastAsia"/>
          <w:lang w:val="en-CA" w:eastAsia="ja-JP"/>
        </w:rPr>
        <w:t>ose</w:t>
      </w:r>
      <w:r w:rsidR="009713CA">
        <w:rPr>
          <w:rFonts w:hint="eastAsia"/>
          <w:lang w:val="en-CA" w:eastAsia="ja-JP"/>
        </w:rPr>
        <w:t>n</w:t>
      </w:r>
      <w:r>
        <w:rPr>
          <w:rFonts w:hint="eastAsia"/>
          <w:lang w:val="en-CA" w:eastAsia="ja-JP"/>
        </w:rPr>
        <w:t xml:space="preserve"> as the chroma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λ</m:t>
        </m:r>
      </m:oMath>
      <w:r>
        <w:rPr>
          <w:rFonts w:hint="eastAsia"/>
          <w:lang w:val="en-CA" w:eastAsia="ja-JP"/>
        </w:rPr>
        <w:t xml:space="preserve"> multiplier.</w:t>
      </w:r>
    </w:p>
    <w:p w:rsidR="001E5A4E" w:rsidRDefault="001E5A4E" w:rsidP="001E5A4E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Cross component decorrelation is turned </w:t>
      </w:r>
      <w:r w:rsidR="00651AC5">
        <w:rPr>
          <w:rFonts w:hint="eastAsia"/>
          <w:szCs w:val="22"/>
          <w:lang w:val="en-CA" w:eastAsia="ja-JP"/>
        </w:rPr>
        <w:t xml:space="preserve">on and </w:t>
      </w:r>
      <w:r>
        <w:rPr>
          <w:rFonts w:hint="eastAsia"/>
          <w:szCs w:val="22"/>
          <w:lang w:val="en-CA" w:eastAsia="ja-JP"/>
        </w:rPr>
        <w:t>off by the following configuration setting (</w:t>
      </w:r>
      <w:r>
        <w:rPr>
          <w:szCs w:val="22"/>
          <w:lang w:val="en-CA" w:eastAsia="ja-JP"/>
        </w:rPr>
        <w:t>default</w:t>
      </w:r>
      <w:r>
        <w:rPr>
          <w:rFonts w:hint="eastAsia"/>
          <w:szCs w:val="22"/>
          <w:lang w:val="en-CA" w:eastAsia="ja-JP"/>
        </w:rPr>
        <w:t xml:space="preserve"> setting is 1).</w:t>
      </w:r>
    </w:p>
    <w:p w:rsidR="00184436" w:rsidRDefault="001E5A4E" w:rsidP="00A16311">
      <w:pPr>
        <w:spacing w:beforeLines="200" w:afterLines="200"/>
        <w:jc w:val="both"/>
        <w:rPr>
          <w:rFonts w:ascii="Consolas" w:hAnsi="Consolas" w:cs="Consolas"/>
          <w:sz w:val="18"/>
          <w:szCs w:val="18"/>
          <w:lang w:eastAsia="ja-JP"/>
        </w:rPr>
        <w:pPrChange w:id="1" w:author="kei" w:date="2014-03-28T17:50:00Z">
          <w:pPr>
            <w:spacing w:beforeLines="200" w:afterLines="200"/>
            <w:jc w:val="both"/>
          </w:pPr>
        </w:pPrChange>
      </w:pPr>
      <w:proofErr w:type="spellStart"/>
      <w:r w:rsidRPr="00102B41">
        <w:rPr>
          <w:rFonts w:ascii="Consolas" w:hAnsi="Consolas" w:cs="Consolas"/>
          <w:sz w:val="18"/>
          <w:szCs w:val="18"/>
        </w:rPr>
        <w:t>CrossComponentDecorrelation</w:t>
      </w:r>
      <w:proofErr w:type="spellEnd"/>
      <w:r w:rsidRPr="00102B41">
        <w:rPr>
          <w:rFonts w:ascii="Consolas" w:hAnsi="Consolas" w:cs="Consolas"/>
          <w:sz w:val="18"/>
          <w:szCs w:val="18"/>
        </w:rPr>
        <w:t xml:space="preserve"> = 0</w:t>
      </w:r>
    </w:p>
    <w:p w:rsidR="001E5A4E" w:rsidRDefault="001E5A4E" w:rsidP="001E5A4E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C</w:t>
      </w:r>
      <w:r>
        <w:rPr>
          <w:rFonts w:hint="eastAsia"/>
          <w:szCs w:val="22"/>
          <w:lang w:val="en-CA" w:eastAsia="ja-JP"/>
        </w:rPr>
        <w:t xml:space="preserve">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18058B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>modification is p</w:t>
      </w:r>
      <w:r w:rsidR="00220C98">
        <w:rPr>
          <w:rFonts w:hint="eastAsia"/>
          <w:szCs w:val="22"/>
          <w:lang w:val="en-CA" w:eastAsia="ja-JP"/>
        </w:rPr>
        <w:t>erformed by the following patch.</w:t>
      </w:r>
    </w:p>
    <w:p w:rsidR="00184436" w:rsidRDefault="001E5A4E" w:rsidP="00A16311">
      <w:pPr>
        <w:snapToGrid w:val="0"/>
        <w:spacing w:beforeLines="20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  <w:pPrChange w:id="2" w:author="kei" w:date="2014-03-28T17:50:00Z">
          <w:pPr>
            <w:snapToGrid w:val="0"/>
            <w:spacing w:beforeLines="200" w:line="240" w:lineRule="atLeast"/>
            <w:jc w:val="both"/>
          </w:pPr>
        </w:pPrChange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---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TLibCommon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TypeDef.h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+++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TLibCommon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TypeDef.h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@@ -77,6 +77,7 @@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#define DEBUG_STRING_CHANNEL_CONDITION(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compID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)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#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endif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+#define JCTVC_P</w:t>
      </w:r>
      <w:r>
        <w:rPr>
          <w:rFonts w:ascii="Consolas" w:hAnsi="Consolas" w:cs="Consolas" w:hint="eastAsia"/>
          <w:sz w:val="18"/>
          <w:szCs w:val="18"/>
          <w:lang w:val="en-CA" w:eastAsia="ja-JP"/>
        </w:rPr>
        <w:t>0xxx</w:t>
      </w:r>
      <w:r w:rsidRPr="00102B41">
        <w:rPr>
          <w:rFonts w:ascii="Consolas" w:hAnsi="Consolas" w:cs="Consolas"/>
          <w:sz w:val="18"/>
          <w:szCs w:val="18"/>
          <w:lang w:val="en-CA" w:eastAsia="ja-JP"/>
        </w:rPr>
        <w:t>_CHROMA_LAMBDA (13)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---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TLibEncoder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/TEncSlice.cpp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+++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TLibEncoder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/TEncSlice.cpp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@@ -177,6 +177,9 @@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Int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qpc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=(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+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chromaQPOffset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&lt; 0) ?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: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getScaledChromaQP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+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chromaQPOffset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,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m_pcCfg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-&gt;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getChromaFormatIdc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());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Double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=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pow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( 2.0, 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iQP-qpc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)/3.0 );  // takes into account of the chroma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mapping and chroma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Offset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m_pcRdCost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-&gt;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setDistortionWeight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compID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,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);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+#if JCTVC_P</w:t>
      </w:r>
      <w:r>
        <w:rPr>
          <w:rFonts w:ascii="Consolas" w:hAnsi="Consolas" w:cs="Consolas" w:hint="eastAsia"/>
          <w:sz w:val="18"/>
          <w:szCs w:val="18"/>
          <w:lang w:val="en-CA" w:eastAsia="ja-JP"/>
        </w:rPr>
        <w:t>0xxx</w:t>
      </w:r>
      <w:r w:rsidRPr="00102B41">
        <w:rPr>
          <w:rFonts w:ascii="Consolas" w:hAnsi="Consolas" w:cs="Consolas"/>
          <w:sz w:val="18"/>
          <w:szCs w:val="18"/>
          <w:lang w:val="en-CA" w:eastAsia="ja-JP"/>
        </w:rPr>
        <w:t>_CHROMA_LAMBDA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+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=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*10/JCTVC_P</w:t>
      </w:r>
      <w:r>
        <w:rPr>
          <w:rFonts w:ascii="Consolas" w:hAnsi="Consolas" w:cs="Consolas" w:hint="eastAsia"/>
          <w:sz w:val="18"/>
          <w:szCs w:val="18"/>
          <w:lang w:val="en-CA" w:eastAsia="ja-JP"/>
        </w:rPr>
        <w:t>0xxx</w:t>
      </w:r>
      <w:r w:rsidR="0018058B">
        <w:rPr>
          <w:rFonts w:ascii="Consolas" w:hAnsi="Consolas" w:cs="Consolas" w:hint="eastAsia"/>
          <w:sz w:val="18"/>
          <w:szCs w:val="18"/>
          <w:lang w:val="en-CA" w:eastAsia="ja-JP"/>
        </w:rPr>
        <w:t>_CHROMA_LAMBDA</w:t>
      </w:r>
      <w:r w:rsidRPr="00102B41">
        <w:rPr>
          <w:rFonts w:ascii="Consolas" w:hAnsi="Consolas" w:cs="Consolas"/>
          <w:sz w:val="18"/>
          <w:szCs w:val="18"/>
          <w:lang w:val="en-CA" w:eastAsia="ja-JP"/>
        </w:rPr>
        <w:t>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+#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endif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dLambdas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[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compIdx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]=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dLambda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}</w:t>
      </w:r>
    </w:p>
    <w:p w:rsidR="000A6A1D" w:rsidRDefault="000A6A1D" w:rsidP="000A6A1D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Subjective evaluation</w:t>
      </w:r>
    </w:p>
    <w:p w:rsidR="00764FF7" w:rsidRPr="00842DF9" w:rsidRDefault="00764FF7" w:rsidP="00764FF7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We perform two </w:t>
      </w:r>
      <w:r>
        <w:rPr>
          <w:rFonts w:hint="eastAsia"/>
          <w:szCs w:val="22"/>
          <w:lang w:val="en-CA" w:eastAsia="ja-JP"/>
        </w:rPr>
        <w:t xml:space="preserve">informal subjective assessments by </w:t>
      </w:r>
      <w:r w:rsidR="005E7F16">
        <w:rPr>
          <w:rFonts w:hint="eastAsia"/>
          <w:szCs w:val="22"/>
          <w:lang w:val="en-CA" w:eastAsia="ja-JP"/>
        </w:rPr>
        <w:t>non-</w:t>
      </w:r>
      <w:r>
        <w:rPr>
          <w:rFonts w:hint="eastAsia"/>
          <w:szCs w:val="22"/>
          <w:lang w:val="en-CA" w:eastAsia="ja-JP"/>
        </w:rPr>
        <w:t xml:space="preserve">expert </w:t>
      </w:r>
      <w:r w:rsidR="00616D7E">
        <w:rPr>
          <w:rFonts w:hint="eastAsia"/>
          <w:szCs w:val="22"/>
          <w:lang w:val="en-CA" w:eastAsia="ja-JP"/>
        </w:rPr>
        <w:t>subjects</w:t>
      </w:r>
      <w:r>
        <w:rPr>
          <w:rFonts w:hint="eastAsia"/>
          <w:szCs w:val="22"/>
          <w:lang w:val="en-CA" w:eastAsia="ja-JP"/>
        </w:rPr>
        <w:t xml:space="preserve">. </w:t>
      </w:r>
      <w:r w:rsidR="003C3368">
        <w:rPr>
          <w:rFonts w:hint="eastAsia"/>
          <w:szCs w:val="22"/>
          <w:lang w:val="en-CA" w:eastAsia="ja-JP"/>
        </w:rPr>
        <w:t xml:space="preserve">It is noted that the previous report in JCTV-P0099 is assessed by expert subjects. </w:t>
      </w:r>
      <w:r w:rsidR="003C1421">
        <w:rPr>
          <w:rFonts w:hint="eastAsia"/>
          <w:szCs w:val="22"/>
          <w:lang w:val="en-CA" w:eastAsia="ja-JP"/>
        </w:rPr>
        <w:t>O</w:t>
      </w:r>
      <w:r>
        <w:rPr>
          <w:rFonts w:hint="eastAsia"/>
          <w:szCs w:val="22"/>
          <w:lang w:val="en-CA" w:eastAsia="ja-JP"/>
        </w:rPr>
        <w:t xml:space="preserve">ne is DSCQS method, which is comparison between the original videos and coded videos, and the other is ABAB test, which is comparison between </w:t>
      </w:r>
      <w:r w:rsidR="00651AC5">
        <w:rPr>
          <w:rFonts w:hint="eastAsia"/>
          <w:szCs w:val="22"/>
          <w:lang w:val="en-CA" w:eastAsia="ja-JP"/>
        </w:rPr>
        <w:t>coded video w/</w:t>
      </w:r>
      <w:r>
        <w:rPr>
          <w:rFonts w:hint="eastAsia"/>
          <w:szCs w:val="22"/>
          <w:lang w:val="en-CA" w:eastAsia="ja-JP"/>
        </w:rPr>
        <w:t xml:space="preserve"> and </w:t>
      </w:r>
      <w:r w:rsidR="00651AC5">
        <w:rPr>
          <w:rFonts w:hint="eastAsia"/>
          <w:szCs w:val="22"/>
          <w:lang w:val="en-CA" w:eastAsia="ja-JP"/>
        </w:rPr>
        <w:t>w/o</w:t>
      </w:r>
      <w:r>
        <w:rPr>
          <w:rFonts w:hint="eastAsia"/>
          <w:szCs w:val="22"/>
          <w:lang w:val="en-CA" w:eastAsia="ja-JP"/>
        </w:rPr>
        <w:t xml:space="preserve"> </w:t>
      </w:r>
      <w:r w:rsidR="004B5E0E">
        <w:rPr>
          <w:rFonts w:hint="eastAsia"/>
          <w:szCs w:val="22"/>
          <w:lang w:val="en-CA" w:eastAsia="ja-JP"/>
        </w:rPr>
        <w:t xml:space="preserve">the </w:t>
      </w:r>
      <w:r>
        <w:rPr>
          <w:rFonts w:hint="eastAsia"/>
          <w:szCs w:val="22"/>
          <w:lang w:val="en-CA" w:eastAsia="ja-JP"/>
        </w:rPr>
        <w:t>cross-component decorrelation</w:t>
      </w:r>
      <w:r w:rsidR="0018058B">
        <w:rPr>
          <w:rFonts w:hint="eastAsia"/>
          <w:szCs w:val="22"/>
          <w:lang w:val="en-CA" w:eastAsia="ja-JP"/>
        </w:rPr>
        <w:t xml:space="preserve"> (CCD)</w:t>
      </w:r>
      <w:r w:rsidR="004B5E0E">
        <w:rPr>
          <w:rFonts w:hint="eastAsia"/>
          <w:szCs w:val="22"/>
          <w:lang w:val="en-CA" w:eastAsia="ja-JP"/>
        </w:rPr>
        <w:t xml:space="preserve"> tool</w:t>
      </w:r>
      <w:r>
        <w:rPr>
          <w:rFonts w:hint="eastAsia"/>
          <w:szCs w:val="22"/>
          <w:lang w:val="en-CA" w:eastAsia="ja-JP"/>
        </w:rPr>
        <w:t>.</w:t>
      </w:r>
      <w:r w:rsidR="00651AC5" w:rsidRPr="00651AC5">
        <w:rPr>
          <w:rFonts w:hint="eastAsia"/>
          <w:szCs w:val="22"/>
          <w:lang w:val="en-CA" w:eastAsia="ja-JP"/>
        </w:rPr>
        <w:t xml:space="preserve"> </w:t>
      </w:r>
      <w:r w:rsidR="00651AC5">
        <w:rPr>
          <w:rFonts w:hint="eastAsia"/>
          <w:szCs w:val="22"/>
          <w:lang w:val="en-CA" w:eastAsia="ja-JP"/>
        </w:rPr>
        <w:t>The goal is to c</w:t>
      </w:r>
      <w:r w:rsidR="005B4439">
        <w:rPr>
          <w:rFonts w:hint="eastAsia"/>
          <w:szCs w:val="22"/>
          <w:lang w:val="en-CA" w:eastAsia="ja-JP"/>
        </w:rPr>
        <w:t xml:space="preserve">onfirm the difference </w:t>
      </w:r>
      <w:r w:rsidR="003C1421">
        <w:rPr>
          <w:rFonts w:hint="eastAsia"/>
          <w:szCs w:val="22"/>
          <w:lang w:val="en-CA" w:eastAsia="ja-JP"/>
        </w:rPr>
        <w:t xml:space="preserve">in subjective quality </w:t>
      </w:r>
      <w:r w:rsidR="00651AC5">
        <w:rPr>
          <w:rFonts w:hint="eastAsia"/>
          <w:szCs w:val="22"/>
          <w:lang w:val="en-CA" w:eastAsia="ja-JP"/>
        </w:rPr>
        <w:t xml:space="preserve">between w/ and w/o </w:t>
      </w:r>
      <w:r w:rsidR="004B5E0E">
        <w:rPr>
          <w:rFonts w:hint="eastAsia"/>
          <w:szCs w:val="22"/>
          <w:lang w:val="en-CA" w:eastAsia="ja-JP"/>
        </w:rPr>
        <w:t xml:space="preserve">the </w:t>
      </w:r>
      <w:r w:rsidR="00651AC5">
        <w:rPr>
          <w:rFonts w:hint="eastAsia"/>
          <w:szCs w:val="22"/>
          <w:lang w:val="en-CA" w:eastAsia="ja-JP"/>
        </w:rPr>
        <w:t>CCD tool.</w:t>
      </w:r>
    </w:p>
    <w:p w:rsidR="00FE781A" w:rsidRPr="00FE781A" w:rsidRDefault="000C0401" w:rsidP="00FE781A">
      <w:pPr>
        <w:tabs>
          <w:tab w:val="clear" w:pos="360"/>
          <w:tab w:val="clear" w:pos="720"/>
          <w:tab w:val="left" w:pos="0"/>
        </w:tabs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For the </w:t>
      </w:r>
      <w:r w:rsidR="00FE781A" w:rsidRPr="00FE781A">
        <w:rPr>
          <w:lang w:val="en-CA" w:eastAsia="ja-JP"/>
        </w:rPr>
        <w:t>ABAB test</w:t>
      </w:r>
      <w:r>
        <w:rPr>
          <w:rFonts w:hint="eastAsia"/>
          <w:lang w:val="en-CA" w:eastAsia="ja-JP"/>
        </w:rPr>
        <w:t>,</w:t>
      </w:r>
      <w:r w:rsidR="00FE781A" w:rsidRPr="00FE781A">
        <w:rPr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the </w:t>
      </w:r>
      <w:r w:rsidR="00FE781A" w:rsidRPr="00FE781A">
        <w:rPr>
          <w:lang w:val="en-CA" w:eastAsia="ja-JP"/>
        </w:rPr>
        <w:t xml:space="preserve">same sequence </w:t>
      </w:r>
      <w:r w:rsidR="00DA53BD">
        <w:rPr>
          <w:rFonts w:hint="eastAsia"/>
          <w:lang w:val="en-CA" w:eastAsia="ja-JP"/>
        </w:rPr>
        <w:t xml:space="preserve">w/ </w:t>
      </w:r>
      <w:r w:rsidR="00FE781A" w:rsidRPr="00FE781A">
        <w:rPr>
          <w:lang w:val="en-CA" w:eastAsia="ja-JP"/>
        </w:rPr>
        <w:t xml:space="preserve">and </w:t>
      </w:r>
      <w:r w:rsidR="00DA53BD">
        <w:rPr>
          <w:rFonts w:hint="eastAsia"/>
          <w:lang w:val="en-CA" w:eastAsia="ja-JP"/>
        </w:rPr>
        <w:t xml:space="preserve">w/o the CCD tool </w:t>
      </w:r>
      <w:r w:rsidR="00FE781A" w:rsidRPr="00FE781A">
        <w:rPr>
          <w:lang w:val="en-CA" w:eastAsia="ja-JP"/>
        </w:rPr>
        <w:t xml:space="preserve">were shown one after another. The order of </w:t>
      </w:r>
      <w:r w:rsidR="004B5E0E">
        <w:rPr>
          <w:rFonts w:hint="eastAsia"/>
          <w:lang w:val="en-CA" w:eastAsia="ja-JP"/>
        </w:rPr>
        <w:t>w/ and w/o the CCD</w:t>
      </w:r>
      <w:r w:rsidR="00FE781A" w:rsidRPr="00FE781A">
        <w:rPr>
          <w:lang w:val="en-CA" w:eastAsia="ja-JP"/>
        </w:rPr>
        <w:t xml:space="preserve"> </w:t>
      </w:r>
      <w:r w:rsidR="004B5E0E">
        <w:rPr>
          <w:rFonts w:hint="eastAsia"/>
          <w:lang w:val="en-CA" w:eastAsia="ja-JP"/>
        </w:rPr>
        <w:t xml:space="preserve">tool </w:t>
      </w:r>
      <w:r w:rsidR="00FE781A" w:rsidRPr="00FE781A">
        <w:rPr>
          <w:lang w:val="en-CA" w:eastAsia="ja-JP"/>
        </w:rPr>
        <w:t xml:space="preserve">was randomized for </w:t>
      </w:r>
      <w:r w:rsidR="003C1421">
        <w:rPr>
          <w:rFonts w:hint="eastAsia"/>
          <w:lang w:val="en-CA" w:eastAsia="ja-JP"/>
        </w:rPr>
        <w:t xml:space="preserve">respective </w:t>
      </w:r>
      <w:r w:rsidR="00FE781A" w:rsidRPr="00FE781A">
        <w:rPr>
          <w:lang w:val="en-CA" w:eastAsia="ja-JP"/>
        </w:rPr>
        <w:t>sequence</w:t>
      </w:r>
      <w:r w:rsidR="003C1421">
        <w:rPr>
          <w:rFonts w:hint="eastAsia"/>
          <w:lang w:val="en-CA" w:eastAsia="ja-JP"/>
        </w:rPr>
        <w:t>,</w:t>
      </w:r>
      <w:r w:rsidR="00FE781A" w:rsidRPr="00FE781A">
        <w:rPr>
          <w:lang w:val="en-CA" w:eastAsia="ja-JP"/>
        </w:rPr>
        <w:t xml:space="preserve"> and </w:t>
      </w:r>
      <w:r w:rsidR="003555C1">
        <w:rPr>
          <w:rFonts w:hint="eastAsia"/>
          <w:lang w:val="en-CA" w:eastAsia="ja-JP"/>
        </w:rPr>
        <w:t xml:space="preserve">such identification is not notified for </w:t>
      </w:r>
      <w:r w:rsidR="003C1421">
        <w:rPr>
          <w:rFonts w:hint="eastAsia"/>
          <w:lang w:val="en-CA" w:eastAsia="ja-JP"/>
        </w:rPr>
        <w:t>subjects</w:t>
      </w:r>
      <w:r w:rsidR="00FE781A" w:rsidRPr="00FE781A">
        <w:rPr>
          <w:lang w:val="en-CA" w:eastAsia="ja-JP"/>
        </w:rPr>
        <w:t xml:space="preserve">. Test subjects were asked to rate </w:t>
      </w:r>
      <w:r w:rsidR="00FE781A">
        <w:rPr>
          <w:lang w:val="en-CA" w:eastAsia="ja-JP"/>
        </w:rPr>
        <w:t xml:space="preserve">each </w:t>
      </w:r>
      <w:r w:rsidR="00DA53BD">
        <w:rPr>
          <w:rFonts w:hint="eastAsia"/>
          <w:lang w:val="en-CA" w:eastAsia="ja-JP"/>
        </w:rPr>
        <w:t xml:space="preserve">coding scheme </w:t>
      </w:r>
      <w:r w:rsidR="00FE781A">
        <w:rPr>
          <w:lang w:val="en-CA" w:eastAsia="ja-JP"/>
        </w:rPr>
        <w:t xml:space="preserve">on a scale from </w:t>
      </w:r>
      <w:r w:rsidR="00AD607D">
        <w:rPr>
          <w:rFonts w:hint="eastAsia"/>
          <w:lang w:val="en-CA" w:eastAsia="ja-JP"/>
        </w:rPr>
        <w:t>-2</w:t>
      </w:r>
      <w:r w:rsidR="00FE781A">
        <w:rPr>
          <w:rFonts w:hint="eastAsia"/>
          <w:lang w:val="en-CA" w:eastAsia="ja-JP"/>
        </w:rPr>
        <w:t xml:space="preserve"> to 2</w:t>
      </w:r>
      <w:r w:rsidR="00FE781A" w:rsidRPr="00FE781A">
        <w:rPr>
          <w:lang w:val="en-CA" w:eastAsia="ja-JP"/>
        </w:rPr>
        <w:t xml:space="preserve">. The </w:t>
      </w:r>
      <w:r w:rsidR="00CB544E">
        <w:rPr>
          <w:rFonts w:hint="eastAsia"/>
          <w:lang w:val="en-CA" w:eastAsia="ja-JP"/>
        </w:rPr>
        <w:lastRenderedPageBreak/>
        <w:t xml:space="preserve">average scores </w:t>
      </w:r>
      <w:r w:rsidR="00FE781A" w:rsidRPr="00FE781A">
        <w:rPr>
          <w:lang w:val="en-CA" w:eastAsia="ja-JP"/>
        </w:rPr>
        <w:t xml:space="preserve">were </w:t>
      </w:r>
      <w:r w:rsidR="00840B5D">
        <w:rPr>
          <w:rFonts w:hint="eastAsia"/>
          <w:lang w:val="en-CA" w:eastAsia="ja-JP"/>
        </w:rPr>
        <w:t>then</w:t>
      </w:r>
      <w:r w:rsidR="00FE781A" w:rsidRPr="00FE781A">
        <w:rPr>
          <w:lang w:val="en-CA" w:eastAsia="ja-JP"/>
        </w:rPr>
        <w:t xml:space="preserve"> calculated as well as 95-percent confidence intervals for every </w:t>
      </w:r>
      <w:r w:rsidR="00840B5D">
        <w:rPr>
          <w:rFonts w:hint="eastAsia"/>
          <w:lang w:val="en-CA" w:eastAsia="ja-JP"/>
        </w:rPr>
        <w:t xml:space="preserve">combination of </w:t>
      </w:r>
      <w:r w:rsidR="00A13C8D">
        <w:rPr>
          <w:rFonts w:hint="eastAsia"/>
          <w:lang w:val="en-CA" w:eastAsia="ja-JP"/>
        </w:rPr>
        <w:t>condition</w:t>
      </w:r>
      <w:r w:rsidR="00FE781A" w:rsidRPr="00FE781A">
        <w:rPr>
          <w:lang w:val="en-CA" w:eastAsia="ja-JP"/>
        </w:rPr>
        <w:t xml:space="preserve"> and test sequence.</w:t>
      </w:r>
    </w:p>
    <w:p w:rsidR="00764FF7" w:rsidRPr="00764FF7" w:rsidRDefault="00764FF7" w:rsidP="00220C98">
      <w:pPr>
        <w:keepNext/>
        <w:rPr>
          <w:lang w:val="en-CA" w:eastAsia="ja-JP"/>
        </w:rPr>
      </w:pPr>
      <w:r>
        <w:rPr>
          <w:rFonts w:hint="eastAsia"/>
          <w:lang w:val="en-CA" w:eastAsia="ja-JP"/>
        </w:rPr>
        <w:t xml:space="preserve">The following seven sequences </w:t>
      </w:r>
      <w:r w:rsidR="00DA53BD">
        <w:rPr>
          <w:rFonts w:hint="eastAsia"/>
          <w:lang w:val="en-CA" w:eastAsia="ja-JP"/>
        </w:rPr>
        <w:t xml:space="preserve">with the coding condition </w:t>
      </w:r>
      <w:r>
        <w:rPr>
          <w:rFonts w:hint="eastAsia"/>
          <w:lang w:val="en-CA" w:eastAsia="ja-JP"/>
        </w:rPr>
        <w:t>are used for the test.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r>
        <w:rPr>
          <w:lang w:eastAsia="ja-JP"/>
        </w:rPr>
        <w:t>Traffic</w:t>
      </w:r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r>
        <w:rPr>
          <w:lang w:eastAsia="ja-JP"/>
        </w:rPr>
        <w:t>Kimono</w:t>
      </w:r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EBULupoCandlelight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EBURainFruits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VenueVu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BirdsInCage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CrowdRun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  <w:r w:rsidRPr="00FE781A">
        <w:rPr>
          <w:rFonts w:hint="eastAsia"/>
          <w:lang w:eastAsia="ja-JP"/>
        </w:rPr>
        <w:t>.</w:t>
      </w:r>
    </w:p>
    <w:p w:rsidR="000A6A1D" w:rsidRDefault="000A6A1D" w:rsidP="000A6A1D">
      <w:pPr>
        <w:jc w:val="both"/>
        <w:rPr>
          <w:szCs w:val="22"/>
        </w:rPr>
      </w:pPr>
      <w:r w:rsidRPr="00D54FAB">
        <w:rPr>
          <w:szCs w:val="22"/>
        </w:rPr>
        <w:t>The le</w:t>
      </w:r>
      <w:r w:rsidR="00D54FAB">
        <w:rPr>
          <w:szCs w:val="22"/>
        </w:rPr>
        <w:t>ngth of one session was about 3</w:t>
      </w:r>
      <w:r w:rsidR="00D54FAB">
        <w:rPr>
          <w:rFonts w:hint="eastAsia"/>
          <w:szCs w:val="22"/>
          <w:lang w:eastAsia="ja-JP"/>
        </w:rPr>
        <w:t>0</w:t>
      </w:r>
      <w:r w:rsidR="00D54FAB">
        <w:rPr>
          <w:szCs w:val="22"/>
        </w:rPr>
        <w:t xml:space="preserve"> minutes</w:t>
      </w:r>
      <w:r w:rsidR="00A13C8D">
        <w:rPr>
          <w:rFonts w:hint="eastAsia"/>
          <w:szCs w:val="22"/>
          <w:lang w:eastAsia="ja-JP"/>
        </w:rPr>
        <w:t>, including the training session</w:t>
      </w:r>
      <w:r w:rsidR="00D54FAB">
        <w:rPr>
          <w:szCs w:val="22"/>
        </w:rPr>
        <w:t>. In total,</w:t>
      </w:r>
      <w:r w:rsidR="00D54FAB">
        <w:rPr>
          <w:rFonts w:hint="eastAsia"/>
          <w:szCs w:val="22"/>
          <w:lang w:eastAsia="ja-JP"/>
        </w:rPr>
        <w:t xml:space="preserve"> </w:t>
      </w:r>
      <w:r w:rsidR="000C0401">
        <w:rPr>
          <w:rFonts w:hint="eastAsia"/>
          <w:szCs w:val="22"/>
          <w:lang w:eastAsia="ja-JP"/>
        </w:rPr>
        <w:t>30</w:t>
      </w:r>
      <w:r w:rsidR="000C0401" w:rsidRPr="00D54FAB">
        <w:rPr>
          <w:szCs w:val="22"/>
        </w:rPr>
        <w:t xml:space="preserve"> </w:t>
      </w:r>
      <w:r w:rsidRPr="00D54FAB">
        <w:rPr>
          <w:szCs w:val="22"/>
        </w:rPr>
        <w:t>test subjects participated in scoring.</w:t>
      </w:r>
      <w:r>
        <w:rPr>
          <w:szCs w:val="22"/>
        </w:rPr>
        <w:t xml:space="preserve"> </w:t>
      </w:r>
    </w:p>
    <w:p w:rsidR="00381034" w:rsidRDefault="00381034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Test</w:t>
      </w:r>
      <w:r w:rsidR="000A6A1D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results</w:t>
      </w:r>
    </w:p>
    <w:p w:rsidR="00381034" w:rsidRDefault="00381034" w:rsidP="00381034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 xml:space="preserve">Objective </w:t>
      </w:r>
      <w:r w:rsidR="004A1618">
        <w:rPr>
          <w:rFonts w:hint="eastAsia"/>
          <w:lang w:val="en-CA" w:eastAsia="ja-JP"/>
        </w:rPr>
        <w:t>results</w:t>
      </w:r>
    </w:p>
    <w:p w:rsidR="00381034" w:rsidRDefault="0099231C" w:rsidP="00381034">
      <w:pPr>
        <w:rPr>
          <w:lang w:val="en-CA" w:eastAsia="ja-JP"/>
        </w:rPr>
      </w:pPr>
      <w:r>
        <w:rPr>
          <w:lang w:val="en-CA" w:eastAsia="ja-JP"/>
        </w:rPr>
        <w:fldChar w:fldCharType="begin"/>
      </w:r>
      <w:r w:rsidR="00A13C8D">
        <w:rPr>
          <w:lang w:val="en-CA" w:eastAsia="ja-JP"/>
        </w:rPr>
        <w:instrText xml:space="preserve"> REF _Ref375914701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 w:rsidR="00A13C8D">
        <w:t xml:space="preserve">Table </w:t>
      </w:r>
      <w:r w:rsidR="00A13C8D">
        <w:rPr>
          <w:noProof/>
        </w:rPr>
        <w:t>1</w:t>
      </w:r>
      <w:r>
        <w:rPr>
          <w:lang w:val="en-CA" w:eastAsia="ja-JP"/>
        </w:rPr>
        <w:fldChar w:fldCharType="end"/>
      </w:r>
      <w:r w:rsidR="00A13C8D">
        <w:rPr>
          <w:rFonts w:hint="eastAsia"/>
          <w:lang w:val="en-CA" w:eastAsia="ja-JP"/>
        </w:rPr>
        <w:t xml:space="preserve"> and </w:t>
      </w:r>
      <w:r>
        <w:rPr>
          <w:lang w:val="en-CA" w:eastAsia="ja-JP"/>
        </w:rPr>
        <w:fldChar w:fldCharType="begin"/>
      </w:r>
      <w:r w:rsidR="00A13C8D">
        <w:rPr>
          <w:lang w:val="en-CA" w:eastAsia="ja-JP"/>
        </w:rPr>
        <w:instrText xml:space="preserve"> REF _Ref375905705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 w:rsidR="00A13C8D">
        <w:t xml:space="preserve">Table </w:t>
      </w:r>
      <w:r w:rsidR="00A13C8D">
        <w:rPr>
          <w:noProof/>
        </w:rPr>
        <w:t>2</w:t>
      </w:r>
      <w:r>
        <w:rPr>
          <w:lang w:val="en-CA" w:eastAsia="ja-JP"/>
        </w:rPr>
        <w:fldChar w:fldCharType="end"/>
      </w:r>
      <w:r w:rsidR="00381034">
        <w:rPr>
          <w:rFonts w:hint="eastAsia"/>
          <w:lang w:val="en-CA" w:eastAsia="ja-JP"/>
        </w:rPr>
        <w:t xml:space="preserve"> show the summary </w:t>
      </w:r>
      <w:r w:rsidR="00CB544E">
        <w:rPr>
          <w:rFonts w:hint="eastAsia"/>
          <w:lang w:val="en-CA" w:eastAsia="ja-JP"/>
        </w:rPr>
        <w:t xml:space="preserve">BD-rate </w:t>
      </w:r>
      <w:r w:rsidR="00F70AAA">
        <w:rPr>
          <w:rFonts w:hint="eastAsia"/>
          <w:lang w:val="en-CA" w:eastAsia="ja-JP"/>
        </w:rPr>
        <w:t xml:space="preserve">results of the cross-component decorrelation. Positive value means </w:t>
      </w:r>
      <w:r w:rsidR="005B4439">
        <w:rPr>
          <w:rFonts w:hint="eastAsia"/>
          <w:lang w:val="en-CA" w:eastAsia="ja-JP"/>
        </w:rPr>
        <w:t xml:space="preserve">the </w:t>
      </w:r>
      <w:r w:rsidR="00F70AAA">
        <w:rPr>
          <w:rFonts w:hint="eastAsia"/>
          <w:lang w:val="en-CA" w:eastAsia="ja-JP"/>
        </w:rPr>
        <w:t xml:space="preserve">gain by the CCD tool because </w:t>
      </w:r>
      <w:r w:rsidR="008878EE">
        <w:rPr>
          <w:rFonts w:hint="eastAsia"/>
          <w:lang w:val="en-CA" w:eastAsia="ja-JP"/>
        </w:rPr>
        <w:t xml:space="preserve">the </w:t>
      </w:r>
      <w:r w:rsidR="00F70AAA">
        <w:rPr>
          <w:rFonts w:hint="eastAsia"/>
          <w:lang w:val="en-CA" w:eastAsia="ja-JP"/>
        </w:rPr>
        <w:t xml:space="preserve">anchor is </w:t>
      </w:r>
      <w:r w:rsidR="00651AC5">
        <w:rPr>
          <w:rFonts w:hint="eastAsia"/>
          <w:lang w:val="en-CA" w:eastAsia="ja-JP"/>
        </w:rPr>
        <w:t>results with CCD</w:t>
      </w:r>
      <w:r w:rsidR="00F70AAA">
        <w:rPr>
          <w:rFonts w:hint="eastAsia"/>
          <w:lang w:val="en-CA" w:eastAsia="ja-JP"/>
        </w:rPr>
        <w:t xml:space="preserve"> and </w:t>
      </w:r>
      <w:r w:rsidR="008878EE">
        <w:rPr>
          <w:rFonts w:hint="eastAsia"/>
          <w:lang w:val="en-CA" w:eastAsia="ja-JP"/>
        </w:rPr>
        <w:t xml:space="preserve">the </w:t>
      </w:r>
      <w:r w:rsidR="00F70AAA">
        <w:rPr>
          <w:rFonts w:hint="eastAsia"/>
          <w:lang w:val="en-CA" w:eastAsia="ja-JP"/>
        </w:rPr>
        <w:t xml:space="preserve">target is </w:t>
      </w:r>
      <w:r w:rsidR="00651AC5">
        <w:rPr>
          <w:rFonts w:hint="eastAsia"/>
          <w:lang w:val="en-CA" w:eastAsia="ja-JP"/>
        </w:rPr>
        <w:t>that without CCD</w:t>
      </w:r>
      <w:r w:rsidR="00F70AAA">
        <w:rPr>
          <w:rFonts w:hint="eastAsia"/>
          <w:lang w:val="en-CA" w:eastAsia="ja-JP"/>
        </w:rPr>
        <w:t>.</w:t>
      </w:r>
    </w:p>
    <w:p w:rsidR="00D934FA" w:rsidRPr="00D934FA" w:rsidRDefault="00381034" w:rsidP="00D934FA">
      <w:pPr>
        <w:pStyle w:val="ab"/>
        <w:keepNext/>
        <w:jc w:val="center"/>
        <w:rPr>
          <w:lang w:eastAsia="ja-JP"/>
        </w:rPr>
      </w:pPr>
      <w:bookmarkStart w:id="3" w:name="_Ref375914701"/>
      <w:bookmarkStart w:id="4" w:name="_Ref375914694"/>
      <w:r>
        <w:t xml:space="preserve">Table </w:t>
      </w:r>
      <w:r w:rsidR="0099231C">
        <w:fldChar w:fldCharType="begin"/>
      </w:r>
      <w:r w:rsidR="00D445A0">
        <w:instrText xml:space="preserve"> SEQ Table \* ARABIC </w:instrText>
      </w:r>
      <w:r w:rsidR="0099231C">
        <w:fldChar w:fldCharType="separate"/>
      </w:r>
      <w:r w:rsidR="001B11CB">
        <w:rPr>
          <w:noProof/>
        </w:rPr>
        <w:t>1</w:t>
      </w:r>
      <w:r w:rsidR="0099231C">
        <w:fldChar w:fldCharType="end"/>
      </w:r>
      <w:bookmarkEnd w:id="3"/>
      <w:r w:rsidR="00651AC5">
        <w:rPr>
          <w:rFonts w:hint="eastAsia"/>
          <w:lang w:eastAsia="ja-JP"/>
        </w:rPr>
        <w:t xml:space="preserve"> Summary results w/ and w/o </w:t>
      </w:r>
      <w:r>
        <w:rPr>
          <w:rFonts w:hint="eastAsia"/>
          <w:lang w:eastAsia="ja-JP"/>
        </w:rPr>
        <w:t>cross-component de</w:t>
      </w:r>
      <w:r>
        <w:rPr>
          <w:lang w:eastAsia="ja-JP"/>
        </w:rPr>
        <w:t>correlation</w:t>
      </w:r>
      <w:r w:rsidR="00F70AAA">
        <w:rPr>
          <w:rFonts w:hint="eastAsia"/>
          <w:lang w:eastAsia="ja-JP"/>
        </w:rPr>
        <w:t xml:space="preserve"> (Test 1)</w:t>
      </w:r>
      <w:bookmarkStart w:id="5" w:name="_Ref375905705"/>
      <w:bookmarkEnd w:id="4"/>
    </w:p>
    <w:tbl>
      <w:tblPr>
        <w:tblW w:w="86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4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High-tier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 Super-High-tier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25.7%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22.3%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24.2%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19.7%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17.5%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18.9%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14.0%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12.9%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13.6%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5.0%</w:t>
            </w: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92%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88%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18.6%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15.1%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17.7%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14.5%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10.6%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13.6%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8.2%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8.6%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16.2%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10.8%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12.5%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12.6%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</w:tbl>
    <w:p w:rsidR="00D934FA" w:rsidRDefault="002120EB" w:rsidP="00D934FA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99231C">
        <w:fldChar w:fldCharType="begin"/>
      </w:r>
      <w:r w:rsidR="00D445A0">
        <w:instrText xml:space="preserve"> SEQ Table \* ARABIC </w:instrText>
      </w:r>
      <w:r w:rsidR="0099231C">
        <w:fldChar w:fldCharType="separate"/>
      </w:r>
      <w:r w:rsidR="001B11CB">
        <w:rPr>
          <w:noProof/>
        </w:rPr>
        <w:t>2</w:t>
      </w:r>
      <w:r w:rsidR="0099231C">
        <w:fldChar w:fldCharType="end"/>
      </w:r>
      <w:bookmarkEnd w:id="5"/>
      <w:r w:rsidR="00651AC5">
        <w:rPr>
          <w:rFonts w:hint="eastAsia"/>
          <w:lang w:eastAsia="ja-JP"/>
        </w:rPr>
        <w:t xml:space="preserve"> Summary results w/ and w/o </w:t>
      </w:r>
      <w:r>
        <w:rPr>
          <w:rFonts w:hint="eastAsia"/>
          <w:lang w:eastAsia="ja-JP"/>
        </w:rPr>
        <w:t>cross-component de</w:t>
      </w:r>
      <w:r>
        <w:rPr>
          <w:lang w:eastAsia="ja-JP"/>
        </w:rPr>
        <w:t>correlation</w:t>
      </w:r>
      <w:r w:rsidR="0062353D">
        <w:rPr>
          <w:rFonts w:hint="eastAsia"/>
          <w:lang w:eastAsia="ja-JP"/>
        </w:rPr>
        <w:t xml:space="preserve"> </w:t>
      </w:r>
      <w:r w:rsidR="00651AC5">
        <w:rPr>
          <w:rFonts w:hint="eastAsia"/>
          <w:lang w:eastAsia="ja-JP"/>
        </w:rPr>
        <w:t xml:space="preserve">under </w:t>
      </w:r>
      <w:r w:rsidR="0062353D">
        <w:rPr>
          <w:rFonts w:hint="eastAsia"/>
          <w:lang w:eastAsia="ja-JP"/>
        </w:rPr>
        <w:t>1.3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chroma_lambda</w:t>
      </w:r>
      <w:proofErr w:type="spellEnd"/>
      <w:r w:rsidR="00F70AAA">
        <w:rPr>
          <w:rFonts w:hint="eastAsia"/>
          <w:lang w:eastAsia="ja-JP"/>
        </w:rPr>
        <w:t xml:space="preserve"> (Test 2)</w:t>
      </w:r>
    </w:p>
    <w:tbl>
      <w:tblPr>
        <w:tblW w:w="8601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400"/>
        <w:gridCol w:w="800"/>
        <w:gridCol w:w="800"/>
        <w:gridCol w:w="800"/>
        <w:gridCol w:w="765"/>
        <w:gridCol w:w="871"/>
        <w:gridCol w:w="765"/>
        <w:gridCol w:w="800"/>
        <w:gridCol w:w="800"/>
        <w:gridCol w:w="800"/>
      </w:tblGrid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High-tier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 Super-High-tier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4.1%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5.6%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1.2%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2.0%</w:t>
            </w: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93%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90%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5.0%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5.3%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3.6%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96%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2.6%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7.2%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96%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D934FA" w:rsidRPr="00D934FA" w:rsidTr="00D934FA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</w:tbl>
    <w:p w:rsidR="001B11CB" w:rsidRDefault="001B11CB" w:rsidP="001B11CB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It is confirmed from the </w:t>
      </w:r>
      <w:r w:rsidR="0099231C"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_Ref375905705 \h</w:instrText>
      </w:r>
      <w:r>
        <w:rPr>
          <w:lang w:eastAsia="ja-JP"/>
        </w:rPr>
        <w:instrText xml:space="preserve"> </w:instrText>
      </w:r>
      <w:r w:rsidR="0099231C">
        <w:rPr>
          <w:lang w:eastAsia="ja-JP"/>
        </w:rPr>
      </w:r>
      <w:r w:rsidR="0099231C"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2</w:t>
      </w:r>
      <w:r w:rsidR="0099231C">
        <w:rPr>
          <w:lang w:eastAsia="ja-JP"/>
        </w:rPr>
        <w:fldChar w:fldCharType="end"/>
      </w:r>
      <w:r>
        <w:rPr>
          <w:rFonts w:hint="eastAsia"/>
          <w:lang w:eastAsia="ja-JP"/>
        </w:rPr>
        <w:t xml:space="preserve"> that </w:t>
      </w:r>
      <w:r w:rsidR="00B55A3C">
        <w:rPr>
          <w:rFonts w:hint="eastAsia"/>
          <w:lang w:eastAsia="ja-JP"/>
        </w:rPr>
        <w:t xml:space="preserve">the </w:t>
      </w:r>
      <w:r>
        <w:rPr>
          <w:rFonts w:hint="eastAsia"/>
          <w:lang w:eastAsia="ja-JP"/>
        </w:rPr>
        <w:t>cross-component decorrelation tool obtain</w:t>
      </w:r>
      <w:r w:rsidR="00B55A3C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 a significant gain for camera captured content in </w:t>
      </w:r>
      <w:proofErr w:type="spellStart"/>
      <w:r>
        <w:rPr>
          <w:rFonts w:hint="eastAsia"/>
          <w:lang w:eastAsia="ja-JP"/>
        </w:rPr>
        <w:t>YCbCr</w:t>
      </w:r>
      <w:proofErr w:type="spellEnd"/>
      <w:r>
        <w:rPr>
          <w:rFonts w:hint="eastAsia"/>
          <w:lang w:eastAsia="ja-JP"/>
        </w:rPr>
        <w:t xml:space="preserve"> color space.</w:t>
      </w:r>
    </w:p>
    <w:p w:rsidR="001B11CB" w:rsidRPr="00261174" w:rsidRDefault="00261174" w:rsidP="00220C98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The </w:t>
      </w:r>
      <w:r w:rsidR="003E726F">
        <w:rPr>
          <w:rFonts w:hint="eastAsia"/>
          <w:lang w:eastAsia="ja-JP"/>
        </w:rPr>
        <w:t xml:space="preserve">improvement in </w:t>
      </w:r>
      <w:r w:rsidR="00B55A3C">
        <w:rPr>
          <w:rFonts w:hint="eastAsia"/>
          <w:lang w:eastAsia="ja-JP"/>
        </w:rPr>
        <w:t>chroma PNSR values is</w:t>
      </w:r>
      <w:r>
        <w:rPr>
          <w:rFonts w:hint="eastAsia"/>
          <w:lang w:eastAsia="ja-JP"/>
        </w:rPr>
        <w:t xml:space="preserve"> summarized in </w:t>
      </w:r>
      <w:r w:rsidR="0099231C"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_Ref375905818 \h</w:instrText>
      </w:r>
      <w:r>
        <w:rPr>
          <w:lang w:eastAsia="ja-JP"/>
        </w:rPr>
        <w:instrText xml:space="preserve"> </w:instrText>
      </w:r>
      <w:r w:rsidR="0099231C">
        <w:rPr>
          <w:lang w:eastAsia="ja-JP"/>
        </w:rPr>
      </w:r>
      <w:r w:rsidR="0099231C"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3</w:t>
      </w:r>
      <w:r w:rsidR="0099231C">
        <w:rPr>
          <w:lang w:eastAsia="ja-JP"/>
        </w:rPr>
        <w:fldChar w:fldCharType="end"/>
      </w:r>
      <w:r>
        <w:rPr>
          <w:rFonts w:hint="eastAsia"/>
          <w:lang w:eastAsia="ja-JP"/>
        </w:rPr>
        <w:t>. Negative value m</w:t>
      </w:r>
      <w:r w:rsidR="00651AC5">
        <w:rPr>
          <w:rFonts w:hint="eastAsia"/>
          <w:lang w:eastAsia="ja-JP"/>
        </w:rPr>
        <w:t xml:space="preserve">eans </w:t>
      </w:r>
      <w:r w:rsidR="00A13C8D">
        <w:rPr>
          <w:rFonts w:hint="eastAsia"/>
          <w:lang w:eastAsia="ja-JP"/>
        </w:rPr>
        <w:t xml:space="preserve">the </w:t>
      </w:r>
      <w:r w:rsidR="00651AC5">
        <w:rPr>
          <w:rFonts w:hint="eastAsia"/>
          <w:lang w:eastAsia="ja-JP"/>
        </w:rPr>
        <w:t xml:space="preserve">chroma PSNR improvement by the </w:t>
      </w:r>
      <w:r>
        <w:rPr>
          <w:rFonts w:hint="eastAsia"/>
          <w:lang w:eastAsia="ja-JP"/>
        </w:rPr>
        <w:t>CCD</w:t>
      </w:r>
      <w:r w:rsidR="00651AC5">
        <w:rPr>
          <w:rFonts w:hint="eastAsia"/>
          <w:lang w:eastAsia="ja-JP"/>
        </w:rPr>
        <w:t xml:space="preserve"> tool</w:t>
      </w:r>
      <w:r>
        <w:rPr>
          <w:rFonts w:hint="eastAsia"/>
          <w:lang w:eastAsia="ja-JP"/>
        </w:rPr>
        <w:t xml:space="preserve">. It is confirmed that the difference of chroma PSNR value </w:t>
      </w:r>
      <w:r w:rsidR="00651AC5">
        <w:rPr>
          <w:rFonts w:hint="eastAsia"/>
          <w:lang w:eastAsia="ja-JP"/>
        </w:rPr>
        <w:t xml:space="preserve">w/ and w/o </w:t>
      </w:r>
      <w:r>
        <w:rPr>
          <w:rFonts w:hint="eastAsia"/>
          <w:lang w:eastAsia="ja-JP"/>
        </w:rPr>
        <w:t xml:space="preserve">the CCD is </w:t>
      </w:r>
      <w:r>
        <w:rPr>
          <w:lang w:eastAsia="ja-JP"/>
        </w:rPr>
        <w:t>suppressed</w:t>
      </w:r>
      <w:r>
        <w:rPr>
          <w:rFonts w:hint="eastAsia"/>
          <w:lang w:eastAsia="ja-JP"/>
        </w:rPr>
        <w:t xml:space="preserve"> </w:t>
      </w:r>
      <w:r w:rsidR="00DA53BD">
        <w:rPr>
          <w:rFonts w:hint="eastAsia"/>
          <w:lang w:eastAsia="ja-JP"/>
        </w:rPr>
        <w:t xml:space="preserve">in overall average </w:t>
      </w:r>
      <w:r>
        <w:rPr>
          <w:rFonts w:hint="eastAsia"/>
          <w:lang w:eastAsia="ja-JP"/>
        </w:rPr>
        <w:t xml:space="preserve">by selecting 1.3 as the multiplier of chroma </w:t>
      </w:r>
      <m:oMath>
        <m:r>
          <m:rPr>
            <m:sty m:val="p"/>
          </m:rPr>
          <w:rPr>
            <w:rFonts w:ascii="Cambria Math" w:hAnsi="Cambria Math"/>
            <w:lang w:eastAsia="ja-JP"/>
          </w:rPr>
          <m:t>λ</m:t>
        </m:r>
      </m:oMath>
      <w:r>
        <w:rPr>
          <w:rFonts w:hint="eastAsia"/>
          <w:lang w:eastAsia="ja-JP"/>
        </w:rPr>
        <w:t>.</w:t>
      </w:r>
    </w:p>
    <w:p w:rsidR="00BA5890" w:rsidRDefault="001B11CB" w:rsidP="00BA5890">
      <w:pPr>
        <w:pStyle w:val="ab"/>
        <w:keepNext/>
        <w:jc w:val="center"/>
        <w:rPr>
          <w:lang w:eastAsia="ja-JP"/>
        </w:rPr>
      </w:pPr>
      <w:bookmarkStart w:id="6" w:name="_Ref375905818"/>
      <w:r>
        <w:t xml:space="preserve">Table </w:t>
      </w:r>
      <w:r w:rsidR="0099231C">
        <w:fldChar w:fldCharType="begin"/>
      </w:r>
      <w:r w:rsidR="00D445A0">
        <w:instrText xml:space="preserve"> SEQ Table \* ARABIC </w:instrText>
      </w:r>
      <w:r w:rsidR="0099231C">
        <w:fldChar w:fldCharType="separate"/>
      </w:r>
      <w:r>
        <w:rPr>
          <w:noProof/>
        </w:rPr>
        <w:t>3</w:t>
      </w:r>
      <w:r w:rsidR="0099231C">
        <w:fldChar w:fldCharType="end"/>
      </w:r>
      <w:bookmarkEnd w:id="6"/>
      <w:r w:rsidR="00BA5890">
        <w:rPr>
          <w:rFonts w:hint="eastAsia"/>
          <w:lang w:eastAsia="ja-JP"/>
        </w:rPr>
        <w:t xml:space="preserve"> Summary results of chroma PSNR difference</w:t>
      </w:r>
      <w:r w:rsidR="00B32348">
        <w:rPr>
          <w:rFonts w:hint="eastAsia"/>
          <w:lang w:eastAsia="ja-JP"/>
        </w:rPr>
        <w:t xml:space="preserve"> (</w:t>
      </w:r>
      <w:r w:rsidR="00B55A3C">
        <w:rPr>
          <w:rFonts w:hint="eastAsia"/>
          <w:lang w:eastAsia="ja-JP"/>
        </w:rPr>
        <w:t xml:space="preserve">w/ and w/o </w:t>
      </w:r>
      <w:r w:rsidR="00B32348">
        <w:rPr>
          <w:rFonts w:hint="eastAsia"/>
          <w:lang w:eastAsia="ja-JP"/>
        </w:rPr>
        <w:t>CCD)</w:t>
      </w:r>
    </w:p>
    <w:tbl>
      <w:tblPr>
        <w:tblW w:w="6800" w:type="dxa"/>
        <w:jc w:val="center"/>
        <w:tblInd w:w="88" w:type="dxa"/>
        <w:tblCellMar>
          <w:left w:w="99" w:type="dxa"/>
          <w:right w:w="99" w:type="dxa"/>
        </w:tblCellMar>
        <w:tblLook w:val="04A0"/>
      </w:tblPr>
      <w:tblGrid>
        <w:gridCol w:w="2000"/>
        <w:gridCol w:w="800"/>
        <w:gridCol w:w="800"/>
        <w:gridCol w:w="800"/>
        <w:gridCol w:w="800"/>
        <w:gridCol w:w="800"/>
        <w:gridCol w:w="800"/>
      </w:tblGrid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AI-MT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RA-MT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LDB-MT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cL1.3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Traffic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EBULupoCandlelight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EBURainFruits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-0.09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VenueVu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</w:t>
            </w:r>
          </w:p>
        </w:tc>
      </w:tr>
      <w:tr w:rsidR="00D934FA" w:rsidRPr="00D934FA" w:rsidTr="0082563A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4FA" w:rsidRPr="00D934FA" w:rsidRDefault="00D934FA" w:rsidP="00D934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934F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</w:t>
            </w:r>
          </w:p>
        </w:tc>
      </w:tr>
    </w:tbl>
    <w:p w:rsidR="00381034" w:rsidRDefault="004A1618" w:rsidP="00381034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Results of informal subjective test</w:t>
      </w:r>
    </w:p>
    <w:p w:rsidR="000A6A1D" w:rsidRPr="000A6A1D" w:rsidRDefault="000A6A1D" w:rsidP="00A13C8D">
      <w:pPr>
        <w:keepNext/>
        <w:jc w:val="both"/>
        <w:rPr>
          <w:lang w:eastAsia="ja-JP"/>
        </w:rPr>
      </w:pPr>
      <w:r>
        <w:t>The g</w:t>
      </w:r>
      <w:r w:rsidRPr="00C848A8">
        <w:t>raph</w:t>
      </w:r>
      <w:r>
        <w:t>s</w:t>
      </w:r>
      <w:r w:rsidRPr="00C848A8">
        <w:t xml:space="preserve"> below show the </w:t>
      </w:r>
      <w:r w:rsidR="00DA53BD">
        <w:rPr>
          <w:rFonts w:hint="eastAsia"/>
          <w:lang w:eastAsia="ja-JP"/>
        </w:rPr>
        <w:t xml:space="preserve">subjective </w:t>
      </w:r>
      <w:r w:rsidRPr="00C848A8">
        <w:t xml:space="preserve">test results. </w:t>
      </w:r>
      <w:r>
        <w:t>V</w:t>
      </w:r>
      <w:r w:rsidRPr="00C848A8">
        <w:t>alue</w:t>
      </w:r>
      <w:r>
        <w:t>s</w:t>
      </w:r>
      <w:r w:rsidRPr="00C848A8">
        <w:t xml:space="preserve"> with overlapping CI values cannot be rated as distinguishable.</w:t>
      </w:r>
    </w:p>
    <w:p w:rsidR="00524593" w:rsidRDefault="00771B6F" w:rsidP="00524593">
      <w:pPr>
        <w:keepNext/>
        <w:jc w:val="center"/>
        <w:rPr>
          <w:noProof/>
          <w:lang w:eastAsia="ja-JP"/>
        </w:rPr>
      </w:pPr>
      <w:ins w:id="7" w:author="kei" w:date="2014-03-28T17:38:00Z">
        <w:r>
          <w:rPr>
            <w:noProof/>
            <w:lang w:eastAsia="ja-JP"/>
          </w:rPr>
          <w:drawing>
            <wp:inline distT="0" distB="0" distL="0" distR="0">
              <wp:extent cx="5612130" cy="3507105"/>
              <wp:effectExtent l="0" t="0" r="0" b="0"/>
              <wp:docPr id="1" name="グラフ 1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11"/>
                </a:graphicData>
              </a:graphic>
            </wp:inline>
          </w:drawing>
        </w:r>
      </w:ins>
      <w:del w:id="8" w:author="kei" w:date="2014-03-28T17:38:00Z">
        <w:r w:rsidR="00AD607D" w:rsidRPr="00AD607D" w:rsidDel="007479BE">
          <w:rPr>
            <w:rFonts w:hint="eastAsia"/>
            <w:noProof/>
            <w:highlight w:val="yellow"/>
            <w:lang w:eastAsia="ja-JP"/>
          </w:rPr>
          <w:delText>TBD</w:delText>
        </w:r>
      </w:del>
    </w:p>
    <w:p w:rsidR="00524593" w:rsidRDefault="00524593" w:rsidP="00524593">
      <w:pPr>
        <w:pStyle w:val="ab"/>
        <w:jc w:val="center"/>
        <w:rPr>
          <w:noProof/>
          <w:lang w:eastAsia="ja-JP"/>
        </w:rPr>
      </w:pPr>
      <w:bookmarkStart w:id="9" w:name="_Ref375906061"/>
      <w:r>
        <w:t xml:space="preserve">Figure </w:t>
      </w:r>
      <w:r w:rsidR="0099231C">
        <w:fldChar w:fldCharType="begin"/>
      </w:r>
      <w:r w:rsidR="00D445A0">
        <w:instrText xml:space="preserve"> SEQ Figure \* ARABIC </w:instrText>
      </w:r>
      <w:r w:rsidR="0099231C">
        <w:fldChar w:fldCharType="separate"/>
      </w:r>
      <w:r>
        <w:rPr>
          <w:noProof/>
        </w:rPr>
        <w:t>1</w:t>
      </w:r>
      <w:r w:rsidR="0099231C">
        <w:fldChar w:fldCharType="end"/>
      </w:r>
      <w:bookmarkEnd w:id="9"/>
      <w:r>
        <w:rPr>
          <w:rFonts w:hint="eastAsia"/>
          <w:lang w:eastAsia="ja-JP"/>
        </w:rPr>
        <w:t xml:space="preserve"> Subjective evaluation by DSCQS</w:t>
      </w:r>
      <w:r w:rsidR="00D54FAB">
        <w:rPr>
          <w:rFonts w:hint="eastAsia"/>
          <w:lang w:eastAsia="ja-JP"/>
        </w:rPr>
        <w:t>. Smaller absolute value means less degradation.</w:t>
      </w:r>
    </w:p>
    <w:p w:rsidR="00381034" w:rsidRDefault="005A14CB" w:rsidP="00524593">
      <w:pPr>
        <w:keepNext/>
        <w:jc w:val="center"/>
        <w:rPr>
          <w:noProof/>
          <w:lang w:eastAsia="ja-JP"/>
        </w:rPr>
      </w:pPr>
      <w:r w:rsidRPr="005A14CB">
        <w:rPr>
          <w:noProof/>
          <w:lang w:eastAsia="ja-JP"/>
        </w:rPr>
        <w:drawing>
          <wp:inline distT="0" distB="0" distL="0" distR="0">
            <wp:extent cx="5612130" cy="3507105"/>
            <wp:effectExtent l="0" t="0" r="0" b="0"/>
            <wp:docPr id="3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24593" w:rsidRDefault="00524593" w:rsidP="00524593">
      <w:pPr>
        <w:pStyle w:val="ab"/>
        <w:jc w:val="center"/>
        <w:rPr>
          <w:lang w:eastAsia="ja-JP"/>
        </w:rPr>
      </w:pPr>
      <w:bookmarkStart w:id="10" w:name="_Ref375906088"/>
      <w:r>
        <w:t xml:space="preserve">Figure </w:t>
      </w:r>
      <w:r w:rsidR="0099231C">
        <w:fldChar w:fldCharType="begin"/>
      </w:r>
      <w:r w:rsidR="00D445A0">
        <w:instrText xml:space="preserve"> SEQ Figure \* ARABIC </w:instrText>
      </w:r>
      <w:r w:rsidR="0099231C">
        <w:fldChar w:fldCharType="separate"/>
      </w:r>
      <w:r w:rsidR="00D54FAB">
        <w:rPr>
          <w:noProof/>
        </w:rPr>
        <w:t>2</w:t>
      </w:r>
      <w:r w:rsidR="0099231C">
        <w:fldChar w:fldCharType="end"/>
      </w:r>
      <w:bookmarkEnd w:id="10"/>
      <w:r>
        <w:rPr>
          <w:rFonts w:hint="eastAsia"/>
          <w:lang w:eastAsia="ja-JP"/>
        </w:rPr>
        <w:t xml:space="preserve"> Subjective evaluation by ABAB test</w:t>
      </w:r>
      <w:r w:rsidR="00D54FAB">
        <w:rPr>
          <w:rFonts w:hint="eastAsia"/>
          <w:lang w:eastAsia="ja-JP"/>
        </w:rPr>
        <w:t>. Negative value means that anchor (</w:t>
      </w:r>
      <w:r w:rsidR="00B55A3C">
        <w:rPr>
          <w:rFonts w:hint="eastAsia"/>
          <w:lang w:eastAsia="ja-JP"/>
        </w:rPr>
        <w:t xml:space="preserve">with </w:t>
      </w:r>
      <w:r w:rsidR="00D54FAB">
        <w:rPr>
          <w:rFonts w:hint="eastAsia"/>
          <w:lang w:eastAsia="ja-JP"/>
        </w:rPr>
        <w:t xml:space="preserve">CCD) is better than </w:t>
      </w:r>
      <w:r w:rsidR="00B55A3C">
        <w:rPr>
          <w:rFonts w:hint="eastAsia"/>
          <w:lang w:eastAsia="ja-JP"/>
        </w:rPr>
        <w:t>target (without CDD).</w:t>
      </w:r>
    </w:p>
    <w:p w:rsidR="00302F88" w:rsidRDefault="0099231C" w:rsidP="00302F88">
      <w:pPr>
        <w:rPr>
          <w:lang w:eastAsia="ja-JP"/>
        </w:rPr>
      </w:pPr>
      <w:r>
        <w:rPr>
          <w:lang w:eastAsia="ja-JP"/>
        </w:rPr>
        <w:fldChar w:fldCharType="begin"/>
      </w:r>
      <w:r w:rsidR="00302F88">
        <w:rPr>
          <w:lang w:eastAsia="ja-JP"/>
        </w:rPr>
        <w:instrText xml:space="preserve"> </w:instrText>
      </w:r>
      <w:r w:rsidR="00302F88">
        <w:rPr>
          <w:rFonts w:hint="eastAsia"/>
          <w:lang w:eastAsia="ja-JP"/>
        </w:rPr>
        <w:instrText>REF _Ref375906061 \h</w:instrText>
      </w:r>
      <w:r w:rsidR="00302F88"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02F88">
        <w:t xml:space="preserve">Figure </w:t>
      </w:r>
      <w:r w:rsidR="00302F88">
        <w:rPr>
          <w:noProof/>
        </w:rPr>
        <w:t>1</w:t>
      </w:r>
      <w:r>
        <w:rPr>
          <w:lang w:eastAsia="ja-JP"/>
        </w:rPr>
        <w:fldChar w:fldCharType="end"/>
      </w:r>
      <w:r w:rsidR="00302F88">
        <w:rPr>
          <w:rFonts w:hint="eastAsia"/>
          <w:lang w:eastAsia="ja-JP"/>
        </w:rPr>
        <w:t xml:space="preserve"> shows that </w:t>
      </w:r>
      <w:r w:rsidR="00996200">
        <w:rPr>
          <w:rFonts w:hint="eastAsia"/>
          <w:lang w:eastAsia="ja-JP"/>
        </w:rPr>
        <w:t xml:space="preserve">significant difference cannot be found </w:t>
      </w:r>
      <w:r w:rsidR="00302F88">
        <w:rPr>
          <w:rFonts w:hint="eastAsia"/>
          <w:lang w:eastAsia="ja-JP"/>
        </w:rPr>
        <w:t xml:space="preserve">by the CCD tool. </w:t>
      </w:r>
      <w:r>
        <w:rPr>
          <w:lang w:eastAsia="ja-JP"/>
        </w:rPr>
        <w:fldChar w:fldCharType="begin"/>
      </w:r>
      <w:r w:rsidR="00302F88">
        <w:rPr>
          <w:lang w:eastAsia="ja-JP"/>
        </w:rPr>
        <w:instrText xml:space="preserve"> </w:instrText>
      </w:r>
      <w:r w:rsidR="00302F88">
        <w:rPr>
          <w:rFonts w:hint="eastAsia"/>
          <w:lang w:eastAsia="ja-JP"/>
        </w:rPr>
        <w:instrText>REF _Ref375906088 \h</w:instrText>
      </w:r>
      <w:r w:rsidR="00302F88"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02F88">
        <w:t xml:space="preserve">Figure </w:t>
      </w:r>
      <w:r w:rsidR="00302F88">
        <w:rPr>
          <w:noProof/>
        </w:rPr>
        <w:t>2</w:t>
      </w:r>
      <w:r>
        <w:rPr>
          <w:lang w:eastAsia="ja-JP"/>
        </w:rPr>
        <w:fldChar w:fldCharType="end"/>
      </w:r>
      <w:r w:rsidR="00302F88">
        <w:rPr>
          <w:rFonts w:hint="eastAsia"/>
          <w:lang w:eastAsia="ja-JP"/>
        </w:rPr>
        <w:t xml:space="preserve"> shows that subjective quality with CCD is better than that without CCD for </w:t>
      </w:r>
      <w:del w:id="11" w:author="kei" w:date="2014-03-28T17:41:00Z">
        <w:r w:rsidR="00302F88" w:rsidDel="007479BE">
          <w:rPr>
            <w:rFonts w:hint="eastAsia"/>
            <w:lang w:eastAsia="ja-JP"/>
          </w:rPr>
          <w:delText xml:space="preserve">BirdsInCage </w:delText>
        </w:r>
      </w:del>
      <w:ins w:id="12" w:author="kei" w:date="2014-03-28T17:41:00Z">
        <w:r w:rsidR="007479BE">
          <w:rPr>
            <w:rFonts w:hint="eastAsia"/>
            <w:lang w:eastAsia="ja-JP"/>
          </w:rPr>
          <w:t xml:space="preserve">some </w:t>
        </w:r>
      </w:ins>
      <w:r w:rsidR="00302F88">
        <w:rPr>
          <w:rFonts w:hint="eastAsia"/>
          <w:lang w:eastAsia="ja-JP"/>
        </w:rPr>
        <w:t>content</w:t>
      </w:r>
      <w:ins w:id="13" w:author="kei" w:date="2014-03-28T17:41:00Z">
        <w:r w:rsidR="007479BE">
          <w:rPr>
            <w:rFonts w:hint="eastAsia"/>
            <w:lang w:eastAsia="ja-JP"/>
          </w:rPr>
          <w:t>s</w:t>
        </w:r>
      </w:ins>
      <w:r w:rsidR="00302F88">
        <w:rPr>
          <w:rFonts w:hint="eastAsia"/>
          <w:lang w:eastAsia="ja-JP"/>
        </w:rPr>
        <w:t xml:space="preserve">. For the other </w:t>
      </w:r>
      <w:r w:rsidR="00302F88">
        <w:rPr>
          <w:rFonts w:hint="eastAsia"/>
          <w:lang w:eastAsia="ja-JP"/>
        </w:rPr>
        <w:lastRenderedPageBreak/>
        <w:t xml:space="preserve">contents, </w:t>
      </w:r>
      <w:r w:rsidR="00996200">
        <w:rPr>
          <w:rFonts w:hint="eastAsia"/>
          <w:lang w:eastAsia="ja-JP"/>
        </w:rPr>
        <w:t>significant difference cannot be found</w:t>
      </w:r>
      <w:r w:rsidR="00302F88">
        <w:rPr>
          <w:rFonts w:hint="eastAsia"/>
          <w:lang w:eastAsia="ja-JP"/>
        </w:rPr>
        <w:t>. These results indicate that CCD tool can reduce the bit-rate without sacrificing the subjective quality.</w:t>
      </w:r>
    </w:p>
    <w:p w:rsidR="0023389F" w:rsidRDefault="00524593" w:rsidP="004A16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302F88" w:rsidRPr="00302F88" w:rsidRDefault="00302F88" w:rsidP="0023389F">
      <w:pPr>
        <w:rPr>
          <w:lang w:val="en-CA" w:eastAsia="ja-JP"/>
        </w:rPr>
      </w:pPr>
      <w:r>
        <w:rPr>
          <w:lang w:val="en-CA"/>
        </w:rPr>
        <w:t>This contribution r</w:t>
      </w:r>
      <w:r w:rsidR="007D46E6">
        <w:rPr>
          <w:lang w:val="en-CA"/>
        </w:rPr>
        <w:t>eport</w:t>
      </w:r>
      <w:r w:rsidR="007D46E6">
        <w:rPr>
          <w:rFonts w:hint="eastAsia"/>
          <w:lang w:val="en-CA" w:eastAsia="ja-JP"/>
        </w:rPr>
        <w:t>ed</w:t>
      </w:r>
      <w:r>
        <w:rPr>
          <w:lang w:val="en-CA"/>
        </w:rPr>
        <w:t xml:space="preserve"> objective and subjective </w:t>
      </w:r>
      <w:r w:rsidR="00D80912">
        <w:rPr>
          <w:rFonts w:hint="eastAsia"/>
          <w:lang w:val="en-CA" w:eastAsia="ja-JP"/>
        </w:rPr>
        <w:t xml:space="preserve">coding </w:t>
      </w:r>
      <w:r>
        <w:rPr>
          <w:lang w:val="en-CA"/>
        </w:rPr>
        <w:t xml:space="preserve">performance of the </w:t>
      </w:r>
      <w:r>
        <w:rPr>
          <w:rFonts w:hint="eastAsia"/>
          <w:lang w:val="en-CA" w:eastAsia="ja-JP"/>
        </w:rPr>
        <w:t>cross-component decorrelation tool for the gen</w:t>
      </w:r>
      <w:r w:rsidR="0039104F">
        <w:rPr>
          <w:rFonts w:hint="eastAsia"/>
          <w:lang w:val="en-CA" w:eastAsia="ja-JP"/>
        </w:rPr>
        <w:t>eral content (camera captured content</w:t>
      </w:r>
      <w:r>
        <w:rPr>
          <w:rFonts w:hint="eastAsia"/>
          <w:lang w:val="en-CA" w:eastAsia="ja-JP"/>
        </w:rPr>
        <w:t xml:space="preserve">) in </w:t>
      </w:r>
      <w:proofErr w:type="spellStart"/>
      <w:r>
        <w:rPr>
          <w:rFonts w:hint="eastAsia"/>
          <w:lang w:val="en-CA" w:eastAsia="ja-JP"/>
        </w:rPr>
        <w:t>YCbCr</w:t>
      </w:r>
      <w:proofErr w:type="spellEnd"/>
      <w:r>
        <w:rPr>
          <w:rFonts w:hint="eastAsia"/>
          <w:lang w:val="en-CA" w:eastAsia="ja-JP"/>
        </w:rPr>
        <w:t xml:space="preserve"> color space. Furthermore, we proposed </w:t>
      </w:r>
      <w:r w:rsidR="00BC263C">
        <w:rPr>
          <w:rFonts w:hint="eastAsia"/>
          <w:lang w:val="en-CA" w:eastAsia="ja-JP"/>
        </w:rPr>
        <w:t xml:space="preserve">the adoption of </w:t>
      </w:r>
      <w:r>
        <w:rPr>
          <w:rFonts w:hint="eastAsia"/>
          <w:lang w:val="en-CA" w:eastAsia="ja-JP"/>
        </w:rPr>
        <w:t>the cross-component decorrelation tool to all range extensions profiles</w:t>
      </w:r>
      <w:r w:rsidRPr="00302F88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included in Amd.1 in April 2014. Experimental results indicated that </w:t>
      </w:r>
      <w:r w:rsidR="00B55A3C">
        <w:rPr>
          <w:rFonts w:hint="eastAsia"/>
          <w:szCs w:val="22"/>
          <w:lang w:val="en-CA" w:eastAsia="ja-JP"/>
        </w:rPr>
        <w:t xml:space="preserve">the </w:t>
      </w:r>
      <w:r>
        <w:rPr>
          <w:rFonts w:hint="eastAsia"/>
          <w:szCs w:val="22"/>
          <w:lang w:val="en-CA" w:eastAsia="ja-JP"/>
        </w:rPr>
        <w:t xml:space="preserve">cross-component decorrelation tool </w:t>
      </w:r>
      <w:r w:rsidR="00801A08">
        <w:rPr>
          <w:rFonts w:hint="eastAsia"/>
          <w:szCs w:val="22"/>
          <w:lang w:val="en-CA" w:eastAsia="ja-JP"/>
        </w:rPr>
        <w:t xml:space="preserve">obtained </w:t>
      </w:r>
      <w:r w:rsidR="00000A66">
        <w:rPr>
          <w:rFonts w:hint="eastAsia"/>
          <w:szCs w:val="22"/>
          <w:lang w:val="en-CA" w:eastAsia="ja-JP"/>
        </w:rPr>
        <w:t>3.2%</w:t>
      </w:r>
      <w:r w:rsidR="00801A08">
        <w:rPr>
          <w:rFonts w:hint="eastAsia"/>
          <w:szCs w:val="22"/>
          <w:lang w:val="en-CA" w:eastAsia="ja-JP"/>
        </w:rPr>
        <w:t xml:space="preserve"> gain without sacrificing the subjective quality under the random access main tier condition of RExt CTC with modified chroma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801A08">
        <w:rPr>
          <w:rFonts w:hint="eastAsia"/>
          <w:szCs w:val="22"/>
          <w:lang w:val="en-CA" w:eastAsia="ja-JP"/>
        </w:rPr>
        <w:t xml:space="preserve"> value.</w:t>
      </w:r>
    </w:p>
    <w:p w:rsidR="00524593" w:rsidRDefault="00524593" w:rsidP="0052459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8724F4" w:rsidRDefault="008724F4" w:rsidP="00524593">
      <w:pPr>
        <w:numPr>
          <w:ilvl w:val="0"/>
          <w:numId w:val="12"/>
        </w:numPr>
        <w:jc w:val="both"/>
        <w:rPr>
          <w:szCs w:val="22"/>
        </w:rPr>
      </w:pPr>
      <w:bookmarkStart w:id="14" w:name="_Ref375826165"/>
      <w:bookmarkStart w:id="15" w:name="_Ref368996363"/>
      <w:bookmarkStart w:id="16" w:name="_Ref368996113"/>
      <w:r>
        <w:rPr>
          <w:rFonts w:hint="eastAsia"/>
          <w:szCs w:val="22"/>
          <w:lang w:eastAsia="ja-JP"/>
        </w:rPr>
        <w:t>D.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>Flynn, J.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>Sole, G.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>Sullivan, T.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 xml:space="preserve">Suzuki, </w:t>
      </w:r>
      <w:r>
        <w:rPr>
          <w:szCs w:val="22"/>
          <w:lang w:eastAsia="ja-JP"/>
        </w:rPr>
        <w:t>“</w:t>
      </w:r>
      <w:r w:rsidRPr="008724F4">
        <w:rPr>
          <w:szCs w:val="22"/>
          <w:lang w:eastAsia="ja-JP"/>
        </w:rPr>
        <w:t>High Efficiency Video Coding (HEVC) Range Extensions text specification: Draft 5</w:t>
      </w:r>
      <w:r>
        <w:rPr>
          <w:rFonts w:hint="eastAsia"/>
          <w:szCs w:val="22"/>
          <w:lang w:eastAsia="ja-JP"/>
        </w:rPr>
        <w:t>,</w:t>
      </w:r>
      <w:r>
        <w:rPr>
          <w:szCs w:val="22"/>
          <w:lang w:eastAsia="ja-JP"/>
        </w:rPr>
        <w:t>”</w:t>
      </w:r>
      <w:r>
        <w:rPr>
          <w:rFonts w:hint="eastAsia"/>
          <w:szCs w:val="22"/>
          <w:lang w:eastAsia="ja-JP"/>
        </w:rPr>
        <w:t xml:space="preserve"> </w:t>
      </w:r>
      <w:r w:rsidRPr="008724F4">
        <w:rPr>
          <w:szCs w:val="22"/>
          <w:lang w:eastAsia="ja-JP"/>
        </w:rPr>
        <w:t>ITU-T SG 16 WP 3 and ISO/IEC JTC 1/SC 29/WG 11</w:t>
      </w:r>
      <w:r>
        <w:rPr>
          <w:rFonts w:hint="eastAsia"/>
          <w:szCs w:val="22"/>
          <w:lang w:eastAsia="ja-JP"/>
        </w:rPr>
        <w:t>, Document JCTVC-O1005, Nov 2013.</w:t>
      </w:r>
      <w:bookmarkEnd w:id="14"/>
    </w:p>
    <w:p w:rsidR="00296A59" w:rsidRPr="00AF5539" w:rsidRDefault="00296A59" w:rsidP="00296A59">
      <w:pPr>
        <w:numPr>
          <w:ilvl w:val="0"/>
          <w:numId w:val="12"/>
        </w:numPr>
        <w:rPr>
          <w:szCs w:val="22"/>
        </w:rPr>
      </w:pPr>
      <w:bookmarkStart w:id="17" w:name="_Ref368996371"/>
      <w:r>
        <w:rPr>
          <w:szCs w:val="22"/>
        </w:rPr>
        <w:t>W. </w:t>
      </w:r>
      <w:proofErr w:type="spellStart"/>
      <w:r>
        <w:rPr>
          <w:szCs w:val="22"/>
        </w:rPr>
        <w:t>Pu</w:t>
      </w:r>
      <w:proofErr w:type="spellEnd"/>
      <w:r>
        <w:rPr>
          <w:szCs w:val="22"/>
        </w:rPr>
        <w:t>, W.-S. Kim, J. </w:t>
      </w:r>
      <w:r w:rsidRPr="00AF5539">
        <w:rPr>
          <w:szCs w:val="22"/>
        </w:rPr>
        <w:t xml:space="preserve">Sole, </w:t>
      </w:r>
      <w:r w:rsidRPr="00AF5539">
        <w:rPr>
          <w:rFonts w:hint="eastAsia"/>
          <w:szCs w:val="22"/>
          <w:lang w:eastAsia="ko-KR"/>
        </w:rPr>
        <w:t xml:space="preserve">and </w:t>
      </w:r>
      <w:r>
        <w:rPr>
          <w:szCs w:val="22"/>
        </w:rPr>
        <w:t>M. </w:t>
      </w:r>
      <w:proofErr w:type="spellStart"/>
      <w:r w:rsidRPr="00AF5539">
        <w:rPr>
          <w:szCs w:val="22"/>
        </w:rPr>
        <w:t>Karczewicz</w:t>
      </w:r>
      <w:proofErr w:type="spellEnd"/>
      <w:r w:rsidRPr="00AF5539">
        <w:rPr>
          <w:szCs w:val="22"/>
        </w:rPr>
        <w:t>, “RCE1: Descriptions and Results for Experiments 1, 2, 3, and 4,” ITU-T SG16 WP3 and ISO/IEC JTC1/SC29/WG11</w:t>
      </w:r>
      <w:r w:rsidRPr="00AF5539">
        <w:rPr>
          <w:rFonts w:hint="eastAsia"/>
          <w:szCs w:val="22"/>
          <w:lang w:eastAsia="ko-KR"/>
        </w:rPr>
        <w:t xml:space="preserve">, </w:t>
      </w:r>
      <w:r w:rsidRPr="00AF5539">
        <w:rPr>
          <w:szCs w:val="22"/>
          <w:lang w:eastAsia="ja-JP"/>
        </w:rPr>
        <w:t>Document</w:t>
      </w:r>
      <w:r w:rsidRPr="00AF5539">
        <w:rPr>
          <w:szCs w:val="22"/>
        </w:rPr>
        <w:t xml:space="preserve"> JCTVC-</w:t>
      </w:r>
      <w:r w:rsidRPr="00AF5539">
        <w:rPr>
          <w:rFonts w:hint="eastAsia"/>
          <w:szCs w:val="22"/>
          <w:lang w:eastAsia="ja-JP"/>
        </w:rPr>
        <w:t>O0202,</w:t>
      </w:r>
      <w:r w:rsidRPr="00AF5539">
        <w:rPr>
          <w:szCs w:val="22"/>
        </w:rPr>
        <w:t xml:space="preserve"> </w:t>
      </w:r>
      <w:r w:rsidRPr="00AF5539">
        <w:rPr>
          <w:rFonts w:hint="eastAsia"/>
          <w:szCs w:val="22"/>
          <w:lang w:eastAsia="ja-JP"/>
        </w:rPr>
        <w:t>November</w:t>
      </w:r>
      <w:r w:rsidRPr="00AF5539">
        <w:rPr>
          <w:szCs w:val="22"/>
        </w:rPr>
        <w:t xml:space="preserve"> 2013.</w:t>
      </w:r>
      <w:bookmarkEnd w:id="17"/>
    </w:p>
    <w:p w:rsidR="00524593" w:rsidRPr="00DB4719" w:rsidRDefault="00524593" w:rsidP="00524593">
      <w:pPr>
        <w:numPr>
          <w:ilvl w:val="0"/>
          <w:numId w:val="12"/>
        </w:numPr>
        <w:jc w:val="both"/>
        <w:rPr>
          <w:szCs w:val="22"/>
        </w:rPr>
      </w:pPr>
      <w:bookmarkStart w:id="18" w:name="_Ref375913311"/>
      <w:r w:rsidRPr="00DB4719">
        <w:rPr>
          <w:szCs w:val="22"/>
        </w:rPr>
        <w:t>D. Flynn, K. Sharman</w:t>
      </w:r>
      <w:r w:rsidRPr="00DB4719">
        <w:rPr>
          <w:rFonts w:hint="eastAsia"/>
          <w:szCs w:val="22"/>
          <w:lang w:eastAsia="ko-KR"/>
        </w:rPr>
        <w:t xml:space="preserve">, and </w:t>
      </w:r>
      <w:r w:rsidR="008724F4">
        <w:rPr>
          <w:szCs w:val="22"/>
          <w:lang w:eastAsia="ko-KR"/>
        </w:rPr>
        <w:t>C. </w:t>
      </w:r>
      <w:proofErr w:type="spellStart"/>
      <w:r w:rsidRPr="00DB4719">
        <w:rPr>
          <w:szCs w:val="22"/>
          <w:lang w:eastAsia="ko-KR"/>
        </w:rPr>
        <w:t>Rosewarne</w:t>
      </w:r>
      <w:proofErr w:type="spellEnd"/>
      <w:r w:rsidRPr="00DB4719">
        <w:rPr>
          <w:szCs w:val="22"/>
        </w:rPr>
        <w:t>, “Common test conditions and software reference configurations for HEVC range extensions,” ITU-T SG16 WP3 and ISO/IEC JTC1/SC29/WG11</w:t>
      </w:r>
      <w:r w:rsidRPr="00DB4719">
        <w:rPr>
          <w:rFonts w:hint="eastAsia"/>
          <w:szCs w:val="22"/>
          <w:lang w:eastAsia="ko-KR"/>
        </w:rPr>
        <w:t xml:space="preserve">, </w:t>
      </w:r>
      <w:r w:rsidRPr="00DB4719">
        <w:rPr>
          <w:szCs w:val="22"/>
          <w:lang w:eastAsia="ja-JP"/>
        </w:rPr>
        <w:t>Document</w:t>
      </w:r>
      <w:r w:rsidRPr="00DB4719">
        <w:rPr>
          <w:szCs w:val="22"/>
        </w:rPr>
        <w:t xml:space="preserve"> JCTVC-</w:t>
      </w:r>
      <w:r w:rsidR="000E4C2B">
        <w:rPr>
          <w:rFonts w:hint="eastAsia"/>
          <w:szCs w:val="22"/>
          <w:lang w:eastAsia="ja-JP"/>
        </w:rPr>
        <w:t>P1006</w:t>
      </w:r>
      <w:r w:rsidRPr="00DB4719">
        <w:rPr>
          <w:szCs w:val="22"/>
        </w:rPr>
        <w:t xml:space="preserve">, </w:t>
      </w:r>
      <w:r w:rsidR="00451F65">
        <w:rPr>
          <w:rFonts w:hint="eastAsia"/>
          <w:szCs w:val="22"/>
          <w:lang w:eastAsia="ja-JP"/>
        </w:rPr>
        <w:t>Jan 2014</w:t>
      </w:r>
      <w:r w:rsidRPr="00DB4719">
        <w:rPr>
          <w:szCs w:val="22"/>
        </w:rPr>
        <w:t>.</w:t>
      </w:r>
      <w:bookmarkEnd w:id="15"/>
      <w:bookmarkEnd w:id="18"/>
    </w:p>
    <w:bookmarkEnd w:id="16"/>
    <w:p w:rsidR="00524593" w:rsidRPr="005B217D" w:rsidRDefault="00524593" w:rsidP="00524593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7F1F8B" w:rsidRPr="005B217D" w:rsidRDefault="00524593" w:rsidP="0052459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B6F" w:rsidRDefault="00771B6F">
      <w:r>
        <w:separator/>
      </w:r>
    </w:p>
  </w:endnote>
  <w:endnote w:type="continuationSeparator" w:id="0">
    <w:p w:rsidR="00771B6F" w:rsidRDefault="00771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BD" w:rsidRDefault="00DA53B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9231C">
      <w:rPr>
        <w:rStyle w:val="a5"/>
      </w:rPr>
      <w:fldChar w:fldCharType="begin"/>
    </w:r>
    <w:r>
      <w:rPr>
        <w:rStyle w:val="a5"/>
      </w:rPr>
      <w:instrText xml:space="preserve"> PAGE </w:instrText>
    </w:r>
    <w:r w:rsidR="0099231C">
      <w:rPr>
        <w:rStyle w:val="a5"/>
      </w:rPr>
      <w:fldChar w:fldCharType="separate"/>
    </w:r>
    <w:r w:rsidR="00A16311">
      <w:rPr>
        <w:rStyle w:val="a5"/>
        <w:noProof/>
      </w:rPr>
      <w:t>1</w:t>
    </w:r>
    <w:r w:rsidR="0099231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9231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9231C">
      <w:rPr>
        <w:rStyle w:val="a5"/>
      </w:rPr>
      <w:fldChar w:fldCharType="separate"/>
    </w:r>
    <w:ins w:id="19" w:author="kei" w:date="2014-03-28T17:50:00Z">
      <w:r w:rsidR="00A16311">
        <w:rPr>
          <w:rStyle w:val="a5"/>
          <w:noProof/>
        </w:rPr>
        <w:t>2014-03-28</w:t>
      </w:r>
    </w:ins>
    <w:del w:id="20" w:author="kei" w:date="2014-03-28T17:50:00Z">
      <w:r w:rsidR="007479BE" w:rsidDel="00A16311">
        <w:rPr>
          <w:rStyle w:val="a5"/>
          <w:noProof/>
        </w:rPr>
        <w:delText>2014-03-26</w:delText>
      </w:r>
    </w:del>
    <w:r w:rsidR="0099231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B6F" w:rsidRDefault="00771B6F">
      <w:r>
        <w:separator/>
      </w:r>
    </w:p>
  </w:footnote>
  <w:footnote w:type="continuationSeparator" w:id="0">
    <w:p w:rsidR="00771B6F" w:rsidRDefault="00771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4A8"/>
    <w:multiLevelType w:val="hybridMultilevel"/>
    <w:tmpl w:val="1270D59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71043950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03A52C4"/>
    <w:multiLevelType w:val="hybridMultilevel"/>
    <w:tmpl w:val="FC62F124"/>
    <w:lvl w:ilvl="0" w:tplc="9A3EB7CE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BA3945"/>
    <w:multiLevelType w:val="hybridMultilevel"/>
    <w:tmpl w:val="B05EB5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BD22C7C"/>
    <w:multiLevelType w:val="hybridMultilevel"/>
    <w:tmpl w:val="AF78FB20"/>
    <w:lvl w:ilvl="0" w:tplc="EA84469A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A66"/>
    <w:rsid w:val="00003BAA"/>
    <w:rsid w:val="000458BC"/>
    <w:rsid w:val="00045C41"/>
    <w:rsid w:val="00046C03"/>
    <w:rsid w:val="00065039"/>
    <w:rsid w:val="0007614F"/>
    <w:rsid w:val="000860CB"/>
    <w:rsid w:val="000A6A1D"/>
    <w:rsid w:val="000B1C6B"/>
    <w:rsid w:val="000B4FF9"/>
    <w:rsid w:val="000C0401"/>
    <w:rsid w:val="000C09AC"/>
    <w:rsid w:val="000C5CCB"/>
    <w:rsid w:val="000E00F3"/>
    <w:rsid w:val="000E4C2B"/>
    <w:rsid w:val="000F158C"/>
    <w:rsid w:val="000F792B"/>
    <w:rsid w:val="00102B41"/>
    <w:rsid w:val="00102F3D"/>
    <w:rsid w:val="001173E0"/>
    <w:rsid w:val="00124E38"/>
    <w:rsid w:val="0012580B"/>
    <w:rsid w:val="00131F90"/>
    <w:rsid w:val="0013526E"/>
    <w:rsid w:val="00140489"/>
    <w:rsid w:val="00171371"/>
    <w:rsid w:val="00175A24"/>
    <w:rsid w:val="0018058B"/>
    <w:rsid w:val="001843A8"/>
    <w:rsid w:val="00184436"/>
    <w:rsid w:val="00187E58"/>
    <w:rsid w:val="001A22FE"/>
    <w:rsid w:val="001A297E"/>
    <w:rsid w:val="001A368E"/>
    <w:rsid w:val="001A6368"/>
    <w:rsid w:val="001A7329"/>
    <w:rsid w:val="001B11CB"/>
    <w:rsid w:val="001B4E28"/>
    <w:rsid w:val="001C2BCF"/>
    <w:rsid w:val="001C3525"/>
    <w:rsid w:val="001D1BD2"/>
    <w:rsid w:val="001D7F17"/>
    <w:rsid w:val="001E02BE"/>
    <w:rsid w:val="001E3B37"/>
    <w:rsid w:val="001E5A4E"/>
    <w:rsid w:val="001F2594"/>
    <w:rsid w:val="002055A6"/>
    <w:rsid w:val="00206460"/>
    <w:rsid w:val="002069B4"/>
    <w:rsid w:val="002120EB"/>
    <w:rsid w:val="00215DFC"/>
    <w:rsid w:val="00220C98"/>
    <w:rsid w:val="002212DF"/>
    <w:rsid w:val="00222CD4"/>
    <w:rsid w:val="00225016"/>
    <w:rsid w:val="002264A6"/>
    <w:rsid w:val="00227BA7"/>
    <w:rsid w:val="0023011C"/>
    <w:rsid w:val="0023389F"/>
    <w:rsid w:val="002375C1"/>
    <w:rsid w:val="002412B8"/>
    <w:rsid w:val="00261174"/>
    <w:rsid w:val="002630B1"/>
    <w:rsid w:val="00263398"/>
    <w:rsid w:val="00267093"/>
    <w:rsid w:val="00275BCF"/>
    <w:rsid w:val="00276EA0"/>
    <w:rsid w:val="00292257"/>
    <w:rsid w:val="002941FA"/>
    <w:rsid w:val="00296A59"/>
    <w:rsid w:val="002A3260"/>
    <w:rsid w:val="002A54E0"/>
    <w:rsid w:val="002A6E84"/>
    <w:rsid w:val="002B1595"/>
    <w:rsid w:val="002B191D"/>
    <w:rsid w:val="002D0AF6"/>
    <w:rsid w:val="002F15F1"/>
    <w:rsid w:val="002F164D"/>
    <w:rsid w:val="00302F88"/>
    <w:rsid w:val="00306206"/>
    <w:rsid w:val="00317D85"/>
    <w:rsid w:val="00321F6F"/>
    <w:rsid w:val="00325B91"/>
    <w:rsid w:val="00327C56"/>
    <w:rsid w:val="003315A1"/>
    <w:rsid w:val="003373EC"/>
    <w:rsid w:val="00342FF4"/>
    <w:rsid w:val="00346148"/>
    <w:rsid w:val="003555C1"/>
    <w:rsid w:val="003669EA"/>
    <w:rsid w:val="003706CC"/>
    <w:rsid w:val="00377710"/>
    <w:rsid w:val="00381034"/>
    <w:rsid w:val="00390BDD"/>
    <w:rsid w:val="0039104F"/>
    <w:rsid w:val="003A2D8E"/>
    <w:rsid w:val="003C1421"/>
    <w:rsid w:val="003C20E4"/>
    <w:rsid w:val="003C3368"/>
    <w:rsid w:val="003C466F"/>
    <w:rsid w:val="003E6F90"/>
    <w:rsid w:val="003E726F"/>
    <w:rsid w:val="003F12C3"/>
    <w:rsid w:val="003F4500"/>
    <w:rsid w:val="003F5D0F"/>
    <w:rsid w:val="00403F15"/>
    <w:rsid w:val="00414101"/>
    <w:rsid w:val="004234F0"/>
    <w:rsid w:val="00424ED9"/>
    <w:rsid w:val="00433DDB"/>
    <w:rsid w:val="00437619"/>
    <w:rsid w:val="00451F65"/>
    <w:rsid w:val="00465A1E"/>
    <w:rsid w:val="004A1618"/>
    <w:rsid w:val="004A2A63"/>
    <w:rsid w:val="004B210C"/>
    <w:rsid w:val="004B5E0E"/>
    <w:rsid w:val="004D405F"/>
    <w:rsid w:val="004E2E67"/>
    <w:rsid w:val="004E4F4F"/>
    <w:rsid w:val="004E6789"/>
    <w:rsid w:val="004F1849"/>
    <w:rsid w:val="004F61E3"/>
    <w:rsid w:val="00502E10"/>
    <w:rsid w:val="0051015C"/>
    <w:rsid w:val="005106C1"/>
    <w:rsid w:val="00516CF1"/>
    <w:rsid w:val="00524593"/>
    <w:rsid w:val="00531AE9"/>
    <w:rsid w:val="00542B07"/>
    <w:rsid w:val="00544ADD"/>
    <w:rsid w:val="005503B2"/>
    <w:rsid w:val="00550A66"/>
    <w:rsid w:val="00552689"/>
    <w:rsid w:val="00557B83"/>
    <w:rsid w:val="00563EDE"/>
    <w:rsid w:val="00567EC7"/>
    <w:rsid w:val="00570013"/>
    <w:rsid w:val="005801A2"/>
    <w:rsid w:val="00594EB9"/>
    <w:rsid w:val="005952A5"/>
    <w:rsid w:val="005A14CB"/>
    <w:rsid w:val="005A33A1"/>
    <w:rsid w:val="005B071B"/>
    <w:rsid w:val="005B217D"/>
    <w:rsid w:val="005B4439"/>
    <w:rsid w:val="005B495F"/>
    <w:rsid w:val="005C385F"/>
    <w:rsid w:val="005D77B5"/>
    <w:rsid w:val="005E1AC6"/>
    <w:rsid w:val="005E7F16"/>
    <w:rsid w:val="005F54A9"/>
    <w:rsid w:val="005F6F1B"/>
    <w:rsid w:val="00601665"/>
    <w:rsid w:val="00616D7E"/>
    <w:rsid w:val="0062353D"/>
    <w:rsid w:val="00624B33"/>
    <w:rsid w:val="0063041A"/>
    <w:rsid w:val="00630AA2"/>
    <w:rsid w:val="006320BB"/>
    <w:rsid w:val="00646707"/>
    <w:rsid w:val="00651AC5"/>
    <w:rsid w:val="00662E58"/>
    <w:rsid w:val="00664DCF"/>
    <w:rsid w:val="006A51EF"/>
    <w:rsid w:val="006C2EDB"/>
    <w:rsid w:val="006C5D39"/>
    <w:rsid w:val="006D6D9B"/>
    <w:rsid w:val="006E2810"/>
    <w:rsid w:val="006E5417"/>
    <w:rsid w:val="00712F60"/>
    <w:rsid w:val="007166F6"/>
    <w:rsid w:val="00720E3B"/>
    <w:rsid w:val="00737429"/>
    <w:rsid w:val="0074393F"/>
    <w:rsid w:val="00745F6B"/>
    <w:rsid w:val="007479BE"/>
    <w:rsid w:val="0075585E"/>
    <w:rsid w:val="007563D9"/>
    <w:rsid w:val="00764FF7"/>
    <w:rsid w:val="00770571"/>
    <w:rsid w:val="00771B6F"/>
    <w:rsid w:val="007768FF"/>
    <w:rsid w:val="007824D3"/>
    <w:rsid w:val="00783695"/>
    <w:rsid w:val="00796EE3"/>
    <w:rsid w:val="007A7D29"/>
    <w:rsid w:val="007B4AB8"/>
    <w:rsid w:val="007B7B19"/>
    <w:rsid w:val="007C5F61"/>
    <w:rsid w:val="007D3917"/>
    <w:rsid w:val="007D46E6"/>
    <w:rsid w:val="007E01A3"/>
    <w:rsid w:val="007F1F8B"/>
    <w:rsid w:val="007F67A1"/>
    <w:rsid w:val="00801A08"/>
    <w:rsid w:val="00811C05"/>
    <w:rsid w:val="008143A2"/>
    <w:rsid w:val="008206C8"/>
    <w:rsid w:val="0082563A"/>
    <w:rsid w:val="00834EA1"/>
    <w:rsid w:val="00840B5D"/>
    <w:rsid w:val="00842204"/>
    <w:rsid w:val="00842DF9"/>
    <w:rsid w:val="0085729C"/>
    <w:rsid w:val="0086387C"/>
    <w:rsid w:val="008724F4"/>
    <w:rsid w:val="00874A6C"/>
    <w:rsid w:val="00876C65"/>
    <w:rsid w:val="008878EE"/>
    <w:rsid w:val="008A4B4C"/>
    <w:rsid w:val="008C0C30"/>
    <w:rsid w:val="008C239F"/>
    <w:rsid w:val="008E480C"/>
    <w:rsid w:val="008F759E"/>
    <w:rsid w:val="00904A53"/>
    <w:rsid w:val="00907757"/>
    <w:rsid w:val="009212B0"/>
    <w:rsid w:val="00921FA1"/>
    <w:rsid w:val="009234A5"/>
    <w:rsid w:val="00933453"/>
    <w:rsid w:val="009336F7"/>
    <w:rsid w:val="0093636C"/>
    <w:rsid w:val="009374A7"/>
    <w:rsid w:val="009713CA"/>
    <w:rsid w:val="00973EDB"/>
    <w:rsid w:val="0098551D"/>
    <w:rsid w:val="0099231C"/>
    <w:rsid w:val="0099518F"/>
    <w:rsid w:val="00996200"/>
    <w:rsid w:val="009A3F77"/>
    <w:rsid w:val="009A523D"/>
    <w:rsid w:val="009B02A1"/>
    <w:rsid w:val="009F496B"/>
    <w:rsid w:val="00A01439"/>
    <w:rsid w:val="00A02E61"/>
    <w:rsid w:val="00A05CFF"/>
    <w:rsid w:val="00A13C8D"/>
    <w:rsid w:val="00A16311"/>
    <w:rsid w:val="00A56B97"/>
    <w:rsid w:val="00A6093D"/>
    <w:rsid w:val="00A6320E"/>
    <w:rsid w:val="00A76A6D"/>
    <w:rsid w:val="00A83253"/>
    <w:rsid w:val="00A97C84"/>
    <w:rsid w:val="00AA6E84"/>
    <w:rsid w:val="00AD607D"/>
    <w:rsid w:val="00AE341B"/>
    <w:rsid w:val="00AF004C"/>
    <w:rsid w:val="00AF03D2"/>
    <w:rsid w:val="00AF5539"/>
    <w:rsid w:val="00B07CA7"/>
    <w:rsid w:val="00B1279A"/>
    <w:rsid w:val="00B32348"/>
    <w:rsid w:val="00B4194A"/>
    <w:rsid w:val="00B5222E"/>
    <w:rsid w:val="00B53179"/>
    <w:rsid w:val="00B55A3C"/>
    <w:rsid w:val="00B61C96"/>
    <w:rsid w:val="00B61DF0"/>
    <w:rsid w:val="00B66813"/>
    <w:rsid w:val="00B73A2A"/>
    <w:rsid w:val="00B94B06"/>
    <w:rsid w:val="00B94C28"/>
    <w:rsid w:val="00BA5890"/>
    <w:rsid w:val="00BC10BA"/>
    <w:rsid w:val="00BC263C"/>
    <w:rsid w:val="00BC5AFD"/>
    <w:rsid w:val="00BD462A"/>
    <w:rsid w:val="00C04F43"/>
    <w:rsid w:val="00C0609D"/>
    <w:rsid w:val="00C115AB"/>
    <w:rsid w:val="00C24590"/>
    <w:rsid w:val="00C30249"/>
    <w:rsid w:val="00C3723B"/>
    <w:rsid w:val="00C41E6A"/>
    <w:rsid w:val="00C606C9"/>
    <w:rsid w:val="00C72C32"/>
    <w:rsid w:val="00C750C7"/>
    <w:rsid w:val="00C80288"/>
    <w:rsid w:val="00C84003"/>
    <w:rsid w:val="00C90650"/>
    <w:rsid w:val="00C97D78"/>
    <w:rsid w:val="00CB544E"/>
    <w:rsid w:val="00CC2AAE"/>
    <w:rsid w:val="00CC5A42"/>
    <w:rsid w:val="00CC7694"/>
    <w:rsid w:val="00CD0EAB"/>
    <w:rsid w:val="00CE40DC"/>
    <w:rsid w:val="00CF34DB"/>
    <w:rsid w:val="00CF558F"/>
    <w:rsid w:val="00D073E2"/>
    <w:rsid w:val="00D445A0"/>
    <w:rsid w:val="00D446EC"/>
    <w:rsid w:val="00D51BF0"/>
    <w:rsid w:val="00D54FAB"/>
    <w:rsid w:val="00D55942"/>
    <w:rsid w:val="00D807BF"/>
    <w:rsid w:val="00D80912"/>
    <w:rsid w:val="00D82FCC"/>
    <w:rsid w:val="00D934FA"/>
    <w:rsid w:val="00DA17FC"/>
    <w:rsid w:val="00DA53BD"/>
    <w:rsid w:val="00DA7887"/>
    <w:rsid w:val="00DB2C26"/>
    <w:rsid w:val="00DB4719"/>
    <w:rsid w:val="00DC291B"/>
    <w:rsid w:val="00DE6B43"/>
    <w:rsid w:val="00E03079"/>
    <w:rsid w:val="00E11923"/>
    <w:rsid w:val="00E12379"/>
    <w:rsid w:val="00E20D97"/>
    <w:rsid w:val="00E262D4"/>
    <w:rsid w:val="00E32E07"/>
    <w:rsid w:val="00E36250"/>
    <w:rsid w:val="00E523D3"/>
    <w:rsid w:val="00E54511"/>
    <w:rsid w:val="00E61DAC"/>
    <w:rsid w:val="00E70E21"/>
    <w:rsid w:val="00E72B80"/>
    <w:rsid w:val="00E75FE3"/>
    <w:rsid w:val="00E86C4C"/>
    <w:rsid w:val="00EB144C"/>
    <w:rsid w:val="00EB7AB1"/>
    <w:rsid w:val="00EC0D49"/>
    <w:rsid w:val="00EE7CD8"/>
    <w:rsid w:val="00EF48CC"/>
    <w:rsid w:val="00F60924"/>
    <w:rsid w:val="00F70AAA"/>
    <w:rsid w:val="00F73032"/>
    <w:rsid w:val="00F848FC"/>
    <w:rsid w:val="00F9282A"/>
    <w:rsid w:val="00F96BAD"/>
    <w:rsid w:val="00FA139D"/>
    <w:rsid w:val="00FA5FA5"/>
    <w:rsid w:val="00FB0E84"/>
    <w:rsid w:val="00FC5AFC"/>
    <w:rsid w:val="00FC796E"/>
    <w:rsid w:val="00FD01C2"/>
    <w:rsid w:val="00FE781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43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1843A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843A8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見出し 5 (文字)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4234F0"/>
    <w:rPr>
      <w:sz w:val="22"/>
      <w:szCs w:val="24"/>
    </w:rPr>
  </w:style>
  <w:style w:type="character" w:customStyle="1" w:styleId="80">
    <w:name w:val="見出し 8 (文字)"/>
    <w:link w:val="8"/>
    <w:rsid w:val="004234F0"/>
    <w:rPr>
      <w:i/>
      <w:iCs/>
      <w:sz w:val="22"/>
      <w:szCs w:val="24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nhideWhenUsed/>
    <w:qFormat/>
    <w:rsid w:val="00381034"/>
    <w:rPr>
      <w:b/>
      <w:bCs/>
      <w:sz w:val="21"/>
      <w:szCs w:val="21"/>
    </w:rPr>
  </w:style>
  <w:style w:type="character" w:customStyle="1" w:styleId="ac">
    <w:name w:val="図表番号 (文字)"/>
    <w:link w:val="ab"/>
    <w:locked/>
    <w:rsid w:val="00381034"/>
    <w:rPr>
      <w:rFonts w:eastAsia="ＭＳ 明朝"/>
      <w:b/>
      <w:bCs/>
      <w:sz w:val="21"/>
      <w:szCs w:val="21"/>
      <w:lang w:eastAsia="en-US"/>
    </w:rPr>
  </w:style>
  <w:style w:type="paragraph" w:styleId="ad">
    <w:name w:val="Plain Text"/>
    <w:basedOn w:val="a"/>
    <w:link w:val="ae"/>
    <w:uiPriority w:val="99"/>
    <w:unhideWhenUsed/>
    <w:rsid w:val="00102B4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ＭＳ ゴシック" w:eastAsia="ＭＳ ゴシック" w:hAnsi="Courier New" w:cs="Courier New"/>
      <w:sz w:val="20"/>
      <w:szCs w:val="21"/>
      <w:lang w:eastAsia="ja-JP"/>
    </w:rPr>
  </w:style>
  <w:style w:type="character" w:customStyle="1" w:styleId="ae">
    <w:name w:val="書式なし (文字)"/>
    <w:basedOn w:val="a0"/>
    <w:link w:val="ad"/>
    <w:uiPriority w:val="99"/>
    <w:rsid w:val="00102B41"/>
    <w:rPr>
      <w:rFonts w:ascii="ＭＳ ゴシック" w:eastAsia="ＭＳ ゴシック" w:hAnsi="Courier New" w:cs="Courier New"/>
      <w:szCs w:val="21"/>
    </w:rPr>
  </w:style>
  <w:style w:type="character" w:customStyle="1" w:styleId="yui320291320108126467355">
    <w:name w:val="yui_3_2_0_29_1320108126467355"/>
    <w:rsid w:val="00EB144C"/>
  </w:style>
  <w:style w:type="character" w:styleId="af">
    <w:name w:val="Placeholder Text"/>
    <w:basedOn w:val="a0"/>
    <w:uiPriority w:val="99"/>
    <w:semiHidden/>
    <w:rsid w:val="00A97C84"/>
    <w:rPr>
      <w:color w:val="808080"/>
    </w:rPr>
  </w:style>
  <w:style w:type="paragraph" w:styleId="af0">
    <w:name w:val="List Paragraph"/>
    <w:basedOn w:val="a"/>
    <w:uiPriority w:val="34"/>
    <w:qFormat/>
    <w:rsid w:val="00764FF7"/>
    <w:pPr>
      <w:ind w:leftChars="400" w:left="840"/>
    </w:pPr>
  </w:style>
  <w:style w:type="character" w:styleId="af1">
    <w:name w:val="annotation reference"/>
    <w:basedOn w:val="a0"/>
    <w:rsid w:val="00834EA1"/>
    <w:rPr>
      <w:sz w:val="18"/>
      <w:szCs w:val="18"/>
    </w:rPr>
  </w:style>
  <w:style w:type="paragraph" w:styleId="af2">
    <w:name w:val="annotation text"/>
    <w:basedOn w:val="a"/>
    <w:link w:val="af3"/>
    <w:rsid w:val="00834EA1"/>
  </w:style>
  <w:style w:type="character" w:customStyle="1" w:styleId="af3">
    <w:name w:val="コメント文字列 (文字)"/>
    <w:basedOn w:val="a0"/>
    <w:link w:val="af2"/>
    <w:rsid w:val="00834EA1"/>
    <w:rPr>
      <w:sz w:val="22"/>
      <w:lang w:eastAsia="en-US"/>
    </w:rPr>
  </w:style>
  <w:style w:type="paragraph" w:styleId="af4">
    <w:name w:val="annotation subject"/>
    <w:basedOn w:val="af2"/>
    <w:next w:val="af2"/>
    <w:link w:val="af5"/>
    <w:rsid w:val="00834EA1"/>
    <w:rPr>
      <w:b/>
      <w:bCs/>
    </w:rPr>
  </w:style>
  <w:style w:type="character" w:customStyle="1" w:styleId="af5">
    <w:name w:val="コメント内容 (文字)"/>
    <w:basedOn w:val="af3"/>
    <w:link w:val="af4"/>
    <w:rsid w:val="00834E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-kawamura@kdd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ei\Documents\data\jctvc_doc\2014_04_Q_Valencia\jctvc-qxxxx-ccd\subj_2014-03-17_r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ei\Documents\data\jctvc_doc\2014_04_Q_Valencia\jctvc-qxxxx-ccd\subjective201403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spPr>
            <a:ln>
              <a:noFill/>
            </a:ln>
          </c:spPr>
          <c:marker>
            <c:symbol val="diamond"/>
            <c:size val="10"/>
          </c:marker>
          <c:errBars>
            <c:errDir val="y"/>
            <c:errBarType val="both"/>
            <c:errValType val="cust"/>
            <c:plus>
              <c:numRef>
                <c:f>dscqs!$AD$44:$AD$57</c:f>
                <c:numCache>
                  <c:formatCode>General</c:formatCode>
                  <c:ptCount val="14"/>
                  <c:pt idx="0">
                    <c:v>12.47111993026672</c:v>
                  </c:pt>
                  <c:pt idx="1">
                    <c:v>11.825355505132029</c:v>
                  </c:pt>
                  <c:pt idx="2">
                    <c:v>15.462507355241074</c:v>
                  </c:pt>
                  <c:pt idx="3">
                    <c:v>12.846408291585018</c:v>
                  </c:pt>
                  <c:pt idx="4">
                    <c:v>12.664169982741148</c:v>
                  </c:pt>
                  <c:pt idx="5">
                    <c:v>12.554414257818614</c:v>
                  </c:pt>
                  <c:pt idx="6">
                    <c:v>14.485982138449561</c:v>
                  </c:pt>
                  <c:pt idx="7">
                    <c:v>16.663836271685856</c:v>
                  </c:pt>
                  <c:pt idx="8">
                    <c:v>14.656302008294801</c:v>
                  </c:pt>
                  <c:pt idx="9">
                    <c:v>13.302813924062251</c:v>
                  </c:pt>
                  <c:pt idx="10">
                    <c:v>11.911925078942312</c:v>
                  </c:pt>
                  <c:pt idx="11">
                    <c:v>12.872290770495248</c:v>
                  </c:pt>
                  <c:pt idx="12">
                    <c:v>12.159725347890687</c:v>
                  </c:pt>
                  <c:pt idx="13">
                    <c:v>14.231125219815445</c:v>
                  </c:pt>
                </c:numCache>
              </c:numRef>
            </c:plus>
            <c:minus>
              <c:numRef>
                <c:f>dscqs!$AD$44:$AD$57</c:f>
                <c:numCache>
                  <c:formatCode>General</c:formatCode>
                  <c:ptCount val="14"/>
                  <c:pt idx="0">
                    <c:v>12.47111993026672</c:v>
                  </c:pt>
                  <c:pt idx="1">
                    <c:v>11.825355505132029</c:v>
                  </c:pt>
                  <c:pt idx="2">
                    <c:v>15.462507355241074</c:v>
                  </c:pt>
                  <c:pt idx="3">
                    <c:v>12.846408291585018</c:v>
                  </c:pt>
                  <c:pt idx="4">
                    <c:v>12.664169982741148</c:v>
                  </c:pt>
                  <c:pt idx="5">
                    <c:v>12.554414257818614</c:v>
                  </c:pt>
                  <c:pt idx="6">
                    <c:v>14.485982138449561</c:v>
                  </c:pt>
                  <c:pt idx="7">
                    <c:v>16.663836271685856</c:v>
                  </c:pt>
                  <c:pt idx="8">
                    <c:v>14.656302008294801</c:v>
                  </c:pt>
                  <c:pt idx="9">
                    <c:v>13.302813924062251</c:v>
                  </c:pt>
                  <c:pt idx="10">
                    <c:v>11.911925078942312</c:v>
                  </c:pt>
                  <c:pt idx="11">
                    <c:v>12.872290770495248</c:v>
                  </c:pt>
                  <c:pt idx="12">
                    <c:v>12.159725347890687</c:v>
                  </c:pt>
                  <c:pt idx="13">
                    <c:v>14.231125219815445</c:v>
                  </c:pt>
                </c:numCache>
              </c:numRef>
            </c:minus>
            <c:spPr>
              <a:ln w="19050"/>
            </c:spPr>
          </c:errBars>
          <c:cat>
            <c:multiLvlStrRef>
              <c:f>dscqs!$A$44:$B$57</c:f>
              <c:multiLvlStrCache>
                <c:ptCount val="14"/>
                <c:lvl>
                  <c:pt idx="0">
                    <c:v>w/ </c:v>
                  </c:pt>
                  <c:pt idx="1">
                    <c:v>w/o</c:v>
                  </c:pt>
                  <c:pt idx="2">
                    <c:v>w/ </c:v>
                  </c:pt>
                  <c:pt idx="3">
                    <c:v>w/o</c:v>
                  </c:pt>
                  <c:pt idx="4">
                    <c:v>w/ </c:v>
                  </c:pt>
                  <c:pt idx="5">
                    <c:v>w/o</c:v>
                  </c:pt>
                  <c:pt idx="6">
                    <c:v>w/ </c:v>
                  </c:pt>
                  <c:pt idx="7">
                    <c:v>w/o</c:v>
                  </c:pt>
                  <c:pt idx="8">
                    <c:v>w/ </c:v>
                  </c:pt>
                  <c:pt idx="9">
                    <c:v>w/o</c:v>
                  </c:pt>
                  <c:pt idx="10">
                    <c:v>w/ </c:v>
                  </c:pt>
                  <c:pt idx="11">
                    <c:v>w/o</c:v>
                  </c:pt>
                  <c:pt idx="12">
                    <c:v>w/ </c:v>
                  </c:pt>
                  <c:pt idx="13">
                    <c:v>w/o</c:v>
                  </c:pt>
                </c:lvl>
                <c:lvl>
                  <c:pt idx="0">
                    <c:v>BirdsInCage</c:v>
                  </c:pt>
                  <c:pt idx="2">
                    <c:v>CrowdRun</c:v>
                  </c:pt>
                  <c:pt idx="4">
                    <c:v>EBULupo
Candlelight</c:v>
                  </c:pt>
                  <c:pt idx="6">
                    <c:v>EBURain
Fruits</c:v>
                  </c:pt>
                  <c:pt idx="8">
                    <c:v>Kimono</c:v>
                  </c:pt>
                  <c:pt idx="10">
                    <c:v>Traffic</c:v>
                  </c:pt>
                  <c:pt idx="12">
                    <c:v>VenueVu</c:v>
                  </c:pt>
                </c:lvl>
              </c:multiLvlStrCache>
            </c:multiLvlStrRef>
          </c:cat>
          <c:val>
            <c:numRef>
              <c:f>dscqs!$AC$44:$AC$57</c:f>
              <c:numCache>
                <c:formatCode>General</c:formatCode>
                <c:ptCount val="14"/>
                <c:pt idx="0">
                  <c:v>-41.157894736842067</c:v>
                </c:pt>
                <c:pt idx="1">
                  <c:v>-40.263157894736864</c:v>
                </c:pt>
                <c:pt idx="2">
                  <c:v>-36.10526315789474</c:v>
                </c:pt>
                <c:pt idx="3">
                  <c:v>-40.368421052631547</c:v>
                </c:pt>
                <c:pt idx="4">
                  <c:v>-41.842105263157912</c:v>
                </c:pt>
                <c:pt idx="5">
                  <c:v>-33.315789473684163</c:v>
                </c:pt>
                <c:pt idx="6">
                  <c:v>-39.315789473684163</c:v>
                </c:pt>
                <c:pt idx="7">
                  <c:v>-39.10526315789474</c:v>
                </c:pt>
                <c:pt idx="8">
                  <c:v>-44</c:v>
                </c:pt>
                <c:pt idx="9">
                  <c:v>-44.052631578947341</c:v>
                </c:pt>
                <c:pt idx="10">
                  <c:v>-30.578947368421041</c:v>
                </c:pt>
                <c:pt idx="11">
                  <c:v>-22.263157894736828</c:v>
                </c:pt>
                <c:pt idx="12">
                  <c:v>-25.736842105263147</c:v>
                </c:pt>
                <c:pt idx="13">
                  <c:v>-17.842105263157887</c:v>
                </c:pt>
              </c:numCache>
            </c:numRef>
          </c:val>
        </c:ser>
        <c:marker val="1"/>
        <c:axId val="41219200"/>
        <c:axId val="41220736"/>
      </c:lineChart>
      <c:catAx>
        <c:axId val="41219200"/>
        <c:scaling>
          <c:orientation val="minMax"/>
        </c:scaling>
        <c:axPos val="b"/>
        <c:numFmt formatCode="General" sourceLinked="0"/>
        <c:tickLblPos val="high"/>
        <c:txPr>
          <a:bodyPr/>
          <a:lstStyle/>
          <a:p>
            <a:pPr>
              <a:defRPr sz="900"/>
            </a:pPr>
            <a:endParaRPr lang="ja-JP"/>
          </a:p>
        </c:txPr>
        <c:crossAx val="41220736"/>
        <c:crosses val="autoZero"/>
        <c:auto val="1"/>
        <c:lblAlgn val="ctr"/>
        <c:lblOffset val="100"/>
      </c:catAx>
      <c:valAx>
        <c:axId val="412207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ja-JP"/>
          </a:p>
        </c:txPr>
        <c:crossAx val="4121920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spPr>
            <a:ln>
              <a:noFill/>
            </a:ln>
          </c:spPr>
          <c:marker>
            <c:symbol val="diamond"/>
            <c:size val="10"/>
          </c:marker>
          <c:errBars>
            <c:errDir val="y"/>
            <c:errBarType val="both"/>
            <c:errValType val="cust"/>
            <c:plus>
              <c:numRef>
                <c:f>Sheet1!$AH$11:$AH$17</c:f>
                <c:numCache>
                  <c:formatCode>General</c:formatCode>
                  <c:ptCount val="7"/>
                  <c:pt idx="0">
                    <c:v>0.23927792728263692</c:v>
                  </c:pt>
                  <c:pt idx="1">
                    <c:v>0.28734872071296885</c:v>
                  </c:pt>
                  <c:pt idx="2">
                    <c:v>0.24384761930167947</c:v>
                  </c:pt>
                  <c:pt idx="3">
                    <c:v>0.27771125485740056</c:v>
                  </c:pt>
                  <c:pt idx="4">
                    <c:v>0.3042658143062173</c:v>
                  </c:pt>
                  <c:pt idx="5">
                    <c:v>0.31072754733590202</c:v>
                  </c:pt>
                  <c:pt idx="6">
                    <c:v>0.280873154712247</c:v>
                  </c:pt>
                </c:numCache>
              </c:numRef>
            </c:plus>
            <c:minus>
              <c:numRef>
                <c:f>Sheet1!$AI$11:$AI$17</c:f>
                <c:numCache>
                  <c:formatCode>General</c:formatCode>
                  <c:ptCount val="7"/>
                  <c:pt idx="0">
                    <c:v>0.23927792728263692</c:v>
                  </c:pt>
                  <c:pt idx="1">
                    <c:v>0.28734872071296885</c:v>
                  </c:pt>
                  <c:pt idx="2">
                    <c:v>0.24384761930167947</c:v>
                  </c:pt>
                  <c:pt idx="3">
                    <c:v>0.27771125485740056</c:v>
                  </c:pt>
                  <c:pt idx="4">
                    <c:v>0.3042658143062173</c:v>
                  </c:pt>
                  <c:pt idx="5">
                    <c:v>0.31072754733590202</c:v>
                  </c:pt>
                  <c:pt idx="6">
                    <c:v>0.280873154712247</c:v>
                  </c:pt>
                </c:numCache>
              </c:numRef>
            </c:minus>
            <c:spPr>
              <a:ln w="19050"/>
            </c:spPr>
          </c:errBars>
          <c:cat>
            <c:strRef>
              <c:f>Sheet1!$B$11:$B$17</c:f>
              <c:strCache>
                <c:ptCount val="7"/>
                <c:pt idx="0">
                  <c:v>BirdsInCage</c:v>
                </c:pt>
                <c:pt idx="1">
                  <c:v>CrowdRun</c:v>
                </c:pt>
                <c:pt idx="2">
                  <c:v>EBULupoCandlelight</c:v>
                </c:pt>
                <c:pt idx="3">
                  <c:v>EBURainFruits</c:v>
                </c:pt>
                <c:pt idx="4">
                  <c:v>Kimono</c:v>
                </c:pt>
                <c:pt idx="5">
                  <c:v>Traffic</c:v>
                </c:pt>
                <c:pt idx="6">
                  <c:v>VenueVu</c:v>
                </c:pt>
              </c:strCache>
            </c:strRef>
          </c:cat>
          <c:val>
            <c:numRef>
              <c:f>Sheet1!$AG$11:$AG$17</c:f>
              <c:numCache>
                <c:formatCode>General</c:formatCode>
                <c:ptCount val="7"/>
                <c:pt idx="0">
                  <c:v>3.333333333333334E-2</c:v>
                </c:pt>
                <c:pt idx="1">
                  <c:v>-0.1</c:v>
                </c:pt>
                <c:pt idx="2">
                  <c:v>0.13333333333333341</c:v>
                </c:pt>
                <c:pt idx="3">
                  <c:v>-0.13333333333333341</c:v>
                </c:pt>
                <c:pt idx="4">
                  <c:v>-3.333333333333334E-2</c:v>
                </c:pt>
                <c:pt idx="5">
                  <c:v>-6.666666666666668E-2</c:v>
                </c:pt>
                <c:pt idx="6">
                  <c:v>6.666666666666668E-2</c:v>
                </c:pt>
              </c:numCache>
            </c:numRef>
          </c:val>
        </c:ser>
        <c:marker val="1"/>
        <c:axId val="129308160"/>
        <c:axId val="129309696"/>
      </c:lineChart>
      <c:catAx>
        <c:axId val="129308160"/>
        <c:scaling>
          <c:orientation val="minMax"/>
        </c:scaling>
        <c:axPos val="b"/>
        <c:tickLblPos val="nextTo"/>
        <c:txPr>
          <a:bodyPr/>
          <a:lstStyle/>
          <a:p>
            <a:pPr>
              <a:defRPr sz="1100"/>
            </a:pPr>
            <a:endParaRPr lang="ja-JP"/>
          </a:p>
        </c:txPr>
        <c:crossAx val="129309696"/>
        <c:crosses val="autoZero"/>
        <c:auto val="1"/>
        <c:lblAlgn val="ctr"/>
        <c:lblOffset val="100"/>
      </c:catAx>
      <c:valAx>
        <c:axId val="1293096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ja-JP"/>
          </a:p>
        </c:txPr>
        <c:crossAx val="1293081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55C74-8718-46FE-93EB-7D5C8802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1677</Words>
  <Characters>9563</Characters>
  <Application>Microsoft Office Word</Application>
  <DocSecurity>0</DocSecurity>
  <Lines>79</Lines>
  <Paragraphs>22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11218</CharactersWithSpaces>
  <SharedDoc>false</SharedDoc>
  <HLinks>
    <vt:vector size="6" baseType="variant">
      <vt:variant>
        <vt:i4>8257550</vt:i4>
      </vt:variant>
      <vt:variant>
        <vt:i4>0</vt:i4>
      </vt:variant>
      <vt:variant>
        <vt:i4>0</vt:i4>
      </vt:variant>
      <vt:variant>
        <vt:i4>5</vt:i4>
      </vt:variant>
      <vt:variant>
        <vt:lpwstr>mailto:ki-kawamura@kddi.com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kei</cp:lastModifiedBy>
  <cp:revision>5</cp:revision>
  <cp:lastPrinted>1601-01-01T00:00:00Z</cp:lastPrinted>
  <dcterms:created xsi:type="dcterms:W3CDTF">2014-03-26T00:58:00Z</dcterms:created>
  <dcterms:modified xsi:type="dcterms:W3CDTF">2014-03-28T08:50:00Z</dcterms:modified>
</cp:coreProperties>
</file>