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890681"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890681"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890681"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890681"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890681"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890681"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890681">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890681">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890681">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890681">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890681">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0681">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0681">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890681">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890681">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headerReference w:type="first" r:id="rId24"/>
          <w:footerReference w:type="first" r:id="rId25"/>
          <w:pgSz w:w="11907" w:h="16834" w:code="9"/>
          <w:pgMar w:top="1089" w:right="1089" w:bottom="1089" w:left="1089" w:header="482" w:footer="482" w:gutter="0"/>
          <w:paperSrc w:first="15" w:other="15"/>
          <w:pgNumType w:fmt="lowerRoman"/>
          <w:cols w:space="720"/>
          <w:titlePg/>
          <w:docGrid w:linePitch="326"/>
        </w:sectPr>
      </w:pPr>
    </w:p>
    <w:p w:rsidR="00090675" w:rsidRPr="00564A49" w:rsidRDefault="00090675" w:rsidP="00090675">
      <w:pPr>
        <w:rPr>
          <w:ins w:id="18" w:author="Author"/>
          <w:i/>
          <w:lang w:val="en-US"/>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33101255"/>
      <w:bookmarkStart w:id="26" w:name="_Toc351057897"/>
      <w:bookmarkStart w:id="27" w:name="_Toc351335493"/>
      <w:bookmarkStart w:id="28" w:name="_Hlt22614396"/>
      <w:bookmarkStart w:id="29" w:name="_Toc35694271"/>
      <w:bookmarkStart w:id="30" w:name="_Hlt22461470"/>
      <w:bookmarkStart w:id="31" w:name="_Hlt22617966"/>
      <w:bookmarkStart w:id="32" w:name="_Toc327284427"/>
      <w:bookmarkStart w:id="33" w:name="_Toc327290315"/>
      <w:bookmarkStart w:id="34" w:name="_Toc327299358"/>
      <w:bookmarkStart w:id="35" w:name="_Toc327299671"/>
      <w:bookmarkStart w:id="36" w:name="_Toc327284430"/>
      <w:bookmarkStart w:id="37" w:name="_Toc327290318"/>
      <w:bookmarkStart w:id="38" w:name="_Toc327299361"/>
      <w:bookmarkStart w:id="39" w:name="_Toc327299674"/>
      <w:bookmarkStart w:id="40" w:name="_Toc327284431"/>
      <w:bookmarkStart w:id="41" w:name="_Toc327290319"/>
      <w:bookmarkStart w:id="42" w:name="_Toc327299362"/>
      <w:bookmarkStart w:id="43" w:name="_Toc327299675"/>
      <w:bookmarkStart w:id="44" w:name="_Toc327284433"/>
      <w:bookmarkStart w:id="45" w:name="_Toc327290321"/>
      <w:bookmarkStart w:id="46" w:name="_Toc327299364"/>
      <w:bookmarkStart w:id="47" w:name="_Toc327299677"/>
      <w:bookmarkStart w:id="48" w:name="_Toc327284435"/>
      <w:bookmarkStart w:id="49" w:name="_Toc327290323"/>
      <w:bookmarkStart w:id="50" w:name="_Toc327299366"/>
      <w:bookmarkStart w:id="51" w:name="_Toc327299679"/>
      <w:bookmarkStart w:id="52" w:name="_Toc327284439"/>
      <w:bookmarkStart w:id="53" w:name="_Toc327290327"/>
      <w:bookmarkStart w:id="54" w:name="_Toc327299370"/>
      <w:bookmarkStart w:id="55" w:name="_Toc327299683"/>
      <w:bookmarkStart w:id="56" w:name="_Toc327284444"/>
      <w:bookmarkStart w:id="57" w:name="_Toc327290332"/>
      <w:bookmarkStart w:id="58" w:name="_Toc327299375"/>
      <w:bookmarkStart w:id="59" w:name="_Toc327299688"/>
      <w:bookmarkStart w:id="60" w:name="_Toc327284447"/>
      <w:bookmarkStart w:id="61" w:name="_Toc327290335"/>
      <w:bookmarkStart w:id="62" w:name="_Toc327299378"/>
      <w:bookmarkStart w:id="63" w:name="_Toc327299691"/>
      <w:bookmarkStart w:id="64" w:name="_Toc327284448"/>
      <w:bookmarkStart w:id="65" w:name="_Toc327290336"/>
      <w:bookmarkStart w:id="66" w:name="_Toc327299379"/>
      <w:bookmarkStart w:id="67" w:name="_Toc327299692"/>
      <w:bookmarkStart w:id="68" w:name="_Toc327284450"/>
      <w:bookmarkStart w:id="69" w:name="_Toc327290338"/>
      <w:bookmarkStart w:id="70" w:name="_Toc327299381"/>
      <w:bookmarkStart w:id="71" w:name="_Toc327299694"/>
      <w:bookmarkStart w:id="72" w:name="_Toc327299384"/>
      <w:bookmarkStart w:id="73" w:name="_Toc327299697"/>
      <w:bookmarkStart w:id="74" w:name="_Toc330810870"/>
      <w:bookmarkStart w:id="75" w:name="_Toc330812665"/>
      <w:bookmarkStart w:id="76" w:name="_Toc23159757"/>
      <w:bookmarkStart w:id="77" w:name="_Toc328753017"/>
      <w:bookmarkStart w:id="78" w:name="_Toc328753018"/>
      <w:bookmarkStart w:id="79" w:name="_Toc282087387"/>
      <w:bookmarkStart w:id="80" w:name="_Toc324427951"/>
      <w:bookmarkStart w:id="81" w:name="_Toc324427952"/>
      <w:bookmarkStart w:id="82" w:name="_Toc331084363"/>
      <w:bookmarkStart w:id="83" w:name="_Toc331084365"/>
      <w:bookmarkStart w:id="84" w:name="_Toc331084367"/>
      <w:bookmarkStart w:id="85" w:name="_Toc331084368"/>
      <w:bookmarkStart w:id="86" w:name="_Toc331084369"/>
      <w:bookmarkStart w:id="87" w:name="_Toc317198810"/>
      <w:bookmarkStart w:id="88" w:name="_Toc328753037"/>
      <w:bookmarkStart w:id="89" w:name="_Toc328753041"/>
      <w:bookmarkStart w:id="90" w:name="_Toc328753043"/>
      <w:bookmarkStart w:id="91" w:name="_Toc328753044"/>
      <w:bookmarkStart w:id="92" w:name="_Toc328753045"/>
      <w:bookmarkStart w:id="93" w:name="_Toc328753049"/>
      <w:bookmarkStart w:id="94" w:name="_Toc328753051"/>
      <w:bookmarkStart w:id="95" w:name="_Toc328753054"/>
      <w:bookmarkStart w:id="96" w:name="_Toc328753057"/>
      <w:bookmarkStart w:id="97" w:name="_Toc328753059"/>
      <w:bookmarkStart w:id="98" w:name="_Toc335234596"/>
      <w:bookmarkStart w:id="99" w:name="_Toc335234597"/>
      <w:bookmarkStart w:id="100" w:name="_Toc335234600"/>
      <w:bookmarkStart w:id="101" w:name="_Toc335234602"/>
      <w:bookmarkStart w:id="102" w:name="_Toc282087407"/>
      <w:bookmarkStart w:id="103" w:name="_Toc335234780"/>
      <w:bookmarkStart w:id="104" w:name="_Toc327178233"/>
      <w:bookmarkStart w:id="105" w:name="_Toc317097546"/>
      <w:bookmarkStart w:id="106" w:name="_Toc317097989"/>
      <w:bookmarkStart w:id="107" w:name="_Toc317163823"/>
      <w:bookmarkStart w:id="108" w:name="_Toc317163905"/>
      <w:bookmarkStart w:id="109" w:name="_Toc317183550"/>
      <w:bookmarkStart w:id="110" w:name="_Toc317183994"/>
      <w:bookmarkStart w:id="111" w:name="_Toc317097655"/>
      <w:bookmarkStart w:id="112" w:name="_Toc317183659"/>
      <w:bookmarkStart w:id="113" w:name="_Toc330921582"/>
      <w:bookmarkStart w:id="114" w:name="_Toc330921583"/>
      <w:bookmarkStart w:id="115" w:name="_Toc330921584"/>
      <w:bookmarkStart w:id="116" w:name="_Toc330921586"/>
      <w:bookmarkStart w:id="117" w:name="_Toc330921588"/>
      <w:bookmarkStart w:id="118" w:name="_Toc330921619"/>
      <w:bookmarkStart w:id="119" w:name="_Toc330921620"/>
      <w:bookmarkStart w:id="120" w:name="_Toc330921625"/>
      <w:bookmarkStart w:id="121" w:name="_Toc330921628"/>
      <w:bookmarkStart w:id="122" w:name="_Toc330921641"/>
      <w:bookmarkStart w:id="123" w:name="_Toc330921684"/>
      <w:bookmarkStart w:id="124" w:name="_Toc330921685"/>
      <w:bookmarkStart w:id="125" w:name="_Toc330921791"/>
      <w:bookmarkStart w:id="126" w:name="_Toc330921799"/>
      <w:bookmarkStart w:id="127" w:name="_Toc330921800"/>
      <w:bookmarkStart w:id="128" w:name="_Toc330921803"/>
      <w:bookmarkStart w:id="129" w:name="_Toc330921805"/>
      <w:bookmarkStart w:id="130" w:name="_Toc330921811"/>
      <w:bookmarkStart w:id="131" w:name="_Toc330921813"/>
      <w:bookmarkStart w:id="132" w:name="_Toc330921818"/>
      <w:bookmarkStart w:id="133" w:name="_Toc330921821"/>
      <w:bookmarkStart w:id="134" w:name="_Toc328577761"/>
      <w:bookmarkStart w:id="135" w:name="_Toc328598564"/>
      <w:bookmarkStart w:id="136" w:name="_Toc328663209"/>
      <w:bookmarkStart w:id="137" w:name="_Toc328753078"/>
      <w:bookmarkStart w:id="138" w:name="_Toc328577763"/>
      <w:bookmarkStart w:id="139" w:name="_Toc328598566"/>
      <w:bookmarkStart w:id="140" w:name="_Toc328663211"/>
      <w:bookmarkStart w:id="141" w:name="_Toc328753080"/>
      <w:bookmarkStart w:id="142" w:name="_Toc328577768"/>
      <w:bookmarkStart w:id="143" w:name="_Toc328598571"/>
      <w:bookmarkStart w:id="144" w:name="_Toc328663216"/>
      <w:bookmarkStart w:id="145" w:name="_Toc328753085"/>
      <w:bookmarkStart w:id="146" w:name="_Toc328577779"/>
      <w:bookmarkStart w:id="147" w:name="_Toc328598582"/>
      <w:bookmarkStart w:id="148" w:name="_Toc328663227"/>
      <w:bookmarkStart w:id="149" w:name="_Toc328753096"/>
      <w:bookmarkStart w:id="150" w:name="_Toc328577780"/>
      <w:bookmarkStart w:id="151" w:name="_Toc328598583"/>
      <w:bookmarkStart w:id="152" w:name="_Toc328663228"/>
      <w:bookmarkStart w:id="153" w:name="_Toc328753097"/>
      <w:bookmarkStart w:id="154" w:name="_Toc328577781"/>
      <w:bookmarkStart w:id="155" w:name="_Toc328598584"/>
      <w:bookmarkStart w:id="156" w:name="_Toc328663229"/>
      <w:bookmarkStart w:id="157" w:name="_Toc328753098"/>
      <w:bookmarkStart w:id="158" w:name="_Toc328577784"/>
      <w:bookmarkStart w:id="159" w:name="_Toc328598587"/>
      <w:bookmarkStart w:id="160" w:name="_Toc328663232"/>
      <w:bookmarkStart w:id="161" w:name="_Toc328753101"/>
      <w:bookmarkStart w:id="162" w:name="_Toc328577787"/>
      <w:bookmarkStart w:id="163" w:name="_Toc328598590"/>
      <w:bookmarkStart w:id="164" w:name="_Toc328663235"/>
      <w:bookmarkStart w:id="165" w:name="_Toc328753104"/>
      <w:bookmarkStart w:id="166" w:name="_Toc328577788"/>
      <w:bookmarkStart w:id="167" w:name="_Toc328598591"/>
      <w:bookmarkStart w:id="168" w:name="_Toc328663236"/>
      <w:bookmarkStart w:id="169" w:name="_Toc328753105"/>
      <w:bookmarkStart w:id="170" w:name="_Toc328577790"/>
      <w:bookmarkStart w:id="171" w:name="_Toc328598593"/>
      <w:bookmarkStart w:id="172" w:name="_Toc328663238"/>
      <w:bookmarkStart w:id="173" w:name="_Toc328753107"/>
      <w:bookmarkStart w:id="174" w:name="_Toc328577792"/>
      <w:bookmarkStart w:id="175" w:name="_Toc328598595"/>
      <w:bookmarkStart w:id="176" w:name="_Toc328663240"/>
      <w:bookmarkStart w:id="177" w:name="_Toc328753109"/>
      <w:bookmarkStart w:id="178" w:name="_Toc328577793"/>
      <w:bookmarkStart w:id="179" w:name="_Toc328598596"/>
      <w:bookmarkStart w:id="180" w:name="_Toc328663241"/>
      <w:bookmarkStart w:id="181" w:name="_Toc328753110"/>
      <w:bookmarkStart w:id="182" w:name="_Toc328577799"/>
      <w:bookmarkStart w:id="183" w:name="_Toc328598602"/>
      <w:bookmarkStart w:id="184" w:name="_Toc328663247"/>
      <w:bookmarkStart w:id="185" w:name="_Toc328753116"/>
      <w:bookmarkStart w:id="186" w:name="_Toc328577802"/>
      <w:bookmarkStart w:id="187" w:name="_Toc328598605"/>
      <w:bookmarkStart w:id="188" w:name="_Toc328663250"/>
      <w:bookmarkStart w:id="189" w:name="_Toc328753119"/>
      <w:bookmarkStart w:id="190" w:name="_Toc328577803"/>
      <w:bookmarkStart w:id="191" w:name="_Toc328598606"/>
      <w:bookmarkStart w:id="192" w:name="_Toc328663251"/>
      <w:bookmarkStart w:id="193" w:name="_Toc328753120"/>
      <w:bookmarkStart w:id="194" w:name="_Toc328577805"/>
      <w:bookmarkStart w:id="195" w:name="_Toc328598608"/>
      <w:bookmarkStart w:id="196" w:name="_Toc328663253"/>
      <w:bookmarkStart w:id="197" w:name="_Toc328753122"/>
      <w:bookmarkStart w:id="198" w:name="_Toc328577806"/>
      <w:bookmarkStart w:id="199" w:name="_Toc328598609"/>
      <w:bookmarkStart w:id="200" w:name="_Toc328663254"/>
      <w:bookmarkStart w:id="201" w:name="_Toc328753123"/>
      <w:bookmarkStart w:id="202" w:name="_Toc328577808"/>
      <w:bookmarkStart w:id="203" w:name="_Toc328598611"/>
      <w:bookmarkStart w:id="204" w:name="_Toc328663256"/>
      <w:bookmarkStart w:id="205" w:name="_Toc328753125"/>
      <w:bookmarkStart w:id="206" w:name="_Toc328577809"/>
      <w:bookmarkStart w:id="207" w:name="_Toc328598612"/>
      <w:bookmarkStart w:id="208" w:name="_Toc328663257"/>
      <w:bookmarkStart w:id="209" w:name="_Toc328753126"/>
      <w:bookmarkStart w:id="210" w:name="_Toc328577810"/>
      <w:bookmarkStart w:id="211" w:name="_Toc328598613"/>
      <w:bookmarkStart w:id="212" w:name="_Toc328663258"/>
      <w:bookmarkStart w:id="213" w:name="_Toc328753127"/>
      <w:bookmarkStart w:id="214" w:name="_Toc328577811"/>
      <w:bookmarkStart w:id="215" w:name="_Toc328598614"/>
      <w:bookmarkStart w:id="216" w:name="_Toc328663259"/>
      <w:bookmarkStart w:id="217" w:name="_Toc328753128"/>
      <w:bookmarkStart w:id="218" w:name="_Toc328577812"/>
      <w:bookmarkStart w:id="219" w:name="_Toc328598615"/>
      <w:bookmarkStart w:id="220" w:name="_Toc328663260"/>
      <w:bookmarkStart w:id="221" w:name="_Toc328753129"/>
      <w:bookmarkStart w:id="222" w:name="_Toc328577813"/>
      <w:bookmarkStart w:id="223" w:name="_Toc328598616"/>
      <w:bookmarkStart w:id="224" w:name="_Toc328663261"/>
      <w:bookmarkStart w:id="225" w:name="_Toc328753130"/>
      <w:bookmarkStart w:id="226" w:name="_Toc328577817"/>
      <w:bookmarkStart w:id="227" w:name="_Toc328598620"/>
      <w:bookmarkStart w:id="228" w:name="_Toc328663265"/>
      <w:bookmarkStart w:id="229" w:name="_Toc328753134"/>
      <w:bookmarkStart w:id="230" w:name="_Toc328577820"/>
      <w:bookmarkStart w:id="231" w:name="_Toc328598623"/>
      <w:bookmarkStart w:id="232" w:name="_Toc328663268"/>
      <w:bookmarkStart w:id="233" w:name="_Toc328753137"/>
      <w:bookmarkStart w:id="234" w:name="_Toc328577821"/>
      <w:bookmarkStart w:id="235" w:name="_Toc328598624"/>
      <w:bookmarkStart w:id="236" w:name="_Toc328663269"/>
      <w:bookmarkStart w:id="237" w:name="_Toc328753138"/>
      <w:bookmarkStart w:id="238" w:name="_Toc328577822"/>
      <w:bookmarkStart w:id="239" w:name="_Toc328598625"/>
      <w:bookmarkStart w:id="240" w:name="_Toc328663270"/>
      <w:bookmarkStart w:id="241" w:name="_Toc328753139"/>
      <w:bookmarkStart w:id="242" w:name="_Toc328577825"/>
      <w:bookmarkStart w:id="243" w:name="_Toc328598628"/>
      <w:bookmarkStart w:id="244" w:name="_Toc328663273"/>
      <w:bookmarkStart w:id="245" w:name="_Toc328753142"/>
      <w:bookmarkStart w:id="246" w:name="_Toc328577828"/>
      <w:bookmarkStart w:id="247" w:name="_Toc328598631"/>
      <w:bookmarkStart w:id="248" w:name="_Toc328663276"/>
      <w:bookmarkStart w:id="249" w:name="_Toc328753145"/>
      <w:bookmarkStart w:id="250" w:name="_Toc328577829"/>
      <w:bookmarkStart w:id="251" w:name="_Toc328598632"/>
      <w:bookmarkStart w:id="252" w:name="_Toc328663277"/>
      <w:bookmarkStart w:id="253" w:name="_Toc328753146"/>
      <w:bookmarkStart w:id="254" w:name="_Toc328577830"/>
      <w:bookmarkStart w:id="255" w:name="_Toc328598633"/>
      <w:bookmarkStart w:id="256" w:name="_Toc328663278"/>
      <w:bookmarkStart w:id="257" w:name="_Toc328753147"/>
      <w:bookmarkStart w:id="258" w:name="_Toc328577833"/>
      <w:bookmarkStart w:id="259" w:name="_Toc328598636"/>
      <w:bookmarkStart w:id="260" w:name="_Toc328663281"/>
      <w:bookmarkStart w:id="261" w:name="_Toc328753150"/>
      <w:bookmarkStart w:id="262" w:name="_Toc328577836"/>
      <w:bookmarkStart w:id="263" w:name="_Toc328598639"/>
      <w:bookmarkStart w:id="264" w:name="_Toc328663284"/>
      <w:bookmarkStart w:id="265" w:name="_Toc328753153"/>
      <w:bookmarkStart w:id="266" w:name="_Toc328577837"/>
      <w:bookmarkStart w:id="267" w:name="_Toc328598640"/>
      <w:bookmarkStart w:id="268" w:name="_Toc328663285"/>
      <w:bookmarkStart w:id="269" w:name="_Toc328753154"/>
      <w:bookmarkStart w:id="270" w:name="_Toc328577841"/>
      <w:bookmarkStart w:id="271" w:name="_Toc328598644"/>
      <w:bookmarkStart w:id="272" w:name="_Toc328663289"/>
      <w:bookmarkStart w:id="273" w:name="_Toc328753158"/>
      <w:bookmarkStart w:id="274" w:name="_Toc328577844"/>
      <w:bookmarkStart w:id="275" w:name="_Toc328598647"/>
      <w:bookmarkStart w:id="276" w:name="_Toc328663292"/>
      <w:bookmarkStart w:id="277" w:name="_Toc328753161"/>
      <w:bookmarkStart w:id="278" w:name="_Toc328577845"/>
      <w:bookmarkStart w:id="279" w:name="_Toc328598648"/>
      <w:bookmarkStart w:id="280" w:name="_Toc328663293"/>
      <w:bookmarkStart w:id="281" w:name="_Toc328753162"/>
      <w:bookmarkStart w:id="282" w:name="_Toc328577846"/>
      <w:bookmarkStart w:id="283" w:name="_Toc328598649"/>
      <w:bookmarkStart w:id="284" w:name="_Toc328663294"/>
      <w:bookmarkStart w:id="285" w:name="_Toc328753163"/>
      <w:bookmarkStart w:id="286" w:name="_Toc328577848"/>
      <w:bookmarkStart w:id="287" w:name="_Toc328598651"/>
      <w:bookmarkStart w:id="288" w:name="_Toc328663296"/>
      <w:bookmarkStart w:id="289" w:name="_Toc328753165"/>
      <w:bookmarkStart w:id="290" w:name="_Toc328577851"/>
      <w:bookmarkStart w:id="291" w:name="_Toc328598654"/>
      <w:bookmarkStart w:id="292" w:name="_Toc328663299"/>
      <w:bookmarkStart w:id="293" w:name="_Toc328753168"/>
      <w:bookmarkStart w:id="294" w:name="_Toc328577855"/>
      <w:bookmarkStart w:id="295" w:name="_Toc328598658"/>
      <w:bookmarkStart w:id="296" w:name="_Toc328663303"/>
      <w:bookmarkStart w:id="297" w:name="_Toc328753172"/>
      <w:bookmarkStart w:id="298" w:name="_Toc328577856"/>
      <w:bookmarkStart w:id="299" w:name="_Toc328598659"/>
      <w:bookmarkStart w:id="300" w:name="_Toc328663304"/>
      <w:bookmarkStart w:id="301" w:name="_Toc328753173"/>
      <w:bookmarkStart w:id="302" w:name="_Toc328577858"/>
      <w:bookmarkStart w:id="303" w:name="_Toc328598661"/>
      <w:bookmarkStart w:id="304" w:name="_Toc328663306"/>
      <w:bookmarkStart w:id="305" w:name="_Toc328753175"/>
      <w:bookmarkStart w:id="306" w:name="_Toc328577861"/>
      <w:bookmarkStart w:id="307" w:name="_Toc328598664"/>
      <w:bookmarkStart w:id="308" w:name="_Toc328663309"/>
      <w:bookmarkStart w:id="309" w:name="_Toc328753178"/>
      <w:bookmarkStart w:id="310" w:name="_Toc328577862"/>
      <w:bookmarkStart w:id="311" w:name="_Toc328598665"/>
      <w:bookmarkStart w:id="312" w:name="_Toc328663310"/>
      <w:bookmarkStart w:id="313" w:name="_Toc328753179"/>
      <w:bookmarkStart w:id="314" w:name="_Toc328577865"/>
      <w:bookmarkStart w:id="315" w:name="_Toc328598668"/>
      <w:bookmarkStart w:id="316" w:name="_Toc328663313"/>
      <w:bookmarkStart w:id="317" w:name="_Toc328753182"/>
      <w:bookmarkStart w:id="318" w:name="_Toc317097659"/>
      <w:bookmarkStart w:id="319" w:name="_Toc317183663"/>
      <w:bookmarkStart w:id="320" w:name="_Toc317097660"/>
      <w:bookmarkStart w:id="321" w:name="_Toc317183664"/>
      <w:bookmarkStart w:id="322" w:name="_Toc317097661"/>
      <w:bookmarkStart w:id="323" w:name="_Toc317183665"/>
      <w:bookmarkStart w:id="324" w:name="_Toc317097662"/>
      <w:bookmarkStart w:id="325" w:name="_Toc317183666"/>
      <w:bookmarkStart w:id="326" w:name="_Toc317097663"/>
      <w:bookmarkStart w:id="327" w:name="_Toc317183667"/>
      <w:bookmarkStart w:id="328" w:name="_Toc317097664"/>
      <w:bookmarkStart w:id="329" w:name="_Toc317183668"/>
      <w:bookmarkStart w:id="330" w:name="_Toc317097665"/>
      <w:bookmarkStart w:id="331" w:name="_Toc317183669"/>
      <w:bookmarkStart w:id="332" w:name="_Toc317097678"/>
      <w:bookmarkStart w:id="333" w:name="_Toc317183682"/>
      <w:bookmarkStart w:id="334" w:name="_Toc317097686"/>
      <w:bookmarkStart w:id="335" w:name="_Toc317183690"/>
      <w:bookmarkStart w:id="336" w:name="_Toc317097691"/>
      <w:bookmarkStart w:id="337" w:name="_Toc317183695"/>
      <w:bookmarkStart w:id="338" w:name="_Toc317097700"/>
      <w:bookmarkStart w:id="339" w:name="_Toc317183704"/>
      <w:bookmarkStart w:id="340" w:name="_Toc317097708"/>
      <w:bookmarkStart w:id="341" w:name="_Toc317183712"/>
      <w:bookmarkStart w:id="342" w:name="_Toc317097716"/>
      <w:bookmarkStart w:id="343" w:name="_Toc317183720"/>
      <w:bookmarkStart w:id="344" w:name="_Toc317097721"/>
      <w:bookmarkStart w:id="345" w:name="_Toc317183725"/>
      <w:bookmarkStart w:id="346" w:name="_Toc317097730"/>
      <w:bookmarkStart w:id="347" w:name="_Toc317183734"/>
      <w:bookmarkStart w:id="348" w:name="_Toc317097738"/>
      <w:bookmarkStart w:id="349" w:name="_Toc317183742"/>
      <w:bookmarkStart w:id="350" w:name="_Toc317097743"/>
      <w:bookmarkStart w:id="351" w:name="_Toc317183747"/>
      <w:bookmarkStart w:id="352" w:name="_Toc317097749"/>
      <w:bookmarkStart w:id="353" w:name="_Toc317183753"/>
      <w:bookmarkStart w:id="354" w:name="_Toc317097759"/>
      <w:bookmarkStart w:id="355" w:name="_Toc317183763"/>
      <w:bookmarkStart w:id="356" w:name="_Toc317097764"/>
      <w:bookmarkStart w:id="357" w:name="_Toc317183768"/>
      <w:bookmarkStart w:id="358" w:name="_Toc317097770"/>
      <w:bookmarkStart w:id="359" w:name="_Toc317183774"/>
      <w:bookmarkStart w:id="360" w:name="_Toc317097780"/>
      <w:bookmarkStart w:id="361" w:name="_Toc317183784"/>
      <w:bookmarkStart w:id="362" w:name="_Toc317097785"/>
      <w:bookmarkStart w:id="363" w:name="_Toc317183789"/>
      <w:bookmarkStart w:id="364" w:name="_Toc317097791"/>
      <w:bookmarkStart w:id="365" w:name="_Toc317183795"/>
      <w:bookmarkStart w:id="366" w:name="_Toc317097801"/>
      <w:bookmarkStart w:id="367" w:name="_Toc317183805"/>
      <w:bookmarkStart w:id="368" w:name="_Toc317097806"/>
      <w:bookmarkStart w:id="369" w:name="_Toc317183810"/>
      <w:bookmarkStart w:id="370" w:name="_Toc317097812"/>
      <w:bookmarkStart w:id="371" w:name="_Toc317183816"/>
      <w:bookmarkStart w:id="372" w:name="_Toc317097818"/>
      <w:bookmarkStart w:id="373" w:name="_Toc317183822"/>
      <w:bookmarkStart w:id="374" w:name="_Toc328577870"/>
      <w:bookmarkStart w:id="375" w:name="_Toc328598673"/>
      <w:bookmarkStart w:id="376" w:name="_Toc328663318"/>
      <w:bookmarkStart w:id="377" w:name="_Toc328753187"/>
      <w:bookmarkStart w:id="378" w:name="_Toc328577873"/>
      <w:bookmarkStart w:id="379" w:name="_Toc328578354"/>
      <w:bookmarkStart w:id="380" w:name="_Toc328598676"/>
      <w:bookmarkStart w:id="381" w:name="_Toc328599178"/>
      <w:bookmarkStart w:id="382" w:name="_Toc328663321"/>
      <w:bookmarkStart w:id="383" w:name="_Toc328663825"/>
      <w:bookmarkStart w:id="384" w:name="_Toc328663911"/>
      <w:bookmarkStart w:id="385" w:name="_Toc328663997"/>
      <w:bookmarkStart w:id="386" w:name="_Toc328664083"/>
      <w:bookmarkStart w:id="387" w:name="_Toc328664169"/>
      <w:bookmarkStart w:id="388" w:name="_Toc328664256"/>
      <w:bookmarkStart w:id="389" w:name="_Toc328664344"/>
      <w:bookmarkStart w:id="390" w:name="_Toc328664430"/>
      <w:bookmarkStart w:id="391" w:name="_Toc328664791"/>
      <w:bookmarkStart w:id="392" w:name="_Toc328753190"/>
      <w:bookmarkStart w:id="393" w:name="_Toc328753694"/>
      <w:bookmarkStart w:id="394" w:name="_Toc328577886"/>
      <w:bookmarkStart w:id="395" w:name="_Toc328598689"/>
      <w:bookmarkStart w:id="396" w:name="_Toc328663334"/>
      <w:bookmarkStart w:id="397" w:name="_Toc328753203"/>
      <w:bookmarkStart w:id="398" w:name="_Toc328577890"/>
      <w:bookmarkStart w:id="399" w:name="_Toc328598693"/>
      <w:bookmarkStart w:id="400" w:name="_Toc328663338"/>
      <w:bookmarkStart w:id="401" w:name="_Toc328753207"/>
      <w:bookmarkStart w:id="402" w:name="_Toc328577896"/>
      <w:bookmarkStart w:id="403" w:name="_Toc328598699"/>
      <w:bookmarkStart w:id="404" w:name="_Toc328663344"/>
      <w:bookmarkStart w:id="405" w:name="_Toc328753213"/>
      <w:bookmarkStart w:id="406" w:name="_Toc328577897"/>
      <w:bookmarkStart w:id="407" w:name="_Toc328598700"/>
      <w:bookmarkStart w:id="408" w:name="_Toc328663345"/>
      <w:bookmarkStart w:id="409" w:name="_Toc328753214"/>
      <w:bookmarkStart w:id="410" w:name="_Toc328577907"/>
      <w:bookmarkStart w:id="411" w:name="_Toc328598710"/>
      <w:bookmarkStart w:id="412" w:name="_Toc328663355"/>
      <w:bookmarkStart w:id="413" w:name="_Toc328753224"/>
      <w:bookmarkStart w:id="414" w:name="_Toc328577909"/>
      <w:bookmarkStart w:id="415" w:name="_Toc328598712"/>
      <w:bookmarkStart w:id="416" w:name="_Toc328663357"/>
      <w:bookmarkStart w:id="417" w:name="_Toc328753226"/>
      <w:bookmarkStart w:id="418" w:name="_Toc328577912"/>
      <w:bookmarkStart w:id="419" w:name="_Toc328598715"/>
      <w:bookmarkStart w:id="420" w:name="_Toc328663360"/>
      <w:bookmarkStart w:id="421" w:name="_Toc328753229"/>
      <w:bookmarkStart w:id="422" w:name="_Toc328577915"/>
      <w:bookmarkStart w:id="423" w:name="_Toc328598718"/>
      <w:bookmarkStart w:id="424" w:name="_Toc328663363"/>
      <w:bookmarkStart w:id="425" w:name="_Toc328753232"/>
      <w:bookmarkStart w:id="426" w:name="_Toc328577921"/>
      <w:bookmarkStart w:id="427" w:name="_Toc328598724"/>
      <w:bookmarkStart w:id="428" w:name="_Toc328663369"/>
      <w:bookmarkStart w:id="429" w:name="_Toc328753238"/>
      <w:bookmarkStart w:id="430" w:name="_Toc328577932"/>
      <w:bookmarkStart w:id="431" w:name="_Toc328598735"/>
      <w:bookmarkStart w:id="432" w:name="_Toc328663380"/>
      <w:bookmarkStart w:id="433" w:name="_Toc328753249"/>
      <w:bookmarkStart w:id="434" w:name="_Toc328577934"/>
      <w:bookmarkStart w:id="435" w:name="_Toc328598737"/>
      <w:bookmarkStart w:id="436" w:name="_Toc328663382"/>
      <w:bookmarkStart w:id="437" w:name="_Toc328753251"/>
      <w:bookmarkStart w:id="438" w:name="_Toc328577938"/>
      <w:bookmarkStart w:id="439" w:name="_Toc328598741"/>
      <w:bookmarkStart w:id="440" w:name="_Toc328663386"/>
      <w:bookmarkStart w:id="441" w:name="_Toc328753255"/>
      <w:bookmarkStart w:id="442" w:name="_Toc328577940"/>
      <w:bookmarkStart w:id="443" w:name="_Toc328598743"/>
      <w:bookmarkStart w:id="444" w:name="_Toc328663388"/>
      <w:bookmarkStart w:id="445" w:name="_Toc328753257"/>
      <w:bookmarkStart w:id="446" w:name="_Toc328577941"/>
      <w:bookmarkStart w:id="447" w:name="_Toc328598744"/>
      <w:bookmarkStart w:id="448" w:name="_Toc328663389"/>
      <w:bookmarkStart w:id="449" w:name="_Toc328753258"/>
      <w:bookmarkStart w:id="450" w:name="_Toc328577946"/>
      <w:bookmarkStart w:id="451" w:name="_Toc328598749"/>
      <w:bookmarkStart w:id="452" w:name="_Toc328663394"/>
      <w:bookmarkStart w:id="453" w:name="_Toc328753263"/>
      <w:bookmarkStart w:id="454" w:name="_Toc328577957"/>
      <w:bookmarkStart w:id="455" w:name="_Toc328598760"/>
      <w:bookmarkStart w:id="456" w:name="_Toc328663405"/>
      <w:bookmarkStart w:id="457" w:name="_Toc328753274"/>
      <w:bookmarkStart w:id="458" w:name="_Toc328577958"/>
      <w:bookmarkStart w:id="459" w:name="_Toc328598761"/>
      <w:bookmarkStart w:id="460" w:name="_Toc328663406"/>
      <w:bookmarkStart w:id="461" w:name="_Toc328753275"/>
      <w:bookmarkStart w:id="462" w:name="_Toc288383137"/>
      <w:bookmarkStart w:id="463" w:name="_Toc328577995"/>
      <w:bookmarkStart w:id="464" w:name="_Toc328598798"/>
      <w:bookmarkStart w:id="465" w:name="_Toc328663443"/>
      <w:bookmarkStart w:id="466" w:name="_Toc328753312"/>
      <w:bookmarkStart w:id="467" w:name="_Toc328577999"/>
      <w:bookmarkStart w:id="468" w:name="_Toc328598802"/>
      <w:bookmarkStart w:id="469" w:name="_Toc328663447"/>
      <w:bookmarkStart w:id="470" w:name="_Toc328753316"/>
      <w:bookmarkStart w:id="471" w:name="_Toc328578001"/>
      <w:bookmarkStart w:id="472" w:name="_Toc328598804"/>
      <w:bookmarkStart w:id="473" w:name="_Toc328663449"/>
      <w:bookmarkStart w:id="474" w:name="_Toc328753318"/>
      <w:bookmarkStart w:id="475" w:name="_Toc328578003"/>
      <w:bookmarkStart w:id="476" w:name="_Toc328598806"/>
      <w:bookmarkStart w:id="477" w:name="_Toc328663451"/>
      <w:bookmarkStart w:id="478" w:name="_Toc328753320"/>
      <w:bookmarkStart w:id="479" w:name="_Toc328578011"/>
      <w:bookmarkStart w:id="480" w:name="_Toc328598814"/>
      <w:bookmarkStart w:id="481" w:name="_Toc328663459"/>
      <w:bookmarkStart w:id="482" w:name="_Toc328753328"/>
      <w:bookmarkStart w:id="483" w:name="_Toc328578012"/>
      <w:bookmarkStart w:id="484" w:name="_Toc328598815"/>
      <w:bookmarkStart w:id="485" w:name="_Toc328663460"/>
      <w:bookmarkStart w:id="486" w:name="_Toc328753329"/>
      <w:bookmarkStart w:id="487" w:name="_Toc328578055"/>
      <w:bookmarkStart w:id="488" w:name="_Toc328598858"/>
      <w:bookmarkStart w:id="489" w:name="_Toc328663503"/>
      <w:bookmarkStart w:id="490" w:name="_Toc328753372"/>
      <w:bookmarkStart w:id="491" w:name="_Toc328578056"/>
      <w:bookmarkStart w:id="492" w:name="_Toc328598859"/>
      <w:bookmarkStart w:id="493" w:name="_Toc328663504"/>
      <w:bookmarkStart w:id="494" w:name="_Toc328753373"/>
      <w:bookmarkStart w:id="495" w:name="_Toc328578162"/>
      <w:bookmarkStart w:id="496" w:name="_Toc328598965"/>
      <w:bookmarkStart w:id="497" w:name="_Toc328663610"/>
      <w:bookmarkStart w:id="498" w:name="_Toc328753479"/>
      <w:bookmarkStart w:id="499" w:name="_Toc328578170"/>
      <w:bookmarkStart w:id="500" w:name="_Toc328598973"/>
      <w:bookmarkStart w:id="501" w:name="_Toc328663618"/>
      <w:bookmarkStart w:id="502" w:name="_Toc328753487"/>
      <w:bookmarkStart w:id="503" w:name="_Toc328578171"/>
      <w:bookmarkStart w:id="504" w:name="_Toc328598974"/>
      <w:bookmarkStart w:id="505" w:name="_Toc328663619"/>
      <w:bookmarkStart w:id="506" w:name="_Toc328753488"/>
      <w:bookmarkStart w:id="507" w:name="_Toc328578172"/>
      <w:bookmarkStart w:id="508" w:name="_Toc328598975"/>
      <w:bookmarkStart w:id="509" w:name="_Toc328663620"/>
      <w:bookmarkStart w:id="510" w:name="_Toc328753489"/>
      <w:bookmarkStart w:id="511" w:name="_Toc328578174"/>
      <w:bookmarkStart w:id="512" w:name="_Toc328598977"/>
      <w:bookmarkStart w:id="513" w:name="_Toc328663622"/>
      <w:bookmarkStart w:id="514" w:name="_Toc328753491"/>
      <w:bookmarkStart w:id="515" w:name="_Toc328578182"/>
      <w:bookmarkStart w:id="516" w:name="_Toc328598985"/>
      <w:bookmarkStart w:id="517" w:name="_Toc328663630"/>
      <w:bookmarkStart w:id="518" w:name="_Toc328753499"/>
      <w:bookmarkStart w:id="519" w:name="_Toc278305710"/>
      <w:bookmarkStart w:id="520" w:name="_Toc278893662"/>
      <w:bookmarkStart w:id="521" w:name="_Toc278977647"/>
      <w:bookmarkStart w:id="522" w:name="_Toc20221200"/>
      <w:bookmarkStart w:id="523" w:name="_Toc330921832"/>
      <w:bookmarkStart w:id="524" w:name="_Toc330921842"/>
      <w:bookmarkStart w:id="525" w:name="_Toc330921843"/>
      <w:bookmarkStart w:id="526" w:name="_Toc330921844"/>
      <w:bookmarkStart w:id="527" w:name="_Toc330921845"/>
      <w:bookmarkStart w:id="528" w:name="_Toc330921850"/>
      <w:bookmarkStart w:id="529" w:name="_Toc330921851"/>
      <w:bookmarkStart w:id="530" w:name="_Toc330921852"/>
      <w:bookmarkStart w:id="531" w:name="_Toc330921853"/>
      <w:bookmarkStart w:id="532" w:name="_Toc330921854"/>
      <w:bookmarkStart w:id="533" w:name="_Toc330921855"/>
      <w:bookmarkStart w:id="534" w:name="_Toc330921856"/>
      <w:bookmarkStart w:id="535" w:name="_Toc330921858"/>
      <w:bookmarkStart w:id="536" w:name="_Toc330921859"/>
      <w:bookmarkStart w:id="537" w:name="_Toc330921860"/>
      <w:bookmarkStart w:id="538" w:name="_Toc330921861"/>
      <w:bookmarkStart w:id="539" w:name="_Toc330921862"/>
      <w:bookmarkStart w:id="540" w:name="_Toc330921867"/>
      <w:bookmarkStart w:id="541" w:name="_Toc330921868"/>
      <w:bookmarkStart w:id="542" w:name="_Toc330921870"/>
      <w:bookmarkStart w:id="543" w:name="_Toc330921871"/>
      <w:bookmarkStart w:id="544" w:name="_Toc330921872"/>
      <w:bookmarkStart w:id="545" w:name="_Toc330921873"/>
      <w:bookmarkStart w:id="546" w:name="_Toc330921874"/>
      <w:bookmarkStart w:id="547" w:name="_Toc330921879"/>
      <w:bookmarkStart w:id="548" w:name="_Toc330921880"/>
      <w:bookmarkStart w:id="549" w:name="_Toc330921882"/>
      <w:bookmarkStart w:id="550" w:name="_Toc330921883"/>
      <w:bookmarkStart w:id="551" w:name="_Toc330921884"/>
      <w:bookmarkStart w:id="552" w:name="_Toc330921885"/>
      <w:bookmarkStart w:id="553" w:name="_Toc330921890"/>
      <w:bookmarkStart w:id="554" w:name="_Toc330921891"/>
      <w:bookmarkStart w:id="555" w:name="_Toc330921893"/>
      <w:bookmarkStart w:id="556" w:name="_Toc330921894"/>
      <w:bookmarkStart w:id="557" w:name="_Toc330921895"/>
      <w:bookmarkStart w:id="558" w:name="_Toc330921901"/>
      <w:bookmarkStart w:id="559" w:name="_Toc330921902"/>
      <w:bookmarkStart w:id="560" w:name="_Toc330921904"/>
      <w:bookmarkStart w:id="561" w:name="_Toc330921905"/>
      <w:bookmarkStart w:id="562" w:name="_Toc330921907"/>
      <w:bookmarkStart w:id="563" w:name="_Toc330921908"/>
      <w:bookmarkStart w:id="564" w:name="_Toc330921909"/>
      <w:bookmarkStart w:id="565" w:name="_Toc330921913"/>
      <w:bookmarkStart w:id="566" w:name="_Toc330921914"/>
      <w:bookmarkStart w:id="567" w:name="_Toc330921916"/>
      <w:bookmarkStart w:id="568" w:name="_Toc330921917"/>
      <w:bookmarkStart w:id="569" w:name="_Toc330921919"/>
      <w:bookmarkStart w:id="570" w:name="_Toc330921923"/>
      <w:bookmarkStart w:id="571" w:name="_Toc330921924"/>
      <w:bookmarkStart w:id="572" w:name="_Toc330921926"/>
      <w:bookmarkStart w:id="573" w:name="_Toc330921927"/>
      <w:bookmarkStart w:id="574" w:name="_Toc330921929"/>
      <w:bookmarkStart w:id="575" w:name="_Toc330921931"/>
      <w:bookmarkStart w:id="576" w:name="_Toc330921933"/>
      <w:bookmarkStart w:id="577" w:name="_Toc330921936"/>
      <w:bookmarkStart w:id="578" w:name="_Toc330921937"/>
      <w:bookmarkStart w:id="579" w:name="_Toc330921939"/>
      <w:bookmarkStart w:id="580" w:name="_Toc330921940"/>
      <w:bookmarkStart w:id="581" w:name="_Toc330921943"/>
      <w:bookmarkStart w:id="582" w:name="_Toc338608772"/>
      <w:bookmarkStart w:id="583" w:name="_Toc338608774"/>
      <w:bookmarkStart w:id="584" w:name="_Toc24167875"/>
      <w:bookmarkStart w:id="585" w:name="_Toc24168931"/>
      <w:bookmarkStart w:id="586" w:name="_Toc328598990"/>
      <w:bookmarkStart w:id="587" w:name="_Toc328663636"/>
      <w:bookmarkStart w:id="588" w:name="_Toc328753505"/>
      <w:bookmarkStart w:id="589" w:name="_Toc328598993"/>
      <w:bookmarkStart w:id="590" w:name="_Toc328663639"/>
      <w:bookmarkStart w:id="591" w:name="_Toc328753508"/>
      <w:bookmarkStart w:id="592" w:name="_Toc328598996"/>
      <w:bookmarkStart w:id="593" w:name="_Toc328663642"/>
      <w:bookmarkStart w:id="594" w:name="_Toc328753511"/>
      <w:bookmarkStart w:id="595" w:name="_Toc328599001"/>
      <w:bookmarkStart w:id="596" w:name="_Toc328663647"/>
      <w:bookmarkStart w:id="597" w:name="_Toc328753516"/>
      <w:bookmarkStart w:id="598" w:name="_Toc328599003"/>
      <w:bookmarkStart w:id="599" w:name="_Toc328663649"/>
      <w:bookmarkStart w:id="600" w:name="_Toc328753518"/>
      <w:bookmarkStart w:id="601" w:name="_Toc328599006"/>
      <w:bookmarkStart w:id="602" w:name="_Toc328663652"/>
      <w:bookmarkStart w:id="603" w:name="_Toc328753521"/>
      <w:bookmarkStart w:id="604" w:name="_Toc328599008"/>
      <w:bookmarkStart w:id="605" w:name="_Toc328663654"/>
      <w:bookmarkStart w:id="606" w:name="_Toc328753523"/>
      <w:bookmarkStart w:id="607" w:name="_Toc22727479"/>
      <w:bookmarkStart w:id="608" w:name="_Toc22728252"/>
      <w:bookmarkStart w:id="609" w:name="_Toc22728986"/>
      <w:bookmarkStart w:id="610" w:name="_Toc22790490"/>
      <w:bookmarkStart w:id="611" w:name="_Toc22727483"/>
      <w:bookmarkStart w:id="612" w:name="_Toc22728256"/>
      <w:bookmarkStart w:id="613" w:name="_Toc22728990"/>
      <w:bookmarkStart w:id="614" w:name="_Toc22790494"/>
      <w:bookmarkStart w:id="615" w:name="_Toc22006965"/>
      <w:bookmarkStart w:id="616" w:name="_Toc22033244"/>
      <w:bookmarkStart w:id="617" w:name="_Toc330921949"/>
      <w:bookmarkStart w:id="618" w:name="_Toc330921956"/>
      <w:bookmarkStart w:id="619" w:name="_Toc330921957"/>
      <w:bookmarkStart w:id="620" w:name="_Toc330921958"/>
      <w:bookmarkStart w:id="621" w:name="_Toc330921959"/>
      <w:bookmarkStart w:id="622" w:name="_Toc330921960"/>
      <w:bookmarkStart w:id="623" w:name="_Toc311217284"/>
      <w:bookmarkStart w:id="624" w:name="_Toc311217287"/>
      <w:bookmarkStart w:id="625" w:name="_Toc311217291"/>
      <w:bookmarkStart w:id="626" w:name="_Toc311217298"/>
      <w:bookmarkStart w:id="627" w:name="_Toc311217303"/>
      <w:bookmarkStart w:id="628" w:name="_Toc311217312"/>
      <w:bookmarkStart w:id="629" w:name="_Toc311217316"/>
      <w:bookmarkStart w:id="630" w:name="_Toc311217318"/>
      <w:bookmarkStart w:id="631" w:name="_Toc311217320"/>
      <w:bookmarkStart w:id="632" w:name="_Toc311217331"/>
      <w:bookmarkStart w:id="633" w:name="_Toc311217332"/>
      <w:bookmarkStart w:id="634" w:name="_Toc311217333"/>
      <w:bookmarkStart w:id="635" w:name="_Toc311217334"/>
      <w:bookmarkStart w:id="636" w:name="_Toc311217363"/>
      <w:bookmarkStart w:id="637" w:name="_Toc311217416"/>
      <w:bookmarkStart w:id="638" w:name="_Toc311217520"/>
      <w:bookmarkStart w:id="639" w:name="_Toc311217530"/>
      <w:bookmarkStart w:id="640" w:name="_Toc311217535"/>
      <w:bookmarkStart w:id="641" w:name="_Toc311217610"/>
      <w:bookmarkStart w:id="642" w:name="_Toc311217611"/>
      <w:bookmarkStart w:id="643" w:name="_Toc311217686"/>
      <w:bookmarkStart w:id="644" w:name="_Toc311217689"/>
      <w:bookmarkStart w:id="645" w:name="_Toc311217690"/>
      <w:bookmarkStart w:id="646" w:name="_Toc311217691"/>
      <w:bookmarkStart w:id="647" w:name="_Toc311217759"/>
      <w:bookmarkStart w:id="648" w:name="_Toc311217765"/>
      <w:bookmarkStart w:id="649" w:name="_Toc311217825"/>
      <w:bookmarkStart w:id="650" w:name="_Toc311217826"/>
      <w:bookmarkStart w:id="651" w:name="_Toc311217867"/>
      <w:bookmarkStart w:id="652" w:name="_Toc311217872"/>
      <w:bookmarkStart w:id="653" w:name="_Toc311218100"/>
      <w:bookmarkStart w:id="654" w:name="_Toc311218101"/>
      <w:bookmarkStart w:id="655" w:name="_Toc311218106"/>
      <w:bookmarkStart w:id="656" w:name="_Toc311218112"/>
      <w:bookmarkStart w:id="657" w:name="_Toc311218117"/>
      <w:bookmarkStart w:id="658" w:name="_Toc311218125"/>
      <w:bookmarkStart w:id="659" w:name="_Toc311218127"/>
      <w:bookmarkStart w:id="660" w:name="_Toc311218133"/>
      <w:bookmarkStart w:id="661" w:name="_Toc311218135"/>
      <w:bookmarkStart w:id="662" w:name="_Toc311218141"/>
      <w:bookmarkStart w:id="663" w:name="_Toc311218143"/>
      <w:bookmarkStart w:id="664" w:name="_Toc311218146"/>
      <w:bookmarkStart w:id="665" w:name="_Toc311218147"/>
      <w:bookmarkStart w:id="666" w:name="_Toc311218149"/>
      <w:bookmarkStart w:id="667" w:name="_Toc311218323"/>
      <w:bookmarkStart w:id="668" w:name="_Toc311218329"/>
      <w:bookmarkStart w:id="669" w:name="_Toc311218332"/>
      <w:bookmarkStart w:id="670" w:name="_Toc311218341"/>
      <w:bookmarkStart w:id="671" w:name="_Toc311218342"/>
      <w:bookmarkStart w:id="672" w:name="_Toc311218345"/>
      <w:bookmarkStart w:id="673" w:name="_Toc311218349"/>
      <w:bookmarkStart w:id="674" w:name="_Toc311218352"/>
      <w:bookmarkStart w:id="675" w:name="_Toc311218353"/>
      <w:bookmarkStart w:id="676" w:name="_Toc311218354"/>
      <w:bookmarkStart w:id="677" w:name="_Toc311218356"/>
      <w:bookmarkStart w:id="678" w:name="_Toc311218358"/>
      <w:bookmarkStart w:id="679" w:name="_Toc311218446"/>
      <w:bookmarkStart w:id="680" w:name="_Toc311218447"/>
      <w:bookmarkStart w:id="681" w:name="_Toc311218535"/>
      <w:bookmarkStart w:id="682" w:name="_Toc311218537"/>
      <w:bookmarkStart w:id="683" w:name="_Toc311218642"/>
      <w:bookmarkStart w:id="684" w:name="_Toc311218644"/>
      <w:bookmarkStart w:id="685" w:name="_Toc311218749"/>
      <w:bookmarkStart w:id="686" w:name="_Toc311218750"/>
      <w:bookmarkStart w:id="687" w:name="_Toc311218849"/>
      <w:bookmarkStart w:id="688" w:name="_Toc311218851"/>
      <w:bookmarkStart w:id="689" w:name="_Toc311219347"/>
      <w:bookmarkStart w:id="690" w:name="_Toc311219348"/>
      <w:bookmarkStart w:id="691" w:name="_Toc311219815"/>
      <w:bookmarkStart w:id="692" w:name="_Toc311219817"/>
      <w:bookmarkStart w:id="693" w:name="_Toc311219824"/>
      <w:bookmarkStart w:id="694" w:name="_Toc311219841"/>
      <w:bookmarkStart w:id="695" w:name="_Toc311219842"/>
      <w:bookmarkStart w:id="696" w:name="_Toc311219843"/>
      <w:bookmarkStart w:id="697" w:name="_Toc311219844"/>
      <w:bookmarkStart w:id="698" w:name="_Toc311219850"/>
      <w:bookmarkStart w:id="699" w:name="_Toc311219852"/>
      <w:bookmarkStart w:id="700" w:name="_Toc311219853"/>
      <w:bookmarkStart w:id="701" w:name="_Toc311219854"/>
      <w:bookmarkStart w:id="702" w:name="_Toc311219855"/>
      <w:bookmarkStart w:id="703" w:name="_Toc311219856"/>
      <w:bookmarkStart w:id="704" w:name="_Toc311219857"/>
      <w:bookmarkStart w:id="705" w:name="_Toc311219861"/>
      <w:bookmarkStart w:id="706" w:name="_Toc311219867"/>
      <w:bookmarkStart w:id="707" w:name="_Toc311219870"/>
      <w:bookmarkStart w:id="708" w:name="_Toc311219871"/>
      <w:bookmarkStart w:id="709" w:name="_Toc311219872"/>
      <w:bookmarkStart w:id="710" w:name="_Toc311219873"/>
      <w:bookmarkStart w:id="711" w:name="_Toc311219874"/>
      <w:bookmarkStart w:id="712" w:name="_Toc311219875"/>
      <w:bookmarkStart w:id="713" w:name="_Toc311219877"/>
      <w:bookmarkStart w:id="714" w:name="_Toc311219883"/>
      <w:bookmarkStart w:id="715" w:name="_Toc311219886"/>
      <w:bookmarkStart w:id="716" w:name="_Toc311219889"/>
      <w:bookmarkStart w:id="717" w:name="_Toc311219890"/>
      <w:bookmarkStart w:id="718" w:name="_Toc311219891"/>
      <w:bookmarkStart w:id="719" w:name="_Toc311219892"/>
      <w:bookmarkStart w:id="720" w:name="_Toc311219893"/>
      <w:bookmarkStart w:id="721" w:name="_Toc311219895"/>
      <w:bookmarkStart w:id="722" w:name="_Toc311219896"/>
      <w:bookmarkStart w:id="723" w:name="_Toc311219897"/>
      <w:bookmarkStart w:id="724" w:name="_Toc311219898"/>
      <w:bookmarkStart w:id="725" w:name="_Toc311219899"/>
      <w:bookmarkStart w:id="726" w:name="_Toc311219900"/>
      <w:bookmarkStart w:id="727" w:name="_Toc311219901"/>
      <w:bookmarkStart w:id="728" w:name="_Toc311219902"/>
      <w:bookmarkStart w:id="729" w:name="_Toc311219938"/>
      <w:bookmarkStart w:id="730" w:name="_Toc311219940"/>
      <w:bookmarkStart w:id="731" w:name="_Toc311219961"/>
      <w:bookmarkStart w:id="732" w:name="_Toc311219989"/>
      <w:bookmarkStart w:id="733" w:name="_Toc29970785"/>
      <w:bookmarkStart w:id="734" w:name="_Toc29970797"/>
      <w:bookmarkStart w:id="735" w:name="_Toc29970909"/>
      <w:bookmarkStart w:id="736" w:name="_Toc29971021"/>
      <w:bookmarkStart w:id="737" w:name="_Toc29971133"/>
      <w:bookmarkStart w:id="738" w:name="_Toc29971188"/>
      <w:bookmarkStart w:id="739" w:name="_Toc29971192"/>
      <w:bookmarkStart w:id="740" w:name="_Toc29971235"/>
      <w:bookmarkStart w:id="741" w:name="_Toc29971238"/>
      <w:bookmarkStart w:id="742" w:name="_Toc29971240"/>
      <w:bookmarkStart w:id="743" w:name="_Toc29971249"/>
      <w:bookmarkStart w:id="744" w:name="_Toc29971260"/>
      <w:bookmarkStart w:id="745" w:name="_Toc29971279"/>
      <w:bookmarkStart w:id="746" w:name="_Toc29971281"/>
      <w:bookmarkStart w:id="747" w:name="_Toc29971300"/>
      <w:bookmarkStart w:id="748" w:name="_Toc29971302"/>
      <w:bookmarkStart w:id="749" w:name="_Toc29971321"/>
      <w:bookmarkStart w:id="750" w:name="_Toc29971323"/>
      <w:bookmarkStart w:id="751" w:name="_Toc29971342"/>
      <w:bookmarkStart w:id="752" w:name="_Toc29971344"/>
      <w:bookmarkStart w:id="753" w:name="_Toc29971363"/>
      <w:bookmarkStart w:id="754" w:name="_Toc29971365"/>
      <w:bookmarkStart w:id="755" w:name="_Toc29971384"/>
      <w:bookmarkStart w:id="756" w:name="_Toc29971771"/>
      <w:bookmarkStart w:id="757" w:name="_Toc330921963"/>
      <w:bookmarkStart w:id="758" w:name="_Toc330857423"/>
      <w:bookmarkStart w:id="759" w:name="_Toc33078898"/>
      <w:bookmarkStart w:id="760" w:name="_Toc33078899"/>
      <w:bookmarkStart w:id="761" w:name="_Toc24878143"/>
      <w:bookmarkStart w:id="762" w:name="_Toc24878171"/>
      <w:bookmarkStart w:id="763" w:name="_Toc24878199"/>
      <w:bookmarkStart w:id="764" w:name="_Toc24878227"/>
      <w:bookmarkStart w:id="765" w:name="_Toc24878251"/>
      <w:bookmarkStart w:id="766" w:name="_Toc24878277"/>
      <w:bookmarkStart w:id="767" w:name="_Toc24878303"/>
      <w:bookmarkStart w:id="768" w:name="_Toc24878329"/>
      <w:bookmarkStart w:id="769" w:name="_Toc24878352"/>
      <w:bookmarkStart w:id="770" w:name="_Toc24878384"/>
      <w:bookmarkStart w:id="771" w:name="_Toc24878416"/>
      <w:bookmarkStart w:id="772" w:name="_Toc24878448"/>
      <w:bookmarkStart w:id="773" w:name="_Toc24878473"/>
      <w:bookmarkStart w:id="774" w:name="_Toc24878507"/>
      <w:bookmarkStart w:id="775" w:name="_Toc24878541"/>
      <w:bookmarkStart w:id="776" w:name="_Toc24878575"/>
      <w:bookmarkStart w:id="777" w:name="_Toc24878592"/>
      <w:bookmarkStart w:id="778" w:name="_Toc24881337"/>
      <w:bookmarkStart w:id="779" w:name="_Toc24878601"/>
      <w:bookmarkStart w:id="780" w:name="_Toc24878625"/>
      <w:bookmarkStart w:id="781" w:name="_Toc24878649"/>
      <w:bookmarkStart w:id="782" w:name="_Toc24878673"/>
      <w:bookmarkStart w:id="783" w:name="_Toc24878693"/>
      <w:bookmarkStart w:id="784" w:name="_Toc24878742"/>
      <w:bookmarkStart w:id="785" w:name="_Toc24878749"/>
      <w:bookmarkStart w:id="786" w:name="_Toc24878756"/>
      <w:bookmarkStart w:id="787" w:name="_Toc24878778"/>
      <w:bookmarkStart w:id="788" w:name="_Toc24878789"/>
      <w:bookmarkStart w:id="789" w:name="_Toc24878800"/>
      <w:bookmarkStart w:id="790" w:name="_Toc24878822"/>
      <w:bookmarkStart w:id="791" w:name="_Toc24878833"/>
      <w:bookmarkStart w:id="792" w:name="_Toc24878844"/>
      <w:bookmarkStart w:id="793" w:name="_Toc24878855"/>
      <w:bookmarkStart w:id="794" w:name="_Toc24878866"/>
      <w:bookmarkStart w:id="795" w:name="_Toc24878877"/>
      <w:bookmarkStart w:id="796" w:name="_Toc24878888"/>
      <w:bookmarkStart w:id="797" w:name="_Toc24878899"/>
      <w:bookmarkStart w:id="798" w:name="_Toc24878906"/>
      <w:bookmarkStart w:id="799" w:name="_Toc24878913"/>
      <w:bookmarkStart w:id="800" w:name="_Toc24878935"/>
      <w:bookmarkStart w:id="801" w:name="_Toc24878946"/>
      <w:bookmarkStart w:id="802" w:name="_Toc24878957"/>
      <w:bookmarkStart w:id="803" w:name="_Toc24878979"/>
      <w:bookmarkStart w:id="804" w:name="_Toc24878990"/>
      <w:bookmarkStart w:id="805" w:name="_Toc24879001"/>
      <w:bookmarkStart w:id="806" w:name="_Toc24879023"/>
      <w:bookmarkStart w:id="807" w:name="_Toc24879034"/>
      <w:bookmarkStart w:id="808" w:name="_Toc24879045"/>
      <w:bookmarkStart w:id="809" w:name="_Toc24879067"/>
      <w:bookmarkStart w:id="810" w:name="_Toc24879078"/>
      <w:bookmarkStart w:id="811" w:name="_Toc24879089"/>
      <w:bookmarkStart w:id="812" w:name="_Toc24879111"/>
      <w:bookmarkStart w:id="813" w:name="_Toc24879122"/>
      <w:bookmarkStart w:id="814" w:name="_Toc24879133"/>
      <w:bookmarkStart w:id="815" w:name="_Toc24879144"/>
      <w:bookmarkStart w:id="816" w:name="_Toc24881341"/>
      <w:bookmarkStart w:id="817" w:name="_Toc24879150"/>
      <w:bookmarkStart w:id="818" w:name="_Toc24879157"/>
      <w:bookmarkStart w:id="819" w:name="_Toc24879179"/>
      <w:bookmarkStart w:id="820" w:name="_Toc24879190"/>
      <w:bookmarkStart w:id="821" w:name="_Toc24879201"/>
      <w:bookmarkStart w:id="822" w:name="_Toc24879212"/>
      <w:bookmarkStart w:id="823" w:name="_Toc24879223"/>
      <w:bookmarkStart w:id="824" w:name="_Toc24879234"/>
      <w:bookmarkStart w:id="825" w:name="_Toc24879245"/>
      <w:bookmarkStart w:id="826" w:name="_Toc24879256"/>
      <w:bookmarkStart w:id="827" w:name="_Toc24879267"/>
      <w:bookmarkStart w:id="828" w:name="_Toc24879278"/>
      <w:bookmarkStart w:id="829" w:name="_Toc24879289"/>
      <w:bookmarkStart w:id="830" w:name="_Toc24879300"/>
      <w:bookmarkStart w:id="831" w:name="_Toc24879311"/>
      <w:bookmarkStart w:id="832" w:name="_Toc24879322"/>
      <w:bookmarkStart w:id="833" w:name="_Toc24879344"/>
      <w:bookmarkStart w:id="834" w:name="_Toc24879355"/>
      <w:bookmarkStart w:id="835" w:name="_Toc24879366"/>
      <w:bookmarkStart w:id="836" w:name="_Toc24879377"/>
      <w:bookmarkStart w:id="837" w:name="_Toc24879388"/>
      <w:bookmarkStart w:id="838" w:name="_Toc24879399"/>
      <w:bookmarkStart w:id="839" w:name="_Toc24879410"/>
      <w:bookmarkStart w:id="840" w:name="_Toc24879421"/>
      <w:bookmarkStart w:id="841" w:name="_Toc24879432"/>
      <w:bookmarkStart w:id="842" w:name="_Toc24879443"/>
      <w:bookmarkStart w:id="843" w:name="_Toc24879454"/>
      <w:bookmarkStart w:id="844" w:name="_Toc24879465"/>
      <w:bookmarkStart w:id="845" w:name="_Toc24879476"/>
      <w:bookmarkStart w:id="846" w:name="_Toc24879498"/>
      <w:bookmarkStart w:id="847" w:name="_Toc24879509"/>
      <w:bookmarkStart w:id="848" w:name="_Toc24879520"/>
      <w:bookmarkStart w:id="849" w:name="_Toc24879531"/>
      <w:bookmarkStart w:id="850" w:name="_Toc24879542"/>
      <w:bookmarkStart w:id="851" w:name="_Toc24879553"/>
      <w:bookmarkStart w:id="852" w:name="_Toc24879564"/>
      <w:bookmarkStart w:id="853" w:name="_Toc24879575"/>
      <w:bookmarkStart w:id="854" w:name="_Toc24879586"/>
      <w:bookmarkStart w:id="855" w:name="_Toc24879597"/>
      <w:bookmarkStart w:id="856" w:name="_Toc24879608"/>
      <w:bookmarkStart w:id="857" w:name="_Toc24879619"/>
      <w:bookmarkStart w:id="858" w:name="_Toc24879630"/>
      <w:bookmarkStart w:id="859" w:name="_Toc24879641"/>
      <w:bookmarkStart w:id="860" w:name="_Toc24879663"/>
      <w:bookmarkStart w:id="861" w:name="_Toc24879674"/>
      <w:bookmarkStart w:id="862" w:name="_Toc24879696"/>
      <w:bookmarkStart w:id="863" w:name="_Toc24879707"/>
      <w:bookmarkStart w:id="864" w:name="_Toc24879718"/>
      <w:bookmarkStart w:id="865" w:name="_Toc24879729"/>
      <w:bookmarkStart w:id="866" w:name="_Toc24879740"/>
      <w:bookmarkStart w:id="867" w:name="_Toc24879751"/>
      <w:bookmarkStart w:id="868" w:name="_Toc24879762"/>
      <w:bookmarkStart w:id="869" w:name="_Toc24879773"/>
      <w:bookmarkStart w:id="870" w:name="_Toc24879784"/>
      <w:bookmarkStart w:id="871" w:name="_Toc24879795"/>
      <w:bookmarkStart w:id="872" w:name="_Toc24879806"/>
      <w:bookmarkStart w:id="873" w:name="_Toc24879817"/>
      <w:bookmarkStart w:id="874" w:name="_Toc24879828"/>
      <w:bookmarkStart w:id="875" w:name="_Toc24879839"/>
      <w:bookmarkStart w:id="876" w:name="_Toc24881342"/>
      <w:bookmarkStart w:id="877" w:name="_Toc24879845"/>
      <w:bookmarkStart w:id="878" w:name="_Toc24879852"/>
      <w:bookmarkStart w:id="879" w:name="_Toc24879874"/>
      <w:bookmarkStart w:id="880" w:name="_Toc24879885"/>
      <w:bookmarkStart w:id="881" w:name="_Toc24879896"/>
      <w:bookmarkStart w:id="882" w:name="_Toc24879907"/>
      <w:bookmarkStart w:id="883" w:name="_Toc24879918"/>
      <w:bookmarkStart w:id="884" w:name="_Toc24879929"/>
      <w:bookmarkStart w:id="885" w:name="_Toc24879940"/>
      <w:bookmarkStart w:id="886" w:name="_Toc24879951"/>
      <w:bookmarkStart w:id="887" w:name="_Toc24879962"/>
      <w:bookmarkStart w:id="888" w:name="_Toc24879973"/>
      <w:bookmarkStart w:id="889" w:name="_Toc24879984"/>
      <w:bookmarkStart w:id="890" w:name="_Toc24879995"/>
      <w:bookmarkStart w:id="891" w:name="_Toc24880006"/>
      <w:bookmarkStart w:id="892" w:name="_Toc24880017"/>
      <w:bookmarkStart w:id="893" w:name="_Toc24880039"/>
      <w:bookmarkStart w:id="894" w:name="_Toc24880050"/>
      <w:bookmarkStart w:id="895" w:name="_Toc24880061"/>
      <w:bookmarkStart w:id="896" w:name="_Toc24880072"/>
      <w:bookmarkStart w:id="897" w:name="_Toc24880083"/>
      <w:bookmarkStart w:id="898" w:name="_Toc24880094"/>
      <w:bookmarkStart w:id="899" w:name="_Toc24880105"/>
      <w:bookmarkStart w:id="900" w:name="_Toc24880116"/>
      <w:bookmarkStart w:id="901" w:name="_Toc24880127"/>
      <w:bookmarkStart w:id="902" w:name="_Toc24880138"/>
      <w:bookmarkStart w:id="903" w:name="_Toc24880149"/>
      <w:bookmarkStart w:id="904" w:name="_Toc24880160"/>
      <w:bookmarkStart w:id="905" w:name="_Toc24880171"/>
      <w:bookmarkStart w:id="906" w:name="_Toc24880193"/>
      <w:bookmarkStart w:id="907" w:name="_Toc24880204"/>
      <w:bookmarkStart w:id="908" w:name="_Toc24880215"/>
      <w:bookmarkStart w:id="909" w:name="_Toc24880226"/>
      <w:bookmarkStart w:id="910" w:name="_Toc24880237"/>
      <w:bookmarkStart w:id="911" w:name="_Toc24880248"/>
      <w:bookmarkStart w:id="912" w:name="_Toc24880259"/>
      <w:bookmarkStart w:id="913" w:name="_Toc24880270"/>
      <w:bookmarkStart w:id="914" w:name="_Toc24880281"/>
      <w:bookmarkStart w:id="915" w:name="_Toc24880292"/>
      <w:bookmarkStart w:id="916" w:name="_Toc24880303"/>
      <w:bookmarkStart w:id="917" w:name="_Toc24880314"/>
      <w:bookmarkStart w:id="918" w:name="_Toc24880325"/>
      <w:bookmarkStart w:id="919" w:name="_Toc24880336"/>
      <w:bookmarkStart w:id="920" w:name="_Toc24880358"/>
      <w:bookmarkStart w:id="921" w:name="_Toc24880369"/>
      <w:bookmarkStart w:id="922" w:name="_Toc24880391"/>
      <w:bookmarkStart w:id="923" w:name="_Toc24880402"/>
      <w:bookmarkStart w:id="924" w:name="_Toc24880413"/>
      <w:bookmarkStart w:id="925" w:name="_Toc24880424"/>
      <w:bookmarkStart w:id="926" w:name="_Toc24880435"/>
      <w:bookmarkStart w:id="927" w:name="_Toc24880446"/>
      <w:bookmarkStart w:id="928" w:name="_Toc24880457"/>
      <w:bookmarkStart w:id="929" w:name="_Toc24880468"/>
      <w:bookmarkStart w:id="930" w:name="_Toc24880479"/>
      <w:bookmarkStart w:id="931" w:name="_Toc24880490"/>
      <w:bookmarkStart w:id="932" w:name="_Toc24880501"/>
      <w:bookmarkStart w:id="933" w:name="_Toc24880512"/>
      <w:bookmarkStart w:id="934" w:name="_Toc24880523"/>
      <w:bookmarkStart w:id="935" w:name="_Toc24880534"/>
      <w:bookmarkStart w:id="936" w:name="_Toc24881343"/>
      <w:bookmarkStart w:id="937" w:name="_Toc24880540"/>
      <w:bookmarkStart w:id="938" w:name="_Toc24880547"/>
      <w:bookmarkStart w:id="939" w:name="_Toc24880569"/>
      <w:bookmarkStart w:id="940" w:name="_Toc24880580"/>
      <w:bookmarkStart w:id="941" w:name="_Toc24880591"/>
      <w:bookmarkStart w:id="942" w:name="_Toc24880602"/>
      <w:bookmarkStart w:id="943" w:name="_Toc24880613"/>
      <w:bookmarkStart w:id="944" w:name="_Toc24880624"/>
      <w:bookmarkStart w:id="945" w:name="_Toc24880635"/>
      <w:bookmarkStart w:id="946" w:name="_Toc24880646"/>
      <w:bookmarkStart w:id="947" w:name="_Toc24880657"/>
      <w:bookmarkStart w:id="948" w:name="_Toc24880679"/>
      <w:bookmarkStart w:id="949" w:name="_Toc24880690"/>
      <w:bookmarkStart w:id="950" w:name="_Toc24880701"/>
      <w:bookmarkStart w:id="951" w:name="_Toc24880712"/>
      <w:bookmarkStart w:id="952" w:name="_Toc24880723"/>
      <w:bookmarkStart w:id="953" w:name="_Toc24880734"/>
      <w:bookmarkStart w:id="954" w:name="_Toc24880745"/>
      <w:bookmarkStart w:id="955" w:name="_Toc24880756"/>
      <w:bookmarkStart w:id="956" w:name="_Toc24880767"/>
      <w:bookmarkStart w:id="957" w:name="_Toc24880789"/>
      <w:bookmarkStart w:id="958" w:name="_Toc24880800"/>
      <w:bookmarkStart w:id="959" w:name="_Toc24880811"/>
      <w:bookmarkStart w:id="960" w:name="_Toc24880822"/>
      <w:bookmarkStart w:id="961" w:name="_Toc24880833"/>
      <w:bookmarkStart w:id="962" w:name="_Toc24880844"/>
      <w:bookmarkStart w:id="963" w:name="_Toc24880855"/>
      <w:bookmarkStart w:id="964" w:name="_Toc24880866"/>
      <w:bookmarkStart w:id="965" w:name="_Toc24880877"/>
      <w:bookmarkStart w:id="966" w:name="_Toc24880899"/>
      <w:bookmarkStart w:id="967" w:name="_Toc24880910"/>
      <w:bookmarkStart w:id="968" w:name="_Toc24880921"/>
      <w:bookmarkStart w:id="969" w:name="_Toc24880932"/>
      <w:bookmarkStart w:id="970" w:name="_Toc24880943"/>
      <w:bookmarkStart w:id="971" w:name="_Toc24880954"/>
      <w:bookmarkStart w:id="972" w:name="_Toc24880965"/>
      <w:bookmarkStart w:id="973" w:name="_Toc24880976"/>
      <w:bookmarkStart w:id="974" w:name="_Toc24880998"/>
      <w:bookmarkStart w:id="975" w:name="_Toc24881009"/>
      <w:bookmarkStart w:id="976" w:name="_Toc24881020"/>
      <w:bookmarkStart w:id="977" w:name="_Toc24881031"/>
      <w:bookmarkStart w:id="978" w:name="_Toc24881042"/>
      <w:bookmarkStart w:id="979" w:name="_Toc24881053"/>
      <w:bookmarkStart w:id="980" w:name="_Toc24881064"/>
      <w:bookmarkStart w:id="981" w:name="_Toc24881075"/>
      <w:bookmarkStart w:id="982" w:name="_Toc24881086"/>
      <w:bookmarkStart w:id="983" w:name="_Toc33078907"/>
      <w:bookmarkStart w:id="984" w:name="_Toc24881104"/>
      <w:bookmarkStart w:id="985" w:name="_Toc33078912"/>
      <w:bookmarkStart w:id="986" w:name="_Toc33078919"/>
      <w:bookmarkStart w:id="987" w:name="_Toc24881112"/>
      <w:bookmarkStart w:id="988" w:name="_Toc24881114"/>
      <w:bookmarkStart w:id="989" w:name="_Toc24881115"/>
      <w:bookmarkStart w:id="990" w:name="_Toc24881117"/>
      <w:bookmarkStart w:id="991" w:name="_Toc33078928"/>
      <w:bookmarkStart w:id="992" w:name="_Toc23248822"/>
      <w:bookmarkStart w:id="993" w:name="_Toc23248830"/>
      <w:bookmarkStart w:id="994" w:name="_Hlt168807772"/>
      <w:bookmarkStart w:id="995" w:name="_Toc73966554"/>
      <w:bookmarkStart w:id="996" w:name="_Toc330810998"/>
      <w:bookmarkStart w:id="997" w:name="_Toc330812793"/>
      <w:bookmarkStart w:id="998" w:name="_Toc327284572"/>
      <w:bookmarkStart w:id="999" w:name="_Toc327290460"/>
      <w:bookmarkStart w:id="1000" w:name="_Toc327299505"/>
      <w:bookmarkStart w:id="1001" w:name="_Toc327299818"/>
      <w:bookmarkStart w:id="1002" w:name="_Toc29960185"/>
      <w:bookmarkStart w:id="1003" w:name="_Toc29972050"/>
      <w:bookmarkStart w:id="1004" w:name="_Toc29960222"/>
      <w:bookmarkStart w:id="1005" w:name="_Toc29972087"/>
      <w:bookmarkStart w:id="1006" w:name="_Toc331028443"/>
      <w:bookmarkStart w:id="1007" w:name="_Hlt22605870"/>
      <w:bookmarkStart w:id="1008" w:name="_Toc356148056"/>
      <w:bookmarkStart w:id="1009" w:name="_Toc339889442"/>
      <w:bookmarkStart w:id="1010" w:name="_Toc340052321"/>
      <w:bookmarkStart w:id="1011" w:name="_Toc332305078"/>
      <w:bookmarkStart w:id="1012" w:name="_Toc332305325"/>
      <w:bookmarkStart w:id="1013" w:name="_Toc332971307"/>
      <w:bookmarkStart w:id="1014" w:name="_Toc332979244"/>
      <w:bookmarkStart w:id="1015" w:name="_Toc332982075"/>
      <w:bookmarkStart w:id="1016" w:name="_Toc332982218"/>
      <w:bookmarkStart w:id="1017" w:name="_Toc333174121"/>
      <w:bookmarkStart w:id="1018" w:name="_Toc333174646"/>
      <w:bookmarkStart w:id="1019" w:name="_Toc332305079"/>
      <w:bookmarkStart w:id="1020" w:name="_Toc332305326"/>
      <w:bookmarkStart w:id="1021" w:name="_Toc332971308"/>
      <w:bookmarkStart w:id="1022" w:name="_Toc332979245"/>
      <w:bookmarkStart w:id="1023" w:name="_Toc332982076"/>
      <w:bookmarkStart w:id="1024" w:name="_Toc332982219"/>
      <w:bookmarkStart w:id="1025" w:name="_Toc333174122"/>
      <w:bookmarkStart w:id="1026" w:name="_Toc333174647"/>
      <w:bookmarkStart w:id="1027" w:name="_Toc332305107"/>
      <w:bookmarkStart w:id="1028" w:name="_Toc332305354"/>
      <w:bookmarkStart w:id="1029" w:name="_Toc332971336"/>
      <w:bookmarkStart w:id="1030" w:name="_Toc332979273"/>
      <w:bookmarkStart w:id="1031" w:name="_Toc332982104"/>
      <w:bookmarkStart w:id="1032" w:name="_Toc332982247"/>
      <w:bookmarkStart w:id="1033" w:name="_Toc333174150"/>
      <w:bookmarkStart w:id="1034" w:name="_Toc333174675"/>
      <w:bookmarkStart w:id="1035" w:name="_Toc348545556"/>
      <w:bookmarkStart w:id="1036" w:name="_Toc348629387"/>
      <w:bookmarkStart w:id="1037" w:name="_Toc356148080"/>
      <w:bookmarkStart w:id="1038" w:name="_Toc348545568"/>
      <w:bookmarkStart w:id="1039" w:name="_Toc348629399"/>
      <w:bookmarkStart w:id="1040" w:name="_Toc332305127"/>
      <w:bookmarkStart w:id="1041" w:name="_Toc332305374"/>
      <w:bookmarkStart w:id="1042" w:name="_Toc332971357"/>
      <w:bookmarkStart w:id="1043" w:name="_Toc332979294"/>
      <w:bookmarkStart w:id="1044" w:name="_Toc332982125"/>
      <w:bookmarkStart w:id="1045" w:name="_Toc332982268"/>
      <w:bookmarkStart w:id="1046" w:name="_Toc333174171"/>
      <w:bookmarkStart w:id="1047" w:name="_Toc333174696"/>
      <w:bookmarkStart w:id="1048" w:name="_Toc332305130"/>
      <w:bookmarkStart w:id="1049" w:name="_Toc332305377"/>
      <w:bookmarkStart w:id="1050" w:name="_Toc332971360"/>
      <w:bookmarkStart w:id="1051" w:name="_Toc332979297"/>
      <w:bookmarkStart w:id="1052" w:name="_Toc332982128"/>
      <w:bookmarkStart w:id="1053" w:name="_Toc332982271"/>
      <w:bookmarkStart w:id="1054" w:name="_Toc333174174"/>
      <w:bookmarkStart w:id="1055" w:name="_Toc333174699"/>
      <w:bookmarkStart w:id="1056" w:name="GoHere"/>
      <w:bookmarkStart w:id="1057" w:name="_Toc356148090"/>
      <w:bookmarkStart w:id="1058" w:name="_Toc348545581"/>
      <w:bookmarkStart w:id="1059" w:name="_Toc348629412"/>
      <w:bookmarkStart w:id="1060" w:name="_Toc339889494"/>
      <w:bookmarkStart w:id="1061" w:name="_Toc340052373"/>
      <w:bookmarkStart w:id="1062" w:name="_Toc356148110"/>
      <w:bookmarkStart w:id="1063" w:name="_Toc356148112"/>
      <w:bookmarkStart w:id="1064" w:name="_Toc358989205"/>
      <w:bookmarkStart w:id="1065" w:name="_Toc358990294"/>
      <w:bookmarkStart w:id="1066" w:name="_Toc358990517"/>
      <w:bookmarkStart w:id="1067" w:name="_Toc359074856"/>
      <w:bookmarkStart w:id="1068" w:name="_Toc359075007"/>
      <w:bookmarkStart w:id="1069" w:name="_Toc359083265"/>
      <w:bookmarkStart w:id="1070" w:name="_Toc363478540"/>
      <w:bookmarkStart w:id="1071" w:name="_Toc363478974"/>
      <w:bookmarkStart w:id="1072" w:name="_Toc363479110"/>
      <w:bookmarkStart w:id="1073" w:name="_Toc363586251"/>
      <w:bookmarkStart w:id="1074" w:name="_Toc363586394"/>
      <w:bookmarkStart w:id="1075" w:name="_Toc363586537"/>
      <w:bookmarkStart w:id="1076" w:name="_Toc363586680"/>
      <w:bookmarkStart w:id="1077" w:name="_Toc363646371"/>
      <w:bookmarkStart w:id="1078" w:name="_Toc363478542"/>
      <w:bookmarkStart w:id="1079" w:name="_Toc363478976"/>
      <w:bookmarkStart w:id="1080" w:name="_Toc363479112"/>
      <w:bookmarkStart w:id="1081" w:name="_Toc363586253"/>
      <w:bookmarkStart w:id="1082" w:name="_Toc363586396"/>
      <w:bookmarkStart w:id="1083" w:name="_Toc363586539"/>
      <w:bookmarkStart w:id="1084" w:name="_Toc363586682"/>
      <w:bookmarkStart w:id="1085" w:name="_Toc363646373"/>
      <w:bookmarkStart w:id="1086" w:name="_Toc363478543"/>
      <w:bookmarkStart w:id="1087" w:name="_Toc363478977"/>
      <w:bookmarkStart w:id="1088" w:name="_Toc363479113"/>
      <w:bookmarkStart w:id="1089" w:name="_Toc363586254"/>
      <w:bookmarkStart w:id="1090" w:name="_Toc363586397"/>
      <w:bookmarkStart w:id="1091" w:name="_Toc363586540"/>
      <w:bookmarkStart w:id="1092" w:name="_Toc363586683"/>
      <w:bookmarkStart w:id="1093" w:name="_Toc363646374"/>
      <w:bookmarkStart w:id="1094" w:name="_Toc363478545"/>
      <w:bookmarkStart w:id="1095" w:name="_Toc363478979"/>
      <w:bookmarkStart w:id="1096" w:name="_Toc363479115"/>
      <w:bookmarkStart w:id="1097" w:name="_Toc363586256"/>
      <w:bookmarkStart w:id="1098" w:name="_Toc363586399"/>
      <w:bookmarkStart w:id="1099" w:name="_Toc363586542"/>
      <w:bookmarkStart w:id="1100" w:name="_Toc363586685"/>
      <w:bookmarkStart w:id="1101" w:name="_Toc363646376"/>
      <w:bookmarkStart w:id="1102" w:name="_Toc363478547"/>
      <w:bookmarkStart w:id="1103" w:name="_Toc363478981"/>
      <w:bookmarkStart w:id="1104" w:name="_Toc363479117"/>
      <w:bookmarkStart w:id="1105" w:name="_Toc363586258"/>
      <w:bookmarkStart w:id="1106" w:name="_Toc363586401"/>
      <w:bookmarkStart w:id="1107" w:name="_Toc363586544"/>
      <w:bookmarkStart w:id="1108" w:name="_Toc363586687"/>
      <w:bookmarkStart w:id="1109" w:name="_Toc363646378"/>
      <w:bookmarkStart w:id="1110" w:name="_Toc363478990"/>
      <w:bookmarkStart w:id="1111" w:name="_Toc363479126"/>
      <w:bookmarkStart w:id="1112" w:name="_Toc363586267"/>
      <w:bookmarkStart w:id="1113" w:name="_Toc363586410"/>
      <w:bookmarkStart w:id="1114" w:name="_Toc363586553"/>
      <w:bookmarkStart w:id="1115" w:name="_Toc363586696"/>
      <w:bookmarkStart w:id="1116" w:name="_Toc363646387"/>
      <w:bookmarkStart w:id="1117" w:name="_Toc358989213"/>
      <w:bookmarkStart w:id="1118" w:name="_Toc358990302"/>
      <w:bookmarkStart w:id="1119" w:name="_Toc358990525"/>
      <w:bookmarkStart w:id="1120" w:name="_Toc359074864"/>
      <w:bookmarkStart w:id="1121" w:name="_Toc359075015"/>
      <w:bookmarkStart w:id="1122" w:name="_Toc359083273"/>
      <w:bookmarkStart w:id="1123" w:name="_Toc358989215"/>
      <w:bookmarkStart w:id="1124" w:name="_Toc358990304"/>
      <w:bookmarkStart w:id="1125" w:name="_Toc358990527"/>
      <w:bookmarkStart w:id="1126" w:name="_Toc359074866"/>
      <w:bookmarkStart w:id="1127" w:name="_Toc359075017"/>
      <w:bookmarkStart w:id="1128" w:name="_Toc359083275"/>
      <w:bookmarkStart w:id="1129" w:name="_Toc358989223"/>
      <w:bookmarkStart w:id="1130" w:name="_Toc358990312"/>
      <w:bookmarkStart w:id="1131" w:name="_Toc358990535"/>
      <w:bookmarkStart w:id="1132" w:name="_Toc359074874"/>
      <w:bookmarkStart w:id="1133" w:name="_Toc359075025"/>
      <w:bookmarkStart w:id="1134" w:name="_Toc359083283"/>
      <w:bookmarkStart w:id="1135" w:name="_Toc373499519"/>
      <w:bookmarkStart w:id="1136" w:name="_Toc347083759"/>
      <w:bookmarkStart w:id="1137" w:name="_Toc363646323"/>
      <w:bookmarkStart w:id="1138" w:name="_Toc373499569"/>
      <w:bookmarkStart w:id="1139" w:name="_Toc373499604"/>
      <w:bookmarkStart w:id="1140" w:name="_Toc373499614"/>
      <w:bookmarkStart w:id="1141" w:name="_Toc373499616"/>
      <w:bookmarkStart w:id="1142" w:name="_Toc373499629"/>
      <w:bookmarkStart w:id="1143" w:name="_Toc373499633"/>
      <w:bookmarkStart w:id="1144" w:name="_Toc373499637"/>
      <w:bookmarkStart w:id="1145" w:name="_Toc16578974"/>
      <w:bookmarkStart w:id="1146" w:name="_Ref19428341"/>
      <w:bookmarkStart w:id="1147" w:name="_Ref20133543"/>
      <w:bookmarkStart w:id="1148" w:name="_Ref20133547"/>
      <w:bookmarkStart w:id="1149" w:name="_Toc20134294"/>
      <w:bookmarkStart w:id="1150" w:name="_Ref34466446"/>
      <w:bookmarkStart w:id="1151" w:name="_Ref36115734"/>
      <w:bookmarkStart w:id="1152" w:name="_Ref36826652"/>
      <w:bookmarkStart w:id="1153" w:name="_Ref41631640"/>
      <w:bookmarkStart w:id="1154" w:name="_Ref70757751"/>
      <w:bookmarkStart w:id="1155" w:name="_Ref70758137"/>
      <w:bookmarkStart w:id="1156" w:name="_Toc77680435"/>
      <w:bookmarkStart w:id="1157" w:name="_Toc118289073"/>
      <w:bookmarkStart w:id="1158" w:name="_Ref170312053"/>
      <w:bookmarkStart w:id="1159" w:name="_Ref220342355"/>
      <w:bookmarkStart w:id="1160" w:name="_Toc226456596"/>
      <w:bookmarkStart w:id="1161" w:name="_Toc248045272"/>
      <w:bookmarkStart w:id="1162" w:name="_Ref276143000"/>
      <w:bookmarkStart w:id="1163" w:name="_Toc287363796"/>
      <w:bookmarkStart w:id="1164" w:name="_Toc311217227"/>
      <w:bookmarkStart w:id="1165" w:name="_Ref317098305"/>
      <w:bookmarkStart w:id="1166" w:name="_Ref317175078"/>
      <w:bookmarkStart w:id="1167" w:name="_Toc317198779"/>
      <w:bookmarkStart w:id="1168" w:name="_Ref330057451"/>
      <w:bookmarkStart w:id="1169" w:name="_Ref330057476"/>
      <w:bookmarkStart w:id="1170" w:name="_Toc341908432"/>
      <w:bookmarkStart w:id="1171" w:name="_Toc351367660"/>
      <w:bookmarkEnd w:id="15"/>
      <w:bookmarkEnd w:id="16"/>
      <w:bookmarkEnd w:id="1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ins w:id="1172" w:author="Author">
        <w:r>
          <w:rPr>
            <w:i/>
            <w:lang w:val="en-US"/>
          </w:rPr>
          <w:lastRenderedPageBreak/>
          <w:t xml:space="preserve">Change </w:t>
        </w:r>
        <w:r w:rsidRPr="00564A49">
          <w:rPr>
            <w:i/>
            <w:lang w:val="en-US"/>
          </w:rPr>
          <w:t xml:space="preserve">the following definitions </w:t>
        </w:r>
        <w:r>
          <w:rPr>
            <w:i/>
            <w:lang w:val="en-US"/>
          </w:rPr>
          <w:t>in</w:t>
        </w:r>
        <w:r w:rsidRPr="00564A49">
          <w:rPr>
            <w:i/>
            <w:lang w:val="en-US"/>
          </w:rPr>
          <w:t xml:space="preserve"> clause 3</w:t>
        </w:r>
        <w:r>
          <w:rPr>
            <w:i/>
            <w:lang w:val="en-US"/>
          </w:rPr>
          <w:t xml:space="preserve"> as follows</w:t>
        </w:r>
        <w:r w:rsidRPr="00564A49">
          <w:rPr>
            <w:i/>
            <w:lang w:val="en-US"/>
          </w:rPr>
          <w:t>:</w:t>
        </w:r>
      </w:ins>
    </w:p>
    <w:p w:rsidR="00090675" w:rsidRPr="00090675" w:rsidRDefault="00090675" w:rsidP="00090675">
      <w:pPr>
        <w:tabs>
          <w:tab w:val="clear" w:pos="1191"/>
        </w:tabs>
        <w:ind w:left="810" w:hanging="810"/>
        <w:rPr>
          <w:ins w:id="1173" w:author="Author"/>
        </w:rPr>
      </w:pPr>
      <w:ins w:id="1174" w:author="Author">
        <w:r w:rsidRPr="00090675">
          <w:rPr>
            <w:b/>
            <w:bCs/>
            <w:lang w:val="en-CA"/>
          </w:rPr>
          <w:t>3.X</w:t>
        </w:r>
        <w:r w:rsidRPr="00090675">
          <w:rPr>
            <w:b/>
            <w:bCs/>
            <w:lang w:val="en-CA"/>
          </w:rPr>
          <w:tab/>
        </w:r>
        <w:r w:rsidRPr="00090675">
          <w:rPr>
            <w:b/>
            <w:lang w:val="en-US"/>
          </w:rPr>
          <w:t>access unit:</w:t>
        </w:r>
        <w:r w:rsidRPr="00090675">
          <w:rPr>
            <w:lang w:val="en-US"/>
          </w:rPr>
          <w:t xml:space="preserve"> A set of </w:t>
        </w:r>
        <w:r w:rsidRPr="00090675">
          <w:rPr>
            <w:i/>
            <w:lang w:val="en-US"/>
          </w:rPr>
          <w:t>NAL units</w:t>
        </w:r>
        <w:r w:rsidRPr="00090675">
          <w:rPr>
            <w:lang w:val="en-US"/>
          </w:rPr>
          <w:t xml:space="preserve"> that are associated with each other according to a specified classification rule, are consecutive in </w:t>
        </w:r>
        <w:r w:rsidRPr="00090675">
          <w:rPr>
            <w:i/>
            <w:lang w:val="en-US"/>
          </w:rPr>
          <w:t>decoding order</w:t>
        </w:r>
        <w:r w:rsidRPr="00090675">
          <w:rPr>
            <w:lang w:val="en-US"/>
          </w:rPr>
          <w:t xml:space="preserve">, and contain the </w:t>
        </w:r>
        <w:r w:rsidRPr="00090675">
          <w:rPr>
            <w:i/>
            <w:lang w:val="en-US"/>
          </w:rPr>
          <w:t>VCL NAL units</w:t>
        </w:r>
        <w:r w:rsidRPr="00090675">
          <w:rPr>
            <w:lang w:val="en-US"/>
          </w:rPr>
          <w:t xml:space="preserve"> of all </w:t>
        </w:r>
        <w:r w:rsidRPr="00090675">
          <w:rPr>
            <w:i/>
            <w:lang w:val="en-US"/>
          </w:rPr>
          <w:t>coded pictures</w:t>
        </w:r>
        <w:r w:rsidRPr="00090675">
          <w:rPr>
            <w:lang w:val="en-US"/>
          </w:rPr>
          <w:t xml:space="preserve"> associated with the same output time and their </w:t>
        </w:r>
        <w:r w:rsidRPr="00036FDD">
          <w:rPr>
            <w:i/>
            <w:lang w:val="en-US"/>
          </w:rPr>
          <w:t>associated non-VCL NAL units</w:t>
        </w:r>
        <w:r w:rsidRPr="00090675">
          <w:rPr>
            <w:lang w:val="en-US"/>
          </w:rPr>
          <w:t>.</w:t>
        </w:r>
      </w:ins>
    </w:p>
    <w:p w:rsidR="00090675" w:rsidRPr="00564A49" w:rsidRDefault="00090675" w:rsidP="00090675">
      <w:pPr>
        <w:pStyle w:val="Note1"/>
        <w:ind w:left="1209"/>
        <w:rPr>
          <w:ins w:id="1175" w:author="Author"/>
          <w:lang w:val="en-US"/>
        </w:rPr>
      </w:pPr>
      <w:ins w:id="1176" w:author="Author">
        <w:r w:rsidRPr="00564A49">
          <w:rPr>
            <w:lang w:val="en-US"/>
          </w:rPr>
          <w:t>NOTE – Pictures in the same access unit are associated with the same picture order count.</w:t>
        </w:r>
      </w:ins>
    </w:p>
    <w:p w:rsidR="007E173E" w:rsidRPr="00564A49" w:rsidRDefault="007E173E" w:rsidP="007E173E">
      <w:pPr>
        <w:rPr>
          <w:i/>
          <w:lang w:val="en-US"/>
        </w:rPr>
      </w:pPr>
      <w:r w:rsidRPr="00564A49">
        <w:rPr>
          <w:i/>
          <w:lang w:val="en-US"/>
        </w:rPr>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3D2706" w:rsidRPr="00564A49" w:rsidRDefault="003D2706" w:rsidP="003D2706">
      <w:pPr>
        <w:tabs>
          <w:tab w:val="clear" w:pos="794"/>
          <w:tab w:val="clear" w:pos="1191"/>
          <w:tab w:val="left" w:pos="810"/>
        </w:tabs>
        <w:ind w:left="810" w:hanging="810"/>
        <w:rPr>
          <w:ins w:id="1177" w:author="Author"/>
          <w:lang w:val="en-US"/>
        </w:rPr>
      </w:pPr>
      <w:proofErr w:type="gramStart"/>
      <w:ins w:id="1178" w:author="Author">
        <w:r w:rsidRPr="00564A49">
          <w:rPr>
            <w:b/>
            <w:bCs/>
            <w:lang w:val="en-CA"/>
          </w:rPr>
          <w:t>3.X</w:t>
        </w:r>
        <w:proofErr w:type="gramEnd"/>
        <w:r w:rsidRPr="00564A49">
          <w:rPr>
            <w:b/>
            <w:bCs/>
            <w:lang w:val="en-CA"/>
          </w:rPr>
          <w:tab/>
        </w:r>
        <w:r w:rsidRPr="003D2706">
          <w:rPr>
            <w:b/>
            <w:bCs/>
            <w:lang w:val="en-CA"/>
          </w:rPr>
          <w:t xml:space="preserve">output </w:t>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ins>
    </w:p>
    <w:p w:rsidR="00036FDD" w:rsidRPr="00090675" w:rsidRDefault="00036FDD" w:rsidP="00036FDD">
      <w:pPr>
        <w:tabs>
          <w:tab w:val="clear" w:pos="1191"/>
        </w:tabs>
        <w:ind w:left="810" w:hanging="810"/>
        <w:rPr>
          <w:ins w:id="1179" w:author="Author"/>
        </w:rPr>
      </w:pPr>
      <w:ins w:id="1180" w:author="Author">
        <w:r w:rsidRPr="00090675">
          <w:rPr>
            <w:b/>
            <w:bCs/>
            <w:lang w:val="en-CA"/>
          </w:rPr>
          <w:t>3.X</w:t>
        </w:r>
        <w:r w:rsidRPr="00090675">
          <w:rPr>
            <w:b/>
            <w:bCs/>
            <w:lang w:val="en-CA"/>
          </w:rPr>
          <w:tab/>
        </w:r>
        <w:r>
          <w:rPr>
            <w:b/>
            <w:bCs/>
            <w:lang w:val="en-CA"/>
          </w:rPr>
          <w:t>picture</w:t>
        </w:r>
        <w:r w:rsidRPr="00090675">
          <w:rPr>
            <w:b/>
            <w:lang w:val="en-US"/>
          </w:rPr>
          <w:t xml:space="preserve"> unit:</w:t>
        </w:r>
        <w:r w:rsidRPr="00090675">
          <w:rPr>
            <w:lang w:val="en-US"/>
          </w:rPr>
          <w:t xml:space="preserve"> A set of </w:t>
        </w:r>
        <w:r w:rsidRPr="00090675">
          <w:rPr>
            <w:i/>
            <w:lang w:val="en-US"/>
          </w:rPr>
          <w:t>NAL units</w:t>
        </w:r>
        <w:r w:rsidRPr="00090675">
          <w:rPr>
            <w:lang w:val="en-US"/>
          </w:rPr>
          <w:t xml:space="preserve"> that are associated with each other according to a specified classification rule, are consecutive in </w:t>
        </w:r>
        <w:r w:rsidRPr="00090675">
          <w:rPr>
            <w:i/>
            <w:lang w:val="en-US"/>
          </w:rPr>
          <w:t>decoding order</w:t>
        </w:r>
        <w:r w:rsidRPr="00090675">
          <w:rPr>
            <w:lang w:val="en-US"/>
          </w:rPr>
          <w:t xml:space="preserve">, and contain the </w:t>
        </w:r>
        <w:r w:rsidRPr="00090675">
          <w:rPr>
            <w:i/>
            <w:lang w:val="en-US"/>
          </w:rPr>
          <w:t>VCL NAL units</w:t>
        </w:r>
        <w:r w:rsidRPr="00090675">
          <w:rPr>
            <w:lang w:val="en-US"/>
          </w:rPr>
          <w:t xml:space="preserve"> of </w:t>
        </w:r>
        <w:r>
          <w:rPr>
            <w:lang w:val="en-US"/>
          </w:rPr>
          <w:t>a</w:t>
        </w:r>
        <w:r w:rsidRPr="00090675">
          <w:rPr>
            <w:lang w:val="en-US"/>
          </w:rPr>
          <w:t xml:space="preserve"> </w:t>
        </w:r>
        <w:r w:rsidRPr="00090675">
          <w:rPr>
            <w:i/>
            <w:lang w:val="en-US"/>
          </w:rPr>
          <w:t>coded picture</w:t>
        </w:r>
        <w:r w:rsidRPr="00090675">
          <w:rPr>
            <w:lang w:val="en-US"/>
          </w:rPr>
          <w:t xml:space="preserve"> and their </w:t>
        </w:r>
        <w:r w:rsidRPr="00036FDD">
          <w:rPr>
            <w:i/>
            <w:lang w:val="en-US"/>
          </w:rPr>
          <w:t>associated non-VCL NAL units</w:t>
        </w:r>
        <w:r w:rsidRPr="00090675">
          <w:rPr>
            <w:lang w:val="en-US"/>
          </w:rPr>
          <w:t>.</w:t>
        </w:r>
      </w:ins>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ins w:id="1181" w:author="Author">
        <w:r w:rsidR="003D2706" w:rsidRPr="003D2706">
          <w:rPr>
            <w:bCs/>
            <w:i/>
          </w:rPr>
          <w:t xml:space="preserve">output </w:t>
        </w:r>
      </w:ins>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Del="003D2706" w:rsidRDefault="007E173E" w:rsidP="007E173E">
      <w:pPr>
        <w:rPr>
          <w:del w:id="1182" w:author="Author"/>
          <w:i/>
          <w:lang w:val="en-US"/>
        </w:rPr>
      </w:pPr>
    </w:p>
    <w:p w:rsidR="007E173E" w:rsidRPr="00564A49" w:rsidDel="003D2706" w:rsidRDefault="007E173E" w:rsidP="007E173E">
      <w:pPr>
        <w:rPr>
          <w:del w:id="1183" w:author="Author"/>
          <w:i/>
          <w:lang w:val="en-US"/>
        </w:rPr>
      </w:pPr>
      <w:del w:id="1184" w:author="Author">
        <w:r w:rsidRPr="00564A49" w:rsidDel="003D2706">
          <w:rPr>
            <w:i/>
            <w:lang w:val="en-US"/>
          </w:rPr>
          <w:delText>Replace the definition of operation point in clause 3 with the following:</w:delText>
        </w:r>
      </w:del>
    </w:p>
    <w:p w:rsidR="007E173E" w:rsidRPr="00564A49" w:rsidDel="003D2706" w:rsidRDefault="007E173E" w:rsidP="007E173E">
      <w:pPr>
        <w:tabs>
          <w:tab w:val="clear" w:pos="794"/>
          <w:tab w:val="clear" w:pos="1191"/>
          <w:tab w:val="left" w:pos="810"/>
        </w:tabs>
        <w:ind w:left="810" w:hanging="810"/>
        <w:rPr>
          <w:del w:id="1185" w:author="Author"/>
          <w:lang w:val="en-US"/>
        </w:rPr>
      </w:pPr>
      <w:del w:id="1186" w:author="Author">
        <w:r w:rsidRPr="00564A49" w:rsidDel="003D2706">
          <w:rPr>
            <w:b/>
            <w:bCs/>
            <w:lang w:val="en-CA"/>
          </w:rPr>
          <w:delText>3.X</w:delText>
        </w:r>
        <w:r w:rsidRPr="00564A49" w:rsidDel="003D2706">
          <w:rPr>
            <w:b/>
            <w:bCs/>
            <w:lang w:val="en-CA"/>
          </w:rPr>
          <w:tab/>
        </w:r>
        <w:r w:rsidRPr="00564A49" w:rsidDel="003D2706">
          <w:rPr>
            <w:b/>
          </w:rPr>
          <w:delText>operation point</w:delText>
        </w:r>
        <w:r w:rsidRPr="00564A49" w:rsidDel="003D2706">
          <w:delText xml:space="preserve">: </w:delText>
        </w:r>
        <w:r w:rsidRPr="00564A49" w:rsidDel="003D2706">
          <w:rPr>
            <w:bCs/>
          </w:rPr>
          <w:delText xml:space="preserve">A </w:delText>
        </w:r>
        <w:r w:rsidRPr="00564A49" w:rsidDel="003D2706">
          <w:delText>bitstream</w:delText>
        </w:r>
        <w:r w:rsidRPr="00564A49" w:rsidDel="003D2706">
          <w:rPr>
            <w:bCs/>
          </w:rPr>
          <w:delText xml:space="preserve"> that is created from another </w:delText>
        </w:r>
        <w:r w:rsidRPr="00564A49" w:rsidDel="003D2706">
          <w:rPr>
            <w:bCs/>
            <w:i/>
          </w:rPr>
          <w:delText xml:space="preserve">bitstream </w:delText>
        </w:r>
        <w:r w:rsidRPr="00564A49" w:rsidDel="003D2706">
          <w:rPr>
            <w:bCs/>
          </w:rPr>
          <w:delText xml:space="preserve">by operation of the </w:delText>
        </w:r>
        <w:r w:rsidRPr="00564A49" w:rsidDel="003D2706">
          <w:rPr>
            <w:bCs/>
            <w:i/>
          </w:rPr>
          <w:delText>sub-bitstream extraction process</w:delText>
        </w:r>
        <w:r w:rsidRPr="00564A49" w:rsidDel="003D2706">
          <w:rPr>
            <w:bCs/>
          </w:rPr>
          <w:delText xml:space="preserve"> with the another</w:delText>
        </w:r>
        <w:r w:rsidRPr="00564A49" w:rsidDel="003D2706">
          <w:rPr>
            <w:bCs/>
            <w:i/>
          </w:rPr>
          <w:delText xml:space="preserve"> bitstream</w:delText>
        </w:r>
        <w:r w:rsidRPr="00564A49" w:rsidDel="003D2706">
          <w:rPr>
            <w:bCs/>
          </w:rPr>
          <w:delText xml:space="preserve">, a target highest TemporalId, and a target </w:delText>
        </w:r>
        <w:r w:rsidRPr="00564A49" w:rsidDel="003D2706">
          <w:rPr>
            <w:bCs/>
            <w:i/>
          </w:rPr>
          <w:delText>layer identifier list</w:delText>
        </w:r>
        <w:r w:rsidRPr="00564A49" w:rsidDel="003D2706">
          <w:rPr>
            <w:bCs/>
          </w:rPr>
          <w:delText xml:space="preserve"> as inputs, and that is associated with a set of </w:delText>
        </w:r>
        <w:r w:rsidRPr="00564A49" w:rsidDel="003D2706">
          <w:rPr>
            <w:bCs/>
            <w:i/>
          </w:rPr>
          <w:delText>target output layers</w:delText>
        </w:r>
        <w:r w:rsidRPr="00564A49" w:rsidDel="003D2706">
          <w:rPr>
            <w:bCs/>
          </w:rPr>
          <w:delText>.</w:delText>
        </w:r>
      </w:del>
    </w:p>
    <w:p w:rsidR="007E173E" w:rsidRPr="00564A49" w:rsidDel="003D2706" w:rsidRDefault="007E173E" w:rsidP="007E173E">
      <w:pPr>
        <w:pStyle w:val="Note1"/>
        <w:ind w:left="1209"/>
        <w:rPr>
          <w:del w:id="1187" w:author="Author"/>
          <w:lang w:val="en-US"/>
        </w:rPr>
      </w:pPr>
      <w:del w:id="1188" w:author="Author">
        <w:r w:rsidRPr="00564A49" w:rsidDel="003D2706">
          <w:rPr>
            <w:lang w:val="en-US"/>
          </w:rPr>
          <w:delText>NOTE 14 – If the target highest TemporalId of an operation point is equal to the greatest value of TemporalId in the layer set associated with the target layer identification list, the operation point is identical to the layer set. Otherwise it is a subset of the layer set.</w:delText>
        </w:r>
      </w:del>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50.25pt" o:ole="">
            <v:imagedata r:id="rId26" o:title=""/>
          </v:shape>
          <o:OLEObject Type="Embed" ProgID="Equation.3" ShapeID="_x0000_i1025" DrawAspect="Content" ObjectID="_1457189986" r:id="rId27"/>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89" w:name="_Ref57461487"/>
      <w:bookmarkStart w:id="1190" w:name="_Toc77680403"/>
      <w:bookmarkStart w:id="1191" w:name="_Toc226456557"/>
      <w:r w:rsidRPr="00564A49">
        <w:t xml:space="preserve"> RBSPs and their activation</w:t>
      </w:r>
      <w:bookmarkEnd w:id="1189"/>
      <w:bookmarkEnd w:id="1190"/>
      <w:bookmarkEnd w:id="1191"/>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lastRenderedPageBreak/>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lastRenderedPageBreak/>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92" w:name="_Toc377921503"/>
      <w:bookmarkStart w:id="1193" w:name="_Toc378026124"/>
      <w:r w:rsidRPr="00564A49">
        <w:rPr>
          <w:lang w:val="en-US"/>
        </w:rPr>
        <w:t>Decoding process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92"/>
      <w:bookmarkEnd w:id="1193"/>
    </w:p>
    <w:p w:rsidR="007E173E" w:rsidRPr="00564A49" w:rsidRDefault="007E173E" w:rsidP="007E173E">
      <w:pPr>
        <w:pStyle w:val="Heading2"/>
        <w:numPr>
          <w:ilvl w:val="1"/>
          <w:numId w:val="40"/>
        </w:numPr>
        <w:tabs>
          <w:tab w:val="clear" w:pos="794"/>
        </w:tabs>
        <w:rPr>
          <w:lang w:val="en-US"/>
        </w:rPr>
      </w:pPr>
      <w:bookmarkStart w:id="1194" w:name="_Toc317198780"/>
      <w:bookmarkStart w:id="1195" w:name="_Toc341908433"/>
      <w:bookmarkStart w:id="1196" w:name="_Ref370807721"/>
      <w:bookmarkStart w:id="1197" w:name="_Ref372892398"/>
      <w:bookmarkStart w:id="1198" w:name="_Toc377921504"/>
      <w:bookmarkStart w:id="1199" w:name="_Toc378026125"/>
      <w:r w:rsidRPr="00564A49">
        <w:rPr>
          <w:lang w:val="en-US"/>
        </w:rPr>
        <w:t>General</w:t>
      </w:r>
      <w:bookmarkEnd w:id="1194"/>
      <w:r w:rsidRPr="00564A49">
        <w:rPr>
          <w:lang w:val="en-US"/>
        </w:rPr>
        <w:t xml:space="preserve"> decoding process</w:t>
      </w:r>
      <w:bookmarkEnd w:id="1195"/>
      <w:bookmarkEnd w:id="1196"/>
      <w:bookmarkEnd w:id="1197"/>
      <w:bookmarkEnd w:id="1198"/>
      <w:bookmarkEnd w:id="1199"/>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200"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200"/>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lastRenderedPageBreak/>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lastRenderedPageBreak/>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201" w:name="_Ref373499510"/>
      <w:bookmarkStart w:id="1202" w:name="_Toc377921505"/>
      <w:bookmarkStart w:id="1203" w:name="_Toc378026126"/>
      <w:r w:rsidRPr="00564A49">
        <w:rPr>
          <w:lang w:val="en-US"/>
        </w:rPr>
        <w:t>Decoding process for a coded picture with nuh_layer_id equal to 0</w:t>
      </w:r>
      <w:bookmarkEnd w:id="1201"/>
      <w:bookmarkEnd w:id="1202"/>
      <w:bookmarkEnd w:id="1203"/>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204" w:name="_Toc16578976"/>
      <w:bookmarkStart w:id="1205" w:name="_Toc20134296"/>
      <w:bookmarkStart w:id="1206" w:name="_Ref24436508"/>
      <w:bookmarkStart w:id="1207" w:name="_Toc77680436"/>
      <w:bookmarkStart w:id="1208" w:name="_Toc118289074"/>
      <w:bookmarkStart w:id="1209" w:name="_Toc226456597"/>
      <w:bookmarkStart w:id="1210" w:name="_Toc248045273"/>
      <w:bookmarkStart w:id="1211" w:name="_Toc287363797"/>
      <w:bookmarkStart w:id="1212" w:name="_Toc311217228"/>
      <w:bookmarkStart w:id="1213" w:name="_Toc317198781"/>
      <w:bookmarkStart w:id="1214"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215" w:name="_Ref360895033"/>
      <w:bookmarkStart w:id="1216" w:name="_Toc377921506"/>
      <w:bookmarkStart w:id="1217" w:name="_Toc378026127"/>
      <w:r w:rsidRPr="00564A49">
        <w:rPr>
          <w:lang w:val="en-US"/>
        </w:rPr>
        <w:t>NAL unit decoding</w:t>
      </w:r>
      <w:bookmarkEnd w:id="1204"/>
      <w:bookmarkEnd w:id="1205"/>
      <w:r w:rsidRPr="00564A49">
        <w:rPr>
          <w:lang w:val="en-US"/>
        </w:rPr>
        <w:t xml:space="preserve"> process</w:t>
      </w:r>
      <w:bookmarkEnd w:id="1206"/>
      <w:bookmarkEnd w:id="1207"/>
      <w:bookmarkEnd w:id="1208"/>
      <w:bookmarkEnd w:id="1209"/>
      <w:bookmarkEnd w:id="1210"/>
      <w:bookmarkEnd w:id="1211"/>
      <w:bookmarkEnd w:id="1212"/>
      <w:bookmarkEnd w:id="1213"/>
      <w:bookmarkEnd w:id="1214"/>
      <w:bookmarkEnd w:id="1215"/>
      <w:bookmarkEnd w:id="1216"/>
      <w:bookmarkEnd w:id="1217"/>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18" w:name="_Toc16578979"/>
      <w:bookmarkStart w:id="1219" w:name="_Ref19432149"/>
      <w:bookmarkStart w:id="1220" w:name="_Ref19432162"/>
      <w:bookmarkStart w:id="1221" w:name="_Toc20134299"/>
      <w:bookmarkStart w:id="1222" w:name="_Ref24436509"/>
      <w:bookmarkStart w:id="1223" w:name="_Toc77680437"/>
      <w:bookmarkStart w:id="1224" w:name="_Toc118289075"/>
      <w:bookmarkStart w:id="1225" w:name="_Toc226456598"/>
      <w:bookmarkStart w:id="1226" w:name="_Toc248045274"/>
      <w:bookmarkStart w:id="1227" w:name="_Toc287363798"/>
      <w:bookmarkStart w:id="1228" w:name="_Toc311217229"/>
      <w:bookmarkStart w:id="1229" w:name="_Toc317198782"/>
      <w:bookmarkStart w:id="1230" w:name="_Toc341908435"/>
      <w:bookmarkStart w:id="1231" w:name="_Toc377921507"/>
      <w:bookmarkStart w:id="1232" w:name="_Toc378026128"/>
      <w:r w:rsidRPr="00564A49">
        <w:rPr>
          <w:lang w:val="en-US"/>
        </w:rPr>
        <w:t>Slice decoding</w:t>
      </w:r>
      <w:bookmarkEnd w:id="1218"/>
      <w:bookmarkEnd w:id="1219"/>
      <w:bookmarkEnd w:id="1220"/>
      <w:bookmarkEnd w:id="1221"/>
      <w:r w:rsidRPr="00564A49">
        <w:rPr>
          <w:lang w:val="en-US"/>
        </w:rPr>
        <w:t xml:space="preserve"> process</w:t>
      </w:r>
      <w:bookmarkEnd w:id="1222"/>
      <w:bookmarkEnd w:id="1223"/>
      <w:bookmarkEnd w:id="1224"/>
      <w:bookmarkEnd w:id="1225"/>
      <w:bookmarkEnd w:id="1226"/>
      <w:bookmarkEnd w:id="1227"/>
      <w:bookmarkEnd w:id="1228"/>
      <w:bookmarkEnd w:id="1229"/>
      <w:bookmarkEnd w:id="1230"/>
      <w:bookmarkEnd w:id="1231"/>
      <w:bookmarkEnd w:id="1232"/>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33" w:name="_Toc350926543"/>
      <w:bookmarkStart w:id="1234" w:name="_Toc377921508"/>
      <w:bookmarkStart w:id="1235" w:name="_Toc378026129"/>
      <w:bookmarkStart w:id="1236" w:name="_Ref305961533"/>
      <w:bookmarkStart w:id="1237" w:name="_Toc317198784"/>
      <w:bookmarkStart w:id="1238" w:name="_Toc358292104"/>
      <w:bookmarkStart w:id="1239" w:name="_Toc16578981"/>
      <w:bookmarkStart w:id="1240" w:name="_Ref19428535"/>
      <w:bookmarkStart w:id="1241" w:name="_Ref19429280"/>
      <w:bookmarkStart w:id="1242" w:name="_Ref19429573"/>
      <w:bookmarkStart w:id="1243" w:name="_Ref19431437"/>
      <w:bookmarkStart w:id="1244" w:name="_Toc20134301"/>
      <w:bookmarkStart w:id="1245" w:name="_Ref22887934"/>
      <w:bookmarkStart w:id="1246" w:name="_Ref26333761"/>
      <w:bookmarkStart w:id="1247" w:name="_Ref30320332"/>
      <w:bookmarkStart w:id="1248" w:name="_Ref31113220"/>
      <w:bookmarkStart w:id="1249" w:name="_Ref33085279"/>
      <w:bookmarkStart w:id="1250" w:name="_Ref33085282"/>
      <w:bookmarkStart w:id="1251" w:name="_Ref36860709"/>
      <w:bookmarkStart w:id="1252" w:name="_Ref59275470"/>
      <w:bookmarkStart w:id="1253" w:name="_Ref59277655"/>
      <w:bookmarkStart w:id="1254" w:name="_Toc77680438"/>
      <w:bookmarkStart w:id="1255" w:name="_Toc118289076"/>
      <w:bookmarkStart w:id="1256" w:name="_Ref171078802"/>
      <w:bookmarkStart w:id="1257" w:name="_Ref211401367"/>
      <w:bookmarkStart w:id="1258" w:name="_Ref220342402"/>
      <w:bookmarkStart w:id="1259" w:name="_Toc226456599"/>
      <w:bookmarkStart w:id="1260" w:name="_Toc248045275"/>
      <w:bookmarkStart w:id="1261" w:name="_Toc287363799"/>
      <w:bookmarkStart w:id="1262" w:name="_Toc311217230"/>
      <w:bookmarkStart w:id="1263" w:name="_Toc317198783"/>
      <w:bookmarkStart w:id="1264" w:name="_Ref330966619"/>
      <w:bookmarkStart w:id="1265" w:name="_Toc341908436"/>
      <w:r w:rsidRPr="00564A49">
        <w:rPr>
          <w:noProof/>
        </w:rPr>
        <w:t>Decoding process for picture order count</w:t>
      </w:r>
      <w:bookmarkEnd w:id="1233"/>
      <w:bookmarkEnd w:id="1234"/>
      <w:bookmarkEnd w:id="1235"/>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lastRenderedPageBreak/>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66" w:name="_Toc377921509"/>
      <w:bookmarkStart w:id="1267" w:name="_Toc378026130"/>
      <w:r w:rsidRPr="00564A49">
        <w:t>Decoding process for reference picture set</w:t>
      </w:r>
      <w:bookmarkEnd w:id="1236"/>
      <w:bookmarkEnd w:id="1237"/>
      <w:bookmarkEnd w:id="1238"/>
      <w:bookmarkEnd w:id="1266"/>
      <w:bookmarkEnd w:id="1267"/>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lastRenderedPageBreak/>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lastRenderedPageBreak/>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lastRenderedPageBreak/>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68" w:name="_Ref371513891"/>
      <w:bookmarkStart w:id="1269" w:name="_Ref348033586"/>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70" w:name="_Toc377921510"/>
      <w:bookmarkStart w:id="1271" w:name="_Toc378026131"/>
      <w:r w:rsidRPr="00564A49">
        <w:rPr>
          <w:lang w:val="en-US"/>
        </w:rPr>
        <w:t>Decoding process for generating unavailable reference pictures</w:t>
      </w:r>
      <w:bookmarkEnd w:id="1268"/>
      <w:bookmarkEnd w:id="1270"/>
      <w:bookmarkEnd w:id="1271"/>
    </w:p>
    <w:p w:rsidR="007E173E" w:rsidRPr="00564A49" w:rsidRDefault="007E173E" w:rsidP="007E173E">
      <w:pPr>
        <w:pStyle w:val="Heading4"/>
        <w:numPr>
          <w:ilvl w:val="3"/>
          <w:numId w:val="40"/>
        </w:numPr>
        <w:tabs>
          <w:tab w:val="clear" w:pos="794"/>
          <w:tab w:val="left" w:pos="2127"/>
        </w:tabs>
        <w:rPr>
          <w:lang w:val="en-US"/>
        </w:rPr>
      </w:pPr>
      <w:bookmarkStart w:id="1272" w:name="_Ref332047408"/>
      <w:bookmarkStart w:id="1273" w:name="_Toc351408786"/>
      <w:bookmarkStart w:id="1274" w:name="_Toc377921511"/>
      <w:bookmarkStart w:id="1275" w:name="_Toc378026132"/>
      <w:r w:rsidRPr="00564A49">
        <w:rPr>
          <w:lang w:val="en-US"/>
        </w:rPr>
        <w:t>General decoding process for generating unavailable reference pictures</w:t>
      </w:r>
      <w:bookmarkEnd w:id="1272"/>
      <w:bookmarkEnd w:id="1273"/>
      <w:bookmarkEnd w:id="1274"/>
      <w:bookmarkEnd w:id="1275"/>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76" w:name="_Ref363478675"/>
      <w:bookmarkStart w:id="1277" w:name="_Toc356148054"/>
      <w:bookmarkStart w:id="1278" w:name="_Toc248045502"/>
      <w:bookmarkStart w:id="1279" w:name="_Toc287363887"/>
      <w:bookmarkStart w:id="1280" w:name="_Toc311220035"/>
      <w:bookmarkStart w:id="1281" w:name="_Ref317176194"/>
      <w:bookmarkStart w:id="1282" w:name="_Toc317198933"/>
      <w:bookmarkStart w:id="1283" w:name="_Ref329772983"/>
      <w:bookmarkStart w:id="1284" w:name="_Ref329772992"/>
      <w:bookmarkStart w:id="1285" w:name="_Ref330980194"/>
      <w:bookmarkStart w:id="1286" w:name="_Toc349676420"/>
      <w:bookmarkStart w:id="1287" w:name="_Toc351367609"/>
      <w:bookmarkStart w:id="1288"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89" w:name="_Ref363646510"/>
      <w:bookmarkStart w:id="1290" w:name="_Toc377921512"/>
      <w:bookmarkStart w:id="1291" w:name="_Toc378026133"/>
      <w:r w:rsidRPr="00564A49">
        <w:rPr>
          <w:lang w:val="en-US"/>
        </w:rPr>
        <w:t>Annex C</w:t>
      </w:r>
      <w:r w:rsidRPr="00564A49">
        <w:rPr>
          <w:lang w:val="en-US"/>
        </w:rPr>
        <w:br/>
      </w:r>
      <w:r w:rsidRPr="00564A49">
        <w:rPr>
          <w:lang w:val="en-US"/>
        </w:rPr>
        <w:br/>
        <w:t>Hypothetical reference decoder</w:t>
      </w:r>
      <w:bookmarkEnd w:id="1276"/>
      <w:bookmarkEnd w:id="1289"/>
      <w:bookmarkEnd w:id="1290"/>
      <w:bookmarkEnd w:id="1291"/>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92" w:name="_Toc317198877"/>
      <w:bookmarkStart w:id="1293" w:name="_Ref343023252"/>
      <w:bookmarkStart w:id="1294" w:name="_Ref343024208"/>
      <w:bookmarkStart w:id="1295" w:name="_Ref343024718"/>
      <w:bookmarkStart w:id="1296" w:name="_Ref343074744"/>
      <w:bookmarkStart w:id="1297" w:name="_Ref343161820"/>
      <w:bookmarkStart w:id="1298" w:name="_Ref348794313"/>
      <w:bookmarkStart w:id="1299" w:name="_Toc364083317"/>
      <w:bookmarkStart w:id="1300" w:name="_Toc378026134"/>
      <w:bookmarkStart w:id="1301" w:name="_Toc9042149"/>
      <w:bookmarkStart w:id="1302" w:name="_Toc12253740"/>
      <w:bookmarkStart w:id="1303" w:name="_Toc12684721"/>
      <w:bookmarkStart w:id="1304" w:name="_Toc12699181"/>
      <w:bookmarkStart w:id="1305" w:name="_Toc15444306"/>
      <w:bookmarkStart w:id="1306" w:name="_Ref19428481"/>
      <w:bookmarkStart w:id="1307" w:name="_Ref19432892"/>
      <w:bookmarkStart w:id="1308" w:name="_Toc20134513"/>
      <w:r w:rsidRPr="00564A49">
        <w:rPr>
          <w:b/>
          <w:bCs/>
          <w:sz w:val="22"/>
          <w:szCs w:val="22"/>
        </w:rPr>
        <w:t>General</w:t>
      </w:r>
      <w:bookmarkEnd w:id="1292"/>
      <w:bookmarkEnd w:id="1293"/>
      <w:bookmarkEnd w:id="1294"/>
      <w:bookmarkEnd w:id="1295"/>
      <w:bookmarkEnd w:id="1296"/>
      <w:bookmarkEnd w:id="1297"/>
      <w:bookmarkEnd w:id="1298"/>
      <w:bookmarkEnd w:id="1299"/>
      <w:bookmarkEnd w:id="1300"/>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51pt;height:188.25pt" o:ole="">
            <v:imagedata r:id="rId28" o:title=""/>
          </v:shape>
          <o:OLEObject Type="Embed" ProgID="Visio.Drawing.11" ShapeID="_x0000_i1026" DrawAspect="Content" ObjectID="_1457189987"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9" w:name="_Ref33101618"/>
      <w:bookmarkStart w:id="1310" w:name="_Toc32860602"/>
      <w:bookmarkStart w:id="1311" w:name="_Toc77680711"/>
      <w:bookmarkStart w:id="1312" w:name="_Toc246350667"/>
      <w:bookmarkStart w:id="1313" w:name="_Toc287363914"/>
      <w:bookmarkStart w:id="1314" w:name="_Toc317198641"/>
      <w:bookmarkStart w:id="1315"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309"/>
      <w:r w:rsidRPr="00564A49">
        <w:rPr>
          <w:b/>
          <w:bCs/>
        </w:rPr>
        <w:t xml:space="preserve"> – Structure of byte streams and NAL unit streams for HRD conformance </w:t>
      </w:r>
      <w:bookmarkEnd w:id="1310"/>
      <w:r w:rsidRPr="00564A49">
        <w:rPr>
          <w:b/>
          <w:bCs/>
        </w:rPr>
        <w:t>checks</w:t>
      </w:r>
      <w:bookmarkEnd w:id="1311"/>
      <w:bookmarkEnd w:id="1312"/>
      <w:bookmarkEnd w:id="1313"/>
      <w:bookmarkEnd w:id="1314"/>
      <w:bookmarkEnd w:id="1315"/>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w:t>
      </w:r>
      <w:ins w:id="1316" w:author="Author">
        <w:r w:rsidR="003D2706">
          <w:t xml:space="preserve">output </w:t>
        </w:r>
      </w:ins>
      <w:r w:rsidRPr="00564A49">
        <w:t xml:space="preserve">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xml:space="preserve">. The </w:t>
      </w:r>
      <w:ins w:id="1317" w:author="Author">
        <w:r w:rsidR="003D2706">
          <w:t xml:space="preserve">output </w:t>
        </w:r>
      </w:ins>
      <w:r w:rsidRPr="00564A49">
        <w:rPr>
          <w:rFonts w:eastAsia="Times New Roman"/>
          <w:lang w:val="en-US" w:eastAsia="ko-KR"/>
        </w:rPr>
        <w:t>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31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8"/>
    </w:p>
    <w:p w:rsidR="007E173E" w:rsidRPr="00564A49" w:rsidRDefault="007E173E" w:rsidP="00CC1A3E">
      <w:pPr>
        <w:numPr>
          <w:ilvl w:val="0"/>
          <w:numId w:val="47"/>
        </w:numPr>
        <w:tabs>
          <w:tab w:val="clear" w:pos="794"/>
          <w:tab w:val="left" w:pos="720"/>
        </w:tabs>
        <w:spacing w:before="86"/>
      </w:pPr>
      <w:bookmarkStart w:id="131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2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20"/>
    </w:p>
    <w:p w:rsidR="007E173E" w:rsidRPr="00564A49" w:rsidRDefault="007E173E" w:rsidP="007E173E">
      <w:r w:rsidRPr="00564A49">
        <w:t xml:space="preserve">For each </w:t>
      </w:r>
      <w:ins w:id="1321" w:author="Author">
        <w:r w:rsidR="003D2706">
          <w:t xml:space="preserve">output </w:t>
        </w:r>
      </w:ins>
      <w:r w:rsidRPr="00564A49">
        <w:t>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19.75pt;height:234.75pt" o:ole="">
            <v:imagedata r:id="rId30" o:title=""/>
          </v:shape>
          <o:OLEObject Type="Embed" ProgID="Visio.Drawing.11" ShapeID="_x0000_i1027" DrawAspect="Content" ObjectID="_1457189988"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22" w:name="_Ref33101619"/>
      <w:bookmarkStart w:id="1323" w:name="_Toc32860603"/>
      <w:bookmarkStart w:id="1324" w:name="_Toc77680712"/>
      <w:bookmarkStart w:id="1325" w:name="_Toc246350668"/>
      <w:bookmarkStart w:id="1326" w:name="_Toc287363915"/>
      <w:bookmarkStart w:id="1327" w:name="_Toc317198642"/>
      <w:bookmarkStart w:id="1328"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22"/>
      <w:r w:rsidRPr="00564A49">
        <w:rPr>
          <w:b/>
          <w:bCs/>
        </w:rPr>
        <w:t xml:space="preserve"> – Bitstream-specific HRD buffer </w:t>
      </w:r>
      <w:bookmarkEnd w:id="1323"/>
      <w:r w:rsidRPr="00564A49">
        <w:rPr>
          <w:b/>
          <w:bCs/>
        </w:rPr>
        <w:t>model</w:t>
      </w:r>
      <w:bookmarkEnd w:id="1324"/>
      <w:bookmarkEnd w:id="1325"/>
      <w:bookmarkEnd w:id="1326"/>
      <w:bookmarkEnd w:id="1327"/>
      <w:bookmarkEnd w:id="1328"/>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25pt" o:ole="">
            <v:imagedata r:id="rId32" o:title=""/>
          </v:shape>
          <o:OLEObject Type="Embed" ProgID="Visio.Drawing.11" ShapeID="_x0000_i1028" DrawAspect="Content" ObjectID="_1457189989" r:id="rId33"/>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29"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29"/>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30"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30"/>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31" w:name="_Ref34217458"/>
      <w:bookmarkStart w:id="1332" w:name="_Ref36829585"/>
      <w:bookmarkStart w:id="1333" w:name="_Toc77680609"/>
      <w:bookmarkStart w:id="1334" w:name="_Toc118289207"/>
      <w:bookmarkStart w:id="1335" w:name="_Toc226456810"/>
      <w:bookmarkStart w:id="1336" w:name="_Toc248045427"/>
      <w:bookmarkStart w:id="1337" w:name="_Toc287363878"/>
      <w:bookmarkStart w:id="1338" w:name="_Toc311220026"/>
      <w:bookmarkStart w:id="1339" w:name="_Toc317198878"/>
      <w:bookmarkStart w:id="1340" w:name="_Ref347274168"/>
      <w:bookmarkStart w:id="1341" w:name="_Toc364083318"/>
      <w:bookmarkStart w:id="1342" w:name="_Toc378026135"/>
      <w:bookmarkStart w:id="1343" w:name="_Toc32860488"/>
      <w:r w:rsidRPr="00564A49">
        <w:rPr>
          <w:b/>
          <w:bCs/>
          <w:sz w:val="22"/>
          <w:szCs w:val="22"/>
        </w:rPr>
        <w:t>Operation of coded picture buffer (CPB)</w:t>
      </w:r>
      <w:bookmarkEnd w:id="1331"/>
      <w:bookmarkEnd w:id="1332"/>
      <w:bookmarkEnd w:id="1333"/>
      <w:bookmarkEnd w:id="1334"/>
      <w:bookmarkEnd w:id="1335"/>
      <w:bookmarkEnd w:id="1336"/>
      <w:bookmarkEnd w:id="1337"/>
      <w:bookmarkEnd w:id="1338"/>
      <w:bookmarkEnd w:id="1339"/>
      <w:bookmarkEnd w:id="1340"/>
      <w:bookmarkEnd w:id="1341"/>
      <w:r w:rsidRPr="00564A49">
        <w:rPr>
          <w:b/>
          <w:bCs/>
          <w:sz w:val="22"/>
          <w:szCs w:val="22"/>
        </w:rPr>
        <w:t xml:space="preserve"> and bitstream partition buffer (BPB)</w:t>
      </w:r>
      <w:bookmarkEnd w:id="1342"/>
    </w:p>
    <w:p w:rsidR="007E173E" w:rsidRPr="00564A49" w:rsidRDefault="007E173E" w:rsidP="007E173E">
      <w:pPr>
        <w:keepNext/>
        <w:numPr>
          <w:ilvl w:val="2"/>
          <w:numId w:val="37"/>
        </w:numPr>
        <w:tabs>
          <w:tab w:val="num" w:pos="1440"/>
          <w:tab w:val="num" w:pos="1702"/>
        </w:tabs>
        <w:spacing w:before="181"/>
        <w:outlineLvl w:val="2"/>
        <w:rPr>
          <w:b/>
          <w:bCs/>
        </w:rPr>
      </w:pPr>
      <w:bookmarkStart w:id="1344" w:name="_Toc364083319"/>
      <w:bookmarkStart w:id="1345" w:name="_Toc378026136"/>
      <w:bookmarkStart w:id="1346" w:name="_Toc32860489"/>
      <w:bookmarkEnd w:id="1343"/>
      <w:r w:rsidRPr="00564A49">
        <w:rPr>
          <w:b/>
          <w:bCs/>
        </w:rPr>
        <w:t>General</w:t>
      </w:r>
      <w:bookmarkEnd w:id="1344"/>
      <w:bookmarkEnd w:id="1345"/>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47" w:name="_Toc317198879"/>
      <w:bookmarkStart w:id="1348" w:name="_Ref349919287"/>
      <w:bookmarkStart w:id="1349" w:name="_Toc364083320"/>
      <w:bookmarkStart w:id="1350" w:name="_Toc378026137"/>
      <w:r w:rsidRPr="00564A49">
        <w:rPr>
          <w:b/>
          <w:bCs/>
        </w:rPr>
        <w:t>Timing of decoding unit arrival</w:t>
      </w:r>
      <w:bookmarkEnd w:id="1347"/>
      <w:bookmarkEnd w:id="1348"/>
      <w:bookmarkEnd w:id="1349"/>
      <w:bookmarkEnd w:id="1350"/>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51"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51"/>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52"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52"/>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53" w:name="_Ref317100505"/>
      <w:bookmarkStart w:id="1354" w:name="_Toc317198880"/>
      <w:bookmarkStart w:id="1355" w:name="_Ref330937524"/>
      <w:bookmarkStart w:id="1356" w:name="_Ref330937761"/>
      <w:bookmarkStart w:id="1357" w:name="_Toc364083321"/>
      <w:bookmarkStart w:id="1358" w:name="_Toc378026138"/>
      <w:r w:rsidRPr="00564A49">
        <w:rPr>
          <w:b/>
          <w:bCs/>
        </w:rPr>
        <w:t>Timing of decoding unit removal and decoding of decoding unit</w:t>
      </w:r>
      <w:bookmarkEnd w:id="1353"/>
      <w:bookmarkEnd w:id="1354"/>
      <w:bookmarkEnd w:id="1355"/>
      <w:bookmarkEnd w:id="1356"/>
      <w:bookmarkEnd w:id="1357"/>
      <w:bookmarkEnd w:id="1358"/>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59"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59"/>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60"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60"/>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61" w:name="_Toc32860492"/>
      <w:bookmarkStart w:id="1362" w:name="_Ref34217484"/>
      <w:bookmarkStart w:id="1363" w:name="_Ref36741365"/>
      <w:bookmarkStart w:id="1364" w:name="_Toc77680612"/>
      <w:bookmarkStart w:id="1365" w:name="_Toc118289210"/>
      <w:bookmarkStart w:id="1366" w:name="_Toc226456813"/>
      <w:bookmarkStart w:id="1367" w:name="_Toc248045430"/>
      <w:bookmarkStart w:id="1368" w:name="_Toc287363881"/>
      <w:bookmarkStart w:id="1369" w:name="_Toc311220029"/>
      <w:bookmarkStart w:id="1370" w:name="_Toc317198881"/>
      <w:bookmarkStart w:id="1371" w:name="_Ref326740596"/>
      <w:bookmarkStart w:id="1372" w:name="_Ref326744124"/>
      <w:bookmarkStart w:id="1373" w:name="_Toc364083322"/>
      <w:bookmarkStart w:id="1374" w:name="_Toc378026139"/>
      <w:bookmarkEnd w:id="1346"/>
      <w:r w:rsidRPr="00564A49">
        <w:rPr>
          <w:b/>
          <w:bCs/>
          <w:sz w:val="22"/>
          <w:szCs w:val="22"/>
        </w:rPr>
        <w:t>Operation of the decoded picture buffer (DPB)</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7E173E" w:rsidRPr="00564A49" w:rsidRDefault="007E173E" w:rsidP="007E173E">
      <w:pPr>
        <w:keepNext/>
        <w:numPr>
          <w:ilvl w:val="2"/>
          <w:numId w:val="37"/>
        </w:numPr>
        <w:tabs>
          <w:tab w:val="num" w:pos="1440"/>
          <w:tab w:val="num" w:pos="1702"/>
        </w:tabs>
        <w:spacing w:before="181"/>
        <w:outlineLvl w:val="2"/>
        <w:rPr>
          <w:b/>
          <w:bCs/>
        </w:rPr>
      </w:pPr>
      <w:bookmarkStart w:id="1375" w:name="_Toc364083323"/>
      <w:bookmarkStart w:id="1376" w:name="_Toc378026140"/>
      <w:bookmarkStart w:id="1377" w:name="_Toc32860493"/>
      <w:bookmarkStart w:id="1378" w:name="_Ref34217515"/>
      <w:bookmarkStart w:id="1379" w:name="_Toc77680619"/>
      <w:bookmarkStart w:id="1380" w:name="_Toc118289215"/>
      <w:bookmarkStart w:id="1381" w:name="_Toc226456820"/>
      <w:bookmarkStart w:id="1382" w:name="_Toc248045437"/>
      <w:bookmarkStart w:id="1383" w:name="_Toc287363882"/>
      <w:bookmarkStart w:id="1384" w:name="_Toc311220030"/>
      <w:r w:rsidRPr="00564A49">
        <w:rPr>
          <w:b/>
          <w:bCs/>
        </w:rPr>
        <w:t>General</w:t>
      </w:r>
      <w:bookmarkEnd w:id="1375"/>
      <w:bookmarkEnd w:id="1376"/>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85" w:name="_Toc364083324"/>
      <w:bookmarkStart w:id="1386" w:name="_Ref373336683"/>
      <w:bookmarkStart w:id="1387" w:name="_Ref373336836"/>
      <w:bookmarkStart w:id="1388" w:name="_Toc378026141"/>
      <w:bookmarkEnd w:id="1377"/>
      <w:r w:rsidRPr="00564A49">
        <w:rPr>
          <w:b/>
          <w:bCs/>
        </w:rPr>
        <w:t>Removal of pictures from the DPB</w:t>
      </w:r>
      <w:bookmarkEnd w:id="1385"/>
      <w:bookmarkEnd w:id="1386"/>
      <w:bookmarkEnd w:id="1387"/>
      <w:bookmarkEnd w:id="1388"/>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89" w:name="_Toc364083325"/>
      <w:bookmarkStart w:id="1390" w:name="_Ref373336691"/>
      <w:bookmarkStart w:id="1391" w:name="_Ref373337767"/>
      <w:bookmarkStart w:id="1392" w:name="_Toc378026142"/>
      <w:r w:rsidRPr="00564A49">
        <w:rPr>
          <w:b/>
          <w:bCs/>
        </w:rPr>
        <w:t>Picture output</w:t>
      </w:r>
      <w:bookmarkEnd w:id="1389"/>
      <w:bookmarkEnd w:id="1390"/>
      <w:bookmarkEnd w:id="1391"/>
      <w:bookmarkEnd w:id="1392"/>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93"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93"/>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94" w:name="_Toc364083326"/>
      <w:bookmarkStart w:id="1395" w:name="_Ref373336701"/>
      <w:bookmarkStart w:id="1396" w:name="_Ref373336745"/>
      <w:bookmarkStart w:id="1397" w:name="_Toc378026143"/>
      <w:r w:rsidRPr="00564A49">
        <w:rPr>
          <w:b/>
          <w:bCs/>
        </w:rPr>
        <w:t>Current decoded picture marking and storage</w:t>
      </w:r>
      <w:bookmarkEnd w:id="1394"/>
      <w:bookmarkEnd w:id="1395"/>
      <w:bookmarkEnd w:id="1396"/>
      <w:bookmarkEnd w:id="1397"/>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98" w:name="_Toc364083327"/>
      <w:bookmarkStart w:id="1399" w:name="_Ref373337792"/>
      <w:bookmarkStart w:id="1400" w:name="_Ref373337954"/>
      <w:bookmarkStart w:id="1401" w:name="_Toc378026144"/>
      <w:r w:rsidRPr="00564A49">
        <w:rPr>
          <w:b/>
          <w:bCs/>
          <w:sz w:val="22"/>
          <w:szCs w:val="22"/>
        </w:rPr>
        <w:t>Bitstream conformance</w:t>
      </w:r>
      <w:bookmarkEnd w:id="1398"/>
      <w:bookmarkEnd w:id="1399"/>
      <w:bookmarkEnd w:id="1400"/>
      <w:bookmarkEnd w:id="1401"/>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402" w:name="_Ref34233092"/>
      <w:bookmarkStart w:id="1403" w:name="_Toc77680620"/>
      <w:bookmarkStart w:id="1404" w:name="_Toc118289216"/>
      <w:bookmarkStart w:id="1405" w:name="_Toc226456821"/>
      <w:bookmarkStart w:id="1406" w:name="_Toc248045438"/>
      <w:bookmarkStart w:id="1407" w:name="_Toc287363883"/>
      <w:bookmarkStart w:id="1408" w:name="_Toc311220031"/>
      <w:bookmarkStart w:id="1409" w:name="_Toc317198883"/>
      <w:bookmarkEnd w:id="1378"/>
      <w:bookmarkEnd w:id="1379"/>
      <w:bookmarkEnd w:id="1380"/>
      <w:bookmarkEnd w:id="1381"/>
      <w:bookmarkEnd w:id="1382"/>
      <w:bookmarkEnd w:id="1383"/>
      <w:bookmarkEnd w:id="1384"/>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10" w:name="_Toc364083328"/>
      <w:bookmarkStart w:id="1411" w:name="_Toc378026145"/>
      <w:r w:rsidRPr="00564A49">
        <w:rPr>
          <w:b/>
          <w:bCs/>
          <w:sz w:val="22"/>
          <w:szCs w:val="22"/>
        </w:rPr>
        <w:t>Decoder conformance</w:t>
      </w:r>
      <w:bookmarkEnd w:id="1402"/>
      <w:bookmarkEnd w:id="1403"/>
      <w:bookmarkEnd w:id="1404"/>
      <w:bookmarkEnd w:id="1405"/>
      <w:bookmarkEnd w:id="1406"/>
      <w:bookmarkEnd w:id="1407"/>
      <w:bookmarkEnd w:id="1408"/>
      <w:bookmarkEnd w:id="1409"/>
      <w:bookmarkEnd w:id="1410"/>
      <w:bookmarkEnd w:id="1411"/>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412" w:name="_Toc364083329"/>
      <w:bookmarkStart w:id="1413" w:name="_Toc378026146"/>
      <w:r w:rsidRPr="00564A49">
        <w:rPr>
          <w:b/>
          <w:bCs/>
        </w:rPr>
        <w:t>General</w:t>
      </w:r>
      <w:bookmarkEnd w:id="1412"/>
      <w:bookmarkEnd w:id="1413"/>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414" w:name="_Toc256632243"/>
      <w:bookmarkStart w:id="1415" w:name="_Toc248045439"/>
      <w:bookmarkStart w:id="1416" w:name="_Toc226456822"/>
      <w:bookmarkStart w:id="1417" w:name="_Toc118289217"/>
      <w:bookmarkStart w:id="1418" w:name="_Toc77680621"/>
      <w:bookmarkStart w:id="1419" w:name="_Ref41705644"/>
      <w:bookmarkStart w:id="1420" w:name="_Toc317198884"/>
      <w:bookmarkStart w:id="1421" w:name="_Ref343184204"/>
      <w:bookmarkStart w:id="1422" w:name="_Toc364083330"/>
      <w:bookmarkStart w:id="1423" w:name="_Toc378026147"/>
      <w:bookmarkEnd w:id="1301"/>
      <w:bookmarkEnd w:id="1302"/>
      <w:bookmarkEnd w:id="1303"/>
      <w:bookmarkEnd w:id="1304"/>
      <w:bookmarkEnd w:id="1305"/>
      <w:bookmarkEnd w:id="1306"/>
      <w:bookmarkEnd w:id="1307"/>
      <w:bookmarkEnd w:id="1308"/>
      <w:r w:rsidRPr="00564A49">
        <w:rPr>
          <w:b/>
          <w:bCs/>
        </w:rPr>
        <w:t>Operation of the output order DPB</w:t>
      </w:r>
      <w:bookmarkEnd w:id="1414"/>
      <w:bookmarkEnd w:id="1415"/>
      <w:bookmarkEnd w:id="1416"/>
      <w:bookmarkEnd w:id="1417"/>
      <w:bookmarkEnd w:id="1418"/>
      <w:bookmarkEnd w:id="1419"/>
      <w:bookmarkEnd w:id="1420"/>
      <w:bookmarkEnd w:id="1421"/>
      <w:bookmarkEnd w:id="1422"/>
      <w:bookmarkEnd w:id="1423"/>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4" w:name="_Toc364083331"/>
      <w:bookmarkStart w:id="1425" w:name="_Toc378026148"/>
      <w:bookmarkStart w:id="1426" w:name="_Ref34218584"/>
      <w:r w:rsidRPr="00564A49">
        <w:rPr>
          <w:b/>
          <w:bCs/>
        </w:rPr>
        <w:t>General</w:t>
      </w:r>
      <w:bookmarkEnd w:id="1424"/>
      <w:bookmarkEnd w:id="1425"/>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27" w:name="_Toc256632246"/>
      <w:bookmarkStart w:id="1428" w:name="_Toc248045442"/>
      <w:bookmarkStart w:id="1429" w:name="_Toc226456825"/>
      <w:bookmarkStart w:id="1430" w:name="_Toc118289220"/>
      <w:bookmarkStart w:id="1431" w:name="_Toc77680624"/>
      <w:bookmarkStart w:id="1432" w:name="_Ref81126026"/>
      <w:bookmarkStart w:id="1433" w:name="_Ref306292151"/>
      <w:bookmarkStart w:id="1434" w:name="_Toc317198885"/>
      <w:bookmarkStart w:id="1435" w:name="_Ref343074962"/>
      <w:bookmarkStart w:id="1436" w:name="_Ref347102653"/>
      <w:bookmarkStart w:id="1437" w:name="_Toc364083332"/>
      <w:bookmarkStart w:id="1438" w:name="_Toc256632244"/>
      <w:bookmarkStart w:id="1439" w:name="_Toc248045440"/>
      <w:bookmarkStart w:id="1440" w:name="_Toc226456823"/>
      <w:bookmarkStart w:id="1441" w:name="_Toc118289218"/>
      <w:bookmarkStart w:id="1442" w:name="_Toc77680622"/>
      <w:bookmarkStart w:id="1443"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44" w:name="_Ref373337078"/>
      <w:bookmarkStart w:id="1445" w:name="_Toc378026149"/>
      <w:r w:rsidRPr="00564A49">
        <w:rPr>
          <w:b/>
          <w:bCs/>
        </w:rPr>
        <w:t>Output and removal of pictures from the DPB</w:t>
      </w:r>
      <w:bookmarkEnd w:id="1427"/>
      <w:bookmarkEnd w:id="1428"/>
      <w:bookmarkEnd w:id="1429"/>
      <w:bookmarkEnd w:id="1430"/>
      <w:bookmarkEnd w:id="1431"/>
      <w:bookmarkEnd w:id="1432"/>
      <w:bookmarkEnd w:id="1433"/>
      <w:bookmarkEnd w:id="1434"/>
      <w:bookmarkEnd w:id="1435"/>
      <w:bookmarkEnd w:id="1436"/>
      <w:bookmarkEnd w:id="1437"/>
      <w:bookmarkEnd w:id="1444"/>
      <w:bookmarkEnd w:id="1445"/>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46" w:name="_Toc364083333"/>
      <w:bookmarkStart w:id="1447" w:name="_Ref373336972"/>
      <w:bookmarkStart w:id="1448" w:name="_Ref373338162"/>
      <w:bookmarkStart w:id="1449" w:name="_Toc378026150"/>
      <w:bookmarkEnd w:id="1438"/>
      <w:bookmarkEnd w:id="1439"/>
      <w:bookmarkEnd w:id="1440"/>
      <w:bookmarkEnd w:id="1441"/>
      <w:bookmarkEnd w:id="1442"/>
      <w:bookmarkEnd w:id="1443"/>
      <w:r w:rsidRPr="00564A49">
        <w:rPr>
          <w:b/>
          <w:bCs/>
        </w:rPr>
        <w:t>Picture decoding</w:t>
      </w:r>
      <w:bookmarkEnd w:id="1426"/>
      <w:r w:rsidRPr="00564A49">
        <w:rPr>
          <w:b/>
          <w:bCs/>
        </w:rPr>
        <w:t>, marking, additional bumping, and storage</w:t>
      </w:r>
      <w:bookmarkEnd w:id="1446"/>
      <w:bookmarkEnd w:id="1447"/>
      <w:bookmarkEnd w:id="1448"/>
      <w:bookmarkEnd w:id="1449"/>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50" w:name="_Ref347083389"/>
      <w:bookmarkStart w:id="1451" w:name="_Toc364083334"/>
      <w:bookmarkStart w:id="1452" w:name="_Toc378026151"/>
      <w:r w:rsidRPr="00564A49">
        <w:rPr>
          <w:b/>
          <w:bCs/>
        </w:rPr>
        <w:lastRenderedPageBreak/>
        <w:t>"Bumping" process</w:t>
      </w:r>
      <w:bookmarkEnd w:id="1450"/>
      <w:bookmarkEnd w:id="1451"/>
      <w:bookmarkEnd w:id="1452"/>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53" w:name="_Ref372632240"/>
      <w:bookmarkStart w:id="1454" w:name="_Toc378026152"/>
      <w:r w:rsidRPr="00564A49">
        <w:rPr>
          <w:b/>
          <w:bCs/>
          <w:sz w:val="24"/>
          <w:szCs w:val="24"/>
        </w:rPr>
        <w:t>Demultiplexing process for deriving a bitstream partition</w:t>
      </w:r>
      <w:bookmarkEnd w:id="1453"/>
      <w:bookmarkEnd w:id="1454"/>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55" w:name="_Toc377921513"/>
      <w:bookmarkStart w:id="1456" w:name="_Toc378026153"/>
      <w:r w:rsidRPr="00564A49">
        <w:rPr>
          <w:lang w:val="en-US"/>
        </w:rPr>
        <w:t>Annex D</w:t>
      </w:r>
      <w:r w:rsidRPr="00564A49">
        <w:rPr>
          <w:lang w:val="en-US"/>
        </w:rPr>
        <w:br/>
      </w:r>
      <w:r w:rsidRPr="00564A49">
        <w:rPr>
          <w:lang w:val="en-US"/>
        </w:rPr>
        <w:br/>
      </w:r>
      <w:bookmarkEnd w:id="1277"/>
      <w:bookmarkEnd w:id="1278"/>
      <w:bookmarkEnd w:id="1279"/>
      <w:bookmarkEnd w:id="1280"/>
      <w:bookmarkEnd w:id="1281"/>
      <w:bookmarkEnd w:id="1282"/>
      <w:bookmarkEnd w:id="1283"/>
      <w:bookmarkEnd w:id="1284"/>
      <w:bookmarkEnd w:id="1285"/>
      <w:bookmarkEnd w:id="1286"/>
      <w:bookmarkEnd w:id="1287"/>
      <w:bookmarkEnd w:id="1288"/>
      <w:r w:rsidRPr="00564A49">
        <w:rPr>
          <w:lang w:val="en-US"/>
        </w:rPr>
        <w:t>Supplemental enhancement information</w:t>
      </w:r>
      <w:bookmarkEnd w:id="1455"/>
      <w:bookmarkEnd w:id="1456"/>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00BC135E" w:rsidRPr="00564A49">
              <w:rPr>
                <w:rFonts w:ascii="Times New Roman" w:hAnsi="Times New Roman"/>
                <w:lang w:val="en-US"/>
              </w:rPr>
              <w:t>E</w:t>
            </w:r>
            <w:r w:rsidRPr="00564A49">
              <w:rPr>
                <w:rFonts w:ascii="Times New Roman" w:hAnsi="Times New Roman"/>
                <w:lang w:val="en-US"/>
              </w:rPr>
              <w:t>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00BC135E" w:rsidRPr="00564A49">
              <w:rPr>
                <w:rFonts w:ascii="Times New Roman" w:hAnsi="Times New Roman"/>
                <w:lang w:val="en-US"/>
              </w:rPr>
              <w:t>E</w:t>
            </w:r>
            <w:r w:rsidRPr="00564A49">
              <w:rPr>
                <w:rFonts w:ascii="Times New Roman" w:hAnsi="Times New Roman"/>
                <w:lang w:val="en-US"/>
              </w:rPr>
              <w:t>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Default="007E173E" w:rsidP="007E173E">
      <w:pPr>
        <w:pStyle w:val="3N"/>
        <w:rPr>
          <w:ins w:id="1457" w:author="Author"/>
          <w:i/>
          <w:lang w:val="en-US"/>
        </w:rPr>
      </w:pPr>
      <w:bookmarkStart w:id="1458" w:name="_Toc317198912"/>
      <w:bookmarkStart w:id="1459" w:name="_Ref326742500"/>
      <w:bookmarkStart w:id="1460" w:name="_Ref326742545"/>
      <w:bookmarkStart w:id="1461" w:name="_Toc364083365"/>
    </w:p>
    <w:p w:rsidR="00251AF7" w:rsidRPr="00564A49" w:rsidRDefault="00251AF7" w:rsidP="00251AF7">
      <w:pPr>
        <w:pStyle w:val="3N"/>
        <w:rPr>
          <w:ins w:id="1462" w:author="Author"/>
        </w:rPr>
      </w:pPr>
      <w:ins w:id="1463" w:author="Author">
        <w:r w:rsidRPr="00564A49">
          <w:rPr>
            <w:i/>
            <w:lang w:val="en-US"/>
          </w:rPr>
          <w:t>Modify subclause D.3.</w:t>
        </w:r>
        <w:r w:rsidR="007D633E">
          <w:rPr>
            <w:i/>
            <w:lang w:val="en-US"/>
          </w:rPr>
          <w:t>1</w:t>
        </w:r>
        <w:r w:rsidRPr="00564A49">
          <w:rPr>
            <w:i/>
            <w:lang w:val="en-US"/>
          </w:rPr>
          <w:t xml:space="preserve"> as follows:</w:t>
        </w:r>
      </w:ins>
    </w:p>
    <w:p w:rsidR="000129B2" w:rsidRDefault="000129B2" w:rsidP="000129B2">
      <w:pPr>
        <w:rPr>
          <w:noProof/>
        </w:rPr>
      </w:pPr>
      <w:r w:rsidRPr="00C91CBF">
        <w:rPr>
          <w:noProof/>
        </w:rPr>
        <w:t>It is a requirement of bitstream conformance that when a prefix SEI message with payloadType equal to 17</w:t>
      </w:r>
      <w:r>
        <w:rPr>
          <w:noProof/>
        </w:rPr>
        <w:t xml:space="preserve"> (progressive refinement segment </w:t>
      </w:r>
      <w:del w:id="1464" w:author="Author">
        <w:r w:rsidRPr="00F85A8E" w:rsidDel="000129B2">
          <w:rPr>
            <w:noProof/>
          </w:rPr>
          <w:delText>start</w:delText>
        </w:r>
      </w:del>
      <w:ins w:id="1465" w:author="Author">
        <w:r w:rsidRPr="00F85A8E">
          <w:rPr>
            <w:noProof/>
          </w:rPr>
          <w:t>end</w:t>
        </w:r>
      </w:ins>
      <w:r>
        <w:rPr>
          <w:noProof/>
        </w:rPr>
        <w:t>)</w:t>
      </w:r>
      <w:r w:rsidRPr="00C91CBF">
        <w:rPr>
          <w:noProof/>
        </w:rPr>
        <w:t xml:space="preserve"> or 22 </w:t>
      </w:r>
      <w:r>
        <w:rPr>
          <w:noProof/>
        </w:rPr>
        <w:t xml:space="preserve">(post-filter hint) </w:t>
      </w:r>
      <w:r w:rsidRPr="00C91CBF">
        <w:rPr>
          <w:noProof/>
        </w:rPr>
        <w:t>is present in an access unit, a suffix SEI message with the same value of payloadType shall not be present in the same access unit</w:t>
      </w:r>
      <w:r>
        <w:rPr>
          <w:noProof/>
        </w:rPr>
        <w:t xml:space="preserve"> access unit.</w:t>
      </w:r>
    </w:p>
    <w:p w:rsidR="000129B2" w:rsidDel="0061387B" w:rsidRDefault="000129B2" w:rsidP="000129B2">
      <w:pPr>
        <w:rPr>
          <w:ins w:id="1466" w:author="Author"/>
          <w:del w:id="1467" w:author="Author"/>
          <w:noProof/>
        </w:rPr>
      </w:pPr>
      <w:del w:id="1468" w:author="Author">
        <w:r w:rsidDel="000129B2">
          <w:rPr>
            <w:noProof/>
          </w:rPr>
          <w:delText>L</w:delText>
        </w:r>
        <w:r w:rsidDel="0061387B">
          <w:rPr>
            <w:noProof/>
          </w:rPr>
          <w:delText xml:space="preserve">et prevVclNalUnitInAu of </w:delText>
        </w:r>
        <w:r w:rsidDel="000129B2">
          <w:rPr>
            <w:noProof/>
          </w:rPr>
          <w:delText>an</w:delText>
        </w:r>
        <w:r w:rsidDel="0061387B">
          <w:rPr>
            <w:noProof/>
          </w:rPr>
          <w:delText xml:space="preserve"> SEI NAL unit or </w:delText>
        </w:r>
        <w:r w:rsidDel="000129B2">
          <w:rPr>
            <w:noProof/>
          </w:rPr>
          <w:delText>an</w:delText>
        </w:r>
        <w:r w:rsidDel="0061387B">
          <w:rPr>
            <w:noProof/>
          </w:rPr>
          <w:delText xml:space="preserve"> SEI message be the preceding VCL NAL unit in decoding order, if any, in the same access unit, and nextVclNalUnitInAu of an SEI NAL unit or an SEI message be the next VCL NAL unit in decoding order, if any, in the same access unit. </w:delText>
        </w:r>
      </w:del>
    </w:p>
    <w:p w:rsidR="000129B2" w:rsidRDefault="000129B2" w:rsidP="000129B2">
      <w:pPr>
        <w:rPr>
          <w:noProof/>
        </w:rPr>
      </w:pPr>
      <w:r w:rsidRPr="00C91CBF">
        <w:rPr>
          <w:noProof/>
        </w:rPr>
        <w:t xml:space="preserve">It is a requirement of bitstream conformance that </w:t>
      </w:r>
      <w:r>
        <w:rPr>
          <w:noProof/>
        </w:rPr>
        <w:t>t</w:t>
      </w:r>
      <w:r w:rsidRPr="005C7DEC">
        <w:rPr>
          <w:noProof/>
        </w:rPr>
        <w:t>he</w:t>
      </w:r>
      <w:r>
        <w:rPr>
          <w:noProof/>
        </w:rPr>
        <w:t xml:space="preserve"> following restrictions apply</w:t>
      </w:r>
      <w:ins w:id="1469" w:author="Author">
        <w:r>
          <w:rPr>
            <w:noProof/>
          </w:rPr>
          <w:t xml:space="preserve"> </w:t>
        </w:r>
        <w:r w:rsidRPr="000129B2">
          <w:rPr>
            <w:noProof/>
          </w:rPr>
          <w:t>on containing of SEI messages in SEI NAL units</w:t>
        </w:r>
      </w:ins>
      <w:r>
        <w:rPr>
          <w:noProof/>
        </w:rPr>
        <w:t>:</w:t>
      </w:r>
    </w:p>
    <w:p w:rsidR="000129B2" w:rsidRPr="00943A5F" w:rsidRDefault="000129B2" w:rsidP="000129B2">
      <w:pPr>
        <w:tabs>
          <w:tab w:val="clear" w:pos="794"/>
          <w:tab w:val="left" w:pos="400"/>
        </w:tabs>
        <w:ind w:left="400" w:hanging="400"/>
        <w:rPr>
          <w:noProof/>
        </w:rPr>
      </w:pPr>
      <w:r w:rsidRPr="00943A5F">
        <w:rPr>
          <w:noProof/>
        </w:rPr>
        <w:lastRenderedPageBreak/>
        <w:t>–</w:t>
      </w:r>
      <w:r w:rsidRPr="00943A5F">
        <w:rPr>
          <w:noProof/>
        </w:rPr>
        <w:tab/>
      </w:r>
      <w:r>
        <w:rPr>
          <w:noProof/>
        </w:rPr>
        <w:t>An SEI NAL unit containing an active parameter sets SEI message shall contain only one active parameter sets SEI message and shall not contain any other SEI messages.</w:t>
      </w:r>
    </w:p>
    <w:p w:rsidR="000129B2" w:rsidDel="002A792E" w:rsidRDefault="000129B2" w:rsidP="000129B2">
      <w:pPr>
        <w:tabs>
          <w:tab w:val="clear" w:pos="794"/>
          <w:tab w:val="left" w:pos="400"/>
        </w:tabs>
        <w:ind w:left="400" w:hanging="400"/>
        <w:rPr>
          <w:del w:id="1470" w:author="Author"/>
          <w:noProof/>
        </w:rPr>
      </w:pPr>
      <w:del w:id="1471" w:author="Author">
        <w:r w:rsidRPr="00943A5F" w:rsidDel="002A792E">
          <w:rPr>
            <w:noProof/>
          </w:rPr>
          <w:delText>–</w:delText>
        </w:r>
        <w:r w:rsidRPr="00943A5F" w:rsidDel="002A792E">
          <w:rPr>
            <w:noProof/>
          </w:rPr>
          <w:tab/>
          <w:delText xml:space="preserve">When </w:delText>
        </w:r>
        <w:r w:rsidDel="002A792E">
          <w:rPr>
            <w:noProof/>
          </w:rPr>
          <w:delText xml:space="preserve">an SEI NAL unit containing </w:delText>
        </w:r>
        <w:r w:rsidRPr="00943A5F" w:rsidDel="002A792E">
          <w:rPr>
            <w:noProof/>
          </w:rPr>
          <w:delText>an</w:delText>
        </w:r>
        <w:r w:rsidDel="002A792E">
          <w:rPr>
            <w:noProof/>
          </w:rPr>
          <w:delText xml:space="preserve"> active parameter sets SEI message is present in an access unit, it shall be the first SEI NAL unit that follows the prevVclNalUnitInAu of the SEI NAL unit and precedes the nextVclNalUnitInAu of the SEI NAL unit</w:delText>
        </w:r>
        <w:r w:rsidRPr="00943A5F" w:rsidDel="002A792E">
          <w:rPr>
            <w:noProof/>
          </w:rPr>
          <w:delText>.</w:delText>
        </w:r>
      </w:del>
    </w:p>
    <w:p w:rsidR="000129B2" w:rsidRPr="0011688A" w:rsidRDefault="000129B2" w:rsidP="000129B2">
      <w:pPr>
        <w:pStyle w:val="enumlev1"/>
        <w:spacing w:before="136"/>
        <w:ind w:left="403" w:hanging="403"/>
        <w:rPr>
          <w:noProof/>
        </w:rPr>
      </w:pPr>
      <w:r w:rsidRPr="00943A5F">
        <w:rPr>
          <w:noProof/>
        </w:rPr>
        <w:t>–</w:t>
      </w:r>
      <w:r w:rsidRPr="00943A5F">
        <w:rPr>
          <w:noProof/>
        </w:rPr>
        <w:tab/>
      </w:r>
      <w:r>
        <w:rPr>
          <w:noProof/>
        </w:rPr>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0129B2" w:rsidRDefault="000129B2" w:rsidP="000129B2">
      <w:pPr>
        <w:pStyle w:val="enumlev1"/>
        <w:spacing w:before="136"/>
        <w:ind w:left="403" w:hanging="403"/>
        <w:rPr>
          <w:ins w:id="1472" w:author="Author"/>
          <w:noProof/>
        </w:rPr>
      </w:pPr>
      <w:r w:rsidRPr="00943A5F">
        <w:rPr>
          <w:noProof/>
        </w:rPr>
        <w:t>–</w:t>
      </w:r>
      <w:r w:rsidRPr="00943A5F">
        <w:rPr>
          <w:noProof/>
        </w:rPr>
        <w:tab/>
      </w:r>
      <w:r>
        <w:rPr>
          <w:noProof/>
        </w:rPr>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E5230B" w:rsidRDefault="00E5230B" w:rsidP="00E5230B">
      <w:pPr>
        <w:rPr>
          <w:ins w:id="1473" w:author="Author"/>
          <w:noProof/>
        </w:rPr>
      </w:pPr>
      <w:ins w:id="1474" w:author="Author">
        <w:r>
          <w:rPr>
            <w:noProof/>
          </w:rPr>
          <w:t xml:space="preserve">Let prevVclNalUnitInAu of an SEI NAL unit or an SEI message be the preceding VCL NAL unit in decoding order, if any, in the same access unit, and nextVclNalUnitInAu of an SEI NAL unit or an SEI message be the next VCL NAL unit in decoding order, if any, in the same access unit. </w:t>
        </w:r>
        <w:r w:rsidRPr="00C91CBF">
          <w:rPr>
            <w:noProof/>
          </w:rPr>
          <w:t xml:space="preserve">It is a requirement of bitstream conformance that </w:t>
        </w:r>
        <w:r>
          <w:rPr>
            <w:noProof/>
          </w:rPr>
          <w:t>t</w:t>
        </w:r>
        <w:r w:rsidRPr="005C7DEC">
          <w:rPr>
            <w:noProof/>
          </w:rPr>
          <w:t>he</w:t>
        </w:r>
        <w:r>
          <w:rPr>
            <w:noProof/>
          </w:rPr>
          <w:t xml:space="preserve"> following restrictions apply:</w:t>
        </w:r>
      </w:ins>
    </w:p>
    <w:p w:rsidR="001A4A1D" w:rsidRPr="00886265" w:rsidRDefault="001A4A1D" w:rsidP="001A4A1D">
      <w:pPr>
        <w:rPr>
          <w:ins w:id="1475" w:author="Author"/>
          <w:noProof/>
        </w:rPr>
      </w:pPr>
      <w:ins w:id="1476" w:author="Author">
        <w:r w:rsidRPr="00886265">
          <w:rPr>
            <w:noProof/>
          </w:rPr>
          <w:t>It is a requirement of bitstream conformance that the following restrictions apply on order of SEI messages:</w:t>
        </w:r>
      </w:ins>
    </w:p>
    <w:p w:rsidR="001A4A1D" w:rsidRDefault="001A4A1D" w:rsidP="001A4A1D">
      <w:pPr>
        <w:tabs>
          <w:tab w:val="clear" w:pos="794"/>
          <w:tab w:val="left" w:pos="400"/>
        </w:tabs>
        <w:ind w:left="400" w:hanging="400"/>
        <w:rPr>
          <w:ins w:id="1477" w:author="Author"/>
          <w:noProof/>
        </w:rPr>
      </w:pPr>
      <w:ins w:id="1478" w:author="Author">
        <w:r w:rsidRPr="00886265">
          <w:rPr>
            <w:noProof/>
          </w:rPr>
          <w:t>–</w:t>
        </w:r>
        <w:r w:rsidRPr="00886265">
          <w:rPr>
            <w:noProof/>
          </w:rPr>
          <w:tab/>
          <w:t>When an SEI NAL unit containing an active parameter sets SEI message is present in an access unit, it shall be the first SEI NAL unit that follows the prevVclNalUnitInAu of the SEI NAL unit and precedes the nextVclNalUnitInAu of the SEI NAL unit.</w:t>
        </w:r>
      </w:ins>
    </w:p>
    <w:p w:rsidR="000129B2" w:rsidRDefault="000129B2" w:rsidP="000129B2">
      <w:pPr>
        <w:tabs>
          <w:tab w:val="clear" w:pos="794"/>
          <w:tab w:val="left" w:pos="400"/>
        </w:tabs>
        <w:ind w:left="400" w:hanging="400"/>
        <w:rPr>
          <w:noProof/>
        </w:rPr>
      </w:pPr>
      <w:r w:rsidRPr="00943A5F">
        <w:rPr>
          <w:noProof/>
        </w:rPr>
        <w:t>–</w:t>
      </w:r>
      <w:r w:rsidRPr="00943A5F">
        <w:rPr>
          <w:noProof/>
        </w:rPr>
        <w:tab/>
        <w:t xml:space="preserve">When </w:t>
      </w:r>
      <w:r>
        <w:rPr>
          <w:noProof/>
        </w:rPr>
        <w:t>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r w:rsidRPr="00943A5F">
        <w:rPr>
          <w:noProof/>
        </w:rPr>
        <w:t>.</w:t>
      </w:r>
    </w:p>
    <w:p w:rsidR="000129B2" w:rsidRDefault="000129B2" w:rsidP="000129B2">
      <w:pPr>
        <w:tabs>
          <w:tab w:val="clear" w:pos="794"/>
          <w:tab w:val="left" w:pos="400"/>
        </w:tabs>
        <w:ind w:left="400" w:hanging="400"/>
        <w:rPr>
          <w:noProof/>
        </w:rPr>
      </w:pPr>
      <w:r w:rsidRPr="00943A5F">
        <w:rPr>
          <w:noProof/>
        </w:rPr>
        <w:t>–</w:t>
      </w:r>
      <w:r w:rsidRPr="00943A5F">
        <w:rPr>
          <w:noProof/>
        </w:rPr>
        <w:tab/>
        <w:t xml:space="preserve">When </w:t>
      </w:r>
      <w:r>
        <w:rPr>
          <w:noProof/>
        </w:rPr>
        <w:t>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r w:rsidRPr="00943A5F">
        <w:rPr>
          <w:noProof/>
        </w:rPr>
        <w:t>.</w:t>
      </w:r>
    </w:p>
    <w:p w:rsidR="000129B2" w:rsidRDefault="000129B2" w:rsidP="000129B2">
      <w:pPr>
        <w:tabs>
          <w:tab w:val="clear" w:pos="794"/>
          <w:tab w:val="left" w:pos="400"/>
        </w:tabs>
        <w:ind w:left="400" w:hanging="400"/>
        <w:rPr>
          <w:noProof/>
        </w:rPr>
      </w:pPr>
      <w:r w:rsidRPr="00943A5F">
        <w:rPr>
          <w:noProof/>
        </w:rPr>
        <w:t>–</w:t>
      </w:r>
      <w:r w:rsidRPr="00943A5F">
        <w:rPr>
          <w:noProof/>
        </w:rPr>
        <w:tab/>
        <w:t xml:space="preserve">When </w:t>
      </w:r>
      <w:r>
        <w:rPr>
          <w:noProof/>
        </w:rPr>
        <w:t xml:space="preserve">a non-nested decoding unit information SEI message is present in an access unit, it shall not follow any other SEI </w:t>
      </w:r>
      <w:r w:rsidRPr="002A792E">
        <w:rPr>
          <w:noProof/>
        </w:rPr>
        <w:t xml:space="preserve">message </w:t>
      </w:r>
      <w:r>
        <w:rPr>
          <w:noProof/>
        </w:rPr>
        <w:t>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r w:rsidRPr="00943A5F">
        <w:rPr>
          <w:noProof/>
        </w:rPr>
        <w:t>.</w:t>
      </w:r>
    </w:p>
    <w:p w:rsidR="000129B2" w:rsidRDefault="000129B2" w:rsidP="000129B2">
      <w:pPr>
        <w:tabs>
          <w:tab w:val="clear" w:pos="794"/>
          <w:tab w:val="left" w:pos="400"/>
        </w:tabs>
        <w:ind w:left="400" w:hanging="400"/>
        <w:rPr>
          <w:noProof/>
        </w:rPr>
      </w:pPr>
      <w:r w:rsidRPr="00943A5F">
        <w:rPr>
          <w:noProof/>
        </w:rPr>
        <w:t>–</w:t>
      </w:r>
      <w:r w:rsidRPr="00943A5F">
        <w:rPr>
          <w:noProof/>
        </w:rPr>
        <w:tab/>
        <w:t xml:space="preserve">When </w:t>
      </w:r>
      <w:r>
        <w:rPr>
          <w:noProof/>
        </w:rPr>
        <w:t>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r w:rsidRPr="00943A5F">
        <w:rPr>
          <w:noProof/>
        </w:rPr>
        <w:t>.</w:t>
      </w:r>
    </w:p>
    <w:p w:rsidR="007776D2" w:rsidRDefault="007776D2" w:rsidP="007776D2">
      <w:pPr>
        <w:tabs>
          <w:tab w:val="clear" w:pos="794"/>
          <w:tab w:val="left" w:pos="400"/>
        </w:tabs>
        <w:ind w:left="400" w:hanging="400"/>
        <w:rPr>
          <w:ins w:id="1479" w:author="Author"/>
          <w:noProof/>
        </w:rPr>
      </w:pPr>
      <w:ins w:id="1480" w:author="Author">
        <w:r w:rsidRPr="00943A5F">
          <w:rPr>
            <w:noProof/>
          </w:rPr>
          <w:t>–</w:t>
        </w:r>
        <w:r w:rsidRPr="00943A5F">
          <w:rPr>
            <w:noProof/>
          </w:rPr>
          <w:tab/>
        </w:r>
        <w:r w:rsidR="002E4637">
          <w:rPr>
            <w:noProof/>
          </w:rPr>
          <w:t>When</w:t>
        </w:r>
        <w:r w:rsidR="003A51DF">
          <w:rPr>
            <w:noProof/>
          </w:rPr>
          <w:t xml:space="preserve"> payloadType is equal to 0 (buffering period), 1 (picture timing), or 130 (decoding unit information) for an SEI message, nested or non-nested, </w:t>
        </w:r>
        <w:r w:rsidR="005D486F">
          <w:rPr>
            <w:noProof/>
          </w:rPr>
          <w:t xml:space="preserve">within the access unit, </w:t>
        </w:r>
        <w:r>
          <w:rPr>
            <w:noProof/>
          </w:rPr>
          <w:t xml:space="preserve">the SEI NAL unit contaning the SEI message shall precede all NAL units of </w:t>
        </w:r>
        <w:r w:rsidR="005D486F">
          <w:rPr>
            <w:noProof/>
          </w:rPr>
          <w:t>any</w:t>
        </w:r>
        <w:r>
          <w:rPr>
            <w:noProof/>
          </w:rPr>
          <w:t xml:space="preserve"> picture unit that has nuh_layer_id greater than highestAppLayerId</w:t>
        </w:r>
        <w:r w:rsidR="003A51DF">
          <w:rPr>
            <w:noProof/>
          </w:rPr>
          <w:t>, where highestAppLayerId is the greatest value of nuh_layer_id of all the layers in all the operation points that the SEI message applies to</w:t>
        </w:r>
        <w:r w:rsidR="005D486F">
          <w:rPr>
            <w:noProof/>
          </w:rPr>
          <w:t>.</w:t>
        </w:r>
      </w:ins>
    </w:p>
    <w:p w:rsidR="003A51DF" w:rsidRDefault="003A51DF" w:rsidP="003A51DF">
      <w:pPr>
        <w:tabs>
          <w:tab w:val="clear" w:pos="794"/>
          <w:tab w:val="left" w:pos="400"/>
        </w:tabs>
        <w:ind w:left="400" w:hanging="400"/>
        <w:rPr>
          <w:ins w:id="1481" w:author="Author"/>
          <w:noProof/>
        </w:rPr>
      </w:pPr>
      <w:ins w:id="1482" w:author="Author">
        <w:r w:rsidRPr="00943A5F">
          <w:rPr>
            <w:noProof/>
          </w:rPr>
          <w:t>–</w:t>
        </w:r>
        <w:r w:rsidRPr="00943A5F">
          <w:rPr>
            <w:noProof/>
          </w:rPr>
          <w:tab/>
        </w:r>
        <w:r w:rsidR="002E4637">
          <w:rPr>
            <w:noProof/>
          </w:rPr>
          <w:t xml:space="preserve">When payloadType is equal to 2, 3, 6, 9, 15, 16, 17, 19, 22, 23, 45, 47, 128, 131, 132, or 134 (i.e. one of the SEI messages that have payloadType not equal to </w:t>
        </w:r>
        <w:r w:rsidR="002E4637" w:rsidRPr="009B2F85">
          <w:rPr>
            <w:noProof/>
          </w:rPr>
          <w:t>any of</w:t>
        </w:r>
        <w:r w:rsidR="002E4637">
          <w:rPr>
            <w:noProof/>
          </w:rPr>
          <w:t xml:space="preserve"> 0, 1, 4, 5, 130, and 133)</w:t>
        </w:r>
        <w:r>
          <w:rPr>
            <w:noProof/>
          </w:rPr>
          <w:t xml:space="preserve"> for an SEI message, nested or non-nested, within the access unit, the SEI NAL unit contaning the SEI message shall precede all NAL units of any picture unit that has nuh_layer_id greater than highestAppLayerId, where highestAppLayerId is the greatest value of nuh_layer_id of all the layers that the SEI message applies.</w:t>
        </w:r>
      </w:ins>
    </w:p>
    <w:p w:rsidR="000129B2" w:rsidRDefault="000129B2" w:rsidP="000129B2">
      <w:pPr>
        <w:rPr>
          <w:noProof/>
        </w:rPr>
      </w:pPr>
      <w:del w:id="1483" w:author="Author">
        <w:r w:rsidDel="00D73656">
          <w:rPr>
            <w:noProof/>
          </w:rPr>
          <w:delText>For a non-nested SEI message, depending on the value of payloadType, t</w:delText>
        </w:r>
      </w:del>
      <w:ins w:id="1484" w:author="Author">
        <w:r w:rsidR="00D73656">
          <w:rPr>
            <w:noProof/>
          </w:rPr>
          <w:t>T</w:t>
        </w:r>
      </w:ins>
      <w:r>
        <w:rPr>
          <w:noProof/>
        </w:rPr>
        <w:t>he following applies</w:t>
      </w:r>
      <w:ins w:id="1485" w:author="Author">
        <w:r w:rsidR="001A4A1D">
          <w:rPr>
            <w:noProof/>
          </w:rPr>
          <w:t xml:space="preserve"> </w:t>
        </w:r>
        <w:r w:rsidR="001A4A1D" w:rsidRPr="001A4A1D">
          <w:rPr>
            <w:noProof/>
          </w:rPr>
          <w:t>on the applicable operation point</w:t>
        </w:r>
        <w:r w:rsidR="008C6B0F">
          <w:rPr>
            <w:noProof/>
          </w:rPr>
          <w:t>s</w:t>
        </w:r>
        <w:r w:rsidR="001A4A1D" w:rsidRPr="001A4A1D">
          <w:rPr>
            <w:noProof/>
          </w:rPr>
          <w:t xml:space="preserve"> or layers</w:t>
        </w:r>
        <w:r w:rsidR="00D73656">
          <w:rPr>
            <w:noProof/>
          </w:rPr>
          <w:t xml:space="preserve"> of SEI messages</w:t>
        </w:r>
      </w:ins>
      <w:r>
        <w:rPr>
          <w:noProof/>
        </w:rPr>
        <w:t>:</w:t>
      </w:r>
    </w:p>
    <w:p w:rsidR="000129B2" w:rsidRPr="0011688A" w:rsidRDefault="000129B2" w:rsidP="000129B2">
      <w:pPr>
        <w:pStyle w:val="enumlev1"/>
        <w:spacing w:before="136"/>
        <w:ind w:left="403" w:hanging="403"/>
        <w:rPr>
          <w:noProof/>
        </w:rPr>
      </w:pPr>
      <w:r w:rsidRPr="00943A5F">
        <w:rPr>
          <w:noProof/>
        </w:rPr>
        <w:t>–</w:t>
      </w:r>
      <w:r w:rsidRPr="00943A5F">
        <w:rPr>
          <w:noProof/>
        </w:rPr>
        <w:tab/>
      </w:r>
      <w:ins w:id="1486" w:author="Author">
        <w:r w:rsidR="00867340">
          <w:rPr>
            <w:noProof/>
          </w:rPr>
          <w:t>For a non-nested SEI message, when</w:t>
        </w:r>
      </w:ins>
      <w:del w:id="1487" w:author="Author">
        <w:r w:rsidDel="00867340">
          <w:rPr>
            <w:noProof/>
          </w:rPr>
          <w:delText>If</w:delText>
        </w:r>
      </w:del>
      <w:r>
        <w:rPr>
          <w:noProof/>
        </w:rPr>
        <w:t xml:space="preserve"> payloadType is equal to 0 (buffering period), 1 (picture timing), or 130 (decoding unit information), the non-nested SEI message applies to the operation point that has OpTid </w:t>
      </w:r>
      <w:r>
        <w:rPr>
          <w:noProof/>
          <w:lang w:eastAsia="ko-KR"/>
        </w:rPr>
        <w:t xml:space="preserve">equal to the greatest value of nuh_temporal_id_plus1 among all VCL NAL units in the bitstream, and that has </w:t>
      </w:r>
      <w:r>
        <w:rPr>
          <w:bCs/>
          <w:noProof/>
          <w:szCs w:val="22"/>
        </w:rPr>
        <w:t xml:space="preserve">OpLayerIdList </w:t>
      </w:r>
      <w:r>
        <w:rPr>
          <w:noProof/>
          <w:lang w:eastAsia="ko-KR"/>
        </w:rPr>
        <w:t>containing all values of nuh_layer_id in all VCL units in the bitstream</w:t>
      </w:r>
      <w:r>
        <w:rPr>
          <w:noProof/>
        </w:rPr>
        <w:t>.</w:t>
      </w:r>
    </w:p>
    <w:p w:rsidR="000129B2" w:rsidRDefault="000129B2" w:rsidP="000129B2">
      <w:pPr>
        <w:pStyle w:val="enumlev1"/>
        <w:spacing w:before="136"/>
        <w:ind w:left="403" w:hanging="403"/>
        <w:rPr>
          <w:ins w:id="1488" w:author="Author"/>
          <w:noProof/>
        </w:rPr>
      </w:pPr>
      <w:r w:rsidRPr="00943A5F">
        <w:rPr>
          <w:noProof/>
        </w:rPr>
        <w:t>–</w:t>
      </w:r>
      <w:r w:rsidRPr="00943A5F">
        <w:rPr>
          <w:noProof/>
        </w:rPr>
        <w:tab/>
      </w:r>
      <w:ins w:id="1489" w:author="Author">
        <w:r w:rsidR="00867340">
          <w:rPr>
            <w:noProof/>
          </w:rPr>
          <w:t xml:space="preserve">For a non-nested SEI message, </w:t>
        </w:r>
      </w:ins>
      <w:del w:id="1490" w:author="Author">
        <w:r w:rsidDel="00867340">
          <w:rPr>
            <w:noProof/>
          </w:rPr>
          <w:delText xml:space="preserve">Otherwise, </w:delText>
        </w:r>
      </w:del>
      <w:r>
        <w:rPr>
          <w:noProof/>
        </w:rPr>
        <w:t xml:space="preserve">when payloadType is equal to 2, 3, 6, 9, 15, 16, 17, 19, 22, 23, 45, 47, 128, 131, </w:t>
      </w:r>
      <w:ins w:id="1491" w:author="Author">
        <w:r w:rsidR="002A792E">
          <w:rPr>
            <w:noProof/>
          </w:rPr>
          <w:t xml:space="preserve">132, </w:t>
        </w:r>
      </w:ins>
      <w:r>
        <w:rPr>
          <w:noProof/>
        </w:rPr>
        <w:t xml:space="preserve">or 134 (i.e. one of the SEI messages that have payloadType not equal to </w:t>
      </w:r>
      <w:ins w:id="1492" w:author="Author">
        <w:r w:rsidR="001A4A1D" w:rsidRPr="009B2F85">
          <w:rPr>
            <w:noProof/>
          </w:rPr>
          <w:t>any of</w:t>
        </w:r>
        <w:r w:rsidR="001A4A1D">
          <w:rPr>
            <w:noProof/>
          </w:rPr>
          <w:t xml:space="preserve"> </w:t>
        </w:r>
      </w:ins>
      <w:r>
        <w:rPr>
          <w:noProof/>
        </w:rPr>
        <w:t xml:space="preserve">0, 1, </w:t>
      </w:r>
      <w:ins w:id="1493" w:author="Author">
        <w:r w:rsidR="001A4A1D">
          <w:rPr>
            <w:noProof/>
          </w:rPr>
          <w:t xml:space="preserve">4, 5, </w:t>
        </w:r>
      </w:ins>
      <w:del w:id="1494" w:author="Author">
        <w:r w:rsidDel="001A4A1D">
          <w:rPr>
            <w:noProof/>
          </w:rPr>
          <w:delText xml:space="preserve">or </w:delText>
        </w:r>
      </w:del>
      <w:r>
        <w:rPr>
          <w:noProof/>
        </w:rPr>
        <w:t>130</w:t>
      </w:r>
      <w:ins w:id="1495" w:author="Author">
        <w:r w:rsidR="001A4A1D">
          <w:rPr>
            <w:noProof/>
          </w:rPr>
          <w:t>, and 133</w:t>
        </w:r>
      </w:ins>
      <w:del w:id="1496" w:author="Author">
        <w:r w:rsidDel="009B2F85">
          <w:rPr>
            <w:noProof/>
          </w:rPr>
          <w:delText>, and that are allowed to be nested SEI messages</w:delText>
        </w:r>
      </w:del>
      <w:r>
        <w:rPr>
          <w:noProof/>
        </w:rPr>
        <w:t xml:space="preserve">), the non-nested SEI message applies to the layer for which the VCL NAL units have </w:t>
      </w:r>
      <w:r w:rsidRPr="00943A5F">
        <w:rPr>
          <w:noProof/>
        </w:rPr>
        <w:t>nuh_</w:t>
      </w:r>
      <w:r>
        <w:rPr>
          <w:noProof/>
          <w:lang w:eastAsia="ko-KR"/>
        </w:rPr>
        <w:t>layer_id</w:t>
      </w:r>
      <w:r w:rsidRPr="00943A5F">
        <w:rPr>
          <w:noProof/>
        </w:rPr>
        <w:t xml:space="preserve"> equal to </w:t>
      </w:r>
      <w:r>
        <w:rPr>
          <w:noProof/>
        </w:rPr>
        <w:t xml:space="preserve">the </w:t>
      </w:r>
      <w:r>
        <w:rPr>
          <w:noProof/>
          <w:lang w:eastAsia="ko-KR"/>
        </w:rPr>
        <w:t>nuh_layer_id of the SEI NAL unit containing the SEI message</w:t>
      </w:r>
      <w:r>
        <w:rPr>
          <w:noProof/>
        </w:rPr>
        <w:t>.</w:t>
      </w:r>
    </w:p>
    <w:p w:rsidR="009B2F85" w:rsidRPr="0011688A" w:rsidRDefault="009B2F85" w:rsidP="000129B2">
      <w:pPr>
        <w:pStyle w:val="enumlev1"/>
        <w:spacing w:before="136"/>
        <w:ind w:left="403" w:hanging="403"/>
        <w:rPr>
          <w:noProof/>
        </w:rPr>
      </w:pPr>
      <w:ins w:id="1497" w:author="Author">
        <w:r w:rsidRPr="00943A5F">
          <w:rPr>
            <w:noProof/>
          </w:rPr>
          <w:lastRenderedPageBreak/>
          <w:t>–</w:t>
        </w:r>
        <w:r w:rsidRPr="00943A5F">
          <w:rPr>
            <w:noProof/>
          </w:rPr>
          <w:tab/>
        </w:r>
        <w:r>
          <w:rPr>
            <w:noProof/>
          </w:rPr>
          <w:t>An active parameter sets SEI message</w:t>
        </w:r>
        <w:r w:rsidR="00637988">
          <w:rPr>
            <w:noProof/>
          </w:rPr>
          <w:t>, which cannot be nested,</w:t>
        </w:r>
        <w:r>
          <w:rPr>
            <w:noProof/>
          </w:rPr>
          <w:t xml:space="preserve"> applies to all layers in the bitstream.</w:t>
        </w:r>
      </w:ins>
    </w:p>
    <w:p w:rsidR="00637988" w:rsidRPr="00637988" w:rsidRDefault="00637988" w:rsidP="00637988">
      <w:pPr>
        <w:pStyle w:val="enumlev1"/>
        <w:spacing w:before="136"/>
        <w:ind w:left="403" w:hanging="403"/>
        <w:rPr>
          <w:ins w:id="1498" w:author="Author"/>
          <w:noProof/>
        </w:rPr>
      </w:pPr>
      <w:ins w:id="1499" w:author="Author">
        <w:r w:rsidRPr="00943A5F">
          <w:rPr>
            <w:noProof/>
          </w:rPr>
          <w:t>–</w:t>
        </w:r>
        <w:r w:rsidRPr="00943A5F">
          <w:rPr>
            <w:noProof/>
          </w:rPr>
          <w:tab/>
        </w:r>
        <w:r>
          <w:rPr>
            <w:noProof/>
          </w:rPr>
          <w:t>When frame_field_info_present_flag is equal to 1 for a picture timing information SEI message, nested or non-nested, the frame field information carried in the syntax elements pic_struct, source_scan_type, and duplicate_flag applies to all the layers in all the operation points that the picture timing SEI message applies to.</w:t>
        </w:r>
      </w:ins>
    </w:p>
    <w:p w:rsidR="000129B2" w:rsidRDefault="000129B2" w:rsidP="000129B2">
      <w:pPr>
        <w:rPr>
          <w:noProof/>
        </w:rPr>
      </w:pPr>
      <w:r w:rsidRPr="00C91CBF">
        <w:rPr>
          <w:noProof/>
        </w:rPr>
        <w:t xml:space="preserve">It is a requirement of bitstream conformance that </w:t>
      </w:r>
      <w:r>
        <w:rPr>
          <w:noProof/>
        </w:rPr>
        <w:t>t</w:t>
      </w:r>
      <w:r w:rsidRPr="005C7DEC">
        <w:rPr>
          <w:noProof/>
        </w:rPr>
        <w:t>he</w:t>
      </w:r>
      <w:r>
        <w:rPr>
          <w:noProof/>
        </w:rPr>
        <w:t xml:space="preserve"> following restrictions apply on nesting of SEI messages:</w:t>
      </w:r>
    </w:p>
    <w:p w:rsidR="000129B2" w:rsidRPr="0011688A" w:rsidRDefault="000129B2" w:rsidP="000129B2">
      <w:pPr>
        <w:pStyle w:val="enumlev1"/>
        <w:spacing w:before="136"/>
        <w:ind w:left="403" w:hanging="403"/>
        <w:rPr>
          <w:noProof/>
        </w:rPr>
      </w:pPr>
      <w:r w:rsidRPr="00943A5F">
        <w:rPr>
          <w:noProof/>
        </w:rPr>
        <w:t>–</w:t>
      </w:r>
      <w:r w:rsidRPr="00943A5F">
        <w:rPr>
          <w:noProof/>
        </w:rPr>
        <w:tab/>
      </w:r>
      <w:ins w:id="1500" w:author="Author">
        <w:r w:rsidR="004C3127">
          <w:rPr>
            <w:noProof/>
          </w:rPr>
          <w:t xml:space="preserve">An SEI message that has payloadType equal to </w:t>
        </w:r>
        <w:r w:rsidR="00387168">
          <w:rPr>
            <w:noProof/>
          </w:rPr>
          <w:t xml:space="preserve">129 (active parameter sets), 132 (decoded picture hash), </w:t>
        </w:r>
        <w:r w:rsidR="00F1594A">
          <w:rPr>
            <w:noProof/>
          </w:rPr>
          <w:t xml:space="preserve">and </w:t>
        </w:r>
        <w:r w:rsidR="004C3127">
          <w:rPr>
            <w:noProof/>
          </w:rPr>
          <w:t>133 (</w:t>
        </w:r>
      </w:ins>
      <w:del w:id="1501" w:author="Author">
        <w:r w:rsidDel="004C3127">
          <w:rPr>
            <w:noProof/>
          </w:rPr>
          <w:delText xml:space="preserve">A </w:delText>
        </w:r>
      </w:del>
      <w:r>
        <w:rPr>
          <w:noProof/>
        </w:rPr>
        <w:t>scalable nesting</w:t>
      </w:r>
      <w:ins w:id="1502" w:author="Author">
        <w:r w:rsidR="004C3127">
          <w:rPr>
            <w:noProof/>
          </w:rPr>
          <w:t>)</w:t>
        </w:r>
      </w:ins>
      <w:del w:id="1503" w:author="Author">
        <w:r w:rsidDel="004C3127">
          <w:rPr>
            <w:noProof/>
          </w:rPr>
          <w:delText xml:space="preserve"> SEI message</w:delText>
        </w:r>
      </w:del>
      <w:r>
        <w:rPr>
          <w:noProof/>
        </w:rPr>
        <w:t xml:space="preserve"> shall not be nested in a scalable nesting SEI message.</w:t>
      </w:r>
    </w:p>
    <w:p w:rsidR="000129B2" w:rsidRPr="0011688A" w:rsidRDefault="000129B2" w:rsidP="000129B2">
      <w:pPr>
        <w:pStyle w:val="enumlev1"/>
        <w:spacing w:before="136"/>
        <w:ind w:left="403" w:hanging="403"/>
        <w:rPr>
          <w:noProof/>
        </w:rPr>
      </w:pPr>
      <w:r w:rsidRPr="00943A5F">
        <w:rPr>
          <w:noProof/>
        </w:rPr>
        <w:t>–</w:t>
      </w:r>
      <w:r w:rsidRPr="00943A5F">
        <w:rPr>
          <w:noProof/>
        </w:rPr>
        <w:tab/>
      </w:r>
      <w:r>
        <w:rPr>
          <w:noProof/>
        </w:rPr>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2E4637" w:rsidRDefault="002E4637" w:rsidP="002E4637">
      <w:pPr>
        <w:pStyle w:val="enumlev1"/>
        <w:spacing w:before="136"/>
        <w:ind w:left="403" w:hanging="403"/>
        <w:rPr>
          <w:ins w:id="1504" w:author="Author"/>
          <w:noProof/>
        </w:rPr>
      </w:pPr>
      <w:ins w:id="1505" w:author="Author">
        <w:r w:rsidRPr="00943A5F">
          <w:rPr>
            <w:noProof/>
          </w:rPr>
          <w:t>–</w:t>
        </w:r>
        <w:r w:rsidRPr="00943A5F">
          <w:rPr>
            <w:noProof/>
          </w:rPr>
          <w:tab/>
        </w:r>
        <w:r>
          <w:rPr>
            <w:noProof/>
          </w:rPr>
          <w:t>When a scalable nesting SEI message contains a buffering period SEI message, a picture timing SEI message, or a decoding unit information SEI message, the value of bitstream_subset_flag of the scalable nesting SEI message shall be equal to 1.</w:t>
        </w:r>
      </w:ins>
    </w:p>
    <w:p w:rsidR="002E4637" w:rsidRDefault="002E4637" w:rsidP="002E4637">
      <w:pPr>
        <w:pStyle w:val="enumlev1"/>
        <w:spacing w:before="136"/>
        <w:ind w:left="403" w:hanging="403"/>
        <w:rPr>
          <w:ins w:id="1506" w:author="Author"/>
          <w:noProof/>
        </w:rPr>
      </w:pPr>
      <w:ins w:id="1507" w:author="Author">
        <w:r w:rsidRPr="00943A5F">
          <w:rPr>
            <w:noProof/>
          </w:rPr>
          <w:t>–</w:t>
        </w:r>
        <w:r w:rsidRPr="00943A5F">
          <w:rPr>
            <w:noProof/>
          </w:rPr>
          <w:tab/>
        </w:r>
        <w:r>
          <w:rPr>
            <w:noProof/>
          </w:rPr>
          <w:t xml:space="preserve">When a scalable nesting SEI message contains an SEI message that has payloadType equal to 2, 3, 6, 9, 15, 16, 17, 19, 22, 23, 45, 47, 128, 131, 132, or 134 (i.e. one of the SEI messages that have payloadType not equal to </w:t>
        </w:r>
        <w:r w:rsidRPr="009B2F85">
          <w:rPr>
            <w:noProof/>
          </w:rPr>
          <w:t>any of</w:t>
        </w:r>
        <w:r>
          <w:rPr>
            <w:noProof/>
          </w:rPr>
          <w:t xml:space="preserve"> 0, 1, 4, 5, 130, and 133), the value of bitstream_subset_flag of the scalable nesting SEI message shall be equal to 0.</w:t>
        </w:r>
      </w:ins>
    </w:p>
    <w:p w:rsidR="002A792E" w:rsidRDefault="002A792E" w:rsidP="002A792E">
      <w:pPr>
        <w:rPr>
          <w:ins w:id="1508" w:author="Author"/>
          <w:noProof/>
        </w:rPr>
      </w:pPr>
      <w:ins w:id="1509" w:author="Author">
        <w:r w:rsidRPr="000E7CEF">
          <w:rPr>
            <w:noProof/>
          </w:rPr>
          <w:t>It is a requirement of bitstream conformance that the following restrictions apply on the values of nuh_layer_id and TemporalId of SEI NAL units:</w:t>
        </w:r>
      </w:ins>
    </w:p>
    <w:p w:rsidR="000129B2" w:rsidRDefault="000129B2" w:rsidP="000129B2">
      <w:pPr>
        <w:pStyle w:val="enumlev1"/>
        <w:spacing w:before="136"/>
        <w:ind w:left="403" w:hanging="403"/>
        <w:rPr>
          <w:noProof/>
        </w:rPr>
      </w:pPr>
      <w:r w:rsidRPr="00943A5F">
        <w:rPr>
          <w:noProof/>
        </w:rPr>
        <w:t>–</w:t>
      </w:r>
      <w:r w:rsidRPr="00943A5F">
        <w:rPr>
          <w:noProof/>
        </w:rPr>
        <w:tab/>
      </w:r>
      <w:r>
        <w:rPr>
          <w:noProof/>
        </w:rPr>
        <w:t>When a non-nested SEI message has payloadType equal to 2, 3, 6, 9, 15, 16, 17, 19, 22, 23, 45, 47, 128, 131</w:t>
      </w:r>
      <w:ins w:id="1510" w:author="Author">
        <w:r w:rsidR="002A792E">
          <w:rPr>
            <w:noProof/>
          </w:rPr>
          <w:t>, 132</w:t>
        </w:r>
      </w:ins>
      <w:r>
        <w:rPr>
          <w:noProof/>
        </w:rPr>
        <w:t xml:space="preserve">, or 134 (i.e. one of the SEI messages that have payloadType not equal to </w:t>
      </w:r>
      <w:ins w:id="1511" w:author="Author">
        <w:r w:rsidR="002A792E">
          <w:rPr>
            <w:noProof/>
          </w:rPr>
          <w:t xml:space="preserve">any of </w:t>
        </w:r>
      </w:ins>
      <w:r>
        <w:rPr>
          <w:noProof/>
        </w:rPr>
        <w:t xml:space="preserve">0, 1, </w:t>
      </w:r>
      <w:ins w:id="1512" w:author="Author">
        <w:r w:rsidR="000E7CEF">
          <w:rPr>
            <w:noProof/>
          </w:rPr>
          <w:t xml:space="preserve">4, 5, </w:t>
        </w:r>
        <w:r w:rsidR="00C329DB">
          <w:rPr>
            <w:noProof/>
          </w:rPr>
          <w:t xml:space="preserve">129, </w:t>
        </w:r>
      </w:ins>
      <w:del w:id="1513" w:author="Author">
        <w:r w:rsidDel="000E7CEF">
          <w:rPr>
            <w:noProof/>
          </w:rPr>
          <w:delText xml:space="preserve">or </w:delText>
        </w:r>
      </w:del>
      <w:r>
        <w:rPr>
          <w:noProof/>
        </w:rPr>
        <w:t>130, and</w:t>
      </w:r>
      <w:ins w:id="1514" w:author="Author">
        <w:r w:rsidR="000E7CEF">
          <w:rPr>
            <w:noProof/>
          </w:rPr>
          <w:t xml:space="preserve"> 133</w:t>
        </w:r>
      </w:ins>
      <w:del w:id="1515" w:author="Author">
        <w:r w:rsidDel="009B2F85">
          <w:rPr>
            <w:noProof/>
          </w:rPr>
          <w:delText xml:space="preserve"> that are allowed to be nested SEI messages</w:delText>
        </w:r>
      </w:del>
      <w:r>
        <w:rPr>
          <w:noProof/>
        </w:rPr>
        <w:t xml:space="preserve">), the SEI NAL unit containing the non-nested SEI </w:t>
      </w:r>
      <w:r w:rsidRPr="001C3045">
        <w:rPr>
          <w:noProof/>
        </w:rPr>
        <w:t xml:space="preserve">message shall have </w:t>
      </w:r>
      <w:r w:rsidRPr="009E5DDE">
        <w:rPr>
          <w:noProof/>
        </w:rPr>
        <w:t>TemporalId equal to the TemporalId of the access unit containing the SEI NAL unit</w:t>
      </w:r>
      <w:r w:rsidRPr="001C3045">
        <w:rPr>
          <w:noProof/>
        </w:rPr>
        <w:t>.</w:t>
      </w:r>
    </w:p>
    <w:p w:rsidR="000E7CEF" w:rsidRPr="000E7CEF" w:rsidRDefault="000E7CEF" w:rsidP="000E7CEF">
      <w:pPr>
        <w:pStyle w:val="enumlev1"/>
        <w:spacing w:before="136"/>
        <w:ind w:left="403" w:hanging="403"/>
        <w:rPr>
          <w:ins w:id="1516" w:author="Author"/>
          <w:noProof/>
        </w:rPr>
      </w:pPr>
      <w:ins w:id="1517" w:author="Author">
        <w:r w:rsidRPr="000E7CEF">
          <w:rPr>
            <w:noProof/>
          </w:rPr>
          <w:t>–</w:t>
        </w:r>
        <w:r w:rsidRPr="000E7CEF">
          <w:rPr>
            <w:noProof/>
          </w:rPr>
          <w:tab/>
          <w:t>When a non-nested SEI message has payloadType equal to 0, 1, 129</w:t>
        </w:r>
        <w:r w:rsidR="005B7DF9">
          <w:rPr>
            <w:noProof/>
          </w:rPr>
          <w:t>, or 130</w:t>
        </w:r>
        <w:r w:rsidRPr="000E7CEF">
          <w:rPr>
            <w:noProof/>
          </w:rPr>
          <w:t>, the SEI NAL unit containing the non-nested SEI message shall have nuh_layer_id equal to 0.</w:t>
        </w:r>
      </w:ins>
    </w:p>
    <w:p w:rsidR="000E7CEF" w:rsidRDefault="000E7CEF" w:rsidP="000E7CEF">
      <w:pPr>
        <w:pStyle w:val="enumlev1"/>
        <w:spacing w:before="136"/>
        <w:ind w:left="403" w:hanging="403"/>
        <w:rPr>
          <w:ins w:id="1518" w:author="Author"/>
          <w:noProof/>
        </w:rPr>
      </w:pPr>
      <w:ins w:id="1519" w:author="Author">
        <w:r w:rsidRPr="000E7CEF">
          <w:rPr>
            <w:noProof/>
          </w:rPr>
          <w:t>–</w:t>
        </w:r>
        <w:r w:rsidRPr="000E7CEF">
          <w:rPr>
            <w:noProof/>
          </w:rPr>
          <w:tab/>
          <w:t>When a non-nested SEI message has payloadType equal to 2, 3, 6, 9, 15, 16, 17, 19, 22, 23, 45, 47, 128, 131, 132, or 134</w:t>
        </w:r>
        <w:r w:rsidR="005B7DF9">
          <w:rPr>
            <w:noProof/>
          </w:rPr>
          <w:t xml:space="preserve"> (i.e. one of the SEI messages that have payloadType not equal to any of 0, 1, 129, 130, and 133)</w:t>
        </w:r>
        <w:r w:rsidRPr="000E7CEF">
          <w:rPr>
            <w:noProof/>
          </w:rPr>
          <w:t xml:space="preserve">, the SEI NAL unit containing the non-nested SEI message shall have nuh_layer_id equal to the nuh_layer_id </w:t>
        </w:r>
        <w:r w:rsidR="00463816">
          <w:rPr>
            <w:noProof/>
          </w:rPr>
          <w:t xml:space="preserve">of the </w:t>
        </w:r>
        <w:r w:rsidRPr="000E7CEF">
          <w:rPr>
            <w:noProof/>
          </w:rPr>
          <w:t>SEI NAL unit's associated VCL NAL unit.</w:t>
        </w:r>
      </w:ins>
    </w:p>
    <w:p w:rsidR="000B326A" w:rsidRPr="00943A5F" w:rsidRDefault="000B326A" w:rsidP="000B326A">
      <w:pPr>
        <w:pStyle w:val="Note1"/>
        <w:rPr>
          <w:ins w:id="1520" w:author="Author"/>
          <w:noProof/>
        </w:rPr>
      </w:pPr>
      <w:ins w:id="1521" w:author="Author">
        <w:r w:rsidRPr="00943A5F">
          <w:rPr>
            <w:noProof/>
          </w:rPr>
          <w:t>NOTE </w:t>
        </w:r>
        <w:r>
          <w:rPr>
            <w:noProof/>
          </w:rPr>
          <w:t>4</w:t>
        </w:r>
        <w:r w:rsidRPr="00943A5F">
          <w:rPr>
            <w:noProof/>
          </w:rPr>
          <w:t> – </w:t>
        </w:r>
        <w:r>
          <w:rPr>
            <w:noProof/>
          </w:rPr>
          <w:t>For an SEI NAL unit containing a scalable nesting SEI message, the values of TemporalId and nuh_layer_id should be set equal to the lowest value of TemporalId and nuh_layer_id, respectivley, of all the sub-layers or operation points the nested SEI messages apply to.</w:t>
        </w:r>
      </w:ins>
    </w:p>
    <w:p w:rsidR="000129B2" w:rsidRDefault="000129B2" w:rsidP="000129B2">
      <w:pPr>
        <w:rPr>
          <w:noProof/>
        </w:rPr>
      </w:pPr>
      <w:r w:rsidRPr="00C91CBF">
        <w:rPr>
          <w:noProof/>
        </w:rPr>
        <w:t xml:space="preserve">It is a requirement of bitstream conformance that </w:t>
      </w:r>
      <w:r>
        <w:rPr>
          <w:noProof/>
        </w:rPr>
        <w:t>the following restrictions apply on the presence of SEI messages between two VCL NAL units of a</w:t>
      </w:r>
      <w:del w:id="1522" w:author="Author">
        <w:r w:rsidDel="003630E2">
          <w:rPr>
            <w:noProof/>
          </w:rPr>
          <w:delText>n</w:delText>
        </w:r>
      </w:del>
      <w:r>
        <w:rPr>
          <w:noProof/>
        </w:rPr>
        <w:t xml:space="preserve"> </w:t>
      </w:r>
      <w:del w:id="1523" w:author="Author">
        <w:r w:rsidDel="003630E2">
          <w:rPr>
            <w:noProof/>
          </w:rPr>
          <w:delText>access unit</w:delText>
        </w:r>
      </w:del>
      <w:ins w:id="1524" w:author="Author">
        <w:r w:rsidR="003630E2">
          <w:rPr>
            <w:noProof/>
          </w:rPr>
          <w:t>picture</w:t>
        </w:r>
      </w:ins>
      <w:r>
        <w:rPr>
          <w:noProof/>
        </w:rPr>
        <w:t>:</w:t>
      </w:r>
    </w:p>
    <w:p w:rsidR="000129B2" w:rsidRPr="000E7CEF" w:rsidRDefault="000129B2" w:rsidP="000129B2">
      <w:pPr>
        <w:pStyle w:val="enumlev1"/>
        <w:spacing w:before="136"/>
        <w:ind w:left="403" w:hanging="403"/>
        <w:rPr>
          <w:noProof/>
        </w:rPr>
      </w:pPr>
      <w:r w:rsidRPr="00943A5F">
        <w:rPr>
          <w:noProof/>
        </w:rPr>
        <w:t>–</w:t>
      </w:r>
      <w:r w:rsidRPr="00943A5F">
        <w:rPr>
          <w:noProof/>
        </w:rPr>
        <w:tab/>
      </w:r>
      <w:r>
        <w:rPr>
          <w:noProof/>
        </w:rPr>
        <w:t xml:space="preserve">When there is a prefix SEI message that has payloadType equal to 0, 1, 2, 3, 6, 9, 15, 16, 17, 19, 22, 23, 45, 47, 128, 129, or 131 (i.e. one of the prefix SEI messages that are not user data registered </w:t>
      </w:r>
      <w:r w:rsidRPr="00943A5F">
        <w:rPr>
          <w:noProof/>
        </w:rPr>
        <w:t>by Rec. ITU-T T.35 SEI message</w:t>
      </w:r>
      <w:r>
        <w:rPr>
          <w:noProof/>
        </w:rPr>
        <w:t>,</w:t>
      </w:r>
      <w:r w:rsidRPr="00943A5F">
        <w:rPr>
          <w:noProof/>
        </w:rPr>
        <w:t xml:space="preserve"> </w:t>
      </w:r>
      <w:r>
        <w:rPr>
          <w:noProof/>
        </w:rPr>
        <w:t xml:space="preserve">user data unregistered SEI message, decoding unit information SEI message, scalable nesting SEI message, or region refresh information SEI message) </w:t>
      </w:r>
      <w:ins w:id="1525" w:author="Author">
        <w:r w:rsidR="004748C2">
          <w:rPr>
            <w:noProof/>
          </w:rPr>
          <w:t xml:space="preserve">and applies to a picture of a layer layerA present </w:t>
        </w:r>
      </w:ins>
      <w:r>
        <w:rPr>
          <w:noProof/>
        </w:rPr>
        <w:t xml:space="preserve">between two VCL NAL </w:t>
      </w:r>
      <w:r w:rsidRPr="000E7CEF">
        <w:rPr>
          <w:noProof/>
        </w:rPr>
        <w:t xml:space="preserve">units of </w:t>
      </w:r>
      <w:del w:id="1526" w:author="Author">
        <w:r w:rsidRPr="000E7CEF" w:rsidDel="004748C2">
          <w:rPr>
            <w:noProof/>
          </w:rPr>
          <w:delText>a</w:delText>
        </w:r>
      </w:del>
      <w:ins w:id="1527" w:author="Author">
        <w:r w:rsidR="004748C2">
          <w:rPr>
            <w:noProof/>
          </w:rPr>
          <w:t>the</w:t>
        </w:r>
        <w:r w:rsidR="00442778">
          <w:rPr>
            <w:noProof/>
          </w:rPr>
          <w:t xml:space="preserve"> </w:t>
        </w:r>
      </w:ins>
      <w:del w:id="1528" w:author="Author">
        <w:r w:rsidRPr="000E7CEF" w:rsidDel="00442778">
          <w:rPr>
            <w:noProof/>
          </w:rPr>
          <w:delText>n access unit</w:delText>
        </w:r>
      </w:del>
      <w:ins w:id="1529" w:author="Author">
        <w:r w:rsidR="00442778">
          <w:rPr>
            <w:noProof/>
          </w:rPr>
          <w:t>picture</w:t>
        </w:r>
      </w:ins>
      <w:r w:rsidRPr="000E7CEF">
        <w:rPr>
          <w:noProof/>
        </w:rPr>
        <w:t xml:space="preserve"> in decoding order, there shall be a prefix SEI message </w:t>
      </w:r>
      <w:ins w:id="1530" w:author="Author">
        <w:r w:rsidR="004748C2">
          <w:rPr>
            <w:noProof/>
          </w:rPr>
          <w:t xml:space="preserve">that is </w:t>
        </w:r>
      </w:ins>
      <w:r w:rsidRPr="000E7CEF">
        <w:rPr>
          <w:noProof/>
        </w:rPr>
        <w:t xml:space="preserve">of the same type </w:t>
      </w:r>
      <w:ins w:id="1531" w:author="Author">
        <w:r w:rsidR="004748C2">
          <w:rPr>
            <w:noProof/>
          </w:rPr>
          <w:t xml:space="preserve">and applies to the layer layerA present </w:t>
        </w:r>
      </w:ins>
      <w:r w:rsidRPr="000E7CEF">
        <w:rPr>
          <w:noProof/>
        </w:rPr>
        <w:t xml:space="preserve">in the same access unit preceding the first VCL NAL unit of the </w:t>
      </w:r>
      <w:del w:id="1532" w:author="Author">
        <w:r w:rsidRPr="000E7CEF" w:rsidDel="00442778">
          <w:rPr>
            <w:noProof/>
          </w:rPr>
          <w:delText>access unit</w:delText>
        </w:r>
      </w:del>
      <w:ins w:id="1533" w:author="Author">
        <w:r w:rsidR="00442778">
          <w:rPr>
            <w:noProof/>
          </w:rPr>
          <w:t>picture</w:t>
        </w:r>
      </w:ins>
      <w:r w:rsidRPr="000E7CEF">
        <w:rPr>
          <w:noProof/>
        </w:rPr>
        <w:t>.</w:t>
      </w:r>
    </w:p>
    <w:p w:rsidR="000129B2" w:rsidRPr="000E7CEF" w:rsidRDefault="000129B2" w:rsidP="000129B2">
      <w:pPr>
        <w:pStyle w:val="enumlev1"/>
        <w:spacing w:before="136"/>
        <w:ind w:left="403" w:hanging="403"/>
        <w:rPr>
          <w:noProof/>
        </w:rPr>
      </w:pPr>
      <w:r w:rsidRPr="000E7CEF">
        <w:rPr>
          <w:noProof/>
        </w:rPr>
        <w:t>–</w:t>
      </w:r>
      <w:r w:rsidRPr="000E7CEF">
        <w:rPr>
          <w:noProof/>
        </w:rPr>
        <w:tab/>
        <w:t xml:space="preserve">When there is a suffix SEI message that has payloadType equal to 3 (filler payload), 17 (progressive refinement segment end), 22 (post filter hint), or 132 (decoded picture hash) </w:t>
      </w:r>
      <w:ins w:id="1534" w:author="Author">
        <w:r w:rsidR="004748C2">
          <w:rPr>
            <w:noProof/>
          </w:rPr>
          <w:t xml:space="preserve">and applies to a picture of a layer layerA present </w:t>
        </w:r>
      </w:ins>
      <w:r w:rsidRPr="000E7CEF">
        <w:rPr>
          <w:noProof/>
        </w:rPr>
        <w:t xml:space="preserve">between two VCL NAL units of </w:t>
      </w:r>
      <w:ins w:id="1535" w:author="Author">
        <w:r w:rsidR="004748C2">
          <w:rPr>
            <w:noProof/>
          </w:rPr>
          <w:t>the</w:t>
        </w:r>
      </w:ins>
      <w:del w:id="1536" w:author="Author">
        <w:r w:rsidRPr="000E7CEF" w:rsidDel="004748C2">
          <w:rPr>
            <w:noProof/>
          </w:rPr>
          <w:delText>a</w:delText>
        </w:r>
      </w:del>
      <w:ins w:id="1537" w:author="Author">
        <w:r w:rsidR="00442778">
          <w:rPr>
            <w:noProof/>
          </w:rPr>
          <w:t xml:space="preserve"> picture</w:t>
        </w:r>
      </w:ins>
      <w:del w:id="1538" w:author="Author">
        <w:r w:rsidRPr="000E7CEF" w:rsidDel="00442778">
          <w:rPr>
            <w:noProof/>
          </w:rPr>
          <w:delText>n access unit</w:delText>
        </w:r>
      </w:del>
      <w:r w:rsidRPr="000E7CEF">
        <w:rPr>
          <w:noProof/>
        </w:rPr>
        <w:t xml:space="preserve"> in decoding order, there shall be a suffix SEI message </w:t>
      </w:r>
      <w:ins w:id="1539" w:author="Author">
        <w:r w:rsidR="004748C2">
          <w:rPr>
            <w:noProof/>
          </w:rPr>
          <w:t xml:space="preserve">that is </w:t>
        </w:r>
      </w:ins>
      <w:r w:rsidRPr="000E7CEF">
        <w:rPr>
          <w:noProof/>
        </w:rPr>
        <w:t xml:space="preserve">of the same type </w:t>
      </w:r>
      <w:ins w:id="1540" w:author="Author">
        <w:r w:rsidR="004748C2">
          <w:rPr>
            <w:noProof/>
          </w:rPr>
          <w:t xml:space="preserve">and applies to the layer layerA present </w:t>
        </w:r>
      </w:ins>
      <w:r w:rsidRPr="000E7CEF">
        <w:rPr>
          <w:noProof/>
        </w:rPr>
        <w:t xml:space="preserve">in the same access unit succeeding the last VCL NAL unit of the </w:t>
      </w:r>
      <w:del w:id="1541" w:author="Author">
        <w:r w:rsidRPr="000E7CEF" w:rsidDel="00442778">
          <w:rPr>
            <w:noProof/>
          </w:rPr>
          <w:delText>access unit</w:delText>
        </w:r>
      </w:del>
      <w:ins w:id="1542" w:author="Author">
        <w:r w:rsidR="00442778">
          <w:rPr>
            <w:noProof/>
          </w:rPr>
          <w:t>picture</w:t>
        </w:r>
      </w:ins>
      <w:r w:rsidRPr="000E7CEF">
        <w:rPr>
          <w:noProof/>
        </w:rPr>
        <w:t>.</w:t>
      </w:r>
    </w:p>
    <w:p w:rsidR="000129B2" w:rsidRPr="000E7CEF" w:rsidRDefault="000129B2" w:rsidP="000129B2">
      <w:pPr>
        <w:rPr>
          <w:noProof/>
        </w:rPr>
      </w:pPr>
      <w:r w:rsidRPr="000E7CEF">
        <w:rPr>
          <w:noProof/>
        </w:rPr>
        <w:t>It is a requirement of bitstream conformance that the following restrictions apply on repetition of SEI messages:</w:t>
      </w:r>
    </w:p>
    <w:p w:rsidR="000129B2" w:rsidRPr="000E7CEF" w:rsidRDefault="000129B2" w:rsidP="000129B2">
      <w:pPr>
        <w:pStyle w:val="enumlev1"/>
        <w:spacing w:before="136"/>
        <w:ind w:left="403" w:hanging="403"/>
        <w:rPr>
          <w:noProof/>
        </w:rPr>
      </w:pPr>
      <w:r w:rsidRPr="000E7CEF">
        <w:rPr>
          <w:noProof/>
        </w:rPr>
        <w:t>–</w:t>
      </w:r>
      <w:r w:rsidRPr="000E7CEF">
        <w:rPr>
          <w:noProof/>
        </w:rPr>
        <w:tab/>
        <w:t xml:space="preserve">For each of the following payloadType values, there shall be less than or equal to 8 identical sei_payload( ) syntax structures within </w:t>
      </w:r>
      <w:ins w:id="1543" w:author="Author">
        <w:r w:rsidR="0022585D">
          <w:rPr>
            <w:noProof/>
          </w:rPr>
          <w:t>a picture unit</w:t>
        </w:r>
      </w:ins>
      <w:del w:id="1544" w:author="Author">
        <w:r w:rsidRPr="000E7CEF" w:rsidDel="0022585D">
          <w:rPr>
            <w:noProof/>
          </w:rPr>
          <w:delText>an access unit</w:delText>
        </w:r>
      </w:del>
      <w:r w:rsidRPr="000E7CEF">
        <w:rPr>
          <w:noProof/>
        </w:rPr>
        <w:t>: 0, 1, 2, 6, 9, 15, 16, 17, 19, 22, 23, 45, 47, 128, 129, 131, 132, and 133.</w:t>
      </w:r>
    </w:p>
    <w:p w:rsidR="000129B2" w:rsidRPr="000E7CEF" w:rsidRDefault="000129B2" w:rsidP="000129B2">
      <w:pPr>
        <w:pStyle w:val="enumlev1"/>
        <w:spacing w:before="136"/>
        <w:ind w:left="403" w:hanging="403"/>
        <w:rPr>
          <w:noProof/>
        </w:rPr>
      </w:pPr>
      <w:r w:rsidRPr="000E7CEF">
        <w:rPr>
          <w:noProof/>
        </w:rPr>
        <w:t>–</w:t>
      </w:r>
      <w:r w:rsidRPr="000E7CEF">
        <w:rPr>
          <w:noProof/>
        </w:rPr>
        <w:tab/>
        <w:t>There shall be less than or equal to 8 identical sei_payload( ) syntax structures with payloadType equal to 130 within a decoding unit.</w:t>
      </w:r>
    </w:p>
    <w:p w:rsidR="000129B2" w:rsidRDefault="000129B2" w:rsidP="000129B2">
      <w:pPr>
        <w:pStyle w:val="enumlev1"/>
        <w:spacing w:before="136"/>
        <w:ind w:left="403" w:hanging="403"/>
        <w:rPr>
          <w:noProof/>
        </w:rPr>
      </w:pPr>
      <w:r w:rsidRPr="000E7CEF">
        <w:rPr>
          <w:noProof/>
        </w:rPr>
        <w:t>–</w:t>
      </w:r>
      <w:r w:rsidRPr="000E7CEF">
        <w:rPr>
          <w:noProof/>
        </w:rPr>
        <w:tab/>
        <w:t xml:space="preserve">The number of identical sei_payload( ) syntax structures with payloadType equal to 134 in </w:t>
      </w:r>
      <w:ins w:id="1545" w:author="Author">
        <w:r w:rsidR="0022585D">
          <w:rPr>
            <w:noProof/>
          </w:rPr>
          <w:t>a picture unit</w:t>
        </w:r>
      </w:ins>
      <w:del w:id="1546" w:author="Author">
        <w:r w:rsidRPr="000E7CEF" w:rsidDel="0022585D">
          <w:rPr>
            <w:noProof/>
          </w:rPr>
          <w:delText>an access unit</w:delText>
        </w:r>
      </w:del>
      <w:r w:rsidRPr="000E7CEF">
        <w:rPr>
          <w:noProof/>
        </w:rPr>
        <w:t xml:space="preserve"> shall be less than or equal to the number of slice segments in the </w:t>
      </w:r>
      <w:ins w:id="1547" w:author="Author">
        <w:r w:rsidR="0022585D">
          <w:rPr>
            <w:noProof/>
          </w:rPr>
          <w:t>picture unit</w:t>
        </w:r>
      </w:ins>
      <w:del w:id="1548" w:author="Author">
        <w:r w:rsidRPr="000E7CEF" w:rsidDel="0022585D">
          <w:rPr>
            <w:noProof/>
          </w:rPr>
          <w:delText>access unit</w:delText>
        </w:r>
      </w:del>
      <w:r w:rsidRPr="000E7CEF">
        <w:rPr>
          <w:noProof/>
        </w:rPr>
        <w:t>.</w:t>
      </w:r>
    </w:p>
    <w:p w:rsidR="0036349A" w:rsidRDefault="0036349A" w:rsidP="0036349A">
      <w:pPr>
        <w:tabs>
          <w:tab w:val="clear" w:pos="794"/>
          <w:tab w:val="clear" w:pos="1191"/>
          <w:tab w:val="clear" w:pos="1588"/>
          <w:tab w:val="clear" w:pos="1985"/>
          <w:tab w:val="left" w:pos="360"/>
          <w:tab w:val="left" w:pos="720"/>
          <w:tab w:val="left" w:pos="1080"/>
          <w:tab w:val="left" w:pos="1440"/>
        </w:tabs>
        <w:spacing w:after="120"/>
        <w:rPr>
          <w:ins w:id="1549" w:author="Author"/>
          <w:rFonts w:eastAsia="Times New Roman"/>
          <w:noProof/>
          <w:szCs w:val="18"/>
          <w:lang w:val="en-US"/>
        </w:rPr>
      </w:pPr>
      <w:ins w:id="1550" w:author="Author">
        <w:r>
          <w:rPr>
            <w:rFonts w:eastAsia="Times New Roman"/>
            <w:noProof/>
            <w:szCs w:val="18"/>
            <w:lang w:val="en-US"/>
          </w:rPr>
          <w:lastRenderedPageBreak/>
          <w:t>In the following subclauses of this annex, when a particular SEI message applies to a set of one or more layers (instead of a set of operation points)</w:t>
        </w:r>
        <w:r w:rsidR="00535C12">
          <w:rPr>
            <w:rFonts w:eastAsia="Times New Roman"/>
            <w:noProof/>
            <w:szCs w:val="18"/>
            <w:lang w:val="en-US"/>
          </w:rPr>
          <w:t xml:space="preserve">, i.e. when the payloadType value is not equal to one of </w:t>
        </w:r>
        <w:r w:rsidR="00535C12">
          <w:rPr>
            <w:noProof/>
          </w:rPr>
          <w:t>0 (buffering period), 1 (picture timing), and 130 (decoding unit information)</w:t>
        </w:r>
        <w:r>
          <w:rPr>
            <w:rFonts w:eastAsia="Times New Roman"/>
            <w:noProof/>
            <w:szCs w:val="18"/>
            <w:lang w:val="en-US"/>
          </w:rPr>
          <w:t>, the following applies:</w:t>
        </w:r>
      </w:ins>
    </w:p>
    <w:p w:rsidR="00BE0375" w:rsidRDefault="00BE0375" w:rsidP="00BE0375">
      <w:pPr>
        <w:pStyle w:val="enumlev1"/>
        <w:spacing w:before="136"/>
        <w:ind w:left="403" w:hanging="403"/>
        <w:rPr>
          <w:ins w:id="1551" w:author="Author"/>
          <w:noProof/>
        </w:rPr>
      </w:pPr>
      <w:ins w:id="1552" w:author="Author">
        <w:r w:rsidRPr="000E7CEF">
          <w:rPr>
            <w:noProof/>
          </w:rPr>
          <w:t>–</w:t>
        </w:r>
        <w:r w:rsidRPr="000E7CEF">
          <w:rPr>
            <w:noProof/>
          </w:rPr>
          <w:tab/>
        </w:r>
        <w:r>
          <w:rPr>
            <w:noProof/>
          </w:rPr>
          <w:t>The semantics</w:t>
        </w:r>
        <w:r w:rsidRPr="0036349A">
          <w:rPr>
            <w:noProof/>
          </w:rPr>
          <w:t xml:space="preserve"> apply independently to each particular layer with nuh_layer_id equal to targetLayerId of the layers to which the </w:t>
        </w:r>
        <w:r>
          <w:rPr>
            <w:rFonts w:eastAsia="Times New Roman"/>
            <w:noProof/>
            <w:szCs w:val="18"/>
            <w:lang w:val="en-US"/>
          </w:rPr>
          <w:t>particular SEI message</w:t>
        </w:r>
        <w:r w:rsidRPr="0036349A">
          <w:rPr>
            <w:noProof/>
          </w:rPr>
          <w:t xml:space="preserve"> applies.</w:t>
        </w:r>
      </w:ins>
    </w:p>
    <w:p w:rsidR="00BE0375" w:rsidRDefault="00BE0375" w:rsidP="00BE0375">
      <w:pPr>
        <w:pStyle w:val="enumlev1"/>
        <w:spacing w:before="136"/>
        <w:ind w:left="403" w:hanging="403"/>
        <w:rPr>
          <w:ins w:id="1553" w:author="Author"/>
          <w:noProof/>
        </w:rPr>
      </w:pPr>
      <w:ins w:id="1554" w:author="Author">
        <w:r w:rsidRPr="000E7CEF">
          <w:rPr>
            <w:noProof/>
          </w:rPr>
          <w:t>–</w:t>
        </w:r>
        <w:r w:rsidRPr="000E7CEF">
          <w:rPr>
            <w:noProof/>
          </w:rPr>
          <w:tab/>
        </w:r>
        <w:r>
          <w:rPr>
            <w:noProof/>
          </w:rPr>
          <w:t xml:space="preserve">The current SEI message refers to the </w:t>
        </w:r>
        <w:r>
          <w:rPr>
            <w:rFonts w:eastAsia="Times New Roman"/>
            <w:noProof/>
            <w:szCs w:val="18"/>
            <w:lang w:val="en-US"/>
          </w:rPr>
          <w:t>particular SEI message</w:t>
        </w:r>
        <w:r w:rsidRPr="0036349A">
          <w:rPr>
            <w:noProof/>
          </w:rPr>
          <w:t>.</w:t>
        </w:r>
      </w:ins>
    </w:p>
    <w:p w:rsidR="0036349A" w:rsidRDefault="00BE0375" w:rsidP="0036349A">
      <w:pPr>
        <w:pStyle w:val="enumlev1"/>
        <w:spacing w:before="136"/>
        <w:ind w:left="403" w:hanging="403"/>
        <w:rPr>
          <w:ins w:id="1555" w:author="Author"/>
          <w:noProof/>
        </w:rPr>
      </w:pPr>
      <w:ins w:id="1556" w:author="Author">
        <w:r w:rsidRPr="000E7CEF">
          <w:rPr>
            <w:noProof/>
          </w:rPr>
          <w:t>–</w:t>
        </w:r>
        <w:r w:rsidRPr="000E7CEF">
          <w:rPr>
            <w:noProof/>
          </w:rPr>
          <w:tab/>
        </w:r>
        <w:r w:rsidR="0036349A" w:rsidRPr="0036349A">
          <w:rPr>
            <w:noProof/>
          </w:rPr>
          <w:t>The current access unit refers to the access unit containing the current SEI message</w:t>
        </w:r>
        <w:r>
          <w:rPr>
            <w:noProof/>
          </w:rPr>
          <w:t>.</w:t>
        </w:r>
      </w:ins>
    </w:p>
    <w:p w:rsidR="00BE0375" w:rsidRDefault="00BE0375" w:rsidP="00BE0375">
      <w:pPr>
        <w:pStyle w:val="enumlev1"/>
        <w:spacing w:before="136"/>
        <w:ind w:left="403" w:hanging="403"/>
        <w:rPr>
          <w:ins w:id="1557" w:author="Author"/>
          <w:noProof/>
        </w:rPr>
      </w:pPr>
      <w:ins w:id="1558" w:author="Author">
        <w:r w:rsidRPr="000E7CEF">
          <w:rPr>
            <w:noProof/>
          </w:rPr>
          <w:t>–</w:t>
        </w:r>
        <w:r w:rsidRPr="000E7CEF">
          <w:rPr>
            <w:noProof/>
          </w:rPr>
          <w:tab/>
        </w:r>
        <w:r>
          <w:rPr>
            <w:noProof/>
          </w:rPr>
          <w:t>T</w:t>
        </w:r>
        <w:r w:rsidRPr="0036349A">
          <w:rPr>
            <w:noProof/>
          </w:rPr>
          <w:t>he current layer refers to the layer with nuh_layer_id equal to targetLayerId.</w:t>
        </w:r>
      </w:ins>
    </w:p>
    <w:p w:rsidR="00BE0375" w:rsidRDefault="00BE0375" w:rsidP="0036349A">
      <w:pPr>
        <w:pStyle w:val="enumlev1"/>
        <w:spacing w:before="136"/>
        <w:ind w:left="403" w:hanging="403"/>
        <w:rPr>
          <w:ins w:id="1559" w:author="Author"/>
          <w:noProof/>
        </w:rPr>
      </w:pPr>
      <w:ins w:id="1560" w:author="Author">
        <w:r w:rsidRPr="000E7CEF">
          <w:rPr>
            <w:noProof/>
          </w:rPr>
          <w:t>–</w:t>
        </w:r>
        <w:r w:rsidRPr="000E7CEF">
          <w:rPr>
            <w:noProof/>
          </w:rPr>
          <w:tab/>
        </w:r>
        <w:r>
          <w:rPr>
            <w:noProof/>
          </w:rPr>
          <w:t>T</w:t>
        </w:r>
        <w:r w:rsidR="0036349A" w:rsidRPr="0036349A">
          <w:rPr>
            <w:noProof/>
          </w:rPr>
          <w:t xml:space="preserve">he current picture </w:t>
        </w:r>
        <w:r w:rsidR="00A57F2B">
          <w:rPr>
            <w:noProof/>
          </w:rPr>
          <w:t xml:space="preserve">or current decoded picture </w:t>
        </w:r>
        <w:r w:rsidR="0036349A" w:rsidRPr="0036349A">
          <w:rPr>
            <w:noProof/>
          </w:rPr>
          <w:t>refer</w:t>
        </w:r>
        <w:r w:rsidR="00A57F2B">
          <w:rPr>
            <w:noProof/>
          </w:rPr>
          <w:t>s</w:t>
        </w:r>
        <w:r w:rsidR="0036349A" w:rsidRPr="0036349A">
          <w:rPr>
            <w:noProof/>
          </w:rPr>
          <w:t xml:space="preserve"> to the picture with nuh_layer_id equal to targetLayerId </w:t>
        </w:r>
        <w:r>
          <w:rPr>
            <w:noProof/>
          </w:rPr>
          <w:t xml:space="preserve">(i.e. in the current layer) </w:t>
        </w:r>
        <w:r w:rsidR="0036349A" w:rsidRPr="0036349A">
          <w:rPr>
            <w:noProof/>
          </w:rPr>
          <w:t>in the current access unit</w:t>
        </w:r>
        <w:r>
          <w:rPr>
            <w:noProof/>
          </w:rPr>
          <w:t>.</w:t>
        </w:r>
      </w:ins>
    </w:p>
    <w:p w:rsidR="0072456C" w:rsidRPr="0072456C" w:rsidRDefault="0072456C" w:rsidP="0072456C">
      <w:pPr>
        <w:tabs>
          <w:tab w:val="clear" w:pos="794"/>
          <w:tab w:val="clear" w:pos="1191"/>
          <w:tab w:val="clear" w:pos="1588"/>
          <w:tab w:val="clear" w:pos="1985"/>
          <w:tab w:val="left" w:pos="360"/>
          <w:tab w:val="left" w:pos="720"/>
          <w:tab w:val="left" w:pos="1080"/>
          <w:tab w:val="left" w:pos="1440"/>
        </w:tabs>
        <w:spacing w:after="120"/>
        <w:rPr>
          <w:ins w:id="1561" w:author="Author"/>
          <w:noProof/>
          <w:lang w:val="en-US"/>
        </w:rPr>
      </w:pPr>
      <w:ins w:id="1562" w:author="Author">
        <w:r w:rsidRPr="000E7CEF">
          <w:rPr>
            <w:noProof/>
          </w:rPr>
          <w:t>–</w:t>
        </w:r>
        <w:r w:rsidRPr="000E7CEF">
          <w:rPr>
            <w:noProof/>
          </w:rPr>
          <w:tab/>
        </w:r>
        <w:r w:rsidRPr="00564A49">
          <w:rPr>
            <w:noProof/>
            <w:lang w:val="en-US"/>
          </w:rPr>
          <w:t xml:space="preserve">The direct and indirect reference layers of the current layer are referred to as </w:t>
        </w:r>
        <w:r>
          <w:rPr>
            <w:noProof/>
            <w:lang w:val="en-US"/>
          </w:rPr>
          <w:t xml:space="preserve">the </w:t>
        </w:r>
        <w:r w:rsidRPr="00564A49">
          <w:rPr>
            <w:noProof/>
            <w:lang w:val="en-US"/>
          </w:rPr>
          <w:t>reference layers</w:t>
        </w:r>
        <w:r>
          <w:rPr>
            <w:noProof/>
            <w:lang w:val="en-US"/>
          </w:rPr>
          <w:t xml:space="preserve"> of the current layer.</w:t>
        </w:r>
      </w:ins>
    </w:p>
    <w:p w:rsidR="00535C12" w:rsidRDefault="00535C12" w:rsidP="00535C12">
      <w:pPr>
        <w:tabs>
          <w:tab w:val="clear" w:pos="794"/>
          <w:tab w:val="clear" w:pos="1191"/>
          <w:tab w:val="clear" w:pos="1588"/>
          <w:tab w:val="clear" w:pos="1985"/>
          <w:tab w:val="left" w:pos="360"/>
          <w:tab w:val="left" w:pos="720"/>
          <w:tab w:val="left" w:pos="1080"/>
          <w:tab w:val="left" w:pos="1440"/>
        </w:tabs>
        <w:spacing w:after="120"/>
        <w:rPr>
          <w:ins w:id="1563" w:author="Author"/>
          <w:rFonts w:eastAsia="Times New Roman"/>
          <w:noProof/>
          <w:szCs w:val="18"/>
          <w:lang w:val="en-US"/>
        </w:rPr>
      </w:pPr>
      <w:ins w:id="1564" w:author="Author">
        <w:r>
          <w:rPr>
            <w:rFonts w:eastAsia="Times New Roman"/>
            <w:noProof/>
            <w:szCs w:val="18"/>
            <w:lang w:val="en-US"/>
          </w:rPr>
          <w:t xml:space="preserve">In the following subclauses of this annex, when a particular SEI message applies to a set of one or more operation points (instead of a set of one or more layers), i.e. when the payloadType value is equal to </w:t>
        </w:r>
        <w:r>
          <w:rPr>
            <w:noProof/>
          </w:rPr>
          <w:t>0 (buffering period), 1 (picture timing), or 130 (decoding unit information)</w:t>
        </w:r>
        <w:r>
          <w:rPr>
            <w:rFonts w:eastAsia="Times New Roman"/>
            <w:noProof/>
            <w:szCs w:val="18"/>
            <w:lang w:val="en-US"/>
          </w:rPr>
          <w:t>, the following applies:</w:t>
        </w:r>
      </w:ins>
    </w:p>
    <w:p w:rsidR="00535C12" w:rsidRDefault="00535C12" w:rsidP="00535C12">
      <w:pPr>
        <w:pStyle w:val="enumlev1"/>
        <w:spacing w:before="136"/>
        <w:ind w:left="403" w:hanging="403"/>
        <w:rPr>
          <w:ins w:id="1565" w:author="Author"/>
          <w:noProof/>
        </w:rPr>
      </w:pPr>
      <w:ins w:id="1566" w:author="Author">
        <w:r w:rsidRPr="000E7CEF">
          <w:rPr>
            <w:noProof/>
          </w:rPr>
          <w:t>–</w:t>
        </w:r>
        <w:r w:rsidRPr="000E7CEF">
          <w:rPr>
            <w:noProof/>
          </w:rPr>
          <w:tab/>
        </w:r>
        <w:r>
          <w:rPr>
            <w:noProof/>
          </w:rPr>
          <w:t>The semantics</w:t>
        </w:r>
        <w:r w:rsidRPr="0036349A">
          <w:rPr>
            <w:noProof/>
          </w:rPr>
          <w:t xml:space="preserve"> apply independently to each </w:t>
        </w:r>
        <w:r w:rsidR="00605828">
          <w:rPr>
            <w:noProof/>
          </w:rPr>
          <w:t>particular operation p</w:t>
        </w:r>
        <w:r w:rsidR="00B43E75">
          <w:rPr>
            <w:noProof/>
          </w:rPr>
          <w:t>o</w:t>
        </w:r>
        <w:r w:rsidR="00605828">
          <w:rPr>
            <w:noProof/>
          </w:rPr>
          <w:t xml:space="preserve">int of the set of </w:t>
        </w:r>
        <w:r>
          <w:rPr>
            <w:noProof/>
          </w:rPr>
          <w:t>operation point</w:t>
        </w:r>
        <w:r w:rsidR="00605828">
          <w:rPr>
            <w:noProof/>
          </w:rPr>
          <w:t>s</w:t>
        </w:r>
        <w:r>
          <w:rPr>
            <w:noProof/>
          </w:rPr>
          <w:t xml:space="preserve"> </w:t>
        </w:r>
        <w:r w:rsidRPr="0036349A">
          <w:rPr>
            <w:noProof/>
          </w:rPr>
          <w:t xml:space="preserve">to which the </w:t>
        </w:r>
        <w:r>
          <w:rPr>
            <w:rFonts w:eastAsia="Times New Roman"/>
            <w:noProof/>
            <w:szCs w:val="18"/>
            <w:lang w:val="en-US"/>
          </w:rPr>
          <w:t>particular SEI message</w:t>
        </w:r>
        <w:r w:rsidRPr="0036349A">
          <w:rPr>
            <w:noProof/>
          </w:rPr>
          <w:t xml:space="preserve"> applies.</w:t>
        </w:r>
      </w:ins>
    </w:p>
    <w:p w:rsidR="00605828" w:rsidRDefault="00605828" w:rsidP="00605828">
      <w:pPr>
        <w:pStyle w:val="enumlev1"/>
        <w:spacing w:before="136"/>
        <w:ind w:left="403" w:hanging="403"/>
        <w:rPr>
          <w:ins w:id="1567" w:author="Author"/>
          <w:noProof/>
        </w:rPr>
      </w:pPr>
      <w:ins w:id="1568" w:author="Author">
        <w:r w:rsidRPr="000E7CEF">
          <w:rPr>
            <w:noProof/>
          </w:rPr>
          <w:t>–</w:t>
        </w:r>
        <w:r w:rsidRPr="000E7CEF">
          <w:rPr>
            <w:noProof/>
          </w:rPr>
          <w:tab/>
        </w:r>
        <w:r>
          <w:rPr>
            <w:noProof/>
          </w:rPr>
          <w:t xml:space="preserve">The current SEI message refers to the </w:t>
        </w:r>
        <w:r>
          <w:rPr>
            <w:rFonts w:eastAsia="Times New Roman"/>
            <w:noProof/>
            <w:szCs w:val="18"/>
            <w:lang w:val="en-US"/>
          </w:rPr>
          <w:t>particular SEI message</w:t>
        </w:r>
        <w:r w:rsidRPr="0036349A">
          <w:rPr>
            <w:noProof/>
          </w:rPr>
          <w:t>.</w:t>
        </w:r>
      </w:ins>
    </w:p>
    <w:p w:rsidR="00605828" w:rsidRDefault="00605828" w:rsidP="00605828">
      <w:pPr>
        <w:pStyle w:val="enumlev1"/>
        <w:spacing w:before="136"/>
        <w:ind w:left="403" w:hanging="403"/>
        <w:rPr>
          <w:ins w:id="1569" w:author="Author"/>
          <w:noProof/>
        </w:rPr>
      </w:pPr>
      <w:ins w:id="1570" w:author="Author">
        <w:r w:rsidRPr="000E7CEF">
          <w:rPr>
            <w:noProof/>
          </w:rPr>
          <w:t>–</w:t>
        </w:r>
        <w:r w:rsidRPr="000E7CEF">
          <w:rPr>
            <w:noProof/>
          </w:rPr>
          <w:tab/>
        </w:r>
        <w:r>
          <w:rPr>
            <w:noProof/>
          </w:rPr>
          <w:t xml:space="preserve">The current operation point refers to the </w:t>
        </w:r>
        <w:r>
          <w:rPr>
            <w:rFonts w:eastAsia="Times New Roman"/>
            <w:noProof/>
            <w:szCs w:val="18"/>
            <w:lang w:val="en-US"/>
          </w:rPr>
          <w:t>particular operation point</w:t>
        </w:r>
        <w:r w:rsidRPr="0036349A">
          <w:rPr>
            <w:noProof/>
          </w:rPr>
          <w:t>.</w:t>
        </w:r>
      </w:ins>
    </w:p>
    <w:p w:rsidR="00535C12" w:rsidRDefault="00535C12" w:rsidP="00535C12">
      <w:pPr>
        <w:pStyle w:val="enumlev1"/>
        <w:spacing w:before="136"/>
        <w:ind w:left="403" w:hanging="403"/>
        <w:rPr>
          <w:ins w:id="1571" w:author="Author"/>
          <w:noProof/>
        </w:rPr>
      </w:pPr>
      <w:ins w:id="1572" w:author="Author">
        <w:r w:rsidRPr="000E7CEF">
          <w:rPr>
            <w:noProof/>
          </w:rPr>
          <w:t>–</w:t>
        </w:r>
        <w:r w:rsidRPr="000E7CEF">
          <w:rPr>
            <w:noProof/>
          </w:rPr>
          <w:tab/>
        </w:r>
        <w:r>
          <w:rPr>
            <w:noProof/>
          </w:rPr>
          <w:t xml:space="preserve">The terms "access unit" and "CVS" apply to the bitstream </w:t>
        </w:r>
        <w:r w:rsidRPr="00943A5F">
          <w:rPr>
            <w:noProof/>
          </w:rPr>
          <w:t>BitstreamToDecode</w:t>
        </w:r>
        <w:r>
          <w:rPr>
            <w:noProof/>
          </w:rPr>
          <w:t xml:space="preserve"> that is the sub-bitstream of </w:t>
        </w:r>
        <w:r w:rsidR="00605828">
          <w:rPr>
            <w:noProof/>
          </w:rPr>
          <w:t xml:space="preserve">the particular </w:t>
        </w:r>
        <w:r>
          <w:rPr>
            <w:noProof/>
          </w:rPr>
          <w:t>operation point</w:t>
        </w:r>
        <w:r w:rsidR="00605828">
          <w:rPr>
            <w:noProof/>
          </w:rPr>
          <w:t>.</w:t>
        </w:r>
      </w:ins>
    </w:p>
    <w:p w:rsidR="00251AF7" w:rsidRPr="00535C12" w:rsidRDefault="00251AF7" w:rsidP="007E173E">
      <w:pPr>
        <w:pStyle w:val="3N"/>
        <w:rPr>
          <w:i/>
        </w:rPr>
      </w:pPr>
    </w:p>
    <w:p w:rsidR="007E173E" w:rsidRPr="00564A49" w:rsidRDefault="007E173E" w:rsidP="007E173E">
      <w:pPr>
        <w:pStyle w:val="3N"/>
      </w:pPr>
      <w:r w:rsidRPr="00564A49">
        <w:rPr>
          <w:i/>
          <w:lang w:val="en-US"/>
        </w:rPr>
        <w:t>Modify subclause D.3.2 as follows:</w:t>
      </w:r>
      <w:bookmarkEnd w:id="1458"/>
      <w:bookmarkEnd w:id="1459"/>
      <w:bookmarkEnd w:id="1460"/>
      <w:bookmarkEnd w:id="1461"/>
    </w:p>
    <w:p w:rsidR="004B3B40" w:rsidRPr="00564A49" w:rsidRDefault="004B3B40" w:rsidP="004B3B40">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4B3B40" w:rsidRPr="00564A49" w:rsidRDefault="004B3B40" w:rsidP="004B3B40">
      <w:pPr>
        <w:rPr>
          <w:noProof/>
        </w:rPr>
      </w:pPr>
      <w:r w:rsidRPr="00564A49">
        <w:rPr>
          <w:noProof/>
        </w:rPr>
        <w:t>A buffering period SEI message may be included in a scalable nesting SEI message with nesting_op_flag equal to 1</w:t>
      </w:r>
      <w:r w:rsidRPr="009D2E67">
        <w:rPr>
          <w:noProof/>
          <w:highlight w:val="yellow"/>
        </w:rPr>
        <w:t>.</w:t>
      </w:r>
      <w:ins w:id="1573" w:author="Author">
        <w:r w:rsidR="000D068C" w:rsidRPr="009D2E67">
          <w:rPr>
            <w:noProof/>
            <w:highlight w:val="yellow"/>
          </w:rPr>
          <w:t xml:space="preserve"> [Ed. (YK): The sentence does not say anything normative</w:t>
        </w:r>
        <w:r w:rsidR="00AE44D7" w:rsidRPr="009D2E67">
          <w:rPr>
            <w:noProof/>
            <w:highlight w:val="yellow"/>
          </w:rPr>
          <w:t>/essential</w:t>
        </w:r>
        <w:r w:rsidR="000D068C" w:rsidRPr="009D2E67">
          <w:rPr>
            <w:noProof/>
            <w:highlight w:val="yellow"/>
          </w:rPr>
          <w:t>.</w:t>
        </w:r>
        <w:r w:rsidR="00C31BF8" w:rsidRPr="009D2E67">
          <w:rPr>
            <w:noProof/>
            <w:highlight w:val="yellow"/>
          </w:rPr>
          <w:t xml:space="preserve"> Is it trying to say that when buffering period SEI message is nested, the containing scalable nesting SEI message shall have nesting_op_flag equal to 1?</w:t>
        </w:r>
        <w:r w:rsidR="002B7E17" w:rsidRPr="009D2E67">
          <w:rPr>
            <w:noProof/>
            <w:highlight w:val="yellow"/>
          </w:rPr>
          <w:t xml:space="preserve"> </w:t>
        </w:r>
        <w:r w:rsidR="00D66029" w:rsidRPr="009D2E67">
          <w:rPr>
            <w:noProof/>
            <w:highlight w:val="yellow"/>
          </w:rPr>
          <w:t xml:space="preserve">Either remove it, just </w:t>
        </w:r>
        <w:r w:rsidR="002B7E17" w:rsidRPr="009D2E67">
          <w:rPr>
            <w:noProof/>
            <w:highlight w:val="yellow"/>
          </w:rPr>
          <w:t xml:space="preserve">put </w:t>
        </w:r>
        <w:r w:rsidR="00D66029" w:rsidRPr="009D2E67">
          <w:rPr>
            <w:noProof/>
            <w:highlight w:val="yellow"/>
          </w:rPr>
          <w:t>it</w:t>
        </w:r>
        <w:r w:rsidR="002B7E17" w:rsidRPr="009D2E67">
          <w:rPr>
            <w:noProof/>
            <w:highlight w:val="yellow"/>
          </w:rPr>
          <w:t xml:space="preserve"> to the semantics of the SN SEI message to</w:t>
        </w:r>
        <w:r w:rsidR="00043BDA" w:rsidRPr="009D2E67">
          <w:rPr>
            <w:noProof/>
            <w:highlight w:val="yellow"/>
          </w:rPr>
          <w:t>, and it should be consisent for PT and DUI SEIs</w:t>
        </w:r>
        <w:r w:rsidR="002B7E17" w:rsidRPr="009D2E67">
          <w:rPr>
            <w:noProof/>
            <w:highlight w:val="yellow"/>
          </w:rPr>
          <w:t>.</w:t>
        </w:r>
        <w:r w:rsidR="000D068C" w:rsidRPr="009D2E67">
          <w:rPr>
            <w:noProof/>
            <w:highlight w:val="yellow"/>
          </w:rPr>
          <w:t>]</w:t>
        </w:r>
      </w:ins>
    </w:p>
    <w:p w:rsidR="004B3B40" w:rsidRPr="00564A49" w:rsidRDefault="004B3B40" w:rsidP="004B3B40">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4B3B40" w:rsidRPr="00564A49" w:rsidRDefault="004B3B40" w:rsidP="004B3B40">
      <w:pPr>
        <w:rPr>
          <w:noProof/>
        </w:rPr>
      </w:pPr>
      <w:r w:rsidRPr="00564A49">
        <w:rPr>
          <w:noProof/>
        </w:rPr>
        <w:t>The following applies for the buffering period SEI message syntax and semantics:</w:t>
      </w:r>
    </w:p>
    <w:p w:rsidR="004B3B40" w:rsidRPr="00564A49" w:rsidRDefault="004B3B40" w:rsidP="004B3B40">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4B3B40" w:rsidRPr="00564A49" w:rsidRDefault="004B3B40" w:rsidP="004B3B40">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4B3B40" w:rsidRPr="00564A49" w:rsidRDefault="004B3B40" w:rsidP="004B3B40">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4B3B40" w:rsidRPr="00564A49" w:rsidRDefault="004B3B40" w:rsidP="004B3B40">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4B3B40" w:rsidRPr="00564A49" w:rsidRDefault="004B3B40" w:rsidP="004B3B40">
      <w:pPr>
        <w:ind w:left="403" w:hanging="403"/>
        <w:rPr>
          <w:noProof/>
        </w:rPr>
      </w:pPr>
      <w:r w:rsidRPr="00564A49">
        <w:rPr>
          <w:noProof/>
        </w:rPr>
        <w:lastRenderedPageBreak/>
        <w:t>–</w:t>
      </w:r>
      <w:r w:rsidRPr="00564A49">
        <w:rPr>
          <w:noProof/>
        </w:rPr>
        <w:tab/>
        <w:t>The bitstream (or a part thereof) refers to the bitstream subset (or a part thereof) associated with any of the operation points to which the buffering period SEI message applies.</w:t>
      </w:r>
    </w:p>
    <w:p w:rsidR="004B3B40" w:rsidRPr="00564A49" w:rsidRDefault="004B3B40" w:rsidP="004B3B40">
      <w:pPr>
        <w:rPr>
          <w:noProof/>
          <w:lang w:val="en-CA"/>
        </w:rPr>
      </w:pPr>
      <w:r w:rsidRPr="00564A49">
        <w:rPr>
          <w:noProof/>
          <w:lang w:val="en-CA"/>
        </w:rPr>
        <w:t>The presence of buffering period SEI messages for an operation point is specified as follows:</w:t>
      </w:r>
    </w:p>
    <w:p w:rsidR="004B3B40" w:rsidRPr="00564A49" w:rsidRDefault="004B3B40" w:rsidP="004B3B40">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4B3B40" w:rsidRPr="00564A49" w:rsidRDefault="004B3B40" w:rsidP="004B3B40">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4B3B40" w:rsidRPr="00564A49" w:rsidRDefault="004B3B40" w:rsidP="004B3B40">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4B3B40" w:rsidRPr="00564A49" w:rsidRDefault="004B3B40" w:rsidP="004B3B40">
      <w:pPr>
        <w:numPr>
          <w:ilvl w:val="1"/>
          <w:numId w:val="7"/>
        </w:numPr>
        <w:ind w:left="1152"/>
        <w:textAlignment w:val="auto"/>
        <w:rPr>
          <w:noProof/>
          <w:lang w:val="en-CA"/>
        </w:rPr>
      </w:pPr>
      <w:r w:rsidRPr="00564A49">
        <w:rPr>
          <w:noProof/>
          <w:lang w:val="en-CA"/>
        </w:rPr>
        <w:t xml:space="preserve">The </w:t>
      </w:r>
      <w:del w:id="1574" w:author="Author">
        <w:r w:rsidRPr="00564A49" w:rsidDel="00E1160B">
          <w:rPr>
            <w:noProof/>
            <w:lang w:val="en-CA"/>
          </w:rPr>
          <w:delText xml:space="preserve">picture </w:delText>
        </w:r>
      </w:del>
      <w:ins w:id="1575" w:author="Author">
        <w:r w:rsidR="00E1160B">
          <w:rPr>
            <w:noProof/>
            <w:lang w:val="en-CA"/>
          </w:rPr>
          <w:t>access unit</w:t>
        </w:r>
        <w:r w:rsidR="00E1160B" w:rsidRPr="00564A49">
          <w:rPr>
            <w:noProof/>
            <w:lang w:val="en-CA"/>
          </w:rPr>
          <w:t xml:space="preserve"> </w:t>
        </w:r>
      </w:ins>
      <w:r w:rsidRPr="00564A49">
        <w:rPr>
          <w:noProof/>
          <w:lang w:val="en-CA"/>
        </w:rPr>
        <w:t>has TemporalId equal to 0.</w:t>
      </w:r>
    </w:p>
    <w:p w:rsidR="004B3B40" w:rsidRPr="00564A49" w:rsidRDefault="004B3B40" w:rsidP="004B3B40">
      <w:pPr>
        <w:numPr>
          <w:ilvl w:val="1"/>
          <w:numId w:val="7"/>
        </w:numPr>
        <w:ind w:left="1152"/>
        <w:textAlignment w:val="auto"/>
        <w:rPr>
          <w:noProof/>
          <w:lang w:val="en-CA"/>
        </w:rPr>
      </w:pPr>
      <w:r w:rsidRPr="00564A49">
        <w:rPr>
          <w:noProof/>
          <w:lang w:val="en-CA"/>
        </w:rPr>
        <w:t xml:space="preserve">The </w:t>
      </w:r>
      <w:ins w:id="1576" w:author="Author">
        <w:r w:rsidR="00E1160B">
          <w:rPr>
            <w:noProof/>
            <w:lang w:val="en-CA"/>
          </w:rPr>
          <w:t xml:space="preserve">access unit has at least one </w:t>
        </w:r>
      </w:ins>
      <w:r w:rsidRPr="00564A49">
        <w:rPr>
          <w:noProof/>
          <w:lang w:val="en-CA"/>
        </w:rPr>
        <w:t xml:space="preserve">picture </w:t>
      </w:r>
      <w:ins w:id="1577" w:author="Author">
        <w:r w:rsidR="00E1160B">
          <w:rPr>
            <w:noProof/>
            <w:lang w:val="en-CA"/>
          </w:rPr>
          <w:t xml:space="preserve">that has dicardable_flag equal to 1 and </w:t>
        </w:r>
      </w:ins>
      <w:r w:rsidRPr="00564A49">
        <w:rPr>
          <w:noProof/>
          <w:lang w:val="en-CA"/>
        </w:rPr>
        <w:t>is not a RASL, RADL or sub-layer non-reference picture.</w:t>
      </w:r>
    </w:p>
    <w:p w:rsidR="004B3B40" w:rsidRPr="00564A49" w:rsidRDefault="004B3B40" w:rsidP="004B3B40">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4B3B40" w:rsidRPr="00564A49" w:rsidRDefault="004B3B40" w:rsidP="004B3B40">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4B3B40" w:rsidRPr="00564A49" w:rsidRDefault="004B3B40" w:rsidP="004B3B40">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4B3B40" w:rsidRPr="00564A49" w:rsidRDefault="004B3B40" w:rsidP="004B3B40">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4B3B40" w:rsidRPr="00564A49" w:rsidRDefault="004B3B40" w:rsidP="004B3B40">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4B3B40" w:rsidRPr="00564A49" w:rsidRDefault="004B3B40" w:rsidP="004B3B40">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4B3B40" w:rsidRPr="00564A49" w:rsidRDefault="004B3B40" w:rsidP="004B3B40">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4B3B40" w:rsidRPr="00564A49" w:rsidRDefault="004B3B40" w:rsidP="004B3B40">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The syntax element has a length in bits given by dpb_output_delay_length_minus1 + 1. When not present, the value of dpb_delay_offset is inferred to be equal to 0.</w:t>
      </w:r>
    </w:p>
    <w:p w:rsidR="004B3B40" w:rsidRPr="00564A49" w:rsidRDefault="004B3B40" w:rsidP="004B3B40">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4B3B40" w:rsidRPr="00564A49" w:rsidRDefault="004B3B40" w:rsidP="004B3B40">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4B3B40" w:rsidRPr="00564A49" w:rsidRDefault="004B3B40" w:rsidP="004B3B40">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4B3B40" w:rsidRPr="00564A49" w:rsidRDefault="004B3B40" w:rsidP="004B3B40">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4B3B40" w:rsidRPr="00564A49" w:rsidRDefault="004B3B40" w:rsidP="004B3B40">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4B3B40" w:rsidRPr="00564A49" w:rsidRDefault="004B3B40" w:rsidP="004B3B40">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lastRenderedPageBreak/>
        <w:t>Otherwise, au_cpb_removal_delay_minus1 shall be equal to au_cpb_removal_delay_delta_minus1.</w:t>
      </w:r>
    </w:p>
    <w:p w:rsidR="004B3B40" w:rsidRPr="00564A49" w:rsidRDefault="004B3B40" w:rsidP="004B3B40">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4B3B40" w:rsidRPr="00564A49" w:rsidRDefault="004B3B40" w:rsidP="004B3B40">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4B3B40" w:rsidRPr="00564A49" w:rsidRDefault="004B3B40" w:rsidP="004B3B40">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4B3B40" w:rsidRPr="00564A49" w:rsidRDefault="004B3B40" w:rsidP="004B3B40">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4B3B40" w:rsidRPr="00564A49" w:rsidRDefault="004B3B40" w:rsidP="004B3B40">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4B3B40" w:rsidRPr="00564A49" w:rsidRDefault="004B3B40" w:rsidP="004B3B40">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4B3B40" w:rsidRPr="00564A49" w:rsidRDefault="004B3B40" w:rsidP="004B3B40">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4B3B40" w:rsidRPr="00564A49" w:rsidRDefault="004B3B40" w:rsidP="004B3B40">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4B3B40" w:rsidRPr="00564A49" w:rsidRDefault="004B3B40" w:rsidP="004B3B40">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7E173E" w:rsidRDefault="007E173E" w:rsidP="007E173E">
      <w:pPr>
        <w:rPr>
          <w:ins w:id="1578" w:author="Author"/>
          <w:i/>
          <w:lang w:val="en-US"/>
        </w:rPr>
      </w:pPr>
    </w:p>
    <w:p w:rsidR="007E173E" w:rsidRPr="00564A49" w:rsidRDefault="007E173E" w:rsidP="007E173E">
      <w:pPr>
        <w:rPr>
          <w:i/>
          <w:lang w:val="en-US"/>
        </w:rPr>
      </w:pPr>
      <w:r w:rsidRPr="00564A49">
        <w:rPr>
          <w:i/>
          <w:lang w:val="en-US"/>
        </w:rPr>
        <w:t>Modify subclause D.3.4 as follows:</w:t>
      </w:r>
    </w:p>
    <w:p w:rsidR="00DB6980" w:rsidRPr="00B85249" w:rsidRDefault="00DB6980" w:rsidP="00DB6980">
      <w:proofErr w:type="gramStart"/>
      <w:r w:rsidRPr="00B85249">
        <w:rPr>
          <w:b/>
        </w:rPr>
        <w:t>pan_scan_rect_cancel_flag</w:t>
      </w:r>
      <w:proofErr w:type="gramEnd"/>
      <w:r w:rsidRPr="00B85249">
        <w:t xml:space="preserve"> equal to 1 indicates that the SEI message cancels the persistence of any previous pan-scan rectangle SEI message in output order</w:t>
      </w:r>
      <w:ins w:id="1579" w:author="Author">
        <w:r w:rsidR="008B2F28">
          <w:t xml:space="preserve"> that applies to the </w:t>
        </w:r>
        <w:r w:rsidR="00A57F2B">
          <w:t xml:space="preserve">current </w:t>
        </w:r>
        <w:r w:rsidR="008F1EFF">
          <w:t>layer</w:t>
        </w:r>
      </w:ins>
      <w:r w:rsidRPr="00B85249">
        <w:t>. pan_scan_rect_cancel_flag equal to 0 indicates that pan-scan rectangle information follows.</w:t>
      </w:r>
    </w:p>
    <w:p w:rsidR="007E173E" w:rsidRPr="00564A49" w:rsidRDefault="007E173E" w:rsidP="007E173E">
      <w:r w:rsidRPr="00564A49">
        <w:rPr>
          <w:b/>
        </w:rPr>
        <w:t>pan_scan_rect_persistence_flag</w:t>
      </w:r>
      <w:r w:rsidRPr="00564A49">
        <w:t xml:space="preserve"> specifies the persistence of the pan-scan rectangle SEI message</w:t>
      </w:r>
      <w:ins w:id="1580" w:author="Author">
        <w:r w:rsidR="008F1EFF">
          <w:t xml:space="preserve"> for the current layer</w:t>
        </w:r>
      </w:ins>
      <w:r w:rsidRPr="00564A49">
        <w:t>.</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 xml:space="preserve">Let picA be the current picture. pan_scan_rect_persistence_flag equal to 1 specifies that the pan-scan rectangle information persists </w:t>
      </w:r>
      <w:ins w:id="1581" w:author="Author">
        <w:r w:rsidR="002B7E17">
          <w:t xml:space="preserve">for the current layer </w:t>
        </w:r>
      </w:ins>
      <w:r w:rsidRPr="00564A49">
        <w:t>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 xml:space="preserve">A picture picB </w:t>
      </w:r>
      <w:ins w:id="1582" w:author="Author">
        <w:r w:rsidR="008F1EFF">
          <w:t xml:space="preserve">in the current layer </w:t>
        </w:r>
      </w:ins>
      <w:r w:rsidRPr="00564A49">
        <w:t xml:space="preserve">in an access unit containing a pan-scan rectangle SEI message with the same value of pan_scan_rect_id </w:t>
      </w:r>
      <w:ins w:id="1583" w:author="Author">
        <w:r w:rsidR="001E2A73">
          <w:t>and applicable to the current</w:t>
        </w:r>
        <w:r w:rsidR="00521017">
          <w:t xml:space="preserve"> layer</w:t>
        </w:r>
        <w:r w:rsidR="001E2A73">
          <w:t xml:space="preserve"> </w:t>
        </w:r>
      </w:ins>
      <w:r w:rsidRPr="00564A49">
        <w:t xml:space="preserve">is output for which PicOrderCnt( picB ) is greater than </w:t>
      </w:r>
      <w:r w:rsidRPr="00564A49">
        <w:lastRenderedPageBreak/>
        <w:t>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Del="00E97CF4" w:rsidRDefault="007E173E" w:rsidP="007E173E">
      <w:pPr>
        <w:spacing w:after="120"/>
        <w:rPr>
          <w:del w:id="1584" w:author="Author"/>
          <w:noProof/>
          <w:lang w:val="en-US"/>
        </w:rPr>
      </w:pPr>
      <w:del w:id="1585" w:author="Author">
        <w:r w:rsidRPr="00564A49" w:rsidDel="00E97CF4">
          <w:rPr>
            <w:noProof/>
            <w:lang w:val="en-US"/>
          </w:rPr>
          <w:delTex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delText>
        </w:r>
      </w:del>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ins w:id="1586" w:author="Author">
        <w:r w:rsidR="00116D15">
          <w:rPr>
            <w:noProof/>
          </w:rPr>
          <w:t xml:space="preserve">in the current layer </w:t>
        </w:r>
      </w:ins>
      <w:del w:id="1587" w:author="Author">
        <w:r w:rsidRPr="00564A49" w:rsidDel="00116D15">
          <w:rPr>
            <w:noProof/>
            <w:lang w:val="en-US"/>
          </w:rPr>
          <w:delText xml:space="preserve">with nuh_layer_id equal to targetLayerId </w:delText>
        </w:r>
      </w:del>
      <w:r w:rsidRPr="00564A49">
        <w:rPr>
          <w:noProof/>
        </w:rPr>
        <w:t>for display after the decoder initiates random access</w:t>
      </w:r>
      <w:ins w:id="1588" w:author="Author">
        <w:r w:rsidR="00116D15">
          <w:rPr>
            <w:noProof/>
          </w:rPr>
          <w:t xml:space="preserve"> or layer up-switching,</w:t>
        </w:r>
      </w:ins>
      <w:r w:rsidRPr="00564A49">
        <w:rPr>
          <w:noProof/>
        </w:rPr>
        <w:t xml:space="preserve">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 xml:space="preserve">When the recovery point SEI message applies to the current layer and all the reference layers of the current layer, the current picture </w:t>
      </w:r>
      <w:ins w:id="1589" w:author="Author">
        <w:r w:rsidR="00872CDA">
          <w:rPr>
            <w:noProof/>
            <w:lang w:val="en-US"/>
          </w:rPr>
          <w:t xml:space="preserve">that is present in the access unit containing the recovery point SEI message </w:t>
        </w:r>
      </w:ins>
      <w:r w:rsidRPr="00564A49">
        <w:rPr>
          <w:noProof/>
          <w:lang w:val="en-US"/>
        </w:rPr>
        <w:t xml:space="preserve">is indicated as a layer random-accessing picture. When the recovery point SEI message applies to the current layer </w:t>
      </w:r>
      <w:ins w:id="1590" w:author="Author">
        <w:r w:rsidR="00116D15">
          <w:rPr>
            <w:noProof/>
            <w:lang w:val="en-US"/>
          </w:rPr>
          <w:t xml:space="preserve">but not to all the </w:t>
        </w:r>
        <w:r w:rsidR="00116D15" w:rsidRPr="00564A49">
          <w:rPr>
            <w:noProof/>
            <w:lang w:val="en-US"/>
          </w:rPr>
          <w:t>reference layers of the current layer</w:t>
        </w:r>
      </w:ins>
      <w:del w:id="1591" w:author="Author">
        <w:r w:rsidRPr="00564A49" w:rsidDel="00AD77B3">
          <w:rPr>
            <w:noProof/>
            <w:lang w:val="en-US"/>
          </w:rPr>
          <w:delText>only</w:delText>
        </w:r>
      </w:del>
      <w:r w:rsidRPr="00564A49">
        <w:rPr>
          <w:noProof/>
          <w:lang w:val="en-US"/>
        </w:rPr>
        <w:t xml:space="preserve">, the current picture </w:t>
      </w:r>
      <w:ins w:id="1592" w:author="Author">
        <w:r w:rsidR="00872CDA">
          <w:rPr>
            <w:noProof/>
            <w:lang w:val="en-US"/>
          </w:rPr>
          <w:t xml:space="preserve">that is present in the access unit containing the recovery point SEI message </w:t>
        </w:r>
      </w:ins>
      <w:r w:rsidRPr="00564A49">
        <w:rPr>
          <w:noProof/>
          <w:lang w:val="en-US"/>
        </w:rPr>
        <w:t>is indicated as a layer up-switching picture.</w:t>
      </w:r>
    </w:p>
    <w:p w:rsidR="007E173E" w:rsidRPr="00564A49" w:rsidRDefault="007E173E" w:rsidP="007E173E">
      <w:pPr>
        <w:spacing w:after="120"/>
        <w:rPr>
          <w:noProof/>
        </w:rPr>
      </w:pPr>
      <w:r w:rsidRPr="00564A49">
        <w:rPr>
          <w:noProof/>
        </w:rPr>
        <w:t xml:space="preserve">Decoded pictures </w:t>
      </w:r>
      <w:del w:id="1593" w:author="Author">
        <w:r w:rsidRPr="00564A49" w:rsidDel="00AD77B3">
          <w:rPr>
            <w:noProof/>
            <w:lang w:val="en-US"/>
          </w:rPr>
          <w:delText>with nuh_layer_id equal to targetLayerId</w:delText>
        </w:r>
      </w:del>
      <w:ins w:id="1594" w:author="Author">
        <w:r w:rsidR="00AD77B3">
          <w:rPr>
            <w:noProof/>
            <w:lang w:val="en-US"/>
          </w:rPr>
          <w:t>in the current layer</w:t>
        </w:r>
      </w:ins>
      <w:r w:rsidRPr="00564A49">
        <w:rPr>
          <w:noProof/>
        </w:rPr>
        <w:t xml:space="preserve"> produced by random access </w:t>
      </w:r>
      <w:ins w:id="1595" w:author="Author">
        <w:r w:rsidR="00872CDA">
          <w:rPr>
            <w:noProof/>
          </w:rPr>
          <w:t xml:space="preserve">or layer up-switching </w:t>
        </w:r>
      </w:ins>
      <w:r w:rsidRPr="00564A49">
        <w:rPr>
          <w:noProof/>
        </w:rPr>
        <w:t xml:space="preserve">at or before the </w:t>
      </w:r>
      <w:ins w:id="1596" w:author="Author">
        <w:r w:rsidR="00AD77B3">
          <w:rPr>
            <w:noProof/>
          </w:rPr>
          <w:t xml:space="preserve">current </w:t>
        </w:r>
      </w:ins>
      <w:r w:rsidRPr="00564A49">
        <w:rPr>
          <w:noProof/>
        </w:rPr>
        <w:t xml:space="preserve">access unit </w:t>
      </w:r>
      <w:del w:id="1597" w:author="Author">
        <w:r w:rsidRPr="00564A49" w:rsidDel="00AD77B3">
          <w:rPr>
            <w:noProof/>
          </w:rPr>
          <w:delText xml:space="preserve">containing the recovery point SEI message </w:delText>
        </w:r>
      </w:del>
      <w:r w:rsidRPr="00564A49">
        <w:rPr>
          <w:noProof/>
        </w:rPr>
        <w:t xml:space="preserve">need not be correct in content until the indicated recovery point, and the operation of the decoding process starting at </w:t>
      </w:r>
      <w:ins w:id="1598" w:author="Author">
        <w:r w:rsidR="00AD77B3">
          <w:rPr>
            <w:noProof/>
          </w:rPr>
          <w:t xml:space="preserve">the current </w:t>
        </w:r>
      </w:ins>
      <w:r w:rsidRPr="00564A49">
        <w:rPr>
          <w:noProof/>
        </w:rPr>
        <w:t xml:space="preserve">access unit </w:t>
      </w:r>
      <w:del w:id="1599" w:author="Author">
        <w:r w:rsidRPr="00564A49" w:rsidDel="00AD77B3">
          <w:rPr>
            <w:noProof/>
          </w:rPr>
          <w:delText xml:space="preserve">containing the recovery point SEI message </w:delText>
        </w:r>
      </w:del>
      <w:r w:rsidRPr="00564A49">
        <w:rPr>
          <w:noProof/>
        </w:rPr>
        <w:t>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t>
      </w:r>
      <w:del w:id="1600" w:author="Author">
        <w:r w:rsidRPr="00564A49" w:rsidDel="00AD77B3">
          <w:rPr>
            <w:noProof/>
            <w:lang w:val="en-US"/>
          </w:rPr>
          <w:delText>with nuh_layer_id equal to targetLayerId</w:delText>
        </w:r>
      </w:del>
      <w:ins w:id="1601" w:author="Author">
        <w:r w:rsidR="00AD77B3">
          <w:rPr>
            <w:noProof/>
            <w:lang w:val="en-US"/>
          </w:rPr>
          <w:t>in the current layer</w:t>
        </w:r>
      </w:ins>
      <w:r w:rsidRPr="00564A49">
        <w:rPr>
          <w:noProof/>
        </w:rPr>
        <w:t xml:space="preserve"> in the bitstream that can result in serious visual artefacts when displayed, even when the decoding process was begun at the location of a previous </w:t>
      </w:r>
      <w:ins w:id="1602" w:author="Author">
        <w:r w:rsidR="00AD77B3">
          <w:rPr>
            <w:noProof/>
          </w:rPr>
          <w:t xml:space="preserve">IRAP </w:t>
        </w:r>
      </w:ins>
      <w:r w:rsidRPr="00564A49">
        <w:rPr>
          <w:noProof/>
        </w:rPr>
        <w:t xml:space="preserve">access unit </w:t>
      </w:r>
      <w:del w:id="1603" w:author="Author">
        <w:r w:rsidRPr="00564A49" w:rsidDel="00AD77B3">
          <w:rPr>
            <w:noProof/>
          </w:rPr>
          <w:delText xml:space="preserve">containing an IRAP picture with nuh_layer_id equal to targetLayerId </w:delText>
        </w:r>
      </w:del>
      <w:r w:rsidRPr="00564A49">
        <w:rPr>
          <w:noProof/>
        </w:rPr>
        <w:t>in decoding order</w:t>
      </w:r>
      <w:ins w:id="1604" w:author="Author">
        <w:r w:rsidR="00AD77B3">
          <w:rPr>
            <w:noProof/>
          </w:rPr>
          <w:t xml:space="preserve"> that contain IRAP pictures in all layers</w:t>
        </w:r>
      </w:ins>
      <w:r w:rsidRPr="00564A49">
        <w:rPr>
          <w:noProof/>
        </w:rPr>
        <w:t>.</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del w:id="1605" w:author="Author">
        <w:r w:rsidRPr="00564A49" w:rsidDel="00AD77B3">
          <w:rPr>
            <w:noProof/>
            <w:lang w:val="en-US"/>
          </w:rPr>
          <w:delText>with nuh_layer_id equal to targetLayerId</w:delText>
        </w:r>
      </w:del>
      <w:ins w:id="1606" w:author="Author">
        <w:r w:rsidR="00AD77B3">
          <w:rPr>
            <w:noProof/>
            <w:lang w:val="en-US"/>
          </w:rPr>
          <w:t>in the current layer</w:t>
        </w:r>
      </w:ins>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3F541D" w:rsidRDefault="003F541D" w:rsidP="007E173E">
      <w:pPr>
        <w:rPr>
          <w:ins w:id="1607" w:author="Author"/>
        </w:rPr>
      </w:pPr>
      <w:ins w:id="1608" w:author="Author">
        <w:r>
          <w:t xml:space="preserve">The following conditions shall be satisfied for a recovery point </w:t>
        </w:r>
        <w:r w:rsidR="00EF09FC">
          <w:t>that is</w:t>
        </w:r>
        <w:r>
          <w:t xml:space="preserve"> applicable to current layer:</w:t>
        </w:r>
      </w:ins>
    </w:p>
    <w:p w:rsidR="00912A6C" w:rsidRDefault="00912A6C" w:rsidP="00912A6C">
      <w:pPr>
        <w:pStyle w:val="enumlev1"/>
        <w:ind w:left="397"/>
        <w:rPr>
          <w:ins w:id="1609" w:author="Author"/>
        </w:rPr>
      </w:pPr>
      <w:ins w:id="1610" w:author="Author">
        <w:r w:rsidRPr="00564A49">
          <w:t>–</w:t>
        </w:r>
        <w:r w:rsidRPr="00564A49">
          <w:tab/>
        </w:r>
        <w:r w:rsidR="00EC631D">
          <w:t>When</w:t>
        </w:r>
        <w:r>
          <w:t xml:space="preserve"> a layer </w:t>
        </w:r>
        <w:r w:rsidR="000666AF">
          <w:t xml:space="preserve">layerA </w:t>
        </w:r>
        <w:r>
          <w:t>has at least one reference layer, and pictures belonging of layer</w:t>
        </w:r>
        <w:r w:rsidR="000666AF">
          <w:t>A</w:t>
        </w:r>
        <w:r>
          <w:t xml:space="preserve"> and </w:t>
        </w:r>
        <w:r w:rsidR="00FD4495">
          <w:t xml:space="preserve">all </w:t>
        </w:r>
        <w:r>
          <w:t>its ref</w:t>
        </w:r>
        <w:r w:rsidR="000666AF">
          <w:t>e</w:t>
        </w:r>
        <w:r>
          <w:t>rence layer</w:t>
        </w:r>
        <w:r w:rsidR="00FD4495">
          <w:t>s</w:t>
        </w:r>
        <w:r>
          <w:t xml:space="preserve"> in a particular access unit have poc_msb_val_present_flag equal to </w:t>
        </w:r>
        <w:r w:rsidR="000666AF">
          <w:t>0</w:t>
        </w:r>
        <w:r>
          <w:t xml:space="preserve"> </w:t>
        </w:r>
        <w:r w:rsidR="000666AF">
          <w:t>and</w:t>
        </w:r>
        <w:r>
          <w:t xml:space="preserve"> poc_reset_idc </w:t>
        </w:r>
        <w:r w:rsidR="000666AF">
          <w:t>equal to</w:t>
        </w:r>
        <w:r>
          <w:t xml:space="preserve"> 0, </w:t>
        </w:r>
        <w:r w:rsidR="00FD4495">
          <w:t>the</w:t>
        </w:r>
        <w:r>
          <w:t xml:space="preserve"> access unit shall not contain an SEI NAL unit </w:t>
        </w:r>
        <w:r w:rsidR="000666AF">
          <w:t>containing a</w:t>
        </w:r>
        <w:r>
          <w:t xml:space="preserve"> recovery point SEI message that applies to the set of layer</w:t>
        </w:r>
        <w:r w:rsidR="00FD4495">
          <w:t>s</w:t>
        </w:r>
        <w:r>
          <w:t xml:space="preserve"> containing only layer</w:t>
        </w:r>
        <w:r w:rsidR="00FD4495">
          <w:t>A</w:t>
        </w:r>
        <w:r>
          <w:t xml:space="preserve"> and </w:t>
        </w:r>
        <w:r w:rsidR="00FD4495">
          <w:t xml:space="preserve">all </w:t>
        </w:r>
        <w:r>
          <w:t>its reference layers.</w:t>
        </w:r>
      </w:ins>
    </w:p>
    <w:p w:rsidR="00912A6C" w:rsidRDefault="00912A6C" w:rsidP="00912A6C">
      <w:pPr>
        <w:pStyle w:val="enumlev1"/>
        <w:ind w:left="397"/>
        <w:rPr>
          <w:ins w:id="1611" w:author="Author"/>
        </w:rPr>
      </w:pPr>
      <w:ins w:id="1612" w:author="Author">
        <w:r w:rsidRPr="00564A49">
          <w:t>–</w:t>
        </w:r>
        <w:r w:rsidRPr="00564A49">
          <w:tab/>
        </w:r>
        <w:r w:rsidR="00EC631D">
          <w:t>When</w:t>
        </w:r>
        <w:r>
          <w:t xml:space="preserve"> a layer </w:t>
        </w:r>
        <w:r w:rsidR="000666AF">
          <w:t xml:space="preserve">layerA </w:t>
        </w:r>
        <w:r>
          <w:t xml:space="preserve">has </w:t>
        </w:r>
        <w:r w:rsidR="000666AF">
          <w:t>nuh_layer_id greater than 0</w:t>
        </w:r>
        <w:r>
          <w:t xml:space="preserve">, and </w:t>
        </w:r>
        <w:r w:rsidR="000666AF">
          <w:t>a picture of</w:t>
        </w:r>
        <w:r>
          <w:t xml:space="preserve"> layer</w:t>
        </w:r>
        <w:r w:rsidR="000666AF">
          <w:t>A</w:t>
        </w:r>
        <w:r>
          <w:t xml:space="preserve"> in a particular access unit ha</w:t>
        </w:r>
        <w:r w:rsidR="000666AF">
          <w:t>s</w:t>
        </w:r>
        <w:r>
          <w:t xml:space="preserve"> </w:t>
        </w:r>
        <w:r w:rsidR="000666AF">
          <w:t>poc_msb_val_present_flag equal to 0 and poc_reset_idc equal to 0</w:t>
        </w:r>
        <w:r>
          <w:t xml:space="preserve">, </w:t>
        </w:r>
        <w:r w:rsidR="00FD4495">
          <w:t>the</w:t>
        </w:r>
        <w:r>
          <w:t xml:space="preserve"> access unit shall not contain an SEI NAL unit </w:t>
        </w:r>
        <w:r w:rsidR="000666AF">
          <w:t>containing a</w:t>
        </w:r>
        <w:r>
          <w:t xml:space="preserve"> recovery point SEI message that applies </w:t>
        </w:r>
        <w:r w:rsidR="00EC631D">
          <w:t xml:space="preserve">only </w:t>
        </w:r>
        <w:r w:rsidR="007313C6">
          <w:t xml:space="preserve">to </w:t>
        </w:r>
        <w:r w:rsidR="00EC631D">
          <w:t>layerA.</w:t>
        </w:r>
      </w:ins>
    </w:p>
    <w:p w:rsidR="00912A6C" w:rsidRDefault="00912A6C" w:rsidP="00912A6C">
      <w:pPr>
        <w:pStyle w:val="enumlev1"/>
        <w:ind w:left="397"/>
        <w:rPr>
          <w:ins w:id="1613" w:author="Author"/>
        </w:rPr>
      </w:pPr>
      <w:ins w:id="1614" w:author="Author">
        <w:r w:rsidRPr="00564A49">
          <w:t>–</w:t>
        </w:r>
        <w:r w:rsidRPr="00564A49">
          <w:tab/>
        </w:r>
        <w:r w:rsidR="00EC631D">
          <w:t>When a picture</w:t>
        </w:r>
        <w:r w:rsidR="007313C6">
          <w:t xml:space="preserve"> picA </w:t>
        </w:r>
        <w:r>
          <w:t xml:space="preserve">belonging </w:t>
        </w:r>
        <w:r w:rsidR="00EC631D">
          <w:t xml:space="preserve">to the layer with nuh_layer_id equal to 0 </w:t>
        </w:r>
        <w:r w:rsidR="007313C6">
          <w:t xml:space="preserve">and </w:t>
        </w:r>
        <w:r w:rsidR="00B43E75">
          <w:t>any</w:t>
        </w:r>
        <w:r w:rsidR="007313C6">
          <w:t xml:space="preserve"> the picture that succeed</w:t>
        </w:r>
        <w:r w:rsidR="00B43E75">
          <w:t>s</w:t>
        </w:r>
        <w:r w:rsidR="007313C6">
          <w:t>, in decoding order, the picture picA and precede</w:t>
        </w:r>
        <w:r w:rsidR="00B43E75">
          <w:t>s</w:t>
        </w:r>
        <w:r w:rsidR="007313C6">
          <w:t xml:space="preserve">, in decoding order, the next IRAP picture with </w:t>
        </w:r>
        <w:r w:rsidR="00FD4495">
          <w:t xml:space="preserve">NoRaslOutputFlag equal to 1 and </w:t>
        </w:r>
        <w:r w:rsidR="007313C6">
          <w:t xml:space="preserve">nuh_layer_id equal to 0, </w:t>
        </w:r>
        <w:r w:rsidR="00FD4495">
          <w:t>including picA and the next IRAP picture</w:t>
        </w:r>
        <w:r w:rsidR="007313C6">
          <w:t>, ha</w:t>
        </w:r>
        <w:r w:rsidR="00B43E75">
          <w:t>s</w:t>
        </w:r>
        <w:r w:rsidR="007313C6">
          <w:t xml:space="preserve"> slice_segment_header_extension_length greater than 0, poc_msb_val_present_flag equal to 0 and poc_reset_idc equal to 0, </w:t>
        </w:r>
        <w:r>
          <w:t xml:space="preserve">then that access unit </w:t>
        </w:r>
        <w:r w:rsidR="007313C6">
          <w:t xml:space="preserve">containing picA </w:t>
        </w:r>
        <w:r>
          <w:t xml:space="preserve">shall not contain an SEI NAL unit containing a recovery point SEI message that applies </w:t>
        </w:r>
        <w:r w:rsidR="007313C6">
          <w:t>only to the layer with nuh_layer_id equal to 0.</w:t>
        </w:r>
      </w:ins>
    </w:p>
    <w:p w:rsidR="007E173E" w:rsidRPr="00EF09FC" w:rsidRDefault="007E173E" w:rsidP="00EF09FC">
      <w:pPr>
        <w:spacing w:after="120"/>
        <w:rPr>
          <w:bCs/>
          <w:noProof/>
        </w:rPr>
      </w:pPr>
      <w:r w:rsidRPr="00EF09FC">
        <w:rPr>
          <w:bCs/>
          <w:noProof/>
        </w:rPr>
        <w:t>When random access is performed to start decoding from the access unit containing the recovery point SEI message, the decoder operates as if the associated access unit was the first access unit in the bitstream in decoding order, and the variable PrevPicOrderCnt[ nuh_layer_id ] used in derivation of PicOrderCntVal for each picture in the access unit is 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lastRenderedPageBreak/>
        <w:t>recovery_</w:t>
      </w:r>
      <w:r w:rsidRPr="00564A49">
        <w:rPr>
          <w:rFonts w:eastAsia="MS Mincho"/>
          <w:b/>
          <w:noProof/>
          <w:lang w:eastAsia="ja-JP"/>
        </w:rPr>
        <w:t>poc_cnt</w:t>
      </w:r>
      <w:r w:rsidRPr="00564A49">
        <w:rPr>
          <w:noProof/>
        </w:rPr>
        <w:t xml:space="preserve"> specifies the recovery point of decoded pictures </w:t>
      </w:r>
      <w:del w:id="1615" w:author="Author">
        <w:r w:rsidRPr="00564A49" w:rsidDel="00AD77B3">
          <w:rPr>
            <w:noProof/>
            <w:lang w:val="en-US"/>
          </w:rPr>
          <w:delText>with nuh_layer_id equal to targetLayerId</w:delText>
        </w:r>
      </w:del>
      <w:ins w:id="1616" w:author="Author">
        <w:r w:rsidR="00AD77B3">
          <w:rPr>
            <w:noProof/>
            <w:lang w:val="en-US"/>
          </w:rPr>
          <w:t>in the current layer</w:t>
        </w:r>
      </w:ins>
      <w:r w:rsidRPr="00564A49">
        <w:rPr>
          <w:noProof/>
        </w:rPr>
        <w:t xml:space="preserve"> in output order. If there is a picture picB </w:t>
      </w:r>
      <w:del w:id="1617" w:author="Author">
        <w:r w:rsidRPr="00564A49" w:rsidDel="00AD77B3">
          <w:rPr>
            <w:noProof/>
          </w:rPr>
          <w:delText>with nuh_layer_id equal to targetLayerId</w:delText>
        </w:r>
      </w:del>
      <w:ins w:id="1618" w:author="Author">
        <w:r w:rsidR="00AD77B3">
          <w:rPr>
            <w:noProof/>
          </w:rPr>
          <w:t>in the current layer</w:t>
        </w:r>
      </w:ins>
      <w:r w:rsidRPr="00564A49">
        <w:rPr>
          <w:noProof/>
        </w:rPr>
        <w:t xml:space="preserve"> that follows the current picture picA </w:t>
      </w:r>
      <w:r w:rsidRPr="00564A49">
        <w:rPr>
          <w:noProof/>
          <w:szCs w:val="18"/>
        </w:rPr>
        <w:t xml:space="preserve">but precedes an access unit containing an IRAP picture </w:t>
      </w:r>
      <w:del w:id="1619" w:author="Author">
        <w:r w:rsidRPr="00564A49" w:rsidDel="00AD77B3">
          <w:rPr>
            <w:noProof/>
            <w:szCs w:val="18"/>
          </w:rPr>
          <w:delText>with nuh_layer_id equal to targetLayerId</w:delText>
        </w:r>
      </w:del>
      <w:ins w:id="1620" w:author="Author">
        <w:r w:rsidR="00AD77B3">
          <w:rPr>
            <w:noProof/>
            <w:szCs w:val="18"/>
          </w:rPr>
          <w:t>in the current layer</w:t>
        </w:r>
      </w:ins>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 xml:space="preserve">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t>
      </w:r>
      <w:del w:id="1621" w:author="Author">
        <w:r w:rsidRPr="00564A49" w:rsidDel="00AD77B3">
          <w:rPr>
            <w:noProof/>
          </w:rPr>
          <w:delText>with nuh_layer_id equal to targetLayerId</w:delText>
        </w:r>
      </w:del>
      <w:ins w:id="1622" w:author="Author">
        <w:r w:rsidR="00AD77B3">
          <w:rPr>
            <w:noProof/>
          </w:rPr>
          <w:t>in the current layer</w:t>
        </w:r>
      </w:ins>
      <w:r w:rsidRPr="00564A49">
        <w:rPr>
          <w:noProof/>
        </w:rPr>
        <w:t xml:space="preserve">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t>
      </w:r>
      <w:del w:id="1623" w:author="Author">
        <w:r w:rsidRPr="00564A49" w:rsidDel="00AD77B3">
          <w:rPr>
            <w:noProof/>
          </w:rPr>
          <w:delText>with nuh_layer_id equal to targetLayerId</w:delText>
        </w:r>
      </w:del>
      <w:ins w:id="1624" w:author="Author">
        <w:r w:rsidR="00AD77B3">
          <w:rPr>
            <w:noProof/>
          </w:rPr>
          <w:t>in the current layer</w:t>
        </w:r>
      </w:ins>
      <w:r w:rsidRPr="00564A49">
        <w:rPr>
          <w:noProof/>
        </w:rPr>
        <w:t xml:space="preserve">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t>
      </w:r>
      <w:del w:id="1625" w:author="Author">
        <w:r w:rsidRPr="00564A49" w:rsidDel="00AD77B3">
          <w:rPr>
            <w:noProof/>
          </w:rPr>
          <w:delText>with nuh_layer_id equal to targetLayerId</w:delText>
        </w:r>
      </w:del>
      <w:ins w:id="1626" w:author="Author">
        <w:r w:rsidR="00AD77B3">
          <w:rPr>
            <w:noProof/>
          </w:rPr>
          <w:t>in the current layer</w:t>
        </w:r>
      </w:ins>
      <w:r w:rsidRPr="00564A49">
        <w:rPr>
          <w:noProof/>
        </w:rPr>
        <w:t xml:space="preserve"> at and subsequent to the specified recovery point in output order derived by starting the decoding process at the access unit containing the recovery point SEI message will be an exact match to the pictures </w:t>
      </w:r>
      <w:del w:id="1627" w:author="Author">
        <w:r w:rsidRPr="00564A49" w:rsidDel="00AD77B3">
          <w:rPr>
            <w:noProof/>
          </w:rPr>
          <w:delText>with nuh_layer_id equal to targetLayerId</w:delText>
        </w:r>
      </w:del>
      <w:ins w:id="1628" w:author="Author">
        <w:r w:rsidR="00AD77B3">
          <w:rPr>
            <w:noProof/>
          </w:rPr>
          <w:t>in the current layer</w:t>
        </w:r>
      </w:ins>
      <w:r w:rsidRPr="00564A49">
        <w:rPr>
          <w:noProof/>
        </w:rPr>
        <w:t xml:space="preserve"> that would be produced by starting the decoding process at the location of a previous access unit where the picture of the layer </w:t>
      </w:r>
      <w:del w:id="1629" w:author="Author">
        <w:r w:rsidRPr="00564A49" w:rsidDel="00AD77B3">
          <w:rPr>
            <w:noProof/>
          </w:rPr>
          <w:delText>with nuh_layer_id equal to targetLayerId</w:delText>
        </w:r>
      </w:del>
      <w:ins w:id="1630" w:author="Author">
        <w:r w:rsidR="00AD77B3">
          <w:rPr>
            <w:noProof/>
          </w:rPr>
          <w:t>in the current layer</w:t>
        </w:r>
      </w:ins>
      <w:r w:rsidRPr="00564A49">
        <w:rPr>
          <w:noProof/>
        </w:rPr>
        <w:t xml:space="preserve">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t>
      </w:r>
      <w:del w:id="1631" w:author="Author">
        <w:r w:rsidRPr="00564A49" w:rsidDel="00AD77B3">
          <w:rPr>
            <w:noProof/>
          </w:rPr>
          <w:delText>with nuh_layer_id equal to targetLayerId</w:delText>
        </w:r>
      </w:del>
      <w:ins w:id="1632" w:author="Author">
        <w:r w:rsidR="00AD77B3">
          <w:rPr>
            <w:noProof/>
          </w:rPr>
          <w:t>in the current layer</w:t>
        </w:r>
      </w:ins>
      <w:r w:rsidRPr="00564A49">
        <w:rPr>
          <w:noProof/>
        </w:rPr>
        <w:t xml:space="preserve"> at and subsequent to the specified recovery point in output order derived by starting the decoding process at the access unit containing the recovery point SEI message shall be an exact match to the pictures </w:t>
      </w:r>
      <w:del w:id="1633" w:author="Author">
        <w:r w:rsidRPr="00564A49" w:rsidDel="00AD77B3">
          <w:rPr>
            <w:noProof/>
          </w:rPr>
          <w:delText>with nuh_layer_id equal to targetLayerId</w:delText>
        </w:r>
      </w:del>
      <w:ins w:id="1634" w:author="Author">
        <w:r w:rsidR="00AD77B3">
          <w:rPr>
            <w:noProof/>
          </w:rPr>
          <w:t>in the current layer</w:t>
        </w:r>
      </w:ins>
      <w:r w:rsidRPr="00564A49">
        <w:rPr>
          <w:noProof/>
        </w:rPr>
        <w:t xml:space="preserve"> that would be produced by starting the decoding process at the location of a previous access unit where the picture of the layer </w:t>
      </w:r>
      <w:del w:id="1635" w:author="Author">
        <w:r w:rsidRPr="00564A49" w:rsidDel="00AD77B3">
          <w:rPr>
            <w:noProof/>
          </w:rPr>
          <w:delText>with nuh_layer_id equal to targetLayerId</w:delText>
        </w:r>
      </w:del>
      <w:ins w:id="1636" w:author="Author">
        <w:r w:rsidR="00AD77B3">
          <w:rPr>
            <w:noProof/>
          </w:rPr>
          <w:t>in the current layer</w:t>
        </w:r>
      </w:ins>
      <w:r w:rsidRPr="00564A49">
        <w:rPr>
          <w:noProof/>
        </w:rPr>
        <w:t xml:space="preserve">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t>
      </w:r>
      <w:del w:id="1637" w:author="Author">
        <w:r w:rsidRPr="00564A49" w:rsidDel="00AD77B3">
          <w:rPr>
            <w:noProof/>
          </w:rPr>
          <w:delText>with nuh_layer_id equal to targetLayerId</w:delText>
        </w:r>
      </w:del>
      <w:ins w:id="1638" w:author="Author">
        <w:r w:rsidR="00AD77B3">
          <w:rPr>
            <w:noProof/>
          </w:rPr>
          <w:t>in the current layer</w:t>
        </w:r>
      </w:ins>
      <w:r w:rsidRPr="00564A49">
        <w:rPr>
          <w:noProof/>
        </w:rPr>
        <w:t xml:space="preserve">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 xml:space="preserve">If broken_link_flag is equal to 1, pictures </w:t>
      </w:r>
      <w:del w:id="1639" w:author="Author">
        <w:r w:rsidRPr="00564A49" w:rsidDel="00AD77B3">
          <w:rPr>
            <w:noProof/>
          </w:rPr>
          <w:delText>with nuh_layer_id equal to targetLayerId</w:delText>
        </w:r>
      </w:del>
      <w:ins w:id="1640" w:author="Author">
        <w:r w:rsidR="00AD77B3">
          <w:rPr>
            <w:noProof/>
          </w:rPr>
          <w:t>in the current layer</w:t>
        </w:r>
      </w:ins>
      <w:r w:rsidRPr="00564A49">
        <w:rPr>
          <w:noProof/>
        </w:rPr>
        <w:t xml:space="preserve"> produced by starting the decoding process at the location of a previous access unit where the picture of the layer </w:t>
      </w:r>
      <w:del w:id="1641" w:author="Author">
        <w:r w:rsidRPr="00564A49" w:rsidDel="00AD77B3">
          <w:rPr>
            <w:noProof/>
          </w:rPr>
          <w:delText>with nuh_layer_id equal to targetLayerId</w:delText>
        </w:r>
      </w:del>
      <w:ins w:id="1642" w:author="Author">
        <w:r w:rsidR="00AD77B3">
          <w:rPr>
            <w:noProof/>
          </w:rPr>
          <w:t>in the current layer</w:t>
        </w:r>
      </w:ins>
      <w:r w:rsidRPr="00564A49">
        <w:rPr>
          <w:noProof/>
        </w:rPr>
        <w:t xml:space="preserve"> and the pictures of all the direct and indirect reference layers are IRAP pictures may contain undesirable visual artefacts to the extent that decoded pictures </w:t>
      </w:r>
      <w:del w:id="1643" w:author="Author">
        <w:r w:rsidRPr="00564A49" w:rsidDel="00AD77B3">
          <w:rPr>
            <w:noProof/>
          </w:rPr>
          <w:delText>with nuh_layer_id equal to targetLayerId</w:delText>
        </w:r>
      </w:del>
      <w:ins w:id="1644" w:author="Author">
        <w:r w:rsidR="00AD77B3">
          <w:rPr>
            <w:noProof/>
          </w:rPr>
          <w:t>in the current layer</w:t>
        </w:r>
      </w:ins>
      <w:r w:rsidRPr="00564A49">
        <w:rPr>
          <w:noProof/>
        </w:rPr>
        <w:t xml:space="preserve">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 xml:space="preserve">Regardless of the value of the broken_link_flag, pictures </w:t>
      </w:r>
      <w:del w:id="1645" w:author="Author">
        <w:r w:rsidRPr="00564A49" w:rsidDel="00AD77B3">
          <w:rPr>
            <w:noProof/>
          </w:rPr>
          <w:delText>with nuh_layer_id equal to targetLayerId</w:delText>
        </w:r>
      </w:del>
      <w:ins w:id="1646" w:author="Author">
        <w:r w:rsidR="00AD77B3">
          <w:rPr>
            <w:noProof/>
          </w:rPr>
          <w:t>in the current layer</w:t>
        </w:r>
      </w:ins>
      <w:r w:rsidRPr="00564A49">
        <w:rPr>
          <w:noProof/>
        </w:rPr>
        <w:t xml:space="preserve"> subsequent to the specified recovery point in output order are specified to be correct or approximately correct in content.</w:t>
      </w:r>
    </w:p>
    <w:p w:rsidR="001C0D05" w:rsidRPr="00564A49" w:rsidRDefault="001C0D05"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t xml:space="preserve">The progressive refinement segment start SEI message specifies the beginning of a set of consecutive coded pictures </w:t>
      </w:r>
      <w:ins w:id="1647" w:author="Author">
        <w:r w:rsidR="00C120B4">
          <w:t xml:space="preserve">in the </w:t>
        </w:r>
        <w:r w:rsidR="00F70705">
          <w:t xml:space="preserve">current </w:t>
        </w:r>
        <w:r w:rsidR="00C120B4">
          <w:t>layer</w:t>
        </w:r>
        <w:del w:id="1648" w:author="Author">
          <w:r w:rsidR="00C120B4" w:rsidDel="00BB7F55">
            <w:delText xml:space="preserve"> that the progressive refinement segment start SEI message applies to</w:delText>
          </w:r>
        </w:del>
        <w:r w:rsidR="00C120B4" w:rsidRPr="00564A49">
          <w:t xml:space="preserve"> </w:t>
        </w:r>
      </w:ins>
      <w:r w:rsidRPr="00564A49">
        <w:t>in decoding order that consists of the current picture and a sequence of one or more subsequent pictures</w:t>
      </w:r>
      <w:ins w:id="1649" w:author="Author">
        <w:r w:rsidR="00BB7F55">
          <w:t xml:space="preserve"> in the current layer that refine </w:t>
        </w:r>
      </w:ins>
      <w:del w:id="1650" w:author="Author">
        <w:r w:rsidRPr="00564A49" w:rsidDel="00BB7F55">
          <w:delText xml:space="preserve">of refinement of </w:delText>
        </w:r>
      </w:del>
      <w:r w:rsidRPr="00564A49">
        <w:t>the quality of the current picture, rather than a representation of a continually moving scene.</w:t>
      </w:r>
    </w:p>
    <w:p w:rsidR="007E173E" w:rsidRPr="00564A49" w:rsidRDefault="007E173E" w:rsidP="007E173E">
      <w:r w:rsidRPr="00564A49">
        <w:t xml:space="preserve">Let picA be the current picture. </w:t>
      </w:r>
      <w:ins w:id="1651" w:author="Author">
        <w:del w:id="1652" w:author="Author">
          <w:r w:rsidR="001D7CDC" w:rsidDel="00BB7F55">
            <w:delText xml:space="preserve">Let refinementPicSet be the </w:delText>
          </w:r>
        </w:del>
      </w:ins>
      <w:r w:rsidRPr="00564A49">
        <w:t>The tagged set of consecutive coded pictures</w:t>
      </w:r>
      <w:ins w:id="1653" w:author="Author">
        <w:r w:rsidR="00BB7F55">
          <w:t xml:space="preserve"> refinementPicSet</w:t>
        </w:r>
      </w:ins>
      <w:r w:rsidRPr="00564A49">
        <w:t xml:space="preserve"> </w:t>
      </w:r>
      <w:ins w:id="1654" w:author="Author">
        <w:r w:rsidR="00BB7F55">
          <w:t>in the current layer</w:t>
        </w:r>
        <w:r w:rsidR="00795735" w:rsidRPr="00564A49">
          <w:t xml:space="preserve"> </w:t>
        </w:r>
        <w:r w:rsidR="00D114FB">
          <w:t xml:space="preserve">starts from the next picture in the current layer after the current picture in decoding order and </w:t>
        </w:r>
      </w:ins>
      <w:r w:rsidRPr="00564A49">
        <w:t>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w:t>
      </w:r>
      <w:ins w:id="1655" w:author="Author">
        <w:r w:rsidR="00764CC3">
          <w:t xml:space="preserve"> </w:t>
        </w:r>
        <w:r w:rsidR="00BB7F55">
          <w:t>in the current layer</w:t>
        </w:r>
      </w:ins>
      <w:r w:rsidRPr="00564A49">
        <w:t>,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lastRenderedPageBreak/>
        <w:t>–</w:t>
      </w:r>
      <w:r w:rsidRPr="00564A49">
        <w:tab/>
        <w:t xml:space="preserve">A progressive refinement segment end SEI message </w:t>
      </w:r>
      <w:ins w:id="1656" w:author="Author">
        <w:r w:rsidR="00BB7F55">
          <w:t>that has</w:t>
        </w:r>
      </w:ins>
      <w:del w:id="1657" w:author="Author">
        <w:r w:rsidRPr="00564A49" w:rsidDel="00BB7F55">
          <w:delText>with</w:delText>
        </w:r>
      </w:del>
      <w:r w:rsidRPr="00564A49">
        <w:t xml:space="preserve"> the same progressive_refinement_id as the one in this SEI message </w:t>
      </w:r>
      <w:ins w:id="1658" w:author="Author">
        <w:r w:rsidR="00BB7F55">
          <w:t xml:space="preserve">and also applies to the current layer </w:t>
        </w:r>
      </w:ins>
      <w:r w:rsidRPr="00564A49">
        <w:t>is decoded.</w:t>
      </w:r>
    </w:p>
    <w:p w:rsidR="007E173E" w:rsidRPr="00564A49" w:rsidRDefault="007E173E" w:rsidP="007E173E">
      <w:r w:rsidRPr="00564A49">
        <w:t xml:space="preserve">The decoding order of pictures within </w:t>
      </w:r>
      <w:ins w:id="1659" w:author="Author">
        <w:r w:rsidR="00D114FB">
          <w:t>refinementPicSet</w:t>
        </w:r>
      </w:ins>
      <w:del w:id="1660" w:author="Author">
        <w:r w:rsidRPr="00564A49" w:rsidDel="00D114FB">
          <w:delText>the tagged set of consecutive pictures</w:delText>
        </w:r>
      </w:del>
      <w:ins w:id="1661" w:author="Author">
        <w:r w:rsidR="00764CC3" w:rsidRPr="00564A49">
          <w:t xml:space="preserve"> </w:t>
        </w:r>
      </w:ins>
      <w:r w:rsidRPr="00564A49">
        <w:t>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w:t>
      </w:r>
      <w:ins w:id="1662" w:author="Author">
        <w:r w:rsidR="00D114FB">
          <w:t>refinementPicSet</w:t>
        </w:r>
      </w:ins>
      <w:del w:id="1663" w:author="Author">
        <w:r w:rsidRPr="00564A49" w:rsidDel="00D114FB">
          <w:delText>the tagged set of consecutive coded pictures</w:delText>
        </w:r>
      </w:del>
      <w:r w:rsidRPr="00564A49">
        <w:t xml:space="preserve"> in decoding order as follows:</w:t>
      </w:r>
    </w:p>
    <w:p w:rsidR="007E173E" w:rsidRPr="00564A49" w:rsidRDefault="007E173E" w:rsidP="007E173E">
      <w:pPr>
        <w:pStyle w:val="enumlev1"/>
        <w:ind w:left="397"/>
      </w:pPr>
      <w:r w:rsidRPr="00564A49">
        <w:t>–</w:t>
      </w:r>
      <w:r w:rsidRPr="00564A49">
        <w:tab/>
        <w:t xml:space="preserve">If pic_order_cnt_delta is equal to 0, the last picture </w:t>
      </w:r>
      <w:ins w:id="1664" w:author="Author">
        <w:r w:rsidR="00D114FB">
          <w:t>in</w:t>
        </w:r>
      </w:ins>
      <w:del w:id="1665" w:author="Author">
        <w:r w:rsidRPr="00564A49" w:rsidDel="00D114FB">
          <w:delText>of</w:delText>
        </w:r>
      </w:del>
      <w:r w:rsidRPr="00564A49">
        <w:t xml:space="preserve"> </w:t>
      </w:r>
      <w:del w:id="1666" w:author="Author">
        <w:r w:rsidRPr="00564A49" w:rsidDel="00D114FB">
          <w:delText xml:space="preserve">the </w:delText>
        </w:r>
        <w:r w:rsidRPr="00564A49" w:rsidDel="001D7CDC">
          <w:delText>tagged set of consecutive coded pictures</w:delText>
        </w:r>
      </w:del>
      <w:ins w:id="1667" w:author="Author">
        <w:r w:rsidR="001D7CDC">
          <w:t>refinementPicSet</w:t>
        </w:r>
      </w:ins>
      <w:r w:rsidRPr="00564A49">
        <w:t xml:space="preserve"> in decoding order is the following picture:</w:t>
      </w:r>
    </w:p>
    <w:p w:rsidR="007E173E" w:rsidRPr="00564A49" w:rsidRDefault="007E173E" w:rsidP="007E173E">
      <w:pPr>
        <w:pStyle w:val="enumlev1"/>
        <w:ind w:left="794"/>
      </w:pPr>
      <w:r w:rsidRPr="00564A49">
        <w:t>–</w:t>
      </w:r>
      <w:r w:rsidRPr="00564A49">
        <w:tab/>
        <w:t xml:space="preserve">If the CVS contains one or more pictures </w:t>
      </w:r>
      <w:ins w:id="1668" w:author="Author">
        <w:r w:rsidR="00D114FB">
          <w:t xml:space="preserve">in the current layer </w:t>
        </w:r>
      </w:ins>
      <w:r w:rsidRPr="00564A49">
        <w:t xml:space="preserve">that follow the current picture in decoding order and are associated with a progressive refinement segment end SEI message </w:t>
      </w:r>
      <w:ins w:id="1669" w:author="Author">
        <w:r w:rsidR="00D114FB">
          <w:t>that has</w:t>
        </w:r>
      </w:ins>
      <w:del w:id="1670" w:author="Author">
        <w:r w:rsidRPr="00564A49" w:rsidDel="00D114FB">
          <w:delText>with</w:delText>
        </w:r>
      </w:del>
      <w:r w:rsidRPr="00564A49">
        <w:t xml:space="preserve"> the same progressive_refinement_id</w:t>
      </w:r>
      <w:ins w:id="1671" w:author="Author">
        <w:r w:rsidR="00D114FB">
          <w:t xml:space="preserve"> and also applies to the current layer</w:t>
        </w:r>
      </w:ins>
      <w:r w:rsidRPr="00564A49">
        <w:t xml:space="preserve">, the last picture </w:t>
      </w:r>
      <w:ins w:id="1672" w:author="Author">
        <w:r w:rsidR="001D7CDC">
          <w:t xml:space="preserve">in </w:t>
        </w:r>
        <w:del w:id="1673" w:author="Author">
          <w:r w:rsidR="001D7CDC" w:rsidDel="00D114FB">
            <w:delText xml:space="preserve">the </w:delText>
          </w:r>
        </w:del>
        <w:r w:rsidR="001D7CDC">
          <w:t>refinementPicSet</w:t>
        </w:r>
      </w:ins>
      <w:del w:id="1674" w:author="Author">
        <w:r w:rsidRPr="00564A49" w:rsidDel="001D7CDC">
          <w:delText>of the tagged set of consecutive coded pictures in decoding order</w:delText>
        </w:r>
      </w:del>
      <w:r w:rsidRPr="00564A49">
        <w:t xml:space="preserve"> is the first of these pictures in decoding order.</w:t>
      </w:r>
    </w:p>
    <w:p w:rsidR="007E173E" w:rsidRPr="00564A49" w:rsidRDefault="007E173E" w:rsidP="007E173E">
      <w:pPr>
        <w:pStyle w:val="enumlev1"/>
        <w:ind w:left="794"/>
      </w:pPr>
      <w:r w:rsidRPr="00564A49">
        <w:t>–</w:t>
      </w:r>
      <w:r w:rsidRPr="00564A49">
        <w:tab/>
        <w:t xml:space="preserve">Otherwise, the last picture </w:t>
      </w:r>
      <w:ins w:id="1675" w:author="Author">
        <w:r w:rsidR="00D114FB">
          <w:t>in</w:t>
        </w:r>
      </w:ins>
      <w:del w:id="1676" w:author="Author">
        <w:r w:rsidRPr="00564A49" w:rsidDel="00D114FB">
          <w:delText>of the</w:delText>
        </w:r>
      </w:del>
      <w:r w:rsidRPr="00564A49">
        <w:t xml:space="preserve"> </w:t>
      </w:r>
      <w:del w:id="1677" w:author="Author">
        <w:r w:rsidRPr="00564A49" w:rsidDel="001D7CDC">
          <w:delText>tagged set of consecutive coded pictures in decoding order</w:delText>
        </w:r>
      </w:del>
      <w:ins w:id="1678" w:author="Author">
        <w:r w:rsidR="001D7CDC">
          <w:t>refinementPicSet</w:t>
        </w:r>
      </w:ins>
      <w:r w:rsidRPr="00564A49">
        <w:t xml:space="preserve"> is the last picture</w:t>
      </w:r>
      <w:ins w:id="1679" w:author="Author">
        <w:r w:rsidR="00764CC3">
          <w:t xml:space="preserve"> </w:t>
        </w:r>
        <w:r w:rsidR="00D114FB">
          <w:t xml:space="preserve">in the current layer within </w:t>
        </w:r>
      </w:ins>
      <w:del w:id="1680" w:author="Author">
        <w:r w:rsidRPr="00564A49" w:rsidDel="001D7CDC">
          <w:delText xml:space="preserve"> </w:delText>
        </w:r>
        <w:r w:rsidRPr="00564A49" w:rsidDel="00D114FB">
          <w:delText xml:space="preserve">of </w:delText>
        </w:r>
      </w:del>
      <w:r w:rsidRPr="00564A49">
        <w:t>the CVS in decoding order.</w:t>
      </w:r>
    </w:p>
    <w:p w:rsidR="007E173E" w:rsidRPr="00564A49" w:rsidRDefault="007E173E" w:rsidP="007E173E">
      <w:pPr>
        <w:pStyle w:val="enumlev1"/>
        <w:ind w:left="397"/>
      </w:pPr>
      <w:r w:rsidRPr="00564A49">
        <w:t>–</w:t>
      </w:r>
      <w:r w:rsidRPr="00564A49">
        <w:tab/>
        <w:t xml:space="preserve">Otherwise, the last picture </w:t>
      </w:r>
      <w:del w:id="1681" w:author="Author">
        <w:r w:rsidRPr="00564A49" w:rsidDel="00167C8D">
          <w:delText>of the</w:delText>
        </w:r>
      </w:del>
      <w:ins w:id="1682" w:author="Author">
        <w:r w:rsidR="00167C8D">
          <w:t>in</w:t>
        </w:r>
      </w:ins>
      <w:r w:rsidRPr="00564A49">
        <w:t xml:space="preserve"> </w:t>
      </w:r>
      <w:del w:id="1683" w:author="Author">
        <w:r w:rsidRPr="00564A49" w:rsidDel="001D7CDC">
          <w:delText>tagged set of consecutive coded pictures</w:delText>
        </w:r>
      </w:del>
      <w:ins w:id="1684" w:author="Author">
        <w:r w:rsidR="001D7CDC">
          <w:t>refinementPicSet</w:t>
        </w:r>
      </w:ins>
      <w:r w:rsidRPr="00564A49">
        <w:t xml:space="preserve"> in decoding order is the following picture:</w:t>
      </w:r>
    </w:p>
    <w:p w:rsidR="007E173E" w:rsidRPr="00564A49" w:rsidRDefault="007E173E" w:rsidP="007E173E">
      <w:pPr>
        <w:pStyle w:val="enumlev1"/>
        <w:ind w:left="794"/>
      </w:pPr>
      <w:r w:rsidRPr="00564A49">
        <w:t>–</w:t>
      </w:r>
      <w:r w:rsidRPr="00564A49">
        <w:tab/>
        <w:t>If the CVS contains one or more pictures</w:t>
      </w:r>
      <w:ins w:id="1685" w:author="Author">
        <w:r w:rsidR="00764CC3">
          <w:t xml:space="preserve"> </w:t>
        </w:r>
        <w:r w:rsidR="00167C8D">
          <w:t>in the current layer</w:t>
        </w:r>
      </w:ins>
      <w:r w:rsidRPr="00564A49">
        <w:t xml:space="preserve"> that follow the current picture in decoding order</w:t>
      </w:r>
      <w:ins w:id="1686" w:author="Author">
        <w:r w:rsidR="00167C8D">
          <w:t>,</w:t>
        </w:r>
      </w:ins>
      <w:r w:rsidRPr="00564A49">
        <w:t xml:space="preserve"> </w:t>
      </w:r>
      <w:del w:id="1687" w:author="Author">
        <w:r w:rsidRPr="00564A49" w:rsidDel="00167C8D">
          <w:delText xml:space="preserve">and </w:delText>
        </w:r>
      </w:del>
      <w:r w:rsidRPr="00564A49">
        <w:t>are associated with a progressive refinement segment end SEI message with the same progressive_refinement_id</w:t>
      </w:r>
      <w:ins w:id="1688" w:author="Author">
        <w:r w:rsidR="00167C8D">
          <w:t xml:space="preserve"> and appli</w:t>
        </w:r>
        <w:r w:rsidR="00997F62">
          <w:t xml:space="preserve">cable </w:t>
        </w:r>
        <w:r w:rsidR="00167C8D">
          <w:t>to the current layer,</w:t>
        </w:r>
      </w:ins>
      <w:r w:rsidRPr="00564A49">
        <w:t xml:space="preserve"> and precede any picture picC </w:t>
      </w:r>
      <w:ins w:id="1689" w:author="Author">
        <w:r w:rsidR="00167C8D">
          <w:t>in the current layer</w:t>
        </w:r>
        <w:r w:rsidR="00764CC3" w:rsidRPr="00564A49">
          <w:t xml:space="preserve"> </w:t>
        </w:r>
      </w:ins>
      <w:r w:rsidRPr="00564A49">
        <w:t xml:space="preserve">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w:t>
      </w:r>
      <w:ins w:id="1690" w:author="Author">
        <w:r w:rsidR="00997F62">
          <w:t>in refinementPicSet</w:t>
        </w:r>
        <w:r w:rsidR="00997F62" w:rsidRPr="00564A49">
          <w:t xml:space="preserve"> </w:t>
        </w:r>
      </w:ins>
      <w:del w:id="1691" w:author="Author">
        <w:r w:rsidRPr="00564A49" w:rsidDel="00997F62">
          <w:delText xml:space="preserve">of the tagged set of consecutive coded pictures </w:delText>
        </w:r>
      </w:del>
      <w:r w:rsidRPr="00564A49">
        <w:t>in decoding order is the first of these pictures in decoding order.</w:t>
      </w:r>
    </w:p>
    <w:p w:rsidR="007E173E" w:rsidRPr="00564A49" w:rsidRDefault="007E173E" w:rsidP="007E173E">
      <w:pPr>
        <w:pStyle w:val="enumlev1"/>
        <w:ind w:left="794"/>
      </w:pPr>
      <w:r w:rsidRPr="00564A49">
        <w:t>–</w:t>
      </w:r>
      <w:r w:rsidRPr="00564A49">
        <w:tab/>
        <w:t xml:space="preserve">Otherwise, if the CVS contains one or more pictures picD </w:t>
      </w:r>
      <w:ins w:id="1692" w:author="Author">
        <w:r w:rsidR="00997F62">
          <w:t>in the current layer</w:t>
        </w:r>
        <w:r w:rsidR="00764CC3" w:rsidRPr="00564A49">
          <w:t xml:space="preserve"> </w:t>
        </w:r>
      </w:ins>
      <w:r w:rsidRPr="00564A49">
        <w:t xml:space="preserve">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w:t>
      </w:r>
      <w:ins w:id="1693" w:author="Author">
        <w:r w:rsidR="00997F62">
          <w:t>in refinementPicSet</w:t>
        </w:r>
        <w:r w:rsidR="00997F62" w:rsidRPr="00564A49">
          <w:t xml:space="preserve"> </w:t>
        </w:r>
      </w:ins>
      <w:del w:id="1694" w:author="Author">
        <w:r w:rsidRPr="00564A49" w:rsidDel="00997F62">
          <w:delText xml:space="preserve">of the tagged set of consecutive coded pictures </w:delText>
        </w:r>
      </w:del>
      <w:r w:rsidRPr="00564A49">
        <w:t xml:space="preserve">in decoding order is the last picture </w:t>
      </w:r>
      <w:ins w:id="1695" w:author="Author">
        <w:r w:rsidR="00997F62">
          <w:t xml:space="preserve">in the current layer </w:t>
        </w:r>
      </w:ins>
      <w:r w:rsidRPr="00564A49">
        <w:t>that precedes the first of these pictures in decoding order.</w:t>
      </w:r>
    </w:p>
    <w:p w:rsidR="007E173E" w:rsidRPr="00564A49" w:rsidRDefault="007E173E" w:rsidP="007E173E">
      <w:pPr>
        <w:pStyle w:val="enumlev1"/>
        <w:ind w:left="794"/>
      </w:pPr>
      <w:r w:rsidRPr="00564A49">
        <w:t>–</w:t>
      </w:r>
      <w:r w:rsidRPr="00564A49">
        <w:tab/>
        <w:t xml:space="preserve">Otherwise, the last picture </w:t>
      </w:r>
      <w:ins w:id="1696" w:author="Author">
        <w:r w:rsidR="00997F62">
          <w:t>in refinementPicSet</w:t>
        </w:r>
        <w:r w:rsidR="00997F62" w:rsidRPr="00564A49">
          <w:t xml:space="preserve"> </w:t>
        </w:r>
      </w:ins>
      <w:del w:id="1697" w:author="Author">
        <w:r w:rsidRPr="00564A49" w:rsidDel="00997F62">
          <w:delText xml:space="preserve">of the tagged set of consecutive coded pictures </w:delText>
        </w:r>
      </w:del>
      <w:r w:rsidRPr="00564A49">
        <w:t xml:space="preserve">in decoding order is the last picture </w:t>
      </w:r>
      <w:ins w:id="1698" w:author="Author">
        <w:r w:rsidR="00997F62">
          <w:t>in the current layer within</w:t>
        </w:r>
      </w:ins>
      <w:r w:rsidRPr="00564A49">
        <w:t xml:space="preserve"> the CVS in decoding order.</w:t>
      </w:r>
    </w:p>
    <w:p w:rsidR="007E173E" w:rsidRDefault="007E173E" w:rsidP="007E173E">
      <w:pPr>
        <w:rPr>
          <w:ins w:id="1699" w:author="Author"/>
        </w:rPr>
      </w:pPr>
      <w:r w:rsidRPr="00564A49">
        <w:t>The value of pic_order_cnt_delta shall be in the range of 0 to 256, inclusive.</w:t>
      </w:r>
    </w:p>
    <w:p w:rsidR="00640FC2" w:rsidRPr="00564A49" w:rsidRDefault="00640FC2" w:rsidP="007E173E">
      <w:pPr>
        <w:rPr>
          <w:noProof/>
        </w:rPr>
      </w:pPr>
    </w:p>
    <w:p w:rsidR="007E173E" w:rsidRPr="00564A49" w:rsidRDefault="007E173E" w:rsidP="007E173E">
      <w:pPr>
        <w:rPr>
          <w:i/>
          <w:lang w:val="en-US"/>
        </w:rPr>
      </w:pPr>
      <w:r w:rsidRPr="00564A49">
        <w:rPr>
          <w:i/>
          <w:lang w:val="en-US"/>
        </w:rPr>
        <w:t>Modify subclause D.3.13 as follows:</w:t>
      </w:r>
    </w:p>
    <w:p w:rsidR="00DF180E" w:rsidRDefault="00DF180E" w:rsidP="00DF180E">
      <w:pPr>
        <w:tabs>
          <w:tab w:val="clear" w:pos="794"/>
          <w:tab w:val="clear" w:pos="1191"/>
          <w:tab w:val="clear" w:pos="1588"/>
          <w:tab w:val="clear" w:pos="1985"/>
        </w:tabs>
        <w:overflowPunct/>
        <w:autoSpaceDE/>
        <w:autoSpaceDN/>
        <w:adjustRightInd/>
        <w:textAlignment w:val="auto"/>
      </w:pPr>
      <w:proofErr w:type="gramStart"/>
      <w:r w:rsidRPr="00355764">
        <w:rPr>
          <w:b/>
        </w:rPr>
        <w:t>film_grain_characteristics_cancel_flag</w:t>
      </w:r>
      <w:proofErr w:type="gramEnd"/>
      <w:r w:rsidRPr="00355764">
        <w:t xml:space="preserve"> equal to</w:t>
      </w:r>
      <w:r>
        <w:t xml:space="preserve"> </w:t>
      </w:r>
      <w:r w:rsidRPr="00355764">
        <w:t>1 indicates that the SEI message cancels the persistence of any previous film grain characteristics SEI message in output order</w:t>
      </w:r>
      <w:r w:rsidR="008F1EFF">
        <w:t xml:space="preserve"> </w:t>
      </w:r>
      <w:ins w:id="1700" w:author="Author">
        <w:r w:rsidR="008F1EFF">
          <w:t xml:space="preserve">that </w:t>
        </w:r>
        <w:r w:rsidR="008F1EFF" w:rsidRPr="008F1EFF">
          <w:t>applies to the current layer</w:t>
        </w:r>
        <w:r w:rsidRPr="008F1EFF">
          <w:t>.</w:t>
        </w:r>
        <w:r w:rsidRPr="00355764">
          <w:t xml:space="preserve"> </w:t>
        </w:r>
      </w:ins>
      <w:r w:rsidRPr="00355764">
        <w:t>film_grain_characteristics_cancel_flag equal to</w:t>
      </w:r>
      <w:r>
        <w:t xml:space="preserve"> </w:t>
      </w:r>
      <w:r w:rsidRPr="00355764">
        <w:t>0 indicates that film grain modelling information follows.</w:t>
      </w:r>
    </w:p>
    <w:p w:rsidR="007D3D8C" w:rsidRPr="00355764" w:rsidRDefault="007D3D8C" w:rsidP="00DF180E">
      <w:pPr>
        <w:tabs>
          <w:tab w:val="clear" w:pos="794"/>
          <w:tab w:val="clear" w:pos="1191"/>
          <w:tab w:val="clear" w:pos="1588"/>
          <w:tab w:val="clear" w:pos="1985"/>
        </w:tabs>
        <w:overflowPunct/>
        <w:autoSpaceDE/>
        <w:autoSpaceDN/>
        <w:adjustRightInd/>
        <w:textAlignment w:val="auto"/>
      </w:pPr>
      <w:r>
        <w:t>…</w:t>
      </w:r>
    </w:p>
    <w:p w:rsidR="007E173E" w:rsidRPr="00564A49" w:rsidRDefault="007E173E" w:rsidP="007E173E">
      <w:proofErr w:type="gramStart"/>
      <w:r w:rsidRPr="00564A49">
        <w:rPr>
          <w:b/>
          <w:bCs/>
        </w:rPr>
        <w:t>film_grain_characteristics_persistence_flag</w:t>
      </w:r>
      <w:proofErr w:type="gramEnd"/>
      <w:r w:rsidRPr="00564A49">
        <w:t xml:space="preserve"> specifies the persistence of the film grain characteristics SEI message</w:t>
      </w:r>
      <w:ins w:id="1701" w:author="Author">
        <w:r w:rsidR="008F1EFF">
          <w:t xml:space="preserve"> for the current layer</w:t>
        </w:r>
      </w:ins>
      <w:r w:rsidRPr="00564A49">
        <w:t>.</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t xml:space="preserve">Let picA be the current picture. film_grain_characteristics_persistence_flag equal to 1 specifies that the film grain characteristics SEI message persists </w:t>
      </w:r>
      <w:ins w:id="1702" w:author="Author">
        <w:r w:rsidR="008F1EFF">
          <w:t xml:space="preserve">for the current layer </w:t>
        </w:r>
      </w:ins>
      <w:r w:rsidRPr="00564A49">
        <w:t>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 xml:space="preserve">A picture picB </w:t>
      </w:r>
      <w:ins w:id="1703" w:author="Author">
        <w:r w:rsidR="008F1EFF">
          <w:t xml:space="preserve">in the current layer </w:t>
        </w:r>
      </w:ins>
      <w:r w:rsidRPr="00564A49">
        <w:t xml:space="preserve">in an access unit containing a film grain characteristics SEI message </w:t>
      </w:r>
      <w:ins w:id="1704" w:author="Author">
        <w:r w:rsidR="008F1EFF">
          <w:t xml:space="preserve">that is applicable to the current layer </w:t>
        </w:r>
      </w:ins>
      <w:r w:rsidRPr="00564A49">
        <w:t>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Default="007E173E" w:rsidP="007E173E">
      <w:pPr>
        <w:rPr>
          <w:lang w:val="de-DE"/>
        </w:rPr>
      </w:pPr>
    </w:p>
    <w:p w:rsidR="007E173E" w:rsidRPr="00564A49" w:rsidRDefault="007E173E" w:rsidP="007E173E">
      <w:pPr>
        <w:rPr>
          <w:i/>
          <w:lang w:val="en-US"/>
        </w:rPr>
      </w:pPr>
      <w:r w:rsidRPr="00564A49">
        <w:rPr>
          <w:i/>
          <w:lang w:val="en-US"/>
        </w:rPr>
        <w:t>Modify subclause D.3.</w:t>
      </w:r>
      <w:r w:rsidR="00B16142" w:rsidRPr="00564A49">
        <w:rPr>
          <w:i/>
          <w:lang w:val="en-US"/>
        </w:rPr>
        <w:t>1</w:t>
      </w:r>
      <w:r w:rsidR="00B16142">
        <w:rPr>
          <w:i/>
          <w:lang w:val="en-US"/>
        </w:rPr>
        <w:t>5</w:t>
      </w:r>
      <w:r w:rsidR="00B16142" w:rsidRPr="00564A49">
        <w:rPr>
          <w:i/>
          <w:lang w:val="en-US"/>
        </w:rPr>
        <w:t xml:space="preserve"> </w:t>
      </w:r>
      <w:r w:rsidRPr="00564A49">
        <w:rPr>
          <w:i/>
          <w:lang w:val="en-US"/>
        </w:rPr>
        <w:t>as follows:</w:t>
      </w:r>
    </w:p>
    <w:p w:rsidR="00E608E6" w:rsidRPr="00943A5F" w:rsidRDefault="00E608E6" w:rsidP="00E608E6">
      <w:pPr>
        <w:rPr>
          <w:noProof/>
        </w:rPr>
      </w:pPr>
      <w:r w:rsidRPr="00943A5F">
        <w:rPr>
          <w:b/>
          <w:noProof/>
        </w:rPr>
        <w:t>tone_map_cancel_flag</w:t>
      </w:r>
      <w:r w:rsidRPr="00943A5F">
        <w:rPr>
          <w:noProof/>
        </w:rPr>
        <w:t xml:space="preserve"> equal to 1 indicates that the tone mapping information SEI message cancels the persistence of any previous tone mapping information SEI message in output order</w:t>
      </w:r>
      <w:r w:rsidR="00E54038" w:rsidRPr="00E54038">
        <w:t xml:space="preserve"> </w:t>
      </w:r>
      <w:ins w:id="1705" w:author="Author">
        <w:r w:rsidR="00E54038">
          <w:t xml:space="preserve">that </w:t>
        </w:r>
        <w:r w:rsidR="00E54038" w:rsidRPr="008F1EFF">
          <w:t>applies to the current layer</w:t>
        </w:r>
        <w:r w:rsidRPr="00943A5F">
          <w:rPr>
            <w:noProof/>
          </w:rPr>
          <w:t xml:space="preserve">. </w:t>
        </w:r>
      </w:ins>
      <w:r w:rsidRPr="00943A5F">
        <w:rPr>
          <w:noProof/>
        </w:rPr>
        <w:t>tone_map_cancel_flag equal to 0 indicates that tone mapping information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ins w:id="1706" w:author="Author">
        <w:r w:rsidR="00E54038" w:rsidRPr="00E54038">
          <w:t xml:space="preserve"> </w:t>
        </w:r>
        <w:r w:rsidR="00E54038">
          <w:t>for the current layer</w:t>
        </w:r>
      </w:ins>
      <w:r w:rsidRPr="00564A49">
        <w:rPr>
          <w:noProof/>
        </w:rPr>
        <w:t>.</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 xml:space="preserve">tone_map_persistence_flag equal to 1 specifies that the tone mapping information persists </w:t>
      </w:r>
      <w:ins w:id="1707" w:author="Author">
        <w:r w:rsidR="00E54038">
          <w:t>for the current layer</w:t>
        </w:r>
        <w:r w:rsidR="00E54038" w:rsidRPr="00564A49">
          <w:rPr>
            <w:noProof/>
          </w:rPr>
          <w:t xml:space="preserve"> </w:t>
        </w:r>
      </w:ins>
      <w:r w:rsidRPr="00564A49">
        <w:rPr>
          <w:noProof/>
        </w:rPr>
        <w:t>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w:t>
      </w:r>
      <w:ins w:id="1708" w:author="Author">
        <w:r w:rsidR="00E54038">
          <w:t>in the current layer</w:t>
        </w:r>
        <w:r w:rsidR="00E608E6" w:rsidRPr="00564A49">
          <w:rPr>
            <w:noProof/>
          </w:rPr>
          <w:t xml:space="preserve"> </w:t>
        </w:r>
      </w:ins>
      <w:r w:rsidRPr="00564A49">
        <w:rPr>
          <w:noProof/>
        </w:rPr>
        <w:t xml:space="preserve">in an access unit containing a tone mapping information SEI message with the same value of tone_map_id </w:t>
      </w:r>
      <w:ins w:id="1709" w:author="Author">
        <w:r w:rsidR="00E54038">
          <w:rPr>
            <w:noProof/>
          </w:rPr>
          <w:t xml:space="preserve">and </w:t>
        </w:r>
        <w:r w:rsidR="00E54038">
          <w:t>applicable to the current layer</w:t>
        </w:r>
        <w:r w:rsidR="00E54038" w:rsidRPr="00564A49">
          <w:rPr>
            <w:noProof/>
          </w:rPr>
          <w:t xml:space="preserve"> </w:t>
        </w:r>
      </w:ins>
      <w:r w:rsidRPr="00564A49">
        <w:rPr>
          <w:noProof/>
        </w:rPr>
        <w:t xml:space="preserve">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E608E6" w:rsidRPr="008076AC" w:rsidRDefault="00E608E6" w:rsidP="00E608E6">
      <w:proofErr w:type="gramStart"/>
      <w:r w:rsidRPr="008076AC">
        <w:rPr>
          <w:b/>
        </w:rPr>
        <w:t>frame_packing_arrangement_cancel_flag</w:t>
      </w:r>
      <w:proofErr w:type="gramEnd"/>
      <w:r w:rsidRPr="008076AC">
        <w:t xml:space="preserve"> equal to 1 indicates that the frame packing arrangement SEI message cancels the persistence of any previous frame packing arrangement SEI message</w:t>
      </w:r>
      <w:r>
        <w:t xml:space="preserve"> </w:t>
      </w:r>
      <w:r w:rsidRPr="008076AC">
        <w:t>in output order</w:t>
      </w:r>
      <w:r w:rsidR="00E54038" w:rsidRPr="00E54038">
        <w:t xml:space="preserve"> </w:t>
      </w:r>
      <w:ins w:id="1710" w:author="Author">
        <w:r w:rsidR="00E54038">
          <w:t xml:space="preserve">that </w:t>
        </w:r>
        <w:r w:rsidR="00E54038" w:rsidRPr="008F1EFF">
          <w:t>applies to the current layer</w:t>
        </w:r>
      </w:ins>
      <w:r w:rsidRPr="008076AC">
        <w:t>. frame_packing_arrangement_cancel_flag equal to 0 indicates that frame packing arrangement information follows.</w:t>
      </w:r>
    </w:p>
    <w:p w:rsidR="00E608E6" w:rsidRDefault="00E608E6" w:rsidP="007E173E">
      <w:pPr>
        <w:rPr>
          <w:b/>
        </w:rPr>
      </w:pPr>
      <w:r>
        <w:rPr>
          <w:b/>
        </w:rPr>
        <w:t>…</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ins w:id="1711" w:author="Author">
        <w:r w:rsidR="00E54038" w:rsidRPr="00E54038">
          <w:t xml:space="preserve"> </w:t>
        </w:r>
        <w:r w:rsidR="00E54038">
          <w:t>for the current layer</w:t>
        </w:r>
      </w:ins>
      <w:r w:rsidRPr="00564A49">
        <w:t>.</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 xml:space="preserve">Let picA be the current picture. frame_packing_arrangement_persistence_flag equal to 1 specifies that the frame packing arrangement SEI message persists </w:t>
      </w:r>
      <w:ins w:id="1712" w:author="Author">
        <w:r w:rsidR="005D0514">
          <w:t>for the current layer</w:t>
        </w:r>
        <w:r w:rsidR="005D0514" w:rsidRPr="00564A49">
          <w:t xml:space="preserve"> </w:t>
        </w:r>
      </w:ins>
      <w:r w:rsidRPr="00564A49">
        <w:t>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 xml:space="preserve">A frame picB </w:t>
      </w:r>
      <w:ins w:id="1713" w:author="Author">
        <w:r w:rsidR="005D0514">
          <w:t>in the current layer</w:t>
        </w:r>
        <w:r w:rsidR="00A12C9B" w:rsidRPr="00564A49">
          <w:t xml:space="preserve"> </w:t>
        </w:r>
      </w:ins>
      <w:r w:rsidRPr="00564A49">
        <w:t>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 xml:space="preserve">arrangement_id </w:t>
      </w:r>
      <w:ins w:id="1714" w:author="Author">
        <w:r w:rsidR="005D0514">
          <w:rPr>
            <w:noProof/>
          </w:rPr>
          <w:t xml:space="preserve">and </w:t>
        </w:r>
        <w:r w:rsidR="005D0514">
          <w:t>applicable to the current layer</w:t>
        </w:r>
        <w:r w:rsidR="005D0514" w:rsidRPr="00564A49">
          <w:rPr>
            <w:noProof/>
          </w:rPr>
          <w:t xml:space="preserve"> </w:t>
        </w:r>
      </w:ins>
      <w:r w:rsidRPr="00564A49">
        <w:t>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F87EB3" w:rsidRPr="00E347ED" w:rsidRDefault="00F87EB3" w:rsidP="00F87EB3">
      <w:pPr>
        <w:rPr>
          <w:ins w:id="1715" w:author="Author"/>
          <w:noProof/>
          <w:lang w:val="en-US"/>
        </w:rPr>
      </w:pPr>
      <w:ins w:id="1716" w:author="Author">
        <w:r w:rsidRPr="00E347ED">
          <w:rPr>
            <w:rFonts w:eastAsia="Times New Roman"/>
            <w:noProof/>
            <w:szCs w:val="18"/>
            <w:lang w:val="en-US"/>
          </w:rPr>
          <w:t>When the current layer is not indicated as a</w:t>
        </w:r>
        <w:r>
          <w:rPr>
            <w:rFonts w:eastAsia="Times New Roman"/>
            <w:noProof/>
            <w:szCs w:val="18"/>
            <w:lang w:val="en-US"/>
          </w:rPr>
          <w:t xml:space="preserve"> target</w:t>
        </w:r>
        <w:r w:rsidRPr="00E347ED">
          <w:rPr>
            <w:rFonts w:eastAsia="Times New Roman"/>
            <w:noProof/>
            <w:szCs w:val="18"/>
            <w:lang w:val="en-US"/>
          </w:rPr>
          <w:t xml:space="preserve"> output layer in any output layer set, there shall be no display orientation SEI message applicable to the current layer</w:t>
        </w:r>
        <w:r w:rsidRPr="00E347ED">
          <w:rPr>
            <w:noProof/>
            <w:lang w:val="en-US"/>
          </w:rPr>
          <w:t>.</w:t>
        </w:r>
      </w:ins>
    </w:p>
    <w:p w:rsidR="00F87EB3" w:rsidRDefault="00F87EB3" w:rsidP="00F87EB3">
      <w:pPr>
        <w:rPr>
          <w:ins w:id="1717" w:author="Author"/>
          <w:b/>
          <w:noProof/>
        </w:rPr>
      </w:pPr>
      <w:ins w:id="1718" w:author="Author">
        <w:r w:rsidRPr="00E347ED">
          <w:rPr>
            <w:b/>
            <w:noProof/>
          </w:rPr>
          <w:t>…</w:t>
        </w:r>
      </w:ins>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ins w:id="1719" w:author="Author">
        <w:r w:rsidR="005D0514">
          <w:rPr>
            <w:noProof/>
          </w:rPr>
          <w:t xml:space="preserve"> for the current layer</w:t>
        </w:r>
      </w:ins>
      <w:r w:rsidRPr="00564A49">
        <w:rPr>
          <w:noProof/>
        </w:rPr>
        <w:t>.</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 xml:space="preserve">display_orientation_persistence_flag equal to 1 specifies that the display orientation SEI message persists </w:t>
      </w:r>
      <w:ins w:id="1720" w:author="Author">
        <w:r w:rsidR="005D0514">
          <w:t>for the current layer</w:t>
        </w:r>
        <w:r w:rsidR="005D0514" w:rsidRPr="00564A49">
          <w:rPr>
            <w:noProof/>
          </w:rPr>
          <w:t xml:space="preserve"> </w:t>
        </w:r>
      </w:ins>
      <w:r w:rsidRPr="00564A49">
        <w:rPr>
          <w:noProof/>
        </w:rPr>
        <w:t>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lastRenderedPageBreak/>
        <w:t>–</w:t>
      </w:r>
      <w:r w:rsidRPr="00564A49">
        <w:rPr>
          <w:noProof/>
        </w:rPr>
        <w:tab/>
        <w:t xml:space="preserve">A picture picB </w:t>
      </w:r>
      <w:ins w:id="1721" w:author="Author">
        <w:r w:rsidR="005D0514">
          <w:t>in the current layer</w:t>
        </w:r>
        <w:r w:rsidR="005D0514" w:rsidRPr="00564A49">
          <w:rPr>
            <w:noProof/>
          </w:rPr>
          <w:t xml:space="preserve"> </w:t>
        </w:r>
      </w:ins>
      <w:r w:rsidRPr="00564A49">
        <w:rPr>
          <w:noProof/>
        </w:rPr>
        <w:t xml:space="preserve">in an access unit containing a display orientation SEI message </w:t>
      </w:r>
      <w:ins w:id="1722" w:author="Author">
        <w:r w:rsidR="005D0514">
          <w:rPr>
            <w:noProof/>
          </w:rPr>
          <w:t xml:space="preserve">that is </w:t>
        </w:r>
        <w:r w:rsidR="005D0514">
          <w:t>applicable to the current layer</w:t>
        </w:r>
        <w:r w:rsidR="005D0514" w:rsidRPr="00564A49">
          <w:rPr>
            <w:noProof/>
          </w:rPr>
          <w:t xml:space="preserve"> </w:t>
        </w:r>
      </w:ins>
      <w:r w:rsidRPr="00564A49">
        <w:rPr>
          <w:noProof/>
        </w:rPr>
        <w:t xml:space="preserve">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Default="007E173E" w:rsidP="007E173E">
      <w:pPr>
        <w:rPr>
          <w:lang w:val="de-DE"/>
        </w:rPr>
      </w:pPr>
    </w:p>
    <w:p w:rsidR="00123ECF" w:rsidRPr="00564A49" w:rsidRDefault="00123ECF" w:rsidP="00123ECF">
      <w:pPr>
        <w:rPr>
          <w:i/>
          <w:lang w:val="en-US"/>
        </w:rPr>
      </w:pPr>
      <w:r w:rsidRPr="00564A49">
        <w:rPr>
          <w:i/>
          <w:lang w:val="en-US"/>
        </w:rPr>
        <w:t>Modify subclause D.3.1</w:t>
      </w:r>
      <w:r>
        <w:rPr>
          <w:i/>
          <w:lang w:val="en-US"/>
        </w:rPr>
        <w:t>8</w:t>
      </w:r>
      <w:r w:rsidRPr="00564A49">
        <w:rPr>
          <w:i/>
          <w:lang w:val="en-US"/>
        </w:rPr>
        <w:t xml:space="preserve"> as follows:</w:t>
      </w:r>
    </w:p>
    <w:p w:rsidR="00123ECF" w:rsidRDefault="00123ECF" w:rsidP="00123ECF">
      <w:pPr>
        <w:rPr>
          <w:noProof/>
        </w:rPr>
      </w:pPr>
      <w:r w:rsidRPr="00943A5F">
        <w:rPr>
          <w:noProof/>
        </w:rPr>
        <w:t xml:space="preserve">The </w:t>
      </w:r>
      <w:r w:rsidRPr="00D46B7B">
        <w:rPr>
          <w:noProof/>
        </w:rPr>
        <w:t xml:space="preserve">structure of pictures </w:t>
      </w:r>
      <w:r>
        <w:rPr>
          <w:noProof/>
        </w:rPr>
        <w:t>information</w:t>
      </w:r>
      <w:r w:rsidRPr="00943A5F">
        <w:rPr>
          <w:noProof/>
        </w:rPr>
        <w:t xml:space="preserve"> SEI message </w:t>
      </w:r>
      <w:r>
        <w:rPr>
          <w:noProof/>
        </w:rPr>
        <w:t>provides information for a list of entries, some of which correspond to a series of pictures in decoding order</w:t>
      </w:r>
      <w:ins w:id="1723" w:author="Author">
        <w:r>
          <w:rPr>
            <w:noProof/>
          </w:rPr>
          <w:t xml:space="preserve"> </w:t>
        </w:r>
        <w:r w:rsidR="00A00DBF">
          <w:rPr>
            <w:noProof/>
          </w:rPr>
          <w:t xml:space="preserve">in the current layer </w:t>
        </w:r>
      </w:ins>
      <w:r>
        <w:rPr>
          <w:noProof/>
        </w:rPr>
        <w:t>in the CVS.</w:t>
      </w:r>
    </w:p>
    <w:p w:rsidR="00123ECF" w:rsidRDefault="00123ECF" w:rsidP="00123ECF">
      <w:pPr>
        <w:rPr>
          <w:noProof/>
        </w:rPr>
      </w:pPr>
      <w:r>
        <w:rPr>
          <w:noProof/>
        </w:rPr>
        <w:t xml:space="preserve">The first entry in the </w:t>
      </w:r>
      <w:r w:rsidRPr="00D46B7B">
        <w:rPr>
          <w:noProof/>
        </w:rPr>
        <w:t>structure of pictures</w:t>
      </w:r>
      <w:r>
        <w:rPr>
          <w:noProof/>
        </w:rPr>
        <w:t xml:space="preserve"> information SEI message corresponds to the current picture. When there is a picture </w:t>
      </w:r>
      <w:ins w:id="1724" w:author="Author">
        <w:r w:rsidR="005D0514">
          <w:rPr>
            <w:noProof/>
          </w:rPr>
          <w:t>in the current layer</w:t>
        </w:r>
      </w:ins>
      <w:r>
        <w:rPr>
          <w:noProof/>
        </w:rPr>
        <w:t xml:space="preserve"> that has PicOrderCntVal equal to the variable entryP</w:t>
      </w:r>
      <w:r w:rsidRPr="00943A5F">
        <w:rPr>
          <w:noProof/>
        </w:rPr>
        <w:t>icOrderCnt[ </w:t>
      </w:r>
      <w:r>
        <w:rPr>
          <w:noProof/>
        </w:rPr>
        <w:t>i</w:t>
      </w:r>
      <w:r w:rsidRPr="00943A5F">
        <w:rPr>
          <w:noProof/>
        </w:rPr>
        <w:t> ]</w:t>
      </w:r>
      <w:r>
        <w:rPr>
          <w:noProof/>
        </w:rPr>
        <w:t xml:space="preserve"> as specified below, the entry i corresponds to</w:t>
      </w:r>
      <w:r w:rsidR="00F87EB3">
        <w:rPr>
          <w:noProof/>
        </w:rPr>
        <w:t xml:space="preserve"> </w:t>
      </w:r>
      <w:ins w:id="1725" w:author="Author">
        <w:r w:rsidR="00F87EB3">
          <w:rPr>
            <w:noProof/>
          </w:rPr>
          <w:t>the</w:t>
        </w:r>
      </w:ins>
      <w:del w:id="1726" w:author="Author">
        <w:r w:rsidR="00F87EB3" w:rsidDel="00F87EB3">
          <w:rPr>
            <w:noProof/>
          </w:rPr>
          <w:delText>a</w:delText>
        </w:r>
      </w:del>
      <w:r w:rsidR="00F87EB3">
        <w:rPr>
          <w:noProof/>
        </w:rPr>
        <w:t xml:space="preserve"> picture in the CVS</w:t>
      </w:r>
      <w:r>
        <w:rPr>
          <w:noProof/>
        </w:rPr>
        <w:t xml:space="preserve">. The decoding order of the pictures </w:t>
      </w:r>
      <w:ins w:id="1727" w:author="Author">
        <w:r w:rsidR="00A00DBF">
          <w:rPr>
            <w:noProof/>
          </w:rPr>
          <w:t>in the current layer</w:t>
        </w:r>
      </w:ins>
      <w:r w:rsidR="00A00DBF">
        <w:rPr>
          <w:noProof/>
        </w:rPr>
        <w:t xml:space="preserve"> </w:t>
      </w:r>
      <w:r>
        <w:rPr>
          <w:noProof/>
        </w:rPr>
        <w:t xml:space="preserve">in the CVS that correspond to entries in the </w:t>
      </w:r>
      <w:r w:rsidRPr="00D46B7B">
        <w:rPr>
          <w:noProof/>
        </w:rPr>
        <w:t xml:space="preserve">structure of pictures </w:t>
      </w:r>
      <w:r>
        <w:rPr>
          <w:noProof/>
        </w:rPr>
        <w:t>information</w:t>
      </w:r>
      <w:r w:rsidRPr="00943A5F">
        <w:rPr>
          <w:noProof/>
        </w:rPr>
        <w:t xml:space="preserve"> SEI message</w:t>
      </w:r>
      <w:r>
        <w:rPr>
          <w:noProof/>
        </w:rPr>
        <w:t xml:space="preserve"> corresponds to increasing values of i in the list of entries.</w:t>
      </w:r>
    </w:p>
    <w:p w:rsidR="00123ECF" w:rsidRDefault="00123ECF" w:rsidP="00123ECF">
      <w:pPr>
        <w:rPr>
          <w:noProof/>
        </w:rPr>
      </w:pPr>
      <w:r>
        <w:rPr>
          <w:noProof/>
        </w:rPr>
        <w:t xml:space="preserve">Any picture </w:t>
      </w:r>
      <w:ins w:id="1728" w:author="Author">
        <w:r w:rsidR="00A00DBF">
          <w:rPr>
            <w:noProof/>
          </w:rPr>
          <w:t xml:space="preserve">in the current layer </w:t>
        </w:r>
      </w:ins>
      <w:r>
        <w:rPr>
          <w:noProof/>
        </w:rPr>
        <w:t>in the CVS that has PicOrderCntVal equal to entryP</w:t>
      </w:r>
      <w:r w:rsidRPr="00943A5F">
        <w:rPr>
          <w:noProof/>
        </w:rPr>
        <w:t>icOrderCnt[ </w:t>
      </w:r>
      <w:r>
        <w:rPr>
          <w:noProof/>
        </w:rPr>
        <w:t>i</w:t>
      </w:r>
      <w:r w:rsidRPr="00943A5F">
        <w:rPr>
          <w:noProof/>
        </w:rPr>
        <w:t> ]</w:t>
      </w:r>
      <w:r>
        <w:rPr>
          <w:noProof/>
        </w:rPr>
        <w:t xml:space="preserve"> for any i in the range of 0 to </w:t>
      </w:r>
      <w:r w:rsidRPr="00487680">
        <w:rPr>
          <w:noProof/>
        </w:rPr>
        <w:t>num_</w:t>
      </w:r>
      <w:r>
        <w:rPr>
          <w:noProof/>
        </w:rPr>
        <w:t>entries</w:t>
      </w:r>
      <w:r w:rsidRPr="00487680">
        <w:rPr>
          <w:noProof/>
        </w:rPr>
        <w:t>_in_sop_minus1</w:t>
      </w:r>
      <w:r>
        <w:rPr>
          <w:noProof/>
        </w:rPr>
        <w:t>, inclusive, shall correspond to an entry in the list of entries.</w:t>
      </w:r>
    </w:p>
    <w:p w:rsidR="00123ECF" w:rsidRDefault="00123ECF" w:rsidP="00123ECF">
      <w:pPr>
        <w:rPr>
          <w:noProof/>
        </w:rPr>
      </w:pPr>
      <w:r>
        <w:rPr>
          <w:noProof/>
        </w:rPr>
        <w:t>T</w:t>
      </w:r>
      <w:r w:rsidRPr="00943A5F">
        <w:rPr>
          <w:noProof/>
        </w:rPr>
        <w:t xml:space="preserve">he </w:t>
      </w:r>
      <w:r>
        <w:rPr>
          <w:noProof/>
        </w:rPr>
        <w:t>structure of pictures information</w:t>
      </w:r>
      <w:r w:rsidRPr="00943A5F">
        <w:rPr>
          <w:noProof/>
        </w:rPr>
        <w:t xml:space="preserve"> SEI message shall not be present</w:t>
      </w:r>
      <w:r>
        <w:rPr>
          <w:noProof/>
        </w:rPr>
        <w:t xml:space="preserve"> in a CVS </w:t>
      </w:r>
      <w:ins w:id="1729" w:author="Author">
        <w:r w:rsidR="00A00DBF">
          <w:rPr>
            <w:noProof/>
          </w:rPr>
          <w:t>and applicable for a layer</w:t>
        </w:r>
      </w:ins>
      <w:r w:rsidR="00A00DBF">
        <w:rPr>
          <w:noProof/>
        </w:rPr>
        <w:t xml:space="preserve"> </w:t>
      </w:r>
      <w:r>
        <w:rPr>
          <w:noProof/>
        </w:rPr>
        <w:t xml:space="preserve">for which the active SPS has </w:t>
      </w:r>
      <w:r w:rsidRPr="005106B8">
        <w:rPr>
          <w:noProof/>
        </w:rPr>
        <w:t>long_term_ref_pics_present_flag</w:t>
      </w:r>
      <w:r>
        <w:rPr>
          <w:noProof/>
        </w:rPr>
        <w:t xml:space="preserve"> equal to 1 or </w:t>
      </w:r>
      <w:r w:rsidRPr="00943A5F">
        <w:rPr>
          <w:noProof/>
          <w:lang w:eastAsia="ko-KR"/>
        </w:rPr>
        <w:t>num_short_term_ref_pic_sets</w:t>
      </w:r>
      <w:r>
        <w:rPr>
          <w:noProof/>
          <w:lang w:eastAsia="ko-KR"/>
        </w:rPr>
        <w:t xml:space="preserve"> equal to 0</w:t>
      </w:r>
      <w:r>
        <w:rPr>
          <w:noProof/>
        </w:rPr>
        <w:t>.</w:t>
      </w:r>
    </w:p>
    <w:p w:rsidR="00A00DBF" w:rsidRPr="00943A5F" w:rsidRDefault="00A00DBF" w:rsidP="00A00DBF">
      <w:pPr>
        <w:rPr>
          <w:noProof/>
        </w:rPr>
      </w:pPr>
      <w:r w:rsidRPr="00943A5F">
        <w:rPr>
          <w:noProof/>
        </w:rPr>
        <w:t xml:space="preserve">The </w:t>
      </w:r>
      <w:r>
        <w:rPr>
          <w:noProof/>
        </w:rPr>
        <w:t>structure of pictures information</w:t>
      </w:r>
      <w:r w:rsidRPr="00943A5F">
        <w:rPr>
          <w:noProof/>
        </w:rPr>
        <w:t xml:space="preserve"> SEI message shall not be present in any access unit </w:t>
      </w:r>
      <w:r>
        <w:rPr>
          <w:noProof/>
        </w:rPr>
        <w:t xml:space="preserve">that has </w:t>
      </w:r>
      <w:r w:rsidRPr="00943A5F">
        <w:rPr>
          <w:noProof/>
        </w:rPr>
        <w:t>TemporalId greater than 0</w:t>
      </w:r>
      <w:r>
        <w:rPr>
          <w:noProof/>
        </w:rPr>
        <w:t xml:space="preserve"> or contains a RASL, RADL or sub-layer non-reference picture</w:t>
      </w:r>
      <w:ins w:id="1730" w:author="Author">
        <w:r>
          <w:rPr>
            <w:noProof/>
          </w:rPr>
          <w:t xml:space="preserve"> in the current layer</w:t>
        </w:r>
      </w:ins>
      <w:r w:rsidRPr="00943A5F">
        <w:rPr>
          <w:noProof/>
        </w:rPr>
        <w:t>.</w:t>
      </w:r>
      <w:r>
        <w:rPr>
          <w:noProof/>
        </w:rPr>
        <w:t xml:space="preserve"> Any picture </w:t>
      </w:r>
      <w:ins w:id="1731" w:author="Author">
        <w:r w:rsidR="00687AD9">
          <w:rPr>
            <w:noProof/>
          </w:rPr>
          <w:t xml:space="preserve">in the current layer </w:t>
        </w:r>
      </w:ins>
      <w:r>
        <w:rPr>
          <w:noProof/>
        </w:rPr>
        <w:t>in the CVS that corresponds to an entry other than the first entry described in the structure of pictures information SEI message shall not be an IRAP picture.</w:t>
      </w:r>
    </w:p>
    <w:p w:rsidR="00123ECF" w:rsidRPr="00A00DBF" w:rsidRDefault="00123ECF" w:rsidP="007E173E"/>
    <w:p w:rsidR="004565F7" w:rsidRPr="00564A49" w:rsidRDefault="004565F7" w:rsidP="004565F7">
      <w:pPr>
        <w:rPr>
          <w:i/>
          <w:lang w:val="en-US"/>
        </w:rPr>
      </w:pPr>
      <w:r w:rsidRPr="00564A49">
        <w:rPr>
          <w:i/>
          <w:lang w:val="en-US"/>
        </w:rPr>
        <w:t>Modify subclause D.3.</w:t>
      </w:r>
      <w:r>
        <w:rPr>
          <w:i/>
          <w:lang w:val="en-US"/>
        </w:rPr>
        <w:t>19</w:t>
      </w:r>
      <w:r w:rsidRPr="00564A49">
        <w:rPr>
          <w:i/>
          <w:lang w:val="en-US"/>
        </w:rPr>
        <w:t xml:space="preserve"> as follows:</w:t>
      </w:r>
    </w:p>
    <w:p w:rsidR="004565F7" w:rsidRPr="00F87EB3" w:rsidRDefault="004565F7" w:rsidP="004565F7">
      <w:pPr>
        <w:rPr>
          <w:noProof/>
        </w:rPr>
      </w:pPr>
      <w:r w:rsidRPr="00F8319A">
        <w:rPr>
          <w:noProof/>
        </w:rPr>
        <w:t xml:space="preserve">This message provides a hash for each colour component of the </w:t>
      </w:r>
      <w:ins w:id="1732" w:author="Author">
        <w:r w:rsidRPr="00F8319A">
          <w:rPr>
            <w:noProof/>
          </w:rPr>
          <w:t xml:space="preserve">current </w:t>
        </w:r>
      </w:ins>
      <w:r w:rsidRPr="00F8319A">
        <w:rPr>
          <w:noProof/>
        </w:rPr>
        <w:t xml:space="preserve">decoded </w:t>
      </w:r>
      <w:ins w:id="1733" w:author="Author">
        <w:r w:rsidRPr="00F8319A">
          <w:rPr>
            <w:noProof/>
          </w:rPr>
          <w:t>picture</w:t>
        </w:r>
        <w:del w:id="1734" w:author="Author">
          <w:r w:rsidR="00687AD9" w:rsidRPr="00F8319A" w:rsidDel="00F87EB3">
            <w:rPr>
              <w:noProof/>
            </w:rPr>
            <w:delText xml:space="preserve"> </w:delText>
          </w:r>
        </w:del>
      </w:ins>
      <w:del w:id="1735" w:author="Author">
        <w:r w:rsidR="00687AD9" w:rsidRPr="00F8319A" w:rsidDel="00F87EB3">
          <w:rPr>
            <w:noProof/>
          </w:rPr>
          <w:delText>in the current access unit</w:delText>
        </w:r>
      </w:del>
      <w:r w:rsidRPr="00F8319A">
        <w:rPr>
          <w:noProof/>
        </w:rPr>
        <w:t>.</w:t>
      </w:r>
    </w:p>
    <w:p w:rsidR="004565F7" w:rsidRDefault="004565F7" w:rsidP="004565F7">
      <w:pPr>
        <w:pStyle w:val="Note1"/>
        <w:rPr>
          <w:ins w:id="1736" w:author="Author"/>
          <w:noProof/>
        </w:rPr>
      </w:pPr>
      <w:ins w:id="1737" w:author="Author">
        <w:r w:rsidRPr="00943A5F">
          <w:rPr>
            <w:noProof/>
          </w:rPr>
          <w:t>NOTE </w:t>
        </w:r>
        <w:r w:rsidRPr="00943A5F">
          <w:rPr>
            <w:noProof/>
          </w:rPr>
          <w:fldChar w:fldCharType="begin" w:fldLock="1"/>
        </w:r>
        <w:r w:rsidRPr="00943A5F">
          <w:rPr>
            <w:noProof/>
          </w:rPr>
          <w:instrText xml:space="preserve"> SEQ NoteCounter \* MERGEFORMAT</w:instrText>
        </w:r>
        <w:r>
          <w:rPr>
            <w:noProof/>
          </w:rPr>
          <w:instrText xml:space="preserve"> \r 1</w:instrText>
        </w:r>
        <w:r w:rsidRPr="00943A5F">
          <w:rPr>
            <w:noProof/>
          </w:rPr>
          <w:instrText xml:space="preserve"> </w:instrText>
        </w:r>
        <w:r w:rsidRPr="00943A5F">
          <w:rPr>
            <w:noProof/>
          </w:rPr>
          <w:fldChar w:fldCharType="separate"/>
        </w:r>
        <w:r>
          <w:rPr>
            <w:noProof/>
          </w:rPr>
          <w:t>1</w:t>
        </w:r>
        <w:r w:rsidRPr="00943A5F">
          <w:rPr>
            <w:noProof/>
          </w:rPr>
          <w:fldChar w:fldCharType="end"/>
        </w:r>
        <w:r w:rsidRPr="00943A5F">
          <w:rPr>
            <w:noProof/>
          </w:rPr>
          <w:t> – </w:t>
        </w:r>
        <w:r w:rsidRPr="00B819BB">
          <w:rPr>
            <w:noProof/>
          </w:rPr>
          <w:t>The decoded picture hash SEI message is a suffix SEI message</w:t>
        </w:r>
        <w:r w:rsidR="00EE4397">
          <w:rPr>
            <w:noProof/>
          </w:rPr>
          <w:t xml:space="preserve"> and cannot be con</w:t>
        </w:r>
        <w:r w:rsidR="00114829">
          <w:rPr>
            <w:noProof/>
          </w:rPr>
          <w:t>t</w:t>
        </w:r>
        <w:r w:rsidR="00EE4397">
          <w:rPr>
            <w:noProof/>
          </w:rPr>
          <w:t>ained in a scalable nesting SEI message</w:t>
        </w:r>
        <w:r w:rsidRPr="00943A5F">
          <w:rPr>
            <w:noProof/>
          </w:rPr>
          <w:t>.</w:t>
        </w:r>
      </w:ins>
    </w:p>
    <w:p w:rsidR="004565F7" w:rsidRDefault="004565F7" w:rsidP="007E173E">
      <w:pPr>
        <w:rPr>
          <w:lang w:val="de-DE"/>
        </w:rPr>
      </w:pPr>
    </w:p>
    <w:p w:rsidR="008D5200" w:rsidRPr="00564A49" w:rsidRDefault="008D5200" w:rsidP="008D5200">
      <w:pPr>
        <w:rPr>
          <w:i/>
          <w:lang w:val="en-US"/>
        </w:rPr>
      </w:pPr>
      <w:r w:rsidRPr="00564A49">
        <w:rPr>
          <w:i/>
          <w:lang w:val="en-US"/>
        </w:rPr>
        <w:t>Modify subclause D.3.</w:t>
      </w:r>
      <w:r>
        <w:rPr>
          <w:i/>
          <w:lang w:val="en-US"/>
        </w:rPr>
        <w:t>20</w:t>
      </w:r>
      <w:r w:rsidRPr="00564A49">
        <w:rPr>
          <w:i/>
          <w:lang w:val="en-US"/>
        </w:rPr>
        <w:t xml:space="preserve"> as follows:</w:t>
      </w:r>
    </w:p>
    <w:p w:rsidR="008D5200" w:rsidRPr="00F87EB3" w:rsidRDefault="008D5200" w:rsidP="008D5200">
      <w:pPr>
        <w:rPr>
          <w:noProof/>
        </w:rPr>
      </w:pPr>
      <w:r w:rsidRPr="00AD0B8F">
        <w:rPr>
          <w:b/>
          <w:noProof/>
        </w:rPr>
        <w:t>num_sps_ids_minus1</w:t>
      </w:r>
      <w:r>
        <w:rPr>
          <w:noProof/>
        </w:rPr>
        <w:t xml:space="preserve"> plus 1 indicates and shall be </w:t>
      </w:r>
      <w:r w:rsidRPr="00F87EB3">
        <w:rPr>
          <w:noProof/>
        </w:rPr>
        <w:t xml:space="preserve">equal to the number of SPSs that are referred to by the VCL NAL units of the access unit associated with the active parameter sets SEI message. </w:t>
      </w:r>
      <w:del w:id="1738" w:author="Author">
        <w:r w:rsidRPr="00F87EB3" w:rsidDel="00F87EB3">
          <w:rPr>
            <w:noProof/>
          </w:rPr>
          <w:delText xml:space="preserve">In bitstreams conforming to this version of this Specification, num_sps_ids_minus1 shall be equal to 0. Although the value of num_sps_ids_minus1 is required to be equal to 0 in this version of this Specification, decoders shall allow other </w:delText>
        </w:r>
      </w:del>
      <w:ins w:id="1739" w:author="Author">
        <w:r w:rsidR="00F87EB3">
          <w:rPr>
            <w:noProof/>
          </w:rPr>
          <w:t xml:space="preserve">The </w:t>
        </w:r>
      </w:ins>
      <w:r w:rsidRPr="00F87EB3">
        <w:rPr>
          <w:noProof/>
        </w:rPr>
        <w:t>value</w:t>
      </w:r>
      <w:del w:id="1740" w:author="Author">
        <w:r w:rsidRPr="00F87EB3" w:rsidDel="00F87EB3">
          <w:rPr>
            <w:noProof/>
          </w:rPr>
          <w:delText>s</w:delText>
        </w:r>
      </w:del>
      <w:r w:rsidRPr="00F87EB3">
        <w:rPr>
          <w:noProof/>
        </w:rPr>
        <w:t xml:space="preserve"> of num_sps_ids_minus1 </w:t>
      </w:r>
      <w:ins w:id="1741" w:author="Author">
        <w:r w:rsidR="00F87EB3">
          <w:rPr>
            <w:noProof/>
          </w:rPr>
          <w:t xml:space="preserve">shall be </w:t>
        </w:r>
      </w:ins>
      <w:r w:rsidR="00F87EB3">
        <w:rPr>
          <w:noProof/>
        </w:rPr>
        <w:t xml:space="preserve">in </w:t>
      </w:r>
      <w:r w:rsidRPr="00F87EB3">
        <w:rPr>
          <w:noProof/>
        </w:rPr>
        <w:t>the range of 0 to 15, inclusive</w:t>
      </w:r>
      <w:del w:id="1742" w:author="Author">
        <w:r w:rsidRPr="00F87EB3" w:rsidDel="00F87EB3">
          <w:rPr>
            <w:noProof/>
          </w:rPr>
          <w:delText>, to appear in the syntax</w:delText>
        </w:r>
      </w:del>
      <w:r w:rsidRPr="00F87EB3">
        <w:rPr>
          <w:noProof/>
        </w:rPr>
        <w:t>.</w:t>
      </w:r>
    </w:p>
    <w:p w:rsidR="004A1E87" w:rsidRDefault="004A1E87" w:rsidP="004A1E87">
      <w:pPr>
        <w:rPr>
          <w:noProof/>
        </w:rPr>
      </w:pPr>
    </w:p>
    <w:p w:rsidR="003201B1" w:rsidRPr="00564A49" w:rsidRDefault="003201B1" w:rsidP="003201B1">
      <w:pPr>
        <w:rPr>
          <w:i/>
          <w:lang w:val="en-US"/>
        </w:rPr>
      </w:pPr>
      <w:r w:rsidRPr="00564A49">
        <w:rPr>
          <w:i/>
          <w:lang w:val="en-US"/>
        </w:rPr>
        <w:t>Modify subclause D.3.</w:t>
      </w:r>
      <w:r>
        <w:rPr>
          <w:i/>
          <w:lang w:val="en-US"/>
        </w:rPr>
        <w:t>22</w:t>
      </w:r>
      <w:r w:rsidRPr="00564A49">
        <w:rPr>
          <w:i/>
          <w:lang w:val="en-US"/>
        </w:rPr>
        <w:t xml:space="preserve"> as follows:</w:t>
      </w:r>
    </w:p>
    <w:p w:rsidR="00576929" w:rsidRDefault="00576929" w:rsidP="00576929">
      <w:pPr>
        <w:rPr>
          <w:noProof/>
        </w:rPr>
      </w:pPr>
      <w:r>
        <w:rPr>
          <w:noProof/>
        </w:rPr>
        <w:t xml:space="preserve">The temporal sub-layer zero index SEI message provides information that can assist the decoder for detection of missing coded pictures that have TemporalId </w:t>
      </w:r>
      <w:ins w:id="1743" w:author="Author">
        <w:r>
          <w:rPr>
            <w:noProof/>
          </w:rPr>
          <w:t xml:space="preserve">and discardable_flag both </w:t>
        </w:r>
      </w:ins>
      <w:r>
        <w:rPr>
          <w:noProof/>
        </w:rPr>
        <w:t xml:space="preserve">equal to 0 and are </w:t>
      </w:r>
      <w:r w:rsidRPr="00F03178">
        <w:rPr>
          <w:noProof/>
        </w:rPr>
        <w:t>not RASL</w:t>
      </w:r>
      <w:r>
        <w:rPr>
          <w:noProof/>
        </w:rPr>
        <w:t xml:space="preserve"> pictures</w:t>
      </w:r>
      <w:r w:rsidRPr="00F03178">
        <w:rPr>
          <w:noProof/>
        </w:rPr>
        <w:t>, RADL</w:t>
      </w:r>
      <w:r>
        <w:rPr>
          <w:noProof/>
        </w:rPr>
        <w:t xml:space="preserve"> pictures</w:t>
      </w:r>
      <w:r w:rsidRPr="00F03178">
        <w:rPr>
          <w:noProof/>
        </w:rPr>
        <w:t>, or sub-layer non-reference picture</w:t>
      </w:r>
      <w:r>
        <w:rPr>
          <w:noProof/>
        </w:rPr>
        <w:t>s.</w:t>
      </w:r>
    </w:p>
    <w:p w:rsidR="00576929" w:rsidRDefault="00576929" w:rsidP="00576929">
      <w:pPr>
        <w:rPr>
          <w:noProof/>
        </w:rPr>
      </w:pPr>
      <w:r>
        <w:rPr>
          <w:noProof/>
        </w:rPr>
        <w:t xml:space="preserve">When a temporal sub-layer zero index SEI message is present in the current access unit </w:t>
      </w:r>
      <w:ins w:id="1744" w:author="Author">
        <w:r>
          <w:rPr>
            <w:noProof/>
          </w:rPr>
          <w:t xml:space="preserve">and applies to the current layer </w:t>
        </w:r>
      </w:ins>
      <w:r>
        <w:rPr>
          <w:noProof/>
        </w:rPr>
        <w:t xml:space="preserve">and the current </w:t>
      </w:r>
      <w:ins w:id="1745" w:author="Author">
        <w:r>
          <w:rPr>
            <w:noProof/>
          </w:rPr>
          <w:t>picture</w:t>
        </w:r>
      </w:ins>
      <w:del w:id="1746" w:author="Author">
        <w:r w:rsidDel="00576929">
          <w:rPr>
            <w:noProof/>
          </w:rPr>
          <w:delText>access unit</w:delText>
        </w:r>
      </w:del>
      <w:r>
        <w:rPr>
          <w:noProof/>
        </w:rPr>
        <w:t xml:space="preserve"> is not an IRAP </w:t>
      </w:r>
      <w:del w:id="1747" w:author="Author">
        <w:r w:rsidDel="00576929">
          <w:rPr>
            <w:noProof/>
          </w:rPr>
          <w:delText>access unit</w:delText>
        </w:r>
      </w:del>
      <w:ins w:id="1748" w:author="Author">
        <w:r>
          <w:rPr>
            <w:noProof/>
          </w:rPr>
          <w:t>picture</w:t>
        </w:r>
      </w:ins>
      <w:r>
        <w:rPr>
          <w:noProof/>
        </w:rPr>
        <w:t xml:space="preserve">, a temporal sub-layer zero index SEI message </w:t>
      </w:r>
      <w:ins w:id="1749" w:author="Author">
        <w:r>
          <w:rPr>
            <w:noProof/>
          </w:rPr>
          <w:t xml:space="preserve">that applies to the current layer </w:t>
        </w:r>
      </w:ins>
      <w:r>
        <w:rPr>
          <w:noProof/>
        </w:rPr>
        <w:t>shall also be present in the preceding access unit in decoding order with TemporalId equal to 0</w:t>
      </w:r>
      <w:ins w:id="1750" w:author="Author">
        <w:r>
          <w:rPr>
            <w:noProof/>
          </w:rPr>
          <w:t xml:space="preserve"> and containing a picture in the current layer</w:t>
        </w:r>
      </w:ins>
      <w:r>
        <w:rPr>
          <w:noProof/>
        </w:rPr>
        <w:t>.</w:t>
      </w:r>
    </w:p>
    <w:p w:rsidR="00576929" w:rsidRDefault="00576929" w:rsidP="00576929">
      <w:pPr>
        <w:rPr>
          <w:noProof/>
        </w:rPr>
      </w:pPr>
      <w:r>
        <w:rPr>
          <w:b/>
          <w:noProof/>
        </w:rPr>
        <w:t>temporal_sub_layer_zero_</w:t>
      </w:r>
      <w:r w:rsidRPr="00AD34D8">
        <w:rPr>
          <w:b/>
          <w:noProof/>
        </w:rPr>
        <w:t>idx</w:t>
      </w:r>
      <w:r>
        <w:rPr>
          <w:noProof/>
        </w:rPr>
        <w:t xml:space="preserve"> indicates a temporal sub-layer zero index as follows:</w:t>
      </w:r>
    </w:p>
    <w:p w:rsidR="00576929" w:rsidRPr="00943A5F" w:rsidRDefault="00576929" w:rsidP="00576929">
      <w:pPr>
        <w:pStyle w:val="enumlev1"/>
        <w:ind w:left="397"/>
        <w:rPr>
          <w:noProof/>
        </w:rPr>
      </w:pPr>
      <w:r w:rsidRPr="00943A5F">
        <w:rPr>
          <w:noProof/>
        </w:rPr>
        <w:t>–</w:t>
      </w:r>
      <w:r w:rsidRPr="00943A5F">
        <w:rPr>
          <w:noProof/>
        </w:rPr>
        <w:tab/>
        <w:t xml:space="preserve">If </w:t>
      </w:r>
      <w:r>
        <w:rPr>
          <w:noProof/>
        </w:rPr>
        <w:t xml:space="preserve">the TemporalId of the current </w:t>
      </w:r>
      <w:del w:id="1751" w:author="Author">
        <w:r w:rsidDel="00576929">
          <w:rPr>
            <w:noProof/>
          </w:rPr>
          <w:delText>access unit</w:delText>
        </w:r>
      </w:del>
      <w:ins w:id="1752" w:author="Author">
        <w:r>
          <w:rPr>
            <w:noProof/>
          </w:rPr>
          <w:t>picture</w:t>
        </w:r>
      </w:ins>
      <w:r>
        <w:rPr>
          <w:noProof/>
        </w:rPr>
        <w:t xml:space="preserve"> is equal to 0, temporal_sub_layer_zero_idx indicates the temporal sub-layer zero index for the current </w:t>
      </w:r>
      <w:del w:id="1753" w:author="Author">
        <w:r w:rsidDel="00576929">
          <w:rPr>
            <w:noProof/>
          </w:rPr>
          <w:delText>access unit</w:delText>
        </w:r>
      </w:del>
      <w:ins w:id="1754" w:author="Author">
        <w:r>
          <w:rPr>
            <w:noProof/>
          </w:rPr>
          <w:t>picture</w:t>
        </w:r>
      </w:ins>
      <w:r>
        <w:rPr>
          <w:noProof/>
        </w:rPr>
        <w:t>.</w:t>
      </w:r>
    </w:p>
    <w:p w:rsidR="00576929" w:rsidRPr="00943A5F" w:rsidRDefault="00576929" w:rsidP="00576929">
      <w:pPr>
        <w:pStyle w:val="enumlev1"/>
        <w:ind w:left="397"/>
        <w:rPr>
          <w:noProof/>
        </w:rPr>
      </w:pPr>
      <w:r w:rsidRPr="00943A5F">
        <w:rPr>
          <w:noProof/>
        </w:rPr>
        <w:t>–</w:t>
      </w:r>
      <w:r w:rsidRPr="00943A5F">
        <w:rPr>
          <w:noProof/>
        </w:rPr>
        <w:tab/>
      </w:r>
      <w:r>
        <w:rPr>
          <w:noProof/>
        </w:rPr>
        <w:t xml:space="preserve">Otherwise, temporal_sub_layer_zero_idx indicates the temporal sub-layer zero index of the preceding </w:t>
      </w:r>
      <w:ins w:id="1755" w:author="Author">
        <w:r w:rsidR="000B14EA">
          <w:rPr>
            <w:noProof/>
          </w:rPr>
          <w:t xml:space="preserve">picture in the current layer </w:t>
        </w:r>
      </w:ins>
      <w:del w:id="1756" w:author="Author">
        <w:r w:rsidDel="000B14EA">
          <w:rPr>
            <w:noProof/>
          </w:rPr>
          <w:delText xml:space="preserve">access unit </w:delText>
        </w:r>
      </w:del>
      <w:r>
        <w:rPr>
          <w:noProof/>
        </w:rPr>
        <w:t>in decoding order with TemporalId equal to 0.</w:t>
      </w:r>
    </w:p>
    <w:p w:rsidR="00576929" w:rsidRDefault="00576929" w:rsidP="00576929">
      <w:pPr>
        <w:rPr>
          <w:noProof/>
        </w:rPr>
      </w:pPr>
      <w:r>
        <w:rPr>
          <w:noProof/>
        </w:rPr>
        <w:t xml:space="preserve">When the bitstream contains a preceding access unit in decoding order that has TemporalId equal to 0 and the </w:t>
      </w:r>
      <w:r w:rsidRPr="00F03178">
        <w:rPr>
          <w:noProof/>
        </w:rPr>
        <w:t xml:space="preserve">contained picture </w:t>
      </w:r>
      <w:ins w:id="1757" w:author="Author">
        <w:r w:rsidR="000B14EA">
          <w:rPr>
            <w:noProof/>
          </w:rPr>
          <w:t xml:space="preserve">in the current layer has discardable_flag equal to 0 and </w:t>
        </w:r>
      </w:ins>
      <w:r w:rsidRPr="00F03178">
        <w:rPr>
          <w:noProof/>
        </w:rPr>
        <w:t>is not a RASL</w:t>
      </w:r>
      <w:r>
        <w:rPr>
          <w:noProof/>
        </w:rPr>
        <w:t xml:space="preserve"> picture</w:t>
      </w:r>
      <w:r w:rsidRPr="00F03178">
        <w:rPr>
          <w:noProof/>
        </w:rPr>
        <w:t xml:space="preserve">, </w:t>
      </w:r>
      <w:r>
        <w:rPr>
          <w:noProof/>
        </w:rPr>
        <w:t xml:space="preserve">a </w:t>
      </w:r>
      <w:r w:rsidRPr="00F03178">
        <w:rPr>
          <w:noProof/>
        </w:rPr>
        <w:t>RADL</w:t>
      </w:r>
      <w:r>
        <w:rPr>
          <w:noProof/>
        </w:rPr>
        <w:t xml:space="preserve"> picture</w:t>
      </w:r>
      <w:r w:rsidRPr="00F03178">
        <w:rPr>
          <w:noProof/>
        </w:rPr>
        <w:t xml:space="preserve">, or </w:t>
      </w:r>
      <w:r>
        <w:rPr>
          <w:noProof/>
        </w:rPr>
        <w:t xml:space="preserve">a </w:t>
      </w:r>
      <w:r w:rsidRPr="00F03178">
        <w:rPr>
          <w:noProof/>
        </w:rPr>
        <w:t>sub-layer non-reference picture</w:t>
      </w:r>
      <w:r>
        <w:rPr>
          <w:noProof/>
        </w:rPr>
        <w:t xml:space="preserve">, and that preceding access unit </w:t>
      </w:r>
      <w:ins w:id="1758" w:author="Author">
        <w:r w:rsidR="000B14EA">
          <w:rPr>
            <w:noProof/>
          </w:rPr>
          <w:t xml:space="preserve">contains </w:t>
        </w:r>
      </w:ins>
      <w:del w:id="1759" w:author="Author">
        <w:r w:rsidDel="000B14EA">
          <w:rPr>
            <w:noProof/>
          </w:rPr>
          <w:delText>has an associated</w:delText>
        </w:r>
      </w:del>
      <w:ins w:id="1760" w:author="Author">
        <w:r w:rsidR="000B14EA">
          <w:rPr>
            <w:noProof/>
          </w:rPr>
          <w:t>a</w:t>
        </w:r>
      </w:ins>
      <w:r>
        <w:rPr>
          <w:noProof/>
        </w:rPr>
        <w:t xml:space="preserve"> temporal sub-layer zero index SEI message</w:t>
      </w:r>
      <w:ins w:id="1761" w:author="Author">
        <w:r w:rsidR="000B14EA">
          <w:rPr>
            <w:noProof/>
          </w:rPr>
          <w:t xml:space="preserve"> that applies to the current layer</w:t>
        </w:r>
      </w:ins>
      <w:r>
        <w:rPr>
          <w:noProof/>
        </w:rPr>
        <w:t xml:space="preserve">, the variable prevTsl0Idx is set equal to the value of temporal_sub_layer_zero_idx </w:t>
      </w:r>
      <w:ins w:id="1762" w:author="Author">
        <w:r w:rsidR="000B14EA">
          <w:rPr>
            <w:noProof/>
          </w:rPr>
          <w:t xml:space="preserve">of </w:t>
        </w:r>
      </w:ins>
      <w:r>
        <w:rPr>
          <w:noProof/>
        </w:rPr>
        <w:t xml:space="preserve">that </w:t>
      </w:r>
      <w:del w:id="1763" w:author="Author">
        <w:r w:rsidDel="000B14EA">
          <w:rPr>
            <w:noProof/>
          </w:rPr>
          <w:delText>is associated with that preceding access unit</w:delText>
        </w:r>
      </w:del>
      <w:ins w:id="1764" w:author="Author">
        <w:r w:rsidR="000B14EA">
          <w:rPr>
            <w:noProof/>
          </w:rPr>
          <w:t>SEI message</w:t>
        </w:r>
      </w:ins>
      <w:r>
        <w:rPr>
          <w:noProof/>
        </w:rPr>
        <w:t>.</w:t>
      </w:r>
    </w:p>
    <w:p w:rsidR="00576929" w:rsidRDefault="00576929" w:rsidP="00576929">
      <w:pPr>
        <w:rPr>
          <w:noProof/>
        </w:rPr>
      </w:pPr>
      <w:r>
        <w:rPr>
          <w:noProof/>
        </w:rPr>
        <w:t>The following constraints apply to the value of temporal_sub_layer_zero_idx:</w:t>
      </w:r>
    </w:p>
    <w:p w:rsidR="00576929" w:rsidRDefault="00576929" w:rsidP="00576929">
      <w:pPr>
        <w:pStyle w:val="enumlev1"/>
        <w:ind w:left="397"/>
        <w:rPr>
          <w:noProof/>
        </w:rPr>
      </w:pPr>
      <w:r>
        <w:rPr>
          <w:noProof/>
        </w:rPr>
        <w:lastRenderedPageBreak/>
        <w:t>–</w:t>
      </w:r>
      <w:r>
        <w:rPr>
          <w:noProof/>
        </w:rPr>
        <w:tab/>
        <w:t xml:space="preserve">If the current </w:t>
      </w:r>
      <w:del w:id="1765" w:author="Author">
        <w:r w:rsidDel="000B14EA">
          <w:rPr>
            <w:noProof/>
          </w:rPr>
          <w:delText>access unit</w:delText>
        </w:r>
      </w:del>
      <w:ins w:id="1766" w:author="Author">
        <w:r w:rsidR="000B14EA">
          <w:rPr>
            <w:noProof/>
          </w:rPr>
          <w:t>picture</w:t>
        </w:r>
      </w:ins>
      <w:r>
        <w:rPr>
          <w:noProof/>
        </w:rPr>
        <w:t xml:space="preserve"> is an IRAP </w:t>
      </w:r>
      <w:del w:id="1767" w:author="Author">
        <w:r w:rsidDel="000B14EA">
          <w:rPr>
            <w:noProof/>
          </w:rPr>
          <w:delText>access unit</w:delText>
        </w:r>
      </w:del>
      <w:ins w:id="1768" w:author="Author">
        <w:r w:rsidR="000B14EA">
          <w:rPr>
            <w:noProof/>
          </w:rPr>
          <w:t>picture</w:t>
        </w:r>
      </w:ins>
      <w:r>
        <w:rPr>
          <w:noProof/>
        </w:rPr>
        <w:t>, temporal_sub_layer_zero_idx shall be equal to 0.</w:t>
      </w:r>
    </w:p>
    <w:p w:rsidR="00576929" w:rsidRDefault="00576929" w:rsidP="00576929">
      <w:pPr>
        <w:pStyle w:val="enumlev1"/>
        <w:ind w:left="397"/>
        <w:rPr>
          <w:noProof/>
        </w:rPr>
      </w:pPr>
      <w:r>
        <w:rPr>
          <w:noProof/>
        </w:rPr>
        <w:t>–</w:t>
      </w:r>
      <w:r>
        <w:rPr>
          <w:noProof/>
        </w:rPr>
        <w:tab/>
        <w:t>Otherwise, the following applies:</w:t>
      </w:r>
    </w:p>
    <w:p w:rsidR="00576929" w:rsidRDefault="00576929" w:rsidP="00576929">
      <w:pPr>
        <w:tabs>
          <w:tab w:val="clear" w:pos="794"/>
          <w:tab w:val="left" w:pos="400"/>
        </w:tabs>
        <w:ind w:left="800" w:hanging="400"/>
        <w:rPr>
          <w:noProof/>
        </w:rPr>
      </w:pPr>
      <w:r w:rsidRPr="00943A5F">
        <w:rPr>
          <w:noProof/>
        </w:rPr>
        <w:t>–</w:t>
      </w:r>
      <w:r w:rsidRPr="00943A5F">
        <w:rPr>
          <w:noProof/>
        </w:rPr>
        <w:tab/>
      </w:r>
      <w:r>
        <w:rPr>
          <w:noProof/>
        </w:rPr>
        <w:t xml:space="preserve">If the current picture has TemporalId </w:t>
      </w:r>
      <w:ins w:id="1769" w:author="Author">
        <w:r w:rsidR="000B14EA">
          <w:rPr>
            <w:noProof/>
          </w:rPr>
          <w:t xml:space="preserve">and discardable_flag both </w:t>
        </w:r>
      </w:ins>
      <w:r>
        <w:rPr>
          <w:noProof/>
        </w:rPr>
        <w:t xml:space="preserve">equal to 0 and is </w:t>
      </w:r>
      <w:r w:rsidRPr="00F03178">
        <w:rPr>
          <w:noProof/>
        </w:rPr>
        <w:t>not a RASL</w:t>
      </w:r>
      <w:r>
        <w:rPr>
          <w:noProof/>
        </w:rPr>
        <w:t xml:space="preserve"> picture</w:t>
      </w:r>
      <w:r w:rsidRPr="00F03178">
        <w:rPr>
          <w:noProof/>
        </w:rPr>
        <w:t xml:space="preserve">, </w:t>
      </w:r>
      <w:r>
        <w:rPr>
          <w:noProof/>
        </w:rPr>
        <w:t xml:space="preserve">a </w:t>
      </w:r>
      <w:r w:rsidRPr="00F03178">
        <w:rPr>
          <w:noProof/>
        </w:rPr>
        <w:t>RADL</w:t>
      </w:r>
      <w:r>
        <w:rPr>
          <w:noProof/>
        </w:rPr>
        <w:t xml:space="preserve"> picture</w:t>
      </w:r>
      <w:r w:rsidRPr="00F03178">
        <w:rPr>
          <w:noProof/>
        </w:rPr>
        <w:t xml:space="preserve">, or </w:t>
      </w:r>
      <w:r>
        <w:rPr>
          <w:noProof/>
        </w:rPr>
        <w:t xml:space="preserve">a </w:t>
      </w:r>
      <w:r w:rsidRPr="00F03178">
        <w:rPr>
          <w:noProof/>
        </w:rPr>
        <w:t>sub-layer non-reference picture</w:t>
      </w:r>
      <w:r>
        <w:rPr>
          <w:noProof/>
        </w:rPr>
        <w:t>, temporal_sub_layer_zero_idx shall be equal to ( prevTsl0Idx + 1 ) % 256.</w:t>
      </w:r>
    </w:p>
    <w:p w:rsidR="00576929" w:rsidRPr="00943A5F" w:rsidRDefault="00576929" w:rsidP="00576929">
      <w:pPr>
        <w:tabs>
          <w:tab w:val="clear" w:pos="794"/>
          <w:tab w:val="left" w:pos="400"/>
        </w:tabs>
        <w:ind w:left="800" w:hanging="400"/>
        <w:rPr>
          <w:noProof/>
        </w:rPr>
      </w:pPr>
      <w:r w:rsidRPr="00943A5F">
        <w:rPr>
          <w:noProof/>
        </w:rPr>
        <w:t>–</w:t>
      </w:r>
      <w:r w:rsidRPr="00943A5F">
        <w:rPr>
          <w:noProof/>
        </w:rPr>
        <w:tab/>
      </w:r>
      <w:r>
        <w:rPr>
          <w:noProof/>
        </w:rPr>
        <w:t>Otherwise, temporal_sub_layer_zero_idx shall be equal to prevTsl0Idx.</w:t>
      </w:r>
    </w:p>
    <w:p w:rsidR="00576929" w:rsidRDefault="00576929" w:rsidP="00576929">
      <w:pPr>
        <w:rPr>
          <w:noProof/>
        </w:rPr>
      </w:pPr>
      <w:r>
        <w:rPr>
          <w:b/>
          <w:noProof/>
        </w:rPr>
        <w:t>irap_pic_id</w:t>
      </w:r>
      <w:r>
        <w:rPr>
          <w:noProof/>
        </w:rPr>
        <w:t xml:space="preserve"> is an IRAP </w:t>
      </w:r>
      <w:del w:id="1770" w:author="Author">
        <w:r w:rsidDel="00A17BA1">
          <w:rPr>
            <w:noProof/>
          </w:rPr>
          <w:delText>access unit</w:delText>
        </w:r>
      </w:del>
      <w:ins w:id="1771" w:author="Author">
        <w:r w:rsidR="00A17BA1">
          <w:rPr>
            <w:noProof/>
          </w:rPr>
          <w:t>picture</w:t>
        </w:r>
      </w:ins>
      <w:r>
        <w:rPr>
          <w:noProof/>
        </w:rPr>
        <w:t xml:space="preserve"> identifier</w:t>
      </w:r>
      <w:ins w:id="1772" w:author="Author">
        <w:r w:rsidR="00A17BA1">
          <w:rPr>
            <w:noProof/>
          </w:rPr>
          <w:t xml:space="preserve"> for the current layer</w:t>
        </w:r>
      </w:ins>
      <w:r>
        <w:rPr>
          <w:noProof/>
        </w:rPr>
        <w:t xml:space="preserve">. When the current </w:t>
      </w:r>
      <w:del w:id="1773" w:author="Author">
        <w:r w:rsidDel="00A17BA1">
          <w:rPr>
            <w:noProof/>
          </w:rPr>
          <w:delText>access unit</w:delText>
        </w:r>
      </w:del>
      <w:ins w:id="1774" w:author="Author">
        <w:r w:rsidR="00A17BA1">
          <w:rPr>
            <w:noProof/>
          </w:rPr>
          <w:t>picture</w:t>
        </w:r>
      </w:ins>
      <w:r>
        <w:rPr>
          <w:noProof/>
        </w:rPr>
        <w:t xml:space="preserve"> is not the first </w:t>
      </w:r>
      <w:del w:id="1775" w:author="Author">
        <w:r w:rsidDel="00A17BA1">
          <w:rPr>
            <w:noProof/>
          </w:rPr>
          <w:delText>access unit</w:delText>
        </w:r>
      </w:del>
      <w:ins w:id="1776" w:author="Author">
        <w:r w:rsidR="00A17BA1">
          <w:rPr>
            <w:noProof/>
          </w:rPr>
          <w:t>picture</w:t>
        </w:r>
      </w:ins>
      <w:r>
        <w:rPr>
          <w:noProof/>
        </w:rPr>
        <w:t xml:space="preserve"> </w:t>
      </w:r>
      <w:ins w:id="1777" w:author="Author">
        <w:r w:rsidR="00A17BA1">
          <w:rPr>
            <w:noProof/>
          </w:rPr>
          <w:t xml:space="preserve">in the current layer </w:t>
        </w:r>
      </w:ins>
      <w:r>
        <w:rPr>
          <w:noProof/>
        </w:rPr>
        <w:t xml:space="preserve">in the bitstream in decoding order and the preceding IRAP </w:t>
      </w:r>
      <w:ins w:id="1778" w:author="Author">
        <w:r w:rsidR="00A17BA1">
          <w:rPr>
            <w:noProof/>
          </w:rPr>
          <w:t xml:space="preserve">picture in the current layer </w:t>
        </w:r>
      </w:ins>
      <w:del w:id="1779" w:author="Author">
        <w:r w:rsidDel="00A17BA1">
          <w:rPr>
            <w:noProof/>
          </w:rPr>
          <w:delText xml:space="preserve">access unit </w:delText>
        </w:r>
      </w:del>
      <w:r>
        <w:rPr>
          <w:noProof/>
        </w:rPr>
        <w:t>in decoding order has an associated temporal sub-layer zero index SEI message, the following constraints apply to the value of irap_pic_id:</w:t>
      </w:r>
    </w:p>
    <w:p w:rsidR="00576929" w:rsidRDefault="00576929" w:rsidP="00576929">
      <w:pPr>
        <w:pStyle w:val="enumlev1"/>
        <w:ind w:left="397"/>
        <w:rPr>
          <w:noProof/>
        </w:rPr>
      </w:pPr>
      <w:r>
        <w:rPr>
          <w:noProof/>
        </w:rPr>
        <w:t>–</w:t>
      </w:r>
      <w:r>
        <w:rPr>
          <w:noProof/>
        </w:rPr>
        <w:tab/>
        <w:t xml:space="preserve">If the current </w:t>
      </w:r>
      <w:del w:id="1780" w:author="Author">
        <w:r w:rsidDel="00FC7B2C">
          <w:rPr>
            <w:noProof/>
          </w:rPr>
          <w:delText>access unit</w:delText>
        </w:r>
      </w:del>
      <w:ins w:id="1781" w:author="Author">
        <w:r w:rsidR="00FC7B2C">
          <w:rPr>
            <w:noProof/>
          </w:rPr>
          <w:t>picture</w:t>
        </w:r>
      </w:ins>
      <w:r>
        <w:rPr>
          <w:noProof/>
        </w:rPr>
        <w:t xml:space="preserve"> is an IRAP </w:t>
      </w:r>
      <w:del w:id="1782" w:author="Author">
        <w:r w:rsidDel="00FC7B2C">
          <w:rPr>
            <w:noProof/>
          </w:rPr>
          <w:delText>access unit</w:delText>
        </w:r>
      </w:del>
      <w:ins w:id="1783" w:author="Author">
        <w:r w:rsidR="00FC7B2C">
          <w:rPr>
            <w:noProof/>
          </w:rPr>
          <w:t>picture</w:t>
        </w:r>
      </w:ins>
      <w:r>
        <w:rPr>
          <w:noProof/>
        </w:rPr>
        <w:t xml:space="preserve">, irap_pic_id shall differ in value from the value of irap_pic_id of the temporal sub-layer zero index SEI message </w:t>
      </w:r>
      <w:ins w:id="1784" w:author="Author">
        <w:r w:rsidR="00FC7B2C">
          <w:rPr>
            <w:noProof/>
          </w:rPr>
          <w:t>associated with</w:t>
        </w:r>
      </w:ins>
      <w:del w:id="1785" w:author="Author">
        <w:r w:rsidDel="00FC7B2C">
          <w:rPr>
            <w:noProof/>
          </w:rPr>
          <w:delText>of</w:delText>
        </w:r>
      </w:del>
      <w:r>
        <w:rPr>
          <w:noProof/>
        </w:rPr>
        <w:t xml:space="preserve"> the preceding IRAP </w:t>
      </w:r>
      <w:ins w:id="1786" w:author="Author">
        <w:r w:rsidR="00FC7B2C">
          <w:rPr>
            <w:noProof/>
          </w:rPr>
          <w:t xml:space="preserve">picture in the current layer </w:t>
        </w:r>
      </w:ins>
      <w:del w:id="1787" w:author="Author">
        <w:r w:rsidDel="00FC7B2C">
          <w:rPr>
            <w:noProof/>
          </w:rPr>
          <w:delText xml:space="preserve">access unit </w:delText>
        </w:r>
      </w:del>
      <w:r>
        <w:rPr>
          <w:noProof/>
        </w:rPr>
        <w:t>in decoding order.</w:t>
      </w:r>
    </w:p>
    <w:p w:rsidR="00576929" w:rsidRDefault="00576929" w:rsidP="00576929">
      <w:pPr>
        <w:pStyle w:val="Note1"/>
        <w:spacing w:afterLines="50" w:after="120"/>
        <w:ind w:left="806"/>
      </w:pPr>
      <w:r w:rsidRPr="00943A5F">
        <w:rPr>
          <w:noProof/>
        </w:rPr>
        <w:t>NOTE – </w:t>
      </w:r>
      <w:r>
        <w:t xml:space="preserve">It is suggested for the value of irap_pic_id to be set to a random value (subject to the constraints specified herein), to minimize the likelihood of duplicate values appearing </w:t>
      </w:r>
      <w:ins w:id="1788" w:author="Author">
        <w:r w:rsidR="00FC7B2C">
          <w:t xml:space="preserve">in the a layer </w:t>
        </w:r>
      </w:ins>
      <w:r>
        <w:t>in the bitstream due to picture losses or splicing operations.</w:t>
      </w:r>
    </w:p>
    <w:p w:rsidR="00576929" w:rsidRPr="00943A5F" w:rsidRDefault="00576929" w:rsidP="00576929">
      <w:pPr>
        <w:pStyle w:val="enumlev1"/>
        <w:ind w:left="397"/>
        <w:rPr>
          <w:noProof/>
        </w:rPr>
      </w:pPr>
      <w:r>
        <w:rPr>
          <w:noProof/>
        </w:rPr>
        <w:t>–</w:t>
      </w:r>
      <w:r>
        <w:rPr>
          <w:noProof/>
        </w:rPr>
        <w:tab/>
        <w:t xml:space="preserve">Otherwise, irap_pic_id shall be equal to the value of irap_pic_id of the temporal sub-layer zero index SEI message </w:t>
      </w:r>
      <w:ins w:id="1789" w:author="Author">
        <w:r w:rsidR="00FC7B2C">
          <w:rPr>
            <w:noProof/>
          </w:rPr>
          <w:t>associated with</w:t>
        </w:r>
      </w:ins>
      <w:del w:id="1790" w:author="Author">
        <w:r w:rsidDel="00FC7B2C">
          <w:rPr>
            <w:noProof/>
          </w:rPr>
          <w:delText>of</w:delText>
        </w:r>
      </w:del>
      <w:r>
        <w:rPr>
          <w:noProof/>
        </w:rPr>
        <w:t xml:space="preserve"> the preceding IRAP </w:t>
      </w:r>
      <w:ins w:id="1791" w:author="Author">
        <w:r w:rsidR="00FC7B2C">
          <w:rPr>
            <w:noProof/>
          </w:rPr>
          <w:t xml:space="preserve">picture in the current layer </w:t>
        </w:r>
      </w:ins>
      <w:del w:id="1792" w:author="Author">
        <w:r w:rsidDel="00FC7B2C">
          <w:rPr>
            <w:noProof/>
          </w:rPr>
          <w:delText xml:space="preserve">access unit </w:delText>
        </w:r>
      </w:del>
      <w:r>
        <w:rPr>
          <w:noProof/>
        </w:rPr>
        <w:t>in decoding order.</w:t>
      </w:r>
    </w:p>
    <w:p w:rsidR="003201B1" w:rsidRPr="004A1E87" w:rsidRDefault="003201B1" w:rsidP="004A1E87">
      <w:pPr>
        <w:rPr>
          <w:noProof/>
        </w:rPr>
      </w:pPr>
    </w:p>
    <w:p w:rsidR="009B6913" w:rsidRPr="00564A49" w:rsidRDefault="009B6913" w:rsidP="009B6913">
      <w:pPr>
        <w:rPr>
          <w:i/>
          <w:lang w:val="en-US"/>
        </w:rPr>
      </w:pPr>
      <w:r w:rsidRPr="00564A49">
        <w:rPr>
          <w:i/>
          <w:lang w:val="en-US"/>
        </w:rPr>
        <w:t>Modify subclause D.3.2</w:t>
      </w:r>
      <w:r>
        <w:rPr>
          <w:i/>
          <w:lang w:val="en-US"/>
        </w:rPr>
        <w:t>3</w:t>
      </w:r>
      <w:r w:rsidRPr="00564A49">
        <w:rPr>
          <w:i/>
          <w:lang w:val="en-US"/>
        </w:rPr>
        <w:t xml:space="preserve"> as follows:</w:t>
      </w:r>
    </w:p>
    <w:p w:rsidR="003D1D5B" w:rsidRDefault="003D1D5B" w:rsidP="003D1D5B">
      <w:pPr>
        <w:rPr>
          <w:noProof/>
        </w:rPr>
      </w:pPr>
      <w:r w:rsidRPr="0011688A">
        <w:rPr>
          <w:noProof/>
        </w:rPr>
        <w:t xml:space="preserve">The scalable nesting SEI message provides a mechanism </w:t>
      </w:r>
      <w:r>
        <w:rPr>
          <w:noProof/>
        </w:rPr>
        <w:t>to</w:t>
      </w:r>
      <w:r w:rsidRPr="0011688A">
        <w:rPr>
          <w:noProof/>
        </w:rPr>
        <w:t xml:space="preserve"> associat</w:t>
      </w:r>
      <w:r>
        <w:rPr>
          <w:noProof/>
        </w:rPr>
        <w:t>e</w:t>
      </w:r>
      <w:r w:rsidRPr="0011688A">
        <w:rPr>
          <w:noProof/>
        </w:rPr>
        <w:t xml:space="preserve"> SEI messages with </w:t>
      </w:r>
      <w:r>
        <w:rPr>
          <w:noProof/>
        </w:rPr>
        <w:t xml:space="preserve">bitstream </w:t>
      </w:r>
      <w:r w:rsidRPr="0011688A">
        <w:rPr>
          <w:noProof/>
        </w:rPr>
        <w:t>subsets</w:t>
      </w:r>
      <w:r>
        <w:rPr>
          <w:noProof/>
        </w:rPr>
        <w:t xml:space="preserve"> corresponding to various operation points or with specific layers or sub-layers</w:t>
      </w:r>
      <w:r w:rsidRPr="0011688A">
        <w:rPr>
          <w:noProof/>
        </w:rPr>
        <w:t>.</w:t>
      </w:r>
    </w:p>
    <w:p w:rsidR="003D1D5B" w:rsidRPr="0011688A" w:rsidRDefault="003D1D5B" w:rsidP="003D1D5B">
      <w:pPr>
        <w:rPr>
          <w:noProof/>
        </w:rPr>
      </w:pPr>
      <w:r w:rsidRPr="0011688A">
        <w:rPr>
          <w:noProof/>
        </w:rPr>
        <w:t>A scalable nesting SEI message contain</w:t>
      </w:r>
      <w:r>
        <w:rPr>
          <w:noProof/>
        </w:rPr>
        <w:t>s</w:t>
      </w:r>
      <w:r w:rsidRPr="0011688A">
        <w:rPr>
          <w:noProof/>
        </w:rPr>
        <w:t xml:space="preserve"> one or more SEI messages.</w:t>
      </w:r>
    </w:p>
    <w:p w:rsidR="003D1D5B" w:rsidRDefault="003D1D5B" w:rsidP="003D1D5B">
      <w:pPr>
        <w:rPr>
          <w:noProof/>
          <w:lang w:eastAsia="ko-KR"/>
        </w:rPr>
      </w:pPr>
      <w:r>
        <w:rPr>
          <w:b/>
          <w:noProof/>
          <w:lang w:eastAsia="ko-KR"/>
        </w:rPr>
        <w:t>bitstream_subset_flag</w:t>
      </w:r>
      <w:r>
        <w:rPr>
          <w:noProof/>
          <w:lang w:eastAsia="ko-KR"/>
        </w:rPr>
        <w:t xml:space="preserve"> equal to 0 specifies that the SEI messages contained in the scalable nesting SEI message apply to specific </w:t>
      </w:r>
      <w:r w:rsidRPr="00DB7975">
        <w:rPr>
          <w:noProof/>
          <w:lang w:eastAsia="ko-KR"/>
        </w:rPr>
        <w:t>layers</w:t>
      </w:r>
      <w:r>
        <w:rPr>
          <w:noProof/>
          <w:lang w:eastAsia="ko-KR"/>
        </w:rPr>
        <w:t xml:space="preserve"> or sub-layers. bitstream_subset_flag equal to 1 specifies that the SEI messages contained in the scalable nesting SEI message apply to one or more sub-bitstreams resulting from a sub-bitstream extraction process as specified in clause </w:t>
      </w:r>
      <w:r>
        <w:rPr>
          <w:noProof/>
          <w:lang w:eastAsia="ko-KR"/>
        </w:rPr>
        <w:fldChar w:fldCharType="begin" w:fldLock="1"/>
      </w:r>
      <w:r>
        <w:rPr>
          <w:noProof/>
          <w:lang w:eastAsia="ko-KR"/>
        </w:rPr>
        <w:instrText xml:space="preserve"> REF _Ref170892294 \r \h </w:instrText>
      </w:r>
      <w:r>
        <w:rPr>
          <w:noProof/>
          <w:lang w:eastAsia="ko-KR"/>
        </w:rPr>
      </w:r>
      <w:r>
        <w:rPr>
          <w:noProof/>
          <w:lang w:eastAsia="ko-KR"/>
        </w:rPr>
        <w:fldChar w:fldCharType="separate"/>
      </w:r>
      <w:r>
        <w:rPr>
          <w:noProof/>
          <w:lang w:eastAsia="ko-KR"/>
        </w:rPr>
        <w:t>10</w:t>
      </w:r>
      <w:r>
        <w:rPr>
          <w:noProof/>
          <w:lang w:eastAsia="ko-KR"/>
        </w:rPr>
        <w:fldChar w:fldCharType="end"/>
      </w:r>
      <w:r>
        <w:rPr>
          <w:noProof/>
          <w:lang w:eastAsia="ko-KR"/>
        </w:rPr>
        <w:t xml:space="preserve"> with inputs based on the syntax elements of the scalable nesting SEI message as specified below.</w:t>
      </w:r>
    </w:p>
    <w:p w:rsidR="003D1D5B" w:rsidDel="002E4637" w:rsidRDefault="003D1D5B" w:rsidP="003D1D5B">
      <w:pPr>
        <w:rPr>
          <w:del w:id="1793" w:author="Author"/>
          <w:noProof/>
          <w:lang w:eastAsia="ko-KR"/>
        </w:rPr>
      </w:pPr>
      <w:del w:id="1794" w:author="Author">
        <w:r w:rsidDel="002E4637">
          <w:rPr>
            <w:noProof/>
            <w:lang w:eastAsia="ko-KR"/>
          </w:rPr>
          <w:delText>When a buffering period SEI message, a picture timing SEI message, or a decoding unit information SEI message is contained in the scalable nesting SEI message, bitstream_subset_flag shall be equal to 1.</w:delText>
        </w:r>
      </w:del>
    </w:p>
    <w:p w:rsidR="003D1D5B" w:rsidRPr="002C3723" w:rsidRDefault="003D1D5B" w:rsidP="003D1D5B">
      <w:pPr>
        <w:rPr>
          <w:noProof/>
          <w:lang w:eastAsia="ko-KR"/>
        </w:rPr>
      </w:pPr>
      <w:r>
        <w:rPr>
          <w:noProof/>
          <w:lang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3D1D5B" w:rsidRDefault="003D1D5B" w:rsidP="003D1D5B">
      <w:pPr>
        <w:rPr>
          <w:noProof/>
          <w:lang w:eastAsia="ko-KR"/>
        </w:rPr>
      </w:pPr>
      <w:r w:rsidRPr="002C3723">
        <w:rPr>
          <w:b/>
          <w:noProof/>
          <w:lang w:eastAsia="ko-KR"/>
        </w:rPr>
        <w:t>nesting_op_flag</w:t>
      </w:r>
      <w:r>
        <w:rPr>
          <w:noProof/>
          <w:lang w:eastAsia="ko-KR"/>
        </w:rPr>
        <w:t xml:space="preserve"> equal to 0 specifies that the list nestingLayerIdList[ 0 ] is specified by all_layers_flag and, when present, nesting_layer_id[</w:t>
      </w:r>
      <w:r w:rsidRPr="005A2F2E">
        <w:rPr>
          <w:noProof/>
          <w:lang w:eastAsia="ko-KR"/>
        </w:rPr>
        <w:t> i ]</w:t>
      </w:r>
      <w:r>
        <w:rPr>
          <w:noProof/>
          <w:lang w:eastAsia="ko-KR"/>
        </w:rPr>
        <w:t xml:space="preserve"> for all i values in the range of 0 to nesting_num_layers_minus1, inclusive, and that the variable maxTemporalId[ 0 ] is specified by nesting_no_op_max_temporal_id_plus1</w:t>
      </w:r>
      <w:r w:rsidRPr="005A2F2E">
        <w:rPr>
          <w:noProof/>
          <w:lang w:eastAsia="ko-KR"/>
        </w:rPr>
        <w:t>.</w:t>
      </w:r>
      <w:r>
        <w:rPr>
          <w:noProof/>
          <w:lang w:eastAsia="ko-KR"/>
        </w:rPr>
        <w:t xml:space="preserve"> nesting_op_flag equal to 1 specifies that the list nestingLayerIdList[ i ] and the variable maxTemporalId[ i ] are specified by nesting_num_ops_minus1, default_op_flag, nesting_max_temporal_id_plus1[ i ], when present, and nesting_op_idx[ i ], when present.</w:t>
      </w:r>
    </w:p>
    <w:p w:rsidR="003D1D5B" w:rsidRPr="0048758C" w:rsidRDefault="003D1D5B" w:rsidP="003D1D5B">
      <w:pPr>
        <w:rPr>
          <w:noProof/>
        </w:rPr>
      </w:pPr>
      <w:r w:rsidRPr="0048758C">
        <w:rPr>
          <w:b/>
          <w:bCs/>
          <w:noProof/>
        </w:rPr>
        <w:t>default_op_flag</w:t>
      </w:r>
      <w:r w:rsidRPr="0048758C">
        <w:rPr>
          <w:noProof/>
        </w:rPr>
        <w:t xml:space="preserve"> equal to 1 specifies that</w:t>
      </w:r>
      <w:r>
        <w:rPr>
          <w:noProof/>
        </w:rPr>
        <w:t xml:space="preserve"> </w:t>
      </w:r>
      <w:r>
        <w:rPr>
          <w:noProof/>
          <w:lang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5A1218" w:rsidRDefault="005A1218" w:rsidP="005A1218">
      <w:pPr>
        <w:rPr>
          <w:ins w:id="1795" w:author="Author"/>
          <w:noProof/>
          <w:lang w:eastAsia="ko-KR"/>
        </w:rPr>
      </w:pPr>
      <w:ins w:id="1796" w:author="Author">
        <w:r>
          <w:rPr>
            <w:noProof/>
            <w:lang w:eastAsia="ko-KR"/>
          </w:rPr>
          <w:t>When bitstream_subset_flag is equal to 1 and none of the layer sets specified by the VPS includes and only in</w:t>
        </w:r>
        <w:r w:rsidR="00406EA2">
          <w:rPr>
            <w:noProof/>
            <w:lang w:eastAsia="ko-KR"/>
          </w:rPr>
          <w:t>cl</w:t>
        </w:r>
        <w:r>
          <w:rPr>
            <w:noProof/>
            <w:lang w:eastAsia="ko-KR"/>
          </w:rPr>
          <w:t>udes the layers having nuh_layer_id values in the range of 0 to nuh_layer_id of the current SEI NAL unit, inclusive, the value of default_op_flag shall be equal to 0.</w:t>
        </w:r>
      </w:ins>
    </w:p>
    <w:p w:rsidR="003D1D5B" w:rsidRDefault="003D1D5B" w:rsidP="003D1D5B">
      <w:pPr>
        <w:rPr>
          <w:noProof/>
          <w:lang w:eastAsia="ko-KR"/>
        </w:rPr>
      </w:pPr>
      <w:r w:rsidRPr="00B46774">
        <w:rPr>
          <w:b/>
          <w:noProof/>
          <w:lang w:eastAsia="ko-KR"/>
        </w:rPr>
        <w:t>nesting_num_</w:t>
      </w:r>
      <w:r>
        <w:rPr>
          <w:b/>
          <w:noProof/>
          <w:lang w:eastAsia="ko-KR"/>
        </w:rPr>
        <w:t>ops</w:t>
      </w:r>
      <w:r w:rsidRPr="00B46774">
        <w:rPr>
          <w:b/>
          <w:noProof/>
          <w:lang w:eastAsia="ko-KR"/>
        </w:rPr>
        <w:t>_minus1</w:t>
      </w:r>
      <w:r>
        <w:rPr>
          <w:noProof/>
          <w:lang w:eastAsia="ko-KR"/>
        </w:rPr>
        <w:t xml:space="preserve"> plus 1 minus default_op_flag specifies the number of the following nesting_op_</w:t>
      </w:r>
      <w:r w:rsidRPr="00A821B2">
        <w:t>idx</w:t>
      </w:r>
      <w:r>
        <w:rPr>
          <w:noProof/>
          <w:lang w:eastAsia="ko-KR"/>
        </w:rPr>
        <w:t>[ i ] syntax elements. The value of nesting_num_ops_minus1 shall be in the range of 0 to 1023, inclusive.</w:t>
      </w:r>
    </w:p>
    <w:p w:rsidR="003D1D5B" w:rsidRDefault="003D1D5B" w:rsidP="003D1D5B">
      <w:pPr>
        <w:rPr>
          <w:noProof/>
          <w:lang w:eastAsia="ko-KR"/>
        </w:rPr>
      </w:pPr>
      <w:r>
        <w:rPr>
          <w:noProof/>
          <w:lang w:eastAsia="ko-KR"/>
        </w:rPr>
        <w:t>If nesting_op_flag is equal to 0, the variable nestingNumOps is set equal to 1. Otherwise, the variable nestingNumOps is set equal to nesting_num_ops_minus1 + 1.</w:t>
      </w:r>
    </w:p>
    <w:p w:rsidR="003D1D5B" w:rsidRDefault="003D1D5B" w:rsidP="003D1D5B">
      <w:pPr>
        <w:rPr>
          <w:noProof/>
          <w:lang w:eastAsia="ko-KR"/>
        </w:rPr>
      </w:pPr>
      <w:r w:rsidRPr="00FA1687">
        <w:rPr>
          <w:b/>
          <w:noProof/>
          <w:lang w:eastAsia="ko-KR"/>
        </w:rPr>
        <w:t>nesting_max_temporal_id_plus1</w:t>
      </w:r>
      <w:r>
        <w:rPr>
          <w:noProof/>
          <w:lang w:eastAsia="ko-KR"/>
        </w:rPr>
        <w:t>[</w:t>
      </w:r>
      <w:r w:rsidRPr="005A2F2E">
        <w:rPr>
          <w:noProof/>
          <w:lang w:eastAsia="ko-KR"/>
        </w:rPr>
        <w:t> i ]</w:t>
      </w:r>
      <w:r>
        <w:rPr>
          <w:noProof/>
          <w:lang w:eastAsia="ko-KR"/>
        </w:rPr>
        <w:t xml:space="preserve">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3D1D5B" w:rsidRDefault="003D1D5B" w:rsidP="003D1D5B">
      <w:pPr>
        <w:rPr>
          <w:noProof/>
          <w:lang w:eastAsia="ko-KR"/>
        </w:rPr>
      </w:pPr>
      <w:r w:rsidRPr="002C3723">
        <w:rPr>
          <w:b/>
          <w:noProof/>
          <w:lang w:eastAsia="ko-KR"/>
        </w:rPr>
        <w:t>nesting_op_idx</w:t>
      </w:r>
      <w:r>
        <w:rPr>
          <w:noProof/>
          <w:lang w:eastAsia="ko-KR"/>
        </w:rPr>
        <w:t>[</w:t>
      </w:r>
      <w:r w:rsidRPr="005A2F2E">
        <w:rPr>
          <w:noProof/>
          <w:lang w:eastAsia="ko-KR"/>
        </w:rPr>
        <w:t> i ]</w:t>
      </w:r>
      <w:r>
        <w:rPr>
          <w:noProof/>
          <w:lang w:eastAsia="ko-KR"/>
        </w:rPr>
        <w:t xml:space="preserve"> is used to specify the list nestingLayerIdList[ i ]. The value of nesting_op_idx[ i ] shall be in the range of 0 to 1023, inclusive.</w:t>
      </w:r>
    </w:p>
    <w:p w:rsidR="003D1D5B" w:rsidRDefault="003D1D5B" w:rsidP="003D1D5B">
      <w:pPr>
        <w:rPr>
          <w:noProof/>
          <w:lang w:eastAsia="ko-KR"/>
        </w:rPr>
      </w:pPr>
      <w:r w:rsidRPr="00D35D3D">
        <w:rPr>
          <w:noProof/>
          <w:lang w:eastAsia="ko-KR"/>
        </w:rPr>
        <w:t xml:space="preserve">The </w:t>
      </w:r>
      <w:r>
        <w:rPr>
          <w:noProof/>
          <w:lang w:eastAsia="ko-KR"/>
        </w:rPr>
        <w:t>list</w:t>
      </w:r>
      <w:r w:rsidRPr="00D35D3D">
        <w:rPr>
          <w:noProof/>
          <w:lang w:eastAsia="ko-KR"/>
        </w:rPr>
        <w:t xml:space="preserve"> nestingLayerId</w:t>
      </w:r>
      <w:r>
        <w:rPr>
          <w:noProof/>
          <w:lang w:eastAsia="ko-KR"/>
        </w:rPr>
        <w:t>List</w:t>
      </w:r>
      <w:r w:rsidRPr="00D35D3D">
        <w:rPr>
          <w:noProof/>
          <w:lang w:eastAsia="ko-KR"/>
        </w:rPr>
        <w:t xml:space="preserve">[ i ] is set </w:t>
      </w:r>
      <w:r>
        <w:rPr>
          <w:noProof/>
          <w:lang w:eastAsia="ko-KR"/>
        </w:rPr>
        <w:t xml:space="preserve">equal </w:t>
      </w:r>
      <w:r w:rsidRPr="00D35D3D">
        <w:rPr>
          <w:noProof/>
          <w:lang w:eastAsia="ko-KR"/>
        </w:rPr>
        <w:t xml:space="preserve">to </w:t>
      </w:r>
      <w:r>
        <w:rPr>
          <w:noProof/>
          <w:lang w:eastAsia="ko-KR"/>
        </w:rPr>
        <w:t xml:space="preserve">the OpLayerIdList of the </w:t>
      </w:r>
      <w:r w:rsidRPr="00D35D3D">
        <w:rPr>
          <w:noProof/>
          <w:lang w:eastAsia="ko-KR"/>
        </w:rPr>
        <w:t>nesting_op_idx[ i ]</w:t>
      </w:r>
      <w:r>
        <w:rPr>
          <w:noProof/>
          <w:lang w:eastAsia="ko-KR"/>
        </w:rPr>
        <w:t>-th layer set specified by the active VPS</w:t>
      </w:r>
      <w:r w:rsidRPr="00D35D3D">
        <w:rPr>
          <w:noProof/>
          <w:lang w:eastAsia="ko-KR"/>
        </w:rPr>
        <w:t>.</w:t>
      </w:r>
    </w:p>
    <w:p w:rsidR="003D1D5B" w:rsidRDefault="003D1D5B" w:rsidP="003D1D5B">
      <w:pPr>
        <w:rPr>
          <w:noProof/>
          <w:lang w:eastAsia="ko-KR"/>
        </w:rPr>
      </w:pPr>
      <w:r w:rsidRPr="00B46774">
        <w:rPr>
          <w:b/>
          <w:noProof/>
          <w:lang w:eastAsia="ko-KR"/>
        </w:rPr>
        <w:lastRenderedPageBreak/>
        <w:t>all_layers_flag</w:t>
      </w:r>
      <w:r>
        <w:rPr>
          <w:noProof/>
          <w:lang w:eastAsia="ko-KR"/>
        </w:rPr>
        <w:t xml:space="preserve"> equal to 0 specifies that the list nestingLayerIdList[ 0 ] is specified by nesting_layer_id[ i ] for all i values in the range of 0 to nesting_num_layers_minus1, inclusive</w:t>
      </w:r>
      <w:r w:rsidRPr="005A2F2E">
        <w:rPr>
          <w:noProof/>
          <w:lang w:eastAsia="ko-KR"/>
        </w:rPr>
        <w:t>.</w:t>
      </w:r>
      <w:r>
        <w:rPr>
          <w:noProof/>
          <w:lang w:eastAsia="ko-KR"/>
        </w:rPr>
        <w:t xml:space="preserve"> all_layers_flag equal to 1 specifies that the list nestingLayerIdList[ 0 ] consists of all values of nuh_layer_id present in the current access unit that are greater than or equal to nuh_layer_id of the current SEI NAL unit, in increasing order of the values.</w:t>
      </w:r>
    </w:p>
    <w:p w:rsidR="005A1218" w:rsidRPr="003B3AE2" w:rsidRDefault="005A1218" w:rsidP="005A1218">
      <w:pPr>
        <w:pStyle w:val="Note1"/>
        <w:spacing w:afterLines="50" w:after="120"/>
        <w:ind w:left="403"/>
        <w:rPr>
          <w:ins w:id="1797" w:author="Author"/>
          <w:noProof/>
        </w:rPr>
      </w:pPr>
      <w:ins w:id="1798" w:author="Author">
        <w:r w:rsidRPr="003B3AE2">
          <w:rPr>
            <w:noProof/>
          </w:rPr>
          <w:t>Note: When nuh_layer_id of the SEI NAL unit containing the scalable nesting SEI message is greater than 0, bitstream_subset_flag and all_layers_flag cannot both be equal to 1</w:t>
        </w:r>
        <w:r>
          <w:rPr>
            <w:noProof/>
          </w:rPr>
          <w:t>, because in this case the applicable operation point of the nested SEI messages would not include the base layer and consequenlty the sub-bitstream corresponding to the applicable operation point would be a non-conforming bitstream</w:t>
        </w:r>
        <w:r w:rsidRPr="003B3AE2">
          <w:rPr>
            <w:noProof/>
          </w:rPr>
          <w:t>.</w:t>
        </w:r>
      </w:ins>
    </w:p>
    <w:p w:rsidR="009B6E36" w:rsidRDefault="009B6E36" w:rsidP="009B6E36">
      <w:pPr>
        <w:rPr>
          <w:ins w:id="1799" w:author="Author"/>
          <w:noProof/>
          <w:lang w:eastAsia="ko-KR"/>
        </w:rPr>
      </w:pPr>
      <w:ins w:id="1800" w:author="Author">
        <w:r>
          <w:rPr>
            <w:noProof/>
            <w:lang w:eastAsia="ko-KR"/>
          </w:rPr>
          <w:t xml:space="preserve">When </w:t>
        </w:r>
        <w:r w:rsidRPr="00A821B2">
          <w:rPr>
            <w:noProof/>
            <w:lang w:eastAsia="ko-KR"/>
          </w:rPr>
          <w:t>nesting_op_flag</w:t>
        </w:r>
        <w:r>
          <w:rPr>
            <w:noProof/>
            <w:lang w:eastAsia="ko-KR"/>
          </w:rPr>
          <w:t xml:space="preserve"> is equal to 0 and all_layers_flag is equal 1, maxTemporalId[ 0 ] is set equal to 7.</w:t>
        </w:r>
      </w:ins>
    </w:p>
    <w:p w:rsidR="003D1D5B" w:rsidRPr="00F74622" w:rsidRDefault="003D1D5B" w:rsidP="003D1D5B">
      <w:pPr>
        <w:rPr>
          <w:noProof/>
          <w:lang w:eastAsia="ko-KR"/>
        </w:rPr>
      </w:pPr>
      <w:r w:rsidRPr="00F74622">
        <w:rPr>
          <w:b/>
          <w:noProof/>
        </w:rPr>
        <w:t>nesting_no_op_max_temporal_id_plus1</w:t>
      </w:r>
      <w:r>
        <w:rPr>
          <w:b/>
          <w:noProof/>
        </w:rPr>
        <w:t xml:space="preserve"> </w:t>
      </w:r>
      <w:r>
        <w:rPr>
          <w:noProof/>
        </w:rPr>
        <w:t xml:space="preserve">minus 1 specifies the value of maxTemporalId[ 0 ] when nesting_op_flag is equal to 0 and all_layers_flag is equal to 0. The value of </w:t>
      </w:r>
      <w:r w:rsidRPr="00CA3F2D">
        <w:rPr>
          <w:noProof/>
        </w:rPr>
        <w:t>nesting_no_op_max_temporal_id_plus1</w:t>
      </w:r>
      <w:r>
        <w:rPr>
          <w:noProof/>
        </w:rPr>
        <w:t xml:space="preserve"> shall not be equal to 0.</w:t>
      </w:r>
    </w:p>
    <w:p w:rsidR="003D1D5B" w:rsidRDefault="003D1D5B" w:rsidP="003D1D5B">
      <w:pPr>
        <w:rPr>
          <w:noProof/>
          <w:lang w:eastAsia="ko-KR"/>
        </w:rPr>
      </w:pPr>
      <w:r w:rsidRPr="00B46774">
        <w:rPr>
          <w:b/>
          <w:noProof/>
          <w:lang w:eastAsia="ko-KR"/>
        </w:rPr>
        <w:t>nesting_num_layers_minus1</w:t>
      </w:r>
      <w:r>
        <w:rPr>
          <w:noProof/>
          <w:lang w:eastAsia="ko-KR"/>
        </w:rPr>
        <w:t xml:space="preserve"> plus 1 specifies the number of the following </w:t>
      </w:r>
      <w:r w:rsidRPr="00A821B2">
        <w:t>nesting_layer_id</w:t>
      </w:r>
      <w:r>
        <w:rPr>
          <w:noProof/>
          <w:lang w:eastAsia="ko-KR"/>
        </w:rPr>
        <w:t>[ i ] syntax elements. The value of nesting_num_layers_minus1 shall be in the range of 0 to 63, inclusive.</w:t>
      </w:r>
    </w:p>
    <w:p w:rsidR="003D1D5B" w:rsidRDefault="003D1D5B" w:rsidP="003D1D5B">
      <w:pPr>
        <w:rPr>
          <w:noProof/>
          <w:lang w:eastAsia="ko-KR"/>
        </w:rPr>
      </w:pPr>
      <w:r w:rsidRPr="00B46774">
        <w:rPr>
          <w:b/>
          <w:noProof/>
          <w:lang w:eastAsia="ko-KR"/>
        </w:rPr>
        <w:t>nesting_layer_id</w:t>
      </w:r>
      <w:r>
        <w:rPr>
          <w:noProof/>
          <w:lang w:eastAsia="ko-KR"/>
        </w:rPr>
        <w:t>[ i ] specifies the i-th nuh_layer_id value included in the list nestingLayerIdList[ 0 ].</w:t>
      </w:r>
    </w:p>
    <w:p w:rsidR="003D1D5B" w:rsidRDefault="003D1D5B" w:rsidP="003D1D5B">
      <w:pPr>
        <w:rPr>
          <w:noProof/>
          <w:lang w:eastAsia="ko-KR"/>
        </w:rPr>
      </w:pPr>
      <w:r>
        <w:rPr>
          <w:noProof/>
          <w:lang w:eastAsia="ko-KR"/>
        </w:rPr>
        <w:t xml:space="preserve">For any i and j in the range of 0 to </w:t>
      </w:r>
      <w:r>
        <w:rPr>
          <w:noProof/>
        </w:rPr>
        <w:t>nesting_num_layers_minus1, inclusive</w:t>
      </w:r>
      <w:r>
        <w:rPr>
          <w:noProof/>
          <w:lang w:eastAsia="ko-KR"/>
        </w:rPr>
        <w:t>, with i less than j, nesting_layer_id[ i ] shall be less than nesting_layer_id[ j ].</w:t>
      </w:r>
    </w:p>
    <w:p w:rsidR="003D1D5B" w:rsidRDefault="003D1D5B" w:rsidP="003D1D5B">
      <w:pPr>
        <w:rPr>
          <w:noProof/>
          <w:lang w:eastAsia="ko-KR"/>
        </w:rPr>
      </w:pPr>
      <w:r>
        <w:rPr>
          <w:noProof/>
          <w:lang w:eastAsia="ko-KR"/>
        </w:rPr>
        <w:t>The list nestingLayerIdList[ 0 ] is set to consist of nesting_layer_id[ i ] for all i values in the range of 0 to nesting_num_layers_minus1, inclusive, in inceasing order of i values.</w:t>
      </w:r>
    </w:p>
    <w:p w:rsidR="00633AB9" w:rsidRDefault="003D1D5B" w:rsidP="003D1D5B">
      <w:pPr>
        <w:rPr>
          <w:ins w:id="1801" w:author="Author"/>
          <w:noProof/>
          <w:lang w:eastAsia="ko-KR"/>
        </w:rPr>
      </w:pPr>
      <w:r>
        <w:rPr>
          <w:noProof/>
          <w:lang w:eastAsia="ko-KR"/>
        </w:rPr>
        <w:t xml:space="preserve">When bitstream_subset_flag is equal to 0, </w:t>
      </w:r>
      <w:ins w:id="1802" w:author="Author">
        <w:r w:rsidR="00633AB9">
          <w:rPr>
            <w:noProof/>
            <w:lang w:eastAsia="ko-KR"/>
          </w:rPr>
          <w:t>the following applies:</w:t>
        </w:r>
      </w:ins>
    </w:p>
    <w:p w:rsidR="00633AB9" w:rsidRDefault="00633AB9" w:rsidP="00633AB9">
      <w:pPr>
        <w:pStyle w:val="enumlev1"/>
        <w:spacing w:before="136"/>
        <w:ind w:left="403" w:hanging="403"/>
        <w:rPr>
          <w:ins w:id="1803" w:author="Author"/>
          <w:noProof/>
        </w:rPr>
      </w:pPr>
      <w:ins w:id="1804" w:author="Author">
        <w:r w:rsidRPr="00943A5F">
          <w:rPr>
            <w:noProof/>
          </w:rPr>
          <w:t>–</w:t>
        </w:r>
        <w:r w:rsidRPr="00943A5F">
          <w:rPr>
            <w:noProof/>
          </w:rPr>
          <w:tab/>
        </w:r>
        <w:r>
          <w:rPr>
            <w:noProof/>
          </w:rPr>
          <w:t>T</w:t>
        </w:r>
      </w:ins>
      <w:del w:id="1805" w:author="Author">
        <w:r w:rsidR="003D1D5B" w:rsidDel="00633AB9">
          <w:rPr>
            <w:noProof/>
          </w:rPr>
          <w:delText>t</w:delText>
        </w:r>
      </w:del>
      <w:r w:rsidR="003D1D5B">
        <w:rPr>
          <w:noProof/>
        </w:rPr>
        <w: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nestingLayerIdList</w:t>
      </w:r>
      <w:del w:id="1806" w:author="Author">
        <w:r w:rsidR="003D1D5B" w:rsidDel="003D1D5B">
          <w:rPr>
            <w:noProof/>
          </w:rPr>
          <w:delText>Set</w:delText>
        </w:r>
      </w:del>
      <w:r w:rsidR="003D1D5B">
        <w:rPr>
          <w:noProof/>
        </w:rPr>
        <w:t>[ i ] and TemporalId values that are in the range of the TemporalId of the current SEI NAL unit to maxTemporalId[ i ], inclusive.</w:t>
      </w:r>
    </w:p>
    <w:p w:rsidR="00F648C1" w:rsidRDefault="00633AB9" w:rsidP="00633AB9">
      <w:pPr>
        <w:pStyle w:val="enumlev1"/>
        <w:spacing w:before="136"/>
        <w:ind w:left="403" w:hanging="403"/>
        <w:rPr>
          <w:ins w:id="1807" w:author="Author"/>
          <w:noProof/>
        </w:rPr>
      </w:pPr>
      <w:ins w:id="1808" w:author="Author">
        <w:r w:rsidRPr="00943A5F">
          <w:rPr>
            <w:noProof/>
          </w:rPr>
          <w:t>–</w:t>
        </w:r>
        <w:r w:rsidRPr="00943A5F">
          <w:rPr>
            <w:noProof/>
          </w:rPr>
          <w:tab/>
        </w:r>
        <w:r>
          <w:rPr>
            <w:noProof/>
          </w:rPr>
          <w:t xml:space="preserve">When a nested SEI message has payloadType equal to 2, 3, 6, 9, 15, 16, 17, 19, 22, 23, 45, 47, 128, 131, 132, or 134 (i.e. one of the SEI messages that have payloadType not equal to </w:t>
        </w:r>
        <w:r w:rsidRPr="009B2F85">
          <w:rPr>
            <w:noProof/>
          </w:rPr>
          <w:t>any of</w:t>
        </w:r>
        <w:r>
          <w:rPr>
            <w:noProof/>
          </w:rPr>
          <w:t xml:space="preserve"> 0, 1, 4, 5, 130, and 133), </w:t>
        </w:r>
        <w:r w:rsidR="00912A6C">
          <w:rPr>
            <w:noProof/>
          </w:rPr>
          <w:t xml:space="preserve">the </w:t>
        </w:r>
        <w:r w:rsidR="00F648C1">
          <w:rPr>
            <w:noProof/>
          </w:rPr>
          <w:t xml:space="preserve">nuh_layer_id of </w:t>
        </w:r>
        <w:r w:rsidR="00912A6C">
          <w:rPr>
            <w:noProof/>
          </w:rPr>
          <w:t xml:space="preserve">the </w:t>
        </w:r>
        <w:r w:rsidR="00F648C1">
          <w:rPr>
            <w:noProof/>
          </w:rPr>
          <w:t>SEI NAL unit containing the scalable nesting SEI message shall have TemporalId equal to 0 and maxTemporalId[ i ] for all i shall be equal to 7.</w:t>
        </w:r>
      </w:ins>
    </w:p>
    <w:p w:rsidR="003D1D5B" w:rsidRDefault="00F648C1" w:rsidP="00F648C1">
      <w:pPr>
        <w:pStyle w:val="enumlev1"/>
        <w:spacing w:before="136"/>
        <w:ind w:left="403" w:hanging="403"/>
        <w:rPr>
          <w:noProof/>
        </w:rPr>
      </w:pPr>
      <w:ins w:id="1809" w:author="Author">
        <w:r w:rsidRPr="00943A5F">
          <w:rPr>
            <w:noProof/>
          </w:rPr>
          <w:t>–</w:t>
        </w:r>
        <w:r w:rsidRPr="00943A5F">
          <w:rPr>
            <w:noProof/>
          </w:rPr>
          <w:tab/>
        </w:r>
        <w:r>
          <w:rPr>
            <w:noProof/>
          </w:rPr>
          <w:t xml:space="preserve">When a nested SEI message has payloadType equal to 2, 3, 6, 9, 15, 16, 17, 19, 22, 23, 45, 47, 128, 131, 132, or 134 (i.e. one of the SEI messages that have payloadType not equal to </w:t>
        </w:r>
        <w:r w:rsidRPr="009B2F85">
          <w:rPr>
            <w:noProof/>
          </w:rPr>
          <w:t>any of</w:t>
        </w:r>
        <w:r>
          <w:rPr>
            <w:noProof/>
          </w:rPr>
          <w:t xml:space="preserve"> 0, 1, 4, 5, 130, and 133) and </w:t>
        </w:r>
        <w:r w:rsidR="000666AF">
          <w:rPr>
            <w:noProof/>
          </w:rPr>
          <w:t xml:space="preserve">the value of </w:t>
        </w:r>
        <w:r>
          <w:rPr>
            <w:noProof/>
          </w:rPr>
          <w:t>nestingNumOps is greater than 0, the nested SEI message applies to all layers for which each nuh_layer_id is included in at least one of the lists nestingLayerIdList[ i ] with i ranging from 0 to nestingNumOps – 1, inclusive.</w:t>
        </w:r>
      </w:ins>
    </w:p>
    <w:p w:rsidR="003D1D5B" w:rsidRDefault="003D1D5B" w:rsidP="003D1D5B">
      <w:pPr>
        <w:rPr>
          <w:noProof/>
          <w:lang w:eastAsia="ko-KR"/>
        </w:rPr>
      </w:pPr>
      <w:r>
        <w:rPr>
          <w:noProof/>
          <w:lang w:eastAsia="ko-KR"/>
        </w:rPr>
        <w:t xml:space="preserve">When bitstream_subset_flag is equal to 1, the SEI messages contained in the scalable nesting SEI message apply to </w:t>
      </w:r>
      <w:ins w:id="1810" w:author="Author">
        <w:r w:rsidR="00483615">
          <w:rPr>
            <w:noProof/>
            <w:lang w:eastAsia="ko-KR"/>
          </w:rPr>
          <w:t xml:space="preserve">the operation points corresponding to the </w:t>
        </w:r>
      </w:ins>
      <w:r>
        <w:rPr>
          <w:noProof/>
          <w:lang w:eastAsia="ko-KR"/>
        </w:rPr>
        <w:t xml:space="preserve">sub-bitstreams subBitstream[ i ] for all i values in the range of 0 to nestingNumOps − 1, inclusive, where each sub-bitstream subBitstream[ i ] is the output of the sub-bitstream extraction process of clause </w:t>
      </w:r>
      <w:r>
        <w:rPr>
          <w:noProof/>
          <w:lang w:eastAsia="ko-KR"/>
        </w:rPr>
        <w:fldChar w:fldCharType="begin" w:fldLock="1"/>
      </w:r>
      <w:r>
        <w:rPr>
          <w:noProof/>
          <w:lang w:eastAsia="ko-KR"/>
        </w:rPr>
        <w:instrText xml:space="preserve"> REF _Ref170892294 \r \h </w:instrText>
      </w:r>
      <w:r>
        <w:rPr>
          <w:noProof/>
          <w:lang w:eastAsia="ko-KR"/>
        </w:rPr>
      </w:r>
      <w:r>
        <w:rPr>
          <w:noProof/>
          <w:lang w:eastAsia="ko-KR"/>
        </w:rPr>
        <w:fldChar w:fldCharType="separate"/>
      </w:r>
      <w:r>
        <w:rPr>
          <w:noProof/>
          <w:lang w:eastAsia="ko-KR"/>
        </w:rPr>
        <w:t>10</w:t>
      </w:r>
      <w:r>
        <w:rPr>
          <w:noProof/>
          <w:lang w:eastAsia="ko-KR"/>
        </w:rPr>
        <w:fldChar w:fldCharType="end"/>
      </w:r>
      <w:r>
        <w:rPr>
          <w:noProof/>
          <w:lang w:eastAsia="ko-KR"/>
        </w:rPr>
        <w:t xml:space="preserve"> with the bitstream, maxTemporalId[ i ], and nestingLayerIdList[ i ] as inputs.</w:t>
      </w:r>
    </w:p>
    <w:p w:rsidR="005A1218" w:rsidRDefault="005A1218" w:rsidP="005A1218">
      <w:pPr>
        <w:rPr>
          <w:ins w:id="1811" w:author="Author"/>
          <w:noProof/>
          <w:lang w:eastAsia="ko-KR"/>
        </w:rPr>
      </w:pPr>
      <w:ins w:id="1812" w:author="Author">
        <w:r>
          <w:rPr>
            <w:noProof/>
            <w:lang w:eastAsia="ko-KR"/>
          </w:rPr>
          <w:t>When bitstream_subset_flag is equal to 1 and nesting_op_flag is equal to 0, nestingLayeridList[ 0 ] shall include and only include the nuh_layer_id values of one of the layer sets specified by the VPS.</w:t>
        </w:r>
      </w:ins>
    </w:p>
    <w:p w:rsidR="003D1D5B" w:rsidRDefault="003D1D5B" w:rsidP="003D1D5B">
      <w:pPr>
        <w:pStyle w:val="enumlev1"/>
        <w:ind w:left="397"/>
        <w:rPr>
          <w:noProof/>
          <w:lang w:eastAsia="ko-KR"/>
        </w:rPr>
      </w:pPr>
      <w:r w:rsidRPr="00B46774">
        <w:rPr>
          <w:b/>
          <w:noProof/>
          <w:lang w:eastAsia="ko-KR"/>
        </w:rPr>
        <w:t>nesting_</w:t>
      </w:r>
      <w:r>
        <w:rPr>
          <w:b/>
          <w:noProof/>
          <w:lang w:eastAsia="ko-KR"/>
        </w:rPr>
        <w:t>zero_bit</w:t>
      </w:r>
      <w:r>
        <w:rPr>
          <w:noProof/>
          <w:lang w:eastAsia="ko-KR"/>
        </w:rPr>
        <w:t xml:space="preserve"> shall be equal to 0.</w:t>
      </w:r>
    </w:p>
    <w:p w:rsidR="003D1D5B" w:rsidRDefault="003D1D5B" w:rsidP="00F02B4B">
      <w:pPr>
        <w:pStyle w:val="enumlev1"/>
        <w:ind w:left="397"/>
        <w:rPr>
          <w:ins w:id="1813" w:author="Author"/>
          <w:noProof/>
          <w:lang w:eastAsia="ko-KR"/>
        </w:rPr>
      </w:pPr>
    </w:p>
    <w:p w:rsidR="007E173E" w:rsidRPr="00564A49" w:rsidRDefault="007E173E" w:rsidP="007E173E">
      <w:pPr>
        <w:rPr>
          <w:i/>
          <w:lang w:val="en-US"/>
        </w:rPr>
      </w:pPr>
      <w:r w:rsidRPr="00564A49">
        <w:rPr>
          <w:i/>
          <w:lang w:val="en-US"/>
        </w:rPr>
        <w:t>Modify subclause D.3.24 as follows:</w:t>
      </w:r>
    </w:p>
    <w:p w:rsidR="00AF2007" w:rsidRPr="00F8319A" w:rsidRDefault="00AF2007" w:rsidP="00AF2007">
      <w:pPr>
        <w:rPr>
          <w:ins w:id="1814" w:author="Author"/>
          <w:noProof/>
        </w:rPr>
      </w:pPr>
      <w:r w:rsidRPr="00F8319A">
        <w:rPr>
          <w:noProof/>
        </w:rPr>
        <w:t>The region refresh information SEI message indicates whether the slice segments that the current SEI message applies to belong to a refreshed region of the current picture</w:t>
      </w:r>
      <w:del w:id="1815" w:author="Author">
        <w:r w:rsidRPr="00F8319A" w:rsidDel="003D1D5B">
          <w:rPr>
            <w:noProof/>
          </w:rPr>
          <w:delText xml:space="preserve"> (as defined below)</w:delText>
        </w:r>
      </w:del>
      <w:r w:rsidRPr="00F8319A">
        <w:rPr>
          <w:noProof/>
        </w:rPr>
        <w:t>.</w:t>
      </w:r>
    </w:p>
    <w:p w:rsidR="001723B9" w:rsidRPr="00F8319A" w:rsidRDefault="001723B9" w:rsidP="001723B9">
      <w:pPr>
        <w:rPr>
          <w:ins w:id="1816" w:author="Author"/>
          <w:noProof/>
        </w:rPr>
      </w:pPr>
      <w:ins w:id="1817" w:author="Author">
        <w:r w:rsidRPr="00F8319A">
          <w:rPr>
            <w:noProof/>
          </w:rPr>
          <w:t>The variable targetLayerIdList is derived as follows:</w:t>
        </w:r>
      </w:ins>
    </w:p>
    <w:p w:rsidR="001723B9" w:rsidRPr="00F8319A" w:rsidRDefault="001723B9" w:rsidP="001723B9">
      <w:pPr>
        <w:pStyle w:val="enumlev1"/>
        <w:ind w:left="397"/>
        <w:rPr>
          <w:ins w:id="1818" w:author="Author"/>
          <w:noProof/>
        </w:rPr>
      </w:pPr>
      <w:ins w:id="1819" w:author="Author">
        <w:r w:rsidRPr="00F8319A">
          <w:rPr>
            <w:noProof/>
          </w:rPr>
          <w:t>–</w:t>
        </w:r>
        <w:r w:rsidRPr="00F8319A">
          <w:rPr>
            <w:noProof/>
          </w:rPr>
          <w:tab/>
          <w:t xml:space="preserve">If the </w:t>
        </w:r>
        <w:r w:rsidR="008C6B0F" w:rsidRPr="00F8319A">
          <w:rPr>
            <w:noProof/>
          </w:rPr>
          <w:t xml:space="preserve">region refresh information </w:t>
        </w:r>
        <w:r w:rsidRPr="00F8319A">
          <w:rPr>
            <w:noProof/>
          </w:rPr>
          <w:t>SEI message applies to the current layer and all the reference layers, targetLayerIdList contains the nuh_layer_id of the current layer and all the reference layers.</w:t>
        </w:r>
      </w:ins>
    </w:p>
    <w:p w:rsidR="001723B9" w:rsidRPr="00F8319A" w:rsidRDefault="001723B9" w:rsidP="001723B9">
      <w:pPr>
        <w:pStyle w:val="enumlev1"/>
        <w:ind w:left="397"/>
        <w:rPr>
          <w:ins w:id="1820" w:author="Author"/>
          <w:noProof/>
        </w:rPr>
      </w:pPr>
      <w:ins w:id="1821" w:author="Author">
        <w:r w:rsidRPr="00F8319A">
          <w:rPr>
            <w:noProof/>
          </w:rPr>
          <w:t>–</w:t>
        </w:r>
        <w:r w:rsidRPr="00F8319A">
          <w:rPr>
            <w:noProof/>
          </w:rPr>
          <w:tab/>
          <w:t>Otherwise, targetLayerIdList contains the nuh_layer_id of the current layer.</w:t>
        </w:r>
      </w:ins>
    </w:p>
    <w:p w:rsidR="001723B9" w:rsidRPr="00F8319A" w:rsidDel="00114829" w:rsidRDefault="001723B9" w:rsidP="00AF2007">
      <w:pPr>
        <w:rPr>
          <w:ins w:id="1822" w:author="Author"/>
          <w:del w:id="1823" w:author="Author"/>
          <w:noProof/>
        </w:rPr>
      </w:pPr>
      <w:ins w:id="1824" w:author="Author">
        <w:r w:rsidRPr="00F8319A">
          <w:rPr>
            <w:noProof/>
          </w:rPr>
          <w:t>The region refresh SEI message is associated with a recovery point SEI message that applies to targetLayerIdList.</w:t>
        </w:r>
      </w:ins>
    </w:p>
    <w:p w:rsidR="00811CBA" w:rsidRPr="00F8319A" w:rsidRDefault="00811CBA" w:rsidP="00AF2007">
      <w:pPr>
        <w:rPr>
          <w:noProof/>
        </w:rPr>
      </w:pPr>
    </w:p>
    <w:p w:rsidR="00CC7DE1" w:rsidRPr="00F8319A" w:rsidRDefault="00AF2007" w:rsidP="00AF2007">
      <w:pPr>
        <w:rPr>
          <w:ins w:id="1825" w:author="Author"/>
          <w:noProof/>
        </w:rPr>
      </w:pPr>
      <w:r w:rsidRPr="00F8319A">
        <w:rPr>
          <w:noProof/>
        </w:rPr>
        <w:t>A</w:t>
      </w:r>
      <w:del w:id="1826" w:author="Author">
        <w:r w:rsidRPr="00F8319A" w:rsidDel="00F8319A">
          <w:rPr>
            <w:noProof/>
          </w:rPr>
          <w:delText>n access unit</w:delText>
        </w:r>
      </w:del>
      <w:r w:rsidRPr="00F8319A">
        <w:rPr>
          <w:noProof/>
        </w:rPr>
        <w:t xml:space="preserve"> </w:t>
      </w:r>
      <w:ins w:id="1827" w:author="Author">
        <w:r w:rsidRPr="00F8319A">
          <w:rPr>
            <w:noProof/>
          </w:rPr>
          <w:t xml:space="preserve">picture </w:t>
        </w:r>
      </w:ins>
      <w:r w:rsidRPr="00F8319A">
        <w:rPr>
          <w:noProof/>
        </w:rPr>
        <w:t xml:space="preserve">that </w:t>
      </w:r>
      <w:del w:id="1828" w:author="Author">
        <w:r w:rsidRPr="00F8319A" w:rsidDel="00F8319A">
          <w:rPr>
            <w:noProof/>
          </w:rPr>
          <w:delText xml:space="preserve">is </w:delText>
        </w:r>
      </w:del>
      <w:ins w:id="1829" w:author="Author">
        <w:del w:id="1830" w:author="Author">
          <w:r w:rsidR="003E6008" w:rsidRPr="00F8319A" w:rsidDel="002C3050">
            <w:rPr>
              <w:noProof/>
            </w:rPr>
            <w:delText>either a layer random-accessing picture</w:delText>
          </w:r>
        </w:del>
        <w:r w:rsidR="002C3050" w:rsidRPr="00F8319A">
          <w:rPr>
            <w:noProof/>
          </w:rPr>
          <w:t>belongs to a layer with nuh_layer_id greater than 0</w:t>
        </w:r>
        <w:r w:rsidR="003E6008" w:rsidRPr="00F8319A">
          <w:rPr>
            <w:noProof/>
          </w:rPr>
          <w:t xml:space="preserve"> or </w:t>
        </w:r>
        <w:r w:rsidR="002C3050" w:rsidRPr="00F8319A">
          <w:rPr>
            <w:noProof/>
          </w:rPr>
          <w:t xml:space="preserve">a picture that is </w:t>
        </w:r>
      </w:ins>
      <w:r w:rsidRPr="00F8319A">
        <w:rPr>
          <w:noProof/>
        </w:rPr>
        <w:t xml:space="preserve">not an IRAP </w:t>
      </w:r>
      <w:del w:id="1831" w:author="Author">
        <w:r w:rsidRPr="00F8319A" w:rsidDel="00F8319A">
          <w:rPr>
            <w:noProof/>
          </w:rPr>
          <w:delText>access unit</w:delText>
        </w:r>
      </w:del>
      <w:ins w:id="1832" w:author="Author">
        <w:del w:id="1833" w:author="Author">
          <w:r w:rsidRPr="00F8319A" w:rsidDel="00F8319A">
            <w:rPr>
              <w:noProof/>
            </w:rPr>
            <w:delText xml:space="preserve"> </w:delText>
          </w:r>
        </w:del>
        <w:r w:rsidRPr="00F8319A">
          <w:rPr>
            <w:noProof/>
          </w:rPr>
          <w:t>picture</w:t>
        </w:r>
        <w:r w:rsidR="002C3050" w:rsidRPr="00F8319A">
          <w:rPr>
            <w:noProof/>
          </w:rPr>
          <w:t xml:space="preserve"> and belongs to the layer with nuh_layer_id equal to 0, </w:t>
        </w:r>
        <w:del w:id="1834" w:author="Author">
          <w:r w:rsidR="003E6008" w:rsidRPr="00F8319A" w:rsidDel="002C3050">
            <w:rPr>
              <w:noProof/>
            </w:rPr>
            <w:delText xml:space="preserve"> </w:delText>
          </w:r>
        </w:del>
      </w:ins>
      <w:del w:id="1835" w:author="Author">
        <w:r w:rsidRPr="00F8319A" w:rsidDel="003E6008">
          <w:rPr>
            <w:noProof/>
          </w:rPr>
          <w:delText xml:space="preserve"> </w:delText>
        </w:r>
        <w:r w:rsidRPr="00F8319A" w:rsidDel="00F8319A">
          <w:rPr>
            <w:noProof/>
          </w:rPr>
          <w:delText xml:space="preserve">and </w:delText>
        </w:r>
      </w:del>
      <w:r w:rsidRPr="00F8319A">
        <w:rPr>
          <w:noProof/>
        </w:rPr>
        <w:t xml:space="preserve">that </w:t>
      </w:r>
      <w:ins w:id="1836" w:author="Author">
        <w:r w:rsidRPr="00F8319A">
          <w:rPr>
            <w:noProof/>
          </w:rPr>
          <w:t xml:space="preserve">is </w:t>
        </w:r>
        <w:del w:id="1837" w:author="Author">
          <w:r w:rsidRPr="00F8319A" w:rsidDel="002C3050">
            <w:rPr>
              <w:noProof/>
            </w:rPr>
            <w:delText xml:space="preserve">associated with </w:delText>
          </w:r>
        </w:del>
      </w:ins>
      <w:r w:rsidRPr="00F8319A">
        <w:rPr>
          <w:noProof/>
        </w:rPr>
        <w:t>contain</w:t>
      </w:r>
      <w:ins w:id="1838" w:author="Author">
        <w:r w:rsidR="002C3050" w:rsidRPr="00F8319A">
          <w:rPr>
            <w:noProof/>
          </w:rPr>
          <w:t>ed</w:t>
        </w:r>
      </w:ins>
      <w:del w:id="1839" w:author="Author">
        <w:r w:rsidRPr="00F8319A" w:rsidDel="00F8319A">
          <w:rPr>
            <w:noProof/>
          </w:rPr>
          <w:delText>s</w:delText>
        </w:r>
      </w:del>
      <w:r w:rsidRPr="00F8319A">
        <w:rPr>
          <w:noProof/>
        </w:rPr>
        <w:t xml:space="preserve"> </w:t>
      </w:r>
      <w:ins w:id="1840" w:author="Author">
        <w:r w:rsidR="002C3050" w:rsidRPr="00F8319A">
          <w:rPr>
            <w:noProof/>
          </w:rPr>
          <w:t xml:space="preserve">in an access unit containing </w:t>
        </w:r>
      </w:ins>
      <w:r w:rsidRPr="00F8319A">
        <w:rPr>
          <w:noProof/>
        </w:rPr>
        <w:t xml:space="preserve">a recovery point SEI message </w:t>
      </w:r>
      <w:ins w:id="1841" w:author="Author">
        <w:r w:rsidR="002C3050" w:rsidRPr="00F8319A">
          <w:rPr>
            <w:noProof/>
          </w:rPr>
          <w:t xml:space="preserve">where the recovery point SEI message applies to that layer </w:t>
        </w:r>
      </w:ins>
      <w:r w:rsidRPr="00F8319A">
        <w:rPr>
          <w:noProof/>
        </w:rPr>
        <w:t xml:space="preserve">is referred to as a gradual decoding refresh (GDR) </w:t>
      </w:r>
      <w:del w:id="1842" w:author="Author">
        <w:r w:rsidRPr="00F8319A" w:rsidDel="00F8319A">
          <w:rPr>
            <w:noProof/>
          </w:rPr>
          <w:delText>access unit</w:delText>
        </w:r>
      </w:del>
      <w:ins w:id="1843" w:author="Author">
        <w:r w:rsidRPr="00F8319A">
          <w:rPr>
            <w:noProof/>
          </w:rPr>
          <w:t>picture</w:t>
        </w:r>
      </w:ins>
      <w:r w:rsidRPr="00F8319A">
        <w:rPr>
          <w:noProof/>
        </w:rPr>
        <w:t xml:space="preserve">, and </w:t>
      </w:r>
      <w:ins w:id="1844" w:author="Author">
        <w:r w:rsidRPr="00F8319A">
          <w:rPr>
            <w:noProof/>
          </w:rPr>
          <w:t xml:space="preserve">the </w:t>
        </w:r>
        <w:r w:rsidRPr="00F8319A">
          <w:rPr>
            <w:noProof/>
          </w:rPr>
          <w:lastRenderedPageBreak/>
          <w:t xml:space="preserve">access unit containing the picture </w:t>
        </w:r>
      </w:ins>
      <w:del w:id="1845" w:author="Author">
        <w:r w:rsidRPr="00F8319A" w:rsidDel="00F8319A">
          <w:rPr>
            <w:noProof/>
          </w:rPr>
          <w:delText xml:space="preserve">its corresponding picture </w:delText>
        </w:r>
      </w:del>
      <w:r w:rsidRPr="00F8319A">
        <w:rPr>
          <w:noProof/>
        </w:rPr>
        <w:t xml:space="preserve">is referred to as a GDR </w:t>
      </w:r>
      <w:del w:id="1846" w:author="Author">
        <w:r w:rsidRPr="00F8319A" w:rsidDel="00F8319A">
          <w:rPr>
            <w:noProof/>
          </w:rPr>
          <w:delText>picture</w:delText>
        </w:r>
      </w:del>
      <w:ins w:id="1847" w:author="Author">
        <w:r w:rsidRPr="00F8319A">
          <w:rPr>
            <w:noProof/>
          </w:rPr>
          <w:t>access unit</w:t>
        </w:r>
      </w:ins>
      <w:r w:rsidRPr="00F8319A">
        <w:rPr>
          <w:noProof/>
        </w:rPr>
        <w:t>. The access unit corresponding to the indicated recovery point picture is referred to as the recovery point access unit.</w:t>
      </w:r>
    </w:p>
    <w:p w:rsidR="00AF2007" w:rsidRPr="00F8319A" w:rsidRDefault="00AF2007" w:rsidP="00AF2007">
      <w:pPr>
        <w:spacing w:after="120"/>
        <w:rPr>
          <w:bCs/>
          <w:noProof/>
        </w:rPr>
      </w:pPr>
      <w:r w:rsidRPr="00F8319A">
        <w:rPr>
          <w:noProof/>
        </w:rPr>
        <w:t xml:space="preserve">If there is a picture picB </w:t>
      </w:r>
      <w:ins w:id="1848" w:author="Author">
        <w:r w:rsidR="00AD77B3" w:rsidRPr="00F8319A">
          <w:rPr>
            <w:noProof/>
          </w:rPr>
          <w:t>in the current layer</w:t>
        </w:r>
        <w:r w:rsidRPr="00F8319A">
          <w:rPr>
            <w:noProof/>
          </w:rPr>
          <w:t xml:space="preserve"> </w:t>
        </w:r>
      </w:ins>
      <w:r w:rsidRPr="00F8319A">
        <w:rPr>
          <w:noProof/>
        </w:rPr>
        <w:t xml:space="preserve">that follows the GDR picture picA </w:t>
      </w:r>
      <w:ins w:id="1849" w:author="Author">
        <w:r w:rsidR="00AD77B3" w:rsidRPr="00F8319A">
          <w:rPr>
            <w:noProof/>
          </w:rPr>
          <w:t>in the current layer</w:t>
        </w:r>
        <w:r w:rsidR="003E6008" w:rsidRPr="00F8319A">
          <w:rPr>
            <w:noProof/>
          </w:rPr>
          <w:t xml:space="preserve"> </w:t>
        </w:r>
      </w:ins>
      <w:r w:rsidRPr="00F8319A">
        <w:rPr>
          <w:noProof/>
        </w:rPr>
        <w:t>in decoding order in the CVS and PicOrderCnt( picB ) is equal to PicOrderCnt( picA ) plus the value of recovery_</w:t>
      </w:r>
      <w:r w:rsidRPr="00F8319A">
        <w:rPr>
          <w:rFonts w:eastAsia="MS Mincho"/>
          <w:noProof/>
          <w:lang w:eastAsia="ja-JP"/>
        </w:rPr>
        <w:t>poc</w:t>
      </w:r>
      <w:r w:rsidRPr="00F8319A">
        <w:rPr>
          <w:noProof/>
        </w:rPr>
        <w:t xml:space="preserve">_cnt in the recovery point SEI message, where PicOrderCnt( picA ) and PicOrderCnt( picB ) are the PicOrderCntVal values of picA and picB, respectively, </w:t>
      </w:r>
      <w:r w:rsidRPr="00F8319A">
        <w:t xml:space="preserve">immediately after the invocation of the decoding process for picture order count for picB, </w:t>
      </w:r>
      <w:r w:rsidRPr="00F8319A">
        <w:rPr>
          <w:noProof/>
        </w:rPr>
        <w:t xml:space="preserve">let the variable lastPicInSet be the recovery point picture. Otherwise, let lastPicInSet be the picture </w:t>
      </w:r>
      <w:ins w:id="1850" w:author="Author">
        <w:r w:rsidR="00531540" w:rsidRPr="00F8319A">
          <w:rPr>
            <w:noProof/>
          </w:rPr>
          <w:t>in targetLayerIdList</w:t>
        </w:r>
        <w:r w:rsidRPr="00F8319A">
          <w:rPr>
            <w:noProof/>
          </w:rPr>
          <w:t xml:space="preserve"> </w:t>
        </w:r>
      </w:ins>
      <w:r w:rsidRPr="00F8319A">
        <w:rPr>
          <w:noProof/>
        </w:rPr>
        <w:t xml:space="preserve">that immediately precedes the recovery point picture in output order. The picture lastPicInSet shall not precede the GDR </w:t>
      </w:r>
      <w:ins w:id="1851" w:author="Author">
        <w:r w:rsidR="00531540" w:rsidRPr="00F8319A">
          <w:rPr>
            <w:noProof/>
          </w:rPr>
          <w:t>access unit</w:t>
        </w:r>
      </w:ins>
      <w:del w:id="1852" w:author="Author">
        <w:r w:rsidRPr="00F8319A" w:rsidDel="00F8319A">
          <w:rPr>
            <w:noProof/>
          </w:rPr>
          <w:delText>picture</w:delText>
        </w:r>
      </w:del>
      <w:r w:rsidRPr="00F8319A">
        <w:rPr>
          <w:noProof/>
        </w:rPr>
        <w:t xml:space="preserve"> in decoding order.</w:t>
      </w:r>
    </w:p>
    <w:p w:rsidR="0052085F" w:rsidRPr="00F8319A" w:rsidRDefault="0052085F" w:rsidP="00531540">
      <w:pPr>
        <w:rPr>
          <w:noProof/>
        </w:rPr>
      </w:pPr>
      <w:r w:rsidRPr="00F8319A">
        <w:rPr>
          <w:noProof/>
        </w:rPr>
        <w:t xml:space="preserve">Let gdrPicSet be the set of pictures </w:t>
      </w:r>
      <w:ins w:id="1853" w:author="Author">
        <w:r w:rsidR="009F756F" w:rsidRPr="00F8319A">
          <w:rPr>
            <w:noProof/>
          </w:rPr>
          <w:t xml:space="preserve">in </w:t>
        </w:r>
        <w:r w:rsidR="00531540" w:rsidRPr="00F8319A">
          <w:rPr>
            <w:noProof/>
          </w:rPr>
          <w:t>targetLayerIdList</w:t>
        </w:r>
        <w:r w:rsidR="006E0213" w:rsidRPr="00F8319A">
          <w:rPr>
            <w:noProof/>
          </w:rPr>
          <w:t xml:space="preserve"> </w:t>
        </w:r>
      </w:ins>
      <w:r w:rsidRPr="00F8319A">
        <w:rPr>
          <w:noProof/>
        </w:rPr>
        <w:t xml:space="preserve">starting from a GDR </w:t>
      </w:r>
      <w:del w:id="1854" w:author="Author">
        <w:r w:rsidRPr="00F8319A" w:rsidDel="00F8319A">
          <w:rPr>
            <w:noProof/>
          </w:rPr>
          <w:delText xml:space="preserve">picture </w:delText>
        </w:r>
      </w:del>
      <w:ins w:id="1855" w:author="Author">
        <w:r w:rsidR="006E0213" w:rsidRPr="00F8319A">
          <w:rPr>
            <w:noProof/>
          </w:rPr>
          <w:t xml:space="preserve">access unit </w:t>
        </w:r>
      </w:ins>
      <w:r w:rsidRPr="00F8319A">
        <w:rPr>
          <w:noProof/>
        </w:rPr>
        <w:t xml:space="preserve">to the </w:t>
      </w:r>
      <w:del w:id="1856" w:author="Author">
        <w:r w:rsidRPr="00F8319A" w:rsidDel="00F8319A">
          <w:rPr>
            <w:noProof/>
          </w:rPr>
          <w:delText xml:space="preserve">picture </w:delText>
        </w:r>
      </w:del>
      <w:ins w:id="1857" w:author="Author">
        <w:r w:rsidR="006E0213" w:rsidRPr="00F8319A">
          <w:rPr>
            <w:noProof/>
          </w:rPr>
          <w:t xml:space="preserve">access unit containing </w:t>
        </w:r>
      </w:ins>
      <w:r w:rsidRPr="00F8319A">
        <w:rPr>
          <w:noProof/>
        </w:rPr>
        <w:t xml:space="preserve">lastPicInSet, inclusive, in output order. When the decoding process </w:t>
      </w:r>
      <w:ins w:id="1858" w:author="Author">
        <w:r w:rsidR="001F3B61" w:rsidRPr="00F8319A">
          <w:rPr>
            <w:noProof/>
          </w:rPr>
          <w:t xml:space="preserve">for the current layer </w:t>
        </w:r>
      </w:ins>
      <w:r w:rsidRPr="00F8319A">
        <w:rPr>
          <w:noProof/>
        </w:rPr>
        <w:t xml:space="preserve">is started from a GDR access unit, the refreshed region in each picture of the gdrPicSet is indicated to be the region of the picture that is correct or approximately correct in content, and, when lastPicInSet is </w:t>
      </w:r>
      <w:ins w:id="1859" w:author="Author">
        <w:r w:rsidR="001F3B61" w:rsidRPr="00F8319A">
          <w:rPr>
            <w:noProof/>
          </w:rPr>
          <w:t xml:space="preserve">contained in the </w:t>
        </w:r>
      </w:ins>
      <w:r w:rsidRPr="00F8319A">
        <w:rPr>
          <w:noProof/>
        </w:rPr>
        <w:t xml:space="preserve">the recovery point </w:t>
      </w:r>
      <w:ins w:id="1860" w:author="Author">
        <w:r w:rsidR="001F3B61" w:rsidRPr="00F8319A">
          <w:rPr>
            <w:noProof/>
          </w:rPr>
          <w:t>access unit</w:t>
        </w:r>
      </w:ins>
      <w:del w:id="1861" w:author="Author">
        <w:r w:rsidRPr="00F8319A" w:rsidDel="00F8319A">
          <w:rPr>
            <w:noProof/>
          </w:rPr>
          <w:delText>picture</w:delText>
        </w:r>
      </w:del>
      <w:r w:rsidRPr="00F8319A">
        <w:rPr>
          <w:noProof/>
        </w:rPr>
        <w:t>, the refreshed region in lastPicInSet covers the entire picture.</w:t>
      </w:r>
    </w:p>
    <w:p w:rsidR="0052085F" w:rsidRPr="00F8319A" w:rsidRDefault="0052085F" w:rsidP="0052085F">
      <w:pPr>
        <w:rPr>
          <w:noProof/>
        </w:rPr>
      </w:pPr>
      <w:r w:rsidRPr="00F8319A">
        <w:rPr>
          <w:noProof/>
        </w:rPr>
        <w:t xml:space="preserve">The slice segments </w:t>
      </w:r>
      <w:ins w:id="1862" w:author="Author">
        <w:r w:rsidRPr="00F8319A">
          <w:rPr>
            <w:noProof/>
          </w:rPr>
          <w:t xml:space="preserve">of </w:t>
        </w:r>
        <w:del w:id="1863" w:author="Author">
          <w:r w:rsidRPr="00F8319A" w:rsidDel="00F8319A">
            <w:rPr>
              <w:noProof/>
            </w:rPr>
            <w:delText>a picture in gdrPicSet</w:delText>
          </w:r>
        </w:del>
        <w:r w:rsidR="001F3B61" w:rsidRPr="00F8319A">
          <w:rPr>
            <w:noProof/>
          </w:rPr>
          <w:t>the current picture</w:t>
        </w:r>
        <w:r w:rsidRPr="00F8319A">
          <w:rPr>
            <w:noProof/>
          </w:rPr>
          <w:t xml:space="preserve"> </w:t>
        </w:r>
      </w:ins>
      <w:r w:rsidRPr="00F8319A">
        <w:rPr>
          <w:noProof/>
        </w:rPr>
        <w:t xml:space="preserve">to which a region refresh information SEI message applies consist of all slice segments within the </w:t>
      </w:r>
      <w:ins w:id="1864" w:author="Author">
        <w:r w:rsidR="00531540" w:rsidRPr="00F8319A">
          <w:rPr>
            <w:noProof/>
          </w:rPr>
          <w:t>picture</w:t>
        </w:r>
      </w:ins>
      <w:del w:id="1865" w:author="Author">
        <w:r w:rsidRPr="00F8319A" w:rsidDel="00F8319A">
          <w:rPr>
            <w:noProof/>
          </w:rPr>
          <w:delText>access unit</w:delText>
        </w:r>
      </w:del>
      <w:r w:rsidRPr="00F8319A">
        <w:rPr>
          <w:noProof/>
        </w:rPr>
        <w:t xml:space="preserve"> that follow the SEI NAL unit containing the region refresh information SEI message and precede the next SEI NAL unit</w:t>
      </w:r>
      <w:ins w:id="1866" w:author="Author">
        <w:r w:rsidR="001F3B61" w:rsidRPr="00F8319A">
          <w:rPr>
            <w:noProof/>
          </w:rPr>
          <w:t>, in decoding order,</w:t>
        </w:r>
      </w:ins>
      <w:r w:rsidRPr="00F8319A">
        <w:rPr>
          <w:noProof/>
        </w:rPr>
        <w:t xml:space="preserve"> containing a region refresh information SEI message (if any) </w:t>
      </w:r>
      <w:ins w:id="1867" w:author="Author">
        <w:r w:rsidR="001F3B61" w:rsidRPr="00F8319A">
          <w:rPr>
            <w:noProof/>
          </w:rPr>
          <w:t>that has the same targetLayerIdList as the current SEI message</w:t>
        </w:r>
        <w:del w:id="1868" w:author="Author">
          <w:r w:rsidR="001F3B61" w:rsidRPr="00F8319A" w:rsidDel="00F8319A">
            <w:rPr>
              <w:noProof/>
            </w:rPr>
            <w:delText xml:space="preserve"> </w:delText>
          </w:r>
        </w:del>
      </w:ins>
      <w:del w:id="1869" w:author="Author">
        <w:r w:rsidRPr="00F8319A" w:rsidDel="00F8319A">
          <w:rPr>
            <w:noProof/>
          </w:rPr>
          <w:delText>in decoding order</w:delText>
        </w:r>
      </w:del>
      <w:r w:rsidRPr="00F8319A">
        <w:rPr>
          <w:noProof/>
        </w:rPr>
        <w:t>. These slice segments are referred to as the slice segments associated with the region refresh information SEI message.</w:t>
      </w:r>
    </w:p>
    <w:p w:rsidR="0052085F" w:rsidRPr="00F8319A" w:rsidRDefault="0052085F" w:rsidP="0052085F">
      <w:pPr>
        <w:rPr>
          <w:noProof/>
        </w:rPr>
      </w:pPr>
      <w:r w:rsidRPr="00F8319A">
        <w:rPr>
          <w:noProof/>
        </w:rPr>
        <w:t>Let gdrAuSet be the set of access units corresponding to gdrPicSet. A gdrAuSet and the corresponding gdrPicSet are referred to as being associated with the recovery point SEI message contained in the GDR access unit.</w:t>
      </w:r>
    </w:p>
    <w:p w:rsidR="0052085F" w:rsidRPr="00F8319A" w:rsidRDefault="0052085F" w:rsidP="0052085F">
      <w:pPr>
        <w:rPr>
          <w:noProof/>
        </w:rPr>
      </w:pPr>
      <w:r w:rsidRPr="00F8319A">
        <w:rPr>
          <w:noProof/>
        </w:rPr>
        <w:t xml:space="preserve">Region refresh information SEI messages shall not be present in an access unit unless the access unit is included in a gdrAuSet associated with a recovery point SEI message. When any </w:t>
      </w:r>
      <w:ins w:id="1870" w:author="Author">
        <w:r w:rsidRPr="00F8319A">
          <w:rPr>
            <w:noProof/>
          </w:rPr>
          <w:t>picture</w:t>
        </w:r>
      </w:ins>
      <w:del w:id="1871" w:author="Author">
        <w:r w:rsidRPr="00F8319A" w:rsidDel="00F8319A">
          <w:rPr>
            <w:noProof/>
          </w:rPr>
          <w:delText>access unit</w:delText>
        </w:r>
      </w:del>
      <w:r w:rsidRPr="00F8319A">
        <w:rPr>
          <w:noProof/>
        </w:rPr>
        <w:t xml:space="preserve"> that is included in a gdr</w:t>
      </w:r>
      <w:ins w:id="1872" w:author="Author">
        <w:r w:rsidRPr="00F8319A">
          <w:rPr>
            <w:noProof/>
          </w:rPr>
          <w:t>Pic</w:t>
        </w:r>
      </w:ins>
      <w:del w:id="1873" w:author="Author">
        <w:r w:rsidRPr="00F8319A" w:rsidDel="00F8319A">
          <w:rPr>
            <w:noProof/>
          </w:rPr>
          <w:delText>Au</w:delText>
        </w:r>
      </w:del>
      <w:r w:rsidRPr="00F8319A">
        <w:rPr>
          <w:noProof/>
        </w:rPr>
        <w:t xml:space="preserve">Set </w:t>
      </w:r>
      <w:ins w:id="1874" w:author="Author">
        <w:r w:rsidRPr="00F8319A">
          <w:rPr>
            <w:noProof/>
          </w:rPr>
          <w:t>is associated with</w:t>
        </w:r>
      </w:ins>
      <w:del w:id="1875" w:author="Author">
        <w:r w:rsidRPr="00F8319A" w:rsidDel="00F8319A">
          <w:rPr>
            <w:noProof/>
          </w:rPr>
          <w:delText>contains</w:delText>
        </w:r>
      </w:del>
      <w:r w:rsidRPr="00F8319A">
        <w:rPr>
          <w:noProof/>
        </w:rPr>
        <w:t xml:space="preserve"> one or more region refresh information SEI messages, all </w:t>
      </w:r>
      <w:ins w:id="1876" w:author="Author">
        <w:r w:rsidRPr="00F8319A">
          <w:rPr>
            <w:noProof/>
          </w:rPr>
          <w:t>pictures</w:t>
        </w:r>
      </w:ins>
      <w:del w:id="1877" w:author="Author">
        <w:r w:rsidRPr="00F8319A" w:rsidDel="00F8319A">
          <w:rPr>
            <w:noProof/>
          </w:rPr>
          <w:delText>access units</w:delText>
        </w:r>
      </w:del>
      <w:r w:rsidRPr="00F8319A">
        <w:rPr>
          <w:noProof/>
        </w:rPr>
        <w:t xml:space="preserve"> in the gdr</w:t>
      </w:r>
      <w:ins w:id="1878" w:author="Author">
        <w:r w:rsidRPr="00F8319A">
          <w:rPr>
            <w:noProof/>
          </w:rPr>
          <w:t>Pic</w:t>
        </w:r>
      </w:ins>
      <w:del w:id="1879" w:author="Author">
        <w:r w:rsidRPr="00F8319A" w:rsidDel="00F8319A">
          <w:rPr>
            <w:noProof/>
          </w:rPr>
          <w:delText>Au</w:delText>
        </w:r>
      </w:del>
      <w:r w:rsidRPr="00F8319A">
        <w:rPr>
          <w:noProof/>
        </w:rPr>
        <w:t xml:space="preserve">Set shall </w:t>
      </w:r>
      <w:ins w:id="1880" w:author="Author">
        <w:r w:rsidRPr="00F8319A">
          <w:rPr>
            <w:noProof/>
          </w:rPr>
          <w:t>be associated with</w:t>
        </w:r>
      </w:ins>
      <w:del w:id="1881" w:author="Author">
        <w:r w:rsidRPr="00F8319A" w:rsidDel="00F8319A">
          <w:rPr>
            <w:noProof/>
          </w:rPr>
          <w:delText xml:space="preserve">contain </w:delText>
        </w:r>
      </w:del>
      <w:ins w:id="1882" w:author="Author">
        <w:r w:rsidR="00F8319A" w:rsidRPr="00F8319A">
          <w:rPr>
            <w:noProof/>
          </w:rPr>
          <w:t xml:space="preserve"> </w:t>
        </w:r>
      </w:ins>
      <w:r w:rsidRPr="00F8319A">
        <w:rPr>
          <w:noProof/>
        </w:rPr>
        <w:t>one or more region refresh information SEI messages.</w:t>
      </w:r>
    </w:p>
    <w:p w:rsidR="0052085F" w:rsidRPr="00F8319A" w:rsidRDefault="0052085F" w:rsidP="0052085F">
      <w:pPr>
        <w:rPr>
          <w:noProof/>
        </w:rPr>
      </w:pPr>
      <w:r w:rsidRPr="00F8319A">
        <w:rPr>
          <w:b/>
          <w:noProof/>
        </w:rPr>
        <w:t>refreshed_region_flag</w:t>
      </w:r>
      <w:r w:rsidRPr="00F8319A">
        <w:rPr>
          <w:noProof/>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52085F" w:rsidRPr="00F8319A" w:rsidRDefault="0052085F" w:rsidP="0052085F">
      <w:pPr>
        <w:rPr>
          <w:noProof/>
        </w:rPr>
      </w:pPr>
      <w:r w:rsidRPr="00F8319A">
        <w:rPr>
          <w:noProof/>
        </w:rPr>
        <w:t xml:space="preserve">When one or more region refresh information SEI messages are </w:t>
      </w:r>
      <w:ins w:id="1883" w:author="Author">
        <w:r w:rsidRPr="00F8319A">
          <w:rPr>
            <w:noProof/>
          </w:rPr>
          <w:t>associated with a picture</w:t>
        </w:r>
        <w:r w:rsidR="00395E12" w:rsidRPr="00F8319A">
          <w:rPr>
            <w:noProof/>
          </w:rPr>
          <w:t xml:space="preserve"> belonging to gdrPicSet</w:t>
        </w:r>
      </w:ins>
      <w:del w:id="1884" w:author="Author">
        <w:r w:rsidRPr="00F8319A" w:rsidDel="00F8319A">
          <w:rPr>
            <w:noProof/>
          </w:rPr>
          <w:delText>present in an access unit</w:delText>
        </w:r>
      </w:del>
      <w:r w:rsidRPr="00F8319A">
        <w:rPr>
          <w:noProof/>
        </w:rPr>
        <w:t xml:space="preserve"> and the first slice segment of the </w:t>
      </w:r>
      <w:ins w:id="1885" w:author="Author">
        <w:r w:rsidR="005B5CB0" w:rsidRPr="00F8319A">
          <w:rPr>
            <w:noProof/>
          </w:rPr>
          <w:t>picture</w:t>
        </w:r>
      </w:ins>
      <w:del w:id="1886" w:author="Author">
        <w:r w:rsidRPr="00F8319A" w:rsidDel="00F8319A">
          <w:rPr>
            <w:noProof/>
          </w:rPr>
          <w:delText>access unit</w:delText>
        </w:r>
      </w:del>
      <w:r w:rsidRPr="00F8319A">
        <w:rPr>
          <w:noProof/>
        </w:rPr>
        <w:t xml:space="preserve"> in decoding order does not have an associated region refresh information SEI message, the value of refreshed_region_flag for the slice segments </w:t>
      </w:r>
      <w:ins w:id="1887" w:author="Author">
        <w:r w:rsidR="00395E12" w:rsidRPr="00F8319A">
          <w:rPr>
            <w:noProof/>
          </w:rPr>
          <w:t xml:space="preserve">of the picture </w:t>
        </w:r>
      </w:ins>
      <w:r w:rsidRPr="00F8319A">
        <w:rPr>
          <w:noProof/>
        </w:rPr>
        <w:t>that precede the first region refresh information SEI message is inferred to be equal to 0.</w:t>
      </w:r>
    </w:p>
    <w:p w:rsidR="0052085F" w:rsidRPr="00F8319A" w:rsidRDefault="0052085F" w:rsidP="0052085F">
      <w:pPr>
        <w:rPr>
          <w:noProof/>
        </w:rPr>
      </w:pPr>
      <w:r w:rsidRPr="00F8319A">
        <w:rPr>
          <w:noProof/>
        </w:rPr>
        <w:t xml:space="preserve">When lastPicInSet is the recovery point picture, and any region refresh SEI message is </w:t>
      </w:r>
      <w:ins w:id="1888" w:author="Author">
        <w:r w:rsidR="005B5CB0" w:rsidRPr="00F8319A">
          <w:rPr>
            <w:noProof/>
          </w:rPr>
          <w:t xml:space="preserve">associated with the </w:t>
        </w:r>
      </w:ins>
      <w:del w:id="1889" w:author="Author">
        <w:r w:rsidRPr="00F8319A" w:rsidDel="00F8319A">
          <w:rPr>
            <w:noProof/>
          </w:rPr>
          <w:delText xml:space="preserve">included in a </w:delText>
        </w:r>
      </w:del>
      <w:r w:rsidRPr="00F8319A">
        <w:rPr>
          <w:noProof/>
        </w:rPr>
        <w:t xml:space="preserve">recovery point access unit, the first slice segment of the </w:t>
      </w:r>
      <w:ins w:id="1890" w:author="Author">
        <w:r w:rsidR="005B5CB0" w:rsidRPr="00F8319A">
          <w:rPr>
            <w:noProof/>
          </w:rPr>
          <w:t>picture</w:t>
        </w:r>
      </w:ins>
      <w:del w:id="1891" w:author="Author">
        <w:r w:rsidRPr="00F8319A" w:rsidDel="00F8319A">
          <w:rPr>
            <w:noProof/>
          </w:rPr>
          <w:delText>access unit</w:delText>
        </w:r>
      </w:del>
      <w:r w:rsidRPr="00F8319A">
        <w:rPr>
          <w:noProof/>
        </w:rPr>
        <w:t xml:space="preserve"> in decoding order shall have an associated region refresh SEI message, and the value of refreshed_region_flag shall be equal to 1 in all region refresh SEI messages </w:t>
      </w:r>
      <w:ins w:id="1892" w:author="Author">
        <w:r w:rsidR="005B5CB0" w:rsidRPr="00F8319A">
          <w:rPr>
            <w:noProof/>
          </w:rPr>
          <w:t>associated with the picture</w:t>
        </w:r>
      </w:ins>
      <w:del w:id="1893" w:author="Author">
        <w:r w:rsidRPr="00F8319A" w:rsidDel="00F8319A">
          <w:rPr>
            <w:noProof/>
          </w:rPr>
          <w:delText>in the access unit</w:delText>
        </w:r>
      </w:del>
      <w:r w:rsidRPr="00F8319A">
        <w:rPr>
          <w:noProof/>
        </w:rPr>
        <w:t>.</w:t>
      </w:r>
    </w:p>
    <w:p w:rsidR="0052085F" w:rsidRPr="00F8319A" w:rsidRDefault="0052085F" w:rsidP="0052085F">
      <w:pPr>
        <w:rPr>
          <w:noProof/>
        </w:rPr>
      </w:pPr>
      <w:r w:rsidRPr="00F8319A">
        <w:rPr>
          <w:noProof/>
        </w:rPr>
        <w:t xml:space="preserve">When one or more region refresh information SEI messages are </w:t>
      </w:r>
      <w:ins w:id="1894" w:author="Author">
        <w:r w:rsidR="00395E12" w:rsidRPr="00F8319A">
          <w:rPr>
            <w:noProof/>
          </w:rPr>
          <w:t>associated with a picture</w:t>
        </w:r>
      </w:ins>
      <w:del w:id="1895" w:author="Author">
        <w:r w:rsidRPr="00F8319A" w:rsidDel="00F8319A">
          <w:rPr>
            <w:noProof/>
          </w:rPr>
          <w:delText>present in an access unit</w:delText>
        </w:r>
      </w:del>
      <w:r w:rsidRPr="00F8319A">
        <w:rPr>
          <w:noProof/>
        </w:rPr>
        <w:t xml:space="preserve">, the refreshed region in the picture is specified as the set of CTUs in all slice segments of the </w:t>
      </w:r>
      <w:ins w:id="1896" w:author="Author">
        <w:r w:rsidR="00395E12" w:rsidRPr="00F8319A">
          <w:rPr>
            <w:noProof/>
          </w:rPr>
          <w:t xml:space="preserve">picture </w:t>
        </w:r>
      </w:ins>
      <w:del w:id="1897" w:author="Author">
        <w:r w:rsidRPr="00F8319A" w:rsidDel="00F8319A">
          <w:rPr>
            <w:noProof/>
          </w:rPr>
          <w:delText xml:space="preserve">access unit </w:delText>
        </w:r>
      </w:del>
      <w:r w:rsidRPr="00F8319A">
        <w:rPr>
          <w:noProof/>
        </w:rPr>
        <w:t>that are associated with region refresh information SEI messages that have refreshed_region_flag equal to 1. Other slice segments belong to the non-refreshed region of the picture.</w:t>
      </w:r>
    </w:p>
    <w:p w:rsidR="0052085F" w:rsidRPr="00F8319A" w:rsidRDefault="0052085F" w:rsidP="0052085F">
      <w:pPr>
        <w:rPr>
          <w:noProof/>
        </w:rPr>
      </w:pPr>
      <w:r w:rsidRPr="00F8319A">
        <w:rPr>
          <w:noProof/>
        </w:rPr>
        <w:t>It is a requirement of bitstream conformance that when a dependent slice segment belongs to the refreshed region, the preceding slice segment in decoding order shall also belong to the refreshed region.</w:t>
      </w:r>
    </w:p>
    <w:p w:rsidR="00A361E9" w:rsidRPr="00F8319A" w:rsidRDefault="0052085F" w:rsidP="00A361E9">
      <w:pPr>
        <w:rPr>
          <w:ins w:id="1898" w:author="Author"/>
          <w:noProof/>
        </w:rPr>
      </w:pPr>
      <w:r w:rsidRPr="00F8319A">
        <w:rPr>
          <w:noProof/>
        </w:rPr>
        <w:t>Let gdrRefreshedSliceSegmentSet be the set of all slice segments that belong to the refreshed regions in the gdrPicSet.</w:t>
      </w:r>
      <w:ins w:id="1899" w:author="Author">
        <w:r w:rsidR="00A361E9" w:rsidRPr="00F8319A">
          <w:rPr>
            <w:noProof/>
          </w:rPr>
          <w:t xml:space="preserve"> The variable upSwitchingRefreshedSliceSegmentSet is derived as follows:</w:t>
        </w:r>
      </w:ins>
    </w:p>
    <w:p w:rsidR="00A361E9" w:rsidRPr="00F8319A" w:rsidRDefault="00A361E9" w:rsidP="00A361E9">
      <w:pPr>
        <w:pStyle w:val="enumlev1"/>
        <w:ind w:left="397"/>
        <w:rPr>
          <w:ins w:id="1900" w:author="Author"/>
          <w:noProof/>
        </w:rPr>
      </w:pPr>
      <w:ins w:id="1901" w:author="Author">
        <w:r w:rsidRPr="00F8319A">
          <w:rPr>
            <w:noProof/>
          </w:rPr>
          <w:t>–</w:t>
        </w:r>
        <w:r w:rsidRPr="00F8319A">
          <w:rPr>
            <w:noProof/>
          </w:rPr>
          <w:tab/>
          <w:t>If targetLayerIdList contains only one non-zero nuh_layer_id, upSwitchingRefreshedSliceSegmentSet is defined as the set inclusive of the following:</w:t>
        </w:r>
      </w:ins>
    </w:p>
    <w:p w:rsidR="00A361E9" w:rsidRPr="00F8319A" w:rsidRDefault="00A361E9" w:rsidP="00A361E9">
      <w:pPr>
        <w:pStyle w:val="enumlev1"/>
        <w:ind w:left="794"/>
        <w:rPr>
          <w:ins w:id="1902" w:author="Author"/>
          <w:noProof/>
        </w:rPr>
      </w:pPr>
      <w:ins w:id="1903" w:author="Author">
        <w:r w:rsidRPr="00F8319A">
          <w:rPr>
            <w:noProof/>
          </w:rPr>
          <w:t>–</w:t>
        </w:r>
        <w:r w:rsidRPr="00F8319A">
          <w:rPr>
            <w:noProof/>
          </w:rPr>
          <w:tab/>
          <w:t>all slice segments of all pictures of the reference layers that precede, in decoding order, the current picture and that may be used for reference by the current picture or subsequent pictures of the reference layers.</w:t>
        </w:r>
      </w:ins>
    </w:p>
    <w:p w:rsidR="00A361E9" w:rsidRPr="00F8319A" w:rsidRDefault="00A361E9" w:rsidP="00A361E9">
      <w:pPr>
        <w:pStyle w:val="enumlev1"/>
        <w:ind w:left="794"/>
        <w:rPr>
          <w:ins w:id="1904" w:author="Author"/>
          <w:noProof/>
        </w:rPr>
      </w:pPr>
      <w:ins w:id="1905" w:author="Author">
        <w:r w:rsidRPr="00F8319A">
          <w:rPr>
            <w:noProof/>
          </w:rPr>
          <w:t>–</w:t>
        </w:r>
        <w:r w:rsidRPr="00F8319A">
          <w:rPr>
            <w:noProof/>
          </w:rPr>
          <w:tab/>
          <w:t xml:space="preserve">all slice segments of all pictures of the reference layers that succeed, in decoding order, the current picture and that </w:t>
        </w:r>
        <w:r w:rsidR="008E6854" w:rsidRPr="00F8319A">
          <w:rPr>
            <w:noProof/>
          </w:rPr>
          <w:t>belong to gdrAuSet.</w:t>
        </w:r>
      </w:ins>
    </w:p>
    <w:p w:rsidR="00A361E9" w:rsidRPr="00F8319A" w:rsidRDefault="00A361E9" w:rsidP="00A361E9">
      <w:pPr>
        <w:pStyle w:val="enumlev1"/>
        <w:ind w:left="397"/>
        <w:rPr>
          <w:ins w:id="1906" w:author="Author"/>
          <w:noProof/>
        </w:rPr>
      </w:pPr>
      <w:ins w:id="1907" w:author="Author">
        <w:r w:rsidRPr="00F8319A">
          <w:rPr>
            <w:noProof/>
          </w:rPr>
          <w:t>–</w:t>
        </w:r>
        <w:r w:rsidRPr="00F8319A">
          <w:rPr>
            <w:noProof/>
          </w:rPr>
          <w:tab/>
          <w:t>Otherwise</w:t>
        </w:r>
        <w:r w:rsidR="008E6854" w:rsidRPr="00F8319A">
          <w:rPr>
            <w:noProof/>
          </w:rPr>
          <w:t>,</w:t>
        </w:r>
        <w:r w:rsidRPr="00F8319A">
          <w:rPr>
            <w:noProof/>
          </w:rPr>
          <w:t xml:space="preserve"> upSwitchingRefreshedSliceSegmentSet is defined as an empty set.</w:t>
        </w:r>
      </w:ins>
    </w:p>
    <w:p w:rsidR="0052085F" w:rsidRPr="00F8319A" w:rsidRDefault="0052085F" w:rsidP="0052085F">
      <w:pPr>
        <w:rPr>
          <w:noProof/>
        </w:rPr>
      </w:pPr>
      <w:r w:rsidRPr="00F8319A">
        <w:rPr>
          <w:noProof/>
        </w:rPr>
        <w:t>When a gdr</w:t>
      </w:r>
      <w:ins w:id="1908" w:author="Author">
        <w:r w:rsidR="005B5CB0" w:rsidRPr="00F8319A">
          <w:rPr>
            <w:noProof/>
          </w:rPr>
          <w:t>Pic</w:t>
        </w:r>
      </w:ins>
      <w:del w:id="1909" w:author="Author">
        <w:r w:rsidRPr="00F8319A" w:rsidDel="00F8319A">
          <w:rPr>
            <w:noProof/>
          </w:rPr>
          <w:delText>Au</w:delText>
        </w:r>
      </w:del>
      <w:r w:rsidRPr="00F8319A">
        <w:rPr>
          <w:noProof/>
        </w:rPr>
        <w:t xml:space="preserve">Set contains one or more </w:t>
      </w:r>
      <w:ins w:id="1910" w:author="Author">
        <w:r w:rsidR="005B5CB0" w:rsidRPr="00F8319A">
          <w:rPr>
            <w:noProof/>
          </w:rPr>
          <w:t xml:space="preserve">pictures associated with </w:t>
        </w:r>
      </w:ins>
      <w:r w:rsidRPr="00F8319A">
        <w:rPr>
          <w:noProof/>
        </w:rPr>
        <w:t>region refresh information SEI messages, it is a requirement of bitstream conformance that the following constraints all apply:</w:t>
      </w:r>
    </w:p>
    <w:p w:rsidR="0052085F" w:rsidRPr="00F8319A" w:rsidRDefault="0052085F" w:rsidP="0052085F">
      <w:pPr>
        <w:pStyle w:val="enumlev1"/>
        <w:ind w:left="397"/>
        <w:rPr>
          <w:noProof/>
        </w:rPr>
      </w:pPr>
      <w:r w:rsidRPr="00F8319A">
        <w:rPr>
          <w:noProof/>
        </w:rPr>
        <w:t>–</w:t>
      </w:r>
      <w:r w:rsidRPr="00F8319A">
        <w:rPr>
          <w:noProof/>
        </w:rPr>
        <w:tab/>
      </w:r>
      <w:ins w:id="1911" w:author="Author">
        <w:r w:rsidR="001C1CEF" w:rsidRPr="00F8319A">
          <w:rPr>
            <w:noProof/>
          </w:rPr>
          <w:t>For each layer in targetLayerIdList, t</w:t>
        </w:r>
      </w:ins>
      <w:del w:id="1912" w:author="Author">
        <w:r w:rsidRPr="00F8319A" w:rsidDel="00F8319A">
          <w:rPr>
            <w:noProof/>
          </w:rPr>
          <w:delText>T</w:delText>
        </w:r>
      </w:del>
      <w:r w:rsidRPr="00F8319A">
        <w:rPr>
          <w:noProof/>
        </w:rPr>
        <w:t>he refreshed region in the first picture</w:t>
      </w:r>
      <w:ins w:id="1913" w:author="Author">
        <w:r w:rsidR="003D617B" w:rsidRPr="00F8319A">
          <w:rPr>
            <w:noProof/>
          </w:rPr>
          <w:t>, in decoding order,</w:t>
        </w:r>
      </w:ins>
      <w:r w:rsidRPr="00F8319A">
        <w:rPr>
          <w:noProof/>
        </w:rPr>
        <w:t xml:space="preserve"> </w:t>
      </w:r>
      <w:ins w:id="1914" w:author="Author">
        <w:r w:rsidR="001C1CEF" w:rsidRPr="00F8319A">
          <w:rPr>
            <w:noProof/>
          </w:rPr>
          <w:t xml:space="preserve">that </w:t>
        </w:r>
        <w:r w:rsidR="003D617B" w:rsidRPr="00F8319A">
          <w:rPr>
            <w:noProof/>
          </w:rPr>
          <w:t xml:space="preserve">belongs to the </w:t>
        </w:r>
        <w:r w:rsidR="001C1CEF" w:rsidRPr="00F8319A">
          <w:rPr>
            <w:noProof/>
          </w:rPr>
          <w:t xml:space="preserve">layer </w:t>
        </w:r>
        <w:r w:rsidR="003D617B" w:rsidRPr="00F8319A">
          <w:rPr>
            <w:noProof/>
          </w:rPr>
          <w:t xml:space="preserve">and </w:t>
        </w:r>
        <w:r w:rsidR="001C1CEF" w:rsidRPr="00F8319A">
          <w:rPr>
            <w:noProof/>
          </w:rPr>
          <w:t xml:space="preserve">that </w:t>
        </w:r>
        <w:r w:rsidR="003D617B" w:rsidRPr="00F8319A">
          <w:rPr>
            <w:noProof/>
          </w:rPr>
          <w:t xml:space="preserve">is </w:t>
        </w:r>
      </w:ins>
      <w:r w:rsidRPr="00F8319A">
        <w:rPr>
          <w:noProof/>
        </w:rPr>
        <w:t xml:space="preserve">included in </w:t>
      </w:r>
      <w:del w:id="1915" w:author="Author">
        <w:r w:rsidRPr="00F8319A" w:rsidDel="00F8319A">
          <w:rPr>
            <w:noProof/>
          </w:rPr>
          <w:delText xml:space="preserve">the corresponding </w:delText>
        </w:r>
      </w:del>
      <w:r w:rsidRPr="00F8319A">
        <w:rPr>
          <w:noProof/>
        </w:rPr>
        <w:t xml:space="preserve">gdrPicSet </w:t>
      </w:r>
      <w:del w:id="1916" w:author="Author">
        <w:r w:rsidRPr="00F8319A" w:rsidDel="00F8319A">
          <w:rPr>
            <w:noProof/>
          </w:rPr>
          <w:delText xml:space="preserve">in decoding order </w:delText>
        </w:r>
      </w:del>
      <w:r w:rsidRPr="00F8319A">
        <w:rPr>
          <w:noProof/>
        </w:rPr>
        <w:t xml:space="preserve">that contains any refreshed region shall contain only coding units that are </w:t>
      </w:r>
      <w:r w:rsidRPr="00F8319A">
        <w:rPr>
          <w:noProof/>
        </w:rPr>
        <w:lastRenderedPageBreak/>
        <w:t>coded in an intra coding mode</w:t>
      </w:r>
      <w:ins w:id="1917" w:author="Author">
        <w:r w:rsidR="001C1CEF" w:rsidRPr="00F8319A">
          <w:rPr>
            <w:noProof/>
          </w:rPr>
          <w:t xml:space="preserve"> or inter-layer prediction from slice segments </w:t>
        </w:r>
        <w:r w:rsidR="003D617B" w:rsidRPr="00F8319A">
          <w:rPr>
            <w:noProof/>
          </w:rPr>
          <w:t>belonging to</w:t>
        </w:r>
        <w:r w:rsidR="001C1CEF" w:rsidRPr="00F8319A">
          <w:rPr>
            <w:noProof/>
          </w:rPr>
          <w:t xml:space="preserve"> </w:t>
        </w:r>
        <w:r w:rsidR="00C773D8" w:rsidRPr="00F8319A">
          <w:rPr>
            <w:noProof/>
          </w:rPr>
          <w:t xml:space="preserve">the union of </w:t>
        </w:r>
        <w:r w:rsidR="001C1CEF" w:rsidRPr="00F8319A">
          <w:rPr>
            <w:noProof/>
          </w:rPr>
          <w:t>gdrRefreshedSliceSegmentSet</w:t>
        </w:r>
        <w:r w:rsidR="00C773D8" w:rsidRPr="00F8319A">
          <w:rPr>
            <w:noProof/>
          </w:rPr>
          <w:t xml:space="preserve"> and upSwitchingRefreshedSliceSegmentSet</w:t>
        </w:r>
      </w:ins>
      <w:r w:rsidRPr="00F8319A">
        <w:rPr>
          <w:noProof/>
        </w:rPr>
        <w:t>.</w:t>
      </w:r>
    </w:p>
    <w:p w:rsidR="0052085F" w:rsidRPr="00F8319A" w:rsidRDefault="0052085F" w:rsidP="0052085F">
      <w:pPr>
        <w:pStyle w:val="enumlev1"/>
        <w:ind w:left="397"/>
        <w:rPr>
          <w:noProof/>
        </w:rPr>
      </w:pPr>
      <w:r w:rsidRPr="00F8319A">
        <w:rPr>
          <w:noProof/>
        </w:rPr>
        <w:t>–</w:t>
      </w:r>
      <w:r w:rsidRPr="00F8319A">
        <w:rPr>
          <w:noProof/>
        </w:rPr>
        <w:tab/>
        <w:t xml:space="preserve">For each picture included in the gdrPicSet, the syntax elements in gdrRefreshedSliceSegmentSet shall be constrained such that no samples or motion vector values outside of </w:t>
      </w:r>
      <w:ins w:id="1918" w:author="Author">
        <w:r w:rsidR="008E6854" w:rsidRPr="00F8319A">
          <w:rPr>
            <w:noProof/>
          </w:rPr>
          <w:t xml:space="preserve">the union of </w:t>
        </w:r>
      </w:ins>
      <w:r w:rsidRPr="00F8319A">
        <w:rPr>
          <w:noProof/>
        </w:rPr>
        <w:t xml:space="preserve">gdrRefreshedSliceSegmentSet </w:t>
      </w:r>
      <w:ins w:id="1919" w:author="Author">
        <w:r w:rsidR="008E6854" w:rsidRPr="00F8319A">
          <w:rPr>
            <w:noProof/>
          </w:rPr>
          <w:t xml:space="preserve">and upSwitchingRefreshedSliceSegmentSet </w:t>
        </w:r>
      </w:ins>
      <w:r w:rsidRPr="00F8319A">
        <w:rPr>
          <w:noProof/>
        </w:rPr>
        <w:t xml:space="preserve">are used for inter prediction </w:t>
      </w:r>
      <w:ins w:id="1920" w:author="Author">
        <w:r w:rsidR="001C1CEF" w:rsidRPr="00F8319A">
          <w:rPr>
            <w:noProof/>
          </w:rPr>
          <w:t xml:space="preserve">or inter-layer prediction </w:t>
        </w:r>
      </w:ins>
      <w:r w:rsidRPr="00F8319A">
        <w:rPr>
          <w:noProof/>
        </w:rPr>
        <w:t>in the decoding process of any samples within gdrRefreshedSliceSegmentSet.</w:t>
      </w:r>
    </w:p>
    <w:p w:rsidR="0052085F" w:rsidRPr="00F8319A" w:rsidRDefault="0052085F" w:rsidP="0052085F">
      <w:pPr>
        <w:pStyle w:val="enumlev1"/>
        <w:ind w:left="397"/>
        <w:rPr>
          <w:noProof/>
        </w:rPr>
      </w:pPr>
      <w:r w:rsidRPr="00F8319A">
        <w:rPr>
          <w:noProof/>
        </w:rPr>
        <w:t>–</w:t>
      </w:r>
      <w:r w:rsidRPr="00F8319A">
        <w:rPr>
          <w:noProof/>
        </w:rPr>
        <w:tab/>
        <w:t xml:space="preserve">For any picture that follows the picture lastPicInSet in output order, the syntax elements in the slice segments of the picture shall be constrained such that no samples or motion vector values outside of </w:t>
      </w:r>
      <w:ins w:id="1921" w:author="Author">
        <w:r w:rsidR="008E6854" w:rsidRPr="00F8319A">
          <w:rPr>
            <w:noProof/>
          </w:rPr>
          <w:t xml:space="preserve">the union of </w:t>
        </w:r>
      </w:ins>
      <w:r w:rsidRPr="00F8319A">
        <w:rPr>
          <w:noProof/>
        </w:rPr>
        <w:t>gdrRefreshedSliceSegmentSet</w:t>
      </w:r>
      <w:ins w:id="1922" w:author="Author">
        <w:r w:rsidR="008E6854" w:rsidRPr="00F8319A">
          <w:rPr>
            <w:noProof/>
          </w:rPr>
          <w:t xml:space="preserve"> and upSwitchingRefreshedSliceSegmentSet</w:t>
        </w:r>
      </w:ins>
      <w:r w:rsidRPr="00F8319A">
        <w:rPr>
          <w:noProof/>
        </w:rPr>
        <w:t xml:space="preserve"> are used for inter prediction </w:t>
      </w:r>
      <w:ins w:id="1923" w:author="Author">
        <w:r w:rsidR="001C1CEF" w:rsidRPr="00F8319A">
          <w:rPr>
            <w:noProof/>
          </w:rPr>
          <w:t xml:space="preserve">or inter-layer prediction </w:t>
        </w:r>
      </w:ins>
      <w:r w:rsidRPr="00F8319A">
        <w:rPr>
          <w:noProof/>
        </w:rPr>
        <w:t>in the decoding process of the picture other than those of the other pictures</w:t>
      </w:r>
      <w:ins w:id="1924" w:author="Author">
        <w:r w:rsidR="00F56AB3" w:rsidRPr="00F8319A">
          <w:rPr>
            <w:noProof/>
          </w:rPr>
          <w:t xml:space="preserve"> </w:t>
        </w:r>
      </w:ins>
      <w:del w:id="1925" w:author="Author">
        <w:r w:rsidRPr="00F8319A" w:rsidDel="00D7500E">
          <w:rPr>
            <w:noProof/>
          </w:rPr>
          <w:delText xml:space="preserve"> </w:delText>
        </w:r>
      </w:del>
      <w:r w:rsidRPr="00F8319A">
        <w:rPr>
          <w:noProof/>
        </w:rPr>
        <w:t>that follow the picture lastPicInSet in output order.</w:t>
      </w:r>
    </w:p>
    <w:p w:rsidR="00D7418A" w:rsidRPr="00F8319A" w:rsidRDefault="00D7418A" w:rsidP="00D7418A">
      <w:pPr>
        <w:pStyle w:val="enumlev1"/>
        <w:ind w:left="397"/>
        <w:rPr>
          <w:noProof/>
        </w:rPr>
      </w:pP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926" w:name="_Toc377921516"/>
      <w:bookmarkStart w:id="1927" w:name="_Toc378026154"/>
      <w:r w:rsidRPr="00564A49">
        <w:rPr>
          <w:lang w:val="en-US"/>
        </w:rPr>
        <w:t>Annex E</w:t>
      </w:r>
      <w:r w:rsidRPr="00564A49">
        <w:rPr>
          <w:lang w:val="en-US"/>
        </w:rPr>
        <w:br/>
      </w:r>
      <w:r w:rsidRPr="00564A49">
        <w:rPr>
          <w:lang w:val="en-US"/>
        </w:rPr>
        <w:br/>
        <w:t>Video usability information</w:t>
      </w:r>
      <w:bookmarkEnd w:id="1926"/>
      <w:bookmarkEnd w:id="1927"/>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928" w:name="_Toc377921517"/>
      <w:bookmarkStart w:id="1929" w:name="_Toc378026155"/>
      <w:r w:rsidRPr="00564A49">
        <w:t>VUI semantics</w:t>
      </w:r>
      <w:bookmarkEnd w:id="1928"/>
      <w:bookmarkEnd w:id="1929"/>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930" w:name="_Toc377921518"/>
      <w:bookmarkStart w:id="1931" w:name="_Toc378026156"/>
      <w:r w:rsidRPr="00564A49">
        <w:t>VUI parameters semantics</w:t>
      </w:r>
      <w:bookmarkEnd w:id="1930"/>
      <w:bookmarkEnd w:id="1931"/>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932" w:name="_Toc377921519"/>
      <w:bookmarkStart w:id="1933" w:name="_Toc378026157"/>
      <w:bookmarkEnd w:id="1269"/>
      <w:r w:rsidRPr="00564A49">
        <w:rPr>
          <w:lang w:val="en-US"/>
        </w:rPr>
        <w:lastRenderedPageBreak/>
        <w:t>Annex F</w:t>
      </w:r>
      <w:r w:rsidRPr="00564A49">
        <w:rPr>
          <w:lang w:val="en-US"/>
        </w:rPr>
        <w:br/>
      </w:r>
      <w:r w:rsidRPr="00564A49">
        <w:rPr>
          <w:lang w:val="en-US" w:eastAsia="ko-KR"/>
        </w:rPr>
        <w:br/>
      </w:r>
      <w:bookmarkStart w:id="1934"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932"/>
      <w:bookmarkEnd w:id="1933"/>
      <w:bookmarkEnd w:id="1934"/>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935" w:name="_Toc303680795"/>
      <w:bookmarkStart w:id="1936" w:name="_Toc248045626"/>
      <w:bookmarkStart w:id="1937" w:name="_Toc226457159"/>
      <w:bookmarkStart w:id="1938" w:name="_Toc198881552"/>
      <w:bookmarkStart w:id="1939" w:name="_Ref198876696"/>
      <w:bookmarkStart w:id="1940" w:name="_Toc190849800"/>
      <w:bookmarkStart w:id="1941" w:name="_Toc140808416"/>
      <w:bookmarkStart w:id="1942" w:name="_Ref331513529"/>
      <w:bookmarkStart w:id="1943" w:name="_Toc377921520"/>
      <w:bookmarkStart w:id="1944" w:name="_Toc378026158"/>
      <w:r w:rsidRPr="00564A49">
        <w:rPr>
          <w:lang w:val="en-US"/>
        </w:rPr>
        <w:t>Scope</w:t>
      </w:r>
      <w:bookmarkEnd w:id="1935"/>
      <w:bookmarkEnd w:id="1936"/>
      <w:bookmarkEnd w:id="1937"/>
      <w:bookmarkEnd w:id="1938"/>
      <w:bookmarkEnd w:id="1939"/>
      <w:bookmarkEnd w:id="1940"/>
      <w:bookmarkEnd w:id="1941"/>
      <w:bookmarkEnd w:id="1942"/>
      <w:bookmarkEnd w:id="1943"/>
      <w:bookmarkEnd w:id="1944"/>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945" w:name="_Toc303680796"/>
      <w:bookmarkStart w:id="1946" w:name="_Toc248045627"/>
      <w:bookmarkStart w:id="1947" w:name="_Toc226457160"/>
      <w:bookmarkStart w:id="1948" w:name="_Toc377921521"/>
      <w:bookmarkStart w:id="1949" w:name="_Toc378026159"/>
      <w:r w:rsidRPr="00564A49">
        <w:rPr>
          <w:lang w:val="en-US"/>
        </w:rPr>
        <w:t>Normative references</w:t>
      </w:r>
      <w:bookmarkEnd w:id="1945"/>
      <w:bookmarkEnd w:id="1946"/>
      <w:bookmarkEnd w:id="1947"/>
      <w:bookmarkEnd w:id="1948"/>
      <w:bookmarkEnd w:id="1949"/>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950" w:name="_Ref348089934"/>
      <w:bookmarkStart w:id="1951" w:name="_Toc377921522"/>
      <w:bookmarkStart w:id="1952" w:name="_Toc378026160"/>
      <w:r w:rsidRPr="00564A49">
        <w:rPr>
          <w:lang w:val="en-US"/>
        </w:rPr>
        <w:t>Definitions</w:t>
      </w:r>
      <w:bookmarkEnd w:id="1950"/>
      <w:bookmarkEnd w:id="1951"/>
      <w:bookmarkEnd w:id="1952"/>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Del="00090675" w:rsidRDefault="007E173E" w:rsidP="007E173E">
      <w:pPr>
        <w:pStyle w:val="3L1"/>
        <w:keepNext w:val="0"/>
        <w:widowControl/>
        <w:numPr>
          <w:ilvl w:val="0"/>
          <w:numId w:val="43"/>
        </w:numPr>
        <w:spacing w:before="136"/>
        <w:ind w:left="709" w:hanging="709"/>
        <w:rPr>
          <w:del w:id="1953" w:author="Author"/>
          <w:lang w:val="en-US"/>
        </w:rPr>
      </w:pPr>
      <w:del w:id="1954" w:author="Author">
        <w:r w:rsidRPr="00564A49" w:rsidDel="00090675">
          <w:rPr>
            <w:lang w:val="en-US"/>
          </w:rPr>
          <w:delText>access unit:</w:delText>
        </w:r>
        <w:r w:rsidRPr="00564A49" w:rsidDel="00090675">
          <w:rPr>
            <w:b w:val="0"/>
            <w:lang w:val="en-US"/>
          </w:rPr>
          <w:delText xml:space="preserve"> A set of </w:delText>
        </w:r>
        <w:r w:rsidRPr="00564A49" w:rsidDel="00090675">
          <w:rPr>
            <w:b w:val="0"/>
            <w:i/>
            <w:lang w:val="en-US"/>
          </w:rPr>
          <w:delText>NAL units</w:delText>
        </w:r>
        <w:r w:rsidRPr="00564A49" w:rsidDel="00090675">
          <w:rPr>
            <w:b w:val="0"/>
            <w:lang w:val="en-US"/>
          </w:rPr>
          <w:delText xml:space="preserve"> that are associated with each other according to a specified classification rule, are consecutive in </w:delText>
        </w:r>
        <w:r w:rsidRPr="00564A49" w:rsidDel="00090675">
          <w:rPr>
            <w:b w:val="0"/>
            <w:i/>
            <w:lang w:val="en-US"/>
          </w:rPr>
          <w:delText>decoding order,</w:delText>
        </w:r>
        <w:r w:rsidRPr="00564A49" w:rsidDel="00090675">
          <w:rPr>
            <w:b w:val="0"/>
            <w:lang w:val="en-US"/>
          </w:rPr>
          <w:delText xml:space="preserve"> and contain the </w:delText>
        </w:r>
        <w:r w:rsidRPr="00564A49" w:rsidDel="00090675">
          <w:rPr>
            <w:b w:val="0"/>
            <w:i/>
            <w:lang w:val="en-US"/>
          </w:rPr>
          <w:delText>VCL NAL units</w:delText>
        </w:r>
        <w:r w:rsidRPr="00564A49" w:rsidDel="00090675">
          <w:rPr>
            <w:b w:val="0"/>
            <w:lang w:val="en-US"/>
          </w:rPr>
          <w:delText xml:space="preserve"> of all </w:delText>
        </w:r>
        <w:r w:rsidRPr="00564A49" w:rsidDel="00090675">
          <w:rPr>
            <w:b w:val="0"/>
            <w:i/>
            <w:lang w:val="en-US"/>
          </w:rPr>
          <w:delText>coded pictures</w:delText>
        </w:r>
        <w:r w:rsidRPr="00564A49" w:rsidDel="00090675">
          <w:rPr>
            <w:b w:val="0"/>
            <w:lang w:val="en-US"/>
          </w:rPr>
          <w:delText xml:space="preserve"> associated with the same output time and their associated non-VCL NAL units.</w:delText>
        </w:r>
      </w:del>
    </w:p>
    <w:p w:rsidR="007E173E" w:rsidRPr="00564A49" w:rsidDel="00090675" w:rsidRDefault="007E173E" w:rsidP="007E173E">
      <w:pPr>
        <w:pStyle w:val="Note1"/>
        <w:ind w:left="1209"/>
        <w:rPr>
          <w:del w:id="1955" w:author="Author"/>
          <w:lang w:val="en-US"/>
        </w:rPr>
      </w:pPr>
      <w:del w:id="1956" w:author="Author">
        <w:r w:rsidRPr="00564A49" w:rsidDel="00090675">
          <w:rPr>
            <w:lang w:val="en-US"/>
          </w:rPr>
          <w:delText>NOTE </w:delText>
        </w:r>
        <w:r w:rsidRPr="00564A49" w:rsidDel="00090675">
          <w:rPr>
            <w:lang w:val="en-US"/>
          </w:rPr>
          <w:fldChar w:fldCharType="begin" w:fldLock="1"/>
        </w:r>
        <w:r w:rsidRPr="00564A49" w:rsidDel="00090675">
          <w:rPr>
            <w:lang w:val="en-US"/>
          </w:rPr>
          <w:delInstrText xml:space="preserve"> SEQ NoteCounter \r 1 \* MERGEFORMAT </w:delInstrText>
        </w:r>
        <w:r w:rsidRPr="00564A49" w:rsidDel="00090675">
          <w:rPr>
            <w:lang w:val="en-US"/>
          </w:rPr>
          <w:fldChar w:fldCharType="separate"/>
        </w:r>
        <w:r w:rsidRPr="00564A49" w:rsidDel="00090675">
          <w:rPr>
            <w:noProof/>
            <w:lang w:val="en-US"/>
          </w:rPr>
          <w:delText>1</w:delText>
        </w:r>
        <w:r w:rsidRPr="00564A49" w:rsidDel="00090675">
          <w:rPr>
            <w:lang w:val="en-US"/>
          </w:rPr>
          <w:fldChar w:fldCharType="end"/>
        </w:r>
        <w:r w:rsidRPr="00564A49" w:rsidDel="00090675">
          <w:rPr>
            <w:lang w:val="en-US"/>
          </w:rPr>
          <w:delText> – Pictures in the same access unit are associated with the same picture order count.</w:delText>
        </w:r>
      </w:del>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 xml:space="preserve">output </w:t>
      </w:r>
      <w:r w:rsidRPr="00564A49">
        <w:rPr>
          <w:b w:val="0"/>
          <w:i/>
          <w:lang w:val="en-US"/>
        </w:rPr>
        <w:lastRenderedPageBreak/>
        <w:t>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w:t>
      </w:r>
      <w:del w:id="1957" w:author="Author">
        <w:r w:rsidRPr="00564A49" w:rsidDel="00090675">
          <w:rPr>
            <w:lang w:val="en-US"/>
          </w:rPr>
          <w:delText> </w:delText>
        </w:r>
        <w:r w:rsidRPr="00564A49" w:rsidDel="00090675">
          <w:rPr>
            <w:lang w:val="en-US"/>
          </w:rPr>
          <w:fldChar w:fldCharType="begin" w:fldLock="1"/>
        </w:r>
        <w:r w:rsidRPr="00564A49" w:rsidDel="00090675">
          <w:rPr>
            <w:lang w:val="en-US"/>
          </w:rPr>
          <w:delInstrText xml:space="preserve"> SEQ NoteCounter \* MERGEFORMAT </w:delInstrText>
        </w:r>
        <w:r w:rsidRPr="00564A49" w:rsidDel="00090675">
          <w:rPr>
            <w:lang w:val="en-US"/>
          </w:rPr>
          <w:fldChar w:fldCharType="separate"/>
        </w:r>
        <w:r w:rsidRPr="00564A49" w:rsidDel="00090675">
          <w:rPr>
            <w:noProof/>
            <w:lang w:val="en-US"/>
          </w:rPr>
          <w:delText>2</w:delText>
        </w:r>
        <w:r w:rsidRPr="00564A49" w:rsidDel="00090675">
          <w:rPr>
            <w:lang w:val="en-US"/>
          </w:rPr>
          <w:fldChar w:fldCharType="end"/>
        </w:r>
      </w:del>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958" w:name="_Toc377921523"/>
      <w:bookmarkStart w:id="1959" w:name="_Toc378026161"/>
      <w:r w:rsidRPr="00564A49">
        <w:rPr>
          <w:lang w:val="en-US"/>
        </w:rPr>
        <w:t>Abbreviations</w:t>
      </w:r>
      <w:bookmarkEnd w:id="1958"/>
      <w:bookmarkEnd w:id="1959"/>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960" w:name="_Toc377921524"/>
      <w:bookmarkStart w:id="1961" w:name="_Toc378026162"/>
      <w:r w:rsidRPr="00564A49">
        <w:rPr>
          <w:lang w:val="en-US"/>
        </w:rPr>
        <w:t>Conventions</w:t>
      </w:r>
      <w:bookmarkEnd w:id="1960"/>
      <w:bookmarkEnd w:id="1961"/>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62" w:name="_Toc377921525"/>
      <w:bookmarkStart w:id="1963" w:name="_Toc378026163"/>
      <w:r w:rsidRPr="00564A49">
        <w:rPr>
          <w:lang w:val="en-US"/>
        </w:rPr>
        <w:t>Source, coded, decoded and output data formats, scanning processes, and neighbouring relationships</w:t>
      </w:r>
      <w:bookmarkEnd w:id="1962"/>
      <w:bookmarkEnd w:id="1963"/>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64" w:name="_Toc303680801"/>
      <w:bookmarkStart w:id="1965" w:name="_Toc248045632"/>
      <w:bookmarkStart w:id="1966" w:name="_Toc226457165"/>
      <w:bookmarkStart w:id="1967" w:name="_Ref220337191"/>
      <w:bookmarkStart w:id="1968" w:name="_Ref217305740"/>
      <w:bookmarkStart w:id="1969" w:name="_Ref360894127"/>
      <w:bookmarkStart w:id="1970" w:name="_Toc377921526"/>
      <w:bookmarkStart w:id="1971" w:name="_Toc378026164"/>
      <w:r w:rsidRPr="00564A49">
        <w:rPr>
          <w:lang w:val="en-US"/>
        </w:rPr>
        <w:t>Syntax and semantics</w:t>
      </w:r>
      <w:bookmarkEnd w:id="1964"/>
      <w:bookmarkEnd w:id="1965"/>
      <w:bookmarkEnd w:id="1966"/>
      <w:bookmarkEnd w:id="1967"/>
      <w:bookmarkEnd w:id="1968"/>
      <w:bookmarkEnd w:id="1969"/>
      <w:bookmarkEnd w:id="1970"/>
      <w:bookmarkEnd w:id="1971"/>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72" w:name="_Toc303680802"/>
      <w:bookmarkStart w:id="1973" w:name="_Toc248045633"/>
      <w:bookmarkStart w:id="1974" w:name="_Toc226457166"/>
      <w:bookmarkStart w:id="1975" w:name="_Toc198881559"/>
      <w:bookmarkStart w:id="1976" w:name="_Toc190849807"/>
      <w:bookmarkStart w:id="1977" w:name="_Toc140808430"/>
      <w:bookmarkStart w:id="1978" w:name="_Ref348089982"/>
      <w:bookmarkStart w:id="1979" w:name="_Ref363159905"/>
      <w:bookmarkStart w:id="1980" w:name="_Toc377921527"/>
      <w:bookmarkStart w:id="1981" w:name="_Toc378026165"/>
      <w:r w:rsidRPr="00564A49">
        <w:rPr>
          <w:lang w:val="en-US"/>
        </w:rPr>
        <w:t>Method of specifying syntax in tabular form</w:t>
      </w:r>
      <w:bookmarkEnd w:id="1972"/>
      <w:bookmarkEnd w:id="1973"/>
      <w:bookmarkEnd w:id="1974"/>
      <w:bookmarkEnd w:id="1975"/>
      <w:bookmarkEnd w:id="1976"/>
      <w:bookmarkEnd w:id="1977"/>
      <w:bookmarkEnd w:id="1978"/>
      <w:bookmarkEnd w:id="1979"/>
      <w:bookmarkEnd w:id="1980"/>
      <w:bookmarkEnd w:id="1981"/>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2" w:name="_Toc303680803"/>
      <w:bookmarkStart w:id="1983" w:name="_Toc248045634"/>
      <w:bookmarkStart w:id="1984" w:name="_Toc226457167"/>
      <w:bookmarkStart w:id="1985" w:name="_Toc198881560"/>
      <w:bookmarkStart w:id="1986" w:name="_Toc190849808"/>
      <w:bookmarkStart w:id="1987" w:name="_Toc140808431"/>
      <w:bookmarkStart w:id="1988" w:name="_Ref348089989"/>
      <w:bookmarkStart w:id="1989" w:name="_Ref363159910"/>
      <w:bookmarkStart w:id="1990" w:name="_Toc377921528"/>
      <w:bookmarkStart w:id="1991" w:name="_Toc378026166"/>
      <w:r w:rsidRPr="00564A49">
        <w:rPr>
          <w:lang w:val="en-US"/>
        </w:rPr>
        <w:t>Specification of syntax functions, categories, and descriptors</w:t>
      </w:r>
      <w:bookmarkEnd w:id="1982"/>
      <w:bookmarkEnd w:id="1983"/>
      <w:bookmarkEnd w:id="1984"/>
      <w:bookmarkEnd w:id="1985"/>
      <w:bookmarkEnd w:id="1986"/>
      <w:bookmarkEnd w:id="1987"/>
      <w:bookmarkEnd w:id="1988"/>
      <w:bookmarkEnd w:id="1989"/>
      <w:bookmarkEnd w:id="1990"/>
      <w:bookmarkEnd w:id="1991"/>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992"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93" w:name="_Toc377921529"/>
      <w:bookmarkStart w:id="1994" w:name="_Toc378026167"/>
      <w:r w:rsidRPr="00564A49">
        <w:rPr>
          <w:lang w:val="en-US"/>
        </w:rPr>
        <w:t>Syntax in tabular form</w:t>
      </w:r>
      <w:bookmarkEnd w:id="1992"/>
      <w:bookmarkEnd w:id="1993"/>
      <w:bookmarkEnd w:id="199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5" w:name="_Ref348090062"/>
      <w:bookmarkStart w:id="1996" w:name="_Toc377921530"/>
      <w:bookmarkStart w:id="1997" w:name="_Toc378026168"/>
      <w:r w:rsidRPr="00564A49">
        <w:rPr>
          <w:lang w:val="en-US"/>
        </w:rPr>
        <w:t>NAL unit syntax</w:t>
      </w:r>
      <w:bookmarkEnd w:id="1995"/>
      <w:bookmarkEnd w:id="1996"/>
      <w:bookmarkEnd w:id="1997"/>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8" w:name="_Ref363159828"/>
      <w:bookmarkStart w:id="1999" w:name="_Toc377921531"/>
      <w:bookmarkStart w:id="2000" w:name="_Toc378026169"/>
      <w:r w:rsidRPr="00564A49">
        <w:rPr>
          <w:lang w:val="en-US"/>
        </w:rPr>
        <w:t>Raw byte sequence payloads and RBSP trailing bits syntax</w:t>
      </w:r>
      <w:bookmarkEnd w:id="1998"/>
      <w:bookmarkEnd w:id="1999"/>
      <w:bookmarkEnd w:id="200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01" w:name="_Ref348090078"/>
      <w:r w:rsidRPr="00564A49">
        <w:rPr>
          <w:lang w:val="en-US"/>
        </w:rPr>
        <w:t>Video parameter set RBSP</w:t>
      </w:r>
      <w:bookmarkEnd w:id="2001"/>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2002"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2003"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2004"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2002"/>
      <w:bookmarkEnd w:id="2003"/>
      <w:bookmarkEnd w:id="2004"/>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2005"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2006" w:name="GoHere2"/>
            <w:bookmarkEnd w:id="2006"/>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2007"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200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08" w:name="_Ref351058034"/>
      <w:bookmarkStart w:id="2009" w:name="_Ref363160723"/>
      <w:r w:rsidRPr="00564A49">
        <w:rPr>
          <w:lang w:val="en-US"/>
        </w:rPr>
        <w:lastRenderedPageBreak/>
        <w:t>Picture parameter set RBSP syntax</w:t>
      </w:r>
      <w:bookmarkEnd w:id="2005"/>
      <w:bookmarkEnd w:id="2008"/>
      <w:bookmarkEnd w:id="200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2010"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2011"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2010"/>
      <w:bookmarkEnd w:id="2011"/>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12" w:name="_Ref348090122"/>
      <w:r w:rsidRPr="00564A49">
        <w:rPr>
          <w:lang w:val="en-US"/>
        </w:rPr>
        <w:t>Access unit delimiter RBSP syntax</w:t>
      </w:r>
      <w:bookmarkEnd w:id="2012"/>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13" w:name="_Ref348090133"/>
      <w:r w:rsidRPr="00564A49">
        <w:rPr>
          <w:lang w:val="en-US"/>
        </w:rPr>
        <w:t>End of sequence RBSP syntax</w:t>
      </w:r>
      <w:bookmarkEnd w:id="2013"/>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14" w:name="_Ref348090150"/>
      <w:r w:rsidRPr="00564A49">
        <w:rPr>
          <w:lang w:val="en-US"/>
        </w:rPr>
        <w:t>End of bitstream RBSP syntax</w:t>
      </w:r>
      <w:bookmarkEnd w:id="2014"/>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15" w:name="_Ref348090167"/>
      <w:r w:rsidRPr="00564A49">
        <w:rPr>
          <w:lang w:val="en-US"/>
        </w:rPr>
        <w:t>Filler data RBSP syntax</w:t>
      </w:r>
      <w:bookmarkEnd w:id="2015"/>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16" w:name="_Ref348090173"/>
      <w:r w:rsidRPr="00564A49">
        <w:rPr>
          <w:lang w:val="en-US"/>
        </w:rPr>
        <w:t>Slice segment layer RBSP syntax</w:t>
      </w:r>
      <w:bookmarkEnd w:id="2016"/>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17" w:name="_Ref331449326"/>
      <w:r w:rsidRPr="00564A49">
        <w:rPr>
          <w:lang w:val="en-US"/>
        </w:rPr>
        <w:t>RBSP slice segment trailing bits syntax</w:t>
      </w:r>
      <w:bookmarkEnd w:id="2017"/>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18" w:name="_Ref348090194"/>
      <w:r w:rsidRPr="00564A49">
        <w:rPr>
          <w:lang w:val="en-US"/>
        </w:rPr>
        <w:t>RBSP trailing bits syntax</w:t>
      </w:r>
      <w:bookmarkEnd w:id="2018"/>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19" w:name="_Ref348090200"/>
      <w:r w:rsidRPr="00564A49">
        <w:rPr>
          <w:lang w:val="en-US"/>
        </w:rPr>
        <w:t>Byte alignment syntax</w:t>
      </w:r>
      <w:bookmarkEnd w:id="2019"/>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0" w:name="_Ref348090209"/>
      <w:bookmarkStart w:id="2021" w:name="_Toc377921532"/>
      <w:bookmarkStart w:id="2022" w:name="_Toc378026170"/>
      <w:r w:rsidRPr="00564A49">
        <w:rPr>
          <w:lang w:val="en-US"/>
        </w:rPr>
        <w:lastRenderedPageBreak/>
        <w:t>Profile, tier and level syntax</w:t>
      </w:r>
      <w:bookmarkEnd w:id="2020"/>
      <w:bookmarkEnd w:id="2021"/>
      <w:bookmarkEnd w:id="202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2023"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4" w:name="_Toc377921533"/>
      <w:bookmarkStart w:id="2025" w:name="_Toc378026171"/>
      <w:r w:rsidRPr="00564A49">
        <w:rPr>
          <w:lang w:val="en-US"/>
        </w:rPr>
        <w:t>Scaling list data syntax</w:t>
      </w:r>
      <w:bookmarkEnd w:id="2023"/>
      <w:bookmarkEnd w:id="2024"/>
      <w:bookmarkEnd w:id="2025"/>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6" w:name="_Ref348090212"/>
      <w:bookmarkStart w:id="2027" w:name="_Toc377921534"/>
      <w:bookmarkStart w:id="2028" w:name="_Toc378026172"/>
      <w:r w:rsidRPr="00564A49">
        <w:rPr>
          <w:lang w:val="en-US"/>
        </w:rPr>
        <w:t>Supplemental enhancement information message syntax</w:t>
      </w:r>
      <w:bookmarkEnd w:id="2026"/>
      <w:bookmarkEnd w:id="2027"/>
      <w:bookmarkEnd w:id="2028"/>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9" w:name="_Ref348090214"/>
      <w:bookmarkStart w:id="2030" w:name="_Toc377921535"/>
      <w:bookmarkStart w:id="2031" w:name="_Toc378026173"/>
      <w:r w:rsidRPr="00564A49">
        <w:rPr>
          <w:lang w:val="en-US"/>
        </w:rPr>
        <w:lastRenderedPageBreak/>
        <w:t>Slice segment header syntax</w:t>
      </w:r>
      <w:bookmarkEnd w:id="2029"/>
      <w:bookmarkEnd w:id="2030"/>
      <w:bookmarkEnd w:id="203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32" w:name="_Ref360884196"/>
      <w:r w:rsidRPr="00564A49">
        <w:rPr>
          <w:lang w:val="en-US"/>
        </w:rPr>
        <w:t>General slice segment header syntax</w:t>
      </w:r>
      <w:bookmarkEnd w:id="2032"/>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33" w:name="_Ref351058069"/>
      <w:bookmarkStart w:id="2034" w:name="_Toc377921536"/>
      <w:bookmarkStart w:id="2035" w:name="_Toc378026174"/>
      <w:bookmarkStart w:id="2036" w:name="_Ref348090232"/>
      <w:r w:rsidRPr="00564A49">
        <w:rPr>
          <w:lang w:val="en-US"/>
        </w:rPr>
        <w:t>Short-term reference picture set syntax</w:t>
      </w:r>
      <w:bookmarkEnd w:id="2033"/>
      <w:bookmarkEnd w:id="2034"/>
      <w:bookmarkEnd w:id="2035"/>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37" w:name="_Ref351058099"/>
      <w:bookmarkStart w:id="2038" w:name="_Toc377921537"/>
      <w:bookmarkStart w:id="2039" w:name="_Toc378026175"/>
      <w:r w:rsidRPr="00564A49">
        <w:rPr>
          <w:lang w:val="en-US"/>
        </w:rPr>
        <w:t>Slice segment data syntax</w:t>
      </w:r>
      <w:bookmarkEnd w:id="2036"/>
      <w:bookmarkEnd w:id="2037"/>
      <w:bookmarkEnd w:id="2038"/>
      <w:bookmarkEnd w:id="203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40" w:name="_Toc377921538"/>
      <w:bookmarkStart w:id="2041" w:name="_Toc378026176"/>
      <w:r w:rsidRPr="00564A49">
        <w:rPr>
          <w:lang w:val="en-US"/>
        </w:rPr>
        <w:t>Semantics</w:t>
      </w:r>
      <w:bookmarkEnd w:id="2040"/>
      <w:bookmarkEnd w:id="204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2" w:name="_Ref351058589"/>
      <w:bookmarkStart w:id="2043" w:name="_Toc377921539"/>
      <w:bookmarkStart w:id="2044" w:name="_Toc378026177"/>
      <w:bookmarkStart w:id="2045" w:name="_Ref348090008"/>
      <w:bookmarkStart w:id="2046" w:name="_Ref348090335"/>
      <w:r w:rsidRPr="00564A49">
        <w:rPr>
          <w:lang w:val="en-US"/>
        </w:rPr>
        <w:t>General</w:t>
      </w:r>
      <w:bookmarkEnd w:id="2042"/>
      <w:bookmarkEnd w:id="2043"/>
      <w:bookmarkEnd w:id="204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7" w:name="_Ref351058186"/>
      <w:bookmarkStart w:id="2048" w:name="_Toc377921540"/>
      <w:bookmarkStart w:id="2049" w:name="_Toc378026178"/>
      <w:r w:rsidRPr="00564A49">
        <w:rPr>
          <w:lang w:val="en-US"/>
        </w:rPr>
        <w:t>NAL unit semantics</w:t>
      </w:r>
      <w:bookmarkEnd w:id="2045"/>
      <w:bookmarkEnd w:id="2046"/>
      <w:bookmarkEnd w:id="2047"/>
      <w:bookmarkEnd w:id="2048"/>
      <w:bookmarkEnd w:id="204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0" w:name="_Ref363159861"/>
      <w:bookmarkStart w:id="2051" w:name="_Toc377921541"/>
      <w:bookmarkStart w:id="2052" w:name="_Toc378026179"/>
      <w:r w:rsidRPr="00564A49">
        <w:rPr>
          <w:lang w:val="en-US"/>
        </w:rPr>
        <w:t>Raw byte sequence payloads, trailing bits, and byte alignment semantics</w:t>
      </w:r>
      <w:bookmarkEnd w:id="2050"/>
      <w:bookmarkEnd w:id="2051"/>
      <w:bookmarkEnd w:id="2052"/>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3" w:name="_Ref348090354"/>
      <w:r w:rsidRPr="00564A49">
        <w:rPr>
          <w:lang w:val="en-US"/>
        </w:rPr>
        <w:t>Video parameter set RBSP semantics</w:t>
      </w:r>
      <w:bookmarkEnd w:id="2053"/>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w:t>
      </w:r>
      <w:ins w:id="2054" w:author="Author">
        <w:r w:rsidR="003D2706" w:rsidRPr="00564A49">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rsidR="003D2706">
          <w:t xml:space="preserve"> </w:t>
        </w:r>
      </w:ins>
      <w:r w:rsidRPr="00564A49">
        <w:t xml:space="preserve">Each </w:t>
      </w:r>
      <w:ins w:id="2055" w:author="Author">
        <w:r w:rsidR="003D2706">
          <w:t xml:space="preserve">output </w:t>
        </w:r>
      </w:ins>
      <w:r w:rsidRPr="00564A49">
        <w:t xml:space="preserve">operation point is </w:t>
      </w:r>
      <w:ins w:id="2056" w:author="Author">
        <w:r w:rsidR="00491FB1">
          <w:t xml:space="preserve">associated with an operaiton point and </w:t>
        </w:r>
      </w:ins>
      <w:r w:rsidRPr="00564A49">
        <w:t xml:space="preserve">identified by the a list of nuh_layer_id values of all the pictures that are to be output, in increasing order of nuh_layer_id values, denoted as OptLayerIdList, and </w:t>
      </w:r>
      <w:ins w:id="2057" w:author="Author">
        <w:r w:rsidR="00FB1D20">
          <w:t xml:space="preserve">the </w:t>
        </w:r>
      </w:ins>
      <w:del w:id="2058" w:author="Author">
        <w:r w:rsidRPr="00564A49" w:rsidDel="00491FB1">
          <w:delText xml:space="preserve">a variable </w:delText>
        </w:r>
      </w:del>
      <w:r w:rsidRPr="00564A49">
        <w:t>OpTid</w:t>
      </w:r>
      <w:ins w:id="2059" w:author="Author">
        <w:r w:rsidR="00491FB1">
          <w:t xml:space="preserve"> of the associated operation point. </w:t>
        </w:r>
        <w:r w:rsidR="00FB1D20">
          <w:t>The OpLayerIdList of the operation point assocaited with an output operation point is also referred to as the OpLayerIdList of the output operation point</w:t>
        </w:r>
      </w:ins>
      <w:del w:id="2060" w:author="Author">
        <w:r w:rsidRPr="00564A49" w:rsidDel="00FB1D20">
          <w:delText>,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delText>
        </w:r>
      </w:del>
      <w:r w:rsidRPr="00564A49">
        <w:t>.</w:t>
      </w:r>
      <w:bookmarkStart w:id="2061" w:name="_GoBack"/>
      <w:del w:id="2062" w:author="Author">
        <w:r w:rsidRPr="00564A49" w:rsidDel="003D2706">
          <w:delText>".</w:delText>
        </w:r>
      </w:del>
      <w:bookmarkEnd w:id="2061"/>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r w:rsidRPr="00564A49">
        <w:rPr>
          <w:b/>
          <w:szCs w:val="22"/>
          <w:lang w:val="en-US"/>
        </w:rPr>
        <w:lastRenderedPageBreak/>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r w:rsidRPr="00564A49">
        <w:rPr>
          <w:b/>
          <w:lang w:val="en-US"/>
        </w:rPr>
        <w:t>avc_base_layer_flag</w:t>
      </w:r>
      <w:r w:rsidRPr="00564A49">
        <w:rPr>
          <w:lang w:val="en-US"/>
        </w:rPr>
        <w:t xml:space="preserve"> equal to 1 specifies that the base layer conforms to Rec. ITU-T H.264 | ISO/IEC 14496-10. avc_base_layer_flag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2063"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2063"/>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25pt;height:29.25pt" o:ole="">
            <v:imagedata r:id="rId34" o:title=""/>
          </v:shape>
          <o:OLEObject Type="Embed" ProgID="Equation.3" ShapeID="_x0000_i1029" DrawAspect="Content" ObjectID="_1457189990" r:id="rId35"/>
        </w:object>
      </w:r>
      <w:r w:rsidRPr="00564A49">
        <w:rPr>
          <w:rFonts w:eastAsia="Batang"/>
          <w:bCs/>
          <w:sz w:val="20"/>
          <w:szCs w:val="20"/>
          <w:lang w:val="en-US" w:eastAsia="ko-KR"/>
        </w:rPr>
        <w:tab/>
        <w:t>(</w:t>
      </w:r>
      <w:bookmarkStart w:id="2064" w:name="F"/>
      <w:r w:rsidRPr="00564A49">
        <w:rPr>
          <w:rFonts w:eastAsia="Batang"/>
          <w:bCs/>
          <w:sz w:val="20"/>
          <w:szCs w:val="20"/>
          <w:lang w:val="en-US" w:eastAsia="ko-KR"/>
        </w:rPr>
        <w:t>F</w:t>
      </w:r>
      <w:bookmarkEnd w:id="2064"/>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2065" w:name="_Ref366745143"/>
      <w:bookmarkStart w:id="2066"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2065"/>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2066"/>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2067"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lastRenderedPageBreak/>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xml:space="preserve"> − 2, inclusive, to appear in the syntax. When not present, the value of direct_dependency_type[ i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2068"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w:t>
      </w:r>
      <w:r w:rsidRPr="00564A49">
        <w:rPr>
          <w:bCs/>
          <w:lang w:val="en-US"/>
        </w:rPr>
        <w:lastRenderedPageBreak/>
        <w:t xml:space="preserve">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lastRenderedPageBreak/>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2069"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w:t>
      </w:r>
      <w:r w:rsidRPr="00564A49">
        <w:rPr>
          <w:rFonts w:eastAsia="Batang"/>
          <w:bCs/>
          <w:lang w:val="en-US" w:eastAsia="ko-KR"/>
        </w:rPr>
        <w:lastRenderedPageBreak/>
        <w:t>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lastRenderedPageBreak/>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7E173E" w:rsidRPr="00564A49" w:rsidRDefault="007E173E" w:rsidP="007E173E">
      <w:r w:rsidRPr="00564A49">
        <w:rPr>
          <w:b/>
          <w:lang w:val="en-US"/>
        </w:rPr>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lastRenderedPageBreak/>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lastRenderedPageBreak/>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lastRenderedPageBreak/>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 i ] shall be in the range of 0 to 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2067"/>
      <w:bookmarkEnd w:id="2068"/>
      <w:bookmarkEnd w:id="2069"/>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w:t>
      </w:r>
      <w:r w:rsidRPr="00564A49">
        <w:rPr>
          <w:lang w:val="en-US" w:eastAsia="ko-KR"/>
        </w:rPr>
        <w:lastRenderedPageBreak/>
        <w:t>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lastRenderedPageBreak/>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2070"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2070"/>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lastRenderedPageBreak/>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2071" w:name="_Ref363161717"/>
      <w:bookmarkStart w:id="2072" w:name="_Ref348090366"/>
      <w:r w:rsidRPr="00564A49">
        <w:rPr>
          <w:lang w:val="en-US"/>
        </w:rPr>
        <w:t>Sequence parameter set multilayer extension semantics</w:t>
      </w:r>
      <w:bookmarkEnd w:id="2071"/>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lastRenderedPageBreak/>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2073"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2072"/>
      <w:bookmarkEnd w:id="2073"/>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2074"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lastRenderedPageBreak/>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2075"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2074"/>
      <w:bookmarkEnd w:id="2075"/>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76" w:name="_Ref348090372"/>
      <w:r w:rsidRPr="00564A49">
        <w:rPr>
          <w:lang w:val="en-US"/>
        </w:rPr>
        <w:t>Access unit delimiter RBSP semantics</w:t>
      </w:r>
      <w:bookmarkEnd w:id="2076"/>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77" w:name="_Ref348090373"/>
      <w:r w:rsidRPr="00564A49">
        <w:rPr>
          <w:lang w:val="en-US"/>
        </w:rPr>
        <w:t>End of sequence RBSP semantics</w:t>
      </w:r>
      <w:bookmarkEnd w:id="2077"/>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78" w:name="_Ref348090375"/>
      <w:r w:rsidRPr="00564A49">
        <w:rPr>
          <w:lang w:val="en-US"/>
        </w:rPr>
        <w:t>End of bitstream RBSP semantics</w:t>
      </w:r>
      <w:bookmarkEnd w:id="2078"/>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79" w:name="_Ref348090378"/>
      <w:r w:rsidRPr="00564A49">
        <w:rPr>
          <w:lang w:val="en-US"/>
        </w:rPr>
        <w:t>Filler data RBSP semantics</w:t>
      </w:r>
      <w:bookmarkEnd w:id="2079"/>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80" w:name="_Ref348090379"/>
      <w:r w:rsidRPr="00564A49">
        <w:rPr>
          <w:lang w:val="en-US"/>
        </w:rPr>
        <w:t>Slice segment layer RBSP semantics</w:t>
      </w:r>
      <w:bookmarkEnd w:id="2080"/>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81" w:name="_Ref348090382"/>
      <w:r w:rsidRPr="00564A49">
        <w:rPr>
          <w:lang w:val="en-US"/>
        </w:rPr>
        <w:t>RBSP slice segment trailing bits semantics</w:t>
      </w:r>
      <w:bookmarkEnd w:id="2081"/>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82" w:name="_Ref348090386"/>
      <w:r w:rsidRPr="00564A49">
        <w:rPr>
          <w:lang w:val="en-US"/>
        </w:rPr>
        <w:t>RBSP trailing bits semantics</w:t>
      </w:r>
      <w:bookmarkEnd w:id="2082"/>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83" w:name="_Ref348090388"/>
      <w:r w:rsidRPr="00564A49">
        <w:rPr>
          <w:lang w:val="en-US"/>
        </w:rPr>
        <w:t>Byte alignment semantics</w:t>
      </w:r>
      <w:bookmarkEnd w:id="2083"/>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84" w:name="_Ref348090389"/>
      <w:bookmarkStart w:id="2085" w:name="_Toc377921542"/>
      <w:bookmarkStart w:id="2086" w:name="_Toc378026180"/>
      <w:r w:rsidRPr="00564A49">
        <w:rPr>
          <w:lang w:val="en-US"/>
        </w:rPr>
        <w:t>Profile, tier and level semantics</w:t>
      </w:r>
      <w:bookmarkEnd w:id="2084"/>
      <w:bookmarkEnd w:id="2085"/>
      <w:bookmarkEnd w:id="2086"/>
    </w:p>
    <w:p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lastRenderedPageBreak/>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87" w:name="_Ref348090392"/>
      <w:bookmarkStart w:id="2088" w:name="_Toc377921543"/>
      <w:bookmarkStart w:id="2089" w:name="_Toc378026181"/>
      <w:r w:rsidRPr="00564A49">
        <w:rPr>
          <w:lang w:val="en-US"/>
        </w:rPr>
        <w:t>Scaling list data semantics</w:t>
      </w:r>
      <w:bookmarkEnd w:id="2087"/>
      <w:bookmarkEnd w:id="2088"/>
      <w:bookmarkEnd w:id="2089"/>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0" w:name="_Ref348090398"/>
      <w:bookmarkStart w:id="2091" w:name="_Toc377921544"/>
      <w:bookmarkStart w:id="2092" w:name="_Toc378026182"/>
      <w:r w:rsidRPr="00564A49">
        <w:rPr>
          <w:lang w:val="en-US"/>
        </w:rPr>
        <w:t>Supplemental enhancement information message semantics</w:t>
      </w:r>
      <w:bookmarkEnd w:id="2090"/>
      <w:bookmarkEnd w:id="2091"/>
      <w:bookmarkEnd w:id="2092"/>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3" w:name="_Ref348090400"/>
      <w:bookmarkStart w:id="2094" w:name="_Toc377921545"/>
      <w:bookmarkStart w:id="2095" w:name="_Toc378026183"/>
      <w:r w:rsidRPr="00564A49">
        <w:rPr>
          <w:lang w:val="en-US"/>
        </w:rPr>
        <w:t>Slice segment header semantics</w:t>
      </w:r>
      <w:bookmarkEnd w:id="2093"/>
      <w:bookmarkEnd w:id="2094"/>
      <w:bookmarkEnd w:id="2095"/>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96" w:name="_Ref348090412"/>
      <w:r w:rsidRPr="00564A49">
        <w:rPr>
          <w:lang w:val="en-US"/>
        </w:rPr>
        <w:t>General slice segment header semantics</w:t>
      </w:r>
      <w:bookmarkEnd w:id="2096"/>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w:t>
      </w:r>
      <w:r w:rsidRPr="00564A49">
        <w:rPr>
          <w:lang w:val="en-US"/>
        </w:rPr>
        <w:lastRenderedPageBreak/>
        <w:t>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w:t>
      </w:r>
      <w:r w:rsidRPr="00564A49">
        <w:rPr>
          <w:lang w:val="en-US"/>
        </w:rPr>
        <w:lastRenderedPageBreak/>
        <w:t>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w:t>
      </w:r>
      <w:r w:rsidRPr="00564A49">
        <w:rPr>
          <w:noProof/>
        </w:rPr>
        <w:lastRenderedPageBreak/>
        <w:t xml:space="preserve">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97" w:name="_Ref348090415"/>
      <w:r w:rsidRPr="00564A49">
        <w:rPr>
          <w:lang w:val="en-US"/>
        </w:rPr>
        <w:t>Reference picture list modification semantics</w:t>
      </w:r>
      <w:bookmarkEnd w:id="2097"/>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98" w:name="_Ref348090417"/>
      <w:r w:rsidRPr="00564A49">
        <w:rPr>
          <w:lang w:val="en-US"/>
        </w:rPr>
        <w:t>Weighted prediction parameters semantics</w:t>
      </w:r>
      <w:bookmarkEnd w:id="2098"/>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9" w:name="_Toc350926526"/>
      <w:bookmarkStart w:id="2100" w:name="_Toc347485186"/>
      <w:bookmarkStart w:id="2101" w:name="_Ref351058442"/>
      <w:bookmarkStart w:id="2102" w:name="_Ref363159871"/>
      <w:bookmarkStart w:id="2103" w:name="_Toc377921546"/>
      <w:bookmarkStart w:id="2104" w:name="_Toc378026184"/>
      <w:bookmarkStart w:id="2105" w:name="_Ref348090407"/>
      <w:r w:rsidRPr="00564A49">
        <w:rPr>
          <w:lang w:val="en-US"/>
        </w:rPr>
        <w:t>Short-term reference picture set semantics</w:t>
      </w:r>
      <w:bookmarkEnd w:id="2099"/>
      <w:bookmarkEnd w:id="2100"/>
      <w:bookmarkEnd w:id="2101"/>
      <w:bookmarkEnd w:id="2102"/>
      <w:bookmarkEnd w:id="2103"/>
      <w:bookmarkEnd w:id="2104"/>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06" w:name="_Ref351058473"/>
      <w:bookmarkStart w:id="2107" w:name="_Toc377921547"/>
      <w:bookmarkStart w:id="2108" w:name="_Toc378026185"/>
      <w:r w:rsidRPr="00564A49">
        <w:rPr>
          <w:lang w:val="en-US"/>
        </w:rPr>
        <w:t>Slice segment data semantics</w:t>
      </w:r>
      <w:bookmarkEnd w:id="2105"/>
      <w:bookmarkEnd w:id="2106"/>
      <w:bookmarkEnd w:id="2107"/>
      <w:bookmarkEnd w:id="210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09" w:name="_Toc377921548"/>
      <w:bookmarkStart w:id="2110" w:name="_Toc378026186"/>
      <w:r w:rsidRPr="00564A49">
        <w:rPr>
          <w:lang w:val="en-US"/>
        </w:rPr>
        <w:t>Decoding process</w:t>
      </w:r>
      <w:bookmarkEnd w:id="2109"/>
      <w:bookmarkEnd w:id="2110"/>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11" w:name="_Ref331522910"/>
      <w:bookmarkStart w:id="2112" w:name="_Ref360894978"/>
      <w:bookmarkStart w:id="2113" w:name="_Toc377921549"/>
      <w:bookmarkStart w:id="2114" w:name="_Toc378026187"/>
      <w:r w:rsidRPr="00564A49">
        <w:rPr>
          <w:lang w:val="en-US"/>
        </w:rPr>
        <w:t>General</w:t>
      </w:r>
      <w:bookmarkEnd w:id="2111"/>
      <w:r w:rsidRPr="00564A49">
        <w:rPr>
          <w:lang w:val="en-US"/>
        </w:rPr>
        <w:t xml:space="preserve"> decoding process</w:t>
      </w:r>
      <w:bookmarkEnd w:id="2112"/>
      <w:bookmarkEnd w:id="2113"/>
      <w:bookmarkEnd w:id="2114"/>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15" w:name="_Toc377921550"/>
      <w:bookmarkStart w:id="2116" w:name="_Toc378026188"/>
      <w:r w:rsidRPr="00564A49">
        <w:rPr>
          <w:lang w:val="en-US"/>
        </w:rPr>
        <w:t>Decoding process for a coded picture with nuh_layer_id equal to 0</w:t>
      </w:r>
      <w:bookmarkEnd w:id="2115"/>
      <w:bookmarkEnd w:id="2116"/>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2117"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18" w:name="_Toc377921551"/>
      <w:bookmarkStart w:id="2119" w:name="_Toc378026189"/>
      <w:r w:rsidRPr="00564A49">
        <w:rPr>
          <w:lang w:val="en-US"/>
        </w:rPr>
        <w:t>Decoding process for a coded picture with nuh_layer_id greater than 0</w:t>
      </w:r>
      <w:bookmarkEnd w:id="2118"/>
      <w:bookmarkEnd w:id="2119"/>
    </w:p>
    <w:bookmarkEnd w:id="2117"/>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20" w:name="_Ref343098647"/>
      <w:bookmarkStart w:id="2121" w:name="_Toc377921552"/>
      <w:bookmarkStart w:id="2122" w:name="_Toc378026190"/>
      <w:r w:rsidRPr="00564A49">
        <w:rPr>
          <w:lang w:val="en-US"/>
        </w:rPr>
        <w:lastRenderedPageBreak/>
        <w:t>Decoding process for starting the decoding of a coded picture</w:t>
      </w:r>
      <w:bookmarkEnd w:id="2120"/>
      <w:r w:rsidRPr="00564A49">
        <w:rPr>
          <w:lang w:val="en-US"/>
        </w:rPr>
        <w:t xml:space="preserve"> with nuh_layer_id greater than 0</w:t>
      </w:r>
      <w:bookmarkEnd w:id="2121"/>
      <w:bookmarkEnd w:id="2122"/>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23" w:name="_Ref346382028"/>
      <w:bookmarkStart w:id="2124" w:name="_Toc377921553"/>
      <w:bookmarkStart w:id="2125" w:name="_Toc378026191"/>
      <w:r w:rsidRPr="00564A49">
        <w:rPr>
          <w:lang w:val="en-US"/>
        </w:rPr>
        <w:t>Decoding process for ending the decoding of a coded picture</w:t>
      </w:r>
      <w:bookmarkEnd w:id="2123"/>
      <w:r w:rsidRPr="00564A49">
        <w:rPr>
          <w:lang w:val="en-US"/>
        </w:rPr>
        <w:t xml:space="preserve"> with nuh_layer_id greater than 0</w:t>
      </w:r>
      <w:bookmarkEnd w:id="2124"/>
      <w:bookmarkEnd w:id="2125"/>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126" w:name="_Ref343168794"/>
      <w:r w:rsidRPr="00564A49">
        <w:rPr>
          <w:lang w:val="en-US"/>
        </w:rPr>
        <w:t>Marking process for sub-layer non-reference pictures not needed for inter-layer prediction</w:t>
      </w:r>
      <w:bookmarkEnd w:id="2126"/>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27" w:name="_Ref363260402"/>
      <w:bookmarkStart w:id="2128" w:name="_Toc377921554"/>
      <w:bookmarkStart w:id="2129" w:name="_Toc378026192"/>
      <w:r w:rsidRPr="00564A49">
        <w:rPr>
          <w:lang w:val="en-US"/>
        </w:rPr>
        <w:t>Generation of unavailable reference pictures for pictures first in decoding order within a layer</w:t>
      </w:r>
      <w:bookmarkEnd w:id="2127"/>
      <w:bookmarkEnd w:id="2128"/>
      <w:bookmarkEnd w:id="2129"/>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30" w:name="_Ref373393356"/>
      <w:bookmarkStart w:id="2131" w:name="_Toc377921555"/>
      <w:bookmarkStart w:id="2132" w:name="_Toc378026193"/>
      <w:r w:rsidRPr="00564A49">
        <w:rPr>
          <w:lang w:val="en-US"/>
        </w:rPr>
        <w:t>NAL unit decoding process</w:t>
      </w:r>
      <w:bookmarkEnd w:id="2130"/>
      <w:bookmarkEnd w:id="2131"/>
      <w:bookmarkEnd w:id="2132"/>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33" w:name="_Ref363319757"/>
      <w:bookmarkStart w:id="2134" w:name="_Toc377921556"/>
      <w:bookmarkStart w:id="2135" w:name="_Toc378026194"/>
      <w:r w:rsidRPr="00564A49">
        <w:rPr>
          <w:lang w:val="en-US"/>
        </w:rPr>
        <w:t>Slice decoding processes</w:t>
      </w:r>
      <w:bookmarkEnd w:id="2133"/>
      <w:bookmarkEnd w:id="2134"/>
      <w:bookmarkEnd w:id="213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36" w:name="_Ref363319686"/>
      <w:bookmarkStart w:id="2137" w:name="_Toc377921557"/>
      <w:bookmarkStart w:id="2138" w:name="_Toc378026195"/>
      <w:r w:rsidRPr="00564A49">
        <w:rPr>
          <w:lang w:val="en-US"/>
        </w:rPr>
        <w:t>Decoding process for picture order count</w:t>
      </w:r>
      <w:bookmarkEnd w:id="2136"/>
      <w:bookmarkEnd w:id="2137"/>
      <w:bookmarkEnd w:id="2138"/>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lastRenderedPageBreak/>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lastRenderedPageBreak/>
        <w:t>The function PicOrderCnt(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39" w:name="_Ref363319770"/>
      <w:bookmarkStart w:id="2140" w:name="_Toc377921558"/>
      <w:bookmarkStart w:id="2141" w:name="_Toc378026196"/>
      <w:r w:rsidRPr="00564A49">
        <w:rPr>
          <w:lang w:val="en-US"/>
        </w:rPr>
        <w:t>Decoding process for reference picture set</w:t>
      </w:r>
      <w:bookmarkEnd w:id="2139"/>
      <w:bookmarkEnd w:id="2140"/>
      <w:bookmarkEnd w:id="2141"/>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142" w:name="_Ref373399028"/>
      <w:bookmarkStart w:id="2143" w:name="_Toc377921559"/>
      <w:bookmarkStart w:id="2144" w:name="_Toc378026197"/>
      <w:bookmarkStart w:id="2145" w:name="_Ref316823342"/>
      <w:bookmarkStart w:id="2146" w:name="_Toc364083218"/>
      <w:bookmarkStart w:id="2147" w:name="_Ref373317388"/>
      <w:r w:rsidRPr="00564A49">
        <w:rPr>
          <w:noProof/>
        </w:rPr>
        <w:t>Decoding process for generating unavailable reference pictures</w:t>
      </w:r>
      <w:bookmarkEnd w:id="2142"/>
      <w:bookmarkEnd w:id="2143"/>
      <w:bookmarkEnd w:id="2144"/>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148" w:name="_Toc377921560"/>
      <w:bookmarkStart w:id="2149" w:name="_Toc378026198"/>
      <w:r w:rsidRPr="00564A49">
        <w:rPr>
          <w:noProof/>
        </w:rPr>
        <w:t>Decoding process for reference picture lists construction</w:t>
      </w:r>
      <w:bookmarkEnd w:id="2148"/>
      <w:bookmarkEnd w:id="2149"/>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lastRenderedPageBreak/>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50" w:name="_Ref373399155"/>
      <w:bookmarkStart w:id="2151" w:name="_Toc377921561"/>
      <w:bookmarkStart w:id="2152" w:name="_Toc378026199"/>
      <w:bookmarkEnd w:id="2145"/>
      <w:bookmarkEnd w:id="2146"/>
      <w:bookmarkEnd w:id="2147"/>
      <w:r w:rsidRPr="00564A49">
        <w:rPr>
          <w:lang w:val="en-US"/>
        </w:rPr>
        <w:t>Decoding process for coding units coded in intra prediction mode</w:t>
      </w:r>
      <w:bookmarkEnd w:id="2150"/>
      <w:bookmarkEnd w:id="2151"/>
      <w:bookmarkEnd w:id="2152"/>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53" w:name="_Ref360894666"/>
      <w:bookmarkStart w:id="2154" w:name="_Toc377921562"/>
      <w:bookmarkStart w:id="2155" w:name="_Toc378026200"/>
      <w:r w:rsidRPr="00564A49">
        <w:rPr>
          <w:lang w:val="en-US"/>
        </w:rPr>
        <w:t>Decoding process for coding units coded in inter prediction mode</w:t>
      </w:r>
      <w:bookmarkEnd w:id="2153"/>
      <w:bookmarkEnd w:id="2154"/>
      <w:bookmarkEnd w:id="2155"/>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56" w:name="_Ref373399172"/>
      <w:bookmarkStart w:id="2157" w:name="_Toc377921563"/>
      <w:bookmarkStart w:id="2158" w:name="_Toc378026201"/>
      <w:r w:rsidRPr="00564A49">
        <w:rPr>
          <w:lang w:val="en-US"/>
        </w:rPr>
        <w:t>Scaling, transformation and array construction process prior to deblocking filter process</w:t>
      </w:r>
      <w:bookmarkEnd w:id="2156"/>
      <w:bookmarkEnd w:id="2157"/>
      <w:bookmarkEnd w:id="2158"/>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59" w:name="_Ref373399174"/>
      <w:bookmarkStart w:id="2160" w:name="_Toc377921564"/>
      <w:bookmarkStart w:id="2161" w:name="_Toc378026202"/>
      <w:r w:rsidRPr="00564A49">
        <w:rPr>
          <w:lang w:val="en-US"/>
        </w:rPr>
        <w:t>In-loop filter process</w:t>
      </w:r>
      <w:bookmarkEnd w:id="2159"/>
      <w:bookmarkEnd w:id="2160"/>
      <w:bookmarkEnd w:id="2161"/>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62" w:name="_Ref373399205"/>
      <w:bookmarkStart w:id="2163" w:name="_Toc377921565"/>
      <w:bookmarkStart w:id="2164" w:name="_Toc378026203"/>
      <w:r w:rsidRPr="00564A49">
        <w:rPr>
          <w:lang w:val="en-US"/>
        </w:rPr>
        <w:t>Parsing process</w:t>
      </w:r>
      <w:bookmarkEnd w:id="2162"/>
      <w:bookmarkEnd w:id="2163"/>
      <w:bookmarkEnd w:id="2164"/>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65" w:name="_Ref373399232"/>
      <w:bookmarkStart w:id="2166" w:name="_Toc377921566"/>
      <w:bookmarkStart w:id="2167" w:name="_Toc378026204"/>
      <w:r w:rsidRPr="00564A49">
        <w:rPr>
          <w:lang w:val="en-US"/>
        </w:rPr>
        <w:t>Specification of bitstream subsets</w:t>
      </w:r>
      <w:bookmarkEnd w:id="2165"/>
      <w:bookmarkEnd w:id="2166"/>
      <w:bookmarkEnd w:id="2167"/>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68" w:name="_Toc377921567"/>
      <w:bookmarkStart w:id="2169" w:name="_Toc378026205"/>
      <w:r w:rsidRPr="00564A49">
        <w:rPr>
          <w:lang w:val="en-US"/>
        </w:rPr>
        <w:t>(Void)</w:t>
      </w:r>
      <w:bookmarkEnd w:id="2168"/>
      <w:bookmarkEnd w:id="2169"/>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70" w:name="_Ref348357790"/>
      <w:bookmarkStart w:id="2171" w:name="_Toc377921568"/>
      <w:bookmarkStart w:id="2172" w:name="_Toc378026206"/>
      <w:r w:rsidRPr="00564A49">
        <w:rPr>
          <w:lang w:val="en-US"/>
        </w:rPr>
        <w:t>Byte stream format</w:t>
      </w:r>
      <w:bookmarkEnd w:id="2170"/>
      <w:bookmarkEnd w:id="2171"/>
      <w:bookmarkEnd w:id="2172"/>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73" w:name="_Ref348357793"/>
      <w:bookmarkStart w:id="2174" w:name="_Toc377921569"/>
      <w:bookmarkStart w:id="2175" w:name="_Toc378026207"/>
      <w:r w:rsidRPr="00564A49">
        <w:rPr>
          <w:lang w:val="en-US"/>
        </w:rPr>
        <w:t>Hypothetical reference decoder</w:t>
      </w:r>
      <w:bookmarkEnd w:id="2173"/>
      <w:bookmarkEnd w:id="2174"/>
      <w:bookmarkEnd w:id="2175"/>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76" w:name="_Ref348357799"/>
      <w:bookmarkStart w:id="2177" w:name="_Toc377921570"/>
      <w:bookmarkStart w:id="2178" w:name="_Toc378026208"/>
      <w:r w:rsidRPr="00564A49">
        <w:rPr>
          <w:lang w:val="en-US"/>
        </w:rPr>
        <w:t>SEI messages</w:t>
      </w:r>
      <w:bookmarkEnd w:id="2176"/>
      <w:bookmarkEnd w:id="2177"/>
      <w:bookmarkEnd w:id="2178"/>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2179" w:name="_Toc317198929"/>
      <w:bookmarkStart w:id="2180" w:name="_Toc364083381"/>
      <w:r w:rsidRPr="00564A49">
        <w:rPr>
          <w:i/>
          <w:noProof/>
          <w:lang w:val="en-US"/>
        </w:rPr>
        <w:t>T</w:t>
      </w:r>
      <w:r w:rsidRPr="00564A49">
        <w:rPr>
          <w:i/>
          <w:noProof/>
        </w:rPr>
        <w:t>he semantics of the structure of pictures information SEI message specified in subclause D.3.18 are replaced with the following:</w:t>
      </w:r>
      <w:bookmarkEnd w:id="2179"/>
      <w:bookmarkEnd w:id="2180"/>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 xml:space="preserve">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w:t>
      </w:r>
      <w:r w:rsidRPr="00564A49">
        <w:rPr>
          <w:noProof/>
        </w:rPr>
        <w:lastRenderedPageBreak/>
        <w:t>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81" w:name="_Toc190849834"/>
      <w:bookmarkStart w:id="2182" w:name="_Toc198881594"/>
      <w:bookmarkStart w:id="2183" w:name="_Ref210021484"/>
      <w:bookmarkStart w:id="2184" w:name="_Toc221286691"/>
      <w:bookmarkStart w:id="2185" w:name="_Toc377921571"/>
      <w:bookmarkStart w:id="2186" w:name="_Toc378026209"/>
      <w:r w:rsidRPr="00564A49">
        <w:rPr>
          <w:lang w:val="en-US"/>
        </w:rPr>
        <w:t>SEI message syntax</w:t>
      </w:r>
      <w:bookmarkEnd w:id="2181"/>
      <w:bookmarkEnd w:id="2182"/>
      <w:bookmarkEnd w:id="2183"/>
      <w:bookmarkEnd w:id="2184"/>
      <w:bookmarkEnd w:id="2185"/>
      <w:bookmarkEnd w:id="218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87" w:name="_Toc226457147"/>
      <w:bookmarkStart w:id="2188" w:name="_Toc248045614"/>
      <w:bookmarkStart w:id="2189" w:name="_Toc288343354"/>
      <w:bookmarkStart w:id="2190" w:name="_Toc377921572"/>
      <w:bookmarkStart w:id="2191" w:name="_Toc378026210"/>
      <w:r w:rsidRPr="00564A49">
        <w:rPr>
          <w:lang w:val="en-US"/>
        </w:rPr>
        <w:t xml:space="preserve">Layers not present SEI message </w:t>
      </w:r>
      <w:bookmarkEnd w:id="2187"/>
      <w:bookmarkEnd w:id="2188"/>
      <w:bookmarkEnd w:id="2189"/>
      <w:r w:rsidRPr="00564A49">
        <w:rPr>
          <w:lang w:val="en-US"/>
        </w:rPr>
        <w:t>syntax</w:t>
      </w:r>
      <w:bookmarkEnd w:id="2190"/>
      <w:bookmarkEnd w:id="2191"/>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92" w:name="_Toc377921573"/>
      <w:bookmarkStart w:id="2193" w:name="_Toc378026211"/>
      <w:r w:rsidRPr="00564A49">
        <w:rPr>
          <w:lang w:val="en-US"/>
        </w:rPr>
        <w:lastRenderedPageBreak/>
        <w:t>Inter-layer constrained tile sets SEI message syntax</w:t>
      </w:r>
      <w:bookmarkEnd w:id="2192"/>
      <w:bookmarkEnd w:id="219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94" w:name="_Toc377921574"/>
      <w:bookmarkStart w:id="2195" w:name="_Toc378026212"/>
      <w:r w:rsidRPr="00564A49">
        <w:rPr>
          <w:lang w:val="en-US"/>
        </w:rPr>
        <w:t>Bitstream partition nesting SEI message syntax</w:t>
      </w:r>
      <w:bookmarkEnd w:id="2194"/>
      <w:bookmarkEnd w:id="219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96" w:name="_Toc377921575"/>
      <w:bookmarkStart w:id="2197" w:name="_Toc378026213"/>
      <w:r w:rsidRPr="00564A49">
        <w:rPr>
          <w:lang w:val="en-US"/>
        </w:rPr>
        <w:lastRenderedPageBreak/>
        <w:t>Bitstream partition initial arrival time SEI message syntax</w:t>
      </w:r>
      <w:bookmarkEnd w:id="2196"/>
      <w:bookmarkEnd w:id="219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98" w:name="_Toc377921576"/>
      <w:bookmarkStart w:id="2199" w:name="_Toc378026214"/>
      <w:r w:rsidRPr="00564A49">
        <w:rPr>
          <w:lang w:val="en-US"/>
        </w:rPr>
        <w:t>Bitstream partition HRD parameters SEI message syntax</w:t>
      </w:r>
      <w:bookmarkEnd w:id="2198"/>
      <w:bookmarkEnd w:id="219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00" w:name="_Toc377921577"/>
      <w:bookmarkStart w:id="2201" w:name="_Toc378026215"/>
      <w:r w:rsidRPr="00564A49">
        <w:rPr>
          <w:lang w:val="en-US"/>
        </w:rPr>
        <w:lastRenderedPageBreak/>
        <w:t>Sub-bitstream property SEI message syntax</w:t>
      </w:r>
      <w:bookmarkEnd w:id="2200"/>
      <w:bookmarkEnd w:id="220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02" w:name="_Toc377921578"/>
      <w:bookmarkStart w:id="2203" w:name="_Toc378026216"/>
      <w:r w:rsidRPr="00564A49">
        <w:rPr>
          <w:lang w:val="en-US"/>
        </w:rPr>
        <w:t>Alpha channel information SEI message syntax</w:t>
      </w:r>
      <w:bookmarkEnd w:id="2202"/>
      <w:bookmarkEnd w:id="2203"/>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204" w:name="_Toc377921579"/>
      <w:bookmarkStart w:id="2205" w:name="_Toc378026217"/>
      <w:r w:rsidRPr="00564A49">
        <w:rPr>
          <w:lang w:val="en-US"/>
        </w:rPr>
        <w:t>SEI message semantics</w:t>
      </w:r>
      <w:bookmarkEnd w:id="2204"/>
      <w:bookmarkEnd w:id="2205"/>
    </w:p>
    <w:p w:rsidR="007E173E" w:rsidRPr="00564A49" w:rsidRDefault="007E173E" w:rsidP="007E173E">
      <w:pPr>
        <w:pStyle w:val="Caption"/>
      </w:pPr>
      <w:bookmarkStart w:id="2206"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206"/>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2207"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08" w:name="_Toc377921580"/>
      <w:bookmarkStart w:id="2209" w:name="_Toc378026218"/>
      <w:r w:rsidRPr="00564A49">
        <w:rPr>
          <w:lang w:val="en-US"/>
        </w:rPr>
        <w:t>Layers not present SEI message semantics</w:t>
      </w:r>
      <w:bookmarkEnd w:id="2208"/>
      <w:bookmarkEnd w:id="2209"/>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10" w:name="_Toc377921581"/>
      <w:bookmarkStart w:id="2211" w:name="_Toc378026219"/>
      <w:bookmarkStart w:id="2212" w:name="_Ref355956448"/>
      <w:r w:rsidRPr="00564A49">
        <w:rPr>
          <w:lang w:val="en-US"/>
        </w:rPr>
        <w:t>Inter-layer constrained tile sets SEI message semantics</w:t>
      </w:r>
      <w:bookmarkEnd w:id="2210"/>
      <w:bookmarkEnd w:id="2211"/>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13" w:name="_Toc377921582"/>
      <w:bookmarkStart w:id="2214" w:name="_Toc378026220"/>
      <w:bookmarkStart w:id="2215" w:name="_Ref363585405"/>
      <w:r w:rsidRPr="00564A49">
        <w:rPr>
          <w:lang w:val="en-US"/>
        </w:rPr>
        <w:t>Bitstream partition nesting SEI message semantics</w:t>
      </w:r>
      <w:bookmarkEnd w:id="2213"/>
      <w:bookmarkEnd w:id="2214"/>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16" w:name="_Toc377921583"/>
      <w:bookmarkStart w:id="2217" w:name="_Toc378026221"/>
      <w:r w:rsidRPr="00564A49">
        <w:rPr>
          <w:lang w:val="en-US"/>
        </w:rPr>
        <w:t>Bitstream partition initial arrival time SEI message semantics</w:t>
      </w:r>
      <w:bookmarkEnd w:id="2216"/>
      <w:bookmarkEnd w:id="2217"/>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18" w:name="_Toc377921584"/>
      <w:bookmarkStart w:id="2219" w:name="_Toc378026222"/>
      <w:r w:rsidRPr="00564A49">
        <w:rPr>
          <w:lang w:val="en-US"/>
        </w:rPr>
        <w:t>Bitstream partition HRD parameters SEI message semantics</w:t>
      </w:r>
      <w:bookmarkEnd w:id="2218"/>
      <w:bookmarkEnd w:id="2219"/>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20" w:name="_Toc377921585"/>
      <w:bookmarkStart w:id="2221" w:name="_Toc378026223"/>
      <w:bookmarkStart w:id="2222" w:name="_Ref373340820"/>
      <w:r w:rsidRPr="00564A49">
        <w:rPr>
          <w:lang w:val="en-US"/>
        </w:rPr>
        <w:t>Sub-bitstream property SEI message semantics</w:t>
      </w:r>
      <w:bookmarkEnd w:id="2220"/>
      <w:bookmarkEnd w:id="2221"/>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223" w:name="_Toc377921586"/>
      <w:bookmarkStart w:id="2224" w:name="_Toc378026224"/>
      <w:r w:rsidRPr="00564A49">
        <w:t>Alpha</w:t>
      </w:r>
      <w:r w:rsidRPr="00564A49">
        <w:rPr>
          <w:bCs/>
          <w:noProof/>
          <w:lang w:val="it-IT"/>
        </w:rPr>
        <w:t xml:space="preserve"> channel information SEI message semantics</w:t>
      </w:r>
      <w:bookmarkEnd w:id="2223"/>
      <w:bookmarkEnd w:id="2224"/>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225" w:name="_Toc377921587"/>
      <w:bookmarkStart w:id="2226" w:name="_Toc378026225"/>
      <w:r w:rsidRPr="00564A49">
        <w:rPr>
          <w:lang w:val="en-US"/>
        </w:rPr>
        <w:t>Video usability information</w:t>
      </w:r>
      <w:bookmarkEnd w:id="2215"/>
      <w:bookmarkEnd w:id="2222"/>
      <w:bookmarkEnd w:id="2225"/>
      <w:bookmarkEnd w:id="2226"/>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227" w:name="_Toc377921588"/>
      <w:bookmarkStart w:id="2228" w:name="_Toc378026226"/>
      <w:r w:rsidRPr="00564A49">
        <w:rPr>
          <w:lang w:val="en-US"/>
        </w:rPr>
        <w:t>General</w:t>
      </w:r>
      <w:bookmarkEnd w:id="2227"/>
      <w:bookmarkEnd w:id="2228"/>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229" w:name="_Toc377921589"/>
      <w:bookmarkStart w:id="2230" w:name="_Toc378026227"/>
      <w:r w:rsidRPr="00564A49">
        <w:rPr>
          <w:lang w:val="en-US"/>
        </w:rPr>
        <w:t>VUI syntax</w:t>
      </w:r>
      <w:bookmarkEnd w:id="2229"/>
      <w:bookmarkEnd w:id="2230"/>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231" w:name="_Toc377921590"/>
      <w:bookmarkStart w:id="2232" w:name="_Toc378026228"/>
      <w:r w:rsidRPr="00564A49">
        <w:t>VUI semantics</w:t>
      </w:r>
      <w:bookmarkEnd w:id="2231"/>
      <w:bookmarkEnd w:id="2232"/>
    </w:p>
    <w:p w:rsidR="007E173E" w:rsidRPr="00564A49" w:rsidRDefault="007E173E" w:rsidP="007E173E">
      <w:pPr>
        <w:pStyle w:val="3H2"/>
        <w:keepLines w:val="0"/>
        <w:numPr>
          <w:ilvl w:val="3"/>
          <w:numId w:val="37"/>
        </w:numPr>
        <w:tabs>
          <w:tab w:val="clear" w:pos="4230"/>
          <w:tab w:val="num" w:pos="1134"/>
        </w:tabs>
        <w:ind w:left="1134" w:hanging="1134"/>
      </w:pPr>
      <w:bookmarkStart w:id="2233" w:name="_Toc377921591"/>
      <w:bookmarkStart w:id="2234" w:name="_Toc378026229"/>
      <w:r w:rsidRPr="00564A49">
        <w:t>VUI parameters semantics</w:t>
      </w:r>
      <w:bookmarkEnd w:id="2233"/>
      <w:bookmarkEnd w:id="2234"/>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235" w:name="_Toc377921592"/>
      <w:bookmarkStart w:id="2236" w:name="_Toc378026230"/>
      <w:r w:rsidRPr="00564A49">
        <w:t>HRD parameters semantics</w:t>
      </w:r>
      <w:bookmarkEnd w:id="2235"/>
      <w:bookmarkEnd w:id="2236"/>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237" w:name="_Toc377921593"/>
      <w:bookmarkStart w:id="2238" w:name="_Toc378026231"/>
      <w:r w:rsidRPr="00564A49">
        <w:t>Sub-layer HRD parameters semantics</w:t>
      </w:r>
      <w:bookmarkEnd w:id="2237"/>
      <w:bookmarkEnd w:id="2238"/>
    </w:p>
    <w:p w:rsidR="008B3821" w:rsidRPr="00564A49" w:rsidRDefault="007E173E" w:rsidP="00944988">
      <w:pPr>
        <w:rPr>
          <w:lang w:val="en-US"/>
        </w:rPr>
      </w:pPr>
      <w:r w:rsidRPr="00564A49">
        <w:rPr>
          <w:lang w:val="en-US"/>
        </w:rPr>
        <w:t>The specifications in clause E.3.3 apply.</w:t>
      </w:r>
      <w:bookmarkEnd w:id="2207"/>
      <w:bookmarkEnd w:id="2212"/>
    </w:p>
    <w:p w:rsidR="0056407A" w:rsidRPr="00564A49" w:rsidRDefault="00944988" w:rsidP="00E177C2">
      <w:pPr>
        <w:pStyle w:val="Annex1"/>
        <w:keepNext/>
        <w:keepLines/>
        <w:numPr>
          <w:ilvl w:val="0"/>
          <w:numId w:val="38"/>
        </w:numPr>
        <w:spacing w:before="480"/>
        <w:outlineLvl w:val="0"/>
        <w:rPr>
          <w:rFonts w:hint="eastAsia"/>
          <w:b w:val="0"/>
          <w:sz w:val="24"/>
          <w:szCs w:val="24"/>
        </w:rPr>
      </w:pPr>
      <w:bookmarkStart w:id="2239" w:name="_Ref348033633"/>
      <w:r w:rsidRPr="00564A49">
        <w:rPr>
          <w:lang w:val="en-CA"/>
        </w:rPr>
        <w:br w:type="page"/>
      </w:r>
      <w:bookmarkStart w:id="2240" w:name="_Toc356824313"/>
      <w:bookmarkStart w:id="2241" w:name="_Toc356148114"/>
      <w:bookmarkStart w:id="2242" w:name="_Toc378026232"/>
      <w:bookmarkEnd w:id="2239"/>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1"/>
      <w:bookmarkEnd w:id="2240"/>
      <w:bookmarkEnd w:id="2241"/>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242"/>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243" w:name="_Toc357439288"/>
      <w:bookmarkStart w:id="2244" w:name="_Toc356824314"/>
      <w:bookmarkStart w:id="2245" w:name="_Toc356148115"/>
      <w:bookmarkStart w:id="2246" w:name="_Toc348629434"/>
      <w:bookmarkStart w:id="2247" w:name="_Toc351367661"/>
      <w:bookmarkStart w:id="2248" w:name="_Toc378026233"/>
      <w:r w:rsidRPr="00564A49">
        <w:rPr>
          <w:lang w:val="en-CA"/>
        </w:rPr>
        <w:t>Scope</w:t>
      </w:r>
      <w:bookmarkEnd w:id="2243"/>
      <w:bookmarkEnd w:id="2244"/>
      <w:bookmarkEnd w:id="2245"/>
      <w:bookmarkEnd w:id="2246"/>
      <w:bookmarkEnd w:id="2247"/>
      <w:bookmarkEnd w:id="2248"/>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249" w:name="_Toc357439289"/>
      <w:bookmarkStart w:id="2250" w:name="_Toc356824315"/>
      <w:bookmarkStart w:id="2251" w:name="_Toc356148116"/>
      <w:bookmarkStart w:id="2252" w:name="_Toc348629435"/>
      <w:bookmarkStart w:id="2253" w:name="_Toc351367662"/>
      <w:bookmarkStart w:id="2254" w:name="_Toc378026234"/>
      <w:r w:rsidRPr="00564A49">
        <w:rPr>
          <w:lang w:val="en-CA"/>
        </w:rPr>
        <w:t>Normative references</w:t>
      </w:r>
      <w:bookmarkEnd w:id="2249"/>
      <w:bookmarkEnd w:id="2250"/>
      <w:bookmarkEnd w:id="2251"/>
      <w:bookmarkEnd w:id="2252"/>
      <w:bookmarkEnd w:id="2253"/>
      <w:bookmarkEnd w:id="2254"/>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255" w:name="_Toc357439290"/>
      <w:bookmarkStart w:id="2256" w:name="_Toc356824316"/>
      <w:bookmarkStart w:id="2257" w:name="_Toc356148117"/>
      <w:bookmarkStart w:id="2258" w:name="_Toc348629436"/>
      <w:bookmarkStart w:id="2259" w:name="_Toc351367663"/>
      <w:bookmarkStart w:id="2260" w:name="_Toc378026235"/>
      <w:r w:rsidRPr="00564A49">
        <w:rPr>
          <w:lang w:val="en-CA"/>
        </w:rPr>
        <w:t>Definitions</w:t>
      </w:r>
      <w:bookmarkEnd w:id="2255"/>
      <w:bookmarkEnd w:id="2256"/>
      <w:bookmarkEnd w:id="2257"/>
      <w:bookmarkEnd w:id="2258"/>
      <w:bookmarkEnd w:id="2259"/>
      <w:bookmarkEnd w:id="2260"/>
    </w:p>
    <w:p w:rsidR="001A5CE9" w:rsidRPr="00564A49" w:rsidRDefault="001A5CE9" w:rsidP="001A5CE9">
      <w:pPr>
        <w:pStyle w:val="3N"/>
        <w:rPr>
          <w:lang w:val="en-CA"/>
        </w:rPr>
      </w:pPr>
      <w:bookmarkStart w:id="2261" w:name="_Toc357439291"/>
      <w:bookmarkStart w:id="2262" w:name="_Toc356824317"/>
      <w:bookmarkStart w:id="2263" w:name="_Toc356148118"/>
      <w:bookmarkStart w:id="2264" w:name="_Toc348629437"/>
      <w:bookmarkStart w:id="2265"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266" w:name="_Toc378026236"/>
      <w:r w:rsidRPr="00564A49">
        <w:rPr>
          <w:lang w:val="en-CA"/>
        </w:rPr>
        <w:t>Abbreviations</w:t>
      </w:r>
      <w:bookmarkEnd w:id="2261"/>
      <w:bookmarkEnd w:id="2262"/>
      <w:bookmarkEnd w:id="2263"/>
      <w:bookmarkEnd w:id="2264"/>
      <w:bookmarkEnd w:id="2265"/>
      <w:bookmarkEnd w:id="2266"/>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267" w:name="_Toc357439292"/>
      <w:bookmarkStart w:id="2268" w:name="_Toc356824318"/>
      <w:bookmarkStart w:id="2269" w:name="_Toc356148119"/>
      <w:bookmarkStart w:id="2270" w:name="_Toc348629438"/>
      <w:bookmarkStart w:id="2271" w:name="_Toc351367665"/>
      <w:bookmarkStart w:id="2272" w:name="_Toc378026237"/>
      <w:r w:rsidRPr="00564A49">
        <w:rPr>
          <w:lang w:val="en-CA"/>
        </w:rPr>
        <w:t>Conventions</w:t>
      </w:r>
      <w:bookmarkEnd w:id="2267"/>
      <w:bookmarkEnd w:id="2268"/>
      <w:bookmarkEnd w:id="2269"/>
      <w:bookmarkEnd w:id="2270"/>
      <w:bookmarkEnd w:id="2271"/>
      <w:bookmarkEnd w:id="2272"/>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273" w:name="_Toc357439293"/>
      <w:bookmarkStart w:id="2274" w:name="_Toc356824319"/>
      <w:bookmarkStart w:id="2275" w:name="_Toc356148120"/>
      <w:bookmarkStart w:id="2276" w:name="_Toc348629439"/>
      <w:bookmarkStart w:id="2277" w:name="_Toc351367666"/>
      <w:bookmarkStart w:id="2278" w:name="_Toc378026238"/>
      <w:r w:rsidRPr="00564A49">
        <w:rPr>
          <w:lang w:val="en-CA"/>
        </w:rPr>
        <w:t>Source, coded, decoded and output data formats, scanning processes, and neighbouring relationships</w:t>
      </w:r>
      <w:bookmarkEnd w:id="2273"/>
      <w:bookmarkEnd w:id="2274"/>
      <w:bookmarkEnd w:id="2275"/>
      <w:bookmarkEnd w:id="2276"/>
      <w:bookmarkEnd w:id="2277"/>
      <w:bookmarkEnd w:id="2278"/>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279" w:name="_Ref364437398"/>
      <w:bookmarkStart w:id="2280" w:name="_Toc378026239"/>
      <w:r w:rsidRPr="00564A49">
        <w:t>Derivation process for reference layer sample location</w:t>
      </w:r>
      <w:bookmarkEnd w:id="2279"/>
      <w:bookmarkEnd w:id="2280"/>
    </w:p>
    <w:p w:rsidR="003363C8" w:rsidRPr="00564A49" w:rsidRDefault="003363C8" w:rsidP="000B69FD">
      <w:pPr>
        <w:pStyle w:val="3N"/>
        <w:rPr>
          <w:noProof/>
        </w:rPr>
      </w:pPr>
      <w:bookmarkStart w:id="2281" w:name="_Toc357439294"/>
      <w:bookmarkStart w:id="2282"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283" w:name="_Toc351667785"/>
      <w:bookmarkStart w:id="2284" w:name="_Ref351668463"/>
      <w:bookmarkStart w:id="2285" w:name="_Ref351668475"/>
      <w:bookmarkStart w:id="2286" w:name="_Ref364437312"/>
      <w:bookmarkStart w:id="2287" w:name="_Ref364437331"/>
      <w:bookmarkStart w:id="2288" w:name="_Toc378026240"/>
      <w:r w:rsidRPr="00564A49">
        <w:t>Derivation process for reference layer sample location used in resampling</w:t>
      </w:r>
      <w:bookmarkEnd w:id="2283"/>
      <w:bookmarkEnd w:id="2284"/>
      <w:bookmarkEnd w:id="2285"/>
      <w:bookmarkEnd w:id="2286"/>
      <w:bookmarkEnd w:id="2287"/>
      <w:bookmarkEnd w:id="2288"/>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289" w:name="_Toc356148121"/>
      <w:bookmarkStart w:id="2290" w:name="_Toc348629440"/>
      <w:bookmarkStart w:id="2291" w:name="_Toc351367667"/>
      <w:bookmarkStart w:id="2292" w:name="_Toc378026241"/>
      <w:r w:rsidRPr="00564A49">
        <w:rPr>
          <w:sz w:val="20"/>
          <w:lang w:val="en-CA"/>
        </w:rPr>
        <w:t>Syntax and semantics</w:t>
      </w:r>
      <w:bookmarkEnd w:id="2281"/>
      <w:bookmarkEnd w:id="2282"/>
      <w:bookmarkEnd w:id="2289"/>
      <w:bookmarkEnd w:id="2290"/>
      <w:bookmarkEnd w:id="2291"/>
      <w:bookmarkEnd w:id="2292"/>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293" w:name="_Toc351057968"/>
      <w:bookmarkStart w:id="2294" w:name="_Toc351335564"/>
      <w:bookmarkStart w:id="2295" w:name="_Toc351057980"/>
      <w:bookmarkStart w:id="2296" w:name="_Toc351335576"/>
      <w:bookmarkStart w:id="2297" w:name="_Toc357439316"/>
      <w:bookmarkStart w:id="2298" w:name="_Toc356824342"/>
      <w:bookmarkStart w:id="2299" w:name="_Toc356148143"/>
      <w:bookmarkStart w:id="2300" w:name="_Toc348629460"/>
      <w:bookmarkStart w:id="2301" w:name="_Toc351367691"/>
      <w:bookmarkStart w:id="2302" w:name="_Toc378026242"/>
      <w:bookmarkEnd w:id="2293"/>
      <w:bookmarkEnd w:id="2294"/>
      <w:bookmarkEnd w:id="2295"/>
      <w:bookmarkEnd w:id="2296"/>
      <w:r w:rsidRPr="00564A49">
        <w:rPr>
          <w:lang w:val="en-CA"/>
        </w:rPr>
        <w:t>Decoding process</w:t>
      </w:r>
      <w:r w:rsidR="00665193" w:rsidRPr="00564A49">
        <w:rPr>
          <w:lang w:val="en-CA"/>
        </w:rPr>
        <w:t>es</w:t>
      </w:r>
      <w:bookmarkEnd w:id="2297"/>
      <w:bookmarkEnd w:id="2298"/>
      <w:bookmarkEnd w:id="2299"/>
      <w:bookmarkEnd w:id="2300"/>
      <w:bookmarkEnd w:id="2301"/>
      <w:bookmarkEnd w:id="2302"/>
    </w:p>
    <w:p w:rsidR="009B75C0" w:rsidRPr="00564A49" w:rsidRDefault="00A77488" w:rsidP="008557C3">
      <w:pPr>
        <w:pStyle w:val="Annex3"/>
        <w:numPr>
          <w:ilvl w:val="2"/>
          <w:numId w:val="37"/>
        </w:numPr>
        <w:tabs>
          <w:tab w:val="clear" w:pos="1440"/>
        </w:tabs>
        <w:textAlignment w:val="auto"/>
        <w:rPr>
          <w:noProof/>
        </w:rPr>
      </w:pPr>
      <w:bookmarkStart w:id="2303" w:name="_Toc347485200"/>
      <w:bookmarkStart w:id="2304" w:name="_Toc348629495"/>
      <w:bookmarkStart w:id="2305" w:name="_Toc348630649"/>
      <w:bookmarkStart w:id="2306" w:name="_Toc348631607"/>
      <w:bookmarkStart w:id="2307" w:name="_Toc348631886"/>
      <w:bookmarkStart w:id="2308" w:name="_Toc348632154"/>
      <w:bookmarkStart w:id="2309" w:name="_Toc348632894"/>
      <w:bookmarkStart w:id="2310" w:name="_Toc348633151"/>
      <w:bookmarkStart w:id="2311" w:name="_Toc351667809"/>
      <w:bookmarkStart w:id="2312" w:name="_Toc378026243"/>
      <w:bookmarkStart w:id="2313" w:name="_Ref346393708"/>
      <w:bookmarkStart w:id="2314" w:name="_Ref351062399"/>
      <w:bookmarkStart w:id="2315" w:name="_Toc357439317"/>
      <w:bookmarkStart w:id="2316" w:name="_Toc356824343"/>
      <w:bookmarkStart w:id="2317" w:name="_Toc356148144"/>
      <w:bookmarkStart w:id="2318" w:name="_Toc348629461"/>
      <w:bookmarkStart w:id="2319" w:name="_Toc351367692"/>
      <w:r w:rsidRPr="00564A49">
        <w:rPr>
          <w:noProof/>
        </w:rPr>
        <w:t>General</w:t>
      </w:r>
      <w:r w:rsidR="009B75C0" w:rsidRPr="00564A49">
        <w:rPr>
          <w:noProof/>
        </w:rPr>
        <w:t xml:space="preserve"> decoding process</w:t>
      </w:r>
      <w:bookmarkEnd w:id="2303"/>
      <w:bookmarkEnd w:id="2304"/>
      <w:bookmarkEnd w:id="2305"/>
      <w:bookmarkEnd w:id="2306"/>
      <w:bookmarkEnd w:id="2307"/>
      <w:bookmarkEnd w:id="2308"/>
      <w:bookmarkEnd w:id="2309"/>
      <w:bookmarkEnd w:id="2310"/>
      <w:bookmarkEnd w:id="2311"/>
      <w:bookmarkEnd w:id="2312"/>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320" w:name="_Ref373775286"/>
      <w:bookmarkStart w:id="2321" w:name="_Toc378026244"/>
      <w:r w:rsidRPr="00564A49">
        <w:t>D</w:t>
      </w:r>
      <w:r w:rsidR="00665193" w:rsidRPr="00564A49">
        <w:t>ecoding</w:t>
      </w:r>
      <w:r w:rsidR="00944988" w:rsidRPr="00564A49">
        <w:t xml:space="preserve"> process</w:t>
      </w:r>
      <w:bookmarkEnd w:id="2313"/>
      <w:r w:rsidRPr="00564A49">
        <w:t xml:space="preserve"> for a coded picture with nuh_layer_id greater than 0</w:t>
      </w:r>
      <w:bookmarkEnd w:id="2314"/>
      <w:bookmarkEnd w:id="2315"/>
      <w:bookmarkEnd w:id="2316"/>
      <w:bookmarkEnd w:id="2317"/>
      <w:bookmarkEnd w:id="2318"/>
      <w:bookmarkEnd w:id="2319"/>
      <w:bookmarkEnd w:id="2320"/>
      <w:bookmarkEnd w:id="2321"/>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322" w:name="_Toc351335582"/>
      <w:bookmarkStart w:id="2323" w:name="_Ref346526853"/>
      <w:bookmarkStart w:id="2324" w:name="_Toc357439318"/>
      <w:bookmarkStart w:id="2325" w:name="_Toc356824344"/>
      <w:bookmarkStart w:id="2326" w:name="_Toc356148145"/>
      <w:bookmarkStart w:id="2327" w:name="_Toc348629462"/>
      <w:bookmarkStart w:id="2328" w:name="_Toc351367693"/>
      <w:bookmarkStart w:id="2329" w:name="_Toc378026245"/>
      <w:bookmarkStart w:id="2330" w:name="_Ref346440968"/>
      <w:bookmarkEnd w:id="2322"/>
      <w:r w:rsidRPr="00564A49">
        <w:t>Decoding process for inter-layer reference picture set</w:t>
      </w:r>
      <w:bookmarkEnd w:id="2323"/>
      <w:bookmarkEnd w:id="2324"/>
      <w:bookmarkEnd w:id="2325"/>
      <w:bookmarkEnd w:id="2326"/>
      <w:bookmarkEnd w:id="2327"/>
      <w:bookmarkEnd w:id="2328"/>
      <w:bookmarkEnd w:id="2329"/>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331" w:name="_Ref346872782"/>
      <w:bookmarkStart w:id="2332"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333" w:name="_Ref355956155"/>
      <w:bookmarkStart w:id="2334" w:name="_Toc357439319"/>
      <w:bookmarkStart w:id="2335" w:name="_Toc356824345"/>
      <w:bookmarkStart w:id="2336" w:name="_Toc356148146"/>
      <w:bookmarkStart w:id="2337" w:name="_Toc348629463"/>
      <w:bookmarkStart w:id="2338" w:name="_Toc351367694"/>
      <w:bookmarkStart w:id="2339" w:name="_Toc378026246"/>
      <w:r w:rsidRPr="00564A49">
        <w:t>Marking</w:t>
      </w:r>
      <w:r w:rsidR="00153FC4" w:rsidRPr="00564A49">
        <w:t xml:space="preserve"> process for ending the decoding of a coded picture with nuh_layer_id greater than 0</w:t>
      </w:r>
      <w:bookmarkEnd w:id="2331"/>
      <w:bookmarkEnd w:id="2333"/>
      <w:bookmarkEnd w:id="2334"/>
      <w:bookmarkEnd w:id="2335"/>
      <w:bookmarkEnd w:id="2336"/>
      <w:bookmarkEnd w:id="2337"/>
      <w:bookmarkEnd w:id="2338"/>
      <w:bookmarkEnd w:id="2339"/>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340" w:name="_Ref371062231"/>
      <w:bookmarkStart w:id="2341" w:name="_Ref371062289"/>
      <w:bookmarkStart w:id="2342" w:name="_Ref371062302"/>
      <w:bookmarkStart w:id="2343" w:name="_Ref371072921"/>
      <w:bookmarkStart w:id="2344" w:name="_Toc378026247"/>
      <w:bookmarkStart w:id="2345" w:name="_Toc357439320"/>
      <w:bookmarkStart w:id="2346" w:name="_Toc356824346"/>
      <w:r w:rsidRPr="00564A49">
        <w:t>Resampling process for inter</w:t>
      </w:r>
      <w:r w:rsidR="00764BB2" w:rsidRPr="00564A49">
        <w:t>-</w:t>
      </w:r>
      <w:r w:rsidRPr="00564A49">
        <w:t>layer reference pictures</w:t>
      </w:r>
      <w:bookmarkEnd w:id="2340"/>
      <w:bookmarkEnd w:id="2341"/>
      <w:bookmarkEnd w:id="2342"/>
      <w:bookmarkEnd w:id="2343"/>
      <w:bookmarkEnd w:id="2344"/>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347" w:name="_Ref348598889"/>
      <w:r w:rsidRPr="00564A49">
        <w:t>Resampling process of picture sample values</w:t>
      </w:r>
      <w:bookmarkEnd w:id="2347"/>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348" w:name="_Ref348598872"/>
      <w:r w:rsidRPr="00564A49">
        <w:t>Resampling process of luma sample values</w:t>
      </w:r>
      <w:bookmarkEnd w:id="2348"/>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349" w:name="_Ref348037885"/>
      <w:r w:rsidRPr="00564A49">
        <w:t>Resampling process of chroma sample values</w:t>
      </w:r>
      <w:bookmarkEnd w:id="2349"/>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350" w:name="_Ref347127882"/>
      <w:r w:rsidRPr="00564A49">
        <w:rPr>
          <w:noProof/>
          <w:lang w:eastAsia="ko-KR"/>
        </w:rPr>
        <w:t>Luma sample interpolation process</w:t>
      </w:r>
      <w:bookmarkEnd w:id="2350"/>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351" w:name="_Ref351654170"/>
      <w:bookmarkStart w:id="2352" w:name="_Ref351655790"/>
      <w:r w:rsidRPr="00564A49">
        <w:t>Table </w:t>
      </w:r>
      <w:r w:rsidR="00E907A9" w:rsidRPr="00564A49">
        <w:t>H</w:t>
      </w:r>
      <w:r w:rsidRPr="00564A49">
        <w:noBreakHyphen/>
      </w:r>
      <w:bookmarkEnd w:id="2351"/>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352"/>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353" w:name="_Ref347151884"/>
      <w:r w:rsidRPr="00564A49">
        <w:rPr>
          <w:noProof/>
          <w:lang w:eastAsia="ko-KR"/>
        </w:rPr>
        <w:t>Chroma sample interpolation process</w:t>
      </w:r>
      <w:bookmarkEnd w:id="2353"/>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354"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354"/>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355" w:name="_Ref364437164"/>
      <w:r w:rsidRPr="00564A49">
        <w:t>Resampling process of picture motion field</w:t>
      </w:r>
      <w:bookmarkEnd w:id="2355"/>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356" w:name="_Ref348599073"/>
      <w:r w:rsidRPr="00564A49">
        <w:rPr>
          <w:noProof/>
        </w:rPr>
        <w:lastRenderedPageBreak/>
        <w:t>Derivation process for inter layer motion</w:t>
      </w:r>
      <w:bookmarkEnd w:id="2356"/>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357" w:name="_Toc356148147"/>
      <w:bookmarkStart w:id="2358" w:name="_Toc348629464"/>
      <w:bookmarkStart w:id="2359" w:name="_Toc351367695"/>
      <w:bookmarkStart w:id="2360" w:name="_Toc378026248"/>
      <w:r w:rsidRPr="00564A49">
        <w:rPr>
          <w:lang w:val="en-CA"/>
        </w:rPr>
        <w:t>NAL unit decoding process</w:t>
      </w:r>
      <w:bookmarkEnd w:id="2345"/>
      <w:bookmarkEnd w:id="2346"/>
      <w:bookmarkEnd w:id="2357"/>
      <w:bookmarkEnd w:id="2358"/>
      <w:bookmarkEnd w:id="2359"/>
      <w:bookmarkEnd w:id="2360"/>
    </w:p>
    <w:p w:rsidR="000D0D3F" w:rsidRPr="00564A49" w:rsidRDefault="000D0D3F" w:rsidP="000D0D3F">
      <w:pPr>
        <w:rPr>
          <w:lang w:val="en-CA"/>
        </w:rPr>
      </w:pPr>
      <w:bookmarkStart w:id="2361" w:name="_Ref351062409"/>
      <w:bookmarkStart w:id="2362" w:name="_Toc357439321"/>
      <w:bookmarkStart w:id="2363" w:name="_Toc356824347"/>
      <w:bookmarkStart w:id="2364" w:name="_Toc356148148"/>
      <w:bookmarkStart w:id="2365" w:name="_Toc348629466"/>
      <w:bookmarkStart w:id="2366" w:name="_Toc351367696"/>
      <w:bookmarkEnd w:id="2330"/>
      <w:bookmarkEnd w:id="2332"/>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2367" w:name="_Toc378026249"/>
      <w:r w:rsidRPr="00564A49">
        <w:rPr>
          <w:lang w:val="en-CA"/>
        </w:rPr>
        <w:t>S</w:t>
      </w:r>
      <w:r w:rsidR="00944988" w:rsidRPr="00564A49">
        <w:rPr>
          <w:lang w:val="en-CA"/>
        </w:rPr>
        <w:t>lice decoding processes</w:t>
      </w:r>
      <w:bookmarkEnd w:id="2361"/>
      <w:bookmarkEnd w:id="2362"/>
      <w:bookmarkEnd w:id="2363"/>
      <w:bookmarkEnd w:id="2364"/>
      <w:bookmarkEnd w:id="2365"/>
      <w:bookmarkEnd w:id="2366"/>
      <w:bookmarkEnd w:id="2367"/>
    </w:p>
    <w:p w:rsidR="00D44B28" w:rsidRPr="00564A49" w:rsidRDefault="00D44B28" w:rsidP="008557C3">
      <w:pPr>
        <w:pStyle w:val="3H2"/>
        <w:keepLines w:val="0"/>
        <w:numPr>
          <w:ilvl w:val="3"/>
          <w:numId w:val="37"/>
        </w:numPr>
        <w:tabs>
          <w:tab w:val="num" w:pos="1134"/>
        </w:tabs>
        <w:ind w:left="1134" w:hanging="1134"/>
        <w:rPr>
          <w:lang w:val="en-US"/>
        </w:rPr>
      </w:pPr>
      <w:bookmarkStart w:id="2368" w:name="_Toc363646430"/>
      <w:bookmarkStart w:id="2369" w:name="_Toc378026250"/>
      <w:r w:rsidRPr="00564A49">
        <w:rPr>
          <w:lang w:val="en-US"/>
        </w:rPr>
        <w:t>Decoding process for picture order count</w:t>
      </w:r>
      <w:bookmarkEnd w:id="2368"/>
      <w:bookmarkEnd w:id="2369"/>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370" w:name="_Toc350926544"/>
      <w:bookmarkStart w:id="2371" w:name="_Toc363646431"/>
      <w:bookmarkStart w:id="2372" w:name="_Toc378026251"/>
      <w:r w:rsidRPr="00564A49">
        <w:rPr>
          <w:lang w:val="en-US"/>
        </w:rPr>
        <w:t>Decoding process for reference picture set</w:t>
      </w:r>
      <w:bookmarkEnd w:id="2370"/>
      <w:bookmarkEnd w:id="2371"/>
      <w:bookmarkEnd w:id="2372"/>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373" w:name="_Toc363646432"/>
      <w:bookmarkStart w:id="2374" w:name="_Toc378026252"/>
      <w:r w:rsidRPr="00564A49">
        <w:rPr>
          <w:lang w:val="en-US"/>
        </w:rPr>
        <w:t>Decoding process for generating unavailable reference pictures</w:t>
      </w:r>
      <w:bookmarkEnd w:id="2373"/>
      <w:bookmarkEnd w:id="2374"/>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375" w:name="_Ref361089034"/>
      <w:bookmarkStart w:id="2376" w:name="_Toc363646433"/>
      <w:bookmarkStart w:id="2377" w:name="_Toc378026253"/>
      <w:r w:rsidRPr="00564A49">
        <w:rPr>
          <w:lang w:val="en-US"/>
        </w:rPr>
        <w:t>Decoding process for reference picture lists construction</w:t>
      </w:r>
      <w:bookmarkEnd w:id="2375"/>
      <w:bookmarkEnd w:id="2376"/>
      <w:bookmarkEnd w:id="2377"/>
    </w:p>
    <w:p w:rsidR="003508F4" w:rsidRPr="00564A49" w:rsidRDefault="003508F4" w:rsidP="00D44B28">
      <w:pPr>
        <w:keepNext/>
        <w:keepLines/>
        <w:rPr>
          <w:lang w:val="en-US"/>
        </w:rPr>
      </w:pPr>
      <w:bookmarkStart w:id="2378" w:name="_Toc360899811"/>
      <w:bookmarkStart w:id="2379" w:name="_Toc360900055"/>
      <w:bookmarkStart w:id="2380" w:name="_Toc361055005"/>
      <w:bookmarkStart w:id="2381" w:name="_Toc361058682"/>
      <w:bookmarkStart w:id="2382" w:name="_Toc361058839"/>
      <w:bookmarkStart w:id="2383" w:name="_Toc361058985"/>
      <w:bookmarkStart w:id="2384" w:name="_Toc361059130"/>
      <w:bookmarkStart w:id="2385" w:name="_Toc361059340"/>
      <w:bookmarkStart w:id="2386" w:name="_Toc361059486"/>
      <w:bookmarkStart w:id="2387" w:name="_Toc361059632"/>
      <w:bookmarkStart w:id="2388" w:name="_Toc361059778"/>
      <w:bookmarkStart w:id="2389" w:name="_Toc361063269"/>
      <w:bookmarkStart w:id="2390" w:name="_Toc361063417"/>
      <w:bookmarkStart w:id="2391" w:name="_Toc361063563"/>
      <w:bookmarkStart w:id="2392" w:name="_Toc361063713"/>
      <w:bookmarkStart w:id="2393" w:name="_Toc361063859"/>
      <w:bookmarkStart w:id="2394" w:name="_Toc361064005"/>
      <w:bookmarkStart w:id="2395" w:name="_Toc361064152"/>
      <w:bookmarkStart w:id="2396" w:name="_Toc361066251"/>
      <w:bookmarkStart w:id="2397" w:name="_Toc361066397"/>
      <w:bookmarkStart w:id="2398" w:name="_Toc361066544"/>
      <w:bookmarkStart w:id="2399" w:name="_Toc361066690"/>
      <w:bookmarkStart w:id="2400" w:name="_Toc361066835"/>
      <w:bookmarkStart w:id="2401" w:name="_Toc361154682"/>
      <w:bookmarkStart w:id="2402" w:name="_Toc360899817"/>
      <w:bookmarkStart w:id="2403" w:name="_Toc360900061"/>
      <w:bookmarkStart w:id="2404" w:name="_Toc361055011"/>
      <w:bookmarkStart w:id="2405" w:name="_Toc361058688"/>
      <w:bookmarkStart w:id="2406" w:name="_Toc361058845"/>
      <w:bookmarkStart w:id="2407" w:name="_Toc361058991"/>
      <w:bookmarkStart w:id="2408" w:name="_Toc361059136"/>
      <w:bookmarkStart w:id="2409" w:name="_Toc361059346"/>
      <w:bookmarkStart w:id="2410" w:name="_Toc361059492"/>
      <w:bookmarkStart w:id="2411" w:name="_Toc361059638"/>
      <w:bookmarkStart w:id="2412" w:name="_Toc361059784"/>
      <w:bookmarkStart w:id="2413" w:name="_Toc361063275"/>
      <w:bookmarkStart w:id="2414" w:name="_Toc361063423"/>
      <w:bookmarkStart w:id="2415" w:name="_Toc361063569"/>
      <w:bookmarkStart w:id="2416" w:name="_Toc361063719"/>
      <w:bookmarkStart w:id="2417" w:name="_Toc361063865"/>
      <w:bookmarkStart w:id="2418" w:name="_Toc361064011"/>
      <w:bookmarkStart w:id="2419" w:name="_Toc361064158"/>
      <w:bookmarkStart w:id="2420" w:name="_Toc361066257"/>
      <w:bookmarkStart w:id="2421" w:name="_Toc361066403"/>
      <w:bookmarkStart w:id="2422" w:name="_Toc361066550"/>
      <w:bookmarkStart w:id="2423" w:name="_Toc361066696"/>
      <w:bookmarkStart w:id="2424" w:name="_Toc361066841"/>
      <w:bookmarkStart w:id="2425" w:name="_Toc361154688"/>
      <w:bookmarkStart w:id="2426" w:name="_Toc360899818"/>
      <w:bookmarkStart w:id="2427" w:name="_Toc360900062"/>
      <w:bookmarkStart w:id="2428" w:name="_Toc361055012"/>
      <w:bookmarkStart w:id="2429" w:name="_Toc361058689"/>
      <w:bookmarkStart w:id="2430" w:name="_Toc361058846"/>
      <w:bookmarkStart w:id="2431" w:name="_Toc361058992"/>
      <w:bookmarkStart w:id="2432" w:name="_Toc361059137"/>
      <w:bookmarkStart w:id="2433" w:name="_Toc361059347"/>
      <w:bookmarkStart w:id="2434" w:name="_Toc361059493"/>
      <w:bookmarkStart w:id="2435" w:name="_Toc361059639"/>
      <w:bookmarkStart w:id="2436" w:name="_Toc361059785"/>
      <w:bookmarkStart w:id="2437" w:name="_Toc361063276"/>
      <w:bookmarkStart w:id="2438" w:name="_Toc361063424"/>
      <w:bookmarkStart w:id="2439" w:name="_Toc361063570"/>
      <w:bookmarkStart w:id="2440" w:name="_Toc361063720"/>
      <w:bookmarkStart w:id="2441" w:name="_Toc361063866"/>
      <w:bookmarkStart w:id="2442" w:name="_Toc361064012"/>
      <w:bookmarkStart w:id="2443" w:name="_Toc361064159"/>
      <w:bookmarkStart w:id="2444" w:name="_Toc361066258"/>
      <w:bookmarkStart w:id="2445" w:name="_Toc361066404"/>
      <w:bookmarkStart w:id="2446" w:name="_Toc361066551"/>
      <w:bookmarkStart w:id="2447" w:name="_Toc361066697"/>
      <w:bookmarkStart w:id="2448" w:name="_Toc361066842"/>
      <w:bookmarkStart w:id="2449" w:name="_Toc361154689"/>
      <w:bookmarkStart w:id="2450" w:name="_Toc360899821"/>
      <w:bookmarkStart w:id="2451" w:name="_Toc360900065"/>
      <w:bookmarkStart w:id="2452" w:name="_Toc361055015"/>
      <w:bookmarkStart w:id="2453" w:name="_Toc361058692"/>
      <w:bookmarkStart w:id="2454" w:name="_Toc361058849"/>
      <w:bookmarkStart w:id="2455" w:name="_Toc361058995"/>
      <w:bookmarkStart w:id="2456" w:name="_Toc361059140"/>
      <w:bookmarkStart w:id="2457" w:name="_Toc361059350"/>
      <w:bookmarkStart w:id="2458" w:name="_Toc361059496"/>
      <w:bookmarkStart w:id="2459" w:name="_Toc361059642"/>
      <w:bookmarkStart w:id="2460" w:name="_Toc361059788"/>
      <w:bookmarkStart w:id="2461" w:name="_Toc361063279"/>
      <w:bookmarkStart w:id="2462" w:name="_Toc361063427"/>
      <w:bookmarkStart w:id="2463" w:name="_Toc361063573"/>
      <w:bookmarkStart w:id="2464" w:name="_Toc361063723"/>
      <w:bookmarkStart w:id="2465" w:name="_Toc361063869"/>
      <w:bookmarkStart w:id="2466" w:name="_Toc361064015"/>
      <w:bookmarkStart w:id="2467" w:name="_Toc361064162"/>
      <w:bookmarkStart w:id="2468" w:name="_Toc361066261"/>
      <w:bookmarkStart w:id="2469" w:name="_Toc361066407"/>
      <w:bookmarkStart w:id="2470" w:name="_Toc361066554"/>
      <w:bookmarkStart w:id="2471" w:name="_Toc361066700"/>
      <w:bookmarkStart w:id="2472" w:name="_Toc361066845"/>
      <w:bookmarkStart w:id="2473" w:name="_Toc361154692"/>
      <w:bookmarkStart w:id="2474" w:name="_Toc360899823"/>
      <w:bookmarkStart w:id="2475" w:name="_Toc360900067"/>
      <w:bookmarkStart w:id="2476" w:name="_Toc361055017"/>
      <w:bookmarkStart w:id="2477" w:name="_Toc361058694"/>
      <w:bookmarkStart w:id="2478" w:name="_Toc361058851"/>
      <w:bookmarkStart w:id="2479" w:name="_Toc361058997"/>
      <w:bookmarkStart w:id="2480" w:name="_Toc361059142"/>
      <w:bookmarkStart w:id="2481" w:name="_Toc361059352"/>
      <w:bookmarkStart w:id="2482" w:name="_Toc361059498"/>
      <w:bookmarkStart w:id="2483" w:name="_Toc361059644"/>
      <w:bookmarkStart w:id="2484" w:name="_Toc361059790"/>
      <w:bookmarkStart w:id="2485" w:name="_Toc361063281"/>
      <w:bookmarkStart w:id="2486" w:name="_Toc361063429"/>
      <w:bookmarkStart w:id="2487" w:name="_Toc361063575"/>
      <w:bookmarkStart w:id="2488" w:name="_Toc361063725"/>
      <w:bookmarkStart w:id="2489" w:name="_Toc361063871"/>
      <w:bookmarkStart w:id="2490" w:name="_Toc361064017"/>
      <w:bookmarkStart w:id="2491" w:name="_Toc361064164"/>
      <w:bookmarkStart w:id="2492" w:name="_Toc361066263"/>
      <w:bookmarkStart w:id="2493" w:name="_Toc361066409"/>
      <w:bookmarkStart w:id="2494" w:name="_Toc361066556"/>
      <w:bookmarkStart w:id="2495" w:name="_Toc361066702"/>
      <w:bookmarkStart w:id="2496" w:name="_Toc361066847"/>
      <w:bookmarkStart w:id="2497" w:name="_Toc361154694"/>
      <w:bookmarkStart w:id="2498" w:name="_Toc360899825"/>
      <w:bookmarkStart w:id="2499" w:name="_Toc360900069"/>
      <w:bookmarkStart w:id="2500" w:name="_Toc361055019"/>
      <w:bookmarkStart w:id="2501" w:name="_Toc361058696"/>
      <w:bookmarkStart w:id="2502" w:name="_Toc361058853"/>
      <w:bookmarkStart w:id="2503" w:name="_Toc361058999"/>
      <w:bookmarkStart w:id="2504" w:name="_Toc361059144"/>
      <w:bookmarkStart w:id="2505" w:name="_Toc361059354"/>
      <w:bookmarkStart w:id="2506" w:name="_Toc361059500"/>
      <w:bookmarkStart w:id="2507" w:name="_Toc361059646"/>
      <w:bookmarkStart w:id="2508" w:name="_Toc361059792"/>
      <w:bookmarkStart w:id="2509" w:name="_Toc361063283"/>
      <w:bookmarkStart w:id="2510" w:name="_Toc361063431"/>
      <w:bookmarkStart w:id="2511" w:name="_Toc361063577"/>
      <w:bookmarkStart w:id="2512" w:name="_Toc361063727"/>
      <w:bookmarkStart w:id="2513" w:name="_Toc361063873"/>
      <w:bookmarkStart w:id="2514" w:name="_Toc361064019"/>
      <w:bookmarkStart w:id="2515" w:name="_Toc361064166"/>
      <w:bookmarkStart w:id="2516" w:name="_Toc361066265"/>
      <w:bookmarkStart w:id="2517" w:name="_Toc361066411"/>
      <w:bookmarkStart w:id="2518" w:name="_Toc361066558"/>
      <w:bookmarkStart w:id="2519" w:name="_Toc361066704"/>
      <w:bookmarkStart w:id="2520" w:name="_Toc361066849"/>
      <w:bookmarkStart w:id="2521" w:name="_Toc361154696"/>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522" w:name="_Toc357439326"/>
      <w:bookmarkStart w:id="2523" w:name="_Toc356824352"/>
      <w:bookmarkStart w:id="2524" w:name="_Toc356148153"/>
      <w:bookmarkStart w:id="2525" w:name="_Toc348629471"/>
      <w:bookmarkStart w:id="2526" w:name="_Toc351367701"/>
      <w:bookmarkStart w:id="2527" w:name="_Ref364437014"/>
      <w:bookmarkStart w:id="2528" w:name="_Toc378026254"/>
      <w:r w:rsidRPr="00564A49">
        <w:rPr>
          <w:lang w:val="en-CA"/>
        </w:rPr>
        <w:t>Decoding process for coding units coded in intra prediction mode</w:t>
      </w:r>
      <w:bookmarkEnd w:id="2522"/>
      <w:bookmarkEnd w:id="2523"/>
      <w:bookmarkEnd w:id="2524"/>
      <w:bookmarkEnd w:id="2525"/>
      <w:bookmarkEnd w:id="2526"/>
      <w:bookmarkEnd w:id="2527"/>
      <w:bookmarkEnd w:id="2528"/>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529" w:name="_Toc357439327"/>
      <w:bookmarkStart w:id="2530" w:name="_Toc356824353"/>
      <w:bookmarkStart w:id="2531" w:name="_Toc356148154"/>
      <w:bookmarkStart w:id="2532" w:name="_Toc348629472"/>
      <w:bookmarkStart w:id="2533" w:name="_Toc351367702"/>
      <w:bookmarkStart w:id="2534" w:name="_Ref364437022"/>
      <w:bookmarkStart w:id="2535" w:name="_Toc378026255"/>
      <w:r w:rsidRPr="00564A49">
        <w:rPr>
          <w:lang w:val="en-CA"/>
        </w:rPr>
        <w:t>Decoding process for coding units coded in inter prediction mode</w:t>
      </w:r>
      <w:bookmarkEnd w:id="2529"/>
      <w:bookmarkEnd w:id="2530"/>
      <w:bookmarkEnd w:id="2531"/>
      <w:bookmarkEnd w:id="2532"/>
      <w:bookmarkEnd w:id="2533"/>
      <w:bookmarkEnd w:id="2534"/>
      <w:bookmarkEnd w:id="2535"/>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536" w:name="_Toc357439328"/>
      <w:bookmarkStart w:id="2537" w:name="_Toc356824354"/>
      <w:bookmarkStart w:id="2538" w:name="_Toc356148155"/>
      <w:bookmarkStart w:id="2539" w:name="_Toc348629473"/>
      <w:bookmarkStart w:id="2540" w:name="_Toc351367703"/>
      <w:bookmarkStart w:id="2541" w:name="_Ref364437029"/>
      <w:bookmarkStart w:id="2542" w:name="_Toc378026256"/>
      <w:r w:rsidRPr="00564A49">
        <w:rPr>
          <w:lang w:val="en-CA"/>
        </w:rPr>
        <w:t>Scaling, transformation and array construction process prior to deblocking filter process</w:t>
      </w:r>
      <w:bookmarkEnd w:id="2536"/>
      <w:bookmarkEnd w:id="2537"/>
      <w:bookmarkEnd w:id="2538"/>
      <w:bookmarkEnd w:id="2539"/>
      <w:bookmarkEnd w:id="2540"/>
      <w:bookmarkEnd w:id="2541"/>
      <w:bookmarkEnd w:id="2542"/>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543" w:name="_Toc357439329"/>
      <w:bookmarkStart w:id="2544" w:name="_Toc356824355"/>
      <w:bookmarkStart w:id="2545" w:name="_Toc356148156"/>
      <w:bookmarkStart w:id="2546" w:name="_Toc348629474"/>
      <w:bookmarkStart w:id="2547" w:name="_Toc351367704"/>
      <w:bookmarkStart w:id="2548" w:name="_Ref364437036"/>
      <w:bookmarkStart w:id="2549" w:name="_Toc378026257"/>
      <w:r w:rsidRPr="00564A49">
        <w:rPr>
          <w:lang w:val="en-CA"/>
        </w:rPr>
        <w:t>In-loop filter process</w:t>
      </w:r>
      <w:bookmarkEnd w:id="2543"/>
      <w:bookmarkEnd w:id="2544"/>
      <w:bookmarkEnd w:id="2545"/>
      <w:bookmarkEnd w:id="2546"/>
      <w:bookmarkEnd w:id="2547"/>
      <w:bookmarkEnd w:id="2548"/>
      <w:bookmarkEnd w:id="2549"/>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550" w:name="_Toc357439330"/>
      <w:bookmarkStart w:id="2551" w:name="_Toc356824356"/>
      <w:bookmarkStart w:id="2552" w:name="_Toc356148157"/>
      <w:bookmarkStart w:id="2553" w:name="_Toc348629475"/>
      <w:bookmarkStart w:id="2554" w:name="_Toc351367705"/>
      <w:bookmarkStart w:id="2555" w:name="_Toc378026258"/>
      <w:r w:rsidRPr="00564A49">
        <w:rPr>
          <w:lang w:val="en-CA"/>
        </w:rPr>
        <w:t>Parsing process</w:t>
      </w:r>
      <w:bookmarkEnd w:id="2550"/>
      <w:bookmarkEnd w:id="2551"/>
      <w:bookmarkEnd w:id="2552"/>
      <w:bookmarkEnd w:id="2553"/>
      <w:bookmarkEnd w:id="2554"/>
      <w:bookmarkEnd w:id="2555"/>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556" w:name="_Toc357439331"/>
      <w:bookmarkStart w:id="2557" w:name="_Toc356824357"/>
      <w:bookmarkStart w:id="2558" w:name="_Toc356148158"/>
      <w:bookmarkStart w:id="2559" w:name="_Toc348629476"/>
      <w:bookmarkStart w:id="2560" w:name="_Toc351367706"/>
      <w:bookmarkStart w:id="2561" w:name="_Toc378026259"/>
      <w:r w:rsidRPr="00564A49">
        <w:rPr>
          <w:lang w:val="en-CA"/>
        </w:rPr>
        <w:t>Specification of bitstream subsets</w:t>
      </w:r>
      <w:bookmarkEnd w:id="2556"/>
      <w:bookmarkEnd w:id="2557"/>
      <w:bookmarkEnd w:id="2558"/>
      <w:bookmarkEnd w:id="2559"/>
      <w:bookmarkEnd w:id="2560"/>
      <w:bookmarkEnd w:id="2561"/>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562" w:name="_Ref348007252"/>
      <w:bookmarkStart w:id="2563" w:name="_Toc357439332"/>
      <w:bookmarkStart w:id="2564" w:name="_Toc356824358"/>
      <w:bookmarkStart w:id="2565" w:name="_Toc356148159"/>
      <w:bookmarkStart w:id="2566" w:name="_Toc348629477"/>
      <w:bookmarkStart w:id="2567" w:name="_Toc351367707"/>
      <w:bookmarkStart w:id="2568" w:name="_Toc378026260"/>
      <w:r w:rsidRPr="00564A49">
        <w:rPr>
          <w:lang w:val="en-CA"/>
        </w:rPr>
        <w:t>Profile</w:t>
      </w:r>
      <w:r w:rsidR="007A4CD0" w:rsidRPr="00564A49">
        <w:rPr>
          <w:lang w:val="en-CA"/>
        </w:rPr>
        <w:t>s, tiers,</w:t>
      </w:r>
      <w:r w:rsidRPr="00564A49">
        <w:rPr>
          <w:lang w:val="en-CA"/>
        </w:rPr>
        <w:t xml:space="preserve"> and levels</w:t>
      </w:r>
      <w:bookmarkEnd w:id="2562"/>
      <w:bookmarkEnd w:id="2563"/>
      <w:bookmarkEnd w:id="2564"/>
      <w:bookmarkEnd w:id="2565"/>
      <w:bookmarkEnd w:id="2566"/>
      <w:bookmarkEnd w:id="2567"/>
      <w:bookmarkEnd w:id="2568"/>
    </w:p>
    <w:p w:rsidR="007A4CD0" w:rsidRPr="00564A49" w:rsidRDefault="007A4CD0" w:rsidP="008557C3">
      <w:pPr>
        <w:pStyle w:val="Annex3"/>
        <w:numPr>
          <w:ilvl w:val="2"/>
          <w:numId w:val="37"/>
        </w:numPr>
        <w:tabs>
          <w:tab w:val="clear" w:pos="1440"/>
        </w:tabs>
        <w:textAlignment w:val="auto"/>
        <w:rPr>
          <w:lang w:val="en-CA"/>
        </w:rPr>
      </w:pPr>
      <w:bookmarkStart w:id="2569" w:name="_Toc357439333"/>
      <w:bookmarkStart w:id="2570" w:name="_Toc356824359"/>
      <w:bookmarkStart w:id="2571" w:name="_Toc356148160"/>
      <w:bookmarkStart w:id="2572" w:name="_Toc348629478"/>
      <w:bookmarkStart w:id="2573" w:name="_Toc351367708"/>
      <w:bookmarkStart w:id="2574" w:name="_Toc378026261"/>
      <w:r w:rsidRPr="00564A49">
        <w:rPr>
          <w:lang w:val="en-CA"/>
        </w:rPr>
        <w:t>Profiles</w:t>
      </w:r>
      <w:bookmarkEnd w:id="2569"/>
      <w:bookmarkEnd w:id="2570"/>
      <w:bookmarkEnd w:id="2571"/>
      <w:bookmarkEnd w:id="2572"/>
      <w:bookmarkEnd w:id="2573"/>
      <w:bookmarkEnd w:id="2574"/>
    </w:p>
    <w:p w:rsidR="00944988" w:rsidRPr="00564A49" w:rsidRDefault="00944988" w:rsidP="00920F0C">
      <w:pPr>
        <w:pStyle w:val="Annex4"/>
      </w:pPr>
      <w:bookmarkStart w:id="2575" w:name="_Toc357439334"/>
      <w:bookmarkStart w:id="2576" w:name="_Toc356824360"/>
      <w:bookmarkStart w:id="2577" w:name="_Toc356148161"/>
      <w:bookmarkStart w:id="2578" w:name="_Toc348629479"/>
      <w:bookmarkStart w:id="2579" w:name="_Toc351367709"/>
      <w:bookmarkStart w:id="2580" w:name="_Toc378026262"/>
      <w:r w:rsidRPr="00564A49">
        <w:t>General</w:t>
      </w:r>
      <w:bookmarkEnd w:id="2575"/>
      <w:bookmarkEnd w:id="2576"/>
      <w:bookmarkEnd w:id="2577"/>
      <w:bookmarkEnd w:id="2578"/>
      <w:bookmarkEnd w:id="2579"/>
      <w:bookmarkEnd w:id="2580"/>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581" w:name="_Toc378026263"/>
      <w:bookmarkStart w:id="2582" w:name="_Toc356824362"/>
      <w:r w:rsidRPr="00564A49">
        <w:t xml:space="preserve">Scalable Main </w:t>
      </w:r>
      <w:r w:rsidR="003C3A2B" w:rsidRPr="00564A49">
        <w:t xml:space="preserve">and Scalable Main 10 </w:t>
      </w:r>
      <w:r w:rsidRPr="00564A49">
        <w:t>profile</w:t>
      </w:r>
      <w:bookmarkStart w:id="2583" w:name="_Toc356148163"/>
      <w:r w:rsidR="003C3A2B" w:rsidRPr="00564A49">
        <w:t>s</w:t>
      </w:r>
      <w:bookmarkEnd w:id="2581"/>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584"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585" w:name="_Toc348629482"/>
      <w:bookmarkStart w:id="2586" w:name="_Toc351367712"/>
      <w:bookmarkStart w:id="2587" w:name="_Toc378026264"/>
      <w:r w:rsidRPr="00564A49">
        <w:rPr>
          <w:lang w:val="en-CA"/>
        </w:rPr>
        <w:t>Tiers and levels</w:t>
      </w:r>
      <w:bookmarkEnd w:id="2582"/>
      <w:bookmarkEnd w:id="2583"/>
      <w:bookmarkEnd w:id="2584"/>
      <w:bookmarkEnd w:id="2585"/>
      <w:bookmarkEnd w:id="2586"/>
      <w:bookmarkEnd w:id="2587"/>
    </w:p>
    <w:p w:rsidR="00A87E3F" w:rsidRPr="00564A49" w:rsidRDefault="00A87E3F" w:rsidP="00A87E3F">
      <w:pPr>
        <w:pStyle w:val="Annex4"/>
      </w:pPr>
      <w:bookmarkStart w:id="2588" w:name="_Toc378026265"/>
      <w:r w:rsidRPr="00564A49">
        <w:t>Profile specific tier and level limits for the Scalable Main and Scalable Main 10 profiles</w:t>
      </w:r>
      <w:bookmarkEnd w:id="2588"/>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589"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589"/>
      <w:r w:rsidRPr="00564A49">
        <w:rPr>
          <w:noProof/>
        </w:rPr>
        <w:t>.</w:t>
      </w:r>
    </w:p>
    <w:p w:rsidR="00A87E3F" w:rsidRPr="00564A49" w:rsidRDefault="00A87E3F" w:rsidP="00CC1A3E">
      <w:pPr>
        <w:numPr>
          <w:ilvl w:val="0"/>
          <w:numId w:val="49"/>
        </w:numPr>
      </w:pPr>
      <w:bookmarkStart w:id="2590"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590"/>
      <w:r w:rsidRPr="00564A49">
        <w:rPr>
          <w:noProof/>
        </w:rPr>
        <w:t>.</w:t>
      </w:r>
    </w:p>
    <w:p w:rsidR="00944988" w:rsidRPr="00564A49" w:rsidRDefault="00944988" w:rsidP="008557C3">
      <w:pPr>
        <w:pStyle w:val="Annex2"/>
        <w:numPr>
          <w:ilvl w:val="1"/>
          <w:numId w:val="37"/>
        </w:numPr>
        <w:rPr>
          <w:lang w:val="en-CA"/>
        </w:rPr>
      </w:pPr>
      <w:bookmarkStart w:id="2591" w:name="_Toc357439337"/>
      <w:bookmarkStart w:id="2592" w:name="_Toc356824363"/>
      <w:bookmarkStart w:id="2593" w:name="_Toc356148164"/>
      <w:bookmarkStart w:id="2594" w:name="_Toc348629483"/>
      <w:bookmarkStart w:id="2595" w:name="_Toc351367713"/>
      <w:bookmarkStart w:id="2596" w:name="_Toc378026266"/>
      <w:r w:rsidRPr="00564A49">
        <w:rPr>
          <w:lang w:val="en-CA"/>
        </w:rPr>
        <w:t>Byte stream format</w:t>
      </w:r>
      <w:bookmarkEnd w:id="2591"/>
      <w:bookmarkEnd w:id="2592"/>
      <w:bookmarkEnd w:id="2593"/>
      <w:bookmarkEnd w:id="2594"/>
      <w:bookmarkEnd w:id="2595"/>
      <w:bookmarkEnd w:id="2596"/>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597" w:name="_Toc357439338"/>
      <w:bookmarkStart w:id="2598" w:name="_Toc356824364"/>
      <w:bookmarkStart w:id="2599" w:name="_Toc356148165"/>
      <w:bookmarkStart w:id="2600" w:name="_Toc348629484"/>
      <w:bookmarkStart w:id="2601" w:name="_Toc351367714"/>
      <w:bookmarkStart w:id="2602" w:name="_Toc378026267"/>
      <w:r w:rsidRPr="00564A49">
        <w:rPr>
          <w:lang w:val="en-CA"/>
        </w:rPr>
        <w:t>Hypothetical reference decoder</w:t>
      </w:r>
      <w:bookmarkEnd w:id="2597"/>
      <w:bookmarkEnd w:id="2598"/>
      <w:bookmarkEnd w:id="2599"/>
      <w:bookmarkEnd w:id="2600"/>
      <w:bookmarkEnd w:id="2601"/>
      <w:bookmarkEnd w:id="2602"/>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603" w:name="_Toc357439339"/>
      <w:bookmarkStart w:id="2604" w:name="_Toc356824365"/>
      <w:bookmarkStart w:id="2605" w:name="_Toc356148166"/>
      <w:bookmarkStart w:id="2606" w:name="_Toc348629485"/>
      <w:bookmarkStart w:id="2607" w:name="_Toc351367715"/>
      <w:bookmarkStart w:id="2608" w:name="_Toc378026268"/>
      <w:r w:rsidRPr="00564A49">
        <w:rPr>
          <w:lang w:val="en-CA"/>
        </w:rPr>
        <w:t>SEI messages</w:t>
      </w:r>
      <w:bookmarkEnd w:id="2603"/>
      <w:bookmarkEnd w:id="2604"/>
      <w:bookmarkEnd w:id="2605"/>
      <w:bookmarkEnd w:id="2606"/>
      <w:bookmarkEnd w:id="2607"/>
      <w:bookmarkEnd w:id="2608"/>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609" w:name="_Toc356148169"/>
      <w:bookmarkStart w:id="2610" w:name="_Toc357439344"/>
      <w:bookmarkStart w:id="2611" w:name="_Toc356824370"/>
      <w:bookmarkStart w:id="2612" w:name="_Toc356148173"/>
      <w:bookmarkStart w:id="2613" w:name="_Toc348629486"/>
      <w:bookmarkStart w:id="2614" w:name="_Toc351367716"/>
      <w:bookmarkStart w:id="2615" w:name="_Toc378026269"/>
      <w:bookmarkEnd w:id="2609"/>
      <w:r w:rsidRPr="00564A49">
        <w:rPr>
          <w:lang w:val="en-CA"/>
        </w:rPr>
        <w:t>Video usability information</w:t>
      </w:r>
      <w:bookmarkEnd w:id="2610"/>
      <w:bookmarkEnd w:id="2611"/>
      <w:bookmarkEnd w:id="2612"/>
      <w:bookmarkEnd w:id="2613"/>
      <w:bookmarkEnd w:id="2614"/>
      <w:bookmarkEnd w:id="2615"/>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6"/>
      <w:headerReference w:type="default" r:id="rId37"/>
      <w:footerReference w:type="even" r:id="rId38"/>
      <w:footerReference w:type="default" r:id="rId39"/>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339" w:rsidRDefault="00AA3339">
      <w:r>
        <w:separator/>
      </w:r>
    </w:p>
  </w:endnote>
  <w:endnote w:type="continuationSeparator" w:id="0">
    <w:p w:rsidR="00AA3339" w:rsidRDefault="00AA3339">
      <w:r>
        <w:continuationSeparator/>
      </w:r>
    </w:p>
  </w:endnote>
  <w:endnote w:type="continuationNotice" w:id="1">
    <w:p w:rsidR="00AA3339" w:rsidRDefault="00AA333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Pr="00CB04EC" w:rsidRDefault="00890681"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CB1F3D">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Pr="00C37EDE" w:rsidRDefault="00890681"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CB1F3D">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Default="0089068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Pr="00CB04EC" w:rsidRDefault="00890681"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0D379E">
      <w:rPr>
        <w:b/>
        <w:bCs/>
        <w:noProof/>
      </w:rPr>
      <w:t>70</w:t>
    </w:r>
    <w:r w:rsidRPr="00C37EDE">
      <w:rPr>
        <w:b/>
        <w:b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Pr="00CB04EC" w:rsidRDefault="00890681"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D379E">
      <w:rPr>
        <w:bCs/>
        <w:noProof/>
        <w:lang w:val="fr-CH"/>
      </w:rPr>
      <w:t>71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339" w:rsidRDefault="00AA3339">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AA3339" w:rsidRDefault="00AA3339"/>
  </w:footnote>
  <w:footnote w:type="continuationSeparator" w:id="0">
    <w:p w:rsidR="00AA3339" w:rsidRDefault="00AA3339">
      <w:r>
        <w:continuationSeparator/>
      </w:r>
    </w:p>
  </w:footnote>
  <w:footnote w:type="continuationNotice" w:id="1">
    <w:p w:rsidR="00AA3339" w:rsidRDefault="00AA3339">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Default="00890681"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Default="00890681"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Default="008906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Pr="00256CBF" w:rsidRDefault="00890681"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81" w:rsidRPr="00563383" w:rsidRDefault="00890681"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0"/>
    <w:multiLevelType w:val="singleLevel"/>
    <w:tmpl w:val="06D21DFC"/>
    <w:lvl w:ilvl="0">
      <w:start w:val="1"/>
      <w:numFmt w:val="bullet"/>
      <w:lvlText w:val=""/>
      <w:lvlJc w:val="left"/>
      <w:pPr>
        <w:tabs>
          <w:tab w:val="num" w:pos="1800"/>
        </w:tabs>
        <w:ind w:left="1800" w:hanging="360"/>
      </w:pPr>
      <w:rPr>
        <w:rFonts w:ascii="Symbol" w:hAnsi="Symbol" w:hint="default"/>
      </w:rPr>
    </w:lvl>
  </w:abstractNum>
  <w:abstractNum w:abstractNumId="2">
    <w:nsid w:val="FFFFFF82"/>
    <w:multiLevelType w:val="singleLevel"/>
    <w:tmpl w:val="64EE892C"/>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E02454FA"/>
    <w:lvl w:ilvl="0">
      <w:start w:val="1"/>
      <w:numFmt w:val="bullet"/>
      <w:lvlText w:val=""/>
      <w:lvlJc w:val="left"/>
      <w:pPr>
        <w:tabs>
          <w:tab w:val="num" w:pos="720"/>
        </w:tabs>
        <w:ind w:left="720" w:hanging="360"/>
      </w:pPr>
      <w:rPr>
        <w:rFonts w:ascii="Symbol" w:hAnsi="Symbol" w:hint="default"/>
      </w:rPr>
    </w:lvl>
  </w:abstractNum>
  <w:abstractNum w:abstractNumId="4">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5">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6">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E30A57"/>
    <w:multiLevelType w:val="hybridMultilevel"/>
    <w:tmpl w:val="FFA06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9">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0">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1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2">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5">
    <w:nsid w:val="157B3915"/>
    <w:multiLevelType w:val="hybridMultilevel"/>
    <w:tmpl w:val="C30AE128"/>
    <w:lvl w:ilvl="0" w:tplc="6B4220D4">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6736279"/>
    <w:multiLevelType w:val="hybridMultilevel"/>
    <w:tmpl w:val="58401662"/>
    <w:lvl w:ilvl="0" w:tplc="14D45A08">
      <w:start w:val="4"/>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9">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F4B487A"/>
    <w:multiLevelType w:val="hybridMultilevel"/>
    <w:tmpl w:val="52620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BF31BF"/>
    <w:multiLevelType w:val="hybridMultilevel"/>
    <w:tmpl w:val="B096F41A"/>
    <w:lvl w:ilvl="0" w:tplc="A9220F0C">
      <w:start w:val="4"/>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5">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8">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30">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3">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5">
    <w:nsid w:val="3FF43A5E"/>
    <w:multiLevelType w:val="hybridMultilevel"/>
    <w:tmpl w:val="D660C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3">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4">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8">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9">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0">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1">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3">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5">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7">
    <w:nsid w:val="7F246B39"/>
    <w:multiLevelType w:val="hybridMultilevel"/>
    <w:tmpl w:val="50900514"/>
    <w:lvl w:ilvl="0" w:tplc="15E8ACE4">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3"/>
  </w:num>
  <w:num w:numId="4">
    <w:abstractNumId w:val="38"/>
  </w:num>
  <w:num w:numId="5">
    <w:abstractNumId w:val="31"/>
  </w:num>
  <w:num w:numId="6">
    <w:abstractNumId w:val="51"/>
  </w:num>
  <w:num w:numId="7">
    <w:abstractNumId w:val="47"/>
  </w:num>
  <w:num w:numId="8">
    <w:abstractNumId w:val="17"/>
  </w:num>
  <w:num w:numId="9">
    <w:abstractNumId w:val="42"/>
  </w:num>
  <w:num w:numId="10">
    <w:abstractNumId w:val="19"/>
  </w:num>
  <w:num w:numId="11">
    <w:abstractNumId w:val="6"/>
  </w:num>
  <w:num w:numId="12">
    <w:abstractNumId w:val="43"/>
  </w:num>
  <w:num w:numId="13">
    <w:abstractNumId w:val="25"/>
  </w:num>
  <w:num w:numId="14">
    <w:abstractNumId w:val="30"/>
  </w:num>
  <w:num w:numId="15">
    <w:abstractNumId w:val="22"/>
  </w:num>
  <w:num w:numId="16">
    <w:abstractNumId w:val="53"/>
  </w:num>
  <w:num w:numId="17">
    <w:abstractNumId w:val="55"/>
  </w:num>
  <w:num w:numId="18">
    <w:abstractNumId w:val="52"/>
  </w:num>
  <w:num w:numId="19">
    <w:abstractNumId w:val="34"/>
  </w:num>
  <w:num w:numId="20">
    <w:abstractNumId w:val="39"/>
  </w:num>
  <w:num w:numId="21">
    <w:abstractNumId w:val="40"/>
  </w:num>
  <w:num w:numId="22">
    <w:abstractNumId w:val="12"/>
  </w:num>
  <w:num w:numId="23">
    <w:abstractNumId w:val="18"/>
  </w:num>
  <w:num w:numId="24">
    <w:abstractNumId w:val="36"/>
  </w:num>
  <w:num w:numId="25">
    <w:abstractNumId w:val="23"/>
  </w:num>
  <w:num w:numId="26">
    <w:abstractNumId w:val="24"/>
  </w:num>
  <w:num w:numId="27">
    <w:abstractNumId w:val="9"/>
  </w:num>
  <w:num w:numId="28">
    <w:abstractNumId w:val="54"/>
  </w:num>
  <w:num w:numId="29">
    <w:abstractNumId w:val="56"/>
  </w:num>
  <w:num w:numId="30">
    <w:abstractNumId w:val="32"/>
  </w:num>
  <w:num w:numId="31">
    <w:abstractNumId w:val="8"/>
  </w:num>
  <w:num w:numId="32">
    <w:abstractNumId w:val="11"/>
  </w:num>
  <w:num w:numId="33">
    <w:abstractNumId w:val="3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9"/>
  </w:num>
  <w:num w:numId="35">
    <w:abstractNumId w:val="14"/>
  </w:num>
  <w:num w:numId="36">
    <w:abstractNumId w:val="48"/>
  </w:num>
  <w:num w:numId="37">
    <w:abstractNumId w:val="50"/>
  </w:num>
  <w:num w:numId="38">
    <w:abstractNumId w:val="5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37"/>
  </w:num>
  <w:num w:numId="41">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5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44"/>
  </w:num>
  <w:num w:numId="48">
    <w:abstractNumId w:val="10"/>
  </w:num>
  <w:num w:numId="49">
    <w:abstractNumId w:val="26"/>
  </w:num>
  <w:num w:numId="50">
    <w:abstractNumId w:val="47"/>
  </w:num>
  <w:num w:numId="51">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 w:numId="53">
    <w:abstractNumId w:val="45"/>
  </w:num>
  <w:num w:numId="54">
    <w:abstractNumId w:val="21"/>
  </w:num>
  <w:num w:numId="55">
    <w:abstractNumId w:val="16"/>
  </w:num>
  <w:num w:numId="56">
    <w:abstractNumId w:val="35"/>
  </w:num>
  <w:num w:numId="57">
    <w:abstractNumId w:val="20"/>
  </w:num>
  <w:num w:numId="58">
    <w:abstractNumId w:val="47"/>
  </w:num>
  <w:num w:numId="59">
    <w:abstractNumId w:val="15"/>
  </w:num>
  <w:num w:numId="60">
    <w:abstractNumId w:val="57"/>
  </w:num>
  <w:num w:numId="61">
    <w:abstractNumId w:val="7"/>
  </w:num>
  <w:num w:numId="62">
    <w:abstractNumId w:val="3"/>
  </w:num>
  <w:num w:numId="63">
    <w:abstractNumId w:val="2"/>
  </w:num>
  <w:num w:numId="64">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9B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6FDD"/>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BD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AF"/>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7F8"/>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6CD6"/>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675"/>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4EA"/>
    <w:rsid w:val="000B1CE1"/>
    <w:rsid w:val="000B1D53"/>
    <w:rsid w:val="000B1DEF"/>
    <w:rsid w:val="000B223E"/>
    <w:rsid w:val="000B2465"/>
    <w:rsid w:val="000B297B"/>
    <w:rsid w:val="000B2A2B"/>
    <w:rsid w:val="000B2D6A"/>
    <w:rsid w:val="000B307E"/>
    <w:rsid w:val="000B30ED"/>
    <w:rsid w:val="000B326A"/>
    <w:rsid w:val="000B3570"/>
    <w:rsid w:val="000B3AC9"/>
    <w:rsid w:val="000B3E3F"/>
    <w:rsid w:val="000B3EC8"/>
    <w:rsid w:val="000B4005"/>
    <w:rsid w:val="000B443D"/>
    <w:rsid w:val="000B45C1"/>
    <w:rsid w:val="000B46F6"/>
    <w:rsid w:val="000B49CA"/>
    <w:rsid w:val="000B5191"/>
    <w:rsid w:val="000B5229"/>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02"/>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68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79E"/>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BDC"/>
    <w:rsid w:val="000E1CAD"/>
    <w:rsid w:val="000E1E27"/>
    <w:rsid w:val="000E21CE"/>
    <w:rsid w:val="000E2893"/>
    <w:rsid w:val="000E2E75"/>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E7CEF"/>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6E"/>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829"/>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15"/>
    <w:rsid w:val="00116D55"/>
    <w:rsid w:val="0011738D"/>
    <w:rsid w:val="0011790F"/>
    <w:rsid w:val="00117B3D"/>
    <w:rsid w:val="00117D23"/>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3ECF"/>
    <w:rsid w:val="00124C14"/>
    <w:rsid w:val="00124DFB"/>
    <w:rsid w:val="00125171"/>
    <w:rsid w:val="001251B7"/>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2D5"/>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523"/>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72C"/>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8E"/>
    <w:rsid w:val="00160DAF"/>
    <w:rsid w:val="00161085"/>
    <w:rsid w:val="00161413"/>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C8D"/>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3B9"/>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5E"/>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A1D"/>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D05"/>
    <w:rsid w:val="001C0F0B"/>
    <w:rsid w:val="001C1025"/>
    <w:rsid w:val="001C11E5"/>
    <w:rsid w:val="001C1361"/>
    <w:rsid w:val="001C15A0"/>
    <w:rsid w:val="001C1CB8"/>
    <w:rsid w:val="001C1CEF"/>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C52"/>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CDC"/>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A73"/>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61"/>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4FE"/>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5D20"/>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5D"/>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AF7"/>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4F98"/>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741"/>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B0D"/>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92E"/>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17"/>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050"/>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71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8C"/>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37"/>
    <w:rsid w:val="002E4686"/>
    <w:rsid w:val="002E476A"/>
    <w:rsid w:val="002E47DC"/>
    <w:rsid w:val="002E49C8"/>
    <w:rsid w:val="002E50C9"/>
    <w:rsid w:val="002E530E"/>
    <w:rsid w:val="002E54D1"/>
    <w:rsid w:val="002E5598"/>
    <w:rsid w:val="002E5672"/>
    <w:rsid w:val="002E56AD"/>
    <w:rsid w:val="002E57FF"/>
    <w:rsid w:val="002E5815"/>
    <w:rsid w:val="002E588F"/>
    <w:rsid w:val="002E58BD"/>
    <w:rsid w:val="002E58D8"/>
    <w:rsid w:val="002E5B9C"/>
    <w:rsid w:val="002E5E11"/>
    <w:rsid w:val="002E60D5"/>
    <w:rsid w:val="002E611E"/>
    <w:rsid w:val="002E63E3"/>
    <w:rsid w:val="002E668A"/>
    <w:rsid w:val="002E6ECC"/>
    <w:rsid w:val="002E723E"/>
    <w:rsid w:val="002E7950"/>
    <w:rsid w:val="002E7E42"/>
    <w:rsid w:val="002E7FC1"/>
    <w:rsid w:val="002F01C3"/>
    <w:rsid w:val="002F03E2"/>
    <w:rsid w:val="002F040B"/>
    <w:rsid w:val="002F05C6"/>
    <w:rsid w:val="002F0B74"/>
    <w:rsid w:val="002F0F7B"/>
    <w:rsid w:val="002F1136"/>
    <w:rsid w:val="002F122F"/>
    <w:rsid w:val="002F1B67"/>
    <w:rsid w:val="002F1C73"/>
    <w:rsid w:val="002F1C7C"/>
    <w:rsid w:val="002F1CE5"/>
    <w:rsid w:val="002F2097"/>
    <w:rsid w:val="002F2174"/>
    <w:rsid w:val="002F22DD"/>
    <w:rsid w:val="002F24B0"/>
    <w:rsid w:val="002F25B2"/>
    <w:rsid w:val="002F2A9D"/>
    <w:rsid w:val="002F2B36"/>
    <w:rsid w:val="002F2BE9"/>
    <w:rsid w:val="002F2C66"/>
    <w:rsid w:val="002F2F6D"/>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677"/>
    <w:rsid w:val="003166E1"/>
    <w:rsid w:val="00316C99"/>
    <w:rsid w:val="00316E97"/>
    <w:rsid w:val="003170CA"/>
    <w:rsid w:val="00317297"/>
    <w:rsid w:val="003178F0"/>
    <w:rsid w:val="00317A24"/>
    <w:rsid w:val="00317CCE"/>
    <w:rsid w:val="00317F01"/>
    <w:rsid w:val="003201B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67"/>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6FD8"/>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1D2E"/>
    <w:rsid w:val="003623F3"/>
    <w:rsid w:val="00362763"/>
    <w:rsid w:val="00362C03"/>
    <w:rsid w:val="00362ED3"/>
    <w:rsid w:val="00362F41"/>
    <w:rsid w:val="003630C8"/>
    <w:rsid w:val="003630E2"/>
    <w:rsid w:val="0036339D"/>
    <w:rsid w:val="003633E0"/>
    <w:rsid w:val="00363434"/>
    <w:rsid w:val="0036349A"/>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168"/>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B77"/>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12"/>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1DF"/>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29B"/>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49C"/>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2B3"/>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414"/>
    <w:rsid w:val="003D050F"/>
    <w:rsid w:val="003D0871"/>
    <w:rsid w:val="003D0AE9"/>
    <w:rsid w:val="003D0C53"/>
    <w:rsid w:val="003D0CFA"/>
    <w:rsid w:val="003D0F7D"/>
    <w:rsid w:val="003D113F"/>
    <w:rsid w:val="003D11FC"/>
    <w:rsid w:val="003D1343"/>
    <w:rsid w:val="003D17C7"/>
    <w:rsid w:val="003D19EF"/>
    <w:rsid w:val="003D1A4E"/>
    <w:rsid w:val="003D1CE9"/>
    <w:rsid w:val="003D1D5B"/>
    <w:rsid w:val="003D1E3E"/>
    <w:rsid w:val="003D21EC"/>
    <w:rsid w:val="003D22AF"/>
    <w:rsid w:val="003D2619"/>
    <w:rsid w:val="003D2706"/>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17B"/>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08"/>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541D"/>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2"/>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6EA2"/>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342"/>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077"/>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77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5F7"/>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816"/>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8C2"/>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76E"/>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615"/>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C1F"/>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1FB1"/>
    <w:rsid w:val="004920DD"/>
    <w:rsid w:val="00492247"/>
    <w:rsid w:val="00492B6A"/>
    <w:rsid w:val="00492E33"/>
    <w:rsid w:val="00492FF7"/>
    <w:rsid w:val="00493016"/>
    <w:rsid w:val="0049335D"/>
    <w:rsid w:val="004935C5"/>
    <w:rsid w:val="004938CB"/>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1E87"/>
    <w:rsid w:val="004A20A1"/>
    <w:rsid w:val="004A23AF"/>
    <w:rsid w:val="004A256E"/>
    <w:rsid w:val="004A28E6"/>
    <w:rsid w:val="004A2AC9"/>
    <w:rsid w:val="004A323C"/>
    <w:rsid w:val="004A35EB"/>
    <w:rsid w:val="004A3729"/>
    <w:rsid w:val="004A3B05"/>
    <w:rsid w:val="004A3DA3"/>
    <w:rsid w:val="004A3FB8"/>
    <w:rsid w:val="004A3FDD"/>
    <w:rsid w:val="004A416E"/>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B40"/>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ED8"/>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127"/>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5F3"/>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1F88"/>
    <w:rsid w:val="004D2166"/>
    <w:rsid w:val="004D23BA"/>
    <w:rsid w:val="004D245B"/>
    <w:rsid w:val="004D249C"/>
    <w:rsid w:val="004D2AA7"/>
    <w:rsid w:val="004D2D66"/>
    <w:rsid w:val="004D2E60"/>
    <w:rsid w:val="004D2ED0"/>
    <w:rsid w:val="004D3028"/>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A62"/>
    <w:rsid w:val="004E7C14"/>
    <w:rsid w:val="004E7C1E"/>
    <w:rsid w:val="004E7D9D"/>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5F"/>
    <w:rsid w:val="00520880"/>
    <w:rsid w:val="005208CB"/>
    <w:rsid w:val="005209A8"/>
    <w:rsid w:val="00520DE9"/>
    <w:rsid w:val="00521017"/>
    <w:rsid w:val="0052108D"/>
    <w:rsid w:val="005210EF"/>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2C0"/>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540"/>
    <w:rsid w:val="0053161B"/>
    <w:rsid w:val="0053164C"/>
    <w:rsid w:val="00531737"/>
    <w:rsid w:val="0053187A"/>
    <w:rsid w:val="00531887"/>
    <w:rsid w:val="005318D2"/>
    <w:rsid w:val="00531CC5"/>
    <w:rsid w:val="00531D2E"/>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C12"/>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BC1"/>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50B"/>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676BC"/>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9D5"/>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4EF"/>
    <w:rsid w:val="00575683"/>
    <w:rsid w:val="005758F9"/>
    <w:rsid w:val="00575E3F"/>
    <w:rsid w:val="0057647E"/>
    <w:rsid w:val="00576929"/>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78D"/>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29"/>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218"/>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7BA"/>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CB0"/>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DF9"/>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514"/>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86F"/>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48C"/>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2F6"/>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A10"/>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28"/>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87B"/>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4DF"/>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6F9D"/>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AB9"/>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988"/>
    <w:rsid w:val="00637E63"/>
    <w:rsid w:val="00637EB4"/>
    <w:rsid w:val="006401B8"/>
    <w:rsid w:val="00640385"/>
    <w:rsid w:val="00640527"/>
    <w:rsid w:val="00640897"/>
    <w:rsid w:val="006408CF"/>
    <w:rsid w:val="00640FC2"/>
    <w:rsid w:val="00641127"/>
    <w:rsid w:val="006415FB"/>
    <w:rsid w:val="006419D3"/>
    <w:rsid w:val="00641A2A"/>
    <w:rsid w:val="00641A80"/>
    <w:rsid w:val="00641FB5"/>
    <w:rsid w:val="00642AA1"/>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5F4"/>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C5D"/>
    <w:rsid w:val="00673D0B"/>
    <w:rsid w:val="00673D46"/>
    <w:rsid w:val="00673DE7"/>
    <w:rsid w:val="00674014"/>
    <w:rsid w:val="006745D2"/>
    <w:rsid w:val="00674679"/>
    <w:rsid w:val="00674B49"/>
    <w:rsid w:val="00674C80"/>
    <w:rsid w:val="00674C82"/>
    <w:rsid w:val="00674CA4"/>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EF"/>
    <w:rsid w:val="006861FB"/>
    <w:rsid w:val="006866EF"/>
    <w:rsid w:val="00686730"/>
    <w:rsid w:val="0068684B"/>
    <w:rsid w:val="00686BF9"/>
    <w:rsid w:val="00687025"/>
    <w:rsid w:val="0068741E"/>
    <w:rsid w:val="00687492"/>
    <w:rsid w:val="006874DD"/>
    <w:rsid w:val="00687683"/>
    <w:rsid w:val="0068781C"/>
    <w:rsid w:val="0068793D"/>
    <w:rsid w:val="00687AD9"/>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916"/>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213"/>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17A"/>
    <w:rsid w:val="006E46F1"/>
    <w:rsid w:val="006E4771"/>
    <w:rsid w:val="006E4AF9"/>
    <w:rsid w:val="006E4DFA"/>
    <w:rsid w:val="006E533D"/>
    <w:rsid w:val="006E544C"/>
    <w:rsid w:val="006E5577"/>
    <w:rsid w:val="006E56CE"/>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5C8"/>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6F1"/>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C1D"/>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56C"/>
    <w:rsid w:val="00724B72"/>
    <w:rsid w:val="00724BD2"/>
    <w:rsid w:val="00724E92"/>
    <w:rsid w:val="00724F5E"/>
    <w:rsid w:val="00725100"/>
    <w:rsid w:val="007256DB"/>
    <w:rsid w:val="0072575F"/>
    <w:rsid w:val="007257FE"/>
    <w:rsid w:val="00725860"/>
    <w:rsid w:val="007258A2"/>
    <w:rsid w:val="007258B6"/>
    <w:rsid w:val="0072598E"/>
    <w:rsid w:val="007261C9"/>
    <w:rsid w:val="007263DF"/>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3C6"/>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995"/>
    <w:rsid w:val="00741A06"/>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B4"/>
    <w:rsid w:val="007606E0"/>
    <w:rsid w:val="00760914"/>
    <w:rsid w:val="0076094F"/>
    <w:rsid w:val="00760D49"/>
    <w:rsid w:val="00760D9A"/>
    <w:rsid w:val="00760DAA"/>
    <w:rsid w:val="0076106B"/>
    <w:rsid w:val="0076109D"/>
    <w:rsid w:val="00761330"/>
    <w:rsid w:val="00761946"/>
    <w:rsid w:val="00761B41"/>
    <w:rsid w:val="00761E99"/>
    <w:rsid w:val="00761F62"/>
    <w:rsid w:val="00762096"/>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C3"/>
    <w:rsid w:val="00764CDC"/>
    <w:rsid w:val="00764E71"/>
    <w:rsid w:val="007659F2"/>
    <w:rsid w:val="00765A60"/>
    <w:rsid w:val="00765AE2"/>
    <w:rsid w:val="00765B43"/>
    <w:rsid w:val="00766103"/>
    <w:rsid w:val="007662CF"/>
    <w:rsid w:val="007662F7"/>
    <w:rsid w:val="0076642B"/>
    <w:rsid w:val="007664CF"/>
    <w:rsid w:val="00766705"/>
    <w:rsid w:val="007668CD"/>
    <w:rsid w:val="00766D19"/>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6D2"/>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6EAE"/>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735"/>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CF0"/>
    <w:rsid w:val="007A5EAF"/>
    <w:rsid w:val="007A62C5"/>
    <w:rsid w:val="007A6455"/>
    <w:rsid w:val="007A6696"/>
    <w:rsid w:val="007A66B1"/>
    <w:rsid w:val="007A67CA"/>
    <w:rsid w:val="007A6975"/>
    <w:rsid w:val="007A6C33"/>
    <w:rsid w:val="007A6CF4"/>
    <w:rsid w:val="007A6E18"/>
    <w:rsid w:val="007A7170"/>
    <w:rsid w:val="007A74BC"/>
    <w:rsid w:val="007A74F9"/>
    <w:rsid w:val="007A758F"/>
    <w:rsid w:val="007A75CC"/>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44"/>
    <w:rsid w:val="007D3071"/>
    <w:rsid w:val="007D3162"/>
    <w:rsid w:val="007D3227"/>
    <w:rsid w:val="007D333B"/>
    <w:rsid w:val="007D388F"/>
    <w:rsid w:val="007D3B70"/>
    <w:rsid w:val="007D3B7F"/>
    <w:rsid w:val="007D3C56"/>
    <w:rsid w:val="007D3D8C"/>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33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2D3"/>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07ED9"/>
    <w:rsid w:val="0081002B"/>
    <w:rsid w:val="008100E9"/>
    <w:rsid w:val="008102F6"/>
    <w:rsid w:val="0081037D"/>
    <w:rsid w:val="00810398"/>
    <w:rsid w:val="00810523"/>
    <w:rsid w:val="0081082E"/>
    <w:rsid w:val="0081083C"/>
    <w:rsid w:val="00810875"/>
    <w:rsid w:val="008110DA"/>
    <w:rsid w:val="0081157A"/>
    <w:rsid w:val="00811623"/>
    <w:rsid w:val="0081167C"/>
    <w:rsid w:val="00811B95"/>
    <w:rsid w:val="00811CBA"/>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33"/>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ADD"/>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351"/>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693"/>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5C0"/>
    <w:rsid w:val="00851661"/>
    <w:rsid w:val="0085171A"/>
    <w:rsid w:val="0085184B"/>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056"/>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340"/>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CDA"/>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265"/>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681"/>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2F28"/>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17"/>
    <w:rsid w:val="008C51C8"/>
    <w:rsid w:val="008C52F6"/>
    <w:rsid w:val="008C535A"/>
    <w:rsid w:val="008C57CC"/>
    <w:rsid w:val="008C59A5"/>
    <w:rsid w:val="008C5A39"/>
    <w:rsid w:val="008C5F39"/>
    <w:rsid w:val="008C6061"/>
    <w:rsid w:val="008C627D"/>
    <w:rsid w:val="008C63D9"/>
    <w:rsid w:val="008C6824"/>
    <w:rsid w:val="008C688A"/>
    <w:rsid w:val="008C68E4"/>
    <w:rsid w:val="008C6B0F"/>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200"/>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B7"/>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061"/>
    <w:rsid w:val="008E61CF"/>
    <w:rsid w:val="008E64BD"/>
    <w:rsid w:val="008E6528"/>
    <w:rsid w:val="008E6850"/>
    <w:rsid w:val="008E6854"/>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1EFF"/>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03F"/>
    <w:rsid w:val="00903733"/>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6C"/>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410"/>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50"/>
    <w:rsid w:val="00981EA6"/>
    <w:rsid w:val="009822C6"/>
    <w:rsid w:val="0098270C"/>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97F62"/>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85"/>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913"/>
    <w:rsid w:val="009B6AD4"/>
    <w:rsid w:val="009B6C22"/>
    <w:rsid w:val="009B6D40"/>
    <w:rsid w:val="009B6E36"/>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9A1"/>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67"/>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80"/>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5DF"/>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56F"/>
    <w:rsid w:val="009F795E"/>
    <w:rsid w:val="009F7AC4"/>
    <w:rsid w:val="009F7D80"/>
    <w:rsid w:val="009F7DB0"/>
    <w:rsid w:val="00A000BF"/>
    <w:rsid w:val="00A000E4"/>
    <w:rsid w:val="00A0015E"/>
    <w:rsid w:val="00A00636"/>
    <w:rsid w:val="00A00884"/>
    <w:rsid w:val="00A00BF4"/>
    <w:rsid w:val="00A00C40"/>
    <w:rsid w:val="00A00D4A"/>
    <w:rsid w:val="00A00DBF"/>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56C"/>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C9B"/>
    <w:rsid w:val="00A12D65"/>
    <w:rsid w:val="00A130FB"/>
    <w:rsid w:val="00A13593"/>
    <w:rsid w:val="00A1376F"/>
    <w:rsid w:val="00A13A3E"/>
    <w:rsid w:val="00A13C6F"/>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BA1"/>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B92"/>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1E9"/>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8B2"/>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57F2B"/>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548"/>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2A"/>
    <w:rsid w:val="00A768CE"/>
    <w:rsid w:val="00A76F33"/>
    <w:rsid w:val="00A771B9"/>
    <w:rsid w:val="00A77315"/>
    <w:rsid w:val="00A77488"/>
    <w:rsid w:val="00A774BE"/>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33C"/>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339"/>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2E40"/>
    <w:rsid w:val="00AB33C6"/>
    <w:rsid w:val="00AB35F3"/>
    <w:rsid w:val="00AB3704"/>
    <w:rsid w:val="00AB370A"/>
    <w:rsid w:val="00AB390B"/>
    <w:rsid w:val="00AB3EB8"/>
    <w:rsid w:val="00AB3EDC"/>
    <w:rsid w:val="00AB412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293"/>
    <w:rsid w:val="00AC05B9"/>
    <w:rsid w:val="00AC0790"/>
    <w:rsid w:val="00AC0953"/>
    <w:rsid w:val="00AC0A90"/>
    <w:rsid w:val="00AC0DCF"/>
    <w:rsid w:val="00AC0E22"/>
    <w:rsid w:val="00AC0E31"/>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7B3"/>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44D7"/>
    <w:rsid w:val="00AE4F29"/>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07"/>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B43"/>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5CCF"/>
    <w:rsid w:val="00B1608A"/>
    <w:rsid w:val="00B160FE"/>
    <w:rsid w:val="00B16142"/>
    <w:rsid w:val="00B16206"/>
    <w:rsid w:val="00B1624C"/>
    <w:rsid w:val="00B163C7"/>
    <w:rsid w:val="00B16643"/>
    <w:rsid w:val="00B16668"/>
    <w:rsid w:val="00B167BB"/>
    <w:rsid w:val="00B172DB"/>
    <w:rsid w:val="00B175A5"/>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89"/>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3E75"/>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0A80"/>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D3B"/>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A9E"/>
    <w:rsid w:val="00B71DB6"/>
    <w:rsid w:val="00B71FF8"/>
    <w:rsid w:val="00B721EE"/>
    <w:rsid w:val="00B7221A"/>
    <w:rsid w:val="00B7223D"/>
    <w:rsid w:val="00B72468"/>
    <w:rsid w:val="00B72713"/>
    <w:rsid w:val="00B7297A"/>
    <w:rsid w:val="00B72B1C"/>
    <w:rsid w:val="00B72B21"/>
    <w:rsid w:val="00B72D9B"/>
    <w:rsid w:val="00B72E47"/>
    <w:rsid w:val="00B72E64"/>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656"/>
    <w:rsid w:val="00B8673D"/>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52E"/>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EB6"/>
    <w:rsid w:val="00BB6F15"/>
    <w:rsid w:val="00BB711A"/>
    <w:rsid w:val="00BB7245"/>
    <w:rsid w:val="00BB7F55"/>
    <w:rsid w:val="00BC0653"/>
    <w:rsid w:val="00BC07B5"/>
    <w:rsid w:val="00BC0CA7"/>
    <w:rsid w:val="00BC0E4A"/>
    <w:rsid w:val="00BC0F09"/>
    <w:rsid w:val="00BC1262"/>
    <w:rsid w:val="00BC12BD"/>
    <w:rsid w:val="00BC135E"/>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5C25"/>
    <w:rsid w:val="00BC64CB"/>
    <w:rsid w:val="00BC66F0"/>
    <w:rsid w:val="00BC67A0"/>
    <w:rsid w:val="00BC6985"/>
    <w:rsid w:val="00BC6A03"/>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75"/>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018"/>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32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83"/>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0B4"/>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BF8"/>
    <w:rsid w:val="00C31E93"/>
    <w:rsid w:val="00C32138"/>
    <w:rsid w:val="00C32172"/>
    <w:rsid w:val="00C3235E"/>
    <w:rsid w:val="00C325C9"/>
    <w:rsid w:val="00C325F1"/>
    <w:rsid w:val="00C329DB"/>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4AF"/>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2DD0"/>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1FEA"/>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3D8"/>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0F"/>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CC4"/>
    <w:rsid w:val="00CB0F9D"/>
    <w:rsid w:val="00CB102A"/>
    <w:rsid w:val="00CB10D6"/>
    <w:rsid w:val="00CB111F"/>
    <w:rsid w:val="00CB175E"/>
    <w:rsid w:val="00CB18DF"/>
    <w:rsid w:val="00CB1D5D"/>
    <w:rsid w:val="00CB1D93"/>
    <w:rsid w:val="00CB1F3D"/>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B9D"/>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2FE1"/>
    <w:rsid w:val="00CC30BB"/>
    <w:rsid w:val="00CC339D"/>
    <w:rsid w:val="00CC340B"/>
    <w:rsid w:val="00CC354C"/>
    <w:rsid w:val="00CC3757"/>
    <w:rsid w:val="00CC382B"/>
    <w:rsid w:val="00CC3DD8"/>
    <w:rsid w:val="00CC44AE"/>
    <w:rsid w:val="00CC4906"/>
    <w:rsid w:val="00CC4AD7"/>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D66"/>
    <w:rsid w:val="00CC6E93"/>
    <w:rsid w:val="00CC729C"/>
    <w:rsid w:val="00CC72C5"/>
    <w:rsid w:val="00CC7B98"/>
    <w:rsid w:val="00CC7DE1"/>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641"/>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205"/>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4FB"/>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5C9D"/>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3A"/>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157"/>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029"/>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820"/>
    <w:rsid w:val="00D72B8B"/>
    <w:rsid w:val="00D72B8D"/>
    <w:rsid w:val="00D72C5B"/>
    <w:rsid w:val="00D72FC1"/>
    <w:rsid w:val="00D733F2"/>
    <w:rsid w:val="00D73656"/>
    <w:rsid w:val="00D73784"/>
    <w:rsid w:val="00D737C8"/>
    <w:rsid w:val="00D73BBF"/>
    <w:rsid w:val="00D73BE2"/>
    <w:rsid w:val="00D73D18"/>
    <w:rsid w:val="00D7418A"/>
    <w:rsid w:val="00D741D1"/>
    <w:rsid w:val="00D741F0"/>
    <w:rsid w:val="00D746F6"/>
    <w:rsid w:val="00D748C6"/>
    <w:rsid w:val="00D74C4D"/>
    <w:rsid w:val="00D7500E"/>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7DE"/>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A92"/>
    <w:rsid w:val="00DA7CA7"/>
    <w:rsid w:val="00DA7FC6"/>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980"/>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DFD"/>
    <w:rsid w:val="00DC3EC4"/>
    <w:rsid w:val="00DC4272"/>
    <w:rsid w:val="00DC4322"/>
    <w:rsid w:val="00DC46AD"/>
    <w:rsid w:val="00DC4ACA"/>
    <w:rsid w:val="00DC4C8B"/>
    <w:rsid w:val="00DC4CD5"/>
    <w:rsid w:val="00DC4DAC"/>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2DF3"/>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66C5"/>
    <w:rsid w:val="00DD6B82"/>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80E"/>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0E"/>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60B"/>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3C"/>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A53"/>
    <w:rsid w:val="00E25BA0"/>
    <w:rsid w:val="00E25EC9"/>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7ED"/>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17"/>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0B"/>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38"/>
    <w:rsid w:val="00E5405F"/>
    <w:rsid w:val="00E5418D"/>
    <w:rsid w:val="00E5431C"/>
    <w:rsid w:val="00E54532"/>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8E6"/>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A1C"/>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CF4"/>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C86"/>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3FB"/>
    <w:rsid w:val="00EC4A43"/>
    <w:rsid w:val="00EC4C81"/>
    <w:rsid w:val="00EC51A3"/>
    <w:rsid w:val="00EC54D3"/>
    <w:rsid w:val="00EC556B"/>
    <w:rsid w:val="00EC5999"/>
    <w:rsid w:val="00EC5B6A"/>
    <w:rsid w:val="00EC5E1B"/>
    <w:rsid w:val="00EC61C2"/>
    <w:rsid w:val="00EC61FE"/>
    <w:rsid w:val="00EC62A0"/>
    <w:rsid w:val="00EC62A9"/>
    <w:rsid w:val="00EC62BA"/>
    <w:rsid w:val="00EC631D"/>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397"/>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9FC"/>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B4B"/>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9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33"/>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A"/>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6F"/>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88"/>
    <w:rsid w:val="00F564AF"/>
    <w:rsid w:val="00F564D6"/>
    <w:rsid w:val="00F565A1"/>
    <w:rsid w:val="00F566EF"/>
    <w:rsid w:val="00F56AB3"/>
    <w:rsid w:val="00F56B25"/>
    <w:rsid w:val="00F56B4C"/>
    <w:rsid w:val="00F56C12"/>
    <w:rsid w:val="00F57398"/>
    <w:rsid w:val="00F574D3"/>
    <w:rsid w:val="00F574E8"/>
    <w:rsid w:val="00F57522"/>
    <w:rsid w:val="00F5754A"/>
    <w:rsid w:val="00F57638"/>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8C1"/>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05"/>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E65"/>
    <w:rsid w:val="00F81F51"/>
    <w:rsid w:val="00F81FEF"/>
    <w:rsid w:val="00F821E7"/>
    <w:rsid w:val="00F82247"/>
    <w:rsid w:val="00F8242D"/>
    <w:rsid w:val="00F82587"/>
    <w:rsid w:val="00F82DE0"/>
    <w:rsid w:val="00F83008"/>
    <w:rsid w:val="00F8319A"/>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4FF3"/>
    <w:rsid w:val="00F85367"/>
    <w:rsid w:val="00F856B1"/>
    <w:rsid w:val="00F856F9"/>
    <w:rsid w:val="00F8573B"/>
    <w:rsid w:val="00F8598F"/>
    <w:rsid w:val="00F85A8E"/>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87EB3"/>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1F0B"/>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6A"/>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7FF"/>
    <w:rsid w:val="00FA78CB"/>
    <w:rsid w:val="00FB083C"/>
    <w:rsid w:val="00FB11A5"/>
    <w:rsid w:val="00FB138B"/>
    <w:rsid w:val="00FB185B"/>
    <w:rsid w:val="00FB18B6"/>
    <w:rsid w:val="00FB19DF"/>
    <w:rsid w:val="00FB1D20"/>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0DD"/>
    <w:rsid w:val="00FC1182"/>
    <w:rsid w:val="00FC11FE"/>
    <w:rsid w:val="00FC121A"/>
    <w:rsid w:val="00FC1336"/>
    <w:rsid w:val="00FC141F"/>
    <w:rsid w:val="00FC1772"/>
    <w:rsid w:val="00FC19A5"/>
    <w:rsid w:val="00FC1B90"/>
    <w:rsid w:val="00FC1D74"/>
    <w:rsid w:val="00FC1F30"/>
    <w:rsid w:val="00FC2329"/>
    <w:rsid w:val="00FC251E"/>
    <w:rsid w:val="00FC2532"/>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B2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15"/>
    <w:rsid w:val="00FD2676"/>
    <w:rsid w:val="00FD28D2"/>
    <w:rsid w:val="00FD2983"/>
    <w:rsid w:val="00FD2D41"/>
    <w:rsid w:val="00FD313C"/>
    <w:rsid w:val="00FD3398"/>
    <w:rsid w:val="00FD35EC"/>
    <w:rsid w:val="00FD3788"/>
    <w:rsid w:val="00FD37F3"/>
    <w:rsid w:val="00FD399E"/>
    <w:rsid w:val="00FD3D2B"/>
    <w:rsid w:val="00FD4427"/>
    <w:rsid w:val="00FD4495"/>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823"/>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3.wmf"/><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image" Target="media/image7.wmf"/><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footer" Target="footer3.xml"/><Relationship Id="rId33" Type="http://schemas.openxmlformats.org/officeDocument/2006/relationships/oleObject" Target="embeddings/oleObject4.bin"/><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2.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32" Type="http://schemas.openxmlformats.org/officeDocument/2006/relationships/image" Target="media/image6.emf"/><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4.emf"/><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1.bin"/><Relationship Id="rId30" Type="http://schemas.openxmlformats.org/officeDocument/2006/relationships/image" Target="media/image5.emf"/><Relationship Id="rId35"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C4079-F9ED-4005-BC66-4B7E99EF2329}">
  <ds:schemaRefs>
    <ds:schemaRef ds:uri="http://schemas.openxmlformats.org/officeDocument/2006/bibliography"/>
  </ds:schemaRefs>
</ds:datastoreItem>
</file>

<file path=customXml/itemProps2.xml><?xml version="1.0" encoding="utf-8"?>
<ds:datastoreItem xmlns:ds="http://schemas.openxmlformats.org/officeDocument/2006/customXml" ds:itemID="{3970F81C-18A9-469F-8989-851E423BC7B6}">
  <ds:schemaRefs>
    <ds:schemaRef ds:uri="http://schemas.openxmlformats.org/officeDocument/2006/bibliography"/>
  </ds:schemaRefs>
</ds:datastoreItem>
</file>

<file path=customXml/itemProps3.xml><?xml version="1.0" encoding="utf-8"?>
<ds:datastoreItem xmlns:ds="http://schemas.openxmlformats.org/officeDocument/2006/customXml" ds:itemID="{141C4CC9-A24C-4DAC-AB9D-A1B378D0FB55}">
  <ds:schemaRefs>
    <ds:schemaRef ds:uri="http://schemas.openxmlformats.org/officeDocument/2006/bibliography"/>
  </ds:schemaRefs>
</ds:datastoreItem>
</file>

<file path=customXml/itemProps4.xml><?xml version="1.0" encoding="utf-8"?>
<ds:datastoreItem xmlns:ds="http://schemas.openxmlformats.org/officeDocument/2006/customXml" ds:itemID="{5373895C-3D33-4FD9-A16F-00FD944E1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131</Pages>
  <Words>73500</Words>
  <Characters>418955</Characters>
  <Application>Microsoft Office Word</Application>
  <DocSecurity>0</DocSecurity>
  <Lines>3491</Lines>
  <Paragraphs>982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491473</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2014-03-24T23:50:00Z</dcterms:created>
  <dcterms:modified xsi:type="dcterms:W3CDTF">2014-03-25T01:11:00Z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-1681346918</vt:i4>
  </property>
  <property fmtid="{D5CDD505-2E9C-101B-9397-08002B2CF9AE}" pid="3" name="_NewReviewCycle">
    <vt:lpwstr/>
  </property>
  <property fmtid="{D5CDD505-2E9C-101B-9397-08002B2CF9AE}" pid="5" name="_PreviousAdHocReviewCycleID">
    <vt:i4>1262931740</vt:i4>
  </property>
</Properties>
</file>