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561D1F"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561D1F"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561D1F"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561D1F"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561D1F"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561D1F"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561D1F">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561D1F">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561D1F">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561D1F">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561D1F">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D1F">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61D1F">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561D1F">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561D1F">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50.25pt" o:ole="">
            <v:imagedata r:id="rId24" o:title=""/>
          </v:shape>
          <o:OLEObject Type="Embed" ProgID="Equation.3" ShapeID="_x0000_i1025" DrawAspect="Content" ObjectID="_1455021559" r:id="rId25"/>
        </w:object>
      </w:r>
    </w:p>
    <w:p w:rsidR="001A679E" w:rsidRDefault="001A679E" w:rsidP="007E173E">
      <w:pPr>
        <w:rPr>
          <w:ins w:id="1171" w:author="Miska Hannuksela" w:date="2014-02-19T14:46:00Z"/>
          <w:i/>
          <w:lang w:val="en-US"/>
        </w:rPr>
      </w:pPr>
    </w:p>
    <w:p w:rsidR="00C80EF8" w:rsidRPr="00C80EF8" w:rsidRDefault="00C80EF8" w:rsidP="00C80EF8">
      <w:pPr>
        <w:rPr>
          <w:ins w:id="1172" w:author="Miska Hannuksela" w:date="2014-02-19T14:46:00Z"/>
          <w:i/>
          <w:noProof/>
        </w:rPr>
      </w:pPr>
      <w:ins w:id="1173" w:author="Miska Hannuksela" w:date="2014-02-19T14:46:00Z">
        <w:r w:rsidRPr="00C80EF8">
          <w:rPr>
            <w:i/>
            <w:noProof/>
          </w:rPr>
          <w:t>In subclause 7.4.2.2, remove the following</w:t>
        </w:r>
      </w:ins>
      <w:ins w:id="1174" w:author="Miska Hannuksela" w:date="2014-02-19T14:47:00Z">
        <w:r w:rsidRPr="00C80EF8">
          <w:rPr>
            <w:i/>
            <w:noProof/>
          </w:rPr>
          <w:t>:</w:t>
        </w:r>
      </w:ins>
    </w:p>
    <w:p w:rsidR="00C80EF8" w:rsidRDefault="00C80EF8" w:rsidP="00C80EF8">
      <w:pPr>
        <w:rPr>
          <w:ins w:id="1175" w:author="Miska Hannuksela" w:date="2014-02-19T14:47:00Z"/>
          <w:noProof/>
        </w:rPr>
      </w:pPr>
      <w:ins w:id="1176" w:author="Miska Hannuksela" w:date="2014-02-19T14:46:00Z">
        <w:r w:rsidRPr="00C80EF8">
          <w:rPr>
            <w:noProof/>
          </w:rPr>
          <w:t>The value of TemporalId shall be the same for all VCL NAL units of an access unit. The value of TemporalId of an access unit is the value of the TemporalId of the VCL NAL units of the access unit.</w:t>
        </w:r>
      </w:ins>
    </w:p>
    <w:p w:rsidR="00DE676B" w:rsidRPr="00DE676B" w:rsidRDefault="00DE676B" w:rsidP="00DE676B">
      <w:pPr>
        <w:rPr>
          <w:ins w:id="1177" w:author="Miska Hannuksela" w:date="2014-02-19T21:54:00Z"/>
          <w:noProof/>
        </w:rPr>
      </w:pPr>
      <w:ins w:id="1178" w:author="Miska Hannuksela" w:date="2014-02-19T21:54:00Z">
        <w:r w:rsidRPr="00DE676B">
          <w:rPr>
            <w:noProof/>
          </w:rPr>
          <w:t>The value of TemporalId for non-VCL NAL units is constrained as follows:</w:t>
        </w:r>
      </w:ins>
    </w:p>
    <w:p w:rsidR="00DE676B" w:rsidRPr="00DE676B" w:rsidRDefault="00DE676B" w:rsidP="00DE676B">
      <w:pPr>
        <w:tabs>
          <w:tab w:val="clear" w:pos="794"/>
          <w:tab w:val="left" w:pos="400"/>
        </w:tabs>
        <w:ind w:left="400" w:hanging="400"/>
        <w:rPr>
          <w:ins w:id="1179" w:author="Miska Hannuksela" w:date="2014-02-19T21:54:00Z"/>
          <w:noProof/>
        </w:rPr>
      </w:pPr>
      <w:ins w:id="1180" w:author="Miska Hannuksela" w:date="2014-02-19T21:54:00Z">
        <w:r w:rsidRPr="00DE676B">
          <w:rPr>
            <w:noProof/>
          </w:rPr>
          <w:t>–</w:t>
        </w:r>
        <w:r w:rsidRPr="00DE676B">
          <w:rPr>
            <w:noProof/>
          </w:rPr>
          <w:tab/>
          <w:t>If nal_unit_type is equal to VPS_NUT or SPS_NUT, TemporalId shall be equal to 0 and the TemporalId of the access unit containing the NAL unit shall be equal to 0.</w:t>
        </w:r>
      </w:ins>
    </w:p>
    <w:p w:rsidR="00DE676B" w:rsidRPr="00DE676B" w:rsidRDefault="00DE676B" w:rsidP="00DE676B">
      <w:pPr>
        <w:tabs>
          <w:tab w:val="clear" w:pos="794"/>
          <w:tab w:val="left" w:pos="400"/>
        </w:tabs>
        <w:ind w:left="400" w:hanging="400"/>
        <w:rPr>
          <w:ins w:id="1181" w:author="Miska Hannuksela" w:date="2014-02-19T21:54:00Z"/>
          <w:noProof/>
        </w:rPr>
      </w:pPr>
      <w:ins w:id="1182" w:author="Miska Hannuksela" w:date="2014-02-19T21:54:00Z">
        <w:r w:rsidRPr="00DE676B">
          <w:rPr>
            <w:noProof/>
          </w:rPr>
          <w:t>–</w:t>
        </w:r>
        <w:r w:rsidRPr="00DE676B">
          <w:rPr>
            <w:noProof/>
          </w:rPr>
          <w:tab/>
          <w:t>Otherwise if nal_unit_type is equal to EOS_NUT or EOB_NUT, TemporalId shall be equal to 0.</w:t>
        </w:r>
      </w:ins>
    </w:p>
    <w:p w:rsidR="00DE676B" w:rsidRPr="00DE676B" w:rsidRDefault="00DE676B" w:rsidP="00DE676B">
      <w:pPr>
        <w:tabs>
          <w:tab w:val="clear" w:pos="794"/>
          <w:tab w:val="left" w:pos="400"/>
        </w:tabs>
        <w:ind w:left="400" w:hanging="400"/>
        <w:rPr>
          <w:ins w:id="1183" w:author="Miska Hannuksela" w:date="2014-02-19T21:54:00Z"/>
          <w:noProof/>
        </w:rPr>
      </w:pPr>
      <w:ins w:id="1184" w:author="Miska Hannuksela" w:date="2014-02-19T21:54:00Z">
        <w:r w:rsidRPr="00DE676B">
          <w:rPr>
            <w:noProof/>
          </w:rPr>
          <w:t>–</w:t>
        </w:r>
        <w:r w:rsidRPr="00DE676B">
          <w:rPr>
            <w:noProof/>
          </w:rPr>
          <w:tab/>
          <w:t>Otherwise, if nal_unit_type is equal to AUD_NUT or FD_NUT, TemporalId shall be equal to the TemporalId of the access unit containing the NAL unit.</w:t>
        </w:r>
      </w:ins>
    </w:p>
    <w:p w:rsidR="00DE676B" w:rsidRPr="00DE676B" w:rsidRDefault="00DE676B" w:rsidP="00DE676B">
      <w:pPr>
        <w:tabs>
          <w:tab w:val="clear" w:pos="794"/>
          <w:tab w:val="left" w:pos="400"/>
        </w:tabs>
        <w:ind w:left="400" w:hanging="400"/>
        <w:rPr>
          <w:ins w:id="1185" w:author="Miska Hannuksela" w:date="2014-02-19T21:54:00Z"/>
          <w:noProof/>
        </w:rPr>
      </w:pPr>
      <w:ins w:id="1186" w:author="Miska Hannuksela" w:date="2014-02-19T21:54:00Z">
        <w:r w:rsidRPr="00DE676B">
          <w:rPr>
            <w:noProof/>
          </w:rPr>
          <w:t>–</w:t>
        </w:r>
        <w:r w:rsidRPr="00DE676B">
          <w:rPr>
            <w:noProof/>
          </w:rPr>
          <w:tab/>
          <w:t>Otherwise, TemporalId shall be greater than or equal to the TemporalId of the access unit containing the NAL unit.</w:t>
        </w:r>
      </w:ins>
    </w:p>
    <w:p w:rsidR="00C80EF8" w:rsidRDefault="00C80EF8" w:rsidP="00C80EF8">
      <w:pPr>
        <w:rPr>
          <w:ins w:id="1187" w:author="Miska Hannuksela" w:date="2014-02-19T14:47:00Z"/>
          <w:noProof/>
        </w:rPr>
      </w:pPr>
    </w:p>
    <w:p w:rsidR="00C80EF8" w:rsidRPr="00C80EF8" w:rsidRDefault="00C80EF8" w:rsidP="00C80EF8">
      <w:pPr>
        <w:rPr>
          <w:ins w:id="1188" w:author="Miska Hannuksela" w:date="2014-02-19T14:47:00Z"/>
          <w:i/>
          <w:noProof/>
        </w:rPr>
      </w:pPr>
      <w:ins w:id="1189" w:author="Miska Hannuksela" w:date="2014-02-19T14:47:00Z">
        <w:r w:rsidRPr="00C80EF8">
          <w:rPr>
            <w:i/>
            <w:noProof/>
          </w:rPr>
          <w:t>In subclause 7.4.2.2, add the following:</w:t>
        </w:r>
      </w:ins>
    </w:p>
    <w:p w:rsidR="00C80EF8" w:rsidRDefault="00C80EF8" w:rsidP="00C80EF8">
      <w:pPr>
        <w:rPr>
          <w:ins w:id="1190" w:author="Miska Hannuksela" w:date="2014-02-19T14:47:00Z"/>
          <w:noProof/>
        </w:rPr>
      </w:pPr>
      <w:ins w:id="1191" w:author="Miska Hannuksela" w:date="2014-02-19T14:47:00Z">
        <w:r w:rsidRPr="00C80EF8">
          <w:rPr>
            <w:noProof/>
          </w:rPr>
          <w:t xml:space="preserve">The value of TemporalId shall be the same for all VCL NAL units of </w:t>
        </w:r>
        <w:r>
          <w:rPr>
            <w:noProof/>
          </w:rPr>
          <w:t>a coded picture.</w:t>
        </w:r>
      </w:ins>
    </w:p>
    <w:p w:rsidR="00C80EF8" w:rsidRDefault="00C80EF8" w:rsidP="00C80EF8">
      <w:pPr>
        <w:rPr>
          <w:ins w:id="1192" w:author="Miska Hannuksela" w:date="2014-02-19T15:19:00Z"/>
          <w:noProof/>
        </w:rPr>
      </w:pPr>
      <w:ins w:id="1193" w:author="Miska Hannuksela" w:date="2014-02-19T14:48:00Z">
        <w:r>
          <w:rPr>
            <w:noProof/>
          </w:rPr>
          <w:t>The variable LayerTId[ nuh_layer_id ] is set equal to TemporalId.</w:t>
        </w:r>
      </w:ins>
    </w:p>
    <w:p w:rsidR="0039229E" w:rsidRPr="00C80EF8" w:rsidRDefault="0039229E" w:rsidP="00C80EF8">
      <w:pPr>
        <w:rPr>
          <w:ins w:id="1194" w:author="Miska Hannuksela" w:date="2014-02-19T14:46:00Z"/>
          <w:noProof/>
        </w:rPr>
      </w:pPr>
      <w:ins w:id="1195" w:author="Miska Hannuksela" w:date="2014-02-19T15:19:00Z">
        <w:r w:rsidRPr="00C80EF8">
          <w:rPr>
            <w:noProof/>
          </w:rPr>
          <w:t xml:space="preserve">The value of TemporalId of an access unit is the </w:t>
        </w:r>
        <w:r>
          <w:rPr>
            <w:noProof/>
          </w:rPr>
          <w:t xml:space="preserve">smallest </w:t>
        </w:r>
        <w:r w:rsidRPr="00C80EF8">
          <w:rPr>
            <w:noProof/>
          </w:rPr>
          <w:t xml:space="preserve">TemporalId </w:t>
        </w:r>
      </w:ins>
      <w:ins w:id="1196" w:author="Miska Hannuksela" w:date="2014-02-19T15:24:00Z">
        <w:r w:rsidR="00510C67">
          <w:rPr>
            <w:noProof/>
          </w:rPr>
          <w:t xml:space="preserve">value </w:t>
        </w:r>
      </w:ins>
      <w:ins w:id="1197" w:author="Miska Hannuksela" w:date="2014-02-19T15:19:00Z">
        <w:r w:rsidRPr="00C80EF8">
          <w:rPr>
            <w:noProof/>
          </w:rPr>
          <w:t xml:space="preserve">of </w:t>
        </w:r>
        <w:r>
          <w:rPr>
            <w:noProof/>
          </w:rPr>
          <w:t>the coded pictures</w:t>
        </w:r>
        <w:r w:rsidRPr="00C80EF8">
          <w:rPr>
            <w:noProof/>
          </w:rPr>
          <w:t xml:space="preserve"> of the access unit.</w:t>
        </w:r>
      </w:ins>
    </w:p>
    <w:p w:rsidR="00DE676B" w:rsidRPr="00943A5F" w:rsidRDefault="00DE676B" w:rsidP="00DE676B">
      <w:pPr>
        <w:rPr>
          <w:ins w:id="1198" w:author="Miska Hannuksela" w:date="2014-02-19T21:55:00Z"/>
          <w:noProof/>
        </w:rPr>
      </w:pPr>
      <w:ins w:id="1199" w:author="Miska Hannuksela" w:date="2014-02-19T21:55:00Z">
        <w:r w:rsidRPr="00943A5F">
          <w:rPr>
            <w:noProof/>
          </w:rPr>
          <w:t>The value of TemporalId for non-VCL NAL units is constrained as follows:</w:t>
        </w:r>
      </w:ins>
    </w:p>
    <w:p w:rsidR="00DE676B" w:rsidRPr="00943A5F" w:rsidRDefault="00DE676B" w:rsidP="00DE676B">
      <w:pPr>
        <w:tabs>
          <w:tab w:val="clear" w:pos="794"/>
          <w:tab w:val="left" w:pos="400"/>
        </w:tabs>
        <w:ind w:left="400" w:hanging="400"/>
        <w:rPr>
          <w:ins w:id="1200" w:author="Miska Hannuksela" w:date="2014-02-19T21:55:00Z"/>
          <w:noProof/>
        </w:rPr>
      </w:pPr>
      <w:ins w:id="1201" w:author="Miska Hannuksela" w:date="2014-02-19T21:55:00Z">
        <w:r w:rsidRPr="00943A5F">
          <w:rPr>
            <w:noProof/>
          </w:rPr>
          <w:t>–</w:t>
        </w:r>
        <w:r w:rsidRPr="00943A5F">
          <w:rPr>
            <w:noProof/>
          </w:rPr>
          <w:tab/>
          <w:t xml:space="preserve">If </w:t>
        </w:r>
        <w:r>
          <w:rPr>
            <w:noProof/>
          </w:rPr>
          <w:t>nal_unit_type</w:t>
        </w:r>
        <w:r w:rsidRPr="00943A5F">
          <w:rPr>
            <w:noProof/>
          </w:rPr>
          <w:t xml:space="preserve"> is equal to VPS_NUT</w:t>
        </w:r>
        <w:r>
          <w:rPr>
            <w:noProof/>
          </w:rPr>
          <w:t xml:space="preserve"> or</w:t>
        </w:r>
        <w:r w:rsidRPr="00943A5F">
          <w:rPr>
            <w:noProof/>
          </w:rPr>
          <w:t xml:space="preserve"> SPS_NUT, TemporalId shall be equal to 0</w:t>
        </w:r>
        <w:r w:rsidRPr="00217F3B">
          <w:rPr>
            <w:noProof/>
          </w:rPr>
          <w:t xml:space="preserve"> and the TemporalId of the access unit containing the NAL unit shall be equal to 0</w:t>
        </w:r>
        <w:r w:rsidRPr="00943A5F">
          <w:rPr>
            <w:noProof/>
          </w:rPr>
          <w:t>.</w:t>
        </w:r>
      </w:ins>
    </w:p>
    <w:p w:rsidR="00DE676B" w:rsidRPr="00943A5F" w:rsidRDefault="00DE676B" w:rsidP="00DE676B">
      <w:pPr>
        <w:tabs>
          <w:tab w:val="clear" w:pos="794"/>
          <w:tab w:val="left" w:pos="400"/>
        </w:tabs>
        <w:ind w:left="400" w:hanging="400"/>
        <w:rPr>
          <w:ins w:id="1202" w:author="Miska Hannuksela" w:date="2014-02-19T21:55:00Z"/>
          <w:noProof/>
        </w:rPr>
      </w:pPr>
      <w:ins w:id="1203" w:author="Miska Hannuksela" w:date="2014-02-19T21:55:00Z">
        <w:r w:rsidRPr="00943A5F">
          <w:rPr>
            <w:noProof/>
          </w:rPr>
          <w:t>–</w:t>
        </w:r>
        <w:r w:rsidRPr="00943A5F">
          <w:rPr>
            <w:noProof/>
          </w:rPr>
          <w:tab/>
        </w:r>
        <w:r>
          <w:rPr>
            <w:noProof/>
          </w:rPr>
          <w:t>Otherwise i</w:t>
        </w:r>
        <w:r w:rsidRPr="00943A5F">
          <w:rPr>
            <w:noProof/>
          </w:rPr>
          <w:t xml:space="preserve">f </w:t>
        </w:r>
        <w:r>
          <w:rPr>
            <w:noProof/>
          </w:rPr>
          <w:t>nal_unit_type</w:t>
        </w:r>
        <w:r w:rsidRPr="00943A5F">
          <w:rPr>
            <w:noProof/>
          </w:rPr>
          <w:t xml:space="preserve"> is equal to EOS_NUT or EOB_NUT, TemporalId shall be equal to 0.</w:t>
        </w:r>
      </w:ins>
    </w:p>
    <w:p w:rsidR="00DE676B" w:rsidRPr="00943A5F" w:rsidRDefault="00DE676B" w:rsidP="00DE676B">
      <w:pPr>
        <w:tabs>
          <w:tab w:val="clear" w:pos="794"/>
          <w:tab w:val="left" w:pos="400"/>
        </w:tabs>
        <w:ind w:left="400" w:hanging="400"/>
        <w:rPr>
          <w:ins w:id="1204" w:author="Miska Hannuksela" w:date="2014-02-19T21:56:00Z"/>
          <w:noProof/>
        </w:rPr>
      </w:pPr>
      <w:ins w:id="1205" w:author="Miska Hannuksela" w:date="2014-02-19T21:56:00Z">
        <w:r w:rsidRPr="00943A5F">
          <w:rPr>
            <w:noProof/>
          </w:rPr>
          <w:lastRenderedPageBreak/>
          <w:t>–</w:t>
        </w:r>
        <w:r w:rsidRPr="00943A5F">
          <w:rPr>
            <w:noProof/>
          </w:rPr>
          <w:tab/>
          <w:t xml:space="preserve">Otherwise, if </w:t>
        </w:r>
        <w:r>
          <w:rPr>
            <w:noProof/>
          </w:rPr>
          <w:t>nal_unit_type</w:t>
        </w:r>
        <w:r w:rsidRPr="00943A5F">
          <w:rPr>
            <w:noProof/>
          </w:rPr>
          <w:t xml:space="preserve"> is equal to AUD_NUT, TemporalId shall be equal to the TemporalId of the </w:t>
        </w:r>
        <w:r>
          <w:rPr>
            <w:noProof/>
          </w:rPr>
          <w:t>first VCL NAL unit following, in decoding order, the NAL unit with nal_unit_type equal to AUD_NUT</w:t>
        </w:r>
        <w:r w:rsidRPr="00943A5F">
          <w:rPr>
            <w:noProof/>
          </w:rPr>
          <w:t>.</w:t>
        </w:r>
      </w:ins>
    </w:p>
    <w:p w:rsidR="00DE676B" w:rsidRPr="00943A5F" w:rsidRDefault="00DE676B" w:rsidP="00DE676B">
      <w:pPr>
        <w:tabs>
          <w:tab w:val="clear" w:pos="794"/>
          <w:tab w:val="left" w:pos="400"/>
        </w:tabs>
        <w:ind w:left="400" w:hanging="400"/>
        <w:rPr>
          <w:ins w:id="1206" w:author="Miska Hannuksela" w:date="2014-02-19T21:55:00Z"/>
          <w:noProof/>
        </w:rPr>
      </w:pPr>
      <w:ins w:id="1207" w:author="Miska Hannuksela" w:date="2014-02-19T21:55:00Z">
        <w:r w:rsidRPr="00943A5F">
          <w:rPr>
            <w:noProof/>
          </w:rPr>
          <w:t>–</w:t>
        </w:r>
        <w:r w:rsidRPr="00943A5F">
          <w:rPr>
            <w:noProof/>
          </w:rPr>
          <w:tab/>
          <w:t xml:space="preserve">Otherwise, if </w:t>
        </w:r>
        <w:r>
          <w:rPr>
            <w:noProof/>
          </w:rPr>
          <w:t>nal_unit_type</w:t>
        </w:r>
        <w:r w:rsidRPr="00943A5F">
          <w:rPr>
            <w:noProof/>
          </w:rPr>
          <w:t xml:space="preserve"> is equal to FD_NUT, </w:t>
        </w:r>
      </w:ins>
      <w:ins w:id="1208" w:author="Miska Hannuksela" w:date="2014-02-20T16:20:00Z">
        <w:r w:rsidR="00B96ED4">
          <w:rPr>
            <w:noProof/>
          </w:rPr>
          <w:t xml:space="preserve">there shall be a coded picture </w:t>
        </w:r>
      </w:ins>
      <w:ins w:id="1209" w:author="Miska Hannuksela" w:date="2014-02-20T16:23:00Z">
        <w:r w:rsidR="00A11098">
          <w:rPr>
            <w:noProof/>
          </w:rPr>
          <w:t xml:space="preserve">picA </w:t>
        </w:r>
      </w:ins>
      <w:ins w:id="1210" w:author="Miska Hannuksela" w:date="2014-02-20T16:20:00Z">
        <w:r w:rsidR="00B96ED4">
          <w:rPr>
            <w:noProof/>
          </w:rPr>
          <w:t>with a nuh_layer_id value in the access unit that is equal to the nu</w:t>
        </w:r>
      </w:ins>
      <w:ins w:id="1211" w:author="Miska Hannuksela" w:date="2014-02-20T16:21:00Z">
        <w:r w:rsidR="00B96ED4">
          <w:rPr>
            <w:noProof/>
          </w:rPr>
          <w:t>h</w:t>
        </w:r>
      </w:ins>
      <w:ins w:id="1212" w:author="Miska Hannuksela" w:date="2014-02-20T16:20:00Z">
        <w:r w:rsidR="00B96ED4">
          <w:rPr>
            <w:noProof/>
          </w:rPr>
          <w:t>_layer_id</w:t>
        </w:r>
      </w:ins>
      <w:ins w:id="1213" w:author="Miska Hannuksela" w:date="2014-02-20T16:21:00Z">
        <w:r w:rsidR="00B96ED4">
          <w:rPr>
            <w:noProof/>
          </w:rPr>
          <w:t xml:space="preserve"> value of the NAL unit with nal_unit_type </w:t>
        </w:r>
      </w:ins>
      <w:ins w:id="1214" w:author="Miska Hannuksela" w:date="2014-02-20T16:22:00Z">
        <w:r w:rsidR="00A11098">
          <w:rPr>
            <w:noProof/>
          </w:rPr>
          <w:t xml:space="preserve">FD_NUT and </w:t>
        </w:r>
      </w:ins>
      <w:ins w:id="1215" w:author="Miska Hannuksela" w:date="2014-02-19T21:55:00Z">
        <w:r w:rsidRPr="00943A5F">
          <w:rPr>
            <w:noProof/>
          </w:rPr>
          <w:t xml:space="preserve">TemporalId shall be equal to the TemporalId of </w:t>
        </w:r>
      </w:ins>
      <w:ins w:id="1216" w:author="Miska Hannuksela" w:date="2014-02-20T16:23:00Z">
        <w:r w:rsidR="00A11098">
          <w:rPr>
            <w:noProof/>
          </w:rPr>
          <w:t>picA</w:t>
        </w:r>
      </w:ins>
      <w:ins w:id="1217" w:author="Miska Hannuksela" w:date="2014-02-19T21:55:00Z">
        <w:r w:rsidRPr="00943A5F">
          <w:rPr>
            <w:noProof/>
          </w:rPr>
          <w:t>.</w:t>
        </w:r>
      </w:ins>
    </w:p>
    <w:p w:rsidR="00DE676B" w:rsidRPr="00943A5F" w:rsidRDefault="00DE676B" w:rsidP="00DE676B">
      <w:pPr>
        <w:tabs>
          <w:tab w:val="clear" w:pos="794"/>
          <w:tab w:val="left" w:pos="400"/>
        </w:tabs>
        <w:ind w:left="400" w:hanging="400"/>
        <w:rPr>
          <w:ins w:id="1218" w:author="Miska Hannuksela" w:date="2014-02-19T21:55:00Z"/>
          <w:noProof/>
        </w:rPr>
      </w:pPr>
      <w:ins w:id="1219" w:author="Miska Hannuksela" w:date="2014-02-19T21:55:00Z">
        <w:r w:rsidRPr="00943A5F">
          <w:rPr>
            <w:noProof/>
          </w:rPr>
          <w:t>–</w:t>
        </w:r>
        <w:r w:rsidRPr="00943A5F">
          <w:rPr>
            <w:noProof/>
          </w:rPr>
          <w:tab/>
          <w:t xml:space="preserve">Otherwise, TemporalId shall </w:t>
        </w:r>
        <w:r w:rsidRPr="00EF2ADA">
          <w:rPr>
            <w:noProof/>
          </w:rPr>
          <w:t xml:space="preserve">be greater </w:t>
        </w:r>
        <w:r>
          <w:rPr>
            <w:noProof/>
          </w:rPr>
          <w:t xml:space="preserve">than </w:t>
        </w:r>
        <w:r w:rsidRPr="00EF2ADA">
          <w:rPr>
            <w:noProof/>
          </w:rPr>
          <w:t xml:space="preserve">or equal to </w:t>
        </w:r>
        <w:r w:rsidRPr="00943A5F">
          <w:rPr>
            <w:noProof/>
          </w:rPr>
          <w:t>the TemporalId of the access unit containing the NAL unit.</w:t>
        </w:r>
      </w:ins>
    </w:p>
    <w:p w:rsidR="00C80EF8" w:rsidRPr="00C80EF8" w:rsidRDefault="00C80EF8" w:rsidP="007E173E">
      <w:pPr>
        <w:rPr>
          <w:i/>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220" w:name="_Ref57461487"/>
      <w:bookmarkStart w:id="1221" w:name="_Toc77680403"/>
      <w:bookmarkStart w:id="1222" w:name="_Toc226456557"/>
      <w:r w:rsidRPr="00564A49">
        <w:t xml:space="preserve"> RBSPs and their activation</w:t>
      </w:r>
      <w:bookmarkEnd w:id="1220"/>
      <w:bookmarkEnd w:id="1221"/>
      <w:bookmarkEnd w:id="1222"/>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r w:rsidR="00561D1F">
        <w:fldChar w:fldCharType="begin" w:fldLock="1"/>
      </w:r>
      <w:r w:rsidR="00561D1F">
        <w:instrText xml:space="preserve"> SEQ NoteCounter \s 9 \* MERGEFORMAT </w:instrText>
      </w:r>
      <w:r w:rsidR="00561D1F">
        <w:fldChar w:fldCharType="separate"/>
      </w:r>
      <w:r w:rsidRPr="00564A49">
        <w:rPr>
          <w:noProof/>
        </w:rPr>
        <w:t>1</w:t>
      </w:r>
      <w:r w:rsidR="00561D1F">
        <w:rPr>
          <w:noProof/>
        </w:rPr>
        <w:fldChar w:fldCharType="end"/>
      </w:r>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t>NOTE </w:t>
      </w:r>
      <w:r w:rsidR="00561D1F">
        <w:fldChar w:fldCharType="begin" w:fldLock="1"/>
      </w:r>
      <w:r w:rsidR="00561D1F">
        <w:instrText xml:space="preserve"> SEQ NoteCounter \s 9 \* MERGEFORMAT </w:instrText>
      </w:r>
      <w:r w:rsidR="00561D1F">
        <w:fldChar w:fldCharType="separate"/>
      </w:r>
      <w:r w:rsidRPr="00564A49">
        <w:rPr>
          <w:noProof/>
        </w:rPr>
        <w:t>2</w:t>
      </w:r>
      <w:r w:rsidR="00561D1F">
        <w:rPr>
          <w:noProof/>
        </w:rPr>
        <w:fldChar w:fldCharType="end"/>
      </w:r>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r w:rsidR="00561D1F">
        <w:fldChar w:fldCharType="begin" w:fldLock="1"/>
      </w:r>
      <w:r w:rsidR="00561D1F">
        <w:instrText xml:space="preserve"> SEQ NoteCounter \s 9 \* MERGEFORMAT </w:instrText>
      </w:r>
      <w:r w:rsidR="00561D1F">
        <w:fldChar w:fldCharType="separate"/>
      </w:r>
      <w:r w:rsidRPr="00564A49">
        <w:rPr>
          <w:noProof/>
        </w:rPr>
        <w:t>3</w:t>
      </w:r>
      <w:r w:rsidR="00561D1F">
        <w:rPr>
          <w:noProof/>
        </w:rPr>
        <w:fldChar w:fldCharType="end"/>
      </w:r>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lastRenderedPageBreak/>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r w:rsidR="00561D1F">
        <w:fldChar w:fldCharType="begin" w:fldLock="1"/>
      </w:r>
      <w:r w:rsidR="00561D1F">
        <w:instrText xml:space="preserve"> SEQ NoteCounter \s 9 \* MERGEFORMAT </w:instrText>
      </w:r>
      <w:r w:rsidR="00561D1F">
        <w:fldChar w:fldCharType="separate"/>
      </w:r>
      <w:r w:rsidRPr="00564A49">
        <w:rPr>
          <w:noProof/>
        </w:rPr>
        <w:t>4</w:t>
      </w:r>
      <w:r w:rsidR="00561D1F">
        <w:rPr>
          <w:noProof/>
        </w:rPr>
        <w:fldChar w:fldCharType="end"/>
      </w:r>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r w:rsidR="00561D1F">
        <w:fldChar w:fldCharType="begin" w:fldLock="1"/>
      </w:r>
      <w:r w:rsidR="00561D1F">
        <w:instrText xml:space="preserve"> SEQ NoteCounter \s 9 \* MERGEFORMAT </w:instrText>
      </w:r>
      <w:r w:rsidR="00561D1F">
        <w:fldChar w:fldCharType="separate"/>
      </w:r>
      <w:r w:rsidRPr="00564A49">
        <w:rPr>
          <w:noProof/>
        </w:rPr>
        <w:t>5</w:t>
      </w:r>
      <w:r w:rsidR="00561D1F">
        <w:rPr>
          <w:noProof/>
        </w:rPr>
        <w:fldChar w:fldCharType="end"/>
      </w:r>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r w:rsidR="00561D1F">
        <w:fldChar w:fldCharType="begin" w:fldLock="1"/>
      </w:r>
      <w:r w:rsidR="00561D1F">
        <w:instrText xml:space="preserve"> SEQ NoteCounter \s 9 \* MERGEFORMAT </w:instrText>
      </w:r>
      <w:r w:rsidR="00561D1F">
        <w:fldChar w:fldCharType="separate"/>
      </w:r>
      <w:r w:rsidRPr="00564A49">
        <w:rPr>
          <w:noProof/>
        </w:rPr>
        <w:t>6</w:t>
      </w:r>
      <w:r w:rsidR="00561D1F">
        <w:rPr>
          <w:noProof/>
        </w:rPr>
        <w:fldChar w:fldCharType="end"/>
      </w:r>
      <w:r w:rsidRPr="00564A49">
        <w:t xml:space="preserve"> – If VPS RBSP, SPS RBSP, or PPS RBSP </w:t>
      </w:r>
      <w:proofErr w:type="gramStart"/>
      <w:r w:rsidRPr="00564A49">
        <w:t>are</w:t>
      </w:r>
      <w:proofErr w:type="gramEnd"/>
      <w:r w:rsidRPr="00564A49">
        <w:t xml:space="preserv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223" w:name="_Toc377921503"/>
      <w:bookmarkStart w:id="1224"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223"/>
      <w:bookmarkEnd w:id="1224"/>
    </w:p>
    <w:p w:rsidR="007E173E" w:rsidRPr="00564A49" w:rsidRDefault="007E173E" w:rsidP="007E173E">
      <w:pPr>
        <w:pStyle w:val="Heading2"/>
        <w:numPr>
          <w:ilvl w:val="1"/>
          <w:numId w:val="40"/>
        </w:numPr>
        <w:tabs>
          <w:tab w:val="clear" w:pos="794"/>
        </w:tabs>
        <w:rPr>
          <w:lang w:val="en-US"/>
        </w:rPr>
      </w:pPr>
      <w:bookmarkStart w:id="1225" w:name="_Toc317198780"/>
      <w:bookmarkStart w:id="1226" w:name="_Toc341908433"/>
      <w:bookmarkStart w:id="1227" w:name="_Ref370807721"/>
      <w:bookmarkStart w:id="1228" w:name="_Ref372892398"/>
      <w:bookmarkStart w:id="1229" w:name="_Toc377921504"/>
      <w:bookmarkStart w:id="1230" w:name="_Toc378026125"/>
      <w:r w:rsidRPr="00564A49">
        <w:rPr>
          <w:lang w:val="en-US"/>
        </w:rPr>
        <w:t>General</w:t>
      </w:r>
      <w:bookmarkEnd w:id="1225"/>
      <w:r w:rsidRPr="00564A49">
        <w:rPr>
          <w:lang w:val="en-US"/>
        </w:rPr>
        <w:t xml:space="preserve"> decoding process</w:t>
      </w:r>
      <w:bookmarkEnd w:id="1226"/>
      <w:bookmarkEnd w:id="1227"/>
      <w:bookmarkEnd w:id="1228"/>
      <w:bookmarkEnd w:id="1229"/>
      <w:bookmarkEnd w:id="1230"/>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lastRenderedPageBreak/>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231"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231"/>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 xml:space="preserve">The sub-bitstream extraction process as specified in clause 10 is applied with the bitstream, HighestTid, and TargetDecLayerIdList as </w:t>
      </w:r>
      <w:proofErr w:type="gramStart"/>
      <w:r w:rsidRPr="00564A49">
        <w:rPr>
          <w:lang w:val="en-US"/>
        </w:rPr>
        <w:t>inputs,</w:t>
      </w:r>
      <w:proofErr w:type="gramEnd"/>
      <w:r w:rsidRPr="00564A49">
        <w:rPr>
          <w:lang w:val="en-US"/>
        </w:rPr>
        <w:t xml:space="preserve">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 xml:space="preserve">The decoding process for the current picture takes as inputs the syntax elements and upper-case variables from clause 7. </w:t>
      </w:r>
      <w:proofErr w:type="gramStart"/>
      <w:r w:rsidRPr="00564A49">
        <w:rPr>
          <w:lang w:val="en-US"/>
        </w:rPr>
        <w:t>When interpreting the semantics of each syntax element in each NAL unit, the term "the bitstream" (or part thereof, e.g. a CVS of the bitstream) refers to BitstreamToDecode (or part thereof).</w:t>
      </w:r>
      <w:proofErr w:type="gramEnd"/>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 xml:space="preserve">The decoding process is specified such that all decoders will produce numerically identical cropped decoded pictures. Any decoding process that produces identical cropped decoded pictures to those produced by the process described </w:t>
      </w:r>
      <w:r w:rsidRPr="00564A49">
        <w:rPr>
          <w:lang w:val="en-US"/>
        </w:rPr>
        <w:lastRenderedPageBreak/>
        <w:t>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r>
      <w:proofErr w:type="gramStart"/>
      <w:r w:rsidRPr="00564A49">
        <w:rPr>
          <w:lang w:val="en-US"/>
        </w:rPr>
        <w:t>nuh_layer_id</w:t>
      </w:r>
      <w:proofErr w:type="gramEnd"/>
      <w:r w:rsidRPr="00564A49">
        <w:rPr>
          <w:lang w:val="en-US"/>
        </w:rPr>
        <w:t xml:space="preserve">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232" w:name="_Ref373499510"/>
      <w:bookmarkStart w:id="1233" w:name="_Toc377921505"/>
      <w:bookmarkStart w:id="1234" w:name="_Toc378026126"/>
      <w:r w:rsidRPr="00564A49">
        <w:rPr>
          <w:lang w:val="en-US"/>
        </w:rPr>
        <w:t>Decoding process for a coded picture with nuh_layer_id equal to 0</w:t>
      </w:r>
      <w:bookmarkEnd w:id="1232"/>
      <w:bookmarkEnd w:id="1233"/>
      <w:bookmarkEnd w:id="1234"/>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lastRenderedPageBreak/>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235" w:name="_Toc16578976"/>
      <w:bookmarkStart w:id="1236" w:name="_Toc20134296"/>
      <w:bookmarkStart w:id="1237" w:name="_Ref24436508"/>
      <w:bookmarkStart w:id="1238" w:name="_Toc77680436"/>
      <w:bookmarkStart w:id="1239" w:name="_Toc118289074"/>
      <w:bookmarkStart w:id="1240" w:name="_Toc226456597"/>
      <w:bookmarkStart w:id="1241" w:name="_Toc248045273"/>
      <w:bookmarkStart w:id="1242" w:name="_Toc287363797"/>
      <w:bookmarkStart w:id="1243" w:name="_Toc311217228"/>
      <w:bookmarkStart w:id="1244" w:name="_Toc317198781"/>
      <w:bookmarkStart w:id="1245"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246" w:name="_Ref360895033"/>
      <w:bookmarkStart w:id="1247" w:name="_Toc377921506"/>
      <w:bookmarkStart w:id="1248" w:name="_Toc378026127"/>
      <w:r w:rsidRPr="00564A49">
        <w:rPr>
          <w:lang w:val="en-US"/>
        </w:rPr>
        <w:t>NAL unit decoding</w:t>
      </w:r>
      <w:bookmarkEnd w:id="1235"/>
      <w:bookmarkEnd w:id="1236"/>
      <w:r w:rsidRPr="00564A49">
        <w:rPr>
          <w:lang w:val="en-US"/>
        </w:rPr>
        <w:t xml:space="preserve"> process</w:t>
      </w:r>
      <w:bookmarkEnd w:id="1237"/>
      <w:bookmarkEnd w:id="1238"/>
      <w:bookmarkEnd w:id="1239"/>
      <w:bookmarkEnd w:id="1240"/>
      <w:bookmarkEnd w:id="1241"/>
      <w:bookmarkEnd w:id="1242"/>
      <w:bookmarkEnd w:id="1243"/>
      <w:bookmarkEnd w:id="1244"/>
      <w:bookmarkEnd w:id="1245"/>
      <w:bookmarkEnd w:id="1246"/>
      <w:bookmarkEnd w:id="1247"/>
      <w:bookmarkEnd w:id="1248"/>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49" w:name="_Toc16578979"/>
      <w:bookmarkStart w:id="1250" w:name="_Ref19432149"/>
      <w:bookmarkStart w:id="1251" w:name="_Ref19432162"/>
      <w:bookmarkStart w:id="1252" w:name="_Toc20134299"/>
      <w:bookmarkStart w:id="1253" w:name="_Ref24436509"/>
      <w:bookmarkStart w:id="1254" w:name="_Toc77680437"/>
      <w:bookmarkStart w:id="1255" w:name="_Toc118289075"/>
      <w:bookmarkStart w:id="1256" w:name="_Toc226456598"/>
      <w:bookmarkStart w:id="1257" w:name="_Toc248045274"/>
      <w:bookmarkStart w:id="1258" w:name="_Toc287363798"/>
      <w:bookmarkStart w:id="1259" w:name="_Toc311217229"/>
      <w:bookmarkStart w:id="1260" w:name="_Toc317198782"/>
      <w:bookmarkStart w:id="1261" w:name="_Toc341908435"/>
      <w:bookmarkStart w:id="1262" w:name="_Toc377921507"/>
      <w:bookmarkStart w:id="1263" w:name="_Toc378026128"/>
      <w:r w:rsidRPr="00564A49">
        <w:rPr>
          <w:lang w:val="en-US"/>
        </w:rPr>
        <w:t>Slice decoding</w:t>
      </w:r>
      <w:bookmarkEnd w:id="1249"/>
      <w:bookmarkEnd w:id="1250"/>
      <w:bookmarkEnd w:id="1251"/>
      <w:bookmarkEnd w:id="1252"/>
      <w:r w:rsidRPr="00564A49">
        <w:rPr>
          <w:lang w:val="en-US"/>
        </w:rPr>
        <w:t xml:space="preserve"> process</w:t>
      </w:r>
      <w:bookmarkEnd w:id="1253"/>
      <w:bookmarkEnd w:id="1254"/>
      <w:bookmarkEnd w:id="1255"/>
      <w:bookmarkEnd w:id="1256"/>
      <w:bookmarkEnd w:id="1257"/>
      <w:bookmarkEnd w:id="1258"/>
      <w:bookmarkEnd w:id="1259"/>
      <w:bookmarkEnd w:id="1260"/>
      <w:bookmarkEnd w:id="1261"/>
      <w:bookmarkEnd w:id="1262"/>
      <w:bookmarkEnd w:id="1263"/>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64" w:name="_Toc350926543"/>
      <w:bookmarkStart w:id="1265" w:name="_Toc377921508"/>
      <w:bookmarkStart w:id="1266" w:name="_Toc378026129"/>
      <w:bookmarkStart w:id="1267" w:name="_Ref305961533"/>
      <w:bookmarkStart w:id="1268" w:name="_Toc317198784"/>
      <w:bookmarkStart w:id="1269" w:name="_Toc358292104"/>
      <w:bookmarkStart w:id="1270" w:name="_Toc16578981"/>
      <w:bookmarkStart w:id="1271" w:name="_Ref19428535"/>
      <w:bookmarkStart w:id="1272" w:name="_Ref19429280"/>
      <w:bookmarkStart w:id="1273" w:name="_Ref19429573"/>
      <w:bookmarkStart w:id="1274" w:name="_Ref19431437"/>
      <w:bookmarkStart w:id="1275" w:name="_Toc20134301"/>
      <w:bookmarkStart w:id="1276" w:name="_Ref22887934"/>
      <w:bookmarkStart w:id="1277" w:name="_Ref26333761"/>
      <w:bookmarkStart w:id="1278" w:name="_Ref30320332"/>
      <w:bookmarkStart w:id="1279" w:name="_Ref31113220"/>
      <w:bookmarkStart w:id="1280" w:name="_Ref33085279"/>
      <w:bookmarkStart w:id="1281" w:name="_Ref33085282"/>
      <w:bookmarkStart w:id="1282" w:name="_Ref36860709"/>
      <w:bookmarkStart w:id="1283" w:name="_Ref59275470"/>
      <w:bookmarkStart w:id="1284" w:name="_Ref59277655"/>
      <w:bookmarkStart w:id="1285" w:name="_Toc77680438"/>
      <w:bookmarkStart w:id="1286" w:name="_Toc118289076"/>
      <w:bookmarkStart w:id="1287" w:name="_Ref171078802"/>
      <w:bookmarkStart w:id="1288" w:name="_Ref211401367"/>
      <w:bookmarkStart w:id="1289" w:name="_Ref220342402"/>
      <w:bookmarkStart w:id="1290" w:name="_Toc226456599"/>
      <w:bookmarkStart w:id="1291" w:name="_Toc248045275"/>
      <w:bookmarkStart w:id="1292" w:name="_Toc287363799"/>
      <w:bookmarkStart w:id="1293" w:name="_Toc311217230"/>
      <w:bookmarkStart w:id="1294" w:name="_Toc317198783"/>
      <w:bookmarkStart w:id="1295" w:name="_Ref330966619"/>
      <w:bookmarkStart w:id="1296" w:name="_Toc341908436"/>
      <w:r w:rsidRPr="00564A49">
        <w:rPr>
          <w:noProof/>
        </w:rPr>
        <w:t>Decoding process for picture order count</w:t>
      </w:r>
      <w:bookmarkEnd w:id="1264"/>
      <w:bookmarkEnd w:id="1265"/>
      <w:bookmarkEnd w:id="1266"/>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proofErr w:type="gramStart"/>
      <w:r w:rsidRPr="00564A49">
        <w:rPr>
          <w:lang w:val="en-US"/>
        </w:rPr>
        <w:t>PrevPicOrderCnt[</w:t>
      </w:r>
      <w:proofErr w:type="gramEnd"/>
      <w:r w:rsidRPr="00564A49">
        <w:rPr>
          <w:lang w:val="en-US"/>
        </w:rPr>
        <w:t xml:space="preserve">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proofErr w:type="gramStart"/>
      <w:r w:rsidRPr="00564A49">
        <w:rPr>
          <w:lang w:val="en-US"/>
        </w:rPr>
        <w:t>PrevPicOrderCnt[</w:t>
      </w:r>
      <w:proofErr w:type="gramEnd"/>
      <w:r w:rsidRPr="00564A49">
        <w:rPr>
          <w:lang w:val="en-US"/>
        </w:rPr>
        <w: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proofErr w:type="gramStart"/>
      <w:r w:rsidRPr="00564A49">
        <w:rPr>
          <w:lang w:val="en-US"/>
        </w:rPr>
        <w:t>PrevPicOrderCnt[</w:t>
      </w:r>
      <w:proofErr w:type="gramEnd"/>
      <w:r w:rsidRPr="00564A49">
        <w:rPr>
          <w:lang w:val="en-US"/>
        </w:rPr>
        <w:t> nuh_layer_id ] − prevPicOrderCntLsb</w:t>
      </w:r>
      <w:r w:rsidRPr="00564A49">
        <w:rPr>
          <w:noProof/>
        </w:rPr>
        <w:t>.</w:t>
      </w:r>
    </w:p>
    <w:p w:rsidR="007E173E" w:rsidRPr="00564A49" w:rsidRDefault="007E173E" w:rsidP="007E173E">
      <w:pPr>
        <w:numPr>
          <w:ilvl w:val="12"/>
          <w:numId w:val="0"/>
        </w:numPr>
        <w:rPr>
          <w:noProof/>
        </w:rPr>
      </w:pPr>
      <w:r w:rsidRPr="00564A49">
        <w:rPr>
          <w:noProof/>
        </w:rPr>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lastRenderedPageBreak/>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97" w:name="_Toc377921509"/>
      <w:bookmarkStart w:id="1298" w:name="_Toc378026130"/>
      <w:r w:rsidRPr="00564A49">
        <w:t>Decoding process for reference picture set</w:t>
      </w:r>
      <w:bookmarkEnd w:id="1267"/>
      <w:bookmarkEnd w:id="1268"/>
      <w:bookmarkEnd w:id="1269"/>
      <w:bookmarkEnd w:id="1297"/>
      <w:bookmarkEnd w:id="1298"/>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lastRenderedPageBreak/>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564A49">
        <w:rPr>
          <w:bCs/>
        </w:rPr>
        <w:t>where</w:t>
      </w:r>
      <w:proofErr w:type="gramEnd"/>
      <w:r w:rsidRPr="00564A49">
        <w:rPr>
          <w:bCs/>
        </w:rPr>
        <w:t xml:space="preserv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w:t>
      </w:r>
      <w:proofErr w:type="gramStart"/>
      <w:r w:rsidRPr="00564A49">
        <w:rPr>
          <w:lang w:eastAsia="ko-KR"/>
        </w:rPr>
        <w:t>[ i</w:t>
      </w:r>
      <w:proofErr w:type="gramEnd"/>
      <w:r w:rsidRPr="00564A49">
        <w:rPr>
          <w:lang w:eastAsia="ko-KR"/>
        </w:rPr>
        <w:t xml:space="preserve">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w:t>
      </w:r>
      <w:proofErr w:type="gramStart"/>
      <w:r w:rsidRPr="00564A49">
        <w:rPr>
          <w:lang w:eastAsia="ko-KR"/>
        </w:rPr>
        <w:t>[ i</w:t>
      </w:r>
      <w:proofErr w:type="gramEnd"/>
      <w:r w:rsidRPr="00564A49">
        <w:rPr>
          <w:lang w:eastAsia="ko-KR"/>
        </w:rPr>
        <w:t>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w:t>
      </w:r>
      <w:proofErr w:type="gramStart"/>
      <w:r w:rsidRPr="00564A49">
        <w:rPr>
          <w:lang w:eastAsia="ko-KR"/>
        </w:rPr>
        <w:t>[ i</w:t>
      </w:r>
      <w:proofErr w:type="gramEnd"/>
      <w:r w:rsidRPr="00564A49">
        <w:rPr>
          <w:lang w:eastAsia="ko-KR"/>
        </w:rPr>
        <w:t>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lastRenderedPageBreak/>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lastRenderedPageBreak/>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99" w:name="_Ref371513891"/>
      <w:bookmarkStart w:id="1300" w:name="_Ref348033586"/>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301" w:name="_Toc377921510"/>
      <w:bookmarkStart w:id="1302" w:name="_Toc378026131"/>
      <w:r w:rsidRPr="00564A49">
        <w:rPr>
          <w:lang w:val="en-US"/>
        </w:rPr>
        <w:t>Decoding process for generating unavailable reference pictures</w:t>
      </w:r>
      <w:bookmarkEnd w:id="1299"/>
      <w:bookmarkEnd w:id="1301"/>
      <w:bookmarkEnd w:id="1302"/>
    </w:p>
    <w:p w:rsidR="007E173E" w:rsidRPr="00564A49" w:rsidRDefault="007E173E" w:rsidP="007E173E">
      <w:pPr>
        <w:pStyle w:val="Heading4"/>
        <w:numPr>
          <w:ilvl w:val="3"/>
          <w:numId w:val="40"/>
        </w:numPr>
        <w:tabs>
          <w:tab w:val="clear" w:pos="794"/>
          <w:tab w:val="left" w:pos="2127"/>
        </w:tabs>
        <w:rPr>
          <w:lang w:val="en-US"/>
        </w:rPr>
      </w:pPr>
      <w:bookmarkStart w:id="1303" w:name="_Ref332047408"/>
      <w:bookmarkStart w:id="1304" w:name="_Toc351408786"/>
      <w:bookmarkStart w:id="1305" w:name="_Toc377921511"/>
      <w:bookmarkStart w:id="1306" w:name="_Toc378026132"/>
      <w:r w:rsidRPr="00564A49">
        <w:rPr>
          <w:lang w:val="en-US"/>
        </w:rPr>
        <w:t>General decoding process for generating unavailable reference pictures</w:t>
      </w:r>
      <w:bookmarkEnd w:id="1303"/>
      <w:bookmarkEnd w:id="1304"/>
      <w:bookmarkEnd w:id="1305"/>
      <w:bookmarkEnd w:id="1306"/>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307" w:name="_Ref363478675"/>
      <w:bookmarkStart w:id="1308" w:name="_Toc356148054"/>
      <w:bookmarkStart w:id="1309" w:name="_Toc248045502"/>
      <w:bookmarkStart w:id="1310" w:name="_Toc287363887"/>
      <w:bookmarkStart w:id="1311" w:name="_Toc311220035"/>
      <w:bookmarkStart w:id="1312" w:name="_Ref317176194"/>
      <w:bookmarkStart w:id="1313" w:name="_Toc317198933"/>
      <w:bookmarkStart w:id="1314" w:name="_Ref329772983"/>
      <w:bookmarkStart w:id="1315" w:name="_Ref329772992"/>
      <w:bookmarkStart w:id="1316" w:name="_Ref330980194"/>
      <w:bookmarkStart w:id="1317" w:name="_Toc349676420"/>
      <w:bookmarkStart w:id="1318" w:name="_Toc351367609"/>
      <w:bookmarkStart w:id="1319"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320" w:name="_Ref363646510"/>
      <w:bookmarkStart w:id="1321" w:name="_Toc377921512"/>
      <w:bookmarkStart w:id="1322" w:name="_Toc378026133"/>
      <w:r w:rsidRPr="00564A49">
        <w:rPr>
          <w:lang w:val="en-US"/>
        </w:rPr>
        <w:t>Annex C</w:t>
      </w:r>
      <w:r w:rsidRPr="00564A49">
        <w:rPr>
          <w:lang w:val="en-US"/>
        </w:rPr>
        <w:br/>
      </w:r>
      <w:r w:rsidRPr="00564A49">
        <w:rPr>
          <w:lang w:val="en-US"/>
        </w:rPr>
        <w:br/>
        <w:t>Hypothetical reference decoder</w:t>
      </w:r>
      <w:bookmarkEnd w:id="1307"/>
      <w:bookmarkEnd w:id="1320"/>
      <w:bookmarkEnd w:id="1321"/>
      <w:bookmarkEnd w:id="1322"/>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23" w:name="_Toc317198877"/>
      <w:bookmarkStart w:id="1324" w:name="_Ref343023252"/>
      <w:bookmarkStart w:id="1325" w:name="_Ref343024208"/>
      <w:bookmarkStart w:id="1326" w:name="_Ref343024718"/>
      <w:bookmarkStart w:id="1327" w:name="_Ref343074744"/>
      <w:bookmarkStart w:id="1328" w:name="_Ref343161820"/>
      <w:bookmarkStart w:id="1329" w:name="_Ref348794313"/>
      <w:bookmarkStart w:id="1330" w:name="_Toc364083317"/>
      <w:bookmarkStart w:id="1331" w:name="_Toc378026134"/>
      <w:bookmarkStart w:id="1332" w:name="_Toc9042149"/>
      <w:bookmarkStart w:id="1333" w:name="_Toc12253740"/>
      <w:bookmarkStart w:id="1334" w:name="_Toc12684721"/>
      <w:bookmarkStart w:id="1335" w:name="_Toc12699181"/>
      <w:bookmarkStart w:id="1336" w:name="_Toc15444306"/>
      <w:bookmarkStart w:id="1337" w:name="_Ref19428481"/>
      <w:bookmarkStart w:id="1338" w:name="_Ref19432892"/>
      <w:bookmarkStart w:id="1339" w:name="_Toc20134513"/>
      <w:r w:rsidRPr="00564A49">
        <w:rPr>
          <w:b/>
          <w:bCs/>
          <w:sz w:val="22"/>
          <w:szCs w:val="22"/>
        </w:rPr>
        <w:t>General</w:t>
      </w:r>
      <w:bookmarkEnd w:id="1323"/>
      <w:bookmarkEnd w:id="1324"/>
      <w:bookmarkEnd w:id="1325"/>
      <w:bookmarkEnd w:id="1326"/>
      <w:bookmarkEnd w:id="1327"/>
      <w:bookmarkEnd w:id="1328"/>
      <w:bookmarkEnd w:id="1329"/>
      <w:bookmarkEnd w:id="1330"/>
      <w:bookmarkEnd w:id="1331"/>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r>
      <w:proofErr w:type="gramStart"/>
      <w:r w:rsidRPr="00564A49">
        <w:t>additional</w:t>
      </w:r>
      <w:proofErr w:type="gramEnd"/>
      <w:r w:rsidRPr="00564A49">
        <w:t xml:space="preserve"> non-VCL NAL units other than filler data NAL units,</w:t>
      </w:r>
    </w:p>
    <w:p w:rsidR="007E173E" w:rsidRPr="00564A49" w:rsidRDefault="007E173E" w:rsidP="007E173E">
      <w:pPr>
        <w:spacing w:before="86"/>
        <w:ind w:left="397" w:hanging="397"/>
      </w:pPr>
      <w:r w:rsidRPr="00564A49">
        <w:t>–</w:t>
      </w:r>
      <w:r w:rsidRPr="00564A49">
        <w:tab/>
      </w:r>
      <w:proofErr w:type="gramStart"/>
      <w:r w:rsidRPr="00564A49">
        <w:t>all</w:t>
      </w:r>
      <w:proofErr w:type="gramEnd"/>
      <w:r w:rsidRPr="00564A49">
        <w:t xml:space="preserve">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95pt;height:188.35pt" o:ole="">
            <v:imagedata r:id="rId26" o:title=""/>
          </v:shape>
          <o:OLEObject Type="Embed" ProgID="Visio.Drawing.11" ShapeID="_x0000_i1026" DrawAspect="Content" ObjectID="_1455021560"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40" w:name="_Ref33101618"/>
      <w:bookmarkStart w:id="1341" w:name="_Toc32860602"/>
      <w:bookmarkStart w:id="1342" w:name="_Toc77680711"/>
      <w:bookmarkStart w:id="1343" w:name="_Toc246350667"/>
      <w:bookmarkStart w:id="1344" w:name="_Toc287363914"/>
      <w:bookmarkStart w:id="1345" w:name="_Toc317198641"/>
      <w:bookmarkStart w:id="1346"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340"/>
      <w:r w:rsidRPr="00564A49">
        <w:rPr>
          <w:b/>
          <w:bCs/>
        </w:rPr>
        <w:t xml:space="preserve"> – Structure of byte streams and NAL unit streams for HRD conformance </w:t>
      </w:r>
      <w:bookmarkEnd w:id="1341"/>
      <w:r w:rsidRPr="00564A49">
        <w:rPr>
          <w:b/>
          <w:bCs/>
        </w:rPr>
        <w:t>checks</w:t>
      </w:r>
      <w:bookmarkEnd w:id="1342"/>
      <w:bookmarkEnd w:id="1343"/>
      <w:bookmarkEnd w:id="1344"/>
      <w:bookmarkEnd w:id="1345"/>
      <w:bookmarkEnd w:id="1346"/>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w:t>
      </w:r>
      <w:proofErr w:type="gramStart"/>
      <w:r w:rsidRPr="00564A49">
        <w:t>parameters(</w:t>
      </w:r>
      <w:proofErr w:type="gramEnd"/>
      <w:r w:rsidRPr="00564A49">
        <w:t>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 xml:space="preserve">The sub-bitstream extraction process as specified in clause 10 is invoked with the bitstream under test, HighestTid, and TargetDecLayerIdList as </w:t>
      </w:r>
      <w:proofErr w:type="gramStart"/>
      <w:r w:rsidRPr="00564A49">
        <w:t>inputs,</w:t>
      </w:r>
      <w:proofErr w:type="gramEnd"/>
      <w:r w:rsidRPr="00564A49">
        <w:t xml:space="preserve">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347"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w:t>
      </w:r>
      <w:proofErr w:type="gramStart"/>
      <w:r w:rsidRPr="00564A49">
        <w:t>parameters(</w:t>
      </w:r>
      <w:proofErr w:type="gramEnd"/>
      <w:r w:rsidRPr="00564A49">
        <w:t>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w:t>
      </w:r>
      <w:proofErr w:type="gramStart"/>
      <w:r w:rsidRPr="00564A49">
        <w:t>parameters(</w:t>
      </w:r>
      <w:proofErr w:type="gramEnd"/>
      <w:r w:rsidRPr="00564A49">
        <w:t>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w:t>
      </w:r>
      <w:proofErr w:type="gramStart"/>
      <w:r w:rsidRPr="00564A49">
        <w:t>parameters(</w:t>
      </w:r>
      <w:proofErr w:type="gramEnd"/>
      <w:r w:rsidRPr="00564A49">
        <w:t> ) syntax structure is selected as follows:</w:t>
      </w:r>
    </w:p>
    <w:p w:rsidR="007E173E" w:rsidRPr="00564A49" w:rsidRDefault="007E173E" w:rsidP="007E173E">
      <w:pPr>
        <w:spacing w:before="86"/>
        <w:ind w:left="1514" w:hanging="397"/>
      </w:pPr>
      <w:r w:rsidRPr="00564A49">
        <w:t>–</w:t>
      </w:r>
      <w:r w:rsidRPr="00564A49">
        <w:tab/>
        <w:t>Either one of the hrd_</w:t>
      </w:r>
      <w:proofErr w:type="gramStart"/>
      <w:r w:rsidRPr="00564A49">
        <w:t>parameters(</w:t>
      </w:r>
      <w:proofErr w:type="gramEnd"/>
      <w:r w:rsidRPr="00564A49">
        <w:t>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w:t>
      </w:r>
      <w:proofErr w:type="gramStart"/>
      <w:r w:rsidRPr="00564A49">
        <w:t>parameters(</w:t>
      </w:r>
      <w:proofErr w:type="gramEnd"/>
      <w:r w:rsidRPr="00564A49">
        <w:t>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47"/>
    </w:p>
    <w:p w:rsidR="007E173E" w:rsidRPr="00564A49" w:rsidRDefault="007E173E" w:rsidP="00CC1A3E">
      <w:pPr>
        <w:numPr>
          <w:ilvl w:val="0"/>
          <w:numId w:val="47"/>
        </w:numPr>
        <w:tabs>
          <w:tab w:val="clear" w:pos="794"/>
          <w:tab w:val="left" w:pos="720"/>
        </w:tabs>
        <w:spacing w:before="86"/>
      </w:pPr>
      <w:bookmarkStart w:id="1348"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48"/>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w:t>
      </w:r>
      <w:proofErr w:type="gramStart"/>
      <w:r w:rsidRPr="00564A49">
        <w:t>parameters(</w:t>
      </w:r>
      <w:proofErr w:type="gramEnd"/>
      <w:r w:rsidRPr="00564A49">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 xml:space="preserve">LayerSetIdx ] − 1, inclusive. </w:t>
      </w:r>
      <w:proofErr w:type="gramStart"/>
      <w:r w:rsidRPr="00564A49">
        <w:t>and</w:t>
      </w:r>
      <w:proofErr w:type="gramEnd"/>
      <w:r w:rsidRPr="00564A49">
        <w:t xml:space="preserve">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w:t>
      </w:r>
      <w:proofErr w:type="gramStart"/>
      <w:r w:rsidRPr="00564A49">
        <w:t>minus1[</w:t>
      </w:r>
      <w:proofErr w:type="gramEnd"/>
      <w:r w:rsidRPr="00564A49">
        <w:t> Target</w:t>
      </w:r>
      <w:r w:rsidRPr="00564A49">
        <w:rPr>
          <w:bCs/>
          <w:lang w:val="en-US"/>
        </w:rPr>
        <w:t>Dec</w:t>
      </w:r>
      <w:r w:rsidRPr="00564A49">
        <w:t xml:space="preserve">LayerSetIdx ], inclusive. </w:t>
      </w:r>
      <w:proofErr w:type="gramStart"/>
      <w:r w:rsidRPr="00564A49">
        <w:t>and</w:t>
      </w:r>
      <w:proofErr w:type="gramEnd"/>
      <w:r w:rsidRPr="00564A49">
        <w:t xml:space="preserve">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w:t>
      </w:r>
      <w:proofErr w:type="gramStart"/>
      <w:r w:rsidRPr="00564A49">
        <w:rPr>
          <w:bCs/>
        </w:rPr>
        <w:t>delay[</w:t>
      </w:r>
      <w:proofErr w:type="gramEnd"/>
      <w:r w:rsidRPr="00564A49">
        <w:rPr>
          <w:bCs/>
        </w:rPr>
        <w:t>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w:t>
      </w:r>
      <w:proofErr w:type="gramStart"/>
      <w:r w:rsidRPr="00564A49">
        <w:rPr>
          <w:bCs/>
        </w:rPr>
        <w:t>delay[</w:t>
      </w:r>
      <w:proofErr w:type="gramEnd"/>
      <w:r w:rsidRPr="00564A49">
        <w:rPr>
          <w:bCs/>
        </w:rPr>
        <w:t>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initial_alt_cpb_removal_</w:t>
      </w:r>
      <w:proofErr w:type="gramStart"/>
      <w:r w:rsidRPr="00564A49">
        <w:rPr>
          <w:bCs/>
        </w:rPr>
        <w:t>delay[</w:t>
      </w:r>
      <w:proofErr w:type="gramEnd"/>
      <w:r w:rsidRPr="00564A49">
        <w:rPr>
          <w:bCs/>
        </w:rPr>
        <w:t xml:space="preserve">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initial_alt_cpb_removal_</w:t>
      </w:r>
      <w:proofErr w:type="gramStart"/>
      <w:r w:rsidRPr="00564A49">
        <w:rPr>
          <w:bCs/>
        </w:rPr>
        <w:t>delay[</w:t>
      </w:r>
      <w:proofErr w:type="gramEnd"/>
      <w:r w:rsidRPr="00564A49">
        <w:rPr>
          <w:bCs/>
        </w:rPr>
        <w:t xml:space="preserve"> SchedSelIdx ] and vcl_initial_alt_cpb_removal_offset[ SchedSelIdx ], respectively, </w:t>
      </w:r>
      <w:r w:rsidRPr="00564A49">
        <w:t xml:space="preserve">in the selected buffering period SEI message are selected. The variable DefaultInitCpbParamsFlag is set equal to </w:t>
      </w:r>
      <w:proofErr w:type="gramStart"/>
      <w:r w:rsidRPr="00564A49">
        <w:t>0,</w:t>
      </w:r>
      <w:proofErr w:type="gramEnd"/>
      <w:r w:rsidRPr="00564A49">
        <w:t xml:space="preserve">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49" w:name="_Ref343176600"/>
      <w:r w:rsidRPr="00564A49">
        <w:t>For the bitstream-partition-specific CPB operation, SubPicHrdFlag is set equal to 1. For the bitstream-specific CPB operation, when sub_pic_hrd_params_present_flag in the selected hrd_</w:t>
      </w:r>
      <w:proofErr w:type="gramStart"/>
      <w:r w:rsidRPr="00564A49">
        <w:t>parameters(</w:t>
      </w:r>
      <w:proofErr w:type="gramEnd"/>
      <w:r w:rsidRPr="00564A49">
        <w:t> ) syntax structure is equal to 1, the CPB is scheduled to operate either at the access unit level (in which case the variable SubPicHrdFlag is set equal to 0) or at the sub-picture level (in which case the variable SubPicHrdFlag is set equal to 1).</w:t>
      </w:r>
      <w:bookmarkEnd w:id="1349"/>
    </w:p>
    <w:p w:rsidR="007E173E" w:rsidRPr="00564A49" w:rsidRDefault="007E173E" w:rsidP="007E173E">
      <w:r w:rsidRPr="00564A49">
        <w:t>For each operation point under test when the bitstream-specific CPB operation is tested, the number of bitstream conformance tests to be performed is equal to n0 * n1 * </w:t>
      </w:r>
      <w:proofErr w:type="gramStart"/>
      <w:r w:rsidRPr="00564A49">
        <w:t>( n2</w:t>
      </w:r>
      <w:proofErr w:type="gramEnd"/>
      <w:r w:rsidRPr="00564A49">
        <w:t> * 2 + n3 ) * n4, where the values of n0, n1, n2, n3, and n4 are specified as follows:</w:t>
      </w:r>
    </w:p>
    <w:p w:rsidR="007E173E" w:rsidRPr="00564A49" w:rsidRDefault="007E173E" w:rsidP="007E173E">
      <w:pPr>
        <w:spacing w:before="86"/>
        <w:ind w:left="397" w:hanging="397"/>
      </w:pPr>
      <w:r w:rsidRPr="00564A49">
        <w:t>–</w:t>
      </w:r>
      <w:r w:rsidRPr="00564A49">
        <w:tab/>
      </w:r>
      <w:proofErr w:type="gramStart"/>
      <w:r w:rsidRPr="00564A49">
        <w:t>n0</w:t>
      </w:r>
      <w:proofErr w:type="gramEnd"/>
      <w:r w:rsidRPr="00564A49">
        <w:t xml:space="preserve">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r>
      <w:proofErr w:type="gramStart"/>
      <w:r w:rsidRPr="00564A49">
        <w:t>n1</w:t>
      </w:r>
      <w:proofErr w:type="gramEnd"/>
      <w:r w:rsidRPr="00564A49">
        <w:t xml:space="preserve">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r>
      <w:proofErr w:type="gramStart"/>
      <w:r w:rsidRPr="00564A49">
        <w:t>n4</w:t>
      </w:r>
      <w:proofErr w:type="gramEnd"/>
      <w:r w:rsidRPr="00564A49">
        <w:t xml:space="preserve"> is derived as follows:</w:t>
      </w:r>
    </w:p>
    <w:p w:rsidR="007E173E" w:rsidRPr="00564A49" w:rsidRDefault="007E173E" w:rsidP="007E173E">
      <w:pPr>
        <w:spacing w:before="86"/>
        <w:ind w:left="1117" w:hanging="397"/>
      </w:pPr>
      <w:r w:rsidRPr="00564A49">
        <w:t>–</w:t>
      </w:r>
      <w:r w:rsidRPr="00564A49">
        <w:tab/>
        <w:t>If sub_pic_hrd_params_present_flag in the selected hrd_</w:t>
      </w:r>
      <w:proofErr w:type="gramStart"/>
      <w:r w:rsidRPr="00564A49">
        <w:t>parameters(</w:t>
      </w:r>
      <w:proofErr w:type="gramEnd"/>
      <w:r w:rsidRPr="00564A49">
        <w:t>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2pt;height:234.4pt" o:ole="">
            <v:imagedata r:id="rId28" o:title=""/>
          </v:shape>
          <o:OLEObject Type="Embed" ProgID="Visio.Drawing.11" ShapeID="_x0000_i1027" DrawAspect="Content" ObjectID="_1455021561"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50" w:name="_Ref33101619"/>
      <w:bookmarkStart w:id="1351" w:name="_Toc32860603"/>
      <w:bookmarkStart w:id="1352" w:name="_Toc77680712"/>
      <w:bookmarkStart w:id="1353" w:name="_Toc246350668"/>
      <w:bookmarkStart w:id="1354" w:name="_Toc287363915"/>
      <w:bookmarkStart w:id="1355" w:name="_Toc317198642"/>
      <w:bookmarkStart w:id="1356"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50"/>
      <w:r w:rsidRPr="00564A49">
        <w:rPr>
          <w:b/>
          <w:bCs/>
        </w:rPr>
        <w:t xml:space="preserve"> – Bitstream-specific HRD buffer </w:t>
      </w:r>
      <w:bookmarkEnd w:id="1351"/>
      <w:r w:rsidRPr="00564A49">
        <w:rPr>
          <w:b/>
          <w:bCs/>
        </w:rPr>
        <w:t>model</w:t>
      </w:r>
      <w:bookmarkEnd w:id="1352"/>
      <w:bookmarkEnd w:id="1353"/>
      <w:bookmarkEnd w:id="1354"/>
      <w:bookmarkEnd w:id="1355"/>
      <w:bookmarkEnd w:id="1356"/>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3pt" o:ole="">
            <v:imagedata r:id="rId30" o:title=""/>
          </v:shape>
          <o:OLEObject Type="Embed" ProgID="Visio.Drawing.11" ShapeID="_x0000_i1028" DrawAspect="Content" ObjectID="_1455021562"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57"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57"/>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more of the profiles specified in Annex A is decoded by applying the decoding process specified in clauses 2−10, the sub-DPB size (number of picture storage buffers) of the sub-DPB for the base layer is sps_max_dec_pic_buffering_</w:t>
      </w:r>
      <w:proofErr w:type="gramStart"/>
      <w:r w:rsidRPr="00564A49">
        <w:t>minus1[</w:t>
      </w:r>
      <w:proofErr w:type="gramEnd"/>
      <w:r w:rsidRPr="00564A49">
        <w:t xml:space="preserve">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w:t>
      </w:r>
      <w:proofErr w:type="gramStart"/>
      <w:r w:rsidRPr="00564A49">
        <w:rPr>
          <w:szCs w:val="22"/>
        </w:rPr>
        <w:t>SubPicHrdPreferredFlag  &amp;</w:t>
      </w:r>
      <w:proofErr w:type="gramEnd"/>
      <w:r w:rsidRPr="00564A49">
        <w:rPr>
          <w:szCs w:val="22"/>
        </w:rPr>
        <w:t>&amp;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58"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58"/>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w:t>
      </w:r>
      <w:proofErr w:type="gramStart"/>
      <w:r w:rsidRPr="00564A49">
        <w:t>( tick</w:t>
      </w:r>
      <w:proofErr w:type="gramEnd"/>
      <w:r w:rsidRPr="00564A49">
        <w:t>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59" w:name="_Ref34217458"/>
      <w:bookmarkStart w:id="1360" w:name="_Ref36829585"/>
      <w:bookmarkStart w:id="1361" w:name="_Toc77680609"/>
      <w:bookmarkStart w:id="1362" w:name="_Toc118289207"/>
      <w:bookmarkStart w:id="1363" w:name="_Toc226456810"/>
      <w:bookmarkStart w:id="1364" w:name="_Toc248045427"/>
      <w:bookmarkStart w:id="1365" w:name="_Toc287363878"/>
      <w:bookmarkStart w:id="1366" w:name="_Toc311220026"/>
      <w:bookmarkStart w:id="1367" w:name="_Toc317198878"/>
      <w:bookmarkStart w:id="1368" w:name="_Ref347274168"/>
      <w:bookmarkStart w:id="1369" w:name="_Toc364083318"/>
      <w:bookmarkStart w:id="1370" w:name="_Toc378026135"/>
      <w:bookmarkStart w:id="1371" w:name="_Toc32860488"/>
      <w:r w:rsidRPr="00564A49">
        <w:rPr>
          <w:b/>
          <w:bCs/>
          <w:sz w:val="22"/>
          <w:szCs w:val="22"/>
        </w:rPr>
        <w:t>Operation of coded picture buffer (CPB)</w:t>
      </w:r>
      <w:bookmarkEnd w:id="1359"/>
      <w:bookmarkEnd w:id="1360"/>
      <w:bookmarkEnd w:id="1361"/>
      <w:bookmarkEnd w:id="1362"/>
      <w:bookmarkEnd w:id="1363"/>
      <w:bookmarkEnd w:id="1364"/>
      <w:bookmarkEnd w:id="1365"/>
      <w:bookmarkEnd w:id="1366"/>
      <w:bookmarkEnd w:id="1367"/>
      <w:bookmarkEnd w:id="1368"/>
      <w:bookmarkEnd w:id="1369"/>
      <w:r w:rsidRPr="00564A49">
        <w:rPr>
          <w:b/>
          <w:bCs/>
          <w:sz w:val="22"/>
          <w:szCs w:val="22"/>
        </w:rPr>
        <w:t xml:space="preserve"> and bitstream partition buffer (BPB)</w:t>
      </w:r>
      <w:bookmarkEnd w:id="1370"/>
    </w:p>
    <w:p w:rsidR="007E173E" w:rsidRPr="00564A49" w:rsidRDefault="007E173E" w:rsidP="007E173E">
      <w:pPr>
        <w:keepNext/>
        <w:numPr>
          <w:ilvl w:val="2"/>
          <w:numId w:val="37"/>
        </w:numPr>
        <w:tabs>
          <w:tab w:val="num" w:pos="1440"/>
          <w:tab w:val="num" w:pos="1702"/>
        </w:tabs>
        <w:spacing w:before="181"/>
        <w:outlineLvl w:val="2"/>
        <w:rPr>
          <w:b/>
          <w:bCs/>
        </w:rPr>
      </w:pPr>
      <w:bookmarkStart w:id="1372" w:name="_Toc364083319"/>
      <w:bookmarkStart w:id="1373" w:name="_Toc378026136"/>
      <w:bookmarkStart w:id="1374" w:name="_Toc32860489"/>
      <w:bookmarkEnd w:id="1371"/>
      <w:r w:rsidRPr="00564A49">
        <w:rPr>
          <w:b/>
          <w:bCs/>
        </w:rPr>
        <w:t>General</w:t>
      </w:r>
      <w:bookmarkEnd w:id="1372"/>
      <w:bookmarkEnd w:id="1373"/>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75" w:name="_Toc317198879"/>
      <w:bookmarkStart w:id="1376" w:name="_Ref349919287"/>
      <w:bookmarkStart w:id="1377" w:name="_Toc364083320"/>
      <w:bookmarkStart w:id="1378" w:name="_Toc378026137"/>
      <w:r w:rsidRPr="00564A49">
        <w:rPr>
          <w:b/>
          <w:bCs/>
        </w:rPr>
        <w:t>Timing of decoding unit arrival</w:t>
      </w:r>
      <w:bookmarkEnd w:id="1375"/>
      <w:bookmarkEnd w:id="1376"/>
      <w:bookmarkEnd w:id="1377"/>
      <w:bookmarkEnd w:id="1378"/>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 xml:space="preserve">The variables </w:t>
      </w:r>
      <w:proofErr w:type="gramStart"/>
      <w:r w:rsidRPr="00564A49">
        <w:t>InitCpbRemovalDelay[</w:t>
      </w:r>
      <w:proofErr w:type="gramEnd"/>
      <w:r w:rsidRPr="00564A49">
        <w:t>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w:t>
      </w:r>
      <w:proofErr w:type="gramStart"/>
      <w:r w:rsidRPr="00564A49">
        <w:rPr>
          <w:iCs/>
        </w:rPr>
        <w:t>[ m</w:t>
      </w:r>
      <w:proofErr w:type="gramEnd"/>
      <w:r w:rsidRPr="00564A49">
        <w:rPr>
          <w:iCs/>
        </w:rPr>
        <w:t>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 xml:space="preserve">If the decoding unit is decoding unit 0 (i.e. m = 0) and either the bitstream-specific CPB operation is used or the decoding unit belongs to the base bitstream partition, </w:t>
      </w:r>
      <w:proofErr w:type="gramStart"/>
      <w:r w:rsidRPr="00564A49">
        <w:t>i</w:t>
      </w:r>
      <w:r w:rsidRPr="00564A49">
        <w:rPr>
          <w:iCs/>
        </w:rPr>
        <w:t>nitArrivalTime[</w:t>
      </w:r>
      <w:proofErr w:type="gramEnd"/>
      <w:r w:rsidRPr="00564A49">
        <w:rPr>
          <w:iCs/>
        </w:rPr>
        <w:t> 0 ] = 0.</w:t>
      </w:r>
    </w:p>
    <w:p w:rsidR="007E173E" w:rsidRPr="00564A49" w:rsidRDefault="007E173E" w:rsidP="007E173E">
      <w:pPr>
        <w:tabs>
          <w:tab w:val="left" w:pos="400"/>
        </w:tabs>
        <w:ind w:left="400" w:hanging="400"/>
      </w:pPr>
      <w:r w:rsidRPr="00564A49">
        <w:t>–</w:t>
      </w:r>
      <w:r w:rsidRPr="00564A49">
        <w:tab/>
        <w:t xml:space="preserve">Otherwise, if the decoding unit is decoding unit 0, the bitstream-partition-specific CPB operation is used, and the decoding unit does not belong to the base bitstream partition, </w:t>
      </w:r>
      <w:proofErr w:type="gramStart"/>
      <w:r w:rsidRPr="00564A49">
        <w:t>initArrivalTime[</w:t>
      </w:r>
      <w:proofErr w:type="gramEnd"/>
      <w:r w:rsidRPr="00564A49">
        <w:t>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w:t>
      </w:r>
      <w:proofErr w:type="gramStart"/>
      <w:r w:rsidRPr="00564A49">
        <w:t>flag[</w:t>
      </w:r>
      <w:proofErr w:type="gramEnd"/>
      <w:r w:rsidRPr="00564A49">
        <w:t>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79"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79"/>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w:t>
      </w:r>
      <w:proofErr w:type="gramStart"/>
      <w:r w:rsidRPr="00564A49">
        <w:t>flag[</w:t>
      </w:r>
      <w:proofErr w:type="gramEnd"/>
      <w:r w:rsidRPr="00564A49">
        <w:t>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80"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80"/>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proofErr w:type="gramStart"/>
      <w:r w:rsidRPr="00564A49">
        <w:t>where</w:t>
      </w:r>
      <w:proofErr w:type="gramEnd"/>
      <w:r w:rsidRPr="00564A49">
        <w:t xml:space="preserv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if(</w:t>
      </w:r>
      <w:proofErr w:type="gramEnd"/>
      <w:r w:rsidRPr="00564A49">
        <w:rPr>
          <w:iCs/>
          <w:szCs w:val="22"/>
        </w:rPr>
        <w:t xml:space="preserve">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proofErr w:type="gramStart"/>
      <w:r w:rsidRPr="00564A49">
        <w:rPr>
          <w:iCs/>
        </w:rPr>
        <w:t>[</w:t>
      </w:r>
      <w:r w:rsidRPr="00564A49">
        <w:t> m</w:t>
      </w:r>
      <w:proofErr w:type="gramEnd"/>
      <w:r w:rsidRPr="00564A49">
        <w:t>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proofErr w:type="gramStart"/>
      <w:r w:rsidRPr="00564A49">
        <w:rPr>
          <w:iCs/>
        </w:rPr>
        <w:t>[</w:t>
      </w:r>
      <w:r w:rsidRPr="00564A49">
        <w:t> m</w:t>
      </w:r>
      <w:proofErr w:type="gramEnd"/>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initArrivalEarliestTime</w:t>
      </w:r>
      <w:proofErr w:type="gramEnd"/>
      <w:r w:rsidRPr="00564A49">
        <w:rPr>
          <w:iCs/>
          <w:szCs w:val="22"/>
        </w:rPr>
        <w:t>[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proofErr w:type="gramStart"/>
      <w:r w:rsidRPr="00564A49">
        <w:t>BitRate[</w:t>
      </w:r>
      <w:proofErr w:type="gramEnd"/>
      <w:r w:rsidRPr="00564A49">
        <w:t>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If the content of the selected hrd_</w:t>
      </w:r>
      <w:proofErr w:type="gramStart"/>
      <w:r w:rsidRPr="00564A49">
        <w:rPr>
          <w:iCs/>
        </w:rPr>
        <w:t>parameters(</w:t>
      </w:r>
      <w:proofErr w:type="gramEnd"/>
      <w:r w:rsidRPr="00564A49">
        <w:rPr>
          <w:iCs/>
        </w:rPr>
        <w:t xml:space="preserve">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proofErr w:type="gramStart"/>
      <w:r w:rsidRPr="00564A49">
        <w:t>BitRate[</w:t>
      </w:r>
      <w:proofErr w:type="gramEnd"/>
      <w:r w:rsidRPr="00564A49">
        <w:t> SchedSelIdx ] and CpbSize[ SchedSelIdx ].</w:t>
      </w:r>
    </w:p>
    <w:p w:rsidR="007E173E" w:rsidRPr="00564A49" w:rsidRDefault="007E173E" w:rsidP="007E173E">
      <w:pPr>
        <w:rPr>
          <w:iCs/>
        </w:rPr>
      </w:pPr>
      <w:r w:rsidRPr="00564A49">
        <w:rPr>
          <w:iCs/>
        </w:rPr>
        <w:t xml:space="preserve">When the HSS selects values of </w:t>
      </w:r>
      <w:proofErr w:type="gramStart"/>
      <w:r w:rsidRPr="00564A49">
        <w:t>BitRate[</w:t>
      </w:r>
      <w:proofErr w:type="gramEnd"/>
      <w:r w:rsidRPr="00564A49">
        <w:t>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 xml:space="preserve">The variable </w:t>
      </w:r>
      <w:proofErr w:type="gramStart"/>
      <w:r w:rsidRPr="00564A49">
        <w:t>BitRate[</w:t>
      </w:r>
      <w:proofErr w:type="gramEnd"/>
      <w:r w:rsidRPr="00564A49">
        <w:t>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 xml:space="preserve">The variable </w:t>
      </w:r>
      <w:proofErr w:type="gramStart"/>
      <w:r w:rsidRPr="00564A49">
        <w:t>CpbSize[</w:t>
      </w:r>
      <w:proofErr w:type="gramEnd"/>
      <w:r w:rsidRPr="00564A49">
        <w:t> SchedSelIdx ] comes into effect as follows:</w:t>
      </w:r>
    </w:p>
    <w:p w:rsidR="007E173E" w:rsidRPr="00564A49" w:rsidRDefault="007E173E" w:rsidP="007E173E">
      <w:pPr>
        <w:tabs>
          <w:tab w:val="clear" w:pos="1191"/>
        </w:tabs>
        <w:ind w:left="800" w:hanging="400"/>
        <w:rPr>
          <w:iCs/>
        </w:rPr>
      </w:pPr>
      <w:r w:rsidRPr="00564A49">
        <w:t>–</w:t>
      </w:r>
      <w:r w:rsidRPr="00564A49">
        <w:tab/>
        <w:t xml:space="preserve">If the new value of </w:t>
      </w:r>
      <w:proofErr w:type="gramStart"/>
      <w:r w:rsidRPr="00564A49">
        <w:t>CpbSize[</w:t>
      </w:r>
      <w:proofErr w:type="gramEnd"/>
      <w:r w:rsidRPr="00564A49">
        <w:t>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 xml:space="preserve">Otherwise, the new value of </w:t>
      </w:r>
      <w:proofErr w:type="gramStart"/>
      <w:r w:rsidRPr="00564A49">
        <w:t>CpbSize[</w:t>
      </w:r>
      <w:proofErr w:type="gramEnd"/>
      <w:r w:rsidRPr="00564A49">
        <w:t>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81" w:name="_Ref317100505"/>
      <w:bookmarkStart w:id="1382" w:name="_Toc317198880"/>
      <w:bookmarkStart w:id="1383" w:name="_Ref330937524"/>
      <w:bookmarkStart w:id="1384" w:name="_Ref330937761"/>
      <w:bookmarkStart w:id="1385" w:name="_Toc364083321"/>
      <w:bookmarkStart w:id="1386" w:name="_Toc378026138"/>
      <w:r w:rsidRPr="00564A49">
        <w:rPr>
          <w:b/>
          <w:bCs/>
        </w:rPr>
        <w:t>Timing of decoding unit removal and decoding of decoding unit</w:t>
      </w:r>
      <w:bookmarkEnd w:id="1381"/>
      <w:bookmarkEnd w:id="1382"/>
      <w:bookmarkEnd w:id="1383"/>
      <w:bookmarkEnd w:id="1384"/>
      <w:bookmarkEnd w:id="1385"/>
      <w:bookmarkEnd w:id="1386"/>
    </w:p>
    <w:p w:rsidR="007E173E" w:rsidRPr="00564A49" w:rsidRDefault="007E173E" w:rsidP="007E173E">
      <w:r w:rsidRPr="00564A49">
        <w:t xml:space="preserve">The variables </w:t>
      </w:r>
      <w:proofErr w:type="gramStart"/>
      <w:r w:rsidRPr="00564A49">
        <w:t>InitCpbRemovalDelay[</w:t>
      </w:r>
      <w:proofErr w:type="gramEnd"/>
      <w:r w:rsidRPr="00564A49">
        <w:t>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proofErr w:type="gramStart"/>
      <w:r w:rsidRPr="00564A49">
        <w:rPr>
          <w:iCs/>
          <w:szCs w:val="22"/>
        </w:rPr>
        <w:t>AuNominalRemovalTime[</w:t>
      </w:r>
      <w:proofErr w:type="gramEnd"/>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87"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87"/>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88"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88"/>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 xml:space="preserve">Otherwise, CpbDelayOffset and DpbDelayOffset </w:t>
      </w:r>
      <w:proofErr w:type="gramStart"/>
      <w:r w:rsidRPr="00564A49">
        <w:t>are</w:t>
      </w:r>
      <w:proofErr w:type="gramEnd"/>
      <w:r w:rsidRPr="00564A49">
        <w:t xml:space="preserv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w:t>
      </w:r>
      <w:proofErr w:type="gramStart"/>
      <w:r w:rsidRPr="00564A49">
        <w:t>[ n</w:t>
      </w:r>
      <w:proofErr w:type="gramEnd"/>
      <w:r w:rsidRPr="00564A49">
        <w:t>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w:t>
      </w:r>
      <w:proofErr w:type="gramStart"/>
      <w:r w:rsidRPr="00564A49">
        <w:t>[ n</w:t>
      </w:r>
      <w:proofErr w:type="gramEnd"/>
      <w:r w:rsidRPr="00564A49">
        <w:t>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w:t>
      </w:r>
      <w:proofErr w:type="gramStart"/>
      <w:r w:rsidRPr="00564A49">
        <w:t>[ m</w:t>
      </w:r>
      <w:proofErr w:type="gramEnd"/>
      <w:r w:rsidRPr="00564A49">
        <w:t>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w:t>
      </w:r>
      <w:proofErr w:type="gramStart"/>
      <w:r w:rsidRPr="00564A49">
        <w:t>flag[</w:t>
      </w:r>
      <w:proofErr w:type="gramEnd"/>
      <w:r w:rsidRPr="00564A49">
        <w:t>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w:t>
      </w:r>
      <w:proofErr w:type="gramStart"/>
      <w:r w:rsidRPr="00564A49">
        <w:t>[ m</w:t>
      </w:r>
      <w:proofErr w:type="gramEnd"/>
      <w:r w:rsidRPr="00564A49">
        <w:t>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w:t>
      </w:r>
      <w:proofErr w:type="gramStart"/>
      <w:r w:rsidRPr="00564A49">
        <w:t>[ m</w:t>
      </w:r>
      <w:proofErr w:type="gramEnd"/>
      <w:r w:rsidRPr="00564A49">
        <w:t>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 xml:space="preserve">the last decoding unit of access unit n, </w:t>
      </w:r>
      <w:proofErr w:type="gramStart"/>
      <w:r w:rsidRPr="00564A49">
        <w:t>the</w:t>
      </w:r>
      <w:proofErr w:type="gramEnd"/>
      <w:r w:rsidRPr="00564A49">
        <w:t xml:space="preserv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2860492"/>
      <w:bookmarkStart w:id="1390" w:name="_Ref34217484"/>
      <w:bookmarkStart w:id="1391" w:name="_Ref36741365"/>
      <w:bookmarkStart w:id="1392" w:name="_Toc77680612"/>
      <w:bookmarkStart w:id="1393" w:name="_Toc118289210"/>
      <w:bookmarkStart w:id="1394" w:name="_Toc226456813"/>
      <w:bookmarkStart w:id="1395" w:name="_Toc248045430"/>
      <w:bookmarkStart w:id="1396" w:name="_Toc287363881"/>
      <w:bookmarkStart w:id="1397" w:name="_Toc311220029"/>
      <w:bookmarkStart w:id="1398" w:name="_Toc317198881"/>
      <w:bookmarkStart w:id="1399" w:name="_Ref326740596"/>
      <w:bookmarkStart w:id="1400" w:name="_Ref326744124"/>
      <w:bookmarkStart w:id="1401" w:name="_Toc364083322"/>
      <w:bookmarkStart w:id="1402" w:name="_Toc378026139"/>
      <w:bookmarkEnd w:id="1374"/>
      <w:r w:rsidRPr="00564A49">
        <w:rPr>
          <w:b/>
          <w:bCs/>
          <w:sz w:val="22"/>
          <w:szCs w:val="22"/>
        </w:rPr>
        <w:t>Operation of the decoded picture buffer (DPB)</w:t>
      </w:r>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7E173E" w:rsidRPr="00564A49" w:rsidRDefault="007E173E" w:rsidP="007E173E">
      <w:pPr>
        <w:keepNext/>
        <w:numPr>
          <w:ilvl w:val="2"/>
          <w:numId w:val="37"/>
        </w:numPr>
        <w:tabs>
          <w:tab w:val="num" w:pos="1440"/>
          <w:tab w:val="num" w:pos="1702"/>
        </w:tabs>
        <w:spacing w:before="181"/>
        <w:outlineLvl w:val="2"/>
        <w:rPr>
          <w:b/>
          <w:bCs/>
        </w:rPr>
      </w:pPr>
      <w:bookmarkStart w:id="1403" w:name="_Toc364083323"/>
      <w:bookmarkStart w:id="1404" w:name="_Toc378026140"/>
      <w:bookmarkStart w:id="1405" w:name="_Toc32860493"/>
      <w:bookmarkStart w:id="1406" w:name="_Ref34217515"/>
      <w:bookmarkStart w:id="1407" w:name="_Toc77680619"/>
      <w:bookmarkStart w:id="1408" w:name="_Toc118289215"/>
      <w:bookmarkStart w:id="1409" w:name="_Toc226456820"/>
      <w:bookmarkStart w:id="1410" w:name="_Toc248045437"/>
      <w:bookmarkStart w:id="1411" w:name="_Toc287363882"/>
      <w:bookmarkStart w:id="1412" w:name="_Toc311220030"/>
      <w:r w:rsidRPr="00564A49">
        <w:rPr>
          <w:b/>
          <w:bCs/>
        </w:rPr>
        <w:t>General</w:t>
      </w:r>
      <w:bookmarkEnd w:id="1403"/>
      <w:bookmarkEnd w:id="1404"/>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413" w:name="_Toc364083324"/>
      <w:bookmarkStart w:id="1414" w:name="_Ref373336683"/>
      <w:bookmarkStart w:id="1415" w:name="_Ref373336836"/>
      <w:bookmarkStart w:id="1416" w:name="_Toc378026141"/>
      <w:bookmarkEnd w:id="1405"/>
      <w:r w:rsidRPr="00564A49">
        <w:rPr>
          <w:b/>
          <w:bCs/>
        </w:rPr>
        <w:t>Removal of pictures from the DPB</w:t>
      </w:r>
      <w:bookmarkEnd w:id="1413"/>
      <w:bookmarkEnd w:id="1414"/>
      <w:bookmarkEnd w:id="1415"/>
      <w:bookmarkEnd w:id="1416"/>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is marked as "unused for reference"</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417" w:name="_Toc364083325"/>
      <w:bookmarkStart w:id="1418" w:name="_Ref373336691"/>
      <w:bookmarkStart w:id="1419" w:name="_Ref373337767"/>
      <w:bookmarkStart w:id="1420" w:name="_Toc378026142"/>
      <w:r w:rsidRPr="00564A49">
        <w:rPr>
          <w:b/>
          <w:bCs/>
        </w:rPr>
        <w:t>Picture output</w:t>
      </w:r>
      <w:bookmarkEnd w:id="1417"/>
      <w:bookmarkEnd w:id="1418"/>
      <w:bookmarkEnd w:id="1419"/>
      <w:bookmarkEnd w:id="1420"/>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proofErr w:type="gramStart"/>
      <w:r w:rsidRPr="00564A49">
        <w:rPr>
          <w:iCs/>
        </w:rPr>
        <w:t>[</w:t>
      </w:r>
      <w:r w:rsidRPr="00564A49">
        <w:t> n</w:t>
      </w:r>
      <w:proofErr w:type="gramEnd"/>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w:t>
      </w:r>
      <w:proofErr w:type="gramStart"/>
      <w:r w:rsidRPr="00564A49">
        <w:t>[ </w:t>
      </w:r>
      <w:r w:rsidRPr="00564A49">
        <w:rPr>
          <w:iCs/>
        </w:rPr>
        <w:t>n</w:t>
      </w:r>
      <w:proofErr w:type="gramEnd"/>
      <w:r w:rsidRPr="00564A49">
        <w:rPr>
          <w:iCs/>
        </w:rPr>
        <w:t>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w:t>
      </w:r>
      <w:proofErr w:type="gramStart"/>
      <w:r w:rsidRPr="00564A49">
        <w:rPr>
          <w:szCs w:val="22"/>
        </w:rPr>
        <w:t>[ </w:t>
      </w:r>
      <w:r w:rsidRPr="00564A49">
        <w:rPr>
          <w:iCs/>
          <w:szCs w:val="22"/>
        </w:rPr>
        <w:t>n</w:t>
      </w:r>
      <w:proofErr w:type="gramEnd"/>
      <w:r w:rsidRPr="00564A49">
        <w:rPr>
          <w:iCs/>
          <w:szCs w:val="22"/>
        </w:rPr>
        <w:t>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421"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421"/>
      <w:r w:rsidRPr="00564A49">
        <w:rPr>
          <w:szCs w:val="22"/>
        </w:rPr>
        <w:t>)</w:t>
      </w:r>
    </w:p>
    <w:p w:rsidR="007E173E" w:rsidRPr="00564A49" w:rsidRDefault="007E173E" w:rsidP="007E173E">
      <w:proofErr w:type="gramStart"/>
      <w:r w:rsidRPr="00564A49">
        <w:t>where</w:t>
      </w:r>
      <w:proofErr w:type="gramEnd"/>
      <w:r w:rsidRPr="00564A49">
        <w:t xml:space="preserv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422" w:name="_Toc364083326"/>
      <w:bookmarkStart w:id="1423" w:name="_Ref373336701"/>
      <w:bookmarkStart w:id="1424" w:name="_Ref373336745"/>
      <w:bookmarkStart w:id="1425" w:name="_Toc378026143"/>
      <w:r w:rsidRPr="00564A49">
        <w:rPr>
          <w:b/>
          <w:bCs/>
        </w:rPr>
        <w:t>Current decoded picture marking and storage</w:t>
      </w:r>
      <w:bookmarkEnd w:id="1422"/>
      <w:bookmarkEnd w:id="1423"/>
      <w:bookmarkEnd w:id="1424"/>
      <w:bookmarkEnd w:id="1425"/>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26" w:name="_Toc364083327"/>
      <w:bookmarkStart w:id="1427" w:name="_Ref373337792"/>
      <w:bookmarkStart w:id="1428" w:name="_Ref373337954"/>
      <w:bookmarkStart w:id="1429" w:name="_Toc378026144"/>
      <w:r w:rsidRPr="00564A49">
        <w:rPr>
          <w:b/>
          <w:bCs/>
          <w:sz w:val="22"/>
          <w:szCs w:val="22"/>
        </w:rPr>
        <w:t>Bitstream conformance</w:t>
      </w:r>
      <w:bookmarkEnd w:id="1426"/>
      <w:bookmarkEnd w:id="1427"/>
      <w:bookmarkEnd w:id="1428"/>
      <w:bookmarkEnd w:id="1429"/>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w:t>
      </w:r>
      <w:proofErr w:type="gramStart"/>
      <w:r w:rsidRPr="00564A49">
        <w:rPr>
          <w:szCs w:val="22"/>
        </w:rPr>
        <w:t>[ n</w:t>
      </w:r>
      <w:proofErr w:type="gramEnd"/>
      <w:r w:rsidRPr="00564A49">
        <w:rPr>
          <w:szCs w:val="22"/>
        </w:rPr>
        <w:t>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 xml:space="preserve">The value of </w:t>
      </w:r>
      <w:proofErr w:type="gramStart"/>
      <w:r w:rsidRPr="00564A49">
        <w:t>InitCpbRemovalDelay[</w:t>
      </w:r>
      <w:proofErr w:type="gramEnd"/>
      <w:r w:rsidRPr="00564A49">
        <w:t>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w:t>
      </w:r>
      <w:proofErr w:type="gramStart"/>
      <w:r w:rsidRPr="00564A49">
        <w:t>flag[</w:t>
      </w:r>
      <w:proofErr w:type="gramEnd"/>
      <w:r w:rsidRPr="00564A49">
        <w:t>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w:t>
      </w:r>
      <w:proofErr w:type="gramStart"/>
      <w:r w:rsidRPr="00564A49">
        <w:t>flag[</w:t>
      </w:r>
      <w:proofErr w:type="gramEnd"/>
      <w:r w:rsidRPr="00564A49">
        <w:t>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564A49">
        <w:rPr>
          <w:bCs/>
          <w:iCs/>
        </w:rPr>
        <w:t>flag</w:t>
      </w:r>
      <w:r w:rsidRPr="00564A49">
        <w:t>[</w:t>
      </w:r>
      <w:proofErr w:type="gramEnd"/>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w:t>
      </w:r>
      <w:proofErr w:type="gramStart"/>
      <w:r w:rsidRPr="00564A49">
        <w:t>flag[</w:t>
      </w:r>
      <w:proofErr w:type="gramEnd"/>
      <w:r w:rsidRPr="00564A49">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w:t>
      </w:r>
      <w:proofErr w:type="gramStart"/>
      <w:r w:rsidRPr="00564A49">
        <w:rPr>
          <w:bCs/>
          <w:iCs/>
        </w:rPr>
        <w:t>[ n</w:t>
      </w:r>
      <w:proofErr w:type="gramEnd"/>
      <w:r w:rsidRPr="00564A49">
        <w:rPr>
          <w:bCs/>
          <w:iCs/>
        </w:rPr>
        <w:t>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proofErr w:type="gramStart"/>
      <w:r w:rsidRPr="00564A49">
        <w:rPr>
          <w:bCs/>
          <w:iCs/>
        </w:rPr>
        <w:t>tmpCpbRemovalDelaySum</w:t>
      </w:r>
      <w:proofErr w:type="gramEnd"/>
      <w:r w:rsidRPr="00564A49">
        <w:rPr>
          <w:bCs/>
          <w:iCs/>
        </w:rPr>
        <w:t xml:space="preserve">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430" w:name="_Ref34233092"/>
      <w:bookmarkStart w:id="1431" w:name="_Toc77680620"/>
      <w:bookmarkStart w:id="1432" w:name="_Toc118289216"/>
      <w:bookmarkStart w:id="1433" w:name="_Toc226456821"/>
      <w:bookmarkStart w:id="1434" w:name="_Toc248045438"/>
      <w:bookmarkStart w:id="1435" w:name="_Toc287363883"/>
      <w:bookmarkStart w:id="1436" w:name="_Toc311220031"/>
      <w:bookmarkStart w:id="1437" w:name="_Toc317198883"/>
      <w:bookmarkEnd w:id="1406"/>
      <w:bookmarkEnd w:id="1407"/>
      <w:bookmarkEnd w:id="1408"/>
      <w:bookmarkEnd w:id="1409"/>
      <w:bookmarkEnd w:id="1410"/>
      <w:bookmarkEnd w:id="1411"/>
      <w:bookmarkEnd w:id="1412"/>
      <w:r w:rsidRPr="00564A49">
        <w:rPr>
          <w:bCs/>
          <w:iCs/>
        </w:rPr>
        <w:t>For any two pictures m and n in the same CVS, when DpbOutputTime</w:t>
      </w:r>
      <w:proofErr w:type="gramStart"/>
      <w:r w:rsidRPr="00564A49">
        <w:rPr>
          <w:bCs/>
          <w:iCs/>
        </w:rPr>
        <w:t>[ m</w:t>
      </w:r>
      <w:proofErr w:type="gramEnd"/>
      <w:r w:rsidRPr="00564A49">
        <w:rPr>
          <w:bCs/>
          <w:iCs/>
        </w:rPr>
        <w:t>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8" w:name="_Toc364083328"/>
      <w:bookmarkStart w:id="1439" w:name="_Toc378026145"/>
      <w:r w:rsidRPr="00564A49">
        <w:rPr>
          <w:b/>
          <w:bCs/>
          <w:sz w:val="22"/>
          <w:szCs w:val="22"/>
        </w:rPr>
        <w:t>Decoder conformance</w:t>
      </w:r>
      <w:bookmarkEnd w:id="1430"/>
      <w:bookmarkEnd w:id="1431"/>
      <w:bookmarkEnd w:id="1432"/>
      <w:bookmarkEnd w:id="1433"/>
      <w:bookmarkEnd w:id="1434"/>
      <w:bookmarkEnd w:id="1435"/>
      <w:bookmarkEnd w:id="1436"/>
      <w:bookmarkEnd w:id="1437"/>
      <w:bookmarkEnd w:id="1438"/>
      <w:bookmarkEnd w:id="1439"/>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440" w:name="_Toc364083329"/>
      <w:bookmarkStart w:id="1441" w:name="_Toc378026146"/>
      <w:r w:rsidRPr="00564A49">
        <w:rPr>
          <w:b/>
          <w:bCs/>
        </w:rPr>
        <w:t>General</w:t>
      </w:r>
      <w:bookmarkEnd w:id="1440"/>
      <w:bookmarkEnd w:id="1441"/>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t>
      </w:r>
      <w:proofErr w:type="gramStart"/>
      <w:r w:rsidRPr="00564A49">
        <w:rPr>
          <w:sz w:val="18"/>
          <w:szCs w:val="18"/>
        </w:rPr>
        <w:t>InitCpbRemovalDelay[</w:t>
      </w:r>
      <w:proofErr w:type="gramEnd"/>
      <w:r w:rsidRPr="00564A49">
        <w:rPr>
          <w:sz w:val="18"/>
          <w:szCs w:val="18"/>
        </w:rPr>
        <w:t>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 xml:space="preserve">The HSS delivers the bitstream BitstreamToDecode to the DUT "by demand" from the DUT, meaning that the HSS delivers bits (in decoding order) only when the DUT requires more bits to proceed with </w:t>
      </w:r>
      <w:proofErr w:type="gramStart"/>
      <w:r w:rsidRPr="00564A49">
        <w:t>its</w:t>
      </w:r>
      <w:proofErr w:type="gramEnd"/>
      <w:r w:rsidRPr="00564A49">
        <w:t xml:space="preserve">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564A49">
        <w:t>The order of pictures output shall be the same for both the HRD and the DUT.</w:t>
      </w:r>
      <w:proofErr w:type="gramEnd"/>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w:t>
      </w:r>
      <w:proofErr w:type="gramStart"/>
      <w:r w:rsidRPr="00564A49">
        <w:t>minus1[</w:t>
      </w:r>
      <w:proofErr w:type="gramEnd"/>
      <w:r w:rsidRPr="00564A49">
        <w:t>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442" w:name="_Toc256632243"/>
      <w:bookmarkStart w:id="1443" w:name="_Toc248045439"/>
      <w:bookmarkStart w:id="1444" w:name="_Toc226456822"/>
      <w:bookmarkStart w:id="1445" w:name="_Toc118289217"/>
      <w:bookmarkStart w:id="1446" w:name="_Toc77680621"/>
      <w:bookmarkStart w:id="1447" w:name="_Ref41705644"/>
      <w:bookmarkStart w:id="1448" w:name="_Toc317198884"/>
      <w:bookmarkStart w:id="1449" w:name="_Ref343184204"/>
      <w:bookmarkStart w:id="1450" w:name="_Toc364083330"/>
      <w:bookmarkStart w:id="1451" w:name="_Toc378026147"/>
      <w:bookmarkEnd w:id="1332"/>
      <w:bookmarkEnd w:id="1333"/>
      <w:bookmarkEnd w:id="1334"/>
      <w:bookmarkEnd w:id="1335"/>
      <w:bookmarkEnd w:id="1336"/>
      <w:bookmarkEnd w:id="1337"/>
      <w:bookmarkEnd w:id="1338"/>
      <w:bookmarkEnd w:id="1339"/>
      <w:r w:rsidRPr="00564A49">
        <w:rPr>
          <w:b/>
          <w:bCs/>
        </w:rPr>
        <w:t>Operation of the output order DPB</w:t>
      </w:r>
      <w:bookmarkEnd w:id="1442"/>
      <w:bookmarkEnd w:id="1443"/>
      <w:bookmarkEnd w:id="1444"/>
      <w:bookmarkEnd w:id="1445"/>
      <w:bookmarkEnd w:id="1446"/>
      <w:bookmarkEnd w:id="1447"/>
      <w:bookmarkEnd w:id="1448"/>
      <w:bookmarkEnd w:id="1449"/>
      <w:bookmarkEnd w:id="1450"/>
      <w:bookmarkEnd w:id="1451"/>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52" w:name="_Toc364083331"/>
      <w:bookmarkStart w:id="1453" w:name="_Toc378026148"/>
      <w:bookmarkStart w:id="1454" w:name="_Ref34218584"/>
      <w:r w:rsidRPr="00564A49">
        <w:rPr>
          <w:b/>
          <w:bCs/>
        </w:rPr>
        <w:t>General</w:t>
      </w:r>
      <w:bookmarkEnd w:id="1452"/>
      <w:bookmarkEnd w:id="1453"/>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w:t>
      </w:r>
      <w:proofErr w:type="gramStart"/>
      <w:r w:rsidRPr="00564A49">
        <w:t>pics[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w:t>
      </w:r>
      <w:proofErr w:type="gramStart"/>
      <w:r w:rsidRPr="00564A49">
        <w:t>plus1[</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VpsMaxLatencyPictures[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55" w:name="_Toc256632246"/>
      <w:bookmarkStart w:id="1456" w:name="_Toc248045442"/>
      <w:bookmarkStart w:id="1457" w:name="_Toc226456825"/>
      <w:bookmarkStart w:id="1458" w:name="_Toc118289220"/>
      <w:bookmarkStart w:id="1459" w:name="_Toc77680624"/>
      <w:bookmarkStart w:id="1460" w:name="_Ref81126026"/>
      <w:bookmarkStart w:id="1461" w:name="_Ref306292151"/>
      <w:bookmarkStart w:id="1462" w:name="_Toc317198885"/>
      <w:bookmarkStart w:id="1463" w:name="_Ref343074962"/>
      <w:bookmarkStart w:id="1464" w:name="_Ref347102653"/>
      <w:bookmarkStart w:id="1465" w:name="_Toc364083332"/>
      <w:bookmarkStart w:id="1466" w:name="_Toc256632244"/>
      <w:bookmarkStart w:id="1467" w:name="_Toc248045440"/>
      <w:bookmarkStart w:id="1468" w:name="_Toc226456823"/>
      <w:bookmarkStart w:id="1469" w:name="_Toc118289218"/>
      <w:bookmarkStart w:id="1470" w:name="_Toc77680622"/>
      <w:bookmarkStart w:id="1471" w:name="_Ref81126005"/>
      <w:r w:rsidRPr="00564A49">
        <w:t>–</w:t>
      </w:r>
      <w:r w:rsidRPr="00564A49">
        <w:tab/>
        <w:t xml:space="preserve">Otherwise (a CVS conforming to one or more of the profiles specified in Annex A </w:t>
      </w:r>
      <w:proofErr w:type="gramStart"/>
      <w:r w:rsidRPr="00564A49">
        <w:t>is</w:t>
      </w:r>
      <w:proofErr w:type="gramEnd"/>
      <w:r w:rsidRPr="00564A49">
        <w:t xml:space="preserve">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w:t>
      </w:r>
      <w:proofErr w:type="gramStart"/>
      <w:r w:rsidRPr="00564A49">
        <w:t>pics[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w:t>
      </w:r>
      <w:proofErr w:type="gramStart"/>
      <w:r w:rsidRPr="00564A49">
        <w:t>plus1[</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SpsMaxLatencyPictures[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w:t>
      </w:r>
      <w:proofErr w:type="gramStart"/>
      <w:r w:rsidRPr="00564A49">
        <w:t>minus1[</w:t>
      </w:r>
      <w:proofErr w:type="gramEnd"/>
      <w:r w:rsidRPr="00564A49">
        <w:t>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72" w:name="_Ref373337078"/>
      <w:bookmarkStart w:id="1473" w:name="_Toc378026149"/>
      <w:r w:rsidRPr="00564A49">
        <w:rPr>
          <w:b/>
          <w:bCs/>
        </w:rPr>
        <w:t>Output and removal of pictures from the DPB</w:t>
      </w:r>
      <w:bookmarkEnd w:id="1455"/>
      <w:bookmarkEnd w:id="1456"/>
      <w:bookmarkEnd w:id="1457"/>
      <w:bookmarkEnd w:id="1458"/>
      <w:bookmarkEnd w:id="1459"/>
      <w:bookmarkEnd w:id="1460"/>
      <w:bookmarkEnd w:id="1461"/>
      <w:bookmarkEnd w:id="1462"/>
      <w:bookmarkEnd w:id="1463"/>
      <w:bookmarkEnd w:id="1464"/>
      <w:bookmarkEnd w:id="1465"/>
      <w:bookmarkEnd w:id="1472"/>
      <w:bookmarkEnd w:id="1473"/>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 xml:space="preserve">he output and removal of pictures in the current layer from the DPB before the decoding of the current </w:t>
      </w:r>
      <w:proofErr w:type="gramStart"/>
      <w:r w:rsidRPr="00564A49">
        <w:t>picture ,</w:t>
      </w:r>
      <w:proofErr w:type="gramEnd"/>
      <w:r w:rsidRPr="00564A49">
        <w:t xml:space="preserve">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 xml:space="preserve">The decoding processes for picture order count and RPS are invoked. When decoding a CVS conforming to one or more of the profiles specified in </w:t>
      </w:r>
      <w:proofErr w:type="gramStart"/>
      <w:r w:rsidRPr="00564A49">
        <w:t>Annex</w:t>
      </w:r>
      <w:proofErr w:type="gramEnd"/>
      <w:r w:rsidRPr="00564A49">
        <w:t xml:space="preserve">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74" w:name="_Toc364083333"/>
      <w:bookmarkStart w:id="1475" w:name="_Ref373336972"/>
      <w:bookmarkStart w:id="1476" w:name="_Ref373338162"/>
      <w:bookmarkStart w:id="1477" w:name="_Toc378026150"/>
      <w:bookmarkEnd w:id="1466"/>
      <w:bookmarkEnd w:id="1467"/>
      <w:bookmarkEnd w:id="1468"/>
      <w:bookmarkEnd w:id="1469"/>
      <w:bookmarkEnd w:id="1470"/>
      <w:bookmarkEnd w:id="1471"/>
      <w:r w:rsidRPr="00564A49">
        <w:rPr>
          <w:b/>
          <w:bCs/>
        </w:rPr>
        <w:t>Picture decoding</w:t>
      </w:r>
      <w:bookmarkEnd w:id="1454"/>
      <w:r w:rsidRPr="00564A49">
        <w:rPr>
          <w:b/>
          <w:bCs/>
        </w:rPr>
        <w:t>, marking, additional bumping, and storage</w:t>
      </w:r>
      <w:bookmarkEnd w:id="1474"/>
      <w:bookmarkEnd w:id="1475"/>
      <w:bookmarkEnd w:id="1476"/>
      <w:bookmarkEnd w:id="1477"/>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78" w:name="_Ref347083389"/>
      <w:bookmarkStart w:id="1479" w:name="_Toc364083334"/>
      <w:bookmarkStart w:id="1480" w:name="_Toc378026151"/>
      <w:r w:rsidRPr="00564A49">
        <w:rPr>
          <w:b/>
          <w:bCs/>
        </w:rPr>
        <w:lastRenderedPageBreak/>
        <w:t>"Bumping" process</w:t>
      </w:r>
      <w:bookmarkEnd w:id="1478"/>
      <w:bookmarkEnd w:id="1479"/>
      <w:bookmarkEnd w:id="1480"/>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81" w:name="_Ref372632240"/>
      <w:bookmarkStart w:id="1482" w:name="_Toc378026152"/>
      <w:r w:rsidRPr="00564A49">
        <w:rPr>
          <w:b/>
          <w:bCs/>
          <w:sz w:val="24"/>
          <w:szCs w:val="24"/>
        </w:rPr>
        <w:t>Demultiplexing process for deriving a bitstream partition</w:t>
      </w:r>
      <w:bookmarkEnd w:id="1481"/>
      <w:bookmarkEnd w:id="1482"/>
    </w:p>
    <w:p w:rsidR="007E173E" w:rsidRPr="00564A49" w:rsidRDefault="007E173E" w:rsidP="007E173E">
      <w:r w:rsidRPr="00564A49">
        <w:t xml:space="preserve">Inputs to this process are a bitstream, a layer identifier list </w:t>
      </w:r>
      <w:proofErr w:type="gramStart"/>
      <w:r w:rsidRPr="00564A49">
        <w:t>bspLayerId[</w:t>
      </w:r>
      <w:proofErr w:type="gramEnd"/>
      <w:r w:rsidRPr="00564A49">
        <w:t>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 xml:space="preserve">Let variable minBspLayerId be the smallest value of </w:t>
      </w:r>
      <w:proofErr w:type="gramStart"/>
      <w:r w:rsidRPr="00564A49">
        <w:t>bspLayerId[</w:t>
      </w:r>
      <w:proofErr w:type="gramEnd"/>
      <w:r w:rsidRPr="00564A49">
        <w:t>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w:t>
      </w:r>
      <w:proofErr w:type="gramStart"/>
      <w:r w:rsidRPr="00564A49">
        <w:t>bspLayerId[</w:t>
      </w:r>
      <w:proofErr w:type="gramEnd"/>
      <w:r w:rsidRPr="00564A49">
        <w:t xml:space="preserve">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w:t>
      </w:r>
      <w:proofErr w:type="gramStart"/>
      <w:r w:rsidRPr="00564A49">
        <w:t>[ i</w:t>
      </w:r>
      <w:proofErr w:type="gramEnd"/>
      <w:r w:rsidRPr="00564A49">
        <w:t>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83" w:name="_Toc377921513"/>
      <w:bookmarkStart w:id="1484" w:name="_Toc378026153"/>
      <w:r w:rsidRPr="00564A49">
        <w:rPr>
          <w:lang w:val="en-US"/>
        </w:rPr>
        <w:t>Annex D</w:t>
      </w:r>
      <w:r w:rsidRPr="00564A49">
        <w:rPr>
          <w:lang w:val="en-US"/>
        </w:rPr>
        <w:br/>
      </w:r>
      <w:r w:rsidRPr="00564A49">
        <w:rPr>
          <w:lang w:val="en-US"/>
        </w:rPr>
        <w:br/>
      </w:r>
      <w:bookmarkEnd w:id="1308"/>
      <w:bookmarkEnd w:id="1309"/>
      <w:bookmarkEnd w:id="1310"/>
      <w:bookmarkEnd w:id="1311"/>
      <w:bookmarkEnd w:id="1312"/>
      <w:bookmarkEnd w:id="1313"/>
      <w:bookmarkEnd w:id="1314"/>
      <w:bookmarkEnd w:id="1315"/>
      <w:bookmarkEnd w:id="1316"/>
      <w:bookmarkEnd w:id="1317"/>
      <w:bookmarkEnd w:id="1318"/>
      <w:bookmarkEnd w:id="1319"/>
      <w:r w:rsidRPr="00564A49">
        <w:rPr>
          <w:lang w:val="en-US"/>
        </w:rPr>
        <w:t>Supplemental enhancement information</w:t>
      </w:r>
      <w:bookmarkEnd w:id="1483"/>
      <w:bookmarkEnd w:id="1484"/>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Default="007E173E" w:rsidP="007E173E">
      <w:pPr>
        <w:pStyle w:val="3N"/>
        <w:rPr>
          <w:ins w:id="1485" w:author="Miska Hannuksela" w:date="2014-02-19T14:51:00Z"/>
          <w:i/>
          <w:lang w:val="en-US"/>
        </w:rPr>
      </w:pPr>
      <w:bookmarkStart w:id="1486" w:name="_Toc317198912"/>
      <w:bookmarkStart w:id="1487" w:name="_Ref326742500"/>
      <w:bookmarkStart w:id="1488" w:name="_Ref326742545"/>
      <w:bookmarkStart w:id="1489" w:name="_Toc364083365"/>
    </w:p>
    <w:p w:rsidR="00C80EF8" w:rsidRDefault="00C80EF8" w:rsidP="007E173E">
      <w:pPr>
        <w:pStyle w:val="3N"/>
        <w:rPr>
          <w:ins w:id="1490" w:author="Miska Hannuksela" w:date="2014-02-19T14:53:00Z"/>
          <w:i/>
          <w:lang w:val="en-US"/>
        </w:rPr>
      </w:pPr>
      <w:ins w:id="1491" w:author="Miska Hannuksela" w:date="2014-02-19T14:51:00Z">
        <w:r>
          <w:rPr>
            <w:i/>
            <w:lang w:val="en-US"/>
          </w:rPr>
          <w:t xml:space="preserve">Replace the following </w:t>
        </w:r>
      </w:ins>
      <w:ins w:id="1492" w:author="Miska Hannuksela" w:date="2014-02-19T14:52:00Z">
        <w:r>
          <w:rPr>
            <w:i/>
            <w:lang w:val="en-US"/>
          </w:rPr>
          <w:t xml:space="preserve">in </w:t>
        </w:r>
      </w:ins>
      <w:ins w:id="1493" w:author="Miska Hannuksela" w:date="2014-02-19T14:51:00Z">
        <w:r>
          <w:rPr>
            <w:i/>
            <w:lang w:val="en-US"/>
          </w:rPr>
          <w:t>sub</w:t>
        </w:r>
      </w:ins>
      <w:ins w:id="1494" w:author="Miska Hannuksela" w:date="2014-02-19T14:53:00Z">
        <w:r>
          <w:rPr>
            <w:i/>
            <w:lang w:val="en-US"/>
          </w:rPr>
          <w:t>clause D.3.1:</w:t>
        </w:r>
      </w:ins>
    </w:p>
    <w:p w:rsidR="00C80EF8" w:rsidRPr="00C80EF8" w:rsidRDefault="00C80EF8" w:rsidP="00C80EF8">
      <w:pPr>
        <w:rPr>
          <w:ins w:id="1495" w:author="Miska Hannuksela" w:date="2014-02-19T14:54:00Z"/>
          <w:noProof/>
        </w:rPr>
      </w:pPr>
      <w:ins w:id="1496" w:author="Miska Hannuksela" w:date="2014-02-19T14:54:00Z">
        <w:r w:rsidRPr="00C80EF8">
          <w:rPr>
            <w:noProof/>
          </w:rPr>
          <w:t>It is a requirement of bitstream conformance that the following restrictions apply on nesting of SEI messages:</w:t>
        </w:r>
      </w:ins>
    </w:p>
    <w:p w:rsidR="00C80EF8" w:rsidRPr="00C80EF8" w:rsidRDefault="00C80EF8" w:rsidP="00C80EF8">
      <w:pPr>
        <w:ind w:left="403" w:hanging="403"/>
        <w:rPr>
          <w:ins w:id="1497" w:author="Miska Hannuksela" w:date="2014-02-19T14:54:00Z"/>
          <w:noProof/>
        </w:rPr>
      </w:pPr>
      <w:ins w:id="1498" w:author="Miska Hannuksela" w:date="2014-02-19T14:54:00Z">
        <w:r w:rsidRPr="00C80EF8">
          <w:rPr>
            <w:noProof/>
          </w:rPr>
          <w:t>–</w:t>
        </w:r>
        <w:r w:rsidRPr="00C80EF8">
          <w:rPr>
            <w:noProof/>
          </w:rPr>
          <w:tab/>
          <w:t>A scalable nesting SEI message shall not be nested in a scalable nesting SEI message.</w:t>
        </w:r>
      </w:ins>
    </w:p>
    <w:p w:rsidR="00C80EF8" w:rsidRPr="00C80EF8" w:rsidRDefault="00C80EF8" w:rsidP="00C80EF8">
      <w:pPr>
        <w:ind w:left="403" w:hanging="403"/>
        <w:rPr>
          <w:ins w:id="1499" w:author="Miska Hannuksela" w:date="2014-02-19T14:54:00Z"/>
          <w:noProof/>
        </w:rPr>
      </w:pPr>
      <w:ins w:id="1500" w:author="Miska Hannuksela" w:date="2014-02-19T14:54:00Z">
        <w:r w:rsidRPr="00C80EF8">
          <w:rPr>
            <w:noProof/>
          </w:rPr>
          <w:t>–</w:t>
        </w:r>
        <w:r w:rsidRPr="00C80EF8">
          <w:rPr>
            <w:noProof/>
          </w:rPr>
          <w:tab/>
          <w:t>An active parameter sets SEI message shall not be nested in a scalable nesting SEI message.</w:t>
        </w:r>
      </w:ins>
    </w:p>
    <w:p w:rsidR="00C80EF8" w:rsidRPr="00C80EF8" w:rsidRDefault="00C80EF8" w:rsidP="00C80EF8">
      <w:pPr>
        <w:ind w:left="403" w:hanging="403"/>
        <w:rPr>
          <w:ins w:id="1501" w:author="Miska Hannuksela" w:date="2014-02-19T14:54:00Z"/>
          <w:noProof/>
        </w:rPr>
      </w:pPr>
      <w:ins w:id="1502" w:author="Miska Hannuksela" w:date="2014-02-19T14:54:00Z">
        <w:r w:rsidRPr="00C80EF8">
          <w:rPr>
            <w:noProof/>
          </w:rPr>
          <w:lastRenderedPageBreak/>
          <w:t>–</w:t>
        </w:r>
        <w:r w:rsidRPr="00C80EF8">
          <w:rPr>
            <w:noProof/>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ins>
    </w:p>
    <w:p w:rsidR="00C80EF8" w:rsidRPr="00C80EF8" w:rsidRDefault="00C80EF8" w:rsidP="00C80EF8">
      <w:pPr>
        <w:ind w:left="403" w:hanging="403"/>
        <w:rPr>
          <w:ins w:id="1503" w:author="Miska Hannuksela" w:date="2014-02-19T14:54:00Z"/>
          <w:noProof/>
        </w:rPr>
      </w:pPr>
      <w:ins w:id="1504" w:author="Miska Hannuksela" w:date="2014-02-19T14:54:00Z">
        <w:r w:rsidRPr="00C80EF8">
          <w:rPr>
            <w:noProof/>
          </w:rPr>
          <w:t>–</w:t>
        </w:r>
        <w:r w:rsidRPr="00C80EF8">
          <w:rPr>
            <w:noProof/>
          </w:rPr>
          <w:tab/>
          <w:t>When a non-nested SEI message has payloadType equal to 2, 3, 6, 9, 15, 16, 17, 19, 22, 23, 45, 47, 128, 131, or 134 (i.e., one of the SEI messages that have payloadType not equal to 0, 1, or 130, and that are allowed to be nested SEI messages), the SEI NAL unit containing the non-nested SEI message shall have TemporalId equal to the TemporalId of the access unit containing the SEI NAL unit.</w:t>
        </w:r>
      </w:ins>
    </w:p>
    <w:p w:rsidR="00C80EF8" w:rsidRDefault="00C80EF8" w:rsidP="007E173E">
      <w:pPr>
        <w:pStyle w:val="3N"/>
        <w:rPr>
          <w:ins w:id="1505" w:author="Miska Hannuksela" w:date="2014-02-19T14:53:00Z"/>
          <w:i/>
          <w:lang w:val="en-US"/>
        </w:rPr>
      </w:pPr>
      <w:proofErr w:type="gramStart"/>
      <w:ins w:id="1506" w:author="Miska Hannuksela" w:date="2014-02-19T14:53:00Z">
        <w:r>
          <w:rPr>
            <w:i/>
            <w:lang w:val="en-US"/>
          </w:rPr>
          <w:t>by</w:t>
        </w:r>
        <w:proofErr w:type="gramEnd"/>
        <w:r>
          <w:rPr>
            <w:i/>
            <w:lang w:val="en-US"/>
          </w:rPr>
          <w:t xml:space="preserve"> the following:</w:t>
        </w:r>
      </w:ins>
    </w:p>
    <w:p w:rsidR="00C80EF8" w:rsidRPr="00C80EF8" w:rsidRDefault="00C80EF8" w:rsidP="00C80EF8">
      <w:pPr>
        <w:rPr>
          <w:ins w:id="1507" w:author="Miska Hannuksela" w:date="2014-02-19T14:54:00Z"/>
          <w:noProof/>
        </w:rPr>
      </w:pPr>
      <w:ins w:id="1508" w:author="Miska Hannuksela" w:date="2014-02-19T14:54:00Z">
        <w:r w:rsidRPr="00C80EF8">
          <w:rPr>
            <w:noProof/>
          </w:rPr>
          <w:t>It is a requirement of bitstream conformance that the following restrictions apply on nesting of SEI messages:</w:t>
        </w:r>
      </w:ins>
    </w:p>
    <w:p w:rsidR="00C80EF8" w:rsidRPr="00C80EF8" w:rsidRDefault="00C80EF8" w:rsidP="00C80EF8">
      <w:pPr>
        <w:ind w:left="403" w:hanging="403"/>
        <w:rPr>
          <w:ins w:id="1509" w:author="Miska Hannuksela" w:date="2014-02-19T14:54:00Z"/>
          <w:noProof/>
        </w:rPr>
      </w:pPr>
      <w:ins w:id="1510" w:author="Miska Hannuksela" w:date="2014-02-19T14:54:00Z">
        <w:r w:rsidRPr="00C80EF8">
          <w:rPr>
            <w:noProof/>
          </w:rPr>
          <w:t>–</w:t>
        </w:r>
        <w:r w:rsidRPr="00C80EF8">
          <w:rPr>
            <w:noProof/>
          </w:rPr>
          <w:tab/>
          <w:t>A scalable nesting SEI message shall not be nested in a scalable nesting SEI message.</w:t>
        </w:r>
      </w:ins>
    </w:p>
    <w:p w:rsidR="00C80EF8" w:rsidRPr="00C80EF8" w:rsidRDefault="00C80EF8" w:rsidP="00C80EF8">
      <w:pPr>
        <w:ind w:left="403" w:hanging="403"/>
        <w:rPr>
          <w:ins w:id="1511" w:author="Miska Hannuksela" w:date="2014-02-19T14:54:00Z"/>
          <w:noProof/>
        </w:rPr>
      </w:pPr>
      <w:ins w:id="1512" w:author="Miska Hannuksela" w:date="2014-02-19T14:54:00Z">
        <w:r w:rsidRPr="00C80EF8">
          <w:rPr>
            <w:noProof/>
          </w:rPr>
          <w:t>–</w:t>
        </w:r>
        <w:r w:rsidRPr="00C80EF8">
          <w:rPr>
            <w:noProof/>
          </w:rPr>
          <w:tab/>
          <w:t>An active parameter sets SEI message shall not be nested in a scalable nesting SEI message.</w:t>
        </w:r>
      </w:ins>
    </w:p>
    <w:p w:rsidR="00C80EF8" w:rsidRPr="00C80EF8" w:rsidRDefault="00C80EF8" w:rsidP="00C80EF8">
      <w:pPr>
        <w:ind w:left="403" w:hanging="403"/>
        <w:rPr>
          <w:ins w:id="1513" w:author="Miska Hannuksela" w:date="2014-02-19T14:54:00Z"/>
          <w:noProof/>
        </w:rPr>
      </w:pPr>
      <w:ins w:id="1514" w:author="Miska Hannuksela" w:date="2014-02-19T14:54:00Z">
        <w:r w:rsidRPr="00C80EF8">
          <w:rPr>
            <w:noProof/>
          </w:rPr>
          <w:t>–</w:t>
        </w:r>
        <w:r w:rsidRPr="00C80EF8">
          <w:rPr>
            <w:noProof/>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ins>
    </w:p>
    <w:p w:rsidR="00441B9D" w:rsidRDefault="00C80EF8" w:rsidP="00C80EF8">
      <w:pPr>
        <w:ind w:left="403" w:hanging="403"/>
        <w:rPr>
          <w:ins w:id="1515" w:author="Miska Hannuksela" w:date="2014-02-19T15:08:00Z"/>
          <w:noProof/>
        </w:rPr>
      </w:pPr>
      <w:ins w:id="1516" w:author="Miska Hannuksela" w:date="2014-02-19T14:54:00Z">
        <w:r w:rsidRPr="00C80EF8">
          <w:rPr>
            <w:noProof/>
          </w:rPr>
          <w:t>–</w:t>
        </w:r>
        <w:r w:rsidRPr="00C80EF8">
          <w:rPr>
            <w:noProof/>
          </w:rPr>
          <w:tab/>
          <w:t>When a non-nested SEI message has payloadType equal to 2, 3, 6, 9, 15, 16, 17, 19, 22, 23, 45, 47, 128, 131, or 134 (i.e., one of the SEI messages that have payloadType not equal to 0, 1, or 130, and that are allowed to be nested SEI messages)</w:t>
        </w:r>
      </w:ins>
      <w:ins w:id="1517" w:author="Miska Hannuksela" w:date="2014-02-19T15:10:00Z">
        <w:r w:rsidR="0039229E">
          <w:rPr>
            <w:noProof/>
          </w:rPr>
          <w:t xml:space="preserve"> </w:t>
        </w:r>
        <w:r w:rsidR="0039229E" w:rsidRPr="0039229E">
          <w:rPr>
            <w:noProof/>
            <w:highlight w:val="cyan"/>
          </w:rPr>
          <w:t xml:space="preserve">and a prefix </w:t>
        </w:r>
        <w:r w:rsidR="0039229E" w:rsidRPr="00C80EF8">
          <w:rPr>
            <w:noProof/>
            <w:highlight w:val="cyan"/>
          </w:rPr>
          <w:t xml:space="preserve">SEI NAL unit </w:t>
        </w:r>
        <w:r w:rsidR="0039229E" w:rsidRPr="0039229E">
          <w:rPr>
            <w:noProof/>
            <w:highlight w:val="cyan"/>
          </w:rPr>
          <w:t>contains</w:t>
        </w:r>
        <w:r w:rsidR="0039229E" w:rsidRPr="00C80EF8">
          <w:rPr>
            <w:noProof/>
            <w:highlight w:val="cyan"/>
          </w:rPr>
          <w:t xml:space="preserve"> the non-nested SEI message</w:t>
        </w:r>
      </w:ins>
      <w:ins w:id="1518" w:author="Miska Hannuksela" w:date="2014-02-19T14:54:00Z">
        <w:r w:rsidRPr="00C80EF8">
          <w:rPr>
            <w:noProof/>
            <w:highlight w:val="cyan"/>
          </w:rPr>
          <w:t xml:space="preserve">, </w:t>
        </w:r>
      </w:ins>
      <w:ins w:id="1519" w:author="Miska Hannuksela" w:date="2014-02-19T15:08:00Z">
        <w:r w:rsidR="00441B9D" w:rsidRPr="0039229E">
          <w:rPr>
            <w:noProof/>
            <w:highlight w:val="cyan"/>
          </w:rPr>
          <w:t>the following applies</w:t>
        </w:r>
      </w:ins>
      <w:ins w:id="1520" w:author="Miska Hannuksela" w:date="2014-02-19T15:11:00Z">
        <w:r w:rsidR="0039229E" w:rsidRPr="0039229E">
          <w:rPr>
            <w:noProof/>
            <w:highlight w:val="cyan"/>
          </w:rPr>
          <w:t>:</w:t>
        </w:r>
      </w:ins>
    </w:p>
    <w:p w:rsidR="00C80EF8" w:rsidRDefault="00441B9D" w:rsidP="00441B9D">
      <w:pPr>
        <w:ind w:left="806" w:hanging="403"/>
        <w:rPr>
          <w:ins w:id="1521" w:author="Miska Hannuksela" w:date="2014-02-19T15:11:00Z"/>
          <w:noProof/>
        </w:rPr>
      </w:pPr>
      <w:ins w:id="1522" w:author="Miska Hannuksela" w:date="2014-02-19T15:08:00Z">
        <w:r w:rsidRPr="00C80EF8">
          <w:rPr>
            <w:noProof/>
          </w:rPr>
          <w:t>–</w:t>
        </w:r>
        <w:r w:rsidRPr="00C80EF8">
          <w:rPr>
            <w:noProof/>
          </w:rPr>
          <w:tab/>
        </w:r>
      </w:ins>
      <w:ins w:id="1523" w:author="Miska Hannuksela" w:date="2014-02-19T15:09:00Z">
        <w:r w:rsidRPr="0039229E">
          <w:rPr>
            <w:noProof/>
            <w:highlight w:val="cyan"/>
          </w:rPr>
          <w:t xml:space="preserve">If </w:t>
        </w:r>
        <w:r w:rsidRPr="00C80EF8">
          <w:rPr>
            <w:noProof/>
            <w:highlight w:val="cyan"/>
          </w:rPr>
          <w:t xml:space="preserve">the </w:t>
        </w:r>
        <w:r w:rsidRPr="0039229E">
          <w:rPr>
            <w:noProof/>
            <w:highlight w:val="cyan"/>
          </w:rPr>
          <w:t xml:space="preserve">next VCL NAL unit in decoding order is in the same access unit as the </w:t>
        </w:r>
        <w:r w:rsidR="0039229E" w:rsidRPr="0039229E">
          <w:rPr>
            <w:noProof/>
            <w:highlight w:val="cyan"/>
          </w:rPr>
          <w:t>prefix SEI NAL unit</w:t>
        </w:r>
      </w:ins>
      <w:ins w:id="1524" w:author="Miska Hannuksela" w:date="2014-02-19T15:11:00Z">
        <w:r w:rsidR="0039229E" w:rsidRPr="0039229E">
          <w:rPr>
            <w:noProof/>
            <w:highlight w:val="cyan"/>
          </w:rPr>
          <w:t>,</w:t>
        </w:r>
      </w:ins>
      <w:ins w:id="1525" w:author="Miska Hannuksela" w:date="2014-02-19T15:09:00Z">
        <w:r w:rsidR="0039229E">
          <w:rPr>
            <w:noProof/>
          </w:rPr>
          <w:t xml:space="preserve"> </w:t>
        </w:r>
      </w:ins>
      <w:ins w:id="1526" w:author="Miska Hannuksela" w:date="2014-02-19T14:54:00Z">
        <w:r w:rsidR="00C80EF8" w:rsidRPr="00C80EF8">
          <w:rPr>
            <w:noProof/>
          </w:rPr>
          <w:t xml:space="preserve">the </w:t>
        </w:r>
      </w:ins>
      <w:ins w:id="1527" w:author="Miska Hannuksela" w:date="2014-02-19T15:01:00Z">
        <w:r w:rsidRPr="00441B9D">
          <w:rPr>
            <w:noProof/>
            <w:highlight w:val="cyan"/>
          </w:rPr>
          <w:t>prefix</w:t>
        </w:r>
        <w:r>
          <w:rPr>
            <w:noProof/>
          </w:rPr>
          <w:t xml:space="preserve"> </w:t>
        </w:r>
      </w:ins>
      <w:ins w:id="1528" w:author="Miska Hannuksela" w:date="2014-02-19T14:54:00Z">
        <w:r w:rsidR="00C80EF8" w:rsidRPr="00C80EF8">
          <w:rPr>
            <w:noProof/>
          </w:rPr>
          <w:t xml:space="preserve">SEI NAL unit containing the non-nested SEI message shall have TemporalId equal to the TemporalId </w:t>
        </w:r>
        <w:r w:rsidR="00C80EF8" w:rsidRPr="00C80EF8">
          <w:rPr>
            <w:noProof/>
            <w:highlight w:val="cyan"/>
          </w:rPr>
          <w:t xml:space="preserve">of the </w:t>
        </w:r>
      </w:ins>
      <w:ins w:id="1529" w:author="Miska Hannuksela" w:date="2014-02-19T14:59:00Z">
        <w:r w:rsidRPr="00441B9D">
          <w:rPr>
            <w:noProof/>
            <w:highlight w:val="cyan"/>
          </w:rPr>
          <w:t>next VCL NAL unit</w:t>
        </w:r>
      </w:ins>
      <w:ins w:id="1530" w:author="Miska Hannuksela" w:date="2014-02-19T15:00:00Z">
        <w:r w:rsidRPr="00441B9D">
          <w:rPr>
            <w:noProof/>
            <w:highlight w:val="cyan"/>
          </w:rPr>
          <w:t xml:space="preserve"> in decoding order</w:t>
        </w:r>
      </w:ins>
      <w:ins w:id="1531" w:author="Miska Hannuksela" w:date="2014-02-19T14:54:00Z">
        <w:r w:rsidR="00C80EF8" w:rsidRPr="00C80EF8">
          <w:rPr>
            <w:noProof/>
          </w:rPr>
          <w:t>.</w:t>
        </w:r>
      </w:ins>
    </w:p>
    <w:p w:rsidR="0039229E" w:rsidRPr="00C80EF8" w:rsidRDefault="0039229E" w:rsidP="00441B9D">
      <w:pPr>
        <w:ind w:left="806" w:hanging="403"/>
        <w:rPr>
          <w:ins w:id="1532" w:author="Miska Hannuksela" w:date="2014-02-19T14:54:00Z"/>
          <w:noProof/>
        </w:rPr>
      </w:pPr>
      <w:ins w:id="1533" w:author="Miska Hannuksela" w:date="2014-02-19T15:11:00Z">
        <w:r w:rsidRPr="00C80EF8">
          <w:rPr>
            <w:noProof/>
          </w:rPr>
          <w:t>–</w:t>
        </w:r>
        <w:r w:rsidRPr="00C80EF8">
          <w:rPr>
            <w:noProof/>
          </w:rPr>
          <w:tab/>
        </w:r>
        <w:r w:rsidRPr="0039229E">
          <w:rPr>
            <w:noProof/>
            <w:highlight w:val="cyan"/>
          </w:rPr>
          <w:t xml:space="preserve">Otherwise, </w:t>
        </w:r>
      </w:ins>
      <w:ins w:id="1534" w:author="Miska Hannuksela" w:date="2014-02-19T15:12:00Z">
        <w:r w:rsidRPr="00C80EF8">
          <w:rPr>
            <w:noProof/>
            <w:highlight w:val="cyan"/>
          </w:rPr>
          <w:t xml:space="preserve">the </w:t>
        </w:r>
        <w:r w:rsidRPr="0039229E">
          <w:rPr>
            <w:noProof/>
            <w:highlight w:val="cyan"/>
          </w:rPr>
          <w:t xml:space="preserve">prefix </w:t>
        </w:r>
        <w:r w:rsidRPr="00C80EF8">
          <w:rPr>
            <w:noProof/>
            <w:highlight w:val="cyan"/>
          </w:rPr>
          <w:t xml:space="preserve">SEI NAL unit containing the non-nested SEI message shall have TemporalId equal to the TemporalId of the </w:t>
        </w:r>
        <w:r w:rsidRPr="0039229E">
          <w:rPr>
            <w:noProof/>
            <w:highlight w:val="cyan"/>
          </w:rPr>
          <w:t>previous VCL NAL unit in decoding order</w:t>
        </w:r>
        <w:r w:rsidRPr="00C80EF8">
          <w:rPr>
            <w:noProof/>
            <w:highlight w:val="cyan"/>
          </w:rPr>
          <w:t>.</w:t>
        </w:r>
      </w:ins>
    </w:p>
    <w:p w:rsidR="0039229E" w:rsidRDefault="00441B9D" w:rsidP="00441B9D">
      <w:pPr>
        <w:ind w:left="403" w:hanging="403"/>
        <w:rPr>
          <w:ins w:id="1535" w:author="Miska Hannuksela" w:date="2014-02-19T15:12:00Z"/>
          <w:noProof/>
        </w:rPr>
      </w:pPr>
      <w:ins w:id="1536" w:author="Miska Hannuksela" w:date="2014-02-19T15:02:00Z">
        <w:r w:rsidRPr="00C80EF8">
          <w:rPr>
            <w:noProof/>
          </w:rPr>
          <w:t>–</w:t>
        </w:r>
        <w:r w:rsidRPr="00C80EF8">
          <w:rPr>
            <w:noProof/>
          </w:rPr>
          <w:tab/>
          <w:t xml:space="preserve">When a non-nested SEI message has payloadType equal to </w:t>
        </w:r>
        <w:r w:rsidRPr="00C80EF8">
          <w:rPr>
            <w:noProof/>
            <w:highlight w:val="cyan"/>
          </w:rPr>
          <w:t xml:space="preserve">3, 17, </w:t>
        </w:r>
        <w:r w:rsidRPr="00441B9D">
          <w:rPr>
            <w:noProof/>
            <w:highlight w:val="cyan"/>
          </w:rPr>
          <w:t>or</w:t>
        </w:r>
        <w:r w:rsidRPr="00C80EF8">
          <w:rPr>
            <w:noProof/>
            <w:highlight w:val="cyan"/>
          </w:rPr>
          <w:t xml:space="preserve"> 22</w:t>
        </w:r>
        <w:r w:rsidRPr="00C80EF8">
          <w:rPr>
            <w:noProof/>
          </w:rPr>
          <w:t xml:space="preserve"> (i.e., one of the SEI messages that have payloadType not equal to 0, 1, or 130, and that are allowed to be nested SEI messages</w:t>
        </w:r>
      </w:ins>
      <w:ins w:id="1537" w:author="Miska Hannuksela" w:date="2014-02-19T15:03:00Z">
        <w:r w:rsidRPr="00441B9D">
          <w:rPr>
            <w:noProof/>
            <w:highlight w:val="cyan"/>
          </w:rPr>
          <w:t>, and that are allowed within suffix SEI NAL units</w:t>
        </w:r>
      </w:ins>
      <w:ins w:id="1538" w:author="Miska Hannuksela" w:date="2014-02-19T15:02:00Z">
        <w:r w:rsidRPr="00C80EF8">
          <w:rPr>
            <w:noProof/>
          </w:rPr>
          <w:t xml:space="preserve">), </w:t>
        </w:r>
      </w:ins>
      <w:ins w:id="1539" w:author="Miska Hannuksela" w:date="2014-02-19T15:12:00Z">
        <w:r w:rsidR="0039229E" w:rsidRPr="0039229E">
          <w:rPr>
            <w:noProof/>
            <w:highlight w:val="cyan"/>
          </w:rPr>
          <w:t xml:space="preserve">and a </w:t>
        </w:r>
      </w:ins>
      <w:ins w:id="1540" w:author="Miska Hannuksela" w:date="2014-02-19T15:14:00Z">
        <w:r w:rsidR="0039229E">
          <w:rPr>
            <w:noProof/>
            <w:highlight w:val="cyan"/>
          </w:rPr>
          <w:t>suffix</w:t>
        </w:r>
      </w:ins>
      <w:ins w:id="1541" w:author="Miska Hannuksela" w:date="2014-02-19T15:12:00Z">
        <w:r w:rsidR="0039229E" w:rsidRPr="0039229E">
          <w:rPr>
            <w:noProof/>
            <w:highlight w:val="cyan"/>
          </w:rPr>
          <w:t xml:space="preserve"> </w:t>
        </w:r>
        <w:r w:rsidR="0039229E" w:rsidRPr="00C80EF8">
          <w:rPr>
            <w:noProof/>
            <w:highlight w:val="cyan"/>
          </w:rPr>
          <w:t xml:space="preserve">SEI NAL unit </w:t>
        </w:r>
        <w:r w:rsidR="0039229E" w:rsidRPr="0039229E">
          <w:rPr>
            <w:noProof/>
            <w:highlight w:val="cyan"/>
          </w:rPr>
          <w:t>contains</w:t>
        </w:r>
        <w:r w:rsidR="0039229E" w:rsidRPr="00C80EF8">
          <w:rPr>
            <w:noProof/>
            <w:highlight w:val="cyan"/>
          </w:rPr>
          <w:t xml:space="preserve"> the non-nested SEI message, </w:t>
        </w:r>
        <w:r w:rsidR="0039229E" w:rsidRPr="0039229E">
          <w:rPr>
            <w:noProof/>
            <w:highlight w:val="cyan"/>
          </w:rPr>
          <w:t>the following applies:</w:t>
        </w:r>
      </w:ins>
    </w:p>
    <w:p w:rsidR="00441B9D" w:rsidRDefault="0039229E" w:rsidP="0039229E">
      <w:pPr>
        <w:ind w:left="806" w:hanging="403"/>
        <w:rPr>
          <w:ins w:id="1542" w:author="Miska Hannuksela" w:date="2014-02-19T15:14:00Z"/>
          <w:noProof/>
        </w:rPr>
      </w:pPr>
      <w:ins w:id="1543" w:author="Miska Hannuksela" w:date="2014-02-19T15:13:00Z">
        <w:r w:rsidRPr="00C80EF8">
          <w:rPr>
            <w:noProof/>
          </w:rPr>
          <w:t>–</w:t>
        </w:r>
        <w:r w:rsidRPr="00C80EF8">
          <w:rPr>
            <w:noProof/>
          </w:rPr>
          <w:tab/>
        </w:r>
        <w:r w:rsidRPr="0039229E">
          <w:rPr>
            <w:noProof/>
            <w:highlight w:val="cyan"/>
          </w:rPr>
          <w:t xml:space="preserve">If </w:t>
        </w:r>
        <w:r w:rsidRPr="00C80EF8">
          <w:rPr>
            <w:noProof/>
            <w:highlight w:val="cyan"/>
          </w:rPr>
          <w:t xml:space="preserve">the </w:t>
        </w:r>
        <w:r>
          <w:rPr>
            <w:noProof/>
            <w:highlight w:val="cyan"/>
          </w:rPr>
          <w:t>previous</w:t>
        </w:r>
        <w:r w:rsidRPr="0039229E">
          <w:rPr>
            <w:noProof/>
            <w:highlight w:val="cyan"/>
          </w:rPr>
          <w:t xml:space="preserve"> VCL NAL unit in decoding order is in the same access unit as the </w:t>
        </w:r>
        <w:r>
          <w:rPr>
            <w:noProof/>
            <w:highlight w:val="cyan"/>
          </w:rPr>
          <w:t>suffix</w:t>
        </w:r>
        <w:r w:rsidRPr="0039229E">
          <w:rPr>
            <w:noProof/>
            <w:highlight w:val="cyan"/>
          </w:rPr>
          <w:t xml:space="preserve"> SEI NAL unit,</w:t>
        </w:r>
        <w:r>
          <w:rPr>
            <w:noProof/>
          </w:rPr>
          <w:t xml:space="preserve"> t</w:t>
        </w:r>
      </w:ins>
      <w:ins w:id="1544" w:author="Miska Hannuksela" w:date="2014-02-19T15:02:00Z">
        <w:r w:rsidR="00441B9D" w:rsidRPr="00C80EF8">
          <w:rPr>
            <w:noProof/>
          </w:rPr>
          <w:t xml:space="preserve">he </w:t>
        </w:r>
      </w:ins>
      <w:ins w:id="1545" w:author="Miska Hannuksela" w:date="2014-02-19T15:03:00Z">
        <w:r w:rsidR="00441B9D" w:rsidRPr="00441B9D">
          <w:rPr>
            <w:noProof/>
            <w:highlight w:val="cyan"/>
          </w:rPr>
          <w:t>suffix</w:t>
        </w:r>
      </w:ins>
      <w:ins w:id="1546" w:author="Miska Hannuksela" w:date="2014-02-19T15:02:00Z">
        <w:r w:rsidR="00441B9D">
          <w:rPr>
            <w:noProof/>
          </w:rPr>
          <w:t xml:space="preserve"> </w:t>
        </w:r>
        <w:r w:rsidR="00441B9D" w:rsidRPr="00C80EF8">
          <w:rPr>
            <w:noProof/>
          </w:rPr>
          <w:t xml:space="preserve">SEI NAL unit containing the non-nested SEI message shall have TemporalId equal to the TemporalId of </w:t>
        </w:r>
        <w:r w:rsidR="00441B9D" w:rsidRPr="00C80EF8">
          <w:rPr>
            <w:noProof/>
            <w:highlight w:val="cyan"/>
          </w:rPr>
          <w:t xml:space="preserve">the </w:t>
        </w:r>
      </w:ins>
      <w:ins w:id="1547" w:author="Miska Hannuksela" w:date="2014-02-19T15:04:00Z">
        <w:r w:rsidR="00441B9D" w:rsidRPr="00441B9D">
          <w:rPr>
            <w:noProof/>
            <w:highlight w:val="cyan"/>
          </w:rPr>
          <w:t>previous</w:t>
        </w:r>
      </w:ins>
      <w:ins w:id="1548" w:author="Miska Hannuksela" w:date="2014-02-19T15:02:00Z">
        <w:r w:rsidR="00441B9D" w:rsidRPr="00441B9D">
          <w:rPr>
            <w:noProof/>
            <w:highlight w:val="cyan"/>
          </w:rPr>
          <w:t xml:space="preserve"> VCL NAL unit in decoding order</w:t>
        </w:r>
      </w:ins>
      <w:ins w:id="1549" w:author="Miska Hannuksela" w:date="2014-02-19T15:14:00Z">
        <w:r>
          <w:rPr>
            <w:noProof/>
          </w:rPr>
          <w:t>.</w:t>
        </w:r>
      </w:ins>
      <w:ins w:id="1550" w:author="Miska Hannuksela" w:date="2014-02-19T15:06:00Z">
        <w:r w:rsidR="00441B9D">
          <w:rPr>
            <w:noProof/>
          </w:rPr>
          <w:t xml:space="preserve"> </w:t>
        </w:r>
      </w:ins>
    </w:p>
    <w:p w:rsidR="0039229E" w:rsidRPr="00C80EF8" w:rsidRDefault="0039229E" w:rsidP="0039229E">
      <w:pPr>
        <w:ind w:left="806" w:hanging="403"/>
        <w:rPr>
          <w:ins w:id="1551" w:author="Miska Hannuksela" w:date="2014-02-19T15:14:00Z"/>
          <w:noProof/>
        </w:rPr>
      </w:pPr>
      <w:ins w:id="1552" w:author="Miska Hannuksela" w:date="2014-02-19T15:14:00Z">
        <w:r w:rsidRPr="00C80EF8">
          <w:rPr>
            <w:noProof/>
          </w:rPr>
          <w:t>–</w:t>
        </w:r>
        <w:r w:rsidRPr="00C80EF8">
          <w:rPr>
            <w:noProof/>
          </w:rPr>
          <w:tab/>
        </w:r>
        <w:r w:rsidRPr="0039229E">
          <w:rPr>
            <w:noProof/>
            <w:highlight w:val="cyan"/>
          </w:rPr>
          <w:t xml:space="preserve">Otherwise, </w:t>
        </w:r>
        <w:r w:rsidRPr="00C80EF8">
          <w:rPr>
            <w:noProof/>
            <w:highlight w:val="cyan"/>
          </w:rPr>
          <w:t xml:space="preserve">the </w:t>
        </w:r>
        <w:r>
          <w:rPr>
            <w:noProof/>
            <w:highlight w:val="cyan"/>
          </w:rPr>
          <w:t>suffix</w:t>
        </w:r>
        <w:r w:rsidRPr="0039229E">
          <w:rPr>
            <w:noProof/>
            <w:highlight w:val="cyan"/>
          </w:rPr>
          <w:t xml:space="preserve"> </w:t>
        </w:r>
        <w:r w:rsidRPr="00C80EF8">
          <w:rPr>
            <w:noProof/>
            <w:highlight w:val="cyan"/>
          </w:rPr>
          <w:t xml:space="preserve">SEI NAL unit containing the non-nested SEI message shall have TemporalId equal to the TemporalId of the </w:t>
        </w:r>
        <w:r>
          <w:rPr>
            <w:noProof/>
            <w:highlight w:val="cyan"/>
          </w:rPr>
          <w:t>next</w:t>
        </w:r>
        <w:r w:rsidRPr="0039229E">
          <w:rPr>
            <w:noProof/>
            <w:highlight w:val="cyan"/>
          </w:rPr>
          <w:t xml:space="preserve"> VCL NAL unit in decoding order</w:t>
        </w:r>
        <w:r w:rsidRPr="00C80EF8">
          <w:rPr>
            <w:noProof/>
            <w:highlight w:val="cyan"/>
          </w:rPr>
          <w:t>.</w:t>
        </w:r>
      </w:ins>
    </w:p>
    <w:p w:rsidR="00C80EF8" w:rsidRPr="00C80EF8" w:rsidRDefault="00C80EF8" w:rsidP="007E173E">
      <w:pPr>
        <w:pStyle w:val="3N"/>
        <w:rPr>
          <w:i/>
        </w:rPr>
      </w:pPr>
    </w:p>
    <w:p w:rsidR="007E173E" w:rsidRPr="00564A49" w:rsidRDefault="007E173E" w:rsidP="007E173E">
      <w:pPr>
        <w:pStyle w:val="3N"/>
      </w:pPr>
      <w:r w:rsidRPr="00564A49">
        <w:rPr>
          <w:i/>
          <w:lang w:val="en-US"/>
        </w:rPr>
        <w:t>Modify subclause D.3.2 as follows:</w:t>
      </w:r>
      <w:bookmarkEnd w:id="1486"/>
      <w:bookmarkEnd w:id="1487"/>
      <w:bookmarkEnd w:id="1488"/>
      <w:bookmarkEnd w:id="1489"/>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lastRenderedPageBreak/>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The syntax element 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proofErr w:type="gramStart"/>
      <w:r w:rsidRPr="00564A49">
        <w:rPr>
          <w:b/>
          <w:lang w:val="en-CA"/>
        </w:rPr>
        <w:t>concatenation_flag</w:t>
      </w:r>
      <w:proofErr w:type="gramEnd"/>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proofErr w:type="gramStart"/>
      <w:r w:rsidRPr="00564A49">
        <w:rPr>
          <w:b/>
          <w:lang w:val="en-CA"/>
        </w:rPr>
        <w:t>au_cpb_removal_delay_delta_minus1</w:t>
      </w:r>
      <w:proofErr w:type="gramEnd"/>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lastRenderedPageBreak/>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proofErr w:type="gramStart"/>
      <w:r w:rsidRPr="00564A49">
        <w:rPr>
          <w:b/>
        </w:rPr>
        <w:t>pan_scan_rect_persistence_flag</w:t>
      </w:r>
      <w:proofErr w:type="gramEnd"/>
      <w:r w:rsidRPr="00564A49">
        <w:t xml:space="preserve"> specifies the persistence of the pan-scan rectangle SEI message.</w:t>
      </w:r>
    </w:p>
    <w:p w:rsidR="007E173E" w:rsidRPr="00564A49" w:rsidRDefault="007E173E" w:rsidP="007E173E">
      <w:proofErr w:type="gramStart"/>
      <w:r w:rsidRPr="00564A49">
        <w:t>pan_scan_rect_persistence_flag</w:t>
      </w:r>
      <w:proofErr w:type="gramEnd"/>
      <w:r w:rsidRPr="00564A49">
        <w:t xml:space="preserve"> equal to 0 specifies that the pan-scan rectangle information applies to the current decoded picture only.</w:t>
      </w:r>
    </w:p>
    <w:p w:rsidR="007E173E" w:rsidRPr="00564A49" w:rsidRDefault="007E173E" w:rsidP="007E173E">
      <w:r w:rsidRPr="00564A49">
        <w:t xml:space="preserve">Let picA be the current picture. </w:t>
      </w:r>
      <w:proofErr w:type="gramStart"/>
      <w:r w:rsidRPr="00564A49">
        <w:t>pan_scan_rect_persistence_flag</w:t>
      </w:r>
      <w:proofErr w:type="gramEnd"/>
      <w:r w:rsidRPr="00564A49">
        <w:t xml:space="preserve">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lastRenderedPageBreak/>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r w:rsidR="00561D1F">
        <w:fldChar w:fldCharType="begin" w:fldLock="1"/>
      </w:r>
      <w:r w:rsidR="00561D1F">
        <w:instrText xml:space="preserve"> SEQ NoteCounter \* MERGEFORMAT </w:instrText>
      </w:r>
      <w:r w:rsidR="00561D1F">
        <w:fldChar w:fldCharType="separate"/>
      </w:r>
      <w:r w:rsidRPr="00564A49">
        <w:rPr>
          <w:noProof/>
        </w:rPr>
        <w:t>2</w:t>
      </w:r>
      <w:r w:rsidR="00561D1F">
        <w:rPr>
          <w:noProof/>
        </w:rPr>
        <w:fldChar w:fldCharType="end"/>
      </w:r>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r w:rsidR="00561D1F">
        <w:fldChar w:fldCharType="begin" w:fldLock="1"/>
      </w:r>
      <w:r w:rsidR="00561D1F">
        <w:instrText xml:space="preserve"> SEQ NoteCounter \* MERGEFORMAT </w:instrText>
      </w:r>
      <w:r w:rsidR="00561D1F">
        <w:fldChar w:fldCharType="separate"/>
      </w:r>
      <w:r w:rsidRPr="00564A49">
        <w:rPr>
          <w:noProof/>
        </w:rPr>
        <w:t>3</w:t>
      </w:r>
      <w:r w:rsidR="00561D1F">
        <w:rPr>
          <w:noProof/>
        </w:rPr>
        <w:fldChar w:fldCharType="end"/>
      </w:r>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w:t>
      </w:r>
      <w:r w:rsidRPr="00564A49">
        <w:rPr>
          <w:noProof/>
        </w:rPr>
        <w:lastRenderedPageBreak/>
        <w:t>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r w:rsidR="00561D1F">
        <w:fldChar w:fldCharType="begin" w:fldLock="1"/>
      </w:r>
      <w:r w:rsidR="00561D1F">
        <w:instrText xml:space="preserve"> SEQ NoteCounter \* MERGEFORMAT </w:instrText>
      </w:r>
      <w:r w:rsidR="00561D1F">
        <w:fldChar w:fldCharType="separate"/>
      </w:r>
      <w:r w:rsidRPr="00564A49">
        <w:rPr>
          <w:noProof/>
        </w:rPr>
        <w:t>4</w:t>
      </w:r>
      <w:r w:rsidR="00561D1F">
        <w:rPr>
          <w:noProof/>
        </w:rPr>
        <w:fldChar w:fldCharType="end"/>
      </w:r>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lastRenderedPageBreak/>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proofErr w:type="gramStart"/>
      <w:r w:rsidRPr="00564A49">
        <w:rPr>
          <w:b/>
          <w:bCs/>
        </w:rPr>
        <w:t>progressive_refinement_id</w:t>
      </w:r>
      <w:proofErr w:type="gramEnd"/>
      <w:r w:rsidRPr="00564A49">
        <w:t xml:space="preserve"> specifies an identification number for the progressive refinement operation. </w:t>
      </w:r>
      <w:proofErr w:type="gramStart"/>
      <w:r w:rsidRPr="00564A49">
        <w:t>progressive_refinement_id</w:t>
      </w:r>
      <w:proofErr w:type="gramEnd"/>
      <w:r w:rsidRPr="00564A49">
        <w:t xml:space="preserve">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proofErr w:type="gramStart"/>
      <w:r w:rsidRPr="00564A49">
        <w:rPr>
          <w:b/>
          <w:bCs/>
        </w:rPr>
        <w:t>pic_order_cnt_delta</w:t>
      </w:r>
      <w:proofErr w:type="gramEnd"/>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proofErr w:type="gramStart"/>
      <w:r w:rsidRPr="00564A49">
        <w:rPr>
          <w:b/>
          <w:bCs/>
        </w:rPr>
        <w:t>film_grain_characteristics_persistence_flag</w:t>
      </w:r>
      <w:proofErr w:type="gramEnd"/>
      <w:r w:rsidRPr="00564A49">
        <w:t xml:space="preserve"> specifies the persistence of the film grain characteristics SEI message.</w:t>
      </w:r>
    </w:p>
    <w:p w:rsidR="007E173E" w:rsidRPr="00564A49" w:rsidRDefault="007E173E" w:rsidP="007E173E">
      <w:proofErr w:type="gramStart"/>
      <w:r w:rsidRPr="00564A49">
        <w:t>film_grain_characteristics_persistence_flag</w:t>
      </w:r>
      <w:proofErr w:type="gramEnd"/>
      <w:r w:rsidRPr="00564A49">
        <w:t xml:space="preserve"> equal to 0 specifies that the film grain characteristics SEI message applies to the current decoded picture only.</w:t>
      </w:r>
    </w:p>
    <w:p w:rsidR="007E173E" w:rsidRPr="00564A49" w:rsidRDefault="007E173E" w:rsidP="007E173E">
      <w:r w:rsidRPr="00564A49">
        <w:t xml:space="preserve">Let picA be the current picture. </w:t>
      </w:r>
      <w:proofErr w:type="gramStart"/>
      <w:r w:rsidRPr="00564A49">
        <w:t>film_grain_characteristics_persistence_flag</w:t>
      </w:r>
      <w:proofErr w:type="gramEnd"/>
      <w:r w:rsidRPr="00564A49">
        <w:t xml:space="preserve">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lastRenderedPageBreak/>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proofErr w:type="gramStart"/>
      <w:r w:rsidRPr="00564A49">
        <w:rPr>
          <w:b/>
        </w:rPr>
        <w:t>frame_packing_arrangement_persistence_flag</w:t>
      </w:r>
      <w:proofErr w:type="gramEnd"/>
      <w:r w:rsidRPr="00564A49">
        <w:t xml:space="preserve"> specifies the persistence of the frame packing arrangement SEI message.</w:t>
      </w:r>
    </w:p>
    <w:p w:rsidR="007E173E" w:rsidRPr="00564A49" w:rsidRDefault="007E173E" w:rsidP="007E173E">
      <w:proofErr w:type="gramStart"/>
      <w:r w:rsidRPr="00564A49">
        <w:t>frame_packing_arrangement_persistence_flag</w:t>
      </w:r>
      <w:proofErr w:type="gramEnd"/>
      <w:r w:rsidRPr="00564A49">
        <w:t xml:space="preserve"> equal to 0 specifies that the frame packing arrangement SEI message applies to the current decoded frame only.</w:t>
      </w:r>
    </w:p>
    <w:p w:rsidR="007E173E" w:rsidRPr="00564A49" w:rsidRDefault="007E173E" w:rsidP="007E173E">
      <w:r w:rsidRPr="00564A49">
        <w:t xml:space="preserve">Let picA be the current picture. </w:t>
      </w:r>
      <w:proofErr w:type="gramStart"/>
      <w:r w:rsidRPr="00564A49">
        <w:t>frame_packing_arrangement_persistence_flag</w:t>
      </w:r>
      <w:proofErr w:type="gramEnd"/>
      <w:r w:rsidRPr="00564A49">
        <w:t xml:space="preserve">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553" w:name="_Toc377921516"/>
      <w:bookmarkStart w:id="1554" w:name="_Toc378026154"/>
      <w:r w:rsidRPr="00564A49">
        <w:rPr>
          <w:lang w:val="en-US"/>
        </w:rPr>
        <w:t>Annex E</w:t>
      </w:r>
      <w:r w:rsidRPr="00564A49">
        <w:rPr>
          <w:lang w:val="en-US"/>
        </w:rPr>
        <w:br/>
      </w:r>
      <w:r w:rsidRPr="00564A49">
        <w:rPr>
          <w:lang w:val="en-US"/>
        </w:rPr>
        <w:br/>
        <w:t>Video usability information</w:t>
      </w:r>
      <w:bookmarkEnd w:id="1553"/>
      <w:bookmarkEnd w:id="1554"/>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555" w:name="_Toc377921517"/>
      <w:bookmarkStart w:id="1556" w:name="_Toc378026155"/>
      <w:r w:rsidRPr="00564A49">
        <w:t>VUI semantics</w:t>
      </w:r>
      <w:bookmarkEnd w:id="1555"/>
      <w:bookmarkEnd w:id="1556"/>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557" w:name="_Toc377921518"/>
      <w:bookmarkStart w:id="1558" w:name="_Toc378026156"/>
      <w:r w:rsidRPr="00564A49">
        <w:t>VUI parameters semantics</w:t>
      </w:r>
      <w:bookmarkEnd w:id="1557"/>
      <w:bookmarkEnd w:id="1558"/>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proofErr w:type="gramStart"/>
      <w:r w:rsidRPr="00564A49">
        <w:rPr>
          <w:b/>
        </w:rPr>
        <w:t>video_signal_type_present_flag</w:t>
      </w:r>
      <w:proofErr w:type="gramEnd"/>
      <w:r w:rsidRPr="00564A49">
        <w:t xml:space="preserve"> equal to 1 specifies that video_format, video_full_range_flag and colour_description_present_flag are present. </w:t>
      </w:r>
      <w:proofErr w:type="gramStart"/>
      <w:r w:rsidRPr="00564A49">
        <w:t>video_signal_type_present_flag</w:t>
      </w:r>
      <w:proofErr w:type="gramEnd"/>
      <w:r w:rsidRPr="00564A49">
        <w:t xml:space="preserve">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559" w:name="_Toc377921519"/>
      <w:bookmarkStart w:id="1560" w:name="_Toc378026157"/>
      <w:bookmarkEnd w:id="1300"/>
      <w:r w:rsidRPr="00564A49">
        <w:rPr>
          <w:lang w:val="en-US"/>
        </w:rPr>
        <w:lastRenderedPageBreak/>
        <w:t>Annex F</w:t>
      </w:r>
      <w:r w:rsidRPr="00564A49">
        <w:rPr>
          <w:lang w:val="en-US"/>
        </w:rPr>
        <w:br/>
      </w:r>
      <w:r w:rsidRPr="00564A49">
        <w:rPr>
          <w:lang w:val="en-US" w:eastAsia="ko-KR"/>
        </w:rPr>
        <w:br/>
      </w:r>
      <w:bookmarkStart w:id="1561"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559"/>
      <w:bookmarkEnd w:id="1560"/>
      <w:bookmarkEnd w:id="1561"/>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562" w:name="_Toc303680795"/>
      <w:bookmarkStart w:id="1563" w:name="_Toc248045626"/>
      <w:bookmarkStart w:id="1564" w:name="_Toc226457159"/>
      <w:bookmarkStart w:id="1565" w:name="_Toc198881552"/>
      <w:bookmarkStart w:id="1566" w:name="_Ref198876696"/>
      <w:bookmarkStart w:id="1567" w:name="_Toc190849800"/>
      <w:bookmarkStart w:id="1568" w:name="_Toc140808416"/>
      <w:bookmarkStart w:id="1569" w:name="_Ref331513529"/>
      <w:bookmarkStart w:id="1570" w:name="_Toc377921520"/>
      <w:bookmarkStart w:id="1571" w:name="_Toc378026158"/>
      <w:r w:rsidRPr="00564A49">
        <w:rPr>
          <w:lang w:val="en-US"/>
        </w:rPr>
        <w:t>Scope</w:t>
      </w:r>
      <w:bookmarkEnd w:id="1562"/>
      <w:bookmarkEnd w:id="1563"/>
      <w:bookmarkEnd w:id="1564"/>
      <w:bookmarkEnd w:id="1565"/>
      <w:bookmarkEnd w:id="1566"/>
      <w:bookmarkEnd w:id="1567"/>
      <w:bookmarkEnd w:id="1568"/>
      <w:bookmarkEnd w:id="1569"/>
      <w:bookmarkEnd w:id="1570"/>
      <w:bookmarkEnd w:id="1571"/>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72" w:name="_Toc303680796"/>
      <w:bookmarkStart w:id="1573" w:name="_Toc248045627"/>
      <w:bookmarkStart w:id="1574" w:name="_Toc226457160"/>
      <w:bookmarkStart w:id="1575" w:name="_Toc377921521"/>
      <w:bookmarkStart w:id="1576" w:name="_Toc378026159"/>
      <w:r w:rsidRPr="00564A49">
        <w:rPr>
          <w:lang w:val="en-US"/>
        </w:rPr>
        <w:t>Normative references</w:t>
      </w:r>
      <w:bookmarkEnd w:id="1572"/>
      <w:bookmarkEnd w:id="1573"/>
      <w:bookmarkEnd w:id="1574"/>
      <w:bookmarkEnd w:id="1575"/>
      <w:bookmarkEnd w:id="1576"/>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77" w:name="_Ref348089934"/>
      <w:bookmarkStart w:id="1578" w:name="_Toc377921522"/>
      <w:bookmarkStart w:id="1579" w:name="_Toc378026160"/>
      <w:r w:rsidRPr="00564A49">
        <w:rPr>
          <w:lang w:val="en-US"/>
        </w:rPr>
        <w:t>Definitions</w:t>
      </w:r>
      <w:bookmarkEnd w:id="1577"/>
      <w:bookmarkEnd w:id="1578"/>
      <w:bookmarkEnd w:id="1579"/>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access</w:t>
      </w:r>
      <w:proofErr w:type="gramEnd"/>
      <w:r w:rsidRPr="00564A49">
        <w:rPr>
          <w:lang w:val="en-US"/>
        </w:rPr>
        <w:t xml:space="preserve">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alternative</w:t>
      </w:r>
      <w:proofErr w:type="gramEnd"/>
      <w:r w:rsidRPr="00564A49">
        <w:rPr>
          <w:lang w:val="en-US"/>
        </w:rPr>
        <w:t xml:space="preser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associated</w:t>
      </w:r>
      <w:proofErr w:type="gramEnd"/>
      <w:r w:rsidRPr="00564A49">
        <w:rPr>
          <w:lang w:val="en-US"/>
        </w:rPr>
        <w:t xml:space="preserve">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auxiliary</w:t>
      </w:r>
      <w:proofErr w:type="gramEnd"/>
      <w:r w:rsidRPr="00564A49">
        <w:rPr>
          <w:lang w:val="en-US"/>
        </w:rPr>
        <w:t xml:space="preserve">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coded</w:t>
      </w:r>
      <w:proofErr w:type="gramEnd"/>
      <w:r w:rsidRPr="00564A49">
        <w:rPr>
          <w:lang w:val="en-US"/>
        </w:rPr>
        <w:t xml:space="preserve">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proofErr w:type="gramStart"/>
      <w:r w:rsidRPr="00564A49">
        <w:rPr>
          <w:bCs w:val="0"/>
          <w:lang w:val="en-US"/>
        </w:rPr>
        <w:t>coded</w:t>
      </w:r>
      <w:proofErr w:type="gramEnd"/>
      <w:r w:rsidRPr="00564A49">
        <w:rPr>
          <w:bCs w:val="0"/>
          <w:lang w:val="en-US"/>
        </w:rPr>
        <w:t xml:space="preserve">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proofErr w:type="gramStart"/>
      <w:r w:rsidRPr="00564A49">
        <w:rPr>
          <w:lang w:val="en-US"/>
        </w:rPr>
        <w:t>collocated</w:t>
      </w:r>
      <w:proofErr w:type="gramEnd"/>
      <w:r w:rsidRPr="00564A49">
        <w:rPr>
          <w:lang w:val="en-US"/>
        </w:rPr>
        <w:t xml:space="preserve">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cross-layer</w:t>
      </w:r>
      <w:proofErr w:type="gramEnd"/>
      <w:r w:rsidRPr="00564A49">
        <w:rPr>
          <w:lang w:val="en-US"/>
        </w:rPr>
        <w:t xml:space="preserve">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indirect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initial</w:t>
      </w:r>
      <w:proofErr w:type="gramEnd"/>
      <w:r w:rsidRPr="00564A49">
        <w:rPr>
          <w:bCs w:val="0"/>
          <w:lang w:val="en-US"/>
        </w:rPr>
        <w:t xml:space="preserve">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proofErr w:type="gramStart"/>
      <w:r w:rsidRPr="00564A49">
        <w:rPr>
          <w:lang w:val="en-US"/>
        </w:rPr>
        <w:t>inter-layer</w:t>
      </w:r>
      <w:proofErr w:type="gramEnd"/>
      <w:r w:rsidRPr="00564A49">
        <w:rPr>
          <w:lang w:val="en-US"/>
        </w:rPr>
        <w:t xml:space="preserve">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intra</w:t>
      </w:r>
      <w:proofErr w:type="gramEnd"/>
      <w:r w:rsidRPr="00564A49">
        <w:rPr>
          <w:bCs w:val="0"/>
          <w:lang w:val="en-US"/>
        </w:rPr>
        <w:t xml:space="preserve">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leading</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non-base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picture</w:t>
      </w:r>
      <w:proofErr w:type="gramEnd"/>
      <w:r w:rsidRPr="00564A49">
        <w:rPr>
          <w:lang w:val="en-US"/>
        </w:rPr>
        <w:t xml:space="preserv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primary</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reference</w:t>
      </w:r>
      <w:proofErr w:type="gramEnd"/>
      <w:r w:rsidRPr="00564A49">
        <w:rPr>
          <w:lang w:val="en-US"/>
        </w:rPr>
        <w:t xml:space="preserv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output</w:t>
      </w:r>
      <w:proofErr w:type="gramEnd"/>
      <w:r w:rsidRPr="00564A49">
        <w:rPr>
          <w:lang w:val="en-US"/>
        </w:rPr>
        <w:t xml:space="preserve">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view</w:t>
      </w:r>
      <w:proofErr w:type="gramEnd"/>
      <w:r w:rsidRPr="00564A49">
        <w:rPr>
          <w:lang w:val="en-US"/>
        </w:rPr>
        <w:t>:</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proofErr w:type="gramStart"/>
      <w:r w:rsidRPr="00564A49">
        <w:rPr>
          <w:lang w:val="en-US"/>
        </w:rPr>
        <w:t>spatial</w:t>
      </w:r>
      <w:proofErr w:type="gramEnd"/>
      <w:r w:rsidRPr="00564A49">
        <w:rPr>
          <w:lang w:val="en-US"/>
        </w:rPr>
        <w:t xml:space="preserve">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80" w:name="_Toc377921523"/>
      <w:bookmarkStart w:id="1581" w:name="_Toc378026161"/>
      <w:r w:rsidRPr="00564A49">
        <w:rPr>
          <w:lang w:val="en-US"/>
        </w:rPr>
        <w:t>Abbreviations</w:t>
      </w:r>
      <w:bookmarkEnd w:id="1580"/>
      <w:bookmarkEnd w:id="1581"/>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82" w:name="_Toc377921524"/>
      <w:bookmarkStart w:id="1583" w:name="_Toc378026162"/>
      <w:r w:rsidRPr="00564A49">
        <w:rPr>
          <w:lang w:val="en-US"/>
        </w:rPr>
        <w:t>Conventions</w:t>
      </w:r>
      <w:bookmarkEnd w:id="1582"/>
      <w:bookmarkEnd w:id="1583"/>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84" w:name="_Toc377921525"/>
      <w:bookmarkStart w:id="1585" w:name="_Toc378026163"/>
      <w:r w:rsidRPr="00564A49">
        <w:rPr>
          <w:lang w:val="en-US"/>
        </w:rPr>
        <w:t>Source, coded, decoded and output data formats, scanning processes, and neighbouring relationships</w:t>
      </w:r>
      <w:bookmarkEnd w:id="1584"/>
      <w:bookmarkEnd w:id="1585"/>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86" w:name="_Toc303680801"/>
      <w:bookmarkStart w:id="1587" w:name="_Toc248045632"/>
      <w:bookmarkStart w:id="1588" w:name="_Toc226457165"/>
      <w:bookmarkStart w:id="1589" w:name="_Ref220337191"/>
      <w:bookmarkStart w:id="1590" w:name="_Ref217305740"/>
      <w:bookmarkStart w:id="1591" w:name="_Ref360894127"/>
      <w:bookmarkStart w:id="1592" w:name="_Toc377921526"/>
      <w:bookmarkStart w:id="1593" w:name="_Toc378026164"/>
      <w:r w:rsidRPr="00564A49">
        <w:rPr>
          <w:lang w:val="en-US"/>
        </w:rPr>
        <w:t>Syntax and semantics</w:t>
      </w:r>
      <w:bookmarkEnd w:id="1586"/>
      <w:bookmarkEnd w:id="1587"/>
      <w:bookmarkEnd w:id="1588"/>
      <w:bookmarkEnd w:id="1589"/>
      <w:bookmarkEnd w:id="1590"/>
      <w:bookmarkEnd w:id="1591"/>
      <w:bookmarkEnd w:id="1592"/>
      <w:bookmarkEnd w:id="1593"/>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94" w:name="_Toc303680802"/>
      <w:bookmarkStart w:id="1595" w:name="_Toc248045633"/>
      <w:bookmarkStart w:id="1596" w:name="_Toc226457166"/>
      <w:bookmarkStart w:id="1597" w:name="_Toc198881559"/>
      <w:bookmarkStart w:id="1598" w:name="_Toc190849807"/>
      <w:bookmarkStart w:id="1599" w:name="_Toc140808430"/>
      <w:bookmarkStart w:id="1600" w:name="_Ref348089982"/>
      <w:bookmarkStart w:id="1601" w:name="_Ref363159905"/>
      <w:bookmarkStart w:id="1602" w:name="_Toc377921527"/>
      <w:bookmarkStart w:id="1603" w:name="_Toc378026165"/>
      <w:r w:rsidRPr="00564A49">
        <w:rPr>
          <w:lang w:val="en-US"/>
        </w:rPr>
        <w:t>Method of specifying syntax in tabular form</w:t>
      </w:r>
      <w:bookmarkEnd w:id="1594"/>
      <w:bookmarkEnd w:id="1595"/>
      <w:bookmarkEnd w:id="1596"/>
      <w:bookmarkEnd w:id="1597"/>
      <w:bookmarkEnd w:id="1598"/>
      <w:bookmarkEnd w:id="1599"/>
      <w:bookmarkEnd w:id="1600"/>
      <w:bookmarkEnd w:id="1601"/>
      <w:bookmarkEnd w:id="1602"/>
      <w:bookmarkEnd w:id="1603"/>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04" w:name="_Toc303680803"/>
      <w:bookmarkStart w:id="1605" w:name="_Toc248045634"/>
      <w:bookmarkStart w:id="1606" w:name="_Toc226457167"/>
      <w:bookmarkStart w:id="1607" w:name="_Toc198881560"/>
      <w:bookmarkStart w:id="1608" w:name="_Toc190849808"/>
      <w:bookmarkStart w:id="1609" w:name="_Toc140808431"/>
      <w:bookmarkStart w:id="1610" w:name="_Ref348089989"/>
      <w:bookmarkStart w:id="1611" w:name="_Ref363159910"/>
      <w:bookmarkStart w:id="1612" w:name="_Toc377921528"/>
      <w:bookmarkStart w:id="1613" w:name="_Toc378026166"/>
      <w:r w:rsidRPr="00564A49">
        <w:rPr>
          <w:lang w:val="en-US"/>
        </w:rPr>
        <w:t>Specification of syntax functions, categories, and descriptors</w:t>
      </w:r>
      <w:bookmarkEnd w:id="1604"/>
      <w:bookmarkEnd w:id="1605"/>
      <w:bookmarkEnd w:id="1606"/>
      <w:bookmarkEnd w:id="1607"/>
      <w:bookmarkEnd w:id="1608"/>
      <w:bookmarkEnd w:id="1609"/>
      <w:bookmarkEnd w:id="1610"/>
      <w:bookmarkEnd w:id="1611"/>
      <w:bookmarkEnd w:id="1612"/>
      <w:bookmarkEnd w:id="1613"/>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614" w:name="_Ref363159917"/>
      <w:r w:rsidRPr="00564A49">
        <w:rPr>
          <w:lang w:val="en-US"/>
        </w:rPr>
        <w:t>more_data_in_slice_segment_header_</w:t>
      </w:r>
      <w:proofErr w:type="gramStart"/>
      <w:r w:rsidRPr="00564A49">
        <w:rPr>
          <w:lang w:val="en-US"/>
        </w:rPr>
        <w:t>extension(</w:t>
      </w:r>
      <w:proofErr w:type="gramEnd"/>
      <w:r w:rsidRPr="00564A49">
        <w:rPr>
          <w:lang w:val="en-US"/>
        </w:rPr>
        <w:t>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 xml:space="preserve">If </w:t>
      </w:r>
      <w:proofErr w:type="gramStart"/>
      <w:r w:rsidRPr="00564A49">
        <w:rPr>
          <w:lang w:val="en-US"/>
        </w:rPr>
        <w:t>( the</w:t>
      </w:r>
      <w:proofErr w:type="gramEnd"/>
      <w:r w:rsidRPr="00564A49">
        <w:rPr>
          <w:lang w:val="en-US"/>
        </w:rPr>
        <w:t xml:space="preserv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w:t>
      </w:r>
      <w:proofErr w:type="gramStart"/>
      <w:r w:rsidRPr="00564A49">
        <w:rPr>
          <w:lang w:val="en-US"/>
        </w:rPr>
        <w:t>extension(</w:t>
      </w:r>
      <w:proofErr w:type="gramEnd"/>
      <w:r w:rsidRPr="00564A49">
        <w:rPr>
          <w:lang w:val="en-US"/>
        </w:rPr>
        <w:t>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15" w:name="_Toc377921529"/>
      <w:bookmarkStart w:id="1616" w:name="_Toc378026167"/>
      <w:r w:rsidRPr="00564A49">
        <w:rPr>
          <w:lang w:val="en-US"/>
        </w:rPr>
        <w:lastRenderedPageBreak/>
        <w:t>Syntax in tabular form</w:t>
      </w:r>
      <w:bookmarkEnd w:id="1614"/>
      <w:bookmarkEnd w:id="1615"/>
      <w:bookmarkEnd w:id="161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7" w:name="_Ref348090062"/>
      <w:bookmarkStart w:id="1618" w:name="_Toc377921530"/>
      <w:bookmarkStart w:id="1619" w:name="_Toc378026168"/>
      <w:r w:rsidRPr="00564A49">
        <w:rPr>
          <w:lang w:val="en-US"/>
        </w:rPr>
        <w:t>NAL unit syntax</w:t>
      </w:r>
      <w:bookmarkEnd w:id="1617"/>
      <w:bookmarkEnd w:id="1618"/>
      <w:bookmarkEnd w:id="1619"/>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0" w:name="_Ref363159828"/>
      <w:bookmarkStart w:id="1621" w:name="_Toc377921531"/>
      <w:bookmarkStart w:id="1622" w:name="_Toc378026169"/>
      <w:r w:rsidRPr="00564A49">
        <w:rPr>
          <w:lang w:val="en-US"/>
        </w:rPr>
        <w:lastRenderedPageBreak/>
        <w:t>Raw byte sequence payloads and RBSP trailing bits syntax</w:t>
      </w:r>
      <w:bookmarkEnd w:id="1620"/>
      <w:bookmarkEnd w:id="1621"/>
      <w:bookmarkEnd w:id="1622"/>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23" w:name="_Ref348090078"/>
      <w:r w:rsidRPr="00564A49">
        <w:rPr>
          <w:lang w:val="en-US"/>
        </w:rPr>
        <w:t>Video parameter set RBSP</w:t>
      </w:r>
      <w:bookmarkEnd w:id="1623"/>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4360CE" w:rsidRPr="00564A49" w:rsidTr="00802F9B">
        <w:trPr>
          <w:trHeight w:val="289"/>
          <w:jc w:val="center"/>
          <w:ins w:id="1624" w:author="Miska Hannuksela" w:date="2014-02-19T16:10:00Z"/>
        </w:trPr>
        <w:tc>
          <w:tcPr>
            <w:tcW w:w="7920" w:type="dxa"/>
          </w:tcPr>
          <w:p w:rsidR="004360CE" w:rsidRPr="004360CE" w:rsidRDefault="004360C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25" w:author="Miska Hannuksela" w:date="2014-02-19T16:10:00Z"/>
                <w:rFonts w:eastAsia="Batang"/>
                <w:b/>
                <w:bCs/>
                <w:lang w:val="en-US" w:eastAsia="ko-KR"/>
              </w:rPr>
            </w:pPr>
            <w:ins w:id="1626" w:author="Miska Hannuksela" w:date="2014-02-19T16:10:00Z">
              <w:r>
                <w:rPr>
                  <w:rFonts w:eastAsia="Batang"/>
                  <w:bCs/>
                  <w:lang w:val="en-US" w:eastAsia="ko-KR"/>
                </w:rPr>
                <w:tab/>
              </w:r>
              <w:r w:rsidRPr="004360CE">
                <w:rPr>
                  <w:rFonts w:eastAsia="Batang"/>
                  <w:b/>
                  <w:bCs/>
                  <w:lang w:val="en-US" w:eastAsia="ko-KR"/>
                </w:rPr>
                <w:t>tid_aligned_flag</w:t>
              </w:r>
            </w:ins>
          </w:p>
        </w:tc>
        <w:tc>
          <w:tcPr>
            <w:tcW w:w="1152" w:type="dxa"/>
          </w:tcPr>
          <w:p w:rsidR="004360CE" w:rsidRPr="00564A49" w:rsidRDefault="004360CE" w:rsidP="00802F9B">
            <w:pPr>
              <w:keepNext/>
              <w:tabs>
                <w:tab w:val="clear" w:pos="794"/>
                <w:tab w:val="clear" w:pos="1191"/>
                <w:tab w:val="clear" w:pos="1588"/>
                <w:tab w:val="clear" w:pos="1985"/>
              </w:tabs>
              <w:spacing w:before="0" w:after="60"/>
              <w:rPr>
                <w:ins w:id="1627" w:author="Miska Hannuksela" w:date="2014-02-19T16:10:00Z"/>
                <w:rFonts w:eastAsia="MS Mincho"/>
                <w:bCs/>
                <w:lang w:val="en-US"/>
              </w:rPr>
            </w:pPr>
            <w:ins w:id="1628" w:author="Miska Hannuksela" w:date="2014-02-19T16:10:00Z">
              <w:r>
                <w:rPr>
                  <w:rFonts w:eastAsia="MS Mincho"/>
                  <w:bCs/>
                  <w:lang w:val="en-US"/>
                </w:rPr>
                <w:t>u(1)</w:t>
              </w:r>
            </w:ins>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629"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630"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631"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629"/>
      <w:bookmarkEnd w:id="1630"/>
      <w:bookmarkEnd w:id="1631"/>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632"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633" w:name="GoHere2"/>
            <w:bookmarkEnd w:id="1633"/>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634"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634"/>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35" w:name="_Ref351058034"/>
      <w:bookmarkStart w:id="1636" w:name="_Ref363160723"/>
      <w:r w:rsidRPr="00564A49">
        <w:rPr>
          <w:lang w:val="en-US"/>
        </w:rPr>
        <w:lastRenderedPageBreak/>
        <w:t>Picture parameter set RBSP syntax</w:t>
      </w:r>
      <w:bookmarkEnd w:id="1632"/>
      <w:bookmarkEnd w:id="1635"/>
      <w:bookmarkEnd w:id="163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637"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638"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637"/>
      <w:bookmarkEnd w:id="1638"/>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39" w:name="_Ref348090122"/>
      <w:r w:rsidRPr="00564A49">
        <w:rPr>
          <w:lang w:val="en-US"/>
        </w:rPr>
        <w:t>Access unit delimiter RBSP syntax</w:t>
      </w:r>
      <w:bookmarkEnd w:id="1639"/>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0" w:name="_Ref348090133"/>
      <w:r w:rsidRPr="00564A49">
        <w:rPr>
          <w:lang w:val="en-US"/>
        </w:rPr>
        <w:t>End of sequence RBSP syntax</w:t>
      </w:r>
      <w:bookmarkEnd w:id="1640"/>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1" w:name="_Ref348090150"/>
      <w:r w:rsidRPr="00564A49">
        <w:rPr>
          <w:lang w:val="en-US"/>
        </w:rPr>
        <w:t>End of bitstream RBSP syntax</w:t>
      </w:r>
      <w:bookmarkEnd w:id="1641"/>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2" w:name="_Ref348090167"/>
      <w:r w:rsidRPr="00564A49">
        <w:rPr>
          <w:lang w:val="en-US"/>
        </w:rPr>
        <w:t>Filler data RBSP syntax</w:t>
      </w:r>
      <w:bookmarkEnd w:id="1642"/>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3" w:name="_Ref348090173"/>
      <w:r w:rsidRPr="00564A49">
        <w:rPr>
          <w:lang w:val="en-US"/>
        </w:rPr>
        <w:t>Slice segment layer RBSP syntax</w:t>
      </w:r>
      <w:bookmarkEnd w:id="1643"/>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4" w:name="_Ref331449326"/>
      <w:r w:rsidRPr="00564A49">
        <w:rPr>
          <w:lang w:val="en-US"/>
        </w:rPr>
        <w:t>RBSP slice segment trailing bits syntax</w:t>
      </w:r>
      <w:bookmarkEnd w:id="1644"/>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5" w:name="_Ref348090194"/>
      <w:r w:rsidRPr="00564A49">
        <w:rPr>
          <w:lang w:val="en-US"/>
        </w:rPr>
        <w:t>RBSP trailing bits syntax</w:t>
      </w:r>
      <w:bookmarkEnd w:id="1645"/>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6" w:name="_Ref348090200"/>
      <w:r w:rsidRPr="00564A49">
        <w:rPr>
          <w:lang w:val="en-US"/>
        </w:rPr>
        <w:t>Byte alignment syntax</w:t>
      </w:r>
      <w:bookmarkEnd w:id="1646"/>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47" w:name="_Ref348090209"/>
      <w:bookmarkStart w:id="1648" w:name="_Toc377921532"/>
      <w:bookmarkStart w:id="1649" w:name="_Toc378026170"/>
      <w:r w:rsidRPr="00564A49">
        <w:rPr>
          <w:lang w:val="en-US"/>
        </w:rPr>
        <w:lastRenderedPageBreak/>
        <w:t>Profile, tier and level syntax</w:t>
      </w:r>
      <w:bookmarkEnd w:id="1647"/>
      <w:bookmarkEnd w:id="1648"/>
      <w:bookmarkEnd w:id="164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650"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1" w:name="_Toc377921533"/>
      <w:bookmarkStart w:id="1652" w:name="_Toc378026171"/>
      <w:r w:rsidRPr="00564A49">
        <w:rPr>
          <w:lang w:val="en-US"/>
        </w:rPr>
        <w:t>Scaling list data syntax</w:t>
      </w:r>
      <w:bookmarkEnd w:id="1650"/>
      <w:bookmarkEnd w:id="1651"/>
      <w:bookmarkEnd w:id="1652"/>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3" w:name="_Ref348090212"/>
      <w:bookmarkStart w:id="1654" w:name="_Toc377921534"/>
      <w:bookmarkStart w:id="1655" w:name="_Toc378026172"/>
      <w:r w:rsidRPr="00564A49">
        <w:rPr>
          <w:lang w:val="en-US"/>
        </w:rPr>
        <w:t>Supplemental enhancement information message syntax</w:t>
      </w:r>
      <w:bookmarkEnd w:id="1653"/>
      <w:bookmarkEnd w:id="1654"/>
      <w:bookmarkEnd w:id="1655"/>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6" w:name="_Ref348090214"/>
      <w:bookmarkStart w:id="1657" w:name="_Toc377921535"/>
      <w:bookmarkStart w:id="1658" w:name="_Toc378026173"/>
      <w:r w:rsidRPr="00564A49">
        <w:rPr>
          <w:lang w:val="en-US"/>
        </w:rPr>
        <w:lastRenderedPageBreak/>
        <w:t>Slice segment header syntax</w:t>
      </w:r>
      <w:bookmarkEnd w:id="1656"/>
      <w:bookmarkEnd w:id="1657"/>
      <w:bookmarkEnd w:id="1658"/>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59" w:name="_Ref360884196"/>
      <w:r w:rsidRPr="00564A49">
        <w:rPr>
          <w:lang w:val="en-US"/>
        </w:rPr>
        <w:t>General slice segment header syntax</w:t>
      </w:r>
      <w:bookmarkEnd w:id="1659"/>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60" w:name="_Ref351058069"/>
      <w:bookmarkStart w:id="1661" w:name="_Toc377921536"/>
      <w:bookmarkStart w:id="1662" w:name="_Toc378026174"/>
      <w:bookmarkStart w:id="1663" w:name="_Ref348090232"/>
      <w:r w:rsidRPr="00564A49">
        <w:rPr>
          <w:lang w:val="en-US"/>
        </w:rPr>
        <w:t>Short-term reference picture set syntax</w:t>
      </w:r>
      <w:bookmarkEnd w:id="1660"/>
      <w:bookmarkEnd w:id="1661"/>
      <w:bookmarkEnd w:id="1662"/>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64" w:name="_Ref351058099"/>
      <w:bookmarkStart w:id="1665" w:name="_Toc377921537"/>
      <w:bookmarkStart w:id="1666" w:name="_Toc378026175"/>
      <w:r w:rsidRPr="00564A49">
        <w:rPr>
          <w:lang w:val="en-US"/>
        </w:rPr>
        <w:t>Slice segment data syntax</w:t>
      </w:r>
      <w:bookmarkEnd w:id="1663"/>
      <w:bookmarkEnd w:id="1664"/>
      <w:bookmarkEnd w:id="1665"/>
      <w:bookmarkEnd w:id="1666"/>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7" w:name="_Toc377921538"/>
      <w:bookmarkStart w:id="1668" w:name="_Toc378026176"/>
      <w:r w:rsidRPr="00564A49">
        <w:rPr>
          <w:lang w:val="en-US"/>
        </w:rPr>
        <w:t>Semantics</w:t>
      </w:r>
      <w:bookmarkEnd w:id="1667"/>
      <w:bookmarkEnd w:id="1668"/>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69" w:name="_Ref351058589"/>
      <w:bookmarkStart w:id="1670" w:name="_Toc377921539"/>
      <w:bookmarkStart w:id="1671" w:name="_Toc378026177"/>
      <w:bookmarkStart w:id="1672" w:name="_Ref348090008"/>
      <w:bookmarkStart w:id="1673" w:name="_Ref348090335"/>
      <w:r w:rsidRPr="00564A49">
        <w:rPr>
          <w:lang w:val="en-US"/>
        </w:rPr>
        <w:t>General</w:t>
      </w:r>
      <w:bookmarkEnd w:id="1669"/>
      <w:bookmarkEnd w:id="1670"/>
      <w:bookmarkEnd w:id="167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74" w:name="_Ref351058186"/>
      <w:bookmarkStart w:id="1675" w:name="_Toc377921540"/>
      <w:bookmarkStart w:id="1676" w:name="_Toc378026178"/>
      <w:r w:rsidRPr="00564A49">
        <w:rPr>
          <w:lang w:val="en-US"/>
        </w:rPr>
        <w:t>NAL unit semantics</w:t>
      </w:r>
      <w:bookmarkEnd w:id="1672"/>
      <w:bookmarkEnd w:id="1673"/>
      <w:bookmarkEnd w:id="1674"/>
      <w:bookmarkEnd w:id="1675"/>
      <w:bookmarkEnd w:id="1676"/>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proofErr w:type="gramStart"/>
      <w:r w:rsidRPr="00564A49">
        <w:rPr>
          <w:b/>
          <w:bCs/>
          <w:lang w:val="en-US"/>
        </w:rPr>
        <w:t>nal_unit_type</w:t>
      </w:r>
      <w:proofErr w:type="gramEnd"/>
      <w:r w:rsidRPr="00564A49">
        <w:rPr>
          <w:bCs/>
          <w:lang w:val="en-US"/>
        </w:rPr>
        <w:t xml:space="preserve"> specifies the type of RBSP data structure contained in the NAL unit as specified in Table 7 1.</w:t>
      </w:r>
    </w:p>
    <w:p w:rsidR="007E173E" w:rsidRPr="00564A49" w:rsidDel="00325441" w:rsidRDefault="007E173E" w:rsidP="007E173E">
      <w:pPr>
        <w:pStyle w:val="3N"/>
        <w:rPr>
          <w:del w:id="1677" w:author="Miska Hannuksela" w:date="2014-02-20T09:36:00Z"/>
          <w:bCs/>
          <w:lang w:val="en-US"/>
        </w:rPr>
      </w:pPr>
      <w:del w:id="1678" w:author="Miska Hannuksela" w:date="2014-02-20T09:36:00Z">
        <w:r w:rsidRPr="00564A49" w:rsidDel="00325441">
          <w:rPr>
            <w:bCs/>
            <w:lang w:val="en-US"/>
          </w:rPr>
          <w:delText>When one picture picA of a layer layerA has nal_unit_type equal to TSA_N or TSA_R, each picture in the same access unit as picA in a direct or indirect reference layer of layerA shall have nal_unit_type equal to TSA_N or TSA_R.</w:delText>
        </w:r>
      </w:del>
    </w:p>
    <w:p w:rsidR="007E173E" w:rsidRPr="00564A49" w:rsidDel="00325441" w:rsidRDefault="007E173E" w:rsidP="007E173E">
      <w:pPr>
        <w:pStyle w:val="3N"/>
        <w:rPr>
          <w:del w:id="1679" w:author="Miska Hannuksela" w:date="2014-02-20T09:36:00Z"/>
          <w:bCs/>
          <w:lang w:val="en-US"/>
        </w:rPr>
      </w:pPr>
      <w:del w:id="1680" w:author="Miska Hannuksela" w:date="2014-02-20T09:36:00Z">
        <w:r w:rsidRPr="00564A49" w:rsidDel="00325441">
          <w:rPr>
            <w:bCs/>
            <w:lang w:val="en-US"/>
          </w:rPr>
          <w:delText>When one picture picA of a layer layerA has nal_unit_type equal to STSA_N or STSA_R, each picture in the same access unit as picA in a direct or indirect reference layer of layerA shall have nal_unit_type equal to STSA_N or STSA_R.</w:delText>
        </w:r>
      </w:del>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proofErr w:type="gramStart"/>
      <w:r w:rsidRPr="00564A49">
        <w:rPr>
          <w:b/>
          <w:bCs/>
          <w:lang w:val="en-US"/>
        </w:rPr>
        <w:t>nuh_layer_id</w:t>
      </w:r>
      <w:proofErr w:type="gramEnd"/>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564A49">
        <w:rPr>
          <w:lang w:val="en-US"/>
        </w:rPr>
        <w:t>FirstPicInLayerDecodedFlag[</w:t>
      </w:r>
      <w:proofErr w:type="gramEnd"/>
      <w:r w:rsidRPr="00564A49">
        <w:rPr>
          <w:lang w:val="en-US"/>
        </w:rPr>
        <w:t>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81" w:name="_Ref363159861"/>
      <w:bookmarkStart w:id="1682" w:name="_Toc377921541"/>
      <w:bookmarkStart w:id="1683" w:name="_Toc378026179"/>
      <w:r w:rsidRPr="00564A49">
        <w:rPr>
          <w:lang w:val="en-US"/>
        </w:rPr>
        <w:t>Raw byte sequence payloads, trailing bits, and byte alignment semantics</w:t>
      </w:r>
      <w:bookmarkEnd w:id="1681"/>
      <w:bookmarkEnd w:id="1682"/>
      <w:bookmarkEnd w:id="168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84" w:name="_Ref348090354"/>
      <w:r w:rsidRPr="00564A49">
        <w:rPr>
          <w:lang w:val="en-US"/>
        </w:rPr>
        <w:t>Video parameter set RBSP semantics</w:t>
      </w:r>
      <w:bookmarkEnd w:id="1684"/>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layerSetLayerIdList</w:t>
      </w:r>
      <w:proofErr w:type="gramEnd"/>
      <w:r w:rsidRPr="00564A49">
        <w:rPr>
          <w:lang w:val="en-US"/>
        </w:rPr>
        <w:t xml:space="preserve">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numLayersInIdList</w:t>
      </w:r>
      <w:proofErr w:type="gramEnd"/>
      <w:r w:rsidRPr="00564A49">
        <w:rPr>
          <w:lang w:val="en-US"/>
        </w:rPr>
        <w:t xml:space="preserve"> </w:t>
      </w:r>
      <w:r w:rsidRPr="00564A49">
        <w:rPr>
          <w:i/>
          <w:lang w:val="en-US"/>
        </w:rPr>
        <w:t>is replaced by</w:t>
      </w:r>
      <w:r w:rsidRPr="00564A49">
        <w:rPr>
          <w:lang w:val="en-US"/>
        </w:rPr>
        <w:t xml:space="preserve"> NumLayersInIdList.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564A49">
        <w:t>".</w:t>
      </w:r>
      <w:proofErr w:type="gramEnd"/>
    </w:p>
    <w:p w:rsidR="007E173E" w:rsidRPr="00564A49" w:rsidRDefault="007E173E" w:rsidP="007E173E">
      <w:pPr>
        <w:rPr>
          <w:lang w:eastAsia="ko-KR"/>
        </w:rPr>
      </w:pPr>
      <w:proofErr w:type="gramStart"/>
      <w:r w:rsidRPr="00564A49">
        <w:rPr>
          <w:b/>
          <w:lang w:eastAsia="ko-KR"/>
        </w:rPr>
        <w:t>vps_max_layers_minus1</w:t>
      </w:r>
      <w:proofErr w:type="gramEnd"/>
      <w:r w:rsidRPr="00564A49">
        <w:rPr>
          <w:lang w:eastAsia="ko-KR"/>
        </w:rPr>
        <w:t xml:space="preserve"> plus 1 specifies the maximum allowed number of layers in the CVS. </w:t>
      </w:r>
      <w:proofErr w:type="gramStart"/>
      <w:r w:rsidRPr="00564A49">
        <w:rPr>
          <w:lang w:eastAsia="ko-KR"/>
        </w:rPr>
        <w:t>vps_max_layers_minus1</w:t>
      </w:r>
      <w:proofErr w:type="gramEnd"/>
      <w:r w:rsidRPr="00564A49">
        <w:rPr>
          <w:lang w:eastAsia="ko-KR"/>
        </w:rPr>
        <w:t xml:space="preserve">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 xml:space="preserve">MaxLayersMinus1 is set equal to </w:t>
      </w:r>
      <w:proofErr w:type="gramStart"/>
      <w:r w:rsidRPr="00564A49">
        <w:t>Min(</w:t>
      </w:r>
      <w:proofErr w:type="gramEnd"/>
      <w:r w:rsidRPr="00564A49">
        <w:t>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proofErr w:type="gramStart"/>
      <w:r w:rsidRPr="00564A49">
        <w:rPr>
          <w:lang w:eastAsia="ko-KR"/>
        </w:rPr>
        <w:t>vps_max_layer_id</w:t>
      </w:r>
      <w:proofErr w:type="gramEnd"/>
      <w:r w:rsidRPr="00564A49">
        <w:rPr>
          <w:lang w:eastAsia="ko-KR"/>
        </w:rPr>
        <w:t xml:space="preserve">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proofErr w:type="gramStart"/>
      <w:r w:rsidRPr="00564A49">
        <w:rPr>
          <w:b/>
          <w:szCs w:val="22"/>
          <w:lang w:val="en-US"/>
        </w:rPr>
        <w:lastRenderedPageBreak/>
        <w:t>vps_extension_flag</w:t>
      </w:r>
      <w:proofErr w:type="gramEnd"/>
      <w:r w:rsidRPr="00564A49">
        <w:rPr>
          <w:szCs w:val="22"/>
          <w:lang w:val="en-US"/>
        </w:rPr>
        <w:t xml:space="preserve"> equal to 0 specifies that no vps_extension( ) syntax structure is present in the VPS RBSP syntax structure. </w:t>
      </w:r>
      <w:proofErr w:type="gramStart"/>
      <w:r w:rsidRPr="00564A49">
        <w:rPr>
          <w:szCs w:val="22"/>
          <w:lang w:val="en-US"/>
        </w:rPr>
        <w:t>vps_extension_flag</w:t>
      </w:r>
      <w:proofErr w:type="gramEnd"/>
      <w:r w:rsidRPr="00564A49">
        <w:rPr>
          <w:szCs w:val="22"/>
          <w:lang w:val="en-US"/>
        </w:rPr>
        <w:t xml:space="preserve">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proofErr w:type="gramStart"/>
      <w:r w:rsidRPr="00564A49">
        <w:rPr>
          <w:b/>
          <w:bCs/>
          <w:lang w:val="en-US"/>
        </w:rPr>
        <w:t>vps_extension_alignment_bit_equal_to_one</w:t>
      </w:r>
      <w:proofErr w:type="gramEnd"/>
      <w:r w:rsidRPr="00564A49">
        <w:rPr>
          <w:bCs/>
          <w:lang w:val="en-US"/>
        </w:rPr>
        <w:t xml:space="preserve"> shall be equal to 1.</w:t>
      </w:r>
    </w:p>
    <w:p w:rsidR="007E173E" w:rsidRPr="00564A49" w:rsidRDefault="007E173E" w:rsidP="007E173E">
      <w:pPr>
        <w:pStyle w:val="3N"/>
        <w:rPr>
          <w:lang w:val="en-US"/>
        </w:rPr>
      </w:pPr>
      <w:proofErr w:type="gramStart"/>
      <w:r w:rsidRPr="00564A49">
        <w:rPr>
          <w:b/>
          <w:lang w:val="en-US"/>
        </w:rPr>
        <w:t>vps_extension2_flag</w:t>
      </w:r>
      <w:proofErr w:type="gramEnd"/>
      <w:r w:rsidRPr="00564A49">
        <w:rPr>
          <w:lang w:val="en-US"/>
        </w:rPr>
        <w:t xml:space="preserve"> equal to 0 specifies that no vps_extension_data_flag syntax elements are present in the VPS RBSP syntax structure. </w:t>
      </w:r>
      <w:proofErr w:type="gramStart"/>
      <w:r w:rsidRPr="00564A49">
        <w:rPr>
          <w:lang w:val="en-US"/>
        </w:rPr>
        <w:t>vps_extension2_flag</w:t>
      </w:r>
      <w:proofErr w:type="gramEnd"/>
      <w:r w:rsidRPr="00564A49">
        <w:rPr>
          <w:lang w:val="en-US"/>
        </w:rPr>
        <w:t xml:space="preserve">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proofErr w:type="gramStart"/>
      <w:r w:rsidRPr="00564A49">
        <w:rPr>
          <w:b/>
          <w:lang w:val="en-US"/>
        </w:rPr>
        <w:t>avc_base_layer_flag</w:t>
      </w:r>
      <w:proofErr w:type="gramEnd"/>
      <w:r w:rsidRPr="00564A49">
        <w:rPr>
          <w:lang w:val="en-US"/>
        </w:rPr>
        <w:t xml:space="preserve"> equal to 1 specifies that the base layer conforms to Rec. ITU-T H.264 | ISO/IEC 14496-10. </w:t>
      </w:r>
      <w:proofErr w:type="gramStart"/>
      <w:r w:rsidRPr="00564A49">
        <w:rPr>
          <w:lang w:val="en-US"/>
        </w:rPr>
        <w:t>avc_base_layer_flag</w:t>
      </w:r>
      <w:proofErr w:type="gramEnd"/>
      <w:r w:rsidRPr="00564A49">
        <w:rPr>
          <w:lang w:val="en-US"/>
        </w:rPr>
        <w:t xml:space="preserve">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proofErr w:type="gramStart"/>
      <w:r w:rsidRPr="00564A49">
        <w:rPr>
          <w:b/>
          <w:lang w:val="en-US"/>
        </w:rPr>
        <w:t>vps_vui_present_flag</w:t>
      </w:r>
      <w:proofErr w:type="gramEnd"/>
      <w:r w:rsidRPr="00564A49">
        <w:rPr>
          <w:lang w:val="en-US" w:eastAsia="de-DE"/>
        </w:rPr>
        <w:t xml:space="preserve"> equal to 1 specifies that the vps_vui( ) syntax structure is present in the VPS</w:t>
      </w:r>
      <w:r w:rsidRPr="00564A49">
        <w:rPr>
          <w:rFonts w:eastAsia="Batang"/>
          <w:bCs/>
          <w:lang w:val="en-US" w:eastAsia="ko-KR"/>
        </w:rPr>
        <w:t xml:space="preserve">. </w:t>
      </w:r>
      <w:proofErr w:type="gramStart"/>
      <w:r w:rsidRPr="00564A49">
        <w:rPr>
          <w:lang w:val="en-US"/>
        </w:rPr>
        <w:t>vps_vui_present_flag</w:t>
      </w:r>
      <w:proofErr w:type="gramEnd"/>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proofErr w:type="gramStart"/>
      <w:r w:rsidRPr="00564A49">
        <w:rPr>
          <w:b/>
          <w:bCs/>
          <w:lang w:val="en-US"/>
        </w:rPr>
        <w:t>vps_vui_offset</w:t>
      </w:r>
      <w:proofErr w:type="gramEnd"/>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w:t>
      </w:r>
      <w:proofErr w:type="gramStart"/>
      <w:r w:rsidRPr="00564A49">
        <w:rPr>
          <w:rFonts w:eastAsia="Times New Roman"/>
          <w:lang w:val="en-US"/>
        </w:rPr>
        <w:t>splitting_flag</w:t>
      </w:r>
      <w:proofErr w:type="gramEnd"/>
      <w:r w:rsidRPr="00564A49">
        <w:rPr>
          <w:rFonts w:eastAsia="Times New Roman"/>
          <w:lang w:val="en-US"/>
        </w:rPr>
        <w:t xml:space="preserve">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w:t>
      </w:r>
      <w:proofErr w:type="gramStart"/>
      <w:r w:rsidRPr="00564A49">
        <w:rPr>
          <w:rFonts w:eastAsia="Times New Roman"/>
          <w:lang w:val="en-US"/>
        </w:rPr>
        <w:t>[ i</w:t>
      </w:r>
      <w:proofErr w:type="gramEnd"/>
      <w:r w:rsidRPr="00564A49">
        <w:rPr>
          <w:rFonts w:eastAsia="Times New Roman"/>
          <w:lang w:val="en-US"/>
        </w:rPr>
        <w:t> ] equal to 0 indicates that dimension_id syntax elements corresponding to the i-th scalability dimension are not present.</w:t>
      </w:r>
    </w:p>
    <w:p w:rsidR="007E173E" w:rsidRPr="00564A49" w:rsidRDefault="007E173E" w:rsidP="007E173E">
      <w:pPr>
        <w:pStyle w:val="Caption"/>
      </w:pPr>
      <w:bookmarkStart w:id="1685"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685"/>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j ] plus 1 specifies the length, in bits, of the dimension_id[ i ][ j ] syntax element. The value of dimension_id_len_</w:t>
      </w:r>
      <w:proofErr w:type="gramStart"/>
      <w:r w:rsidRPr="00564A49">
        <w:rPr>
          <w:rFonts w:eastAsia="Batang"/>
          <w:bCs/>
          <w:lang w:val="en-US" w:eastAsia="ko-KR"/>
        </w:rPr>
        <w:t>minus1[</w:t>
      </w:r>
      <w:proofErr w:type="gramEnd"/>
      <w:r w:rsidRPr="00564A49">
        <w:rPr>
          <w:rFonts w:eastAsia="Batang"/>
          <w:bCs/>
          <w:lang w:val="en-US" w:eastAsia="ko-KR"/>
        </w:rPr>
        <w:t>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lastRenderedPageBreak/>
        <w:t>–</w:t>
      </w:r>
      <w:r w:rsidRPr="00564A49">
        <w:rPr>
          <w:lang w:val="en-US"/>
        </w:rPr>
        <w:tab/>
      </w:r>
      <w:r w:rsidRPr="00564A49">
        <w:rPr>
          <w:rFonts w:eastAsia="Batang"/>
          <w:bCs/>
          <w:lang w:val="en-US" w:eastAsia="ko-KR"/>
        </w:rPr>
        <w:t xml:space="preserve">The variable </w:t>
      </w:r>
      <w:proofErr w:type="gramStart"/>
      <w:r w:rsidRPr="00564A49">
        <w:rPr>
          <w:rFonts w:eastAsia="Batang"/>
          <w:bCs/>
          <w:lang w:val="en-US" w:eastAsia="ko-KR"/>
        </w:rPr>
        <w:t>dimBitOffset[</w:t>
      </w:r>
      <w:proofErr w:type="gramEnd"/>
      <w:r w:rsidRPr="00564A49">
        <w:rPr>
          <w:rFonts w:eastAsia="Batang"/>
          <w:bCs/>
          <w:lang w:val="en-US" w:eastAsia="ko-KR"/>
        </w:rPr>
        <w: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45pt;height:29.3pt" o:ole="">
            <v:imagedata r:id="rId32" o:title=""/>
          </v:shape>
          <o:OLEObject Type="Embed" ProgID="Equation.3" ShapeID="_x0000_i1029" DrawAspect="Content" ObjectID="_1455021563" r:id="rId33"/>
        </w:object>
      </w:r>
      <w:r w:rsidRPr="00564A49">
        <w:rPr>
          <w:rFonts w:eastAsia="Batang"/>
          <w:bCs/>
          <w:sz w:val="20"/>
          <w:szCs w:val="20"/>
          <w:lang w:val="en-US" w:eastAsia="ko-KR"/>
        </w:rPr>
        <w:tab/>
        <w:t>(</w:t>
      </w:r>
      <w:bookmarkStart w:id="1686" w:name="F"/>
      <w:r w:rsidRPr="00564A49">
        <w:rPr>
          <w:rFonts w:eastAsia="Batang"/>
          <w:bCs/>
          <w:sz w:val="20"/>
          <w:szCs w:val="20"/>
          <w:lang w:val="en-US" w:eastAsia="ko-KR"/>
        </w:rPr>
        <w:t>F</w:t>
      </w:r>
      <w:bookmarkEnd w:id="1686"/>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w:t>
      </w:r>
      <w:proofErr w:type="gramStart"/>
      <w:r w:rsidRPr="00564A49">
        <w:rPr>
          <w:rFonts w:eastAsia="Batang"/>
          <w:bCs/>
          <w:lang w:val="en-US" w:eastAsia="ko-KR"/>
        </w:rPr>
        <w:t>minus1[</w:t>
      </w:r>
      <w:proofErr w:type="gramEnd"/>
      <w:r w:rsidRPr="00564A49">
        <w:rPr>
          <w:rFonts w:eastAsia="Batang"/>
          <w:bCs/>
          <w:lang w:val="en-US" w:eastAsia="ko-KR"/>
        </w:rPr>
        <w:t>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 xml:space="preserve">The value of </w:t>
      </w:r>
      <w:proofErr w:type="gramStart"/>
      <w:r w:rsidRPr="00564A49">
        <w:rPr>
          <w:lang w:val="en-US"/>
        </w:rPr>
        <w:t>dimBitOffset[</w:t>
      </w:r>
      <w:proofErr w:type="gramEnd"/>
      <w:r w:rsidRPr="00564A49">
        <w:rPr>
          <w:lang w:val="en-US"/>
        </w:rPr>
        <w: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 xml:space="preserve">It is a requirement of bitstream conformance that when NumScalabilityTypes is greater than 0, </w:t>
      </w:r>
      <w:proofErr w:type="gramStart"/>
      <w:r w:rsidRPr="00564A49">
        <w:rPr>
          <w:rFonts w:eastAsia="Batang"/>
          <w:bCs/>
          <w:lang w:val="en-US" w:eastAsia="ko-KR"/>
        </w:rPr>
        <w:t>dimBitOffset[</w:t>
      </w:r>
      <w:proofErr w:type="gramEnd"/>
      <w:r w:rsidRPr="00564A49">
        <w:rPr>
          <w:rFonts w:eastAsia="Batang"/>
          <w:bCs/>
          <w:lang w:val="en-US" w:eastAsia="ko-KR"/>
        </w:rPr>
        <w: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564A49">
        <w:rPr>
          <w:rFonts w:eastAsia="Batang"/>
          <w:b/>
          <w:bCs/>
          <w:lang w:val="en-US" w:eastAsia="ko-KR"/>
        </w:rPr>
        <w:t>vps_nuh_layer_id_present_flag</w:t>
      </w:r>
      <w:proofErr w:type="gramEnd"/>
      <w:r w:rsidRPr="00564A49">
        <w:rPr>
          <w:rFonts w:eastAsia="Batang"/>
          <w:b/>
          <w:bCs/>
          <w:lang w:val="en-US" w:eastAsia="ko-KR"/>
        </w:rPr>
        <w:t xml:space="preserve">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 xml:space="preserve">specifies that layer_id_in_nuh[ i ] for i from 0 to MaxLayersMinus1, inclusive, are present. </w:t>
      </w:r>
      <w:proofErr w:type="gramStart"/>
      <w:r w:rsidRPr="00564A49">
        <w:rPr>
          <w:rFonts w:eastAsia="Batang"/>
          <w:bCs/>
          <w:lang w:val="en-US" w:eastAsia="ko-KR"/>
        </w:rPr>
        <w:t>vps_nuh_layer_id_present_flag</w:t>
      </w:r>
      <w:proofErr w:type="gramEnd"/>
      <w:r w:rsidRPr="00564A49">
        <w:rPr>
          <w:rFonts w:eastAsia="Batang"/>
          <w:bCs/>
          <w:lang w:val="en-US" w:eastAsia="ko-KR"/>
        </w:rPr>
        <w:t xml:space="preserve">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proofErr w:type="gramStart"/>
      <w:r w:rsidRPr="00564A49">
        <w:rPr>
          <w:rFonts w:eastAsia="Times New Roman"/>
          <w:lang w:val="en-US"/>
        </w:rPr>
        <w:t>[ i</w:t>
      </w:r>
      <w:proofErr w:type="gramEnd"/>
      <w:r w:rsidRPr="00564A49">
        <w:rPr>
          <w:rFonts w:eastAsia="Times New Roman"/>
          <w:lang w:val="en-US"/>
        </w:rPr>
        <w:t xml:space="preserve">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w:t>
      </w:r>
      <w:proofErr w:type="gramStart"/>
      <w:r w:rsidRPr="00564A49">
        <w:rPr>
          <w:rFonts w:eastAsia="Times New Roman"/>
          <w:lang w:val="en-US"/>
        </w:rPr>
        <w:t>LayerIdxInVps[</w:t>
      </w:r>
      <w:proofErr w:type="gramEnd"/>
      <w:r w:rsidRPr="00564A49">
        <w:rPr>
          <w:rFonts w:eastAsia="Times New Roman"/>
          <w:lang w:val="en-US"/>
        </w:rPr>
        <w:t>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xml:space="preserve">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564A49">
        <w:rPr>
          <w:rFonts w:eastAsia="Batang"/>
          <w:bCs/>
          <w:lang w:val="en-US" w:eastAsia="ko-KR"/>
        </w:rPr>
        <w:t>for(</w:t>
      </w:r>
      <w:proofErr w:type="gramEnd"/>
      <w:r w:rsidRPr="00564A49">
        <w:rPr>
          <w:rFonts w:eastAsia="Batang"/>
          <w:bCs/>
          <w:lang w:val="en-US" w:eastAsia="ko-KR"/>
        </w:rPr>
        <w:t xml:space="preserve">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lId</w:t>
      </w:r>
      <w:proofErr w:type="gramEnd"/>
      <w:r w:rsidRPr="00564A49">
        <w:rPr>
          <w:rFonts w:eastAsia="Batang"/>
          <w:bCs/>
          <w:lang w:val="en-US" w:eastAsia="ko-KR"/>
        </w:rPr>
        <w:t xml:space="preserve">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for(</w:t>
      </w:r>
      <w:proofErr w:type="gramEnd"/>
      <w:r w:rsidRPr="00564A49">
        <w:rPr>
          <w:rFonts w:eastAsia="Batang"/>
          <w:bCs/>
          <w:lang w:val="en-US" w:eastAsia="ko-KR"/>
        </w:rPr>
        <w:t xml:space="preserve">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proofErr w:type="gramStart"/>
      <w:r w:rsidRPr="00564A49">
        <w:rPr>
          <w:rFonts w:eastAsia="Times New Roman"/>
          <w:bCs/>
          <w:lang w:val="en-US" w:eastAsia="ko-KR"/>
        </w:rPr>
        <w:t>if(</w:t>
      </w:r>
      <w:proofErr w:type="gramEnd"/>
      <w:r w:rsidRPr="00564A49">
        <w:rPr>
          <w:rFonts w:eastAsia="Times New Roman"/>
          <w:bCs/>
          <w:lang w:val="en-US" w:eastAsia="ko-KR"/>
        </w:rPr>
        <w:t xml:space="preserve">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w:t>
      </w:r>
      <w:proofErr w:type="gramStart"/>
      <w:r w:rsidRPr="00564A49">
        <w:rPr>
          <w:rFonts w:eastAsia="Times New Roman"/>
          <w:bCs/>
          <w:lang w:val="en-US" w:eastAsia="ko-KR"/>
        </w:rPr>
        <w:t>[ i</w:t>
      </w:r>
      <w:proofErr w:type="gramEnd"/>
      <w:r w:rsidRPr="00564A49">
        <w:rPr>
          <w:rFonts w:eastAsia="Times New Roman"/>
          <w:bCs/>
          <w:lang w:val="en-US" w:eastAsia="ko-KR"/>
        </w:rPr>
        <w:t>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ViewOrderIdx[</w:t>
      </w:r>
      <w:proofErr w:type="gramEnd"/>
      <w:r w:rsidRPr="00564A49">
        <w:rPr>
          <w:rFonts w:eastAsia="Batang"/>
          <w:bCs/>
          <w:lang w:val="en-US" w:eastAsia="ko-KR"/>
        </w:rPr>
        <w:t>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ViewScalExtLayerFlag[</w:t>
      </w:r>
      <w:proofErr w:type="gramEnd"/>
      <w:r w:rsidRPr="00564A49">
        <w:rPr>
          <w:rFonts w:eastAsia="Batang"/>
          <w:bCs/>
          <w:lang w:val="en-US" w:eastAsia="ko-KR"/>
        </w:rPr>
        <w:t>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AuxId[</w:t>
      </w:r>
      <w:proofErr w:type="gramEnd"/>
      <w:r w:rsidRPr="00564A49">
        <w:rPr>
          <w:rFonts w:eastAsia="Batang"/>
          <w:bCs/>
          <w:lang w:val="en-US" w:eastAsia="ko-KR"/>
        </w:rPr>
        <w:t>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proofErr w:type="gramStart"/>
      <w:r w:rsidRPr="00564A49">
        <w:rPr>
          <w:rFonts w:eastAsia="Batang"/>
          <w:bCs/>
          <w:lang w:eastAsia="ko-KR"/>
        </w:rPr>
        <w:t>AuxId</w:t>
      </w:r>
      <w:r w:rsidRPr="00564A49">
        <w:rPr>
          <w:lang w:val="en-CA"/>
        </w:rPr>
        <w:t>[</w:t>
      </w:r>
      <w:proofErr w:type="gramEnd"/>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687" w:name="_Ref366745143"/>
      <w:bookmarkStart w:id="1688" w:name="_Ref37334029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687"/>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688"/>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proofErr w:type="gramStart"/>
      <w:r w:rsidRPr="00564A49">
        <w:rPr>
          <w:rFonts w:eastAsia="Batang"/>
          <w:bCs/>
          <w:lang w:eastAsia="ko-KR"/>
        </w:rPr>
        <w:t>AuxId</w:t>
      </w:r>
      <w:r w:rsidRPr="00564A49">
        <w:rPr>
          <w:lang w:val="en-CA"/>
        </w:rPr>
        <w:t>[</w:t>
      </w:r>
      <w:proofErr w:type="gramEnd"/>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 xml:space="preserve">It is a requirement of bitstream conformance that there shall be an associated primary picture for each auxiliary picture with </w:t>
      </w:r>
      <w:proofErr w:type="gramStart"/>
      <w:r w:rsidRPr="00564A49">
        <w:t>AuxId[</w:t>
      </w:r>
      <w:proofErr w:type="gramEnd"/>
      <w:r w:rsidRPr="00564A49">
        <w:t>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xml:space="preserve"> – It is not required that each auxiliary picture of each auxiliary picture type has an associated primary picture. For example, a layer with </w:t>
      </w:r>
      <w:proofErr w:type="gramStart"/>
      <w:r w:rsidRPr="00564A49">
        <w:rPr>
          <w:lang w:val="en-US"/>
        </w:rPr>
        <w:t>AuxId[</w:t>
      </w:r>
      <w:proofErr w:type="gramEnd"/>
      <w:r w:rsidRPr="00564A49">
        <w:rPr>
          <w:lang w:val="en-US"/>
        </w:rPr>
        <w:t>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proofErr w:type="gramStart"/>
      <w:r w:rsidRPr="00564A49">
        <w:rPr>
          <w:rFonts w:eastAsia="Batang"/>
          <w:b/>
          <w:bCs/>
          <w:lang w:val="en-US" w:eastAsia="ko-KR"/>
        </w:rPr>
        <w:t>view_id_len</w:t>
      </w:r>
      <w:proofErr w:type="gramEnd"/>
      <w:r w:rsidRPr="00564A49">
        <w:rPr>
          <w:rFonts w:eastAsia="Batang"/>
          <w:bCs/>
          <w:lang w:val="en-US" w:eastAsia="ko-KR"/>
        </w:rPr>
        <w:t xml:space="preserve"> specifies the length, in bits, of the view_id_val[ i ] syntax element. The value of view_id_len shall be greater than or equal to </w:t>
      </w:r>
      <w:proofErr w:type="gramStart"/>
      <w:r w:rsidRPr="00564A49">
        <w:rPr>
          <w:rFonts w:eastAsia="Batang"/>
          <w:bCs/>
          <w:lang w:val="en-US" w:eastAsia="ko-KR"/>
        </w:rPr>
        <w:t>Ceil(</w:t>
      </w:r>
      <w:proofErr w:type="gramEnd"/>
      <w:r w:rsidRPr="00564A49">
        <w:rPr>
          <w:rFonts w:eastAsia="Batang"/>
          <w:bCs/>
          <w:lang w:val="en-US" w:eastAsia="ko-KR"/>
        </w:rPr>
        <w:t> Log2 ( NumViews ) ).</w:t>
      </w:r>
    </w:p>
    <w:p w:rsidR="007E173E" w:rsidRPr="00564A49" w:rsidRDefault="007E173E" w:rsidP="007E173E">
      <w:pPr>
        <w:rPr>
          <w:bCs/>
          <w:lang w:val="en-US"/>
        </w:rPr>
      </w:pPr>
      <w:r w:rsidRPr="00564A49">
        <w:rPr>
          <w:rFonts w:eastAsia="Batang"/>
          <w:b/>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specifies the view identifier of the i-th view specified by the VPS. </w:t>
      </w:r>
      <w:r w:rsidRPr="00564A49">
        <w:rPr>
          <w:lang w:val="en-US"/>
        </w:rPr>
        <w:t xml:space="preserve">The length of the </w:t>
      </w:r>
      <w:r w:rsidRPr="00564A49">
        <w:rPr>
          <w:rFonts w:eastAsia="Batang"/>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lang w:val="en-US"/>
        </w:rPr>
        <w:t xml:space="preserve">syntax element is view_id_len bits. </w:t>
      </w:r>
      <w:r w:rsidRPr="00564A49">
        <w:rPr>
          <w:bCs/>
          <w:lang w:val="en-US"/>
        </w:rPr>
        <w:t>When not present, the value of view_id_val</w:t>
      </w:r>
      <w:proofErr w:type="gramStart"/>
      <w:r w:rsidRPr="00564A49">
        <w:rPr>
          <w:bCs/>
          <w:lang w:val="en-US"/>
        </w:rPr>
        <w:t>[ i</w:t>
      </w:r>
      <w:proofErr w:type="gramEnd"/>
      <w:r w:rsidRPr="00564A49">
        <w:rPr>
          <w:bCs/>
          <w:lang w:val="en-US"/>
        </w:rPr>
        <w:t> ] is inferred to be equal to 0.</w:t>
      </w:r>
    </w:p>
    <w:p w:rsidR="007E173E" w:rsidRPr="00564A49" w:rsidRDefault="007E173E" w:rsidP="007E173E">
      <w:pPr>
        <w:rPr>
          <w:bCs/>
          <w:lang w:val="en-US"/>
        </w:rPr>
      </w:pPr>
      <w:r w:rsidRPr="00564A49">
        <w:rPr>
          <w:bCs/>
          <w:lang w:val="en-US"/>
        </w:rPr>
        <w:t xml:space="preserve">For each layer with nuh_layer_id equal to nuhLayerId, the value </w:t>
      </w:r>
      <w:proofErr w:type="gramStart"/>
      <w:r w:rsidRPr="00564A49">
        <w:rPr>
          <w:bCs/>
          <w:lang w:val="en-US"/>
        </w:rPr>
        <w:t>ViewId[</w:t>
      </w:r>
      <w:proofErr w:type="gramEnd"/>
      <w:r w:rsidRPr="00564A49">
        <w:rPr>
          <w:bCs/>
          <w:lang w:val="en-US"/>
        </w:rPr>
        <w:t>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564A49">
        <w:rPr>
          <w:rFonts w:eastAsia="Batang"/>
          <w:bCs/>
          <w:lang w:val="en-US" w:eastAsia="ko-KR"/>
        </w:rPr>
        <w:t>[ i</w:t>
      </w:r>
      <w:proofErr w:type="gramEnd"/>
      <w:r w:rsidRPr="00564A49">
        <w:rPr>
          <w:rFonts w:eastAsia="Batang"/>
          <w:bCs/>
          <w:lang w:val="en-US" w:eastAsia="ko-KR"/>
        </w:rPr>
        <w:t>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w:t>
      </w:r>
      <w:proofErr w:type="gramStart"/>
      <w:r w:rsidRPr="00564A49">
        <w:rPr>
          <w:rFonts w:eastAsia="Batang"/>
          <w:bCs/>
          <w:lang w:val="en-US" w:eastAsia="ko-KR"/>
        </w:rPr>
        <w:t>[ i</w:t>
      </w:r>
      <w:proofErr w:type="gramEnd"/>
      <w:r w:rsidRPr="00564A49">
        <w:rPr>
          <w:rFonts w:eastAsia="Batang"/>
          <w:bCs/>
          <w:lang w:val="en-US" w:eastAsia="ko-KR"/>
        </w:rPr>
        <w:t>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w:t>
      </w:r>
      <w:proofErr w:type="gramStart"/>
      <w:r w:rsidRPr="00564A49">
        <w:rPr>
          <w:rFonts w:eastAsia="Batang"/>
          <w:bCs/>
          <w:lang w:eastAsia="ko-KR"/>
        </w:rPr>
        <w:t>[ i</w:t>
      </w:r>
      <w:proofErr w:type="gramEnd"/>
      <w:r w:rsidRPr="00564A49">
        <w:rPr>
          <w:rFonts w:eastAsia="Batang"/>
          <w:bCs/>
          <w:lang w:eastAsia="ko-KR"/>
        </w:rPr>
        <w:t>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rFonts w:eastAsia="Batang"/>
          <w:bCs/>
          <w:lang w:val="en-US" w:eastAsia="ko-KR"/>
        </w:rPr>
        <w:t>[ i</w:t>
      </w:r>
      <w:proofErr w:type="gramEnd"/>
      <w:r w:rsidRPr="00564A49">
        <w:rPr>
          <w:rFonts w:eastAsia="Batang"/>
          <w:bCs/>
          <w:lang w:val="en-US" w:eastAsia="ko-KR"/>
        </w:rPr>
        <w:t>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proofErr w:type="gramStart"/>
      <w:r w:rsidRPr="00564A49">
        <w:t>recursiveRefLayerFlag[</w:t>
      </w:r>
      <w:proofErr w:type="gramEnd"/>
      <w:r w:rsidRPr="00564A49">
        <w:t xml:space="preserve"> currLayerId ][ j ] </w:t>
      </w:r>
      <w:r w:rsidRPr="00564A49">
        <w:rPr>
          <w:lang w:val="en-US"/>
        </w:rPr>
        <w:t xml:space="preserve">is first initialized to 0. The variable </w:t>
      </w:r>
      <w:proofErr w:type="gramStart"/>
      <w:r w:rsidRPr="00564A49">
        <w:t>recursiveRefLayerFlag[</w:t>
      </w:r>
      <w:proofErr w:type="gramEnd"/>
      <w:r w:rsidRPr="00564A49">
        <w:t xml:space="preserve">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lang w:val="en-US"/>
        </w:rPr>
        <w:t>[ i</w:t>
      </w:r>
      <w:proofErr w:type="gramEnd"/>
      <w:r w:rsidRPr="00564A49">
        <w:rPr>
          <w:lang w:val="en-US"/>
        </w:rPr>
        <w:t>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w:t>
      </w:r>
      <w:proofErr w:type="gramStart"/>
      <w:r w:rsidRPr="00564A49">
        <w:rPr>
          <w:bCs/>
          <w:lang w:val="en-US"/>
        </w:rPr>
        <w:t>[ i</w:t>
      </w:r>
      <w:proofErr w:type="gramEnd"/>
      <w:r w:rsidRPr="00564A49">
        <w:rPr>
          <w:bCs/>
          <w:lang w:val="en-US"/>
        </w:rPr>
        <w:t>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proofErr w:type="gramStart"/>
      <w:r w:rsidRPr="00564A49">
        <w:rPr>
          <w:rFonts w:eastAsia="Batang"/>
          <w:b/>
          <w:bCs/>
          <w:lang w:val="en-US" w:eastAsia="ko-KR"/>
        </w:rPr>
        <w:t>vps_sub_layers_max_minus1_present_flag</w:t>
      </w:r>
      <w:proofErr w:type="gramEnd"/>
      <w:r w:rsidRPr="00564A49">
        <w:rPr>
          <w:rFonts w:eastAsia="Batang"/>
          <w:bCs/>
          <w:lang w:val="en-US" w:eastAsia="ko-KR"/>
        </w:rPr>
        <w:t xml:space="preserve"> equal to 1 specifies that the syntax elements sub_layers_vps_max_minus1[ i ] are present. </w:t>
      </w:r>
      <w:proofErr w:type="gramStart"/>
      <w:r w:rsidRPr="00564A49">
        <w:rPr>
          <w:rFonts w:eastAsia="Batang"/>
          <w:bCs/>
          <w:lang w:val="en-US" w:eastAsia="ko-KR"/>
        </w:rPr>
        <w:t>vps_sub_layers_max_minus1_present_flag</w:t>
      </w:r>
      <w:proofErr w:type="gramEnd"/>
      <w:r w:rsidRPr="00564A49">
        <w:rPr>
          <w:rFonts w:eastAsia="Batang"/>
          <w:bCs/>
          <w:lang w:val="en-US" w:eastAsia="ko-KR"/>
        </w:rPr>
        <w:t xml:space="preserve">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i ] plus 1 specifies the maximum number of temporal sub-layers that may be present in the CVS for the layer with nuh_layer_id equal to layer_id_in_nuh[ i ]. The value of sub_layers_vps_max_</w:t>
      </w:r>
      <w:proofErr w:type="gramStart"/>
      <w:r w:rsidRPr="00564A49">
        <w:rPr>
          <w:rFonts w:eastAsia="Batang"/>
          <w:bCs/>
          <w:lang w:val="en-US" w:eastAsia="ko-KR"/>
        </w:rPr>
        <w:t>minus1[</w:t>
      </w:r>
      <w:proofErr w:type="gramEnd"/>
      <w:r w:rsidRPr="00564A49">
        <w:rPr>
          <w:rFonts w:eastAsia="Batang"/>
          <w:bCs/>
          <w:lang w:val="en-US" w:eastAsia="ko-KR"/>
        </w:rPr>
        <w:t> i ] shall be in the range of 0 to vps_max_sub_layers_minus1, inclusive. When not present, sub_layers_vps_max_</w:t>
      </w:r>
      <w:proofErr w:type="gramStart"/>
      <w:r w:rsidRPr="00564A49">
        <w:rPr>
          <w:rFonts w:eastAsia="Batang"/>
          <w:bCs/>
          <w:lang w:val="en-US" w:eastAsia="ko-KR"/>
        </w:rPr>
        <w:t>minus1[</w:t>
      </w:r>
      <w:proofErr w:type="gramEnd"/>
      <w:r w:rsidRPr="00564A49">
        <w:rPr>
          <w:rFonts w:eastAsia="Batang"/>
          <w:bCs/>
          <w:lang w:val="en-US" w:eastAsia="ko-KR"/>
        </w:rPr>
        <w:t> i ] is inferred to be equal to vps_max_sub_layers_minus1.</w:t>
      </w:r>
    </w:p>
    <w:p w:rsidR="007E173E" w:rsidRPr="00564A49" w:rsidRDefault="007E173E" w:rsidP="007E173E">
      <w:pPr>
        <w:pStyle w:val="3N"/>
        <w:rPr>
          <w:lang w:val="en-US" w:eastAsia="ko-KR"/>
        </w:rPr>
      </w:pPr>
      <w:proofErr w:type="gramStart"/>
      <w:r w:rsidRPr="00564A49">
        <w:rPr>
          <w:rFonts w:eastAsia="Batang"/>
          <w:b/>
          <w:bCs/>
          <w:lang w:val="en-US" w:eastAsia="ko-KR"/>
        </w:rPr>
        <w:t>max_tid_ref_present_flag</w:t>
      </w:r>
      <w:proofErr w:type="gramEnd"/>
      <w:r w:rsidRPr="00564A49">
        <w:rPr>
          <w:lang w:val="en-US" w:eastAsia="ko-KR"/>
        </w:rPr>
        <w:t xml:space="preserve"> equal to 1 specifies that the syntax element max_tid_il_ref_pics_plus1[ i ][ j ] is present. </w:t>
      </w:r>
      <w:proofErr w:type="gramStart"/>
      <w:r w:rsidRPr="00564A49">
        <w:rPr>
          <w:rFonts w:eastAsia="Batang"/>
          <w:bCs/>
          <w:lang w:val="en-US" w:eastAsia="ko-KR"/>
        </w:rPr>
        <w:t>max_tid_ref_present_flag</w:t>
      </w:r>
      <w:proofErr w:type="gramEnd"/>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w:t>
      </w:r>
      <w:proofErr w:type="gramStart"/>
      <w:r w:rsidRPr="00564A49">
        <w:rPr>
          <w:szCs w:val="22"/>
          <w:lang w:val="en-US"/>
        </w:rPr>
        <w:t>plus1[</w:t>
      </w:r>
      <w:proofErr w:type="gramEnd"/>
      <w:r w:rsidRPr="00564A49">
        <w:rPr>
          <w:szCs w:val="22"/>
          <w:lang w:val="en-US"/>
        </w:rPr>
        <w:t>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w:t>
      </w:r>
      <w:proofErr w:type="gramStart"/>
      <w:r w:rsidRPr="00564A49">
        <w:rPr>
          <w:rFonts w:eastAsia="Batang"/>
          <w:bCs/>
          <w:lang w:val="en-US" w:eastAsia="ko-KR"/>
        </w:rPr>
        <w:t>minus1[</w:t>
      </w:r>
      <w:proofErr w:type="gramEnd"/>
      <w:r w:rsidRPr="00564A49">
        <w:rPr>
          <w:rFonts w:eastAsia="Batang"/>
          <w:bCs/>
          <w:lang w:val="en-US" w:eastAsia="ko-KR"/>
        </w:rPr>
        <w:t>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xml:space="preserve">. </w:t>
      </w:r>
      <w:proofErr w:type="gramStart"/>
      <w:r w:rsidRPr="00564A49">
        <w:rPr>
          <w:rFonts w:eastAsia="Batang"/>
          <w:bCs/>
          <w:lang w:val="en-US" w:eastAsia="ko-KR"/>
        </w:rPr>
        <w:t>all_ref_layers_active_flag</w:t>
      </w:r>
      <w:proofErr w:type="gramEnd"/>
      <w:r w:rsidRPr="00564A49">
        <w:rPr>
          <w:rFonts w:eastAsia="Batang"/>
          <w:bCs/>
          <w:lang w:val="en-US" w:eastAsia="ko-KR"/>
        </w:rPr>
        <w:t xml:space="preserve"> equal to 0 specifies that the above restriction may or may not apply. </w:t>
      </w:r>
      <w:proofErr w:type="gramStart"/>
      <w:r w:rsidRPr="00564A49">
        <w:rPr>
          <w:rFonts w:eastAsia="Batang"/>
          <w:bCs/>
          <w:lang w:val="en-US" w:eastAsia="ko-KR"/>
        </w:rPr>
        <w:t>[ Ed</w:t>
      </w:r>
      <w:proofErr w:type="gramEnd"/>
      <w:r w:rsidRPr="00564A49">
        <w:rPr>
          <w:rFonts w:eastAsia="Batang"/>
          <w:bCs/>
          <w:lang w:val="en-US" w:eastAsia="ko-KR"/>
        </w:rPr>
        <w:t>. (GT): Consider renaming the syntax element, since not all reference layers are active anymore. ]</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vps_num_profile_tier_level_minus1</w:t>
      </w:r>
      <w:proofErr w:type="gramEnd"/>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proofErr w:type="gramStart"/>
      <w:r w:rsidRPr="00564A49">
        <w:rPr>
          <w:bCs/>
          <w:lang w:val="en-US"/>
        </w:rPr>
        <w:t>[ i</w:t>
      </w:r>
      <w:proofErr w:type="gramEnd"/>
      <w:r w:rsidRPr="00564A49">
        <w:rPr>
          <w:bCs/>
          <w:lang w:val="en-US"/>
        </w:rPr>
        <w:t xml:space="preserve">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vps_profile_present_flag</w:t>
      </w:r>
      <w:proofErr w:type="gramStart"/>
      <w:r w:rsidRPr="00564A49">
        <w:rPr>
          <w:bCs/>
          <w:lang w:val="en-US"/>
        </w:rPr>
        <w:t>[ i</w:t>
      </w:r>
      <w:proofErr w:type="gramEnd"/>
      <w:r w:rsidRPr="00564A49">
        <w:rPr>
          <w:bCs/>
          <w:lang w:val="en-US"/>
        </w:rPr>
        <w:t xml:space="preserve">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proofErr w:type="gramStart"/>
      <w:r w:rsidRPr="00564A49">
        <w:rPr>
          <w:b/>
          <w:bCs/>
          <w:lang w:val="en-US"/>
        </w:rPr>
        <w:t>num_add_output_layer_sets</w:t>
      </w:r>
      <w:proofErr w:type="gramEnd"/>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proofErr w:type="gramStart"/>
      <w:r w:rsidRPr="00564A49">
        <w:rPr>
          <w:rFonts w:eastAsia="Batang"/>
          <w:b/>
          <w:bCs/>
          <w:lang w:val="en-US" w:eastAsia="ko-KR"/>
        </w:rPr>
        <w:t>default_target_output_layer_idc</w:t>
      </w:r>
      <w:proofErr w:type="gramEnd"/>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proofErr w:type="gramStart"/>
      <w:r w:rsidR="009F1BC0" w:rsidRPr="00564A49">
        <w:rPr>
          <w:rFonts w:eastAsia="Batang"/>
          <w:lang w:val="en-US" w:eastAsia="ko-KR"/>
        </w:rPr>
        <w:t>default_target_output_layer_idc</w:t>
      </w:r>
      <w:proofErr w:type="gramEnd"/>
      <w:r w:rsidR="009F1BC0" w:rsidRPr="00564A49">
        <w:rPr>
          <w:rFonts w:eastAsia="Batang"/>
          <w:lang w:val="en-US" w:eastAsia="ko-KR"/>
        </w:rPr>
        <w:t xml:space="preserve">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w:t>
      </w:r>
      <w:r w:rsidRPr="00564A49">
        <w:rPr>
          <w:rFonts w:eastAsia="Batang"/>
          <w:lang w:val="en-US" w:eastAsia="ko-KR"/>
        </w:rPr>
        <w:lastRenderedPageBreak/>
        <w:t xml:space="preserve">the highest value of nuh_layer_id such that nuh_layer_id equal to nuhLayerIdA and </w:t>
      </w:r>
      <w:proofErr w:type="gramStart"/>
      <w:r w:rsidRPr="00564A49">
        <w:rPr>
          <w:rFonts w:eastAsia="Batang"/>
          <w:lang w:val="en-US" w:eastAsia="ko-KR"/>
        </w:rPr>
        <w:t>AuxId[</w:t>
      </w:r>
      <w:proofErr w:type="gramEnd"/>
      <w:r w:rsidRPr="00564A49">
        <w:rPr>
          <w:rFonts w:eastAsia="Batang"/>
          <w:lang w:val="en-US" w:eastAsia="ko-KR"/>
        </w:rPr>
        <w:t xml:space="preserve">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w:t>
      </w:r>
      <w:proofErr w:type="gramStart"/>
      <w:r w:rsidRPr="00564A49">
        <w:rPr>
          <w:rFonts w:eastAsia="Batang"/>
          <w:lang w:val="en-US" w:eastAsia="ko-KR"/>
        </w:rPr>
        <w:t>default_target_output_layer_idc</w:t>
      </w:r>
      <w:proofErr w:type="gramEnd"/>
      <w:r w:rsidRPr="00564A49">
        <w:rPr>
          <w:rFonts w:eastAsia="Batang"/>
          <w:lang w:val="en-US" w:eastAsia="ko-KR"/>
        </w:rPr>
        <w:t xml:space="preserve">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 xml:space="preserve">The variable defaultTargetOutputLayerIdc is set equal to </w:t>
      </w:r>
      <w:proofErr w:type="gramStart"/>
      <w:r w:rsidRPr="00564A49">
        <w:rPr>
          <w:lang w:eastAsia="ko-KR"/>
        </w:rPr>
        <w:t>Min(</w:t>
      </w:r>
      <w:proofErr w:type="gramEnd"/>
      <w:r w:rsidRPr="00564A49">
        <w:rPr>
          <w:lang w:eastAsia="ko-KR"/>
        </w:rPr>
        <w:t> default_target_output_layer_idc, 2 ).</w:t>
      </w:r>
    </w:p>
    <w:p w:rsidR="007E173E" w:rsidRPr="00564A49" w:rsidRDefault="007E173E" w:rsidP="007E173E">
      <w:pPr>
        <w:rPr>
          <w:lang w:val="en-US"/>
        </w:rPr>
      </w:pPr>
      <w:r w:rsidRPr="00564A49">
        <w:rPr>
          <w:b/>
          <w:lang w:val="en-US"/>
        </w:rPr>
        <w:t>output_layer_set_idx_</w:t>
      </w:r>
      <w:proofErr w:type="gramStart"/>
      <w:r w:rsidRPr="00564A49">
        <w:rPr>
          <w:b/>
          <w:lang w:val="en-US"/>
        </w:rPr>
        <w:t>minus1</w:t>
      </w:r>
      <w:r w:rsidRPr="00564A49">
        <w:rPr>
          <w:lang w:val="en-US"/>
        </w:rPr>
        <w:t>[</w:t>
      </w:r>
      <w:proofErr w:type="gramEnd"/>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w:t>
      </w:r>
      <w:proofErr w:type="gramStart"/>
      <w:r w:rsidRPr="00564A49">
        <w:rPr>
          <w:lang w:val="en-US"/>
        </w:rPr>
        <w:t>minus1[</w:t>
      </w:r>
      <w:proofErr w:type="gramEnd"/>
      <w:r w:rsidRPr="00564A49">
        <w:rPr>
          <w:lang w:val="en-US"/>
        </w:rPr>
        <w:t>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inclusive, the variable LayerSetIdxForOutputLayerSet</w:t>
      </w:r>
      <w:proofErr w:type="gramStart"/>
      <w:r w:rsidRPr="00564A49">
        <w:rPr>
          <w:lang w:val="en-US"/>
        </w:rPr>
        <w:t>[ i</w:t>
      </w:r>
      <w:proofErr w:type="gramEnd"/>
      <w:r w:rsidRPr="00564A49">
        <w:rPr>
          <w:lang w:val="en-US"/>
        </w:rPr>
        <w:t xml:space="preserve">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LayerSetIdxForOutputLayerSet</w:t>
      </w:r>
      <w:proofErr w:type="gramStart"/>
      <w:r w:rsidRPr="00564A49">
        <w:rPr>
          <w:lang w:val="en-US"/>
        </w:rPr>
        <w:t>[ i</w:t>
      </w:r>
      <w:proofErr w:type="gramEnd"/>
      <w:r w:rsidRPr="00564A49">
        <w:rPr>
          <w:lang w:val="en-US"/>
        </w:rPr>
        <w:t xml:space="preserve">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r>
      <w:proofErr w:type="gramStart"/>
      <w:r w:rsidRPr="00564A49">
        <w:rPr>
          <w:lang w:val="en-US"/>
        </w:rPr>
        <w:t>i :</w:t>
      </w:r>
      <w:proofErr w:type="gramEnd"/>
      <w:r w:rsidRPr="00564A49">
        <w:rPr>
          <w:lang w:val="en-US"/>
        </w:rPr>
        <w:t xml:space="preserve">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proofErr w:type="gramStart"/>
      <w:r w:rsidRPr="00564A49">
        <w:rPr>
          <w:lang w:val="en-US"/>
        </w:rPr>
        <w:t>[ i</w:t>
      </w:r>
      <w:proofErr w:type="gramEnd"/>
      <w:r w:rsidRPr="00564A49">
        <w:rPr>
          <w:lang w:val="en-US"/>
        </w:rPr>
        <w:t> ]</w:t>
      </w:r>
      <w:r w:rsidRPr="00564A49">
        <w:rPr>
          <w:bCs/>
          <w:lang w:val="en-US"/>
        </w:rPr>
        <w:t>[ j ] equal to 1 specifies that the j-th layer in the i-th output layer set is an output layer. output_layer_flag</w:t>
      </w:r>
      <w:proofErr w:type="gramStart"/>
      <w:r w:rsidRPr="00564A49">
        <w:rPr>
          <w:lang w:val="en-US"/>
        </w:rPr>
        <w:t>[ i</w:t>
      </w:r>
      <w:proofErr w:type="gramEnd"/>
      <w:r w:rsidRPr="00564A49">
        <w:rPr>
          <w:lang w:val="en-US"/>
        </w:rPr>
        <w:t>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w:t>
      </w:r>
      <w:proofErr w:type="gramStart"/>
      <w:r w:rsidRPr="00564A49">
        <w:rPr>
          <w:rFonts w:eastAsia="Batang"/>
          <w:bCs/>
          <w:lang w:val="en-US" w:eastAsia="ko-KR"/>
        </w:rPr>
        <w:t>[ i</w:t>
      </w:r>
      <w:proofErr w:type="gramEnd"/>
      <w:r w:rsidRPr="00564A49">
        <w:rPr>
          <w:rFonts w:eastAsia="Batang"/>
          <w:bCs/>
          <w:lang w:val="en-US" w:eastAsia="ko-KR"/>
        </w:rPr>
        <w:t> ][ j ] is set equal to 0.</w:t>
      </w:r>
    </w:p>
    <w:p w:rsidR="007E173E" w:rsidRPr="00564A49" w:rsidRDefault="007E173E" w:rsidP="007E173E">
      <w:pPr>
        <w:rPr>
          <w:lang w:val="en-US"/>
        </w:rPr>
      </w:pPr>
      <w:r w:rsidRPr="00564A49">
        <w:rPr>
          <w:lang w:val="en-US"/>
        </w:rPr>
        <w:t xml:space="preserve">For i in the range of </w:t>
      </w:r>
      <w:proofErr w:type="gramStart"/>
      <w:r w:rsidRPr="00564A49">
        <w:rPr>
          <w:lang w:val="en-US"/>
        </w:rPr>
        <w:t>( </w:t>
      </w:r>
      <w:r w:rsidRPr="00564A49">
        <w:rPr>
          <w:rFonts w:eastAsia="Batang"/>
          <w:bCs/>
          <w:lang w:val="en-US" w:eastAsia="ko-KR"/>
        </w:rPr>
        <w:t>defaultTargetOutputLayerIdc</w:t>
      </w:r>
      <w:proofErr w:type="gramEnd"/>
      <w:r w:rsidRPr="00564A49">
        <w:rPr>
          <w:rFonts w:eastAsia="Batang"/>
          <w:bCs/>
          <w:lang w:val="en-US" w:eastAsia="ko-KR"/>
        </w:rPr>
        <w:t>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w:t>
      </w:r>
      <w:proofErr w:type="gramStart"/>
      <w:r w:rsidRPr="00564A49">
        <w:rPr>
          <w:bCs/>
          <w:lang w:val="en-US"/>
        </w:rPr>
        <w:t>[ i</w:t>
      </w:r>
      <w:proofErr w:type="gramEnd"/>
      <w:r w:rsidRPr="00564A49">
        <w:rPr>
          <w:bCs/>
          <w:lang w:val="en-US"/>
        </w:rPr>
        <w:t>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proofErr w:type="gramStart"/>
      <w:r w:rsidRPr="00564A49">
        <w:rPr>
          <w:lang w:val="en-US"/>
        </w:rPr>
        <w:t>[ i</w:t>
      </w:r>
      <w:proofErr w:type="gramEnd"/>
      <w:r w:rsidRPr="00564A49">
        <w:rPr>
          <w:lang w:val="en-US"/>
        </w:rPr>
        <w:t>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proofErr w:type="gramStart"/>
      <w:r w:rsidRPr="00564A49">
        <w:rPr>
          <w:lang w:val="en-US"/>
        </w:rPr>
        <w:t>[ i</w:t>
      </w:r>
      <w:proofErr w:type="gramEnd"/>
      <w:r w:rsidRPr="00564A49">
        <w:rPr>
          <w:lang w:val="en-US"/>
        </w:rPr>
        <w:t>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w:t>
      </w:r>
      <w:proofErr w:type="gramStart"/>
      <w:r w:rsidRPr="00564A49">
        <w:rPr>
          <w:bCs/>
          <w:lang w:val="en-US"/>
        </w:rPr>
        <w:t>idx</w:t>
      </w:r>
      <w:r w:rsidRPr="00564A49">
        <w:rPr>
          <w:lang w:val="en-US"/>
        </w:rPr>
        <w:t>[</w:t>
      </w:r>
      <w:proofErr w:type="gramEnd"/>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proofErr w:type="gramStart"/>
      <w:r w:rsidRPr="00564A49">
        <w:rPr>
          <w:lang w:val="en-US"/>
        </w:rPr>
        <w:t>[ i</w:t>
      </w:r>
      <w:proofErr w:type="gramEnd"/>
      <w:r w:rsidRPr="00564A49">
        <w:rPr>
          <w:lang w:val="en-US"/>
        </w:rPr>
        <w:t>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689" w:name="_Ref348090365"/>
      <w:r w:rsidRPr="00564A49">
        <w:rPr>
          <w:rFonts w:eastAsia="Batang"/>
          <w:b/>
          <w:bCs/>
          <w:lang w:val="en-US" w:eastAsia="ko-KR"/>
        </w:rPr>
        <w:t>alt_output_layer_flag</w:t>
      </w:r>
      <w:proofErr w:type="gramStart"/>
      <w:r w:rsidRPr="00564A49">
        <w:rPr>
          <w:rFonts w:eastAsia="Batang"/>
          <w:bCs/>
          <w:lang w:val="en-US" w:eastAsia="ko-KR"/>
        </w:rPr>
        <w:t>[ i</w:t>
      </w:r>
      <w:proofErr w:type="gramEnd"/>
      <w:r w:rsidRPr="00564A49">
        <w:rPr>
          <w:rFonts w:eastAsia="Batang"/>
          <w:bCs/>
          <w:lang w:val="en-US" w:eastAsia="ko-KR"/>
        </w:rPr>
        <w:t> ] equal to 0 specifies that an alternative output layer is not used for any output layer in the i-th output layer set. alt_output_layer_flag</w:t>
      </w:r>
      <w:proofErr w:type="gramStart"/>
      <w:r w:rsidRPr="00564A49">
        <w:rPr>
          <w:rFonts w:eastAsia="Batang"/>
          <w:bCs/>
          <w:lang w:val="en-US" w:eastAsia="ko-KR"/>
        </w:rPr>
        <w:t>[ i</w:t>
      </w:r>
      <w:proofErr w:type="gramEnd"/>
      <w:r w:rsidRPr="00564A49">
        <w:rPr>
          <w:rFonts w:eastAsia="Batang"/>
          <w:bCs/>
          <w:lang w:val="en-US" w:eastAsia="ko-KR"/>
        </w:rPr>
        <w:t>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w:t>
      </w:r>
      <w:proofErr w:type="gramStart"/>
      <w:r w:rsidRPr="00564A49">
        <w:rPr>
          <w:bCs/>
          <w:lang w:val="en-US"/>
        </w:rPr>
        <w:t>[ i</w:t>
      </w:r>
      <w:proofErr w:type="gramEnd"/>
      <w:r w:rsidRPr="00564A49">
        <w:rPr>
          <w:bCs/>
          <w:lang w:val="en-US"/>
        </w:rPr>
        <w:t> ] is set equal to 0.</w:t>
      </w:r>
    </w:p>
    <w:p w:rsidR="007E173E" w:rsidRPr="00564A49" w:rsidRDefault="007E173E" w:rsidP="007E173E">
      <w:pPr>
        <w:pStyle w:val="enumlev1"/>
        <w:ind w:left="397"/>
        <w:rPr>
          <w:rFonts w:eastAsia="Batang"/>
          <w:bCs/>
          <w:lang w:val="en-US" w:eastAsia="ko-KR"/>
        </w:rPr>
      </w:pPr>
      <w:proofErr w:type="gramStart"/>
      <w:r w:rsidRPr="00564A49">
        <w:rPr>
          <w:bCs/>
          <w:lang w:val="en-US"/>
        </w:rPr>
        <w:t>AltOptLayerFlag[</w:t>
      </w:r>
      <w:proofErr w:type="gramEnd"/>
      <w:r w:rsidRPr="00564A49">
        <w:rPr>
          <w:bCs/>
          <w:lang w:val="en-US"/>
        </w:rPr>
        <w:t>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0, pictures that are not at the target output layers of the output layer set with index olsIdx are not output. When </w:t>
      </w:r>
      <w:proofErr w:type="gramStart"/>
      <w:r w:rsidRPr="00564A49">
        <w:rPr>
          <w:lang w:val="en-US"/>
        </w:rPr>
        <w:t>AltOptLayerFlag[</w:t>
      </w:r>
      <w:proofErr w:type="gramEnd"/>
      <w:r w:rsidRPr="00564A49">
        <w:rPr>
          <w:lang w:val="en-US"/>
        </w:rPr>
        <w:t>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lastRenderedPageBreak/>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w:t>
      </w:r>
      <w:proofErr w:type="gramStart"/>
      <w:r w:rsidRPr="00564A49">
        <w:rPr>
          <w:bCs/>
          <w:lang w:val="en-US"/>
        </w:rPr>
        <w:t>AltOptLayerFlag[</w:t>
      </w:r>
      <w:proofErr w:type="gramEnd"/>
      <w:r w:rsidRPr="00564A49">
        <w:rPr>
          <w:bCs/>
          <w:lang w:val="en-US"/>
        </w:rPr>
        <w:t xml:space="preserve">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Let olsBitstream be the output of the sub-bitstream extraction process with inputs of the current bitstream, TemporalId equal to 7 and layerIdListTarget equal to </w:t>
      </w:r>
      <w:proofErr w:type="gramStart"/>
      <w:r w:rsidRPr="00564A49">
        <w:rPr>
          <w:bCs/>
          <w:lang w:val="en-US"/>
        </w:rPr>
        <w:t>LayerSetLayerIdList[</w:t>
      </w:r>
      <w:proofErr w:type="gramEnd"/>
      <w:r w:rsidRPr="00564A49">
        <w:rPr>
          <w:bCs/>
          <w:lang w:val="en-US"/>
        </w:rPr>
        <w: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w:t>
      </w:r>
      <w:proofErr w:type="gramStart"/>
      <w:r w:rsidRPr="00564A49">
        <w:rPr>
          <w:bCs/>
          <w:lang w:val="en-US"/>
        </w:rPr>
        <w:t>AltOptLayerFlag[</w:t>
      </w:r>
      <w:proofErr w:type="gramEnd"/>
      <w:r w:rsidRPr="00564A49">
        <w:rPr>
          <w:bCs/>
          <w:lang w:val="en-US"/>
        </w:rPr>
        <w:t xml:space="preserve">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proofErr w:type="gramStart"/>
      <w:r w:rsidRPr="00564A49">
        <w:rPr>
          <w:rFonts w:eastAsia="Batang"/>
          <w:b/>
          <w:bCs/>
          <w:lang w:val="en-US" w:eastAsia="ko-KR"/>
        </w:rPr>
        <w:t>rep_format_idx_present_flag</w:t>
      </w:r>
      <w:proofErr w:type="gramEnd"/>
      <w:r w:rsidRPr="00564A49">
        <w:rPr>
          <w:rFonts w:eastAsia="Batang"/>
          <w:bCs/>
          <w:lang w:val="en-US" w:eastAsia="ko-KR"/>
        </w:rPr>
        <w:t xml:space="preserve"> equal to 1 specifies that the syntax elements vps_num_rep_formats_minus1 and vps_rep_format_idx[ i ] are present. </w:t>
      </w:r>
      <w:proofErr w:type="gramStart"/>
      <w:r w:rsidRPr="00564A49">
        <w:rPr>
          <w:rFonts w:eastAsia="Batang"/>
          <w:bCs/>
          <w:lang w:val="en-US" w:eastAsia="ko-KR"/>
        </w:rPr>
        <w:t>rep_format_idx_present_flag</w:t>
      </w:r>
      <w:proofErr w:type="gramEnd"/>
      <w:r w:rsidRPr="00564A49">
        <w:rPr>
          <w:rFonts w:eastAsia="Batang"/>
          <w:bCs/>
          <w:lang w:val="en-US" w:eastAsia="ko-KR"/>
        </w:rPr>
        <w:t xml:space="preserve"> equal to 0 specifies that the syntax elements vps_num_rep_formats_minus1 and vps_rep_format_idx[ i ] are not present.</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vps_num_rep_formats_minus1</w:t>
      </w:r>
      <w:proofErr w:type="gramEnd"/>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proofErr w:type="gramStart"/>
      <w:r w:rsidRPr="00564A49">
        <w:rPr>
          <w:rFonts w:eastAsia="Batang"/>
          <w:bCs/>
          <w:lang w:val="en-US" w:eastAsia="ko-KR"/>
        </w:rPr>
        <w:t>[ i</w:t>
      </w:r>
      <w:proofErr w:type="gramEnd"/>
      <w:r w:rsidRPr="00564A49">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564A49">
        <w:rPr>
          <w:rFonts w:eastAsia="Batang"/>
          <w:bCs/>
          <w:lang w:val="en-US" w:eastAsia="ko-KR"/>
        </w:rPr>
        <w:t>[ i</w:t>
      </w:r>
      <w:proofErr w:type="gramEnd"/>
      <w:r w:rsidRPr="00564A49">
        <w:rPr>
          <w:rFonts w:eastAsia="Batang"/>
          <w:bCs/>
          <w:lang w:val="en-US" w:eastAsia="ko-KR"/>
        </w:rPr>
        <w:t> ] is inferred to be equal to ( rep_format_idx_present_flag ? 0 : i ). The value of vps_rep_format_idx</w:t>
      </w:r>
      <w:proofErr w:type="gramStart"/>
      <w:r w:rsidRPr="00564A49">
        <w:rPr>
          <w:rFonts w:eastAsia="Batang"/>
          <w:bCs/>
          <w:lang w:val="en-US" w:eastAsia="ko-KR"/>
        </w:rPr>
        <w:t>[ i</w:t>
      </w:r>
      <w:proofErr w:type="gramEnd"/>
      <w:r w:rsidRPr="00564A49">
        <w:rPr>
          <w:rFonts w:eastAsia="Batang"/>
          <w:bCs/>
          <w:lang w:val="en-US" w:eastAsia="ko-KR"/>
        </w:rPr>
        <w:t> ] shall be in the range of 0 to vps_num_rep_formats_minus1, inclusive. The number of bits used for the representation of vps_rep_format_idx</w:t>
      </w:r>
      <w:proofErr w:type="gramStart"/>
      <w:r w:rsidRPr="00564A49">
        <w:rPr>
          <w:rFonts w:eastAsia="Batang"/>
          <w:bCs/>
          <w:lang w:val="en-US" w:eastAsia="ko-KR"/>
        </w:rPr>
        <w:t>[ i</w:t>
      </w:r>
      <w:proofErr w:type="gramEnd"/>
      <w:r w:rsidRPr="00564A49">
        <w:rPr>
          <w:rFonts w:eastAsia="Batang"/>
          <w:bCs/>
          <w:lang w:val="en-US" w:eastAsia="ko-KR"/>
        </w:rPr>
        <w:t> ] is Ceil( Log2( vps_num_rep_formats_minus1 + 1 ) ).</w:t>
      </w:r>
    </w:p>
    <w:p w:rsidR="007E173E" w:rsidRPr="00564A49" w:rsidRDefault="007E173E" w:rsidP="007E173E">
      <w:pPr>
        <w:rPr>
          <w:lang w:val="en-US" w:eastAsia="ko-KR"/>
        </w:rPr>
      </w:pPr>
      <w:proofErr w:type="gramStart"/>
      <w:r w:rsidRPr="00564A49">
        <w:rPr>
          <w:rFonts w:eastAsia="Batang"/>
          <w:b/>
          <w:bCs/>
          <w:lang w:val="en-US" w:eastAsia="ko-KR"/>
        </w:rPr>
        <w:t>max_one_active_ref_layer_flag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at most one picture is used for inter-layer prediction for each picture in the CVS. </w:t>
      </w:r>
      <w:proofErr w:type="gramStart"/>
      <w:r w:rsidRPr="00564A49">
        <w:rPr>
          <w:rFonts w:eastAsia="Batang"/>
          <w:bCs/>
          <w:lang w:val="en-US" w:eastAsia="ko-KR"/>
        </w:rPr>
        <w:t>max_one_active_ref_layer_flag</w:t>
      </w:r>
      <w:proofErr w:type="gramEnd"/>
      <w:r w:rsidRPr="00564A49">
        <w:rPr>
          <w:rFonts w:eastAsia="Batang"/>
          <w:bCs/>
          <w:lang w:val="en-US" w:eastAsia="ko-KR"/>
        </w:rPr>
        <w:t xml:space="preserve"> equal to 0 specifies that more than one picture may be used for inter-layer prediction for each picture in the CVS.</w:t>
      </w:r>
    </w:p>
    <w:p w:rsidR="00CB3623" w:rsidRPr="00CB3623" w:rsidRDefault="00CB3623" w:rsidP="007E173E">
      <w:pPr>
        <w:rPr>
          <w:ins w:id="1690" w:author="Miska Hannuksela" w:date="2014-02-19T16:11:00Z"/>
          <w:rFonts w:eastAsia="Batang"/>
          <w:bCs/>
          <w:lang w:val="en-US" w:eastAsia="ko-KR"/>
        </w:rPr>
      </w:pPr>
      <w:proofErr w:type="gramStart"/>
      <w:ins w:id="1691" w:author="Miska Hannuksela" w:date="2014-02-19T16:11:00Z">
        <w:r>
          <w:rPr>
            <w:rFonts w:eastAsia="Batang"/>
            <w:b/>
            <w:bCs/>
            <w:lang w:val="en-US" w:eastAsia="ko-KR"/>
          </w:rPr>
          <w:t>tid_aligned_flag</w:t>
        </w:r>
        <w:proofErr w:type="gramEnd"/>
        <w:r>
          <w:rPr>
            <w:rFonts w:eastAsia="Batang"/>
            <w:bCs/>
            <w:lang w:val="en-US" w:eastAsia="ko-KR"/>
          </w:rPr>
          <w:t xml:space="preserve"> equal to 0 specifies that TemporalId may or may not be the same for different coded pictures of the same access unit. </w:t>
        </w:r>
      </w:ins>
      <w:proofErr w:type="gramStart"/>
      <w:ins w:id="1692" w:author="Miska Hannuksela" w:date="2014-02-19T16:12:00Z">
        <w:r>
          <w:rPr>
            <w:rFonts w:eastAsia="Batang"/>
            <w:bCs/>
            <w:lang w:val="en-US" w:eastAsia="ko-KR"/>
          </w:rPr>
          <w:t>tid_aligned_flag</w:t>
        </w:r>
        <w:proofErr w:type="gramEnd"/>
        <w:r>
          <w:rPr>
            <w:rFonts w:eastAsia="Batang"/>
            <w:bCs/>
            <w:lang w:val="en-US" w:eastAsia="ko-KR"/>
          </w:rPr>
          <w:t xml:space="preserve"> equal to 1 specifies that TemporalId is the same for all coded pictures of the same access unit.</w:t>
        </w:r>
      </w:ins>
    </w:p>
    <w:p w:rsidR="007E173E" w:rsidRPr="00564A49" w:rsidRDefault="007E173E" w:rsidP="007E173E">
      <w:pPr>
        <w:rPr>
          <w:rFonts w:eastAsia="Batang"/>
          <w:bCs/>
          <w:lang w:val="en-US" w:eastAsia="ko-KR"/>
        </w:rPr>
      </w:pPr>
      <w:proofErr w:type="gramStart"/>
      <w:r w:rsidRPr="00564A49">
        <w:rPr>
          <w:rFonts w:eastAsia="Batang"/>
          <w:b/>
          <w:bCs/>
          <w:lang w:val="en-US" w:eastAsia="ko-KR"/>
        </w:rPr>
        <w:t>vps_poc_lsb_aligned_flag</w:t>
      </w:r>
      <w:proofErr w:type="gramEnd"/>
      <w:r w:rsidRPr="00564A49">
        <w:rPr>
          <w:rFonts w:eastAsia="Batang"/>
          <w:bCs/>
          <w:lang w:val="en-US" w:eastAsia="ko-KR"/>
        </w:rPr>
        <w:t xml:space="preserve"> equal to 0 specifies that the value of slice_pic_order_cnt_lsb may or may not be the same in different pictures of an access unit. </w:t>
      </w:r>
      <w:proofErr w:type="gramStart"/>
      <w:r w:rsidRPr="00564A49">
        <w:rPr>
          <w:rFonts w:eastAsia="Batang"/>
          <w:bCs/>
          <w:lang w:val="en-US" w:eastAsia="ko-KR"/>
        </w:rPr>
        <w:t>vps_poc_lsb_aligned_flag</w:t>
      </w:r>
      <w:proofErr w:type="gramEnd"/>
      <w:r w:rsidRPr="00564A49">
        <w:rPr>
          <w:rFonts w:eastAsia="Batang"/>
          <w:bCs/>
          <w:lang w:val="en-US" w:eastAsia="ko-KR"/>
        </w:rPr>
        <w:t xml:space="preserve">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proofErr w:type="gramStart"/>
      <w:r w:rsidRPr="00564A49">
        <w:rPr>
          <w:rFonts w:eastAsia="Batang"/>
          <w:bCs/>
          <w:lang w:val="en-US" w:eastAsia="ko-KR"/>
        </w:rPr>
        <w:t>[ i</w:t>
      </w:r>
      <w:proofErr w:type="gramEnd"/>
      <w:r w:rsidRPr="00564A49">
        <w:rPr>
          <w:rFonts w:eastAsia="Batang"/>
          <w:bCs/>
          <w:lang w:val="en-US" w:eastAsia="ko-KR"/>
        </w:rPr>
        <w:t> ] equal to 1 specifies that the slice_pic_order_cnt_lsb syntax element is not present in the slice headers of IDR pictures with nuh_layer_id equal to layer_id_in_nuh[ i ] in the CVS. poc_lsb_not_present_flag</w:t>
      </w:r>
      <w:proofErr w:type="gramStart"/>
      <w:r w:rsidRPr="00564A49">
        <w:rPr>
          <w:rFonts w:eastAsia="Batang"/>
          <w:bCs/>
          <w:lang w:val="en-US" w:eastAsia="ko-KR"/>
        </w:rPr>
        <w:t>[ i</w:t>
      </w:r>
      <w:proofErr w:type="gramEnd"/>
      <w:r w:rsidRPr="00564A49">
        <w:rPr>
          <w:rFonts w:eastAsia="Batang"/>
          <w:bCs/>
          <w:lang w:val="en-US" w:eastAsia="ko-KR"/>
        </w:rPr>
        <w:t> ] equal to 0 specifies that slice_pic_order_cnt_lsb syntax element may or may not be present in the slice headers of IDR pictures with nuh_layer_id equal to layer_id_in_nuh[ i ] in the CVS. When not present, poc_lsb_not_present_flag</w:t>
      </w:r>
      <w:proofErr w:type="gramStart"/>
      <w:r w:rsidRPr="00564A49">
        <w:rPr>
          <w:rFonts w:eastAsia="Batang"/>
          <w:bCs/>
          <w:lang w:val="en-US" w:eastAsia="ko-KR"/>
        </w:rPr>
        <w:t>[ i</w:t>
      </w:r>
      <w:proofErr w:type="gramEnd"/>
      <w:r w:rsidRPr="00564A49">
        <w:rPr>
          <w:rFonts w:eastAsia="Batang"/>
          <w:bCs/>
          <w:lang w:val="en-US" w:eastAsia="ko-KR"/>
        </w:rPr>
        <w:t xml:space="preserve"> ] is inferred to be equal to 0. </w:t>
      </w:r>
    </w:p>
    <w:p w:rsidR="007E173E" w:rsidRPr="00564A49" w:rsidRDefault="00F34FF6" w:rsidP="00F34FF6">
      <w:pPr>
        <w:rPr>
          <w:rFonts w:eastAsia="Batang"/>
          <w:bCs/>
          <w:lang w:val="en-US" w:eastAsia="ko-KR"/>
        </w:rPr>
      </w:pPr>
      <w:proofErr w:type="gramStart"/>
      <w:r w:rsidRPr="00564A49">
        <w:rPr>
          <w:rFonts w:eastAsia="Batang"/>
          <w:b/>
          <w:bCs/>
          <w:lang w:val="en-US" w:eastAsia="ko-KR"/>
        </w:rPr>
        <w:lastRenderedPageBreak/>
        <w:t>cross_layer_phase_alignment_flag</w:t>
      </w:r>
      <w:proofErr w:type="gramEnd"/>
      <w:r w:rsidRPr="00564A49">
        <w:rPr>
          <w:rFonts w:eastAsia="Batang"/>
          <w:bCs/>
          <w:lang w:val="en-US" w:eastAsia="ko-KR"/>
        </w:rPr>
        <w:t xml:space="preserve"> equal to 1 specifies that the locations of the luma sample grids of all layers are aligned at the center sample position of the pictures. </w:t>
      </w:r>
      <w:proofErr w:type="gramStart"/>
      <w:r w:rsidRPr="00564A49">
        <w:rPr>
          <w:rFonts w:eastAsia="Batang"/>
          <w:bCs/>
          <w:lang w:val="en-US" w:eastAsia="ko-KR"/>
        </w:rPr>
        <w:t>cross_layer_phase_alignment_flag</w:t>
      </w:r>
      <w:proofErr w:type="gramEnd"/>
      <w:r w:rsidRPr="00564A49">
        <w:rPr>
          <w:rFonts w:eastAsia="Batang"/>
          <w:bCs/>
          <w:lang w:val="en-US" w:eastAsia="ko-KR"/>
        </w:rPr>
        <w:t xml:space="preserve"> equal to 0 specifies that the locations of the luma sample grids of all layers are aligned at the top-left sample position of the pictures.</w:t>
      </w:r>
    </w:p>
    <w:p w:rsidR="007E173E" w:rsidRPr="00564A49" w:rsidRDefault="007E173E" w:rsidP="007E173E">
      <w:pPr>
        <w:rPr>
          <w:szCs w:val="22"/>
          <w:lang w:val="en-US"/>
        </w:rPr>
      </w:pPr>
      <w:proofErr w:type="gramStart"/>
      <w:r w:rsidRPr="00564A49">
        <w:rPr>
          <w:b/>
          <w:szCs w:val="22"/>
          <w:lang w:val="en-US"/>
        </w:rPr>
        <w:t>direct_dep_type_len_minus2</w:t>
      </w:r>
      <w:proofErr w:type="gramEnd"/>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proofErr w:type="gramStart"/>
      <w:r w:rsidRPr="00564A49">
        <w:rPr>
          <w:b/>
          <w:szCs w:val="22"/>
          <w:lang w:val="en-US"/>
        </w:rPr>
        <w:t>default_direct_dependency_flag</w:t>
      </w:r>
      <w:proofErr w:type="gramEnd"/>
      <w:r w:rsidRPr="00564A49">
        <w:rPr>
          <w:szCs w:val="22"/>
          <w:lang w:val="en-US"/>
        </w:rPr>
        <w:t xml:space="preserve"> equal to 1 specifies that the syntax element direct_dependency_type[ i ][ j ] is not present and inferred from default_direct_dependency_type. </w:t>
      </w:r>
      <w:proofErr w:type="gramStart"/>
      <w:r w:rsidRPr="00564A49">
        <w:rPr>
          <w:szCs w:val="22"/>
          <w:lang w:val="en-US"/>
        </w:rPr>
        <w:t>default_direct_dependency_flag</w:t>
      </w:r>
      <w:proofErr w:type="gramEnd"/>
      <w:r w:rsidRPr="00564A49">
        <w:rPr>
          <w:szCs w:val="22"/>
          <w:lang w:val="en-US"/>
        </w:rPr>
        <w:t xml:space="preserve">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direct_dependency_type</w:t>
      </w:r>
      <w:proofErr w:type="gramStart"/>
      <w:r w:rsidRPr="00564A49">
        <w:rPr>
          <w:szCs w:val="22"/>
          <w:lang w:val="en-US"/>
        </w:rPr>
        <w:t>[ i</w:t>
      </w:r>
      <w:proofErr w:type="gramEnd"/>
      <w:r w:rsidRPr="00564A49">
        <w:rPr>
          <w:szCs w:val="22"/>
          <w:lang w:val="en-US"/>
        </w:rPr>
        <w:t xml:space="preserve">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The length of the direct_dependency_type</w:t>
      </w:r>
      <w:proofErr w:type="gramStart"/>
      <w:r w:rsidRPr="00564A49">
        <w:rPr>
          <w:szCs w:val="22"/>
          <w:lang w:val="en-US"/>
        </w:rPr>
        <w:t>[ i</w:t>
      </w:r>
      <w:proofErr w:type="gramEnd"/>
      <w:r w:rsidRPr="00564A49">
        <w:rPr>
          <w:szCs w:val="22"/>
          <w:lang w:val="en-US"/>
        </w:rPr>
        <w:t xml:space="preserve">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 When not present, the value of direct_dependency_type</w:t>
      </w:r>
      <w:proofErr w:type="gramStart"/>
      <w:r w:rsidRPr="00564A49">
        <w:rPr>
          <w:szCs w:val="22"/>
          <w:lang w:val="en-US"/>
        </w:rPr>
        <w:t>[ i</w:t>
      </w:r>
      <w:proofErr w:type="gramEnd"/>
      <w:r w:rsidRPr="00564A49">
        <w:rPr>
          <w:szCs w:val="22"/>
          <w:lang w:val="en-US"/>
        </w:rPr>
        <w:t xml:space="preserve">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693" w:name="_Ref357439354"/>
      <w:proofErr w:type="gramStart"/>
      <w:r w:rsidRPr="00564A49">
        <w:rPr>
          <w:b/>
          <w:lang w:val="en-US"/>
        </w:rPr>
        <w:t>vps_non_vui_extension_length</w:t>
      </w:r>
      <w:proofErr w:type="gramEnd"/>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proofErr w:type="gramStart"/>
      <w:r w:rsidRPr="00564A49">
        <w:rPr>
          <w:b/>
          <w:lang w:val="en-US"/>
        </w:rPr>
        <w:t>vps_non_vui_extension_data_bit</w:t>
      </w:r>
      <w:proofErr w:type="gramEnd"/>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proofErr w:type="gramStart"/>
      <w:r w:rsidRPr="00564A49">
        <w:rPr>
          <w:b/>
          <w:lang w:val="en-US"/>
        </w:rPr>
        <w:t>vps_vui_present_flag</w:t>
      </w:r>
      <w:proofErr w:type="gramEnd"/>
      <w:r w:rsidRPr="00564A49">
        <w:rPr>
          <w:lang w:val="en-US"/>
        </w:rPr>
        <w:t xml:space="preserve"> equal to 1 specifies that the vps_vui( ) syntax structure is present in the VPS. </w:t>
      </w:r>
      <w:proofErr w:type="gramStart"/>
      <w:r w:rsidRPr="00564A49">
        <w:rPr>
          <w:lang w:val="en-US"/>
        </w:rPr>
        <w:t>vps_vui_present_flag</w:t>
      </w:r>
      <w:proofErr w:type="gramEnd"/>
      <w:r w:rsidRPr="00564A49">
        <w:rPr>
          <w:lang w:val="en-US"/>
        </w:rPr>
        <w:t xml:space="preserve"> equal to 0 specifies that the vps_vui( ) syntax structure is not present in the VPS.</w:t>
      </w:r>
    </w:p>
    <w:p w:rsidR="007E173E" w:rsidRPr="00564A49" w:rsidRDefault="007E173E" w:rsidP="007E173E">
      <w:pPr>
        <w:pStyle w:val="3N"/>
        <w:rPr>
          <w:lang w:val="en-US"/>
        </w:rPr>
      </w:pPr>
      <w:proofErr w:type="gramStart"/>
      <w:r w:rsidRPr="00564A49">
        <w:rPr>
          <w:rFonts w:eastAsia="Batang"/>
          <w:b/>
          <w:bCs/>
          <w:lang w:val="en-US" w:eastAsia="ko-KR"/>
        </w:rPr>
        <w:t>vps_vui_alignment_bit_equal_to_one</w:t>
      </w:r>
      <w:proofErr w:type="gramEnd"/>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proofErr w:type="gramStart"/>
      <w:r w:rsidRPr="00564A49">
        <w:rPr>
          <w:b/>
        </w:rPr>
        <w:t>chroma_and_bit_depth_vps_present_flag</w:t>
      </w:r>
      <w:proofErr w:type="gramEnd"/>
      <w:r w:rsidRPr="00564A49">
        <w:rPr>
          <w:b/>
        </w:rPr>
        <w:t xml:space="preserve"> </w:t>
      </w:r>
      <w:r w:rsidRPr="00564A49">
        <w:t xml:space="preserve">equal to 1 specifies that the syntax elements, chroma_format_vps_idc, bit_depth_vps_luma_minus8, and bit_depth_vps_chroma_minus8 are present and that the syntax element separate_colour_plane_vps_flag might be present. </w:t>
      </w:r>
      <w:proofErr w:type="gramStart"/>
      <w:r w:rsidRPr="00564A49">
        <w:t>chroma_and_bit_depth_vps_present_flag</w:t>
      </w:r>
      <w:proofErr w:type="gramEnd"/>
      <w:r w:rsidRPr="00564A49">
        <w:t xml:space="preserve">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w:t>
      </w:r>
      <w:proofErr w:type="gramStart"/>
      <w:r w:rsidRPr="00564A49">
        <w:t>format(</w:t>
      </w:r>
      <w:proofErr w:type="gramEnd"/>
      <w:r w:rsidRPr="00564A49">
        <w: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 xml:space="preserve">bit_depth_luma_minus8, and bit_depth_chroma_minus8, respectively, </w:t>
      </w:r>
      <w:r w:rsidRPr="00564A49">
        <w:rPr>
          <w:lang w:val="en-US"/>
        </w:rPr>
        <w:lastRenderedPageBreak/>
        <w:t>for each SPS that refers to the VPS. When not present in the i-th rep_</w:t>
      </w:r>
      <w:proofErr w:type="gramStart"/>
      <w:r w:rsidRPr="00564A49">
        <w:rPr>
          <w:lang w:val="en-US"/>
        </w:rPr>
        <w:t>format(</w:t>
      </w:r>
      <w:proofErr w:type="gramEnd"/>
      <w:r w:rsidRPr="00564A49">
        <w:rPr>
          <w:lang w:val="en-US"/>
        </w:rPr>
        <w: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 xml:space="preserve">For each of these syntax elements, all constraints, if any, </w:t>
      </w:r>
      <w:proofErr w:type="gramStart"/>
      <w:r w:rsidRPr="00564A49">
        <w:rPr>
          <w:lang w:val="en-US"/>
        </w:rPr>
        <w:t>that apply</w:t>
      </w:r>
      <w:proofErr w:type="gramEnd"/>
      <w:r w:rsidRPr="00564A49">
        <w:rPr>
          <w:lang w:val="en-US"/>
        </w:rPr>
        <w:t xml:space="preserve">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proofErr w:type="gramStart"/>
      <w:r w:rsidRPr="00564A49">
        <w:rPr>
          <w:lang w:val="en-US"/>
        </w:rPr>
        <w:t>MaxSubLayersInLayerSetMinus1</w:t>
      </w:r>
      <w:r w:rsidRPr="00564A49">
        <w:rPr>
          <w:rFonts w:eastAsia="Times New Roman"/>
          <w:bCs/>
          <w:lang w:val="en-CA"/>
        </w:rPr>
        <w:t>[</w:t>
      </w:r>
      <w:proofErr w:type="gramEnd"/>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lastRenderedPageBreak/>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w:t>
      </w:r>
      <w:proofErr w:type="gramStart"/>
      <w:r w:rsidRPr="00564A49">
        <w:t>[ i</w:t>
      </w:r>
      <w:proofErr w:type="gramEnd"/>
      <w:r w:rsidRPr="00564A49">
        <w:t> ][ 0 ] for any possible value of i is inferred to be equal to 1. When not present, the value of sub_layer_dpb_info_present_flag</w:t>
      </w:r>
      <w:proofErr w:type="gramStart"/>
      <w:r w:rsidRPr="00564A49">
        <w:t>[ i</w:t>
      </w:r>
      <w:proofErr w:type="gramEnd"/>
      <w:r w:rsidRPr="00564A49">
        <w:t>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proofErr w:type="gramStart"/>
      <w:r w:rsidRPr="00564A49">
        <w:rPr>
          <w:rFonts w:eastAsia="Batang"/>
          <w:lang w:val="en-CA" w:eastAsia="ko-KR"/>
        </w:rPr>
        <w:t>[ i</w:t>
      </w:r>
      <w:proofErr w:type="gramEnd"/>
      <w:r w:rsidRPr="00564A49">
        <w:rPr>
          <w:rFonts w:eastAsia="Batang"/>
          <w:lang w:val="en-CA" w:eastAsia="ko-KR"/>
        </w:rPr>
        <w:t xml:space="preserve">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w:t>
      </w:r>
      <w:proofErr w:type="gramStart"/>
      <w:r w:rsidRPr="00564A49">
        <w:rPr>
          <w:rFonts w:eastAsia="Times New Roman"/>
          <w:lang w:val="en-US"/>
        </w:rPr>
        <w:t>plus1[</w:t>
      </w:r>
      <w:proofErr w:type="gramEnd"/>
      <w:r w:rsidRPr="00564A49">
        <w:rPr>
          <w:rFonts w:eastAsia="Times New Roman"/>
          <w:lang w:val="en-US"/>
        </w:rPr>
        <w:t> i ][ j ] is equal to 0, no corresponding limit is expressed. The value of max_vps_latency_increase_</w:t>
      </w:r>
      <w:proofErr w:type="gramStart"/>
      <w:r w:rsidRPr="00564A49">
        <w:rPr>
          <w:rFonts w:eastAsia="Times New Roman"/>
          <w:lang w:val="en-US"/>
        </w:rPr>
        <w:t>plus1[</w:t>
      </w:r>
      <w:proofErr w:type="gramEnd"/>
      <w:r w:rsidRPr="00564A49">
        <w:rPr>
          <w:rFonts w:eastAsia="Times New Roman"/>
          <w:lang w:val="en-US"/>
        </w:rPr>
        <w:t>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694" w:name="_Ref363161318"/>
      <w:r w:rsidRPr="00564A49">
        <w:rPr>
          <w:lang w:val="en-US"/>
        </w:rPr>
        <w:lastRenderedPageBreak/>
        <w:t>VPS VUI semantics</w:t>
      </w:r>
    </w:p>
    <w:p w:rsidR="007E173E" w:rsidRPr="00564A49" w:rsidRDefault="007E173E" w:rsidP="007E173E">
      <w:pPr>
        <w:rPr>
          <w:rFonts w:eastAsia="Batang"/>
          <w:bCs/>
          <w:lang w:val="en-US" w:eastAsia="ko-KR"/>
        </w:rPr>
      </w:pPr>
      <w:proofErr w:type="gramStart"/>
      <w:r w:rsidRPr="00564A49">
        <w:rPr>
          <w:rFonts w:eastAsia="Batang"/>
          <w:b/>
          <w:bCs/>
          <w:lang w:val="en-US" w:eastAsia="ko-KR"/>
        </w:rPr>
        <w:t>cross_layer_pic_type_aligned_flag</w:t>
      </w:r>
      <w:proofErr w:type="gramEnd"/>
      <w:r w:rsidRPr="00564A49">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564A49">
        <w:rPr>
          <w:rFonts w:eastAsia="Batang"/>
          <w:bCs/>
          <w:lang w:val="en-US" w:eastAsia="ko-KR"/>
        </w:rPr>
        <w:t>cross_layer_pic_type_aligned_flag</w:t>
      </w:r>
      <w:proofErr w:type="gramEnd"/>
      <w:r w:rsidRPr="00564A49">
        <w:rPr>
          <w:rFonts w:eastAsia="Batang"/>
          <w:bCs/>
          <w:lang w:val="en-US" w:eastAsia="ko-KR"/>
        </w:rPr>
        <w:t xml:space="preserve"> equal to 0 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w:t>
      </w:r>
      <w:proofErr w:type="gramStart"/>
      <w:r w:rsidRPr="00564A49">
        <w:rPr>
          <w:lang w:val="en-US"/>
        </w:rPr>
        <w:t>cross_layer_irap_aligned_flag</w:t>
      </w:r>
      <w:proofErr w:type="gramEnd"/>
      <w:r w:rsidRPr="00564A49">
        <w:rPr>
          <w:lang w:val="en-US"/>
        </w:rPr>
        <w:t xml:space="preserve">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proofErr w:type="gramStart"/>
      <w:r w:rsidRPr="00564A49">
        <w:rPr>
          <w:b/>
          <w:lang w:val="en-US" w:eastAsia="ko-KR"/>
        </w:rPr>
        <w:t>all_layers_idr_aligned_flag</w:t>
      </w:r>
      <w:proofErr w:type="gramEnd"/>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xml:space="preserve">. </w:t>
      </w:r>
      <w:proofErr w:type="gramStart"/>
      <w:r w:rsidRPr="00564A49">
        <w:rPr>
          <w:lang w:val="en-US" w:eastAsia="ko-KR"/>
        </w:rPr>
        <w:t>all_layers_idr_aligned_flag</w:t>
      </w:r>
      <w:proofErr w:type="gramEnd"/>
      <w:r w:rsidRPr="00564A49">
        <w:rPr>
          <w:lang w:val="en-US" w:eastAsia="ko-KR"/>
        </w:rPr>
        <w:t xml:space="preserve">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proofErr w:type="gramStart"/>
      <w:r w:rsidRPr="00564A49">
        <w:rPr>
          <w:b/>
          <w:lang w:val="en-US"/>
        </w:rPr>
        <w:t>bit_rate_present_vps_flag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proofErr w:type="gramStart"/>
      <w:r w:rsidRPr="00564A49">
        <w:rPr>
          <w:lang w:val="en-US"/>
        </w:rPr>
        <w:t>bit_rate_present_vps_flag</w:t>
      </w:r>
      <w:proofErr w:type="gramEnd"/>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proofErr w:type="gramStart"/>
      <w:r w:rsidRPr="00564A49">
        <w:rPr>
          <w:b/>
          <w:lang w:val="en-US"/>
        </w:rPr>
        <w:t>pic_rate_present_vps_flag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pic_rate_present_flag[ i ][ j ] is present. </w:t>
      </w:r>
      <w:proofErr w:type="gramStart"/>
      <w:r w:rsidRPr="00564A49">
        <w:rPr>
          <w:rFonts w:eastAsia="Batang"/>
          <w:bCs/>
          <w:lang w:val="en-US" w:eastAsia="ko-KR"/>
        </w:rPr>
        <w:t>pic</w:t>
      </w:r>
      <w:r w:rsidRPr="00564A49">
        <w:rPr>
          <w:lang w:val="en-US"/>
        </w:rPr>
        <w:t>_rate_present_vps_flag</w:t>
      </w:r>
      <w:proofErr w:type="gramEnd"/>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w:t>
      </w:r>
      <w:proofErr w:type="gramStart"/>
      <w:r w:rsidRPr="00564A49">
        <w:rPr>
          <w:bCs/>
          <w:lang w:val="en-US"/>
        </w:rPr>
        <w:t>[ i</w:t>
      </w:r>
      <w:proofErr w:type="gramEnd"/>
      <w:r w:rsidRPr="00564A49">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w:t>
      </w:r>
      <w:proofErr w:type="gramStart"/>
      <w:r w:rsidRPr="00564A49">
        <w:rPr>
          <w:bCs/>
          <w:lang w:val="en-US"/>
        </w:rPr>
        <w:t>[ i</w:t>
      </w:r>
      <w:proofErr w:type="gramEnd"/>
      <w:r w:rsidRPr="00564A49">
        <w:rPr>
          <w:bCs/>
          <w:lang w:val="en-US"/>
        </w:rPr>
        <w:t> ][ j ] is inferred to be equal to 0.</w:t>
      </w:r>
    </w:p>
    <w:p w:rsidR="007E173E" w:rsidRPr="00564A49" w:rsidRDefault="007E173E" w:rsidP="007E173E">
      <w:pPr>
        <w:rPr>
          <w:bCs/>
          <w:lang w:val="en-US"/>
        </w:rPr>
      </w:pPr>
      <w:r w:rsidRPr="00564A49">
        <w:rPr>
          <w:b/>
          <w:bCs/>
          <w:lang w:val="en-US"/>
        </w:rPr>
        <w:t>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w:t>
      </w:r>
      <w:proofErr w:type="gramStart"/>
      <w:r w:rsidRPr="00564A49">
        <w:rPr>
          <w:bCs/>
          <w:lang w:val="en-US"/>
        </w:rPr>
        <w:t>BitRateBPS(</w:t>
      </w:r>
      <w:proofErr w:type="gramEnd"/>
      <w:r w:rsidRPr="00564A49">
        <w:rPr>
          <w:bCs/>
          <w:lang w:val="en-US"/>
        </w:rPr>
        <w:t>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w:t>
      </w:r>
      <w:proofErr w:type="gramStart"/>
      <w:r w:rsidRPr="00564A49">
        <w:rPr>
          <w:bCs/>
          <w:lang w:val="en-US"/>
        </w:rPr>
        <w:t>=  0</w:t>
      </w:r>
      <w:proofErr w:type="gramEnd"/>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xml:space="preserve">. The upper bound for the bit rate in bits per second is given by </w:t>
      </w:r>
      <w:proofErr w:type="gramStart"/>
      <w:r w:rsidRPr="00564A49">
        <w:rPr>
          <w:bCs/>
          <w:lang w:val="en-US"/>
        </w:rPr>
        <w:t>BitRateBPS(</w:t>
      </w:r>
      <w:proofErr w:type="gramEnd"/>
      <w:r w:rsidRPr="00564A49">
        <w:rPr>
          <w:bCs/>
          <w:lang w:val="en-US"/>
        </w:rPr>
        <w:t>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xml:space="preserve">( tSeg ) is the </w:t>
      </w:r>
      <w:r w:rsidRPr="00564A49">
        <w:rPr>
          <w:bCs/>
          <w:lang w:val="en-US"/>
        </w:rPr>
        <w:lastRenderedPageBreak/>
        <w:t>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t xml:space="preserve">If the j-th subset of the i-th layer set only contains one or two access units or the value of </w:t>
      </w:r>
      <w:proofErr w:type="gramStart"/>
      <w:r w:rsidRPr="00564A49">
        <w:rPr>
          <w:bCs/>
          <w:lang w:val="en-US"/>
        </w:rPr>
        <w:t>avgPicRate(</w:t>
      </w:r>
      <w:proofErr w:type="gramEnd"/>
      <w:r w:rsidRPr="00564A49">
        <w:rPr>
          <w:bCs/>
          <w:lang w:val="en-US"/>
        </w:rPr>
        <w:t>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proofErr w:type="gramStart"/>
      <w:r w:rsidRPr="00564A49">
        <w:rPr>
          <w:bCs/>
          <w:lang w:val="en-US"/>
        </w:rPr>
        <w:t>[ i</w:t>
      </w:r>
      <w:proofErr w:type="gramEnd"/>
      <w:r w:rsidRPr="00564A49">
        <w:rPr>
          <w:bCs/>
          <w:lang w:val="en-US"/>
        </w:rPr>
        <w:t>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proofErr w:type="gramStart"/>
      <w:r w:rsidRPr="00564A49">
        <w:rPr>
          <w:b/>
        </w:rPr>
        <w:t>tiles_not_in_use_flag</w:t>
      </w:r>
      <w:proofErr w:type="gramEnd"/>
      <w:r w:rsidRPr="00564A49">
        <w:t xml:space="preserve"> equal to 1 indicates that the value of tiles_enabled_flag is equal to 0 for each PPS that is referred to by at least one picture referring to the VPS. </w:t>
      </w:r>
      <w:proofErr w:type="gramStart"/>
      <w:r w:rsidRPr="00564A49">
        <w:t>tiles_not_in_use_flag</w:t>
      </w:r>
      <w:proofErr w:type="gramEnd"/>
      <w:r w:rsidRPr="00564A49">
        <w:t xml:space="preserve"> equal to 0 indicates that such a restriction may or may not apply.</w:t>
      </w:r>
    </w:p>
    <w:p w:rsidR="007E173E" w:rsidRPr="00564A49" w:rsidRDefault="007E173E" w:rsidP="007E173E">
      <w:r w:rsidRPr="00564A49">
        <w:rPr>
          <w:b/>
        </w:rPr>
        <w:t>tiles_in_use_flag</w:t>
      </w:r>
      <w:proofErr w:type="gramStart"/>
      <w:r w:rsidRPr="00564A49">
        <w:t>[ i</w:t>
      </w:r>
      <w:proofErr w:type="gramEnd"/>
      <w:r w:rsidRPr="00564A49">
        <w:t> ] equal to 1 indicates that the value of tiles_enabled_flag is equal to 1 for each PPS that is referred to by at least one picture of the i-th layer specified by the VPS. tiles_in_use_flag</w:t>
      </w:r>
      <w:proofErr w:type="gramStart"/>
      <w:r w:rsidRPr="00564A49">
        <w:t>[ i</w:t>
      </w:r>
      <w:proofErr w:type="gramEnd"/>
      <w:r w:rsidRPr="00564A49">
        <w:t> ] equal to 0 indicates that such a restriction may or may not apply.</w:t>
      </w:r>
    </w:p>
    <w:p w:rsidR="007E173E" w:rsidRPr="00564A49" w:rsidRDefault="007E173E" w:rsidP="007E173E">
      <w:r w:rsidRPr="00564A49">
        <w:rPr>
          <w:b/>
        </w:rPr>
        <w:t>loop_filter_not_across_tiles_flag</w:t>
      </w:r>
      <w:proofErr w:type="gramStart"/>
      <w:r w:rsidRPr="00564A49">
        <w:t>[ i</w:t>
      </w:r>
      <w:proofErr w:type="gramEnd"/>
      <w:r w:rsidRPr="00564A49">
        <w:t> ] equal to 1 indicates that the value of loop_filter_across_tiles_enabled_flag is equal to 0 for each PPS that is referred to by at least one picture of the i-th layer specified by the VPS. loop_filter_not_across_tiles_flag</w:t>
      </w:r>
      <w:proofErr w:type="gramStart"/>
      <w:r w:rsidRPr="00564A49">
        <w:t>[ i</w:t>
      </w:r>
      <w:proofErr w:type="gramEnd"/>
      <w:r w:rsidRPr="00564A49">
        <w:t>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564A49">
        <w:rPr>
          <w:lang w:val="en-US"/>
        </w:rPr>
        <w:t>tile_boundaries_aligned_flag</w:t>
      </w:r>
      <w:proofErr w:type="gramEnd"/>
      <w:r w:rsidRPr="00564A49">
        <w:rPr>
          <w:lang w:val="en-US"/>
        </w:rPr>
        <w:t xml:space="preserve"> equal to 0 indicates that such a restriction may or may not apply. When not present, the value of tile_boundaries_aligned_flag</w:t>
      </w:r>
      <w:proofErr w:type="gramStart"/>
      <w:r w:rsidRPr="00564A49">
        <w:rPr>
          <w:lang w:val="en-US"/>
        </w:rPr>
        <w:t>[ i</w:t>
      </w:r>
      <w:proofErr w:type="gramEnd"/>
      <w:r w:rsidRPr="00564A49">
        <w:rPr>
          <w:lang w:val="en-US"/>
        </w:rPr>
        <w:t> ][ j ] is inferred to be equal to 0.</w:t>
      </w:r>
    </w:p>
    <w:p w:rsidR="007E173E" w:rsidRPr="00564A49" w:rsidRDefault="007E173E" w:rsidP="007E173E">
      <w:pPr>
        <w:rPr>
          <w:lang w:val="en-US"/>
        </w:rPr>
      </w:pPr>
      <w:proofErr w:type="gramStart"/>
      <w:r w:rsidRPr="00564A49">
        <w:rPr>
          <w:b/>
          <w:lang w:val="en-US"/>
        </w:rPr>
        <w:t>wpp_not_in_use_flag</w:t>
      </w:r>
      <w:proofErr w:type="gramEnd"/>
      <w:r w:rsidRPr="00564A49">
        <w:rPr>
          <w:lang w:val="en-US"/>
        </w:rPr>
        <w:t xml:space="preserve"> equal to 1 indicates that the value of entropy_coding_sync_enabled_flag is equal to 0 for each PPS that is referred to by at least one picture referring to the VPS. </w:t>
      </w:r>
      <w:proofErr w:type="gramStart"/>
      <w:r w:rsidRPr="00564A49">
        <w:rPr>
          <w:lang w:val="en-US"/>
        </w:rPr>
        <w:t>wpp_not_in_use_flag</w:t>
      </w:r>
      <w:proofErr w:type="gramEnd"/>
      <w:r w:rsidRPr="00564A49">
        <w:rPr>
          <w:lang w:val="en-US"/>
        </w:rPr>
        <w:t xml:space="preserve"> equal to 0 indicates that such a restriction may or may not apply.</w:t>
      </w:r>
    </w:p>
    <w:p w:rsidR="007E173E" w:rsidRPr="00564A49" w:rsidRDefault="007E173E" w:rsidP="007E173E">
      <w:r w:rsidRPr="00564A49">
        <w:rPr>
          <w:b/>
          <w:lang w:val="en-US"/>
        </w:rPr>
        <w:t>wpp_in_use_flag</w:t>
      </w:r>
      <w:proofErr w:type="gramStart"/>
      <w:r w:rsidRPr="00564A49">
        <w:rPr>
          <w:lang w:val="en-US"/>
        </w:rPr>
        <w:t>[ i</w:t>
      </w:r>
      <w:proofErr w:type="gramEnd"/>
      <w:r w:rsidRPr="00564A49">
        <w:rPr>
          <w:lang w:val="en-US"/>
        </w:rPr>
        <w:t> ] equal to 1 indicates that the value of entropy_coding_sync_enabled_flag is equal to 1 for each PPS that is referred to by at least one picture of the i-th layer specified by the VPS. wpp_in_use_flag</w:t>
      </w:r>
      <w:proofErr w:type="gramStart"/>
      <w:r w:rsidRPr="00564A49">
        <w:rPr>
          <w:lang w:val="en-US"/>
        </w:rPr>
        <w:t>[ i</w:t>
      </w:r>
      <w:proofErr w:type="gramEnd"/>
      <w:r w:rsidRPr="00564A49">
        <w:rPr>
          <w:lang w:val="en-US"/>
        </w:rPr>
        <w:t>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64A49">
        <w:rPr>
          <w:lang w:val="en-CA"/>
        </w:rPr>
        <w:t>single_layer_for_non_irap_flag</w:t>
      </w:r>
      <w:proofErr w:type="gramEnd"/>
      <w:r w:rsidRPr="00564A49">
        <w:rPr>
          <w:lang w:val="en-CA"/>
        </w:rPr>
        <w:t xml:space="preserve">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proofErr w:type="gramStart"/>
      <w:r w:rsidRPr="00564A49">
        <w:rPr>
          <w:b/>
        </w:rPr>
        <w:t>higher_layer_irap_skip_flag</w:t>
      </w:r>
      <w:proofErr w:type="gramEnd"/>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lastRenderedPageBreak/>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proofErr w:type="gramStart"/>
      <w:r w:rsidRPr="00564A49">
        <w:t>higher_layer_irap_skip_flag</w:t>
      </w:r>
      <w:proofErr w:type="gramEnd"/>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proofErr w:type="gramStart"/>
      <w:r w:rsidRPr="00564A49">
        <w:rPr>
          <w:b/>
          <w:bCs/>
          <w:lang w:val="en-US"/>
        </w:rPr>
        <w:t>vert_phase_position_in_use_flag</w:t>
      </w:r>
      <w:proofErr w:type="gramEnd"/>
      <w:r w:rsidRPr="00564A49">
        <w:rPr>
          <w:b/>
          <w:bCs/>
          <w:lang w:val="en-US"/>
        </w:rPr>
        <w:t xml:space="preserve"> </w:t>
      </w:r>
      <w:r w:rsidRPr="00564A49">
        <w:rPr>
          <w:bCs/>
          <w:lang w:val="en-US"/>
        </w:rPr>
        <w:t xml:space="preserve">equal to 0 indicates that the value of vert_phase_position_enable_flag is equal to 0 for each SPS referring to the VPS. </w:t>
      </w:r>
      <w:proofErr w:type="gramStart"/>
      <w:r w:rsidRPr="00564A49">
        <w:rPr>
          <w:bCs/>
          <w:lang w:val="en-US"/>
        </w:rPr>
        <w:t>vert_phase_position_in_use_flag</w:t>
      </w:r>
      <w:proofErr w:type="gramEnd"/>
      <w:r w:rsidRPr="00564A49">
        <w:rPr>
          <w:bCs/>
          <w:lang w:val="en-US"/>
        </w:rPr>
        <w:t xml:space="preserve"> equal to 1 indicates that such a restriction may or may not apply.</w:t>
      </w:r>
    </w:p>
    <w:p w:rsidR="007E173E" w:rsidRPr="00564A49" w:rsidRDefault="007E173E" w:rsidP="007E173E">
      <w:pPr>
        <w:rPr>
          <w:lang w:val="en-US"/>
        </w:rPr>
      </w:pPr>
      <w:proofErr w:type="gramStart"/>
      <w:r w:rsidRPr="00564A49">
        <w:rPr>
          <w:b/>
          <w:bCs/>
          <w:lang w:val="en-US"/>
        </w:rPr>
        <w:t>ilp_restricted_ref_layers_flag</w:t>
      </w:r>
      <w:proofErr w:type="gramEnd"/>
      <w:r w:rsidRPr="00564A49">
        <w:rPr>
          <w:lang w:val="en-US"/>
        </w:rPr>
        <w:t xml:space="preserve"> equal to 1 indicates that additional restrictions on inter-layer prediction as specified below apply for each direct reference layer of each layer specified by the VPS. </w:t>
      </w:r>
      <w:proofErr w:type="gramStart"/>
      <w:r w:rsidRPr="00564A49">
        <w:rPr>
          <w:bCs/>
          <w:lang w:val="en-US"/>
        </w:rPr>
        <w:t>ilp_restricted_ref_layers_flag</w:t>
      </w:r>
      <w:proofErr w:type="gramEnd"/>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w:t>
      </w:r>
      <w:proofErr w:type="gramStart"/>
      <w:r w:rsidRPr="00564A49">
        <w:rPr>
          <w:bCs/>
          <w:lang w:val="en-US"/>
        </w:rPr>
        <w:t>plus1</w:t>
      </w:r>
      <w:r w:rsidRPr="00564A49">
        <w:rPr>
          <w:lang w:val="en-US"/>
        </w:rPr>
        <w:t>[</w:t>
      </w:r>
      <w:proofErr w:type="gramEnd"/>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w:t>
      </w:r>
      <w:proofErr w:type="gramStart"/>
      <w:r w:rsidRPr="00564A49">
        <w:rPr>
          <w:bCs/>
          <w:lang w:val="en-US"/>
        </w:rPr>
        <w:t>[ i</w:t>
      </w:r>
      <w:proofErr w:type="gramEnd"/>
      <w:r w:rsidRPr="00564A49">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w:t>
      </w:r>
      <w:proofErr w:type="gramStart"/>
      <w:r w:rsidRPr="00564A49">
        <w:rPr>
          <w:lang w:val="en-US"/>
        </w:rPr>
        <w:t>[ i</w:t>
      </w:r>
      <w:proofErr w:type="gramEnd"/>
      <w:r w:rsidRPr="00564A49">
        <w:rPr>
          <w:lang w:val="en-US"/>
        </w:rPr>
        <w:t>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lastRenderedPageBreak/>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w:t>
      </w:r>
      <w:proofErr w:type="gramStart"/>
      <w:r w:rsidRPr="00564A49">
        <w:rPr>
          <w:lang w:val="en-US"/>
        </w:rPr>
        <w:t>[ i</w:t>
      </w:r>
      <w:proofErr w:type="gramEnd"/>
      <w:r w:rsidRPr="00564A49">
        <w:rPr>
          <w:lang w:val="en-US"/>
        </w:rPr>
        <w:t>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w:t>
      </w:r>
      <w:proofErr w:type="gramStart"/>
      <w:r w:rsidRPr="00564A49">
        <w:rPr>
          <w:bCs/>
          <w:lang w:val="en-US"/>
        </w:rPr>
        <w:t>plus1[</w:t>
      </w:r>
      <w:proofErr w:type="gramEnd"/>
      <w:r w:rsidRPr="00564A49">
        <w:rPr>
          <w:bCs/>
          <w:lang w:val="en-US"/>
        </w:rPr>
        <w:t>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slice segment A be any slice segment of a picture of the i-th layer and ctbAddr </w:t>
      </w:r>
      <w:proofErr w:type="gramStart"/>
      <w:r w:rsidRPr="00564A49">
        <w:rPr>
          <w:bCs/>
          <w:lang w:val="en-US"/>
        </w:rPr>
        <w:t>be</w:t>
      </w:r>
      <w:proofErr w:type="gramEnd"/>
      <w:r w:rsidRPr="00564A49">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564A49">
        <w:rPr>
          <w:bCs/>
          <w:lang w:val="en-US"/>
        </w:rPr>
        <w:t>[ i</w:t>
      </w:r>
      <w:proofErr w:type="gramEnd"/>
      <w:r w:rsidRPr="00564A49">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tile A be any tile in any picture picA of </w:t>
      </w:r>
      <w:proofErr w:type="gramStart"/>
      <w:r w:rsidRPr="00564A49">
        <w:rPr>
          <w:bCs/>
          <w:lang w:val="en-US"/>
        </w:rPr>
        <w:t>the i</w:t>
      </w:r>
      <w:proofErr w:type="gramEnd"/>
      <w:r w:rsidRPr="00564A49">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tile C be the tile that is also in picB and follows tile B in decoding order, and between tile B and that tile there are min_spatial_segment_offset_plus1[ i ] </w:t>
      </w:r>
      <w:r w:rsidRPr="00564A49">
        <w:rPr>
          <w:bCs/>
          <w:lang w:val="en-US"/>
        </w:rPr>
        <w:noBreakHyphen/>
        <w:t xml:space="preserve"> 1 tiles in decoding order. </w:t>
      </w:r>
      <w:r w:rsidRPr="00564A49">
        <w:rPr>
          <w:bCs/>
          <w:lang w:val="en-US"/>
        </w:rPr>
        <w:lastRenderedPageBreak/>
        <w:t>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CTU row A be any CTU row in any picture picA of </w:t>
      </w:r>
      <w:proofErr w:type="gramStart"/>
      <w:r w:rsidRPr="00564A49">
        <w:rPr>
          <w:bCs/>
          <w:lang w:val="en-US"/>
        </w:rPr>
        <w:t>the i</w:t>
      </w:r>
      <w:proofErr w:type="gramEnd"/>
      <w:r w:rsidRPr="00564A49">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Let CTU A be any CTU in any picture picA of </w:t>
      </w:r>
      <w:proofErr w:type="gramStart"/>
      <w:r w:rsidRPr="00564A49">
        <w:rPr>
          <w:bCs/>
          <w:lang w:val="en-US"/>
        </w:rPr>
        <w:t>the i</w:t>
      </w:r>
      <w:proofErr w:type="gramEnd"/>
      <w:r w:rsidRPr="00564A49">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564A49">
        <w:rPr>
          <w:bCs/>
          <w:lang w:val="en-US"/>
        </w:rPr>
        <w:t>[ i</w:t>
      </w:r>
      <w:proofErr w:type="gramEnd"/>
      <w:r w:rsidRPr="00564A49">
        <w:rPr>
          <w:bCs/>
          <w:lang w:val="en-US"/>
        </w:rPr>
        <w:t>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proofErr w:type="gramStart"/>
      <w:r w:rsidRPr="00564A49">
        <w:rPr>
          <w:b/>
          <w:lang w:val="en-CA"/>
        </w:rPr>
        <w:t>video_signal_info_idx_present_flag</w:t>
      </w:r>
      <w:proofErr w:type="gramEnd"/>
      <w:r w:rsidRPr="00564A49">
        <w:rPr>
          <w:lang w:val="en-CA"/>
        </w:rPr>
        <w:t xml:space="preserve"> equal to 1 specifies that the syntax elements vps_num_video_signal_info_minus1, and vps_video_signal_info_idx[ i ] are present. </w:t>
      </w:r>
      <w:proofErr w:type="gramStart"/>
      <w:r w:rsidRPr="00564A49">
        <w:rPr>
          <w:lang w:val="en-CA"/>
        </w:rPr>
        <w:t>video_signal_info_idx_present_flag</w:t>
      </w:r>
      <w:proofErr w:type="gramEnd"/>
      <w:r w:rsidRPr="00564A49">
        <w:rPr>
          <w:lang w:val="en-CA"/>
        </w:rPr>
        <w:t xml:space="preserve"> equal to 0 specifies that the syntax elements vps_num_video_signal_info_minus1, and vps_video_signal_info_idx[ i ] are not present. </w:t>
      </w:r>
    </w:p>
    <w:p w:rsidR="007E173E" w:rsidRPr="00564A49" w:rsidRDefault="007E173E" w:rsidP="007E173E">
      <w:pPr>
        <w:pStyle w:val="3N"/>
        <w:rPr>
          <w:lang w:val="en-CA"/>
        </w:rPr>
      </w:pPr>
      <w:proofErr w:type="gramStart"/>
      <w:r w:rsidRPr="00564A49">
        <w:rPr>
          <w:b/>
          <w:lang w:val="en-CA"/>
        </w:rPr>
        <w:t>vps_num_video_signal_info_minus1</w:t>
      </w:r>
      <w:proofErr w:type="gramEnd"/>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proofErr w:type="gramStart"/>
      <w:r w:rsidRPr="00564A49">
        <w:rPr>
          <w:lang w:val="en-CA"/>
        </w:rPr>
        <w:t>[ i</w:t>
      </w:r>
      <w:proofErr w:type="gramEnd"/>
      <w:r w:rsidRPr="00564A49">
        <w:rPr>
          <w:lang w:val="en-CA"/>
        </w:rPr>
        <w:t>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w:t>
      </w:r>
      <w:proofErr w:type="gramStart"/>
      <w:r w:rsidRPr="00564A49">
        <w:rPr>
          <w:lang w:val="en-CA"/>
        </w:rPr>
        <w:t>[ i</w:t>
      </w:r>
      <w:proofErr w:type="gramEnd"/>
      <w:r w:rsidRPr="00564A49">
        <w:rPr>
          <w:lang w:val="en-CA"/>
        </w:rPr>
        <w:t> ] shall be in the range of 0 to vps_num_video_signal_info_minus1, inclusive.</w:t>
      </w:r>
    </w:p>
    <w:p w:rsidR="007E173E" w:rsidRPr="00564A49" w:rsidRDefault="007E173E" w:rsidP="007E173E">
      <w:pPr>
        <w:pStyle w:val="3N"/>
        <w:rPr>
          <w:szCs w:val="22"/>
        </w:rPr>
      </w:pPr>
      <w:proofErr w:type="gramStart"/>
      <w:r w:rsidRPr="00564A49">
        <w:rPr>
          <w:b/>
          <w:szCs w:val="22"/>
        </w:rPr>
        <w:t>vps_vui_bsp_hrd_present_flag</w:t>
      </w:r>
      <w:proofErr w:type="gramEnd"/>
      <w:r w:rsidRPr="00564A49">
        <w:rPr>
          <w:szCs w:val="22"/>
        </w:rPr>
        <w:t xml:space="preserve"> equal to 0 specifies that no bitstream partition HRD parameters are present in the VPS VUI.  </w:t>
      </w:r>
      <w:proofErr w:type="gramStart"/>
      <w:r w:rsidRPr="00564A49">
        <w:rPr>
          <w:szCs w:val="22"/>
        </w:rPr>
        <w:t>vps_vui_bsp_hrd_present_flag</w:t>
      </w:r>
      <w:proofErr w:type="gramEnd"/>
      <w:r w:rsidRPr="00564A49">
        <w:rPr>
          <w:szCs w:val="22"/>
        </w:rPr>
        <w:t xml:space="preserve">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w:t>
      </w:r>
      <w:r w:rsidRPr="00564A49">
        <w:rPr>
          <w:lang w:eastAsia="ko-KR"/>
        </w:rPr>
        <w:lastRenderedPageBreak/>
        <w:t>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 xml:space="preserve">For each of these syntax elements, all constraints, if any, </w:t>
      </w:r>
      <w:proofErr w:type="gramStart"/>
      <w:r w:rsidRPr="00564A49">
        <w:t>that apply</w:t>
      </w:r>
      <w:proofErr w:type="gramEnd"/>
      <w:r w:rsidRPr="00564A49">
        <w:t xml:space="preserve">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proofErr w:type="gramStart"/>
      <w:r w:rsidRPr="00564A49">
        <w:rPr>
          <w:b/>
        </w:rPr>
        <w:t>vps_num_bsp_hrd_parameters_minus1</w:t>
      </w:r>
      <w:proofErr w:type="gramEnd"/>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proofErr w:type="gramStart"/>
      <w:r w:rsidRPr="00564A49">
        <w:t>[ i</w:t>
      </w:r>
      <w:proofErr w:type="gramEnd"/>
      <w:r w:rsidRPr="00564A49">
        <w:t> ] equal to 1 specifies that the HRD parameters that are common for all sub-layers are present in the i-th hrd_parameters( ) syntax structure in the vps_vui_bsp_hrd_parameters( ) syntax structure. bsp_</w:t>
      </w:r>
      <w:r w:rsidRPr="00564A49">
        <w:rPr>
          <w:lang w:val="en-US"/>
        </w:rPr>
        <w:t>cprms_present_flag</w:t>
      </w:r>
      <w:proofErr w:type="gramStart"/>
      <w:r w:rsidRPr="00564A49">
        <w:rPr>
          <w:lang w:val="en-US"/>
        </w:rPr>
        <w:t>[ i</w:t>
      </w:r>
      <w:proofErr w:type="gramEnd"/>
      <w:r w:rsidRPr="00564A49">
        <w:rPr>
          <w:lang w:val="en-US"/>
        </w:rPr>
        <w:t>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pStyle w:val="3N"/>
      </w:pPr>
      <w:r w:rsidRPr="00564A49">
        <w:rPr>
          <w:b/>
        </w:rPr>
        <w:t>num_bitstream_partitions</w:t>
      </w:r>
      <w:proofErr w:type="gramStart"/>
      <w:r w:rsidRPr="00564A49">
        <w:t>[ h</w:t>
      </w:r>
      <w:proofErr w:type="gramEnd"/>
      <w:r w:rsidRPr="00564A49">
        <w:t>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proofErr w:type="gramStart"/>
      <w:r w:rsidRPr="00564A49">
        <w:t>[ h</w:t>
      </w:r>
      <w:proofErr w:type="gramEnd"/>
      <w:r w:rsidRPr="00564A49">
        <w:t xml:space="preserve">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proofErr w:type="gramStart"/>
      <w:r w:rsidRPr="00564A49">
        <w:rPr>
          <w:lang w:val="en-US"/>
        </w:rPr>
        <w:t>[ h</w:t>
      </w:r>
      <w:proofErr w:type="gramEnd"/>
      <w:r w:rsidRPr="00564A49">
        <w:rPr>
          <w:lang w:val="en-US"/>
        </w:rPr>
        <w:t>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w:t>
      </w:r>
      <w:proofErr w:type="gramStart"/>
      <w:r w:rsidRPr="00564A49">
        <w:t>[ h</w:t>
      </w:r>
      <w:proofErr w:type="gramEnd"/>
      <w:r w:rsidRPr="00564A49">
        <w:t>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689"/>
      <w:bookmarkEnd w:id="1693"/>
      <w:bookmarkEnd w:id="1694"/>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proofErr w:type="gramStart"/>
      <w:r w:rsidRPr="00564A49">
        <w:rPr>
          <w:b/>
          <w:lang w:val="en-US" w:eastAsia="ko-KR"/>
        </w:rPr>
        <w:t>sps_max_sub_layers_minus1</w:t>
      </w:r>
      <w:proofErr w:type="gramEnd"/>
      <w:r w:rsidRPr="00564A49">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564A49">
        <w:rPr>
          <w:lang w:val="en-US" w:eastAsia="ko-KR"/>
        </w:rPr>
        <w:t>When not present sps_max_sub_layers_minus1 is inferred to be equal to vps_max_sub_layers_minus1.</w:t>
      </w:r>
      <w:proofErr w:type="gramEnd"/>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564A49">
        <w:rPr>
          <w:lang w:val="en-US" w:eastAsia="ko-KR"/>
        </w:rPr>
        <w:t>When not present sps_temporal_id_nesting_flag is inferred to be equal to vps_temporal_id_nesting_flag.</w:t>
      </w:r>
      <w:proofErr w:type="gramEnd"/>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proofErr w:type="gramStart"/>
      <w:r w:rsidRPr="00564A49">
        <w:rPr>
          <w:b/>
          <w:lang w:val="en-US" w:eastAsia="ko-KR"/>
        </w:rPr>
        <w:t>update_rep_format_flag</w:t>
      </w:r>
      <w:proofErr w:type="gramEnd"/>
      <w:r w:rsidRPr="00564A49">
        <w:rPr>
          <w:lang w:val="en-US" w:eastAsia="ko-KR"/>
        </w:rPr>
        <w:t xml:space="preserve"> equal to 1 specifies that sps_rep_format_idx is present and that the sps_rep_format_idx-th rep_format( ) syntax structures in the active VPS applies to the layers that refer to this SPS. </w:t>
      </w:r>
      <w:proofErr w:type="gramStart"/>
      <w:r w:rsidRPr="00564A49">
        <w:rPr>
          <w:lang w:val="en-US" w:eastAsia="ko-KR"/>
        </w:rPr>
        <w:t>update_rep_format_flag</w:t>
      </w:r>
      <w:proofErr w:type="gramEnd"/>
      <w:r w:rsidRPr="00564A49">
        <w:rPr>
          <w:lang w:val="en-US" w:eastAsia="ko-KR"/>
        </w:rPr>
        <w:t xml:space="preserve"> equal to 0 specifies that sps_rep_format_idx is not present. When not present, the value of update_rep_format_flag is inferred to be equal to 0. </w:t>
      </w:r>
    </w:p>
    <w:p w:rsidR="007E173E" w:rsidRPr="00564A49" w:rsidRDefault="007E173E" w:rsidP="007E173E">
      <w:pPr>
        <w:rPr>
          <w:lang w:val="en-US" w:eastAsia="ko-KR"/>
        </w:rPr>
      </w:pPr>
      <w:proofErr w:type="gramStart"/>
      <w:r w:rsidRPr="00564A49">
        <w:rPr>
          <w:b/>
          <w:lang w:val="en-US" w:eastAsia="ko-KR"/>
        </w:rPr>
        <w:lastRenderedPageBreak/>
        <w:t>sps_rep_format_idx</w:t>
      </w:r>
      <w:proofErr w:type="gramEnd"/>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w:t>
      </w:r>
      <w:proofErr w:type="gramStart"/>
      <w:r w:rsidRPr="00564A49">
        <w:rPr>
          <w:lang w:val="en-US" w:eastAsia="ko-KR"/>
        </w:rPr>
        <w:t>idx[</w:t>
      </w:r>
      <w:proofErr w:type="gramEnd"/>
      <w:r w:rsidRPr="00564A49">
        <w:rPr>
          <w:lang w:val="en-US" w:eastAsia="ko-KR"/>
        </w:rPr>
        <w:t>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w:t>
      </w:r>
      <w:proofErr w:type="gramStart"/>
      <w:r w:rsidRPr="00564A49">
        <w:rPr>
          <w:lang w:val="en-US" w:eastAsia="ko-KR"/>
        </w:rPr>
        <w:t>format(</w:t>
      </w:r>
      <w:proofErr w:type="gramEnd"/>
      <w:r w:rsidRPr="00564A49">
        <w:rPr>
          <w:lang w:val="en-US" w:eastAsia="ko-KR"/>
        </w:rPr>
        <w: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proofErr w:type="gramStart"/>
      <w:r w:rsidRPr="00564A49">
        <w:rPr>
          <w:b/>
          <w:lang w:val="en-US"/>
        </w:rPr>
        <w:t>chroma_format_idc</w:t>
      </w:r>
      <w:proofErr w:type="gramEnd"/>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 xml:space="preserve">It is a requirement of bitstream conformance that when </w:t>
      </w:r>
      <w:proofErr w:type="gramStart"/>
      <w:r w:rsidRPr="00564A49">
        <w:rPr>
          <w:lang w:val="en-US"/>
        </w:rPr>
        <w:t>AuxId[</w:t>
      </w:r>
      <w:proofErr w:type="gramEnd"/>
      <w:r w:rsidRPr="00564A49">
        <w:rPr>
          <w:lang w:val="en-US"/>
        </w:rPr>
        <w:t>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proofErr w:type="gramStart"/>
      <w:r w:rsidRPr="00564A49">
        <w:rPr>
          <w:rFonts w:eastAsia="Times New Roman"/>
          <w:b/>
          <w:lang w:val="en-US" w:eastAsia="ja-JP"/>
        </w:rPr>
        <w:t>separate_colour_plane_flag</w:t>
      </w:r>
      <w:proofErr w:type="gramEnd"/>
      <w:r w:rsidRPr="00564A49">
        <w:rPr>
          <w:rFonts w:eastAsia="Times New Roman"/>
          <w:lang w:val="en-US"/>
        </w:rPr>
        <w:t xml:space="preserve"> equal to 1 specifies that the three colour components of the 4:4:4 chroma format are coded separately. </w:t>
      </w:r>
      <w:proofErr w:type="gramStart"/>
      <w:r w:rsidRPr="00564A49">
        <w:rPr>
          <w:rFonts w:eastAsia="Times New Roman"/>
          <w:lang w:val="en-US"/>
        </w:rPr>
        <w:t>separate_colour_plane_flag</w:t>
      </w:r>
      <w:proofErr w:type="gramEnd"/>
      <w:r w:rsidRPr="00564A49">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proofErr w:type="gramStart"/>
      <w:r w:rsidRPr="00564A49">
        <w:rPr>
          <w:b/>
          <w:bCs/>
          <w:lang w:val="en-US"/>
        </w:rPr>
        <w:lastRenderedPageBreak/>
        <w:t>pic_width_in_luma_samples</w:t>
      </w:r>
      <w:proofErr w:type="gramEnd"/>
      <w:r w:rsidRPr="00564A49">
        <w:rPr>
          <w:lang w:val="en-US"/>
        </w:rPr>
        <w:t xml:space="preserve"> specifies the width of each decoded picture in units of luma samples. </w:t>
      </w:r>
      <w:proofErr w:type="gramStart"/>
      <w:r w:rsidRPr="00564A49">
        <w:rPr>
          <w:lang w:val="en-US"/>
        </w:rPr>
        <w:t>pic_width_in_luma_samples</w:t>
      </w:r>
      <w:proofErr w:type="gramEnd"/>
      <w:r w:rsidRPr="00564A49">
        <w:rPr>
          <w:lang w:val="en-US"/>
        </w:rPr>
        <w:t xml:space="preserve">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proofErr w:type="gramStart"/>
      <w:r w:rsidRPr="00564A49">
        <w:rPr>
          <w:b/>
          <w:lang w:val="en-US"/>
        </w:rPr>
        <w:t>pic_height_in_luma_samples</w:t>
      </w:r>
      <w:proofErr w:type="gramEnd"/>
      <w:r w:rsidRPr="00564A49">
        <w:rPr>
          <w:lang w:val="en-US"/>
        </w:rPr>
        <w:t xml:space="preserve"> specifies the height of each decoded picture in units of luma samples. </w:t>
      </w:r>
      <w:proofErr w:type="gramStart"/>
      <w:r w:rsidRPr="00564A49">
        <w:rPr>
          <w:lang w:val="en-US"/>
        </w:rPr>
        <w:t>pic_height_in_luma_samples</w:t>
      </w:r>
      <w:proofErr w:type="gramEnd"/>
      <w:r w:rsidRPr="00564A49">
        <w:rPr>
          <w:lang w:val="en-US"/>
        </w:rPr>
        <w:t xml:space="preserve">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proofErr w:type="gramStart"/>
      <w:r w:rsidRPr="00564A49">
        <w:rPr>
          <w:b/>
          <w:lang w:val="en-US"/>
        </w:rPr>
        <w:t>bit_depth_luma_minus8</w:t>
      </w:r>
      <w:proofErr w:type="gramEnd"/>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proofErr w:type="gramStart"/>
      <w:r w:rsidRPr="00564A49">
        <w:rPr>
          <w:lang w:val="en-US"/>
        </w:rPr>
        <w:t>bit_depth_luma_minus8</w:t>
      </w:r>
      <w:proofErr w:type="gramEnd"/>
      <w:r w:rsidRPr="00564A49">
        <w:rPr>
          <w:lang w:val="en-US"/>
        </w:rPr>
        <w:t xml:space="preserve"> shall be in the range of 0 to 6, inclusive. </w:t>
      </w:r>
      <w:proofErr w:type="gramStart"/>
      <w:r w:rsidRPr="00564A49">
        <w:rPr>
          <w:lang w:val="en-US"/>
        </w:rPr>
        <w:t>bit_depth_luma_minus8</w:t>
      </w:r>
      <w:proofErr w:type="gramEnd"/>
      <w:r w:rsidRPr="00564A49">
        <w:rPr>
          <w:lang w:val="en-US"/>
        </w:rPr>
        <w:t xml:space="preserve"> shall be less than or equal to bit_depth_vps_luma_minus8.</w:t>
      </w:r>
    </w:p>
    <w:p w:rsidR="007E173E" w:rsidRPr="00564A49" w:rsidRDefault="007E173E" w:rsidP="007E173E">
      <w:pPr>
        <w:rPr>
          <w:lang w:val="en-US"/>
        </w:rPr>
      </w:pPr>
      <w:proofErr w:type="gramStart"/>
      <w:r w:rsidRPr="00564A49">
        <w:rPr>
          <w:b/>
          <w:lang w:val="en-US"/>
        </w:rPr>
        <w:t>bit_depth_chroma_minus8</w:t>
      </w:r>
      <w:proofErr w:type="gramEnd"/>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695"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695"/>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proofErr w:type="gramStart"/>
      <w:r w:rsidRPr="00564A49">
        <w:rPr>
          <w:lang w:val="en-US"/>
        </w:rPr>
        <w:t>bit_depth_chroma_minus8</w:t>
      </w:r>
      <w:proofErr w:type="gramEnd"/>
      <w:r w:rsidRPr="00564A49">
        <w:rPr>
          <w:lang w:val="en-US"/>
        </w:rPr>
        <w:t xml:space="preserve"> shall be in the range of 0 to 6, inclusive. </w:t>
      </w:r>
      <w:proofErr w:type="gramStart"/>
      <w:r w:rsidRPr="00564A49">
        <w:rPr>
          <w:lang w:val="en-US"/>
        </w:rPr>
        <w:t>bit_depth_chroma_minus8</w:t>
      </w:r>
      <w:proofErr w:type="gramEnd"/>
      <w:r w:rsidRPr="00564A49">
        <w:rPr>
          <w:lang w:val="en-US"/>
        </w:rPr>
        <w:t xml:space="preserve">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w:t>
      </w:r>
      <w:proofErr w:type="gramStart"/>
      <w:r w:rsidRPr="00564A49">
        <w:t>[ i</w:t>
      </w:r>
      <w:proofErr w:type="gramEnd"/>
      <w:r w:rsidRPr="00564A49">
        <w:t>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w:t>
      </w:r>
      <w:proofErr w:type="gramStart"/>
      <w:r w:rsidRPr="00564A49">
        <w:t>[ i</w:t>
      </w:r>
      <w:proofErr w:type="gramEnd"/>
      <w:r w:rsidRPr="00564A49">
        <w:t>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lastRenderedPageBreak/>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proofErr w:type="gramStart"/>
      <w:r w:rsidRPr="00564A49">
        <w:rPr>
          <w:b/>
          <w:lang w:val="en-US" w:eastAsia="ko-KR"/>
        </w:rPr>
        <w:t>sps_infer_scaling_list_flag</w:t>
      </w:r>
      <w:proofErr w:type="gramEnd"/>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564A49">
        <w:rPr>
          <w:lang w:val="en-US" w:eastAsia="ko-KR"/>
        </w:rPr>
        <w:t>sps_infer_scaling_list_flag</w:t>
      </w:r>
      <w:proofErr w:type="gramEnd"/>
      <w:r w:rsidRPr="00564A49">
        <w:rPr>
          <w:lang w:val="en-US" w:eastAsia="ko-KR"/>
        </w:rPr>
        <w:t xml:space="preserve">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proofErr w:type="gramStart"/>
      <w:r w:rsidRPr="00564A49">
        <w:rPr>
          <w:b/>
          <w:lang w:val="en-US" w:eastAsia="ko-KR"/>
        </w:rPr>
        <w:t>sps_scaling_list_ref_layer_id</w:t>
      </w:r>
      <w:proofErr w:type="gramEnd"/>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proofErr w:type="gramStart"/>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proofErr w:type="gramEnd"/>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w:t>
      </w:r>
      <w:proofErr w:type="gramStart"/>
      <w:r w:rsidRPr="00564A49">
        <w:rPr>
          <w:rFonts w:eastAsia="MS Mincho"/>
          <w:lang w:val="en-US" w:eastAsia="zh-CN"/>
        </w:rPr>
        <w:t>sps_scaling_list_data_present_flag</w:t>
      </w:r>
      <w:proofErr w:type="gramEnd"/>
      <w:r w:rsidRPr="00564A49">
        <w:rPr>
          <w:rFonts w:eastAsia="MS Mincho"/>
          <w:lang w:val="en-US" w:eastAsia="zh-CN"/>
        </w:rPr>
        <w:t xml:space="preserve">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proofErr w:type="gramStart"/>
      <w:r w:rsidRPr="00564A49">
        <w:rPr>
          <w:b/>
          <w:szCs w:val="22"/>
          <w:lang w:val="en-US"/>
        </w:rPr>
        <w:t>sps_extension_flag</w:t>
      </w:r>
      <w:proofErr w:type="gramEnd"/>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w:t>
      </w:r>
      <w:proofErr w:type="gramStart"/>
      <w:r w:rsidRPr="00564A49">
        <w:rPr>
          <w:szCs w:val="22"/>
          <w:lang w:val="en-US"/>
        </w:rPr>
        <w:t>sps_extension_flag</w:t>
      </w:r>
      <w:proofErr w:type="gramEnd"/>
      <w:r w:rsidRPr="00564A49">
        <w:rPr>
          <w:szCs w:val="22"/>
          <w:lang w:val="en-US"/>
        </w:rPr>
        <w:t xml:space="preserve">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proofErr w:type="gramStart"/>
      <w:r w:rsidRPr="00564A49">
        <w:t>[ i</w:t>
      </w:r>
      <w:proofErr w:type="gramEnd"/>
      <w:r w:rsidRPr="00564A49">
        <w:t xml:space="preserve">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sps_extension_type_</w:t>
      </w:r>
      <w:proofErr w:type="gramStart"/>
      <w:r w:rsidRPr="00564A49">
        <w:rPr>
          <w:szCs w:val="22"/>
          <w:lang w:val="en-CA"/>
        </w:rPr>
        <w:t>flag[</w:t>
      </w:r>
      <w:proofErr w:type="gramEnd"/>
      <w:r w:rsidRPr="00564A49">
        <w:rPr>
          <w:szCs w:val="22"/>
          <w:lang w:val="en-CA"/>
        </w:rPr>
        <w:t> 1 ] equal to 1 specifies that the sps_multilayer_extension syntax structure is present. sps_extension_type_</w:t>
      </w:r>
      <w:proofErr w:type="gramStart"/>
      <w:r w:rsidRPr="00564A49">
        <w:rPr>
          <w:szCs w:val="22"/>
          <w:lang w:val="en-CA"/>
        </w:rPr>
        <w:t>flag[</w:t>
      </w:r>
      <w:proofErr w:type="gramEnd"/>
      <w:r w:rsidRPr="00564A49">
        <w:rPr>
          <w:szCs w:val="22"/>
          <w:lang w:val="en-CA"/>
        </w:rPr>
        <w:t xml:space="preserve"> 1 ] equal to 0 specifies that the sps_multilayer_extension syntax structure is not present. </w:t>
      </w:r>
      <w:r w:rsidRPr="00564A49">
        <w:t>sps_extension_</w:t>
      </w:r>
      <w:r w:rsidRPr="00564A49">
        <w:rPr>
          <w:szCs w:val="22"/>
          <w:lang w:val="en-CA"/>
        </w:rPr>
        <w:t>type_</w:t>
      </w:r>
      <w:proofErr w:type="gramStart"/>
      <w:r w:rsidRPr="00564A49">
        <w:t>flag[</w:t>
      </w:r>
      <w:proofErr w:type="gramEnd"/>
      <w:r w:rsidRPr="00564A49">
        <w:t> 7 ] equal to 0 specifies that no sps_extension_data_flag syntax elements are present in the SPS RBSP syntax structure. sps_extension_</w:t>
      </w:r>
      <w:r w:rsidRPr="00564A49">
        <w:rPr>
          <w:szCs w:val="22"/>
          <w:lang w:val="en-CA"/>
        </w:rPr>
        <w:t>type_</w:t>
      </w:r>
      <w:proofErr w:type="gramStart"/>
      <w:r w:rsidRPr="00564A49">
        <w:t>flag[</w:t>
      </w:r>
      <w:proofErr w:type="gramEnd"/>
      <w:r w:rsidRPr="00564A49">
        <w:t> 7 ] shall be equal to 0 in bitstreams conforming to this version of this Specification. The value of 1 for sps_extension_</w:t>
      </w:r>
      <w:r w:rsidRPr="00564A49">
        <w:rPr>
          <w:szCs w:val="22"/>
          <w:lang w:val="en-CA"/>
        </w:rPr>
        <w:t>type_</w:t>
      </w:r>
      <w:proofErr w:type="gramStart"/>
      <w:r w:rsidRPr="00564A49">
        <w:t>flag[</w:t>
      </w:r>
      <w:proofErr w:type="gramEnd"/>
      <w:r w:rsidRPr="00564A49">
        <w:t> 7 ] is reserved for future use by ITU-T | ISO/IEC. Decoders shall ignore all sps_extension_data_flag syntax elements that follow the value 1 for sps_extension_</w:t>
      </w:r>
      <w:r w:rsidRPr="00564A49">
        <w:rPr>
          <w:szCs w:val="22"/>
          <w:lang w:val="en-CA"/>
        </w:rPr>
        <w:t>type_</w:t>
      </w:r>
      <w:proofErr w:type="gramStart"/>
      <w:r w:rsidRPr="00564A49">
        <w:t>flag[</w:t>
      </w:r>
      <w:proofErr w:type="gramEnd"/>
      <w:r w:rsidRPr="00564A49">
        <w:t>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696" w:name="_Ref363161717"/>
      <w:bookmarkStart w:id="1697" w:name="_Ref348090366"/>
      <w:r w:rsidRPr="00564A49">
        <w:rPr>
          <w:lang w:val="en-US"/>
        </w:rPr>
        <w:t>Sequence parameter set multilayer extension semantics</w:t>
      </w:r>
      <w:bookmarkEnd w:id="1696"/>
    </w:p>
    <w:p w:rsidR="007E173E" w:rsidRPr="00564A49" w:rsidRDefault="007E173E" w:rsidP="007E173E">
      <w:pPr>
        <w:pStyle w:val="3N"/>
        <w:rPr>
          <w:bCs/>
          <w:lang w:val="en-US"/>
        </w:rPr>
      </w:pPr>
      <w:proofErr w:type="gramStart"/>
      <w:r w:rsidRPr="00564A49">
        <w:rPr>
          <w:rFonts w:eastAsia="Batang"/>
          <w:b/>
          <w:bCs/>
          <w:lang w:val="en-US" w:eastAsia="ko-KR"/>
        </w:rPr>
        <w:t>inter_view_</w:t>
      </w:r>
      <w:r w:rsidRPr="00564A49">
        <w:rPr>
          <w:b/>
          <w:bCs/>
          <w:lang w:val="en-US" w:eastAsia="ja-JP"/>
        </w:rPr>
        <w:t>mv_vert_constraint_flag</w:t>
      </w:r>
      <w:proofErr w:type="gramEnd"/>
      <w:r w:rsidRPr="00564A49">
        <w:rPr>
          <w:b/>
          <w:bCs/>
          <w:lang w:val="en-US" w:eastAsia="ja-JP"/>
        </w:rPr>
        <w:t xml:space="preserve">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proofErr w:type="gramStart"/>
      <w:r w:rsidRPr="00564A49">
        <w:rPr>
          <w:b/>
          <w:bCs/>
        </w:rPr>
        <w:t>num_scaled_ref_layer_offsets</w:t>
      </w:r>
      <w:proofErr w:type="gramEnd"/>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w:t>
      </w:r>
      <w:proofErr w:type="gramStart"/>
      <w:r w:rsidRPr="00564A49">
        <w:t>[ i</w:t>
      </w:r>
      <w:proofErr w:type="gramEnd"/>
      <w:r w:rsidRPr="00564A49">
        <w:t> ]. If the layer with nuh_layer_id equal to scaled_ref_layer_id</w:t>
      </w:r>
      <w:proofErr w:type="gramStart"/>
      <w:r w:rsidRPr="00564A49">
        <w:t>[ i</w:t>
      </w:r>
      <w:proofErr w:type="gramEnd"/>
      <w:r w:rsidRPr="00564A49">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564A49">
        <w:t>[ i</w:t>
      </w:r>
      <w:proofErr w:type="gramEnd"/>
      <w:r w:rsidRPr="00564A49">
        <w:t>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w:t>
      </w:r>
      <w:proofErr w:type="gramStart"/>
      <w:r w:rsidRPr="00564A49">
        <w:rPr>
          <w:lang w:val="en-US" w:eastAsia="ko-KR"/>
        </w:rPr>
        <w:t>[ i</w:t>
      </w:r>
      <w:proofErr w:type="gramEnd"/>
      <w:r w:rsidRPr="00564A49">
        <w:rPr>
          <w:lang w:val="en-US" w:eastAsia="ko-KR"/>
        </w:rPr>
        <w:t>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lastRenderedPageBreak/>
        <w:t>scaled_ref_layer_id</w:t>
      </w:r>
      <w:r w:rsidRPr="00564A49">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564A49">
        <w:t>[ i</w:t>
      </w:r>
      <w:proofErr w:type="gramEnd"/>
      <w:r w:rsidRPr="00564A49">
        <w:t xml:space="preserve">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w:t>
      </w:r>
      <w:proofErr w:type="gramStart"/>
      <w:r w:rsidRPr="00564A49">
        <w:rPr>
          <w:b/>
        </w:rPr>
        <w:t>offset</w:t>
      </w:r>
      <w:r w:rsidRPr="00564A49">
        <w:rPr>
          <w:bCs/>
        </w:rPr>
        <w:t>[</w:t>
      </w:r>
      <w:proofErr w:type="gramEnd"/>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w:t>
      </w:r>
      <w:proofErr w:type="gramStart"/>
      <w:r w:rsidRPr="00564A49">
        <w:rPr>
          <w:b/>
        </w:rPr>
        <w:t>offset</w:t>
      </w:r>
      <w:r w:rsidRPr="00564A49">
        <w:rPr>
          <w:bCs/>
        </w:rPr>
        <w:t>[</w:t>
      </w:r>
      <w:proofErr w:type="gramEnd"/>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698" w:name="_Ref363161326"/>
      <w:r w:rsidRPr="00564A49">
        <w:rPr>
          <w:rFonts w:hint="eastAsia"/>
          <w:b/>
          <w:bCs/>
          <w:lang w:eastAsia="ko-KR"/>
        </w:rPr>
        <w:t>vert_</w:t>
      </w:r>
      <w:r w:rsidRPr="00564A49">
        <w:rPr>
          <w:b/>
          <w:szCs w:val="22"/>
        </w:rPr>
        <w:t>phase_position_enable_</w:t>
      </w:r>
      <w:proofErr w:type="gramStart"/>
      <w:r w:rsidRPr="00564A49">
        <w:rPr>
          <w:b/>
          <w:szCs w:val="22"/>
        </w:rPr>
        <w:t>flag</w:t>
      </w:r>
      <w:r w:rsidRPr="00564A49">
        <w:rPr>
          <w:bCs/>
        </w:rPr>
        <w:t>[</w:t>
      </w:r>
      <w:proofErr w:type="gramEnd"/>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697"/>
      <w:bookmarkEnd w:id="1698"/>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proofErr w:type="gramStart"/>
      <w:r w:rsidRPr="00564A49">
        <w:rPr>
          <w:b/>
          <w:lang w:val="en-US"/>
        </w:rPr>
        <w:t>num_extra_slice_header_bits</w:t>
      </w:r>
      <w:proofErr w:type="gramEnd"/>
      <w:r w:rsidRPr="00564A49">
        <w:rPr>
          <w:lang w:val="en-US"/>
        </w:rPr>
        <w:t xml:space="preserve"> specifies the number of extra slice header bits that are present in the slice header RBSP for coded pictures referring to the PPS. </w:t>
      </w:r>
      <w:proofErr w:type="gramStart"/>
      <w:r w:rsidRPr="00564A49">
        <w:rPr>
          <w:lang w:val="en-US"/>
        </w:rPr>
        <w:t>num_extra_slice_header_bits</w:t>
      </w:r>
      <w:proofErr w:type="gramEnd"/>
      <w:r w:rsidRPr="00564A49">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699" w:name="_Ref348090370"/>
      <w:proofErr w:type="gramStart"/>
      <w:r w:rsidRPr="00564A49">
        <w:rPr>
          <w:b/>
          <w:lang w:val="en-US"/>
        </w:rPr>
        <w:t>pps_infer_scaling_list_flag</w:t>
      </w:r>
      <w:proofErr w:type="gramEnd"/>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564A49">
        <w:rPr>
          <w:lang w:val="en-US"/>
        </w:rPr>
        <w:t>pps_infer_scaling_list_flag</w:t>
      </w:r>
      <w:proofErr w:type="gramEnd"/>
      <w:r w:rsidRPr="00564A49">
        <w:rPr>
          <w:lang w:val="en-US"/>
        </w:rPr>
        <w:t xml:space="preserve">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proofErr w:type="gramStart"/>
      <w:r w:rsidRPr="00564A49">
        <w:rPr>
          <w:b/>
          <w:lang w:val="en-US"/>
        </w:rPr>
        <w:t>pps_scaling_list_ref_layer_id</w:t>
      </w:r>
      <w:proofErr w:type="gramEnd"/>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When avc_base_layer_flag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proofErr w:type="gramStart"/>
      <w:r w:rsidRPr="00564A49">
        <w:rPr>
          <w:rFonts w:eastAsia="MS Mincho"/>
          <w:b/>
          <w:bCs/>
          <w:lang w:val="en-US" w:eastAsia="ja-JP"/>
        </w:rPr>
        <w:t>pps_scaling_list_data_present_flag</w:t>
      </w:r>
      <w:proofErr w:type="gramEnd"/>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w:t>
      </w:r>
      <w:proofErr w:type="gramStart"/>
      <w:r w:rsidRPr="00564A49">
        <w:rPr>
          <w:lang w:val="en-US"/>
        </w:rPr>
        <w:t>pps_scaling_list_data_present_flag</w:t>
      </w:r>
      <w:proofErr w:type="gramEnd"/>
      <w:r w:rsidRPr="00564A49">
        <w:rPr>
          <w:lang w:val="en-US"/>
        </w:rPr>
        <w:t xml:space="preserve">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lastRenderedPageBreak/>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1700" w:name="_Ref363161328"/>
      <w:proofErr w:type="gramStart"/>
      <w:r w:rsidRPr="00564A49">
        <w:rPr>
          <w:b/>
          <w:szCs w:val="22"/>
          <w:lang w:val="en-US"/>
        </w:rPr>
        <w:t>pps_extension_flag</w:t>
      </w:r>
      <w:proofErr w:type="gramEnd"/>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w:t>
      </w:r>
      <w:proofErr w:type="gramStart"/>
      <w:r w:rsidRPr="00564A49">
        <w:rPr>
          <w:szCs w:val="22"/>
          <w:lang w:val="en-US"/>
        </w:rPr>
        <w:t>pps_extension_flag</w:t>
      </w:r>
      <w:proofErr w:type="gramEnd"/>
      <w:r w:rsidRPr="00564A49">
        <w:rPr>
          <w:szCs w:val="22"/>
          <w:lang w:val="en-US"/>
        </w:rPr>
        <w:t xml:space="preserve">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proofErr w:type="gramStart"/>
      <w:r w:rsidRPr="00564A49">
        <w:t>[ i</w:t>
      </w:r>
      <w:proofErr w:type="gramEnd"/>
      <w:r w:rsidRPr="00564A49">
        <w:t> ] shall be equal to 0, for i in the range of 1 to 6, inclusive, in bitstreams conforming to this version of this Specification. pps_extension_type_</w:t>
      </w:r>
      <w:proofErr w:type="gramStart"/>
      <w:r w:rsidRPr="00564A49">
        <w:t>flag</w:t>
      </w:r>
      <w:r w:rsidRPr="00564A49">
        <w:rPr>
          <w:bCs/>
        </w:rPr>
        <w:t>[</w:t>
      </w:r>
      <w:proofErr w:type="gramEnd"/>
      <w:r w:rsidRPr="00564A49">
        <w:rPr>
          <w:bCs/>
        </w:rPr>
        <w:t> 0 ] equal to 1 specifies that poc_reset_info_present_flag is present in the PPS RBSP syntax structure. pps_extension_type_</w:t>
      </w:r>
      <w:proofErr w:type="gramStart"/>
      <w:r w:rsidRPr="00564A49">
        <w:rPr>
          <w:bCs/>
        </w:rPr>
        <w:t>flag[</w:t>
      </w:r>
      <w:proofErr w:type="gramEnd"/>
      <w:r w:rsidRPr="00564A49">
        <w:rPr>
          <w:bCs/>
        </w:rPr>
        <w:t xml:space="preserve"> 0 ] equal to 0 specifies that poc_reset_info_present_flag is not present in the PPS RBSP syntax structure. </w:t>
      </w:r>
      <w:r w:rsidRPr="00564A49">
        <w:t>The value of 1 for pps_extension_type_flag</w:t>
      </w:r>
      <w:proofErr w:type="gramStart"/>
      <w:r w:rsidRPr="00564A49">
        <w:t>[ i</w:t>
      </w:r>
      <w:proofErr w:type="gramEnd"/>
      <w:r w:rsidRPr="00564A49">
        <w:t> ], for i in the range of 1 to 7, inclusive, is reserved for future use by ITU-T | ISO/IEC. pps_extension_</w:t>
      </w:r>
      <w:r w:rsidRPr="00564A49">
        <w:rPr>
          <w:szCs w:val="22"/>
          <w:lang w:val="en-CA"/>
        </w:rPr>
        <w:t>type_</w:t>
      </w:r>
      <w:proofErr w:type="gramStart"/>
      <w:r w:rsidRPr="00564A49">
        <w:t>flag[</w:t>
      </w:r>
      <w:proofErr w:type="gramEnd"/>
      <w:r w:rsidRPr="00564A49">
        <w:t>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proofErr w:type="gramStart"/>
      <w:r w:rsidRPr="00564A49">
        <w:t>flag[</w:t>
      </w:r>
      <w:proofErr w:type="gramEnd"/>
      <w:r w:rsidRPr="00564A49">
        <w:t> 7 ] in an PPS NAL unit.</w:t>
      </w:r>
    </w:p>
    <w:p w:rsidR="007E173E" w:rsidRPr="00564A49" w:rsidRDefault="007E173E" w:rsidP="007E173E">
      <w:proofErr w:type="gramStart"/>
      <w:r w:rsidRPr="00564A49">
        <w:rPr>
          <w:b/>
          <w:lang w:val="en-US"/>
        </w:rPr>
        <w:t>poc_reset_info_present_flag</w:t>
      </w:r>
      <w:proofErr w:type="gramEnd"/>
      <w:r w:rsidRPr="00564A49">
        <w:rPr>
          <w:lang w:val="en-US"/>
        </w:rPr>
        <w:t xml:space="preserve"> equal to 0 specifies that the syntax element poc_reset_idc is not present in the slice segment headers of the slices referring to the PPS. </w:t>
      </w:r>
      <w:proofErr w:type="gramStart"/>
      <w:r w:rsidRPr="00564A49">
        <w:rPr>
          <w:lang w:val="en-US"/>
        </w:rPr>
        <w:t>poc_reset_info_present_flag</w:t>
      </w:r>
      <w:proofErr w:type="gramEnd"/>
      <w:r w:rsidRPr="00564A49">
        <w:rPr>
          <w:lang w:val="en-US"/>
        </w:rPr>
        <w:t xml:space="preserve">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699"/>
      <w:bookmarkEnd w:id="1700"/>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01" w:name="_Ref348090372"/>
      <w:r w:rsidRPr="00564A49">
        <w:rPr>
          <w:lang w:val="en-US"/>
        </w:rPr>
        <w:t>Access unit delimiter RBSP semantics</w:t>
      </w:r>
      <w:bookmarkEnd w:id="1701"/>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02" w:name="_Ref348090373"/>
      <w:r w:rsidRPr="00564A49">
        <w:rPr>
          <w:lang w:val="en-US"/>
        </w:rPr>
        <w:t>End of sequence RBSP semantics</w:t>
      </w:r>
      <w:bookmarkEnd w:id="1702"/>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03" w:name="_Ref348090375"/>
      <w:r w:rsidRPr="00564A49">
        <w:rPr>
          <w:lang w:val="en-US"/>
        </w:rPr>
        <w:t>End of bitstream RBSP semantics</w:t>
      </w:r>
      <w:bookmarkEnd w:id="1703"/>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04" w:name="_Ref348090378"/>
      <w:r w:rsidRPr="00564A49">
        <w:rPr>
          <w:lang w:val="en-US"/>
        </w:rPr>
        <w:t>Filler data RBSP semantics</w:t>
      </w:r>
      <w:bookmarkEnd w:id="1704"/>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05" w:name="_Ref348090379"/>
      <w:r w:rsidRPr="00564A49">
        <w:rPr>
          <w:lang w:val="en-US"/>
        </w:rPr>
        <w:t>Slice segment layer RBSP semantics</w:t>
      </w:r>
      <w:bookmarkEnd w:id="1705"/>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06" w:name="_Ref348090382"/>
      <w:r w:rsidRPr="00564A49">
        <w:rPr>
          <w:lang w:val="en-US"/>
        </w:rPr>
        <w:t>RBSP slice segment trailing bits semantics</w:t>
      </w:r>
      <w:bookmarkEnd w:id="1706"/>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07" w:name="_Ref348090386"/>
      <w:r w:rsidRPr="00564A49">
        <w:rPr>
          <w:lang w:val="en-US"/>
        </w:rPr>
        <w:t>RBSP trailing bits semantics</w:t>
      </w:r>
      <w:bookmarkEnd w:id="1707"/>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08" w:name="_Ref348090388"/>
      <w:r w:rsidRPr="00564A49">
        <w:rPr>
          <w:lang w:val="en-US"/>
        </w:rPr>
        <w:t>Byte alignment semantics</w:t>
      </w:r>
      <w:bookmarkEnd w:id="1708"/>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09" w:name="_Ref348090389"/>
      <w:bookmarkStart w:id="1710" w:name="_Toc377921542"/>
      <w:bookmarkStart w:id="1711" w:name="_Toc378026180"/>
      <w:r w:rsidRPr="00564A49">
        <w:rPr>
          <w:lang w:val="en-US"/>
        </w:rPr>
        <w:t>Profile, tier and level semantics</w:t>
      </w:r>
      <w:bookmarkEnd w:id="1709"/>
      <w:bookmarkEnd w:id="1710"/>
      <w:bookmarkEnd w:id="1711"/>
    </w:p>
    <w:p w:rsidR="007E173E" w:rsidRPr="00564A49" w:rsidRDefault="007E173E" w:rsidP="007E173E">
      <w:pPr>
        <w:rPr>
          <w:bCs/>
          <w:szCs w:val="22"/>
          <w:lang w:val="en-US"/>
        </w:rPr>
      </w:pPr>
      <w:r w:rsidRPr="00564A49">
        <w:rPr>
          <w:lang w:val="en-US"/>
        </w:rPr>
        <w:t>The profile_tier_</w:t>
      </w:r>
      <w:proofErr w:type="gramStart"/>
      <w:r w:rsidRPr="00564A49">
        <w:rPr>
          <w:lang w:val="en-US"/>
        </w:rPr>
        <w:t>level(</w:t>
      </w:r>
      <w:proofErr w:type="gramEnd"/>
      <w:r w:rsidRPr="00564A49">
        <w:rPr>
          <w:lang w:val="en-US"/>
        </w:rPr>
        <w:t> ) syntax structure provides profile, tier and level information used for a layer set.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syntax structure.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profile_tier_</w:t>
      </w:r>
      <w:proofErr w:type="gramStart"/>
      <w:r w:rsidRPr="00564A49">
        <w:rPr>
          <w:lang w:val="en-US"/>
        </w:rPr>
        <w:t>level(</w:t>
      </w:r>
      <w:proofErr w:type="gramEnd"/>
      <w:r w:rsidRPr="00564A49">
        <w:rPr>
          <w:lang w:val="en-US"/>
        </w:rPr>
        <w:t xml:space="preserve">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w:t>
      </w:r>
      <w:proofErr w:type="gramStart"/>
      <w:r w:rsidRPr="00564A49">
        <w:rPr>
          <w:lang w:val="en-US"/>
        </w:rPr>
        <w:t>level(</w:t>
      </w:r>
      <w:proofErr w:type="gramEnd"/>
      <w:r w:rsidRPr="00564A49">
        <w:rPr>
          <w:lang w:val="en-US"/>
        </w:rPr>
        <w:t> ) syntax structure applies.</w:t>
      </w:r>
    </w:p>
    <w:p w:rsidR="007E173E" w:rsidRPr="00564A49" w:rsidRDefault="007E173E" w:rsidP="007E173E">
      <w:pPr>
        <w:pStyle w:val="3N"/>
        <w:rPr>
          <w:lang w:val="en-US"/>
        </w:rPr>
      </w:pPr>
      <w:r w:rsidRPr="00564A49">
        <w:rPr>
          <w:bCs/>
          <w:szCs w:val="22"/>
          <w:lang w:val="en-US"/>
        </w:rPr>
        <w:t>When the syntax elements general_profile_space, general_tier_flag, general_profile_idc, general_profile_compatibility_flag</w:t>
      </w:r>
      <w:proofErr w:type="gramStart"/>
      <w:r w:rsidRPr="00564A49">
        <w:rPr>
          <w:bCs/>
          <w:szCs w:val="22"/>
          <w:lang w:val="en-US"/>
        </w:rPr>
        <w:t>[ j</w:t>
      </w:r>
      <w:proofErr w:type="gramEnd"/>
      <w:r w:rsidRPr="00564A49">
        <w:rPr>
          <w:bCs/>
          <w:szCs w:val="22"/>
          <w:lang w:val="en-US"/>
        </w:rPr>
        <w:t xml:space="preserve"> ], general_progressive_source_flag, general_interlaced_source_flag, </w:t>
      </w:r>
      <w:r w:rsidRPr="00564A49">
        <w:rPr>
          <w:bCs/>
          <w:lang w:val="en-US"/>
        </w:rPr>
        <w:lastRenderedPageBreak/>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w:t>
      </w:r>
      <w:proofErr w:type="gramStart"/>
      <w:r w:rsidRPr="00564A49">
        <w:rPr>
          <w:bCs/>
          <w:szCs w:val="22"/>
          <w:lang w:val="en-US"/>
        </w:rPr>
        <w:t>flag[</w:t>
      </w:r>
      <w:proofErr w:type="gramEnd"/>
      <w:r w:rsidRPr="00564A49">
        <w:rPr>
          <w:bCs/>
          <w:szCs w:val="22"/>
          <w:lang w:val="en-US"/>
        </w:rPr>
        <w:t>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proofErr w:type="gramStart"/>
      <w:r w:rsidRPr="00564A49">
        <w:rPr>
          <w:bCs/>
          <w:szCs w:val="22"/>
          <w:lang w:val="en-US"/>
        </w:rPr>
        <w:t>[ i</w:t>
      </w:r>
      <w:proofErr w:type="gramEnd"/>
      <w:r w:rsidRPr="00564A49">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w:t>
      </w:r>
      <w:proofErr w:type="gramStart"/>
      <w:r w:rsidRPr="00564A49">
        <w:rPr>
          <w:bCs/>
          <w:szCs w:val="22"/>
          <w:lang w:val="en-US"/>
        </w:rPr>
        <w:t>[ i</w:t>
      </w:r>
      <w:proofErr w:type="gramEnd"/>
      <w:r w:rsidRPr="00564A49">
        <w:rPr>
          <w:bCs/>
          <w:szCs w:val="22"/>
          <w:lang w:val="en-US"/>
        </w:rPr>
        <w:t>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2" w:name="_Ref348090392"/>
      <w:bookmarkStart w:id="1713" w:name="_Toc377921543"/>
      <w:bookmarkStart w:id="1714" w:name="_Toc378026181"/>
      <w:r w:rsidRPr="00564A49">
        <w:rPr>
          <w:lang w:val="en-US"/>
        </w:rPr>
        <w:t>Scaling list data semantics</w:t>
      </w:r>
      <w:bookmarkEnd w:id="1712"/>
      <w:bookmarkEnd w:id="1713"/>
      <w:bookmarkEnd w:id="1714"/>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5" w:name="_Ref348090398"/>
      <w:bookmarkStart w:id="1716" w:name="_Toc377921544"/>
      <w:bookmarkStart w:id="1717" w:name="_Toc378026182"/>
      <w:r w:rsidRPr="00564A49">
        <w:rPr>
          <w:lang w:val="en-US"/>
        </w:rPr>
        <w:t>Supplemental enhancement information message semantics</w:t>
      </w:r>
      <w:bookmarkEnd w:id="1715"/>
      <w:bookmarkEnd w:id="1716"/>
      <w:bookmarkEnd w:id="1717"/>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8" w:name="_Ref348090400"/>
      <w:bookmarkStart w:id="1719" w:name="_Toc377921545"/>
      <w:bookmarkStart w:id="1720" w:name="_Toc378026183"/>
      <w:r w:rsidRPr="00564A49">
        <w:rPr>
          <w:lang w:val="en-US"/>
        </w:rPr>
        <w:t>Slice segment header semantics</w:t>
      </w:r>
      <w:bookmarkEnd w:id="1718"/>
      <w:bookmarkEnd w:id="1719"/>
      <w:bookmarkEnd w:id="1720"/>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21" w:name="_Ref348090412"/>
      <w:r w:rsidRPr="00564A49">
        <w:rPr>
          <w:lang w:val="en-US"/>
        </w:rPr>
        <w:t>General slice segment header semantics</w:t>
      </w:r>
      <w:bookmarkEnd w:id="1721"/>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proofErr w:type="gramStart"/>
      <w:r w:rsidRPr="00564A49">
        <w:rPr>
          <w:b/>
          <w:lang w:val="en-US"/>
        </w:rPr>
        <w:t>discardable_flag</w:t>
      </w:r>
      <w:proofErr w:type="gramEnd"/>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564A49">
        <w:rPr>
          <w:lang w:val="en-US"/>
        </w:rPr>
        <w:t>discardable_flag</w:t>
      </w:r>
      <w:proofErr w:type="gramEnd"/>
      <w:r w:rsidRPr="00564A49">
        <w:rPr>
          <w:lang w:val="en-US"/>
        </w:rPr>
        <w:t xml:space="preserve"> equal to 0 specifies that the coded picture may be used as a reference picture for inter prediction and </w:t>
      </w:r>
      <w:r w:rsidRPr="00564A49">
        <w:rPr>
          <w:lang w:val="en-US"/>
        </w:rPr>
        <w:lastRenderedPageBreak/>
        <w:t>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xml:space="preserve">. </w:t>
      </w:r>
      <w:proofErr w:type="gramStart"/>
      <w:r w:rsidRPr="00564A49">
        <w:rPr>
          <w:lang w:val="en-US"/>
        </w:rPr>
        <w:t>cross_layer_bla_flag</w:t>
      </w:r>
      <w:proofErr w:type="gramEnd"/>
      <w:r w:rsidRPr="00564A49">
        <w:rPr>
          <w:lang w:val="en-US"/>
        </w:rPr>
        <w:t xml:space="preserve"> shall be equal to 0 for pictures with nal_unit_type not equal to IDR_W_RADL or IDR_N_LP or with nuh_layer_id not equal to 0.</w:t>
      </w:r>
    </w:p>
    <w:p w:rsidR="007E173E" w:rsidRPr="00564A49" w:rsidRDefault="007E173E" w:rsidP="007E173E">
      <w:pPr>
        <w:rPr>
          <w:lang w:val="en-US" w:eastAsia="ko-KR"/>
        </w:rPr>
      </w:pPr>
      <w:proofErr w:type="gramStart"/>
      <w:r w:rsidRPr="00564A49">
        <w:rPr>
          <w:b/>
          <w:lang w:val="en-US" w:eastAsia="ko-KR"/>
        </w:rPr>
        <w:t>inter_layer_pred_enabled_flag</w:t>
      </w:r>
      <w:proofErr w:type="gramEnd"/>
      <w:r w:rsidRPr="00564A49">
        <w:rPr>
          <w:lang w:val="en-US" w:eastAsia="ko-KR"/>
        </w:rPr>
        <w:t xml:space="preserve"> equal to 1 specifies that inter-layer prediction may be used in decoding of the current picture. </w:t>
      </w:r>
      <w:proofErr w:type="gramStart"/>
      <w:r w:rsidRPr="00564A49">
        <w:rPr>
          <w:lang w:val="en-US" w:eastAsia="ko-KR"/>
        </w:rPr>
        <w:t>inter_layer_pred_enabled_flag</w:t>
      </w:r>
      <w:proofErr w:type="gramEnd"/>
      <w:r w:rsidRPr="00564A49">
        <w:rPr>
          <w:lang w:val="en-US" w:eastAsia="ko-KR"/>
        </w:rPr>
        <w:t xml:space="preserve"> equal to 0 specifies that inter-layer prediction is not used in decoding of the current picture.</w:t>
      </w:r>
    </w:p>
    <w:p w:rsidR="007E173E" w:rsidRPr="00564A49" w:rsidRDefault="007E173E" w:rsidP="007E173E">
      <w:pPr>
        <w:rPr>
          <w:lang w:val="en-US" w:eastAsia="ko-KR"/>
        </w:rPr>
      </w:pPr>
      <w:proofErr w:type="gramStart"/>
      <w:r w:rsidRPr="00564A49">
        <w:rPr>
          <w:b/>
          <w:bCs/>
          <w:lang w:val="en-US"/>
        </w:rPr>
        <w:t>num_inter_layer_ref_pics_minus1</w:t>
      </w:r>
      <w:proofErr w:type="gramEnd"/>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w:t>
      </w:r>
      <w:proofErr w:type="gramStart"/>
      <w:r w:rsidRPr="00564A49">
        <w:rPr>
          <w:lang w:val="en-US" w:eastAsia="ko-KR"/>
        </w:rPr>
        <w:t>Ceil(</w:t>
      </w:r>
      <w:proofErr w:type="gramEnd"/>
      <w:r w:rsidRPr="00564A49">
        <w:rPr>
          <w:lang w:val="en-US" w:eastAsia="ko-KR"/>
        </w:rPr>
        <w:t>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proofErr w:type="gramStart"/>
      <w:r w:rsidRPr="00564A49">
        <w:rPr>
          <w:rFonts w:eastAsia="Batang"/>
          <w:bCs/>
          <w:lang w:val="en-US" w:eastAsia="ko-KR"/>
        </w:rPr>
        <w:t>NumDirectRefLayers[</w:t>
      </w:r>
      <w:proofErr w:type="gramEnd"/>
      <w:r w:rsidRPr="00564A49">
        <w:rPr>
          <w:rFonts w:eastAsia="Batang"/>
          <w:bCs/>
          <w:lang w:val="en-US" w:eastAsia="ko-KR"/>
        </w:rPr>
        <w:t>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The variables numRefLayerPics and refLayerPicFlag</w:t>
      </w:r>
      <w:proofErr w:type="gramStart"/>
      <w:r w:rsidRPr="00564A49">
        <w:rPr>
          <w:lang w:val="en-US" w:eastAsia="ko-KR"/>
        </w:rPr>
        <w:t>[ i</w:t>
      </w:r>
      <w:proofErr w:type="gramEnd"/>
      <w:r w:rsidRPr="00564A49">
        <w:rPr>
          <w:lang w:val="en-US" w:eastAsia="ko-KR"/>
        </w:rPr>
        <w:t xml:space="preserve">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ins w:id="1722" w:author="Miska Hannuksela" w:date="2014-02-19T15:39:00Z">
        <w:r w:rsidR="00C0792D">
          <w:rPr>
            <w:lang w:val="en-US" w:eastAsia="ko-KR"/>
          </w:rPr>
          <w:t>( </w:t>
        </w:r>
      </w:ins>
      <w:del w:id="1723" w:author="Miska Hannuksela" w:date="2014-02-19T15:39:00Z">
        <w:r w:rsidRPr="00564A49" w:rsidDel="00C0792D">
          <w:rPr>
            <w:lang w:val="en-US" w:eastAsia="ko-KR"/>
          </w:rPr>
          <w:tab/>
        </w:r>
      </w:del>
      <w:del w:id="1724" w:author="Miska Hannuksela" w:date="2014-02-19T15:38:00Z">
        <w:r w:rsidRPr="00564A49" w:rsidDel="00C0792D">
          <w:rPr>
            <w:lang w:val="en-US" w:eastAsia="ko-KR"/>
          </w:rPr>
          <w:tab/>
        </w:r>
        <w:r w:rsidRPr="00564A49" w:rsidDel="00C0792D">
          <w:rPr>
            <w:lang w:val="en-US" w:eastAsia="ko-KR"/>
          </w:rPr>
          <w:tab/>
        </w:r>
      </w:del>
      <w:r w:rsidRPr="00564A49">
        <w:rPr>
          <w:lang w:val="en-US" w:eastAsia="ko-KR"/>
        </w:rPr>
        <w:t xml:space="preserve">max_tid_il_ref_pics_plus1[ refLayerIdx ][ LayerIdxInVps[ nuh_layer_id ] ] &gt; TemporalId </w:t>
      </w:r>
      <w:ins w:id="1725" w:author="Miska Hannuksela" w:date="2014-02-27T15:48:00Z">
        <w:r w:rsidR="00435FD8">
          <w:rPr>
            <w:lang w:val="en-US" w:eastAsia="ko-KR"/>
          </w:rPr>
          <w:t xml:space="preserve"> </w:t>
        </w:r>
        <w:bookmarkStart w:id="1726" w:name="_GoBack"/>
        <w:bookmarkEnd w:id="1726"/>
        <w:r w:rsidR="00435FD8">
          <w:rPr>
            <w:lang w:val="en-US" w:eastAsia="ko-KR"/>
          </w:rPr>
          <w:t>| |</w:t>
        </w:r>
      </w:ins>
      <w:ins w:id="1727" w:author="Miska Hannuksela" w:date="2014-02-19T15:39:00Z">
        <w:r w:rsidR="00C0792D">
          <w:rPr>
            <w:lang w:val="en-US" w:eastAsia="ko-KR"/>
          </w:rPr>
          <w:br/>
        </w:r>
        <w:r w:rsidR="00C0792D">
          <w:rPr>
            <w:lang w:val="en-US" w:eastAsia="ko-KR"/>
          </w:rPr>
          <w:tab/>
        </w:r>
        <w:r w:rsidR="00C0792D">
          <w:rPr>
            <w:lang w:val="en-US" w:eastAsia="ko-KR"/>
          </w:rPr>
          <w:tab/>
          <w:t xml:space="preserve">  !tid_aligned_flag</w:t>
        </w:r>
      </w:ins>
      <w:ins w:id="1728" w:author="Miska Hannuksela" w:date="2014-02-19T15:40:00Z">
        <w:r w:rsidR="00C0792D">
          <w:rPr>
            <w:lang w:val="en-US" w:eastAsia="ko-KR"/>
          </w:rPr>
          <w:t xml:space="preserve"> ) </w:t>
        </w:r>
      </w:ins>
      <w:r w:rsidRPr="00564A49">
        <w:rPr>
          <w:lang w:val="en-US" w:eastAsia="ko-KR"/>
        </w:rPr>
        <w:t>)</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proofErr w:type="gramStart"/>
      <w:r w:rsidRPr="00564A49">
        <w:rPr>
          <w:lang w:val="en-US" w:eastAsia="ko-KR"/>
        </w:rPr>
        <w:t>numRefLayerPics</w:t>
      </w:r>
      <w:proofErr w:type="gramEnd"/>
      <w:r w:rsidRPr="00564A49">
        <w:rPr>
          <w:lang w:val="en-US" w:eastAsia="ko-KR"/>
        </w:rPr>
        <w:t xml:space="preserve">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w:t>
      </w:r>
      <w:proofErr w:type="gramStart"/>
      <w:r w:rsidRPr="00564A49">
        <w:rPr>
          <w:b/>
          <w:bCs/>
          <w:lang w:val="en-US"/>
        </w:rPr>
        <w:t>[ </w:t>
      </w:r>
      <w:r w:rsidRPr="00564A49">
        <w:rPr>
          <w:bCs/>
          <w:lang w:val="en-US"/>
        </w:rPr>
        <w:t>i</w:t>
      </w:r>
      <w:proofErr w:type="gramEnd"/>
      <w:r w:rsidRPr="00564A49">
        <w:rPr>
          <w:bCs/>
          <w:lang w:val="en-US"/>
        </w:rPr>
        <w:t>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inter_layer_pred_layer_idc</w:t>
      </w:r>
      <w:proofErr w:type="gramStart"/>
      <w:r w:rsidRPr="00564A49">
        <w:rPr>
          <w:bCs/>
          <w:lang w:val="en-US"/>
        </w:rPr>
        <w:t>[ i</w:t>
      </w:r>
      <w:proofErr w:type="gramEnd"/>
      <w:r w:rsidRPr="00564A49">
        <w:rPr>
          <w:bCs/>
          <w:lang w:val="en-US"/>
        </w:rPr>
        <w:t xml:space="preserve">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w:t>
      </w:r>
      <w:proofErr w:type="gramStart"/>
      <w:r w:rsidRPr="00564A49">
        <w:rPr>
          <w:bCs/>
          <w:lang w:val="en-US"/>
        </w:rPr>
        <w:t>[ i</w:t>
      </w:r>
      <w:proofErr w:type="gramEnd"/>
      <w:r w:rsidRPr="00564A49">
        <w:rPr>
          <w:bCs/>
          <w:lang w:val="en-US"/>
        </w:rPr>
        <w:t>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w:t>
      </w:r>
      <w:proofErr w:type="gramStart"/>
      <w:r w:rsidRPr="00564A49">
        <w:rPr>
          <w:lang w:val="en-US" w:eastAsia="ko-KR"/>
        </w:rPr>
        <w:t>[ i</w:t>
      </w:r>
      <w:proofErr w:type="gramEnd"/>
      <w:r w:rsidRPr="00564A49">
        <w:rPr>
          <w:lang w:val="en-US" w:eastAsia="ko-KR"/>
        </w:rPr>
        <w:t>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Del="00C411AC" w:rsidRDefault="007E173E" w:rsidP="007E173E">
      <w:pPr>
        <w:rPr>
          <w:del w:id="1729" w:author="Miska Hannuksela" w:date="2014-02-19T15:54:00Z"/>
          <w:lang w:val="en-US" w:eastAsia="ko-KR"/>
        </w:rPr>
      </w:pPr>
      <w:del w:id="1730" w:author="Miska Hannuksela" w:date="2014-02-19T15:54:00Z">
        <w:r w:rsidRPr="00564A49" w:rsidDel="00C411AC">
          <w:rPr>
            <w:lang w:val="en-US" w:eastAsia="ko-KR"/>
          </w:rPr>
          <w:delText>It is a requirement of bitstream conformance that for each value of i in the range of 0 to NumActiveRefLayerPics − 1, inclusive, either of the following two conditions shall be true:</w:delText>
        </w:r>
      </w:del>
    </w:p>
    <w:p w:rsidR="007E173E" w:rsidRPr="00564A49" w:rsidDel="00C411AC" w:rsidRDefault="007E173E" w:rsidP="007E173E">
      <w:pPr>
        <w:tabs>
          <w:tab w:val="clear" w:pos="794"/>
          <w:tab w:val="clear" w:pos="1191"/>
          <w:tab w:val="clear" w:pos="1588"/>
          <w:tab w:val="clear" w:pos="1985"/>
        </w:tabs>
        <w:ind w:left="437" w:hanging="437"/>
        <w:rPr>
          <w:del w:id="1731" w:author="Miska Hannuksela" w:date="2014-02-19T15:54:00Z"/>
          <w:lang w:val="en-US" w:eastAsia="ko-KR"/>
        </w:rPr>
      </w:pPr>
      <w:del w:id="1732" w:author="Miska Hannuksela" w:date="2014-02-19T15:54:00Z">
        <w:r w:rsidRPr="00564A49" w:rsidDel="00C411AC">
          <w:rPr>
            <w:lang w:val="en-US"/>
          </w:rPr>
          <w:delText>–</w:delText>
        </w:r>
        <w:r w:rsidRPr="00564A49" w:rsidDel="00C411AC">
          <w:rPr>
            <w:lang w:val="en-US"/>
          </w:rPr>
          <w:tab/>
          <w:delText>T</w:delText>
        </w:r>
        <w:r w:rsidRPr="00564A49" w:rsidDel="00C411AC">
          <w:rPr>
            <w:lang w:val="en-US" w:eastAsia="ko-KR"/>
          </w:rPr>
          <w:delText>he value of max_tid_il_ref_pics_plus1[ </w:delText>
        </w:r>
        <w:r w:rsidRPr="00564A49" w:rsidDel="00C411AC">
          <w:rPr>
            <w:lang w:val="en-US"/>
          </w:rPr>
          <w:delText>LayerIdxInVps[ </w:delText>
        </w:r>
        <w:r w:rsidRPr="00564A49" w:rsidDel="00C411AC">
          <w:rPr>
            <w:lang w:val="en-US" w:eastAsia="ko-KR"/>
          </w:rPr>
          <w:delText>RefPicLayerId[ i ] ] ][ LayerIdxInVps[ nuh_layer_id ] ] is greater than TemporalId.</w:delText>
        </w:r>
      </w:del>
    </w:p>
    <w:p w:rsidR="007E173E" w:rsidRPr="00564A49" w:rsidDel="00C411AC" w:rsidRDefault="007E173E" w:rsidP="007E173E">
      <w:pPr>
        <w:tabs>
          <w:tab w:val="clear" w:pos="794"/>
          <w:tab w:val="clear" w:pos="1191"/>
          <w:tab w:val="clear" w:pos="1588"/>
          <w:tab w:val="clear" w:pos="1985"/>
        </w:tabs>
        <w:ind w:left="437" w:hanging="437"/>
        <w:rPr>
          <w:del w:id="1733" w:author="Miska Hannuksela" w:date="2014-02-19T15:54:00Z"/>
          <w:lang w:val="en-US" w:eastAsia="ko-KR"/>
        </w:rPr>
      </w:pPr>
      <w:del w:id="1734" w:author="Miska Hannuksela" w:date="2014-02-19T15:54:00Z">
        <w:r w:rsidRPr="00564A49" w:rsidDel="00C411AC">
          <w:rPr>
            <w:lang w:val="en-US"/>
          </w:rPr>
          <w:delText>–</w:delText>
        </w:r>
        <w:r w:rsidRPr="00564A49" w:rsidDel="00C411AC">
          <w:rPr>
            <w:lang w:val="en-US"/>
          </w:rPr>
          <w:tab/>
          <w:delText>T</w:delText>
        </w:r>
        <w:r w:rsidRPr="00564A49" w:rsidDel="00C411AC">
          <w:rPr>
            <w:lang w:val="en-US" w:eastAsia="ko-KR"/>
          </w:rPr>
          <w:delText>he values of max_tid_il_ref_pics_plus1[ </w:delText>
        </w:r>
        <w:r w:rsidRPr="00564A49" w:rsidDel="00C411AC">
          <w:rPr>
            <w:lang w:val="en-US"/>
          </w:rPr>
          <w:delText>LayerIdxInVps[ </w:delText>
        </w:r>
        <w:r w:rsidRPr="00564A49" w:rsidDel="00C411AC">
          <w:rPr>
            <w:lang w:val="en-US" w:eastAsia="ko-KR"/>
          </w:rPr>
          <w:delText>RefPicLayerId[ i ] ] ][ LayerIdxInVps[ nuh_layer_id ] ] and TemporalId are both equal to 0 and t</w:delText>
        </w:r>
        <w:r w:rsidRPr="00564A49" w:rsidDel="00C411AC">
          <w:rPr>
            <w:lang w:val="en-US"/>
          </w:rPr>
          <w:delText xml:space="preserve">he picture in the current access unit with nuh_layer_id equal to </w:delText>
        </w:r>
        <w:r w:rsidRPr="00564A49" w:rsidDel="00C411AC">
          <w:rPr>
            <w:lang w:val="en-US" w:eastAsia="ko-KR"/>
          </w:rPr>
          <w:delText>RefPicLayerId[ i ] is an IRAP picture.</w:delText>
        </w:r>
      </w:del>
    </w:p>
    <w:p w:rsidR="007E173E" w:rsidRPr="00564A49" w:rsidRDefault="007E173E" w:rsidP="007E173E">
      <w:pPr>
        <w:rPr>
          <w:lang w:val="en-US"/>
        </w:rPr>
      </w:pPr>
      <w:proofErr w:type="gramStart"/>
      <w:r w:rsidRPr="00564A49">
        <w:rPr>
          <w:b/>
          <w:lang w:val="en-US"/>
        </w:rPr>
        <w:lastRenderedPageBreak/>
        <w:t>poc_reset_idc</w:t>
      </w:r>
      <w:proofErr w:type="gramEnd"/>
      <w:r w:rsidRPr="00564A49">
        <w:rPr>
          <w:lang w:val="en-US"/>
        </w:rPr>
        <w:t xml:space="preserve"> equal to 0 specifies that neither the most significant bits nor the least significant bits of the picture order count value for the current picture are reset. </w:t>
      </w:r>
      <w:proofErr w:type="gramStart"/>
      <w:r w:rsidRPr="00564A49">
        <w:rPr>
          <w:lang w:val="en-US"/>
        </w:rPr>
        <w:t>poc_reset_idc</w:t>
      </w:r>
      <w:proofErr w:type="gramEnd"/>
      <w:r w:rsidRPr="00564A49">
        <w:rPr>
          <w:lang w:val="en-US"/>
        </w:rPr>
        <w:t xml:space="preserve"> equal to 1 specifies that only the most significant bits of the picture order count value for the current picture may be reset. </w:t>
      </w:r>
      <w:proofErr w:type="gramStart"/>
      <w:r w:rsidRPr="00564A49">
        <w:rPr>
          <w:lang w:val="en-US"/>
        </w:rPr>
        <w:t>poc_reset_idc</w:t>
      </w:r>
      <w:proofErr w:type="gramEnd"/>
      <w:r w:rsidRPr="00564A49">
        <w:rPr>
          <w:lang w:val="en-US"/>
        </w:rPr>
        <w:t xml:space="preserve">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proofErr w:type="gramStart"/>
      <w:r w:rsidRPr="00564A49">
        <w:rPr>
          <w:b/>
          <w:lang w:val="en-US"/>
        </w:rPr>
        <w:t>poc_reset_period_id</w:t>
      </w:r>
      <w:proofErr w:type="gramEnd"/>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proofErr w:type="gramStart"/>
      <w:r w:rsidRPr="00564A49">
        <w:rPr>
          <w:b/>
          <w:lang w:val="en-US"/>
        </w:rPr>
        <w:t>poc_lsb_val</w:t>
      </w:r>
      <w:proofErr w:type="gramEnd"/>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w:t>
      </w:r>
      <w:r w:rsidRPr="00564A49">
        <w:rPr>
          <w:noProof/>
        </w:rPr>
        <w:lastRenderedPageBreak/>
        <w:t xml:space="preserve">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proofErr w:type="gramStart"/>
      <w:r w:rsidRPr="00564A49">
        <w:rPr>
          <w:b/>
          <w:lang w:val="en-US"/>
        </w:rPr>
        <w:t>poc_msb_val_present_flag</w:t>
      </w:r>
      <w:proofErr w:type="gramEnd"/>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proofErr w:type="gramStart"/>
      <w:r w:rsidRPr="00564A49">
        <w:rPr>
          <w:b/>
          <w:bCs/>
        </w:rPr>
        <w:t>poc_msb_val</w:t>
      </w:r>
      <w:proofErr w:type="gramEnd"/>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w:t>
      </w:r>
      <w:proofErr w:type="gramStart"/>
      <w:r w:rsidRPr="00564A49">
        <w:rPr>
          <w:b/>
          <w:szCs w:val="22"/>
        </w:rPr>
        <w:t>flag</w:t>
      </w:r>
      <w:r w:rsidRPr="00564A49">
        <w:rPr>
          <w:b/>
          <w:lang w:eastAsia="ko-KR"/>
        </w:rPr>
        <w:t>[</w:t>
      </w:r>
      <w:proofErr w:type="gramEnd"/>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w:t>
      </w:r>
      <w:proofErr w:type="gramStart"/>
      <w:r w:rsidRPr="00564A49">
        <w:rPr>
          <w:szCs w:val="22"/>
        </w:rPr>
        <w:t>flag</w:t>
      </w:r>
      <w:r w:rsidRPr="00564A49">
        <w:rPr>
          <w:bCs/>
        </w:rPr>
        <w:t>[</w:t>
      </w:r>
      <w:proofErr w:type="gramEnd"/>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35" w:name="_Ref348090415"/>
      <w:r w:rsidRPr="00564A49">
        <w:rPr>
          <w:lang w:val="en-US"/>
        </w:rPr>
        <w:t>Reference picture list modification semantics</w:t>
      </w:r>
      <w:bookmarkEnd w:id="1735"/>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36" w:name="_Ref348090417"/>
      <w:r w:rsidRPr="00564A49">
        <w:rPr>
          <w:lang w:val="en-US"/>
        </w:rPr>
        <w:t>Weighted prediction parameters semantics</w:t>
      </w:r>
      <w:bookmarkEnd w:id="1736"/>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37" w:name="_Toc350926526"/>
      <w:bookmarkStart w:id="1738" w:name="_Toc347485186"/>
      <w:bookmarkStart w:id="1739" w:name="_Ref351058442"/>
      <w:bookmarkStart w:id="1740" w:name="_Ref363159871"/>
      <w:bookmarkStart w:id="1741" w:name="_Toc377921546"/>
      <w:bookmarkStart w:id="1742" w:name="_Toc378026184"/>
      <w:bookmarkStart w:id="1743" w:name="_Ref348090407"/>
      <w:r w:rsidRPr="00564A49">
        <w:rPr>
          <w:lang w:val="en-US"/>
        </w:rPr>
        <w:t>Short-term reference picture set semantics</w:t>
      </w:r>
      <w:bookmarkEnd w:id="1737"/>
      <w:bookmarkEnd w:id="1738"/>
      <w:bookmarkEnd w:id="1739"/>
      <w:bookmarkEnd w:id="1740"/>
      <w:bookmarkEnd w:id="1741"/>
      <w:bookmarkEnd w:id="1742"/>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4" w:name="_Ref351058473"/>
      <w:bookmarkStart w:id="1745" w:name="_Toc377921547"/>
      <w:bookmarkStart w:id="1746" w:name="_Toc378026185"/>
      <w:r w:rsidRPr="00564A49">
        <w:rPr>
          <w:lang w:val="en-US"/>
        </w:rPr>
        <w:t>Slice segment data semantics</w:t>
      </w:r>
      <w:bookmarkEnd w:id="1743"/>
      <w:bookmarkEnd w:id="1744"/>
      <w:bookmarkEnd w:id="1745"/>
      <w:bookmarkEnd w:id="1746"/>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47" w:name="_Toc377921548"/>
      <w:bookmarkStart w:id="1748" w:name="_Toc378026186"/>
      <w:r w:rsidRPr="00564A49">
        <w:rPr>
          <w:lang w:val="en-US"/>
        </w:rPr>
        <w:t>Decoding process</w:t>
      </w:r>
      <w:bookmarkEnd w:id="1747"/>
      <w:bookmarkEnd w:id="1748"/>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49" w:name="_Ref331522910"/>
      <w:bookmarkStart w:id="1750" w:name="_Ref360894978"/>
      <w:bookmarkStart w:id="1751" w:name="_Toc377921549"/>
      <w:bookmarkStart w:id="1752" w:name="_Toc378026187"/>
      <w:r w:rsidRPr="00564A49">
        <w:rPr>
          <w:lang w:val="en-US"/>
        </w:rPr>
        <w:t>General</w:t>
      </w:r>
      <w:bookmarkEnd w:id="1749"/>
      <w:r w:rsidRPr="00564A49">
        <w:rPr>
          <w:lang w:val="en-US"/>
        </w:rPr>
        <w:t xml:space="preserve"> decoding process</w:t>
      </w:r>
      <w:bookmarkEnd w:id="1750"/>
      <w:bookmarkEnd w:id="1751"/>
      <w:bookmarkEnd w:id="1752"/>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r w:rsidRPr="00564A49">
        <w:rPr>
          <w:lang w:val="en-US"/>
        </w:rPr>
        <w:fldChar w:fldCharType="begin" w:fldLock="1"/>
      </w:r>
      <w:r w:rsidRPr="00564A49">
        <w:rPr>
          <w:lang w:val="en-US"/>
        </w:rPr>
        <w:instrText xml:space="preserve"> REF _Ref373315357 \r \h  \* MERGEFORMAT </w:instrText>
      </w:r>
      <w:r w:rsidRPr="00564A49">
        <w:rPr>
          <w:lang w:val="en-US"/>
        </w:rPr>
      </w:r>
      <w:r w:rsidRPr="00564A49">
        <w:rPr>
          <w:lang w:val="en-US"/>
        </w:rPr>
        <w:fldChar w:fldCharType="separate"/>
      </w:r>
      <w:r w:rsidRPr="00564A49">
        <w:rPr>
          <w:lang w:val="en-US"/>
        </w:rPr>
        <w:t>0</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53" w:name="_Toc377921550"/>
      <w:bookmarkStart w:id="1754" w:name="_Toc378026188"/>
      <w:r w:rsidRPr="00564A49">
        <w:rPr>
          <w:lang w:val="en-US"/>
        </w:rPr>
        <w:t>Decoding process for a coded picture with nuh_layer_id equal to 0</w:t>
      </w:r>
      <w:bookmarkEnd w:id="1753"/>
      <w:bookmarkEnd w:id="1754"/>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755"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56" w:name="_Toc377921551"/>
      <w:bookmarkStart w:id="1757" w:name="_Toc378026189"/>
      <w:r w:rsidRPr="00564A49">
        <w:rPr>
          <w:lang w:val="en-US"/>
        </w:rPr>
        <w:t>Decoding process for a coded picture with nuh_layer_id greater than 0</w:t>
      </w:r>
      <w:bookmarkEnd w:id="1756"/>
      <w:bookmarkEnd w:id="1757"/>
    </w:p>
    <w:bookmarkEnd w:id="1755"/>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58" w:name="_Ref343098647"/>
      <w:bookmarkStart w:id="1759" w:name="_Toc377921552"/>
      <w:bookmarkStart w:id="1760" w:name="_Toc378026190"/>
      <w:r w:rsidRPr="00564A49">
        <w:rPr>
          <w:lang w:val="en-US"/>
        </w:rPr>
        <w:lastRenderedPageBreak/>
        <w:t>Decoding process for starting the decoding of a coded picture</w:t>
      </w:r>
      <w:bookmarkEnd w:id="1758"/>
      <w:r w:rsidRPr="00564A49">
        <w:rPr>
          <w:lang w:val="en-US"/>
        </w:rPr>
        <w:t xml:space="preserve"> with nuh_layer_id greater than 0</w:t>
      </w:r>
      <w:bookmarkEnd w:id="1759"/>
      <w:bookmarkEnd w:id="1760"/>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61" w:name="_Ref346382028"/>
      <w:bookmarkStart w:id="1762" w:name="_Toc377921553"/>
      <w:bookmarkStart w:id="1763" w:name="_Toc378026191"/>
      <w:r w:rsidRPr="00564A49">
        <w:rPr>
          <w:lang w:val="en-US"/>
        </w:rPr>
        <w:t>Decoding process for ending the decoding of a coded picture</w:t>
      </w:r>
      <w:bookmarkEnd w:id="1761"/>
      <w:r w:rsidRPr="00564A49">
        <w:rPr>
          <w:lang w:val="en-US"/>
        </w:rPr>
        <w:t xml:space="preserve"> with nuh_layer_id greater than 0</w:t>
      </w:r>
      <w:bookmarkEnd w:id="1762"/>
      <w:bookmarkEnd w:id="1763"/>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 xml:space="preserve">If </w:t>
      </w:r>
      <w:proofErr w:type="gramStart"/>
      <w:r w:rsidRPr="00564A49">
        <w:rPr>
          <w:lang w:val="en-US"/>
        </w:rPr>
        <w:t>LayerInitializedFlag[</w:t>
      </w:r>
      <w:proofErr w:type="gramEnd"/>
      <w:r w:rsidRPr="00564A49">
        <w:rPr>
          <w:lang w:val="en-US"/>
        </w:rPr>
        <w:t>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 xml:space="preserve">When </w:t>
      </w:r>
      <w:proofErr w:type="gramStart"/>
      <w:r w:rsidRPr="00564A49">
        <w:rPr>
          <w:lang w:val="en-US"/>
        </w:rPr>
        <w:t>FirstPicInLayerDecodedFlag[</w:t>
      </w:r>
      <w:proofErr w:type="gramEnd"/>
      <w:r w:rsidRPr="00564A49">
        <w:rPr>
          <w:lang w:val="en-US"/>
        </w:rPr>
        <w:t>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4" w:name="_Ref343168794"/>
      <w:r w:rsidRPr="00564A49">
        <w:rPr>
          <w:lang w:val="en-US"/>
        </w:rPr>
        <w:t>Marking process for sub-layer non-reference pictures not needed for inter-layer prediction</w:t>
      </w:r>
      <w:bookmarkEnd w:id="1764"/>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a</w:t>
      </w:r>
      <w:proofErr w:type="gramEnd"/>
      <w:r w:rsidRPr="00564A49">
        <w:rPr>
          <w:lang w:val="en-US"/>
        </w:rPr>
        <w:t xml:space="preserve">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potentially</w:t>
      </w:r>
      <w:proofErr w:type="gramEnd"/>
      <w:r w:rsidRPr="00564A49">
        <w:rPr>
          <w:lang w:val="en-US"/>
        </w:rPr>
        <w:t xml:space="preserve">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 xml:space="preserve">The variables </w:t>
      </w:r>
      <w:proofErr w:type="gramStart"/>
      <w:r w:rsidRPr="00564A49">
        <w:rPr>
          <w:lang w:val="en-US"/>
        </w:rPr>
        <w:t>numTargetDecLayers,</w:t>
      </w:r>
      <w:proofErr w:type="gramEnd"/>
      <w:r w:rsidRPr="00564A49">
        <w:rPr>
          <w:lang w:val="en-US"/>
        </w:rPr>
        <w:t xml:space="preserve">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numTargetDecLayers</w:t>
      </w:r>
      <w:proofErr w:type="gramEnd"/>
      <w:r w:rsidRPr="00564A49">
        <w:rPr>
          <w:lang w:val="en-US"/>
        </w:rPr>
        <w:t xml:space="preserve">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latestDecIdx</w:t>
      </w:r>
      <w:proofErr w:type="gramEnd"/>
      <w:r w:rsidRPr="00564A49">
        <w:rPr>
          <w:lang w:val="en-US"/>
        </w:rPr>
        <w:t xml:space="preserve">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w:t>
      </w:r>
      <w:proofErr w:type="gramStart"/>
      <w:r w:rsidRPr="00564A49">
        <w:rPr>
          <w:lang w:val="en-US"/>
        </w:rPr>
        <w:t>[ i</w:t>
      </w:r>
      <w:proofErr w:type="gramEnd"/>
      <w:r w:rsidRPr="00564A49">
        <w:rPr>
          <w:lang w:val="en-US"/>
        </w:rPr>
        <w:t> ].</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When currPic is marked as "used for reference"</w:t>
      </w:r>
      <w:ins w:id="1765" w:author="Miska Hannuksela" w:date="2014-02-19T16:05:00Z">
        <w:r w:rsidR="004360CE">
          <w:rPr>
            <w:lang w:val="en-US"/>
          </w:rPr>
          <w:t xml:space="preserve">, </w:t>
        </w:r>
        <w:proofErr w:type="gramStart"/>
        <w:r w:rsidR="004360CE">
          <w:rPr>
            <w:lang w:val="en-US"/>
          </w:rPr>
          <w:t>LayerTId</w:t>
        </w:r>
      </w:ins>
      <w:ins w:id="1766" w:author="Miska Hannuksela" w:date="2014-02-19T16:06:00Z">
        <w:r w:rsidR="004360CE">
          <w:rPr>
            <w:lang w:val="en-US"/>
          </w:rPr>
          <w:t>[</w:t>
        </w:r>
        <w:proofErr w:type="gramEnd"/>
        <w:r w:rsidR="004360CE">
          <w:rPr>
            <w:lang w:val="en-US"/>
          </w:rPr>
          <w:t> </w:t>
        </w:r>
        <w:r w:rsidR="004360CE" w:rsidRPr="00564A49">
          <w:rPr>
            <w:lang w:val="en-US"/>
          </w:rPr>
          <w:t>TargetDecLayerIdList[ i ]</w:t>
        </w:r>
        <w:r w:rsidR="004360CE">
          <w:rPr>
            <w:lang w:val="en-US"/>
          </w:rPr>
          <w:t xml:space="preserve"> ] is equal </w:t>
        </w:r>
      </w:ins>
      <w:ins w:id="1767" w:author="Miska Hannuksela" w:date="2014-02-19T16:07:00Z">
        <w:r w:rsidR="004360CE">
          <w:rPr>
            <w:lang w:val="en-US"/>
          </w:rPr>
          <w:t xml:space="preserve">to </w:t>
        </w:r>
      </w:ins>
      <w:ins w:id="1768" w:author="Miska Hannuksela" w:date="2014-02-19T16:06:00Z">
        <w:r w:rsidR="004360CE">
          <w:rPr>
            <w:lang w:val="en-US"/>
          </w:rPr>
          <w:t>HighestTid,</w:t>
        </w:r>
      </w:ins>
      <w:r w:rsidRPr="00564A49">
        <w:rPr>
          <w:lang w:val="en-US"/>
        </w:rPr>
        <w:t xml:space="preserve"> and </w:t>
      </w:r>
      <w:ins w:id="1769" w:author="Miska Hannuksela" w:date="2014-02-19T16:06:00Z">
        <w:r w:rsidR="004360CE">
          <w:rPr>
            <w:lang w:val="en-US"/>
          </w:rPr>
          <w:t xml:space="preserve">currPic </w:t>
        </w:r>
      </w:ins>
      <w:r w:rsidRPr="00564A49">
        <w:rPr>
          <w:lang w:val="en-US"/>
        </w:rPr>
        <w:t>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0" w:name="_Ref363260402"/>
      <w:bookmarkStart w:id="1771" w:name="_Toc377921554"/>
      <w:bookmarkStart w:id="1772" w:name="_Toc378026192"/>
      <w:r w:rsidRPr="00564A49">
        <w:rPr>
          <w:lang w:val="en-US"/>
        </w:rPr>
        <w:t>Generation of unavailable reference pictures for pictures first in decoding order within a layer</w:t>
      </w:r>
      <w:bookmarkEnd w:id="1770"/>
      <w:bookmarkEnd w:id="1771"/>
      <w:bookmarkEnd w:id="1772"/>
    </w:p>
    <w:p w:rsidR="007E173E" w:rsidRPr="00564A49" w:rsidRDefault="007E173E" w:rsidP="007E173E">
      <w:pPr>
        <w:numPr>
          <w:ilvl w:val="12"/>
          <w:numId w:val="0"/>
        </w:numPr>
        <w:tabs>
          <w:tab w:val="left" w:pos="-720"/>
        </w:tabs>
        <w:rPr>
          <w:lang w:val="en-US"/>
        </w:rPr>
      </w:pPr>
      <w:r w:rsidRPr="00564A49">
        <w:rPr>
          <w:lang w:val="en-US"/>
        </w:rPr>
        <w:t xml:space="preserve">This process is invoked for a picture with nuh_layer_id equal to layerId, when </w:t>
      </w:r>
      <w:proofErr w:type="gramStart"/>
      <w:r w:rsidRPr="00564A49">
        <w:rPr>
          <w:lang w:val="en-US"/>
        </w:rPr>
        <w:t>FirstPicInLayerDecodedFlag[</w:t>
      </w:r>
      <w:proofErr w:type="gramEnd"/>
      <w:r w:rsidRPr="00564A49">
        <w:rPr>
          <w:lang w:val="en-US"/>
        </w:rPr>
        <w:t> layerId ] is equal to 0.</w:t>
      </w:r>
    </w:p>
    <w:p w:rsidR="007E173E" w:rsidRPr="00564A49" w:rsidRDefault="007E173E" w:rsidP="007E173E">
      <w:pPr>
        <w:spacing w:before="60"/>
        <w:ind w:left="288"/>
        <w:rPr>
          <w:sz w:val="18"/>
          <w:szCs w:val="18"/>
          <w:lang w:val="en-US"/>
        </w:rPr>
      </w:pPr>
      <w:r w:rsidRPr="00564A49">
        <w:rPr>
          <w:sz w:val="18"/>
          <w:szCs w:val="18"/>
          <w:lang w:val="en-US"/>
        </w:rPr>
        <w:t xml:space="preserve">NOTE – A cross-layer random access skipped (CL-RAS) picture is a picture with nuh_layer_id equal to layerId such that </w:t>
      </w:r>
      <w:proofErr w:type="gramStart"/>
      <w:r w:rsidRPr="00564A49">
        <w:rPr>
          <w:sz w:val="18"/>
          <w:szCs w:val="18"/>
          <w:lang w:val="en-US"/>
        </w:rPr>
        <w:t>LayerInitializedFlag[</w:t>
      </w:r>
      <w:proofErr w:type="gramEnd"/>
      <w:r w:rsidRPr="00564A49">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w:t>
      </w:r>
      <w:proofErr w:type="gramStart"/>
      <w:r w:rsidRPr="00564A49">
        <w:rPr>
          <w:lang w:val="en-US"/>
        </w:rPr>
        <w:t>[ i</w:t>
      </w:r>
      <w:proofErr w:type="gramEnd"/>
      <w:r w:rsidRPr="00564A49">
        <w:rPr>
          <w:lang w:val="en-US"/>
        </w:rPr>
        <w:t>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w:t>
      </w:r>
      <w:proofErr w:type="gramStart"/>
      <w:r w:rsidRPr="00564A49">
        <w:rPr>
          <w:lang w:val="en-US"/>
        </w:rPr>
        <w:t>[ i</w:t>
      </w:r>
      <w:proofErr w:type="gramEnd"/>
      <w:r w:rsidRPr="00564A49">
        <w:rPr>
          <w:lang w:val="en-US"/>
        </w:rPr>
        <w:t>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w:t>
      </w:r>
      <w:proofErr w:type="gramStart"/>
      <w:r w:rsidRPr="00564A49">
        <w:rPr>
          <w:lang w:val="en-US"/>
        </w:rPr>
        <w:t>[ i</w:t>
      </w:r>
      <w:proofErr w:type="gramEnd"/>
      <w:r w:rsidRPr="00564A49">
        <w:rPr>
          <w:lang w:val="en-US"/>
        </w:rPr>
        <w:t>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lastRenderedPageBreak/>
        <w:t>–</w:t>
      </w:r>
      <w:r w:rsidRPr="00564A49">
        <w:rPr>
          <w:lang w:val="en-US"/>
        </w:rPr>
        <w:tab/>
        <w:t>For each RefPicSetLtCurr</w:t>
      </w:r>
      <w:proofErr w:type="gramStart"/>
      <w:r w:rsidRPr="00564A49">
        <w:rPr>
          <w:lang w:val="en-US"/>
        </w:rPr>
        <w:t>[ i</w:t>
      </w:r>
      <w:proofErr w:type="gramEnd"/>
      <w:r w:rsidRPr="00564A49">
        <w:rPr>
          <w:lang w:val="en-US"/>
        </w:rPr>
        <w:t>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PocLtCurr</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w:t>
      </w:r>
      <w:proofErr w:type="gramStart"/>
      <w:r w:rsidRPr="00564A49">
        <w:rPr>
          <w:lang w:val="en-US"/>
        </w:rPr>
        <w:t>[ i</w:t>
      </w:r>
      <w:proofErr w:type="gramEnd"/>
      <w:r w:rsidRPr="00564A49">
        <w:rPr>
          <w:lang w:val="en-US"/>
        </w:rPr>
        <w:t>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73" w:name="_Ref373393356"/>
      <w:bookmarkStart w:id="1774" w:name="_Toc377921555"/>
      <w:bookmarkStart w:id="1775" w:name="_Toc378026193"/>
      <w:r w:rsidRPr="00564A49">
        <w:rPr>
          <w:lang w:val="en-US"/>
        </w:rPr>
        <w:t>NAL unit decoding process</w:t>
      </w:r>
      <w:bookmarkEnd w:id="1773"/>
      <w:bookmarkEnd w:id="1774"/>
      <w:bookmarkEnd w:id="1775"/>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76" w:name="_Ref363319757"/>
      <w:bookmarkStart w:id="1777" w:name="_Toc377921556"/>
      <w:bookmarkStart w:id="1778" w:name="_Toc378026194"/>
      <w:r w:rsidRPr="00564A49">
        <w:rPr>
          <w:lang w:val="en-US"/>
        </w:rPr>
        <w:t>Slice decoding processes</w:t>
      </w:r>
      <w:bookmarkEnd w:id="1776"/>
      <w:bookmarkEnd w:id="1777"/>
      <w:bookmarkEnd w:id="1778"/>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9" w:name="_Ref363319686"/>
      <w:bookmarkStart w:id="1780" w:name="_Toc377921557"/>
      <w:bookmarkStart w:id="1781" w:name="_Toc378026195"/>
      <w:r w:rsidRPr="00564A49">
        <w:rPr>
          <w:lang w:val="en-US"/>
        </w:rPr>
        <w:t>Decoding process for picture order count</w:t>
      </w:r>
      <w:bookmarkEnd w:id="1779"/>
      <w:bookmarkEnd w:id="1780"/>
      <w:bookmarkEnd w:id="1781"/>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 xml:space="preserve">if </w:t>
      </w:r>
      <w:proofErr w:type="gramStart"/>
      <w:r w:rsidRPr="00564A49">
        <w:t>PocDecrementedInDPBFlag[</w:t>
      </w:r>
      <w:proofErr w:type="gramEnd"/>
      <w:r w:rsidRPr="00564A49">
        <w:t>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lastRenderedPageBreak/>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proofErr w:type="gramStart"/>
      <w:r w:rsidRPr="00564A49">
        <w:rPr>
          <w:lang w:val="en-US" w:eastAsia="ja-JP"/>
        </w:rPr>
        <w:t>PocDecrementedInDPBFlag[</w:t>
      </w:r>
      <w:proofErr w:type="gramEnd"/>
      <w:r w:rsidRPr="00564A49">
        <w:rPr>
          <w:lang w:val="en-US" w:eastAsia="ja-JP"/>
        </w:rPr>
        <w:t>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 xml:space="preserve">The value of </w:t>
      </w:r>
      <w:proofErr w:type="gramStart"/>
      <w:r w:rsidRPr="00564A49">
        <w:rPr>
          <w:lang w:val="en-US" w:eastAsia="ja-JP"/>
        </w:rPr>
        <w:t>PrevPicOrderCnt[</w:t>
      </w:r>
      <w:proofErr w:type="gramEnd"/>
      <w:r w:rsidRPr="00564A49">
        <w:rPr>
          <w:lang w:val="en-US" w:eastAsia="ja-JP"/>
        </w:rPr>
        <w: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lastRenderedPageBreak/>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 xml:space="preserve">The function </w:t>
      </w:r>
      <w:proofErr w:type="gramStart"/>
      <w:r w:rsidRPr="00564A49">
        <w:rPr>
          <w:lang w:val="en-US"/>
        </w:rPr>
        <w:t>PicOrderCnt(</w:t>
      </w:r>
      <w:proofErr w:type="gramEnd"/>
      <w:r w:rsidRPr="00564A49">
        <w:rPr>
          <w:lang w:val="en-US"/>
        </w:rPr>
        <w:t xml:space="preserve">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function </w:t>
      </w:r>
      <w:proofErr w:type="gramStart"/>
      <w:r w:rsidRPr="00564A49">
        <w:rPr>
          <w:lang w:val="en-US"/>
        </w:rPr>
        <w:t>DiffPicOrderCnt(</w:t>
      </w:r>
      <w:proofErr w:type="gramEnd"/>
      <w:r w:rsidRPr="00564A49">
        <w:rPr>
          <w:lang w:val="en-US"/>
        </w:rPr>
        <w: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bitstream shall not contain data that result in values of </w:t>
      </w:r>
      <w:proofErr w:type="gramStart"/>
      <w:r w:rsidRPr="00564A49">
        <w:rPr>
          <w:lang w:val="en-US"/>
        </w:rPr>
        <w:t>DiffPicOrderCnt(</w:t>
      </w:r>
      <w:proofErr w:type="gramEnd"/>
      <w:r w:rsidRPr="00564A49">
        <w:rPr>
          <w:lang w:val="en-US"/>
        </w:rPr>
        <w: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564A49">
        <w:rPr>
          <w:sz w:val="18"/>
          <w:szCs w:val="18"/>
          <w:lang w:val="en-US"/>
        </w:rPr>
        <w:t>( X</w:t>
      </w:r>
      <w:proofErr w:type="gramEnd"/>
      <w:r w:rsidRPr="00564A49">
        <w:rPr>
          <w:sz w:val="18"/>
          <w:szCs w:val="18"/>
          <w:lang w:val="en-US"/>
        </w:rPr>
        <w:t>,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2" w:name="_Ref363319770"/>
      <w:bookmarkStart w:id="1783" w:name="_Toc377921558"/>
      <w:bookmarkStart w:id="1784" w:name="_Toc378026196"/>
      <w:r w:rsidRPr="00564A49">
        <w:rPr>
          <w:lang w:val="en-US"/>
        </w:rPr>
        <w:t>Decoding process for reference picture set</w:t>
      </w:r>
      <w:bookmarkEnd w:id="1782"/>
      <w:bookmarkEnd w:id="1783"/>
      <w:bookmarkEnd w:id="1784"/>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785" w:name="_Ref373399028"/>
      <w:bookmarkStart w:id="1786" w:name="_Toc377921559"/>
      <w:bookmarkStart w:id="1787" w:name="_Toc378026197"/>
      <w:bookmarkStart w:id="1788" w:name="_Ref316823342"/>
      <w:bookmarkStart w:id="1789" w:name="_Toc364083218"/>
      <w:bookmarkStart w:id="1790" w:name="_Ref373317388"/>
      <w:r w:rsidRPr="00564A49">
        <w:rPr>
          <w:noProof/>
        </w:rPr>
        <w:t>Decoding process for generating unavailable reference pictures</w:t>
      </w:r>
      <w:bookmarkEnd w:id="1785"/>
      <w:bookmarkEnd w:id="1786"/>
      <w:bookmarkEnd w:id="1787"/>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791" w:name="_Toc377921560"/>
      <w:bookmarkStart w:id="1792" w:name="_Toc378026198"/>
      <w:r w:rsidRPr="00564A49">
        <w:rPr>
          <w:noProof/>
        </w:rPr>
        <w:t>Decoding process for reference picture lists construction</w:t>
      </w:r>
      <w:bookmarkEnd w:id="1791"/>
      <w:bookmarkEnd w:id="1792"/>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 xml:space="preserve">The variable NumRpsCurrTempList0 is set equal to </w:t>
      </w:r>
      <w:proofErr w:type="gramStart"/>
      <w:r w:rsidRPr="00564A49">
        <w:rPr>
          <w:lang w:val="en-US"/>
        </w:rPr>
        <w:t>Max(</w:t>
      </w:r>
      <w:proofErr w:type="gramEnd"/>
      <w:r w:rsidRPr="00564A49">
        <w:rPr>
          <w:lang w:val="en-US"/>
        </w:rPr>
        <w:t>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 xml:space="preserve">When the slice is a B slice, the variable NumRpsCurrTempList1 is set equal to </w:t>
      </w:r>
      <w:proofErr w:type="gramStart"/>
      <w:r w:rsidRPr="00564A49">
        <w:rPr>
          <w:lang w:val="en-US"/>
        </w:rPr>
        <w:t>Max(</w:t>
      </w:r>
      <w:proofErr w:type="gramEnd"/>
      <w:r w:rsidRPr="00564A49">
        <w:rPr>
          <w:lang w:val="en-US"/>
        </w:rPr>
        <w:t>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lastRenderedPageBreak/>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3" w:name="_Ref373399155"/>
      <w:bookmarkStart w:id="1794" w:name="_Toc377921561"/>
      <w:bookmarkStart w:id="1795" w:name="_Toc378026199"/>
      <w:bookmarkEnd w:id="1788"/>
      <w:bookmarkEnd w:id="1789"/>
      <w:bookmarkEnd w:id="1790"/>
      <w:r w:rsidRPr="00564A49">
        <w:rPr>
          <w:lang w:val="en-US"/>
        </w:rPr>
        <w:t>Decoding process for coding units coded in intra prediction mode</w:t>
      </w:r>
      <w:bookmarkEnd w:id="1793"/>
      <w:bookmarkEnd w:id="1794"/>
      <w:bookmarkEnd w:id="1795"/>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6" w:name="_Ref360894666"/>
      <w:bookmarkStart w:id="1797" w:name="_Toc377921562"/>
      <w:bookmarkStart w:id="1798" w:name="_Toc378026200"/>
      <w:r w:rsidRPr="00564A49">
        <w:rPr>
          <w:lang w:val="en-US"/>
        </w:rPr>
        <w:t>Decoding process for coding units coded in inter prediction mode</w:t>
      </w:r>
      <w:bookmarkEnd w:id="1796"/>
      <w:bookmarkEnd w:id="1797"/>
      <w:bookmarkEnd w:id="1798"/>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9" w:name="_Ref373399172"/>
      <w:bookmarkStart w:id="1800" w:name="_Toc377921563"/>
      <w:bookmarkStart w:id="1801" w:name="_Toc378026201"/>
      <w:r w:rsidRPr="00564A49">
        <w:rPr>
          <w:lang w:val="en-US"/>
        </w:rPr>
        <w:t>Scaling, transformation and array construction process prior to deblocking filter process</w:t>
      </w:r>
      <w:bookmarkEnd w:id="1799"/>
      <w:bookmarkEnd w:id="1800"/>
      <w:bookmarkEnd w:id="1801"/>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02" w:name="_Ref373399174"/>
      <w:bookmarkStart w:id="1803" w:name="_Toc377921564"/>
      <w:bookmarkStart w:id="1804" w:name="_Toc378026202"/>
      <w:r w:rsidRPr="00564A49">
        <w:rPr>
          <w:lang w:val="en-US"/>
        </w:rPr>
        <w:t>In-loop filter process</w:t>
      </w:r>
      <w:bookmarkEnd w:id="1802"/>
      <w:bookmarkEnd w:id="1803"/>
      <w:bookmarkEnd w:id="1804"/>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5" w:name="_Ref373399205"/>
      <w:bookmarkStart w:id="1806" w:name="_Toc377921565"/>
      <w:bookmarkStart w:id="1807" w:name="_Toc378026203"/>
      <w:r w:rsidRPr="00564A49">
        <w:rPr>
          <w:lang w:val="en-US"/>
        </w:rPr>
        <w:t>Parsing process</w:t>
      </w:r>
      <w:bookmarkEnd w:id="1805"/>
      <w:bookmarkEnd w:id="1806"/>
      <w:bookmarkEnd w:id="1807"/>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8" w:name="_Ref373399232"/>
      <w:bookmarkStart w:id="1809" w:name="_Toc377921566"/>
      <w:bookmarkStart w:id="1810" w:name="_Toc378026204"/>
      <w:r w:rsidRPr="00564A49">
        <w:rPr>
          <w:lang w:val="en-US"/>
        </w:rPr>
        <w:t>Specification of bitstream subsets</w:t>
      </w:r>
      <w:bookmarkEnd w:id="1808"/>
      <w:bookmarkEnd w:id="1809"/>
      <w:bookmarkEnd w:id="1810"/>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11" w:name="_Toc377921567"/>
      <w:bookmarkStart w:id="1812" w:name="_Toc378026205"/>
      <w:r w:rsidRPr="00564A49">
        <w:rPr>
          <w:lang w:val="en-US"/>
        </w:rPr>
        <w:t>(Void)</w:t>
      </w:r>
      <w:bookmarkEnd w:id="1811"/>
      <w:bookmarkEnd w:id="1812"/>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13" w:name="_Ref348357790"/>
      <w:bookmarkStart w:id="1814" w:name="_Toc377921568"/>
      <w:bookmarkStart w:id="1815" w:name="_Toc378026206"/>
      <w:r w:rsidRPr="00564A49">
        <w:rPr>
          <w:lang w:val="en-US"/>
        </w:rPr>
        <w:t>Byte stream format</w:t>
      </w:r>
      <w:bookmarkEnd w:id="1813"/>
      <w:bookmarkEnd w:id="1814"/>
      <w:bookmarkEnd w:id="1815"/>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16" w:name="_Ref348357793"/>
      <w:bookmarkStart w:id="1817" w:name="_Toc377921569"/>
      <w:bookmarkStart w:id="1818" w:name="_Toc378026207"/>
      <w:r w:rsidRPr="00564A49">
        <w:rPr>
          <w:lang w:val="en-US"/>
        </w:rPr>
        <w:t>Hypothetical reference decoder</w:t>
      </w:r>
      <w:bookmarkEnd w:id="1816"/>
      <w:bookmarkEnd w:id="1817"/>
      <w:bookmarkEnd w:id="1818"/>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19" w:name="_Ref348357799"/>
      <w:bookmarkStart w:id="1820" w:name="_Toc377921570"/>
      <w:bookmarkStart w:id="1821" w:name="_Toc378026208"/>
      <w:r w:rsidRPr="00564A49">
        <w:rPr>
          <w:lang w:val="en-US"/>
        </w:rPr>
        <w:t>SEI messages</w:t>
      </w:r>
      <w:bookmarkEnd w:id="1819"/>
      <w:bookmarkEnd w:id="1820"/>
      <w:bookmarkEnd w:id="1821"/>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1822" w:name="_Toc317198929"/>
      <w:bookmarkStart w:id="1823" w:name="_Toc364083381"/>
      <w:r w:rsidRPr="00564A49">
        <w:rPr>
          <w:i/>
          <w:noProof/>
          <w:lang w:val="en-US"/>
        </w:rPr>
        <w:t>T</w:t>
      </w:r>
      <w:r w:rsidRPr="00564A49">
        <w:rPr>
          <w:i/>
          <w:noProof/>
        </w:rPr>
        <w:t>he semantics of the structure of pictures information SEI message specified in subclause D.3.18 are replaced with the following:</w:t>
      </w:r>
      <w:bookmarkEnd w:id="1822"/>
      <w:bookmarkEnd w:id="1823"/>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lastRenderedPageBreak/>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24" w:name="_Toc190849834"/>
      <w:bookmarkStart w:id="1825" w:name="_Toc198881594"/>
      <w:bookmarkStart w:id="1826" w:name="_Ref210021484"/>
      <w:bookmarkStart w:id="1827" w:name="_Toc221286691"/>
      <w:bookmarkStart w:id="1828" w:name="_Toc377921571"/>
      <w:bookmarkStart w:id="1829" w:name="_Toc378026209"/>
      <w:r w:rsidRPr="00564A49">
        <w:rPr>
          <w:lang w:val="en-US"/>
        </w:rPr>
        <w:t>SEI message syntax</w:t>
      </w:r>
      <w:bookmarkEnd w:id="1824"/>
      <w:bookmarkEnd w:id="1825"/>
      <w:bookmarkEnd w:id="1826"/>
      <w:bookmarkEnd w:id="1827"/>
      <w:bookmarkEnd w:id="1828"/>
      <w:bookmarkEnd w:id="1829"/>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0" w:name="_Toc226457147"/>
      <w:bookmarkStart w:id="1831" w:name="_Toc248045614"/>
      <w:bookmarkStart w:id="1832" w:name="_Toc288343354"/>
      <w:bookmarkStart w:id="1833" w:name="_Toc377921572"/>
      <w:bookmarkStart w:id="1834" w:name="_Toc378026210"/>
      <w:r w:rsidRPr="00564A49">
        <w:rPr>
          <w:lang w:val="en-US"/>
        </w:rPr>
        <w:t xml:space="preserve">Layers not present SEI message </w:t>
      </w:r>
      <w:bookmarkEnd w:id="1830"/>
      <w:bookmarkEnd w:id="1831"/>
      <w:bookmarkEnd w:id="1832"/>
      <w:r w:rsidRPr="00564A49">
        <w:rPr>
          <w:lang w:val="en-US"/>
        </w:rPr>
        <w:t>syntax</w:t>
      </w:r>
      <w:bookmarkEnd w:id="1833"/>
      <w:bookmarkEnd w:id="1834"/>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5" w:name="_Toc377921573"/>
      <w:bookmarkStart w:id="1836" w:name="_Toc378026211"/>
      <w:r w:rsidRPr="00564A49">
        <w:rPr>
          <w:lang w:val="en-US"/>
        </w:rPr>
        <w:lastRenderedPageBreak/>
        <w:t>Inter-layer constrained tile sets SEI message syntax</w:t>
      </w:r>
      <w:bookmarkEnd w:id="1835"/>
      <w:bookmarkEnd w:id="183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7" w:name="_Toc377921574"/>
      <w:bookmarkStart w:id="1838" w:name="_Toc378026212"/>
      <w:r w:rsidRPr="00564A49">
        <w:rPr>
          <w:lang w:val="en-US"/>
        </w:rPr>
        <w:t>Bitstream partition nesting SEI message syntax</w:t>
      </w:r>
      <w:bookmarkEnd w:id="1837"/>
      <w:bookmarkEnd w:id="183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9" w:name="_Toc377921575"/>
      <w:bookmarkStart w:id="1840" w:name="_Toc378026213"/>
      <w:r w:rsidRPr="00564A49">
        <w:rPr>
          <w:lang w:val="en-US"/>
        </w:rPr>
        <w:lastRenderedPageBreak/>
        <w:t>Bitstream partition initial arrival time SEI message syntax</w:t>
      </w:r>
      <w:bookmarkEnd w:id="1839"/>
      <w:bookmarkEnd w:id="1840"/>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41" w:name="_Toc377921576"/>
      <w:bookmarkStart w:id="1842" w:name="_Toc378026214"/>
      <w:r w:rsidRPr="00564A49">
        <w:rPr>
          <w:lang w:val="en-US"/>
        </w:rPr>
        <w:t>Bitstream partition HRD parameters SEI message syntax</w:t>
      </w:r>
      <w:bookmarkEnd w:id="1841"/>
      <w:bookmarkEnd w:id="1842"/>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43" w:name="_Toc377921577"/>
      <w:bookmarkStart w:id="1844" w:name="_Toc378026215"/>
      <w:r w:rsidRPr="00564A49">
        <w:rPr>
          <w:lang w:val="en-US"/>
        </w:rPr>
        <w:lastRenderedPageBreak/>
        <w:t>Sub-bitstream property SEI message syntax</w:t>
      </w:r>
      <w:bookmarkEnd w:id="1843"/>
      <w:bookmarkEnd w:id="1844"/>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45" w:name="_Toc377921578"/>
      <w:bookmarkStart w:id="1846" w:name="_Toc378026216"/>
      <w:r w:rsidRPr="00564A49">
        <w:rPr>
          <w:lang w:val="en-US"/>
        </w:rPr>
        <w:t>Alpha channel information SEI message syntax</w:t>
      </w:r>
      <w:bookmarkEnd w:id="1845"/>
      <w:bookmarkEnd w:id="1846"/>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47" w:name="_Toc377921579"/>
      <w:bookmarkStart w:id="1848" w:name="_Toc378026217"/>
      <w:r w:rsidRPr="00564A49">
        <w:rPr>
          <w:lang w:val="en-US"/>
        </w:rPr>
        <w:t>SEI message semantics</w:t>
      </w:r>
      <w:bookmarkEnd w:id="1847"/>
      <w:bookmarkEnd w:id="1848"/>
    </w:p>
    <w:p w:rsidR="007E173E" w:rsidRPr="00564A49" w:rsidRDefault="007E173E" w:rsidP="007E173E">
      <w:pPr>
        <w:pStyle w:val="Caption"/>
      </w:pPr>
      <w:bookmarkStart w:id="1849"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1849"/>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1850"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51" w:name="_Toc377921580"/>
      <w:bookmarkStart w:id="1852" w:name="_Toc378026218"/>
      <w:r w:rsidRPr="00564A49">
        <w:rPr>
          <w:lang w:val="en-US"/>
        </w:rPr>
        <w:t>Layers not present SEI message semantics</w:t>
      </w:r>
      <w:bookmarkEnd w:id="1851"/>
      <w:bookmarkEnd w:id="1852"/>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564A49">
        <w:rPr>
          <w:lang w:val="en-US"/>
        </w:rPr>
        <w:t>order, that</w:t>
      </w:r>
      <w:proofErr w:type="gramEnd"/>
      <w:r w:rsidRPr="00564A49">
        <w:rPr>
          <w:lang w:val="en-US"/>
        </w:rPr>
        <w:t xml:space="preserve">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proofErr w:type="gramStart"/>
      <w:r w:rsidRPr="00564A49">
        <w:rPr>
          <w:b/>
          <w:lang w:val="en-US"/>
        </w:rPr>
        <w:t>lp_sei_active_vps_id</w:t>
      </w:r>
      <w:proofErr w:type="gramEnd"/>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proofErr w:type="gramStart"/>
      <w:r w:rsidRPr="00564A49">
        <w:rPr>
          <w:bCs/>
          <w:lang w:val="en-US"/>
        </w:rPr>
        <w:t>[ i</w:t>
      </w:r>
      <w:proofErr w:type="gramEnd"/>
      <w:r w:rsidRPr="00564A49">
        <w:rPr>
          <w:bCs/>
          <w:lang w:val="en-US"/>
        </w:rPr>
        <w:t>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53" w:name="_Toc377921581"/>
      <w:bookmarkStart w:id="1854" w:name="_Toc378026219"/>
      <w:bookmarkStart w:id="1855" w:name="_Ref355956448"/>
      <w:r w:rsidRPr="00564A49">
        <w:rPr>
          <w:lang w:val="en-US"/>
        </w:rPr>
        <w:t>Inter-layer constrained tile sets SEI message semantics</w:t>
      </w:r>
      <w:bookmarkEnd w:id="1853"/>
      <w:bookmarkEnd w:id="1854"/>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proofErr w:type="gramStart"/>
      <w:r w:rsidRPr="00564A49">
        <w:rPr>
          <w:b/>
          <w:lang w:val="en-US"/>
        </w:rPr>
        <w:t>il_one_tile_per_tile_set_flag</w:t>
      </w:r>
      <w:proofErr w:type="gramEnd"/>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proofErr w:type="gramStart"/>
      <w:r w:rsidRPr="00564A49">
        <w:rPr>
          <w:b/>
          <w:lang w:val="en-US"/>
        </w:rPr>
        <w:t>il_num_sets_in_message_minus1</w:t>
      </w:r>
      <w:proofErr w:type="gramEnd"/>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 xml:space="preserve">message. </w:t>
      </w:r>
      <w:proofErr w:type="gramStart"/>
      <w:r w:rsidRPr="00564A49">
        <w:rPr>
          <w:lang w:val="en-US"/>
        </w:rPr>
        <w:t>skipped_tile_set_present_flag</w:t>
      </w:r>
      <w:proofErr w:type="gramEnd"/>
      <w:r w:rsidRPr="00564A49">
        <w:rPr>
          <w:lang w:val="en-US"/>
        </w:rPr>
        <w:t xml:space="preserve">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proofErr w:type="gramStart"/>
      <w:r w:rsidRPr="00564A49">
        <w:rPr>
          <w:lang w:val="en-US"/>
        </w:rPr>
        <w:t>[ i</w:t>
      </w:r>
      <w:proofErr w:type="gramEnd"/>
      <w:r w:rsidRPr="00564A49">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564A49">
        <w:rPr>
          <w:lang w:val="en-US"/>
        </w:rPr>
        <w:t>[ i</w:t>
      </w:r>
      <w:proofErr w:type="gramEnd"/>
      <w:r w:rsidRPr="00564A49">
        <w:rPr>
          <w:lang w:val="en-US"/>
        </w:rPr>
        <w:t>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w:t>
      </w:r>
      <w:proofErr w:type="gramStart"/>
      <w:r w:rsidRPr="00564A49">
        <w:rPr>
          <w:lang w:val="en-US"/>
        </w:rPr>
        <w:t>[ i</w:t>
      </w:r>
      <w:proofErr w:type="gramEnd"/>
      <w:r w:rsidRPr="00564A49">
        <w:rPr>
          <w:lang w:val="en-US"/>
        </w:rPr>
        <w:t> ] from 0 to 255 and from 512 to 2</w:t>
      </w:r>
      <w:r w:rsidRPr="00564A49">
        <w:rPr>
          <w:vertAlign w:val="superscript"/>
          <w:lang w:val="en-US"/>
        </w:rPr>
        <w:t>31</w:t>
      </w:r>
      <w:r w:rsidRPr="00564A49">
        <w:rPr>
          <w:lang w:val="en-US"/>
        </w:rPr>
        <w:t> − 1 may be used as determined by the application. Values of ilcts_id</w:t>
      </w:r>
      <w:proofErr w:type="gramStart"/>
      <w:r w:rsidRPr="00564A49">
        <w:rPr>
          <w:lang w:val="en-US"/>
        </w:rPr>
        <w:t>[ i</w:t>
      </w:r>
      <w:proofErr w:type="gramEnd"/>
      <w:r w:rsidRPr="00564A49">
        <w:rPr>
          <w:lang w:val="en-US"/>
        </w:rPr>
        <w:t>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w:t>
      </w:r>
      <w:proofErr w:type="gramStart"/>
      <w:r w:rsidRPr="00564A49">
        <w:rPr>
          <w:lang w:val="en-US"/>
        </w:rPr>
        <w:t>[ i</w:t>
      </w:r>
      <w:proofErr w:type="gramEnd"/>
      <w:r w:rsidRPr="00564A49">
        <w:rPr>
          <w:lang w:val="en-US"/>
        </w:rPr>
        <w:t>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w:t>
      </w:r>
      <w:proofErr w:type="gramStart"/>
      <w:r w:rsidRPr="00564A49">
        <w:rPr>
          <w:b/>
          <w:lang w:val="en-US"/>
        </w:rPr>
        <w:t>minus1</w:t>
      </w:r>
      <w:r w:rsidRPr="00564A49">
        <w:rPr>
          <w:lang w:val="en-US"/>
        </w:rPr>
        <w:t>[</w:t>
      </w:r>
      <w:proofErr w:type="gramEnd"/>
      <w:r w:rsidRPr="00564A49">
        <w:rPr>
          <w:lang w:val="en-US"/>
        </w:rPr>
        <w:t> i ] plus 1 specifies the number of rectangular regions of tiles in the i-th identified inter-layer constrained tile set. The value of il_num_tile_rects_in_set_</w:t>
      </w:r>
      <w:proofErr w:type="gramStart"/>
      <w:r w:rsidRPr="00564A49">
        <w:rPr>
          <w:lang w:val="en-US"/>
        </w:rPr>
        <w:t>minus1[</w:t>
      </w:r>
      <w:proofErr w:type="gramEnd"/>
      <w:r w:rsidRPr="00564A49">
        <w:rPr>
          <w:lang w:val="en-US"/>
        </w:rPr>
        <w:t>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proofErr w:type="gramStart"/>
      <w:r w:rsidRPr="00564A49">
        <w:rPr>
          <w:lang w:val="en-US"/>
        </w:rPr>
        <w:t>[ i</w:t>
      </w:r>
      <w:proofErr w:type="gramEnd"/>
      <w:r w:rsidRPr="00564A49">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564A49">
        <w:rPr>
          <w:lang w:val="en-US"/>
        </w:rPr>
        <w:t>[ i</w:t>
      </w:r>
      <w:proofErr w:type="gramEnd"/>
      <w:r w:rsidRPr="00564A49">
        <w:rPr>
          <w:lang w:val="en-US"/>
        </w:rPr>
        <w:t> ][ j ] equal to 2 indicates that, within the CVS, no prediction block in the i-th identified tile set with nuh_layer_id equal to ictsNuhLayerId is predicted from an inter-layer reference picture. ilc_idc</w:t>
      </w:r>
      <w:proofErr w:type="gramStart"/>
      <w:r w:rsidRPr="00564A49">
        <w:rPr>
          <w:lang w:val="en-US"/>
        </w:rPr>
        <w:t>[ i</w:t>
      </w:r>
      <w:proofErr w:type="gramEnd"/>
      <w:r w:rsidRPr="00564A49">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564A49">
        <w:rPr>
          <w:lang w:val="en-US"/>
        </w:rPr>
        <w:t>[ i</w:t>
      </w:r>
      <w:proofErr w:type="gramEnd"/>
      <w:r w:rsidRPr="00564A49">
        <w:rPr>
          <w:lang w:val="en-US"/>
        </w:rPr>
        <w:t xml:space="preserve">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 xml:space="preserve">message. </w:t>
      </w:r>
      <w:proofErr w:type="gramStart"/>
      <w:r w:rsidRPr="00564A49">
        <w:rPr>
          <w:lang w:val="en-US"/>
        </w:rPr>
        <w:t>all_tiles_ilc_idc</w:t>
      </w:r>
      <w:proofErr w:type="gramEnd"/>
      <w:r w:rsidRPr="00564A49">
        <w:rPr>
          <w:lang w:val="en-US"/>
        </w:rPr>
        <w:t xml:space="preserve"> equal to 2 indicates that, within the CVS, no prediction block in each identified tile with nuh_layer_id equal to ictsNuhLayerId is predicted from an inter-layer reference picture. </w:t>
      </w:r>
      <w:proofErr w:type="gramStart"/>
      <w:r w:rsidRPr="00564A49">
        <w:rPr>
          <w:lang w:val="en-US"/>
        </w:rPr>
        <w:t>all_tiles_ilc_idc</w:t>
      </w:r>
      <w:proofErr w:type="gramEnd"/>
      <w:r w:rsidRPr="00564A49">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56" w:name="_Toc377921582"/>
      <w:bookmarkStart w:id="1857" w:name="_Toc378026220"/>
      <w:bookmarkStart w:id="1858" w:name="_Ref363585405"/>
      <w:r w:rsidRPr="00564A49">
        <w:rPr>
          <w:lang w:val="en-US"/>
        </w:rPr>
        <w:t>Bitstream partition nesting SEI message semantics</w:t>
      </w:r>
      <w:bookmarkEnd w:id="1856"/>
      <w:bookmarkEnd w:id="1857"/>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proofErr w:type="gramStart"/>
      <w:r w:rsidRPr="00564A49">
        <w:rPr>
          <w:lang w:val="en-US"/>
        </w:rPr>
        <w:t>nestingLayerIdList[</w:t>
      </w:r>
      <w:proofErr w:type="gramEnd"/>
      <w:r w:rsidRPr="00564A49">
        <w:rPr>
          <w:lang w:val="en-US"/>
        </w:rPr>
        <w: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proofErr w:type="gramStart"/>
      <w:r w:rsidRPr="00564A49">
        <w:rPr>
          <w:b/>
          <w:szCs w:val="22"/>
        </w:rPr>
        <w:t>bsp_idx</w:t>
      </w:r>
      <w:proofErr w:type="gramEnd"/>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 xml:space="preserve">message within the same coded video sequence. </w:t>
      </w:r>
      <w:proofErr w:type="gramStart"/>
      <w:r w:rsidRPr="00564A49">
        <w:rPr>
          <w:szCs w:val="22"/>
        </w:rPr>
        <w:t>bsp_idx</w:t>
      </w:r>
      <w:proofErr w:type="gramEnd"/>
      <w:r w:rsidRPr="00564A49">
        <w:rPr>
          <w:szCs w:val="22"/>
        </w:rPr>
        <w:t xml:space="preserve">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proofErr w:type="gramStart"/>
      <w:r w:rsidRPr="00564A49">
        <w:rPr>
          <w:b/>
          <w:szCs w:val="22"/>
        </w:rPr>
        <w:t>bsp_nesting_zero_bit</w:t>
      </w:r>
      <w:proofErr w:type="gramEnd"/>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59" w:name="_Toc377921583"/>
      <w:bookmarkStart w:id="1860" w:name="_Toc378026221"/>
      <w:r w:rsidRPr="00564A49">
        <w:rPr>
          <w:lang w:val="en-US"/>
        </w:rPr>
        <w:t>Bitstream partition initial arrival time SEI message semantics</w:t>
      </w:r>
      <w:bookmarkEnd w:id="1859"/>
      <w:bookmarkEnd w:id="1860"/>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61" w:name="_Toc377921584"/>
      <w:bookmarkStart w:id="1862" w:name="_Toc378026222"/>
      <w:r w:rsidRPr="00564A49">
        <w:rPr>
          <w:lang w:val="en-US"/>
        </w:rPr>
        <w:t>Bitstream partition HRD parameters SEI message semantics</w:t>
      </w:r>
      <w:bookmarkEnd w:id="1861"/>
      <w:bookmarkEnd w:id="1862"/>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nestingLayerIdList</w:t>
      </w:r>
      <w:proofErr w:type="gramStart"/>
      <w:r w:rsidRPr="00564A49">
        <w:rPr>
          <w:lang w:val="en-US"/>
        </w:rPr>
        <w:t>[ h</w:t>
      </w:r>
      <w:proofErr w:type="gramEnd"/>
      <w:r w:rsidRPr="00564A49">
        <w:rPr>
          <w:lang w:val="en-US"/>
        </w:rPr>
        <w:t xml:space="preserve"> ] with h in the range of 0 to </w:t>
      </w:r>
      <w:r w:rsidRPr="00564A49">
        <w:t>nesting_num_ops_minus1, inclusive</w:t>
      </w:r>
      <w:r w:rsidRPr="00564A49">
        <w:rPr>
          <w:lang w:val="en-US"/>
        </w:rPr>
        <w:t>.</w:t>
      </w:r>
    </w:p>
    <w:p w:rsidR="007E173E" w:rsidRPr="00564A49" w:rsidRDefault="007E173E" w:rsidP="007E173E">
      <w:proofErr w:type="gramStart"/>
      <w:r w:rsidRPr="00564A49">
        <w:rPr>
          <w:b/>
        </w:rPr>
        <w:t>sei_num_bsp_hrd_parameters_minus1</w:t>
      </w:r>
      <w:proofErr w:type="gramEnd"/>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proofErr w:type="gramStart"/>
      <w:r w:rsidRPr="00564A49">
        <w:t>[ i</w:t>
      </w:r>
      <w:proofErr w:type="gramEnd"/>
      <w:r w:rsidRPr="00564A49">
        <w:t>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w:t>
      </w:r>
      <w:proofErr w:type="gramStart"/>
      <w:r w:rsidRPr="00564A49">
        <w:rPr>
          <w:lang w:val="en-US"/>
        </w:rPr>
        <w:t>[ h</w:t>
      </w:r>
      <w:proofErr w:type="gramEnd"/>
      <w:r w:rsidRPr="00564A49">
        <w:rPr>
          <w:lang w:val="en-US"/>
        </w:rPr>
        <w:t> ].</w:t>
      </w:r>
    </w:p>
    <w:p w:rsidR="007E173E" w:rsidRPr="00564A49" w:rsidRDefault="00E50D96" w:rsidP="007E173E">
      <w:r w:rsidRPr="00564A49">
        <w:rPr>
          <w:b/>
          <w:lang w:val="en-US"/>
        </w:rPr>
        <w:t>n</w:t>
      </w:r>
      <w:r w:rsidRPr="00564A49">
        <w:rPr>
          <w:b/>
        </w:rPr>
        <w:t>um_</w:t>
      </w:r>
      <w:r w:rsidR="007E173E" w:rsidRPr="00564A49">
        <w:rPr>
          <w:b/>
        </w:rPr>
        <w:t>sei_bitstream_partitions_</w:t>
      </w:r>
      <w:proofErr w:type="gramStart"/>
      <w:r w:rsidR="007E173E" w:rsidRPr="00564A49">
        <w:rPr>
          <w:b/>
        </w:rPr>
        <w:t>minus1</w:t>
      </w:r>
      <w:r w:rsidR="007E173E" w:rsidRPr="00564A49">
        <w:t>[</w:t>
      </w:r>
      <w:proofErr w:type="gramEnd"/>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w:t>
      </w:r>
      <w:proofErr w:type="gramStart"/>
      <w:r w:rsidRPr="00564A49">
        <w:rPr>
          <w:b/>
        </w:rPr>
        <w:t>flag</w:t>
      </w:r>
      <w:r w:rsidRPr="00564A49">
        <w:t>[</w:t>
      </w:r>
      <w:proofErr w:type="gramEnd"/>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w:t>
      </w:r>
      <w:proofErr w:type="gramStart"/>
      <w:r w:rsidRPr="00564A49">
        <w:rPr>
          <w:b/>
        </w:rPr>
        <w:t>minus1</w:t>
      </w:r>
      <w:r w:rsidRPr="00564A49">
        <w:t>[</w:t>
      </w:r>
      <w:proofErr w:type="gramEnd"/>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 xml:space="preserve">The variable </w:t>
      </w:r>
      <w:proofErr w:type="gramStart"/>
      <w:r w:rsidRPr="00564A49">
        <w:t>SchedCombCnt[</w:t>
      </w:r>
      <w:proofErr w:type="gramEnd"/>
      <w:r w:rsidRPr="00564A49">
        <w: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63" w:name="_Toc377921585"/>
      <w:bookmarkStart w:id="1864" w:name="_Toc378026223"/>
      <w:bookmarkStart w:id="1865" w:name="_Ref373340820"/>
      <w:r w:rsidRPr="00564A49">
        <w:rPr>
          <w:lang w:val="en-US"/>
        </w:rPr>
        <w:t>Sub-bitstream property SEI message semantics</w:t>
      </w:r>
      <w:bookmarkEnd w:id="1863"/>
      <w:bookmarkEnd w:id="1864"/>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proofErr w:type="gramStart"/>
      <w:r w:rsidRPr="00564A49">
        <w:rPr>
          <w:b/>
          <w:lang w:val="en-US"/>
        </w:rPr>
        <w:t>active_vps_id</w:t>
      </w:r>
      <w:proofErr w:type="gramEnd"/>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w:t>
      </w:r>
      <w:proofErr w:type="gramStart"/>
      <w:r w:rsidRPr="00564A49">
        <w:rPr>
          <w:lang w:val="en-US"/>
        </w:rPr>
        <w:t>the i</w:t>
      </w:r>
      <w:proofErr w:type="gramEnd"/>
      <w:r w:rsidRPr="00564A49">
        <w:rPr>
          <w:lang w:val="en-US"/>
        </w:rPr>
        <w:t>-th sub-bitstream is generated. The value of sub_bitstream_mode</w:t>
      </w:r>
      <w:proofErr w:type="gramStart"/>
      <w:r w:rsidRPr="00564A49">
        <w:rPr>
          <w:lang w:val="en-US"/>
        </w:rPr>
        <w:t>[ i</w:t>
      </w:r>
      <w:proofErr w:type="gramEnd"/>
      <w:r w:rsidRPr="00564A49">
        <w:rPr>
          <w:lang w:val="en-US"/>
        </w:rPr>
        <w:t xml:space="preserve">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proofErr w:type="gramStart"/>
      <w:r w:rsidRPr="00564A49">
        <w:t>[ i</w:t>
      </w:r>
      <w:proofErr w:type="gramEnd"/>
      <w:r w:rsidRPr="00564A49">
        <w:t> ] specifies the highest TemporalId of access units in the i-th sub-bitstream.</w:t>
      </w:r>
    </w:p>
    <w:p w:rsidR="007E173E" w:rsidRPr="00564A49" w:rsidRDefault="007E173E" w:rsidP="007E173E">
      <w:pPr>
        <w:rPr>
          <w:bCs/>
        </w:rPr>
      </w:pPr>
      <w:r w:rsidRPr="00564A49">
        <w:rPr>
          <w:b/>
          <w:bCs/>
        </w:rPr>
        <w:t>avg_bit_rate</w:t>
      </w:r>
      <w:proofErr w:type="gramStart"/>
      <w:r w:rsidRPr="00564A49">
        <w:rPr>
          <w:bCs/>
        </w:rPr>
        <w:t>[ i</w:t>
      </w:r>
      <w:proofErr w:type="gramEnd"/>
      <w:r w:rsidRPr="00564A49">
        <w:rPr>
          <w:bCs/>
        </w:rPr>
        <w:t xml:space="preserve"> ] indicates the average bit rate of the i-th sub-bitstream, in bits per second. The value is given by </w:t>
      </w:r>
      <w:proofErr w:type="gramStart"/>
      <w:r w:rsidRPr="00564A49">
        <w:rPr>
          <w:bCs/>
        </w:rPr>
        <w:t>BitRateBPS(</w:t>
      </w:r>
      <w:proofErr w:type="gramEnd"/>
      <w:r w:rsidRPr="00564A49">
        <w:rPr>
          <w:bCs/>
        </w:rPr>
        <w:t>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w:t>
      </w:r>
      <w:proofErr w:type="gramStart"/>
      <w:r w:rsidRPr="00564A49">
        <w:rPr>
          <w:bCs/>
        </w:rPr>
        <w:t>[ i</w:t>
      </w:r>
      <w:proofErr w:type="gramEnd"/>
      <w:r w:rsidRPr="00564A49">
        <w:rPr>
          <w:bCs/>
        </w:rPr>
        <w:t>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w:t>
      </w:r>
      <w:proofErr w:type="gramStart"/>
      <w:r w:rsidRPr="00564A49">
        <w:rPr>
          <w:bCs/>
        </w:rPr>
        <w:t>BitRateBPS(</w:t>
      </w:r>
      <w:proofErr w:type="gramEnd"/>
      <w:r w:rsidRPr="00564A49">
        <w:rPr>
          <w:bCs/>
        </w:rPr>
        <w:t xml:space="preserve">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w:t>
      </w:r>
      <w:proofErr w:type="gramStart"/>
      <w:r w:rsidRPr="00564A49">
        <w:rPr>
          <w:bCs/>
        </w:rPr>
        <w:t>[ i</w:t>
      </w:r>
      <w:proofErr w:type="gramEnd"/>
      <w:r w:rsidRPr="00564A49">
        <w:rPr>
          <w:bCs/>
        </w:rPr>
        <w:t>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1866" w:name="_Toc377921586"/>
      <w:bookmarkStart w:id="1867" w:name="_Toc378026224"/>
      <w:r w:rsidRPr="00564A49">
        <w:t>Alpha</w:t>
      </w:r>
      <w:r w:rsidRPr="00564A49">
        <w:rPr>
          <w:bCs/>
          <w:noProof/>
          <w:lang w:val="it-IT"/>
        </w:rPr>
        <w:t xml:space="preserve"> channel information SEI message semantics</w:t>
      </w:r>
      <w:bookmarkEnd w:id="1866"/>
      <w:bookmarkEnd w:id="1867"/>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proofErr w:type="gramStart"/>
      <w:r w:rsidRPr="00564A49">
        <w:rPr>
          <w:b/>
          <w:szCs w:val="22"/>
          <w:lang w:val="en-CA"/>
        </w:rPr>
        <w:t>alpha_channel_cancel_flag</w:t>
      </w:r>
      <w:proofErr w:type="gramEnd"/>
      <w:r w:rsidRPr="00564A49">
        <w:rPr>
          <w:szCs w:val="22"/>
          <w:lang w:val="en-CA"/>
        </w:rPr>
        <w:t xml:space="preserve"> equal to 1 </w:t>
      </w:r>
      <w:r w:rsidRPr="00564A49">
        <w:t xml:space="preserve">indicates that the alpha channel information SEI message cancels the persistence of any previous alpha channel information SEI message in output order. </w:t>
      </w:r>
      <w:proofErr w:type="gramStart"/>
      <w:r w:rsidRPr="00564A49">
        <w:t>alpha_channel_cancel_flag</w:t>
      </w:r>
      <w:proofErr w:type="gramEnd"/>
      <w:r w:rsidRPr="00564A49">
        <w:t xml:space="preserve"> equal to 0 indicates that alpha channel information follows.</w:t>
      </w:r>
    </w:p>
    <w:p w:rsidR="007E173E" w:rsidRPr="00564A49" w:rsidRDefault="007E173E" w:rsidP="007E173E">
      <w:pPr>
        <w:widowControl w:val="0"/>
      </w:pPr>
      <w:proofErr w:type="gramStart"/>
      <w:r w:rsidRPr="00564A49">
        <w:rPr>
          <w:b/>
        </w:rPr>
        <w:t>alpha_channel_use_idc</w:t>
      </w:r>
      <w:proofErr w:type="gramEnd"/>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1 indicates that for alpha blending purposes the decoded samples of the associated primary picture should not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proofErr w:type="gramStart"/>
      <w:r w:rsidRPr="00564A49">
        <w:rPr>
          <w:b/>
        </w:rPr>
        <w:t>alpha_channel_bit_depth_minus8</w:t>
      </w:r>
      <w:proofErr w:type="gramEnd"/>
      <w:r w:rsidRPr="00564A49">
        <w:t xml:space="preserve"> plus 8 specifies the bit depth of the samples of the sample array of the auxiliary picture. </w:t>
      </w:r>
      <w:proofErr w:type="gramStart"/>
      <w:r w:rsidRPr="00564A49">
        <w:t>alpha_channel_bit_depth_minus8</w:t>
      </w:r>
      <w:proofErr w:type="gramEnd"/>
      <w:r w:rsidRPr="00564A49">
        <w:t xml:space="preserve"> shall be in the range 0 to 7 inclusive. </w:t>
      </w:r>
      <w:proofErr w:type="gramStart"/>
      <w:r w:rsidRPr="00564A49">
        <w:t>alpha_channel_bit_depth_minus8</w:t>
      </w:r>
      <w:proofErr w:type="gramEnd"/>
      <w:r w:rsidRPr="00564A49">
        <w:t xml:space="preserve"> shall be equal to bit_depth_luma_minu</w:t>
      </w:r>
      <w:r w:rsidR="002D3333" w:rsidRPr="00564A49">
        <w:t>s</w:t>
      </w:r>
      <w:r w:rsidRPr="00564A49">
        <w:t>8 of the associated primary picture.</w:t>
      </w:r>
    </w:p>
    <w:p w:rsidR="007E173E" w:rsidRPr="00564A49" w:rsidRDefault="007E173E" w:rsidP="007E173E">
      <w:pPr>
        <w:widowControl w:val="0"/>
      </w:pPr>
      <w:proofErr w:type="gramStart"/>
      <w:r w:rsidRPr="00564A49">
        <w:rPr>
          <w:b/>
        </w:rPr>
        <w:t>alpha_transparent_value</w:t>
      </w:r>
      <w:proofErr w:type="gramEnd"/>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proofErr w:type="gramStart"/>
      <w:r w:rsidRPr="00564A49">
        <w:rPr>
          <w:b/>
        </w:rPr>
        <w:t>alpha_opaque_value</w:t>
      </w:r>
      <w:proofErr w:type="gramEnd"/>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proofErr w:type="gramStart"/>
      <w:r w:rsidRPr="00564A49">
        <w:rPr>
          <w:b/>
        </w:rPr>
        <w:t>alpha_channel_incr_flag</w:t>
      </w:r>
      <w:proofErr w:type="gramEnd"/>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proofErr w:type="gramStart"/>
      <w:r w:rsidRPr="00564A49">
        <w:rPr>
          <w:b/>
        </w:rPr>
        <w:t>alpha_channel_clip_flag</w:t>
      </w:r>
      <w:proofErr w:type="gramEnd"/>
      <w:r w:rsidRPr="00564A49">
        <w:t xml:space="preserve"> equal to 0 indicates that no clipping operation is applied to obtain the interpretation sample values of the decoded auxiliary picture. </w:t>
      </w:r>
      <w:proofErr w:type="gramStart"/>
      <w:r w:rsidRPr="00564A49">
        <w:t>alpha_channel_clip_flag</w:t>
      </w:r>
      <w:proofErr w:type="gramEnd"/>
      <w:r w:rsidRPr="00564A49">
        <w:t xml:space="preserve">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68" w:name="_Toc377921587"/>
      <w:bookmarkStart w:id="1869" w:name="_Toc378026225"/>
      <w:r w:rsidRPr="00564A49">
        <w:rPr>
          <w:lang w:val="en-US"/>
        </w:rPr>
        <w:t>Video usability information</w:t>
      </w:r>
      <w:bookmarkEnd w:id="1858"/>
      <w:bookmarkEnd w:id="1865"/>
      <w:bookmarkEnd w:id="1868"/>
      <w:bookmarkEnd w:id="1869"/>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70" w:name="_Toc377921588"/>
      <w:bookmarkStart w:id="1871" w:name="_Toc378026226"/>
      <w:r w:rsidRPr="00564A49">
        <w:rPr>
          <w:lang w:val="en-US"/>
        </w:rPr>
        <w:t>General</w:t>
      </w:r>
      <w:bookmarkEnd w:id="1870"/>
      <w:bookmarkEnd w:id="1871"/>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72" w:name="_Toc377921589"/>
      <w:bookmarkStart w:id="1873" w:name="_Toc378026227"/>
      <w:r w:rsidRPr="00564A49">
        <w:rPr>
          <w:lang w:val="en-US"/>
        </w:rPr>
        <w:t>VUI syntax</w:t>
      </w:r>
      <w:bookmarkEnd w:id="1872"/>
      <w:bookmarkEnd w:id="1873"/>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874" w:name="_Toc377921590"/>
      <w:bookmarkStart w:id="1875" w:name="_Toc378026228"/>
      <w:r w:rsidRPr="00564A49">
        <w:t>VUI semantics</w:t>
      </w:r>
      <w:bookmarkEnd w:id="1874"/>
      <w:bookmarkEnd w:id="1875"/>
    </w:p>
    <w:p w:rsidR="007E173E" w:rsidRPr="00564A49" w:rsidRDefault="007E173E" w:rsidP="007E173E">
      <w:pPr>
        <w:pStyle w:val="3H2"/>
        <w:keepLines w:val="0"/>
        <w:numPr>
          <w:ilvl w:val="3"/>
          <w:numId w:val="37"/>
        </w:numPr>
        <w:tabs>
          <w:tab w:val="clear" w:pos="4230"/>
          <w:tab w:val="num" w:pos="1134"/>
        </w:tabs>
        <w:ind w:left="1134" w:hanging="1134"/>
      </w:pPr>
      <w:bookmarkStart w:id="1876" w:name="_Toc377921591"/>
      <w:bookmarkStart w:id="1877" w:name="_Toc378026229"/>
      <w:r w:rsidRPr="00564A49">
        <w:t>VUI parameters semantics</w:t>
      </w:r>
      <w:bookmarkEnd w:id="1876"/>
      <w:bookmarkEnd w:id="1877"/>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proofErr w:type="gramStart"/>
      <w:r w:rsidRPr="00564A49">
        <w:rPr>
          <w:lang w:val="en-US"/>
        </w:rPr>
        <w:t>vui_timing_info_present_flag</w:t>
      </w:r>
      <w:proofErr w:type="gramEnd"/>
      <w:r w:rsidRPr="00564A49">
        <w:rPr>
          <w:lang w:val="en-US"/>
        </w:rPr>
        <w:t xml:space="preserve"> equal to 1 specifies that vui_num_units_in_tick, vui_time_scale, vui_poc_proportional_to_timing_flag, and vui_hrd_parameters_present_flag are present in the vui_parameters( ) syntax structure. </w:t>
      </w:r>
      <w:proofErr w:type="gramStart"/>
      <w:r w:rsidRPr="00564A49">
        <w:rPr>
          <w:lang w:val="en-US"/>
        </w:rPr>
        <w:t>vui_timing_info_present_flag</w:t>
      </w:r>
      <w:proofErr w:type="gramEnd"/>
      <w:r w:rsidRPr="00564A49">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1878" w:name="_Toc377921592"/>
      <w:bookmarkStart w:id="1879" w:name="_Toc378026230"/>
      <w:r w:rsidRPr="00564A49">
        <w:t>HRD parameters semantics</w:t>
      </w:r>
      <w:bookmarkEnd w:id="1878"/>
      <w:bookmarkEnd w:id="1879"/>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1880" w:name="_Toc377921593"/>
      <w:bookmarkStart w:id="1881" w:name="_Toc378026231"/>
      <w:r w:rsidRPr="00564A49">
        <w:t>Sub-layer HRD parameters semantics</w:t>
      </w:r>
      <w:bookmarkEnd w:id="1880"/>
      <w:bookmarkEnd w:id="1881"/>
    </w:p>
    <w:p w:rsidR="008B3821" w:rsidRPr="00564A49" w:rsidRDefault="007E173E" w:rsidP="00944988">
      <w:pPr>
        <w:rPr>
          <w:lang w:val="en-US"/>
        </w:rPr>
      </w:pPr>
      <w:r w:rsidRPr="00564A49">
        <w:rPr>
          <w:lang w:val="en-US"/>
        </w:rPr>
        <w:t>The specifications in clause E.3.3 apply.</w:t>
      </w:r>
      <w:bookmarkEnd w:id="1850"/>
      <w:bookmarkEnd w:id="1855"/>
    </w:p>
    <w:p w:rsidR="0056407A" w:rsidRPr="00564A49" w:rsidRDefault="00944988" w:rsidP="00E177C2">
      <w:pPr>
        <w:pStyle w:val="Annex1"/>
        <w:keepNext/>
        <w:keepLines/>
        <w:numPr>
          <w:ilvl w:val="0"/>
          <w:numId w:val="38"/>
        </w:numPr>
        <w:spacing w:before="480"/>
        <w:outlineLvl w:val="0"/>
        <w:rPr>
          <w:b w:val="0"/>
          <w:sz w:val="24"/>
          <w:szCs w:val="24"/>
        </w:rPr>
      </w:pPr>
      <w:bookmarkStart w:id="1882" w:name="_Ref348033633"/>
      <w:r w:rsidRPr="00564A49">
        <w:rPr>
          <w:lang w:val="en-CA"/>
        </w:rPr>
        <w:br w:type="page"/>
      </w:r>
      <w:bookmarkStart w:id="1883" w:name="_Toc356824313"/>
      <w:bookmarkStart w:id="1884" w:name="_Toc356148114"/>
      <w:bookmarkStart w:id="1885" w:name="_Toc378026232"/>
      <w:bookmarkEnd w:id="1882"/>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1883"/>
      <w:bookmarkEnd w:id="1884"/>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1885"/>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1886" w:name="_Toc357439288"/>
      <w:bookmarkStart w:id="1887" w:name="_Toc356824314"/>
      <w:bookmarkStart w:id="1888" w:name="_Toc356148115"/>
      <w:bookmarkStart w:id="1889" w:name="_Toc348629434"/>
      <w:bookmarkStart w:id="1890" w:name="_Toc351367661"/>
      <w:bookmarkStart w:id="1891" w:name="_Toc378026233"/>
      <w:r w:rsidRPr="00564A49">
        <w:rPr>
          <w:lang w:val="en-CA"/>
        </w:rPr>
        <w:t>Scope</w:t>
      </w:r>
      <w:bookmarkEnd w:id="1886"/>
      <w:bookmarkEnd w:id="1887"/>
      <w:bookmarkEnd w:id="1888"/>
      <w:bookmarkEnd w:id="1889"/>
      <w:bookmarkEnd w:id="1890"/>
      <w:bookmarkEnd w:id="1891"/>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1892" w:name="_Toc357439289"/>
      <w:bookmarkStart w:id="1893" w:name="_Toc356824315"/>
      <w:bookmarkStart w:id="1894" w:name="_Toc356148116"/>
      <w:bookmarkStart w:id="1895" w:name="_Toc348629435"/>
      <w:bookmarkStart w:id="1896" w:name="_Toc351367662"/>
      <w:bookmarkStart w:id="1897" w:name="_Toc378026234"/>
      <w:r w:rsidRPr="00564A49">
        <w:rPr>
          <w:lang w:val="en-CA"/>
        </w:rPr>
        <w:t>Normative references</w:t>
      </w:r>
      <w:bookmarkEnd w:id="1892"/>
      <w:bookmarkEnd w:id="1893"/>
      <w:bookmarkEnd w:id="1894"/>
      <w:bookmarkEnd w:id="1895"/>
      <w:bookmarkEnd w:id="1896"/>
      <w:bookmarkEnd w:id="1897"/>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1898" w:name="_Toc357439290"/>
      <w:bookmarkStart w:id="1899" w:name="_Toc356824316"/>
      <w:bookmarkStart w:id="1900" w:name="_Toc356148117"/>
      <w:bookmarkStart w:id="1901" w:name="_Toc348629436"/>
      <w:bookmarkStart w:id="1902" w:name="_Toc351367663"/>
      <w:bookmarkStart w:id="1903" w:name="_Toc378026235"/>
      <w:r w:rsidRPr="00564A49">
        <w:rPr>
          <w:lang w:val="en-CA"/>
        </w:rPr>
        <w:t>Definitions</w:t>
      </w:r>
      <w:bookmarkEnd w:id="1898"/>
      <w:bookmarkEnd w:id="1899"/>
      <w:bookmarkEnd w:id="1900"/>
      <w:bookmarkEnd w:id="1901"/>
      <w:bookmarkEnd w:id="1902"/>
      <w:bookmarkEnd w:id="1903"/>
    </w:p>
    <w:p w:rsidR="001A5CE9" w:rsidRPr="00564A49" w:rsidRDefault="001A5CE9" w:rsidP="001A5CE9">
      <w:pPr>
        <w:pStyle w:val="3N"/>
        <w:rPr>
          <w:lang w:val="en-CA"/>
        </w:rPr>
      </w:pPr>
      <w:bookmarkStart w:id="1904" w:name="_Toc357439291"/>
      <w:bookmarkStart w:id="1905" w:name="_Toc356824317"/>
      <w:bookmarkStart w:id="1906" w:name="_Toc356148118"/>
      <w:bookmarkStart w:id="1907" w:name="_Toc348629437"/>
      <w:bookmarkStart w:id="1908"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1909" w:name="_Toc378026236"/>
      <w:r w:rsidRPr="00564A49">
        <w:rPr>
          <w:lang w:val="en-CA"/>
        </w:rPr>
        <w:t>Abbreviations</w:t>
      </w:r>
      <w:bookmarkEnd w:id="1904"/>
      <w:bookmarkEnd w:id="1905"/>
      <w:bookmarkEnd w:id="1906"/>
      <w:bookmarkEnd w:id="1907"/>
      <w:bookmarkEnd w:id="1908"/>
      <w:bookmarkEnd w:id="1909"/>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1910" w:name="_Toc357439292"/>
      <w:bookmarkStart w:id="1911" w:name="_Toc356824318"/>
      <w:bookmarkStart w:id="1912" w:name="_Toc356148119"/>
      <w:bookmarkStart w:id="1913" w:name="_Toc348629438"/>
      <w:bookmarkStart w:id="1914" w:name="_Toc351367665"/>
      <w:bookmarkStart w:id="1915" w:name="_Toc378026237"/>
      <w:r w:rsidRPr="00564A49">
        <w:rPr>
          <w:lang w:val="en-CA"/>
        </w:rPr>
        <w:t>Conventions</w:t>
      </w:r>
      <w:bookmarkEnd w:id="1910"/>
      <w:bookmarkEnd w:id="1911"/>
      <w:bookmarkEnd w:id="1912"/>
      <w:bookmarkEnd w:id="1913"/>
      <w:bookmarkEnd w:id="1914"/>
      <w:bookmarkEnd w:id="1915"/>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1916" w:name="_Toc357439293"/>
      <w:bookmarkStart w:id="1917" w:name="_Toc356824319"/>
      <w:bookmarkStart w:id="1918" w:name="_Toc356148120"/>
      <w:bookmarkStart w:id="1919" w:name="_Toc348629439"/>
      <w:bookmarkStart w:id="1920" w:name="_Toc351367666"/>
      <w:bookmarkStart w:id="1921" w:name="_Toc378026238"/>
      <w:r w:rsidRPr="00564A49">
        <w:rPr>
          <w:lang w:val="en-CA"/>
        </w:rPr>
        <w:t>Source, coded, decoded and output data formats, scanning processes, and neighbouring relationships</w:t>
      </w:r>
      <w:bookmarkEnd w:id="1916"/>
      <w:bookmarkEnd w:id="1917"/>
      <w:bookmarkEnd w:id="1918"/>
      <w:bookmarkEnd w:id="1919"/>
      <w:bookmarkEnd w:id="1920"/>
      <w:bookmarkEnd w:id="1921"/>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1922" w:name="_Ref364437398"/>
      <w:bookmarkStart w:id="1923" w:name="_Toc378026239"/>
      <w:r w:rsidRPr="00564A49">
        <w:t>Derivation process for reference layer sample location</w:t>
      </w:r>
      <w:bookmarkEnd w:id="1922"/>
      <w:bookmarkEnd w:id="1923"/>
    </w:p>
    <w:p w:rsidR="003363C8" w:rsidRPr="00564A49" w:rsidRDefault="003363C8" w:rsidP="000B69FD">
      <w:pPr>
        <w:pStyle w:val="3N"/>
        <w:rPr>
          <w:noProof/>
        </w:rPr>
      </w:pPr>
      <w:bookmarkStart w:id="1924" w:name="_Toc357439294"/>
      <w:bookmarkStart w:id="1925"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1926" w:name="_Toc351667785"/>
      <w:bookmarkStart w:id="1927" w:name="_Ref351668463"/>
      <w:bookmarkStart w:id="1928" w:name="_Ref351668475"/>
      <w:bookmarkStart w:id="1929" w:name="_Ref364437312"/>
      <w:bookmarkStart w:id="1930" w:name="_Ref364437331"/>
      <w:bookmarkStart w:id="1931" w:name="_Toc378026240"/>
      <w:r w:rsidRPr="00564A49">
        <w:t>Derivation process for reference layer sample location used in resampling</w:t>
      </w:r>
      <w:bookmarkEnd w:id="1926"/>
      <w:bookmarkEnd w:id="1927"/>
      <w:bookmarkEnd w:id="1928"/>
      <w:bookmarkEnd w:id="1929"/>
      <w:bookmarkEnd w:id="1930"/>
      <w:bookmarkEnd w:id="1931"/>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proofErr w:type="gramStart"/>
      <w:r w:rsidRPr="00564A49">
        <w:t>a</w:t>
      </w:r>
      <w:proofErr w:type="gramEnd"/>
      <w:r w:rsidRPr="00564A49">
        <w:t xml:space="preserve">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w:t>
      </w:r>
      <w:proofErr w:type="gramStart"/>
      <w:r w:rsidRPr="00564A49">
        <w:rPr>
          <w:lang w:eastAsia="ko-KR"/>
        </w:rPr>
        <w:t xml:space="preserve">( </w:t>
      </w:r>
      <w:r w:rsidRPr="00564A49">
        <w:t>xRef16</w:t>
      </w:r>
      <w:proofErr w:type="gramEnd"/>
      <w:r w:rsidRPr="00564A49">
        <w:t>,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proofErr w:type="gramStart"/>
      <w:r w:rsidRPr="00564A49">
        <w:rPr>
          <w:sz w:val="20"/>
          <w:szCs w:val="20"/>
          <w:lang w:eastAsia="ko-KR"/>
        </w:rPr>
        <w:lastRenderedPageBreak/>
        <w:t>p</w:t>
      </w:r>
      <w:r w:rsidRPr="00564A49">
        <w:rPr>
          <w:sz w:val="20"/>
          <w:szCs w:val="20"/>
        </w:rPr>
        <w:t>haseX</w:t>
      </w:r>
      <w:proofErr w:type="gramEnd"/>
      <w:r w:rsidRPr="00564A49">
        <w:rPr>
          <w:sz w:val="20"/>
          <w:szCs w:val="20"/>
        </w:rPr>
        <w:t xml:space="preserve">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proofErr w:type="gramStart"/>
      <w:r w:rsidR="00EE4A61" w:rsidRPr="00564A49">
        <w:rPr>
          <w:rFonts w:hint="eastAsia"/>
          <w:sz w:val="20"/>
          <w:szCs w:val="20"/>
        </w:rPr>
        <w:t>(</w:t>
      </w:r>
      <w:r w:rsidR="00EE4A61" w:rsidRPr="00564A49">
        <w:rPr>
          <w:sz w:val="20"/>
          <w:szCs w:val="20"/>
        </w:rPr>
        <w:t> VertPhasePositionFlag</w:t>
      </w:r>
      <w:proofErr w:type="gramEnd"/>
      <w:r w:rsidR="00EE4A61" w:rsidRPr="00564A49">
        <w:rPr>
          <w:sz w:val="20"/>
          <w:szCs w:val="20"/>
        </w:rPr>
        <w:t>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proofErr w:type="gramStart"/>
      <w:r w:rsidRPr="00564A49">
        <w:rPr>
          <w:sz w:val="20"/>
          <w:szCs w:val="20"/>
        </w:rPr>
        <w:t>addX</w:t>
      </w:r>
      <w:proofErr w:type="gramEnd"/>
      <w:r w:rsidRPr="00564A49">
        <w:rPr>
          <w:sz w:val="20"/>
          <w:szCs w:val="20"/>
        </w:rPr>
        <w:t xml:space="preserve">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1932" w:name="_Toc356148121"/>
      <w:bookmarkStart w:id="1933" w:name="_Toc348629440"/>
      <w:bookmarkStart w:id="1934" w:name="_Toc351367667"/>
      <w:bookmarkStart w:id="1935" w:name="_Toc378026241"/>
      <w:r w:rsidRPr="00564A49">
        <w:rPr>
          <w:sz w:val="20"/>
          <w:lang w:val="en-CA"/>
        </w:rPr>
        <w:t>Syntax and semantics</w:t>
      </w:r>
      <w:bookmarkEnd w:id="1924"/>
      <w:bookmarkEnd w:id="1925"/>
      <w:bookmarkEnd w:id="1932"/>
      <w:bookmarkEnd w:id="1933"/>
      <w:bookmarkEnd w:id="1934"/>
      <w:bookmarkEnd w:id="1935"/>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1936" w:name="_Toc351057968"/>
      <w:bookmarkStart w:id="1937" w:name="_Toc351335564"/>
      <w:bookmarkStart w:id="1938" w:name="_Toc351057980"/>
      <w:bookmarkStart w:id="1939" w:name="_Toc351335576"/>
      <w:bookmarkStart w:id="1940" w:name="_Toc357439316"/>
      <w:bookmarkStart w:id="1941" w:name="_Toc356824342"/>
      <w:bookmarkStart w:id="1942" w:name="_Toc356148143"/>
      <w:bookmarkStart w:id="1943" w:name="_Toc348629460"/>
      <w:bookmarkStart w:id="1944" w:name="_Toc351367691"/>
      <w:bookmarkStart w:id="1945" w:name="_Toc378026242"/>
      <w:bookmarkEnd w:id="1936"/>
      <w:bookmarkEnd w:id="1937"/>
      <w:bookmarkEnd w:id="1938"/>
      <w:bookmarkEnd w:id="1939"/>
      <w:r w:rsidRPr="00564A49">
        <w:rPr>
          <w:lang w:val="en-CA"/>
        </w:rPr>
        <w:t>Decoding process</w:t>
      </w:r>
      <w:r w:rsidR="00665193" w:rsidRPr="00564A49">
        <w:rPr>
          <w:lang w:val="en-CA"/>
        </w:rPr>
        <w:t>es</w:t>
      </w:r>
      <w:bookmarkEnd w:id="1940"/>
      <w:bookmarkEnd w:id="1941"/>
      <w:bookmarkEnd w:id="1942"/>
      <w:bookmarkEnd w:id="1943"/>
      <w:bookmarkEnd w:id="1944"/>
      <w:bookmarkEnd w:id="1945"/>
    </w:p>
    <w:p w:rsidR="009B75C0" w:rsidRPr="00564A49" w:rsidRDefault="00A77488" w:rsidP="008557C3">
      <w:pPr>
        <w:pStyle w:val="Annex3"/>
        <w:numPr>
          <w:ilvl w:val="2"/>
          <w:numId w:val="37"/>
        </w:numPr>
        <w:tabs>
          <w:tab w:val="clear" w:pos="1440"/>
        </w:tabs>
        <w:textAlignment w:val="auto"/>
        <w:rPr>
          <w:noProof/>
        </w:rPr>
      </w:pPr>
      <w:bookmarkStart w:id="1946" w:name="_Toc347485200"/>
      <w:bookmarkStart w:id="1947" w:name="_Toc348629495"/>
      <w:bookmarkStart w:id="1948" w:name="_Toc348630649"/>
      <w:bookmarkStart w:id="1949" w:name="_Toc348631607"/>
      <w:bookmarkStart w:id="1950" w:name="_Toc348631886"/>
      <w:bookmarkStart w:id="1951" w:name="_Toc348632154"/>
      <w:bookmarkStart w:id="1952" w:name="_Toc348632894"/>
      <w:bookmarkStart w:id="1953" w:name="_Toc348633151"/>
      <w:bookmarkStart w:id="1954" w:name="_Toc351667809"/>
      <w:bookmarkStart w:id="1955" w:name="_Toc378026243"/>
      <w:bookmarkStart w:id="1956" w:name="_Ref346393708"/>
      <w:bookmarkStart w:id="1957" w:name="_Ref351062399"/>
      <w:bookmarkStart w:id="1958" w:name="_Toc357439317"/>
      <w:bookmarkStart w:id="1959" w:name="_Toc356824343"/>
      <w:bookmarkStart w:id="1960" w:name="_Toc356148144"/>
      <w:bookmarkStart w:id="1961" w:name="_Toc348629461"/>
      <w:bookmarkStart w:id="1962" w:name="_Toc351367692"/>
      <w:r w:rsidRPr="00564A49">
        <w:rPr>
          <w:noProof/>
        </w:rPr>
        <w:t>General</w:t>
      </w:r>
      <w:r w:rsidR="009B75C0" w:rsidRPr="00564A49">
        <w:rPr>
          <w:noProof/>
        </w:rPr>
        <w:t xml:space="preserve"> decoding process</w:t>
      </w:r>
      <w:bookmarkEnd w:id="1946"/>
      <w:bookmarkEnd w:id="1947"/>
      <w:bookmarkEnd w:id="1948"/>
      <w:bookmarkEnd w:id="1949"/>
      <w:bookmarkEnd w:id="1950"/>
      <w:bookmarkEnd w:id="1951"/>
      <w:bookmarkEnd w:id="1952"/>
      <w:bookmarkEnd w:id="1953"/>
      <w:bookmarkEnd w:id="1954"/>
      <w:bookmarkEnd w:id="1955"/>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1963" w:name="_Ref373775286"/>
      <w:bookmarkStart w:id="1964" w:name="_Toc378026244"/>
      <w:r w:rsidRPr="00564A49">
        <w:t>D</w:t>
      </w:r>
      <w:r w:rsidR="00665193" w:rsidRPr="00564A49">
        <w:t>ecoding</w:t>
      </w:r>
      <w:r w:rsidR="00944988" w:rsidRPr="00564A49">
        <w:t xml:space="preserve"> process</w:t>
      </w:r>
      <w:bookmarkEnd w:id="1956"/>
      <w:r w:rsidRPr="00564A49">
        <w:t xml:space="preserve"> for a coded picture with nuh_layer_id greater than 0</w:t>
      </w:r>
      <w:bookmarkEnd w:id="1957"/>
      <w:bookmarkEnd w:id="1958"/>
      <w:bookmarkEnd w:id="1959"/>
      <w:bookmarkEnd w:id="1960"/>
      <w:bookmarkEnd w:id="1961"/>
      <w:bookmarkEnd w:id="1962"/>
      <w:bookmarkEnd w:id="1963"/>
      <w:bookmarkEnd w:id="1964"/>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1965" w:name="_Toc351335582"/>
      <w:bookmarkStart w:id="1966" w:name="_Ref346526853"/>
      <w:bookmarkStart w:id="1967" w:name="_Toc357439318"/>
      <w:bookmarkStart w:id="1968" w:name="_Toc356824344"/>
      <w:bookmarkStart w:id="1969" w:name="_Toc356148145"/>
      <w:bookmarkStart w:id="1970" w:name="_Toc348629462"/>
      <w:bookmarkStart w:id="1971" w:name="_Toc351367693"/>
      <w:bookmarkStart w:id="1972" w:name="_Toc378026245"/>
      <w:bookmarkStart w:id="1973" w:name="_Ref346440968"/>
      <w:bookmarkEnd w:id="1965"/>
      <w:r w:rsidRPr="00564A49">
        <w:t>Decoding process for inter-layer reference picture set</w:t>
      </w:r>
      <w:bookmarkEnd w:id="1966"/>
      <w:bookmarkEnd w:id="1967"/>
      <w:bookmarkEnd w:id="1968"/>
      <w:bookmarkEnd w:id="1969"/>
      <w:bookmarkEnd w:id="1970"/>
      <w:bookmarkEnd w:id="1971"/>
      <w:bookmarkEnd w:id="1972"/>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1974" w:name="_Ref346872782"/>
      <w:bookmarkStart w:id="1975"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w:t>
      </w:r>
      <w:proofErr w:type="gramStart"/>
      <w:r w:rsidRPr="00564A49">
        <w:rPr>
          <w:szCs w:val="22"/>
          <w:lang w:val="en-US"/>
        </w:rPr>
        <w:t>[ i</w:t>
      </w:r>
      <w:proofErr w:type="gramEnd"/>
      <w:r w:rsidRPr="00564A49">
        <w:rPr>
          <w:szCs w:val="22"/>
          <w:lang w:val="en-US"/>
        </w:rPr>
        <w:t>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C411AC" w:rsidRDefault="00C411AC" w:rsidP="00C411AC">
      <w:pPr>
        <w:rPr>
          <w:ins w:id="1976" w:author="Miska Hannuksela" w:date="2014-02-19T15:57:00Z"/>
          <w:lang w:val="en-US" w:eastAsia="ko-KR"/>
        </w:rPr>
      </w:pPr>
      <w:bookmarkStart w:id="1977" w:name="_Ref355956155"/>
      <w:bookmarkStart w:id="1978" w:name="_Toc357439319"/>
      <w:bookmarkStart w:id="1979" w:name="_Toc356824345"/>
      <w:bookmarkStart w:id="1980" w:name="_Toc356148146"/>
      <w:bookmarkStart w:id="1981" w:name="_Toc348629463"/>
      <w:bookmarkStart w:id="1982" w:name="_Toc351367694"/>
      <w:bookmarkStart w:id="1983" w:name="_Toc378026246"/>
      <w:ins w:id="1984" w:author="Miska Hannuksela" w:date="2014-02-19T15:55:00Z">
        <w:r>
          <w:rPr>
            <w:lang w:val="en-US" w:eastAsia="ko-KR"/>
          </w:rPr>
          <w:t xml:space="preserve">It is a requirement of bitstream conformance that LayerTId[ nuh_layer_id ] shall be greater than or equal to </w:t>
        </w:r>
      </w:ins>
      <w:ins w:id="1985" w:author="Miska Hannuksela" w:date="2014-02-19T15:56:00Z">
        <w:r>
          <w:rPr>
            <w:lang w:val="en-US" w:eastAsia="ko-KR"/>
          </w:rPr>
          <w:t xml:space="preserve">LayerTId[ RefPicLayerId[ i ] ] </w:t>
        </w:r>
        <w:r w:rsidRPr="00564A49">
          <w:rPr>
            <w:lang w:val="en-US" w:eastAsia="ko-KR"/>
          </w:rPr>
          <w:t>for each value of i in the range of 0 to NumActiveRefLayerPics </w:t>
        </w:r>
      </w:ins>
      <w:ins w:id="1986" w:author="Miska Hannuksela" w:date="2014-02-19T15:57:00Z">
        <w:r>
          <w:rPr>
            <w:lang w:val="en-US" w:eastAsia="ko-KR"/>
          </w:rPr>
          <w:t>–</w:t>
        </w:r>
      </w:ins>
      <w:ins w:id="1987" w:author="Miska Hannuksela" w:date="2014-02-19T15:56:00Z">
        <w:r w:rsidRPr="00564A49">
          <w:rPr>
            <w:lang w:val="en-US" w:eastAsia="ko-KR"/>
          </w:rPr>
          <w:t> 1</w:t>
        </w:r>
      </w:ins>
      <w:ins w:id="1988" w:author="Miska Hannuksela" w:date="2014-02-19T15:57:00Z">
        <w:r>
          <w:rPr>
            <w:lang w:val="en-US" w:eastAsia="ko-KR"/>
          </w:rPr>
          <w:t xml:space="preserve">, inclusive. </w:t>
        </w:r>
      </w:ins>
    </w:p>
    <w:p w:rsidR="00C411AC" w:rsidRPr="00564A49" w:rsidRDefault="00C411AC" w:rsidP="00C411AC">
      <w:pPr>
        <w:rPr>
          <w:ins w:id="1989" w:author="Miska Hannuksela" w:date="2014-02-19T15:54:00Z"/>
          <w:lang w:val="en-US" w:eastAsia="ko-KR"/>
        </w:rPr>
      </w:pPr>
      <w:ins w:id="1990" w:author="Miska Hannuksela" w:date="2014-02-19T15:54:00Z">
        <w:r w:rsidRPr="00564A49">
          <w:rPr>
            <w:lang w:val="en-US" w:eastAsia="ko-KR"/>
          </w:rPr>
          <w:t>It is a requirement of bitstream conformance that for each value of i in the range of 0 to NumActiveRefLayerPics − 1, inclusive, either of the following two conditions shall be true:</w:t>
        </w:r>
      </w:ins>
    </w:p>
    <w:p w:rsidR="00C411AC" w:rsidRPr="00564A49" w:rsidRDefault="00C411AC" w:rsidP="00C411AC">
      <w:pPr>
        <w:tabs>
          <w:tab w:val="clear" w:pos="794"/>
          <w:tab w:val="clear" w:pos="1191"/>
          <w:tab w:val="clear" w:pos="1588"/>
          <w:tab w:val="clear" w:pos="1985"/>
        </w:tabs>
        <w:ind w:left="437" w:hanging="437"/>
        <w:rPr>
          <w:ins w:id="1991" w:author="Miska Hannuksela" w:date="2014-02-19T15:54:00Z"/>
          <w:lang w:val="en-US" w:eastAsia="ko-KR"/>
        </w:rPr>
      </w:pPr>
      <w:ins w:id="1992" w:author="Miska Hannuksela" w:date="2014-02-19T15:54:00Z">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 xml:space="preserve">RefPicLayerId[ i ] ] ][ LayerIdxInVps[ nuh_layer_id ] ] is greater than </w:t>
        </w:r>
      </w:ins>
      <w:ins w:id="1993" w:author="Miska Hannuksela" w:date="2014-02-19T15:59:00Z">
        <w:r>
          <w:rPr>
            <w:lang w:val="en-US" w:eastAsia="ko-KR"/>
          </w:rPr>
          <w:t>LayerTId[ RefPicLayerId[ i ] ]</w:t>
        </w:r>
      </w:ins>
      <w:ins w:id="1994" w:author="Miska Hannuksela" w:date="2014-02-19T15:54:00Z">
        <w:r w:rsidRPr="00564A49">
          <w:rPr>
            <w:lang w:val="en-US" w:eastAsia="ko-KR"/>
          </w:rPr>
          <w:t>.</w:t>
        </w:r>
      </w:ins>
    </w:p>
    <w:p w:rsidR="00C411AC" w:rsidRPr="00564A49" w:rsidRDefault="00C411AC" w:rsidP="00C411AC">
      <w:pPr>
        <w:tabs>
          <w:tab w:val="clear" w:pos="794"/>
          <w:tab w:val="clear" w:pos="1191"/>
          <w:tab w:val="clear" w:pos="1588"/>
          <w:tab w:val="clear" w:pos="1985"/>
        </w:tabs>
        <w:ind w:left="437" w:hanging="437"/>
        <w:rPr>
          <w:ins w:id="1995" w:author="Miska Hannuksela" w:date="2014-02-19T15:54:00Z"/>
          <w:lang w:val="en-US" w:eastAsia="ko-KR"/>
        </w:rPr>
      </w:pPr>
      <w:ins w:id="1996" w:author="Miska Hannuksela" w:date="2014-02-19T15:54:00Z">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 xml:space="preserve">RefPicLayerId[ i ] ] ][ LayerIdxInVps[ nuh_layer_id ] ] and </w:t>
        </w:r>
      </w:ins>
      <w:ins w:id="1997" w:author="Miska Hannuksela" w:date="2014-02-19T15:59:00Z">
        <w:r>
          <w:rPr>
            <w:lang w:val="en-US" w:eastAsia="ko-KR"/>
          </w:rPr>
          <w:t xml:space="preserve">LayerTId[ RefPicLayerId[ i ] ] </w:t>
        </w:r>
      </w:ins>
      <w:ins w:id="1998" w:author="Miska Hannuksela" w:date="2014-02-19T15:54:00Z">
        <w:r w:rsidRPr="00564A49">
          <w:rPr>
            <w:lang w:val="en-US" w:eastAsia="ko-KR"/>
          </w:rPr>
          <w:t>are both equal to 0 and t</w:t>
        </w:r>
        <w:r w:rsidRPr="00564A49">
          <w:rPr>
            <w:lang w:val="en-US"/>
          </w:rPr>
          <w:t xml:space="preserve">he picture in the current access unit with nuh_layer_id equal to </w:t>
        </w:r>
        <w:r w:rsidRPr="00564A49">
          <w:rPr>
            <w:lang w:val="en-US" w:eastAsia="ko-KR"/>
          </w:rPr>
          <w:t>RefPicLayerId[ i ] is an IRAP picture.</w:t>
        </w:r>
      </w:ins>
    </w:p>
    <w:p w:rsidR="00C411AC" w:rsidRDefault="00C411AC" w:rsidP="00C411AC">
      <w:pPr>
        <w:rPr>
          <w:ins w:id="1999" w:author="Miska Hannuksela" w:date="2014-02-19T16:00:00Z"/>
          <w:lang w:val="en-US" w:eastAsia="ko-KR"/>
        </w:rPr>
      </w:pPr>
      <w:ins w:id="2000" w:author="Miska Hannuksela" w:date="2014-02-19T16:00:00Z">
        <w:r>
          <w:rPr>
            <w:lang w:val="en-US" w:eastAsia="ko-KR"/>
          </w:rPr>
          <w:t>[Ed. (MH): The same requirements for bitstream conformance shall also be added to the respective subclause in Annex</w:t>
        </w:r>
      </w:ins>
      <w:ins w:id="2001" w:author="Miska Hannuksela" w:date="2014-02-19T16:01:00Z">
        <w:r>
          <w:rPr>
            <w:lang w:val="en-US" w:eastAsia="ko-KR"/>
          </w:rPr>
          <w:t> </w:t>
        </w:r>
      </w:ins>
      <w:ins w:id="2002" w:author="Miska Hannuksela" w:date="2014-02-19T16:00:00Z">
        <w:r>
          <w:rPr>
            <w:lang w:val="en-US" w:eastAsia="ko-KR"/>
          </w:rPr>
          <w:t>G.]</w:t>
        </w:r>
      </w:ins>
    </w:p>
    <w:p w:rsidR="00153FC4" w:rsidRPr="00564A49" w:rsidRDefault="0060070E" w:rsidP="00CA7539">
      <w:pPr>
        <w:pStyle w:val="Annex4"/>
      </w:pPr>
      <w:r w:rsidRPr="00564A49">
        <w:t>Marking</w:t>
      </w:r>
      <w:r w:rsidR="00153FC4" w:rsidRPr="00564A49">
        <w:t xml:space="preserve"> process for ending the decoding of a coded picture with nuh_layer_id greater than 0</w:t>
      </w:r>
      <w:bookmarkEnd w:id="1974"/>
      <w:bookmarkEnd w:id="1977"/>
      <w:bookmarkEnd w:id="1978"/>
      <w:bookmarkEnd w:id="1979"/>
      <w:bookmarkEnd w:id="1980"/>
      <w:bookmarkEnd w:id="1981"/>
      <w:bookmarkEnd w:id="1982"/>
      <w:bookmarkEnd w:id="1983"/>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proofErr w:type="gramStart"/>
      <w:r w:rsidR="00E006F1" w:rsidRPr="00564A49">
        <w:rPr>
          <w:lang w:val="en-CA"/>
        </w:rPr>
        <w:t>a</w:t>
      </w:r>
      <w:proofErr w:type="gramEnd"/>
      <w:r w:rsidR="00E006F1" w:rsidRPr="00564A49">
        <w:rPr>
          <w:lang w:val="en-CA"/>
        </w:rPr>
        <w:t xml:space="preserve">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564A49">
        <w:rPr>
          <w:sz w:val="20"/>
          <w:lang w:val="en-CA"/>
        </w:rPr>
        <w:t>for(</w:t>
      </w:r>
      <w:proofErr w:type="gramEnd"/>
      <w:r w:rsidRPr="00564A49">
        <w:rPr>
          <w:sz w:val="20"/>
          <w:lang w:val="en-CA"/>
        </w:rPr>
        <w:t xml:space="preserve">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564A49">
        <w:rPr>
          <w:sz w:val="20"/>
          <w:szCs w:val="20"/>
          <w:lang w:val="en-US"/>
        </w:rPr>
        <w:t>for(</w:t>
      </w:r>
      <w:proofErr w:type="gramEnd"/>
      <w:r w:rsidRPr="00564A49">
        <w:rPr>
          <w:sz w:val="20"/>
          <w:szCs w:val="20"/>
          <w:lang w:val="en-US"/>
        </w:rPr>
        <w:t xml:space="preserve">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2003" w:name="_Ref371062231"/>
      <w:bookmarkStart w:id="2004" w:name="_Ref371062289"/>
      <w:bookmarkStart w:id="2005" w:name="_Ref371062302"/>
      <w:bookmarkStart w:id="2006" w:name="_Ref371072921"/>
      <w:bookmarkStart w:id="2007" w:name="_Toc378026247"/>
      <w:bookmarkStart w:id="2008" w:name="_Toc357439320"/>
      <w:bookmarkStart w:id="2009" w:name="_Toc356824346"/>
      <w:r w:rsidRPr="00564A49">
        <w:t>Resampling process for inter</w:t>
      </w:r>
      <w:r w:rsidR="00764BB2" w:rsidRPr="00564A49">
        <w:t>-</w:t>
      </w:r>
      <w:r w:rsidRPr="00564A49">
        <w:t>layer reference pictures</w:t>
      </w:r>
      <w:bookmarkEnd w:id="2003"/>
      <w:bookmarkEnd w:id="2004"/>
      <w:bookmarkEnd w:id="2005"/>
      <w:bookmarkEnd w:id="2006"/>
      <w:bookmarkEnd w:id="2007"/>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proofErr w:type="gramStart"/>
      <w:r w:rsidR="00EA1617" w:rsidRPr="00564A49">
        <w:rPr>
          <w:lang w:val="en-CA"/>
        </w:rPr>
        <w:t>a</w:t>
      </w:r>
      <w:proofErr w:type="gramEnd"/>
      <w:r w:rsidR="00EA1617" w:rsidRPr="00564A49">
        <w:rPr>
          <w:lang w:val="en-CA"/>
        </w:rPr>
        <w:t xml:space="preserve">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proofErr w:type="gramStart"/>
      <w:r w:rsidR="006636F6" w:rsidRPr="00564A49">
        <w:rPr>
          <w:lang w:val="en-CA"/>
        </w:rPr>
        <w:t>a</w:t>
      </w:r>
      <w:proofErr w:type="gramEnd"/>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lastRenderedPageBreak/>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proofErr w:type="gramStart"/>
      <w:r w:rsidR="00755D80" w:rsidRPr="00564A49">
        <w:rPr>
          <w:rFonts w:eastAsia="Batang"/>
          <w:bCs/>
          <w:lang w:val="en-CA" w:eastAsia="ko-KR"/>
        </w:rPr>
        <w:t>.</w:t>
      </w:r>
      <w:r w:rsidR="00D242E9" w:rsidRPr="00564A49">
        <w:rPr>
          <w:noProof/>
        </w:rPr>
        <w:t>.</w:t>
      </w:r>
      <w:proofErr w:type="gramEnd"/>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lastRenderedPageBreak/>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2010" w:name="_Ref348598889"/>
      <w:r w:rsidRPr="00564A49">
        <w:t>Resampling process of picture sample values</w:t>
      </w:r>
      <w:bookmarkEnd w:id="2010"/>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2011" w:name="_Ref348598872"/>
      <w:r w:rsidRPr="00564A49">
        <w:t>Resampling process of luma sample values</w:t>
      </w:r>
      <w:bookmarkEnd w:id="2011"/>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w:t>
      </w:r>
      <w:r w:rsidRPr="00564A49">
        <w:lastRenderedPageBreak/>
        <w:t>(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2012" w:name="_Ref348037885"/>
      <w:r w:rsidRPr="00564A49">
        <w:t>Resampling process of chroma sample values</w:t>
      </w:r>
      <w:bookmarkEnd w:id="2012"/>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2013" w:name="_Ref347127882"/>
      <w:r w:rsidRPr="00564A49">
        <w:rPr>
          <w:noProof/>
          <w:lang w:eastAsia="ko-KR"/>
        </w:rPr>
        <w:t>Luma sample interpolation process</w:t>
      </w:r>
      <w:bookmarkEnd w:id="2013"/>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2014" w:name="_Ref351654170"/>
      <w:bookmarkStart w:id="2015" w:name="_Ref351655790"/>
      <w:r w:rsidRPr="00564A49">
        <w:t>Table </w:t>
      </w:r>
      <w:r w:rsidR="00E907A9" w:rsidRPr="00564A49">
        <w:t>H</w:t>
      </w:r>
      <w:r w:rsidRPr="00564A49">
        <w:noBreakHyphen/>
      </w:r>
      <w:bookmarkEnd w:id="2014"/>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015"/>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lastRenderedPageBreak/>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proofErr w:type="gramStart"/>
      <w:r w:rsidRPr="00564A49">
        <w:rPr>
          <w:rFonts w:ascii="Times New Roman" w:hAnsi="Times New Roman"/>
          <w:sz w:val="20"/>
          <w:szCs w:val="20"/>
        </w:rPr>
        <w:t>(</w:t>
      </w:r>
      <w:r w:rsidR="009C2210" w:rsidRPr="00564A49">
        <w:rPr>
          <w:rFonts w:ascii="Times New Roman" w:hAnsi="Times New Roman"/>
          <w:sz w:val="20"/>
          <w:szCs w:val="20"/>
        </w:rPr>
        <w:t> </w:t>
      </w:r>
      <w:r w:rsidRPr="00564A49">
        <w:rPr>
          <w:rFonts w:ascii="Times New Roman" w:hAnsi="Times New Roman"/>
          <w:sz w:val="20"/>
          <w:szCs w:val="20"/>
        </w:rPr>
        <w:t>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2016" w:name="_Ref347151884"/>
      <w:r w:rsidRPr="00564A49">
        <w:rPr>
          <w:noProof/>
          <w:lang w:eastAsia="ko-KR"/>
        </w:rPr>
        <w:t>Chroma sample interpolation process</w:t>
      </w:r>
      <w:bookmarkEnd w:id="2016"/>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2017" w:name="_Ref351656607"/>
      <w:r w:rsidRPr="00564A49">
        <w:lastRenderedPageBreak/>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017"/>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w:t>
      </w:r>
      <w:proofErr w:type="gramStart"/>
      <w:r w:rsidRPr="00564A49">
        <w:rPr>
          <w:rFonts w:ascii="Times New Roman" w:hAnsi="Times New Roman"/>
          <w:sz w:val="20"/>
          <w:szCs w:val="20"/>
        </w:rPr>
        <w:t>( 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proofErr w:type="gramStart"/>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w:t>
      </w:r>
      <w:proofErr w:type="gramEnd"/>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2018" w:name="_Ref364437164"/>
      <w:r w:rsidRPr="00564A49">
        <w:t>Resampling process of picture motion field</w:t>
      </w:r>
      <w:bookmarkEnd w:id="2018"/>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proofErr w:type="gramStart"/>
      <w:r w:rsidR="00231C6F" w:rsidRPr="00564A49">
        <w:rPr>
          <w:lang w:val="en-CA"/>
        </w:rPr>
        <w:t>the</w:t>
      </w:r>
      <w:proofErr w:type="gramEnd"/>
      <w:r w:rsidR="00231C6F" w:rsidRPr="00564A49">
        <w:rPr>
          <w:lang w:val="en-CA"/>
        </w:rPr>
        <w:t xml:space="preserv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lastRenderedPageBreak/>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2019" w:name="_Ref348599073"/>
      <w:r w:rsidRPr="00564A49">
        <w:rPr>
          <w:noProof/>
        </w:rPr>
        <w:t>Derivation process for inter layer motion</w:t>
      </w:r>
      <w:bookmarkEnd w:id="2019"/>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lastRenderedPageBreak/>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2020" w:name="_Toc356148147"/>
      <w:bookmarkStart w:id="2021" w:name="_Toc348629464"/>
      <w:bookmarkStart w:id="2022" w:name="_Toc351367695"/>
      <w:bookmarkStart w:id="2023" w:name="_Toc378026248"/>
      <w:r w:rsidRPr="00564A49">
        <w:rPr>
          <w:lang w:val="en-CA"/>
        </w:rPr>
        <w:t>NAL unit decoding process</w:t>
      </w:r>
      <w:bookmarkEnd w:id="2008"/>
      <w:bookmarkEnd w:id="2009"/>
      <w:bookmarkEnd w:id="2020"/>
      <w:bookmarkEnd w:id="2021"/>
      <w:bookmarkEnd w:id="2022"/>
      <w:bookmarkEnd w:id="2023"/>
    </w:p>
    <w:p w:rsidR="000D0D3F" w:rsidRPr="00564A49" w:rsidRDefault="000D0D3F" w:rsidP="000D0D3F">
      <w:pPr>
        <w:rPr>
          <w:lang w:val="en-CA"/>
        </w:rPr>
      </w:pPr>
      <w:bookmarkStart w:id="2024" w:name="_Ref351062409"/>
      <w:bookmarkStart w:id="2025" w:name="_Toc357439321"/>
      <w:bookmarkStart w:id="2026" w:name="_Toc356824347"/>
      <w:bookmarkStart w:id="2027" w:name="_Toc356148148"/>
      <w:bookmarkStart w:id="2028" w:name="_Toc348629466"/>
      <w:bookmarkStart w:id="2029" w:name="_Toc351367696"/>
      <w:bookmarkEnd w:id="1973"/>
      <w:bookmarkEnd w:id="1975"/>
      <w:r w:rsidRPr="00564A49">
        <w:rPr>
          <w:lang w:val="en-CA"/>
        </w:rPr>
        <w:t xml:space="preserve">The </w:t>
      </w:r>
      <w:proofErr w:type="gramStart"/>
      <w:r w:rsidRPr="00564A49">
        <w:rPr>
          <w:lang w:val="en-CA"/>
        </w:rPr>
        <w:t xml:space="preserve">specification in subclause </w:t>
      </w:r>
      <w:r w:rsidR="004C44E5" w:rsidRPr="00564A49">
        <w:rPr>
          <w:lang w:val="en-CA"/>
        </w:rPr>
        <w:t>8.2</w:t>
      </w:r>
      <w:r w:rsidRPr="00564A49">
        <w:rPr>
          <w:lang w:val="en-CA"/>
        </w:rPr>
        <w:t xml:space="preserve"> apply</w:t>
      </w:r>
      <w:proofErr w:type="gramEnd"/>
      <w:r w:rsidRPr="00564A49">
        <w:rPr>
          <w:lang w:val="en-CA"/>
        </w:rPr>
        <w:t>.</w:t>
      </w:r>
    </w:p>
    <w:p w:rsidR="00944988" w:rsidRPr="00564A49" w:rsidRDefault="00F50FE3" w:rsidP="008557C3">
      <w:pPr>
        <w:pStyle w:val="Annex3"/>
        <w:numPr>
          <w:ilvl w:val="2"/>
          <w:numId w:val="37"/>
        </w:numPr>
        <w:tabs>
          <w:tab w:val="clear" w:pos="1440"/>
        </w:tabs>
        <w:textAlignment w:val="auto"/>
        <w:rPr>
          <w:lang w:val="en-CA"/>
        </w:rPr>
      </w:pPr>
      <w:bookmarkStart w:id="2030" w:name="_Toc378026249"/>
      <w:r w:rsidRPr="00564A49">
        <w:rPr>
          <w:lang w:val="en-CA"/>
        </w:rPr>
        <w:t>S</w:t>
      </w:r>
      <w:r w:rsidR="00944988" w:rsidRPr="00564A49">
        <w:rPr>
          <w:lang w:val="en-CA"/>
        </w:rPr>
        <w:t>lice decoding processes</w:t>
      </w:r>
      <w:bookmarkEnd w:id="2024"/>
      <w:bookmarkEnd w:id="2025"/>
      <w:bookmarkEnd w:id="2026"/>
      <w:bookmarkEnd w:id="2027"/>
      <w:bookmarkEnd w:id="2028"/>
      <w:bookmarkEnd w:id="2029"/>
      <w:bookmarkEnd w:id="2030"/>
    </w:p>
    <w:p w:rsidR="00D44B28" w:rsidRPr="00564A49" w:rsidRDefault="00D44B28" w:rsidP="008557C3">
      <w:pPr>
        <w:pStyle w:val="3H2"/>
        <w:keepLines w:val="0"/>
        <w:numPr>
          <w:ilvl w:val="3"/>
          <w:numId w:val="37"/>
        </w:numPr>
        <w:tabs>
          <w:tab w:val="num" w:pos="1134"/>
        </w:tabs>
        <w:ind w:left="1134" w:hanging="1134"/>
        <w:rPr>
          <w:lang w:val="en-US"/>
        </w:rPr>
      </w:pPr>
      <w:bookmarkStart w:id="2031" w:name="_Toc363646430"/>
      <w:bookmarkStart w:id="2032" w:name="_Toc378026250"/>
      <w:r w:rsidRPr="00564A49">
        <w:rPr>
          <w:lang w:val="en-US"/>
        </w:rPr>
        <w:t>Decoding process for picture order count</w:t>
      </w:r>
      <w:bookmarkEnd w:id="2031"/>
      <w:bookmarkEnd w:id="2032"/>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033" w:name="_Toc350926544"/>
      <w:bookmarkStart w:id="2034" w:name="_Toc363646431"/>
      <w:bookmarkStart w:id="2035" w:name="_Toc378026251"/>
      <w:r w:rsidRPr="00564A49">
        <w:rPr>
          <w:lang w:val="en-US"/>
        </w:rPr>
        <w:lastRenderedPageBreak/>
        <w:t>Decoding process for reference picture set</w:t>
      </w:r>
      <w:bookmarkEnd w:id="2033"/>
      <w:bookmarkEnd w:id="2034"/>
      <w:bookmarkEnd w:id="2035"/>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036" w:name="_Toc363646432"/>
      <w:bookmarkStart w:id="2037" w:name="_Toc378026252"/>
      <w:r w:rsidRPr="00564A49">
        <w:rPr>
          <w:lang w:val="en-US"/>
        </w:rPr>
        <w:t>Decoding process for generating unavailable reference pictures</w:t>
      </w:r>
      <w:bookmarkEnd w:id="2036"/>
      <w:bookmarkEnd w:id="2037"/>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038" w:name="_Ref361089034"/>
      <w:bookmarkStart w:id="2039" w:name="_Toc363646433"/>
      <w:bookmarkStart w:id="2040" w:name="_Toc378026253"/>
      <w:r w:rsidRPr="00564A49">
        <w:rPr>
          <w:lang w:val="en-US"/>
        </w:rPr>
        <w:t>Decoding process for reference picture lists construction</w:t>
      </w:r>
      <w:bookmarkEnd w:id="2038"/>
      <w:bookmarkEnd w:id="2039"/>
      <w:bookmarkEnd w:id="2040"/>
    </w:p>
    <w:p w:rsidR="003508F4" w:rsidRPr="00564A49" w:rsidRDefault="003508F4" w:rsidP="00D44B28">
      <w:pPr>
        <w:keepNext/>
        <w:keepLines/>
        <w:rPr>
          <w:lang w:val="en-US"/>
        </w:rPr>
      </w:pPr>
      <w:bookmarkStart w:id="2041" w:name="_Toc360899811"/>
      <w:bookmarkStart w:id="2042" w:name="_Toc360900055"/>
      <w:bookmarkStart w:id="2043" w:name="_Toc361055005"/>
      <w:bookmarkStart w:id="2044" w:name="_Toc361058682"/>
      <w:bookmarkStart w:id="2045" w:name="_Toc361058839"/>
      <w:bookmarkStart w:id="2046" w:name="_Toc361058985"/>
      <w:bookmarkStart w:id="2047" w:name="_Toc361059130"/>
      <w:bookmarkStart w:id="2048" w:name="_Toc361059340"/>
      <w:bookmarkStart w:id="2049" w:name="_Toc361059486"/>
      <w:bookmarkStart w:id="2050" w:name="_Toc361059632"/>
      <w:bookmarkStart w:id="2051" w:name="_Toc361059778"/>
      <w:bookmarkStart w:id="2052" w:name="_Toc361063269"/>
      <w:bookmarkStart w:id="2053" w:name="_Toc361063417"/>
      <w:bookmarkStart w:id="2054" w:name="_Toc361063563"/>
      <w:bookmarkStart w:id="2055" w:name="_Toc361063713"/>
      <w:bookmarkStart w:id="2056" w:name="_Toc361063859"/>
      <w:bookmarkStart w:id="2057" w:name="_Toc361064005"/>
      <w:bookmarkStart w:id="2058" w:name="_Toc361064152"/>
      <w:bookmarkStart w:id="2059" w:name="_Toc361066251"/>
      <w:bookmarkStart w:id="2060" w:name="_Toc361066397"/>
      <w:bookmarkStart w:id="2061" w:name="_Toc361066544"/>
      <w:bookmarkStart w:id="2062" w:name="_Toc361066690"/>
      <w:bookmarkStart w:id="2063" w:name="_Toc361066835"/>
      <w:bookmarkStart w:id="2064" w:name="_Toc361154682"/>
      <w:bookmarkStart w:id="2065" w:name="_Toc360899817"/>
      <w:bookmarkStart w:id="2066" w:name="_Toc360900061"/>
      <w:bookmarkStart w:id="2067" w:name="_Toc361055011"/>
      <w:bookmarkStart w:id="2068" w:name="_Toc361058688"/>
      <w:bookmarkStart w:id="2069" w:name="_Toc361058845"/>
      <w:bookmarkStart w:id="2070" w:name="_Toc361058991"/>
      <w:bookmarkStart w:id="2071" w:name="_Toc361059136"/>
      <w:bookmarkStart w:id="2072" w:name="_Toc361059346"/>
      <w:bookmarkStart w:id="2073" w:name="_Toc361059492"/>
      <w:bookmarkStart w:id="2074" w:name="_Toc361059638"/>
      <w:bookmarkStart w:id="2075" w:name="_Toc361059784"/>
      <w:bookmarkStart w:id="2076" w:name="_Toc361063275"/>
      <w:bookmarkStart w:id="2077" w:name="_Toc361063423"/>
      <w:bookmarkStart w:id="2078" w:name="_Toc361063569"/>
      <w:bookmarkStart w:id="2079" w:name="_Toc361063719"/>
      <w:bookmarkStart w:id="2080" w:name="_Toc361063865"/>
      <w:bookmarkStart w:id="2081" w:name="_Toc361064011"/>
      <w:bookmarkStart w:id="2082" w:name="_Toc361064158"/>
      <w:bookmarkStart w:id="2083" w:name="_Toc361066257"/>
      <w:bookmarkStart w:id="2084" w:name="_Toc361066403"/>
      <w:bookmarkStart w:id="2085" w:name="_Toc361066550"/>
      <w:bookmarkStart w:id="2086" w:name="_Toc361066696"/>
      <w:bookmarkStart w:id="2087" w:name="_Toc361066841"/>
      <w:bookmarkStart w:id="2088" w:name="_Toc361154688"/>
      <w:bookmarkStart w:id="2089" w:name="_Toc360899818"/>
      <w:bookmarkStart w:id="2090" w:name="_Toc360900062"/>
      <w:bookmarkStart w:id="2091" w:name="_Toc361055012"/>
      <w:bookmarkStart w:id="2092" w:name="_Toc361058689"/>
      <w:bookmarkStart w:id="2093" w:name="_Toc361058846"/>
      <w:bookmarkStart w:id="2094" w:name="_Toc361058992"/>
      <w:bookmarkStart w:id="2095" w:name="_Toc361059137"/>
      <w:bookmarkStart w:id="2096" w:name="_Toc361059347"/>
      <w:bookmarkStart w:id="2097" w:name="_Toc361059493"/>
      <w:bookmarkStart w:id="2098" w:name="_Toc361059639"/>
      <w:bookmarkStart w:id="2099" w:name="_Toc361059785"/>
      <w:bookmarkStart w:id="2100" w:name="_Toc361063276"/>
      <w:bookmarkStart w:id="2101" w:name="_Toc361063424"/>
      <w:bookmarkStart w:id="2102" w:name="_Toc361063570"/>
      <w:bookmarkStart w:id="2103" w:name="_Toc361063720"/>
      <w:bookmarkStart w:id="2104" w:name="_Toc361063866"/>
      <w:bookmarkStart w:id="2105" w:name="_Toc361064012"/>
      <w:bookmarkStart w:id="2106" w:name="_Toc361064159"/>
      <w:bookmarkStart w:id="2107" w:name="_Toc361066258"/>
      <w:bookmarkStart w:id="2108" w:name="_Toc361066404"/>
      <w:bookmarkStart w:id="2109" w:name="_Toc361066551"/>
      <w:bookmarkStart w:id="2110" w:name="_Toc361066697"/>
      <w:bookmarkStart w:id="2111" w:name="_Toc361066842"/>
      <w:bookmarkStart w:id="2112" w:name="_Toc361154689"/>
      <w:bookmarkStart w:id="2113" w:name="_Toc360899821"/>
      <w:bookmarkStart w:id="2114" w:name="_Toc360900065"/>
      <w:bookmarkStart w:id="2115" w:name="_Toc361055015"/>
      <w:bookmarkStart w:id="2116" w:name="_Toc361058692"/>
      <w:bookmarkStart w:id="2117" w:name="_Toc361058849"/>
      <w:bookmarkStart w:id="2118" w:name="_Toc361058995"/>
      <w:bookmarkStart w:id="2119" w:name="_Toc361059140"/>
      <w:bookmarkStart w:id="2120" w:name="_Toc361059350"/>
      <w:bookmarkStart w:id="2121" w:name="_Toc361059496"/>
      <w:bookmarkStart w:id="2122" w:name="_Toc361059642"/>
      <w:bookmarkStart w:id="2123" w:name="_Toc361059788"/>
      <w:bookmarkStart w:id="2124" w:name="_Toc361063279"/>
      <w:bookmarkStart w:id="2125" w:name="_Toc361063427"/>
      <w:bookmarkStart w:id="2126" w:name="_Toc361063573"/>
      <w:bookmarkStart w:id="2127" w:name="_Toc361063723"/>
      <w:bookmarkStart w:id="2128" w:name="_Toc361063869"/>
      <w:bookmarkStart w:id="2129" w:name="_Toc361064015"/>
      <w:bookmarkStart w:id="2130" w:name="_Toc361064162"/>
      <w:bookmarkStart w:id="2131" w:name="_Toc361066261"/>
      <w:bookmarkStart w:id="2132" w:name="_Toc361066407"/>
      <w:bookmarkStart w:id="2133" w:name="_Toc361066554"/>
      <w:bookmarkStart w:id="2134" w:name="_Toc361066700"/>
      <w:bookmarkStart w:id="2135" w:name="_Toc361066845"/>
      <w:bookmarkStart w:id="2136" w:name="_Toc361154692"/>
      <w:bookmarkStart w:id="2137" w:name="_Toc360899823"/>
      <w:bookmarkStart w:id="2138" w:name="_Toc360900067"/>
      <w:bookmarkStart w:id="2139" w:name="_Toc361055017"/>
      <w:bookmarkStart w:id="2140" w:name="_Toc361058694"/>
      <w:bookmarkStart w:id="2141" w:name="_Toc361058851"/>
      <w:bookmarkStart w:id="2142" w:name="_Toc361058997"/>
      <w:bookmarkStart w:id="2143" w:name="_Toc361059142"/>
      <w:bookmarkStart w:id="2144" w:name="_Toc361059352"/>
      <w:bookmarkStart w:id="2145" w:name="_Toc361059498"/>
      <w:bookmarkStart w:id="2146" w:name="_Toc361059644"/>
      <w:bookmarkStart w:id="2147" w:name="_Toc361059790"/>
      <w:bookmarkStart w:id="2148" w:name="_Toc361063281"/>
      <w:bookmarkStart w:id="2149" w:name="_Toc361063429"/>
      <w:bookmarkStart w:id="2150" w:name="_Toc361063575"/>
      <w:bookmarkStart w:id="2151" w:name="_Toc361063725"/>
      <w:bookmarkStart w:id="2152" w:name="_Toc361063871"/>
      <w:bookmarkStart w:id="2153" w:name="_Toc361064017"/>
      <w:bookmarkStart w:id="2154" w:name="_Toc361064164"/>
      <w:bookmarkStart w:id="2155" w:name="_Toc361066263"/>
      <w:bookmarkStart w:id="2156" w:name="_Toc361066409"/>
      <w:bookmarkStart w:id="2157" w:name="_Toc361066556"/>
      <w:bookmarkStart w:id="2158" w:name="_Toc361066702"/>
      <w:bookmarkStart w:id="2159" w:name="_Toc361066847"/>
      <w:bookmarkStart w:id="2160" w:name="_Toc361154694"/>
      <w:bookmarkStart w:id="2161" w:name="_Toc360899825"/>
      <w:bookmarkStart w:id="2162" w:name="_Toc360900069"/>
      <w:bookmarkStart w:id="2163" w:name="_Toc361055019"/>
      <w:bookmarkStart w:id="2164" w:name="_Toc361058696"/>
      <w:bookmarkStart w:id="2165" w:name="_Toc361058853"/>
      <w:bookmarkStart w:id="2166" w:name="_Toc361058999"/>
      <w:bookmarkStart w:id="2167" w:name="_Toc361059144"/>
      <w:bookmarkStart w:id="2168" w:name="_Toc361059354"/>
      <w:bookmarkStart w:id="2169" w:name="_Toc361059500"/>
      <w:bookmarkStart w:id="2170" w:name="_Toc361059646"/>
      <w:bookmarkStart w:id="2171" w:name="_Toc361059792"/>
      <w:bookmarkStart w:id="2172" w:name="_Toc361063283"/>
      <w:bookmarkStart w:id="2173" w:name="_Toc361063431"/>
      <w:bookmarkStart w:id="2174" w:name="_Toc361063577"/>
      <w:bookmarkStart w:id="2175" w:name="_Toc361063727"/>
      <w:bookmarkStart w:id="2176" w:name="_Toc361063873"/>
      <w:bookmarkStart w:id="2177" w:name="_Toc361064019"/>
      <w:bookmarkStart w:id="2178" w:name="_Toc361064166"/>
      <w:bookmarkStart w:id="2179" w:name="_Toc361066265"/>
      <w:bookmarkStart w:id="2180" w:name="_Toc361066411"/>
      <w:bookmarkStart w:id="2181" w:name="_Toc361066558"/>
      <w:bookmarkStart w:id="2182" w:name="_Toc361066704"/>
      <w:bookmarkStart w:id="2183" w:name="_Toc361066849"/>
      <w:bookmarkStart w:id="2184" w:name="_Toc361154696"/>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185" w:name="_Toc357439326"/>
      <w:bookmarkStart w:id="2186" w:name="_Toc356824352"/>
      <w:bookmarkStart w:id="2187" w:name="_Toc356148153"/>
      <w:bookmarkStart w:id="2188" w:name="_Toc348629471"/>
      <w:bookmarkStart w:id="2189" w:name="_Toc351367701"/>
      <w:bookmarkStart w:id="2190" w:name="_Ref364437014"/>
      <w:bookmarkStart w:id="2191" w:name="_Toc378026254"/>
      <w:r w:rsidRPr="00564A49">
        <w:rPr>
          <w:lang w:val="en-CA"/>
        </w:rPr>
        <w:t>Decoding process for coding units coded in intra prediction mode</w:t>
      </w:r>
      <w:bookmarkEnd w:id="2185"/>
      <w:bookmarkEnd w:id="2186"/>
      <w:bookmarkEnd w:id="2187"/>
      <w:bookmarkEnd w:id="2188"/>
      <w:bookmarkEnd w:id="2189"/>
      <w:bookmarkEnd w:id="2190"/>
      <w:bookmarkEnd w:id="2191"/>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192" w:name="_Toc357439327"/>
      <w:bookmarkStart w:id="2193" w:name="_Toc356824353"/>
      <w:bookmarkStart w:id="2194" w:name="_Toc356148154"/>
      <w:bookmarkStart w:id="2195" w:name="_Toc348629472"/>
      <w:bookmarkStart w:id="2196" w:name="_Toc351367702"/>
      <w:bookmarkStart w:id="2197" w:name="_Ref364437022"/>
      <w:bookmarkStart w:id="2198" w:name="_Toc378026255"/>
      <w:r w:rsidRPr="00564A49">
        <w:rPr>
          <w:lang w:val="en-CA"/>
        </w:rPr>
        <w:t>Decoding process for coding units coded in inter prediction mode</w:t>
      </w:r>
      <w:bookmarkEnd w:id="2192"/>
      <w:bookmarkEnd w:id="2193"/>
      <w:bookmarkEnd w:id="2194"/>
      <w:bookmarkEnd w:id="2195"/>
      <w:bookmarkEnd w:id="2196"/>
      <w:bookmarkEnd w:id="2197"/>
      <w:bookmarkEnd w:id="2198"/>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199" w:name="_Toc357439328"/>
      <w:bookmarkStart w:id="2200" w:name="_Toc356824354"/>
      <w:bookmarkStart w:id="2201" w:name="_Toc356148155"/>
      <w:bookmarkStart w:id="2202" w:name="_Toc348629473"/>
      <w:bookmarkStart w:id="2203" w:name="_Toc351367703"/>
      <w:bookmarkStart w:id="2204" w:name="_Ref364437029"/>
      <w:bookmarkStart w:id="2205" w:name="_Toc378026256"/>
      <w:r w:rsidRPr="00564A49">
        <w:rPr>
          <w:lang w:val="en-CA"/>
        </w:rPr>
        <w:t>Scaling, transformation and array construction process prior to deblocking filter process</w:t>
      </w:r>
      <w:bookmarkEnd w:id="2199"/>
      <w:bookmarkEnd w:id="2200"/>
      <w:bookmarkEnd w:id="2201"/>
      <w:bookmarkEnd w:id="2202"/>
      <w:bookmarkEnd w:id="2203"/>
      <w:bookmarkEnd w:id="2204"/>
      <w:bookmarkEnd w:id="2205"/>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206" w:name="_Toc357439329"/>
      <w:bookmarkStart w:id="2207" w:name="_Toc356824355"/>
      <w:bookmarkStart w:id="2208" w:name="_Toc356148156"/>
      <w:bookmarkStart w:id="2209" w:name="_Toc348629474"/>
      <w:bookmarkStart w:id="2210" w:name="_Toc351367704"/>
      <w:bookmarkStart w:id="2211" w:name="_Ref364437036"/>
      <w:bookmarkStart w:id="2212" w:name="_Toc378026257"/>
      <w:r w:rsidRPr="00564A49">
        <w:rPr>
          <w:lang w:val="en-CA"/>
        </w:rPr>
        <w:t>In-loop filter process</w:t>
      </w:r>
      <w:bookmarkEnd w:id="2206"/>
      <w:bookmarkEnd w:id="2207"/>
      <w:bookmarkEnd w:id="2208"/>
      <w:bookmarkEnd w:id="2209"/>
      <w:bookmarkEnd w:id="2210"/>
      <w:bookmarkEnd w:id="2211"/>
      <w:bookmarkEnd w:id="2212"/>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213" w:name="_Toc357439330"/>
      <w:bookmarkStart w:id="2214" w:name="_Toc356824356"/>
      <w:bookmarkStart w:id="2215" w:name="_Toc356148157"/>
      <w:bookmarkStart w:id="2216" w:name="_Toc348629475"/>
      <w:bookmarkStart w:id="2217" w:name="_Toc351367705"/>
      <w:bookmarkStart w:id="2218" w:name="_Toc378026258"/>
      <w:r w:rsidRPr="00564A49">
        <w:rPr>
          <w:lang w:val="en-CA"/>
        </w:rPr>
        <w:lastRenderedPageBreak/>
        <w:t>Parsing process</w:t>
      </w:r>
      <w:bookmarkEnd w:id="2213"/>
      <w:bookmarkEnd w:id="2214"/>
      <w:bookmarkEnd w:id="2215"/>
      <w:bookmarkEnd w:id="2216"/>
      <w:bookmarkEnd w:id="2217"/>
      <w:bookmarkEnd w:id="2218"/>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219" w:name="_Toc357439331"/>
      <w:bookmarkStart w:id="2220" w:name="_Toc356824357"/>
      <w:bookmarkStart w:id="2221" w:name="_Toc356148158"/>
      <w:bookmarkStart w:id="2222" w:name="_Toc348629476"/>
      <w:bookmarkStart w:id="2223" w:name="_Toc351367706"/>
      <w:bookmarkStart w:id="2224" w:name="_Toc378026259"/>
      <w:r w:rsidRPr="00564A49">
        <w:rPr>
          <w:lang w:val="en-CA"/>
        </w:rPr>
        <w:t>Specification of bitstream subsets</w:t>
      </w:r>
      <w:bookmarkEnd w:id="2219"/>
      <w:bookmarkEnd w:id="2220"/>
      <w:bookmarkEnd w:id="2221"/>
      <w:bookmarkEnd w:id="2222"/>
      <w:bookmarkEnd w:id="2223"/>
      <w:bookmarkEnd w:id="2224"/>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225" w:name="_Ref348007252"/>
      <w:bookmarkStart w:id="2226" w:name="_Toc357439332"/>
      <w:bookmarkStart w:id="2227" w:name="_Toc356824358"/>
      <w:bookmarkStart w:id="2228" w:name="_Toc356148159"/>
      <w:bookmarkStart w:id="2229" w:name="_Toc348629477"/>
      <w:bookmarkStart w:id="2230" w:name="_Toc351367707"/>
      <w:bookmarkStart w:id="2231" w:name="_Toc378026260"/>
      <w:r w:rsidRPr="00564A49">
        <w:rPr>
          <w:lang w:val="en-CA"/>
        </w:rPr>
        <w:t>Profile</w:t>
      </w:r>
      <w:r w:rsidR="007A4CD0" w:rsidRPr="00564A49">
        <w:rPr>
          <w:lang w:val="en-CA"/>
        </w:rPr>
        <w:t>s, tiers,</w:t>
      </w:r>
      <w:r w:rsidRPr="00564A49">
        <w:rPr>
          <w:lang w:val="en-CA"/>
        </w:rPr>
        <w:t xml:space="preserve"> and levels</w:t>
      </w:r>
      <w:bookmarkEnd w:id="2225"/>
      <w:bookmarkEnd w:id="2226"/>
      <w:bookmarkEnd w:id="2227"/>
      <w:bookmarkEnd w:id="2228"/>
      <w:bookmarkEnd w:id="2229"/>
      <w:bookmarkEnd w:id="2230"/>
      <w:bookmarkEnd w:id="2231"/>
    </w:p>
    <w:p w:rsidR="007A4CD0" w:rsidRPr="00564A49" w:rsidRDefault="007A4CD0" w:rsidP="008557C3">
      <w:pPr>
        <w:pStyle w:val="Annex3"/>
        <w:numPr>
          <w:ilvl w:val="2"/>
          <w:numId w:val="37"/>
        </w:numPr>
        <w:tabs>
          <w:tab w:val="clear" w:pos="1440"/>
        </w:tabs>
        <w:textAlignment w:val="auto"/>
        <w:rPr>
          <w:lang w:val="en-CA"/>
        </w:rPr>
      </w:pPr>
      <w:bookmarkStart w:id="2232" w:name="_Toc357439333"/>
      <w:bookmarkStart w:id="2233" w:name="_Toc356824359"/>
      <w:bookmarkStart w:id="2234" w:name="_Toc356148160"/>
      <w:bookmarkStart w:id="2235" w:name="_Toc348629478"/>
      <w:bookmarkStart w:id="2236" w:name="_Toc351367708"/>
      <w:bookmarkStart w:id="2237" w:name="_Toc378026261"/>
      <w:r w:rsidRPr="00564A49">
        <w:rPr>
          <w:lang w:val="en-CA"/>
        </w:rPr>
        <w:t>Profiles</w:t>
      </w:r>
      <w:bookmarkEnd w:id="2232"/>
      <w:bookmarkEnd w:id="2233"/>
      <w:bookmarkEnd w:id="2234"/>
      <w:bookmarkEnd w:id="2235"/>
      <w:bookmarkEnd w:id="2236"/>
      <w:bookmarkEnd w:id="2237"/>
    </w:p>
    <w:p w:rsidR="00944988" w:rsidRPr="00564A49" w:rsidRDefault="00944988" w:rsidP="00920F0C">
      <w:pPr>
        <w:pStyle w:val="Annex4"/>
      </w:pPr>
      <w:bookmarkStart w:id="2238" w:name="_Toc357439334"/>
      <w:bookmarkStart w:id="2239" w:name="_Toc356824360"/>
      <w:bookmarkStart w:id="2240" w:name="_Toc356148161"/>
      <w:bookmarkStart w:id="2241" w:name="_Toc348629479"/>
      <w:bookmarkStart w:id="2242" w:name="_Toc351367709"/>
      <w:bookmarkStart w:id="2243" w:name="_Toc378026262"/>
      <w:r w:rsidRPr="00564A49">
        <w:t>General</w:t>
      </w:r>
      <w:bookmarkEnd w:id="2238"/>
      <w:bookmarkEnd w:id="2239"/>
      <w:bookmarkEnd w:id="2240"/>
      <w:bookmarkEnd w:id="2241"/>
      <w:bookmarkEnd w:id="2242"/>
      <w:bookmarkEnd w:id="2243"/>
    </w:p>
    <w:p w:rsidR="007A4CD0" w:rsidRPr="00564A49" w:rsidRDefault="0090496B" w:rsidP="007A4CD0">
      <w:pPr>
        <w:pStyle w:val="3N"/>
        <w:rPr>
          <w:lang w:val="en-CA"/>
        </w:rPr>
      </w:pPr>
      <w:proofErr w:type="gramStart"/>
      <w:r w:rsidRPr="00564A49">
        <w:rPr>
          <w:lang w:val="en-CA"/>
        </w:rPr>
        <w:t>TBD.</w:t>
      </w:r>
      <w:proofErr w:type="gramEnd"/>
      <w:r w:rsidR="007A4CD0" w:rsidRPr="00564A49">
        <w:rPr>
          <w:lang w:val="en-CA"/>
        </w:rPr>
        <w:t xml:space="preserve"> </w:t>
      </w:r>
    </w:p>
    <w:p w:rsidR="00C6730C" w:rsidRPr="00564A49" w:rsidRDefault="00157FE5" w:rsidP="00C6730C">
      <w:pPr>
        <w:pStyle w:val="Annex4"/>
      </w:pPr>
      <w:bookmarkStart w:id="2244" w:name="_Toc378026263"/>
      <w:bookmarkStart w:id="2245" w:name="_Toc356824362"/>
      <w:r w:rsidRPr="00564A49">
        <w:t xml:space="preserve">Scalable Main </w:t>
      </w:r>
      <w:r w:rsidR="003C3A2B" w:rsidRPr="00564A49">
        <w:t xml:space="preserve">and Scalable Main 10 </w:t>
      </w:r>
      <w:r w:rsidRPr="00564A49">
        <w:t>profile</w:t>
      </w:r>
      <w:bookmarkStart w:id="2246" w:name="_Toc356148163"/>
      <w:r w:rsidR="003C3A2B" w:rsidRPr="00564A49">
        <w:t>s</w:t>
      </w:r>
      <w:bookmarkEnd w:id="2244"/>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247"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w:t>
      </w:r>
      <w:proofErr w:type="gramStart"/>
      <w:r w:rsidRPr="00564A49">
        <w:rPr>
          <w:bCs/>
          <w:lang w:val="en-US"/>
        </w:rPr>
        <w:t>[ i</w:t>
      </w:r>
      <w:proofErr w:type="gramEnd"/>
      <w:r w:rsidRPr="00564A49">
        <w:rPr>
          <w:bCs/>
          <w:lang w:val="en-US"/>
        </w:rPr>
        <w:t>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w:t>
      </w:r>
      <w:proofErr w:type="gramStart"/>
      <w:r w:rsidRPr="00564A49">
        <w:rPr>
          <w:bCs/>
          <w:lang w:val="en-US"/>
        </w:rPr>
        <w:t>[ i</w:t>
      </w:r>
      <w:proofErr w:type="gramEnd"/>
      <w:r w:rsidRPr="00564A49">
        <w:rPr>
          <w:bCs/>
          <w:lang w:val="en-US"/>
        </w:rPr>
        <w:t>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lastRenderedPageBreak/>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2248" w:name="_Toc348629482"/>
      <w:bookmarkStart w:id="2249" w:name="_Toc351367712"/>
      <w:bookmarkStart w:id="2250" w:name="_Toc378026264"/>
      <w:r w:rsidRPr="00564A49">
        <w:rPr>
          <w:lang w:val="en-CA"/>
        </w:rPr>
        <w:t>Tiers and levels</w:t>
      </w:r>
      <w:bookmarkEnd w:id="2245"/>
      <w:bookmarkEnd w:id="2246"/>
      <w:bookmarkEnd w:id="2247"/>
      <w:bookmarkEnd w:id="2248"/>
      <w:bookmarkEnd w:id="2249"/>
      <w:bookmarkEnd w:id="2250"/>
    </w:p>
    <w:p w:rsidR="00A87E3F" w:rsidRPr="00564A49" w:rsidRDefault="00A87E3F" w:rsidP="00A87E3F">
      <w:pPr>
        <w:pStyle w:val="Annex4"/>
      </w:pPr>
      <w:bookmarkStart w:id="2251" w:name="_Toc378026265"/>
      <w:r w:rsidRPr="00564A49">
        <w:t>Profile specific tier and level limits for the Scalable Main and Scalable Main 10 profiles</w:t>
      </w:r>
      <w:bookmarkEnd w:id="2251"/>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proofErr w:type="gramStart"/>
      <w:r w:rsidRPr="00564A49">
        <w:rPr>
          <w:lang w:val="en-US"/>
        </w:rPr>
        <w:t>for</w:t>
      </w:r>
      <w:proofErr w:type="gramEnd"/>
      <w:r w:rsidRPr="00564A49">
        <w:rPr>
          <w:lang w:val="en-US"/>
        </w:rPr>
        <w:t xml:space="preserve">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proofErr w:type="gramStart"/>
      <w:r w:rsidR="00A87E3F" w:rsidRPr="00564A49">
        <w:rPr>
          <w:lang w:val="en-US"/>
        </w:rPr>
        <w:t>if</w:t>
      </w:r>
      <w:proofErr w:type="gramEnd"/>
      <w:r w:rsidR="00A87E3F" w:rsidRPr="00564A49">
        <w:rPr>
          <w:lang w:val="en-US"/>
        </w:rPr>
        <w:t xml:space="preserve">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252"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252"/>
      <w:r w:rsidRPr="00564A49">
        <w:rPr>
          <w:noProof/>
        </w:rPr>
        <w:t>.</w:t>
      </w:r>
    </w:p>
    <w:p w:rsidR="00A87E3F" w:rsidRPr="00564A49" w:rsidRDefault="00A87E3F" w:rsidP="00CC1A3E">
      <w:pPr>
        <w:numPr>
          <w:ilvl w:val="0"/>
          <w:numId w:val="49"/>
        </w:numPr>
      </w:pPr>
      <w:bookmarkStart w:id="2253" w:name="_Ref326743728"/>
      <w:r w:rsidRPr="00564A49">
        <w:rPr>
          <w:noProof/>
        </w:rPr>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253"/>
      <w:r w:rsidRPr="00564A49">
        <w:rPr>
          <w:noProof/>
        </w:rPr>
        <w:t>.</w:t>
      </w:r>
    </w:p>
    <w:p w:rsidR="00944988" w:rsidRPr="00564A49" w:rsidRDefault="00944988" w:rsidP="008557C3">
      <w:pPr>
        <w:pStyle w:val="Annex2"/>
        <w:numPr>
          <w:ilvl w:val="1"/>
          <w:numId w:val="37"/>
        </w:numPr>
        <w:rPr>
          <w:lang w:val="en-CA"/>
        </w:rPr>
      </w:pPr>
      <w:bookmarkStart w:id="2254" w:name="_Toc357439337"/>
      <w:bookmarkStart w:id="2255" w:name="_Toc356824363"/>
      <w:bookmarkStart w:id="2256" w:name="_Toc356148164"/>
      <w:bookmarkStart w:id="2257" w:name="_Toc348629483"/>
      <w:bookmarkStart w:id="2258" w:name="_Toc351367713"/>
      <w:bookmarkStart w:id="2259" w:name="_Toc378026266"/>
      <w:r w:rsidRPr="00564A49">
        <w:rPr>
          <w:lang w:val="en-CA"/>
        </w:rPr>
        <w:t>Byte stream format</w:t>
      </w:r>
      <w:bookmarkEnd w:id="2254"/>
      <w:bookmarkEnd w:id="2255"/>
      <w:bookmarkEnd w:id="2256"/>
      <w:bookmarkEnd w:id="2257"/>
      <w:bookmarkEnd w:id="2258"/>
      <w:bookmarkEnd w:id="2259"/>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260" w:name="_Toc357439338"/>
      <w:bookmarkStart w:id="2261" w:name="_Toc356824364"/>
      <w:bookmarkStart w:id="2262" w:name="_Toc356148165"/>
      <w:bookmarkStart w:id="2263" w:name="_Toc348629484"/>
      <w:bookmarkStart w:id="2264" w:name="_Toc351367714"/>
      <w:bookmarkStart w:id="2265" w:name="_Toc378026267"/>
      <w:r w:rsidRPr="00564A49">
        <w:rPr>
          <w:lang w:val="en-CA"/>
        </w:rPr>
        <w:t>Hypothetical reference decoder</w:t>
      </w:r>
      <w:bookmarkEnd w:id="2260"/>
      <w:bookmarkEnd w:id="2261"/>
      <w:bookmarkEnd w:id="2262"/>
      <w:bookmarkEnd w:id="2263"/>
      <w:bookmarkEnd w:id="2264"/>
      <w:bookmarkEnd w:id="2265"/>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266" w:name="_Toc357439339"/>
      <w:bookmarkStart w:id="2267" w:name="_Toc356824365"/>
      <w:bookmarkStart w:id="2268" w:name="_Toc356148166"/>
      <w:bookmarkStart w:id="2269" w:name="_Toc348629485"/>
      <w:bookmarkStart w:id="2270" w:name="_Toc351367715"/>
      <w:bookmarkStart w:id="2271" w:name="_Toc378026268"/>
      <w:r w:rsidRPr="00564A49">
        <w:rPr>
          <w:lang w:val="en-CA"/>
        </w:rPr>
        <w:t>SEI messages</w:t>
      </w:r>
      <w:bookmarkEnd w:id="2266"/>
      <w:bookmarkEnd w:id="2267"/>
      <w:bookmarkEnd w:id="2268"/>
      <w:bookmarkEnd w:id="2269"/>
      <w:bookmarkEnd w:id="2270"/>
      <w:bookmarkEnd w:id="2271"/>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272" w:name="_Toc356148169"/>
      <w:bookmarkStart w:id="2273" w:name="_Toc357439344"/>
      <w:bookmarkStart w:id="2274" w:name="_Toc356824370"/>
      <w:bookmarkStart w:id="2275" w:name="_Toc356148173"/>
      <w:bookmarkStart w:id="2276" w:name="_Toc348629486"/>
      <w:bookmarkStart w:id="2277" w:name="_Toc351367716"/>
      <w:bookmarkStart w:id="2278" w:name="_Toc378026269"/>
      <w:bookmarkEnd w:id="2272"/>
      <w:r w:rsidRPr="00564A49">
        <w:rPr>
          <w:lang w:val="en-CA"/>
        </w:rPr>
        <w:t>Video usability information</w:t>
      </w:r>
      <w:bookmarkEnd w:id="2273"/>
      <w:bookmarkEnd w:id="2274"/>
      <w:bookmarkEnd w:id="2275"/>
      <w:bookmarkEnd w:id="2276"/>
      <w:bookmarkEnd w:id="2277"/>
      <w:bookmarkEnd w:id="2278"/>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D1F" w:rsidRDefault="00561D1F">
      <w:r>
        <w:separator/>
      </w:r>
    </w:p>
  </w:endnote>
  <w:endnote w:type="continuationSeparator" w:id="0">
    <w:p w:rsidR="00561D1F" w:rsidRDefault="00561D1F">
      <w:r>
        <w:continuationSeparator/>
      </w:r>
    </w:p>
  </w:endnote>
  <w:endnote w:type="continuationNotice" w:id="1">
    <w:p w:rsidR="00561D1F" w:rsidRDefault="00561D1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DD" w:rsidRPr="00CB04EC" w:rsidRDefault="00F743DD"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435FD8">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DD" w:rsidRPr="00C37EDE" w:rsidRDefault="00F743DD"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435FD8">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DD" w:rsidRPr="00CB04EC" w:rsidRDefault="00F743DD"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435FD8">
      <w:rPr>
        <w:b/>
        <w:bCs/>
        <w:noProof/>
      </w:rPr>
      <w:t>88</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DD" w:rsidRPr="00CB04EC" w:rsidRDefault="00F743DD"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435FD8">
      <w:rPr>
        <w:bCs/>
        <w:noProof/>
        <w:lang w:val="fr-CH"/>
      </w:rPr>
      <w:t>87</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D1F" w:rsidRDefault="00561D1F">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561D1F" w:rsidRDefault="00561D1F"/>
  </w:footnote>
  <w:footnote w:type="continuationSeparator" w:id="0">
    <w:p w:rsidR="00561D1F" w:rsidRDefault="00561D1F">
      <w:r>
        <w:continuationSeparator/>
      </w:r>
    </w:p>
  </w:footnote>
  <w:footnote w:type="continuationNotice" w:id="1">
    <w:p w:rsidR="00561D1F" w:rsidRDefault="00561D1F">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DD" w:rsidRDefault="00F743DD"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DD" w:rsidRDefault="00F743DD"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DD" w:rsidRPr="00256CBF" w:rsidRDefault="00F743DD"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DD" w:rsidRPr="00563383" w:rsidRDefault="00F743DD"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3"/>
  </w:num>
  <w:num w:numId="6">
    <w:abstractNumId w:val="43"/>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2"/>
  </w:num>
  <w:num w:numId="15">
    <w:abstractNumId w:val="14"/>
  </w:num>
  <w:num w:numId="16">
    <w:abstractNumId w:val="45"/>
  </w:num>
  <w:num w:numId="17">
    <w:abstractNumId w:val="47"/>
  </w:num>
  <w:num w:numId="18">
    <w:abstractNumId w:val="44"/>
  </w:num>
  <w:num w:numId="19">
    <w:abstractNumId w:val="26"/>
  </w:num>
  <w:num w:numId="20">
    <w:abstractNumId w:val="30"/>
  </w:num>
  <w:num w:numId="21">
    <w:abstractNumId w:val="31"/>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6"/>
  </w:num>
  <w:num w:numId="29">
    <w:abstractNumId w:val="48"/>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5"/>
  </w:num>
  <w:num w:numId="48">
    <w:abstractNumId w:val="6"/>
  </w:num>
  <w:num w:numId="49">
    <w:abstractNumId w:val="18"/>
  </w:num>
  <w:num w:numId="50">
    <w:abstractNumId w:val="38"/>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6"/>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32"/>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22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441"/>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29E"/>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5FD8"/>
    <w:rsid w:val="004360CE"/>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B9D"/>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C67"/>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D1F"/>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5E"/>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098"/>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6A6"/>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0F6"/>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6ED4"/>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92D"/>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1AC"/>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0EF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291"/>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2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4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76B"/>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3D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291"/>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5F262-DB01-4CD2-A2E1-545BE3338A69}">
  <ds:schemaRefs>
    <ds:schemaRef ds:uri="http://schemas.openxmlformats.org/officeDocument/2006/bibliography"/>
  </ds:schemaRefs>
</ds:datastoreItem>
</file>

<file path=customXml/itemProps2.xml><?xml version="1.0" encoding="utf-8"?>
<ds:datastoreItem xmlns:ds="http://schemas.openxmlformats.org/officeDocument/2006/customXml" ds:itemID="{5A52DCD8-669B-4D3E-8BBC-BB9A83B67DAE}">
  <ds:schemaRefs>
    <ds:schemaRef ds:uri="http://schemas.openxmlformats.org/officeDocument/2006/bibliography"/>
  </ds:schemaRefs>
</ds:datastoreItem>
</file>

<file path=customXml/itemProps3.xml><?xml version="1.0" encoding="utf-8"?>
<ds:datastoreItem xmlns:ds="http://schemas.openxmlformats.org/officeDocument/2006/customXml" ds:itemID="{1F541288-C44A-4EB3-8D64-CE8BE22BF0D5}">
  <ds:schemaRefs>
    <ds:schemaRef ds:uri="http://schemas.openxmlformats.org/officeDocument/2006/bibliography"/>
  </ds:schemaRefs>
</ds:datastoreItem>
</file>

<file path=customXml/itemProps4.xml><?xml version="1.0" encoding="utf-8"?>
<ds:datastoreItem xmlns:ds="http://schemas.openxmlformats.org/officeDocument/2006/customXml" ds:itemID="{B33B4080-9A02-4BF7-868D-FC891A468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125</Pages>
  <Words>68602</Words>
  <Characters>391037</Characters>
  <Application>Microsoft Office Word</Application>
  <DocSecurity>0</DocSecurity>
  <Lines>3258</Lines>
  <Paragraphs>917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458722</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Miska Hannuksela</cp:lastModifiedBy>
  <cp:revision>2</cp:revision>
  <cp:lastPrinted>2013-02-13T05:52:00Z</cp:lastPrinted>
  <dcterms:created xsi:type="dcterms:W3CDTF">2014-02-27T13:48:00Z</dcterms:created>
  <dcterms:modified xsi:type="dcterms:W3CDTF">2014-02-27T13:48:00Z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