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14:paraId="4C994608" w14:textId="77777777" w:rsidTr="001533A7">
        <w:tc>
          <w:tcPr>
            <w:tcW w:w="6408" w:type="dxa"/>
          </w:tcPr>
          <w:bookmarkStart w:id="0" w:name="_Ref280362398"/>
          <w:bookmarkStart w:id="1" w:name="_Toc287363716"/>
          <w:bookmarkStart w:id="2" w:name="_Toc311216699"/>
          <w:bookmarkStart w:id="3" w:name="_Toc317198660"/>
          <w:p w14:paraId="456551C0" w14:textId="77777777"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03B6FEC2" wp14:editId="1E57FF1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30E0F78F" wp14:editId="4185EE4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A12347D" wp14:editId="3774896F">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14:paraId="5AFE19B3" w14:textId="77777777"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14:paraId="612CD7E5" w14:textId="77777777"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14:paraId="10634D4D" w14:textId="77777777"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14:paraId="2F20908D" w14:textId="77777777"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14:paraId="00E10457" w14:textId="77777777" w:rsidTr="001E1CC2">
        <w:tc>
          <w:tcPr>
            <w:tcW w:w="1458" w:type="dxa"/>
          </w:tcPr>
          <w:p w14:paraId="0F563D6E" w14:textId="77777777" w:rsidR="007C335F" w:rsidRPr="00564A49" w:rsidRDefault="007C335F" w:rsidP="001533A7">
            <w:pPr>
              <w:spacing w:before="60" w:after="60"/>
              <w:jc w:val="left"/>
              <w:rPr>
                <w:i/>
              </w:rPr>
            </w:pPr>
            <w:r w:rsidRPr="00564A49">
              <w:rPr>
                <w:i/>
              </w:rPr>
              <w:t>Title:</w:t>
            </w:r>
          </w:p>
        </w:tc>
        <w:tc>
          <w:tcPr>
            <w:tcW w:w="8118" w:type="dxa"/>
            <w:gridSpan w:val="3"/>
          </w:tcPr>
          <w:p w14:paraId="7A7F4E05" w14:textId="77777777"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14:paraId="79D21732" w14:textId="77777777" w:rsidTr="001E1CC2">
        <w:tc>
          <w:tcPr>
            <w:tcW w:w="1458" w:type="dxa"/>
          </w:tcPr>
          <w:p w14:paraId="53702E15" w14:textId="77777777" w:rsidR="007C335F" w:rsidRPr="00564A49" w:rsidRDefault="007C335F" w:rsidP="001533A7">
            <w:pPr>
              <w:spacing w:before="60" w:after="60"/>
              <w:jc w:val="left"/>
              <w:rPr>
                <w:i/>
              </w:rPr>
            </w:pPr>
            <w:r w:rsidRPr="00564A49">
              <w:rPr>
                <w:i/>
              </w:rPr>
              <w:t>Status:</w:t>
            </w:r>
          </w:p>
        </w:tc>
        <w:tc>
          <w:tcPr>
            <w:tcW w:w="8118" w:type="dxa"/>
            <w:gridSpan w:val="3"/>
          </w:tcPr>
          <w:p w14:paraId="11A4C97A" w14:textId="77777777"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14:paraId="5A2F2C15" w14:textId="77777777" w:rsidTr="001E1CC2">
        <w:tc>
          <w:tcPr>
            <w:tcW w:w="1458" w:type="dxa"/>
          </w:tcPr>
          <w:p w14:paraId="0BD0DD1E" w14:textId="77777777" w:rsidR="007C335F" w:rsidRPr="00564A49" w:rsidRDefault="007C335F" w:rsidP="001533A7">
            <w:pPr>
              <w:spacing w:before="60" w:after="60"/>
              <w:jc w:val="left"/>
              <w:rPr>
                <w:i/>
              </w:rPr>
            </w:pPr>
            <w:r w:rsidRPr="00564A49">
              <w:rPr>
                <w:i/>
              </w:rPr>
              <w:t>Purpose:</w:t>
            </w:r>
          </w:p>
        </w:tc>
        <w:tc>
          <w:tcPr>
            <w:tcW w:w="8118" w:type="dxa"/>
            <w:gridSpan w:val="3"/>
          </w:tcPr>
          <w:p w14:paraId="66BF766D" w14:textId="77777777" w:rsidR="007C335F" w:rsidRPr="00564A49" w:rsidRDefault="00032915" w:rsidP="001533A7">
            <w:pPr>
              <w:spacing w:before="60" w:after="60"/>
              <w:jc w:val="left"/>
            </w:pPr>
            <w:r w:rsidRPr="00564A49">
              <w:t>Draft of SHVC</w:t>
            </w:r>
          </w:p>
        </w:tc>
      </w:tr>
      <w:tr w:rsidR="007C335F" w:rsidRPr="00564A49" w14:paraId="3CFD6425" w14:textId="77777777" w:rsidTr="001E1CC2">
        <w:tc>
          <w:tcPr>
            <w:tcW w:w="1458" w:type="dxa"/>
          </w:tcPr>
          <w:p w14:paraId="5EBAFE77" w14:textId="77777777"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14:paraId="46C0F718" w14:textId="77777777"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14:paraId="73D421B7" w14:textId="77777777" w:rsidR="002A3ACF" w:rsidRPr="00564A49" w:rsidRDefault="002A3ACF" w:rsidP="004C2750">
            <w:pPr>
              <w:spacing w:before="60" w:after="60"/>
              <w:jc w:val="left"/>
              <w:rPr>
                <w:noProof/>
                <w:szCs w:val="22"/>
                <w:lang w:eastAsia="ko-KR"/>
              </w:rPr>
            </w:pPr>
            <w:r w:rsidRPr="00564A49">
              <w:rPr>
                <w:noProof/>
                <w:szCs w:val="22"/>
                <w:lang w:eastAsia="ko-KR"/>
              </w:rPr>
              <w:t>Jill Boyce, Vidyo</w:t>
            </w:r>
          </w:p>
          <w:p w14:paraId="2C1E6D0E" w14:textId="77777777"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14:paraId="264A8A6E" w14:textId="77777777"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14:paraId="14AD575C" w14:textId="77777777"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14:paraId="58FD1D24" w14:textId="77777777" w:rsidR="00FB713F" w:rsidRPr="00564A49" w:rsidRDefault="00FB713F" w:rsidP="001533A7">
            <w:pPr>
              <w:spacing w:before="60" w:after="60"/>
              <w:jc w:val="left"/>
              <w:rPr>
                <w:lang w:val="en-US"/>
              </w:rPr>
            </w:pPr>
            <w:r w:rsidRPr="00564A49">
              <w:rPr>
                <w:lang w:val="en-US"/>
              </w:rPr>
              <w:t>Ye-kui Wang, Qualcomm</w:t>
            </w:r>
          </w:p>
          <w:p w14:paraId="0153DB2E" w14:textId="77777777" w:rsidR="007C335F" w:rsidRPr="00564A49" w:rsidRDefault="007C335F" w:rsidP="001533A7">
            <w:pPr>
              <w:spacing w:before="60" w:after="60"/>
              <w:jc w:val="left"/>
              <w:rPr>
                <w:lang w:val="en-US"/>
              </w:rPr>
            </w:pPr>
          </w:p>
        </w:tc>
        <w:tc>
          <w:tcPr>
            <w:tcW w:w="900" w:type="dxa"/>
          </w:tcPr>
          <w:p w14:paraId="090C12CF" w14:textId="77777777" w:rsidR="007C335F" w:rsidRPr="00564A49" w:rsidRDefault="007C335F" w:rsidP="001533A7">
            <w:pPr>
              <w:spacing w:before="60" w:after="60"/>
              <w:jc w:val="left"/>
            </w:pPr>
            <w:r w:rsidRPr="00564A49">
              <w:t>Email:</w:t>
            </w:r>
          </w:p>
        </w:tc>
        <w:tc>
          <w:tcPr>
            <w:tcW w:w="3168" w:type="dxa"/>
          </w:tcPr>
          <w:p w14:paraId="2F3A514A" w14:textId="77777777" w:rsidR="00823950" w:rsidRPr="00564A49" w:rsidRDefault="009626C4"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14:paraId="6B4D4ACD" w14:textId="77777777" w:rsidR="00673D46" w:rsidRPr="00564A49" w:rsidRDefault="009626C4"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14:paraId="0F3B8489" w14:textId="77777777" w:rsidR="00EC0339" w:rsidRPr="00564A49" w:rsidRDefault="009626C4"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14:paraId="795846C5" w14:textId="77777777" w:rsidR="008D042B" w:rsidRPr="00564A49" w:rsidRDefault="009626C4" w:rsidP="00C95541">
            <w:pPr>
              <w:spacing w:before="60" w:after="60"/>
              <w:jc w:val="left"/>
              <w:rPr>
                <w:noProof/>
                <w:szCs w:val="22"/>
                <w:lang w:eastAsia="ko-KR"/>
              </w:rPr>
            </w:pPr>
            <w:hyperlink r:id="rId17" w:history="1">
              <w:r w:rsidR="00673D46" w:rsidRPr="00564A49">
                <w:rPr>
                  <w:rStyle w:val="Hyperlink"/>
                  <w:noProof/>
                </w:rPr>
                <w:t>miska.hannuksela@nokia.com</w:t>
              </w:r>
            </w:hyperlink>
          </w:p>
          <w:p w14:paraId="4A9FECF3" w14:textId="77777777" w:rsidR="00673D46" w:rsidRPr="00564A49" w:rsidRDefault="009626C4"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14:paraId="74520A01" w14:textId="77777777" w:rsidR="00FB713F" w:rsidRPr="00564A49" w:rsidRDefault="009626C4"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14:paraId="0A56BF81" w14:textId="77777777" w:rsidR="007C335F" w:rsidRPr="00564A49" w:rsidRDefault="007C335F" w:rsidP="001533A7">
            <w:pPr>
              <w:spacing w:before="60" w:after="60"/>
              <w:jc w:val="left"/>
            </w:pPr>
          </w:p>
        </w:tc>
      </w:tr>
      <w:tr w:rsidR="007C335F" w:rsidRPr="00564A49" w14:paraId="531338D5" w14:textId="77777777" w:rsidTr="001E1CC2">
        <w:tc>
          <w:tcPr>
            <w:tcW w:w="1458" w:type="dxa"/>
          </w:tcPr>
          <w:p w14:paraId="5FF7C6B1" w14:textId="77777777" w:rsidR="007C335F" w:rsidRPr="00564A49" w:rsidRDefault="007C335F" w:rsidP="001533A7">
            <w:pPr>
              <w:spacing w:before="60" w:after="60"/>
              <w:jc w:val="left"/>
              <w:rPr>
                <w:i/>
              </w:rPr>
            </w:pPr>
            <w:r w:rsidRPr="00564A49">
              <w:rPr>
                <w:i/>
              </w:rPr>
              <w:t>Source:</w:t>
            </w:r>
          </w:p>
        </w:tc>
        <w:tc>
          <w:tcPr>
            <w:tcW w:w="8118" w:type="dxa"/>
            <w:gridSpan w:val="3"/>
          </w:tcPr>
          <w:p w14:paraId="3F8E59AE" w14:textId="77777777" w:rsidR="007C335F" w:rsidRPr="00564A49" w:rsidRDefault="007C335F" w:rsidP="001533A7">
            <w:pPr>
              <w:spacing w:before="60" w:after="60"/>
              <w:jc w:val="left"/>
            </w:pPr>
            <w:r w:rsidRPr="00564A49">
              <w:t>Editor</w:t>
            </w:r>
            <w:r w:rsidR="00E01303" w:rsidRPr="00564A49">
              <w:t>s</w:t>
            </w:r>
          </w:p>
        </w:tc>
      </w:tr>
    </w:tbl>
    <w:p w14:paraId="23782E4E" w14:textId="77777777" w:rsidR="007C335F" w:rsidRPr="00564A49" w:rsidRDefault="007C335F" w:rsidP="001533A7">
      <w:pPr>
        <w:jc w:val="center"/>
      </w:pPr>
      <w:r w:rsidRPr="00564A49">
        <w:rPr>
          <w:u w:val="single"/>
        </w:rPr>
        <w:t>_____________________________</w:t>
      </w:r>
    </w:p>
    <w:p w14:paraId="54952187" w14:textId="77777777"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14:paraId="783424E9" w14:textId="77777777"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14:paraId="0378FBEE" w14:textId="77777777" w:rsidR="00564A49" w:rsidRPr="00564A49" w:rsidRDefault="00564A49" w:rsidP="00F86A7A">
      <w:pPr>
        <w:rPr>
          <w:lang w:val="en-CA"/>
        </w:rPr>
      </w:pPr>
    </w:p>
    <w:p w14:paraId="5365818C" w14:textId="77777777" w:rsidR="00F86A7A" w:rsidRPr="00564A49" w:rsidRDefault="00F86A7A" w:rsidP="00F86A7A">
      <w:pPr>
        <w:rPr>
          <w:lang w:val="en-CA"/>
        </w:rPr>
      </w:pPr>
      <w:r w:rsidRPr="00564A49">
        <w:rPr>
          <w:lang w:val="en-CA"/>
        </w:rPr>
        <w:t>Ed. Notes (Draft 5) (changes to JCTVC-O1008_v3)</w:t>
      </w:r>
    </w:p>
    <w:p w14:paraId="7827B884" w14:textId="77777777"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14:paraId="26DE85EF" w14:textId="77777777"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14:paraId="41C4DD8B" w14:textId="77777777"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14:paraId="3873EE6B" w14:textId="77777777" w:rsidR="00406BED" w:rsidRPr="00564A49" w:rsidRDefault="00406BED" w:rsidP="00A670B8">
      <w:pPr>
        <w:pStyle w:val="3EdNotes"/>
        <w:rPr>
          <w:szCs w:val="24"/>
          <w:lang w:val="en-US" w:eastAsia="de-DE"/>
        </w:rPr>
      </w:pPr>
      <w:r w:rsidRPr="00564A49">
        <w:rPr>
          <w:lang w:val="en-US" w:eastAsia="de-DE"/>
        </w:rPr>
        <w:t>(Review YY04): editorial improvement</w:t>
      </w:r>
    </w:p>
    <w:p w14:paraId="528E5F4E" w14:textId="77777777"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14:paraId="3AEB0469" w14:textId="77777777" w:rsidR="004568BE" w:rsidRPr="00564A49" w:rsidRDefault="004568BE" w:rsidP="00A670B8">
      <w:pPr>
        <w:pStyle w:val="3EdNotes"/>
        <w:rPr>
          <w:szCs w:val="24"/>
          <w:lang w:val="en-US" w:eastAsia="de-DE"/>
        </w:rPr>
      </w:pPr>
      <w:r w:rsidRPr="00564A49">
        <w:rPr>
          <w:lang w:val="en-US" w:eastAsia="de-DE"/>
        </w:rPr>
        <w:t>(Review AR01): editorial improvement</w:t>
      </w:r>
    </w:p>
    <w:p w14:paraId="6514F826" w14:textId="77777777" w:rsidR="00A33ADA" w:rsidRPr="00564A49" w:rsidRDefault="00A33ADA" w:rsidP="00A670B8">
      <w:pPr>
        <w:pStyle w:val="3EdNotes"/>
        <w:rPr>
          <w:szCs w:val="24"/>
          <w:lang w:val="en-US" w:eastAsia="de-DE"/>
        </w:rPr>
      </w:pPr>
      <w:r w:rsidRPr="00564A49">
        <w:rPr>
          <w:lang w:val="en-US" w:eastAsia="de-DE"/>
        </w:rPr>
        <w:t>(Review JC03): editorial improvement</w:t>
      </w:r>
    </w:p>
    <w:p w14:paraId="7080B8FF" w14:textId="77777777"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14:paraId="1545FDC2" w14:textId="77777777"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14:paraId="3924BD57" w14:textId="77777777"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14:paraId="51807F7B" w14:textId="77777777" w:rsidR="00BA1C97" w:rsidRPr="00564A49" w:rsidRDefault="00BA1C97" w:rsidP="00B11F33">
      <w:pPr>
        <w:pStyle w:val="3EdNotes"/>
        <w:rPr>
          <w:lang w:val="en-US" w:eastAsia="de-DE"/>
        </w:rPr>
      </w:pPr>
      <w:r w:rsidRPr="00564A49">
        <w:rPr>
          <w:lang w:val="en-US" w:eastAsia="de-DE"/>
        </w:rPr>
        <w:t>(Review YY03): editorial fixes</w:t>
      </w:r>
    </w:p>
    <w:p w14:paraId="49A77976" w14:textId="77777777"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14:paraId="38EB6D4C" w14:textId="77777777" w:rsidR="00BC28F9" w:rsidRPr="00564A49" w:rsidRDefault="00BC28F9" w:rsidP="00B11F33">
      <w:pPr>
        <w:pStyle w:val="3EdNotes"/>
        <w:rPr>
          <w:lang w:val="en-US" w:eastAsia="de-DE"/>
        </w:rPr>
      </w:pPr>
      <w:r w:rsidRPr="00564A49">
        <w:rPr>
          <w:lang w:val="en-US" w:eastAsia="de-DE"/>
        </w:rPr>
        <w:t>(Review YY02): editorial fixes</w:t>
      </w:r>
    </w:p>
    <w:p w14:paraId="3ACCD6C0" w14:textId="77777777"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14:paraId="5F574AEE" w14:textId="77777777"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14:paraId="32E27BBB" w14:textId="77777777"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14:paraId="35B184A9" w14:textId="77777777" w:rsidR="00A87E3F" w:rsidRPr="00564A49" w:rsidRDefault="00A87E3F" w:rsidP="00C40BF3">
      <w:pPr>
        <w:pStyle w:val="3EdNotes"/>
        <w:rPr>
          <w:lang w:val="en-US" w:eastAsia="de-DE"/>
        </w:rPr>
      </w:pPr>
      <w:r w:rsidRPr="00564A49">
        <w:rPr>
          <w:lang w:val="en-US" w:eastAsia="de-DE"/>
        </w:rPr>
        <w:t>(JCTVC-P0134): Level constraints</w:t>
      </w:r>
    </w:p>
    <w:p w14:paraId="763B050F" w14:textId="77777777" w:rsidR="00C40BF3" w:rsidRPr="00564A49" w:rsidRDefault="00C40BF3" w:rsidP="00C40BF3">
      <w:pPr>
        <w:pStyle w:val="3EdNotes"/>
        <w:rPr>
          <w:lang w:val="en-US" w:eastAsia="de-DE"/>
        </w:rPr>
      </w:pPr>
      <w:r w:rsidRPr="00564A49">
        <w:rPr>
          <w:lang w:val="en-US" w:eastAsia="de-DE"/>
        </w:rPr>
        <w:t>(Review JC01)</w:t>
      </w:r>
    </w:p>
    <w:p w14:paraId="513DFD18" w14:textId="77777777" w:rsidR="00C40BF3" w:rsidRPr="00564A49" w:rsidRDefault="00C40BF3" w:rsidP="00C40BF3">
      <w:pPr>
        <w:pStyle w:val="3EdNotes"/>
        <w:rPr>
          <w:lang w:val="en-US" w:eastAsia="de-DE"/>
        </w:rPr>
      </w:pPr>
      <w:r w:rsidRPr="00564A49">
        <w:rPr>
          <w:lang w:val="en-US" w:eastAsia="de-DE"/>
        </w:rPr>
        <w:t>(Review JB01)</w:t>
      </w:r>
    </w:p>
    <w:p w14:paraId="52236A3E" w14:textId="77777777" w:rsidR="00C40BF3" w:rsidRPr="00564A49" w:rsidRDefault="00C40BF3" w:rsidP="00C40BF3">
      <w:pPr>
        <w:pStyle w:val="3EdNotes"/>
        <w:rPr>
          <w:lang w:val="en-US" w:eastAsia="de-DE"/>
        </w:rPr>
      </w:pPr>
      <w:r w:rsidRPr="00564A49">
        <w:rPr>
          <w:lang w:val="en-US" w:eastAsia="de-DE"/>
        </w:rPr>
        <w:t>(Review YY01)</w:t>
      </w:r>
    </w:p>
    <w:p w14:paraId="33AFB546" w14:textId="77777777"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14:paraId="76CA15B8" w14:textId="77777777"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14:paraId="41B02523" w14:textId="77777777" w:rsidR="009466B4" w:rsidRPr="00564A49" w:rsidRDefault="009466B4" w:rsidP="006B53CA">
      <w:pPr>
        <w:pStyle w:val="3EdNotes"/>
        <w:rPr>
          <w:lang w:val="en-US" w:eastAsia="de-DE"/>
        </w:rPr>
      </w:pPr>
      <w:r w:rsidRPr="00564A49">
        <w:rPr>
          <w:lang w:val="en-US" w:eastAsia="de-DE"/>
        </w:rPr>
        <w:t>(JCTVC-P0312): vertical phase adjustment for resampling process</w:t>
      </w:r>
    </w:p>
    <w:p w14:paraId="1D8D7BC5" w14:textId="77777777"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14:paraId="57D1F60D" w14:textId="77777777"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14:paraId="2CD9477C" w14:textId="77777777" w:rsidR="00F86A7A" w:rsidRPr="00564A49" w:rsidRDefault="00F86A7A" w:rsidP="00ED7D95">
      <w:pPr>
        <w:rPr>
          <w:lang w:val="en-US"/>
        </w:rPr>
      </w:pPr>
    </w:p>
    <w:p w14:paraId="26983611" w14:textId="77777777" w:rsidR="008817DF" w:rsidRPr="00564A49" w:rsidRDefault="008817DF" w:rsidP="009B31BA">
      <w:pPr>
        <w:keepNext/>
        <w:rPr>
          <w:lang w:val="en-CA"/>
        </w:rPr>
      </w:pPr>
      <w:r w:rsidRPr="00564A49">
        <w:rPr>
          <w:lang w:val="en-CA"/>
        </w:rPr>
        <w:lastRenderedPageBreak/>
        <w:t>Ed. Notes (Draft 4) (changes to JCTVC-N1008)</w:t>
      </w:r>
    </w:p>
    <w:p w14:paraId="385EF1BC" w14:textId="77777777"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14:paraId="2D6C7EAF" w14:textId="77777777"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14:paraId="3644BAB2" w14:textId="77777777"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14:paraId="05BAFE35" w14:textId="77777777"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14:paraId="71B6EBED" w14:textId="77777777"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14:paraId="1185D78A" w14:textId="77777777"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14:paraId="56AA8719" w14:textId="77777777"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14:paraId="670DAC3C" w14:textId="77777777"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14:paraId="1295780E" w14:textId="77777777"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14:paraId="0B2B670A" w14:textId="77777777" w:rsidR="002270F8" w:rsidRPr="00564A49" w:rsidRDefault="002270F8" w:rsidP="002B299F">
      <w:pPr>
        <w:pStyle w:val="3EdNotes"/>
        <w:rPr>
          <w:lang w:val="en-US" w:eastAsia="de-DE"/>
        </w:rPr>
      </w:pPr>
      <w:r w:rsidRPr="00564A49">
        <w:rPr>
          <w:lang w:val="en-US" w:eastAsia="de-DE"/>
        </w:rPr>
        <w:t>(Review MH02)</w:t>
      </w:r>
    </w:p>
    <w:p w14:paraId="1B1C95B8" w14:textId="77777777"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14:paraId="32A87854" w14:textId="77777777"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14:paraId="041D091C" w14:textId="77777777"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14:paraId="68F31B6F" w14:textId="77777777"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14:paraId="51706E3B" w14:textId="77777777" w:rsidR="008A2976" w:rsidRPr="00564A49" w:rsidRDefault="008A2976" w:rsidP="008A2976">
      <w:pPr>
        <w:pStyle w:val="3EdNotes"/>
        <w:rPr>
          <w:lang w:val="en-US" w:eastAsia="de-DE"/>
        </w:rPr>
      </w:pPr>
      <w:r w:rsidRPr="00564A49">
        <w:rPr>
          <w:lang w:val="en-US" w:eastAsia="de-DE"/>
        </w:rPr>
        <w:t>(Review JB01): editorial improvement and fix</w:t>
      </w:r>
    </w:p>
    <w:p w14:paraId="61419F67" w14:textId="77777777" w:rsidR="008A6F10" w:rsidRPr="00564A49" w:rsidRDefault="008A6F10" w:rsidP="008A2976">
      <w:pPr>
        <w:pStyle w:val="3EdNotes"/>
        <w:rPr>
          <w:lang w:val="en-US" w:eastAsia="de-DE"/>
        </w:rPr>
      </w:pPr>
      <w:r w:rsidRPr="00564A49">
        <w:rPr>
          <w:lang w:val="en-US" w:eastAsia="de-DE"/>
        </w:rPr>
        <w:t>(Review JC01): editorial improvement and fix</w:t>
      </w:r>
    </w:p>
    <w:p w14:paraId="2D8D27AF" w14:textId="77777777"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14:paraId="1B382251" w14:textId="77777777"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14:paraId="53894AAD" w14:textId="77777777"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14:paraId="5502B31A" w14:textId="77777777"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14:paraId="639DC7A2" w14:textId="77777777"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14:paraId="37006DDD" w14:textId="77777777"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14:paraId="26839339" w14:textId="77777777"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14:paraId="20B3C6AE" w14:textId="77777777"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14:paraId="2BD9B3F0" w14:textId="77777777" w:rsidR="008817DF" w:rsidRPr="00564A49" w:rsidRDefault="008817DF" w:rsidP="00ED7D95">
      <w:pPr>
        <w:rPr>
          <w:lang w:val="en-US"/>
        </w:rPr>
      </w:pPr>
    </w:p>
    <w:p w14:paraId="59D8D6E7" w14:textId="77777777" w:rsidR="00F07FF9" w:rsidRPr="00564A49" w:rsidRDefault="00F07FF9" w:rsidP="00ED7D95">
      <w:pPr>
        <w:rPr>
          <w:lang w:val="en-CA"/>
        </w:rPr>
      </w:pPr>
      <w:r w:rsidRPr="00564A49">
        <w:rPr>
          <w:lang w:val="en-CA"/>
        </w:rPr>
        <w:t>Ed. Notes (Draft 3) (changes to JCTVC-N0242)</w:t>
      </w:r>
    </w:p>
    <w:p w14:paraId="6EB93827" w14:textId="77777777"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14:paraId="52AC2102" w14:textId="77777777" w:rsidR="00E056F8" w:rsidRPr="00564A49" w:rsidRDefault="00E056F8" w:rsidP="003C6518">
      <w:pPr>
        <w:pStyle w:val="3EdNotes"/>
        <w:rPr>
          <w:lang w:val="en-US" w:eastAsia="de-DE"/>
        </w:rPr>
      </w:pPr>
      <w:r w:rsidRPr="00564A49">
        <w:rPr>
          <w:lang w:val="en-US" w:eastAsia="de-DE"/>
        </w:rPr>
        <w:t>(Review JB01): editorial improvements</w:t>
      </w:r>
    </w:p>
    <w:p w14:paraId="307B38D9" w14:textId="77777777" w:rsidR="003C6518" w:rsidRPr="00564A49" w:rsidRDefault="003C6518" w:rsidP="003C6518">
      <w:pPr>
        <w:pStyle w:val="3EdNotes"/>
        <w:rPr>
          <w:lang w:val="en-US" w:eastAsia="de-DE"/>
        </w:rPr>
      </w:pPr>
      <w:r w:rsidRPr="00564A49">
        <w:rPr>
          <w:lang w:val="en-US" w:eastAsia="de-DE"/>
        </w:rPr>
        <w:t>(Review JC02): editorial improvement and fix</w:t>
      </w:r>
    </w:p>
    <w:p w14:paraId="02409EA0" w14:textId="77777777"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14:paraId="0411FFAC" w14:textId="77777777" w:rsidR="003F6962" w:rsidRPr="00564A49" w:rsidRDefault="003F6962" w:rsidP="003F6962">
      <w:pPr>
        <w:pStyle w:val="3EdNotes"/>
        <w:rPr>
          <w:lang w:val="en-US" w:eastAsia="de-DE"/>
        </w:rPr>
      </w:pPr>
      <w:r w:rsidRPr="00564A49">
        <w:rPr>
          <w:lang w:val="en-US" w:eastAsia="de-DE"/>
        </w:rPr>
        <w:t>(Consisent ILRPS derivation with MV-HEVC text)</w:t>
      </w:r>
    </w:p>
    <w:p w14:paraId="418A2F05" w14:textId="77777777"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14:paraId="6D3AB2DD" w14:textId="77777777" w:rsidR="0038507D" w:rsidRPr="00564A49" w:rsidRDefault="0038507D" w:rsidP="0038507D">
      <w:pPr>
        <w:pStyle w:val="3EdNotes"/>
        <w:rPr>
          <w:lang w:val="en-US" w:eastAsia="de-DE"/>
        </w:rPr>
      </w:pPr>
      <w:r w:rsidRPr="00564A49">
        <w:rPr>
          <w:lang w:val="en-US" w:eastAsia="de-DE"/>
        </w:rPr>
        <w:t>(Fix chroma filter coefficient at phase 11)</w:t>
      </w:r>
    </w:p>
    <w:p w14:paraId="7FECB3F4" w14:textId="77777777"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14:paraId="36C09898" w14:textId="77777777"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14:paraId="15AAC9ED" w14:textId="77777777" w:rsidR="001A5CE9" w:rsidRPr="00564A49" w:rsidRDefault="001A5CE9" w:rsidP="003673C3">
      <w:pPr>
        <w:pStyle w:val="3EdNotes"/>
        <w:rPr>
          <w:lang w:val="en-US" w:eastAsia="de-DE"/>
        </w:rPr>
      </w:pPr>
      <w:r w:rsidRPr="00564A49">
        <w:rPr>
          <w:lang w:val="en-US" w:eastAsia="de-DE"/>
        </w:rPr>
        <w:t>(Subclause cross-reference clean up)</w:t>
      </w:r>
    </w:p>
    <w:p w14:paraId="5411403E" w14:textId="77777777" w:rsidR="00B83EB7" w:rsidRPr="00564A49" w:rsidRDefault="00B83EB7" w:rsidP="00A46D85">
      <w:pPr>
        <w:pStyle w:val="3EdNotes"/>
        <w:rPr>
          <w:lang w:val="en-US" w:eastAsia="de-DE"/>
        </w:rPr>
      </w:pPr>
      <w:r w:rsidRPr="00564A49">
        <w:rPr>
          <w:lang w:val="en-US" w:eastAsia="de-DE"/>
        </w:rPr>
        <w:t>(Review JB01)</w:t>
      </w:r>
    </w:p>
    <w:p w14:paraId="34DA7EBD" w14:textId="77777777" w:rsidR="003C027E" w:rsidRPr="00564A49" w:rsidRDefault="003C027E" w:rsidP="00A46D85">
      <w:pPr>
        <w:pStyle w:val="3EdNotes"/>
        <w:rPr>
          <w:lang w:val="en-US" w:eastAsia="de-DE"/>
        </w:rPr>
      </w:pPr>
      <w:r w:rsidRPr="00564A49">
        <w:rPr>
          <w:lang w:val="en-US" w:eastAsia="de-DE"/>
        </w:rPr>
        <w:t>(Review JC01)</w:t>
      </w:r>
    </w:p>
    <w:p w14:paraId="3D3CE7EF" w14:textId="77777777"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14:paraId="649A9C68" w14:textId="77777777"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14:paraId="1A6F20CB" w14:textId="77777777"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14:paraId="3449CB83" w14:textId="77777777"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14:paraId="0E112A2C" w14:textId="77777777"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14:paraId="438B9BB2" w14:textId="77777777"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14:paraId="5DE0E0F7" w14:textId="77777777"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14:paraId="172353C0" w14:textId="77777777"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14:paraId="4150B56E" w14:textId="77777777" w:rsidR="00032915" w:rsidRPr="00564A49" w:rsidRDefault="00032915" w:rsidP="00ED7D95"/>
    <w:p w14:paraId="504D1E24" w14:textId="77777777" w:rsidR="004E6468" w:rsidRPr="00564A49" w:rsidRDefault="004E6468" w:rsidP="00ED7D95">
      <w:pPr>
        <w:rPr>
          <w:lang w:val="en-CA"/>
        </w:rPr>
      </w:pPr>
      <w:r w:rsidRPr="00564A49">
        <w:rPr>
          <w:lang w:val="en-CA"/>
        </w:rPr>
        <w:t>Ed. Notes (JCTVC-N0242) (changes to JCTVC-M1008)</w:t>
      </w:r>
    </w:p>
    <w:p w14:paraId="398A3B79" w14:textId="77777777"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14:paraId="0718561F" w14:textId="77777777"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14:paraId="4BAC897A" w14:textId="77777777" w:rsidR="00103380" w:rsidRPr="00564A49" w:rsidRDefault="00103380" w:rsidP="00ED7D95"/>
    <w:p w14:paraId="3522D939" w14:textId="77777777"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14:paraId="14F439A0" w14:textId="77777777"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14:paraId="78536166" w14:textId="77777777"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14:paraId="31CC81B0" w14:textId="77777777"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14:paraId="0D980BB1" w14:textId="77777777" w:rsidR="009C13FB" w:rsidRPr="00564A49" w:rsidRDefault="009C13FB" w:rsidP="00295E61">
      <w:pPr>
        <w:pStyle w:val="3EdNotes"/>
        <w:rPr>
          <w:lang w:val="en-CA"/>
        </w:rPr>
      </w:pPr>
      <w:r w:rsidRPr="00564A49">
        <w:rPr>
          <w:lang w:val="en-CA"/>
        </w:rPr>
        <w:t>(Common HLS03)Common high level syntax ported from MV-HEVC text JCT3V-D1004_v3,</w:t>
      </w:r>
    </w:p>
    <w:p w14:paraId="1D05351C" w14:textId="77777777"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14:paraId="6BD3224D" w14:textId="77777777"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14:paraId="1DD7C77B" w14:textId="77777777" w:rsidR="009C7B7C" w:rsidRPr="00564A49" w:rsidRDefault="009C7B7C" w:rsidP="002554A8">
      <w:pPr>
        <w:pStyle w:val="3EdNotes"/>
        <w:rPr>
          <w:lang w:val="en-CA"/>
        </w:rPr>
      </w:pPr>
      <w:r w:rsidRPr="00564A49">
        <w:rPr>
          <w:lang w:val="en-CA"/>
        </w:rPr>
        <w:t>Modifications to JCTVC-M0309: scaled reference layer picture offsets</w:t>
      </w:r>
    </w:p>
    <w:p w14:paraId="7A0C758C" w14:textId="77777777"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14:paraId="4B068115" w14:textId="77777777"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14:paraId="5392DAF8" w14:textId="77777777"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14:paraId="43E73BDA" w14:textId="77777777"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14:paraId="18EFF948" w14:textId="77777777"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14:paraId="493B05E3" w14:textId="77777777"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14:paraId="785DC149" w14:textId="77777777"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14:paraId="3FCCF5F8" w14:textId="77777777"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14:paraId="35050D07" w14:textId="77777777"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14:paraId="1DD18888"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14:paraId="0A6F8BB9"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14:paraId="744FE22A" w14:textId="77777777"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14:paraId="37A45AAC" w14:textId="77777777"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14:paraId="3737443D"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14:paraId="5E41A423" w14:textId="77777777"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14:paraId="1742B39A" w14:textId="77777777" w:rsidR="00F7278B" w:rsidRPr="00564A49" w:rsidRDefault="00F7278B" w:rsidP="008557C3">
      <w:pPr>
        <w:pStyle w:val="3EdNotes"/>
        <w:numPr>
          <w:ilvl w:val="1"/>
          <w:numId w:val="8"/>
        </w:numPr>
        <w:rPr>
          <w:lang w:val="en-CA"/>
        </w:rPr>
      </w:pPr>
      <w:r w:rsidRPr="00564A49">
        <w:rPr>
          <w:lang w:val="en-CA"/>
        </w:rPr>
        <w:t>Supporting YUV 422 and 444 format decoding</w:t>
      </w:r>
    </w:p>
    <w:p w14:paraId="74F0C919" w14:textId="77777777"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14:paraId="545FC016" w14:textId="77777777"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14:paraId="7858FD81" w14:textId="77777777"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14:paraId="09024530" w14:textId="77777777"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14:paraId="3724F7B6" w14:textId="77777777"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14:paraId="203FE094" w14:textId="77777777"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14:paraId="4D9750FA" w14:textId="77777777" w:rsidR="008562AC" w:rsidRPr="00564A49" w:rsidRDefault="009626C4">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14:paraId="410A5E09"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14:paraId="45C66998"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14:paraId="67CDBC64"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14:paraId="5AC12FCE"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14:paraId="4053C5C2"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14:paraId="68D667BC"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14:paraId="04568359"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14:paraId="05F99DF7"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14:paraId="542DBBC9" w14:textId="77777777" w:rsidR="008562AC" w:rsidRPr="00564A49" w:rsidRDefault="009626C4">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14:paraId="7989EA8E"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14:paraId="3AF82FF0"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14:paraId="5E53E8D2"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14:paraId="5417A9F0"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14:paraId="2ADF3A60"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14:paraId="50CF34B7"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14:paraId="38262107"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14:paraId="29CDED80"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14:paraId="5C1D06D0"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14:paraId="609B460F"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14:paraId="3FDB87E3"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14:paraId="63F8F285"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14:paraId="607CB719"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14:paraId="2B8931AB"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14:paraId="49434310"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14:paraId="3470A3C4"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14:paraId="60475FB5"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14:paraId="2D2F83DD"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14:paraId="12E27859"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14:paraId="152FB79D" w14:textId="77777777" w:rsidR="008562AC" w:rsidRPr="00564A49" w:rsidRDefault="009626C4">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14:paraId="62A3CE3C" w14:textId="77777777" w:rsidR="008562AC" w:rsidRPr="00564A49" w:rsidRDefault="009626C4">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14:paraId="412BC996"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14:paraId="47E147A6"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14:paraId="28868213" w14:textId="77777777" w:rsidR="008562AC" w:rsidRPr="00564A49" w:rsidRDefault="009626C4">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4B38D36A"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5E137268"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2B18E503"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751666C6"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7771AD17"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5F0A5299"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2A0FB28B"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14:paraId="374134BF"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5B914A58"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6FDDEC54"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2FC054F8"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00886AB7"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14:paraId="0C729FF0"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246E692C"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3AC577B1"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448D940F"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14:paraId="0675E203"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736C4968"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1C48FD17"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37221AD2"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326BBE5C"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6A72A19E"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14:paraId="4AAF0E34"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38C0B8A2"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5477ED3A"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17D4A3C3"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14:paraId="539B3393"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0416700A"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6BD4D6BE"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14:paraId="5F3F302E"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162849FA"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22AAB990"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0A9D9691"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5AA5F691"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2BF0F3DD"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14:paraId="55C8414C"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7E7DDC8B"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3D82BBD4"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5B6C8D41"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6E73DD43"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6DFC4DB2"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033D9756"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6CE3607B"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69F94F43"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1C62A292"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0F037DBB"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13FB1560"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226FBE52"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33E51D57"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77A36C5E"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53814337"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20FC7291"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14:paraId="0FC3F97F"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14:paraId="6C47484A"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14:paraId="05AD1FD8"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14:paraId="5DAB56BE"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14:paraId="112B967C"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14:paraId="5038D642"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2F807932"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6EB6371F"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5F6D96CC"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14:paraId="0A3EF7BD"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14:paraId="2CB2C928"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61DBBF8C"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46504AA8"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114CDEFC"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14:paraId="4D1315C1"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14:paraId="70366D65"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14:paraId="730FA530"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A41190D"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6E6ACFE0"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12B5C182"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61CD58E3"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1DD7F34E"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009DADF6" w14:textId="77777777" w:rsidR="008562AC" w:rsidRPr="00564A49" w:rsidRDefault="009626C4">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3C2779CE"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51789998"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1AA945A5"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6AE19438"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6B001AE8"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7E152C24"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0D4B56A5"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14:paraId="1E47AB45"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14:paraId="3E8239CD"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14:paraId="24F04F1B"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14:paraId="32178C49"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4C6D9F51"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2485B541"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38873563"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14:paraId="3617E857"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14:paraId="4E390F1F"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7E05F6F8"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45E078B6"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4F83B841"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0B408329"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44F484CD"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73977C32"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15846E32"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14843A86"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2FC5EFA9"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5787FD16"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170514E7"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38FFA893"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42F2F442"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7D914E2E"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4A71427B"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7610479D" w14:textId="77777777" w:rsidR="008562AC" w:rsidRPr="00564A49" w:rsidRDefault="009626C4">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14:paraId="6998578E" w14:textId="77777777" w:rsidR="008562AC" w:rsidRPr="00564A49" w:rsidRDefault="009626C4">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14:paraId="1463D6CD"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14:paraId="553445BF"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516490F8"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1A1A591B" w14:textId="77777777" w:rsidR="008562AC" w:rsidRPr="00564A49" w:rsidRDefault="009626C4">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7FD92092" w14:textId="77777777" w:rsidR="00C6730C" w:rsidRPr="00564A49" w:rsidRDefault="0045146C" w:rsidP="003475AB">
      <w:pPr>
        <w:pStyle w:val="3EdNotes"/>
        <w:numPr>
          <w:ilvl w:val="0"/>
          <w:numId w:val="0"/>
        </w:numPr>
        <w:ind w:left="284" w:hanging="284"/>
        <w:rPr>
          <w:lang w:val="en-CA"/>
        </w:rPr>
      </w:pPr>
      <w:r w:rsidRPr="00564A49">
        <w:fldChar w:fldCharType="end"/>
      </w:r>
    </w:p>
    <w:p w14:paraId="47C370FB" w14:textId="77777777" w:rsidR="00C6730C" w:rsidRPr="00564A49" w:rsidRDefault="00C6730C" w:rsidP="00C6730C">
      <w:pPr>
        <w:pStyle w:val="3EdNotes"/>
        <w:numPr>
          <w:ilvl w:val="0"/>
          <w:numId w:val="0"/>
        </w:numPr>
        <w:ind w:left="284" w:hanging="284"/>
        <w:rPr>
          <w:lang w:val="en-CA"/>
        </w:rPr>
      </w:pPr>
    </w:p>
    <w:p w14:paraId="2FD23569" w14:textId="77777777"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14:paraId="2E57CA06" w14:textId="77777777"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14:paraId="78EE0997" w14:textId="77777777"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14:paraId="5EF2D5A6" w14:textId="77777777"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 xml:space="preserve">byte </w:t>
      </w:r>
      <w:proofErr w:type="gramStart"/>
      <w:r w:rsidRPr="00564A49">
        <w:rPr>
          <w:i/>
          <w:iCs/>
        </w:rPr>
        <w:t>stream</w:t>
      </w:r>
      <w:r w:rsidRPr="00564A49">
        <w:t>, that</w:t>
      </w:r>
      <w:proofErr w:type="gramEnd"/>
      <w:r w:rsidRPr="00564A49">
        <w:t xml:space="preserve"> is a subset of a </w:t>
      </w:r>
      <w:r w:rsidRPr="00564A49">
        <w:rPr>
          <w:i/>
        </w:rPr>
        <w:t>bitstream</w:t>
      </w:r>
      <w:r w:rsidRPr="00564A49">
        <w:t xml:space="preserve"> according to a </w:t>
      </w:r>
      <w:r w:rsidRPr="00564A49">
        <w:rPr>
          <w:i/>
        </w:rPr>
        <w:t>partitioning</w:t>
      </w:r>
      <w:r w:rsidRPr="00564A49">
        <w:t xml:space="preserve">. </w:t>
      </w:r>
    </w:p>
    <w:p w14:paraId="24FB1B72" w14:textId="77777777" w:rsidR="009F1BC0" w:rsidRPr="00564A49" w:rsidRDefault="009F1BC0" w:rsidP="009F1BC0">
      <w:pPr>
        <w:tabs>
          <w:tab w:val="clear" w:pos="1191"/>
        </w:tabs>
        <w:ind w:left="810" w:hanging="810"/>
        <w:rPr>
          <w:lang w:val="en-US"/>
        </w:rPr>
      </w:pPr>
      <w:r w:rsidRPr="00564A49">
        <w:rPr>
          <w:b/>
          <w:bCs/>
          <w:lang w:val="en-CA"/>
        </w:rPr>
        <w:t>3.X</w:t>
      </w:r>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14:paraId="5058AB98" w14:textId="77777777"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14:paraId="74BBD57C" w14:textId="77777777"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14:paraId="64F9EC22" w14:textId="77777777"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14:paraId="62E4B861" w14:textId="77777777" w:rsidR="007E173E" w:rsidRPr="00564A49" w:rsidRDefault="007E173E" w:rsidP="007E173E">
      <w:pPr>
        <w:rPr>
          <w:i/>
          <w:lang w:val="en-US"/>
        </w:rPr>
      </w:pPr>
    </w:p>
    <w:p w14:paraId="7B824DE2" w14:textId="77777777" w:rsidR="007E173E" w:rsidRPr="00564A49" w:rsidRDefault="007E173E" w:rsidP="007E173E">
      <w:pPr>
        <w:rPr>
          <w:i/>
          <w:lang w:val="en-US"/>
        </w:rPr>
      </w:pPr>
      <w:r w:rsidRPr="00564A49">
        <w:rPr>
          <w:i/>
          <w:lang w:val="en-US"/>
        </w:rPr>
        <w:t>Replace the definition of operation point in clause 3 with the following:</w:t>
      </w:r>
    </w:p>
    <w:p w14:paraId="50F2BF7A" w14:textId="77777777"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w:t>
      </w:r>
      <w:proofErr w:type="gramStart"/>
      <w:r w:rsidRPr="00564A49">
        <w:rPr>
          <w:bCs/>
        </w:rPr>
        <w:t>the another</w:t>
      </w:r>
      <w:proofErr w:type="gramEnd"/>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14:paraId="0BA88636" w14:textId="77777777"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14:paraId="5B3185C1" w14:textId="77777777" w:rsidR="007E173E" w:rsidRPr="00564A49" w:rsidRDefault="007E173E" w:rsidP="007E173E">
      <w:pPr>
        <w:rPr>
          <w:i/>
          <w:lang w:val="en-US"/>
        </w:rPr>
      </w:pPr>
    </w:p>
    <w:p w14:paraId="15E5298A" w14:textId="77777777" w:rsidR="001A679E" w:rsidRPr="00564A49" w:rsidRDefault="001A679E" w:rsidP="001A679E">
      <w:pPr>
        <w:rPr>
          <w:i/>
          <w:lang w:val="en-US"/>
        </w:rPr>
      </w:pPr>
      <w:r w:rsidRPr="00564A49">
        <w:rPr>
          <w:i/>
          <w:lang w:val="en-US"/>
        </w:rPr>
        <w:t>Add the definition of the following mathematical function to subclause 5.8:</w:t>
      </w:r>
    </w:p>
    <w:p w14:paraId="1377403E" w14:textId="77777777" w:rsidR="001A679E" w:rsidRPr="00564A49" w:rsidRDefault="001A679E" w:rsidP="001A679E">
      <w:pPr>
        <w:ind w:left="403"/>
        <w:rPr>
          <w:i/>
          <w:lang w:val="en-US"/>
        </w:rPr>
      </w:pPr>
      <w:r w:rsidRPr="00564A49">
        <w:rPr>
          <w:noProof/>
          <w:position w:val="-50"/>
        </w:rPr>
        <w:object w:dxaOrig="5920" w:dyaOrig="1120" w14:anchorId="0CC94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6pt;height:50.6pt" o:ole="">
            <v:imagedata r:id="rId24" o:title=""/>
          </v:shape>
          <o:OLEObject Type="Embed" ProgID="Equation.3" ShapeID="_x0000_i1025" DrawAspect="Content" ObjectID="_1331392900" r:id="rId25"/>
        </w:object>
      </w:r>
    </w:p>
    <w:p w14:paraId="60E84B56" w14:textId="77777777" w:rsidR="001A679E" w:rsidRPr="00564A49" w:rsidRDefault="001A679E" w:rsidP="007E173E">
      <w:pPr>
        <w:rPr>
          <w:i/>
          <w:lang w:val="en-US"/>
        </w:rPr>
      </w:pPr>
    </w:p>
    <w:p w14:paraId="4A9F00A7" w14:textId="77777777" w:rsidR="007E173E" w:rsidRPr="00564A49" w:rsidRDefault="007E173E" w:rsidP="007E173E">
      <w:pPr>
        <w:rPr>
          <w:i/>
          <w:lang w:val="en-US"/>
        </w:rPr>
      </w:pPr>
      <w:r w:rsidRPr="00564A49">
        <w:rPr>
          <w:i/>
          <w:lang w:val="en-US"/>
        </w:rPr>
        <w:t>Replace subclauses 7.4.2.4.2 with the following:</w:t>
      </w:r>
    </w:p>
    <w:p w14:paraId="50E8DB69" w14:textId="77777777"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14:paraId="103635B2" w14:textId="77777777" w:rsidR="007E173E" w:rsidRPr="00564A49" w:rsidRDefault="007E173E" w:rsidP="007E173E">
      <w:r w:rsidRPr="00564A49">
        <w:t>This subclause specifies the activation process of VPSs, SPSs, and PPSs.</w:t>
      </w:r>
    </w:p>
    <w:p w14:paraId="0AB6AC62" w14:textId="77777777" w:rsidR="007E173E" w:rsidRPr="00564A49" w:rsidRDefault="007E173E" w:rsidP="007E173E">
      <w:pPr>
        <w:pStyle w:val="Note1"/>
      </w:pPr>
      <w:r w:rsidRPr="00564A49">
        <w:t>NOTE </w:t>
      </w:r>
      <w:r w:rsidR="009626C4">
        <w:fldChar w:fldCharType="begin" w:fldLock="1"/>
      </w:r>
      <w:r w:rsidR="009626C4">
        <w:instrText xml:space="preserve"> SEQ NoteCounter \s 9 \* MERGEFORMAT </w:instrText>
      </w:r>
      <w:r w:rsidR="009626C4">
        <w:fldChar w:fldCharType="separate"/>
      </w:r>
      <w:r w:rsidRPr="00564A49">
        <w:rPr>
          <w:noProof/>
        </w:rPr>
        <w:t>1</w:t>
      </w:r>
      <w:r w:rsidR="009626C4">
        <w:rPr>
          <w:noProof/>
        </w:rPr>
        <w:fldChar w:fldCharType="end"/>
      </w:r>
      <w:r w:rsidRPr="00564A49">
        <w:t xml:space="preserve"> – The VPS, SPS, and PPS mechanism decouples the transmission of infrequently changing information from the transmission of coded block data. VPSs, SPSs, and PPSs may, in some applications, be conveyed "out-of-band". </w:t>
      </w:r>
    </w:p>
    <w:p w14:paraId="1CFFE05B" w14:textId="77777777"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14:paraId="1F4EB1BE" w14:textId="77777777"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14:paraId="29057FB8" w14:textId="77777777"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14:paraId="53018A70" w14:textId="77777777"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14:paraId="7D28C74C" w14:textId="77777777" w:rsidR="007E173E" w:rsidRPr="00564A49" w:rsidRDefault="007E173E" w:rsidP="007E173E">
      <w:pPr>
        <w:pStyle w:val="Note1"/>
      </w:pPr>
      <w:r w:rsidRPr="00564A49">
        <w:rPr>
          <w:lang w:val="en-US"/>
        </w:rPr>
        <w:lastRenderedPageBreak/>
        <w:t>NOTE </w:t>
      </w:r>
      <w:r w:rsidR="009626C4">
        <w:fldChar w:fldCharType="begin" w:fldLock="1"/>
      </w:r>
      <w:r w:rsidR="009626C4">
        <w:instrText xml:space="preserve"> SEQ NoteCounter \s 9 \* MERGEFORMAT </w:instrText>
      </w:r>
      <w:r w:rsidR="009626C4">
        <w:fldChar w:fldCharType="separate"/>
      </w:r>
      <w:r w:rsidRPr="00564A49">
        <w:rPr>
          <w:noProof/>
        </w:rPr>
        <w:t>2</w:t>
      </w:r>
      <w:r w:rsidR="009626C4">
        <w:rPr>
          <w:noProof/>
        </w:rPr>
        <w:fldChar w:fldCharType="end"/>
      </w:r>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14:paraId="20729BEF" w14:textId="77777777"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14:paraId="67D4D3E6" w14:textId="77777777"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14:paraId="6AD2019C" w14:textId="77777777"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14:paraId="15949C76" w14:textId="77777777" w:rsidR="007E173E" w:rsidRPr="00564A49" w:rsidRDefault="007E173E" w:rsidP="007E173E">
      <w:pPr>
        <w:pStyle w:val="Note1"/>
        <w:numPr>
          <w:ilvl w:val="12"/>
          <w:numId w:val="0"/>
        </w:numPr>
        <w:ind w:left="284"/>
      </w:pPr>
      <w:r w:rsidRPr="00564A49">
        <w:t>NOTE </w:t>
      </w:r>
      <w:r w:rsidR="009626C4">
        <w:fldChar w:fldCharType="begin" w:fldLock="1"/>
      </w:r>
      <w:r w:rsidR="009626C4">
        <w:instrText xml:space="preserve"> SEQ NoteCounter \s 9 \* MERGEFORMAT </w:instrText>
      </w:r>
      <w:r w:rsidR="009626C4">
        <w:fldChar w:fldCharType="separate"/>
      </w:r>
      <w:r w:rsidRPr="00564A49">
        <w:rPr>
          <w:noProof/>
        </w:rPr>
        <w:t>3</w:t>
      </w:r>
      <w:r w:rsidR="009626C4">
        <w:rPr>
          <w:noProof/>
        </w:rPr>
        <w:fldChar w:fldCharType="end"/>
      </w:r>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14:paraId="014305CE" w14:textId="77777777"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14:paraId="03426663" w14:textId="77777777" w:rsidR="007E173E" w:rsidRPr="00564A49" w:rsidRDefault="007E173E" w:rsidP="007E173E">
      <w:pPr>
        <w:pStyle w:val="Note1"/>
      </w:pPr>
      <w:r w:rsidRPr="00564A49">
        <w:rPr>
          <w:lang w:val="en-US"/>
        </w:rPr>
        <w:t>NOTE </w:t>
      </w:r>
      <w:r w:rsidR="009626C4">
        <w:fldChar w:fldCharType="begin" w:fldLock="1"/>
      </w:r>
      <w:r w:rsidR="009626C4">
        <w:instrText xml:space="preserve"> SEQ NoteCounter \s 9 \* MERGEFORMAT </w:instrText>
      </w:r>
      <w:r w:rsidR="009626C4">
        <w:fldChar w:fldCharType="separate"/>
      </w:r>
      <w:r w:rsidRPr="00564A49">
        <w:rPr>
          <w:noProof/>
        </w:rPr>
        <w:t>4</w:t>
      </w:r>
      <w:r w:rsidR="009626C4">
        <w:rPr>
          <w:noProof/>
        </w:rPr>
        <w:fldChar w:fldCharType="end"/>
      </w:r>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14:paraId="255EA06F" w14:textId="77777777"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14:paraId="3A3D97B4" w14:textId="77777777"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14:paraId="67F1A99F" w14:textId="77777777" w:rsidR="007E173E" w:rsidRPr="00564A49" w:rsidRDefault="007E173E" w:rsidP="007E173E">
      <w:pPr>
        <w:pStyle w:val="Note1"/>
        <w:numPr>
          <w:ilvl w:val="12"/>
          <w:numId w:val="0"/>
        </w:numPr>
        <w:ind w:left="284"/>
      </w:pPr>
      <w:r w:rsidRPr="00564A49">
        <w:t>NOTE </w:t>
      </w:r>
      <w:r w:rsidR="009626C4">
        <w:fldChar w:fldCharType="begin" w:fldLock="1"/>
      </w:r>
      <w:r w:rsidR="009626C4">
        <w:instrText xml:space="preserve"> SEQ NoteCounter \s 9 \* MERGEF</w:instrText>
      </w:r>
      <w:r w:rsidR="009626C4">
        <w:instrText xml:space="preserve">ORMAT </w:instrText>
      </w:r>
      <w:r w:rsidR="009626C4">
        <w:fldChar w:fldCharType="separate"/>
      </w:r>
      <w:r w:rsidRPr="00564A49">
        <w:rPr>
          <w:noProof/>
        </w:rPr>
        <w:t>5</w:t>
      </w:r>
      <w:r w:rsidR="009626C4">
        <w:rPr>
          <w:noProof/>
        </w:rPr>
        <w:fldChar w:fldCharType="end"/>
      </w:r>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14:paraId="3D051706" w14:textId="77777777"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14:paraId="075107FE" w14:textId="77777777" w:rsidR="007E173E" w:rsidRPr="00564A49" w:rsidRDefault="007E173E" w:rsidP="007E173E">
      <w:pPr>
        <w:pStyle w:val="Note1"/>
        <w:numPr>
          <w:ilvl w:val="12"/>
          <w:numId w:val="0"/>
        </w:numPr>
        <w:ind w:left="284"/>
      </w:pPr>
      <w:r w:rsidRPr="00564A49">
        <w:t>NOTE </w:t>
      </w:r>
      <w:r w:rsidR="009626C4">
        <w:fldChar w:fldCharType="begin" w:fldLock="1"/>
      </w:r>
      <w:r w:rsidR="009626C4">
        <w:instrText xml:space="preserve"> SEQ NoteCounter \s 9 \* MERGEFORMAT </w:instrText>
      </w:r>
      <w:r w:rsidR="009626C4">
        <w:fldChar w:fldCharType="separate"/>
      </w:r>
      <w:r w:rsidRPr="00564A49">
        <w:rPr>
          <w:noProof/>
        </w:rPr>
        <w:t>6</w:t>
      </w:r>
      <w:r w:rsidR="009626C4">
        <w:rPr>
          <w:noProof/>
        </w:rPr>
        <w:fldChar w:fldCharType="end"/>
      </w:r>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14:paraId="4AAC4156" w14:textId="77777777"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14:paraId="4D536492" w14:textId="77777777"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14:paraId="13461733" w14:textId="77777777" w:rsidR="007E173E" w:rsidRPr="00564A49" w:rsidRDefault="007E173E" w:rsidP="007E173E">
      <w:pPr>
        <w:rPr>
          <w:i/>
          <w:lang w:val="en-US"/>
        </w:rPr>
      </w:pPr>
    </w:p>
    <w:p w14:paraId="02F4B10F" w14:textId="77777777" w:rsidR="007E173E" w:rsidRPr="00564A49" w:rsidRDefault="007E173E" w:rsidP="007E173E">
      <w:pPr>
        <w:rPr>
          <w:i/>
          <w:lang w:val="en-US"/>
        </w:rPr>
      </w:pPr>
      <w:r w:rsidRPr="00564A49">
        <w:rPr>
          <w:i/>
          <w:lang w:val="en-US"/>
        </w:rPr>
        <w:t>Replace clause 8, subclauses 8.1, 8.2, 8.3, 8.3.1, 8.3.2, 8.3.3, and 8.3.3.1 with the following and add subclause 8.1.1:</w:t>
      </w:r>
    </w:p>
    <w:p w14:paraId="00394267" w14:textId="77777777"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14:paraId="2FB51481" w14:textId="77777777"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14:paraId="50E07458" w14:textId="77777777" w:rsidR="007E173E" w:rsidRPr="00564A49" w:rsidRDefault="007E173E" w:rsidP="007E173E">
      <w:pPr>
        <w:rPr>
          <w:lang w:val="en-US"/>
        </w:rPr>
      </w:pPr>
      <w:r w:rsidRPr="00564A49">
        <w:rPr>
          <w:lang w:val="en-US"/>
        </w:rPr>
        <w:t>Input to this process is a bitstream. Output of this process is a list of decoded pictures.</w:t>
      </w:r>
    </w:p>
    <w:p w14:paraId="4DDC3B98" w14:textId="77777777"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14:paraId="14E71814"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14:paraId="0093734A"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14:paraId="33BA7DF4"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14:paraId="147EC998" w14:textId="77777777"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14:paraId="5F0883ED" w14:textId="77777777"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14:paraId="64BA0A07" w14:textId="77777777" w:rsidR="007E173E" w:rsidRPr="00564A49" w:rsidRDefault="007E173E" w:rsidP="007E173E">
      <w:pPr>
        <w:rPr>
          <w:lang w:val="en-US"/>
        </w:rPr>
      </w:pPr>
      <w:r w:rsidRPr="00564A49">
        <w:rPr>
          <w:lang w:val="en-US"/>
        </w:rPr>
        <w:t>The variable HighestTid, which identifies the highest temporal sub-layer to be decoded, is specified as follows:</w:t>
      </w:r>
    </w:p>
    <w:p w14:paraId="501F987E"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14:paraId="6729ED77"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14:paraId="4E87EA50"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14:paraId="4F34D11C" w14:textId="77777777"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14:paraId="3846F50A" w14:textId="77777777"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14:paraId="1533609E" w14:textId="77777777" w:rsidR="007E173E" w:rsidRPr="00564A49" w:rsidRDefault="007E173E" w:rsidP="007E173E">
      <w:pPr>
        <w:rPr>
          <w:lang w:val="en-US"/>
        </w:rPr>
      </w:pPr>
      <w:r w:rsidRPr="00564A49">
        <w:rPr>
          <w:lang w:val="en-US"/>
        </w:rPr>
        <w:t>Depending on the value of chroma_format_idc, the number of sample arrays of the current picture is as follows:</w:t>
      </w:r>
    </w:p>
    <w:p w14:paraId="6F0E5B06"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14:paraId="14C6D5EA"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14:paraId="2B0938AB" w14:textId="77777777"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14:paraId="1BCFB69D" w14:textId="77777777"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14:paraId="0A9D6B3F" w14:textId="77777777"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14:paraId="54280AEE"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14:paraId="1F382B66" w14:textId="77777777"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14:paraId="48E5A0DA" w14:textId="77777777"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14:paraId="2C5898E6"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14:paraId="5DEE70E4"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14:paraId="1F6DC3A8"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14:paraId="50F7BBED"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14:paraId="4AF16045"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14:paraId="2907037F" w14:textId="77777777"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14:paraId="0D1DDD1B" w14:textId="77777777"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14:paraId="4DB8109A" w14:textId="77777777" w:rsidR="007E173E" w:rsidRPr="00564A49" w:rsidRDefault="007E173E" w:rsidP="007E173E">
      <w:pPr>
        <w:rPr>
          <w:lang w:val="en-US"/>
        </w:rPr>
      </w:pPr>
      <w:r w:rsidRPr="00564A49">
        <w:rPr>
          <w:lang w:val="en-US"/>
        </w:rPr>
        <w:t>When the current picture is an IRAP picture, the following applies:</w:t>
      </w:r>
    </w:p>
    <w:p w14:paraId="2961BBD7"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14:paraId="256FDD0E"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14:paraId="4F803388"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14:paraId="0445D342" w14:textId="77777777"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14:paraId="05C63F35" w14:textId="77777777" w:rsidR="007E173E" w:rsidRPr="00564A49" w:rsidRDefault="007E173E" w:rsidP="007E173E">
      <w:pPr>
        <w:ind w:left="434" w:hanging="434"/>
        <w:rPr>
          <w:lang w:val="en-US"/>
        </w:rPr>
      </w:pPr>
      <w:r w:rsidRPr="00564A49">
        <w:rPr>
          <w:lang w:val="en-US"/>
        </w:rPr>
        <w:t>–</w:t>
      </w:r>
      <w:r w:rsidRPr="00564A49">
        <w:rPr>
          <w:lang w:val="en-US"/>
        </w:rPr>
        <w:tab/>
      </w:r>
      <w:proofErr w:type="gramStart"/>
      <w:r w:rsidRPr="00564A49">
        <w:rPr>
          <w:lang w:val="en-US"/>
        </w:rPr>
        <w:t>nuh</w:t>
      </w:r>
      <w:proofErr w:type="gramEnd"/>
      <w:r w:rsidRPr="00564A49">
        <w:rPr>
          <w:lang w:val="en-US"/>
        </w:rPr>
        <w:t>_layer_id is equal to 0.</w:t>
      </w:r>
    </w:p>
    <w:p w14:paraId="21737885" w14:textId="77777777"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14:paraId="65E35CDB" w14:textId="77777777" w:rsidR="007E173E" w:rsidRPr="00564A49" w:rsidRDefault="007E173E" w:rsidP="007E173E">
      <w:pPr>
        <w:pStyle w:val="3N"/>
        <w:rPr>
          <w:lang w:val="en-US"/>
        </w:rPr>
      </w:pPr>
      <w:r w:rsidRPr="00564A49">
        <w:rPr>
          <w:lang w:val="en-US"/>
        </w:rPr>
        <w:t>Depending on the value of separate_colour_plane_flag, the decoding process is structured as follows:</w:t>
      </w:r>
    </w:p>
    <w:p w14:paraId="5E6E35E4"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14:paraId="45166117"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14:paraId="06979377" w14:textId="77777777"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14:paraId="0000E31F" w14:textId="77777777"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14:paraId="3D15DA27" w14:textId="77777777"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14:paraId="0A5EE55C" w14:textId="77777777" w:rsidR="007E173E" w:rsidRPr="00564A49" w:rsidRDefault="007E173E" w:rsidP="007E173E">
      <w:pPr>
        <w:rPr>
          <w:lang w:val="en-US"/>
        </w:rPr>
      </w:pPr>
      <w:r w:rsidRPr="00564A49">
        <w:rPr>
          <w:lang w:val="en-US"/>
        </w:rPr>
        <w:t>The decoding process operates as follows for the current picture CurrPic:</w:t>
      </w:r>
    </w:p>
    <w:p w14:paraId="7591BDDB" w14:textId="77777777"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14:paraId="732D66AD" w14:textId="77777777"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14:paraId="2FC8FF3F" w14:textId="77777777"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14:paraId="4CF4EC3A" w14:textId="77777777"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14:paraId="6B174CD4" w14:textId="77777777"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14:paraId="77EB4019" w14:textId="77777777"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14:paraId="1706EC41" w14:textId="77777777"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14:paraId="7FA2461D" w14:textId="77777777"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14:paraId="0F68B1D6" w14:textId="77777777"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14:paraId="3E7B166A" w14:textId="77777777"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1317B8C7" w14:textId="77777777"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14:paraId="10185CB9" w14:textId="77777777"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14:paraId="11A9E20D" w14:textId="77777777" w:rsidR="007E173E" w:rsidRPr="00564A49" w:rsidRDefault="007E173E" w:rsidP="007E173E">
      <w:pPr>
        <w:rPr>
          <w:lang w:val="en-US"/>
        </w:rPr>
      </w:pPr>
      <w:r w:rsidRPr="00564A49">
        <w:rPr>
          <w:lang w:val="en-US"/>
        </w:rPr>
        <w:t>Inputs to this process are VCL NAL units of the current picture and their associated non-VCL NAL units.</w:t>
      </w:r>
    </w:p>
    <w:p w14:paraId="3D51D315" w14:textId="77777777"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14:paraId="071B959D" w14:textId="77777777"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14:paraId="4847585D" w14:textId="77777777"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14:paraId="7415C7B1" w14:textId="77777777"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14:paraId="029ABE53" w14:textId="77777777" w:rsidR="007E173E" w:rsidRPr="00564A49" w:rsidRDefault="007E173E" w:rsidP="007E173E">
      <w:pPr>
        <w:rPr>
          <w:noProof/>
        </w:rPr>
      </w:pPr>
      <w:r w:rsidRPr="00564A49">
        <w:rPr>
          <w:noProof/>
        </w:rPr>
        <w:t>Output of this process is PicOrderCntVal, the picture order count of the current picture.</w:t>
      </w:r>
    </w:p>
    <w:p w14:paraId="058434B9" w14:textId="77777777"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14:paraId="3BE74406" w14:textId="77777777" w:rsidR="007E173E" w:rsidRPr="00564A49" w:rsidRDefault="007E173E" w:rsidP="007E173E">
      <w:pPr>
        <w:rPr>
          <w:noProof/>
          <w:lang w:eastAsia="ja-JP"/>
        </w:rPr>
      </w:pPr>
      <w:r w:rsidRPr="00564A49">
        <w:rPr>
          <w:noProof/>
        </w:rPr>
        <w:t>Each coded picture is associated with a picture order count variable, denoted as PicOrderCntVal.</w:t>
      </w:r>
    </w:p>
    <w:p w14:paraId="32296819" w14:textId="77777777"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14:paraId="798B4E09" w14:textId="77777777"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PrevPicOrderCnt</w:t>
      </w:r>
      <w:proofErr w:type="gramStart"/>
      <w:r w:rsidRPr="00564A49">
        <w:rPr>
          <w:lang w:val="en-US"/>
        </w:rPr>
        <w:t>[ nuh</w:t>
      </w:r>
      <w:proofErr w:type="gramEnd"/>
      <w:r w:rsidRPr="00564A49">
        <w:rPr>
          <w:lang w:val="en-US"/>
        </w:rPr>
        <w:t xml:space="preserve">_layer_id ] be the </w:t>
      </w:r>
      <w:r w:rsidRPr="00564A49">
        <w:rPr>
          <w:noProof/>
        </w:rPr>
        <w:t>PicOrderCntVal of prevTid0Pic.</w:t>
      </w:r>
    </w:p>
    <w:p w14:paraId="703DAFFE" w14:textId="77777777"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w:t>
      </w:r>
      <w:proofErr w:type="gramStart"/>
      <w:r w:rsidRPr="00564A49">
        <w:rPr>
          <w:lang w:val="en-US"/>
        </w:rPr>
        <w:t>[ nuh</w:t>
      </w:r>
      <w:proofErr w:type="gramEnd"/>
      <w:r w:rsidRPr="00564A49">
        <w:rPr>
          <w:lang w:val="en-US"/>
        </w:rPr>
        <w:t>_layer_id ] &amp; ( MaxPicOrderCntLsb − 1 )</w:t>
      </w:r>
      <w:r w:rsidRPr="00564A49">
        <w:rPr>
          <w:noProof/>
        </w:rPr>
        <w:t>.</w:t>
      </w:r>
    </w:p>
    <w:p w14:paraId="0995A5E1" w14:textId="77777777"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w:t>
      </w:r>
      <w:proofErr w:type="gramStart"/>
      <w:r w:rsidRPr="00564A49">
        <w:rPr>
          <w:lang w:val="en-US"/>
        </w:rPr>
        <w:t>[ nuh</w:t>
      </w:r>
      <w:proofErr w:type="gramEnd"/>
      <w:r w:rsidRPr="00564A49">
        <w:rPr>
          <w:lang w:val="en-US"/>
        </w:rPr>
        <w:t>_layer_id ] − prevPicOrderCntLsb</w:t>
      </w:r>
      <w:r w:rsidRPr="00564A49">
        <w:rPr>
          <w:noProof/>
        </w:rPr>
        <w:t>.</w:t>
      </w:r>
    </w:p>
    <w:p w14:paraId="4D094CEE" w14:textId="77777777"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14:paraId="78D91608" w14:textId="77777777"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14:paraId="3B2F2D5D" w14:textId="77777777"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14:paraId="1BEC1763" w14:textId="77777777"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14:paraId="4B49F932" w14:textId="77777777" w:rsidR="007E173E" w:rsidRPr="00564A49" w:rsidRDefault="007E173E" w:rsidP="007E173E">
      <w:pPr>
        <w:rPr>
          <w:noProof/>
        </w:rPr>
      </w:pPr>
      <w:r w:rsidRPr="00564A49">
        <w:rPr>
          <w:noProof/>
        </w:rPr>
        <w:t>PicOrderCntVal is derived as follows:</w:t>
      </w:r>
    </w:p>
    <w:p w14:paraId="6FE9D0E6" w14:textId="77777777"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14:paraId="77FFEA4F" w14:textId="77777777"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14:paraId="2FCCC220" w14:textId="77777777"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14:paraId="5D400EFA" w14:textId="77777777" w:rsidR="007E173E" w:rsidRPr="00564A49" w:rsidRDefault="007E173E" w:rsidP="007E173E">
      <w:pPr>
        <w:rPr>
          <w:noProof/>
        </w:rPr>
      </w:pPr>
      <w:r w:rsidRPr="00564A49">
        <w:rPr>
          <w:noProof/>
        </w:rPr>
        <w:t>The function PicOrderCnt( picX ) is specified as follows:</w:t>
      </w:r>
    </w:p>
    <w:p w14:paraId="7D8B865A" w14:textId="77777777"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14:paraId="6CAE1C5C" w14:textId="77777777" w:rsidR="007E173E" w:rsidRPr="00564A49" w:rsidRDefault="007E173E" w:rsidP="007E173E">
      <w:pPr>
        <w:rPr>
          <w:noProof/>
        </w:rPr>
      </w:pPr>
      <w:r w:rsidRPr="00564A49">
        <w:rPr>
          <w:noProof/>
        </w:rPr>
        <w:t>The function DiffPicOrderCnt( picA, picB ) is specified as follows:</w:t>
      </w:r>
    </w:p>
    <w:p w14:paraId="6E82E463" w14:textId="77777777"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14:paraId="2E80AA9E" w14:textId="77777777"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14:paraId="191E4498" w14:textId="77777777"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14:paraId="393A42DA" w14:textId="77777777"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14:paraId="0B23718D" w14:textId="77777777"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14:paraId="69C7E538"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14:paraId="34B17B9F" w14:textId="77777777"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14:paraId="17E05A48" w14:textId="77777777" w:rsidR="007E173E" w:rsidRPr="00564A49" w:rsidRDefault="007E173E" w:rsidP="007E173E">
      <w:pPr>
        <w:rPr>
          <w:lang w:val="en-US"/>
        </w:rPr>
      </w:pPr>
      <w:r w:rsidRPr="00564A49">
        <w:rPr>
          <w:lang w:val="en-US"/>
        </w:rPr>
        <w:t>The variable currPicLayerId is set equal to nuh_layer_id of the current picture.</w:t>
      </w:r>
    </w:p>
    <w:p w14:paraId="14F435A1" w14:textId="77777777"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14:paraId="77BA212D" w14:textId="77777777"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14:paraId="3A97A453" w14:textId="77777777"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14:paraId="6687CA0F" w14:textId="77777777"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14:paraId="025F8D5A" w14:textId="77777777"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14:paraId="26BE5864" w14:textId="77777777"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14:paraId="6F51ABA0"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14:paraId="2B320BEB"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564A49">
        <w:rPr>
          <w:bCs/>
        </w:rPr>
        <w:t>where</w:t>
      </w:r>
      <w:proofErr w:type="gramEnd"/>
      <w:r w:rsidRPr="00564A49">
        <w:rPr>
          <w:bCs/>
        </w:rPr>
        <w:t xml:space="preserve"> PicOrderCntVal is the picture order count of the current picture as specified in subclause 8.3.1</w:t>
      </w:r>
      <w:r w:rsidRPr="00564A49">
        <w:t>.</w:t>
      </w:r>
    </w:p>
    <w:p w14:paraId="39FFF456"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14:paraId="2B4D6966" w14:textId="77777777"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14:paraId="53D145F2"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w:t>
      </w:r>
      <w:proofErr w:type="gramStart"/>
      <w:r w:rsidRPr="00564A49">
        <w:rPr>
          <w:lang w:eastAsia="ko-KR"/>
        </w:rPr>
        <w:t>[ i</w:t>
      </w:r>
      <w:proofErr w:type="gramEnd"/>
      <w:r w:rsidRPr="00564A49">
        <w:rPr>
          <w:lang w:eastAsia="ko-KR"/>
        </w:rPr>
        <w:t> ] is equal to PocStCurrBefore[ j ].</w:t>
      </w:r>
    </w:p>
    <w:p w14:paraId="1E75313A"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w:t>
      </w:r>
      <w:proofErr w:type="gramStart"/>
      <w:r w:rsidRPr="00564A49">
        <w:rPr>
          <w:lang w:eastAsia="ko-KR"/>
        </w:rPr>
        <w:t>[ i</w:t>
      </w:r>
      <w:proofErr w:type="gramEnd"/>
      <w:r w:rsidRPr="00564A49">
        <w:rPr>
          <w:lang w:eastAsia="ko-KR"/>
        </w:rPr>
        <w:t xml:space="preserve"> ] is equal to PocStCurrAfter[ j ]. </w:t>
      </w:r>
    </w:p>
    <w:p w14:paraId="10EE4F85"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w:t>
      </w:r>
      <w:proofErr w:type="gramStart"/>
      <w:r w:rsidRPr="00564A49">
        <w:rPr>
          <w:lang w:eastAsia="ko-KR"/>
        </w:rPr>
        <w:t>[ i</w:t>
      </w:r>
      <w:proofErr w:type="gramEnd"/>
      <w:r w:rsidRPr="00564A49">
        <w:rPr>
          <w:lang w:eastAsia="ko-KR"/>
        </w:rPr>
        <w:t> ] is equal to PocStFoll[ j ].</w:t>
      </w:r>
    </w:p>
    <w:p w14:paraId="216D65CE"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w:t>
      </w:r>
      <w:proofErr w:type="gramStart"/>
      <w:r w:rsidRPr="00564A49">
        <w:rPr>
          <w:lang w:eastAsia="ko-KR"/>
        </w:rPr>
        <w:t>[ i</w:t>
      </w:r>
      <w:proofErr w:type="gramEnd"/>
      <w:r w:rsidRPr="00564A49">
        <w:rPr>
          <w:lang w:eastAsia="ko-KR"/>
        </w:rPr>
        <w:t> ] is equal to PocLtCurr[ j ].</w:t>
      </w:r>
    </w:p>
    <w:p w14:paraId="7CE7440F" w14:textId="77777777"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14:paraId="4F2AE471"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w:t>
      </w:r>
      <w:proofErr w:type="gramStart"/>
      <w:r w:rsidRPr="00564A49">
        <w:rPr>
          <w:lang w:eastAsia="ko-KR"/>
        </w:rPr>
        <w:t>[ i</w:t>
      </w:r>
      <w:proofErr w:type="gramEnd"/>
      <w:r w:rsidRPr="00564A49">
        <w:rPr>
          <w:lang w:eastAsia="ko-KR"/>
        </w:rPr>
        <w:t> ] is equal to PocStCurrBefore[ j ].</w:t>
      </w:r>
    </w:p>
    <w:p w14:paraId="3B8A9998"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w:t>
      </w:r>
      <w:proofErr w:type="gramStart"/>
      <w:r w:rsidRPr="00564A49">
        <w:rPr>
          <w:lang w:eastAsia="ko-KR"/>
        </w:rPr>
        <w:t>[ i</w:t>
      </w:r>
      <w:proofErr w:type="gramEnd"/>
      <w:r w:rsidRPr="00564A49">
        <w:rPr>
          <w:lang w:eastAsia="ko-KR"/>
        </w:rPr>
        <w:t> ] is equal to PocStCurrAfter[ j ].</w:t>
      </w:r>
    </w:p>
    <w:p w14:paraId="4F332E31"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w:t>
      </w:r>
      <w:proofErr w:type="gramStart"/>
      <w:r w:rsidRPr="00564A49">
        <w:rPr>
          <w:lang w:eastAsia="ko-KR"/>
        </w:rPr>
        <w:t>[ i</w:t>
      </w:r>
      <w:proofErr w:type="gramEnd"/>
      <w:r w:rsidRPr="00564A49">
        <w:rPr>
          <w:lang w:eastAsia="ko-KR"/>
        </w:rPr>
        <w:t> ] is equal to PocStFoll[ j ].</w:t>
      </w:r>
    </w:p>
    <w:p w14:paraId="797FDCB2" w14:textId="77777777"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w:t>
      </w:r>
      <w:proofErr w:type="gramStart"/>
      <w:r w:rsidRPr="00564A49">
        <w:rPr>
          <w:lang w:eastAsia="ko-KR"/>
        </w:rPr>
        <w:t>[ i</w:t>
      </w:r>
      <w:proofErr w:type="gramEnd"/>
      <w:r w:rsidRPr="00564A49">
        <w:rPr>
          <w:lang w:eastAsia="ko-KR"/>
        </w:rPr>
        <w:t> ] is equal to PocLtFoll[ j ].</w:t>
      </w:r>
    </w:p>
    <w:p w14:paraId="3942A322"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w:t>
      </w:r>
      <w:proofErr w:type="gramStart"/>
      <w:r w:rsidRPr="00564A49">
        <w:rPr>
          <w:lang w:eastAsia="ko-KR"/>
        </w:rPr>
        <w:t>[ i</w:t>
      </w:r>
      <w:proofErr w:type="gramEnd"/>
      <w:r w:rsidRPr="00564A49">
        <w:rPr>
          <w:lang w:eastAsia="ko-KR"/>
        </w:rPr>
        <w:t> ] is equal to PocLtCurr[ j ].</w:t>
      </w:r>
    </w:p>
    <w:p w14:paraId="4C791C9A" w14:textId="77777777"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14:paraId="5D4B2433"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14:paraId="26B893B8"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14:paraId="1207AF7F"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14:paraId="4BE450B6"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14:paraId="10F92B17" w14:textId="77777777"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14:paraId="41F6C415"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14:paraId="32CD3258"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14:paraId="05113636"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14:paraId="005959BD" w14:textId="77777777"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14:paraId="7ED449E6"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14:paraId="3123FD22" w14:textId="77777777" w:rsidR="007E173E" w:rsidRPr="00564A49" w:rsidRDefault="007E173E" w:rsidP="007E173E">
      <w:r w:rsidRPr="00564A49">
        <w:t>The variable NumPicTotalCurr is derived as specified in subclause 7.4.7.2. It is a requirement of bitstream conformance that the following applies to the value of NumPicTotalCurr:</w:t>
      </w:r>
    </w:p>
    <w:p w14:paraId="4CB2DDE3" w14:textId="77777777"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14:paraId="04F733D2" w14:textId="77777777" w:rsidR="007E173E" w:rsidRPr="00564A49" w:rsidRDefault="007E173E" w:rsidP="007E173E">
      <w:pPr>
        <w:numPr>
          <w:ilvl w:val="0"/>
          <w:numId w:val="7"/>
        </w:numPr>
      </w:pPr>
      <w:r w:rsidRPr="00564A49">
        <w:t>Otherwise, when the current picture contains a P or B slice, the value of NumPicTotalCurr shall not be equal to 0.</w:t>
      </w:r>
    </w:p>
    <w:p w14:paraId="1A8BB76A" w14:textId="77777777"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14:paraId="7D0812DA"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14:paraId="39C841FC" w14:textId="77777777"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14:paraId="52984613" w14:textId="77777777" w:rsidR="007E173E" w:rsidRPr="00564A49" w:rsidRDefault="007E173E" w:rsidP="007E173E">
      <w:pPr>
        <w:numPr>
          <w:ilvl w:val="0"/>
          <w:numId w:val="16"/>
        </w:numPr>
        <w:textAlignment w:val="auto"/>
        <w:rPr>
          <w:lang w:eastAsia="ko-KR"/>
        </w:rPr>
      </w:pPr>
      <w:r w:rsidRPr="00564A49">
        <w:rPr>
          <w:lang w:eastAsia="ko-KR"/>
        </w:rPr>
        <w:t>The following applies:</w:t>
      </w:r>
    </w:p>
    <w:p w14:paraId="36C52576"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14:paraId="443B028C" w14:textId="77777777"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14:paraId="26DD972B" w14:textId="77777777" w:rsidR="007E173E" w:rsidRPr="00564A49" w:rsidRDefault="007E173E" w:rsidP="007E173E">
      <w:pPr>
        <w:numPr>
          <w:ilvl w:val="0"/>
          <w:numId w:val="16"/>
        </w:numPr>
        <w:textAlignment w:val="auto"/>
        <w:rPr>
          <w:lang w:eastAsia="ko-KR"/>
        </w:rPr>
      </w:pPr>
      <w:r w:rsidRPr="00564A49">
        <w:rPr>
          <w:lang w:eastAsia="ko-KR"/>
        </w:rPr>
        <w:t>The following applies:</w:t>
      </w:r>
    </w:p>
    <w:p w14:paraId="1DFD0C16"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14:paraId="0FC57C11"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14:paraId="26354403"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14:paraId="647EE487" w14:textId="77777777"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14:paraId="73120D25"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14:paraId="168F392F"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14:paraId="0F91738E" w14:textId="77777777" w:rsidR="007E173E" w:rsidRPr="00564A49" w:rsidRDefault="007E173E" w:rsidP="007E173E">
      <w:pPr>
        <w:keepNext/>
        <w:rPr>
          <w:lang w:eastAsia="ko-KR"/>
        </w:rPr>
      </w:pPr>
      <w:r w:rsidRPr="00564A49">
        <w:rPr>
          <w:lang w:eastAsia="ko-KR"/>
        </w:rPr>
        <w:t>It is a requirement of bitstream conformance that the RPS is restricted as follows:</w:t>
      </w:r>
    </w:p>
    <w:p w14:paraId="5A0AB9E5" w14:textId="77777777"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14:paraId="688A5F94"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14:paraId="1F81A55B"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14:paraId="4BB15FD0"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14:paraId="6EB57A8A" w14:textId="77777777"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14:paraId="432AE104" w14:textId="77777777"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14:paraId="5F072B0C"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14:paraId="310B47F9"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14:paraId="18D4E26B"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14:paraId="39FED6DF" w14:textId="77777777"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14:paraId="0086051A"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14:paraId="307E72FD"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14:paraId="7E0E24C1"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14:paraId="7FA50B70" w14:textId="77777777"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14:paraId="79B4D1ED"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14:paraId="28E6763F"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14:paraId="2C53202F"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14:paraId="0C0687FD"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14:paraId="719BB160" w14:textId="77777777"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14:paraId="7CF0A01D" w14:textId="77777777"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14:paraId="363B7CA2" w14:textId="77777777"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14:paraId="232935AF" w14:textId="77777777"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14:paraId="7EFD4473" w14:textId="77777777"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14:paraId="5537F3BA" w14:textId="77777777" w:rsidR="007E173E" w:rsidRPr="00564A49" w:rsidRDefault="007E173E" w:rsidP="007E173E">
      <w:pPr>
        <w:keepNext/>
        <w:rPr>
          <w:lang w:val="en-US"/>
        </w:rPr>
      </w:pPr>
      <w:r w:rsidRPr="00564A49">
        <w:rPr>
          <w:lang w:val="en-US"/>
        </w:rPr>
        <w:t>When this process is invoked, the following applies:</w:t>
      </w:r>
    </w:p>
    <w:p w14:paraId="5E8DFB76" w14:textId="77777777"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14:paraId="07F4D65B"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w:t>
      </w:r>
      <w:proofErr w:type="gramStart"/>
      <w:r w:rsidRPr="00564A49">
        <w:rPr>
          <w:lang w:val="en-US"/>
        </w:rPr>
        <w:t>[ i</w:t>
      </w:r>
      <w:proofErr w:type="gramEnd"/>
      <w:r w:rsidRPr="00564A49">
        <w:rPr>
          <w:lang w:val="en-US"/>
        </w:rPr>
        <w:t> ].</w:t>
      </w:r>
    </w:p>
    <w:p w14:paraId="56D01788"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14:paraId="08239846"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14:paraId="58955D11"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RefPicSetStFoll</w:t>
      </w:r>
      <w:proofErr w:type="gramStart"/>
      <w:r w:rsidRPr="00564A49">
        <w:rPr>
          <w:lang w:val="en-US"/>
        </w:rPr>
        <w:t>[ i</w:t>
      </w:r>
      <w:proofErr w:type="gramEnd"/>
      <w:r w:rsidRPr="00564A49">
        <w:rPr>
          <w:lang w:val="en-US"/>
        </w:rPr>
        <w:t> ] is set to be the generated reference picture.</w:t>
      </w:r>
    </w:p>
    <w:p w14:paraId="75203262"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14:paraId="6F39D84E" w14:textId="77777777"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14:paraId="192C082C"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w:t>
      </w:r>
      <w:proofErr w:type="gramStart"/>
      <w:r w:rsidRPr="00564A49">
        <w:rPr>
          <w:lang w:val="en-US"/>
        </w:rPr>
        <w:t>[ i</w:t>
      </w:r>
      <w:proofErr w:type="gramEnd"/>
      <w:r w:rsidRPr="00564A49">
        <w:rPr>
          <w:lang w:val="en-US"/>
        </w:rPr>
        <w:t> ].</w:t>
      </w:r>
    </w:p>
    <w:p w14:paraId="49423FC0"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14:paraId="0D947255"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14:paraId="12F2E898"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14:paraId="0BD1CE29"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RefPicSetLtFoll</w:t>
      </w:r>
      <w:proofErr w:type="gramStart"/>
      <w:r w:rsidRPr="00564A49">
        <w:rPr>
          <w:lang w:val="en-US"/>
        </w:rPr>
        <w:t>[ i</w:t>
      </w:r>
      <w:proofErr w:type="gramEnd"/>
      <w:r w:rsidRPr="00564A49">
        <w:rPr>
          <w:lang w:val="en-US"/>
        </w:rPr>
        <w:t> ] is set to be the generated reference picture.</w:t>
      </w:r>
    </w:p>
    <w:p w14:paraId="0ADEC48D"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14:paraId="1F271DE8" w14:textId="77777777"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14:paraId="3AB3081A"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14:paraId="014A977B" w14:textId="77777777" w:rsidR="007E173E" w:rsidRPr="00564A49" w:rsidRDefault="007E173E" w:rsidP="007E173E">
      <w:pPr>
        <w:pStyle w:val="AnnexRef"/>
        <w:rPr>
          <w:lang w:val="en-US"/>
        </w:rPr>
      </w:pPr>
      <w:r w:rsidRPr="00564A49">
        <w:rPr>
          <w:lang w:val="en-US"/>
        </w:rPr>
        <w:t>(This annex forms an integral part of this Recommendation | International Standard)</w:t>
      </w:r>
    </w:p>
    <w:p w14:paraId="25A1E87B"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14:paraId="4F608343" w14:textId="77777777" w:rsidR="007E173E" w:rsidRPr="00564A49" w:rsidRDefault="007E173E" w:rsidP="007E173E">
      <w:r w:rsidRPr="00564A49">
        <w:t>This annex specifies the hypothetical reference decoder (HRD) and its use to check bitstream and decoder conformance.</w:t>
      </w:r>
    </w:p>
    <w:p w14:paraId="449878BE" w14:textId="77777777"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14:paraId="285CF9A0" w14:textId="77777777" w:rsidR="007E173E" w:rsidRPr="00564A49" w:rsidRDefault="007E173E" w:rsidP="007E173E">
      <w:pPr>
        <w:spacing w:before="86"/>
        <w:ind w:left="397" w:hanging="397"/>
      </w:pPr>
      <w:r w:rsidRPr="00564A49">
        <w:t>–</w:t>
      </w:r>
      <w:r w:rsidRPr="00564A49">
        <w:tab/>
      </w:r>
      <w:proofErr w:type="gramStart"/>
      <w:r w:rsidRPr="00564A49">
        <w:t>additional</w:t>
      </w:r>
      <w:proofErr w:type="gramEnd"/>
      <w:r w:rsidRPr="00564A49">
        <w:t xml:space="preserve"> non-VCL NAL units other than filler data NAL units,</w:t>
      </w:r>
    </w:p>
    <w:p w14:paraId="11E1387C" w14:textId="77777777" w:rsidR="007E173E" w:rsidRPr="00564A49" w:rsidRDefault="007E173E" w:rsidP="007E173E">
      <w:pPr>
        <w:spacing w:before="86"/>
        <w:ind w:left="397" w:hanging="397"/>
      </w:pPr>
      <w:r w:rsidRPr="00564A49">
        <w:t>–</w:t>
      </w:r>
      <w:r w:rsidRPr="00564A49">
        <w:tab/>
      </w:r>
      <w:proofErr w:type="gramStart"/>
      <w:r w:rsidRPr="00564A49">
        <w:t>all</w:t>
      </w:r>
      <w:proofErr w:type="gramEnd"/>
      <w:r w:rsidRPr="00564A49">
        <w:t xml:space="preserve"> leading_zero_8bits, zero_byte, start_code_prefix_one_3bytes, and trailing_zero_8bits syntax elements that form a byte stream from the NAL unit stream (as specified in Annex B).</w:t>
      </w:r>
    </w:p>
    <w:p w14:paraId="084099DC" w14:textId="77777777"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14:paraId="315B31DD" w14:textId="77777777" w:rsidR="007E173E" w:rsidRPr="00564A49" w:rsidRDefault="007E173E" w:rsidP="007E173E">
      <w:pPr>
        <w:keepNext/>
        <w:jc w:val="center"/>
      </w:pPr>
      <w:r w:rsidRPr="00564A49">
        <w:object w:dxaOrig="6992" w:dyaOrig="3740" w14:anchorId="1FF55882">
          <v:shape id="_x0000_i1026" type="#_x0000_t75" style="width:349.3pt;height:188.2pt" o:ole="">
            <v:imagedata r:id="rId26" o:title=""/>
          </v:shape>
          <o:OLEObject Type="Embed" ProgID="Visio.Drawing.11" ShapeID="_x0000_i1026" DrawAspect="Content" ObjectID="_1331392901" r:id="rId27"/>
        </w:object>
      </w:r>
    </w:p>
    <w:p w14:paraId="1294B3D2"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14:paraId="6DC32C2B" w14:textId="77777777" w:rsidR="007E173E" w:rsidRPr="00564A49" w:rsidRDefault="007E173E" w:rsidP="007E173E">
      <w:pPr>
        <w:rPr>
          <w:lang w:eastAsia="ko-KR"/>
        </w:rPr>
      </w:pPr>
    </w:p>
    <w:p w14:paraId="73826641" w14:textId="77777777"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14:paraId="6C99B689" w14:textId="77777777" w:rsidR="007E173E" w:rsidRPr="00564A49" w:rsidRDefault="007E173E" w:rsidP="007E173E">
      <w:r w:rsidRPr="00564A49">
        <w:t>Two types of HRD parameter sets (NAL HRD parameters and VCL HRD parameters) are used. The HRD parameter sets are signalled through the hrd_parameters</w:t>
      </w:r>
      <w:proofErr w:type="gramStart"/>
      <w:r w:rsidRPr="00564A49">
        <w:t>( )</w:t>
      </w:r>
      <w:proofErr w:type="gramEnd"/>
      <w:r w:rsidRPr="00564A49">
        <w:t xml:space="preserve"> syntax structure, which may be part of the SPS syntax structure or the VPS syntax structure.</w:t>
      </w:r>
    </w:p>
    <w:p w14:paraId="5FFC8766" w14:textId="77777777"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14:paraId="75E347F7" w14:textId="77777777"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14:paraId="2B4CCEDC" w14:textId="77777777"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14:paraId="3CA898C7" w14:textId="77777777"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14:paraId="2AF9CF61" w14:textId="77777777"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14:paraId="4C9581D9"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1EA331DC" w14:textId="77777777"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w:t>
      </w:r>
      <w:proofErr w:type="gramStart"/>
      <w:r w:rsidRPr="00564A49">
        <w:t>( )</w:t>
      </w:r>
      <w:proofErr w:type="gramEnd"/>
      <w:r w:rsidRPr="00564A49">
        <w:t xml:space="preserve"> syntax structure in the active SPS for the base layer (or provided through an external means not specified in this Specification) is selected.</w:t>
      </w:r>
    </w:p>
    <w:p w14:paraId="75BC7818" w14:textId="77777777" w:rsidR="007E173E" w:rsidRPr="00564A49" w:rsidRDefault="007E173E" w:rsidP="007E173E">
      <w:pPr>
        <w:spacing w:before="86"/>
        <w:ind w:left="1514" w:hanging="397"/>
      </w:pPr>
      <w:r w:rsidRPr="00564A49">
        <w:t>–</w:t>
      </w:r>
      <w:r w:rsidRPr="00564A49">
        <w:tab/>
        <w:t>Otherwise, the hrd_parameters</w:t>
      </w:r>
      <w:proofErr w:type="gramStart"/>
      <w:r w:rsidRPr="00564A49">
        <w:t>( )</w:t>
      </w:r>
      <w:proofErr w:type="gramEnd"/>
      <w:r w:rsidRPr="00564A49">
        <w:t xml:space="preserve"> syntax structure in the active VPS (or provided through some external means not specified in this Specification) that applies to TargetOp is selected.</w:t>
      </w:r>
    </w:p>
    <w:p w14:paraId="5A58333E" w14:textId="77777777" w:rsidR="007E173E" w:rsidRPr="00564A49" w:rsidRDefault="007E173E" w:rsidP="007E173E">
      <w:pPr>
        <w:spacing w:before="86"/>
        <w:ind w:left="1117" w:hanging="397"/>
      </w:pPr>
      <w:r w:rsidRPr="00564A49">
        <w:t>–</w:t>
      </w:r>
      <w:r w:rsidRPr="00564A49">
        <w:tab/>
        <w:t>Otherwise, the hrd_parameters</w:t>
      </w:r>
      <w:proofErr w:type="gramStart"/>
      <w:r w:rsidRPr="00564A49">
        <w:t>( )</w:t>
      </w:r>
      <w:proofErr w:type="gramEnd"/>
      <w:r w:rsidRPr="00564A49">
        <w:t xml:space="preserve"> syntax structure is selected as follows:</w:t>
      </w:r>
    </w:p>
    <w:p w14:paraId="04B2BB8D" w14:textId="77777777" w:rsidR="007E173E" w:rsidRPr="00564A49" w:rsidRDefault="007E173E" w:rsidP="007E173E">
      <w:pPr>
        <w:spacing w:before="86"/>
        <w:ind w:left="1514" w:hanging="397"/>
      </w:pPr>
      <w:r w:rsidRPr="00564A49">
        <w:t>–</w:t>
      </w:r>
      <w:r w:rsidRPr="00564A49">
        <w:tab/>
        <w:t>Either one of the hrd_parameters</w:t>
      </w:r>
      <w:proofErr w:type="gramStart"/>
      <w:r w:rsidRPr="00564A49">
        <w:t>( )</w:t>
      </w:r>
      <w:proofErr w:type="gramEnd"/>
      <w:r w:rsidRPr="00564A49">
        <w:t xml:space="preserve"> syntax structures in the following conditions can be selected, if both of the following conditions are true:</w:t>
      </w:r>
    </w:p>
    <w:p w14:paraId="57D1C485" w14:textId="77777777" w:rsidR="007E173E" w:rsidRPr="00564A49" w:rsidRDefault="007E173E" w:rsidP="007E173E">
      <w:pPr>
        <w:tabs>
          <w:tab w:val="clear" w:pos="794"/>
          <w:tab w:val="left" w:pos="2300"/>
        </w:tabs>
        <w:ind w:left="1914" w:hanging="400"/>
      </w:pPr>
      <w:r w:rsidRPr="00564A49">
        <w:t>–</w:t>
      </w:r>
      <w:r w:rsidRPr="00564A49">
        <w:tab/>
        <w:t>The vps_vui_bsp_hrd_parameters</w:t>
      </w:r>
      <w:proofErr w:type="gramStart"/>
      <w:r w:rsidRPr="00564A49">
        <w:t>( )</w:t>
      </w:r>
      <w:proofErr w:type="gramEnd"/>
      <w:r w:rsidRPr="00564A49">
        <w:t xml:space="preserve"> syntax structure is present in the active VPS (or is available through some external means not specified in this Specification) and contains a hrd_parameters( ) syntax structure that applies to TargetOp and to the bitstream partition under test.</w:t>
      </w:r>
    </w:p>
    <w:p w14:paraId="256D1A47" w14:textId="77777777"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w:t>
      </w:r>
      <w:proofErr w:type="gramStart"/>
      <w:r w:rsidRPr="00564A49">
        <w:t>( )</w:t>
      </w:r>
      <w:proofErr w:type="gramEnd"/>
      <w:r w:rsidRPr="00564A49">
        <w:t xml:space="preserve"> syntax structure that applies to TargetOp and to the bitstream partition under test is present (or is available through some external means not specified in this Specification).</w:t>
      </w:r>
    </w:p>
    <w:p w14:paraId="6595E836" w14:textId="77777777" w:rsidR="007E173E" w:rsidRPr="00564A49" w:rsidRDefault="007E173E" w:rsidP="007E173E">
      <w:pPr>
        <w:spacing w:before="86"/>
        <w:ind w:left="1514" w:hanging="397"/>
      </w:pPr>
      <w:r w:rsidRPr="00564A49">
        <w:t>–</w:t>
      </w:r>
      <w:r w:rsidRPr="00564A49">
        <w:tab/>
        <w:t>Otherwise, if the vps_vui_bsp_hrd_parameters</w:t>
      </w:r>
      <w:proofErr w:type="gramStart"/>
      <w:r w:rsidRPr="00564A49">
        <w:t>( )</w:t>
      </w:r>
      <w:proofErr w:type="gramEnd"/>
      <w:r w:rsidRPr="00564A49">
        <w:t xml:space="preserve">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14:paraId="42FA5854" w14:textId="77777777"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14:paraId="191B59E5" w14:textId="77777777"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14:paraId="495475B1" w14:textId="77777777"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14:paraId="4833D66D"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07B5E63F" w14:textId="77777777"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14:paraId="684EBFC6" w14:textId="77777777"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14:paraId="301FF44F" w14:textId="77777777"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14:paraId="54EC4B52" w14:textId="77777777" w:rsidR="007E173E" w:rsidRPr="00564A49" w:rsidRDefault="007E173E" w:rsidP="007E173E">
      <w:pPr>
        <w:spacing w:before="86"/>
        <w:ind w:left="1117" w:hanging="397"/>
      </w:pPr>
      <w:r w:rsidRPr="00564A49">
        <w:t>The variable MultiLayerCpbOperationFlag is derived as follows:</w:t>
      </w:r>
    </w:p>
    <w:p w14:paraId="081273B7" w14:textId="77777777"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14:paraId="46EDEEAC" w14:textId="77777777" w:rsidR="007E173E" w:rsidRPr="00564A49" w:rsidRDefault="007E173E" w:rsidP="007E173E">
      <w:pPr>
        <w:spacing w:before="86"/>
        <w:ind w:left="1117" w:hanging="397"/>
      </w:pPr>
      <w:r w:rsidRPr="00564A49">
        <w:t>–</w:t>
      </w:r>
      <w:r w:rsidRPr="00564A49">
        <w:tab/>
        <w:t>Otherwise, MultiLayerCpbOperationFlag is set equal to 1.</w:t>
      </w:r>
    </w:p>
    <w:p w14:paraId="30EA295B" w14:textId="77777777"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14:paraId="22415EFA"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40E56B45" w14:textId="77777777"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14:paraId="3C5116B9" w14:textId="77777777"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14:paraId="0DE19D30" w14:textId="77777777"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14:paraId="2357F615" w14:textId="77777777" w:rsidR="007E173E" w:rsidRPr="00564A49" w:rsidRDefault="007E173E" w:rsidP="00CC1A3E">
      <w:pPr>
        <w:numPr>
          <w:ilvl w:val="0"/>
          <w:numId w:val="47"/>
        </w:numPr>
        <w:tabs>
          <w:tab w:val="clear" w:pos="794"/>
          <w:tab w:val="left" w:pos="720"/>
        </w:tabs>
        <w:spacing w:before="86"/>
      </w:pPr>
      <w:r w:rsidRPr="00564A49">
        <w:t>A value of SchedSelIdx is selected as follows:</w:t>
      </w:r>
    </w:p>
    <w:p w14:paraId="00884D96" w14:textId="77777777"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14:paraId="081531B0" w14:textId="77777777"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14:paraId="301FD746" w14:textId="77777777" w:rsidR="007E173E" w:rsidRPr="00564A49" w:rsidRDefault="007E173E" w:rsidP="007E173E">
      <w:pPr>
        <w:spacing w:before="86"/>
        <w:ind w:left="1514" w:hanging="397"/>
      </w:pPr>
      <w:r w:rsidRPr="00564A49">
        <w:t>–</w:t>
      </w:r>
      <w:r w:rsidRPr="00564A49">
        <w:tab/>
        <w:t>If the vps_vui_bsp_hrd_parameters</w:t>
      </w:r>
      <w:proofErr w:type="gramStart"/>
      <w:r w:rsidRPr="00564A49">
        <w:t>( )</w:t>
      </w:r>
      <w:proofErr w:type="gramEnd"/>
      <w:r w:rsidRPr="00564A49">
        <w:t xml:space="preserve">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 xml:space="preserve">LayerSetIdx ] − 1, inclusive. </w:t>
      </w:r>
      <w:proofErr w:type="gramStart"/>
      <w:r w:rsidRPr="00564A49">
        <w:t>and</w:t>
      </w:r>
      <w:proofErr w:type="gramEnd"/>
      <w:r w:rsidRPr="00564A49">
        <w:t xml:space="preserve">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14:paraId="50926F75" w14:textId="77777777"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w:t>
      </w:r>
      <w:proofErr w:type="gramStart"/>
      <w:r w:rsidRPr="00564A49">
        <w:t>[ Target</w:t>
      </w:r>
      <w:r w:rsidRPr="00564A49">
        <w:rPr>
          <w:bCs/>
          <w:lang w:val="en-US"/>
        </w:rPr>
        <w:t>Dec</w:t>
      </w:r>
      <w:r w:rsidRPr="00564A49">
        <w:t>LayerSetIdx</w:t>
      </w:r>
      <w:proofErr w:type="gramEnd"/>
      <w:r w:rsidRPr="00564A49">
        <w:t xml:space="preserve"> ], inclusive. </w:t>
      </w:r>
      <w:proofErr w:type="gramStart"/>
      <w:r w:rsidRPr="00564A49">
        <w:t>and</w:t>
      </w:r>
      <w:proofErr w:type="gramEnd"/>
      <w:r w:rsidRPr="00564A49">
        <w:t xml:space="preserve">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14:paraId="1CCAC797" w14:textId="77777777"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14:paraId="2A57B330" w14:textId="77777777"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14:paraId="01820F49" w14:textId="77777777"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14:paraId="759104A3" w14:textId="77777777" w:rsidR="007E173E" w:rsidRPr="00564A49" w:rsidRDefault="007E173E" w:rsidP="007E173E">
      <w:pPr>
        <w:spacing w:before="86"/>
        <w:ind w:left="1514" w:hanging="397"/>
      </w:pPr>
      <w:r w:rsidRPr="00564A49">
        <w:t>–</w:t>
      </w:r>
      <w:r w:rsidRPr="00564A49">
        <w:tab/>
        <w:t>MultiLayerCpbOperationFlag is equal to 0.</w:t>
      </w:r>
    </w:p>
    <w:p w14:paraId="576BC5FE" w14:textId="77777777" w:rsidR="007E173E" w:rsidRPr="00564A49" w:rsidRDefault="007E173E" w:rsidP="007E173E">
      <w:pPr>
        <w:spacing w:before="86"/>
        <w:ind w:left="1514" w:hanging="397"/>
      </w:pPr>
      <w:r w:rsidRPr="00564A49">
        <w:t>–</w:t>
      </w:r>
      <w:r w:rsidRPr="00564A49">
        <w:tab/>
      </w:r>
      <w:proofErr w:type="gramStart"/>
      <w:r w:rsidRPr="00564A49">
        <w:t>irap</w:t>
      </w:r>
      <w:proofErr w:type="gramEnd"/>
      <w:r w:rsidRPr="00564A49">
        <w:t xml:space="preserve">_cpb_params_present_flag in the selected buffering period SEI message is equal to 1. </w:t>
      </w:r>
    </w:p>
    <w:p w14:paraId="5C97927D" w14:textId="77777777"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14:paraId="3DDBB0DC" w14:textId="77777777"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14:paraId="301CAD88" w14:textId="77777777" w:rsidR="007E173E" w:rsidRPr="00564A49" w:rsidRDefault="007E173E" w:rsidP="007E173E">
      <w:pPr>
        <w:spacing w:before="86"/>
        <w:ind w:left="1514" w:hanging="397"/>
      </w:pPr>
      <w:r w:rsidRPr="00564A49">
        <w:t>–</w:t>
      </w:r>
      <w:r w:rsidRPr="00564A49">
        <w:tab/>
        <w:t>MultiLayerCpbOperationFlag is equal to 1.</w:t>
      </w:r>
    </w:p>
    <w:p w14:paraId="573A0A6E" w14:textId="77777777" w:rsidR="007E173E" w:rsidRPr="00564A49" w:rsidRDefault="007E173E" w:rsidP="007E173E">
      <w:pPr>
        <w:spacing w:before="86"/>
        <w:ind w:left="1514" w:hanging="397"/>
      </w:pPr>
      <w:r w:rsidRPr="00564A49">
        <w:t>–</w:t>
      </w:r>
      <w:r w:rsidRPr="00564A49">
        <w:tab/>
      </w:r>
      <w:proofErr w:type="gramStart"/>
      <w:r w:rsidRPr="00564A49">
        <w:t>irap</w:t>
      </w:r>
      <w:proofErr w:type="gramEnd"/>
      <w:r w:rsidRPr="00564A49">
        <w:t xml:space="preserve">_cpb_params_present_flag in the selected buffering period SEI message is equal to 1. </w:t>
      </w:r>
    </w:p>
    <w:p w14:paraId="68AEF780" w14:textId="77777777" w:rsidR="007E173E" w:rsidRPr="00564A49" w:rsidRDefault="007E173E" w:rsidP="007E173E">
      <w:pPr>
        <w:spacing w:before="86"/>
        <w:ind w:left="1117" w:hanging="397"/>
      </w:pPr>
      <w:r w:rsidRPr="00564A49">
        <w:t>–</w:t>
      </w:r>
      <w:r w:rsidRPr="00564A49">
        <w:tab/>
        <w:t>Otherwise, initialAltParamSelectionFlag is set equal to 0.</w:t>
      </w:r>
    </w:p>
    <w:p w14:paraId="1B59C5AA" w14:textId="77777777"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14:paraId="5E00CE44" w14:textId="77777777"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14:paraId="5FF5F9CB" w14:textId="77777777"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14:paraId="7A7CBA95" w14:textId="77777777"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w:t>
      </w:r>
      <w:proofErr w:type="gramStart"/>
      <w:r w:rsidRPr="00564A49">
        <w:rPr>
          <w:bCs/>
        </w:rPr>
        <w:t>[ SchedSelIdx</w:t>
      </w:r>
      <w:proofErr w:type="gramEnd"/>
      <w:r w:rsidRPr="00564A49">
        <w:rPr>
          <w:bCs/>
        </w:rPr>
        <w:t>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w:t>
      </w:r>
      <w:proofErr w:type="gramStart"/>
      <w:r w:rsidRPr="00564A49">
        <w:rPr>
          <w:bCs/>
        </w:rPr>
        <w:t>[ SchedSelIdx</w:t>
      </w:r>
      <w:proofErr w:type="gramEnd"/>
      <w:r w:rsidRPr="00564A49">
        <w:rPr>
          <w:bCs/>
        </w:rPr>
        <w:t>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14:paraId="1E0EDE2B" w14:textId="77777777"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initial_alt_cpb_removal_delay</w:t>
      </w:r>
      <w:proofErr w:type="gramStart"/>
      <w:r w:rsidRPr="00564A49">
        <w:rPr>
          <w:bCs/>
        </w:rPr>
        <w:t>[ SchedSelIdx</w:t>
      </w:r>
      <w:proofErr w:type="gramEnd"/>
      <w:r w:rsidRPr="00564A49">
        <w:rPr>
          <w:bCs/>
        </w:rPr>
        <w:t xml:space="preserve">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initial_alt_cpb_removal_delay</w:t>
      </w:r>
      <w:proofErr w:type="gramStart"/>
      <w:r w:rsidRPr="00564A49">
        <w:rPr>
          <w:bCs/>
        </w:rPr>
        <w:t>[ SchedSelIdx</w:t>
      </w:r>
      <w:proofErr w:type="gramEnd"/>
      <w:r w:rsidRPr="00564A49">
        <w:rPr>
          <w:bCs/>
        </w:rPr>
        <w:t xml:space="preserve">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14:paraId="3B6DCACC" w14:textId="77777777"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w:t>
      </w:r>
      <w:proofErr w:type="gramStart"/>
      <w:r w:rsidRPr="00564A49">
        <w:t>( )</w:t>
      </w:r>
      <w:proofErr w:type="gramEnd"/>
      <w:r w:rsidRPr="00564A49">
        <w:t xml:space="preserve"> syntax structure is equal to 1, the CPB is scheduled to operate either at the access unit level (in which case the variable SubPicHrdFlag is set equal to 0) or at the sub-picture level (in which case the variable SubPicHrdFlag is set equal to 1).</w:t>
      </w:r>
      <w:bookmarkEnd w:id="1300"/>
    </w:p>
    <w:p w14:paraId="7E09D045" w14:textId="77777777" w:rsidR="007E173E" w:rsidRPr="00564A49" w:rsidRDefault="007E173E" w:rsidP="007E173E">
      <w:r w:rsidRPr="00564A49">
        <w:t>For each operation point under test when the bitstream-specific CPB operation is tested, the number of bitstream conformance tests to be performed is equal to n0 * n1 * </w:t>
      </w:r>
      <w:proofErr w:type="gramStart"/>
      <w:r w:rsidRPr="00564A49">
        <w:t>( n2</w:t>
      </w:r>
      <w:proofErr w:type="gramEnd"/>
      <w:r w:rsidRPr="00564A49">
        <w:t> * 2 + n3 ) * n4, where the values of n0, n1, n2, n3, and n4 are specified as follows:</w:t>
      </w:r>
    </w:p>
    <w:p w14:paraId="5987D0F0" w14:textId="77777777" w:rsidR="007E173E" w:rsidRPr="00564A49" w:rsidRDefault="007E173E" w:rsidP="007E173E">
      <w:pPr>
        <w:spacing w:before="86"/>
        <w:ind w:left="397" w:hanging="397"/>
      </w:pPr>
      <w:r w:rsidRPr="00564A49">
        <w:t>–</w:t>
      </w:r>
      <w:r w:rsidRPr="00564A49">
        <w:tab/>
      </w:r>
      <w:proofErr w:type="gramStart"/>
      <w:r w:rsidRPr="00564A49">
        <w:t>n0</w:t>
      </w:r>
      <w:proofErr w:type="gramEnd"/>
      <w:r w:rsidRPr="00564A49">
        <w:t xml:space="preserve"> is derived as follows:</w:t>
      </w:r>
    </w:p>
    <w:p w14:paraId="4A677A5A" w14:textId="77777777" w:rsidR="007E173E" w:rsidRPr="00564A49" w:rsidRDefault="007E173E" w:rsidP="007E173E">
      <w:pPr>
        <w:spacing w:before="86"/>
        <w:ind w:left="810" w:hanging="397"/>
      </w:pPr>
      <w:r w:rsidRPr="00564A49">
        <w:t>–</w:t>
      </w:r>
      <w:r w:rsidRPr="00564A49">
        <w:tab/>
        <w:t>If BitstreamToDecode is a Type I bitstream, n0 is equal to 1.</w:t>
      </w:r>
    </w:p>
    <w:p w14:paraId="7ECDAF80" w14:textId="77777777" w:rsidR="007E173E" w:rsidRPr="00564A49" w:rsidRDefault="007E173E" w:rsidP="007E173E">
      <w:pPr>
        <w:spacing w:before="86"/>
        <w:ind w:left="810" w:hanging="397"/>
      </w:pPr>
      <w:r w:rsidRPr="00564A49">
        <w:t>–</w:t>
      </w:r>
      <w:r w:rsidRPr="00564A49">
        <w:tab/>
        <w:t>Otherwise (BitstreamToDecode is a Type II bitstream), n0 is equal to 2.</w:t>
      </w:r>
    </w:p>
    <w:p w14:paraId="33D2B56A" w14:textId="77777777" w:rsidR="007E173E" w:rsidRPr="00564A49" w:rsidRDefault="007E173E" w:rsidP="007E173E">
      <w:pPr>
        <w:spacing w:before="86"/>
        <w:ind w:left="397" w:hanging="397"/>
      </w:pPr>
      <w:r w:rsidRPr="00564A49">
        <w:t>–</w:t>
      </w:r>
      <w:r w:rsidRPr="00564A49">
        <w:tab/>
      </w:r>
      <w:proofErr w:type="gramStart"/>
      <w:r w:rsidRPr="00564A49">
        <w:t>n1</w:t>
      </w:r>
      <w:proofErr w:type="gramEnd"/>
      <w:r w:rsidRPr="00564A49">
        <w:t xml:space="preserve"> is equal to cpb_cnt_minus1[ HighestTid ] + 1.</w:t>
      </w:r>
    </w:p>
    <w:p w14:paraId="35867D59" w14:textId="77777777"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14:paraId="03839102" w14:textId="77777777" w:rsidR="007E173E" w:rsidRPr="00564A49" w:rsidRDefault="007E173E" w:rsidP="007E173E">
      <w:pPr>
        <w:spacing w:before="86"/>
        <w:ind w:left="1117" w:hanging="397"/>
      </w:pPr>
      <w:r w:rsidRPr="00564A49">
        <w:t>–</w:t>
      </w:r>
      <w:r w:rsidRPr="00564A49">
        <w:tab/>
      </w:r>
      <w:proofErr w:type="gramStart"/>
      <w:r w:rsidRPr="00564A49">
        <w:t>nal</w:t>
      </w:r>
      <w:proofErr w:type="gramEnd"/>
      <w:r w:rsidRPr="00564A49">
        <w:t>_unit_type is equal to CRA_NUT or BLA_W_LP for the VCL NAL units;</w:t>
      </w:r>
    </w:p>
    <w:p w14:paraId="695EACC0" w14:textId="77777777"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14:paraId="70163656" w14:textId="77777777"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14:paraId="1F2F735C" w14:textId="77777777" w:rsidR="007E173E" w:rsidRPr="00564A49" w:rsidRDefault="007E173E" w:rsidP="007E173E">
      <w:pPr>
        <w:spacing w:before="86"/>
        <w:ind w:left="1117" w:hanging="397"/>
      </w:pPr>
      <w:r w:rsidRPr="00564A49">
        <w:t>–</w:t>
      </w:r>
      <w:r w:rsidRPr="00564A49">
        <w:tab/>
      </w:r>
      <w:proofErr w:type="gramStart"/>
      <w:r w:rsidRPr="00564A49">
        <w:t>nal</w:t>
      </w:r>
      <w:proofErr w:type="gramEnd"/>
      <w:r w:rsidRPr="00564A49">
        <w:t>_unit_type is equal to neither CRA_NUT nor BLA_W_LP for the VCL NAL units;</w:t>
      </w:r>
    </w:p>
    <w:p w14:paraId="7A695C79" w14:textId="77777777"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14:paraId="370D75CF" w14:textId="77777777" w:rsidR="007E173E" w:rsidRPr="00564A49" w:rsidRDefault="007E173E" w:rsidP="007E173E">
      <w:pPr>
        <w:spacing w:before="86"/>
        <w:ind w:left="397" w:hanging="397"/>
      </w:pPr>
      <w:r w:rsidRPr="00564A49">
        <w:t>–</w:t>
      </w:r>
      <w:r w:rsidRPr="00564A49">
        <w:tab/>
      </w:r>
      <w:proofErr w:type="gramStart"/>
      <w:r w:rsidRPr="00564A49">
        <w:t>n4</w:t>
      </w:r>
      <w:proofErr w:type="gramEnd"/>
      <w:r w:rsidRPr="00564A49">
        <w:t xml:space="preserve"> is derived as follows:</w:t>
      </w:r>
    </w:p>
    <w:p w14:paraId="1A6D56C0" w14:textId="77777777" w:rsidR="007E173E" w:rsidRPr="00564A49" w:rsidRDefault="007E173E" w:rsidP="007E173E">
      <w:pPr>
        <w:spacing w:before="86"/>
        <w:ind w:left="1117" w:hanging="397"/>
      </w:pPr>
      <w:r w:rsidRPr="00564A49">
        <w:t>–</w:t>
      </w:r>
      <w:r w:rsidRPr="00564A49">
        <w:tab/>
        <w:t>If sub_pic_hrd_params_present_flag in the selected hrd_parameters</w:t>
      </w:r>
      <w:proofErr w:type="gramStart"/>
      <w:r w:rsidRPr="00564A49">
        <w:t>( )</w:t>
      </w:r>
      <w:proofErr w:type="gramEnd"/>
      <w:r w:rsidRPr="00564A49">
        <w:t xml:space="preserve"> syntax structure is equal to 0, n4 is equal to 1;</w:t>
      </w:r>
    </w:p>
    <w:p w14:paraId="6FA5C157" w14:textId="77777777" w:rsidR="007E173E" w:rsidRPr="00564A49" w:rsidRDefault="007E173E" w:rsidP="007E173E">
      <w:pPr>
        <w:spacing w:before="86"/>
        <w:ind w:left="1117" w:hanging="397"/>
      </w:pPr>
      <w:r w:rsidRPr="00564A49">
        <w:t>–</w:t>
      </w:r>
      <w:r w:rsidRPr="00564A49">
        <w:tab/>
        <w:t>Otherwise, n4 is equal to 2.</w:t>
      </w:r>
    </w:p>
    <w:p w14:paraId="44F70C48" w14:textId="77777777" w:rsidR="007E173E" w:rsidRPr="00564A49" w:rsidRDefault="007E173E" w:rsidP="007E173E">
      <w:r w:rsidRPr="00564A49">
        <w:t>When BitstreamToDecode is a Type II bitstream, the following applies:</w:t>
      </w:r>
    </w:p>
    <w:p w14:paraId="549F12BA" w14:textId="77777777" w:rsidR="007E173E" w:rsidRPr="00564A49" w:rsidRDefault="007E173E" w:rsidP="007E173E">
      <w:pPr>
        <w:spacing w:before="86"/>
        <w:ind w:left="397" w:hanging="397"/>
      </w:pPr>
      <w:r w:rsidRPr="00564A49">
        <w:t>–</w:t>
      </w:r>
      <w:r w:rsidRPr="00564A49">
        <w:tab/>
        <w:t>If the sub_layer_hrd_parameters</w:t>
      </w:r>
      <w:proofErr w:type="gramStart"/>
      <w:r w:rsidRPr="00564A49">
        <w:t>( HighestTid</w:t>
      </w:r>
      <w:proofErr w:type="gramEnd"/>
      <w:r w:rsidRPr="00564A49">
        <w:t xml:space="preserve">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14:paraId="759E4AF9" w14:textId="77777777" w:rsidR="007E173E" w:rsidRPr="00564A49" w:rsidRDefault="007E173E" w:rsidP="007E173E">
      <w:pPr>
        <w:spacing w:before="86"/>
        <w:ind w:left="397" w:hanging="397"/>
      </w:pPr>
      <w:r w:rsidRPr="00564A49">
        <w:lastRenderedPageBreak/>
        <w:t>–</w:t>
      </w:r>
      <w:r w:rsidRPr="00564A49">
        <w:tab/>
        <w:t>Otherwise (the sub_layer_hrd_parameters</w:t>
      </w:r>
      <w:proofErr w:type="gramStart"/>
      <w:r w:rsidRPr="00564A49">
        <w:t>( HighestTid</w:t>
      </w:r>
      <w:proofErr w:type="gramEnd"/>
      <w:r w:rsidRPr="00564A49">
        <w:t xml:space="preserve">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14:paraId="54AF37C1"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w:t>
      </w:r>
      <w:proofErr w:type="gramStart"/>
      <w:r w:rsidRPr="00564A49">
        <w:rPr>
          <w:sz w:val="18"/>
          <w:szCs w:val="18"/>
        </w:rPr>
        <w:t>[ SchedSelIdx</w:t>
      </w:r>
      <w:proofErr w:type="gramEnd"/>
      <w:r w:rsidRPr="00564A49">
        <w:rPr>
          <w:sz w:val="18"/>
          <w:szCs w:val="18"/>
        </w:rPr>
        <w:t>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14:paraId="60FAC658" w14:textId="77777777"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14:paraId="0F981901" w14:textId="77777777"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14:paraId="5903F894"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14:paraId="08642EF8" w14:textId="77777777"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14:paraId="066A9479"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14:paraId="41CE9829" w14:textId="77777777"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14:paraId="2DB02B32" w14:textId="77777777" w:rsidR="007E173E" w:rsidRPr="00564A49" w:rsidRDefault="007E173E" w:rsidP="007E173E">
      <w:pPr>
        <w:keepNext/>
        <w:jc w:val="center"/>
      </w:pPr>
      <w:r w:rsidRPr="00564A49">
        <w:object w:dxaOrig="4408" w:dyaOrig="4690" w14:anchorId="225145A6">
          <v:shape id="_x0000_i1027" type="#_x0000_t75" style="width:220.3pt;height:234.55pt" o:ole="">
            <v:imagedata r:id="rId28" o:title=""/>
          </v:shape>
          <o:OLEObject Type="Embed" ProgID="Visio.Drawing.11" ShapeID="_x0000_i1027" DrawAspect="Content" ObjectID="_1331392902" r:id="rId29"/>
        </w:object>
      </w:r>
    </w:p>
    <w:p w14:paraId="5A75EFE2"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14:paraId="79809F51" w14:textId="77777777"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14:paraId="566CEE0C" w14:textId="77777777" w:rsidR="007E173E" w:rsidRPr="00564A49" w:rsidRDefault="007E173E" w:rsidP="007E173E">
      <w:pPr>
        <w:keepNext/>
        <w:jc w:val="center"/>
      </w:pPr>
      <w:r w:rsidRPr="00564A49">
        <w:object w:dxaOrig="8164" w:dyaOrig="11526" w14:anchorId="22E9C3A7">
          <v:shape id="_x0000_i1028" type="#_x0000_t75" style="width:251.65pt;height:353.6pt" o:ole="">
            <v:imagedata r:id="rId30" o:title=""/>
          </v:shape>
          <o:OLEObject Type="Embed" ProgID="Visio.Drawing.11" ShapeID="_x0000_i1028" DrawAspect="Content" ObjectID="_1331392903" r:id="rId31"/>
        </w:object>
      </w:r>
    </w:p>
    <w:p w14:paraId="2BF51382"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14:paraId="73FA3133" w14:textId="77777777"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more of the profiles specified in Annex A is decoded by applying the decoding process specified in clauses 2−10, the sub-DPB size (number of picture storage buffers) of the sub-DPB for the base layer is sps_max_dec_pic_buffering_minus1</w:t>
      </w:r>
      <w:proofErr w:type="gramStart"/>
      <w:r w:rsidRPr="00564A49">
        <w:t>[ HighestTid</w:t>
      </w:r>
      <w:proofErr w:type="gramEnd"/>
      <w:r w:rsidRPr="00564A49">
        <w:t xml:space="preserve">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14:paraId="603E5C99" w14:textId="77777777" w:rsidR="007E173E" w:rsidRPr="00564A49" w:rsidRDefault="007E173E" w:rsidP="007E173E">
      <w:r w:rsidRPr="00564A49">
        <w:t>The variable SubPicHrdPreferredFlag is either specified by external means, or when not specified by external means, set equal to 0.</w:t>
      </w:r>
    </w:p>
    <w:p w14:paraId="53734926" w14:textId="77777777"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14:paraId="08CA2268" w14:textId="77777777"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w:t>
      </w:r>
      <w:proofErr w:type="gramStart"/>
      <w:r w:rsidRPr="00564A49">
        <w:rPr>
          <w:szCs w:val="22"/>
        </w:rPr>
        <w:t>&amp;  sub</w:t>
      </w:r>
      <w:proofErr w:type="gramEnd"/>
      <w:r w:rsidRPr="00564A49">
        <w:rPr>
          <w:szCs w:val="22"/>
        </w:rPr>
        <w:t>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14:paraId="4D969CF6" w14:textId="77777777"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14:paraId="26107784"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14:paraId="60C5B6E0" w14:textId="77777777" w:rsidR="007E173E" w:rsidRPr="00564A49" w:rsidRDefault="007E173E" w:rsidP="007E173E">
      <w:r w:rsidRPr="00564A49">
        <w:t>The following is specified for expressing the constraints in this annex:</w:t>
      </w:r>
    </w:p>
    <w:p w14:paraId="1C05AADC" w14:textId="77777777"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14:paraId="20787A96" w14:textId="77777777"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14:paraId="49039CF7"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14:paraId="2AA98CB8" w14:textId="77777777"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14:paraId="45883247" w14:textId="77777777" w:rsidR="007E173E" w:rsidRPr="00564A49" w:rsidRDefault="007E173E" w:rsidP="007E173E">
      <w:r w:rsidRPr="00564A49">
        <w:t>The HRD operates as follows:</w:t>
      </w:r>
    </w:p>
    <w:p w14:paraId="14FDB9EB" w14:textId="77777777"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14:paraId="64D223F7"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14:paraId="6CBAB263" w14:textId="77777777"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14:paraId="515A833D" w14:textId="77777777"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w:t>
      </w:r>
      <w:proofErr w:type="gramStart"/>
      <w:r w:rsidRPr="00564A49">
        <w:t>[ Target</w:t>
      </w:r>
      <w:r w:rsidRPr="00564A49">
        <w:rPr>
          <w:bCs/>
          <w:lang w:val="en-US"/>
        </w:rPr>
        <w:t>Dec</w:t>
      </w:r>
      <w:r w:rsidRPr="00564A49">
        <w:t>LayerSetIdx</w:t>
      </w:r>
      <w:proofErr w:type="gramEnd"/>
      <w:r w:rsidRPr="00564A49">
        <w:t>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14:paraId="18699DFE" w14:textId="77777777"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14:paraId="26DEE328" w14:textId="77777777"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14:paraId="4FBD2CC1" w14:textId="77777777"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14:paraId="276ABCEF" w14:textId="77777777"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14:paraId="44DEE7FA" w14:textId="77777777"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14:paraId="367642C7" w14:textId="77777777"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14:paraId="71ECA7C7"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14:paraId="1EED752E" w14:textId="77777777"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14:paraId="16B5312B" w14:textId="77777777"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14:paraId="402BEEBA" w14:textId="77777777"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14:paraId="70722092" w14:textId="77777777" w:rsidR="007E173E" w:rsidRPr="00564A49" w:rsidRDefault="007E173E" w:rsidP="007E173E">
      <w:r w:rsidRPr="00564A49">
        <w:t>The variable ClockSubTick is derived as follows and is called a clock sub-tick:</w:t>
      </w:r>
    </w:p>
    <w:p w14:paraId="65587A6C" w14:textId="77777777"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w:t>
      </w:r>
      <w:proofErr w:type="gramStart"/>
      <w:r w:rsidRPr="00564A49">
        <w:t>( tick</w:t>
      </w:r>
      <w:proofErr w:type="gramEnd"/>
      <w:r w:rsidRPr="00564A49">
        <w:t>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14:paraId="0E5D64F8"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14:paraId="2FF72881"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14:paraId="37D9AF5C" w14:textId="77777777"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352935BD"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14:paraId="08FF5AEC" w14:textId="77777777" w:rsidR="007E173E" w:rsidRPr="00564A49" w:rsidRDefault="007E173E" w:rsidP="007E173E">
      <w:pPr>
        <w:numPr>
          <w:ilvl w:val="12"/>
          <w:numId w:val="0"/>
        </w:numPr>
      </w:pPr>
      <w:r w:rsidRPr="00564A49">
        <w:t>The variable altParamSelectionFlag is derived as follows:</w:t>
      </w:r>
    </w:p>
    <w:p w14:paraId="474FB93F" w14:textId="77777777"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14:paraId="5882717D" w14:textId="77777777"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14:paraId="1F48ACD1" w14:textId="77777777" w:rsidR="007E173E" w:rsidRPr="00564A49" w:rsidRDefault="007E173E" w:rsidP="007E173E">
      <w:pPr>
        <w:ind w:left="800" w:hanging="360"/>
      </w:pPr>
      <w:r w:rsidRPr="00564A49">
        <w:t>–</w:t>
      </w:r>
      <w:r w:rsidRPr="00564A49">
        <w:tab/>
        <w:t>MultiLayerCpbOperationFlag is equal to 0.</w:t>
      </w:r>
    </w:p>
    <w:p w14:paraId="421A90B0" w14:textId="77777777"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14:paraId="102D83B6" w14:textId="77777777" w:rsidR="007E173E" w:rsidRPr="00564A49" w:rsidRDefault="007E173E" w:rsidP="007E173E">
      <w:pPr>
        <w:ind w:left="800" w:hanging="360"/>
      </w:pPr>
      <w:r w:rsidRPr="00564A49">
        <w:t>–</w:t>
      </w:r>
      <w:r w:rsidRPr="00564A49">
        <w:tab/>
        <w:t>The current picture is an IRAP picture with nuh_layer_id equal to 0 and with NoClrasOutputFlag equal to 1.</w:t>
      </w:r>
    </w:p>
    <w:p w14:paraId="3D229371" w14:textId="77777777" w:rsidR="007E173E" w:rsidRPr="00564A49" w:rsidRDefault="007E173E" w:rsidP="007E173E">
      <w:pPr>
        <w:ind w:left="800" w:hanging="360"/>
      </w:pPr>
      <w:r w:rsidRPr="00564A49">
        <w:t>–</w:t>
      </w:r>
      <w:r w:rsidRPr="00564A49">
        <w:tab/>
        <w:t>MultiLayerCpbOperationFlag is equal to 1.</w:t>
      </w:r>
    </w:p>
    <w:p w14:paraId="727F23F9" w14:textId="77777777"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14:paraId="12940411" w14:textId="77777777" w:rsidR="007E173E" w:rsidRPr="00564A49" w:rsidRDefault="007E173E" w:rsidP="007E173E">
      <w:pPr>
        <w:numPr>
          <w:ilvl w:val="12"/>
          <w:numId w:val="0"/>
        </w:numPr>
      </w:pPr>
      <w:r w:rsidRPr="00564A49">
        <w:t>When altParamSelectionFlag is equal to 1, the following applies:</w:t>
      </w:r>
    </w:p>
    <w:p w14:paraId="536CB659" w14:textId="77777777"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14:paraId="0C9C5AB0" w14:textId="77777777"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14:paraId="654FCA0F" w14:textId="77777777"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14:paraId="41077D29" w14:textId="77777777"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14:paraId="57597452" w14:textId="77777777" w:rsidR="007E173E" w:rsidRPr="00564A49" w:rsidRDefault="007E173E" w:rsidP="007E173E">
      <w:r w:rsidRPr="00564A49">
        <w:t>The variables InitCpbRemovalDelay</w:t>
      </w:r>
      <w:proofErr w:type="gramStart"/>
      <w:r w:rsidRPr="00564A49">
        <w:t>[ SchedSelIdx</w:t>
      </w:r>
      <w:proofErr w:type="gramEnd"/>
      <w:r w:rsidRPr="00564A49">
        <w:t> ] and InitCpbRemovalDelayOffset[ SchedSelIdx ] are derived as follows:</w:t>
      </w:r>
    </w:p>
    <w:p w14:paraId="1DD0533F" w14:textId="77777777" w:rsidR="007E173E" w:rsidRPr="00564A49" w:rsidRDefault="007E173E" w:rsidP="007E173E">
      <w:pPr>
        <w:tabs>
          <w:tab w:val="clear" w:pos="794"/>
          <w:tab w:val="left" w:pos="400"/>
        </w:tabs>
        <w:ind w:left="400" w:hanging="400"/>
      </w:pPr>
      <w:r w:rsidRPr="00564A49">
        <w:t>–</w:t>
      </w:r>
      <w:r w:rsidRPr="00564A49">
        <w:tab/>
        <w:t>If one or more of the following conditions are true, InitCpbRemovalDelay</w:t>
      </w:r>
      <w:proofErr w:type="gramStart"/>
      <w:r w:rsidRPr="00564A49">
        <w:t>[ SchedSelIdx</w:t>
      </w:r>
      <w:proofErr w:type="gramEnd"/>
      <w:r w:rsidRPr="00564A49">
        <w:t xml:space="preserve">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5C16491D" w14:textId="77777777"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14:paraId="5DFFC456" w14:textId="77777777"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14:paraId="381BF92D" w14:textId="77777777" w:rsidR="007E173E" w:rsidRPr="00564A49" w:rsidRDefault="007E173E" w:rsidP="007E173E">
      <w:pPr>
        <w:spacing w:before="86"/>
        <w:ind w:left="1117" w:hanging="307"/>
      </w:pPr>
      <w:r w:rsidRPr="00564A49">
        <w:t>–</w:t>
      </w:r>
      <w:r w:rsidRPr="00564A49">
        <w:tab/>
        <w:t>UseAltCpbParamsFlag for access unit 0 is equal to 1.</w:t>
      </w:r>
    </w:p>
    <w:p w14:paraId="2432F656" w14:textId="77777777" w:rsidR="007E173E" w:rsidRPr="00564A49" w:rsidRDefault="007E173E" w:rsidP="007E173E">
      <w:pPr>
        <w:spacing w:before="86"/>
        <w:ind w:left="1117" w:hanging="307"/>
      </w:pPr>
      <w:r w:rsidRPr="00564A49">
        <w:t>–</w:t>
      </w:r>
      <w:r w:rsidRPr="00564A49">
        <w:tab/>
        <w:t>DefaultInitCpbParamsFlag is equal to 0.</w:t>
      </w:r>
    </w:p>
    <w:p w14:paraId="5221038E" w14:textId="77777777"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14:paraId="57922EE8" w14:textId="77777777" w:rsidR="007E173E" w:rsidRPr="00564A49" w:rsidRDefault="007E173E" w:rsidP="007E173E">
      <w:pPr>
        <w:spacing w:before="86"/>
        <w:ind w:left="1117" w:hanging="307"/>
      </w:pPr>
      <w:r w:rsidRPr="00564A49">
        <w:t>–</w:t>
      </w:r>
      <w:r w:rsidRPr="00564A49">
        <w:tab/>
        <w:t>UseAltCpbParamsFlag for access unit 0 is equal to 1.</w:t>
      </w:r>
    </w:p>
    <w:p w14:paraId="1E1E6FB2" w14:textId="77777777" w:rsidR="007E173E" w:rsidRPr="00564A49" w:rsidRDefault="007E173E" w:rsidP="007E173E">
      <w:pPr>
        <w:spacing w:before="86"/>
        <w:ind w:left="1117" w:hanging="307"/>
      </w:pPr>
      <w:r w:rsidRPr="00564A49">
        <w:t>–</w:t>
      </w:r>
      <w:r w:rsidRPr="00564A49">
        <w:tab/>
        <w:t>DefaultInitCpbParamsFlag is equal to 0.</w:t>
      </w:r>
    </w:p>
    <w:p w14:paraId="10AFCB58" w14:textId="77777777" w:rsidR="007E173E" w:rsidRPr="00564A49" w:rsidRDefault="007E173E" w:rsidP="007E173E">
      <w:pPr>
        <w:ind w:left="800" w:hanging="360"/>
      </w:pPr>
      <w:r w:rsidRPr="00564A49">
        <w:t>–</w:t>
      </w:r>
      <w:r w:rsidRPr="00564A49">
        <w:tab/>
        <w:t>The value of subPicParamsFlag is equal to 1.</w:t>
      </w:r>
    </w:p>
    <w:p w14:paraId="4318B3FA" w14:textId="77777777" w:rsidR="007E173E" w:rsidRPr="00564A49" w:rsidRDefault="007E173E" w:rsidP="007E173E">
      <w:pPr>
        <w:tabs>
          <w:tab w:val="clear" w:pos="794"/>
          <w:tab w:val="left" w:pos="400"/>
        </w:tabs>
        <w:ind w:left="400" w:hanging="400"/>
      </w:pPr>
      <w:r w:rsidRPr="00564A49">
        <w:t>–</w:t>
      </w:r>
      <w:r w:rsidRPr="00564A49">
        <w:tab/>
        <w:t>Otherwise, InitCpbRemovalDelay</w:t>
      </w:r>
      <w:proofErr w:type="gramStart"/>
      <w:r w:rsidRPr="00564A49">
        <w:t>[ SchedSelIdx</w:t>
      </w:r>
      <w:proofErr w:type="gramEnd"/>
      <w:r w:rsidRPr="00564A49">
        <w:t>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25BD62D3" w14:textId="77777777"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w:t>
      </w:r>
      <w:proofErr w:type="gramStart"/>
      <w:r w:rsidRPr="00564A49">
        <w:rPr>
          <w:iCs/>
        </w:rPr>
        <w:t>[ m</w:t>
      </w:r>
      <w:proofErr w:type="gramEnd"/>
      <w:r w:rsidRPr="00564A49">
        <w:rPr>
          <w:iCs/>
        </w:rPr>
        <w:t> ].</w:t>
      </w:r>
    </w:p>
    <w:p w14:paraId="6D850CCB" w14:textId="77777777"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14:paraId="2448C747" w14:textId="77777777" w:rsidR="007E173E" w:rsidRPr="00564A49" w:rsidRDefault="007E173E" w:rsidP="007E173E">
      <w:r w:rsidRPr="00564A49">
        <w:t>The initial arrival time of decoding unit m is derived as follows:</w:t>
      </w:r>
    </w:p>
    <w:p w14:paraId="1711A844" w14:textId="77777777"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w:t>
      </w:r>
      <w:proofErr w:type="gramStart"/>
      <w:r w:rsidRPr="00564A49">
        <w:rPr>
          <w:iCs/>
        </w:rPr>
        <w:t>[ 0</w:t>
      </w:r>
      <w:proofErr w:type="gramEnd"/>
      <w:r w:rsidRPr="00564A49">
        <w:rPr>
          <w:iCs/>
        </w:rPr>
        <w:t> ] = 0.</w:t>
      </w:r>
    </w:p>
    <w:p w14:paraId="1B70F865" w14:textId="77777777"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w:t>
      </w:r>
      <w:proofErr w:type="gramStart"/>
      <w:r w:rsidRPr="00564A49">
        <w:t>[ 0</w:t>
      </w:r>
      <w:proofErr w:type="gramEnd"/>
      <w:r w:rsidRPr="00564A49">
        <w:t> ] is obtained from the bitstream partition initial arrival time SEI message applicable to TargetOp.</w:t>
      </w:r>
    </w:p>
    <w:p w14:paraId="57F5FD4D" w14:textId="77777777" w:rsidR="007E173E" w:rsidRPr="00564A49" w:rsidRDefault="007E173E" w:rsidP="007E173E">
      <w:pPr>
        <w:tabs>
          <w:tab w:val="clear" w:pos="794"/>
          <w:tab w:val="clear" w:pos="1191"/>
          <w:tab w:val="left" w:pos="400"/>
        </w:tabs>
      </w:pPr>
      <w:r w:rsidRPr="00564A49">
        <w:t>–</w:t>
      </w:r>
      <w:r w:rsidRPr="00564A49">
        <w:tab/>
        <w:t>Otherwise, the following applies:</w:t>
      </w:r>
    </w:p>
    <w:p w14:paraId="13035F2C" w14:textId="77777777" w:rsidR="007E173E" w:rsidRPr="00564A49" w:rsidRDefault="007E173E" w:rsidP="007E173E">
      <w:pPr>
        <w:ind w:left="800" w:hanging="360"/>
      </w:pPr>
      <w:r w:rsidRPr="00564A49">
        <w:t>–</w:t>
      </w:r>
      <w:r w:rsidRPr="00564A49">
        <w:tab/>
        <w:t>If cbr_flag</w:t>
      </w:r>
      <w:proofErr w:type="gramStart"/>
      <w:r w:rsidRPr="00564A49">
        <w:t>[ SchedSelIdx</w:t>
      </w:r>
      <w:proofErr w:type="gramEnd"/>
      <w:r w:rsidRPr="00564A49">
        <w:t> ] is equal to 1, the initial arrival time for decoding unit m is equal to the final arrival time (which is derived below) of decoding unit m − </w:t>
      </w:r>
      <w:r w:rsidRPr="00564A49">
        <w:rPr>
          <w:iCs/>
        </w:rPr>
        <w:t>1</w:t>
      </w:r>
      <w:r w:rsidRPr="00564A49">
        <w:t>, i.e.</w:t>
      </w:r>
    </w:p>
    <w:p w14:paraId="0366D98E" w14:textId="77777777"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14:paraId="1BB4C367" w14:textId="77777777" w:rsidR="007E173E" w:rsidRPr="00564A49" w:rsidRDefault="007E173E" w:rsidP="007E173E">
      <w:pPr>
        <w:ind w:left="800" w:hanging="360"/>
      </w:pPr>
      <w:r w:rsidRPr="00564A49">
        <w:t>–</w:t>
      </w:r>
      <w:r w:rsidRPr="00564A49">
        <w:tab/>
        <w:t>Otherwise (cbr_flag</w:t>
      </w:r>
      <w:proofErr w:type="gramStart"/>
      <w:r w:rsidRPr="00564A49">
        <w:t>[ SchedSelIdx</w:t>
      </w:r>
      <w:proofErr w:type="gramEnd"/>
      <w:r w:rsidRPr="00564A49">
        <w:t> ] is equal to 0), the initial arrival time for decoding unit m is derived as follows:</w:t>
      </w:r>
    </w:p>
    <w:p w14:paraId="00B8FD58" w14:textId="77777777"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14:paraId="53DBD1EA" w14:textId="77777777" w:rsidR="007E173E" w:rsidRPr="00564A49" w:rsidRDefault="007E173E" w:rsidP="007E173E">
      <w:pPr>
        <w:ind w:left="800"/>
      </w:pPr>
      <w:proofErr w:type="gramStart"/>
      <w:r w:rsidRPr="00564A49">
        <w:t>where</w:t>
      </w:r>
      <w:proofErr w:type="gramEnd"/>
      <w:r w:rsidRPr="00564A49">
        <w:t xml:space="preserve"> i</w:t>
      </w:r>
      <w:r w:rsidRPr="00564A49">
        <w:rPr>
          <w:iCs/>
        </w:rPr>
        <w:t>nitArrivalEarliestTime[</w:t>
      </w:r>
      <w:r w:rsidRPr="00564A49">
        <w:t> m</w:t>
      </w:r>
      <w:r w:rsidRPr="00564A49">
        <w:rPr>
          <w:iCs/>
        </w:rPr>
        <w:t> ]</w:t>
      </w:r>
      <w:r w:rsidRPr="00564A49">
        <w:t xml:space="preserve"> is derived as follows:</w:t>
      </w:r>
    </w:p>
    <w:p w14:paraId="3310D9A6" w14:textId="77777777"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14:paraId="287A79DE"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if</w:t>
      </w:r>
      <w:proofErr w:type="gramEnd"/>
      <w:r w:rsidRPr="00564A49">
        <w:rPr>
          <w:iCs/>
          <w:szCs w:val="22"/>
        </w:rPr>
        <w:t>(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14:paraId="7DA1F4D7" w14:textId="77777777"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14:paraId="493AC8FA" w14:textId="77777777"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proofErr w:type="gramStart"/>
      <w:r w:rsidRPr="00564A49">
        <w:rPr>
          <w:iCs/>
        </w:rPr>
        <w:t>[</w:t>
      </w:r>
      <w:r w:rsidRPr="00564A49">
        <w:t> m</w:t>
      </w:r>
      <w:proofErr w:type="gramEnd"/>
      <w:r w:rsidRPr="00564A49">
        <w:t> ] is derived as follows:</w:t>
      </w:r>
    </w:p>
    <w:p w14:paraId="6F3CF5CF"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14:paraId="10AF01FC" w14:textId="77777777"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proofErr w:type="gramStart"/>
      <w:r w:rsidRPr="00564A49">
        <w:rPr>
          <w:iCs/>
        </w:rPr>
        <w:t>[</w:t>
      </w:r>
      <w:r w:rsidRPr="00564A49">
        <w:t> m</w:t>
      </w:r>
      <w:proofErr w:type="gramEnd"/>
      <w:r w:rsidRPr="00564A49">
        <w:rPr>
          <w:iCs/>
        </w:rPr>
        <w:t> ]</w:t>
      </w:r>
      <w:r w:rsidRPr="00564A49">
        <w:t xml:space="preserve"> is derived as follows:</w:t>
      </w:r>
    </w:p>
    <w:p w14:paraId="24EBD6B9"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initArrivalEarliestTime</w:t>
      </w:r>
      <w:proofErr w:type="gramEnd"/>
      <w:r w:rsidRPr="00564A49">
        <w:rPr>
          <w:iCs/>
          <w:szCs w:val="22"/>
        </w:rPr>
        <w:t>[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14:paraId="06993733" w14:textId="77777777" w:rsidR="007E173E" w:rsidRPr="00564A49" w:rsidRDefault="007E173E" w:rsidP="007E173E">
      <w:r w:rsidRPr="00564A49">
        <w:t>The final arrival time for decoding unit m is derived as follows:</w:t>
      </w:r>
    </w:p>
    <w:p w14:paraId="3EE757A6" w14:textId="77777777"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14:paraId="4C1A5704" w14:textId="77777777" w:rsidR="007E173E" w:rsidRPr="00564A49" w:rsidRDefault="007E173E" w:rsidP="007E173E">
      <w:pPr>
        <w:numPr>
          <w:ilvl w:val="12"/>
          <w:numId w:val="0"/>
        </w:numPr>
      </w:pPr>
      <w:proofErr w:type="gramStart"/>
      <w:r w:rsidRPr="00564A49">
        <w:t>where</w:t>
      </w:r>
      <w:proofErr w:type="gramEnd"/>
      <w:r w:rsidRPr="00564A49">
        <w:t xml:space="preserv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14:paraId="29891AE2" w14:textId="77777777" w:rsidR="007E173E" w:rsidRPr="00564A49" w:rsidRDefault="007E173E" w:rsidP="007E173E">
      <w:pPr>
        <w:rPr>
          <w:iCs/>
        </w:rPr>
      </w:pPr>
      <w:r w:rsidRPr="00564A49">
        <w:rPr>
          <w:iCs/>
        </w:rPr>
        <w:t xml:space="preserve">The values of SchedSelIdx, </w:t>
      </w:r>
      <w:r w:rsidRPr="00564A49">
        <w:t>BitRate</w:t>
      </w:r>
      <w:proofErr w:type="gramStart"/>
      <w:r w:rsidRPr="00564A49">
        <w:t>[ SchedSelIdx</w:t>
      </w:r>
      <w:proofErr w:type="gramEnd"/>
      <w:r w:rsidRPr="00564A49">
        <w:t> ], and CpbSize[ SchedSelIdx ] are constrained as follows:</w:t>
      </w:r>
    </w:p>
    <w:p w14:paraId="0BD90F32" w14:textId="77777777" w:rsidR="007E173E" w:rsidRPr="00564A49" w:rsidRDefault="007E173E" w:rsidP="007E173E">
      <w:pPr>
        <w:tabs>
          <w:tab w:val="clear" w:pos="794"/>
          <w:tab w:val="left" w:pos="400"/>
        </w:tabs>
        <w:ind w:left="400" w:hanging="400"/>
        <w:rPr>
          <w:iCs/>
        </w:rPr>
      </w:pPr>
      <w:r w:rsidRPr="00564A49">
        <w:t>–</w:t>
      </w:r>
      <w:r w:rsidRPr="00564A49">
        <w:tab/>
      </w:r>
      <w:r w:rsidRPr="00564A49">
        <w:rPr>
          <w:iCs/>
        </w:rPr>
        <w:t>If the content of the selected hrd_parameters</w:t>
      </w:r>
      <w:proofErr w:type="gramStart"/>
      <w:r w:rsidRPr="00564A49">
        <w:rPr>
          <w:iCs/>
        </w:rPr>
        <w:t>( )</w:t>
      </w:r>
      <w:proofErr w:type="gramEnd"/>
      <w:r w:rsidRPr="00564A49">
        <w:rPr>
          <w:iCs/>
        </w:rPr>
        <w:t xml:space="preserve">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14:paraId="2128A265" w14:textId="77777777"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w:t>
      </w:r>
      <w:proofErr w:type="gramStart"/>
      <w:r w:rsidRPr="00564A49">
        <w:t>[ SchedSelIdx</w:t>
      </w:r>
      <w:proofErr w:type="gramEnd"/>
      <w:r w:rsidRPr="00564A49">
        <w:t> ] and CpbSize[ SchedSelIdx ].</w:t>
      </w:r>
    </w:p>
    <w:p w14:paraId="2EEABD22" w14:textId="77777777" w:rsidR="007E173E" w:rsidRPr="00564A49" w:rsidRDefault="007E173E" w:rsidP="007E173E">
      <w:pPr>
        <w:rPr>
          <w:iCs/>
        </w:rPr>
      </w:pPr>
      <w:r w:rsidRPr="00564A49">
        <w:rPr>
          <w:iCs/>
        </w:rPr>
        <w:t xml:space="preserve">When the HSS selects values of </w:t>
      </w:r>
      <w:r w:rsidRPr="00564A49">
        <w:t>BitRate</w:t>
      </w:r>
      <w:proofErr w:type="gramStart"/>
      <w:r w:rsidRPr="00564A49">
        <w:t>[ SchedSelIdx</w:t>
      </w:r>
      <w:proofErr w:type="gramEnd"/>
      <w:r w:rsidRPr="00564A49">
        <w:t> ] or CpbSize[ SchedSelIdx ] that differ from those of the previous access unit, the following applies:</w:t>
      </w:r>
    </w:p>
    <w:p w14:paraId="7E667CEB" w14:textId="77777777" w:rsidR="007E173E" w:rsidRPr="00564A49" w:rsidRDefault="007E173E" w:rsidP="007E173E">
      <w:pPr>
        <w:tabs>
          <w:tab w:val="clear" w:pos="794"/>
          <w:tab w:val="left" w:pos="400"/>
        </w:tabs>
        <w:ind w:left="400" w:hanging="400"/>
      </w:pPr>
      <w:r w:rsidRPr="00564A49">
        <w:t>–</w:t>
      </w:r>
      <w:r w:rsidRPr="00564A49">
        <w:tab/>
        <w:t>The variable BitRate</w:t>
      </w:r>
      <w:proofErr w:type="gramStart"/>
      <w:r w:rsidRPr="00564A49">
        <w:t>[ SchedSelIdx</w:t>
      </w:r>
      <w:proofErr w:type="gramEnd"/>
      <w:r w:rsidRPr="00564A49">
        <w:t> ] comes into effect at the initial CPB arrival time of the current access unit</w:t>
      </w:r>
      <w:r w:rsidRPr="00564A49">
        <w:rPr>
          <w:iCs/>
        </w:rPr>
        <w:t>.</w:t>
      </w:r>
    </w:p>
    <w:p w14:paraId="3CD32CB9" w14:textId="77777777" w:rsidR="007E173E" w:rsidRPr="00564A49" w:rsidRDefault="007E173E" w:rsidP="007E173E">
      <w:pPr>
        <w:tabs>
          <w:tab w:val="clear" w:pos="794"/>
          <w:tab w:val="left" w:pos="400"/>
        </w:tabs>
        <w:ind w:left="400" w:hanging="400"/>
        <w:rPr>
          <w:iCs/>
        </w:rPr>
      </w:pPr>
      <w:r w:rsidRPr="00564A49">
        <w:t>–</w:t>
      </w:r>
      <w:r w:rsidRPr="00564A49">
        <w:tab/>
        <w:t>The variable CpbSize</w:t>
      </w:r>
      <w:proofErr w:type="gramStart"/>
      <w:r w:rsidRPr="00564A49">
        <w:t>[ SchedSelIdx</w:t>
      </w:r>
      <w:proofErr w:type="gramEnd"/>
      <w:r w:rsidRPr="00564A49">
        <w:t> ] comes into effect as follows:</w:t>
      </w:r>
    </w:p>
    <w:p w14:paraId="0C6777AC" w14:textId="77777777" w:rsidR="007E173E" w:rsidRPr="00564A49" w:rsidRDefault="007E173E" w:rsidP="007E173E">
      <w:pPr>
        <w:tabs>
          <w:tab w:val="clear" w:pos="1191"/>
        </w:tabs>
        <w:ind w:left="800" w:hanging="400"/>
        <w:rPr>
          <w:iCs/>
        </w:rPr>
      </w:pPr>
      <w:r w:rsidRPr="00564A49">
        <w:t>–</w:t>
      </w:r>
      <w:r w:rsidRPr="00564A49">
        <w:tab/>
        <w:t>If the new value of CpbSize</w:t>
      </w:r>
      <w:proofErr w:type="gramStart"/>
      <w:r w:rsidRPr="00564A49">
        <w:t>[ SchedSelIdx</w:t>
      </w:r>
      <w:proofErr w:type="gramEnd"/>
      <w:r w:rsidRPr="00564A49">
        <w:t> ] is greater than the old CPB size, it comes into effect at the initial CPB arrival time of the current access unit.</w:t>
      </w:r>
    </w:p>
    <w:p w14:paraId="7866B961" w14:textId="77777777" w:rsidR="007E173E" w:rsidRPr="00564A49" w:rsidRDefault="007E173E" w:rsidP="007E173E">
      <w:pPr>
        <w:tabs>
          <w:tab w:val="clear" w:pos="1191"/>
        </w:tabs>
        <w:ind w:left="800" w:hanging="400"/>
        <w:rPr>
          <w:iCs/>
        </w:rPr>
      </w:pPr>
      <w:r w:rsidRPr="00564A49">
        <w:t>–</w:t>
      </w:r>
      <w:r w:rsidRPr="00564A49">
        <w:tab/>
        <w:t>Otherwise, the new value of CpbSize</w:t>
      </w:r>
      <w:proofErr w:type="gramStart"/>
      <w:r w:rsidRPr="00564A49">
        <w:t>[ SchedSelIdx</w:t>
      </w:r>
      <w:proofErr w:type="gramEnd"/>
      <w:r w:rsidRPr="00564A49">
        <w:t> ] comes into effect at the CPB removal time of the current access unit.</w:t>
      </w:r>
    </w:p>
    <w:p w14:paraId="17E2AB69"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14:paraId="6DD6A7A5" w14:textId="77777777" w:rsidR="007E173E" w:rsidRPr="00564A49" w:rsidRDefault="007E173E" w:rsidP="007E173E">
      <w:r w:rsidRPr="00564A49">
        <w:t>The variables InitCpbRemovalDelay</w:t>
      </w:r>
      <w:proofErr w:type="gramStart"/>
      <w:r w:rsidRPr="00564A49">
        <w:t>[ SchedSelIdx</w:t>
      </w:r>
      <w:proofErr w:type="gramEnd"/>
      <w:r w:rsidRPr="00564A49">
        <w:t> ], InitCpbRemovalDelayOffset[ SchedSelIdx ], CpbDelayOffset, and DpbDelayOffset are derived as follows:</w:t>
      </w:r>
    </w:p>
    <w:p w14:paraId="5EEA503D" w14:textId="77777777"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w:t>
      </w:r>
      <w:proofErr w:type="gramStart"/>
      <w:r w:rsidRPr="00564A49">
        <w:t>[ SchedSelIdx</w:t>
      </w:r>
      <w:proofErr w:type="gramEnd"/>
      <w:r w:rsidRPr="00564A49">
        <w:t>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5E151232" w14:textId="77777777"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14:paraId="6967E06D" w14:textId="77777777"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14:paraId="5119B4C0" w14:textId="77777777" w:rsidR="007E173E" w:rsidRPr="00564A49" w:rsidRDefault="007E173E" w:rsidP="007E173E">
      <w:pPr>
        <w:spacing w:before="86"/>
        <w:ind w:left="1117" w:hanging="307"/>
      </w:pPr>
      <w:r w:rsidRPr="00564A49">
        <w:t>–</w:t>
      </w:r>
      <w:r w:rsidRPr="00564A49">
        <w:tab/>
        <w:t>UseAltCpbParamsFlag for access unit 0 is equal to 1.</w:t>
      </w:r>
    </w:p>
    <w:p w14:paraId="62380CF4" w14:textId="77777777" w:rsidR="007E173E" w:rsidRPr="00564A49" w:rsidRDefault="007E173E" w:rsidP="007E173E">
      <w:pPr>
        <w:spacing w:before="86"/>
        <w:ind w:left="1117" w:hanging="307"/>
      </w:pPr>
      <w:r w:rsidRPr="00564A49">
        <w:t>–</w:t>
      </w:r>
      <w:r w:rsidRPr="00564A49">
        <w:tab/>
        <w:t>DefaultInitCpbParamsFlag is equal to 0.</w:t>
      </w:r>
    </w:p>
    <w:p w14:paraId="1B55D95D" w14:textId="77777777"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14:paraId="47808DC4" w14:textId="77777777" w:rsidR="007E173E" w:rsidRPr="00564A49" w:rsidRDefault="007E173E" w:rsidP="007E173E">
      <w:pPr>
        <w:spacing w:before="86"/>
        <w:ind w:left="1117" w:hanging="307"/>
      </w:pPr>
      <w:r w:rsidRPr="00564A49">
        <w:t>–</w:t>
      </w:r>
      <w:r w:rsidRPr="00564A49">
        <w:tab/>
        <w:t>UseAltCpbParamsFlag for access unit 0 is equal to 1.</w:t>
      </w:r>
    </w:p>
    <w:p w14:paraId="29CB6EE6" w14:textId="77777777" w:rsidR="007E173E" w:rsidRPr="00564A49" w:rsidRDefault="007E173E" w:rsidP="007E173E">
      <w:pPr>
        <w:spacing w:before="86"/>
        <w:ind w:left="1117" w:hanging="307"/>
      </w:pPr>
      <w:r w:rsidRPr="00564A49">
        <w:t>–</w:t>
      </w:r>
      <w:r w:rsidRPr="00564A49">
        <w:tab/>
        <w:t>DefaultInitCpbParamsFlag is equal to 0.</w:t>
      </w:r>
    </w:p>
    <w:p w14:paraId="7C6A2719" w14:textId="77777777" w:rsidR="007E173E" w:rsidRPr="00564A49" w:rsidRDefault="007E173E" w:rsidP="007E173E">
      <w:pPr>
        <w:tabs>
          <w:tab w:val="clear" w:pos="794"/>
          <w:tab w:val="left" w:pos="400"/>
        </w:tabs>
        <w:ind w:left="400" w:hanging="400"/>
      </w:pPr>
      <w:r w:rsidRPr="00564A49">
        <w:t>–</w:t>
      </w:r>
      <w:r w:rsidRPr="00564A49">
        <w:tab/>
        <w:t>Otherwise, InitCpbRemovalDelay</w:t>
      </w:r>
      <w:proofErr w:type="gramStart"/>
      <w:r w:rsidRPr="00564A49">
        <w:t>[ SchedSelIdx</w:t>
      </w:r>
      <w:proofErr w:type="gramEnd"/>
      <w:r w:rsidRPr="00564A49">
        <w:t>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14:paraId="0F6AD71B" w14:textId="77777777"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14:paraId="10CAE560" w14:textId="77777777"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14:paraId="52CE610D" w14:textId="77777777"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proofErr w:type="gramStart"/>
      <w:r w:rsidRPr="00564A49">
        <w:rPr>
          <w:iCs/>
          <w:szCs w:val="22"/>
        </w:rPr>
        <w:t>[</w:t>
      </w:r>
      <w:r w:rsidRPr="00564A49">
        <w:rPr>
          <w:szCs w:val="22"/>
        </w:rPr>
        <w:t> </w:t>
      </w:r>
      <w:r w:rsidRPr="00564A49">
        <w:rPr>
          <w:iCs/>
          <w:szCs w:val="22"/>
        </w:rPr>
        <w:t>0</w:t>
      </w:r>
      <w:proofErr w:type="gramEnd"/>
      <w:r w:rsidRPr="00564A49">
        <w:rPr>
          <w:iCs/>
          <w:szCs w:val="22"/>
        </w:rPr>
        <w:t>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14:paraId="526E0D02" w14:textId="77777777" w:rsidR="007E173E" w:rsidRPr="00564A49" w:rsidRDefault="007E173E" w:rsidP="007E173E">
      <w:pPr>
        <w:tabs>
          <w:tab w:val="clear" w:pos="794"/>
          <w:tab w:val="left" w:pos="400"/>
        </w:tabs>
        <w:ind w:left="400" w:hanging="400"/>
      </w:pPr>
      <w:r w:rsidRPr="00564A49">
        <w:t>–</w:t>
      </w:r>
      <w:r w:rsidRPr="00564A49">
        <w:tab/>
        <w:t>Otherwise, the following applies:</w:t>
      </w:r>
    </w:p>
    <w:p w14:paraId="62F5E509" w14:textId="77777777"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14:paraId="0E6065E9" w14:textId="77777777"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14:paraId="233254BE" w14:textId="77777777"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14:paraId="5CE9C03C" w14:textId="77777777"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0E809504" w14:textId="77777777"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14:paraId="75E17E69" w14:textId="77777777"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66BB78AE" w14:textId="77777777"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14:paraId="411192D6" w14:textId="77777777"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14:paraId="5A3AFD99" w14:textId="77777777"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14:paraId="241FB8F7" w14:textId="77777777"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14:paraId="7007A229" w14:textId="77777777"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14:paraId="6FE4F534" w14:textId="77777777"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w:t>
      </w:r>
      <w:proofErr w:type="gramStart"/>
      <w:r w:rsidRPr="00564A49">
        <w:t>[ n</w:t>
      </w:r>
      <w:proofErr w:type="gramEnd"/>
      <w:r w:rsidRPr="00564A49">
        <w:t>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14:paraId="3D9FC4E6" w14:textId="77777777"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355192E2" w14:textId="77777777" w:rsidR="007E173E" w:rsidRPr="00564A49" w:rsidRDefault="007E173E" w:rsidP="007E173E">
      <w:r w:rsidRPr="00564A49">
        <w:t>When SubPicHrdFlag is equal to 1, the following applies:</w:t>
      </w:r>
    </w:p>
    <w:p w14:paraId="157CAE16" w14:textId="77777777"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14:paraId="6B2F4E7E" w14:textId="77777777"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decoding unit m.</w:t>
      </w:r>
    </w:p>
    <w:p w14:paraId="10E32313" w14:textId="77777777"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w:t>
      </w:r>
      <w:proofErr w:type="gramStart"/>
      <w:r w:rsidRPr="00564A49">
        <w:t>[ i</w:t>
      </w:r>
      <w:proofErr w:type="gramEnd"/>
      <w:r w:rsidRPr="00564A49">
        <w:t>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14:paraId="74C54792" w14:textId="77777777"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4F57AAAB" w14:textId="77777777"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w:t>
      </w:r>
      <w:proofErr w:type="gramStart"/>
      <w:r w:rsidRPr="00564A49">
        <w:t>[ n</w:t>
      </w:r>
      <w:proofErr w:type="gramEnd"/>
      <w:r w:rsidRPr="00564A49">
        <w:t> ] is the nominal removal time of access unit n:</w:t>
      </w:r>
    </w:p>
    <w:p w14:paraId="713B3B0F" w14:textId="77777777"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14:paraId="08559F98" w14:textId="77777777"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w:t>
      </w:r>
      <w:proofErr w:type="gramStart"/>
      <w:r w:rsidRPr="00564A49">
        <w:t>[ m</w:t>
      </w:r>
      <w:proofErr w:type="gramEnd"/>
      <w:r w:rsidRPr="00564A49">
        <w:t> ] is derived as follows:</w:t>
      </w:r>
    </w:p>
    <w:p w14:paraId="57D8487C"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14:paraId="1F6194B7" w14:textId="77777777"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14:paraId="7D92F7E2"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14:paraId="0A3C9D47"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w:t>
      </w:r>
      <w:proofErr w:type="gramStart"/>
      <w:r w:rsidRPr="00564A49">
        <w:rPr>
          <w:sz w:val="18"/>
          <w:szCs w:val="18"/>
        </w:rPr>
        <w:t>[ HighestTid</w:t>
      </w:r>
      <w:proofErr w:type="gramEnd"/>
      <w:r w:rsidRPr="00564A49">
        <w:rPr>
          <w:sz w:val="18"/>
          <w:szCs w:val="18"/>
        </w:rPr>
        <w:t> ] is equal to 1 and AuNominalRemovalTime[ n ] is less than AuFinalArrivalTime[ n ], the size of access unit n is so large that it prevents removal at the nominal removal time.</w:t>
      </w:r>
    </w:p>
    <w:p w14:paraId="526A7027" w14:textId="77777777" w:rsidR="007E173E" w:rsidRPr="00564A49" w:rsidRDefault="007E173E" w:rsidP="007E173E">
      <w:r w:rsidRPr="00564A49">
        <w:t>Otherwise (SubPicHrdFlag is equal to 1), the removal time of decoding unit m from the CPB is specified as follows:</w:t>
      </w:r>
    </w:p>
    <w:p w14:paraId="585D6D52" w14:textId="77777777"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14:paraId="1337C4E0"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14:paraId="5D886FEF"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w:t>
      </w:r>
      <w:proofErr w:type="gramStart"/>
      <w:r w:rsidRPr="00564A49">
        <w:rPr>
          <w:sz w:val="18"/>
          <w:szCs w:val="18"/>
        </w:rPr>
        <w:t>[ HighestTid</w:t>
      </w:r>
      <w:proofErr w:type="gramEnd"/>
      <w:r w:rsidRPr="00564A49">
        <w:rPr>
          <w:sz w:val="18"/>
          <w:szCs w:val="18"/>
        </w:rPr>
        <w:t> ] is equal to 1 and DuNominalRemovalTime[ m ] is less than DuFinalArrivalTime[ m ], the size of decoding unit m is so large that it prevents removal at the nominal removal time.</w:t>
      </w:r>
    </w:p>
    <w:p w14:paraId="563B0442" w14:textId="77777777" w:rsidR="007E173E" w:rsidRPr="00564A49" w:rsidRDefault="007E173E" w:rsidP="007E173E">
      <w:pPr>
        <w:ind w:left="810" w:hanging="400"/>
      </w:pPr>
      <w:r w:rsidRPr="00564A49">
        <w:t>–</w:t>
      </w:r>
      <w:r w:rsidRPr="00564A49">
        <w:tab/>
        <w:t>When the bitstream-partition-specific CPB operation is used and cbr_flag</w:t>
      </w:r>
      <w:proofErr w:type="gramStart"/>
      <w:r w:rsidRPr="00564A49">
        <w:t>[ SchedSelIdx</w:t>
      </w:r>
      <w:proofErr w:type="gramEnd"/>
      <w:r w:rsidRPr="00564A49">
        <w:t> ] is equal to 0, the following applies:</w:t>
      </w:r>
    </w:p>
    <w:p w14:paraId="311F290D" w14:textId="77777777"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14:paraId="13769FBB" w14:textId="77777777" w:rsidR="007E173E" w:rsidRPr="00564A49" w:rsidRDefault="007E173E" w:rsidP="007E173E">
      <w:pPr>
        <w:tabs>
          <w:tab w:val="clear" w:pos="794"/>
          <w:tab w:val="left" w:pos="2300"/>
        </w:tabs>
        <w:ind w:left="1200" w:hanging="400"/>
      </w:pPr>
      <w:r w:rsidRPr="00564A49">
        <w:t>–</w:t>
      </w:r>
      <w:r w:rsidRPr="00564A49">
        <w:tab/>
        <w:t>The variable DuCpbRemovalTime</w:t>
      </w:r>
      <w:proofErr w:type="gramStart"/>
      <w:r w:rsidRPr="00564A49">
        <w:t>[ m</w:t>
      </w:r>
      <w:proofErr w:type="gramEnd"/>
      <w:r w:rsidRPr="00564A49">
        <w:t> ] is modified as follows:</w:t>
      </w:r>
    </w:p>
    <w:p w14:paraId="48DA91C4"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w:t>
      </w:r>
      <w:proofErr w:type="gramStart"/>
      <w:r w:rsidRPr="00564A49">
        <w:t>[ m</w:t>
      </w:r>
      <w:proofErr w:type="gramEnd"/>
      <w:r w:rsidRPr="00564A49">
        <w:t>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14:paraId="0416D4F6" w14:textId="77777777"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14:paraId="7AF4A327" w14:textId="77777777"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14:paraId="1623FB71" w14:textId="77777777" w:rsidR="007E173E" w:rsidRPr="00564A49" w:rsidRDefault="007E173E" w:rsidP="007E173E">
      <w:pPr>
        <w:tabs>
          <w:tab w:val="clear" w:pos="794"/>
          <w:tab w:val="left" w:pos="400"/>
        </w:tabs>
        <w:ind w:left="400" w:hanging="400"/>
      </w:pPr>
      <w:r w:rsidRPr="00564A49">
        <w:t>–</w:t>
      </w:r>
      <w:r w:rsidRPr="00564A49">
        <w:tab/>
        <w:t>Access unit n is considered as decoded.</w:t>
      </w:r>
    </w:p>
    <w:p w14:paraId="7D71E3A8" w14:textId="77777777"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14:paraId="15379A6C" w14:textId="77777777"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14:paraId="112BD46A" w14:textId="77777777"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14:paraId="59809C4E"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14:paraId="35F94636"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14:paraId="37075258" w14:textId="77777777"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14:paraId="2EEED3CF" w14:textId="77777777"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14:paraId="1B407DE0" w14:textId="77777777" w:rsidR="007E173E" w:rsidRPr="00564A49" w:rsidRDefault="007E173E" w:rsidP="007E173E">
      <w:pPr>
        <w:pStyle w:val="3N"/>
        <w:rPr>
          <w:lang w:val="en-US"/>
        </w:rPr>
      </w:pPr>
      <w:r w:rsidRPr="00564A49">
        <w:rPr>
          <w:lang w:val="en-US"/>
        </w:rPr>
        <w:t>The following applies for all decoded access units:</w:t>
      </w:r>
    </w:p>
    <w:p w14:paraId="1429AD67"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w:t>
      </w:r>
      <w:proofErr w:type="gramStart"/>
      <w:r w:rsidRPr="00564A49">
        <w:rPr>
          <w:lang w:val="en-US"/>
        </w:rPr>
        <w:t>[ </w:t>
      </w:r>
      <w:r w:rsidRPr="00564A49">
        <w:rPr>
          <w:lang w:val="en-CA"/>
        </w:rPr>
        <w:t>TargetOptLayerSetIdx</w:t>
      </w:r>
      <w:proofErr w:type="gramEnd"/>
      <w:r w:rsidRPr="00564A49">
        <w:rPr>
          <w:lang w:val="en-CA"/>
        </w:rPr>
        <w:t> </w:t>
      </w:r>
      <w:r w:rsidRPr="00564A49">
        <w:rPr>
          <w:lang w:val="en-US"/>
        </w:rPr>
        <w:t>] is equal to 1 and an access unit either does not contain a picture at the target output layer or contains a picture at the target output layer that has PicOutputFlag equal to 0, the following ordered steps apply:</w:t>
      </w:r>
    </w:p>
    <w:p w14:paraId="1DEE16A5"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14:paraId="51E783B1"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14:paraId="39B40FA4"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14:paraId="4BC8E776" w14:textId="77777777"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14:paraId="75646E62" w14:textId="77777777"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14:paraId="28EBA19C"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14:paraId="72A3A8D2" w14:textId="77777777"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14:paraId="0B90879D"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14:paraId="42AF474F" w14:textId="77777777"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14:paraId="594F8128" w14:textId="77777777"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14:paraId="5A1AC51B" w14:textId="77777777"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14:paraId="50087406" w14:textId="77777777" w:rsidR="007E173E" w:rsidRPr="00564A49" w:rsidRDefault="007E173E" w:rsidP="007E173E">
      <w:pPr>
        <w:ind w:left="806" w:hanging="403"/>
      </w:pPr>
      <w:r w:rsidRPr="00564A49">
        <w:t>1.</w:t>
      </w:r>
      <w:r w:rsidRPr="00564A49">
        <w:tab/>
        <w:t>The variable NoOutputOfPriorPicsFlag is derived for the decoder under test as follows:</w:t>
      </w:r>
    </w:p>
    <w:p w14:paraId="6F57F480" w14:textId="77777777"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14:paraId="1C4BC90A"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14:paraId="226C45E6" w14:textId="77777777"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14:paraId="2EC2440D"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14:paraId="6DB962BD" w14:textId="77777777"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14:paraId="7C0DD974" w14:textId="77777777"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14:paraId="3A5C2D74" w14:textId="77777777"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14:paraId="7D488DC8" w14:textId="77777777"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is marked as "unused for reference"</w:t>
      </w:r>
    </w:p>
    <w:p w14:paraId="63743F45" w14:textId="77777777"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14:paraId="7DAC1F97" w14:textId="77777777"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14:paraId="4F44E8C7"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14:paraId="21A2FD20" w14:textId="77777777"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proofErr w:type="gramStart"/>
      <w:r w:rsidRPr="00564A49">
        <w:rPr>
          <w:iCs/>
        </w:rPr>
        <w:t>[</w:t>
      </w:r>
      <w:r w:rsidRPr="00564A49">
        <w:t> n</w:t>
      </w:r>
      <w:proofErr w:type="gramEnd"/>
      <w:r w:rsidRPr="00564A49">
        <w:rPr>
          <w:iCs/>
        </w:rPr>
        <w:t> ]</w:t>
      </w:r>
      <w:r w:rsidRPr="00564A49">
        <w:t>.</w:t>
      </w:r>
    </w:p>
    <w:p w14:paraId="04D57E82" w14:textId="77777777"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14:paraId="0D62F874"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14:paraId="28E22899" w14:textId="77777777"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14:paraId="073C40BD"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14:paraId="2D8C4D41" w14:textId="77777777" w:rsidR="007E173E" w:rsidRPr="00564A49" w:rsidRDefault="007E173E" w:rsidP="007E173E">
      <w:r w:rsidRPr="00564A49">
        <w:t>The output of the current picture is specified as follows:</w:t>
      </w:r>
    </w:p>
    <w:p w14:paraId="7A7C9219" w14:textId="77777777"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equal to Au</w:t>
      </w:r>
      <w:r w:rsidRPr="00564A49">
        <w:rPr>
          <w:iCs/>
        </w:rPr>
        <w:t>CpbRemovalTime[</w:t>
      </w:r>
      <w:r w:rsidRPr="00564A49">
        <w:t> </w:t>
      </w:r>
      <w:r w:rsidRPr="00564A49">
        <w:rPr>
          <w:iCs/>
        </w:rPr>
        <w:t>n ]</w:t>
      </w:r>
      <w:r w:rsidRPr="00564A49">
        <w:t>, the current picture is output.</w:t>
      </w:r>
    </w:p>
    <w:p w14:paraId="17FDC0F8" w14:textId="77777777"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14:paraId="7CE0B58B" w14:textId="77777777"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14:paraId="53A19253" w14:textId="77777777" w:rsidR="007E173E" w:rsidRPr="00564A49" w:rsidRDefault="007E173E" w:rsidP="007E173E">
      <w:r w:rsidRPr="00564A49">
        <w:t>When output, the picture is cropped, using the conformance cropping window specified in the active SPS for the layer containing the picture.</w:t>
      </w:r>
    </w:p>
    <w:p w14:paraId="78776BAA" w14:textId="77777777"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w:t>
      </w:r>
      <w:proofErr w:type="gramStart"/>
      <w:r w:rsidRPr="00564A49">
        <w:t>[ </w:t>
      </w:r>
      <w:r w:rsidRPr="00564A49">
        <w:rPr>
          <w:iCs/>
        </w:rPr>
        <w:t>n</w:t>
      </w:r>
      <w:proofErr w:type="gramEnd"/>
      <w:r w:rsidRPr="00564A49">
        <w:rPr>
          <w:iCs/>
        </w:rPr>
        <w:t> ]</w:t>
      </w:r>
      <w:r w:rsidRPr="00564A49">
        <w:t xml:space="preserve"> is derived as follows:</w:t>
      </w:r>
    </w:p>
    <w:p w14:paraId="186A6015"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w:t>
      </w:r>
      <w:proofErr w:type="gramStart"/>
      <w:r w:rsidRPr="00564A49">
        <w:rPr>
          <w:szCs w:val="22"/>
        </w:rPr>
        <w:t>[ </w:t>
      </w:r>
      <w:r w:rsidRPr="00564A49">
        <w:rPr>
          <w:iCs/>
          <w:szCs w:val="22"/>
        </w:rPr>
        <w:t>n</w:t>
      </w:r>
      <w:proofErr w:type="gramEnd"/>
      <w:r w:rsidRPr="00564A49">
        <w:rPr>
          <w:iCs/>
          <w:szCs w:val="22"/>
        </w:rPr>
        <w:t>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14:paraId="43F4BAE7" w14:textId="77777777" w:rsidR="007E173E" w:rsidRPr="00564A49" w:rsidRDefault="007E173E" w:rsidP="007E173E">
      <w:proofErr w:type="gramStart"/>
      <w:r w:rsidRPr="00564A49">
        <w:t>where</w:t>
      </w:r>
      <w:proofErr w:type="gramEnd"/>
      <w:r w:rsidRPr="00564A49">
        <w:t xml:space="preserve"> </w:t>
      </w:r>
      <w:r w:rsidRPr="00564A49">
        <w:rPr>
          <w:iCs/>
        </w:rPr>
        <w:t>nextPicInOutputOrder</w:t>
      </w:r>
      <w:r w:rsidRPr="00564A49">
        <w:t xml:space="preserve"> is the picture that follows picture n in output order and has PicOutputFlag equal to 1.</w:t>
      </w:r>
    </w:p>
    <w:p w14:paraId="1EB30F61"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14:paraId="5661BF73" w14:textId="77777777"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14:paraId="7EFA75FE" w14:textId="77777777"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14:paraId="698D7B98"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14:paraId="73CB6CD4" w14:textId="77777777" w:rsidR="007E173E" w:rsidRPr="00564A49" w:rsidRDefault="007E173E" w:rsidP="007E173E">
      <w:r w:rsidRPr="00564A49">
        <w:t>A bitstream of coded data conforming to this Specification shall fulfil all requirements specified in this subclause.</w:t>
      </w:r>
    </w:p>
    <w:p w14:paraId="5E1AEF75" w14:textId="77777777" w:rsidR="007E173E" w:rsidRPr="00564A49" w:rsidRDefault="007E173E" w:rsidP="007E173E">
      <w:r w:rsidRPr="00564A49">
        <w:t>The bitstream shall be constructed according to the syntax, semantics, and constraints specified in this Specification outside of this annex.</w:t>
      </w:r>
    </w:p>
    <w:p w14:paraId="4A6151D1" w14:textId="77777777" w:rsidR="007E173E" w:rsidRPr="00564A49" w:rsidRDefault="007E173E" w:rsidP="007E173E">
      <w:r w:rsidRPr="00564A49">
        <w:rPr>
          <w:lang w:val="en-US"/>
        </w:rPr>
        <w:t>The first access unit in a bitstream shall be an IRAP access unit.</w:t>
      </w:r>
    </w:p>
    <w:p w14:paraId="128C9180" w14:textId="77777777"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14:paraId="35B6956C" w14:textId="77777777" w:rsidR="007E173E" w:rsidRPr="00564A49" w:rsidRDefault="007E173E" w:rsidP="007E173E">
      <w:pPr>
        <w:rPr>
          <w:lang w:val="en-US"/>
        </w:rPr>
      </w:pPr>
      <w:r w:rsidRPr="00564A49">
        <w:rPr>
          <w:lang w:val="en-US"/>
        </w:rPr>
        <w:t>Let currPicLayerId be equal to the nuh_layer_id of the current picture.</w:t>
      </w:r>
    </w:p>
    <w:p w14:paraId="388F135F" w14:textId="77777777"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14:paraId="63E6F3C2" w14:textId="77777777" w:rsidR="007E173E" w:rsidRPr="00564A49" w:rsidRDefault="007E173E" w:rsidP="007E173E">
      <w:pPr>
        <w:tabs>
          <w:tab w:val="clear" w:pos="794"/>
          <w:tab w:val="left" w:pos="400"/>
        </w:tabs>
        <w:ind w:left="400" w:hanging="400"/>
      </w:pPr>
      <w:r w:rsidRPr="00564A49">
        <w:t>–</w:t>
      </w:r>
      <w:r w:rsidRPr="00564A49">
        <w:tab/>
        <w:t>The current picture.</w:t>
      </w:r>
    </w:p>
    <w:p w14:paraId="2E2247EC" w14:textId="77777777"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14:paraId="742DF888" w14:textId="77777777"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14:paraId="22A46468" w14:textId="77777777"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14:paraId="17ACABF2" w14:textId="77777777" w:rsidR="007E173E" w:rsidRPr="00564A49" w:rsidRDefault="007E173E" w:rsidP="007E173E">
      <w:r w:rsidRPr="00564A49">
        <w:t>All of the following conditions shall be fulfilled for each of the bitstream conformance tests:</w:t>
      </w:r>
    </w:p>
    <w:p w14:paraId="564D254D" w14:textId="77777777"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14:paraId="689CD243" w14:textId="77777777" w:rsidR="007E173E" w:rsidRPr="00564A49" w:rsidRDefault="007E173E" w:rsidP="007E173E">
      <w:pPr>
        <w:tabs>
          <w:tab w:val="clear" w:pos="1191"/>
          <w:tab w:val="clear" w:pos="1985"/>
          <w:tab w:val="center" w:pos="4849"/>
          <w:tab w:val="right" w:pos="9696"/>
        </w:tabs>
        <w:ind w:left="1224"/>
        <w:jc w:val="left"/>
        <w:rPr>
          <w:szCs w:val="18"/>
        </w:rPr>
      </w:pPr>
      <w:proofErr w:type="gramStart"/>
      <w:r w:rsidRPr="00564A49">
        <w:rPr>
          <w:szCs w:val="22"/>
        </w:rPr>
        <w:t>deltaTime90k</w:t>
      </w:r>
      <w:proofErr w:type="gramEnd"/>
      <w:r w:rsidRPr="00564A49">
        <w:rPr>
          <w:szCs w:val="22"/>
        </w:rPr>
        <w:t>[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14:paraId="633B45A1" w14:textId="77777777" w:rsidR="007E173E" w:rsidRPr="00564A49" w:rsidRDefault="007E173E" w:rsidP="007E173E">
      <w:pPr>
        <w:ind w:left="600"/>
      </w:pPr>
      <w:r w:rsidRPr="00564A49">
        <w:t>The value of InitCpbRemovalDelay</w:t>
      </w:r>
      <w:proofErr w:type="gramStart"/>
      <w:r w:rsidRPr="00564A49">
        <w:t>[ SchedSelIdx</w:t>
      </w:r>
      <w:proofErr w:type="gramEnd"/>
      <w:r w:rsidRPr="00564A49">
        <w:t> ] is constrained as follows:</w:t>
      </w:r>
    </w:p>
    <w:p w14:paraId="73EB23E7" w14:textId="77777777"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w:t>
      </w:r>
      <w:proofErr w:type="gramStart"/>
      <w:r w:rsidRPr="00564A49">
        <w:t>[ SchedSelIdx</w:t>
      </w:r>
      <w:proofErr w:type="gramEnd"/>
      <w:r w:rsidRPr="00564A49">
        <w:t> ] is equal to 0, the following condition shall be true:</w:t>
      </w:r>
    </w:p>
    <w:p w14:paraId="1ECD3CC5" w14:textId="77777777"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14:paraId="42A1221D" w14:textId="77777777"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w:t>
      </w:r>
      <w:proofErr w:type="gramStart"/>
      <w:r w:rsidRPr="00564A49">
        <w:t>[ SchedSelIdx</w:t>
      </w:r>
      <w:proofErr w:type="gramEnd"/>
      <w:r w:rsidRPr="00564A49">
        <w:t> ] is equal to 1), the following condition shall be true:</w:t>
      </w:r>
    </w:p>
    <w:p w14:paraId="3AA6967D" w14:textId="77777777"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14:paraId="23E81F17" w14:textId="77777777"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14:paraId="1AFD7B7E"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14:paraId="097744DA"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proofErr w:type="gramStart"/>
      <w:r w:rsidRPr="00564A49">
        <w:t>[ HighestTid</w:t>
      </w:r>
      <w:proofErr w:type="gramEnd"/>
      <w:r w:rsidRPr="00564A49">
        <w:t> ]</w:t>
      </w:r>
      <w:r w:rsidRPr="00564A49">
        <w:rPr>
          <w:bCs/>
          <w:iCs/>
        </w:rPr>
        <w:t xml:space="preserve"> is equal to 0, the CPB shall never underflow.</w:t>
      </w:r>
    </w:p>
    <w:p w14:paraId="3F991BE3" w14:textId="77777777"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14:paraId="6FCFB23F" w14:textId="77777777"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w:t>
      </w:r>
      <w:proofErr w:type="gramStart"/>
      <w:r w:rsidRPr="00564A49">
        <w:t>[ SchedSelIdx</w:t>
      </w:r>
      <w:proofErr w:type="gramEnd"/>
      <w:r w:rsidRPr="00564A49">
        <w:t>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14:paraId="0DF6127A"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w:t>
      </w:r>
      <w:proofErr w:type="gramStart"/>
      <w:r w:rsidRPr="00564A49">
        <w:rPr>
          <w:bCs/>
          <w:iCs/>
        </w:rPr>
        <w:t>[ n</w:t>
      </w:r>
      <w:proofErr w:type="gramEnd"/>
      <w:r w:rsidRPr="00564A49">
        <w:rPr>
          <w:bCs/>
          <w:iCs/>
        </w:rPr>
        <w:t> ] and AuCpbRemovalTime[ n ] expressed in subclauses A.4.1 through A.4.2.</w:t>
      </w:r>
    </w:p>
    <w:p w14:paraId="342F81E7"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proofErr w:type="gramStart"/>
      <w:r w:rsidRPr="00564A49">
        <w:rPr>
          <w:iCs/>
        </w:rPr>
        <w:t>[</w:t>
      </w:r>
      <w:r w:rsidRPr="00564A49">
        <w:t> </w:t>
      </w:r>
      <w:r w:rsidRPr="00564A49">
        <w:rPr>
          <w:iCs/>
        </w:rPr>
        <w:t>n</w:t>
      </w:r>
      <w:proofErr w:type="gramEnd"/>
      <w:r w:rsidRPr="00564A49">
        <w:rPr>
          <w:iCs/>
        </w:rPr>
        <w:t>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14:paraId="1D973B82"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14:paraId="4DD2B3BB"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14:paraId="2745EE0B"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14:paraId="40C9DF0F"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14:paraId="1B7F0BBB" w14:textId="77777777" w:rsidR="007E173E" w:rsidRPr="00564A49" w:rsidRDefault="007E173E" w:rsidP="007E173E">
      <w:pPr>
        <w:tabs>
          <w:tab w:val="clear" w:pos="1191"/>
          <w:tab w:val="clear" w:pos="1985"/>
          <w:tab w:val="center" w:pos="4849"/>
          <w:tab w:val="right" w:pos="9696"/>
        </w:tabs>
        <w:ind w:left="1224"/>
        <w:jc w:val="left"/>
        <w:rPr>
          <w:bCs/>
          <w:iCs/>
        </w:rPr>
      </w:pPr>
      <w:proofErr w:type="gramStart"/>
      <w:r w:rsidRPr="00564A49">
        <w:rPr>
          <w:bCs/>
          <w:iCs/>
        </w:rPr>
        <w:t>tmpCpbRemovalDelaySum</w:t>
      </w:r>
      <w:proofErr w:type="gramEnd"/>
      <w:r w:rsidRPr="00564A49">
        <w:rPr>
          <w:bCs/>
          <w:iCs/>
        </w:rPr>
        <w:t xml:space="preserve">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14:paraId="73F1D122" w14:textId="77777777"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14:paraId="1EF0FB24" w14:textId="77777777"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w:t>
      </w:r>
      <w:proofErr w:type="gramStart"/>
      <w:r w:rsidRPr="00564A49">
        <w:rPr>
          <w:bCs/>
          <w:iCs/>
        </w:rPr>
        <w:t>[ m</w:t>
      </w:r>
      <w:proofErr w:type="gramEnd"/>
      <w:r w:rsidRPr="00564A49">
        <w:rPr>
          <w:bCs/>
          <w:iCs/>
        </w:rPr>
        <w:t> ] is greater than DpbOutputTime[ n ], the PicOrderCntVal of picture m shall be greater than the PicOrderCntVal of picture n.</w:t>
      </w:r>
    </w:p>
    <w:p w14:paraId="1DDF5C3D" w14:textId="77777777"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14:paraId="1CE24091"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14:paraId="2ED3BB31" w14:textId="77777777"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14:paraId="0BC10957" w14:textId="77777777" w:rsidR="007E173E" w:rsidRPr="00564A49" w:rsidRDefault="007E173E" w:rsidP="007E173E">
      <w:r w:rsidRPr="00564A49">
        <w:t>A decoder conforming to this Specification shall fulfil all requirements specified in this subclause.</w:t>
      </w:r>
    </w:p>
    <w:p w14:paraId="07900D79" w14:textId="77777777"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14:paraId="3C619DA5" w14:textId="77777777"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14:paraId="07E98FBF" w14:textId="77777777" w:rsidR="007E173E" w:rsidRPr="00564A49" w:rsidRDefault="007E173E" w:rsidP="007E173E">
      <w:r w:rsidRPr="00564A49">
        <w:t>There are two types of conformance that can be claimed by a decoder: output timing conformance and output order conformance.</w:t>
      </w:r>
    </w:p>
    <w:p w14:paraId="263C4CD5" w14:textId="77777777"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14:paraId="725C54ED" w14:textId="77777777"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14:paraId="5B330839" w14:textId="77777777"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14:paraId="4FCF63EC" w14:textId="77777777"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14:paraId="6239402E" w14:textId="77777777"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14:paraId="496010AF" w14:textId="77777777"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14:paraId="056CD99A" w14:textId="77777777"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14:paraId="3BE49C1F"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w:t>
      </w:r>
      <w:proofErr w:type="gramStart"/>
      <w:r w:rsidRPr="00564A49">
        <w:rPr>
          <w:sz w:val="18"/>
          <w:szCs w:val="18"/>
        </w:rPr>
        <w:t>[ SchedSelIdx</w:t>
      </w:r>
      <w:proofErr w:type="gramEnd"/>
      <w:r w:rsidRPr="00564A49">
        <w:rPr>
          <w:sz w:val="18"/>
          <w:szCs w:val="18"/>
        </w:rPr>
        <w:t> ] can be different from one buffering period to another and need to be recalculated.</w:t>
      </w:r>
    </w:p>
    <w:p w14:paraId="4C462D6C" w14:textId="77777777"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14:paraId="3B49721C" w14:textId="77777777" w:rsidR="007E173E" w:rsidRPr="00564A49" w:rsidRDefault="007E173E" w:rsidP="007E173E">
      <w:r w:rsidRPr="00564A49">
        <w:t>For output order decoder conformance, the following applies:</w:t>
      </w:r>
    </w:p>
    <w:p w14:paraId="0BAB68E7" w14:textId="77777777"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14:paraId="49E41965"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14:paraId="4EAF095D" w14:textId="77777777"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14:paraId="2C070E2D" w14:textId="77777777" w:rsidR="007E173E" w:rsidRPr="00564A49" w:rsidRDefault="007E173E" w:rsidP="007E173E">
      <w:pPr>
        <w:tabs>
          <w:tab w:val="clear" w:pos="794"/>
          <w:tab w:val="left" w:pos="400"/>
        </w:tabs>
        <w:ind w:left="400" w:hanging="400"/>
      </w:pPr>
      <w:r w:rsidRPr="00564A49">
        <w:t>–</w:t>
      </w:r>
      <w:r w:rsidRPr="00564A49">
        <w:tab/>
        <w:t>The HRD CPB size is given by CpbSize</w:t>
      </w:r>
      <w:proofErr w:type="gramStart"/>
      <w:r w:rsidRPr="00564A49">
        <w:t>[ SchedSelIdx</w:t>
      </w:r>
      <w:proofErr w:type="gramEnd"/>
      <w:r w:rsidRPr="00564A49">
        <w:t xml:space="preserve">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w:t>
      </w:r>
      <w:proofErr w:type="gramStart"/>
      <w:r w:rsidRPr="00564A49">
        <w:t>[ HighestTid</w:t>
      </w:r>
      <w:proofErr w:type="gramEnd"/>
      <w:r w:rsidRPr="00564A49">
        <w:t>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14:paraId="25B7A293" w14:textId="77777777"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14:paraId="10E4AD28"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14:paraId="2FD3A383" w14:textId="77777777"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14:paraId="6534931B" w14:textId="77777777"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14:paraId="2CFC6DB1" w14:textId="77777777"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14:paraId="6B08F4F1"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14:paraId="51A9B2FE" w14:textId="77777777"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14:paraId="76449469" w14:textId="77777777"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14:paraId="3FFE6DB1" w14:textId="77777777"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14:paraId="1EC2E85C" w14:textId="77777777" w:rsidR="007E173E" w:rsidRPr="00564A49" w:rsidRDefault="007E173E" w:rsidP="00CC1A3E">
      <w:pPr>
        <w:numPr>
          <w:ilvl w:val="0"/>
          <w:numId w:val="46"/>
        </w:numPr>
        <w:tabs>
          <w:tab w:val="clear" w:pos="794"/>
          <w:tab w:val="clear" w:pos="1191"/>
        </w:tabs>
        <w:ind w:hanging="270"/>
      </w:pPr>
      <w:r w:rsidRPr="00564A49">
        <w:t>MaxNumReorderPics is set equal to max_vps_num_reorder_pics</w:t>
      </w:r>
      <w:proofErr w:type="gramStart"/>
      <w:r w:rsidRPr="00564A49">
        <w:t>[ TargetOutputLayerSetIdx</w:t>
      </w:r>
      <w:proofErr w:type="gramEnd"/>
      <w:r w:rsidRPr="00564A49">
        <w:t> ][ HighestTid ] of the active VPS.</w:t>
      </w:r>
    </w:p>
    <w:p w14:paraId="3658C8B8" w14:textId="77777777"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w:t>
      </w:r>
      <w:proofErr w:type="gramStart"/>
      <w:r w:rsidRPr="00564A49">
        <w:t>[ TargetOutputLayerSetIdx</w:t>
      </w:r>
      <w:proofErr w:type="gramEnd"/>
      <w:r w:rsidRPr="00564A49">
        <w:t> ][ HighestTid ] of the active VPS.</w:t>
      </w:r>
    </w:p>
    <w:p w14:paraId="071916A2" w14:textId="77777777" w:rsidR="007E173E" w:rsidRPr="00564A49" w:rsidRDefault="007E173E" w:rsidP="00CC1A3E">
      <w:pPr>
        <w:numPr>
          <w:ilvl w:val="0"/>
          <w:numId w:val="46"/>
        </w:numPr>
        <w:tabs>
          <w:tab w:val="clear" w:pos="794"/>
          <w:tab w:val="clear" w:pos="1191"/>
        </w:tabs>
        <w:ind w:hanging="270"/>
      </w:pPr>
      <w:r w:rsidRPr="00564A49">
        <w:t>MaxLatencyPictures is set equal to VpsMaxLatencyPictures</w:t>
      </w:r>
      <w:proofErr w:type="gramStart"/>
      <w:r w:rsidRPr="00564A49">
        <w:t>[ TargetOutputLayerSetIdx</w:t>
      </w:r>
      <w:proofErr w:type="gramEnd"/>
      <w:r w:rsidRPr="00564A49">
        <w:t> ][ HighestTid ] of the active VPS.</w:t>
      </w:r>
    </w:p>
    <w:p w14:paraId="68860BE2" w14:textId="77777777"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14:paraId="7982BE6E" w14:textId="77777777"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14:paraId="27D0804B" w14:textId="77777777"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Otherwise (a CVS conforming to one or more of the profiles specified in Annex A is decoded by applying the decoding process specified in clauses 2−10), the following applies:</w:t>
      </w:r>
    </w:p>
    <w:p w14:paraId="04D67A51" w14:textId="77777777" w:rsidR="007E173E" w:rsidRPr="00564A49" w:rsidRDefault="007E173E" w:rsidP="00CC1A3E">
      <w:pPr>
        <w:numPr>
          <w:ilvl w:val="0"/>
          <w:numId w:val="46"/>
        </w:numPr>
        <w:tabs>
          <w:tab w:val="clear" w:pos="794"/>
          <w:tab w:val="clear" w:pos="1191"/>
        </w:tabs>
        <w:ind w:hanging="270"/>
      </w:pPr>
      <w:r w:rsidRPr="00564A49">
        <w:t>MaxNumReorderPics is set equal to sps_max_num_reorder_pics</w:t>
      </w:r>
      <w:proofErr w:type="gramStart"/>
      <w:r w:rsidRPr="00564A49">
        <w:t>[ HighestTid</w:t>
      </w:r>
      <w:proofErr w:type="gramEnd"/>
      <w:r w:rsidRPr="00564A49">
        <w:t> ] of the active SPS for the base layer.</w:t>
      </w:r>
    </w:p>
    <w:p w14:paraId="331F2A54" w14:textId="77777777"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w:t>
      </w:r>
      <w:proofErr w:type="gramStart"/>
      <w:r w:rsidRPr="00564A49">
        <w:t>[ HighestTid</w:t>
      </w:r>
      <w:proofErr w:type="gramEnd"/>
      <w:r w:rsidRPr="00564A49">
        <w:t> ] of the active SPS for the base layer.</w:t>
      </w:r>
    </w:p>
    <w:p w14:paraId="4DA79522" w14:textId="77777777" w:rsidR="007E173E" w:rsidRPr="00564A49" w:rsidRDefault="007E173E" w:rsidP="00CC1A3E">
      <w:pPr>
        <w:numPr>
          <w:ilvl w:val="0"/>
          <w:numId w:val="46"/>
        </w:numPr>
        <w:tabs>
          <w:tab w:val="clear" w:pos="794"/>
          <w:tab w:val="clear" w:pos="1191"/>
        </w:tabs>
        <w:ind w:hanging="270"/>
      </w:pPr>
      <w:r w:rsidRPr="00564A49">
        <w:t>MaxLatencyPictures is set equal to SpsMaxLatencyPictures</w:t>
      </w:r>
      <w:proofErr w:type="gramStart"/>
      <w:r w:rsidRPr="00564A49">
        <w:t>[ HighestTid</w:t>
      </w:r>
      <w:proofErr w:type="gramEnd"/>
      <w:r w:rsidRPr="00564A49">
        <w:t> ] of the active SPS for the base layer.</w:t>
      </w:r>
    </w:p>
    <w:p w14:paraId="3111112B" w14:textId="77777777"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w:t>
      </w:r>
      <w:proofErr w:type="gramStart"/>
      <w:r w:rsidRPr="00564A49">
        <w:t>[ HighestTid</w:t>
      </w:r>
      <w:proofErr w:type="gramEnd"/>
      <w:r w:rsidRPr="00564A49">
        <w:t> ] of the active SPS for the base layer.</w:t>
      </w:r>
    </w:p>
    <w:p w14:paraId="76CC73F6"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14:paraId="1C89A04D" w14:textId="77777777"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 xml:space="preserve">he output and removal of pictures in the current layer from the DPB before the decoding of the current </w:t>
      </w:r>
      <w:proofErr w:type="gramStart"/>
      <w:r w:rsidRPr="00564A49">
        <w:t>picture ,</w:t>
      </w:r>
      <w:proofErr w:type="gramEnd"/>
      <w:r w:rsidRPr="00564A49">
        <w:t xml:space="preserve">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14:paraId="66D76E3B" w14:textId="77777777"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14:paraId="71ACB97A" w14:textId="77777777"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14:paraId="0A547AAE" w14:textId="77777777"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14:paraId="65F31457" w14:textId="77777777" w:rsidR="007E173E" w:rsidRPr="00564A49" w:rsidRDefault="007E173E" w:rsidP="007E173E">
      <w:pPr>
        <w:ind w:left="806" w:hanging="403"/>
      </w:pPr>
      <w:r w:rsidRPr="00564A49">
        <w:t>1.</w:t>
      </w:r>
      <w:r w:rsidRPr="00564A49">
        <w:tab/>
        <w:t>The variable NoOutputOfPriorPicsFlag is derived for the decoder under test as follows:</w:t>
      </w:r>
    </w:p>
    <w:p w14:paraId="3960311C" w14:textId="77777777"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14:paraId="3A48E167"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14:paraId="18FC0B48" w14:textId="77777777"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14:paraId="18497AFC"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14:paraId="55FFE75E" w14:textId="77777777"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14:paraId="555BE879" w14:textId="77777777"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14:paraId="41F2564E" w14:textId="77777777"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14:paraId="08E5BAD7" w14:textId="77777777"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14:paraId="703D8F09" w14:textId="77777777"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14:paraId="04A550AC" w14:textId="77777777"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14:paraId="55148876" w14:textId="77777777"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14:paraId="0FC3F6A1" w14:textId="77777777"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14:paraId="6BD93735" w14:textId="77777777"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14:paraId="0727D95A"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14:paraId="1ECA1728" w14:textId="77777777" w:rsidR="007E173E" w:rsidRPr="00564A49" w:rsidRDefault="007E173E" w:rsidP="007E173E">
      <w:r w:rsidRPr="00564A49">
        <w:t>The processes specified in this subclause happen instantaneously when the last decoding unit of picture n is removed from the CPB.</w:t>
      </w:r>
    </w:p>
    <w:p w14:paraId="49E71B9E" w14:textId="77777777"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14:paraId="421B5E2E"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w:t>
      </w:r>
      <w:proofErr w:type="gramStart"/>
      <w:r w:rsidRPr="00564A49">
        <w:rPr>
          <w:lang w:val="en-US"/>
        </w:rPr>
        <w:t>[ </w:t>
      </w:r>
      <w:r w:rsidRPr="00564A49">
        <w:rPr>
          <w:lang w:val="en-CA"/>
        </w:rPr>
        <w:t>TargetOptLayerSetIdx</w:t>
      </w:r>
      <w:proofErr w:type="gramEnd"/>
      <w:r w:rsidRPr="00564A49">
        <w:rPr>
          <w:lang w:val="en-CA"/>
        </w:rPr>
        <w:t>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14:paraId="2EF8E620"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14:paraId="1DA1242E"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14:paraId="49F5C849"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14:paraId="75116E9C" w14:textId="77777777"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14:paraId="38CD4B90" w14:textId="77777777"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14:paraId="36D89493" w14:textId="77777777"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14:paraId="2DC8AD43" w14:textId="77777777"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14:paraId="06AB9F5C" w14:textId="77777777"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14:paraId="010D52DC" w14:textId="77777777" w:rsidR="007E173E" w:rsidRPr="00564A49" w:rsidRDefault="007E173E" w:rsidP="007E173E">
      <w:r w:rsidRPr="00564A49">
        <w:t>The current decoded picture is marked as "used for short-term reference".</w:t>
      </w:r>
    </w:p>
    <w:p w14:paraId="77306B81" w14:textId="77777777"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14:paraId="17992CCD" w14:textId="77777777"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14:paraId="6A5879EE" w14:textId="77777777"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14:paraId="5F4A87E9"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14:paraId="494CD76D" w14:textId="77777777" w:rsidR="007E173E" w:rsidRPr="00564A49" w:rsidRDefault="007E173E" w:rsidP="007E173E">
      <w:pPr>
        <w:spacing w:before="86"/>
      </w:pPr>
      <w:r w:rsidRPr="00564A49">
        <w:t>The "bumping" process consists of the following ordered steps:</w:t>
      </w:r>
    </w:p>
    <w:p w14:paraId="23F14C03"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14:paraId="7AFDD9A4"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14:paraId="77935E83"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14:paraId="6B9DC431"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14:paraId="1E7C8EB4" w14:textId="77777777" w:rsidR="007E173E" w:rsidRPr="00564A49" w:rsidRDefault="007E173E" w:rsidP="007E173E">
      <w:r w:rsidRPr="00564A49">
        <w:t>Inputs to this process are a bitstream, a layer identifier list bspLayerId</w:t>
      </w:r>
      <w:proofErr w:type="gramStart"/>
      <w:r w:rsidRPr="00564A49">
        <w:t>[ bspIdx</w:t>
      </w:r>
      <w:proofErr w:type="gramEnd"/>
      <w:r w:rsidRPr="00564A49">
        <w:t> ] and the number of layer identifiers numBspLayerId in the layer index list bspLayerId[ bspIdx ].</w:t>
      </w:r>
    </w:p>
    <w:p w14:paraId="2B7B4F75" w14:textId="77777777" w:rsidR="007E173E" w:rsidRPr="00564A49" w:rsidRDefault="007E173E" w:rsidP="007E173E">
      <w:r w:rsidRPr="00564A49">
        <w:t>Output of this process is a bitstream partition.</w:t>
      </w:r>
    </w:p>
    <w:p w14:paraId="34A3FA98" w14:textId="77777777" w:rsidR="007E173E" w:rsidRPr="00564A49" w:rsidRDefault="007E173E" w:rsidP="007E173E">
      <w:r w:rsidRPr="00564A49">
        <w:t>Let variable minBspLayerId be the smallest value of bspLayerId</w:t>
      </w:r>
      <w:proofErr w:type="gramStart"/>
      <w:r w:rsidRPr="00564A49">
        <w:t>[ bspIdx</w:t>
      </w:r>
      <w:proofErr w:type="gramEnd"/>
      <w:r w:rsidRPr="00564A49">
        <w:t> ] with any value of bspIdx in the range of 0 to numBspLayerId − 1, inclusive.</w:t>
      </w:r>
    </w:p>
    <w:p w14:paraId="11D170D0" w14:textId="77777777"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14:paraId="2AE19C01" w14:textId="77777777" w:rsidR="007E173E" w:rsidRPr="00564A49" w:rsidRDefault="007E173E" w:rsidP="007E173E">
      <w:pPr>
        <w:tabs>
          <w:tab w:val="left" w:pos="400"/>
        </w:tabs>
        <w:ind w:left="400" w:hanging="400"/>
      </w:pPr>
      <w:r w:rsidRPr="00564A49">
        <w:t>–</w:t>
      </w:r>
      <w:r w:rsidRPr="00564A49">
        <w:tab/>
        <w:t>Omit all NAL units that have a nuh_layer_id value other than bspLayerId</w:t>
      </w:r>
      <w:proofErr w:type="gramStart"/>
      <w:r w:rsidRPr="00564A49">
        <w:t>[ bspIdx</w:t>
      </w:r>
      <w:proofErr w:type="gramEnd"/>
      <w:r w:rsidRPr="00564A49">
        <w:t xml:space="preserve"> ] with any value of bspIdx in the range of 0 to numBspLayerId − 1, inclusive. </w:t>
      </w:r>
    </w:p>
    <w:p w14:paraId="2C2A8DEF" w14:textId="77777777"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14:paraId="7793CCCF" w14:textId="77777777"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w:t>
      </w:r>
      <w:proofErr w:type="gramStart"/>
      <w:r w:rsidRPr="00564A49">
        <w:t>[ i</w:t>
      </w:r>
      <w:proofErr w:type="gramEnd"/>
      <w:r w:rsidRPr="00564A49">
        <w:t> ] contains a layer identifier value less than minBspLayerId.</w:t>
      </w:r>
    </w:p>
    <w:p w14:paraId="7C2509DF" w14:textId="77777777"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14:paraId="33F8A6C6"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14:paraId="6522D005" w14:textId="77777777" w:rsidR="007E173E" w:rsidRPr="00564A49" w:rsidRDefault="007E173E" w:rsidP="007E173E">
      <w:pPr>
        <w:pStyle w:val="AnnexRef"/>
        <w:keepNext/>
        <w:rPr>
          <w:lang w:val="en-US"/>
        </w:rPr>
      </w:pPr>
      <w:r w:rsidRPr="00564A49">
        <w:rPr>
          <w:lang w:val="en-US"/>
        </w:rPr>
        <w:t>(This annex forms an integral part of this Recommendation | International Standard)</w:t>
      </w:r>
    </w:p>
    <w:p w14:paraId="039344B5" w14:textId="77777777" w:rsidR="007E173E" w:rsidRPr="00564A49" w:rsidRDefault="007E173E" w:rsidP="007E173E">
      <w:pPr>
        <w:keepNext/>
        <w:rPr>
          <w:i/>
          <w:lang w:val="en-US"/>
        </w:rPr>
      </w:pPr>
      <w:r w:rsidRPr="00564A49">
        <w:rPr>
          <w:i/>
          <w:lang w:val="en-US"/>
        </w:rPr>
        <w:t>Modify subclause D.2.1 as follows:</w:t>
      </w:r>
    </w:p>
    <w:p w14:paraId="43BF9504" w14:textId="77777777" w:rsidR="007E173E" w:rsidRPr="00564A49" w:rsidRDefault="007E173E" w:rsidP="007E173E">
      <w:pPr>
        <w:keepNext/>
        <w:rPr>
          <w:i/>
          <w:lang w:val="en-US"/>
        </w:rPr>
      </w:pPr>
      <w:r w:rsidRPr="00564A49">
        <w:rPr>
          <w:i/>
          <w:lang w:val="en-US"/>
        </w:rPr>
        <w:t xml:space="preserve">Add rows enclosed by "...". </w:t>
      </w:r>
    </w:p>
    <w:p w14:paraId="27C49C50" w14:textId="77777777"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4F953EC3" w14:textId="77777777" w:rsidTr="00802F9B">
        <w:trPr>
          <w:cantSplit/>
          <w:jc w:val="center"/>
        </w:trPr>
        <w:tc>
          <w:tcPr>
            <w:tcW w:w="7920" w:type="dxa"/>
          </w:tcPr>
          <w:p w14:paraId="3CAD651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14:paraId="630B9D0F" w14:textId="77777777"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14:paraId="0725C41A" w14:textId="77777777" w:rsidTr="00802F9B">
        <w:trPr>
          <w:cantSplit/>
          <w:jc w:val="center"/>
        </w:trPr>
        <w:tc>
          <w:tcPr>
            <w:tcW w:w="7920" w:type="dxa"/>
          </w:tcPr>
          <w:p w14:paraId="2B95916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14:paraId="23F8496E" w14:textId="77777777" w:rsidR="007E173E" w:rsidRPr="00564A49" w:rsidRDefault="007E173E" w:rsidP="00802F9B">
            <w:pPr>
              <w:pStyle w:val="tableheading"/>
              <w:overflowPunct/>
              <w:autoSpaceDE/>
              <w:autoSpaceDN/>
              <w:adjustRightInd/>
              <w:jc w:val="left"/>
              <w:textAlignment w:val="auto"/>
              <w:rPr>
                <w:lang w:val="en-US"/>
              </w:rPr>
            </w:pPr>
          </w:p>
        </w:tc>
      </w:tr>
      <w:tr w:rsidR="007E173E" w:rsidRPr="00564A49" w14:paraId="187EBC2B" w14:textId="77777777" w:rsidTr="00802F9B">
        <w:trPr>
          <w:cantSplit/>
          <w:jc w:val="center"/>
        </w:trPr>
        <w:tc>
          <w:tcPr>
            <w:tcW w:w="7920" w:type="dxa"/>
          </w:tcPr>
          <w:p w14:paraId="4EE0C35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14:paraId="1FB25BF6"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B3D8776" w14:textId="77777777" w:rsidTr="00802F9B">
        <w:trPr>
          <w:cantSplit/>
          <w:jc w:val="center"/>
        </w:trPr>
        <w:tc>
          <w:tcPr>
            <w:tcW w:w="7920" w:type="dxa"/>
          </w:tcPr>
          <w:p w14:paraId="5105824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5B62E023"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9EEBE99" w14:textId="77777777" w:rsidTr="00802F9B">
        <w:trPr>
          <w:cantSplit/>
          <w:jc w:val="center"/>
        </w:trPr>
        <w:tc>
          <w:tcPr>
            <w:tcW w:w="7920" w:type="dxa"/>
          </w:tcPr>
          <w:p w14:paraId="0282B78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6BC75AAE"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106CA8B" w14:textId="77777777" w:rsidTr="00802F9B">
        <w:trPr>
          <w:cantSplit/>
          <w:jc w:val="center"/>
        </w:trPr>
        <w:tc>
          <w:tcPr>
            <w:tcW w:w="7920" w:type="dxa"/>
          </w:tcPr>
          <w:p w14:paraId="3712C80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14:paraId="66908337"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744A0B9" w14:textId="77777777" w:rsidTr="00802F9B">
        <w:trPr>
          <w:cantSplit/>
          <w:jc w:val="center"/>
        </w:trPr>
        <w:tc>
          <w:tcPr>
            <w:tcW w:w="7920" w:type="dxa"/>
          </w:tcPr>
          <w:p w14:paraId="0C95101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4D97E54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29C73E8" w14:textId="77777777" w:rsidTr="00802F9B">
        <w:trPr>
          <w:cantSplit/>
          <w:jc w:val="center"/>
        </w:trPr>
        <w:tc>
          <w:tcPr>
            <w:tcW w:w="7920" w:type="dxa"/>
          </w:tcPr>
          <w:p w14:paraId="7ED6CCA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14:paraId="1176B8CE"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6C61E91D" w14:textId="77777777" w:rsidTr="00802F9B">
        <w:trPr>
          <w:cantSplit/>
          <w:jc w:val="center"/>
        </w:trPr>
        <w:tc>
          <w:tcPr>
            <w:tcW w:w="7920" w:type="dxa"/>
          </w:tcPr>
          <w:p w14:paraId="1717402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720607B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96D5DB4" w14:textId="77777777" w:rsidTr="00802F9B">
        <w:trPr>
          <w:cantSplit/>
          <w:jc w:val="center"/>
        </w:trPr>
        <w:tc>
          <w:tcPr>
            <w:tcW w:w="7920" w:type="dxa"/>
          </w:tcPr>
          <w:p w14:paraId="0338F93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14:paraId="3BBE952B"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405CE64" w14:textId="77777777" w:rsidTr="00802F9B">
        <w:trPr>
          <w:cantSplit/>
          <w:jc w:val="center"/>
        </w:trPr>
        <w:tc>
          <w:tcPr>
            <w:tcW w:w="7920" w:type="dxa"/>
          </w:tcPr>
          <w:p w14:paraId="13B08D0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771ECF5B"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692A9145" w14:textId="77777777" w:rsidTr="00802F9B">
        <w:trPr>
          <w:cantSplit/>
          <w:jc w:val="center"/>
        </w:trPr>
        <w:tc>
          <w:tcPr>
            <w:tcW w:w="7920" w:type="dxa"/>
          </w:tcPr>
          <w:p w14:paraId="1DCBC7B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14:paraId="2DBA8FC7"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F34F1C1" w14:textId="77777777" w:rsidTr="00802F9B">
        <w:trPr>
          <w:cantSplit/>
          <w:jc w:val="center"/>
        </w:trPr>
        <w:tc>
          <w:tcPr>
            <w:tcW w:w="7920" w:type="dxa"/>
          </w:tcPr>
          <w:p w14:paraId="2113E4F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134312C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64F35610" w14:textId="77777777" w:rsidTr="00802F9B">
        <w:trPr>
          <w:cantSplit/>
          <w:jc w:val="center"/>
        </w:trPr>
        <w:tc>
          <w:tcPr>
            <w:tcW w:w="7920" w:type="dxa"/>
          </w:tcPr>
          <w:p w14:paraId="7D2B443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14:paraId="7FE3E5C9"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01C2E6C" w14:textId="77777777" w:rsidTr="00802F9B">
        <w:trPr>
          <w:cantSplit/>
          <w:jc w:val="center"/>
        </w:trPr>
        <w:tc>
          <w:tcPr>
            <w:tcW w:w="7920" w:type="dxa"/>
          </w:tcPr>
          <w:p w14:paraId="6639A25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4C16C1F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B19FCD8" w14:textId="77777777" w:rsidTr="00802F9B">
        <w:trPr>
          <w:cantSplit/>
          <w:jc w:val="center"/>
        </w:trPr>
        <w:tc>
          <w:tcPr>
            <w:tcW w:w="7920" w:type="dxa"/>
          </w:tcPr>
          <w:p w14:paraId="742DAB3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14:paraId="170E4FD9"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762DB97" w14:textId="77777777" w:rsidTr="00802F9B">
        <w:trPr>
          <w:cantSplit/>
          <w:jc w:val="center"/>
        </w:trPr>
        <w:tc>
          <w:tcPr>
            <w:tcW w:w="7920" w:type="dxa"/>
          </w:tcPr>
          <w:p w14:paraId="4F05A91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27356B5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58DD71B" w14:textId="77777777" w:rsidTr="00802F9B">
        <w:trPr>
          <w:cantSplit/>
          <w:jc w:val="center"/>
        </w:trPr>
        <w:tc>
          <w:tcPr>
            <w:tcW w:w="7920" w:type="dxa"/>
          </w:tcPr>
          <w:p w14:paraId="368F0F8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14:paraId="2953F94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30B0992" w14:textId="77777777" w:rsidTr="00802F9B">
        <w:trPr>
          <w:cantSplit/>
          <w:jc w:val="center"/>
        </w:trPr>
        <w:tc>
          <w:tcPr>
            <w:tcW w:w="7920" w:type="dxa"/>
          </w:tcPr>
          <w:p w14:paraId="7D81EBE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7C4375CC"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8F0CBB2" w14:textId="77777777" w:rsidTr="00802F9B">
        <w:trPr>
          <w:cantSplit/>
          <w:jc w:val="center"/>
        </w:trPr>
        <w:tc>
          <w:tcPr>
            <w:tcW w:w="7920" w:type="dxa"/>
          </w:tcPr>
          <w:p w14:paraId="197B06A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14:paraId="1FB9E0C6"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80599E3" w14:textId="77777777" w:rsidTr="00802F9B">
        <w:trPr>
          <w:cantSplit/>
          <w:jc w:val="center"/>
        </w:trPr>
        <w:tc>
          <w:tcPr>
            <w:tcW w:w="7920" w:type="dxa"/>
          </w:tcPr>
          <w:p w14:paraId="08C3353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43DE7399"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12D52BD" w14:textId="77777777" w:rsidTr="00802F9B">
        <w:trPr>
          <w:cantSplit/>
          <w:jc w:val="center"/>
        </w:trPr>
        <w:tc>
          <w:tcPr>
            <w:tcW w:w="7920" w:type="dxa"/>
          </w:tcPr>
          <w:p w14:paraId="19ED631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14:paraId="430064F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59893E3" w14:textId="77777777" w:rsidTr="00802F9B">
        <w:trPr>
          <w:cantSplit/>
          <w:jc w:val="center"/>
        </w:trPr>
        <w:tc>
          <w:tcPr>
            <w:tcW w:w="7920" w:type="dxa"/>
          </w:tcPr>
          <w:p w14:paraId="42CBC05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1D9E1BAE"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802232D" w14:textId="77777777" w:rsidTr="00802F9B">
        <w:trPr>
          <w:cantSplit/>
          <w:jc w:val="center"/>
        </w:trPr>
        <w:tc>
          <w:tcPr>
            <w:tcW w:w="7920" w:type="dxa"/>
          </w:tcPr>
          <w:p w14:paraId="596E55B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14:paraId="78DB16A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BD6A2B9" w14:textId="77777777" w:rsidTr="00802F9B">
        <w:trPr>
          <w:cantSplit/>
          <w:jc w:val="center"/>
        </w:trPr>
        <w:tc>
          <w:tcPr>
            <w:tcW w:w="7920" w:type="dxa"/>
          </w:tcPr>
          <w:p w14:paraId="550C228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14:paraId="4D95833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874C048" w14:textId="77777777" w:rsidTr="00802F9B">
        <w:trPr>
          <w:cantSplit/>
          <w:jc w:val="center"/>
        </w:trPr>
        <w:tc>
          <w:tcPr>
            <w:tcW w:w="7920" w:type="dxa"/>
          </w:tcPr>
          <w:p w14:paraId="742D8EB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14:paraId="12C7DCF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04E624E" w14:textId="77777777"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14:paraId="520147B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162A501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65D12438" w14:textId="77777777"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14:paraId="0A1E4B2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473560D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7C33D61" w14:textId="77777777" w:rsidTr="00802F9B">
        <w:trPr>
          <w:cantSplit/>
          <w:jc w:val="center"/>
        </w:trPr>
        <w:tc>
          <w:tcPr>
            <w:tcW w:w="7920" w:type="dxa"/>
          </w:tcPr>
          <w:p w14:paraId="23676BC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519FBA84"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7F2B044" w14:textId="77777777" w:rsidTr="00802F9B">
        <w:trPr>
          <w:cantSplit/>
          <w:jc w:val="center"/>
        </w:trPr>
        <w:tc>
          <w:tcPr>
            <w:tcW w:w="7920" w:type="dxa"/>
          </w:tcPr>
          <w:p w14:paraId="1816B3D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14:paraId="39FF086A"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C10C994" w14:textId="77777777" w:rsidTr="00802F9B">
        <w:trPr>
          <w:cantSplit/>
          <w:jc w:val="center"/>
        </w:trPr>
        <w:tc>
          <w:tcPr>
            <w:tcW w:w="7920" w:type="dxa"/>
          </w:tcPr>
          <w:p w14:paraId="0460C77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14:paraId="0FD0105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82DBD92" w14:textId="77777777" w:rsidTr="00802F9B">
        <w:trPr>
          <w:cantSplit/>
          <w:jc w:val="center"/>
        </w:trPr>
        <w:tc>
          <w:tcPr>
            <w:tcW w:w="7920" w:type="dxa"/>
          </w:tcPr>
          <w:p w14:paraId="6B120E0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14:paraId="2EB10586"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D90BC01" w14:textId="77777777" w:rsidTr="00802F9B">
        <w:trPr>
          <w:cantSplit/>
          <w:jc w:val="center"/>
        </w:trPr>
        <w:tc>
          <w:tcPr>
            <w:tcW w:w="7920" w:type="dxa"/>
          </w:tcPr>
          <w:p w14:paraId="6DCE665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14:paraId="22395C25"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330986B" w14:textId="77777777" w:rsidTr="00802F9B">
        <w:trPr>
          <w:cantSplit/>
          <w:jc w:val="center"/>
        </w:trPr>
        <w:tc>
          <w:tcPr>
            <w:tcW w:w="7920" w:type="dxa"/>
          </w:tcPr>
          <w:p w14:paraId="04892D9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14:paraId="1DA58D76"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14:paraId="3867AC48" w14:textId="77777777" w:rsidTr="00802F9B">
        <w:trPr>
          <w:cantSplit/>
          <w:jc w:val="center"/>
        </w:trPr>
        <w:tc>
          <w:tcPr>
            <w:tcW w:w="7920" w:type="dxa"/>
          </w:tcPr>
          <w:p w14:paraId="2A5435B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14:paraId="7B9C5B4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14:paraId="6186191D" w14:textId="77777777" w:rsidTr="00802F9B">
        <w:trPr>
          <w:cantSplit/>
          <w:jc w:val="center"/>
        </w:trPr>
        <w:tc>
          <w:tcPr>
            <w:tcW w:w="7920" w:type="dxa"/>
          </w:tcPr>
          <w:p w14:paraId="7C49243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14:paraId="1CFE4412"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BD71B51" w14:textId="77777777" w:rsidTr="00802F9B">
        <w:trPr>
          <w:cantSplit/>
          <w:jc w:val="center"/>
        </w:trPr>
        <w:tc>
          <w:tcPr>
            <w:tcW w:w="7920" w:type="dxa"/>
          </w:tcPr>
          <w:p w14:paraId="707E5EA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14:paraId="3B02F754"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14:paraId="197620FD" w14:textId="77777777" w:rsidTr="00802F9B">
        <w:trPr>
          <w:cantSplit/>
          <w:jc w:val="center"/>
        </w:trPr>
        <w:tc>
          <w:tcPr>
            <w:tcW w:w="7920" w:type="dxa"/>
          </w:tcPr>
          <w:p w14:paraId="063FEF6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14:paraId="5DD041B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DFE9314" w14:textId="77777777" w:rsidTr="00802F9B">
        <w:trPr>
          <w:cantSplit/>
          <w:jc w:val="center"/>
        </w:trPr>
        <w:tc>
          <w:tcPr>
            <w:tcW w:w="7920" w:type="dxa"/>
          </w:tcPr>
          <w:p w14:paraId="63DC480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14:paraId="14C3FE46" w14:textId="77777777" w:rsidR="007E173E" w:rsidRPr="00564A49" w:rsidRDefault="007E173E" w:rsidP="00802F9B">
            <w:pPr>
              <w:pStyle w:val="tableheading"/>
              <w:overflowPunct/>
              <w:autoSpaceDE/>
              <w:autoSpaceDN/>
              <w:adjustRightInd/>
              <w:jc w:val="left"/>
              <w:textAlignment w:val="auto"/>
              <w:rPr>
                <w:b w:val="0"/>
                <w:lang w:val="en-US"/>
              </w:rPr>
            </w:pPr>
          </w:p>
        </w:tc>
      </w:tr>
    </w:tbl>
    <w:p w14:paraId="6A5D4353" w14:textId="77777777" w:rsidR="007E173E" w:rsidRPr="00564A49" w:rsidRDefault="007E173E" w:rsidP="007E173E">
      <w:pPr>
        <w:rPr>
          <w:i/>
          <w:lang w:val="en-US"/>
        </w:rPr>
      </w:pPr>
    </w:p>
    <w:p w14:paraId="16ECB7EC" w14:textId="77777777" w:rsidR="007E173E" w:rsidRPr="00564A49" w:rsidRDefault="007E173E" w:rsidP="007E173E">
      <w:pPr>
        <w:rPr>
          <w:i/>
          <w:lang w:val="en-US"/>
        </w:rPr>
      </w:pPr>
      <w:r w:rsidRPr="00564A49">
        <w:rPr>
          <w:i/>
          <w:lang w:val="en-US"/>
        </w:rPr>
        <w:t>Modify subclause D.2.2 as follows:</w:t>
      </w:r>
    </w:p>
    <w:p w14:paraId="12589A60" w14:textId="77777777"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14:paraId="674B5F20" w14:textId="77777777"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14:paraId="6C270CD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14:paraId="3124AE9C" w14:textId="77777777" w:rsidR="007E173E" w:rsidRPr="00564A49" w:rsidRDefault="007E173E" w:rsidP="00802F9B">
            <w:pPr>
              <w:keepNext/>
              <w:spacing w:before="40" w:after="40"/>
              <w:jc w:val="center"/>
              <w:rPr>
                <w:b/>
                <w:bCs/>
                <w:noProof/>
              </w:rPr>
            </w:pPr>
            <w:r w:rsidRPr="00564A49">
              <w:rPr>
                <w:b/>
                <w:bCs/>
                <w:noProof/>
              </w:rPr>
              <w:t>Descriptor</w:t>
            </w:r>
          </w:p>
        </w:tc>
      </w:tr>
      <w:tr w:rsidR="007E173E" w:rsidRPr="00564A49" w14:paraId="2D5D171E"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18D414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14:paraId="330DA419" w14:textId="77777777" w:rsidR="007E173E" w:rsidRPr="00564A49" w:rsidRDefault="007E173E" w:rsidP="00802F9B">
            <w:pPr>
              <w:keepNext/>
              <w:spacing w:before="40" w:after="40"/>
              <w:jc w:val="center"/>
              <w:rPr>
                <w:noProof/>
              </w:rPr>
            </w:pPr>
            <w:r w:rsidRPr="00564A49">
              <w:rPr>
                <w:noProof/>
              </w:rPr>
              <w:t>ue(v)</w:t>
            </w:r>
          </w:p>
        </w:tc>
      </w:tr>
      <w:tr w:rsidR="007E173E" w:rsidRPr="00564A49" w14:paraId="5ADC5134"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74CB10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14:paraId="0430AFFE" w14:textId="77777777" w:rsidR="007E173E" w:rsidRPr="00564A49" w:rsidRDefault="007E173E" w:rsidP="00802F9B">
            <w:pPr>
              <w:keepNext/>
              <w:spacing w:before="40" w:after="40"/>
              <w:jc w:val="center"/>
              <w:rPr>
                <w:noProof/>
              </w:rPr>
            </w:pPr>
          </w:p>
        </w:tc>
      </w:tr>
      <w:tr w:rsidR="007E173E" w:rsidRPr="00564A49" w14:paraId="4C71BE58"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1241EF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14:paraId="71C5CDB6" w14:textId="77777777" w:rsidR="007E173E" w:rsidRPr="00564A49" w:rsidRDefault="007E173E" w:rsidP="00802F9B">
            <w:pPr>
              <w:keepNext/>
              <w:spacing w:before="40" w:after="40"/>
              <w:jc w:val="center"/>
              <w:rPr>
                <w:noProof/>
              </w:rPr>
            </w:pPr>
            <w:r w:rsidRPr="00564A49">
              <w:rPr>
                <w:noProof/>
              </w:rPr>
              <w:t>u(1)</w:t>
            </w:r>
          </w:p>
        </w:tc>
      </w:tr>
      <w:tr w:rsidR="007E173E" w:rsidRPr="00564A49" w14:paraId="6C20C958"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2A0204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14:paraId="1403AD6C" w14:textId="77777777" w:rsidR="007E173E" w:rsidRPr="00564A49" w:rsidRDefault="007E173E" w:rsidP="00802F9B">
            <w:pPr>
              <w:keepNext/>
              <w:spacing w:before="40" w:after="40"/>
              <w:jc w:val="center"/>
              <w:rPr>
                <w:noProof/>
              </w:rPr>
            </w:pPr>
          </w:p>
        </w:tc>
      </w:tr>
      <w:tr w:rsidR="007E173E" w:rsidRPr="00564A49" w14:paraId="1CBA1B10"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0D92F4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14:paraId="66F694DF" w14:textId="77777777" w:rsidR="007E173E" w:rsidRPr="00564A49" w:rsidRDefault="007E173E" w:rsidP="00802F9B">
            <w:pPr>
              <w:keepNext/>
              <w:spacing w:before="40" w:after="40"/>
              <w:jc w:val="center"/>
              <w:rPr>
                <w:noProof/>
              </w:rPr>
            </w:pPr>
            <w:r w:rsidRPr="00564A49">
              <w:rPr>
                <w:noProof/>
              </w:rPr>
              <w:t>u(v)</w:t>
            </w:r>
          </w:p>
        </w:tc>
      </w:tr>
      <w:tr w:rsidR="007E173E" w:rsidRPr="00564A49" w14:paraId="61D7D92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2AACE57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14:paraId="45EAF578" w14:textId="77777777" w:rsidR="007E173E" w:rsidRPr="00564A49" w:rsidRDefault="007E173E" w:rsidP="00802F9B">
            <w:pPr>
              <w:keepNext/>
              <w:spacing w:before="40" w:after="40"/>
              <w:jc w:val="center"/>
              <w:rPr>
                <w:noProof/>
              </w:rPr>
            </w:pPr>
            <w:r w:rsidRPr="00564A49">
              <w:rPr>
                <w:noProof/>
              </w:rPr>
              <w:t>u(v)</w:t>
            </w:r>
          </w:p>
        </w:tc>
      </w:tr>
      <w:tr w:rsidR="007E173E" w:rsidRPr="00564A49" w14:paraId="47236B1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0B1AD5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2B53C117" w14:textId="77777777" w:rsidR="007E173E" w:rsidRPr="00564A49" w:rsidRDefault="007E173E" w:rsidP="00802F9B">
            <w:pPr>
              <w:keepNext/>
              <w:spacing w:before="40" w:after="40"/>
              <w:jc w:val="center"/>
              <w:rPr>
                <w:noProof/>
              </w:rPr>
            </w:pPr>
          </w:p>
        </w:tc>
      </w:tr>
      <w:tr w:rsidR="007E173E" w:rsidRPr="00564A49" w14:paraId="42B72EA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4CF519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14:paraId="107A6667" w14:textId="77777777" w:rsidR="007E173E" w:rsidRPr="00564A49" w:rsidRDefault="007E173E" w:rsidP="00802F9B">
            <w:pPr>
              <w:keepNext/>
              <w:spacing w:before="40" w:after="40"/>
              <w:jc w:val="center"/>
              <w:rPr>
                <w:noProof/>
              </w:rPr>
            </w:pPr>
            <w:r w:rsidRPr="00564A49">
              <w:rPr>
                <w:bCs/>
                <w:noProof/>
              </w:rPr>
              <w:t>u(1)</w:t>
            </w:r>
          </w:p>
        </w:tc>
      </w:tr>
      <w:tr w:rsidR="007E173E" w:rsidRPr="00564A49" w14:paraId="67C1B1FD"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88556B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14:paraId="7E5D98F4" w14:textId="77777777" w:rsidR="007E173E" w:rsidRPr="00564A49" w:rsidRDefault="007E173E" w:rsidP="00802F9B">
            <w:pPr>
              <w:keepNext/>
              <w:spacing w:before="40" w:after="40"/>
              <w:jc w:val="center"/>
              <w:rPr>
                <w:noProof/>
              </w:rPr>
            </w:pPr>
            <w:r w:rsidRPr="00564A49">
              <w:rPr>
                <w:bCs/>
                <w:noProof/>
              </w:rPr>
              <w:t>u(v)</w:t>
            </w:r>
          </w:p>
        </w:tc>
      </w:tr>
      <w:tr w:rsidR="007E173E" w:rsidRPr="00564A49" w14:paraId="5A882DC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CD61FB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14:paraId="0D8C4D8F" w14:textId="77777777" w:rsidR="007E173E" w:rsidRPr="00564A49" w:rsidRDefault="007E173E" w:rsidP="00802F9B">
            <w:pPr>
              <w:keepNext/>
              <w:spacing w:before="40" w:after="40"/>
              <w:jc w:val="center"/>
              <w:rPr>
                <w:noProof/>
              </w:rPr>
            </w:pPr>
          </w:p>
        </w:tc>
      </w:tr>
      <w:tr w:rsidR="007E173E" w:rsidRPr="00564A49" w14:paraId="263ABC0B"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55037E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14:paraId="617D7D3F" w14:textId="77777777" w:rsidR="007E173E" w:rsidRPr="00564A49" w:rsidRDefault="007E173E" w:rsidP="00802F9B">
            <w:pPr>
              <w:keepNext/>
              <w:spacing w:before="40" w:after="40"/>
              <w:jc w:val="center"/>
              <w:rPr>
                <w:noProof/>
              </w:rPr>
            </w:pPr>
          </w:p>
        </w:tc>
      </w:tr>
      <w:tr w:rsidR="007E173E" w:rsidRPr="00564A49" w14:paraId="3A20D4BE"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64CC9E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3AE9E5C7" w14:textId="77777777" w:rsidR="007E173E" w:rsidRPr="00564A49" w:rsidRDefault="007E173E" w:rsidP="00802F9B">
            <w:pPr>
              <w:keepNext/>
              <w:spacing w:before="40" w:after="40"/>
              <w:jc w:val="center"/>
              <w:rPr>
                <w:noProof/>
              </w:rPr>
            </w:pPr>
            <w:r w:rsidRPr="00564A49">
              <w:rPr>
                <w:noProof/>
              </w:rPr>
              <w:t>u(v)</w:t>
            </w:r>
          </w:p>
        </w:tc>
      </w:tr>
      <w:tr w:rsidR="007E173E" w:rsidRPr="00564A49" w14:paraId="0F37068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88E418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2473F2D1" w14:textId="77777777" w:rsidR="007E173E" w:rsidRPr="00564A49" w:rsidRDefault="007E173E" w:rsidP="00802F9B">
            <w:pPr>
              <w:keepNext/>
              <w:spacing w:before="40" w:after="40"/>
              <w:jc w:val="center"/>
              <w:rPr>
                <w:noProof/>
              </w:rPr>
            </w:pPr>
            <w:r w:rsidRPr="00564A49">
              <w:rPr>
                <w:noProof/>
              </w:rPr>
              <w:t>u(v)</w:t>
            </w:r>
          </w:p>
        </w:tc>
      </w:tr>
      <w:tr w:rsidR="007E173E" w:rsidRPr="00564A49" w14:paraId="2E4A2F4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D034C2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14:paraId="128C5FF7" w14:textId="77777777" w:rsidR="007E173E" w:rsidRPr="00564A49" w:rsidRDefault="007E173E" w:rsidP="00802F9B">
            <w:pPr>
              <w:keepNext/>
              <w:spacing w:before="40" w:after="40"/>
              <w:jc w:val="center"/>
              <w:rPr>
                <w:noProof/>
              </w:rPr>
            </w:pPr>
          </w:p>
        </w:tc>
      </w:tr>
      <w:tr w:rsidR="007E173E" w:rsidRPr="00564A49" w14:paraId="4F43091B"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F0427C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0D77FD74" w14:textId="77777777" w:rsidR="007E173E" w:rsidRPr="00564A49" w:rsidRDefault="007E173E" w:rsidP="00802F9B">
            <w:pPr>
              <w:keepNext/>
              <w:spacing w:before="40" w:after="40"/>
              <w:jc w:val="center"/>
              <w:rPr>
                <w:noProof/>
              </w:rPr>
            </w:pPr>
            <w:r w:rsidRPr="00564A49">
              <w:rPr>
                <w:noProof/>
              </w:rPr>
              <w:t>u(v)</w:t>
            </w:r>
          </w:p>
        </w:tc>
      </w:tr>
      <w:tr w:rsidR="007E173E" w:rsidRPr="00564A49" w14:paraId="4B5D8113"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9C132F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63CD059F" w14:textId="77777777" w:rsidR="007E173E" w:rsidRPr="00564A49" w:rsidRDefault="007E173E" w:rsidP="00802F9B">
            <w:pPr>
              <w:keepNext/>
              <w:spacing w:before="40" w:after="40"/>
              <w:jc w:val="center"/>
              <w:rPr>
                <w:noProof/>
              </w:rPr>
            </w:pPr>
            <w:r w:rsidRPr="00564A49">
              <w:rPr>
                <w:noProof/>
              </w:rPr>
              <w:t>u(v)</w:t>
            </w:r>
          </w:p>
        </w:tc>
      </w:tr>
      <w:tr w:rsidR="007E173E" w:rsidRPr="00564A49" w14:paraId="57AD5B4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D2D875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36AE4C2E" w14:textId="77777777" w:rsidR="007E173E" w:rsidRPr="00564A49" w:rsidRDefault="007E173E" w:rsidP="00802F9B">
            <w:pPr>
              <w:keepNext/>
              <w:spacing w:before="40" w:after="40"/>
              <w:jc w:val="center"/>
              <w:rPr>
                <w:noProof/>
              </w:rPr>
            </w:pPr>
          </w:p>
        </w:tc>
      </w:tr>
      <w:tr w:rsidR="007E173E" w:rsidRPr="00564A49" w14:paraId="5A804A6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094639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47BDE17D" w14:textId="77777777" w:rsidR="007E173E" w:rsidRPr="00564A49" w:rsidRDefault="007E173E" w:rsidP="00802F9B">
            <w:pPr>
              <w:keepNext/>
              <w:spacing w:before="40" w:after="40"/>
              <w:jc w:val="center"/>
              <w:rPr>
                <w:noProof/>
              </w:rPr>
            </w:pPr>
          </w:p>
        </w:tc>
      </w:tr>
      <w:tr w:rsidR="007E173E" w:rsidRPr="00564A49" w14:paraId="4B63F18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6B2608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14:paraId="042CF29C" w14:textId="77777777" w:rsidR="007E173E" w:rsidRPr="00564A49" w:rsidRDefault="007E173E" w:rsidP="00802F9B">
            <w:pPr>
              <w:keepNext/>
              <w:spacing w:before="40" w:after="40"/>
              <w:jc w:val="center"/>
              <w:rPr>
                <w:noProof/>
              </w:rPr>
            </w:pPr>
          </w:p>
        </w:tc>
      </w:tr>
      <w:tr w:rsidR="007E173E" w:rsidRPr="00564A49" w14:paraId="04EC4048"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436DF3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14:paraId="581DA914" w14:textId="77777777" w:rsidR="007E173E" w:rsidRPr="00564A49" w:rsidRDefault="007E173E" w:rsidP="00802F9B">
            <w:pPr>
              <w:keepNext/>
              <w:spacing w:before="40" w:after="40"/>
              <w:jc w:val="center"/>
              <w:rPr>
                <w:noProof/>
              </w:rPr>
            </w:pPr>
          </w:p>
        </w:tc>
      </w:tr>
      <w:tr w:rsidR="007E173E" w:rsidRPr="00564A49" w14:paraId="5335A028"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66ABFB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14:paraId="784A3DE6" w14:textId="77777777" w:rsidR="007E173E" w:rsidRPr="00564A49" w:rsidRDefault="007E173E" w:rsidP="00802F9B">
            <w:pPr>
              <w:keepNext/>
              <w:spacing w:before="40" w:after="40"/>
              <w:jc w:val="center"/>
              <w:rPr>
                <w:noProof/>
              </w:rPr>
            </w:pPr>
          </w:p>
        </w:tc>
      </w:tr>
      <w:tr w:rsidR="007E173E" w:rsidRPr="00564A49" w14:paraId="479AD7A8"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B4E054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0B2C8FF1" w14:textId="77777777" w:rsidR="007E173E" w:rsidRPr="00564A49" w:rsidRDefault="007E173E" w:rsidP="00802F9B">
            <w:pPr>
              <w:keepNext/>
              <w:spacing w:before="40" w:after="40"/>
              <w:jc w:val="center"/>
              <w:rPr>
                <w:noProof/>
              </w:rPr>
            </w:pPr>
            <w:r w:rsidRPr="00564A49">
              <w:rPr>
                <w:noProof/>
              </w:rPr>
              <w:t>u(v)</w:t>
            </w:r>
          </w:p>
        </w:tc>
      </w:tr>
      <w:tr w:rsidR="007E173E" w:rsidRPr="00564A49" w14:paraId="6B379CD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A50305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115B00BA" w14:textId="77777777" w:rsidR="007E173E" w:rsidRPr="00564A49" w:rsidRDefault="007E173E" w:rsidP="00802F9B">
            <w:pPr>
              <w:keepNext/>
              <w:spacing w:before="40" w:after="40"/>
              <w:jc w:val="center"/>
              <w:rPr>
                <w:noProof/>
              </w:rPr>
            </w:pPr>
            <w:r w:rsidRPr="00564A49">
              <w:rPr>
                <w:noProof/>
              </w:rPr>
              <w:t>u(v)</w:t>
            </w:r>
          </w:p>
        </w:tc>
      </w:tr>
      <w:tr w:rsidR="007E173E" w:rsidRPr="00564A49" w14:paraId="4C186544"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F89941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14:paraId="6C030D0C" w14:textId="77777777" w:rsidR="007E173E" w:rsidRPr="00564A49" w:rsidRDefault="007E173E" w:rsidP="00802F9B">
            <w:pPr>
              <w:keepNext/>
              <w:spacing w:before="40" w:after="40"/>
              <w:jc w:val="center"/>
              <w:rPr>
                <w:noProof/>
              </w:rPr>
            </w:pPr>
          </w:p>
        </w:tc>
      </w:tr>
      <w:tr w:rsidR="007E173E" w:rsidRPr="00564A49" w14:paraId="4335500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EF1CEB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7D94740F" w14:textId="77777777" w:rsidR="007E173E" w:rsidRPr="00564A49" w:rsidRDefault="007E173E" w:rsidP="00802F9B">
            <w:pPr>
              <w:keepNext/>
              <w:spacing w:before="40" w:after="40"/>
              <w:jc w:val="center"/>
              <w:rPr>
                <w:noProof/>
              </w:rPr>
            </w:pPr>
            <w:r w:rsidRPr="00564A49">
              <w:rPr>
                <w:noProof/>
              </w:rPr>
              <w:t>u(v)</w:t>
            </w:r>
          </w:p>
        </w:tc>
      </w:tr>
      <w:tr w:rsidR="007E173E" w:rsidRPr="00564A49" w14:paraId="60E3FAA0"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F4BB14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45DD9683" w14:textId="77777777" w:rsidR="007E173E" w:rsidRPr="00564A49" w:rsidRDefault="007E173E" w:rsidP="00802F9B">
            <w:pPr>
              <w:keepNext/>
              <w:spacing w:before="40" w:after="40"/>
              <w:jc w:val="center"/>
              <w:rPr>
                <w:noProof/>
              </w:rPr>
            </w:pPr>
            <w:r w:rsidRPr="00564A49">
              <w:rPr>
                <w:noProof/>
              </w:rPr>
              <w:t>u(v)</w:t>
            </w:r>
          </w:p>
        </w:tc>
      </w:tr>
      <w:tr w:rsidR="007E173E" w:rsidRPr="00564A49" w14:paraId="47EE0DFE"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2512C09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5B72387E" w14:textId="77777777" w:rsidR="007E173E" w:rsidRPr="00564A49" w:rsidRDefault="007E173E" w:rsidP="00802F9B">
            <w:pPr>
              <w:keepNext/>
              <w:spacing w:before="40" w:after="40"/>
              <w:jc w:val="center"/>
              <w:rPr>
                <w:noProof/>
              </w:rPr>
            </w:pPr>
          </w:p>
        </w:tc>
      </w:tr>
      <w:tr w:rsidR="007E173E" w:rsidRPr="00564A49" w14:paraId="4C31C67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29BA96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78BED657" w14:textId="77777777" w:rsidR="007E173E" w:rsidRPr="00564A49" w:rsidRDefault="007E173E" w:rsidP="00802F9B">
            <w:pPr>
              <w:keepNext/>
              <w:spacing w:before="40" w:after="40"/>
              <w:jc w:val="center"/>
              <w:rPr>
                <w:noProof/>
              </w:rPr>
            </w:pPr>
          </w:p>
        </w:tc>
      </w:tr>
      <w:tr w:rsidR="007E173E" w:rsidRPr="00564A49" w14:paraId="4DC5A0E2"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2C97644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14:paraId="46EEAF3D" w14:textId="77777777" w:rsidR="007E173E" w:rsidRPr="00564A49" w:rsidRDefault="007E173E" w:rsidP="00802F9B">
            <w:pPr>
              <w:keepNext/>
              <w:spacing w:before="40" w:after="40"/>
              <w:jc w:val="center"/>
              <w:rPr>
                <w:noProof/>
              </w:rPr>
            </w:pPr>
          </w:p>
        </w:tc>
      </w:tr>
      <w:tr w:rsidR="007E173E" w:rsidRPr="00564A49" w14:paraId="72837B9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1B9E34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14:paraId="435016B2" w14:textId="77777777" w:rsidR="007E173E" w:rsidRPr="00564A49" w:rsidRDefault="007E173E" w:rsidP="00802F9B">
            <w:pPr>
              <w:keepNext/>
              <w:spacing w:before="40" w:after="40"/>
              <w:jc w:val="center"/>
              <w:rPr>
                <w:noProof/>
              </w:rPr>
            </w:pPr>
          </w:p>
        </w:tc>
      </w:tr>
      <w:tr w:rsidR="007E173E" w:rsidRPr="00564A49" w14:paraId="0C2031DD"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92909E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14:paraId="766E9A3E" w14:textId="77777777" w:rsidR="007E173E" w:rsidRPr="00564A49" w:rsidRDefault="007E173E" w:rsidP="00802F9B">
            <w:pPr>
              <w:keepNext/>
              <w:spacing w:before="40" w:after="40"/>
              <w:jc w:val="center"/>
              <w:rPr>
                <w:noProof/>
              </w:rPr>
            </w:pPr>
            <w:r w:rsidRPr="00564A49">
              <w:rPr>
                <w:noProof/>
              </w:rPr>
              <w:t>u(1)</w:t>
            </w:r>
          </w:p>
        </w:tc>
      </w:tr>
      <w:tr w:rsidR="007E173E" w:rsidRPr="00564A49" w14:paraId="05E1219E"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A25B02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22E35283" w14:textId="77777777" w:rsidR="007E173E" w:rsidRPr="00564A49" w:rsidRDefault="007E173E" w:rsidP="00802F9B">
            <w:pPr>
              <w:keepNext/>
              <w:spacing w:before="40" w:after="40"/>
              <w:jc w:val="center"/>
              <w:rPr>
                <w:noProof/>
              </w:rPr>
            </w:pPr>
          </w:p>
        </w:tc>
      </w:tr>
    </w:tbl>
    <w:p w14:paraId="28D35C74" w14:textId="77777777"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14:paraId="4F8E8E81" w14:textId="77777777" w:rsidR="007E173E" w:rsidRPr="00564A49" w:rsidRDefault="007E173E" w:rsidP="007E173E">
      <w:pPr>
        <w:pStyle w:val="3N"/>
      </w:pPr>
      <w:r w:rsidRPr="00564A49">
        <w:rPr>
          <w:i/>
          <w:lang w:val="en-US"/>
        </w:rPr>
        <w:t>Modify subclause D.3.2 as follows:</w:t>
      </w:r>
      <w:bookmarkEnd w:id="1436"/>
      <w:bookmarkEnd w:id="1437"/>
      <w:bookmarkEnd w:id="1438"/>
      <w:bookmarkEnd w:id="1439"/>
    </w:p>
    <w:p w14:paraId="2AFDC5D4" w14:textId="77777777"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14:paraId="649B1D1F" w14:textId="77777777" w:rsidR="007E173E" w:rsidRPr="00564A49" w:rsidRDefault="007E173E" w:rsidP="007E173E">
      <w:pPr>
        <w:rPr>
          <w:noProof/>
        </w:rPr>
      </w:pPr>
      <w:r w:rsidRPr="00564A49">
        <w:rPr>
          <w:noProof/>
        </w:rPr>
        <w:t>A buffering period SEI message may be included in a scalable nesting SEI message with nesting_op_flag equal to 1.</w:t>
      </w:r>
    </w:p>
    <w:p w14:paraId="2DB91690" w14:textId="77777777"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14:paraId="30A36629" w14:textId="77777777" w:rsidR="007E173E" w:rsidRPr="00564A49" w:rsidRDefault="007E173E" w:rsidP="007E173E">
      <w:pPr>
        <w:rPr>
          <w:noProof/>
        </w:rPr>
      </w:pPr>
      <w:r w:rsidRPr="00564A49">
        <w:rPr>
          <w:noProof/>
        </w:rPr>
        <w:t>The following applies for the buffering period SEI message syntax and semantics:</w:t>
      </w:r>
    </w:p>
    <w:p w14:paraId="0792F031" w14:textId="77777777"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14:paraId="2B152B3E" w14:textId="77777777"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14:paraId="6628C023" w14:textId="77777777"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14:paraId="445FFE05" w14:textId="77777777"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14:paraId="31A0D099" w14:textId="77777777"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14:paraId="016F3BB4" w14:textId="77777777" w:rsidR="007E173E" w:rsidRPr="00564A49" w:rsidRDefault="007E173E" w:rsidP="007E173E">
      <w:pPr>
        <w:rPr>
          <w:noProof/>
          <w:lang w:val="en-CA"/>
        </w:rPr>
      </w:pPr>
      <w:r w:rsidRPr="00564A49">
        <w:rPr>
          <w:noProof/>
          <w:lang w:val="en-CA"/>
        </w:rPr>
        <w:t>The presence of buffering period SEI messages for an operation point is specified as follows:</w:t>
      </w:r>
    </w:p>
    <w:p w14:paraId="23520BC2" w14:textId="77777777"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14:paraId="1D99E121" w14:textId="77777777"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14:paraId="335E7130" w14:textId="77777777"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14:paraId="4929177D" w14:textId="77777777"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14:paraId="4876FED3" w14:textId="77777777"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14:paraId="181AAFBC" w14:textId="77777777"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14:paraId="52D472EC" w14:textId="77777777"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14:paraId="3B49A758"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14:paraId="13A5AC1E" w14:textId="77777777"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14:paraId="55C8C9DF" w14:textId="77777777"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14:paraId="12F55B16"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14:paraId="69B4241F" w14:textId="77777777"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14:paraId="3EDA9DE4" w14:textId="77777777"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14:paraId="63E80B7E" w14:textId="77777777"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14:paraId="580DCE8B" w14:textId="77777777" w:rsidR="007E173E" w:rsidRPr="00564A49" w:rsidRDefault="007E173E" w:rsidP="007E173E">
      <w:pPr>
        <w:rPr>
          <w:lang w:val="en-CA"/>
        </w:rPr>
      </w:pPr>
      <w:proofErr w:type="gramStart"/>
      <w:r w:rsidRPr="00564A49">
        <w:rPr>
          <w:b/>
          <w:lang w:val="en-CA"/>
        </w:rPr>
        <w:t>concatenation</w:t>
      </w:r>
      <w:proofErr w:type="gramEnd"/>
      <w:r w:rsidRPr="00564A49">
        <w:rPr>
          <w:b/>
          <w:lang w:val="en-CA"/>
        </w:rPr>
        <w:t>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14:paraId="24B9884F" w14:textId="77777777" w:rsidR="007E173E" w:rsidRPr="00564A49" w:rsidRDefault="007E173E" w:rsidP="007E173E">
      <w:pPr>
        <w:rPr>
          <w:lang w:val="en-CA"/>
        </w:rPr>
      </w:pPr>
      <w:proofErr w:type="gramStart"/>
      <w:r w:rsidRPr="00564A49">
        <w:rPr>
          <w:b/>
          <w:lang w:val="en-CA"/>
        </w:rPr>
        <w:t>au</w:t>
      </w:r>
      <w:proofErr w:type="gramEnd"/>
      <w:r w:rsidRPr="00564A49">
        <w:rPr>
          <w:b/>
          <w:lang w:val="en-CA"/>
        </w:rPr>
        <w:t>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14:paraId="7CAF020E" w14:textId="77777777"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14:paraId="60EEDE9A" w14:textId="77777777"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14:paraId="46DE9C2D" w14:textId="77777777"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14:paraId="651A4934"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14:paraId="3C774E72" w14:textId="77777777"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14:paraId="48093D3C" w14:textId="77777777"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14:paraId="257F0E20" w14:textId="77777777"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14:paraId="164DA79C" w14:textId="77777777"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14:paraId="3C23D82D" w14:textId="77777777"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14:paraId="4628FB48" w14:textId="77777777"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14:paraId="2D3CD731" w14:textId="77777777"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14:paraId="12184B12"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14:paraId="4904A3F7" w14:textId="77777777" w:rsidR="007E173E" w:rsidRPr="00564A49" w:rsidRDefault="007E173E" w:rsidP="007E173E">
      <w:pPr>
        <w:rPr>
          <w:i/>
          <w:lang w:val="en-US"/>
        </w:rPr>
      </w:pPr>
    </w:p>
    <w:p w14:paraId="52131DEF" w14:textId="77777777" w:rsidR="007E173E" w:rsidRPr="00564A49" w:rsidRDefault="007E173E" w:rsidP="007E173E">
      <w:pPr>
        <w:rPr>
          <w:i/>
          <w:lang w:val="en-US"/>
        </w:rPr>
      </w:pPr>
      <w:r w:rsidRPr="00564A49">
        <w:rPr>
          <w:i/>
          <w:lang w:val="en-US"/>
        </w:rPr>
        <w:t>Modify subclause D.3.4 as follows:</w:t>
      </w:r>
    </w:p>
    <w:p w14:paraId="4270468C" w14:textId="77777777" w:rsidR="007E173E" w:rsidRPr="00564A49" w:rsidRDefault="007E173E" w:rsidP="007E173E">
      <w:proofErr w:type="gramStart"/>
      <w:r w:rsidRPr="00564A49">
        <w:rPr>
          <w:b/>
        </w:rPr>
        <w:t>pan</w:t>
      </w:r>
      <w:proofErr w:type="gramEnd"/>
      <w:r w:rsidRPr="00564A49">
        <w:rPr>
          <w:b/>
        </w:rPr>
        <w:t>_scan_rect_persistence_flag</w:t>
      </w:r>
      <w:r w:rsidRPr="00564A49">
        <w:t xml:space="preserve"> specifies the persistence of the pan-scan rectangle SEI message.</w:t>
      </w:r>
    </w:p>
    <w:p w14:paraId="684F31D6" w14:textId="77777777" w:rsidR="007E173E" w:rsidRPr="00564A49" w:rsidRDefault="007E173E" w:rsidP="007E173E">
      <w:proofErr w:type="gramStart"/>
      <w:r w:rsidRPr="00564A49">
        <w:t>pan</w:t>
      </w:r>
      <w:proofErr w:type="gramEnd"/>
      <w:r w:rsidRPr="00564A49">
        <w:t>_scan_rect_persistence_flag equal to 0 specifies that the pan-scan rectangle information applies to the current decoded picture only.</w:t>
      </w:r>
    </w:p>
    <w:p w14:paraId="4137DBCC" w14:textId="77777777" w:rsidR="007E173E" w:rsidRPr="00564A49" w:rsidRDefault="007E173E" w:rsidP="007E173E">
      <w:r w:rsidRPr="00564A49">
        <w:t xml:space="preserve">Let picA be the current picture. </w:t>
      </w:r>
      <w:proofErr w:type="gramStart"/>
      <w:r w:rsidRPr="00564A49">
        <w:t>pan</w:t>
      </w:r>
      <w:proofErr w:type="gramEnd"/>
      <w:r w:rsidRPr="00564A49">
        <w:t>_scan_rect_persistence_flag equal to 1 specifies that the pan-scan rectangle information persists in output order until any of the following conditions are true:</w:t>
      </w:r>
    </w:p>
    <w:p w14:paraId="16F80105" w14:textId="77777777" w:rsidR="007E173E" w:rsidRPr="00564A49" w:rsidRDefault="007E173E" w:rsidP="007E173E">
      <w:pPr>
        <w:pStyle w:val="enumlev1"/>
        <w:ind w:left="397"/>
      </w:pPr>
      <w:r w:rsidRPr="00564A49">
        <w:t>–</w:t>
      </w:r>
      <w:r w:rsidRPr="00564A49">
        <w:tab/>
        <w:t>A new CVS begins.</w:t>
      </w:r>
    </w:p>
    <w:p w14:paraId="434BE379" w14:textId="77777777" w:rsidR="007E173E" w:rsidRPr="00564A49" w:rsidRDefault="007E173E" w:rsidP="007E173E">
      <w:pPr>
        <w:pStyle w:val="enumlev1"/>
        <w:ind w:left="397"/>
      </w:pPr>
      <w:r w:rsidRPr="00564A49">
        <w:t>–</w:t>
      </w:r>
      <w:r w:rsidRPr="00564A49">
        <w:tab/>
        <w:t>The bitstream ends.</w:t>
      </w:r>
    </w:p>
    <w:p w14:paraId="51627DCF" w14:textId="77777777"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4A815AC5" w14:textId="77777777" w:rsidR="007E173E" w:rsidRPr="00564A49" w:rsidRDefault="007E173E" w:rsidP="007E173E">
      <w:pPr>
        <w:rPr>
          <w:i/>
        </w:rPr>
      </w:pPr>
    </w:p>
    <w:p w14:paraId="5F8418F9" w14:textId="77777777" w:rsidR="007E173E" w:rsidRPr="00564A49" w:rsidRDefault="007E173E" w:rsidP="007E173E">
      <w:pPr>
        <w:rPr>
          <w:i/>
          <w:lang w:val="en-US"/>
        </w:rPr>
      </w:pPr>
      <w:r w:rsidRPr="00564A49">
        <w:rPr>
          <w:i/>
          <w:lang w:val="en-US"/>
        </w:rPr>
        <w:t>Modify subclause D.3.8 as follows:</w:t>
      </w:r>
    </w:p>
    <w:p w14:paraId="69BEE764"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14:paraId="5BBFC67C" w14:textId="77777777"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14:paraId="672E771C" w14:textId="77777777"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14:paraId="7C9C54DF" w14:textId="77777777"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14:paraId="1470D7D7" w14:textId="77777777"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14:paraId="48150B14" w14:textId="77777777"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14:paraId="6A56CC0A" w14:textId="77777777"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14:paraId="1EDE8A4E" w14:textId="77777777"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14:paraId="5A6C90AD" w14:textId="77777777" w:rsidR="007E173E" w:rsidRPr="00564A49" w:rsidRDefault="007E173E" w:rsidP="007E173E">
      <w:pPr>
        <w:pStyle w:val="Note1"/>
        <w:spacing w:afterLines="50" w:after="120"/>
        <w:rPr>
          <w:noProof/>
        </w:rPr>
      </w:pPr>
      <w:r w:rsidRPr="00564A49">
        <w:rPr>
          <w:noProof/>
        </w:rPr>
        <w:t>NOTE </w:t>
      </w:r>
      <w:r w:rsidR="009626C4">
        <w:fldChar w:fldCharType="begin" w:fldLock="1"/>
      </w:r>
      <w:r w:rsidR="009626C4">
        <w:instrText xml:space="preserve"> SEQ NoteCounter \* MERGEFORMAT </w:instrText>
      </w:r>
      <w:r w:rsidR="009626C4">
        <w:fldChar w:fldCharType="separate"/>
      </w:r>
      <w:r w:rsidRPr="00564A49">
        <w:rPr>
          <w:noProof/>
        </w:rPr>
        <w:t>2</w:t>
      </w:r>
      <w:r w:rsidR="009626C4">
        <w:rPr>
          <w:noProof/>
        </w:rPr>
        <w:fldChar w:fldCharType="end"/>
      </w:r>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14:paraId="11F71B7C" w14:textId="77777777"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14:paraId="4FE62755" w14:textId="77777777" w:rsidR="007E173E" w:rsidRPr="00564A49" w:rsidRDefault="007E173E" w:rsidP="007E173E">
      <w:pPr>
        <w:pStyle w:val="Note1"/>
        <w:spacing w:afterLines="50" w:after="120"/>
        <w:rPr>
          <w:noProof/>
        </w:rPr>
      </w:pPr>
      <w:r w:rsidRPr="00564A49">
        <w:rPr>
          <w:noProof/>
        </w:rPr>
        <w:t>NOTE </w:t>
      </w:r>
      <w:r w:rsidR="009626C4">
        <w:fldChar w:fldCharType="begin" w:fldLock="1"/>
      </w:r>
      <w:r w:rsidR="009626C4">
        <w:instrText xml:space="preserve"> SEQ NoteCounter \* MERGEFORMAT </w:instrText>
      </w:r>
      <w:r w:rsidR="009626C4">
        <w:fldChar w:fldCharType="separate"/>
      </w:r>
      <w:r w:rsidRPr="00564A49">
        <w:rPr>
          <w:noProof/>
        </w:rPr>
        <w:t>3</w:t>
      </w:r>
      <w:r w:rsidR="009626C4">
        <w:rPr>
          <w:noProof/>
        </w:rPr>
        <w:fldChar w:fldCharType="end"/>
      </w:r>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14:paraId="4B7FC610" w14:textId="77777777"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14:paraId="7FDE3A03" w14:textId="77777777"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14:paraId="0B647C01" w14:textId="77777777"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14:paraId="28F5F008" w14:textId="77777777" w:rsidR="007E173E" w:rsidRPr="00564A49" w:rsidRDefault="007E173E" w:rsidP="007E173E">
      <w:pPr>
        <w:pStyle w:val="Note1"/>
        <w:spacing w:afterLines="50" w:after="120"/>
        <w:rPr>
          <w:noProof/>
        </w:rPr>
      </w:pPr>
      <w:r w:rsidRPr="00564A49">
        <w:rPr>
          <w:noProof/>
        </w:rPr>
        <w:t>NOTE </w:t>
      </w:r>
      <w:r w:rsidR="009626C4">
        <w:fldChar w:fldCharType="begin" w:fldLock="1"/>
      </w:r>
      <w:r w:rsidR="009626C4">
        <w:instrText xml:space="preserve"> SEQ NoteCounter \* MERGEFORMAT </w:instrText>
      </w:r>
      <w:r w:rsidR="009626C4">
        <w:fldChar w:fldCharType="separate"/>
      </w:r>
      <w:r w:rsidRPr="00564A49">
        <w:rPr>
          <w:noProof/>
        </w:rPr>
        <w:t>4</w:t>
      </w:r>
      <w:r w:rsidR="009626C4">
        <w:rPr>
          <w:noProof/>
        </w:rPr>
        <w:fldChar w:fldCharType="end"/>
      </w:r>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14:paraId="7E06292F" w14:textId="77777777"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14:paraId="4D66FED0" w14:textId="77777777"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14:paraId="034A4C74" w14:textId="77777777"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14:paraId="5463BE47" w14:textId="77777777"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14:paraId="11879638" w14:textId="77777777" w:rsidR="007E173E" w:rsidRPr="00564A49" w:rsidRDefault="007E173E" w:rsidP="007E173E">
      <w:pPr>
        <w:spacing w:after="120"/>
        <w:rPr>
          <w:noProof/>
        </w:rPr>
      </w:pPr>
      <w:r w:rsidRPr="00564A49">
        <w:rPr>
          <w:noProof/>
        </w:rPr>
        <w:t>When the current picture is a BLA picture, the value of broken_link_flag shall be equal to 1.</w:t>
      </w:r>
    </w:p>
    <w:p w14:paraId="199AA675" w14:textId="77777777"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14:paraId="5CF08E40" w14:textId="77777777" w:rsidR="007E173E" w:rsidRPr="00564A49" w:rsidRDefault="007E173E" w:rsidP="007E173E"/>
    <w:p w14:paraId="138E0C7D" w14:textId="77777777" w:rsidR="007E173E" w:rsidRPr="00564A49" w:rsidRDefault="007E173E" w:rsidP="007E173E">
      <w:pPr>
        <w:rPr>
          <w:i/>
          <w:lang w:val="en-US"/>
        </w:rPr>
      </w:pPr>
      <w:r w:rsidRPr="00564A49">
        <w:rPr>
          <w:i/>
          <w:lang w:val="en-US"/>
        </w:rPr>
        <w:t>Modify subclause D.3.11 as follows:</w:t>
      </w:r>
    </w:p>
    <w:p w14:paraId="4B81C5B7" w14:textId="77777777"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14:paraId="4C8AE10F" w14:textId="77777777" w:rsidR="007E173E" w:rsidRPr="00564A49" w:rsidRDefault="007E173E" w:rsidP="007E173E">
      <w:r w:rsidRPr="00564A49">
        <w:t>Let picA be the current picture. The tagged set of consecutive coded pictures continues until one of the following conditions is true:</w:t>
      </w:r>
    </w:p>
    <w:p w14:paraId="06E8E5A7" w14:textId="77777777" w:rsidR="007E173E" w:rsidRPr="00564A49" w:rsidRDefault="007E173E" w:rsidP="007E173E">
      <w:pPr>
        <w:pStyle w:val="enumlev1"/>
        <w:ind w:left="397"/>
      </w:pPr>
      <w:r w:rsidRPr="00564A49">
        <w:t>–</w:t>
      </w:r>
      <w:r w:rsidRPr="00564A49">
        <w:tab/>
        <w:t>A new CVS begins.</w:t>
      </w:r>
    </w:p>
    <w:p w14:paraId="2FBEEC0B" w14:textId="77777777" w:rsidR="007E173E" w:rsidRPr="00564A49" w:rsidRDefault="007E173E" w:rsidP="007E173E">
      <w:pPr>
        <w:pStyle w:val="enumlev1"/>
        <w:ind w:left="397"/>
      </w:pPr>
      <w:r w:rsidRPr="00564A49">
        <w:t>–</w:t>
      </w:r>
      <w:r w:rsidRPr="00564A49">
        <w:tab/>
        <w:t>The bitstream ends.</w:t>
      </w:r>
    </w:p>
    <w:p w14:paraId="4A723A90" w14:textId="77777777"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14:paraId="1B3D749D" w14:textId="77777777"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14:paraId="1FAF7DC2" w14:textId="77777777" w:rsidR="007E173E" w:rsidRPr="00564A49" w:rsidRDefault="007E173E" w:rsidP="007E173E">
      <w:r w:rsidRPr="00564A49">
        <w:t>The decoding order of pictures within the tagged set of consecutive pictures should be the same as their output order.</w:t>
      </w:r>
    </w:p>
    <w:p w14:paraId="2A784356" w14:textId="77777777" w:rsidR="007E173E" w:rsidRPr="00564A49" w:rsidRDefault="007E173E" w:rsidP="007E173E">
      <w:proofErr w:type="gramStart"/>
      <w:r w:rsidRPr="00564A49">
        <w:rPr>
          <w:b/>
          <w:bCs/>
        </w:rPr>
        <w:t>progressive</w:t>
      </w:r>
      <w:proofErr w:type="gramEnd"/>
      <w:r w:rsidRPr="00564A49">
        <w:rPr>
          <w:b/>
          <w:bCs/>
        </w:rPr>
        <w:t>_refinement_id</w:t>
      </w:r>
      <w:r w:rsidRPr="00564A49">
        <w:t xml:space="preserve"> specifies an identification number for the progressive refinement operation. </w:t>
      </w:r>
      <w:proofErr w:type="gramStart"/>
      <w:r w:rsidRPr="00564A49">
        <w:t>progressive</w:t>
      </w:r>
      <w:proofErr w:type="gramEnd"/>
      <w:r w:rsidRPr="00564A49">
        <w:t>_refinement_id shall be in the range of 0 to 2</w:t>
      </w:r>
      <w:r w:rsidRPr="00564A49">
        <w:rPr>
          <w:vertAlign w:val="superscript"/>
        </w:rPr>
        <w:t>32</w:t>
      </w:r>
      <w:r w:rsidRPr="00564A49">
        <w:t> − 2, inclusive.</w:t>
      </w:r>
    </w:p>
    <w:p w14:paraId="62BBF522" w14:textId="77777777"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14:paraId="5FB810B6" w14:textId="77777777" w:rsidR="007E173E" w:rsidRPr="00564A49" w:rsidRDefault="007E173E" w:rsidP="007E173E">
      <w:proofErr w:type="gramStart"/>
      <w:r w:rsidRPr="00564A49">
        <w:rPr>
          <w:b/>
          <w:bCs/>
        </w:rPr>
        <w:t>pic</w:t>
      </w:r>
      <w:proofErr w:type="gramEnd"/>
      <w:r w:rsidRPr="00564A49">
        <w:rPr>
          <w:b/>
          <w:bCs/>
        </w:rPr>
        <w:t>_order_cnt_delta</w:t>
      </w:r>
      <w:r w:rsidRPr="00564A49">
        <w:t xml:space="preserve"> specifies the last picture in the tagged set of consecutive coded pictures in decoding order as follows:</w:t>
      </w:r>
    </w:p>
    <w:p w14:paraId="3365FD85" w14:textId="77777777"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14:paraId="6ABBA444" w14:textId="77777777"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14:paraId="3B99B373" w14:textId="77777777"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14:paraId="12860817" w14:textId="77777777"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14:paraId="3AF10E82" w14:textId="77777777"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14:paraId="4CC654E3" w14:textId="77777777"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14:paraId="6FB36320" w14:textId="77777777"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14:paraId="4FEEBA96" w14:textId="77777777" w:rsidR="007E173E" w:rsidRPr="00564A49" w:rsidRDefault="007E173E" w:rsidP="007E173E">
      <w:pPr>
        <w:rPr>
          <w:noProof/>
        </w:rPr>
      </w:pPr>
      <w:r w:rsidRPr="00564A49">
        <w:t>The value of pic_order_cnt_delta shall be in the range of 0 to 256, inclusive.</w:t>
      </w:r>
    </w:p>
    <w:p w14:paraId="1478DEFE" w14:textId="77777777" w:rsidR="007E173E" w:rsidRPr="00564A49" w:rsidRDefault="007E173E" w:rsidP="007E173E">
      <w:pPr>
        <w:rPr>
          <w:b/>
        </w:rPr>
      </w:pPr>
    </w:p>
    <w:p w14:paraId="7C0F6939" w14:textId="77777777" w:rsidR="007E173E" w:rsidRPr="00564A49" w:rsidRDefault="007E173E" w:rsidP="007E173E">
      <w:pPr>
        <w:rPr>
          <w:i/>
          <w:lang w:val="en-US"/>
        </w:rPr>
      </w:pPr>
      <w:r w:rsidRPr="00564A49">
        <w:rPr>
          <w:i/>
          <w:lang w:val="en-US"/>
        </w:rPr>
        <w:t>Modify subclause D.3.13 as follows:</w:t>
      </w:r>
    </w:p>
    <w:p w14:paraId="76449D53" w14:textId="77777777" w:rsidR="007E173E" w:rsidRPr="00564A49" w:rsidRDefault="007E173E" w:rsidP="007E173E">
      <w:proofErr w:type="gramStart"/>
      <w:r w:rsidRPr="00564A49">
        <w:rPr>
          <w:b/>
          <w:bCs/>
        </w:rPr>
        <w:t>film</w:t>
      </w:r>
      <w:proofErr w:type="gramEnd"/>
      <w:r w:rsidRPr="00564A49">
        <w:rPr>
          <w:b/>
          <w:bCs/>
        </w:rPr>
        <w:t>_grain_characteristics_persistence_flag</w:t>
      </w:r>
      <w:r w:rsidRPr="00564A49">
        <w:t xml:space="preserve"> specifies the persistence of the film grain characteristics SEI message.</w:t>
      </w:r>
    </w:p>
    <w:p w14:paraId="41546F77" w14:textId="77777777" w:rsidR="007E173E" w:rsidRPr="00564A49" w:rsidRDefault="007E173E" w:rsidP="007E173E">
      <w:proofErr w:type="gramStart"/>
      <w:r w:rsidRPr="00564A49">
        <w:t>film</w:t>
      </w:r>
      <w:proofErr w:type="gramEnd"/>
      <w:r w:rsidRPr="00564A49">
        <w:t>_grain_characteristics_persistence_flag equal to 0 specifies that the film grain characteristics SEI message applies to the current decoded picture only.</w:t>
      </w:r>
    </w:p>
    <w:p w14:paraId="5F44FAE0" w14:textId="77777777" w:rsidR="007E173E" w:rsidRPr="00564A49" w:rsidRDefault="007E173E" w:rsidP="007E173E">
      <w:r w:rsidRPr="00564A49">
        <w:lastRenderedPageBreak/>
        <w:t xml:space="preserve">Let picA be the current picture. </w:t>
      </w:r>
      <w:proofErr w:type="gramStart"/>
      <w:r w:rsidRPr="00564A49">
        <w:t>film</w:t>
      </w:r>
      <w:proofErr w:type="gramEnd"/>
      <w:r w:rsidRPr="00564A49">
        <w:t>_grain_characteristics_persistence_flag equal to 1 specifies that the film grain characteristics SEI message persists in output order until any of the following conditions are true:</w:t>
      </w:r>
    </w:p>
    <w:p w14:paraId="74594AA0" w14:textId="77777777"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14:paraId="2090C181" w14:textId="77777777" w:rsidR="007E173E" w:rsidRPr="00564A49" w:rsidRDefault="007E173E" w:rsidP="007E173E">
      <w:pPr>
        <w:pStyle w:val="enumlev1"/>
        <w:ind w:left="397"/>
      </w:pPr>
      <w:r w:rsidRPr="00564A49">
        <w:t>–</w:t>
      </w:r>
      <w:r w:rsidRPr="00564A49">
        <w:tab/>
        <w:t>The bitstream ends.</w:t>
      </w:r>
    </w:p>
    <w:p w14:paraId="6C5C428F" w14:textId="77777777"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2A7259D8" w14:textId="77777777" w:rsidR="007E173E" w:rsidRPr="00564A49" w:rsidRDefault="007E173E" w:rsidP="007E173E">
      <w:pPr>
        <w:rPr>
          <w:lang w:val="de-DE"/>
        </w:rPr>
      </w:pPr>
    </w:p>
    <w:p w14:paraId="7FED6A8A" w14:textId="77777777" w:rsidR="007E173E" w:rsidRPr="00564A49" w:rsidRDefault="007E173E" w:rsidP="007E173E">
      <w:pPr>
        <w:rPr>
          <w:i/>
          <w:lang w:val="en-US"/>
        </w:rPr>
      </w:pPr>
      <w:r w:rsidRPr="00564A49">
        <w:rPr>
          <w:i/>
          <w:lang w:val="en-US"/>
        </w:rPr>
        <w:t>Modify subclause D.3.14 as follows:</w:t>
      </w:r>
    </w:p>
    <w:p w14:paraId="521D1D61" w14:textId="77777777"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14:paraId="41FCE5C9" w14:textId="77777777" w:rsidR="007E173E" w:rsidRPr="00564A49" w:rsidRDefault="007E173E" w:rsidP="007E173E">
      <w:pPr>
        <w:rPr>
          <w:noProof/>
        </w:rPr>
      </w:pPr>
      <w:r w:rsidRPr="00564A49">
        <w:rPr>
          <w:noProof/>
        </w:rPr>
        <w:t>tone_map_persistence_flag equal to 0 specifies that the tone mapping information applies to the current decoded picture only.</w:t>
      </w:r>
    </w:p>
    <w:p w14:paraId="1E0817CE" w14:textId="77777777"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14:paraId="3785EDC3" w14:textId="77777777" w:rsidR="007E173E" w:rsidRPr="00564A49" w:rsidRDefault="007E173E" w:rsidP="007E173E">
      <w:pPr>
        <w:pStyle w:val="enumlev1"/>
        <w:ind w:left="397"/>
        <w:rPr>
          <w:noProof/>
        </w:rPr>
      </w:pPr>
      <w:r w:rsidRPr="00564A49">
        <w:rPr>
          <w:noProof/>
        </w:rPr>
        <w:t>–</w:t>
      </w:r>
      <w:r w:rsidRPr="00564A49">
        <w:rPr>
          <w:noProof/>
        </w:rPr>
        <w:tab/>
        <w:t>A new CVS begins.</w:t>
      </w:r>
    </w:p>
    <w:p w14:paraId="27FF26F6" w14:textId="77777777"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14:paraId="02866C09" w14:textId="77777777" w:rsidR="007E173E" w:rsidRPr="00564A49" w:rsidRDefault="007E173E" w:rsidP="007E173E">
      <w:pPr>
        <w:rPr>
          <w:b/>
        </w:rPr>
      </w:pPr>
    </w:p>
    <w:p w14:paraId="79EB3F60" w14:textId="77777777" w:rsidR="007E173E" w:rsidRPr="00564A49" w:rsidRDefault="007E173E" w:rsidP="007E173E">
      <w:pPr>
        <w:rPr>
          <w:i/>
          <w:lang w:val="en-US"/>
        </w:rPr>
      </w:pPr>
      <w:r w:rsidRPr="00564A49">
        <w:rPr>
          <w:i/>
          <w:lang w:val="en-US"/>
        </w:rPr>
        <w:t>Modify subclause D.3.16 as follows:</w:t>
      </w:r>
    </w:p>
    <w:p w14:paraId="50EB493A" w14:textId="77777777" w:rsidR="007E173E" w:rsidRPr="00564A49" w:rsidRDefault="007E173E" w:rsidP="007E173E">
      <w:proofErr w:type="gramStart"/>
      <w:r w:rsidRPr="00564A49">
        <w:rPr>
          <w:b/>
        </w:rPr>
        <w:t>frame</w:t>
      </w:r>
      <w:proofErr w:type="gramEnd"/>
      <w:r w:rsidRPr="00564A49">
        <w:rPr>
          <w:b/>
        </w:rPr>
        <w:t>_packing_arrangement_persistence_flag</w:t>
      </w:r>
      <w:r w:rsidRPr="00564A49">
        <w:t xml:space="preserve"> specifies the persistence of the frame packing arrangement SEI message.</w:t>
      </w:r>
    </w:p>
    <w:p w14:paraId="6D651082" w14:textId="77777777" w:rsidR="007E173E" w:rsidRPr="00564A49" w:rsidRDefault="007E173E" w:rsidP="007E173E">
      <w:proofErr w:type="gramStart"/>
      <w:r w:rsidRPr="00564A49">
        <w:t>frame</w:t>
      </w:r>
      <w:proofErr w:type="gramEnd"/>
      <w:r w:rsidRPr="00564A49">
        <w:t>_packing_arrangement_persistence_flag equal to 0 specifies that the frame packing arrangement SEI message applies to the current decoded frame only.</w:t>
      </w:r>
    </w:p>
    <w:p w14:paraId="59372E48" w14:textId="77777777" w:rsidR="007E173E" w:rsidRPr="00564A49" w:rsidRDefault="007E173E" w:rsidP="007E173E">
      <w:r w:rsidRPr="00564A49">
        <w:t xml:space="preserve">Let picA be the current picture. </w:t>
      </w:r>
      <w:proofErr w:type="gramStart"/>
      <w:r w:rsidRPr="00564A49">
        <w:t>frame</w:t>
      </w:r>
      <w:proofErr w:type="gramEnd"/>
      <w:r w:rsidRPr="00564A49">
        <w:t>_packing_arrangement_persistence_flag equal to 1 specifies that the frame packing arrangement SEI message persists in output order until any of the following conditions are true:</w:t>
      </w:r>
    </w:p>
    <w:p w14:paraId="34F75F17" w14:textId="77777777" w:rsidR="007E173E" w:rsidRPr="00564A49" w:rsidRDefault="007E173E" w:rsidP="007E173E">
      <w:pPr>
        <w:pStyle w:val="enumlev1"/>
        <w:spacing w:before="136"/>
        <w:ind w:left="397"/>
      </w:pPr>
      <w:r w:rsidRPr="00564A49">
        <w:t>–</w:t>
      </w:r>
      <w:r w:rsidRPr="00564A49">
        <w:tab/>
        <w:t>A new CVS begins.</w:t>
      </w:r>
    </w:p>
    <w:p w14:paraId="1107D485" w14:textId="77777777" w:rsidR="007E173E" w:rsidRPr="00564A49" w:rsidRDefault="007E173E" w:rsidP="007E173E">
      <w:pPr>
        <w:pStyle w:val="enumlev1"/>
        <w:ind w:left="397"/>
        <w:rPr>
          <w:noProof/>
        </w:rPr>
      </w:pPr>
      <w:r w:rsidRPr="00564A49">
        <w:rPr>
          <w:noProof/>
        </w:rPr>
        <w:t>–</w:t>
      </w:r>
      <w:r w:rsidRPr="00564A49">
        <w:rPr>
          <w:noProof/>
        </w:rPr>
        <w:tab/>
        <w:t>The bitstream ends.</w:t>
      </w:r>
    </w:p>
    <w:p w14:paraId="747099A7" w14:textId="77777777"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1EC3835F" w14:textId="77777777" w:rsidR="007E173E" w:rsidRPr="00564A49" w:rsidRDefault="007E173E" w:rsidP="007E173E">
      <w:pPr>
        <w:rPr>
          <w:b/>
        </w:rPr>
      </w:pPr>
    </w:p>
    <w:p w14:paraId="4D9395F9" w14:textId="77777777" w:rsidR="007E173E" w:rsidRPr="00564A49" w:rsidRDefault="007E173E" w:rsidP="007E173E">
      <w:pPr>
        <w:rPr>
          <w:i/>
          <w:lang w:val="en-US"/>
        </w:rPr>
      </w:pPr>
      <w:r w:rsidRPr="00564A49">
        <w:rPr>
          <w:i/>
          <w:lang w:val="en-US"/>
        </w:rPr>
        <w:t>Modify subclause D.3.17 as follows:</w:t>
      </w:r>
    </w:p>
    <w:p w14:paraId="31ED4FB8" w14:textId="77777777"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14:paraId="78180CA6" w14:textId="77777777"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14:paraId="4DAA2F18" w14:textId="77777777"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14:paraId="14DD900D" w14:textId="77777777" w:rsidR="007E173E" w:rsidRPr="00564A49" w:rsidRDefault="007E173E" w:rsidP="007E173E">
      <w:pPr>
        <w:pStyle w:val="enumlev1"/>
        <w:ind w:left="397"/>
        <w:rPr>
          <w:noProof/>
        </w:rPr>
      </w:pPr>
      <w:r w:rsidRPr="00564A49">
        <w:rPr>
          <w:noProof/>
        </w:rPr>
        <w:t>–</w:t>
      </w:r>
      <w:r w:rsidRPr="00564A49">
        <w:rPr>
          <w:noProof/>
        </w:rPr>
        <w:tab/>
        <w:t>A new CVS begins.</w:t>
      </w:r>
    </w:p>
    <w:p w14:paraId="12EBFE85" w14:textId="77777777" w:rsidR="007E173E" w:rsidRPr="00564A49" w:rsidRDefault="007E173E" w:rsidP="007E173E">
      <w:pPr>
        <w:pStyle w:val="enumlev1"/>
        <w:ind w:left="397"/>
        <w:rPr>
          <w:noProof/>
        </w:rPr>
      </w:pPr>
      <w:r w:rsidRPr="00564A49">
        <w:rPr>
          <w:noProof/>
        </w:rPr>
        <w:t>–</w:t>
      </w:r>
      <w:r w:rsidRPr="00564A49">
        <w:rPr>
          <w:noProof/>
        </w:rPr>
        <w:tab/>
        <w:t>The bitstream ends.</w:t>
      </w:r>
    </w:p>
    <w:p w14:paraId="028FE5D9" w14:textId="77777777"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14:paraId="65716BC7" w14:textId="77777777" w:rsidR="007E173E" w:rsidRPr="00564A49" w:rsidRDefault="007E173E" w:rsidP="007E173E">
      <w:pPr>
        <w:rPr>
          <w:lang w:val="de-DE"/>
        </w:rPr>
      </w:pPr>
    </w:p>
    <w:p w14:paraId="4B40A91B" w14:textId="77777777" w:rsidR="007E173E" w:rsidRPr="00564A49" w:rsidRDefault="007E173E" w:rsidP="007E173E">
      <w:pPr>
        <w:rPr>
          <w:i/>
          <w:lang w:val="en-US"/>
        </w:rPr>
      </w:pPr>
      <w:r w:rsidRPr="00564A49">
        <w:rPr>
          <w:i/>
          <w:lang w:val="en-US"/>
        </w:rPr>
        <w:t>Modify subclause D.3.24 as follows:</w:t>
      </w:r>
    </w:p>
    <w:p w14:paraId="0AA44C4D" w14:textId="77777777"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14:paraId="5C0FD121" w14:textId="77777777"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14:paraId="65D6D0CD" w14:textId="77777777"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14:paraId="7D15454D" w14:textId="77777777"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14:paraId="34108C57"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14:paraId="79E4B8B3" w14:textId="77777777" w:rsidR="007E173E" w:rsidRPr="00564A49" w:rsidRDefault="007E173E" w:rsidP="007E173E">
      <w:pPr>
        <w:pStyle w:val="AnnexRef"/>
        <w:keepNext/>
        <w:rPr>
          <w:lang w:val="en-US"/>
        </w:rPr>
      </w:pPr>
      <w:r w:rsidRPr="00564A49">
        <w:rPr>
          <w:lang w:val="en-US"/>
        </w:rPr>
        <w:t>(This annex forms an integral part of this Recommendation | International Standard)</w:t>
      </w:r>
    </w:p>
    <w:p w14:paraId="568E95B9" w14:textId="77777777"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14:paraId="3712CD39"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14:paraId="6757D693" w14:textId="77777777" w:rsidR="007E173E" w:rsidRPr="00564A49" w:rsidRDefault="007E173E" w:rsidP="007E173E">
      <w:pPr>
        <w:pStyle w:val="3N"/>
      </w:pPr>
      <w:r w:rsidRPr="00564A49">
        <w:t>The specifications in clause E.2.1 apply with the following modifications and additions.</w:t>
      </w:r>
    </w:p>
    <w:p w14:paraId="2FCFC18F" w14:textId="77777777" w:rsidR="007E173E" w:rsidRPr="00564A49" w:rsidRDefault="007E173E" w:rsidP="007E173E">
      <w:pPr>
        <w:pStyle w:val="3N"/>
      </w:pPr>
      <w:proofErr w:type="gramStart"/>
      <w:r w:rsidRPr="00564A49">
        <w:rPr>
          <w:b/>
        </w:rPr>
        <w:t>video</w:t>
      </w:r>
      <w:proofErr w:type="gramEnd"/>
      <w:r w:rsidRPr="00564A49">
        <w:rPr>
          <w:b/>
        </w:rPr>
        <w:t>_signal_type_present_flag</w:t>
      </w:r>
      <w:r w:rsidRPr="00564A49">
        <w:t xml:space="preserve"> equal to 1 specifies that video_format, video_full_range_flag and colour_description_present_flag are present. </w:t>
      </w:r>
      <w:proofErr w:type="gramStart"/>
      <w:r w:rsidRPr="00564A49">
        <w:t>video</w:t>
      </w:r>
      <w:proofErr w:type="gramEnd"/>
      <w:r w:rsidRPr="00564A49">
        <w:t>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14:paraId="504163F7" w14:textId="77777777"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14:paraId="77A4CC79" w14:textId="77777777"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14:paraId="084544AF" w14:textId="77777777"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14:paraId="64689177" w14:textId="77777777"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14:paraId="1AA15C4C" w14:textId="77777777"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14:paraId="3B5E8FD3" w14:textId="77777777" w:rsidR="00080C73" w:rsidRPr="00564A49" w:rsidRDefault="00080C73" w:rsidP="00080C73">
      <w:pPr>
        <w:pStyle w:val="3N"/>
      </w:pPr>
      <w:r w:rsidRPr="00564A49">
        <w:t>The specifications in clause E.3.2 apply with the following modifications and additions.</w:t>
      </w:r>
    </w:p>
    <w:p w14:paraId="35C05EAE" w14:textId="77777777"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14:paraId="2FFD0890" w14:textId="77777777" w:rsidR="00080C73" w:rsidRPr="00564A49" w:rsidRDefault="00080C73" w:rsidP="007E173E">
      <w:pPr>
        <w:pStyle w:val="3N"/>
      </w:pPr>
    </w:p>
    <w:p w14:paraId="193E3D81" w14:textId="77777777"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14:paraId="03CA3264" w14:textId="77777777" w:rsidR="007E173E" w:rsidRPr="00564A49" w:rsidRDefault="007E173E" w:rsidP="007E173E">
      <w:pPr>
        <w:pStyle w:val="AnnexRef"/>
        <w:rPr>
          <w:lang w:val="en-US"/>
        </w:rPr>
      </w:pPr>
      <w:r w:rsidRPr="00564A49">
        <w:rPr>
          <w:lang w:val="en-US"/>
        </w:rPr>
        <w:t>(This annex forms an integral part of this Recommendation | International Standard)</w:t>
      </w:r>
    </w:p>
    <w:p w14:paraId="7EFBE677" w14:textId="77777777"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14:paraId="20C54FA7" w14:textId="77777777"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14:paraId="4C8D8D36" w14:textId="77777777"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14:paraId="6D6F3EC2"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14:paraId="5FC79920" w14:textId="77777777" w:rsidR="007E173E" w:rsidRPr="00564A49" w:rsidRDefault="007E173E" w:rsidP="007E173E">
      <w:pPr>
        <w:pStyle w:val="3N"/>
        <w:rPr>
          <w:lang w:val="en-US"/>
        </w:rPr>
      </w:pPr>
      <w:r w:rsidRPr="00564A49">
        <w:rPr>
          <w:lang w:val="en-US"/>
        </w:rPr>
        <w:t>The specifications in clause 2 apply.</w:t>
      </w:r>
    </w:p>
    <w:p w14:paraId="074A5C2F"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14:paraId="4ABF3EB5" w14:textId="77777777"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14:paraId="25D5721C"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access</w:t>
      </w:r>
      <w:proofErr w:type="gramEnd"/>
      <w:r w:rsidRPr="00564A49">
        <w:rPr>
          <w:lang w:val="en-US"/>
        </w:rPr>
        <w:t xml:space="preserve">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14:paraId="0887532C" w14:textId="77777777"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14:paraId="4A8E7EE6" w14:textId="77777777"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14:paraId="57A71512"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associated</w:t>
      </w:r>
      <w:proofErr w:type="gramEnd"/>
      <w:r w:rsidRPr="00564A49">
        <w:rPr>
          <w:lang w:val="en-US"/>
        </w:rPr>
        <w:t xml:space="preserve">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14:paraId="3FE0335F"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auxiliary</w:t>
      </w:r>
      <w:proofErr w:type="gramEnd"/>
      <w:r w:rsidRPr="00564A49">
        <w:rPr>
          <w:lang w:val="en-US"/>
        </w:rPr>
        <w:t xml:space="preserve">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14:paraId="171FA991"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14:paraId="34B8E24A"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coded</w:t>
      </w:r>
      <w:proofErr w:type="gramEnd"/>
      <w:r w:rsidRPr="00564A49">
        <w:rPr>
          <w:lang w:val="en-US"/>
        </w:rPr>
        <w:t xml:space="preserve">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14:paraId="33CDF6B8" w14:textId="77777777" w:rsidR="007E173E" w:rsidRPr="00564A49" w:rsidRDefault="007E173E" w:rsidP="007E173E">
      <w:pPr>
        <w:pStyle w:val="3L1"/>
        <w:keepNext w:val="0"/>
        <w:widowControl/>
        <w:numPr>
          <w:ilvl w:val="0"/>
          <w:numId w:val="43"/>
        </w:numPr>
        <w:spacing w:before="136"/>
        <w:ind w:left="709" w:hanging="709"/>
        <w:rPr>
          <w:b w:val="0"/>
          <w:color w:val="000000"/>
          <w:lang w:val="en-US"/>
        </w:rPr>
      </w:pPr>
      <w:proofErr w:type="gramStart"/>
      <w:r w:rsidRPr="00564A49">
        <w:rPr>
          <w:bCs w:val="0"/>
          <w:lang w:val="en-US"/>
        </w:rPr>
        <w:t>coded</w:t>
      </w:r>
      <w:proofErr w:type="gramEnd"/>
      <w:r w:rsidRPr="00564A49">
        <w:rPr>
          <w:bCs w:val="0"/>
          <w:lang w:val="en-US"/>
        </w:rPr>
        <w:t xml:space="preserve">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14:paraId="7F7EAF68" w14:textId="77777777" w:rsidR="007E173E" w:rsidRPr="00564A49" w:rsidRDefault="007E173E" w:rsidP="007E173E">
      <w:pPr>
        <w:pStyle w:val="3L1"/>
        <w:keepNext w:val="0"/>
        <w:widowControl/>
        <w:numPr>
          <w:ilvl w:val="0"/>
          <w:numId w:val="43"/>
        </w:numPr>
        <w:spacing w:before="136"/>
        <w:ind w:left="709" w:hanging="709"/>
        <w:rPr>
          <w:i/>
          <w:lang w:val="en-US"/>
        </w:rPr>
      </w:pPr>
      <w:proofErr w:type="gramStart"/>
      <w:r w:rsidRPr="00564A49">
        <w:rPr>
          <w:lang w:val="en-US"/>
        </w:rPr>
        <w:t>collocated</w:t>
      </w:r>
      <w:proofErr w:type="gramEnd"/>
      <w:r w:rsidRPr="00564A49">
        <w:rPr>
          <w:lang w:val="en-US"/>
        </w:rPr>
        <w:t xml:space="preserve"> sample:</w:t>
      </w:r>
      <w:r w:rsidRPr="00564A49">
        <w:rPr>
          <w:b w:val="0"/>
          <w:lang w:val="en-US"/>
        </w:rPr>
        <w:t xml:space="preserve"> A sample TBD.</w:t>
      </w:r>
    </w:p>
    <w:p w14:paraId="3A1C1C52" w14:textId="77777777"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cross</w:t>
      </w:r>
      <w:proofErr w:type="gramEnd"/>
      <w:r w:rsidRPr="00564A49">
        <w:rPr>
          <w:lang w:val="en-US"/>
        </w:rPr>
        <w:t>-layer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14:paraId="63775339"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14:paraId="73C09EF3"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14:paraId="3F9ECA09" w14:textId="77777777"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initial</w:t>
      </w:r>
      <w:proofErr w:type="gramEnd"/>
      <w:r w:rsidRPr="00564A49">
        <w:rPr>
          <w:bCs w:val="0"/>
          <w:lang w:val="en-US"/>
        </w:rPr>
        <w:t xml:space="preserve">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14:paraId="49B99B8D" w14:textId="77777777" w:rsidR="007E173E" w:rsidRPr="00564A49" w:rsidRDefault="007E173E" w:rsidP="007E173E">
      <w:pPr>
        <w:pStyle w:val="3L1"/>
        <w:keepNext w:val="0"/>
        <w:widowControl/>
        <w:numPr>
          <w:ilvl w:val="0"/>
          <w:numId w:val="43"/>
        </w:numPr>
        <w:spacing w:before="136"/>
        <w:ind w:left="709" w:hanging="709"/>
        <w:rPr>
          <w:i/>
          <w:iCs/>
          <w:lang w:val="en-US"/>
        </w:rPr>
      </w:pPr>
      <w:proofErr w:type="gramStart"/>
      <w:r w:rsidRPr="00564A49">
        <w:rPr>
          <w:lang w:val="en-US"/>
        </w:rPr>
        <w:t>inter</w:t>
      </w:r>
      <w:proofErr w:type="gramEnd"/>
      <w:r w:rsidRPr="00564A49">
        <w:rPr>
          <w:lang w:val="en-US"/>
        </w:rPr>
        <w:t>-layer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14:paraId="709159B8" w14:textId="77777777"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intra</w:t>
      </w:r>
      <w:proofErr w:type="gramEnd"/>
      <w:r w:rsidRPr="00564A49">
        <w:rPr>
          <w:bCs w:val="0"/>
          <w:lang w:val="en-US"/>
        </w:rPr>
        <w:t xml:space="preserve">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14:paraId="132BDE75"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14:paraId="1501F6AA"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non</w:t>
      </w:r>
      <w:proofErr w:type="gramEnd"/>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14:paraId="0760882A"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14:paraId="1D5473C6"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14:paraId="4BEA3577"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picture</w:t>
      </w:r>
      <w:proofErr w:type="gramEnd"/>
      <w:r w:rsidRPr="00564A49">
        <w:rPr>
          <w:lang w:val="en-US"/>
        </w:rPr>
        <w:t xml:space="preserve"> order count (POC) resetting picture:</w:t>
      </w:r>
      <w:r w:rsidRPr="00564A49">
        <w:rPr>
          <w:b w:val="0"/>
          <w:lang w:val="en-US"/>
        </w:rPr>
        <w:t xml:space="preserve"> A picture that is the first picture, in decoding order, of a layer of a POC resetting period.</w:t>
      </w:r>
    </w:p>
    <w:p w14:paraId="7311FB75"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primary</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14:paraId="13E8A08E"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14:paraId="5E643489"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14:paraId="45405A83"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output</w:t>
      </w:r>
      <w:proofErr w:type="gramEnd"/>
      <w:r w:rsidRPr="00564A49">
        <w:rPr>
          <w:lang w:val="en-US"/>
        </w:rPr>
        <w:t xml:space="preserve">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14:paraId="50DD3F43" w14:textId="77777777"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view</w:t>
      </w:r>
      <w:proofErr w:type="gramEnd"/>
      <w:r w:rsidRPr="00564A49">
        <w:rPr>
          <w:lang w:val="en-US"/>
        </w:rPr>
        <w:t>:</w:t>
      </w:r>
      <w:r w:rsidRPr="00564A49">
        <w:rPr>
          <w:b w:val="0"/>
          <w:lang w:val="en-US"/>
        </w:rPr>
        <w:t xml:space="preserve"> A sequence of pictures associated with the same value of ViewOrderIdx.</w:t>
      </w:r>
    </w:p>
    <w:p w14:paraId="52D0C7DA" w14:textId="77777777"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14:paraId="2E8FE038" w14:textId="77777777" w:rsidR="00DE6D53" w:rsidRPr="00564A49" w:rsidRDefault="00DE6D53" w:rsidP="00DE6D53">
      <w:pPr>
        <w:pStyle w:val="3L1"/>
        <w:keepNext w:val="0"/>
        <w:widowControl/>
        <w:numPr>
          <w:ilvl w:val="0"/>
          <w:numId w:val="43"/>
        </w:numPr>
        <w:spacing w:before="136"/>
        <w:ind w:left="709" w:hanging="709"/>
        <w:rPr>
          <w:lang w:val="en-US"/>
        </w:rPr>
      </w:pPr>
      <w:proofErr w:type="gramStart"/>
      <w:r w:rsidRPr="00564A49">
        <w:rPr>
          <w:lang w:val="en-US"/>
        </w:rPr>
        <w:t>spatial</w:t>
      </w:r>
      <w:proofErr w:type="gramEnd"/>
      <w:r w:rsidRPr="00564A49">
        <w:rPr>
          <w:lang w:val="en-US"/>
        </w:rPr>
        <w:t xml:space="preserve">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14:paraId="60999F01" w14:textId="77777777"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14:paraId="0075E154"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14:paraId="4551FF93" w14:textId="77777777" w:rsidR="007E173E" w:rsidRPr="00564A49" w:rsidRDefault="007E173E" w:rsidP="007E173E">
      <w:pPr>
        <w:pStyle w:val="3N"/>
        <w:rPr>
          <w:lang w:val="en-US"/>
        </w:rPr>
      </w:pPr>
      <w:r w:rsidRPr="00564A49">
        <w:rPr>
          <w:lang w:val="en-US"/>
        </w:rPr>
        <w:t>The specifications in clause 4 apply.</w:t>
      </w:r>
    </w:p>
    <w:p w14:paraId="75C67CBF"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14:paraId="5AACA897" w14:textId="77777777" w:rsidR="007E173E" w:rsidRPr="00564A49" w:rsidRDefault="007E173E" w:rsidP="007E173E">
      <w:pPr>
        <w:pStyle w:val="3N"/>
        <w:rPr>
          <w:lang w:val="en-US"/>
        </w:rPr>
      </w:pPr>
      <w:r w:rsidRPr="00564A49">
        <w:rPr>
          <w:lang w:val="en-US"/>
        </w:rPr>
        <w:t>The specifications in clause 5 apply.</w:t>
      </w:r>
    </w:p>
    <w:p w14:paraId="2CCC96C7"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14:paraId="3FC115AD" w14:textId="77777777" w:rsidR="007E173E" w:rsidRPr="00564A49" w:rsidRDefault="007E173E" w:rsidP="007E173E">
      <w:pPr>
        <w:pStyle w:val="3N"/>
        <w:rPr>
          <w:lang w:val="en-US"/>
        </w:rPr>
      </w:pPr>
      <w:r w:rsidRPr="00564A49">
        <w:rPr>
          <w:lang w:val="en-US"/>
        </w:rPr>
        <w:t>The specifications in clause 6 apply.</w:t>
      </w:r>
    </w:p>
    <w:p w14:paraId="6D696F54"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14:paraId="00E0CF6C" w14:textId="77777777"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14:paraId="4B8216E9"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14:paraId="58B5B6B8" w14:textId="77777777" w:rsidR="007E173E" w:rsidRPr="00564A49" w:rsidRDefault="007E173E" w:rsidP="007E173E">
      <w:pPr>
        <w:pStyle w:val="3N"/>
        <w:rPr>
          <w:lang w:val="en-US"/>
        </w:rPr>
      </w:pPr>
      <w:r w:rsidRPr="00564A49">
        <w:rPr>
          <w:lang w:val="en-US"/>
        </w:rPr>
        <w:t>The specifications in subclause 7.1 apply.</w:t>
      </w:r>
    </w:p>
    <w:p w14:paraId="4E2FA07D"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14:paraId="142CA79D" w14:textId="77777777" w:rsidR="007E173E" w:rsidRPr="00564A49" w:rsidRDefault="007E173E" w:rsidP="007E173E">
      <w:pPr>
        <w:pStyle w:val="3N"/>
        <w:rPr>
          <w:lang w:val="en-US"/>
        </w:rPr>
      </w:pPr>
      <w:r w:rsidRPr="00564A49">
        <w:rPr>
          <w:lang w:val="en-US"/>
        </w:rPr>
        <w:t xml:space="preserve">The specifications in subclause 7.2 apply, with the following additions: </w:t>
      </w:r>
    </w:p>
    <w:p w14:paraId="10270176" w14:textId="77777777" w:rsidR="007E173E" w:rsidRPr="00564A49" w:rsidRDefault="007E173E" w:rsidP="007E173E">
      <w:pPr>
        <w:widowControl w:val="0"/>
        <w:tabs>
          <w:tab w:val="clear" w:pos="794"/>
          <w:tab w:val="clear" w:pos="1191"/>
          <w:tab w:val="clear" w:pos="1588"/>
          <w:tab w:val="clear" w:pos="1985"/>
        </w:tabs>
        <w:rPr>
          <w:lang w:val="en-US"/>
        </w:rPr>
      </w:pPr>
      <w:bookmarkStart w:id="1501" w:name="_Ref363159917"/>
      <w:proofErr w:type="gramStart"/>
      <w:r w:rsidRPr="00564A49">
        <w:rPr>
          <w:lang w:val="en-US"/>
        </w:rPr>
        <w:t>more</w:t>
      </w:r>
      <w:proofErr w:type="gramEnd"/>
      <w:r w:rsidRPr="00564A49">
        <w:rPr>
          <w:lang w:val="en-US"/>
        </w:rPr>
        <w:t>_data_in_slice_segment_header_extension( ) is specified as follows:</w:t>
      </w:r>
    </w:p>
    <w:p w14:paraId="436FD406" w14:textId="77777777" w:rsidR="007E173E" w:rsidRPr="00564A49" w:rsidRDefault="007E173E" w:rsidP="007E173E">
      <w:pPr>
        <w:tabs>
          <w:tab w:val="clear" w:pos="794"/>
        </w:tabs>
        <w:ind w:left="437" w:hanging="437"/>
        <w:rPr>
          <w:lang w:val="en-US"/>
        </w:rPr>
      </w:pPr>
      <w:r w:rsidRPr="00564A49">
        <w:rPr>
          <w:lang w:val="en-US"/>
        </w:rPr>
        <w:t>–</w:t>
      </w:r>
      <w:r w:rsidRPr="00564A49">
        <w:rPr>
          <w:lang w:val="en-US"/>
        </w:rPr>
        <w:tab/>
        <w:t xml:space="preserve">If </w:t>
      </w:r>
      <w:proofErr w:type="gramStart"/>
      <w:r w:rsidRPr="00564A49">
        <w:rPr>
          <w:lang w:val="en-US"/>
        </w:rPr>
        <w:t>( the</w:t>
      </w:r>
      <w:proofErr w:type="gramEnd"/>
      <w:r w:rsidRPr="00564A49">
        <w:rPr>
          <w:lang w:val="en-US"/>
        </w:rPr>
        <w:t xml:space="preserv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14:paraId="3425C0F3" w14:textId="77777777"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w:t>
      </w:r>
      <w:proofErr w:type="gramStart"/>
      <w:r w:rsidRPr="00564A49">
        <w:rPr>
          <w:lang w:val="en-US"/>
        </w:rPr>
        <w:t>( )</w:t>
      </w:r>
      <w:proofErr w:type="gramEnd"/>
      <w:r w:rsidRPr="00564A49">
        <w:rPr>
          <w:lang w:val="en-US"/>
        </w:rPr>
        <w:t xml:space="preserve"> is equal to FALSE.</w:t>
      </w:r>
    </w:p>
    <w:p w14:paraId="2767EACB"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r w:rsidRPr="00564A49">
        <w:rPr>
          <w:lang w:val="en-US"/>
        </w:rPr>
        <w:lastRenderedPageBreak/>
        <w:t>Syntax in tabular form</w:t>
      </w:r>
      <w:bookmarkEnd w:id="1501"/>
      <w:bookmarkEnd w:id="1502"/>
      <w:bookmarkEnd w:id="1503"/>
    </w:p>
    <w:p w14:paraId="58A7304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4" w:name="_Ref348090062"/>
      <w:bookmarkStart w:id="1505" w:name="_Toc377921530"/>
      <w:bookmarkStart w:id="1506" w:name="_Toc378026168"/>
      <w:r w:rsidRPr="00564A49">
        <w:rPr>
          <w:lang w:val="en-US"/>
        </w:rPr>
        <w:t>NAL unit syntax</w:t>
      </w:r>
      <w:bookmarkEnd w:id="1504"/>
      <w:bookmarkEnd w:id="1505"/>
      <w:bookmarkEnd w:id="1506"/>
    </w:p>
    <w:p w14:paraId="20F41F63" w14:textId="77777777" w:rsidR="007E173E" w:rsidRPr="00564A49" w:rsidRDefault="007E173E" w:rsidP="007E173E">
      <w:pPr>
        <w:pStyle w:val="3N"/>
        <w:rPr>
          <w:lang w:val="en-US"/>
        </w:rPr>
      </w:pPr>
      <w:r w:rsidRPr="00564A49">
        <w:rPr>
          <w:lang w:val="en-US"/>
        </w:rPr>
        <w:t>The specifications in subclause 7.3.1 apply.</w:t>
      </w:r>
    </w:p>
    <w:p w14:paraId="5064DBA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14:paraId="484B6278" w14:textId="77777777" w:rsidR="007E173E" w:rsidRPr="00564A49" w:rsidRDefault="007E173E" w:rsidP="007E173E">
      <w:pPr>
        <w:keepNext/>
        <w:rPr>
          <w:lang w:val="en-US"/>
        </w:rPr>
      </w:pPr>
      <w:r w:rsidRPr="00564A49">
        <w:rPr>
          <w:lang w:val="en-US"/>
        </w:rPr>
        <w:t>The specifications in subclause 7.3.1.1 apply.</w:t>
      </w:r>
    </w:p>
    <w:p w14:paraId="0F0D766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14:paraId="12841AF9" w14:textId="77777777" w:rsidR="007E173E" w:rsidRPr="00564A49" w:rsidRDefault="007E173E" w:rsidP="007E173E">
      <w:pPr>
        <w:pStyle w:val="3N"/>
        <w:rPr>
          <w:lang w:val="en-US"/>
        </w:rPr>
      </w:pPr>
      <w:r w:rsidRPr="00564A49">
        <w:rPr>
          <w:lang w:val="en-US"/>
        </w:rPr>
        <w:t>The specifications in subclause 7.3.1.2 apply.</w:t>
      </w:r>
    </w:p>
    <w:p w14:paraId="710B75DB"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7" w:name="_Ref363159828"/>
      <w:bookmarkStart w:id="1508" w:name="_Toc377921531"/>
      <w:bookmarkStart w:id="1509" w:name="_Toc378026169"/>
      <w:r w:rsidRPr="00564A49">
        <w:rPr>
          <w:lang w:val="en-US"/>
        </w:rPr>
        <w:lastRenderedPageBreak/>
        <w:t>Raw byte sequence payloads and RBSP trailing bits syntax</w:t>
      </w:r>
      <w:bookmarkEnd w:id="1507"/>
      <w:bookmarkEnd w:id="1508"/>
      <w:bookmarkEnd w:id="1509"/>
    </w:p>
    <w:p w14:paraId="5FB543A0"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0" w:name="_Ref348090078"/>
      <w:r w:rsidRPr="00564A49">
        <w:rPr>
          <w:lang w:val="en-US"/>
        </w:rPr>
        <w:t>Video parameter set RBSP</w:t>
      </w:r>
      <w:bookmarkEnd w:id="1510"/>
    </w:p>
    <w:p w14:paraId="47F02EB6" w14:textId="77777777"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14:paraId="01EBB491" w14:textId="77777777" w:rsidTr="00802F9B">
        <w:trPr>
          <w:cantSplit/>
          <w:trHeight w:val="289"/>
          <w:jc w:val="center"/>
        </w:trPr>
        <w:tc>
          <w:tcPr>
            <w:tcW w:w="7774" w:type="dxa"/>
          </w:tcPr>
          <w:p w14:paraId="643CD0E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14:paraId="0C285258" w14:textId="77777777" w:rsidR="007E173E" w:rsidRPr="00564A49" w:rsidRDefault="007E173E" w:rsidP="00802F9B">
            <w:pPr>
              <w:pStyle w:val="tableheading"/>
              <w:rPr>
                <w:lang w:val="en-US"/>
              </w:rPr>
            </w:pPr>
            <w:r w:rsidRPr="00564A49">
              <w:rPr>
                <w:lang w:val="en-US"/>
              </w:rPr>
              <w:t>Descriptor</w:t>
            </w:r>
          </w:p>
        </w:tc>
      </w:tr>
      <w:tr w:rsidR="007E173E" w:rsidRPr="00564A49" w14:paraId="05908919" w14:textId="77777777" w:rsidTr="00802F9B">
        <w:trPr>
          <w:cantSplit/>
          <w:trHeight w:val="289"/>
          <w:jc w:val="center"/>
        </w:trPr>
        <w:tc>
          <w:tcPr>
            <w:tcW w:w="7774" w:type="dxa"/>
          </w:tcPr>
          <w:p w14:paraId="4A7AD3C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14:paraId="651C30FF" w14:textId="77777777" w:rsidR="007E173E" w:rsidRPr="00564A49" w:rsidRDefault="007E173E" w:rsidP="00802F9B">
            <w:pPr>
              <w:pStyle w:val="tablecell"/>
              <w:rPr>
                <w:lang w:val="en-US"/>
              </w:rPr>
            </w:pPr>
            <w:r w:rsidRPr="00564A49">
              <w:rPr>
                <w:lang w:val="en-US"/>
              </w:rPr>
              <w:t>u(4)</w:t>
            </w:r>
          </w:p>
        </w:tc>
      </w:tr>
      <w:tr w:rsidR="007E173E" w:rsidRPr="00564A49" w14:paraId="6E35154C" w14:textId="77777777" w:rsidTr="00802F9B">
        <w:trPr>
          <w:cantSplit/>
          <w:trHeight w:val="289"/>
          <w:jc w:val="center"/>
        </w:trPr>
        <w:tc>
          <w:tcPr>
            <w:tcW w:w="7774" w:type="dxa"/>
          </w:tcPr>
          <w:p w14:paraId="14E82B1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14:paraId="29CB1017" w14:textId="77777777" w:rsidR="007E173E" w:rsidRPr="00564A49" w:rsidRDefault="007E173E" w:rsidP="00802F9B">
            <w:pPr>
              <w:pStyle w:val="tablecell"/>
              <w:rPr>
                <w:lang w:val="en-US"/>
              </w:rPr>
            </w:pPr>
            <w:r w:rsidRPr="00564A49">
              <w:rPr>
                <w:lang w:val="en-US"/>
              </w:rPr>
              <w:t>u(2)</w:t>
            </w:r>
          </w:p>
        </w:tc>
      </w:tr>
      <w:tr w:rsidR="007E173E" w:rsidRPr="00564A49" w14:paraId="610CC5A9" w14:textId="77777777" w:rsidTr="00802F9B">
        <w:trPr>
          <w:cantSplit/>
          <w:trHeight w:val="289"/>
          <w:jc w:val="center"/>
        </w:trPr>
        <w:tc>
          <w:tcPr>
            <w:tcW w:w="7774" w:type="dxa"/>
          </w:tcPr>
          <w:p w14:paraId="057F07B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14:paraId="75588C56" w14:textId="77777777" w:rsidR="007E173E" w:rsidRPr="00564A49" w:rsidRDefault="007E173E" w:rsidP="00802F9B">
            <w:pPr>
              <w:pStyle w:val="tablecell"/>
              <w:rPr>
                <w:lang w:val="en-US"/>
              </w:rPr>
            </w:pPr>
            <w:r w:rsidRPr="00564A49">
              <w:rPr>
                <w:lang w:val="en-US"/>
              </w:rPr>
              <w:t>u(6)</w:t>
            </w:r>
          </w:p>
        </w:tc>
      </w:tr>
      <w:tr w:rsidR="007E173E" w:rsidRPr="00564A49" w14:paraId="423EDD70" w14:textId="77777777" w:rsidTr="00802F9B">
        <w:trPr>
          <w:cantSplit/>
          <w:trHeight w:val="289"/>
          <w:jc w:val="center"/>
        </w:trPr>
        <w:tc>
          <w:tcPr>
            <w:tcW w:w="7774" w:type="dxa"/>
          </w:tcPr>
          <w:p w14:paraId="4207DF8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14:paraId="43161C0C" w14:textId="77777777" w:rsidR="007E173E" w:rsidRPr="00564A49" w:rsidRDefault="007E173E" w:rsidP="00802F9B">
            <w:pPr>
              <w:pStyle w:val="tablecell"/>
              <w:rPr>
                <w:lang w:val="en-US"/>
              </w:rPr>
            </w:pPr>
            <w:r w:rsidRPr="00564A49">
              <w:rPr>
                <w:lang w:val="en-US" w:eastAsia="ko-KR"/>
              </w:rPr>
              <w:t>u(3)</w:t>
            </w:r>
          </w:p>
        </w:tc>
      </w:tr>
      <w:tr w:rsidR="007E173E" w:rsidRPr="00564A49" w14:paraId="485F2D03" w14:textId="77777777" w:rsidTr="00802F9B">
        <w:trPr>
          <w:cantSplit/>
          <w:trHeight w:val="289"/>
          <w:jc w:val="center"/>
        </w:trPr>
        <w:tc>
          <w:tcPr>
            <w:tcW w:w="7774" w:type="dxa"/>
          </w:tcPr>
          <w:p w14:paraId="00C1ECCE"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14:paraId="2AA64985" w14:textId="77777777" w:rsidR="007E173E" w:rsidRPr="00564A49" w:rsidRDefault="007E173E" w:rsidP="00802F9B">
            <w:pPr>
              <w:pStyle w:val="tablecell"/>
              <w:rPr>
                <w:lang w:val="en-US" w:eastAsia="ko-KR"/>
              </w:rPr>
            </w:pPr>
            <w:r w:rsidRPr="00564A49">
              <w:rPr>
                <w:lang w:val="en-US"/>
              </w:rPr>
              <w:t>u(1)</w:t>
            </w:r>
          </w:p>
        </w:tc>
      </w:tr>
      <w:tr w:rsidR="007E173E" w:rsidRPr="00564A49" w14:paraId="44A0848C" w14:textId="77777777" w:rsidTr="00802F9B">
        <w:trPr>
          <w:cantSplit/>
          <w:trHeight w:val="289"/>
          <w:jc w:val="center"/>
        </w:trPr>
        <w:tc>
          <w:tcPr>
            <w:tcW w:w="7774" w:type="dxa"/>
          </w:tcPr>
          <w:p w14:paraId="064EAC3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14:paraId="13307260" w14:textId="77777777" w:rsidR="007E173E" w:rsidRPr="00564A49" w:rsidRDefault="007E173E" w:rsidP="00802F9B">
            <w:pPr>
              <w:pStyle w:val="tablecell"/>
              <w:rPr>
                <w:lang w:val="en-US"/>
              </w:rPr>
            </w:pPr>
            <w:r w:rsidRPr="00564A49">
              <w:rPr>
                <w:lang w:val="en-US"/>
              </w:rPr>
              <w:t>u(16)</w:t>
            </w:r>
          </w:p>
        </w:tc>
      </w:tr>
      <w:tr w:rsidR="007E173E" w:rsidRPr="00564A49" w14:paraId="4C7598B6" w14:textId="77777777" w:rsidTr="00802F9B">
        <w:trPr>
          <w:cantSplit/>
          <w:trHeight w:val="289"/>
          <w:jc w:val="center"/>
        </w:trPr>
        <w:tc>
          <w:tcPr>
            <w:tcW w:w="7774" w:type="dxa"/>
          </w:tcPr>
          <w:p w14:paraId="5D09C72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14:paraId="5B28EF6A" w14:textId="77777777" w:rsidR="007E173E" w:rsidRPr="00564A49" w:rsidRDefault="007E173E" w:rsidP="00802F9B">
            <w:pPr>
              <w:pStyle w:val="tablecell"/>
              <w:rPr>
                <w:lang w:val="en-US"/>
              </w:rPr>
            </w:pPr>
          </w:p>
        </w:tc>
      </w:tr>
      <w:tr w:rsidR="007E173E" w:rsidRPr="00564A49" w14:paraId="1B14B9B0" w14:textId="77777777" w:rsidTr="00802F9B">
        <w:trPr>
          <w:cantSplit/>
          <w:trHeight w:val="289"/>
          <w:jc w:val="center"/>
        </w:trPr>
        <w:tc>
          <w:tcPr>
            <w:tcW w:w="7774" w:type="dxa"/>
          </w:tcPr>
          <w:p w14:paraId="56706AD6"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14:paraId="31BF8316" w14:textId="77777777" w:rsidR="007E173E" w:rsidRPr="00564A49" w:rsidRDefault="007E173E" w:rsidP="00802F9B">
            <w:pPr>
              <w:pStyle w:val="tablecell"/>
              <w:rPr>
                <w:lang w:val="en-US"/>
              </w:rPr>
            </w:pPr>
            <w:r w:rsidRPr="00564A49">
              <w:rPr>
                <w:lang w:val="en-US"/>
              </w:rPr>
              <w:t>u(1)</w:t>
            </w:r>
          </w:p>
        </w:tc>
      </w:tr>
      <w:tr w:rsidR="007E173E" w:rsidRPr="00564A49" w14:paraId="26252B3F" w14:textId="77777777" w:rsidTr="00802F9B">
        <w:trPr>
          <w:cantSplit/>
          <w:trHeight w:val="289"/>
          <w:jc w:val="center"/>
        </w:trPr>
        <w:tc>
          <w:tcPr>
            <w:tcW w:w="7774" w:type="dxa"/>
          </w:tcPr>
          <w:p w14:paraId="05244E7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14:paraId="5CE3B1B4" w14:textId="77777777" w:rsidR="007E173E" w:rsidRPr="00564A49" w:rsidRDefault="007E173E" w:rsidP="00802F9B">
            <w:pPr>
              <w:pStyle w:val="tablecell"/>
              <w:rPr>
                <w:lang w:val="en-US"/>
              </w:rPr>
            </w:pPr>
          </w:p>
        </w:tc>
      </w:tr>
      <w:tr w:rsidR="007E173E" w:rsidRPr="00564A49" w14:paraId="4F88028F"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7AF8D61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14:paraId="373A3820" w14:textId="77777777" w:rsidR="007E173E" w:rsidRPr="00564A49" w:rsidRDefault="007E173E" w:rsidP="00802F9B">
            <w:pPr>
              <w:pStyle w:val="tablecell"/>
              <w:rPr>
                <w:lang w:val="en-US"/>
              </w:rPr>
            </w:pPr>
            <w:r w:rsidRPr="00564A49">
              <w:rPr>
                <w:lang w:val="en-US"/>
              </w:rPr>
              <w:t>ue(v)</w:t>
            </w:r>
          </w:p>
        </w:tc>
      </w:tr>
      <w:tr w:rsidR="007E173E" w:rsidRPr="00564A49" w14:paraId="7F3474B5"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FD7071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14:paraId="67388ADF" w14:textId="77777777" w:rsidR="007E173E" w:rsidRPr="00564A49" w:rsidRDefault="007E173E" w:rsidP="00802F9B">
            <w:pPr>
              <w:pStyle w:val="tablecell"/>
              <w:rPr>
                <w:lang w:val="en-US"/>
              </w:rPr>
            </w:pPr>
            <w:r w:rsidRPr="00564A49">
              <w:rPr>
                <w:lang w:val="en-US"/>
              </w:rPr>
              <w:t>ue(v)</w:t>
            </w:r>
          </w:p>
        </w:tc>
      </w:tr>
      <w:tr w:rsidR="007E173E" w:rsidRPr="00564A49" w14:paraId="2264633E" w14:textId="77777777" w:rsidTr="00802F9B">
        <w:trPr>
          <w:cantSplit/>
          <w:trHeight w:val="289"/>
          <w:jc w:val="center"/>
        </w:trPr>
        <w:tc>
          <w:tcPr>
            <w:tcW w:w="7774" w:type="dxa"/>
          </w:tcPr>
          <w:p w14:paraId="1A6E52F2"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14:paraId="1570C5E3" w14:textId="77777777" w:rsidR="007E173E" w:rsidRPr="00564A49" w:rsidRDefault="007E173E" w:rsidP="00802F9B">
            <w:pPr>
              <w:pStyle w:val="tablecell"/>
              <w:rPr>
                <w:lang w:val="en-US" w:eastAsia="ko-KR"/>
              </w:rPr>
            </w:pPr>
            <w:r w:rsidRPr="00564A49">
              <w:rPr>
                <w:lang w:val="en-US"/>
              </w:rPr>
              <w:t>ue(v)</w:t>
            </w:r>
          </w:p>
        </w:tc>
      </w:tr>
      <w:tr w:rsidR="007E173E" w:rsidRPr="00564A49" w14:paraId="4B63E77B" w14:textId="77777777" w:rsidTr="00802F9B">
        <w:trPr>
          <w:cantSplit/>
          <w:trHeight w:val="289"/>
          <w:jc w:val="center"/>
        </w:trPr>
        <w:tc>
          <w:tcPr>
            <w:tcW w:w="7774" w:type="dxa"/>
          </w:tcPr>
          <w:p w14:paraId="004009D5"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14:paraId="33C5EEB8" w14:textId="77777777" w:rsidR="007E173E" w:rsidRPr="00564A49" w:rsidRDefault="007E173E" w:rsidP="00802F9B">
            <w:pPr>
              <w:pStyle w:val="tablecell"/>
              <w:rPr>
                <w:lang w:val="en-US"/>
              </w:rPr>
            </w:pPr>
          </w:p>
        </w:tc>
      </w:tr>
      <w:tr w:rsidR="007E173E" w:rsidRPr="00564A49" w14:paraId="6A59D900" w14:textId="77777777" w:rsidTr="00802F9B">
        <w:trPr>
          <w:cantSplit/>
          <w:trHeight w:val="289"/>
          <w:jc w:val="center"/>
        </w:trPr>
        <w:tc>
          <w:tcPr>
            <w:tcW w:w="7774" w:type="dxa"/>
          </w:tcPr>
          <w:p w14:paraId="52B42B5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14:paraId="64F01B72" w14:textId="77777777" w:rsidR="007E173E" w:rsidRPr="00564A49" w:rsidRDefault="007E173E" w:rsidP="00802F9B">
            <w:pPr>
              <w:pStyle w:val="tablecell"/>
              <w:rPr>
                <w:lang w:val="en-US"/>
              </w:rPr>
            </w:pPr>
            <w:r w:rsidRPr="00564A49">
              <w:rPr>
                <w:lang w:val="en-US"/>
              </w:rPr>
              <w:t>u(6)</w:t>
            </w:r>
          </w:p>
        </w:tc>
      </w:tr>
      <w:tr w:rsidR="007E173E" w:rsidRPr="00564A49" w14:paraId="7B8F9341" w14:textId="77777777" w:rsidTr="00802F9B">
        <w:trPr>
          <w:cantSplit/>
          <w:trHeight w:val="289"/>
          <w:jc w:val="center"/>
        </w:trPr>
        <w:tc>
          <w:tcPr>
            <w:tcW w:w="7774" w:type="dxa"/>
          </w:tcPr>
          <w:p w14:paraId="13E6C71E"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14:paraId="177195E1" w14:textId="77777777" w:rsidR="007E173E" w:rsidRPr="00564A49" w:rsidRDefault="007E173E" w:rsidP="00802F9B">
            <w:pPr>
              <w:pStyle w:val="tablecell"/>
              <w:rPr>
                <w:lang w:val="en-US"/>
              </w:rPr>
            </w:pPr>
            <w:r w:rsidRPr="00564A49">
              <w:rPr>
                <w:lang w:val="en-US"/>
              </w:rPr>
              <w:t>ue(v)</w:t>
            </w:r>
          </w:p>
        </w:tc>
      </w:tr>
      <w:tr w:rsidR="007E173E" w:rsidRPr="00564A49" w14:paraId="40E063BC" w14:textId="77777777" w:rsidTr="00802F9B">
        <w:trPr>
          <w:cantSplit/>
          <w:trHeight w:val="289"/>
          <w:jc w:val="center"/>
        </w:trPr>
        <w:tc>
          <w:tcPr>
            <w:tcW w:w="7774" w:type="dxa"/>
          </w:tcPr>
          <w:p w14:paraId="4E111F7F"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14:paraId="01F220C9" w14:textId="77777777" w:rsidR="007E173E" w:rsidRPr="00564A49" w:rsidRDefault="007E173E" w:rsidP="00802F9B">
            <w:pPr>
              <w:pStyle w:val="tablecell"/>
              <w:rPr>
                <w:lang w:val="en-US"/>
              </w:rPr>
            </w:pPr>
          </w:p>
        </w:tc>
      </w:tr>
      <w:tr w:rsidR="007E173E" w:rsidRPr="00564A49" w14:paraId="40687082" w14:textId="77777777" w:rsidTr="00802F9B">
        <w:trPr>
          <w:cantSplit/>
          <w:trHeight w:val="289"/>
          <w:jc w:val="center"/>
        </w:trPr>
        <w:tc>
          <w:tcPr>
            <w:tcW w:w="7774" w:type="dxa"/>
          </w:tcPr>
          <w:p w14:paraId="7B5EFD4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14:paraId="0627D023" w14:textId="77777777" w:rsidR="007E173E" w:rsidRPr="00564A49" w:rsidRDefault="007E173E" w:rsidP="00802F9B">
            <w:pPr>
              <w:pStyle w:val="tablecell"/>
              <w:rPr>
                <w:lang w:val="en-US"/>
              </w:rPr>
            </w:pPr>
          </w:p>
        </w:tc>
      </w:tr>
      <w:tr w:rsidR="007E173E" w:rsidRPr="00564A49" w14:paraId="4DF71EB5" w14:textId="77777777" w:rsidTr="00802F9B">
        <w:trPr>
          <w:cantSplit/>
          <w:trHeight w:val="289"/>
          <w:jc w:val="center"/>
        </w:trPr>
        <w:tc>
          <w:tcPr>
            <w:tcW w:w="7774" w:type="dxa"/>
          </w:tcPr>
          <w:p w14:paraId="01B101F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14:paraId="7EA65425" w14:textId="77777777" w:rsidR="007E173E" w:rsidRPr="00564A49" w:rsidRDefault="007E173E" w:rsidP="00802F9B">
            <w:pPr>
              <w:pStyle w:val="tablecell"/>
              <w:rPr>
                <w:lang w:val="en-US"/>
              </w:rPr>
            </w:pPr>
            <w:r w:rsidRPr="00564A49">
              <w:rPr>
                <w:lang w:val="en-US"/>
              </w:rPr>
              <w:t>u(1)</w:t>
            </w:r>
          </w:p>
        </w:tc>
      </w:tr>
      <w:tr w:rsidR="007E173E" w:rsidRPr="00564A49" w14:paraId="44DAD0E7" w14:textId="77777777" w:rsidTr="00802F9B">
        <w:trPr>
          <w:cantSplit/>
          <w:trHeight w:val="289"/>
          <w:jc w:val="center"/>
        </w:trPr>
        <w:tc>
          <w:tcPr>
            <w:tcW w:w="7774" w:type="dxa"/>
          </w:tcPr>
          <w:p w14:paraId="1C61DBB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14:paraId="7136229D" w14:textId="77777777" w:rsidR="007E173E" w:rsidRPr="00564A49" w:rsidRDefault="007E173E" w:rsidP="00802F9B">
            <w:pPr>
              <w:pStyle w:val="tablecell"/>
              <w:rPr>
                <w:lang w:val="en-US"/>
              </w:rPr>
            </w:pPr>
            <w:r w:rsidRPr="00564A49">
              <w:rPr>
                <w:lang w:val="en-US"/>
              </w:rPr>
              <w:t>u(1)</w:t>
            </w:r>
          </w:p>
        </w:tc>
      </w:tr>
      <w:tr w:rsidR="007E173E" w:rsidRPr="00564A49" w14:paraId="4EFC677B" w14:textId="77777777" w:rsidTr="00802F9B">
        <w:trPr>
          <w:cantSplit/>
          <w:trHeight w:val="289"/>
          <w:jc w:val="center"/>
        </w:trPr>
        <w:tc>
          <w:tcPr>
            <w:tcW w:w="7774" w:type="dxa"/>
          </w:tcPr>
          <w:p w14:paraId="198D0F1A"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14:paraId="53892279" w14:textId="77777777" w:rsidR="007E173E" w:rsidRPr="00564A49" w:rsidRDefault="007E173E" w:rsidP="00802F9B">
            <w:pPr>
              <w:pStyle w:val="tablecell"/>
              <w:rPr>
                <w:lang w:val="en-US"/>
              </w:rPr>
            </w:pPr>
          </w:p>
        </w:tc>
      </w:tr>
      <w:tr w:rsidR="007E173E" w:rsidRPr="00564A49" w14:paraId="55A03870" w14:textId="77777777" w:rsidTr="00802F9B">
        <w:trPr>
          <w:cantSplit/>
          <w:trHeight w:val="289"/>
          <w:jc w:val="center"/>
        </w:trPr>
        <w:tc>
          <w:tcPr>
            <w:tcW w:w="7774" w:type="dxa"/>
          </w:tcPr>
          <w:p w14:paraId="441AA64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14:paraId="4D69243E" w14:textId="77777777" w:rsidR="007E173E" w:rsidRPr="00564A49" w:rsidRDefault="007E173E" w:rsidP="00802F9B">
            <w:pPr>
              <w:pStyle w:val="tablecell"/>
              <w:rPr>
                <w:lang w:val="en-US"/>
              </w:rPr>
            </w:pPr>
            <w:r w:rsidRPr="00564A49">
              <w:rPr>
                <w:lang w:val="en-US"/>
              </w:rPr>
              <w:t>u(32)</w:t>
            </w:r>
          </w:p>
        </w:tc>
      </w:tr>
      <w:tr w:rsidR="007E173E" w:rsidRPr="00564A49" w14:paraId="024A4DC6" w14:textId="77777777" w:rsidTr="00802F9B">
        <w:trPr>
          <w:cantSplit/>
          <w:trHeight w:val="289"/>
          <w:jc w:val="center"/>
        </w:trPr>
        <w:tc>
          <w:tcPr>
            <w:tcW w:w="7774" w:type="dxa"/>
          </w:tcPr>
          <w:p w14:paraId="7EA1F95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14:paraId="26E6E0C9" w14:textId="77777777" w:rsidR="007E173E" w:rsidRPr="00564A49" w:rsidRDefault="007E173E" w:rsidP="00802F9B">
            <w:pPr>
              <w:pStyle w:val="tablecell"/>
              <w:rPr>
                <w:lang w:val="en-US"/>
              </w:rPr>
            </w:pPr>
            <w:r w:rsidRPr="00564A49">
              <w:rPr>
                <w:lang w:val="en-US"/>
              </w:rPr>
              <w:t>u(32)</w:t>
            </w:r>
          </w:p>
        </w:tc>
      </w:tr>
      <w:tr w:rsidR="007E173E" w:rsidRPr="00564A49" w14:paraId="1C4290E5" w14:textId="77777777" w:rsidTr="00802F9B">
        <w:trPr>
          <w:cantSplit/>
          <w:trHeight w:val="289"/>
          <w:jc w:val="center"/>
        </w:trPr>
        <w:tc>
          <w:tcPr>
            <w:tcW w:w="7774" w:type="dxa"/>
          </w:tcPr>
          <w:p w14:paraId="779654B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14:paraId="5D3D85CA" w14:textId="77777777" w:rsidR="007E173E" w:rsidRPr="00564A49" w:rsidRDefault="007E173E" w:rsidP="00802F9B">
            <w:pPr>
              <w:pStyle w:val="tablecell"/>
              <w:rPr>
                <w:lang w:val="en-US"/>
              </w:rPr>
            </w:pPr>
            <w:r w:rsidRPr="00564A49">
              <w:rPr>
                <w:lang w:val="en-US"/>
              </w:rPr>
              <w:t>u(1)</w:t>
            </w:r>
          </w:p>
        </w:tc>
      </w:tr>
      <w:tr w:rsidR="007E173E" w:rsidRPr="00564A49" w14:paraId="14198D1F" w14:textId="77777777" w:rsidTr="00802F9B">
        <w:trPr>
          <w:cantSplit/>
          <w:trHeight w:val="289"/>
          <w:jc w:val="center"/>
        </w:trPr>
        <w:tc>
          <w:tcPr>
            <w:tcW w:w="7774" w:type="dxa"/>
          </w:tcPr>
          <w:p w14:paraId="40BD53F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14:paraId="3A4C16F5" w14:textId="77777777" w:rsidR="007E173E" w:rsidRPr="00564A49" w:rsidRDefault="007E173E" w:rsidP="00802F9B">
            <w:pPr>
              <w:pStyle w:val="tablecell"/>
              <w:rPr>
                <w:lang w:val="en-US"/>
              </w:rPr>
            </w:pPr>
          </w:p>
        </w:tc>
      </w:tr>
      <w:tr w:rsidR="007E173E" w:rsidRPr="00564A49" w14:paraId="42729128" w14:textId="77777777" w:rsidTr="00802F9B">
        <w:trPr>
          <w:cantSplit/>
          <w:trHeight w:val="289"/>
          <w:jc w:val="center"/>
        </w:trPr>
        <w:tc>
          <w:tcPr>
            <w:tcW w:w="7774" w:type="dxa"/>
          </w:tcPr>
          <w:p w14:paraId="3347A91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14:paraId="5F2FA8FB" w14:textId="77777777" w:rsidR="007E173E" w:rsidRPr="00564A49" w:rsidRDefault="007E173E" w:rsidP="00802F9B">
            <w:pPr>
              <w:pStyle w:val="tablecell"/>
              <w:rPr>
                <w:lang w:val="en-US"/>
              </w:rPr>
            </w:pPr>
            <w:r w:rsidRPr="00564A49">
              <w:rPr>
                <w:lang w:val="en-US"/>
              </w:rPr>
              <w:t>ue(v)</w:t>
            </w:r>
          </w:p>
        </w:tc>
      </w:tr>
      <w:tr w:rsidR="007E173E" w:rsidRPr="00564A49" w14:paraId="2DBC37CA" w14:textId="77777777" w:rsidTr="00802F9B">
        <w:trPr>
          <w:cantSplit/>
          <w:trHeight w:val="289"/>
          <w:jc w:val="center"/>
        </w:trPr>
        <w:tc>
          <w:tcPr>
            <w:tcW w:w="7774" w:type="dxa"/>
          </w:tcPr>
          <w:p w14:paraId="40377B8E"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14:paraId="2B8BD020" w14:textId="77777777" w:rsidR="007E173E" w:rsidRPr="00564A49" w:rsidRDefault="007E173E" w:rsidP="00802F9B">
            <w:pPr>
              <w:pStyle w:val="tablecell"/>
              <w:rPr>
                <w:lang w:val="en-US"/>
              </w:rPr>
            </w:pPr>
            <w:r w:rsidRPr="00564A49">
              <w:rPr>
                <w:lang w:val="en-US"/>
              </w:rPr>
              <w:t>ue(v)</w:t>
            </w:r>
          </w:p>
        </w:tc>
      </w:tr>
      <w:tr w:rsidR="007E173E" w:rsidRPr="00564A49" w14:paraId="4FF1F536" w14:textId="77777777" w:rsidTr="00802F9B">
        <w:trPr>
          <w:cantSplit/>
          <w:trHeight w:val="289"/>
          <w:jc w:val="center"/>
        </w:trPr>
        <w:tc>
          <w:tcPr>
            <w:tcW w:w="7774" w:type="dxa"/>
          </w:tcPr>
          <w:p w14:paraId="28B503E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14:paraId="436334EB" w14:textId="77777777" w:rsidR="007E173E" w:rsidRPr="00564A49" w:rsidRDefault="007E173E" w:rsidP="00802F9B">
            <w:pPr>
              <w:pStyle w:val="tablecell"/>
              <w:rPr>
                <w:lang w:val="en-US"/>
              </w:rPr>
            </w:pPr>
          </w:p>
        </w:tc>
      </w:tr>
      <w:tr w:rsidR="007E173E" w:rsidRPr="00564A49" w14:paraId="10FB35A8" w14:textId="77777777" w:rsidTr="00802F9B">
        <w:trPr>
          <w:cantSplit/>
          <w:trHeight w:val="289"/>
          <w:jc w:val="center"/>
        </w:trPr>
        <w:tc>
          <w:tcPr>
            <w:tcW w:w="7774" w:type="dxa"/>
          </w:tcPr>
          <w:p w14:paraId="1058EA4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14:paraId="3E20F246" w14:textId="77777777" w:rsidR="007E173E" w:rsidRPr="00564A49" w:rsidRDefault="007E173E" w:rsidP="00802F9B">
            <w:pPr>
              <w:pStyle w:val="tablecell"/>
              <w:rPr>
                <w:lang w:val="en-US"/>
              </w:rPr>
            </w:pPr>
            <w:r w:rsidRPr="00564A49">
              <w:rPr>
                <w:lang w:val="en-US"/>
              </w:rPr>
              <w:t>ue(v)</w:t>
            </w:r>
          </w:p>
        </w:tc>
      </w:tr>
      <w:tr w:rsidR="007E173E" w:rsidRPr="00564A49" w14:paraId="7EBDDA84" w14:textId="77777777" w:rsidTr="00802F9B">
        <w:trPr>
          <w:cantSplit/>
          <w:trHeight w:val="289"/>
          <w:jc w:val="center"/>
        </w:trPr>
        <w:tc>
          <w:tcPr>
            <w:tcW w:w="7774" w:type="dxa"/>
          </w:tcPr>
          <w:p w14:paraId="104639C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14:paraId="71239FFF" w14:textId="77777777" w:rsidR="007E173E" w:rsidRPr="00564A49" w:rsidRDefault="007E173E" w:rsidP="00802F9B">
            <w:pPr>
              <w:pStyle w:val="tablecell"/>
              <w:rPr>
                <w:lang w:val="en-US"/>
              </w:rPr>
            </w:pPr>
          </w:p>
        </w:tc>
      </w:tr>
      <w:tr w:rsidR="007E173E" w:rsidRPr="00564A49" w14:paraId="46F669CE" w14:textId="77777777" w:rsidTr="00802F9B">
        <w:trPr>
          <w:cantSplit/>
          <w:trHeight w:val="289"/>
          <w:jc w:val="center"/>
        </w:trPr>
        <w:tc>
          <w:tcPr>
            <w:tcW w:w="7774" w:type="dxa"/>
          </w:tcPr>
          <w:p w14:paraId="5474F4E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14:paraId="25E46B55" w14:textId="77777777" w:rsidR="007E173E" w:rsidRPr="00564A49" w:rsidRDefault="007E173E" w:rsidP="00802F9B">
            <w:pPr>
              <w:pStyle w:val="tablecell"/>
              <w:rPr>
                <w:lang w:val="en-US"/>
              </w:rPr>
            </w:pPr>
            <w:r w:rsidRPr="00564A49">
              <w:rPr>
                <w:lang w:val="en-US"/>
              </w:rPr>
              <w:t>u(1)</w:t>
            </w:r>
          </w:p>
        </w:tc>
      </w:tr>
      <w:tr w:rsidR="007E173E" w:rsidRPr="00564A49" w14:paraId="5F37781A" w14:textId="77777777" w:rsidTr="00802F9B">
        <w:trPr>
          <w:cantSplit/>
          <w:trHeight w:val="289"/>
          <w:jc w:val="center"/>
        </w:trPr>
        <w:tc>
          <w:tcPr>
            <w:tcW w:w="7774" w:type="dxa"/>
          </w:tcPr>
          <w:p w14:paraId="7645DA1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14:paraId="70CC0DB9" w14:textId="77777777" w:rsidR="007E173E" w:rsidRPr="00564A49" w:rsidRDefault="007E173E" w:rsidP="00802F9B">
            <w:pPr>
              <w:pStyle w:val="tablecell"/>
              <w:rPr>
                <w:lang w:val="en-US"/>
              </w:rPr>
            </w:pPr>
          </w:p>
        </w:tc>
      </w:tr>
      <w:tr w:rsidR="007E173E" w:rsidRPr="00564A49" w14:paraId="251DB91B" w14:textId="77777777" w:rsidTr="00802F9B">
        <w:trPr>
          <w:cantSplit/>
          <w:trHeight w:val="289"/>
          <w:jc w:val="center"/>
        </w:trPr>
        <w:tc>
          <w:tcPr>
            <w:tcW w:w="7774" w:type="dxa"/>
          </w:tcPr>
          <w:p w14:paraId="6E076E0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14:paraId="2E1635E1" w14:textId="77777777" w:rsidR="007E173E" w:rsidRPr="00564A49" w:rsidRDefault="007E173E" w:rsidP="00802F9B">
            <w:pPr>
              <w:pStyle w:val="tablecell"/>
              <w:rPr>
                <w:lang w:val="en-US"/>
              </w:rPr>
            </w:pPr>
          </w:p>
        </w:tc>
      </w:tr>
      <w:tr w:rsidR="007E173E" w:rsidRPr="00564A49" w14:paraId="7AE7738C" w14:textId="77777777" w:rsidTr="00802F9B">
        <w:trPr>
          <w:cantSplit/>
          <w:trHeight w:val="289"/>
          <w:jc w:val="center"/>
        </w:trPr>
        <w:tc>
          <w:tcPr>
            <w:tcW w:w="7774" w:type="dxa"/>
          </w:tcPr>
          <w:p w14:paraId="0052F56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14:paraId="099D8441" w14:textId="77777777" w:rsidR="007E173E" w:rsidRPr="00564A49" w:rsidRDefault="007E173E" w:rsidP="00802F9B">
            <w:pPr>
              <w:pStyle w:val="tablecell"/>
              <w:rPr>
                <w:lang w:val="en-US"/>
              </w:rPr>
            </w:pPr>
          </w:p>
        </w:tc>
      </w:tr>
      <w:tr w:rsidR="007E173E" w:rsidRPr="00564A49" w14:paraId="0D320DE0" w14:textId="77777777" w:rsidTr="00802F9B">
        <w:trPr>
          <w:cantSplit/>
          <w:trHeight w:val="289"/>
          <w:jc w:val="center"/>
        </w:trPr>
        <w:tc>
          <w:tcPr>
            <w:tcW w:w="7774" w:type="dxa"/>
          </w:tcPr>
          <w:p w14:paraId="1C48CA72"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14:paraId="2F8B4710" w14:textId="77777777" w:rsidR="007E173E" w:rsidRPr="00564A49" w:rsidRDefault="007E173E" w:rsidP="00802F9B">
            <w:pPr>
              <w:pStyle w:val="tablecell"/>
              <w:rPr>
                <w:lang w:val="en-US"/>
              </w:rPr>
            </w:pPr>
            <w:r w:rsidRPr="00564A49">
              <w:rPr>
                <w:lang w:val="en-US"/>
              </w:rPr>
              <w:t>u(1)</w:t>
            </w:r>
          </w:p>
        </w:tc>
      </w:tr>
      <w:tr w:rsidR="007E173E" w:rsidRPr="00564A49" w14:paraId="59F06194" w14:textId="77777777" w:rsidTr="00802F9B">
        <w:trPr>
          <w:cantSplit/>
          <w:trHeight w:val="289"/>
          <w:jc w:val="center"/>
        </w:trPr>
        <w:tc>
          <w:tcPr>
            <w:tcW w:w="7774" w:type="dxa"/>
          </w:tcPr>
          <w:p w14:paraId="544B14C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14:paraId="5F68FE4B" w14:textId="77777777" w:rsidR="007E173E" w:rsidRPr="00564A49" w:rsidRDefault="007E173E" w:rsidP="00802F9B">
            <w:pPr>
              <w:pStyle w:val="tablecell"/>
              <w:rPr>
                <w:lang w:val="en-US"/>
              </w:rPr>
            </w:pPr>
          </w:p>
        </w:tc>
      </w:tr>
      <w:tr w:rsidR="007E173E" w:rsidRPr="00564A49" w14:paraId="679D0945" w14:textId="77777777" w:rsidTr="00802F9B">
        <w:trPr>
          <w:trHeight w:val="289"/>
          <w:jc w:val="center"/>
        </w:trPr>
        <w:tc>
          <w:tcPr>
            <w:tcW w:w="7774" w:type="dxa"/>
          </w:tcPr>
          <w:p w14:paraId="75DC5EE7"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14:paraId="2231B297" w14:textId="77777777"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14:paraId="008558DE" w14:textId="77777777" w:rsidTr="00802F9B">
        <w:trPr>
          <w:trHeight w:val="289"/>
          <w:jc w:val="center"/>
        </w:trPr>
        <w:tc>
          <w:tcPr>
            <w:tcW w:w="7774" w:type="dxa"/>
          </w:tcPr>
          <w:p w14:paraId="0E7981AC"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14:paraId="667062A6" w14:textId="77777777"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14:paraId="68CB9099" w14:textId="77777777" w:rsidTr="00802F9B">
        <w:trPr>
          <w:cantSplit/>
          <w:trHeight w:val="289"/>
          <w:jc w:val="center"/>
        </w:trPr>
        <w:tc>
          <w:tcPr>
            <w:tcW w:w="7774" w:type="dxa"/>
          </w:tcPr>
          <w:p w14:paraId="16AEF8F8"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14:paraId="5191FE09" w14:textId="77777777" w:rsidR="007E173E" w:rsidRPr="00564A49" w:rsidRDefault="007E173E" w:rsidP="00802F9B">
            <w:pPr>
              <w:pStyle w:val="tablecell"/>
              <w:rPr>
                <w:lang w:val="en-US"/>
              </w:rPr>
            </w:pPr>
          </w:p>
        </w:tc>
      </w:tr>
      <w:tr w:rsidR="007E173E" w:rsidRPr="00564A49" w14:paraId="7BEFE5A8" w14:textId="77777777" w:rsidTr="00802F9B">
        <w:trPr>
          <w:cantSplit/>
          <w:trHeight w:val="289"/>
          <w:jc w:val="center"/>
        </w:trPr>
        <w:tc>
          <w:tcPr>
            <w:tcW w:w="7774" w:type="dxa"/>
          </w:tcPr>
          <w:p w14:paraId="64772056"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14:paraId="49206C84" w14:textId="77777777" w:rsidR="007E173E" w:rsidRPr="00564A49" w:rsidRDefault="007E173E" w:rsidP="00802F9B">
            <w:pPr>
              <w:pStyle w:val="tablecell"/>
              <w:rPr>
                <w:lang w:val="en-US"/>
              </w:rPr>
            </w:pPr>
            <w:r w:rsidRPr="00564A49">
              <w:rPr>
                <w:lang w:val="en-US"/>
              </w:rPr>
              <w:t>u(1)</w:t>
            </w:r>
          </w:p>
        </w:tc>
      </w:tr>
      <w:tr w:rsidR="007E173E" w:rsidRPr="00564A49" w14:paraId="53C3EDBA"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3D4A58D7"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14:paraId="683EFEDA" w14:textId="77777777" w:rsidR="007E173E" w:rsidRPr="00564A49" w:rsidRDefault="007E173E" w:rsidP="00802F9B">
            <w:pPr>
              <w:pStyle w:val="tablecell"/>
              <w:rPr>
                <w:lang w:val="en-US"/>
              </w:rPr>
            </w:pPr>
          </w:p>
        </w:tc>
      </w:tr>
      <w:tr w:rsidR="007E173E" w:rsidRPr="00564A49" w14:paraId="2B0F48A9"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1E83CE11"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14:paraId="41851F51" w14:textId="77777777" w:rsidR="007E173E" w:rsidRPr="00564A49" w:rsidRDefault="007E173E" w:rsidP="00802F9B">
            <w:pPr>
              <w:pStyle w:val="tablecell"/>
              <w:rPr>
                <w:lang w:val="en-US"/>
              </w:rPr>
            </w:pPr>
          </w:p>
        </w:tc>
      </w:tr>
      <w:tr w:rsidR="007E173E" w:rsidRPr="00564A49" w14:paraId="311DB3A4"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046333E5"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14:paraId="6CCA8A04" w14:textId="77777777" w:rsidR="007E173E" w:rsidRPr="00564A49" w:rsidRDefault="007E173E" w:rsidP="00802F9B">
            <w:pPr>
              <w:pStyle w:val="tablecell"/>
              <w:rPr>
                <w:lang w:val="en-US"/>
              </w:rPr>
            </w:pPr>
            <w:r w:rsidRPr="00564A49">
              <w:rPr>
                <w:lang w:val="en-US"/>
              </w:rPr>
              <w:t>u(1)</w:t>
            </w:r>
          </w:p>
        </w:tc>
      </w:tr>
      <w:tr w:rsidR="007E173E" w:rsidRPr="00564A49" w14:paraId="30EFA030"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5B815B8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14:paraId="0CA1A97C" w14:textId="77777777" w:rsidR="007E173E" w:rsidRPr="00564A49" w:rsidRDefault="007E173E" w:rsidP="00802F9B">
            <w:pPr>
              <w:pStyle w:val="tablecell"/>
              <w:rPr>
                <w:lang w:val="en-US"/>
              </w:rPr>
            </w:pPr>
          </w:p>
        </w:tc>
      </w:tr>
      <w:tr w:rsidR="007E173E" w:rsidRPr="00564A49" w14:paraId="0CCE8B34"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73E1165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14:paraId="1D24188D" w14:textId="77777777" w:rsidR="007E173E" w:rsidRPr="00564A49" w:rsidRDefault="007E173E" w:rsidP="00802F9B">
            <w:pPr>
              <w:pStyle w:val="tablecell"/>
              <w:rPr>
                <w:lang w:val="en-US"/>
              </w:rPr>
            </w:pPr>
          </w:p>
        </w:tc>
      </w:tr>
      <w:tr w:rsidR="007E173E" w:rsidRPr="00564A49" w14:paraId="0DB48F0B"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6ABF034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14:paraId="3CEDE69B" w14:textId="77777777" w:rsidR="007E173E" w:rsidRPr="00564A49" w:rsidRDefault="007E173E" w:rsidP="00802F9B">
            <w:pPr>
              <w:pStyle w:val="tablecell"/>
              <w:rPr>
                <w:lang w:val="en-US"/>
              </w:rPr>
            </w:pPr>
          </w:p>
        </w:tc>
      </w:tr>
    </w:tbl>
    <w:p w14:paraId="62E05E74" w14:textId="77777777" w:rsidR="007E173E" w:rsidRPr="00564A49" w:rsidRDefault="007E173E" w:rsidP="007E173E">
      <w:pPr>
        <w:pStyle w:val="3N"/>
        <w:rPr>
          <w:lang w:val="en-US"/>
        </w:rPr>
      </w:pPr>
    </w:p>
    <w:p w14:paraId="54947097"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14:paraId="5DB032A3"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32485692" w14:textId="77777777" w:rsidTr="00802F9B">
        <w:trPr>
          <w:trHeight w:val="289"/>
          <w:jc w:val="center"/>
        </w:trPr>
        <w:tc>
          <w:tcPr>
            <w:tcW w:w="7920" w:type="dxa"/>
          </w:tcPr>
          <w:p w14:paraId="4B9372A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14:paraId="72A1550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14:paraId="4E5637C8" w14:textId="77777777" w:rsidTr="00802F9B">
        <w:trPr>
          <w:trHeight w:val="289"/>
          <w:jc w:val="center"/>
        </w:trPr>
        <w:tc>
          <w:tcPr>
            <w:tcW w:w="7920" w:type="dxa"/>
          </w:tcPr>
          <w:p w14:paraId="1C2DF549" w14:textId="77777777"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14:paraId="2A27A79F" w14:textId="77777777" w:rsidR="007E173E" w:rsidRPr="00564A49" w:rsidRDefault="007E173E" w:rsidP="00802F9B">
            <w:pPr>
              <w:pStyle w:val="tableheading"/>
              <w:keepLines w:val="0"/>
              <w:rPr>
                <w:b w:val="0"/>
                <w:lang w:val="en-US"/>
              </w:rPr>
            </w:pPr>
            <w:r w:rsidRPr="00564A49">
              <w:rPr>
                <w:b w:val="0"/>
                <w:lang w:val="en-US"/>
              </w:rPr>
              <w:t>u(1)</w:t>
            </w:r>
          </w:p>
        </w:tc>
      </w:tr>
      <w:tr w:rsidR="007E173E" w:rsidRPr="00564A49" w14:paraId="6D720DCB" w14:textId="77777777" w:rsidTr="00802F9B">
        <w:trPr>
          <w:trHeight w:val="289"/>
          <w:jc w:val="center"/>
        </w:trPr>
        <w:tc>
          <w:tcPr>
            <w:tcW w:w="7920" w:type="dxa"/>
          </w:tcPr>
          <w:p w14:paraId="5CA6D643" w14:textId="77777777"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14:paraId="0776A3AE" w14:textId="77777777" w:rsidR="007E173E" w:rsidRPr="00564A49" w:rsidRDefault="007E173E" w:rsidP="00802F9B">
            <w:pPr>
              <w:pStyle w:val="tableheading"/>
              <w:keepLines w:val="0"/>
              <w:rPr>
                <w:b w:val="0"/>
                <w:lang w:val="en-US"/>
              </w:rPr>
            </w:pPr>
            <w:r w:rsidRPr="00564A49">
              <w:rPr>
                <w:b w:val="0"/>
                <w:lang w:val="en-US"/>
              </w:rPr>
              <w:t>u(1)</w:t>
            </w:r>
          </w:p>
        </w:tc>
      </w:tr>
      <w:tr w:rsidR="007E173E" w:rsidRPr="00564A49" w14:paraId="24C2EB81" w14:textId="77777777" w:rsidTr="00802F9B">
        <w:trPr>
          <w:trHeight w:val="289"/>
          <w:jc w:val="center"/>
        </w:trPr>
        <w:tc>
          <w:tcPr>
            <w:tcW w:w="7920" w:type="dxa"/>
          </w:tcPr>
          <w:p w14:paraId="4B881EC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14:paraId="40129AA1"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6B920702" w14:textId="77777777" w:rsidTr="00802F9B">
        <w:trPr>
          <w:trHeight w:val="289"/>
          <w:jc w:val="center"/>
        </w:trPr>
        <w:tc>
          <w:tcPr>
            <w:tcW w:w="7920" w:type="dxa"/>
          </w:tcPr>
          <w:p w14:paraId="64D1859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14:paraId="54FF920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10A01AC1" w14:textId="77777777" w:rsidTr="00802F9B">
        <w:trPr>
          <w:trHeight w:val="289"/>
          <w:jc w:val="center"/>
        </w:trPr>
        <w:tc>
          <w:tcPr>
            <w:tcW w:w="7920" w:type="dxa"/>
          </w:tcPr>
          <w:p w14:paraId="5C23CA3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14:paraId="64118ECC"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6DC7D076" w14:textId="77777777" w:rsidTr="00802F9B">
        <w:trPr>
          <w:trHeight w:val="289"/>
          <w:jc w:val="center"/>
        </w:trPr>
        <w:tc>
          <w:tcPr>
            <w:tcW w:w="7920" w:type="dxa"/>
          </w:tcPr>
          <w:p w14:paraId="692F0E2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14:paraId="4D3E657A"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1821DBD8" w14:textId="77777777" w:rsidTr="00802F9B">
        <w:trPr>
          <w:trHeight w:val="289"/>
          <w:jc w:val="center"/>
        </w:trPr>
        <w:tc>
          <w:tcPr>
            <w:tcW w:w="7920" w:type="dxa"/>
          </w:tcPr>
          <w:p w14:paraId="2595223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14:paraId="654EB926"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5E8BA06D" w14:textId="77777777" w:rsidTr="00802F9B">
        <w:trPr>
          <w:trHeight w:val="289"/>
          <w:jc w:val="center"/>
        </w:trPr>
        <w:tc>
          <w:tcPr>
            <w:tcW w:w="7920" w:type="dxa"/>
          </w:tcPr>
          <w:p w14:paraId="65FBBCA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14:paraId="0581C5B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14:paraId="0BCA606E" w14:textId="77777777" w:rsidTr="00802F9B">
        <w:trPr>
          <w:trHeight w:val="289"/>
          <w:jc w:val="center"/>
        </w:trPr>
        <w:tc>
          <w:tcPr>
            <w:tcW w:w="7920" w:type="dxa"/>
          </w:tcPr>
          <w:p w14:paraId="2D965B5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14:paraId="7C3B58CB"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597D4DF7" w14:textId="77777777" w:rsidTr="00802F9B">
        <w:trPr>
          <w:trHeight w:val="289"/>
          <w:jc w:val="center"/>
        </w:trPr>
        <w:tc>
          <w:tcPr>
            <w:tcW w:w="7920" w:type="dxa"/>
          </w:tcPr>
          <w:p w14:paraId="6DE2190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14:paraId="15E6FCC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42D4941F" w14:textId="77777777" w:rsidTr="00802F9B">
        <w:trPr>
          <w:trHeight w:val="289"/>
          <w:jc w:val="center"/>
        </w:trPr>
        <w:tc>
          <w:tcPr>
            <w:tcW w:w="7920" w:type="dxa"/>
          </w:tcPr>
          <w:p w14:paraId="3724E27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14:paraId="1D117C2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58C96071" w14:textId="77777777" w:rsidTr="00802F9B">
        <w:trPr>
          <w:trHeight w:val="289"/>
          <w:jc w:val="center"/>
        </w:trPr>
        <w:tc>
          <w:tcPr>
            <w:tcW w:w="7920" w:type="dxa"/>
          </w:tcPr>
          <w:p w14:paraId="70434CB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14:paraId="60E1FD90"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14:paraId="204E4082" w14:textId="77777777" w:rsidTr="00802F9B">
        <w:trPr>
          <w:trHeight w:val="289"/>
          <w:jc w:val="center"/>
        </w:trPr>
        <w:tc>
          <w:tcPr>
            <w:tcW w:w="7920" w:type="dxa"/>
          </w:tcPr>
          <w:p w14:paraId="4085B4C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14:paraId="64760FEF"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679C4E5B" w14:textId="77777777" w:rsidTr="00802F9B">
        <w:trPr>
          <w:trHeight w:val="289"/>
          <w:jc w:val="center"/>
        </w:trPr>
        <w:tc>
          <w:tcPr>
            <w:tcW w:w="7920" w:type="dxa"/>
          </w:tcPr>
          <w:p w14:paraId="750D784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14:paraId="20CCB083"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4429B626" w14:textId="77777777" w:rsidTr="00802F9B">
        <w:trPr>
          <w:trHeight w:val="289"/>
          <w:jc w:val="center"/>
        </w:trPr>
        <w:tc>
          <w:tcPr>
            <w:tcW w:w="7920" w:type="dxa"/>
          </w:tcPr>
          <w:p w14:paraId="7276DEC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14:paraId="554E9EA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14:paraId="5161FA43" w14:textId="77777777" w:rsidTr="00802F9B">
        <w:trPr>
          <w:trHeight w:val="289"/>
          <w:jc w:val="center"/>
        </w:trPr>
        <w:tc>
          <w:tcPr>
            <w:tcW w:w="7920" w:type="dxa"/>
          </w:tcPr>
          <w:p w14:paraId="0F3DBA3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14:paraId="4E1D3408"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7574F114" w14:textId="77777777" w:rsidTr="00802F9B">
        <w:trPr>
          <w:trHeight w:val="289"/>
          <w:jc w:val="center"/>
        </w:trPr>
        <w:tc>
          <w:tcPr>
            <w:tcW w:w="7920" w:type="dxa"/>
          </w:tcPr>
          <w:p w14:paraId="36CAB0A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14:paraId="18E71DF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14:paraId="088ACE42" w14:textId="77777777" w:rsidTr="00802F9B">
        <w:trPr>
          <w:trHeight w:val="289"/>
          <w:jc w:val="center"/>
        </w:trPr>
        <w:tc>
          <w:tcPr>
            <w:tcW w:w="7920" w:type="dxa"/>
          </w:tcPr>
          <w:p w14:paraId="22518B7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14:paraId="2D614B1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57A3690D" w14:textId="77777777" w:rsidTr="00802F9B">
        <w:trPr>
          <w:trHeight w:val="289"/>
          <w:jc w:val="center"/>
        </w:trPr>
        <w:tc>
          <w:tcPr>
            <w:tcW w:w="7920" w:type="dxa"/>
          </w:tcPr>
          <w:p w14:paraId="50177B17"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14:paraId="2FD9F547" w14:textId="77777777" w:rsidR="007E173E" w:rsidRPr="00564A49" w:rsidRDefault="007E173E" w:rsidP="00802F9B">
            <w:pPr>
              <w:keepNext/>
              <w:spacing w:before="0" w:after="60"/>
              <w:rPr>
                <w:lang w:val="en-US"/>
              </w:rPr>
            </w:pPr>
          </w:p>
        </w:tc>
      </w:tr>
      <w:tr w:rsidR="007E173E" w:rsidRPr="00564A49" w14:paraId="08F90A5F" w14:textId="77777777" w:rsidTr="00802F9B">
        <w:trPr>
          <w:trHeight w:val="289"/>
          <w:jc w:val="center"/>
        </w:trPr>
        <w:tc>
          <w:tcPr>
            <w:tcW w:w="7920" w:type="dxa"/>
          </w:tcPr>
          <w:p w14:paraId="330203C5"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14:paraId="6F57738E" w14:textId="77777777" w:rsidR="007E173E" w:rsidRPr="00564A49" w:rsidRDefault="007E173E" w:rsidP="00802F9B">
            <w:pPr>
              <w:keepNext/>
              <w:spacing w:before="0" w:after="60"/>
              <w:rPr>
                <w:lang w:val="en-US"/>
              </w:rPr>
            </w:pPr>
            <w:r w:rsidRPr="00564A49">
              <w:rPr>
                <w:lang w:val="en-US"/>
              </w:rPr>
              <w:t>u(v)</w:t>
            </w:r>
          </w:p>
        </w:tc>
      </w:tr>
      <w:tr w:rsidR="007E173E" w:rsidRPr="00564A49" w14:paraId="7C7FD994" w14:textId="77777777" w:rsidTr="00802F9B">
        <w:trPr>
          <w:trHeight w:val="289"/>
          <w:jc w:val="center"/>
        </w:trPr>
        <w:tc>
          <w:tcPr>
            <w:tcW w:w="7920" w:type="dxa"/>
          </w:tcPr>
          <w:p w14:paraId="550F94A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14:paraId="51C7E3E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14:paraId="315350DC" w14:textId="77777777" w:rsidTr="00802F9B">
        <w:trPr>
          <w:trHeight w:val="289"/>
          <w:jc w:val="center"/>
        </w:trPr>
        <w:tc>
          <w:tcPr>
            <w:tcW w:w="7920" w:type="dxa"/>
          </w:tcPr>
          <w:p w14:paraId="4FCB04D7" w14:textId="77777777"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14:paraId="3A859288" w14:textId="77777777"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61085D42" w14:textId="77777777" w:rsidTr="00802F9B">
        <w:trPr>
          <w:trHeight w:val="289"/>
          <w:jc w:val="center"/>
        </w:trPr>
        <w:tc>
          <w:tcPr>
            <w:tcW w:w="7920" w:type="dxa"/>
          </w:tcPr>
          <w:p w14:paraId="6451DF8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14:paraId="33F88B64" w14:textId="77777777"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58835356" w14:textId="77777777" w:rsidTr="00802F9B">
        <w:trPr>
          <w:trHeight w:val="289"/>
          <w:jc w:val="center"/>
        </w:trPr>
        <w:tc>
          <w:tcPr>
            <w:tcW w:w="7920" w:type="dxa"/>
          </w:tcPr>
          <w:p w14:paraId="18EE965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14:paraId="1409D6D5"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5AEE5A20" w14:textId="77777777" w:rsidTr="00802F9B">
        <w:trPr>
          <w:trHeight w:val="289"/>
          <w:jc w:val="center"/>
        </w:trPr>
        <w:tc>
          <w:tcPr>
            <w:tcW w:w="7920" w:type="dxa"/>
          </w:tcPr>
          <w:p w14:paraId="4120FFA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14:paraId="29FC9BB6"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3E94B604" w14:textId="77777777" w:rsidTr="00802F9B">
        <w:trPr>
          <w:trHeight w:val="289"/>
          <w:jc w:val="center"/>
        </w:trPr>
        <w:tc>
          <w:tcPr>
            <w:tcW w:w="7920" w:type="dxa"/>
          </w:tcPr>
          <w:p w14:paraId="050462A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14:paraId="14488EA3"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0003433D" w14:textId="77777777" w:rsidTr="00802F9B">
        <w:trPr>
          <w:trHeight w:val="289"/>
          <w:jc w:val="center"/>
        </w:trPr>
        <w:tc>
          <w:tcPr>
            <w:tcW w:w="7920" w:type="dxa"/>
          </w:tcPr>
          <w:p w14:paraId="6A17972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14:paraId="260DF1D5"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14:paraId="3F02FBF7" w14:textId="77777777" w:rsidTr="00802F9B">
        <w:trPr>
          <w:trHeight w:val="289"/>
          <w:jc w:val="center"/>
        </w:trPr>
        <w:tc>
          <w:tcPr>
            <w:tcW w:w="7920" w:type="dxa"/>
          </w:tcPr>
          <w:p w14:paraId="183719E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14:paraId="14E8B8B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2E53CE73" w14:textId="77777777" w:rsidTr="00802F9B">
        <w:trPr>
          <w:trHeight w:val="289"/>
          <w:jc w:val="center"/>
        </w:trPr>
        <w:tc>
          <w:tcPr>
            <w:tcW w:w="7920" w:type="dxa"/>
          </w:tcPr>
          <w:p w14:paraId="70890CC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14:paraId="54BB3E59"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06FBAC29" w14:textId="77777777" w:rsidTr="00802F9B">
        <w:trPr>
          <w:trHeight w:val="289"/>
          <w:jc w:val="center"/>
        </w:trPr>
        <w:tc>
          <w:tcPr>
            <w:tcW w:w="7920" w:type="dxa"/>
          </w:tcPr>
          <w:p w14:paraId="6023DDC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14:paraId="5AFF15FF"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3122C497" w14:textId="77777777" w:rsidTr="00802F9B">
        <w:trPr>
          <w:trHeight w:val="289"/>
          <w:jc w:val="center"/>
        </w:trPr>
        <w:tc>
          <w:tcPr>
            <w:tcW w:w="7920" w:type="dxa"/>
          </w:tcPr>
          <w:p w14:paraId="0008502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14:paraId="59F8996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0A4A7A4C" w14:textId="77777777" w:rsidTr="00802F9B">
        <w:trPr>
          <w:trHeight w:val="289"/>
          <w:jc w:val="center"/>
        </w:trPr>
        <w:tc>
          <w:tcPr>
            <w:tcW w:w="7920" w:type="dxa"/>
          </w:tcPr>
          <w:p w14:paraId="1DDC9BB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14:paraId="334F750E"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74E04876" w14:textId="77777777" w:rsidTr="00802F9B">
        <w:trPr>
          <w:trHeight w:val="289"/>
          <w:jc w:val="center"/>
        </w:trPr>
        <w:tc>
          <w:tcPr>
            <w:tcW w:w="7920" w:type="dxa"/>
          </w:tcPr>
          <w:p w14:paraId="664271C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14:paraId="1E13B3AA"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14:paraId="1F4DB785" w14:textId="77777777" w:rsidTr="00802F9B">
        <w:trPr>
          <w:trHeight w:val="289"/>
          <w:jc w:val="center"/>
        </w:trPr>
        <w:tc>
          <w:tcPr>
            <w:tcW w:w="7920" w:type="dxa"/>
          </w:tcPr>
          <w:p w14:paraId="5B48D08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14:paraId="13758A7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03378BD0" w14:textId="77777777" w:rsidTr="00802F9B">
        <w:trPr>
          <w:trHeight w:val="289"/>
          <w:jc w:val="center"/>
        </w:trPr>
        <w:tc>
          <w:tcPr>
            <w:tcW w:w="7920" w:type="dxa"/>
          </w:tcPr>
          <w:p w14:paraId="03863D5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14:paraId="4FEAF14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78013553" w14:textId="77777777" w:rsidTr="00802F9B">
        <w:trPr>
          <w:trHeight w:val="289"/>
          <w:jc w:val="center"/>
        </w:trPr>
        <w:tc>
          <w:tcPr>
            <w:tcW w:w="7920" w:type="dxa"/>
          </w:tcPr>
          <w:p w14:paraId="04FB5B9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14:paraId="39F49B93"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D84B89C" w14:textId="77777777" w:rsidTr="00802F9B">
        <w:trPr>
          <w:trHeight w:val="289"/>
          <w:jc w:val="center"/>
        </w:trPr>
        <w:tc>
          <w:tcPr>
            <w:tcW w:w="7920" w:type="dxa"/>
          </w:tcPr>
          <w:p w14:paraId="6167A76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14:paraId="608D7314"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4794E66F" w14:textId="77777777" w:rsidTr="00802F9B">
        <w:trPr>
          <w:trHeight w:val="289"/>
          <w:jc w:val="center"/>
        </w:trPr>
        <w:tc>
          <w:tcPr>
            <w:tcW w:w="7920" w:type="dxa"/>
          </w:tcPr>
          <w:p w14:paraId="57AAF331"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14:paraId="54407352"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49650D64" w14:textId="77777777" w:rsidTr="00802F9B">
        <w:trPr>
          <w:trHeight w:val="289"/>
          <w:jc w:val="center"/>
        </w:trPr>
        <w:tc>
          <w:tcPr>
            <w:tcW w:w="7920" w:type="dxa"/>
          </w:tcPr>
          <w:p w14:paraId="3658FB67"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14:paraId="0EB17869"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6D1BB951" w14:textId="77777777" w:rsidTr="00802F9B">
        <w:trPr>
          <w:trHeight w:val="289"/>
          <w:jc w:val="center"/>
        </w:trPr>
        <w:tc>
          <w:tcPr>
            <w:tcW w:w="7920" w:type="dxa"/>
          </w:tcPr>
          <w:p w14:paraId="44BF867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14:paraId="0296C54C"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1F301AD6" w14:textId="77777777" w:rsidTr="00802F9B">
        <w:trPr>
          <w:trHeight w:val="289"/>
          <w:jc w:val="center"/>
        </w:trPr>
        <w:tc>
          <w:tcPr>
            <w:tcW w:w="7920" w:type="dxa"/>
          </w:tcPr>
          <w:p w14:paraId="5BA147E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14:paraId="5550FE14"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5AE1392" w14:textId="77777777" w:rsidTr="00802F9B">
        <w:trPr>
          <w:trHeight w:val="289"/>
          <w:jc w:val="center"/>
        </w:trPr>
        <w:tc>
          <w:tcPr>
            <w:tcW w:w="7920" w:type="dxa"/>
          </w:tcPr>
          <w:p w14:paraId="138247D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14:paraId="080B544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6343928" w14:textId="77777777" w:rsidTr="00802F9B">
        <w:trPr>
          <w:trHeight w:val="289"/>
          <w:jc w:val="center"/>
        </w:trPr>
        <w:tc>
          <w:tcPr>
            <w:tcW w:w="7920" w:type="dxa"/>
          </w:tcPr>
          <w:p w14:paraId="72319CB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14:paraId="7455AF5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14:paraId="1E20BFDB" w14:textId="77777777" w:rsidTr="00802F9B">
        <w:trPr>
          <w:trHeight w:val="289"/>
          <w:jc w:val="center"/>
        </w:trPr>
        <w:tc>
          <w:tcPr>
            <w:tcW w:w="7920" w:type="dxa"/>
          </w:tcPr>
          <w:p w14:paraId="6C816EF2"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14:paraId="3C8A3BB1"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58817DF0" w14:textId="77777777" w:rsidTr="00802F9B">
        <w:trPr>
          <w:trHeight w:val="289"/>
          <w:jc w:val="center"/>
        </w:trPr>
        <w:tc>
          <w:tcPr>
            <w:tcW w:w="7920" w:type="dxa"/>
          </w:tcPr>
          <w:p w14:paraId="696D0421" w14:textId="77777777"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14:paraId="16446272"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7E7F6366" w14:textId="77777777" w:rsidTr="00802F9B">
        <w:trPr>
          <w:trHeight w:val="289"/>
          <w:jc w:val="center"/>
        </w:trPr>
        <w:tc>
          <w:tcPr>
            <w:tcW w:w="7920" w:type="dxa"/>
          </w:tcPr>
          <w:p w14:paraId="7AC947CF" w14:textId="77777777"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14:paraId="16D4D86C" w14:textId="77777777"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14:paraId="1824487F" w14:textId="77777777" w:rsidTr="00802F9B">
        <w:trPr>
          <w:trHeight w:val="289"/>
          <w:jc w:val="center"/>
        </w:trPr>
        <w:tc>
          <w:tcPr>
            <w:tcW w:w="7920" w:type="dxa"/>
          </w:tcPr>
          <w:p w14:paraId="78153AC9" w14:textId="77777777"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14:paraId="617D1F3D"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7E79D4E0" w14:textId="77777777" w:rsidTr="00802F9B">
        <w:trPr>
          <w:trHeight w:val="289"/>
          <w:jc w:val="center"/>
        </w:trPr>
        <w:tc>
          <w:tcPr>
            <w:tcW w:w="7920" w:type="dxa"/>
          </w:tcPr>
          <w:p w14:paraId="42FDE1BD" w14:textId="77777777"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14:paraId="20C9F2F1"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554B5090" w14:textId="77777777" w:rsidTr="00802F9B">
        <w:trPr>
          <w:trHeight w:val="289"/>
          <w:jc w:val="center"/>
        </w:trPr>
        <w:tc>
          <w:tcPr>
            <w:tcW w:w="7920" w:type="dxa"/>
          </w:tcPr>
          <w:p w14:paraId="22E88099" w14:textId="77777777"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14:paraId="4C9A44B9" w14:textId="77777777"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14:paraId="11E6C897" w14:textId="77777777" w:rsidTr="00802F9B">
        <w:trPr>
          <w:trHeight w:val="289"/>
          <w:jc w:val="center"/>
        </w:trPr>
        <w:tc>
          <w:tcPr>
            <w:tcW w:w="7920" w:type="dxa"/>
          </w:tcPr>
          <w:p w14:paraId="455E789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14:paraId="5445B96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326E0C09" w14:textId="77777777" w:rsidTr="00802F9B">
        <w:trPr>
          <w:trHeight w:val="289"/>
          <w:jc w:val="center"/>
        </w:trPr>
        <w:tc>
          <w:tcPr>
            <w:tcW w:w="7920" w:type="dxa"/>
          </w:tcPr>
          <w:p w14:paraId="5DA9FB5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14:paraId="5D1CBC3B"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529D95E9" w14:textId="77777777" w:rsidTr="00802F9B">
        <w:trPr>
          <w:trHeight w:val="289"/>
          <w:jc w:val="center"/>
        </w:trPr>
        <w:tc>
          <w:tcPr>
            <w:tcW w:w="7920" w:type="dxa"/>
          </w:tcPr>
          <w:p w14:paraId="42D07EA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14:paraId="5396934B"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0AAF8284" w14:textId="77777777" w:rsidTr="00802F9B">
        <w:trPr>
          <w:trHeight w:val="289"/>
          <w:jc w:val="center"/>
        </w:trPr>
        <w:tc>
          <w:tcPr>
            <w:tcW w:w="7920" w:type="dxa"/>
          </w:tcPr>
          <w:p w14:paraId="028CFA8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14:paraId="75745360"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4D924FD6" w14:textId="77777777" w:rsidTr="00802F9B">
        <w:trPr>
          <w:trHeight w:val="289"/>
          <w:jc w:val="center"/>
        </w:trPr>
        <w:tc>
          <w:tcPr>
            <w:tcW w:w="7920" w:type="dxa"/>
          </w:tcPr>
          <w:p w14:paraId="0A2EB71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14:paraId="3D324BC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0F6473C9" w14:textId="77777777" w:rsidTr="00802F9B">
        <w:trPr>
          <w:trHeight w:val="289"/>
          <w:jc w:val="center"/>
        </w:trPr>
        <w:tc>
          <w:tcPr>
            <w:tcW w:w="7920" w:type="dxa"/>
          </w:tcPr>
          <w:p w14:paraId="010D9B3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14:paraId="020831A0"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577F7413" w14:textId="77777777" w:rsidTr="00802F9B">
        <w:trPr>
          <w:trHeight w:val="289"/>
          <w:jc w:val="center"/>
        </w:trPr>
        <w:tc>
          <w:tcPr>
            <w:tcW w:w="7920" w:type="dxa"/>
          </w:tcPr>
          <w:p w14:paraId="1BBAAEE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14:paraId="63D402E2"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392D7624" w14:textId="77777777" w:rsidTr="00802F9B">
        <w:trPr>
          <w:trHeight w:val="289"/>
          <w:jc w:val="center"/>
        </w:trPr>
        <w:tc>
          <w:tcPr>
            <w:tcW w:w="7920" w:type="dxa"/>
          </w:tcPr>
          <w:p w14:paraId="4F94E88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14:paraId="1EA84A0C"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1AA3BBC" w14:textId="77777777" w:rsidTr="00802F9B">
        <w:trPr>
          <w:trHeight w:val="289"/>
          <w:jc w:val="center"/>
        </w:trPr>
        <w:tc>
          <w:tcPr>
            <w:tcW w:w="7920" w:type="dxa"/>
          </w:tcPr>
          <w:p w14:paraId="201A1D5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14:paraId="24E5744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47E4E000" w14:textId="77777777" w:rsidTr="00802F9B">
        <w:trPr>
          <w:trHeight w:val="289"/>
          <w:jc w:val="center"/>
        </w:trPr>
        <w:tc>
          <w:tcPr>
            <w:tcW w:w="7920" w:type="dxa"/>
          </w:tcPr>
          <w:p w14:paraId="4AC2456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14:paraId="19ED83C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BBD9F01" w14:textId="77777777" w:rsidTr="00802F9B">
        <w:trPr>
          <w:trHeight w:val="289"/>
          <w:jc w:val="center"/>
        </w:trPr>
        <w:tc>
          <w:tcPr>
            <w:tcW w:w="7920" w:type="dxa"/>
          </w:tcPr>
          <w:p w14:paraId="32724C1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14:paraId="65DF1F38"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5C2F2A4B" w14:textId="77777777" w:rsidTr="00802F9B">
        <w:trPr>
          <w:trHeight w:val="289"/>
          <w:jc w:val="center"/>
        </w:trPr>
        <w:tc>
          <w:tcPr>
            <w:tcW w:w="7920" w:type="dxa"/>
          </w:tcPr>
          <w:p w14:paraId="7489C64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14:paraId="64884E42"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6944E383" w14:textId="77777777" w:rsidTr="00802F9B">
        <w:trPr>
          <w:trHeight w:val="289"/>
          <w:jc w:val="center"/>
        </w:trPr>
        <w:tc>
          <w:tcPr>
            <w:tcW w:w="7920" w:type="dxa"/>
          </w:tcPr>
          <w:p w14:paraId="187663C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14:paraId="10DF802C"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006BF5FF" w14:textId="77777777" w:rsidTr="00802F9B">
        <w:trPr>
          <w:trHeight w:val="289"/>
          <w:jc w:val="center"/>
        </w:trPr>
        <w:tc>
          <w:tcPr>
            <w:tcW w:w="7920" w:type="dxa"/>
          </w:tcPr>
          <w:p w14:paraId="12D8F60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14:paraId="2863316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6A2DC3D0" w14:textId="77777777" w:rsidTr="00802F9B">
        <w:trPr>
          <w:trHeight w:val="289"/>
          <w:jc w:val="center"/>
        </w:trPr>
        <w:tc>
          <w:tcPr>
            <w:tcW w:w="7920" w:type="dxa"/>
          </w:tcPr>
          <w:p w14:paraId="48C8F17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14:paraId="5FE4DE3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794D10FF" w14:textId="77777777" w:rsidTr="00802F9B">
        <w:trPr>
          <w:trHeight w:val="289"/>
          <w:jc w:val="center"/>
        </w:trPr>
        <w:tc>
          <w:tcPr>
            <w:tcW w:w="7920" w:type="dxa"/>
          </w:tcPr>
          <w:p w14:paraId="78BDE89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14:paraId="2891B803"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4678E51" w14:textId="77777777" w:rsidTr="00802F9B">
        <w:trPr>
          <w:trHeight w:val="289"/>
          <w:jc w:val="center"/>
        </w:trPr>
        <w:tc>
          <w:tcPr>
            <w:tcW w:w="7920" w:type="dxa"/>
          </w:tcPr>
          <w:p w14:paraId="1C91F28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14:paraId="26123AD4"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6735A67" w14:textId="77777777" w:rsidTr="00802F9B">
        <w:trPr>
          <w:trHeight w:val="289"/>
          <w:jc w:val="center"/>
        </w:trPr>
        <w:tc>
          <w:tcPr>
            <w:tcW w:w="7920" w:type="dxa"/>
          </w:tcPr>
          <w:p w14:paraId="33CB6ED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14:paraId="1E68683B"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3B0E366E" w14:textId="77777777" w:rsidTr="00802F9B">
        <w:trPr>
          <w:trHeight w:val="289"/>
          <w:jc w:val="center"/>
        </w:trPr>
        <w:tc>
          <w:tcPr>
            <w:tcW w:w="7920" w:type="dxa"/>
          </w:tcPr>
          <w:p w14:paraId="325FF963" w14:textId="77777777"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14:paraId="26EF07E2"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739B8071" w14:textId="77777777" w:rsidTr="00802F9B">
        <w:trPr>
          <w:trHeight w:val="289"/>
          <w:jc w:val="center"/>
        </w:trPr>
        <w:tc>
          <w:tcPr>
            <w:tcW w:w="7920" w:type="dxa"/>
          </w:tcPr>
          <w:p w14:paraId="2B4ADED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14:paraId="7252F55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7D9051BF" w14:textId="77777777" w:rsidTr="00802F9B">
        <w:trPr>
          <w:trHeight w:val="289"/>
          <w:jc w:val="center"/>
        </w:trPr>
        <w:tc>
          <w:tcPr>
            <w:tcW w:w="7920" w:type="dxa"/>
          </w:tcPr>
          <w:p w14:paraId="2F9B6DE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14:paraId="78D424A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14:paraId="2496B31B" w14:textId="77777777" w:rsidTr="00802F9B">
        <w:trPr>
          <w:trHeight w:val="289"/>
          <w:jc w:val="center"/>
        </w:trPr>
        <w:tc>
          <w:tcPr>
            <w:tcW w:w="7920" w:type="dxa"/>
          </w:tcPr>
          <w:p w14:paraId="249CF61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14:paraId="349A756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C6BF03C" w14:textId="77777777" w:rsidTr="00802F9B">
        <w:trPr>
          <w:trHeight w:val="289"/>
          <w:jc w:val="center"/>
        </w:trPr>
        <w:tc>
          <w:tcPr>
            <w:tcW w:w="7920" w:type="dxa"/>
          </w:tcPr>
          <w:p w14:paraId="4461DF9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14:paraId="79CC447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4D66E2DB" w14:textId="77777777" w:rsidTr="00802F9B">
        <w:trPr>
          <w:trHeight w:val="289"/>
          <w:jc w:val="center"/>
        </w:trPr>
        <w:tc>
          <w:tcPr>
            <w:tcW w:w="7920" w:type="dxa"/>
          </w:tcPr>
          <w:p w14:paraId="43EC07A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14:paraId="50EDC9E3"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2844BAFC" w14:textId="77777777" w:rsidTr="00802F9B">
        <w:trPr>
          <w:trHeight w:val="289"/>
          <w:jc w:val="center"/>
        </w:trPr>
        <w:tc>
          <w:tcPr>
            <w:tcW w:w="7920" w:type="dxa"/>
          </w:tcPr>
          <w:p w14:paraId="7F19B9C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14:paraId="18F91FC6"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3E46A37" w14:textId="77777777" w:rsidTr="00802F9B">
        <w:trPr>
          <w:trHeight w:val="289"/>
          <w:jc w:val="center"/>
        </w:trPr>
        <w:tc>
          <w:tcPr>
            <w:tcW w:w="7920" w:type="dxa"/>
          </w:tcPr>
          <w:p w14:paraId="6FC6170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14:paraId="1D6E84AC"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5465E744" w14:textId="77777777" w:rsidTr="00802F9B">
        <w:trPr>
          <w:trHeight w:val="289"/>
          <w:jc w:val="center"/>
        </w:trPr>
        <w:tc>
          <w:tcPr>
            <w:tcW w:w="7920" w:type="dxa"/>
          </w:tcPr>
          <w:p w14:paraId="5CCB8E8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14:paraId="0826D27E"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753A1D8B" w14:textId="77777777" w:rsidTr="00802F9B">
        <w:trPr>
          <w:trHeight w:val="289"/>
          <w:jc w:val="center"/>
        </w:trPr>
        <w:tc>
          <w:tcPr>
            <w:tcW w:w="7920" w:type="dxa"/>
          </w:tcPr>
          <w:p w14:paraId="6465FE1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14:paraId="37D1586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D1BE5C4" w14:textId="77777777" w:rsidTr="00802F9B">
        <w:trPr>
          <w:trHeight w:val="289"/>
          <w:jc w:val="center"/>
        </w:trPr>
        <w:tc>
          <w:tcPr>
            <w:tcW w:w="7920" w:type="dxa"/>
          </w:tcPr>
          <w:p w14:paraId="518C566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14:paraId="0FDC9A66"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14:paraId="324A7C89" w14:textId="77777777" w:rsidTr="00802F9B">
        <w:trPr>
          <w:trHeight w:val="289"/>
          <w:jc w:val="center"/>
        </w:trPr>
        <w:tc>
          <w:tcPr>
            <w:tcW w:w="7920" w:type="dxa"/>
          </w:tcPr>
          <w:p w14:paraId="524A583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14:paraId="0926D873"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41880188" w14:textId="77777777" w:rsidTr="00802F9B">
        <w:trPr>
          <w:trHeight w:val="289"/>
          <w:jc w:val="center"/>
        </w:trPr>
        <w:tc>
          <w:tcPr>
            <w:tcW w:w="7920" w:type="dxa"/>
          </w:tcPr>
          <w:p w14:paraId="6E98558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14:paraId="651714DB"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14:paraId="081269AA" w14:textId="77777777" w:rsidTr="00802F9B">
        <w:trPr>
          <w:trHeight w:val="289"/>
          <w:jc w:val="center"/>
        </w:trPr>
        <w:tc>
          <w:tcPr>
            <w:tcW w:w="7920" w:type="dxa"/>
          </w:tcPr>
          <w:p w14:paraId="19AF8E6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14:paraId="7EF7EB7F"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62C4C25D" w14:textId="77777777" w:rsidTr="00802F9B">
        <w:trPr>
          <w:trHeight w:val="289"/>
          <w:jc w:val="center"/>
        </w:trPr>
        <w:tc>
          <w:tcPr>
            <w:tcW w:w="7920" w:type="dxa"/>
          </w:tcPr>
          <w:p w14:paraId="456C626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14:paraId="6A087D88"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14:paraId="66189A57" w14:textId="77777777" w:rsidTr="00802F9B">
        <w:trPr>
          <w:trHeight w:val="289"/>
          <w:jc w:val="center"/>
        </w:trPr>
        <w:tc>
          <w:tcPr>
            <w:tcW w:w="7920" w:type="dxa"/>
          </w:tcPr>
          <w:p w14:paraId="3161629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14:paraId="000F4D64"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67D628F3" w14:textId="77777777" w:rsidTr="00802F9B">
        <w:trPr>
          <w:trHeight w:val="289"/>
          <w:jc w:val="center"/>
        </w:trPr>
        <w:tc>
          <w:tcPr>
            <w:tcW w:w="7920" w:type="dxa"/>
          </w:tcPr>
          <w:p w14:paraId="58E5F178"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14:paraId="086D655C" w14:textId="77777777" w:rsidR="007E173E" w:rsidRPr="00564A49" w:rsidRDefault="007E173E" w:rsidP="00802F9B">
            <w:pPr>
              <w:keepNext/>
              <w:spacing w:before="0" w:after="60"/>
              <w:rPr>
                <w:rFonts w:eastAsia="MS Mincho"/>
                <w:bCs/>
                <w:lang w:val="en-US"/>
              </w:rPr>
            </w:pPr>
          </w:p>
        </w:tc>
      </w:tr>
      <w:tr w:rsidR="007E173E" w:rsidRPr="00564A49" w14:paraId="741D23B5" w14:textId="77777777" w:rsidTr="00802F9B">
        <w:trPr>
          <w:trHeight w:val="289"/>
          <w:jc w:val="center"/>
        </w:trPr>
        <w:tc>
          <w:tcPr>
            <w:tcW w:w="7920" w:type="dxa"/>
          </w:tcPr>
          <w:p w14:paraId="1DEDEAC4"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14:paraId="4B5417AD" w14:textId="77777777" w:rsidR="007E173E" w:rsidRPr="00564A49" w:rsidRDefault="007E173E" w:rsidP="00802F9B">
            <w:pPr>
              <w:keepNext/>
              <w:spacing w:before="0" w:after="60"/>
              <w:rPr>
                <w:rFonts w:eastAsia="MS Mincho"/>
                <w:bCs/>
                <w:lang w:val="en-US"/>
              </w:rPr>
            </w:pPr>
          </w:p>
        </w:tc>
      </w:tr>
      <w:tr w:rsidR="007E173E" w:rsidRPr="00564A49" w14:paraId="3A2FB962" w14:textId="77777777" w:rsidTr="00802F9B">
        <w:trPr>
          <w:trHeight w:val="289"/>
          <w:jc w:val="center"/>
        </w:trPr>
        <w:tc>
          <w:tcPr>
            <w:tcW w:w="7920" w:type="dxa"/>
          </w:tcPr>
          <w:p w14:paraId="1CEFCB1F"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14:paraId="36501B2F" w14:textId="77777777"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14:paraId="704B6DF8" w14:textId="77777777" w:rsidTr="00802F9B">
        <w:trPr>
          <w:trHeight w:val="289"/>
          <w:jc w:val="center"/>
        </w:trPr>
        <w:tc>
          <w:tcPr>
            <w:tcW w:w="7920" w:type="dxa"/>
          </w:tcPr>
          <w:p w14:paraId="53E7C03D"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14:paraId="7CC6C39E" w14:textId="77777777" w:rsidR="007E173E" w:rsidRPr="00564A49" w:rsidRDefault="007E173E" w:rsidP="00802F9B">
            <w:pPr>
              <w:keepNext/>
              <w:spacing w:before="0" w:after="60"/>
              <w:rPr>
                <w:rFonts w:eastAsia="MS Mincho"/>
                <w:bCs/>
                <w:lang w:val="en-US"/>
              </w:rPr>
            </w:pPr>
          </w:p>
        </w:tc>
      </w:tr>
      <w:tr w:rsidR="007E173E" w:rsidRPr="00564A49" w14:paraId="146FCF23" w14:textId="77777777" w:rsidTr="00802F9B">
        <w:trPr>
          <w:trHeight w:val="289"/>
          <w:jc w:val="center"/>
        </w:trPr>
        <w:tc>
          <w:tcPr>
            <w:tcW w:w="7920" w:type="dxa"/>
          </w:tcPr>
          <w:p w14:paraId="18C6C0C0"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14:paraId="1BDD50C1" w14:textId="77777777" w:rsidR="007E173E" w:rsidRPr="00564A49" w:rsidRDefault="007E173E" w:rsidP="00802F9B">
            <w:pPr>
              <w:keepNext/>
              <w:spacing w:before="0" w:after="60"/>
              <w:rPr>
                <w:rFonts w:eastAsia="MS Mincho"/>
                <w:bCs/>
                <w:lang w:val="en-US"/>
              </w:rPr>
            </w:pPr>
          </w:p>
        </w:tc>
      </w:tr>
      <w:tr w:rsidR="007E173E" w:rsidRPr="00564A49" w14:paraId="377E86EA"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206A2F1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14:paraId="249D096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14:paraId="0C0A9853" w14:textId="77777777" w:rsidR="007E173E" w:rsidRPr="00564A49" w:rsidRDefault="007E173E" w:rsidP="007E173E">
      <w:pPr>
        <w:pStyle w:val="3N"/>
        <w:rPr>
          <w:lang w:val="en-US"/>
        </w:rPr>
      </w:pPr>
      <w:bookmarkStart w:id="1511" w:name="_Ref351039899"/>
    </w:p>
    <w:p w14:paraId="0D826F6A"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12" w:name="_Ref360884668"/>
      <w:r w:rsidRPr="00564A49">
        <w:rPr>
          <w:lang w:val="en-US"/>
        </w:rPr>
        <w:lastRenderedPageBreak/>
        <w:t>Representation format syntax</w:t>
      </w:r>
    </w:p>
    <w:p w14:paraId="5FF8DF04"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4D1CFD8E" w14:textId="77777777" w:rsidTr="00802F9B">
        <w:trPr>
          <w:trHeight w:val="289"/>
          <w:jc w:val="center"/>
        </w:trPr>
        <w:tc>
          <w:tcPr>
            <w:tcW w:w="7920" w:type="dxa"/>
          </w:tcPr>
          <w:p w14:paraId="69908E6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14:paraId="69B48346" w14:textId="77777777"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14:paraId="3192B463" w14:textId="77777777" w:rsidTr="00802F9B">
        <w:trPr>
          <w:trHeight w:val="289"/>
          <w:jc w:val="center"/>
        </w:trPr>
        <w:tc>
          <w:tcPr>
            <w:tcW w:w="7920" w:type="dxa"/>
          </w:tcPr>
          <w:p w14:paraId="6C38045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14:paraId="3C0BF3BF" w14:textId="77777777" w:rsidR="007E173E" w:rsidRPr="00564A49" w:rsidRDefault="007E173E" w:rsidP="00802F9B">
            <w:pPr>
              <w:keepNext/>
              <w:keepLines/>
              <w:spacing w:before="0" w:after="60"/>
              <w:rPr>
                <w:lang w:val="en-US"/>
              </w:rPr>
            </w:pPr>
            <w:r w:rsidRPr="00564A49">
              <w:rPr>
                <w:lang w:val="en-US"/>
              </w:rPr>
              <w:t>u(16)</w:t>
            </w:r>
          </w:p>
        </w:tc>
      </w:tr>
      <w:tr w:rsidR="007E173E" w:rsidRPr="00564A49" w14:paraId="12ECCCB3" w14:textId="77777777" w:rsidTr="00802F9B">
        <w:trPr>
          <w:trHeight w:val="289"/>
          <w:jc w:val="center"/>
        </w:trPr>
        <w:tc>
          <w:tcPr>
            <w:tcW w:w="7920" w:type="dxa"/>
          </w:tcPr>
          <w:p w14:paraId="641F172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14:paraId="17C8F1B1" w14:textId="77777777" w:rsidR="007E173E" w:rsidRPr="00564A49" w:rsidRDefault="007E173E" w:rsidP="00802F9B">
            <w:pPr>
              <w:keepNext/>
              <w:keepLines/>
              <w:spacing w:before="0" w:after="60"/>
              <w:rPr>
                <w:lang w:val="en-US"/>
              </w:rPr>
            </w:pPr>
            <w:r w:rsidRPr="00564A49">
              <w:rPr>
                <w:lang w:val="en-US"/>
              </w:rPr>
              <w:t>u(16)</w:t>
            </w:r>
          </w:p>
        </w:tc>
      </w:tr>
      <w:tr w:rsidR="007E173E" w:rsidRPr="00564A49" w14:paraId="5EAA5581" w14:textId="77777777" w:rsidTr="00802F9B">
        <w:trPr>
          <w:trHeight w:val="289"/>
          <w:jc w:val="center"/>
        </w:trPr>
        <w:tc>
          <w:tcPr>
            <w:tcW w:w="7920" w:type="dxa"/>
          </w:tcPr>
          <w:p w14:paraId="2175A7C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14:paraId="39B1377C"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3B3E6DE2" w14:textId="77777777" w:rsidTr="00802F9B">
        <w:trPr>
          <w:trHeight w:val="289"/>
          <w:jc w:val="center"/>
        </w:trPr>
        <w:tc>
          <w:tcPr>
            <w:tcW w:w="7920" w:type="dxa"/>
          </w:tcPr>
          <w:p w14:paraId="479F1E5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14:paraId="3E5AC4D8" w14:textId="77777777" w:rsidR="007E173E" w:rsidRPr="00564A49" w:rsidRDefault="007E173E" w:rsidP="00802F9B">
            <w:pPr>
              <w:keepNext/>
              <w:keepLines/>
              <w:spacing w:before="0" w:after="60"/>
              <w:rPr>
                <w:lang w:val="en-US"/>
              </w:rPr>
            </w:pPr>
          </w:p>
        </w:tc>
      </w:tr>
      <w:tr w:rsidR="007E173E" w:rsidRPr="00564A49" w14:paraId="0162A568" w14:textId="77777777" w:rsidTr="00802F9B">
        <w:trPr>
          <w:trHeight w:val="289"/>
          <w:jc w:val="center"/>
        </w:trPr>
        <w:tc>
          <w:tcPr>
            <w:tcW w:w="7920" w:type="dxa"/>
          </w:tcPr>
          <w:p w14:paraId="650A41A7"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14:paraId="5585999B" w14:textId="77777777" w:rsidR="007E173E" w:rsidRPr="00564A49" w:rsidRDefault="007E173E" w:rsidP="00802F9B">
            <w:pPr>
              <w:keepNext/>
              <w:keepLines/>
              <w:spacing w:before="0" w:after="60"/>
              <w:rPr>
                <w:lang w:val="en-US"/>
              </w:rPr>
            </w:pPr>
            <w:r w:rsidRPr="00564A49">
              <w:rPr>
                <w:lang w:val="en-US"/>
              </w:rPr>
              <w:t>u(2)</w:t>
            </w:r>
          </w:p>
        </w:tc>
      </w:tr>
      <w:tr w:rsidR="007E173E" w:rsidRPr="00564A49" w14:paraId="7EAA9AAA" w14:textId="77777777" w:rsidTr="00802F9B">
        <w:trPr>
          <w:trHeight w:val="289"/>
          <w:jc w:val="center"/>
        </w:trPr>
        <w:tc>
          <w:tcPr>
            <w:tcW w:w="7920" w:type="dxa"/>
          </w:tcPr>
          <w:p w14:paraId="40702EF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14:paraId="2AC5BB2E" w14:textId="77777777" w:rsidR="007E173E" w:rsidRPr="00564A49" w:rsidRDefault="007E173E" w:rsidP="00802F9B">
            <w:pPr>
              <w:keepNext/>
              <w:keepLines/>
              <w:spacing w:before="0" w:after="60"/>
              <w:rPr>
                <w:lang w:val="en-US"/>
              </w:rPr>
            </w:pPr>
          </w:p>
        </w:tc>
      </w:tr>
      <w:tr w:rsidR="007E173E" w:rsidRPr="00564A49" w14:paraId="0F369414" w14:textId="77777777" w:rsidTr="00802F9B">
        <w:trPr>
          <w:trHeight w:val="289"/>
          <w:jc w:val="center"/>
        </w:trPr>
        <w:tc>
          <w:tcPr>
            <w:tcW w:w="7920" w:type="dxa"/>
          </w:tcPr>
          <w:p w14:paraId="71FC6C7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14:paraId="7BDAAD48"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1428CCED" w14:textId="77777777" w:rsidTr="00802F9B">
        <w:trPr>
          <w:trHeight w:val="289"/>
          <w:jc w:val="center"/>
        </w:trPr>
        <w:tc>
          <w:tcPr>
            <w:tcW w:w="7920" w:type="dxa"/>
          </w:tcPr>
          <w:p w14:paraId="3BDB6C8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14:paraId="6BE03A48" w14:textId="77777777" w:rsidR="007E173E" w:rsidRPr="00564A49" w:rsidRDefault="007E173E" w:rsidP="00802F9B">
            <w:pPr>
              <w:keepNext/>
              <w:keepLines/>
              <w:spacing w:before="0" w:after="60"/>
              <w:rPr>
                <w:lang w:val="en-US"/>
              </w:rPr>
            </w:pPr>
            <w:r w:rsidRPr="00564A49">
              <w:rPr>
                <w:lang w:val="en-US"/>
              </w:rPr>
              <w:t>u(4)</w:t>
            </w:r>
          </w:p>
        </w:tc>
      </w:tr>
      <w:tr w:rsidR="007E173E" w:rsidRPr="00564A49" w14:paraId="5DD34984" w14:textId="77777777" w:rsidTr="00802F9B">
        <w:trPr>
          <w:trHeight w:val="289"/>
          <w:jc w:val="center"/>
        </w:trPr>
        <w:tc>
          <w:tcPr>
            <w:tcW w:w="7920" w:type="dxa"/>
          </w:tcPr>
          <w:p w14:paraId="7C4A61C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14:paraId="4C972780" w14:textId="77777777" w:rsidR="007E173E" w:rsidRPr="00564A49" w:rsidRDefault="007E173E" w:rsidP="00802F9B">
            <w:pPr>
              <w:keepNext/>
              <w:keepLines/>
              <w:spacing w:before="0" w:after="60"/>
              <w:rPr>
                <w:lang w:val="en-US"/>
              </w:rPr>
            </w:pPr>
            <w:r w:rsidRPr="00564A49">
              <w:rPr>
                <w:lang w:val="en-US"/>
              </w:rPr>
              <w:t>u(4)</w:t>
            </w:r>
          </w:p>
        </w:tc>
      </w:tr>
      <w:tr w:rsidR="007E173E" w:rsidRPr="00564A49" w14:paraId="605AF051" w14:textId="77777777" w:rsidTr="00802F9B">
        <w:trPr>
          <w:trHeight w:val="289"/>
          <w:jc w:val="center"/>
        </w:trPr>
        <w:tc>
          <w:tcPr>
            <w:tcW w:w="7920" w:type="dxa"/>
          </w:tcPr>
          <w:p w14:paraId="0DB83C0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14:paraId="6FE286D1" w14:textId="77777777" w:rsidR="007E173E" w:rsidRPr="00564A49" w:rsidRDefault="007E173E" w:rsidP="00802F9B">
            <w:pPr>
              <w:keepNext/>
              <w:keepLines/>
              <w:spacing w:before="0" w:after="60"/>
              <w:rPr>
                <w:lang w:val="en-US"/>
              </w:rPr>
            </w:pPr>
          </w:p>
        </w:tc>
      </w:tr>
      <w:tr w:rsidR="007E173E" w:rsidRPr="00564A49" w14:paraId="3F5AE976"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BC23EF3"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14:paraId="05F5BCDC" w14:textId="77777777" w:rsidR="007E173E" w:rsidRPr="00564A49" w:rsidRDefault="007E173E" w:rsidP="00802F9B">
            <w:pPr>
              <w:keepNext/>
              <w:spacing w:before="0" w:after="60"/>
              <w:rPr>
                <w:rFonts w:eastAsia="MS Mincho"/>
                <w:bCs/>
                <w:lang w:val="en-US"/>
              </w:rPr>
            </w:pPr>
          </w:p>
        </w:tc>
      </w:tr>
    </w:tbl>
    <w:p w14:paraId="1DBB2DC9" w14:textId="77777777" w:rsidR="007E173E" w:rsidRPr="00564A49" w:rsidRDefault="007E173E" w:rsidP="007E173E">
      <w:pPr>
        <w:pStyle w:val="3N"/>
        <w:rPr>
          <w:lang w:val="en-US"/>
        </w:rPr>
      </w:pPr>
      <w:bookmarkStart w:id="1513" w:name="_Ref363160716"/>
    </w:p>
    <w:p w14:paraId="30D82A4C"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14:paraId="6FDB7AE0"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14:paraId="27A5545A" w14:textId="77777777" w:rsidTr="00802F9B">
        <w:trPr>
          <w:trHeight w:val="283"/>
          <w:jc w:val="center"/>
        </w:trPr>
        <w:tc>
          <w:tcPr>
            <w:tcW w:w="7920" w:type="dxa"/>
          </w:tcPr>
          <w:p w14:paraId="5205D856"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14:paraId="454949E9"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7D3DF86B" w14:textId="77777777" w:rsidTr="00802F9B">
        <w:trPr>
          <w:trHeight w:val="283"/>
          <w:jc w:val="center"/>
        </w:trPr>
        <w:tc>
          <w:tcPr>
            <w:tcW w:w="7920" w:type="dxa"/>
          </w:tcPr>
          <w:p w14:paraId="0CA1B8F8"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14:paraId="3341C561"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0AD8CBC1" w14:textId="77777777" w:rsidTr="00802F9B">
        <w:trPr>
          <w:trHeight w:val="283"/>
          <w:jc w:val="center"/>
        </w:trPr>
        <w:tc>
          <w:tcPr>
            <w:tcW w:w="7920" w:type="dxa"/>
          </w:tcPr>
          <w:p w14:paraId="4D702D70"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14:paraId="638BF23C" w14:textId="77777777"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14:paraId="5E47A728" w14:textId="77777777" w:rsidTr="00802F9B">
        <w:trPr>
          <w:trHeight w:val="283"/>
          <w:jc w:val="center"/>
        </w:trPr>
        <w:tc>
          <w:tcPr>
            <w:tcW w:w="7920" w:type="dxa"/>
          </w:tcPr>
          <w:p w14:paraId="3A0D6A6E" w14:textId="22E0C975"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proofErr w:type="gramStart"/>
            <w:r w:rsidRPr="00564A49">
              <w:t>for</w:t>
            </w:r>
            <w:proofErr w:type="gramEnd"/>
            <w:r w:rsidRPr="00564A49">
              <w:t xml:space="preserve">( j = 0; j  &lt;=  </w:t>
            </w:r>
            <w:r w:rsidRPr="00564A49">
              <w:rPr>
                <w:lang w:val="en-US"/>
              </w:rPr>
              <w:t>MaxSubLayersInLayerSetMinus1[ </w:t>
            </w:r>
            <w:ins w:id="1514" w:author="SD Deshpande" w:date="2014-03-28T18:18:00Z">
              <w:r w:rsidR="00B25589" w:rsidRPr="00FD718F">
                <w:rPr>
                  <w:rFonts w:eastAsia="Batang"/>
                  <w:bCs/>
                  <w:lang w:eastAsia="ko-KR"/>
                </w:rPr>
                <w:t>LayerSetIdxForOutputLayerSet[ i ] </w:t>
              </w:r>
            </w:ins>
            <w:del w:id="1515" w:author="SD Deshpande" w:date="2014-03-28T18:18:00Z">
              <w:r w:rsidRPr="00564A49" w:rsidDel="00B25589">
                <w:rPr>
                  <w:lang w:val="en-US"/>
                </w:rPr>
                <w:delText>i</w:delText>
              </w:r>
            </w:del>
            <w:r w:rsidRPr="00564A49">
              <w:rPr>
                <w:lang w:val="en-US"/>
              </w:rPr>
              <w:t> ]</w:t>
            </w:r>
            <w:r w:rsidRPr="00564A49">
              <w:t>; j++ ) {</w:t>
            </w:r>
          </w:p>
        </w:tc>
        <w:tc>
          <w:tcPr>
            <w:tcW w:w="1140" w:type="dxa"/>
          </w:tcPr>
          <w:p w14:paraId="2FB8C418"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3DF2B617" w14:textId="77777777" w:rsidTr="00802F9B">
        <w:trPr>
          <w:trHeight w:val="283"/>
          <w:jc w:val="center"/>
        </w:trPr>
        <w:tc>
          <w:tcPr>
            <w:tcW w:w="7920" w:type="dxa"/>
          </w:tcPr>
          <w:p w14:paraId="7DE48C95"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14:paraId="43F23547"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7063CDA5" w14:textId="77777777" w:rsidTr="00802F9B">
        <w:trPr>
          <w:trHeight w:val="283"/>
          <w:jc w:val="center"/>
        </w:trPr>
        <w:tc>
          <w:tcPr>
            <w:tcW w:w="7920" w:type="dxa"/>
          </w:tcPr>
          <w:p w14:paraId="23406D45"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14:paraId="79ACAC88" w14:textId="77777777"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14:paraId="22E7681D" w14:textId="77777777" w:rsidTr="00802F9B">
        <w:trPr>
          <w:trHeight w:val="283"/>
          <w:jc w:val="center"/>
        </w:trPr>
        <w:tc>
          <w:tcPr>
            <w:tcW w:w="7920" w:type="dxa"/>
          </w:tcPr>
          <w:p w14:paraId="3FD5370A"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14:paraId="71AD5D76"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4764BC8B" w14:textId="77777777" w:rsidTr="00802F9B">
        <w:trPr>
          <w:trHeight w:val="283"/>
          <w:jc w:val="center"/>
        </w:trPr>
        <w:tc>
          <w:tcPr>
            <w:tcW w:w="7920" w:type="dxa"/>
          </w:tcPr>
          <w:p w14:paraId="2291D7E9"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14:paraId="5014C209"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07DF06FF" w14:textId="77777777" w:rsidTr="00802F9B">
        <w:trPr>
          <w:trHeight w:val="283"/>
          <w:jc w:val="center"/>
        </w:trPr>
        <w:tc>
          <w:tcPr>
            <w:tcW w:w="7920" w:type="dxa"/>
          </w:tcPr>
          <w:p w14:paraId="7EA20233"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14:paraId="283B5956"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3ED9A000" w14:textId="77777777" w:rsidTr="00802F9B">
        <w:trPr>
          <w:trHeight w:val="283"/>
          <w:jc w:val="center"/>
        </w:trPr>
        <w:tc>
          <w:tcPr>
            <w:tcW w:w="7920" w:type="dxa"/>
          </w:tcPr>
          <w:p w14:paraId="121C1472"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14:paraId="5A49088B"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2836C570" w14:textId="77777777" w:rsidTr="00802F9B">
        <w:trPr>
          <w:trHeight w:val="283"/>
          <w:jc w:val="center"/>
        </w:trPr>
        <w:tc>
          <w:tcPr>
            <w:tcW w:w="7920" w:type="dxa"/>
          </w:tcPr>
          <w:p w14:paraId="3DDC023B"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14:paraId="3C4E704B"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415B6A92" w14:textId="77777777" w:rsidTr="00802F9B">
        <w:trPr>
          <w:trHeight w:val="283"/>
          <w:jc w:val="center"/>
        </w:trPr>
        <w:tc>
          <w:tcPr>
            <w:tcW w:w="7920" w:type="dxa"/>
          </w:tcPr>
          <w:p w14:paraId="58412B82"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14:paraId="572F018D"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7D93D5FE" w14:textId="77777777" w:rsidTr="00802F9B">
        <w:trPr>
          <w:trHeight w:val="283"/>
          <w:jc w:val="center"/>
        </w:trPr>
        <w:tc>
          <w:tcPr>
            <w:tcW w:w="7920" w:type="dxa"/>
          </w:tcPr>
          <w:p w14:paraId="6B142F8A"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14:paraId="0070AC6F"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085BB40C" w14:textId="77777777" w:rsidTr="00802F9B">
        <w:trPr>
          <w:trHeight w:val="283"/>
          <w:jc w:val="center"/>
        </w:trPr>
        <w:tc>
          <w:tcPr>
            <w:tcW w:w="7920" w:type="dxa"/>
          </w:tcPr>
          <w:p w14:paraId="2B856FE8"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14:paraId="3922D53F"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4E85ACBD" w14:textId="77777777" w:rsidTr="00802F9B">
        <w:trPr>
          <w:trHeight w:val="283"/>
          <w:jc w:val="center"/>
        </w:trPr>
        <w:tc>
          <w:tcPr>
            <w:tcW w:w="7920" w:type="dxa"/>
          </w:tcPr>
          <w:p w14:paraId="4116E1E3"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14:paraId="25E49DC7"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45EF3EA1" w14:textId="77777777" w:rsidTr="00802F9B">
        <w:trPr>
          <w:trHeight w:val="283"/>
          <w:jc w:val="center"/>
        </w:trPr>
        <w:tc>
          <w:tcPr>
            <w:tcW w:w="7920" w:type="dxa"/>
          </w:tcPr>
          <w:p w14:paraId="7940B981"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14:paraId="43198AD1"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56EF9778" w14:textId="77777777" w:rsidTr="00802F9B">
        <w:trPr>
          <w:trHeight w:val="283"/>
          <w:jc w:val="center"/>
        </w:trPr>
        <w:tc>
          <w:tcPr>
            <w:tcW w:w="7920" w:type="dxa"/>
          </w:tcPr>
          <w:p w14:paraId="06428401"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14:paraId="40CEC1DA"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67D5412F" w14:textId="77777777" w:rsidTr="00802F9B">
        <w:trPr>
          <w:trHeight w:val="283"/>
          <w:jc w:val="center"/>
        </w:trPr>
        <w:tc>
          <w:tcPr>
            <w:tcW w:w="7920" w:type="dxa"/>
          </w:tcPr>
          <w:p w14:paraId="4092B72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14:paraId="578A185B" w14:textId="77777777" w:rsidR="007E173E" w:rsidRPr="00564A49" w:rsidRDefault="007E173E" w:rsidP="00802F9B">
            <w:pPr>
              <w:tabs>
                <w:tab w:val="clear" w:pos="794"/>
                <w:tab w:val="clear" w:pos="1191"/>
                <w:tab w:val="clear" w:pos="1588"/>
                <w:tab w:val="clear" w:pos="1985"/>
              </w:tabs>
              <w:spacing w:before="0" w:after="60"/>
            </w:pPr>
          </w:p>
        </w:tc>
      </w:tr>
    </w:tbl>
    <w:p w14:paraId="7B329804" w14:textId="77777777" w:rsidR="007E173E" w:rsidRPr="00564A49" w:rsidRDefault="007E173E" w:rsidP="007E173E">
      <w:pPr>
        <w:pStyle w:val="3N"/>
        <w:rPr>
          <w:lang w:val="en-US"/>
        </w:rPr>
      </w:pPr>
    </w:p>
    <w:p w14:paraId="5EFEB987"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14:paraId="6D20556B"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2AB57C3E" w14:textId="77777777" w:rsidTr="00802F9B">
        <w:trPr>
          <w:trHeight w:val="289"/>
          <w:jc w:val="center"/>
        </w:trPr>
        <w:tc>
          <w:tcPr>
            <w:tcW w:w="7920" w:type="dxa"/>
          </w:tcPr>
          <w:p w14:paraId="0C79E0D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14:paraId="3AB41C7B" w14:textId="77777777"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14:paraId="14E7771B" w14:textId="77777777" w:rsidTr="00802F9B">
        <w:trPr>
          <w:trHeight w:val="289"/>
          <w:jc w:val="center"/>
        </w:trPr>
        <w:tc>
          <w:tcPr>
            <w:tcW w:w="7920" w:type="dxa"/>
          </w:tcPr>
          <w:p w14:paraId="0F6C1D0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14:paraId="41A292D3"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1D2F993E" w14:textId="77777777" w:rsidTr="00802F9B">
        <w:trPr>
          <w:trHeight w:val="289"/>
          <w:jc w:val="center"/>
        </w:trPr>
        <w:tc>
          <w:tcPr>
            <w:tcW w:w="7920" w:type="dxa"/>
          </w:tcPr>
          <w:p w14:paraId="0ED1011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14:paraId="0324286D" w14:textId="77777777" w:rsidR="007E173E" w:rsidRPr="00564A49" w:rsidRDefault="007E173E" w:rsidP="00802F9B">
            <w:pPr>
              <w:keepNext/>
              <w:spacing w:before="0" w:after="60"/>
              <w:rPr>
                <w:rFonts w:eastAsia="MS Mincho"/>
                <w:bCs/>
                <w:lang w:val="en-US"/>
              </w:rPr>
            </w:pPr>
          </w:p>
        </w:tc>
      </w:tr>
      <w:tr w:rsidR="007E173E" w:rsidRPr="00564A49" w14:paraId="730B875E" w14:textId="77777777" w:rsidTr="00802F9B">
        <w:trPr>
          <w:trHeight w:val="289"/>
          <w:jc w:val="center"/>
        </w:trPr>
        <w:tc>
          <w:tcPr>
            <w:tcW w:w="7920" w:type="dxa"/>
          </w:tcPr>
          <w:p w14:paraId="4616A97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14:paraId="6E70A8E0" w14:textId="77777777"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14:paraId="08F19A18" w14:textId="77777777" w:rsidTr="00802F9B">
        <w:trPr>
          <w:trHeight w:val="289"/>
          <w:jc w:val="center"/>
        </w:trPr>
        <w:tc>
          <w:tcPr>
            <w:tcW w:w="7920" w:type="dxa"/>
          </w:tcPr>
          <w:p w14:paraId="1C5513D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14:paraId="06E7E2B9" w14:textId="77777777" w:rsidR="007E173E" w:rsidRPr="00564A49" w:rsidRDefault="007E173E" w:rsidP="00802F9B">
            <w:pPr>
              <w:keepNext/>
              <w:spacing w:before="0" w:after="60"/>
              <w:rPr>
                <w:rFonts w:eastAsia="MS Mincho"/>
                <w:bCs/>
                <w:lang w:val="en-US"/>
              </w:rPr>
            </w:pPr>
          </w:p>
        </w:tc>
      </w:tr>
      <w:tr w:rsidR="007E173E" w:rsidRPr="00564A49" w14:paraId="408FB989" w14:textId="77777777" w:rsidTr="00802F9B">
        <w:trPr>
          <w:trHeight w:val="289"/>
          <w:jc w:val="center"/>
        </w:trPr>
        <w:tc>
          <w:tcPr>
            <w:tcW w:w="7920" w:type="dxa"/>
          </w:tcPr>
          <w:p w14:paraId="37B137C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14:paraId="24B4A0F6" w14:textId="77777777"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14:paraId="3BC0C757" w14:textId="77777777" w:rsidTr="00802F9B">
        <w:trPr>
          <w:trHeight w:val="289"/>
          <w:jc w:val="center"/>
        </w:trPr>
        <w:tc>
          <w:tcPr>
            <w:tcW w:w="7920" w:type="dxa"/>
          </w:tcPr>
          <w:p w14:paraId="64CD912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14:paraId="3D45D9C9"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7F29DF67" w14:textId="77777777" w:rsidTr="00802F9B">
        <w:trPr>
          <w:trHeight w:val="289"/>
          <w:jc w:val="center"/>
        </w:trPr>
        <w:tc>
          <w:tcPr>
            <w:tcW w:w="7920" w:type="dxa"/>
          </w:tcPr>
          <w:p w14:paraId="6DAC2DD8"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14:paraId="01679E20"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207BE1C9" w14:textId="77777777" w:rsidTr="00802F9B">
        <w:trPr>
          <w:trHeight w:val="289"/>
          <w:jc w:val="center"/>
        </w:trPr>
        <w:tc>
          <w:tcPr>
            <w:tcW w:w="7920" w:type="dxa"/>
          </w:tcPr>
          <w:p w14:paraId="046C71F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14:paraId="4F5C3C23" w14:textId="77777777" w:rsidR="007E173E" w:rsidRPr="00564A49" w:rsidRDefault="007E173E" w:rsidP="00802F9B">
            <w:pPr>
              <w:keepNext/>
              <w:keepLines/>
              <w:spacing w:before="0" w:after="60"/>
              <w:rPr>
                <w:lang w:val="en-US"/>
              </w:rPr>
            </w:pPr>
          </w:p>
        </w:tc>
      </w:tr>
      <w:tr w:rsidR="007E173E" w:rsidRPr="00564A49" w14:paraId="522A0ADF" w14:textId="77777777" w:rsidTr="00802F9B">
        <w:trPr>
          <w:trHeight w:val="289"/>
          <w:jc w:val="center"/>
        </w:trPr>
        <w:tc>
          <w:tcPr>
            <w:tcW w:w="7920" w:type="dxa"/>
          </w:tcPr>
          <w:p w14:paraId="4B91920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14:paraId="2A9C886A" w14:textId="77777777" w:rsidR="007E173E" w:rsidRPr="00564A49" w:rsidRDefault="007E173E" w:rsidP="00802F9B">
            <w:pPr>
              <w:keepNext/>
              <w:keepLines/>
              <w:spacing w:before="0" w:after="60"/>
              <w:rPr>
                <w:lang w:val="en-US"/>
              </w:rPr>
            </w:pPr>
          </w:p>
        </w:tc>
      </w:tr>
      <w:tr w:rsidR="007E173E" w:rsidRPr="00564A49" w14:paraId="1D65F466" w14:textId="77777777" w:rsidTr="00802F9B">
        <w:trPr>
          <w:cantSplit/>
          <w:trHeight w:val="289"/>
          <w:jc w:val="center"/>
        </w:trPr>
        <w:tc>
          <w:tcPr>
            <w:tcW w:w="7920" w:type="dxa"/>
          </w:tcPr>
          <w:p w14:paraId="31EFE7FA" w14:textId="277F0FE6"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r>
            <w:proofErr w:type="gramStart"/>
            <w:r w:rsidRPr="00564A49">
              <w:rPr>
                <w:bCs/>
                <w:lang w:val="en-US"/>
              </w:rPr>
              <w:t>for</w:t>
            </w:r>
            <w:proofErr w:type="gramEnd"/>
            <w:r w:rsidRPr="00564A49">
              <w:rPr>
                <w:bCs/>
                <w:lang w:val="en-US"/>
              </w:rPr>
              <w:t xml:space="preserve">( j = 0; j  &lt;=  </w:t>
            </w:r>
            <w:ins w:id="1516" w:author="SD Deshpande" w:date="2014-03-28T18:20:00Z">
              <w:r w:rsidR="001B5093" w:rsidRPr="00564A49">
                <w:rPr>
                  <w:lang w:val="en-US"/>
                </w:rPr>
                <w:t>MaxSubLayersInLayerSetMinus1</w:t>
              </w:r>
              <w:r w:rsidR="001B5093" w:rsidRPr="00564A49">
                <w:rPr>
                  <w:rFonts w:eastAsia="Times New Roman"/>
                  <w:bCs/>
                  <w:lang w:val="en-CA"/>
                </w:rPr>
                <w:t>[ i ]</w:t>
              </w:r>
            </w:ins>
            <w:del w:id="1517" w:author="SD Deshpande" w:date="2014-03-28T18:20:00Z">
              <w:r w:rsidRPr="00564A49" w:rsidDel="001B5093">
                <w:rPr>
                  <w:bCs/>
                  <w:lang w:val="en-US"/>
                </w:rPr>
                <w:delText>vps_max_sub_layers_minus1</w:delText>
              </w:r>
            </w:del>
            <w:r w:rsidRPr="00564A49">
              <w:rPr>
                <w:bCs/>
                <w:lang w:val="en-US"/>
              </w:rPr>
              <w:t>; j++ ) {</w:t>
            </w:r>
          </w:p>
        </w:tc>
        <w:tc>
          <w:tcPr>
            <w:tcW w:w="1153" w:type="dxa"/>
          </w:tcPr>
          <w:p w14:paraId="5BA328ED" w14:textId="77777777" w:rsidR="007E173E" w:rsidRPr="00564A49" w:rsidRDefault="007E173E" w:rsidP="00802F9B">
            <w:pPr>
              <w:pStyle w:val="tablecell"/>
              <w:rPr>
                <w:lang w:val="en-US"/>
              </w:rPr>
            </w:pPr>
          </w:p>
        </w:tc>
      </w:tr>
      <w:tr w:rsidR="007E173E" w:rsidRPr="00564A49" w14:paraId="4626B092" w14:textId="77777777" w:rsidTr="00802F9B">
        <w:trPr>
          <w:cantSplit/>
          <w:trHeight w:val="289"/>
          <w:jc w:val="center"/>
        </w:trPr>
        <w:tc>
          <w:tcPr>
            <w:tcW w:w="7920" w:type="dxa"/>
          </w:tcPr>
          <w:p w14:paraId="6B5DC0E6" w14:textId="77777777"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14:paraId="06BE1B37" w14:textId="77777777" w:rsidR="007E173E" w:rsidRPr="00564A49" w:rsidRDefault="007E173E" w:rsidP="00802F9B">
            <w:pPr>
              <w:pStyle w:val="tablecell"/>
              <w:rPr>
                <w:lang w:val="en-US"/>
              </w:rPr>
            </w:pPr>
          </w:p>
        </w:tc>
      </w:tr>
      <w:tr w:rsidR="007E173E" w:rsidRPr="00564A49" w14:paraId="5C86FAE6" w14:textId="77777777" w:rsidTr="00802F9B">
        <w:trPr>
          <w:cantSplit/>
          <w:trHeight w:val="289"/>
          <w:jc w:val="center"/>
        </w:trPr>
        <w:tc>
          <w:tcPr>
            <w:tcW w:w="7920" w:type="dxa"/>
          </w:tcPr>
          <w:p w14:paraId="5550B598" w14:textId="77777777"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14:paraId="145358EB" w14:textId="77777777" w:rsidR="007E173E" w:rsidRPr="00564A49" w:rsidRDefault="007E173E" w:rsidP="00802F9B">
            <w:pPr>
              <w:pStyle w:val="tablecell"/>
              <w:rPr>
                <w:lang w:val="en-US"/>
              </w:rPr>
            </w:pPr>
            <w:r w:rsidRPr="00564A49">
              <w:rPr>
                <w:lang w:val="en-US"/>
              </w:rPr>
              <w:t>u(1)</w:t>
            </w:r>
          </w:p>
        </w:tc>
      </w:tr>
      <w:tr w:rsidR="007E173E" w:rsidRPr="00564A49" w14:paraId="4D94C2ED" w14:textId="77777777" w:rsidTr="00802F9B">
        <w:trPr>
          <w:cantSplit/>
          <w:trHeight w:val="289"/>
          <w:jc w:val="center"/>
        </w:trPr>
        <w:tc>
          <w:tcPr>
            <w:tcW w:w="7920" w:type="dxa"/>
          </w:tcPr>
          <w:p w14:paraId="415426FE" w14:textId="77777777"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14:paraId="5468A528" w14:textId="77777777" w:rsidR="007E173E" w:rsidRPr="00564A49" w:rsidRDefault="007E173E" w:rsidP="00802F9B">
            <w:pPr>
              <w:pStyle w:val="tablecell"/>
              <w:rPr>
                <w:lang w:val="en-US"/>
              </w:rPr>
            </w:pPr>
          </w:p>
        </w:tc>
      </w:tr>
      <w:tr w:rsidR="007E173E" w:rsidRPr="00564A49" w14:paraId="69117104" w14:textId="77777777" w:rsidTr="00802F9B">
        <w:trPr>
          <w:cantSplit/>
          <w:trHeight w:val="289"/>
          <w:jc w:val="center"/>
        </w:trPr>
        <w:tc>
          <w:tcPr>
            <w:tcW w:w="7920" w:type="dxa"/>
          </w:tcPr>
          <w:p w14:paraId="5F06DE4E" w14:textId="77777777"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14:paraId="258B38DE" w14:textId="77777777" w:rsidR="007E173E" w:rsidRPr="00564A49" w:rsidRDefault="007E173E" w:rsidP="00802F9B">
            <w:pPr>
              <w:pStyle w:val="tablecell"/>
              <w:rPr>
                <w:lang w:val="en-US"/>
              </w:rPr>
            </w:pPr>
            <w:r w:rsidRPr="00564A49">
              <w:rPr>
                <w:lang w:val="en-US"/>
              </w:rPr>
              <w:t>u(1)</w:t>
            </w:r>
          </w:p>
        </w:tc>
      </w:tr>
      <w:tr w:rsidR="007E173E" w:rsidRPr="00564A49" w14:paraId="1C5A553E" w14:textId="77777777" w:rsidTr="00802F9B">
        <w:trPr>
          <w:cantSplit/>
          <w:trHeight w:val="289"/>
          <w:jc w:val="center"/>
        </w:trPr>
        <w:tc>
          <w:tcPr>
            <w:tcW w:w="7920" w:type="dxa"/>
          </w:tcPr>
          <w:p w14:paraId="5D299485" w14:textId="77777777"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14:paraId="1F33AC01" w14:textId="77777777" w:rsidR="007E173E" w:rsidRPr="00564A49" w:rsidRDefault="007E173E" w:rsidP="00802F9B">
            <w:pPr>
              <w:pStyle w:val="tablecell"/>
              <w:rPr>
                <w:lang w:val="en-US" w:eastAsia="ko-KR"/>
              </w:rPr>
            </w:pPr>
          </w:p>
        </w:tc>
      </w:tr>
      <w:tr w:rsidR="007E173E" w:rsidRPr="00564A49" w14:paraId="30D35F2E" w14:textId="77777777" w:rsidTr="00802F9B">
        <w:trPr>
          <w:cantSplit/>
          <w:trHeight w:val="289"/>
          <w:jc w:val="center"/>
        </w:trPr>
        <w:tc>
          <w:tcPr>
            <w:tcW w:w="7920" w:type="dxa"/>
          </w:tcPr>
          <w:p w14:paraId="5084EBD0" w14:textId="77777777"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14:paraId="16575E8F" w14:textId="77777777" w:rsidR="007E173E" w:rsidRPr="00564A49" w:rsidRDefault="007E173E" w:rsidP="00802F9B">
            <w:pPr>
              <w:pStyle w:val="tablecell"/>
              <w:rPr>
                <w:lang w:val="en-US" w:eastAsia="ko-KR"/>
              </w:rPr>
            </w:pPr>
            <w:r w:rsidRPr="00564A49">
              <w:rPr>
                <w:lang w:val="en-US"/>
              </w:rPr>
              <w:t>u(16)</w:t>
            </w:r>
          </w:p>
        </w:tc>
      </w:tr>
      <w:tr w:rsidR="007E173E" w:rsidRPr="00564A49" w14:paraId="6A711901" w14:textId="77777777" w:rsidTr="00802F9B">
        <w:trPr>
          <w:cantSplit/>
          <w:trHeight w:val="289"/>
          <w:jc w:val="center"/>
        </w:trPr>
        <w:tc>
          <w:tcPr>
            <w:tcW w:w="7920" w:type="dxa"/>
          </w:tcPr>
          <w:p w14:paraId="37F72946"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14:paraId="1FF739CC" w14:textId="77777777" w:rsidR="007E173E" w:rsidRPr="00564A49" w:rsidRDefault="007E173E" w:rsidP="00802F9B">
            <w:pPr>
              <w:pStyle w:val="tablecell"/>
              <w:rPr>
                <w:lang w:val="en-US"/>
              </w:rPr>
            </w:pPr>
            <w:r w:rsidRPr="00564A49">
              <w:rPr>
                <w:lang w:val="en-US"/>
              </w:rPr>
              <w:t>u(16)</w:t>
            </w:r>
          </w:p>
        </w:tc>
      </w:tr>
      <w:tr w:rsidR="007E173E" w:rsidRPr="00564A49" w14:paraId="7AD082DA" w14:textId="77777777" w:rsidTr="00802F9B">
        <w:trPr>
          <w:cantSplit/>
          <w:trHeight w:val="289"/>
          <w:jc w:val="center"/>
        </w:trPr>
        <w:tc>
          <w:tcPr>
            <w:tcW w:w="7920" w:type="dxa"/>
          </w:tcPr>
          <w:p w14:paraId="0FD929A9"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14:paraId="191FFA42" w14:textId="77777777" w:rsidR="007E173E" w:rsidRPr="00564A49" w:rsidRDefault="007E173E" w:rsidP="00802F9B">
            <w:pPr>
              <w:pStyle w:val="tablecell"/>
              <w:rPr>
                <w:lang w:val="en-US"/>
              </w:rPr>
            </w:pPr>
          </w:p>
        </w:tc>
      </w:tr>
      <w:tr w:rsidR="007E173E" w:rsidRPr="00564A49" w14:paraId="474EFF79" w14:textId="77777777" w:rsidTr="00802F9B">
        <w:trPr>
          <w:cantSplit/>
          <w:trHeight w:val="289"/>
          <w:jc w:val="center"/>
        </w:trPr>
        <w:tc>
          <w:tcPr>
            <w:tcW w:w="7920" w:type="dxa"/>
          </w:tcPr>
          <w:p w14:paraId="2C38CCF9"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14:paraId="1A1C35F7" w14:textId="77777777" w:rsidR="007E173E" w:rsidRPr="00564A49" w:rsidRDefault="007E173E" w:rsidP="00802F9B">
            <w:pPr>
              <w:pStyle w:val="tablecell"/>
              <w:rPr>
                <w:lang w:val="en-US"/>
              </w:rPr>
            </w:pPr>
          </w:p>
        </w:tc>
      </w:tr>
      <w:tr w:rsidR="007E173E" w:rsidRPr="00564A49" w14:paraId="3C3AE04E" w14:textId="77777777" w:rsidTr="00802F9B">
        <w:trPr>
          <w:cantSplit/>
          <w:trHeight w:val="289"/>
          <w:jc w:val="center"/>
        </w:trPr>
        <w:tc>
          <w:tcPr>
            <w:tcW w:w="7920" w:type="dxa"/>
          </w:tcPr>
          <w:p w14:paraId="3CABAE62"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14:paraId="214DAEE2" w14:textId="77777777" w:rsidR="007E173E" w:rsidRPr="00564A49" w:rsidRDefault="007E173E" w:rsidP="00802F9B">
            <w:pPr>
              <w:pStyle w:val="tablecell"/>
              <w:rPr>
                <w:lang w:val="en-US"/>
              </w:rPr>
            </w:pPr>
            <w:r w:rsidRPr="00564A49">
              <w:rPr>
                <w:lang w:val="en-US"/>
              </w:rPr>
              <w:t>u(2)</w:t>
            </w:r>
          </w:p>
        </w:tc>
      </w:tr>
      <w:tr w:rsidR="007E173E" w:rsidRPr="00564A49" w14:paraId="1E9A2468" w14:textId="77777777" w:rsidTr="00802F9B">
        <w:trPr>
          <w:cantSplit/>
          <w:trHeight w:val="289"/>
          <w:jc w:val="center"/>
        </w:trPr>
        <w:tc>
          <w:tcPr>
            <w:tcW w:w="7920" w:type="dxa"/>
          </w:tcPr>
          <w:p w14:paraId="39BBDFC3"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14:paraId="778403FE" w14:textId="77777777" w:rsidR="007E173E" w:rsidRPr="00564A49" w:rsidRDefault="007E173E" w:rsidP="00802F9B">
            <w:pPr>
              <w:pStyle w:val="tablecell"/>
              <w:rPr>
                <w:lang w:val="en-US"/>
              </w:rPr>
            </w:pPr>
            <w:r w:rsidRPr="00564A49">
              <w:rPr>
                <w:lang w:val="en-US"/>
              </w:rPr>
              <w:t>u(16)</w:t>
            </w:r>
          </w:p>
        </w:tc>
      </w:tr>
      <w:tr w:rsidR="007E173E" w:rsidRPr="00564A49" w14:paraId="74E94C73" w14:textId="77777777" w:rsidTr="00802F9B">
        <w:trPr>
          <w:cantSplit/>
          <w:trHeight w:val="289"/>
          <w:jc w:val="center"/>
        </w:trPr>
        <w:tc>
          <w:tcPr>
            <w:tcW w:w="7920" w:type="dxa"/>
          </w:tcPr>
          <w:p w14:paraId="1A736A72"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14:paraId="58C767E3" w14:textId="77777777" w:rsidR="007E173E" w:rsidRPr="00564A49" w:rsidRDefault="007E173E" w:rsidP="00802F9B">
            <w:pPr>
              <w:pStyle w:val="tablecell"/>
              <w:rPr>
                <w:lang w:val="en-US"/>
              </w:rPr>
            </w:pPr>
          </w:p>
        </w:tc>
      </w:tr>
      <w:tr w:rsidR="007E173E" w:rsidRPr="00564A49" w14:paraId="7DCFC2A3"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526C194"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14:paraId="2ADD1087" w14:textId="77777777" w:rsidR="007E173E" w:rsidRPr="00564A49" w:rsidRDefault="007E173E" w:rsidP="00802F9B">
            <w:pPr>
              <w:keepNext/>
              <w:spacing w:before="0" w:after="60"/>
              <w:rPr>
                <w:rFonts w:eastAsia="MS Mincho"/>
                <w:bCs/>
                <w:lang w:val="en-US"/>
              </w:rPr>
            </w:pPr>
          </w:p>
        </w:tc>
      </w:tr>
      <w:tr w:rsidR="007E173E" w:rsidRPr="00564A49" w14:paraId="111AF739" w14:textId="77777777" w:rsidTr="00802F9B">
        <w:trPr>
          <w:cantSplit/>
          <w:trHeight w:val="289"/>
          <w:jc w:val="center"/>
        </w:trPr>
        <w:tc>
          <w:tcPr>
            <w:tcW w:w="7920" w:type="dxa"/>
          </w:tcPr>
          <w:p w14:paraId="266ADEE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14:paraId="6CF5145C" w14:textId="77777777" w:rsidR="007E173E" w:rsidRPr="00564A49" w:rsidRDefault="007E173E" w:rsidP="00802F9B">
            <w:pPr>
              <w:pStyle w:val="tablecell"/>
              <w:rPr>
                <w:lang w:val="en-US"/>
              </w:rPr>
            </w:pPr>
            <w:r w:rsidRPr="00564A49">
              <w:rPr>
                <w:lang w:val="en-US"/>
              </w:rPr>
              <w:t>u(1)</w:t>
            </w:r>
          </w:p>
        </w:tc>
      </w:tr>
      <w:tr w:rsidR="007E173E" w:rsidRPr="00564A49" w14:paraId="2F17D319" w14:textId="77777777" w:rsidTr="00802F9B">
        <w:trPr>
          <w:cantSplit/>
          <w:trHeight w:val="289"/>
          <w:jc w:val="center"/>
        </w:trPr>
        <w:tc>
          <w:tcPr>
            <w:tcW w:w="7920" w:type="dxa"/>
          </w:tcPr>
          <w:p w14:paraId="528B0B7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14:paraId="3B43B231" w14:textId="77777777" w:rsidR="007E173E" w:rsidRPr="00564A49" w:rsidRDefault="007E173E" w:rsidP="00802F9B">
            <w:pPr>
              <w:pStyle w:val="tablecell"/>
              <w:rPr>
                <w:lang w:val="en-US"/>
              </w:rPr>
            </w:pPr>
          </w:p>
        </w:tc>
      </w:tr>
      <w:tr w:rsidR="007E173E" w:rsidRPr="00564A49" w14:paraId="256CEEB1" w14:textId="77777777" w:rsidTr="00802F9B">
        <w:trPr>
          <w:cantSplit/>
          <w:trHeight w:val="289"/>
          <w:jc w:val="center"/>
        </w:trPr>
        <w:tc>
          <w:tcPr>
            <w:tcW w:w="7920" w:type="dxa"/>
          </w:tcPr>
          <w:p w14:paraId="400A42F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14:paraId="64B8ED1A" w14:textId="77777777" w:rsidR="007E173E" w:rsidRPr="00564A49" w:rsidRDefault="007E173E" w:rsidP="00802F9B">
            <w:pPr>
              <w:pStyle w:val="tablecell"/>
              <w:rPr>
                <w:lang w:val="en-US"/>
              </w:rPr>
            </w:pPr>
            <w:r w:rsidRPr="00564A49">
              <w:rPr>
                <w:lang w:val="en-US"/>
              </w:rPr>
              <w:t>u(4)</w:t>
            </w:r>
          </w:p>
        </w:tc>
      </w:tr>
      <w:tr w:rsidR="007E173E" w:rsidRPr="00564A49" w14:paraId="249329A8" w14:textId="77777777" w:rsidTr="00802F9B">
        <w:trPr>
          <w:cantSplit/>
          <w:trHeight w:val="289"/>
          <w:jc w:val="center"/>
        </w:trPr>
        <w:tc>
          <w:tcPr>
            <w:tcW w:w="7920" w:type="dxa"/>
          </w:tcPr>
          <w:p w14:paraId="5F0DB385"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14:paraId="2BACF080" w14:textId="77777777" w:rsidR="007E173E" w:rsidRPr="00564A49" w:rsidRDefault="007E173E" w:rsidP="00802F9B">
            <w:pPr>
              <w:pStyle w:val="tablecell"/>
              <w:rPr>
                <w:lang w:val="en-US"/>
              </w:rPr>
            </w:pPr>
          </w:p>
        </w:tc>
      </w:tr>
      <w:tr w:rsidR="007E173E" w:rsidRPr="00564A49" w14:paraId="0E58E58F" w14:textId="77777777" w:rsidTr="00802F9B">
        <w:trPr>
          <w:cantSplit/>
          <w:trHeight w:val="289"/>
          <w:jc w:val="center"/>
        </w:trPr>
        <w:tc>
          <w:tcPr>
            <w:tcW w:w="7920" w:type="dxa"/>
          </w:tcPr>
          <w:p w14:paraId="3CB1CCA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14:paraId="0C03F19E" w14:textId="77777777" w:rsidR="007E173E" w:rsidRPr="00564A49" w:rsidRDefault="007E173E" w:rsidP="00802F9B">
            <w:pPr>
              <w:pStyle w:val="tablecell"/>
              <w:rPr>
                <w:lang w:val="en-US"/>
              </w:rPr>
            </w:pPr>
          </w:p>
        </w:tc>
      </w:tr>
      <w:tr w:rsidR="007E173E" w:rsidRPr="00564A49" w14:paraId="394A1A78" w14:textId="77777777" w:rsidTr="00802F9B">
        <w:trPr>
          <w:cantSplit/>
          <w:trHeight w:val="289"/>
          <w:jc w:val="center"/>
        </w:trPr>
        <w:tc>
          <w:tcPr>
            <w:tcW w:w="7920" w:type="dxa"/>
          </w:tcPr>
          <w:p w14:paraId="036B6A68"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14:paraId="4ADDC7E3" w14:textId="77777777" w:rsidR="007E173E" w:rsidRPr="00564A49" w:rsidRDefault="007E173E" w:rsidP="00802F9B">
            <w:pPr>
              <w:pStyle w:val="tablecell"/>
              <w:rPr>
                <w:lang w:val="en-US"/>
              </w:rPr>
            </w:pPr>
          </w:p>
        </w:tc>
      </w:tr>
      <w:tr w:rsidR="007E173E" w:rsidRPr="00564A49" w14:paraId="0B28F20E" w14:textId="77777777" w:rsidTr="00802F9B">
        <w:trPr>
          <w:cantSplit/>
          <w:trHeight w:val="289"/>
          <w:jc w:val="center"/>
        </w:trPr>
        <w:tc>
          <w:tcPr>
            <w:tcW w:w="7920" w:type="dxa"/>
          </w:tcPr>
          <w:p w14:paraId="6AE6409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14:paraId="1E49AAC4" w14:textId="77777777" w:rsidR="007E173E" w:rsidRPr="00564A49" w:rsidRDefault="007E173E" w:rsidP="00802F9B">
            <w:pPr>
              <w:pStyle w:val="tablecell"/>
              <w:rPr>
                <w:lang w:val="en-US"/>
              </w:rPr>
            </w:pPr>
          </w:p>
        </w:tc>
      </w:tr>
      <w:tr w:rsidR="007E173E" w:rsidRPr="00564A49" w14:paraId="7466227B" w14:textId="77777777" w:rsidTr="00802F9B">
        <w:trPr>
          <w:cantSplit/>
          <w:trHeight w:val="289"/>
          <w:jc w:val="center"/>
        </w:trPr>
        <w:tc>
          <w:tcPr>
            <w:tcW w:w="7920" w:type="dxa"/>
          </w:tcPr>
          <w:p w14:paraId="3CDAB63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14:paraId="2D8C24A2" w14:textId="77777777" w:rsidR="007E173E" w:rsidRPr="00564A49" w:rsidRDefault="007E173E" w:rsidP="00802F9B">
            <w:pPr>
              <w:pStyle w:val="tablecell"/>
              <w:rPr>
                <w:lang w:val="en-US"/>
              </w:rPr>
            </w:pPr>
            <w:r w:rsidRPr="00564A49">
              <w:rPr>
                <w:lang w:val="en-US"/>
              </w:rPr>
              <w:t>u(4)</w:t>
            </w:r>
          </w:p>
        </w:tc>
      </w:tr>
      <w:tr w:rsidR="007E173E" w:rsidRPr="00564A49" w14:paraId="0DCC49A9"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0D45BB67"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14:paraId="4733157D"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32816F5E"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7132856C"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14:paraId="3A3586CE" w14:textId="77777777" w:rsidR="007E173E" w:rsidRPr="00564A49" w:rsidRDefault="007E173E" w:rsidP="00802F9B">
            <w:pPr>
              <w:keepNext/>
              <w:spacing w:before="0" w:after="60"/>
              <w:rPr>
                <w:rFonts w:eastAsia="MS Mincho"/>
                <w:bCs/>
                <w:lang w:val="en-US"/>
              </w:rPr>
            </w:pPr>
          </w:p>
        </w:tc>
      </w:tr>
      <w:tr w:rsidR="007E173E" w:rsidRPr="00564A49" w14:paraId="2616BC80"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2A9A3D85"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14:paraId="7A36DF05" w14:textId="77777777" w:rsidR="007E173E" w:rsidRPr="00564A49" w:rsidRDefault="007E173E" w:rsidP="00802F9B">
            <w:pPr>
              <w:keepNext/>
              <w:spacing w:before="0" w:after="60"/>
              <w:rPr>
                <w:rFonts w:eastAsia="MS Mincho"/>
                <w:bCs/>
                <w:lang w:val="en-US"/>
              </w:rPr>
            </w:pPr>
          </w:p>
        </w:tc>
      </w:tr>
      <w:tr w:rsidR="007E173E" w:rsidRPr="00564A49" w14:paraId="372AB10F"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514A53BD"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14:paraId="2B7B6050"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5C0BD65F"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7BD757AD"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14:paraId="0F4B6FC7" w14:textId="77777777" w:rsidR="007E173E" w:rsidRPr="00564A49" w:rsidRDefault="007E173E" w:rsidP="00802F9B">
            <w:pPr>
              <w:keepNext/>
              <w:spacing w:before="0" w:after="60"/>
              <w:rPr>
                <w:rFonts w:eastAsia="MS Mincho"/>
                <w:bCs/>
                <w:lang w:val="en-US"/>
              </w:rPr>
            </w:pPr>
          </w:p>
        </w:tc>
      </w:tr>
      <w:tr w:rsidR="007E173E" w:rsidRPr="00564A49" w14:paraId="609758F5"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4D2BD360"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14:paraId="2558F40D"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00DC3E8C"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293C9EB9"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14:paraId="15A1F261" w14:textId="77777777" w:rsidR="007E173E" w:rsidRPr="00564A49" w:rsidRDefault="007E173E" w:rsidP="00802F9B">
            <w:pPr>
              <w:keepNext/>
              <w:spacing w:before="0" w:after="60"/>
              <w:rPr>
                <w:rFonts w:eastAsia="MS Mincho"/>
                <w:bCs/>
                <w:lang w:val="en-US"/>
              </w:rPr>
            </w:pPr>
          </w:p>
        </w:tc>
      </w:tr>
      <w:tr w:rsidR="007E173E" w:rsidRPr="00564A49" w14:paraId="6E59A127" w14:textId="77777777" w:rsidTr="00802F9B">
        <w:trPr>
          <w:cantSplit/>
          <w:trHeight w:val="289"/>
          <w:jc w:val="center"/>
        </w:trPr>
        <w:tc>
          <w:tcPr>
            <w:tcW w:w="7920" w:type="dxa"/>
          </w:tcPr>
          <w:p w14:paraId="1C582307"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14:paraId="7C4496C9" w14:textId="77777777" w:rsidR="007E173E" w:rsidRPr="00564A49" w:rsidRDefault="007E173E" w:rsidP="00802F9B">
            <w:pPr>
              <w:pStyle w:val="tablecell"/>
              <w:rPr>
                <w:lang w:val="en-US"/>
              </w:rPr>
            </w:pPr>
          </w:p>
        </w:tc>
      </w:tr>
      <w:tr w:rsidR="007E173E" w:rsidRPr="00564A49" w14:paraId="67095D3F" w14:textId="77777777" w:rsidTr="00802F9B">
        <w:trPr>
          <w:cantSplit/>
          <w:trHeight w:val="289"/>
          <w:jc w:val="center"/>
        </w:trPr>
        <w:tc>
          <w:tcPr>
            <w:tcW w:w="7920" w:type="dxa"/>
          </w:tcPr>
          <w:p w14:paraId="7F884EA0"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14:paraId="2B3D3AE6" w14:textId="77777777" w:rsidR="007E173E" w:rsidRPr="00564A49" w:rsidRDefault="007E173E" w:rsidP="00802F9B">
            <w:pPr>
              <w:pStyle w:val="tablecell"/>
              <w:rPr>
                <w:lang w:val="en-US"/>
              </w:rPr>
            </w:pPr>
          </w:p>
        </w:tc>
      </w:tr>
      <w:tr w:rsidR="007E173E" w:rsidRPr="00564A49" w14:paraId="48D06405" w14:textId="77777777" w:rsidTr="00802F9B">
        <w:trPr>
          <w:cantSplit/>
          <w:trHeight w:val="289"/>
          <w:jc w:val="center"/>
        </w:trPr>
        <w:tc>
          <w:tcPr>
            <w:tcW w:w="7920" w:type="dxa"/>
          </w:tcPr>
          <w:p w14:paraId="6D4B35F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14:paraId="79623D23" w14:textId="77777777" w:rsidR="007E173E" w:rsidRPr="00564A49" w:rsidRDefault="007E173E" w:rsidP="00802F9B">
            <w:pPr>
              <w:pStyle w:val="tablecell"/>
              <w:rPr>
                <w:lang w:val="en-US"/>
              </w:rPr>
            </w:pPr>
          </w:p>
        </w:tc>
      </w:tr>
      <w:tr w:rsidR="007E173E" w:rsidRPr="00564A49" w14:paraId="00E5FAB1" w14:textId="77777777" w:rsidTr="00802F9B">
        <w:trPr>
          <w:cantSplit/>
          <w:trHeight w:val="289"/>
          <w:jc w:val="center"/>
        </w:trPr>
        <w:tc>
          <w:tcPr>
            <w:tcW w:w="7920" w:type="dxa"/>
          </w:tcPr>
          <w:p w14:paraId="7D99FAD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14:paraId="173900F2" w14:textId="77777777" w:rsidR="007E173E" w:rsidRPr="00564A49" w:rsidRDefault="007E173E" w:rsidP="00802F9B">
            <w:pPr>
              <w:pStyle w:val="tablecell"/>
              <w:rPr>
                <w:lang w:val="en-US"/>
              </w:rPr>
            </w:pPr>
          </w:p>
        </w:tc>
      </w:tr>
      <w:tr w:rsidR="007E173E" w:rsidRPr="00564A49" w14:paraId="2C7B04FA" w14:textId="77777777" w:rsidTr="00802F9B">
        <w:trPr>
          <w:cantSplit/>
          <w:trHeight w:val="289"/>
          <w:jc w:val="center"/>
        </w:trPr>
        <w:tc>
          <w:tcPr>
            <w:tcW w:w="7920" w:type="dxa"/>
          </w:tcPr>
          <w:p w14:paraId="11CF0350"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14:paraId="4DBED194" w14:textId="77777777" w:rsidR="007E173E" w:rsidRPr="00564A49" w:rsidRDefault="007E173E" w:rsidP="00802F9B">
            <w:pPr>
              <w:pStyle w:val="tablecell"/>
              <w:rPr>
                <w:lang w:val="en-US"/>
              </w:rPr>
            </w:pPr>
            <w:r w:rsidRPr="00564A49">
              <w:rPr>
                <w:lang w:val="en-US"/>
              </w:rPr>
              <w:t>u(1)</w:t>
            </w:r>
          </w:p>
        </w:tc>
      </w:tr>
      <w:tr w:rsidR="007E173E" w:rsidRPr="00564A49" w14:paraId="7CED59FC" w14:textId="77777777" w:rsidTr="00802F9B">
        <w:trPr>
          <w:cantSplit/>
          <w:trHeight w:val="289"/>
          <w:jc w:val="center"/>
        </w:trPr>
        <w:tc>
          <w:tcPr>
            <w:tcW w:w="7920" w:type="dxa"/>
          </w:tcPr>
          <w:p w14:paraId="067AC3B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2EB1FAC0" w14:textId="77777777" w:rsidR="007E173E" w:rsidRPr="00564A49" w:rsidRDefault="007E173E" w:rsidP="00802F9B">
            <w:pPr>
              <w:pStyle w:val="tablecell"/>
              <w:rPr>
                <w:lang w:val="en-US"/>
              </w:rPr>
            </w:pPr>
          </w:p>
        </w:tc>
      </w:tr>
      <w:tr w:rsidR="007E173E" w:rsidRPr="00564A49" w14:paraId="6C1F9B8C" w14:textId="77777777" w:rsidTr="00802F9B">
        <w:trPr>
          <w:cantSplit/>
          <w:trHeight w:val="289"/>
          <w:jc w:val="center"/>
        </w:trPr>
        <w:tc>
          <w:tcPr>
            <w:tcW w:w="7920" w:type="dxa"/>
          </w:tcPr>
          <w:p w14:paraId="38A20844"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14:paraId="3B23EBF3" w14:textId="77777777" w:rsidR="007E173E" w:rsidRPr="00564A49" w:rsidRDefault="007E173E" w:rsidP="00802F9B">
            <w:pPr>
              <w:pStyle w:val="tablecell"/>
              <w:rPr>
                <w:lang w:val="en-US"/>
              </w:rPr>
            </w:pPr>
          </w:p>
        </w:tc>
      </w:tr>
      <w:tr w:rsidR="007E173E" w:rsidRPr="00564A49" w14:paraId="36DC1694" w14:textId="77777777" w:rsidTr="00802F9B">
        <w:trPr>
          <w:cantSplit/>
          <w:trHeight w:val="289"/>
          <w:jc w:val="center"/>
        </w:trPr>
        <w:tc>
          <w:tcPr>
            <w:tcW w:w="7920" w:type="dxa"/>
          </w:tcPr>
          <w:p w14:paraId="139F34A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14:paraId="5DB2FE8C" w14:textId="77777777" w:rsidR="007E173E" w:rsidRPr="00564A49" w:rsidRDefault="007E173E" w:rsidP="00802F9B">
            <w:pPr>
              <w:pStyle w:val="tablecell"/>
              <w:rPr>
                <w:lang w:val="en-US"/>
              </w:rPr>
            </w:pPr>
            <w:r w:rsidRPr="00564A49">
              <w:rPr>
                <w:lang w:val="en-US"/>
              </w:rPr>
              <w:t>u(1)</w:t>
            </w:r>
          </w:p>
        </w:tc>
      </w:tr>
      <w:tr w:rsidR="007E173E" w:rsidRPr="00564A49" w14:paraId="0D795DF3" w14:textId="77777777" w:rsidTr="00802F9B">
        <w:trPr>
          <w:cantSplit/>
          <w:trHeight w:val="289"/>
          <w:jc w:val="center"/>
        </w:trPr>
        <w:tc>
          <w:tcPr>
            <w:tcW w:w="7920" w:type="dxa"/>
          </w:tcPr>
          <w:p w14:paraId="345AFDD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14:paraId="21C7EA6F" w14:textId="77777777" w:rsidR="007E173E" w:rsidRPr="00564A49" w:rsidRDefault="007E173E" w:rsidP="00802F9B">
            <w:pPr>
              <w:pStyle w:val="tablecell"/>
              <w:rPr>
                <w:lang w:val="en-US"/>
              </w:rPr>
            </w:pPr>
          </w:p>
        </w:tc>
      </w:tr>
      <w:tr w:rsidR="007E173E" w:rsidRPr="00564A49" w14:paraId="6E8CCB3A" w14:textId="77777777" w:rsidTr="00802F9B">
        <w:trPr>
          <w:cantSplit/>
          <w:trHeight w:val="289"/>
          <w:jc w:val="center"/>
        </w:trPr>
        <w:tc>
          <w:tcPr>
            <w:tcW w:w="7920" w:type="dxa"/>
          </w:tcPr>
          <w:p w14:paraId="0415DA8B"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14:paraId="556DC0DD" w14:textId="77777777" w:rsidR="007E173E" w:rsidRPr="00564A49" w:rsidRDefault="007E173E" w:rsidP="00802F9B">
            <w:pPr>
              <w:pStyle w:val="tablecell"/>
              <w:rPr>
                <w:lang w:val="en-US"/>
              </w:rPr>
            </w:pPr>
          </w:p>
        </w:tc>
      </w:tr>
      <w:tr w:rsidR="007E173E" w:rsidRPr="00564A49" w14:paraId="7A2C97CC" w14:textId="77777777" w:rsidTr="00802F9B">
        <w:trPr>
          <w:cantSplit/>
          <w:trHeight w:val="289"/>
          <w:jc w:val="center"/>
        </w:trPr>
        <w:tc>
          <w:tcPr>
            <w:tcW w:w="7920" w:type="dxa"/>
          </w:tcPr>
          <w:p w14:paraId="2A5D7452"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14:paraId="5E443831" w14:textId="77777777" w:rsidR="007E173E" w:rsidRPr="00564A49" w:rsidRDefault="007E173E" w:rsidP="00802F9B">
            <w:pPr>
              <w:pStyle w:val="tablecell"/>
              <w:rPr>
                <w:lang w:val="en-US"/>
              </w:rPr>
            </w:pPr>
            <w:r w:rsidRPr="00564A49">
              <w:rPr>
                <w:lang w:val="en-US"/>
              </w:rPr>
              <w:t>u(1)</w:t>
            </w:r>
          </w:p>
        </w:tc>
      </w:tr>
      <w:tr w:rsidR="00B15C8B" w:rsidRPr="00564A49" w14:paraId="161A2200" w14:textId="77777777" w:rsidTr="00802F9B">
        <w:trPr>
          <w:cantSplit/>
          <w:trHeight w:val="289"/>
          <w:jc w:val="center"/>
        </w:trPr>
        <w:tc>
          <w:tcPr>
            <w:tcW w:w="7920" w:type="dxa"/>
          </w:tcPr>
          <w:p w14:paraId="1BC871CF" w14:textId="77777777"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14:paraId="73C2E00C" w14:textId="77777777" w:rsidR="00B15C8B" w:rsidRPr="00564A49" w:rsidRDefault="00B15C8B" w:rsidP="00B15C8B">
            <w:pPr>
              <w:pStyle w:val="tablecell"/>
              <w:rPr>
                <w:lang w:val="en-US"/>
              </w:rPr>
            </w:pPr>
            <w:r w:rsidRPr="00564A49">
              <w:rPr>
                <w:rFonts w:eastAsia="MS Mincho"/>
                <w:bCs/>
                <w:lang w:val="en-US"/>
              </w:rPr>
              <w:t>u(1)</w:t>
            </w:r>
          </w:p>
        </w:tc>
      </w:tr>
      <w:tr w:rsidR="00B15C8B" w:rsidRPr="00564A49" w14:paraId="3DB5419B" w14:textId="77777777" w:rsidTr="00802F9B">
        <w:trPr>
          <w:cantSplit/>
          <w:trHeight w:val="289"/>
          <w:jc w:val="center"/>
        </w:trPr>
        <w:tc>
          <w:tcPr>
            <w:tcW w:w="7920" w:type="dxa"/>
          </w:tcPr>
          <w:p w14:paraId="03971460" w14:textId="77777777"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14:paraId="55F54718" w14:textId="77777777"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14:paraId="45C5126B" w14:textId="77777777" w:rsidTr="00802F9B">
        <w:trPr>
          <w:cantSplit/>
          <w:trHeight w:val="289"/>
          <w:jc w:val="center"/>
        </w:trPr>
        <w:tc>
          <w:tcPr>
            <w:tcW w:w="7920" w:type="dxa"/>
          </w:tcPr>
          <w:p w14:paraId="6DA2A1A3" w14:textId="77777777"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14:paraId="131FCB40" w14:textId="77777777"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14:paraId="5D8213C1" w14:textId="77777777" w:rsidTr="00802F9B">
        <w:trPr>
          <w:cantSplit/>
          <w:trHeight w:val="289"/>
          <w:jc w:val="center"/>
        </w:trPr>
        <w:tc>
          <w:tcPr>
            <w:tcW w:w="7920" w:type="dxa"/>
          </w:tcPr>
          <w:p w14:paraId="3460673E"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14:paraId="71657D3A" w14:textId="77777777" w:rsidR="007E173E" w:rsidRPr="00564A49" w:rsidRDefault="007E173E" w:rsidP="00802F9B">
            <w:pPr>
              <w:pStyle w:val="tablecell"/>
              <w:rPr>
                <w:lang w:val="en-US"/>
              </w:rPr>
            </w:pPr>
            <w:r w:rsidRPr="00564A49">
              <w:rPr>
                <w:lang w:val="en-US"/>
              </w:rPr>
              <w:t>u(1)</w:t>
            </w:r>
          </w:p>
        </w:tc>
      </w:tr>
      <w:tr w:rsidR="007E173E" w:rsidRPr="00564A49" w14:paraId="1F012D54" w14:textId="77777777" w:rsidTr="00802F9B">
        <w:trPr>
          <w:cantSplit/>
          <w:trHeight w:val="289"/>
          <w:jc w:val="center"/>
        </w:trPr>
        <w:tc>
          <w:tcPr>
            <w:tcW w:w="7920" w:type="dxa"/>
          </w:tcPr>
          <w:p w14:paraId="623CAC5A"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14:paraId="4CACDF59" w14:textId="77777777" w:rsidR="007E173E" w:rsidRPr="00564A49" w:rsidRDefault="007E173E" w:rsidP="00802F9B">
            <w:pPr>
              <w:pStyle w:val="tablecell"/>
              <w:rPr>
                <w:lang w:val="en-US"/>
              </w:rPr>
            </w:pPr>
          </w:p>
        </w:tc>
      </w:tr>
      <w:tr w:rsidR="007E173E" w:rsidRPr="00564A49" w14:paraId="1D312BA5" w14:textId="77777777" w:rsidTr="00802F9B">
        <w:trPr>
          <w:cantSplit/>
          <w:trHeight w:val="289"/>
          <w:jc w:val="center"/>
        </w:trPr>
        <w:tc>
          <w:tcPr>
            <w:tcW w:w="7920" w:type="dxa"/>
          </w:tcPr>
          <w:p w14:paraId="0B34BABF"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14:paraId="00ECF2F4" w14:textId="77777777" w:rsidR="007E173E" w:rsidRPr="00564A49" w:rsidRDefault="007E173E" w:rsidP="00802F9B">
            <w:pPr>
              <w:pStyle w:val="tablecell"/>
              <w:rPr>
                <w:lang w:val="en-US"/>
              </w:rPr>
            </w:pPr>
          </w:p>
        </w:tc>
      </w:tr>
      <w:tr w:rsidR="007E173E" w:rsidRPr="00564A49" w14:paraId="53C777A5" w14:textId="77777777" w:rsidTr="00802F9B">
        <w:trPr>
          <w:cantSplit/>
          <w:trHeight w:val="289"/>
          <w:jc w:val="center"/>
        </w:trPr>
        <w:tc>
          <w:tcPr>
            <w:tcW w:w="7920" w:type="dxa"/>
          </w:tcPr>
          <w:p w14:paraId="02642AD8"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14:paraId="57CC4D89" w14:textId="77777777" w:rsidR="007E173E" w:rsidRPr="00564A49" w:rsidRDefault="007E173E" w:rsidP="00802F9B">
            <w:pPr>
              <w:pStyle w:val="tablecell"/>
              <w:rPr>
                <w:lang w:val="en-US"/>
              </w:rPr>
            </w:pPr>
          </w:p>
        </w:tc>
      </w:tr>
      <w:tr w:rsidR="007E173E" w:rsidRPr="00564A49" w14:paraId="7BC10EB4" w14:textId="77777777" w:rsidTr="00802F9B">
        <w:trPr>
          <w:cantSplit/>
          <w:trHeight w:val="289"/>
          <w:jc w:val="center"/>
        </w:trPr>
        <w:tc>
          <w:tcPr>
            <w:tcW w:w="7920" w:type="dxa"/>
          </w:tcPr>
          <w:p w14:paraId="2645D933"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14:paraId="60AA2E5A" w14:textId="77777777" w:rsidR="007E173E" w:rsidRPr="00564A49" w:rsidRDefault="007E173E" w:rsidP="00802F9B">
            <w:pPr>
              <w:pStyle w:val="tablecell"/>
              <w:rPr>
                <w:lang w:val="en-US"/>
              </w:rPr>
            </w:pPr>
            <w:r w:rsidRPr="00564A49">
              <w:rPr>
                <w:lang w:val="en-US"/>
              </w:rPr>
              <w:t>ue(v)</w:t>
            </w:r>
          </w:p>
        </w:tc>
      </w:tr>
      <w:tr w:rsidR="007E173E" w:rsidRPr="00564A49" w14:paraId="33507807" w14:textId="77777777" w:rsidTr="00802F9B">
        <w:trPr>
          <w:cantSplit/>
          <w:trHeight w:val="289"/>
          <w:jc w:val="center"/>
        </w:trPr>
        <w:tc>
          <w:tcPr>
            <w:tcW w:w="7920" w:type="dxa"/>
          </w:tcPr>
          <w:p w14:paraId="385E11B1"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14:paraId="0BD98859" w14:textId="77777777" w:rsidR="007E173E" w:rsidRPr="00564A49" w:rsidRDefault="007E173E" w:rsidP="00802F9B">
            <w:pPr>
              <w:pStyle w:val="tablecell"/>
              <w:rPr>
                <w:lang w:val="en-US"/>
              </w:rPr>
            </w:pPr>
          </w:p>
        </w:tc>
      </w:tr>
      <w:tr w:rsidR="007E173E" w:rsidRPr="00564A49" w14:paraId="43042D79" w14:textId="77777777" w:rsidTr="00802F9B">
        <w:trPr>
          <w:cantSplit/>
          <w:trHeight w:val="289"/>
          <w:jc w:val="center"/>
        </w:trPr>
        <w:tc>
          <w:tcPr>
            <w:tcW w:w="7920" w:type="dxa"/>
          </w:tcPr>
          <w:p w14:paraId="31197923"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14:paraId="39491054" w14:textId="77777777" w:rsidR="007E173E" w:rsidRPr="00564A49" w:rsidRDefault="007E173E" w:rsidP="00802F9B">
            <w:pPr>
              <w:pStyle w:val="tablecell"/>
              <w:rPr>
                <w:lang w:val="en-US"/>
              </w:rPr>
            </w:pPr>
            <w:r w:rsidRPr="00564A49">
              <w:rPr>
                <w:lang w:val="en-US"/>
              </w:rPr>
              <w:t>u(1)</w:t>
            </w:r>
          </w:p>
        </w:tc>
      </w:tr>
      <w:tr w:rsidR="007E173E" w:rsidRPr="00564A49" w14:paraId="076BA249" w14:textId="77777777" w:rsidTr="00802F9B">
        <w:trPr>
          <w:cantSplit/>
          <w:trHeight w:val="289"/>
          <w:jc w:val="center"/>
        </w:trPr>
        <w:tc>
          <w:tcPr>
            <w:tcW w:w="7920" w:type="dxa"/>
          </w:tcPr>
          <w:p w14:paraId="12515553"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14:paraId="554306E0" w14:textId="77777777" w:rsidR="007E173E" w:rsidRPr="00564A49" w:rsidRDefault="007E173E" w:rsidP="00802F9B">
            <w:pPr>
              <w:pStyle w:val="tablecell"/>
              <w:rPr>
                <w:lang w:val="en-US"/>
              </w:rPr>
            </w:pPr>
          </w:p>
        </w:tc>
      </w:tr>
      <w:tr w:rsidR="007E173E" w:rsidRPr="00564A49" w14:paraId="76611A35" w14:textId="77777777" w:rsidTr="00802F9B">
        <w:trPr>
          <w:cantSplit/>
          <w:trHeight w:val="289"/>
          <w:jc w:val="center"/>
        </w:trPr>
        <w:tc>
          <w:tcPr>
            <w:tcW w:w="7920" w:type="dxa"/>
          </w:tcPr>
          <w:p w14:paraId="473D7501"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14:paraId="1BBE80D5" w14:textId="77777777" w:rsidR="007E173E" w:rsidRPr="00564A49" w:rsidRDefault="007E173E" w:rsidP="00802F9B">
            <w:pPr>
              <w:pStyle w:val="tablecell"/>
              <w:rPr>
                <w:lang w:val="en-US"/>
              </w:rPr>
            </w:pPr>
            <w:r w:rsidRPr="00564A49">
              <w:rPr>
                <w:lang w:val="en-US"/>
              </w:rPr>
              <w:t>ue(v)</w:t>
            </w:r>
          </w:p>
        </w:tc>
      </w:tr>
      <w:tr w:rsidR="007E173E" w:rsidRPr="00564A49" w14:paraId="6C33814E" w14:textId="77777777" w:rsidTr="00802F9B">
        <w:trPr>
          <w:cantSplit/>
          <w:trHeight w:val="289"/>
          <w:jc w:val="center"/>
        </w:trPr>
        <w:tc>
          <w:tcPr>
            <w:tcW w:w="7920" w:type="dxa"/>
          </w:tcPr>
          <w:p w14:paraId="06375141"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1334D09B" w14:textId="77777777" w:rsidR="007E173E" w:rsidRPr="00564A49" w:rsidRDefault="007E173E" w:rsidP="00802F9B">
            <w:pPr>
              <w:pStyle w:val="tablecell"/>
              <w:rPr>
                <w:lang w:val="en-US"/>
              </w:rPr>
            </w:pPr>
          </w:p>
        </w:tc>
      </w:tr>
      <w:tr w:rsidR="007E173E" w:rsidRPr="00564A49" w14:paraId="612451ED" w14:textId="77777777" w:rsidTr="00802F9B">
        <w:trPr>
          <w:cantSplit/>
          <w:trHeight w:val="289"/>
          <w:jc w:val="center"/>
        </w:trPr>
        <w:tc>
          <w:tcPr>
            <w:tcW w:w="7920" w:type="dxa"/>
          </w:tcPr>
          <w:p w14:paraId="0EF4739E"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530425A0" w14:textId="77777777" w:rsidR="007E173E" w:rsidRPr="00564A49" w:rsidRDefault="007E173E" w:rsidP="00802F9B">
            <w:pPr>
              <w:pStyle w:val="tablecell"/>
              <w:rPr>
                <w:lang w:val="en-US"/>
              </w:rPr>
            </w:pPr>
          </w:p>
        </w:tc>
      </w:tr>
      <w:tr w:rsidR="007E173E" w:rsidRPr="00564A49" w14:paraId="37EABF81" w14:textId="77777777" w:rsidTr="00802F9B">
        <w:trPr>
          <w:cantSplit/>
          <w:trHeight w:val="289"/>
          <w:jc w:val="center"/>
        </w:trPr>
        <w:tc>
          <w:tcPr>
            <w:tcW w:w="7920" w:type="dxa"/>
          </w:tcPr>
          <w:p w14:paraId="4967D307"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14:paraId="2F179CE5" w14:textId="77777777" w:rsidR="007E173E" w:rsidRPr="00564A49" w:rsidRDefault="007E173E" w:rsidP="00802F9B">
            <w:pPr>
              <w:pStyle w:val="tablecell"/>
              <w:rPr>
                <w:lang w:val="en-US"/>
              </w:rPr>
            </w:pPr>
            <w:r w:rsidRPr="00564A49">
              <w:rPr>
                <w:lang w:val="en-US"/>
              </w:rPr>
              <w:t>u(1)</w:t>
            </w:r>
          </w:p>
        </w:tc>
      </w:tr>
      <w:tr w:rsidR="007E173E" w:rsidRPr="00564A49" w14:paraId="75BF4F16" w14:textId="77777777" w:rsidTr="00802F9B">
        <w:trPr>
          <w:cantSplit/>
          <w:trHeight w:val="289"/>
          <w:jc w:val="center"/>
        </w:trPr>
        <w:tc>
          <w:tcPr>
            <w:tcW w:w="7920" w:type="dxa"/>
          </w:tcPr>
          <w:p w14:paraId="43C1883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14:paraId="7292687C" w14:textId="77777777" w:rsidR="007E173E" w:rsidRPr="00564A49" w:rsidRDefault="007E173E" w:rsidP="00802F9B">
            <w:pPr>
              <w:pStyle w:val="tablecell"/>
              <w:rPr>
                <w:lang w:val="en-US"/>
              </w:rPr>
            </w:pPr>
          </w:p>
        </w:tc>
      </w:tr>
      <w:tr w:rsidR="007E173E" w:rsidRPr="00564A49" w14:paraId="6CBC8B2D" w14:textId="77777777" w:rsidTr="00802F9B">
        <w:trPr>
          <w:cantSplit/>
          <w:trHeight w:val="289"/>
          <w:jc w:val="center"/>
        </w:trPr>
        <w:tc>
          <w:tcPr>
            <w:tcW w:w="7920" w:type="dxa"/>
          </w:tcPr>
          <w:p w14:paraId="4749EA84"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14:paraId="79B6969A" w14:textId="77777777" w:rsidR="007E173E" w:rsidRPr="00564A49" w:rsidRDefault="007E173E" w:rsidP="00802F9B">
            <w:pPr>
              <w:pStyle w:val="tablecell"/>
              <w:rPr>
                <w:lang w:val="en-US"/>
              </w:rPr>
            </w:pPr>
          </w:p>
        </w:tc>
      </w:tr>
      <w:tr w:rsidR="007E173E" w:rsidRPr="00564A49" w14:paraId="2F325723" w14:textId="77777777" w:rsidTr="00802F9B">
        <w:trPr>
          <w:cantSplit/>
          <w:trHeight w:val="289"/>
          <w:jc w:val="center"/>
        </w:trPr>
        <w:tc>
          <w:tcPr>
            <w:tcW w:w="7920" w:type="dxa"/>
          </w:tcPr>
          <w:p w14:paraId="183439A8"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14:paraId="2694A2B2" w14:textId="77777777" w:rsidR="007E173E" w:rsidRPr="00564A49" w:rsidRDefault="007E173E" w:rsidP="00802F9B">
            <w:pPr>
              <w:pStyle w:val="tablecell"/>
              <w:rPr>
                <w:lang w:val="en-US"/>
              </w:rPr>
            </w:pPr>
          </w:p>
        </w:tc>
      </w:tr>
      <w:tr w:rsidR="007E173E" w:rsidRPr="00564A49" w14:paraId="179DBCC7" w14:textId="77777777" w:rsidTr="00802F9B">
        <w:trPr>
          <w:cantSplit/>
          <w:trHeight w:val="289"/>
          <w:jc w:val="center"/>
        </w:trPr>
        <w:tc>
          <w:tcPr>
            <w:tcW w:w="7920" w:type="dxa"/>
          </w:tcPr>
          <w:p w14:paraId="3945B6B4"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14:paraId="427EDAD4" w14:textId="77777777" w:rsidR="007E173E" w:rsidRPr="00564A49" w:rsidRDefault="007E173E" w:rsidP="00802F9B">
            <w:pPr>
              <w:pStyle w:val="tablecell"/>
              <w:rPr>
                <w:lang w:val="en-US"/>
              </w:rPr>
            </w:pPr>
          </w:p>
        </w:tc>
      </w:tr>
      <w:tr w:rsidR="007E173E" w:rsidRPr="00564A49" w14:paraId="0C0A718A" w14:textId="77777777" w:rsidTr="00802F9B">
        <w:trPr>
          <w:cantSplit/>
          <w:trHeight w:val="289"/>
          <w:jc w:val="center"/>
        </w:trPr>
        <w:tc>
          <w:tcPr>
            <w:tcW w:w="7920" w:type="dxa"/>
          </w:tcPr>
          <w:p w14:paraId="195FD5E4"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14:paraId="0C9D5D21" w14:textId="77777777" w:rsidR="007E173E" w:rsidRPr="00564A49" w:rsidRDefault="007E173E" w:rsidP="00802F9B">
            <w:pPr>
              <w:pStyle w:val="tablecell"/>
              <w:rPr>
                <w:lang w:val="en-US"/>
              </w:rPr>
            </w:pPr>
            <w:r w:rsidRPr="00564A49">
              <w:rPr>
                <w:lang w:val="en-US"/>
              </w:rPr>
              <w:t>u(1)</w:t>
            </w:r>
          </w:p>
        </w:tc>
      </w:tr>
      <w:tr w:rsidR="007E173E" w:rsidRPr="00564A49" w14:paraId="5FFC343C" w14:textId="77777777" w:rsidTr="00802F9B">
        <w:trPr>
          <w:cantSplit/>
          <w:trHeight w:val="289"/>
          <w:jc w:val="center"/>
        </w:trPr>
        <w:tc>
          <w:tcPr>
            <w:tcW w:w="7920" w:type="dxa"/>
          </w:tcPr>
          <w:p w14:paraId="07B2779B" w14:textId="77777777" w:rsidR="007E173E" w:rsidRPr="00564A49" w:rsidRDefault="007E173E" w:rsidP="00802F9B">
            <w:pPr>
              <w:pStyle w:val="tablesyntax"/>
              <w:rPr>
                <w:lang w:val="en-US"/>
              </w:rPr>
            </w:pPr>
            <w:r w:rsidRPr="00564A49">
              <w:rPr>
                <w:lang w:val="en-US"/>
              </w:rPr>
              <w:t>}</w:t>
            </w:r>
          </w:p>
        </w:tc>
        <w:tc>
          <w:tcPr>
            <w:tcW w:w="1153" w:type="dxa"/>
          </w:tcPr>
          <w:p w14:paraId="64A318D3" w14:textId="77777777" w:rsidR="007E173E" w:rsidRPr="00564A49" w:rsidRDefault="007E173E" w:rsidP="00802F9B">
            <w:pPr>
              <w:pStyle w:val="tablecell"/>
              <w:rPr>
                <w:lang w:val="en-US"/>
              </w:rPr>
            </w:pPr>
          </w:p>
        </w:tc>
      </w:tr>
    </w:tbl>
    <w:p w14:paraId="696CDCFA" w14:textId="77777777" w:rsidR="007E173E" w:rsidRPr="00564A49" w:rsidRDefault="007E173E" w:rsidP="007E173E">
      <w:pPr>
        <w:pStyle w:val="3N"/>
        <w:rPr>
          <w:lang w:val="en-US"/>
        </w:rPr>
      </w:pPr>
    </w:p>
    <w:p w14:paraId="10665457"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14:paraId="40BE4833" w14:textId="77777777"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165DAC47" w14:textId="77777777" w:rsidTr="00802F9B">
        <w:trPr>
          <w:cantSplit/>
          <w:trHeight w:val="289"/>
          <w:jc w:val="center"/>
        </w:trPr>
        <w:tc>
          <w:tcPr>
            <w:tcW w:w="7920" w:type="dxa"/>
          </w:tcPr>
          <w:p w14:paraId="5EE4A80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14:paraId="050E72FB" w14:textId="77777777" w:rsidR="007E173E" w:rsidRPr="00564A49" w:rsidRDefault="007E173E" w:rsidP="00802F9B">
            <w:pPr>
              <w:pStyle w:val="tableheading"/>
              <w:rPr>
                <w:lang w:val="en-US"/>
              </w:rPr>
            </w:pPr>
            <w:r w:rsidRPr="00564A49">
              <w:rPr>
                <w:lang w:val="en-US"/>
              </w:rPr>
              <w:t>Descriptor</w:t>
            </w:r>
          </w:p>
        </w:tc>
      </w:tr>
      <w:tr w:rsidR="007E173E" w:rsidRPr="00564A49" w14:paraId="4BE4C1F8" w14:textId="77777777" w:rsidTr="00802F9B">
        <w:trPr>
          <w:cantSplit/>
          <w:trHeight w:val="289"/>
          <w:jc w:val="center"/>
        </w:trPr>
        <w:tc>
          <w:tcPr>
            <w:tcW w:w="7920" w:type="dxa"/>
          </w:tcPr>
          <w:p w14:paraId="22A6CFE6"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14:paraId="7482758E" w14:textId="77777777" w:rsidR="007E173E" w:rsidRPr="00564A49" w:rsidRDefault="007E173E" w:rsidP="00802F9B">
            <w:pPr>
              <w:pStyle w:val="tablecell"/>
              <w:rPr>
                <w:lang w:val="en-US"/>
              </w:rPr>
            </w:pPr>
            <w:r w:rsidRPr="00564A49">
              <w:rPr>
                <w:lang w:val="en-US"/>
              </w:rPr>
              <w:t>u(3)</w:t>
            </w:r>
          </w:p>
        </w:tc>
      </w:tr>
      <w:tr w:rsidR="007E173E" w:rsidRPr="00564A49" w14:paraId="58E07518" w14:textId="77777777" w:rsidTr="00802F9B">
        <w:trPr>
          <w:cantSplit/>
          <w:trHeight w:val="289"/>
          <w:jc w:val="center"/>
        </w:trPr>
        <w:tc>
          <w:tcPr>
            <w:tcW w:w="7920" w:type="dxa"/>
          </w:tcPr>
          <w:p w14:paraId="21F22AD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14:paraId="6261B16C" w14:textId="77777777" w:rsidR="007E173E" w:rsidRPr="00564A49" w:rsidRDefault="007E173E" w:rsidP="00802F9B">
            <w:pPr>
              <w:pStyle w:val="tablecell"/>
              <w:rPr>
                <w:lang w:val="en-US" w:eastAsia="ko-KR"/>
              </w:rPr>
            </w:pPr>
            <w:r w:rsidRPr="00564A49">
              <w:rPr>
                <w:lang w:val="en-US"/>
              </w:rPr>
              <w:t>u(1)</w:t>
            </w:r>
          </w:p>
        </w:tc>
      </w:tr>
      <w:tr w:rsidR="007E173E" w:rsidRPr="00564A49" w14:paraId="00E075EC" w14:textId="77777777" w:rsidTr="00802F9B">
        <w:trPr>
          <w:cantSplit/>
          <w:trHeight w:val="289"/>
          <w:jc w:val="center"/>
        </w:trPr>
        <w:tc>
          <w:tcPr>
            <w:tcW w:w="7920" w:type="dxa"/>
          </w:tcPr>
          <w:p w14:paraId="35F8F30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14:paraId="2A906787" w14:textId="77777777" w:rsidR="007E173E" w:rsidRPr="00564A49" w:rsidRDefault="007E173E" w:rsidP="00802F9B">
            <w:pPr>
              <w:pStyle w:val="tablecell"/>
              <w:rPr>
                <w:lang w:val="en-US"/>
              </w:rPr>
            </w:pPr>
            <w:r w:rsidRPr="00564A49">
              <w:rPr>
                <w:lang w:val="en-US"/>
              </w:rPr>
              <w:t>u(8)</w:t>
            </w:r>
          </w:p>
        </w:tc>
      </w:tr>
      <w:tr w:rsidR="007E173E" w:rsidRPr="00564A49" w14:paraId="0718AB84" w14:textId="77777777" w:rsidTr="00802F9B">
        <w:trPr>
          <w:cantSplit/>
          <w:trHeight w:val="289"/>
          <w:jc w:val="center"/>
        </w:trPr>
        <w:tc>
          <w:tcPr>
            <w:tcW w:w="7920" w:type="dxa"/>
          </w:tcPr>
          <w:p w14:paraId="3E1883F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14:paraId="4D8BCBDD" w14:textId="77777777" w:rsidR="007E173E" w:rsidRPr="00564A49" w:rsidRDefault="007E173E" w:rsidP="00802F9B">
            <w:pPr>
              <w:pStyle w:val="tablecell"/>
              <w:rPr>
                <w:lang w:val="en-US" w:eastAsia="ko-KR"/>
              </w:rPr>
            </w:pPr>
            <w:r w:rsidRPr="00564A49">
              <w:rPr>
                <w:lang w:val="en-US"/>
              </w:rPr>
              <w:t>u(8)</w:t>
            </w:r>
          </w:p>
        </w:tc>
      </w:tr>
      <w:tr w:rsidR="007E173E" w:rsidRPr="00564A49" w14:paraId="38E53FCC" w14:textId="77777777" w:rsidTr="00802F9B">
        <w:trPr>
          <w:cantSplit/>
          <w:trHeight w:val="289"/>
          <w:jc w:val="center"/>
        </w:trPr>
        <w:tc>
          <w:tcPr>
            <w:tcW w:w="7920" w:type="dxa"/>
          </w:tcPr>
          <w:p w14:paraId="58788C5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14:paraId="23ACD7F3" w14:textId="77777777" w:rsidR="007E173E" w:rsidRPr="00564A49" w:rsidRDefault="007E173E" w:rsidP="00802F9B">
            <w:pPr>
              <w:pStyle w:val="tablecell"/>
              <w:rPr>
                <w:lang w:val="en-US"/>
              </w:rPr>
            </w:pPr>
            <w:r w:rsidRPr="00564A49">
              <w:rPr>
                <w:lang w:val="en-US"/>
              </w:rPr>
              <w:t>u(8)</w:t>
            </w:r>
          </w:p>
        </w:tc>
      </w:tr>
      <w:tr w:rsidR="007E173E" w:rsidRPr="00564A49" w14:paraId="1016926F" w14:textId="77777777" w:rsidTr="00802F9B">
        <w:trPr>
          <w:cantSplit/>
          <w:trHeight w:val="289"/>
          <w:jc w:val="center"/>
        </w:trPr>
        <w:tc>
          <w:tcPr>
            <w:tcW w:w="7920" w:type="dxa"/>
          </w:tcPr>
          <w:p w14:paraId="4DCD49A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14:paraId="578E7B21" w14:textId="77777777" w:rsidR="007E173E" w:rsidRPr="00564A49" w:rsidRDefault="007E173E" w:rsidP="00802F9B">
            <w:pPr>
              <w:pStyle w:val="tablecell"/>
              <w:rPr>
                <w:lang w:val="en-US"/>
              </w:rPr>
            </w:pPr>
          </w:p>
        </w:tc>
      </w:tr>
    </w:tbl>
    <w:p w14:paraId="4CFC5FF3" w14:textId="77777777" w:rsidR="007E173E" w:rsidRPr="00564A49" w:rsidRDefault="007E173E" w:rsidP="007E173E">
      <w:pPr>
        <w:pStyle w:val="3N"/>
        <w:rPr>
          <w:lang w:val="en-CA"/>
        </w:rPr>
      </w:pPr>
    </w:p>
    <w:p w14:paraId="08F9CCE4" w14:textId="77777777"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14:paraId="7235F19C" w14:textId="77777777"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34837758" w14:textId="77777777" w:rsidTr="00802F9B">
        <w:trPr>
          <w:trHeight w:val="289"/>
          <w:jc w:val="center"/>
        </w:trPr>
        <w:tc>
          <w:tcPr>
            <w:tcW w:w="7920" w:type="dxa"/>
          </w:tcPr>
          <w:p w14:paraId="1A82E30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14:paraId="2A4BAEF3" w14:textId="77777777" w:rsidR="007E173E" w:rsidRPr="00564A49" w:rsidRDefault="007E173E" w:rsidP="00802F9B">
            <w:pPr>
              <w:keepNext/>
              <w:spacing w:before="0" w:after="60"/>
              <w:rPr>
                <w:b/>
                <w:bCs/>
              </w:rPr>
            </w:pPr>
            <w:r w:rsidRPr="00564A49">
              <w:rPr>
                <w:b/>
                <w:bCs/>
              </w:rPr>
              <w:t>Descriptor</w:t>
            </w:r>
          </w:p>
        </w:tc>
      </w:tr>
      <w:tr w:rsidR="007E173E" w:rsidRPr="00564A49" w14:paraId="28D876AF" w14:textId="77777777" w:rsidTr="00802F9B">
        <w:trPr>
          <w:cantSplit/>
          <w:trHeight w:val="289"/>
          <w:jc w:val="center"/>
        </w:trPr>
        <w:tc>
          <w:tcPr>
            <w:tcW w:w="7920" w:type="dxa"/>
          </w:tcPr>
          <w:p w14:paraId="3286475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14:paraId="646C4679" w14:textId="77777777" w:rsidR="007E173E" w:rsidRPr="00564A49" w:rsidRDefault="007E173E" w:rsidP="00802F9B">
            <w:pPr>
              <w:keepNext/>
              <w:keepLines/>
              <w:spacing w:before="0" w:after="60"/>
            </w:pPr>
            <w:r w:rsidRPr="00564A49">
              <w:t>ue(v)</w:t>
            </w:r>
          </w:p>
        </w:tc>
      </w:tr>
      <w:tr w:rsidR="007E173E" w:rsidRPr="00564A49" w14:paraId="2F788F76" w14:textId="77777777" w:rsidTr="00802F9B">
        <w:trPr>
          <w:cantSplit/>
          <w:trHeight w:val="289"/>
          <w:jc w:val="center"/>
        </w:trPr>
        <w:tc>
          <w:tcPr>
            <w:tcW w:w="7920" w:type="dxa"/>
          </w:tcPr>
          <w:p w14:paraId="134DF28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14:paraId="305E5F3E" w14:textId="77777777" w:rsidR="007E173E" w:rsidRPr="00564A49" w:rsidRDefault="007E173E" w:rsidP="00802F9B">
            <w:pPr>
              <w:keepNext/>
              <w:keepLines/>
              <w:spacing w:before="0" w:after="60"/>
            </w:pPr>
          </w:p>
        </w:tc>
      </w:tr>
      <w:tr w:rsidR="007E173E" w:rsidRPr="00564A49" w14:paraId="37D837BC" w14:textId="77777777" w:rsidTr="00802F9B">
        <w:trPr>
          <w:cantSplit/>
          <w:trHeight w:val="289"/>
          <w:jc w:val="center"/>
        </w:trPr>
        <w:tc>
          <w:tcPr>
            <w:tcW w:w="7920" w:type="dxa"/>
          </w:tcPr>
          <w:p w14:paraId="3F2475B6"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14:paraId="74C4AAC5" w14:textId="77777777" w:rsidR="007E173E" w:rsidRPr="00564A49" w:rsidRDefault="007E173E" w:rsidP="00802F9B">
            <w:pPr>
              <w:pStyle w:val="tablecell"/>
              <w:rPr>
                <w:lang w:val="en-US"/>
              </w:rPr>
            </w:pPr>
          </w:p>
        </w:tc>
      </w:tr>
      <w:tr w:rsidR="007E173E" w:rsidRPr="00564A49" w14:paraId="7552E8F2" w14:textId="77777777" w:rsidTr="00802F9B">
        <w:trPr>
          <w:cantSplit/>
          <w:trHeight w:val="289"/>
          <w:jc w:val="center"/>
        </w:trPr>
        <w:tc>
          <w:tcPr>
            <w:tcW w:w="7920" w:type="dxa"/>
          </w:tcPr>
          <w:p w14:paraId="7CDEFDFC"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14:paraId="11C2B2D2" w14:textId="77777777" w:rsidR="007E173E" w:rsidRPr="00564A49" w:rsidRDefault="007E173E" w:rsidP="00802F9B">
            <w:pPr>
              <w:pStyle w:val="tablecell"/>
              <w:rPr>
                <w:lang w:val="en-US"/>
              </w:rPr>
            </w:pPr>
            <w:r w:rsidRPr="00564A49">
              <w:rPr>
                <w:lang w:val="en-US"/>
              </w:rPr>
              <w:t>u(1)</w:t>
            </w:r>
          </w:p>
        </w:tc>
      </w:tr>
      <w:tr w:rsidR="007E173E" w:rsidRPr="00564A49" w14:paraId="04AE7C15" w14:textId="77777777" w:rsidTr="00802F9B">
        <w:trPr>
          <w:cantSplit/>
          <w:trHeight w:val="289"/>
          <w:jc w:val="center"/>
        </w:trPr>
        <w:tc>
          <w:tcPr>
            <w:tcW w:w="7920" w:type="dxa"/>
          </w:tcPr>
          <w:p w14:paraId="08BF70C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14:paraId="3355FBED" w14:textId="77777777" w:rsidR="007E173E" w:rsidRPr="00564A49" w:rsidRDefault="007E173E" w:rsidP="00802F9B">
            <w:pPr>
              <w:pStyle w:val="tablecell"/>
              <w:rPr>
                <w:lang w:val="en-US"/>
              </w:rPr>
            </w:pPr>
          </w:p>
        </w:tc>
      </w:tr>
      <w:tr w:rsidR="007E173E" w:rsidRPr="00564A49" w14:paraId="4F6EFEAA" w14:textId="77777777" w:rsidTr="00802F9B">
        <w:trPr>
          <w:cantSplit/>
          <w:trHeight w:val="289"/>
          <w:jc w:val="center"/>
        </w:trPr>
        <w:tc>
          <w:tcPr>
            <w:tcW w:w="7920" w:type="dxa"/>
          </w:tcPr>
          <w:p w14:paraId="34DAE1F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4C1B53E9" w14:textId="77777777" w:rsidR="007E173E" w:rsidRPr="00564A49" w:rsidRDefault="007E173E" w:rsidP="00802F9B">
            <w:pPr>
              <w:pStyle w:val="tablecell"/>
              <w:rPr>
                <w:lang w:val="en-US"/>
              </w:rPr>
            </w:pPr>
          </w:p>
        </w:tc>
      </w:tr>
      <w:tr w:rsidR="007E173E" w:rsidRPr="00564A49" w14:paraId="3ED4E901" w14:textId="77777777" w:rsidTr="00802F9B">
        <w:trPr>
          <w:cantSplit/>
          <w:trHeight w:val="289"/>
          <w:jc w:val="center"/>
        </w:trPr>
        <w:tc>
          <w:tcPr>
            <w:tcW w:w="7920" w:type="dxa"/>
          </w:tcPr>
          <w:p w14:paraId="702CA49C" w14:textId="65A91875"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proofErr w:type="gramStart"/>
            <w:r w:rsidRPr="00564A49">
              <w:rPr>
                <w:rFonts w:ascii="Times New Roman" w:hAnsi="Times New Roman"/>
                <w:lang w:val="en-US"/>
              </w:rPr>
              <w:t>for</w:t>
            </w:r>
            <w:proofErr w:type="gramEnd"/>
            <w:r w:rsidRPr="00564A49">
              <w:rPr>
                <w:rFonts w:ascii="Times New Roman" w:hAnsi="Times New Roman"/>
                <w:lang w:val="en-US"/>
              </w:rPr>
              <w:t>( h=1; h &lt;= vps_num_layer_sets_minus1; h++ ) {</w:t>
            </w:r>
          </w:p>
        </w:tc>
        <w:tc>
          <w:tcPr>
            <w:tcW w:w="1153" w:type="dxa"/>
          </w:tcPr>
          <w:p w14:paraId="7BB3E13D" w14:textId="77777777" w:rsidR="007E173E" w:rsidRPr="00564A49" w:rsidRDefault="007E173E" w:rsidP="00802F9B">
            <w:pPr>
              <w:pStyle w:val="tablecell"/>
              <w:rPr>
                <w:lang w:val="en-US"/>
              </w:rPr>
            </w:pPr>
          </w:p>
        </w:tc>
      </w:tr>
      <w:tr w:rsidR="007E173E" w:rsidRPr="00564A49" w14:paraId="3ABBA8FD" w14:textId="77777777" w:rsidTr="00802F9B">
        <w:trPr>
          <w:cantSplit/>
          <w:trHeight w:val="289"/>
          <w:jc w:val="center"/>
        </w:trPr>
        <w:tc>
          <w:tcPr>
            <w:tcW w:w="7920" w:type="dxa"/>
          </w:tcPr>
          <w:p w14:paraId="08FBB15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14:paraId="3ACF389D" w14:textId="77777777" w:rsidR="007E173E" w:rsidRPr="00564A49" w:rsidRDefault="007E173E" w:rsidP="00802F9B">
            <w:pPr>
              <w:pStyle w:val="tablecell"/>
              <w:rPr>
                <w:lang w:val="en-US"/>
              </w:rPr>
            </w:pPr>
            <w:r w:rsidRPr="00564A49">
              <w:rPr>
                <w:lang w:val="en-US"/>
              </w:rPr>
              <w:t>ue(v)</w:t>
            </w:r>
          </w:p>
        </w:tc>
      </w:tr>
      <w:tr w:rsidR="007E173E" w:rsidRPr="00564A49" w14:paraId="49B46CFD" w14:textId="77777777" w:rsidTr="00802F9B">
        <w:trPr>
          <w:cantSplit/>
          <w:trHeight w:val="289"/>
          <w:jc w:val="center"/>
        </w:trPr>
        <w:tc>
          <w:tcPr>
            <w:tcW w:w="7920" w:type="dxa"/>
          </w:tcPr>
          <w:p w14:paraId="4C4ED67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14:paraId="078663EF" w14:textId="77777777" w:rsidR="007E173E" w:rsidRPr="00564A49" w:rsidRDefault="007E173E" w:rsidP="00802F9B">
            <w:pPr>
              <w:pStyle w:val="tablecell"/>
              <w:rPr>
                <w:lang w:val="en-US"/>
              </w:rPr>
            </w:pPr>
          </w:p>
        </w:tc>
      </w:tr>
      <w:tr w:rsidR="007E173E" w:rsidRPr="00564A49" w14:paraId="0D8EF561" w14:textId="77777777" w:rsidTr="00802F9B">
        <w:trPr>
          <w:cantSplit/>
          <w:trHeight w:val="289"/>
          <w:jc w:val="center"/>
        </w:trPr>
        <w:tc>
          <w:tcPr>
            <w:tcW w:w="7920" w:type="dxa"/>
          </w:tcPr>
          <w:p w14:paraId="29C6035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14:paraId="2C7B3437" w14:textId="77777777" w:rsidR="007E173E" w:rsidRPr="00564A49" w:rsidRDefault="007E173E" w:rsidP="00802F9B">
            <w:pPr>
              <w:pStyle w:val="tablecell"/>
              <w:rPr>
                <w:lang w:val="en-US"/>
              </w:rPr>
            </w:pPr>
          </w:p>
        </w:tc>
      </w:tr>
      <w:tr w:rsidR="007E173E" w:rsidRPr="00564A49" w14:paraId="19274544" w14:textId="77777777" w:rsidTr="00802F9B">
        <w:trPr>
          <w:cantSplit/>
          <w:trHeight w:val="289"/>
          <w:jc w:val="center"/>
        </w:trPr>
        <w:tc>
          <w:tcPr>
            <w:tcW w:w="7920" w:type="dxa"/>
          </w:tcPr>
          <w:p w14:paraId="4068441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14:paraId="7B08BC28" w14:textId="77777777" w:rsidR="007E173E" w:rsidRPr="00564A49" w:rsidRDefault="007E173E" w:rsidP="00802F9B">
            <w:pPr>
              <w:pStyle w:val="tablecell"/>
              <w:rPr>
                <w:lang w:val="en-US"/>
              </w:rPr>
            </w:pPr>
          </w:p>
        </w:tc>
      </w:tr>
      <w:tr w:rsidR="007E173E" w:rsidRPr="00564A49" w14:paraId="5B128640" w14:textId="77777777" w:rsidTr="00802F9B">
        <w:trPr>
          <w:cantSplit/>
          <w:trHeight w:val="289"/>
          <w:jc w:val="center"/>
        </w:trPr>
        <w:tc>
          <w:tcPr>
            <w:tcW w:w="7920" w:type="dxa"/>
          </w:tcPr>
          <w:p w14:paraId="1299099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14:paraId="14109436" w14:textId="77777777" w:rsidR="007E173E" w:rsidRPr="00564A49" w:rsidRDefault="007E173E" w:rsidP="00802F9B">
            <w:pPr>
              <w:pStyle w:val="tablecell"/>
              <w:rPr>
                <w:lang w:val="en-US"/>
              </w:rPr>
            </w:pPr>
            <w:r w:rsidRPr="00564A49">
              <w:rPr>
                <w:lang w:val="en-US"/>
              </w:rPr>
              <w:t>u(1)</w:t>
            </w:r>
          </w:p>
        </w:tc>
      </w:tr>
      <w:tr w:rsidR="007E173E" w:rsidRPr="00564A49" w14:paraId="28EFCF38" w14:textId="77777777" w:rsidTr="00802F9B">
        <w:trPr>
          <w:cantSplit/>
          <w:trHeight w:val="289"/>
          <w:jc w:val="center"/>
        </w:trPr>
        <w:tc>
          <w:tcPr>
            <w:tcW w:w="7920" w:type="dxa"/>
          </w:tcPr>
          <w:p w14:paraId="70B52CA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14:paraId="717ECF9E" w14:textId="77777777" w:rsidR="007E173E" w:rsidRPr="00564A49" w:rsidRDefault="007E173E" w:rsidP="00802F9B">
            <w:pPr>
              <w:pStyle w:val="tablecell"/>
              <w:rPr>
                <w:lang w:val="en-US"/>
              </w:rPr>
            </w:pPr>
          </w:p>
        </w:tc>
      </w:tr>
      <w:tr w:rsidR="007E173E" w:rsidRPr="00564A49" w14:paraId="5260A975" w14:textId="77777777" w:rsidTr="00802F9B">
        <w:trPr>
          <w:cantSplit/>
          <w:trHeight w:val="289"/>
          <w:jc w:val="center"/>
        </w:trPr>
        <w:tc>
          <w:tcPr>
            <w:tcW w:w="7920" w:type="dxa"/>
          </w:tcPr>
          <w:p w14:paraId="12ED63B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14:paraId="38168107" w14:textId="77777777" w:rsidR="007E173E" w:rsidRPr="00564A49" w:rsidRDefault="007E173E" w:rsidP="00802F9B">
            <w:pPr>
              <w:pStyle w:val="tablecell"/>
              <w:rPr>
                <w:lang w:val="en-US"/>
              </w:rPr>
            </w:pPr>
            <w:r w:rsidRPr="00564A49">
              <w:rPr>
                <w:lang w:val="en-US"/>
              </w:rPr>
              <w:t>ue(v)</w:t>
            </w:r>
          </w:p>
        </w:tc>
      </w:tr>
      <w:tr w:rsidR="007E173E" w:rsidRPr="00564A49" w14:paraId="3757365C" w14:textId="77777777" w:rsidTr="00802F9B">
        <w:trPr>
          <w:cantSplit/>
          <w:trHeight w:val="289"/>
          <w:jc w:val="center"/>
        </w:trPr>
        <w:tc>
          <w:tcPr>
            <w:tcW w:w="7920" w:type="dxa"/>
          </w:tcPr>
          <w:p w14:paraId="6151C50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14:paraId="190030A7" w14:textId="77777777" w:rsidR="007E173E" w:rsidRPr="00564A49" w:rsidRDefault="007E173E" w:rsidP="00802F9B">
            <w:pPr>
              <w:pStyle w:val="tablecell"/>
              <w:rPr>
                <w:lang w:val="en-US"/>
              </w:rPr>
            </w:pPr>
          </w:p>
        </w:tc>
      </w:tr>
      <w:tr w:rsidR="007E173E" w:rsidRPr="00564A49" w14:paraId="15E40760" w14:textId="77777777" w:rsidTr="00802F9B">
        <w:trPr>
          <w:cantSplit/>
          <w:trHeight w:val="289"/>
          <w:jc w:val="center"/>
        </w:trPr>
        <w:tc>
          <w:tcPr>
            <w:tcW w:w="7920" w:type="dxa"/>
          </w:tcPr>
          <w:p w14:paraId="27CD2A0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14:paraId="04D2611B" w14:textId="77777777" w:rsidR="007E173E" w:rsidRPr="00564A49" w:rsidRDefault="007E173E" w:rsidP="00802F9B">
            <w:pPr>
              <w:pStyle w:val="tablecell"/>
              <w:rPr>
                <w:lang w:val="en-US"/>
              </w:rPr>
            </w:pPr>
          </w:p>
        </w:tc>
      </w:tr>
      <w:tr w:rsidR="007E173E" w:rsidRPr="00564A49" w14:paraId="25038F0A" w14:textId="77777777" w:rsidTr="00802F9B">
        <w:trPr>
          <w:cantSplit/>
          <w:trHeight w:val="289"/>
          <w:jc w:val="center"/>
        </w:trPr>
        <w:tc>
          <w:tcPr>
            <w:tcW w:w="7920" w:type="dxa"/>
          </w:tcPr>
          <w:p w14:paraId="67FBBB0D"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14:paraId="3F43BF02" w14:textId="77777777" w:rsidR="007E173E" w:rsidRPr="00564A49" w:rsidRDefault="007E173E" w:rsidP="00802F9B">
            <w:pPr>
              <w:pStyle w:val="tablecell"/>
              <w:rPr>
                <w:lang w:val="en-US"/>
              </w:rPr>
            </w:pPr>
            <w:r w:rsidRPr="00564A49">
              <w:rPr>
                <w:lang w:val="en-US"/>
              </w:rPr>
              <w:t>ue(v)</w:t>
            </w:r>
          </w:p>
        </w:tc>
      </w:tr>
      <w:tr w:rsidR="007E173E" w:rsidRPr="00564A49" w14:paraId="71FE123B" w14:textId="77777777" w:rsidTr="00802F9B">
        <w:trPr>
          <w:cantSplit/>
          <w:trHeight w:val="289"/>
          <w:jc w:val="center"/>
        </w:trPr>
        <w:tc>
          <w:tcPr>
            <w:tcW w:w="7920" w:type="dxa"/>
          </w:tcPr>
          <w:p w14:paraId="149327E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14:paraId="6C6ECEBD" w14:textId="77777777" w:rsidR="007E173E" w:rsidRPr="00564A49" w:rsidRDefault="007E173E" w:rsidP="00802F9B">
            <w:pPr>
              <w:pStyle w:val="tablecell"/>
              <w:rPr>
                <w:lang w:val="en-US"/>
              </w:rPr>
            </w:pPr>
            <w:r w:rsidRPr="00564A49">
              <w:rPr>
                <w:lang w:val="en-US"/>
              </w:rPr>
              <w:t>ue(v)</w:t>
            </w:r>
          </w:p>
        </w:tc>
      </w:tr>
      <w:tr w:rsidR="007E173E" w:rsidRPr="00564A49" w14:paraId="347A5C72" w14:textId="77777777" w:rsidTr="00802F9B">
        <w:trPr>
          <w:cantSplit/>
          <w:trHeight w:val="289"/>
          <w:jc w:val="center"/>
        </w:trPr>
        <w:tc>
          <w:tcPr>
            <w:tcW w:w="7920" w:type="dxa"/>
          </w:tcPr>
          <w:p w14:paraId="3B0E5F1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14:paraId="3162C05C" w14:textId="77777777" w:rsidR="007E173E" w:rsidRPr="00564A49" w:rsidRDefault="007E173E" w:rsidP="00802F9B">
            <w:pPr>
              <w:pStyle w:val="tablecell"/>
              <w:rPr>
                <w:lang w:val="en-US"/>
              </w:rPr>
            </w:pPr>
          </w:p>
        </w:tc>
      </w:tr>
      <w:tr w:rsidR="007E173E" w:rsidRPr="00564A49" w14:paraId="42360175" w14:textId="77777777" w:rsidTr="00802F9B">
        <w:trPr>
          <w:cantSplit/>
          <w:trHeight w:val="289"/>
          <w:jc w:val="center"/>
        </w:trPr>
        <w:tc>
          <w:tcPr>
            <w:tcW w:w="7920" w:type="dxa"/>
          </w:tcPr>
          <w:p w14:paraId="55393EC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14:paraId="102A4F6F" w14:textId="77777777" w:rsidR="007E173E" w:rsidRPr="00564A49" w:rsidRDefault="007E173E" w:rsidP="00802F9B">
            <w:pPr>
              <w:pStyle w:val="tablecell"/>
              <w:rPr>
                <w:lang w:val="en-US"/>
              </w:rPr>
            </w:pPr>
          </w:p>
        </w:tc>
      </w:tr>
      <w:tr w:rsidR="007E173E" w:rsidRPr="00564A49" w14:paraId="71DBDBBB" w14:textId="77777777" w:rsidTr="00802F9B">
        <w:trPr>
          <w:cantSplit/>
          <w:trHeight w:val="289"/>
          <w:jc w:val="center"/>
        </w:trPr>
        <w:tc>
          <w:tcPr>
            <w:tcW w:w="7920" w:type="dxa"/>
          </w:tcPr>
          <w:p w14:paraId="2CE2BED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11BF458D" w14:textId="77777777" w:rsidR="007E173E" w:rsidRPr="00564A49" w:rsidRDefault="007E173E" w:rsidP="00802F9B">
            <w:pPr>
              <w:pStyle w:val="tablecell"/>
              <w:rPr>
                <w:lang w:val="en-US"/>
              </w:rPr>
            </w:pPr>
          </w:p>
        </w:tc>
      </w:tr>
      <w:tr w:rsidR="007E173E" w:rsidRPr="00564A49" w14:paraId="5AD2C4FF" w14:textId="77777777" w:rsidTr="00802F9B">
        <w:trPr>
          <w:cantSplit/>
          <w:trHeight w:val="289"/>
          <w:jc w:val="center"/>
        </w:trPr>
        <w:tc>
          <w:tcPr>
            <w:tcW w:w="7920" w:type="dxa"/>
          </w:tcPr>
          <w:p w14:paraId="1A8986E7"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29090A09" w14:textId="77777777" w:rsidR="007E173E" w:rsidRPr="00564A49" w:rsidRDefault="007E173E" w:rsidP="00802F9B">
            <w:pPr>
              <w:keepNext/>
              <w:keepLines/>
              <w:spacing w:before="0" w:after="60"/>
            </w:pPr>
          </w:p>
        </w:tc>
      </w:tr>
    </w:tbl>
    <w:p w14:paraId="62DC60A6" w14:textId="77777777" w:rsidR="007E173E" w:rsidRPr="00564A49" w:rsidRDefault="007E173E" w:rsidP="007E173E">
      <w:pPr>
        <w:pStyle w:val="3N"/>
        <w:rPr>
          <w:lang w:val="en-CA"/>
        </w:rPr>
      </w:pPr>
    </w:p>
    <w:p w14:paraId="3B749D5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11"/>
      <w:bookmarkEnd w:id="1512"/>
      <w:bookmarkEnd w:id="1513"/>
    </w:p>
    <w:p w14:paraId="03C5E98E" w14:textId="77777777"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00AF36C7" w14:textId="77777777" w:rsidTr="00802F9B">
        <w:trPr>
          <w:cantSplit/>
          <w:trHeight w:val="289"/>
          <w:jc w:val="center"/>
        </w:trPr>
        <w:tc>
          <w:tcPr>
            <w:tcW w:w="7920" w:type="dxa"/>
          </w:tcPr>
          <w:p w14:paraId="5A9DAE39" w14:textId="77777777" w:rsidR="007E173E" w:rsidRPr="00564A49" w:rsidRDefault="007E173E" w:rsidP="00802F9B">
            <w:pPr>
              <w:pStyle w:val="tablesyntax"/>
              <w:rPr>
                <w:rFonts w:ascii="Times New Roman" w:hAnsi="Times New Roman"/>
                <w:lang w:val="en-US"/>
              </w:rPr>
            </w:pPr>
            <w:bookmarkStart w:id="1518" w:name="_Ref348090097"/>
            <w:r w:rsidRPr="00564A49">
              <w:rPr>
                <w:rFonts w:ascii="Times New Roman" w:hAnsi="Times New Roman"/>
                <w:lang w:val="en-US"/>
              </w:rPr>
              <w:t>seq_parameter_set_rbsp( ) {</w:t>
            </w:r>
          </w:p>
        </w:tc>
        <w:tc>
          <w:tcPr>
            <w:tcW w:w="1152" w:type="dxa"/>
          </w:tcPr>
          <w:p w14:paraId="6E319F0A" w14:textId="77777777" w:rsidR="007E173E" w:rsidRPr="00564A49" w:rsidRDefault="007E173E" w:rsidP="00802F9B">
            <w:pPr>
              <w:pStyle w:val="tableheading"/>
              <w:rPr>
                <w:lang w:val="en-US"/>
              </w:rPr>
            </w:pPr>
            <w:r w:rsidRPr="00564A49">
              <w:rPr>
                <w:lang w:val="en-US"/>
              </w:rPr>
              <w:t>Descriptor</w:t>
            </w:r>
          </w:p>
        </w:tc>
      </w:tr>
      <w:tr w:rsidR="007E173E" w:rsidRPr="00564A49" w14:paraId="2DC12862" w14:textId="77777777" w:rsidTr="00802F9B">
        <w:trPr>
          <w:cantSplit/>
          <w:trHeight w:val="289"/>
          <w:jc w:val="center"/>
        </w:trPr>
        <w:tc>
          <w:tcPr>
            <w:tcW w:w="7920" w:type="dxa"/>
          </w:tcPr>
          <w:p w14:paraId="5CD51262"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14:paraId="752F2C3D" w14:textId="77777777" w:rsidR="007E173E" w:rsidRPr="00564A49" w:rsidRDefault="007E173E" w:rsidP="00802F9B">
            <w:pPr>
              <w:pStyle w:val="tablecell"/>
              <w:rPr>
                <w:lang w:val="en-US"/>
              </w:rPr>
            </w:pPr>
            <w:r w:rsidRPr="00564A49">
              <w:rPr>
                <w:lang w:val="en-US"/>
              </w:rPr>
              <w:t>u(4)</w:t>
            </w:r>
          </w:p>
        </w:tc>
      </w:tr>
      <w:tr w:rsidR="007E173E" w:rsidRPr="00564A49" w14:paraId="6254DEE4" w14:textId="77777777" w:rsidTr="00802F9B">
        <w:trPr>
          <w:cantSplit/>
          <w:trHeight w:val="289"/>
          <w:jc w:val="center"/>
        </w:trPr>
        <w:tc>
          <w:tcPr>
            <w:tcW w:w="7920" w:type="dxa"/>
          </w:tcPr>
          <w:p w14:paraId="6636F3C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14:paraId="6532A0EF" w14:textId="77777777" w:rsidR="007E173E" w:rsidRPr="00564A49" w:rsidRDefault="007E173E" w:rsidP="00802F9B">
            <w:pPr>
              <w:pStyle w:val="tablecell"/>
              <w:rPr>
                <w:lang w:val="en-US" w:eastAsia="ko-KR"/>
              </w:rPr>
            </w:pPr>
          </w:p>
        </w:tc>
      </w:tr>
      <w:tr w:rsidR="007E173E" w:rsidRPr="00564A49" w14:paraId="7CC497BD" w14:textId="77777777" w:rsidTr="00802F9B">
        <w:trPr>
          <w:cantSplit/>
          <w:trHeight w:val="289"/>
          <w:jc w:val="center"/>
        </w:trPr>
        <w:tc>
          <w:tcPr>
            <w:tcW w:w="7920" w:type="dxa"/>
          </w:tcPr>
          <w:p w14:paraId="6CF7CA82"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14:paraId="7920DCD4" w14:textId="77777777" w:rsidR="007E173E" w:rsidRPr="00564A49" w:rsidRDefault="007E173E" w:rsidP="00802F9B">
            <w:pPr>
              <w:pStyle w:val="tablecell"/>
              <w:rPr>
                <w:lang w:val="en-US"/>
              </w:rPr>
            </w:pPr>
            <w:r w:rsidRPr="00564A49">
              <w:rPr>
                <w:lang w:val="en-US" w:eastAsia="ko-KR"/>
              </w:rPr>
              <w:t>u(3)</w:t>
            </w:r>
          </w:p>
        </w:tc>
      </w:tr>
      <w:tr w:rsidR="007E173E" w:rsidRPr="00564A49" w14:paraId="2E8F3684" w14:textId="77777777" w:rsidTr="00802F9B">
        <w:trPr>
          <w:cantSplit/>
          <w:trHeight w:val="289"/>
          <w:jc w:val="center"/>
        </w:trPr>
        <w:tc>
          <w:tcPr>
            <w:tcW w:w="7920" w:type="dxa"/>
          </w:tcPr>
          <w:p w14:paraId="1CFE2F1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19" w:name="GoHere2"/>
            <w:bookmarkEnd w:id="1519"/>
          </w:p>
        </w:tc>
        <w:tc>
          <w:tcPr>
            <w:tcW w:w="1152" w:type="dxa"/>
          </w:tcPr>
          <w:p w14:paraId="5E6046F6"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495BC7A" w14:textId="77777777" w:rsidTr="00802F9B">
        <w:trPr>
          <w:cantSplit/>
          <w:trHeight w:val="289"/>
          <w:jc w:val="center"/>
        </w:trPr>
        <w:tc>
          <w:tcPr>
            <w:tcW w:w="7920" w:type="dxa"/>
          </w:tcPr>
          <w:p w14:paraId="472B360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14:paraId="5FC5713B" w14:textId="77777777" w:rsidR="007E173E" w:rsidRPr="00564A49" w:rsidRDefault="007E173E" w:rsidP="00802F9B">
            <w:pPr>
              <w:pStyle w:val="tablecell"/>
              <w:rPr>
                <w:lang w:val="en-US"/>
              </w:rPr>
            </w:pPr>
          </w:p>
        </w:tc>
      </w:tr>
      <w:tr w:rsidR="007E173E" w:rsidRPr="00564A49" w14:paraId="264B1E2E" w14:textId="77777777" w:rsidTr="00802F9B">
        <w:trPr>
          <w:cantSplit/>
          <w:trHeight w:val="289"/>
          <w:jc w:val="center"/>
        </w:trPr>
        <w:tc>
          <w:tcPr>
            <w:tcW w:w="7920" w:type="dxa"/>
          </w:tcPr>
          <w:p w14:paraId="6F6C5834"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14:paraId="2A80B276" w14:textId="77777777" w:rsidR="007E173E" w:rsidRPr="00564A49" w:rsidRDefault="007E173E" w:rsidP="00802F9B">
            <w:pPr>
              <w:pStyle w:val="tablecell"/>
              <w:rPr>
                <w:lang w:val="en-US"/>
              </w:rPr>
            </w:pPr>
          </w:p>
        </w:tc>
      </w:tr>
      <w:tr w:rsidR="007E173E" w:rsidRPr="00564A49" w14:paraId="14C3C995" w14:textId="77777777" w:rsidTr="00802F9B">
        <w:trPr>
          <w:cantSplit/>
          <w:trHeight w:val="289"/>
          <w:jc w:val="center"/>
        </w:trPr>
        <w:tc>
          <w:tcPr>
            <w:tcW w:w="7920" w:type="dxa"/>
          </w:tcPr>
          <w:p w14:paraId="2AD17EDD"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14:paraId="41FCA7F2" w14:textId="77777777" w:rsidR="007E173E" w:rsidRPr="00564A49" w:rsidRDefault="007E173E" w:rsidP="00802F9B">
            <w:pPr>
              <w:pStyle w:val="tablecell"/>
              <w:rPr>
                <w:lang w:val="en-US"/>
              </w:rPr>
            </w:pPr>
            <w:r w:rsidRPr="00564A49">
              <w:rPr>
                <w:lang w:val="en-US"/>
              </w:rPr>
              <w:t>ue(v)</w:t>
            </w:r>
          </w:p>
        </w:tc>
      </w:tr>
      <w:tr w:rsidR="007E173E" w:rsidRPr="00564A49" w14:paraId="5A316199" w14:textId="77777777" w:rsidTr="00802F9B">
        <w:trPr>
          <w:cantSplit/>
          <w:trHeight w:val="289"/>
          <w:jc w:val="center"/>
        </w:trPr>
        <w:tc>
          <w:tcPr>
            <w:tcW w:w="7920" w:type="dxa"/>
          </w:tcPr>
          <w:p w14:paraId="3619045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14:paraId="78C93634" w14:textId="77777777" w:rsidR="007E173E" w:rsidRPr="00564A49" w:rsidRDefault="007E173E" w:rsidP="00802F9B">
            <w:pPr>
              <w:keepNext/>
              <w:keepLines/>
              <w:spacing w:before="0" w:after="60"/>
              <w:rPr>
                <w:lang w:val="en-US" w:eastAsia="ko-KR"/>
              </w:rPr>
            </w:pPr>
          </w:p>
        </w:tc>
      </w:tr>
      <w:tr w:rsidR="007E173E" w:rsidRPr="00564A49" w14:paraId="167E1EB0" w14:textId="77777777" w:rsidTr="00802F9B">
        <w:trPr>
          <w:cantSplit/>
          <w:trHeight w:val="289"/>
          <w:jc w:val="center"/>
        </w:trPr>
        <w:tc>
          <w:tcPr>
            <w:tcW w:w="7920" w:type="dxa"/>
          </w:tcPr>
          <w:p w14:paraId="337A1C66"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14:paraId="6EA04B85" w14:textId="77777777"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14:paraId="7C1368F0" w14:textId="77777777" w:rsidTr="00802F9B">
        <w:trPr>
          <w:cantSplit/>
          <w:trHeight w:val="289"/>
          <w:jc w:val="center"/>
        </w:trPr>
        <w:tc>
          <w:tcPr>
            <w:tcW w:w="7920" w:type="dxa"/>
          </w:tcPr>
          <w:p w14:paraId="7F6BF2A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14:paraId="6B4974D1" w14:textId="77777777" w:rsidR="007E173E" w:rsidRPr="00564A49" w:rsidRDefault="007E173E" w:rsidP="00802F9B">
            <w:pPr>
              <w:keepNext/>
              <w:keepLines/>
              <w:spacing w:before="0" w:after="60"/>
              <w:rPr>
                <w:lang w:val="en-US" w:eastAsia="ko-KR"/>
              </w:rPr>
            </w:pPr>
          </w:p>
        </w:tc>
      </w:tr>
      <w:tr w:rsidR="007E173E" w:rsidRPr="00564A49" w14:paraId="09DD7853" w14:textId="77777777" w:rsidTr="00802F9B">
        <w:trPr>
          <w:cantSplit/>
          <w:trHeight w:val="289"/>
          <w:jc w:val="center"/>
        </w:trPr>
        <w:tc>
          <w:tcPr>
            <w:tcW w:w="7920" w:type="dxa"/>
          </w:tcPr>
          <w:p w14:paraId="0FADB880"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14:paraId="168BBCFA" w14:textId="77777777" w:rsidR="007E173E" w:rsidRPr="00564A49" w:rsidRDefault="007E173E" w:rsidP="00802F9B">
            <w:pPr>
              <w:pStyle w:val="tablecell"/>
              <w:rPr>
                <w:lang w:val="en-US"/>
              </w:rPr>
            </w:pPr>
            <w:r w:rsidRPr="00564A49">
              <w:rPr>
                <w:lang w:val="en-US"/>
              </w:rPr>
              <w:t>u(8)</w:t>
            </w:r>
          </w:p>
        </w:tc>
      </w:tr>
      <w:tr w:rsidR="007E173E" w:rsidRPr="00564A49" w14:paraId="759C608E" w14:textId="77777777" w:rsidTr="00802F9B">
        <w:trPr>
          <w:cantSplit/>
          <w:trHeight w:val="289"/>
          <w:jc w:val="center"/>
        </w:trPr>
        <w:tc>
          <w:tcPr>
            <w:tcW w:w="7920" w:type="dxa"/>
          </w:tcPr>
          <w:p w14:paraId="105DAFC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14:paraId="752DB597" w14:textId="77777777" w:rsidR="007E173E" w:rsidRPr="00564A49" w:rsidRDefault="007E173E" w:rsidP="00802F9B">
            <w:pPr>
              <w:pStyle w:val="tablecell"/>
              <w:rPr>
                <w:lang w:val="en-US"/>
              </w:rPr>
            </w:pPr>
          </w:p>
        </w:tc>
      </w:tr>
      <w:tr w:rsidR="007E173E" w:rsidRPr="00564A49" w14:paraId="0186E39A" w14:textId="77777777" w:rsidTr="00802F9B">
        <w:trPr>
          <w:cantSplit/>
          <w:trHeight w:val="289"/>
          <w:jc w:val="center"/>
        </w:trPr>
        <w:tc>
          <w:tcPr>
            <w:tcW w:w="7920" w:type="dxa"/>
          </w:tcPr>
          <w:p w14:paraId="0B312DC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14:paraId="78B637C8" w14:textId="77777777" w:rsidR="007E173E" w:rsidRPr="00564A49" w:rsidRDefault="007E173E" w:rsidP="00802F9B">
            <w:pPr>
              <w:pStyle w:val="tablecell"/>
              <w:rPr>
                <w:lang w:val="en-US"/>
              </w:rPr>
            </w:pPr>
            <w:r w:rsidRPr="00564A49">
              <w:rPr>
                <w:lang w:val="en-US"/>
              </w:rPr>
              <w:t>ue(v)</w:t>
            </w:r>
          </w:p>
        </w:tc>
      </w:tr>
      <w:tr w:rsidR="007E173E" w:rsidRPr="00564A49" w14:paraId="2B84C22E"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ED64CC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14:paraId="6E4D6E13" w14:textId="77777777" w:rsidR="007E173E" w:rsidRPr="00564A49" w:rsidRDefault="007E173E" w:rsidP="00802F9B">
            <w:pPr>
              <w:pStyle w:val="tablecell"/>
              <w:rPr>
                <w:lang w:val="en-US"/>
              </w:rPr>
            </w:pPr>
          </w:p>
        </w:tc>
      </w:tr>
      <w:tr w:rsidR="007E173E" w:rsidRPr="00564A49" w14:paraId="1550F2FD"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F1A36E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14:paraId="4BB90DBD" w14:textId="77777777" w:rsidR="007E173E" w:rsidRPr="00564A49" w:rsidRDefault="007E173E" w:rsidP="00802F9B">
            <w:pPr>
              <w:pStyle w:val="tablecell"/>
              <w:rPr>
                <w:lang w:val="en-US"/>
              </w:rPr>
            </w:pPr>
            <w:r w:rsidRPr="00564A49">
              <w:rPr>
                <w:lang w:val="en-US"/>
              </w:rPr>
              <w:t>u(1)</w:t>
            </w:r>
          </w:p>
        </w:tc>
      </w:tr>
      <w:tr w:rsidR="007E173E" w:rsidRPr="00564A49" w14:paraId="6E361B98" w14:textId="77777777" w:rsidTr="00802F9B">
        <w:trPr>
          <w:cantSplit/>
          <w:trHeight w:val="289"/>
          <w:jc w:val="center"/>
        </w:trPr>
        <w:tc>
          <w:tcPr>
            <w:tcW w:w="7920" w:type="dxa"/>
          </w:tcPr>
          <w:p w14:paraId="5D8699E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14:paraId="0FCAB2B2" w14:textId="77777777" w:rsidR="007E173E" w:rsidRPr="00564A49" w:rsidRDefault="007E173E" w:rsidP="00802F9B">
            <w:pPr>
              <w:pStyle w:val="tablecell"/>
              <w:rPr>
                <w:lang w:val="en-US"/>
              </w:rPr>
            </w:pPr>
            <w:r w:rsidRPr="00564A49">
              <w:rPr>
                <w:lang w:val="en-US"/>
              </w:rPr>
              <w:t>ue(v)</w:t>
            </w:r>
          </w:p>
        </w:tc>
      </w:tr>
      <w:tr w:rsidR="007E173E" w:rsidRPr="00564A49" w14:paraId="414B6D6B" w14:textId="77777777" w:rsidTr="00802F9B">
        <w:trPr>
          <w:cantSplit/>
          <w:trHeight w:val="289"/>
          <w:jc w:val="center"/>
        </w:trPr>
        <w:tc>
          <w:tcPr>
            <w:tcW w:w="7920" w:type="dxa"/>
          </w:tcPr>
          <w:p w14:paraId="2CCD9A9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14:paraId="66B177BD" w14:textId="77777777" w:rsidR="007E173E" w:rsidRPr="00564A49" w:rsidRDefault="007E173E" w:rsidP="00802F9B">
            <w:pPr>
              <w:pStyle w:val="tablecell"/>
              <w:rPr>
                <w:lang w:val="en-US"/>
              </w:rPr>
            </w:pPr>
            <w:r w:rsidRPr="00564A49">
              <w:rPr>
                <w:lang w:val="en-US"/>
              </w:rPr>
              <w:t>ue(v)</w:t>
            </w:r>
          </w:p>
        </w:tc>
      </w:tr>
      <w:tr w:rsidR="007E173E" w:rsidRPr="00564A49" w14:paraId="588F011E" w14:textId="77777777" w:rsidTr="00802F9B">
        <w:trPr>
          <w:cantSplit/>
          <w:trHeight w:val="289"/>
          <w:jc w:val="center"/>
        </w:trPr>
        <w:tc>
          <w:tcPr>
            <w:tcW w:w="7920" w:type="dxa"/>
          </w:tcPr>
          <w:p w14:paraId="05B180F5"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14:paraId="05ACFDBD" w14:textId="77777777" w:rsidR="007E173E" w:rsidRPr="00564A49" w:rsidRDefault="007E173E" w:rsidP="00802F9B">
            <w:pPr>
              <w:pStyle w:val="tablecell"/>
              <w:rPr>
                <w:lang w:val="en-US"/>
              </w:rPr>
            </w:pPr>
          </w:p>
        </w:tc>
      </w:tr>
      <w:tr w:rsidR="007E173E" w:rsidRPr="00564A49" w14:paraId="112F6FF4"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12AC45A"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14:paraId="60BB6C1D" w14:textId="77777777" w:rsidR="007E173E" w:rsidRPr="00564A49" w:rsidRDefault="007E173E" w:rsidP="00802F9B">
            <w:pPr>
              <w:pStyle w:val="tablecell"/>
              <w:rPr>
                <w:lang w:val="en-US"/>
              </w:rPr>
            </w:pPr>
            <w:r w:rsidRPr="00564A49">
              <w:rPr>
                <w:lang w:val="en-US"/>
              </w:rPr>
              <w:t>u(1)</w:t>
            </w:r>
          </w:p>
        </w:tc>
      </w:tr>
      <w:tr w:rsidR="007E173E" w:rsidRPr="00564A49" w14:paraId="60CD410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3E6934B"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14:paraId="1FAD922B" w14:textId="77777777" w:rsidR="007E173E" w:rsidRPr="00564A49" w:rsidRDefault="007E173E" w:rsidP="00802F9B">
            <w:pPr>
              <w:pStyle w:val="tablecell"/>
              <w:rPr>
                <w:lang w:val="en-US"/>
              </w:rPr>
            </w:pPr>
          </w:p>
        </w:tc>
      </w:tr>
      <w:tr w:rsidR="007E173E" w:rsidRPr="00564A49" w14:paraId="18D48F8D"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D43A4D8"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14:paraId="6717D85F" w14:textId="77777777" w:rsidR="007E173E" w:rsidRPr="00564A49" w:rsidRDefault="007E173E" w:rsidP="00802F9B">
            <w:pPr>
              <w:pStyle w:val="tablecell"/>
              <w:rPr>
                <w:lang w:val="en-US"/>
              </w:rPr>
            </w:pPr>
            <w:r w:rsidRPr="00564A49">
              <w:rPr>
                <w:lang w:val="en-US"/>
              </w:rPr>
              <w:t>ue(v)</w:t>
            </w:r>
          </w:p>
        </w:tc>
      </w:tr>
      <w:tr w:rsidR="007E173E" w:rsidRPr="00564A49" w14:paraId="227D569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D93E24D"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14:paraId="1D5D61CA" w14:textId="77777777" w:rsidR="007E173E" w:rsidRPr="00564A49" w:rsidRDefault="007E173E" w:rsidP="00802F9B">
            <w:pPr>
              <w:pStyle w:val="tablecell"/>
              <w:rPr>
                <w:lang w:val="en-US"/>
              </w:rPr>
            </w:pPr>
            <w:r w:rsidRPr="00564A49">
              <w:rPr>
                <w:lang w:val="en-US"/>
              </w:rPr>
              <w:t>ue(v)</w:t>
            </w:r>
          </w:p>
        </w:tc>
      </w:tr>
      <w:tr w:rsidR="007E173E" w:rsidRPr="00564A49" w14:paraId="2A4C1182"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D70321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14:paraId="143E04D5" w14:textId="77777777" w:rsidR="007E173E" w:rsidRPr="00564A49" w:rsidRDefault="007E173E" w:rsidP="00802F9B">
            <w:pPr>
              <w:pStyle w:val="tablecell"/>
              <w:rPr>
                <w:lang w:val="en-US"/>
              </w:rPr>
            </w:pPr>
            <w:r w:rsidRPr="00564A49">
              <w:rPr>
                <w:lang w:val="en-US"/>
              </w:rPr>
              <w:t>ue(v)</w:t>
            </w:r>
          </w:p>
        </w:tc>
      </w:tr>
      <w:tr w:rsidR="007E173E" w:rsidRPr="00564A49" w14:paraId="2B880E3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3486F8F"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14:paraId="4CEC97CA" w14:textId="77777777" w:rsidR="007E173E" w:rsidRPr="00564A49" w:rsidRDefault="007E173E" w:rsidP="00802F9B">
            <w:pPr>
              <w:pStyle w:val="tablecell"/>
              <w:rPr>
                <w:lang w:val="en-US"/>
              </w:rPr>
            </w:pPr>
            <w:r w:rsidRPr="00564A49">
              <w:rPr>
                <w:lang w:val="en-US"/>
              </w:rPr>
              <w:t>ue(v)</w:t>
            </w:r>
          </w:p>
        </w:tc>
      </w:tr>
      <w:tr w:rsidR="007E173E" w:rsidRPr="00564A49" w14:paraId="44E44CDA"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D96ABDA"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14:paraId="384B8970" w14:textId="77777777" w:rsidR="007E173E" w:rsidRPr="00564A49" w:rsidRDefault="007E173E" w:rsidP="00802F9B">
            <w:pPr>
              <w:pStyle w:val="tablecell"/>
              <w:rPr>
                <w:lang w:val="en-US"/>
              </w:rPr>
            </w:pPr>
          </w:p>
        </w:tc>
      </w:tr>
      <w:tr w:rsidR="007E173E" w:rsidRPr="00564A49" w14:paraId="31AA310E"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56525C2" w14:textId="77777777"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14:paraId="14663FCC" w14:textId="77777777" w:rsidR="007E173E" w:rsidRPr="00564A49" w:rsidRDefault="007E173E" w:rsidP="00802F9B">
            <w:pPr>
              <w:pStyle w:val="tablecell"/>
              <w:rPr>
                <w:lang w:val="en-US"/>
              </w:rPr>
            </w:pPr>
          </w:p>
        </w:tc>
      </w:tr>
      <w:tr w:rsidR="007E173E" w:rsidRPr="00564A49" w14:paraId="2E869D72" w14:textId="77777777" w:rsidTr="00802F9B">
        <w:trPr>
          <w:cantSplit/>
          <w:trHeight w:val="289"/>
          <w:jc w:val="center"/>
        </w:trPr>
        <w:tc>
          <w:tcPr>
            <w:tcW w:w="7920" w:type="dxa"/>
          </w:tcPr>
          <w:p w14:paraId="6928A58C" w14:textId="77777777"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14:paraId="5763E64B" w14:textId="77777777" w:rsidR="007E173E" w:rsidRPr="00564A49" w:rsidRDefault="007E173E" w:rsidP="00802F9B">
            <w:pPr>
              <w:pStyle w:val="tablecell"/>
              <w:rPr>
                <w:lang w:val="en-US"/>
              </w:rPr>
            </w:pPr>
            <w:r w:rsidRPr="00564A49">
              <w:rPr>
                <w:lang w:val="en-US"/>
              </w:rPr>
              <w:t>ue(v)</w:t>
            </w:r>
          </w:p>
        </w:tc>
      </w:tr>
      <w:tr w:rsidR="007E173E" w:rsidRPr="00564A49" w14:paraId="3881B06C" w14:textId="77777777" w:rsidTr="00802F9B">
        <w:trPr>
          <w:cantSplit/>
          <w:trHeight w:val="289"/>
          <w:jc w:val="center"/>
        </w:trPr>
        <w:tc>
          <w:tcPr>
            <w:tcW w:w="7920" w:type="dxa"/>
          </w:tcPr>
          <w:p w14:paraId="7D52DBDA"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14:paraId="6EC9384C" w14:textId="77777777" w:rsidR="007E173E" w:rsidRPr="00564A49" w:rsidRDefault="007E173E" w:rsidP="00802F9B">
            <w:pPr>
              <w:pStyle w:val="tablecell"/>
              <w:rPr>
                <w:lang w:val="en-US"/>
              </w:rPr>
            </w:pPr>
            <w:r w:rsidRPr="00564A49">
              <w:rPr>
                <w:lang w:val="en-US"/>
              </w:rPr>
              <w:t>ue(v)</w:t>
            </w:r>
          </w:p>
        </w:tc>
      </w:tr>
      <w:tr w:rsidR="007E173E" w:rsidRPr="00564A49" w14:paraId="50D731BB" w14:textId="77777777" w:rsidTr="00802F9B">
        <w:trPr>
          <w:cantSplit/>
          <w:trHeight w:val="289"/>
          <w:jc w:val="center"/>
        </w:trPr>
        <w:tc>
          <w:tcPr>
            <w:tcW w:w="7920" w:type="dxa"/>
          </w:tcPr>
          <w:p w14:paraId="6259FFF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14:paraId="31BD93AD" w14:textId="77777777" w:rsidR="007E173E" w:rsidRPr="00564A49" w:rsidRDefault="007E173E" w:rsidP="00802F9B">
            <w:pPr>
              <w:pStyle w:val="tablecell"/>
              <w:rPr>
                <w:lang w:val="en-US"/>
              </w:rPr>
            </w:pPr>
          </w:p>
        </w:tc>
      </w:tr>
      <w:tr w:rsidR="007E173E" w:rsidRPr="00564A49" w14:paraId="203B8AFD" w14:textId="77777777" w:rsidTr="00802F9B">
        <w:trPr>
          <w:cantSplit/>
          <w:trHeight w:val="289"/>
          <w:jc w:val="center"/>
        </w:trPr>
        <w:tc>
          <w:tcPr>
            <w:tcW w:w="7920" w:type="dxa"/>
          </w:tcPr>
          <w:p w14:paraId="6A9BC3A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14:paraId="74ACB227" w14:textId="77777777" w:rsidR="007E173E" w:rsidRPr="00564A49" w:rsidRDefault="007E173E" w:rsidP="00802F9B">
            <w:pPr>
              <w:pStyle w:val="tablecell"/>
              <w:rPr>
                <w:lang w:val="en-US"/>
              </w:rPr>
            </w:pPr>
            <w:r w:rsidRPr="00564A49">
              <w:rPr>
                <w:lang w:val="en-US"/>
              </w:rPr>
              <w:t>ue(v)</w:t>
            </w:r>
          </w:p>
        </w:tc>
      </w:tr>
      <w:tr w:rsidR="007E173E" w:rsidRPr="00564A49" w14:paraId="3552DA8E" w14:textId="77777777" w:rsidTr="00802F9B">
        <w:trPr>
          <w:cantSplit/>
          <w:trHeight w:val="289"/>
          <w:jc w:val="center"/>
        </w:trPr>
        <w:tc>
          <w:tcPr>
            <w:tcW w:w="7920" w:type="dxa"/>
          </w:tcPr>
          <w:p w14:paraId="274FD976"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14:paraId="3D565DA2" w14:textId="77777777" w:rsidR="007E173E" w:rsidRPr="00564A49" w:rsidRDefault="007E173E" w:rsidP="00802F9B">
            <w:pPr>
              <w:pStyle w:val="tablecell"/>
              <w:rPr>
                <w:lang w:val="en-US"/>
              </w:rPr>
            </w:pPr>
          </w:p>
        </w:tc>
      </w:tr>
      <w:tr w:rsidR="007E173E" w:rsidRPr="00564A49" w14:paraId="7609CB18" w14:textId="77777777" w:rsidTr="00802F9B">
        <w:trPr>
          <w:cantSplit/>
          <w:trHeight w:val="289"/>
          <w:jc w:val="center"/>
        </w:trPr>
        <w:tc>
          <w:tcPr>
            <w:tcW w:w="7920" w:type="dxa"/>
          </w:tcPr>
          <w:p w14:paraId="4697571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14:paraId="36F527EF" w14:textId="77777777" w:rsidR="007E173E" w:rsidRPr="00564A49" w:rsidRDefault="007E173E" w:rsidP="00802F9B">
            <w:pPr>
              <w:pStyle w:val="tablecell"/>
              <w:rPr>
                <w:lang w:val="en-US"/>
              </w:rPr>
            </w:pPr>
            <w:r w:rsidRPr="00564A49">
              <w:rPr>
                <w:lang w:val="en-US"/>
              </w:rPr>
              <w:t>u(1)</w:t>
            </w:r>
          </w:p>
        </w:tc>
      </w:tr>
      <w:tr w:rsidR="007E173E" w:rsidRPr="00564A49" w14:paraId="1563EB47" w14:textId="77777777" w:rsidTr="00802F9B">
        <w:trPr>
          <w:cantSplit/>
          <w:trHeight w:val="289"/>
          <w:jc w:val="center"/>
        </w:trPr>
        <w:tc>
          <w:tcPr>
            <w:tcW w:w="7920" w:type="dxa"/>
          </w:tcPr>
          <w:p w14:paraId="70C15EA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14:paraId="45597ED8" w14:textId="77777777" w:rsidR="007E173E" w:rsidRPr="00564A49" w:rsidRDefault="007E173E" w:rsidP="00802F9B">
            <w:pPr>
              <w:pStyle w:val="tablecell"/>
              <w:rPr>
                <w:lang w:val="en-US"/>
              </w:rPr>
            </w:pPr>
          </w:p>
        </w:tc>
      </w:tr>
      <w:tr w:rsidR="007E173E" w:rsidRPr="00564A49" w14:paraId="693457A3" w14:textId="77777777" w:rsidTr="00802F9B">
        <w:trPr>
          <w:cantSplit/>
          <w:trHeight w:val="289"/>
          <w:jc w:val="center"/>
        </w:trPr>
        <w:tc>
          <w:tcPr>
            <w:tcW w:w="7920" w:type="dxa"/>
          </w:tcPr>
          <w:p w14:paraId="3545CF3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14:paraId="522B7BAC" w14:textId="77777777" w:rsidR="007E173E" w:rsidRPr="00564A49" w:rsidRDefault="007E173E" w:rsidP="00802F9B">
            <w:pPr>
              <w:pStyle w:val="tablecell"/>
              <w:rPr>
                <w:lang w:val="en-US"/>
              </w:rPr>
            </w:pPr>
            <w:r w:rsidRPr="00564A49">
              <w:rPr>
                <w:lang w:val="en-US"/>
              </w:rPr>
              <w:t>ue(v)</w:t>
            </w:r>
          </w:p>
        </w:tc>
      </w:tr>
      <w:tr w:rsidR="007E173E" w:rsidRPr="00564A49" w14:paraId="75AB66BA" w14:textId="77777777" w:rsidTr="00802F9B">
        <w:trPr>
          <w:cantSplit/>
          <w:trHeight w:val="289"/>
          <w:jc w:val="center"/>
        </w:trPr>
        <w:tc>
          <w:tcPr>
            <w:tcW w:w="7920" w:type="dxa"/>
          </w:tcPr>
          <w:p w14:paraId="1813067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14:paraId="2CEC05E8" w14:textId="77777777" w:rsidR="007E173E" w:rsidRPr="00564A49" w:rsidRDefault="007E173E" w:rsidP="00802F9B">
            <w:pPr>
              <w:pStyle w:val="tablecell"/>
              <w:rPr>
                <w:lang w:val="en-US"/>
              </w:rPr>
            </w:pPr>
            <w:r w:rsidRPr="00564A49">
              <w:rPr>
                <w:lang w:val="en-US"/>
              </w:rPr>
              <w:t>ue(v)</w:t>
            </w:r>
          </w:p>
        </w:tc>
      </w:tr>
      <w:tr w:rsidR="007E173E" w:rsidRPr="00564A49" w14:paraId="2A86483D" w14:textId="77777777" w:rsidTr="00802F9B">
        <w:trPr>
          <w:cantSplit/>
          <w:trHeight w:val="289"/>
          <w:jc w:val="center"/>
        </w:trPr>
        <w:tc>
          <w:tcPr>
            <w:tcW w:w="7920" w:type="dxa"/>
          </w:tcPr>
          <w:p w14:paraId="4B90D86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14:paraId="0ECB5B9D" w14:textId="77777777" w:rsidR="007E173E" w:rsidRPr="00564A49" w:rsidRDefault="007E173E" w:rsidP="00802F9B">
            <w:pPr>
              <w:pStyle w:val="tablecell"/>
              <w:rPr>
                <w:lang w:val="en-US"/>
              </w:rPr>
            </w:pPr>
            <w:r w:rsidRPr="00564A49">
              <w:rPr>
                <w:lang w:val="en-US"/>
              </w:rPr>
              <w:t>ue(v)</w:t>
            </w:r>
          </w:p>
        </w:tc>
      </w:tr>
      <w:tr w:rsidR="007E173E" w:rsidRPr="00564A49" w14:paraId="1722AFB7" w14:textId="77777777" w:rsidTr="00802F9B">
        <w:trPr>
          <w:cantSplit/>
          <w:trHeight w:val="289"/>
          <w:jc w:val="center"/>
        </w:trPr>
        <w:tc>
          <w:tcPr>
            <w:tcW w:w="7920" w:type="dxa"/>
          </w:tcPr>
          <w:p w14:paraId="7C8E1A7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14:paraId="7299F396" w14:textId="77777777" w:rsidR="007E173E" w:rsidRPr="00564A49" w:rsidRDefault="007E173E" w:rsidP="00802F9B">
            <w:pPr>
              <w:pStyle w:val="tablecell"/>
              <w:rPr>
                <w:lang w:val="en-US"/>
              </w:rPr>
            </w:pPr>
          </w:p>
        </w:tc>
      </w:tr>
      <w:tr w:rsidR="007E173E" w:rsidRPr="00564A49" w14:paraId="459F4D4E" w14:textId="77777777" w:rsidTr="00802F9B">
        <w:trPr>
          <w:cantSplit/>
          <w:trHeight w:val="289"/>
          <w:jc w:val="center"/>
        </w:trPr>
        <w:tc>
          <w:tcPr>
            <w:tcW w:w="7920" w:type="dxa"/>
          </w:tcPr>
          <w:p w14:paraId="28BBBA7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14:paraId="44ECA5BE" w14:textId="77777777" w:rsidR="007E173E" w:rsidRPr="00564A49" w:rsidRDefault="007E173E" w:rsidP="00802F9B">
            <w:pPr>
              <w:pStyle w:val="tablecell"/>
              <w:rPr>
                <w:lang w:val="en-US"/>
              </w:rPr>
            </w:pPr>
          </w:p>
        </w:tc>
      </w:tr>
      <w:tr w:rsidR="007E173E" w:rsidRPr="00564A49" w14:paraId="0A04B078" w14:textId="77777777" w:rsidTr="00802F9B">
        <w:trPr>
          <w:cantSplit/>
          <w:trHeight w:val="289"/>
          <w:jc w:val="center"/>
        </w:trPr>
        <w:tc>
          <w:tcPr>
            <w:tcW w:w="7920" w:type="dxa"/>
          </w:tcPr>
          <w:p w14:paraId="0B6576AA"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14:paraId="4E861C9E" w14:textId="77777777" w:rsidR="007E173E" w:rsidRPr="00564A49" w:rsidRDefault="007E173E" w:rsidP="00802F9B">
            <w:pPr>
              <w:pStyle w:val="tablecell"/>
              <w:rPr>
                <w:lang w:val="en-US"/>
              </w:rPr>
            </w:pPr>
            <w:r w:rsidRPr="00564A49">
              <w:rPr>
                <w:lang w:val="en-US"/>
              </w:rPr>
              <w:t>ue(v)</w:t>
            </w:r>
          </w:p>
        </w:tc>
      </w:tr>
      <w:tr w:rsidR="007E173E" w:rsidRPr="00564A49" w14:paraId="518BCC4A" w14:textId="77777777" w:rsidTr="00802F9B">
        <w:trPr>
          <w:cantSplit/>
          <w:trHeight w:val="289"/>
          <w:jc w:val="center"/>
        </w:trPr>
        <w:tc>
          <w:tcPr>
            <w:tcW w:w="7920" w:type="dxa"/>
          </w:tcPr>
          <w:p w14:paraId="70F2A19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14:paraId="272F02D1" w14:textId="77777777" w:rsidR="007E173E" w:rsidRPr="00564A49" w:rsidRDefault="007E173E" w:rsidP="00802F9B">
            <w:pPr>
              <w:pStyle w:val="tablecell"/>
              <w:rPr>
                <w:lang w:val="en-US"/>
              </w:rPr>
            </w:pPr>
            <w:r w:rsidRPr="00564A49">
              <w:rPr>
                <w:lang w:val="en-US"/>
              </w:rPr>
              <w:t>ue(v)</w:t>
            </w:r>
          </w:p>
        </w:tc>
      </w:tr>
      <w:tr w:rsidR="007E173E" w:rsidRPr="00564A49" w14:paraId="689B538F" w14:textId="77777777" w:rsidTr="00802F9B">
        <w:trPr>
          <w:cantSplit/>
          <w:trHeight w:val="289"/>
          <w:jc w:val="center"/>
        </w:trPr>
        <w:tc>
          <w:tcPr>
            <w:tcW w:w="7920" w:type="dxa"/>
          </w:tcPr>
          <w:p w14:paraId="7B290DD8"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14:paraId="710504F0" w14:textId="77777777" w:rsidR="007E173E" w:rsidRPr="00564A49" w:rsidRDefault="007E173E" w:rsidP="00802F9B">
            <w:pPr>
              <w:pStyle w:val="tablecell"/>
              <w:rPr>
                <w:lang w:val="en-US"/>
              </w:rPr>
            </w:pPr>
            <w:r w:rsidRPr="00564A49">
              <w:rPr>
                <w:lang w:val="en-US"/>
              </w:rPr>
              <w:t>ue(v)</w:t>
            </w:r>
          </w:p>
        </w:tc>
      </w:tr>
      <w:tr w:rsidR="007E173E" w:rsidRPr="00564A49" w14:paraId="56033DF7" w14:textId="77777777" w:rsidTr="00802F9B">
        <w:trPr>
          <w:cantSplit/>
          <w:trHeight w:val="289"/>
          <w:jc w:val="center"/>
        </w:trPr>
        <w:tc>
          <w:tcPr>
            <w:tcW w:w="7920" w:type="dxa"/>
          </w:tcPr>
          <w:p w14:paraId="29E1963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14:paraId="4E4C0907" w14:textId="77777777" w:rsidR="007E173E" w:rsidRPr="00564A49" w:rsidRDefault="007E173E" w:rsidP="00802F9B">
            <w:pPr>
              <w:pStyle w:val="tablecell"/>
              <w:rPr>
                <w:lang w:val="en-US"/>
              </w:rPr>
            </w:pPr>
            <w:r w:rsidRPr="00564A49">
              <w:rPr>
                <w:lang w:val="en-US"/>
              </w:rPr>
              <w:t>ue(v)</w:t>
            </w:r>
          </w:p>
        </w:tc>
      </w:tr>
      <w:tr w:rsidR="007E173E" w:rsidRPr="00564A49" w14:paraId="09D556CE" w14:textId="77777777" w:rsidTr="00802F9B">
        <w:trPr>
          <w:cantSplit/>
          <w:trHeight w:val="289"/>
          <w:jc w:val="center"/>
        </w:trPr>
        <w:tc>
          <w:tcPr>
            <w:tcW w:w="7920" w:type="dxa"/>
          </w:tcPr>
          <w:p w14:paraId="556D003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14:paraId="51AD8BB4" w14:textId="77777777" w:rsidR="007E173E" w:rsidRPr="00564A49" w:rsidRDefault="007E173E" w:rsidP="00802F9B">
            <w:pPr>
              <w:pStyle w:val="tablecell"/>
              <w:rPr>
                <w:lang w:val="en-US"/>
              </w:rPr>
            </w:pPr>
            <w:r w:rsidRPr="00564A49">
              <w:rPr>
                <w:lang w:val="en-US"/>
              </w:rPr>
              <w:t>ue(v)</w:t>
            </w:r>
          </w:p>
        </w:tc>
      </w:tr>
      <w:tr w:rsidR="007E173E" w:rsidRPr="00564A49" w14:paraId="03660B20" w14:textId="77777777" w:rsidTr="00802F9B">
        <w:trPr>
          <w:cantSplit/>
          <w:trHeight w:val="289"/>
          <w:jc w:val="center"/>
        </w:trPr>
        <w:tc>
          <w:tcPr>
            <w:tcW w:w="7920" w:type="dxa"/>
          </w:tcPr>
          <w:p w14:paraId="586FCB3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14:paraId="53D3E787" w14:textId="77777777" w:rsidR="007E173E" w:rsidRPr="00564A49" w:rsidRDefault="007E173E" w:rsidP="00802F9B">
            <w:pPr>
              <w:pStyle w:val="tablecell"/>
              <w:rPr>
                <w:lang w:val="en-US"/>
              </w:rPr>
            </w:pPr>
            <w:r w:rsidRPr="00564A49">
              <w:rPr>
                <w:lang w:val="en-US"/>
              </w:rPr>
              <w:t>ue(v)</w:t>
            </w:r>
          </w:p>
        </w:tc>
      </w:tr>
      <w:tr w:rsidR="007E173E" w:rsidRPr="00564A49" w14:paraId="0510C982" w14:textId="77777777" w:rsidTr="00802F9B">
        <w:trPr>
          <w:cantSplit/>
          <w:trHeight w:val="289"/>
          <w:jc w:val="center"/>
        </w:trPr>
        <w:tc>
          <w:tcPr>
            <w:tcW w:w="7920" w:type="dxa"/>
          </w:tcPr>
          <w:p w14:paraId="7CC57F5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14:paraId="3FB45AEB" w14:textId="77777777" w:rsidR="007E173E" w:rsidRPr="00564A49" w:rsidRDefault="007E173E" w:rsidP="00802F9B">
            <w:pPr>
              <w:pStyle w:val="tablecell"/>
              <w:rPr>
                <w:lang w:val="en-US"/>
              </w:rPr>
            </w:pPr>
            <w:r w:rsidRPr="00564A49">
              <w:rPr>
                <w:lang w:val="en-US" w:eastAsia="ko-KR"/>
              </w:rPr>
              <w:t>u(1)</w:t>
            </w:r>
          </w:p>
        </w:tc>
      </w:tr>
      <w:tr w:rsidR="007E173E" w:rsidRPr="00564A49" w14:paraId="0A8F8CC4" w14:textId="77777777" w:rsidTr="00802F9B">
        <w:trPr>
          <w:cantSplit/>
          <w:trHeight w:val="289"/>
          <w:jc w:val="center"/>
        </w:trPr>
        <w:tc>
          <w:tcPr>
            <w:tcW w:w="7920" w:type="dxa"/>
          </w:tcPr>
          <w:p w14:paraId="700F356C" w14:textId="77777777"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14:paraId="12816F17" w14:textId="77777777" w:rsidR="007E173E" w:rsidRPr="00564A49" w:rsidRDefault="007E173E" w:rsidP="00802F9B">
            <w:pPr>
              <w:pStyle w:val="tablecell"/>
              <w:rPr>
                <w:lang w:val="en-US"/>
              </w:rPr>
            </w:pPr>
          </w:p>
        </w:tc>
      </w:tr>
      <w:tr w:rsidR="007E173E" w:rsidRPr="00564A49" w14:paraId="223B55B3" w14:textId="77777777" w:rsidTr="00802F9B">
        <w:trPr>
          <w:cantSplit/>
          <w:jc w:val="center"/>
        </w:trPr>
        <w:tc>
          <w:tcPr>
            <w:tcW w:w="7920" w:type="dxa"/>
          </w:tcPr>
          <w:p w14:paraId="4017F2A6"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14:paraId="71C4B407" w14:textId="77777777" w:rsidR="007E173E" w:rsidRPr="00564A49" w:rsidRDefault="007E173E" w:rsidP="00802F9B">
            <w:pPr>
              <w:pStyle w:val="tablecell"/>
              <w:rPr>
                <w:rFonts w:eastAsia="MS Mincho"/>
                <w:lang w:val="en-US" w:eastAsia="ja-JP"/>
              </w:rPr>
            </w:pPr>
          </w:p>
        </w:tc>
      </w:tr>
      <w:tr w:rsidR="007E173E" w:rsidRPr="00564A49" w14:paraId="08C861EB" w14:textId="77777777" w:rsidTr="00802F9B">
        <w:trPr>
          <w:cantSplit/>
          <w:jc w:val="center"/>
        </w:trPr>
        <w:tc>
          <w:tcPr>
            <w:tcW w:w="7920" w:type="dxa"/>
          </w:tcPr>
          <w:p w14:paraId="59536FE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14:paraId="70F8830C" w14:textId="77777777" w:rsidR="007E173E" w:rsidRPr="00564A49" w:rsidRDefault="007E173E" w:rsidP="00802F9B">
            <w:pPr>
              <w:pStyle w:val="tablecell"/>
              <w:rPr>
                <w:rFonts w:eastAsia="MS Mincho"/>
                <w:lang w:val="en-US" w:eastAsia="ja-JP"/>
              </w:rPr>
            </w:pPr>
            <w:r w:rsidRPr="00564A49">
              <w:rPr>
                <w:lang w:val="en-US"/>
              </w:rPr>
              <w:t>u(1)</w:t>
            </w:r>
          </w:p>
        </w:tc>
      </w:tr>
      <w:tr w:rsidR="007E173E" w:rsidRPr="00564A49" w14:paraId="054732D9" w14:textId="77777777" w:rsidTr="00802F9B">
        <w:trPr>
          <w:cantSplit/>
          <w:jc w:val="center"/>
        </w:trPr>
        <w:tc>
          <w:tcPr>
            <w:tcW w:w="7920" w:type="dxa"/>
          </w:tcPr>
          <w:p w14:paraId="0A611FE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14:paraId="4B11CF36" w14:textId="77777777" w:rsidR="007E173E" w:rsidRPr="00564A49" w:rsidRDefault="007E173E" w:rsidP="00802F9B">
            <w:pPr>
              <w:pStyle w:val="tablecell"/>
              <w:rPr>
                <w:rFonts w:eastAsia="MS Mincho"/>
                <w:lang w:val="en-US" w:eastAsia="ja-JP"/>
              </w:rPr>
            </w:pPr>
          </w:p>
        </w:tc>
      </w:tr>
      <w:tr w:rsidR="007E173E" w:rsidRPr="00564A49" w14:paraId="06B780D2" w14:textId="77777777" w:rsidTr="00802F9B">
        <w:trPr>
          <w:cantSplit/>
          <w:jc w:val="center"/>
        </w:trPr>
        <w:tc>
          <w:tcPr>
            <w:tcW w:w="7920" w:type="dxa"/>
          </w:tcPr>
          <w:p w14:paraId="1776555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14:paraId="31B4F8BF" w14:textId="77777777" w:rsidR="007E173E" w:rsidRPr="00564A49" w:rsidRDefault="007E173E" w:rsidP="00802F9B">
            <w:pPr>
              <w:pStyle w:val="tablecell"/>
              <w:rPr>
                <w:rFonts w:eastAsia="MS Mincho"/>
                <w:lang w:val="en-US" w:eastAsia="ja-JP"/>
              </w:rPr>
            </w:pPr>
            <w:r w:rsidRPr="00564A49">
              <w:rPr>
                <w:lang w:val="en-US"/>
              </w:rPr>
              <w:t>u(6)</w:t>
            </w:r>
          </w:p>
        </w:tc>
      </w:tr>
      <w:tr w:rsidR="007E173E" w:rsidRPr="00564A49" w14:paraId="79BDC553" w14:textId="77777777" w:rsidTr="00802F9B">
        <w:trPr>
          <w:cantSplit/>
          <w:jc w:val="center"/>
        </w:trPr>
        <w:tc>
          <w:tcPr>
            <w:tcW w:w="7920" w:type="dxa"/>
          </w:tcPr>
          <w:p w14:paraId="48D5AC10"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14:paraId="4836CF5C" w14:textId="77777777" w:rsidR="007E173E" w:rsidRPr="00564A49" w:rsidRDefault="007E173E" w:rsidP="00802F9B">
            <w:pPr>
              <w:pStyle w:val="tablecell"/>
              <w:rPr>
                <w:rFonts w:eastAsia="MS Mincho"/>
                <w:lang w:val="en-US" w:eastAsia="ja-JP"/>
              </w:rPr>
            </w:pPr>
          </w:p>
        </w:tc>
      </w:tr>
      <w:tr w:rsidR="007E173E" w:rsidRPr="00564A49" w14:paraId="5A20F515" w14:textId="77777777" w:rsidTr="00802F9B">
        <w:trPr>
          <w:cantSplit/>
          <w:trHeight w:val="289"/>
          <w:jc w:val="center"/>
        </w:trPr>
        <w:tc>
          <w:tcPr>
            <w:tcW w:w="7920" w:type="dxa"/>
          </w:tcPr>
          <w:p w14:paraId="0047F73E"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14:paraId="63E4C330" w14:textId="77777777" w:rsidR="007E173E" w:rsidRPr="00564A49" w:rsidRDefault="007E173E" w:rsidP="00802F9B">
            <w:pPr>
              <w:pStyle w:val="tablecell"/>
              <w:rPr>
                <w:lang w:val="en-US"/>
              </w:rPr>
            </w:pPr>
            <w:r w:rsidRPr="00564A49">
              <w:rPr>
                <w:rFonts w:eastAsia="MS Mincho"/>
                <w:lang w:val="en-US" w:eastAsia="ja-JP"/>
              </w:rPr>
              <w:t>u(1)</w:t>
            </w:r>
          </w:p>
        </w:tc>
      </w:tr>
      <w:tr w:rsidR="007E173E" w:rsidRPr="00564A49" w14:paraId="0EC02CE4" w14:textId="77777777" w:rsidTr="00802F9B">
        <w:trPr>
          <w:cantSplit/>
          <w:trHeight w:val="289"/>
          <w:jc w:val="center"/>
        </w:trPr>
        <w:tc>
          <w:tcPr>
            <w:tcW w:w="7920" w:type="dxa"/>
          </w:tcPr>
          <w:p w14:paraId="3D671D6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14:paraId="37DF5B59" w14:textId="77777777" w:rsidR="007E173E" w:rsidRPr="00564A49" w:rsidRDefault="007E173E" w:rsidP="00802F9B">
            <w:pPr>
              <w:pStyle w:val="tablecell"/>
              <w:rPr>
                <w:lang w:val="en-US"/>
              </w:rPr>
            </w:pPr>
          </w:p>
        </w:tc>
      </w:tr>
      <w:tr w:rsidR="007E173E" w:rsidRPr="00564A49" w14:paraId="4DD0660F" w14:textId="77777777" w:rsidTr="00802F9B">
        <w:trPr>
          <w:cantSplit/>
          <w:trHeight w:val="289"/>
          <w:jc w:val="center"/>
        </w:trPr>
        <w:tc>
          <w:tcPr>
            <w:tcW w:w="7920" w:type="dxa"/>
          </w:tcPr>
          <w:p w14:paraId="7D86EC35" w14:textId="77777777"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14:paraId="3C20B519" w14:textId="77777777" w:rsidR="007E173E" w:rsidRPr="00564A49" w:rsidRDefault="007E173E" w:rsidP="00802F9B">
            <w:pPr>
              <w:pStyle w:val="tablecell"/>
              <w:rPr>
                <w:lang w:val="en-US"/>
              </w:rPr>
            </w:pPr>
          </w:p>
        </w:tc>
      </w:tr>
      <w:tr w:rsidR="007E173E" w:rsidRPr="00564A49" w14:paraId="654E1E0E" w14:textId="77777777" w:rsidTr="00802F9B">
        <w:trPr>
          <w:cantSplit/>
          <w:trHeight w:val="289"/>
          <w:jc w:val="center"/>
        </w:trPr>
        <w:tc>
          <w:tcPr>
            <w:tcW w:w="7920" w:type="dxa"/>
          </w:tcPr>
          <w:p w14:paraId="4EE82F74" w14:textId="77777777"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14:paraId="3C716575" w14:textId="77777777" w:rsidR="007E173E" w:rsidRPr="00564A49" w:rsidRDefault="007E173E" w:rsidP="00802F9B">
            <w:pPr>
              <w:pStyle w:val="tablecell"/>
              <w:rPr>
                <w:lang w:val="en-US"/>
              </w:rPr>
            </w:pPr>
          </w:p>
        </w:tc>
      </w:tr>
      <w:tr w:rsidR="007E173E" w:rsidRPr="00564A49" w14:paraId="38F92951" w14:textId="77777777" w:rsidTr="00802F9B">
        <w:trPr>
          <w:cantSplit/>
          <w:trHeight w:val="289"/>
          <w:jc w:val="center"/>
        </w:trPr>
        <w:tc>
          <w:tcPr>
            <w:tcW w:w="7920" w:type="dxa"/>
          </w:tcPr>
          <w:p w14:paraId="00E3F627" w14:textId="77777777"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14:paraId="4466DB55" w14:textId="77777777" w:rsidR="007E173E" w:rsidRPr="00564A49" w:rsidRDefault="007E173E" w:rsidP="00802F9B">
            <w:pPr>
              <w:pStyle w:val="tablecell"/>
              <w:rPr>
                <w:lang w:val="en-US"/>
              </w:rPr>
            </w:pPr>
          </w:p>
        </w:tc>
      </w:tr>
      <w:tr w:rsidR="007E173E" w:rsidRPr="00564A49" w14:paraId="558F0B32" w14:textId="77777777" w:rsidTr="00802F9B">
        <w:trPr>
          <w:cantSplit/>
          <w:trHeight w:val="289"/>
          <w:jc w:val="center"/>
        </w:trPr>
        <w:tc>
          <w:tcPr>
            <w:tcW w:w="7920" w:type="dxa"/>
          </w:tcPr>
          <w:p w14:paraId="49B2DAC6"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14:paraId="6D7FA94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2AADA535" w14:textId="77777777" w:rsidTr="00802F9B">
        <w:trPr>
          <w:cantSplit/>
          <w:trHeight w:val="289"/>
          <w:jc w:val="center"/>
        </w:trPr>
        <w:tc>
          <w:tcPr>
            <w:tcW w:w="7920" w:type="dxa"/>
          </w:tcPr>
          <w:p w14:paraId="6BAD72B9"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14:paraId="7817232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E7B5A34"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2A7A1B7"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14:paraId="53F3E3EA"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47AB83B" w14:textId="77777777" w:rsidTr="00802F9B">
        <w:trPr>
          <w:cantSplit/>
          <w:trHeight w:val="289"/>
          <w:jc w:val="center"/>
        </w:trPr>
        <w:tc>
          <w:tcPr>
            <w:tcW w:w="7920" w:type="dxa"/>
          </w:tcPr>
          <w:p w14:paraId="6D4060B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14:paraId="59CA6467" w14:textId="77777777" w:rsidR="007E173E" w:rsidRPr="00564A49" w:rsidRDefault="007E173E" w:rsidP="00802F9B">
            <w:pPr>
              <w:pStyle w:val="tablecell"/>
              <w:rPr>
                <w:lang w:val="en-US" w:eastAsia="ko-KR"/>
              </w:rPr>
            </w:pPr>
          </w:p>
        </w:tc>
      </w:tr>
      <w:tr w:rsidR="007E173E" w:rsidRPr="00564A49" w14:paraId="5024A6E2" w14:textId="77777777" w:rsidTr="00802F9B">
        <w:trPr>
          <w:cantSplit/>
          <w:trHeight w:val="289"/>
          <w:jc w:val="center"/>
        </w:trPr>
        <w:tc>
          <w:tcPr>
            <w:tcW w:w="7920" w:type="dxa"/>
          </w:tcPr>
          <w:p w14:paraId="32FA901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14:paraId="5176A855" w14:textId="77777777" w:rsidR="007E173E" w:rsidRPr="00564A49" w:rsidRDefault="007E173E" w:rsidP="00802F9B">
            <w:pPr>
              <w:pStyle w:val="tablecell"/>
              <w:rPr>
                <w:lang w:val="en-US" w:eastAsia="ko-KR"/>
              </w:rPr>
            </w:pPr>
            <w:r w:rsidRPr="00564A49">
              <w:rPr>
                <w:lang w:val="en-US" w:eastAsia="ko-KR"/>
              </w:rPr>
              <w:t>u(4)</w:t>
            </w:r>
          </w:p>
        </w:tc>
      </w:tr>
      <w:tr w:rsidR="007E173E" w:rsidRPr="00564A49" w14:paraId="5C0A3B4B" w14:textId="77777777" w:rsidTr="00802F9B">
        <w:trPr>
          <w:cantSplit/>
          <w:trHeight w:val="289"/>
          <w:jc w:val="center"/>
        </w:trPr>
        <w:tc>
          <w:tcPr>
            <w:tcW w:w="7920" w:type="dxa"/>
          </w:tcPr>
          <w:p w14:paraId="29231C6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14:paraId="4306196D" w14:textId="77777777" w:rsidR="007E173E" w:rsidRPr="00564A49" w:rsidRDefault="007E173E" w:rsidP="00802F9B">
            <w:pPr>
              <w:pStyle w:val="tablecell"/>
              <w:rPr>
                <w:lang w:val="en-US" w:eastAsia="ko-KR"/>
              </w:rPr>
            </w:pPr>
            <w:r w:rsidRPr="00564A49">
              <w:rPr>
                <w:lang w:val="en-US" w:eastAsia="ko-KR"/>
              </w:rPr>
              <w:t>u(4)</w:t>
            </w:r>
          </w:p>
        </w:tc>
      </w:tr>
      <w:tr w:rsidR="007E173E" w:rsidRPr="00564A49" w14:paraId="3DC9D90D" w14:textId="77777777" w:rsidTr="00802F9B">
        <w:trPr>
          <w:cantSplit/>
          <w:trHeight w:val="289"/>
          <w:jc w:val="center"/>
        </w:trPr>
        <w:tc>
          <w:tcPr>
            <w:tcW w:w="7920" w:type="dxa"/>
          </w:tcPr>
          <w:p w14:paraId="0F919E24" w14:textId="77777777"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14:paraId="606C8226"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26BB2457" w14:textId="77777777" w:rsidTr="00802F9B">
        <w:trPr>
          <w:cantSplit/>
          <w:trHeight w:val="289"/>
          <w:jc w:val="center"/>
        </w:trPr>
        <w:tc>
          <w:tcPr>
            <w:tcW w:w="7920" w:type="dxa"/>
          </w:tcPr>
          <w:p w14:paraId="03989B1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14:paraId="1083AE1C"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55D4CD70" w14:textId="77777777" w:rsidTr="00802F9B">
        <w:trPr>
          <w:cantSplit/>
          <w:trHeight w:val="289"/>
          <w:jc w:val="center"/>
        </w:trPr>
        <w:tc>
          <w:tcPr>
            <w:tcW w:w="7920" w:type="dxa"/>
          </w:tcPr>
          <w:p w14:paraId="746DF1F9"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14:paraId="38E8CB87"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6880FD93" w14:textId="77777777" w:rsidTr="00802F9B">
        <w:trPr>
          <w:cantSplit/>
          <w:trHeight w:val="289"/>
          <w:jc w:val="center"/>
        </w:trPr>
        <w:tc>
          <w:tcPr>
            <w:tcW w:w="7920" w:type="dxa"/>
          </w:tcPr>
          <w:p w14:paraId="5FDA21E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14:paraId="4E5330B9" w14:textId="77777777" w:rsidR="007E173E" w:rsidRPr="00564A49" w:rsidRDefault="007E173E" w:rsidP="00802F9B">
            <w:pPr>
              <w:pStyle w:val="tablecell"/>
              <w:rPr>
                <w:lang w:val="en-US" w:eastAsia="ko-KR"/>
              </w:rPr>
            </w:pPr>
          </w:p>
        </w:tc>
      </w:tr>
      <w:tr w:rsidR="007E173E" w:rsidRPr="00564A49" w14:paraId="4D34CC08" w14:textId="77777777" w:rsidTr="00802F9B">
        <w:trPr>
          <w:cantSplit/>
          <w:trHeight w:val="289"/>
          <w:jc w:val="center"/>
        </w:trPr>
        <w:tc>
          <w:tcPr>
            <w:tcW w:w="7920" w:type="dxa"/>
          </w:tcPr>
          <w:p w14:paraId="378CDE79"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14:paraId="323F9B47" w14:textId="77777777" w:rsidR="007E173E" w:rsidRPr="00564A49" w:rsidRDefault="007E173E" w:rsidP="00802F9B">
            <w:pPr>
              <w:pStyle w:val="tablecell"/>
              <w:rPr>
                <w:lang w:val="en-US" w:eastAsia="ko-KR"/>
              </w:rPr>
            </w:pPr>
            <w:r w:rsidRPr="00564A49">
              <w:rPr>
                <w:lang w:val="en-US"/>
              </w:rPr>
              <w:t>ue(v)</w:t>
            </w:r>
          </w:p>
        </w:tc>
      </w:tr>
      <w:tr w:rsidR="007E173E" w:rsidRPr="00564A49" w14:paraId="3F374938" w14:textId="77777777" w:rsidTr="00802F9B">
        <w:trPr>
          <w:cantSplit/>
          <w:trHeight w:val="289"/>
          <w:jc w:val="center"/>
        </w:trPr>
        <w:tc>
          <w:tcPr>
            <w:tcW w:w="7920" w:type="dxa"/>
          </w:tcPr>
          <w:p w14:paraId="7D84358E"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14:paraId="540782F1" w14:textId="77777777" w:rsidR="007E173E" w:rsidRPr="00564A49" w:rsidRDefault="007E173E" w:rsidP="00802F9B">
            <w:pPr>
              <w:pStyle w:val="tablecell"/>
              <w:rPr>
                <w:lang w:val="en-US" w:eastAsia="ko-KR"/>
              </w:rPr>
            </w:pPr>
          </w:p>
        </w:tc>
      </w:tr>
      <w:tr w:rsidR="007E173E" w:rsidRPr="00564A49" w14:paraId="2F0EF309" w14:textId="77777777" w:rsidTr="00802F9B">
        <w:trPr>
          <w:cantSplit/>
          <w:trHeight w:val="289"/>
          <w:jc w:val="center"/>
        </w:trPr>
        <w:tc>
          <w:tcPr>
            <w:tcW w:w="7920" w:type="dxa"/>
          </w:tcPr>
          <w:p w14:paraId="4700B1E0"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14:paraId="00B4B1A0" w14:textId="77777777" w:rsidR="007E173E" w:rsidRPr="00564A49" w:rsidRDefault="007E173E" w:rsidP="00802F9B">
            <w:pPr>
              <w:pStyle w:val="tablecell"/>
              <w:rPr>
                <w:lang w:val="en-US" w:eastAsia="ko-KR"/>
              </w:rPr>
            </w:pPr>
          </w:p>
        </w:tc>
      </w:tr>
      <w:tr w:rsidR="007E173E" w:rsidRPr="00564A49" w14:paraId="6ECC0850" w14:textId="77777777" w:rsidTr="00802F9B">
        <w:trPr>
          <w:cantSplit/>
          <w:trHeight w:val="289"/>
          <w:jc w:val="center"/>
        </w:trPr>
        <w:tc>
          <w:tcPr>
            <w:tcW w:w="7920" w:type="dxa"/>
          </w:tcPr>
          <w:p w14:paraId="6B8E64AE"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14:paraId="50B94655"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05D5DCAC" w14:textId="77777777" w:rsidTr="00802F9B">
        <w:trPr>
          <w:cantSplit/>
          <w:trHeight w:val="289"/>
          <w:jc w:val="center"/>
        </w:trPr>
        <w:tc>
          <w:tcPr>
            <w:tcW w:w="7920" w:type="dxa"/>
          </w:tcPr>
          <w:p w14:paraId="2467D24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14:paraId="3DFBF43F" w14:textId="77777777" w:rsidR="007E173E" w:rsidRPr="00564A49" w:rsidRDefault="007E173E" w:rsidP="00802F9B">
            <w:pPr>
              <w:pStyle w:val="tablecell"/>
              <w:rPr>
                <w:lang w:val="en-US" w:eastAsia="ko-KR"/>
              </w:rPr>
            </w:pPr>
          </w:p>
        </w:tc>
      </w:tr>
      <w:tr w:rsidR="007E173E" w:rsidRPr="00564A49" w14:paraId="7652B45D" w14:textId="77777777" w:rsidTr="00802F9B">
        <w:trPr>
          <w:cantSplit/>
          <w:trHeight w:val="289"/>
          <w:jc w:val="center"/>
        </w:trPr>
        <w:tc>
          <w:tcPr>
            <w:tcW w:w="7920" w:type="dxa"/>
          </w:tcPr>
          <w:p w14:paraId="787F666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14:paraId="4A889F43"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6FCD52ED" w14:textId="77777777" w:rsidTr="00802F9B">
        <w:trPr>
          <w:cantSplit/>
          <w:trHeight w:val="289"/>
          <w:jc w:val="center"/>
        </w:trPr>
        <w:tc>
          <w:tcPr>
            <w:tcW w:w="7920" w:type="dxa"/>
          </w:tcPr>
          <w:p w14:paraId="5DDE4A9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14:paraId="33E192E6" w14:textId="77777777" w:rsidR="007E173E" w:rsidRPr="00564A49" w:rsidRDefault="007E173E" w:rsidP="00802F9B">
            <w:pPr>
              <w:pStyle w:val="tablecell"/>
              <w:rPr>
                <w:lang w:val="en-US" w:eastAsia="ko-KR"/>
              </w:rPr>
            </w:pPr>
          </w:p>
        </w:tc>
      </w:tr>
      <w:tr w:rsidR="007E173E" w:rsidRPr="00564A49" w14:paraId="10296589" w14:textId="77777777" w:rsidTr="00802F9B">
        <w:trPr>
          <w:cantSplit/>
          <w:trHeight w:val="289"/>
          <w:jc w:val="center"/>
        </w:trPr>
        <w:tc>
          <w:tcPr>
            <w:tcW w:w="7920" w:type="dxa"/>
          </w:tcPr>
          <w:p w14:paraId="32F331F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14:paraId="36D1229B"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1B140B07" w14:textId="77777777" w:rsidTr="00802F9B">
        <w:trPr>
          <w:cantSplit/>
          <w:trHeight w:val="289"/>
          <w:jc w:val="center"/>
        </w:trPr>
        <w:tc>
          <w:tcPr>
            <w:tcW w:w="7920" w:type="dxa"/>
          </w:tcPr>
          <w:p w14:paraId="1F28E85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14:paraId="7F668548"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0F0FC217" w14:textId="77777777" w:rsidTr="00802F9B">
        <w:trPr>
          <w:cantSplit/>
          <w:trHeight w:val="289"/>
          <w:jc w:val="center"/>
        </w:trPr>
        <w:tc>
          <w:tcPr>
            <w:tcW w:w="7920" w:type="dxa"/>
          </w:tcPr>
          <w:p w14:paraId="6AF7C65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3E81A7D1" w14:textId="77777777" w:rsidR="007E173E" w:rsidRPr="00564A49" w:rsidRDefault="007E173E" w:rsidP="00802F9B">
            <w:pPr>
              <w:pStyle w:val="tablecell"/>
              <w:rPr>
                <w:lang w:val="en-US" w:eastAsia="ko-KR"/>
              </w:rPr>
            </w:pPr>
          </w:p>
        </w:tc>
      </w:tr>
      <w:tr w:rsidR="007E173E" w:rsidRPr="00564A49" w14:paraId="268B1577" w14:textId="77777777" w:rsidTr="00802F9B">
        <w:trPr>
          <w:cantSplit/>
          <w:trHeight w:val="289"/>
          <w:jc w:val="center"/>
        </w:trPr>
        <w:tc>
          <w:tcPr>
            <w:tcW w:w="7920" w:type="dxa"/>
          </w:tcPr>
          <w:p w14:paraId="6A95929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0724B6F2" w14:textId="77777777" w:rsidR="007E173E" w:rsidRPr="00564A49" w:rsidRDefault="007E173E" w:rsidP="00802F9B">
            <w:pPr>
              <w:pStyle w:val="tablecell"/>
              <w:rPr>
                <w:lang w:val="en-US" w:eastAsia="ko-KR"/>
              </w:rPr>
            </w:pPr>
          </w:p>
        </w:tc>
      </w:tr>
      <w:tr w:rsidR="007E173E" w:rsidRPr="00564A49" w14:paraId="145316C2" w14:textId="77777777" w:rsidTr="00802F9B">
        <w:trPr>
          <w:cantSplit/>
          <w:trHeight w:val="289"/>
          <w:jc w:val="center"/>
        </w:trPr>
        <w:tc>
          <w:tcPr>
            <w:tcW w:w="7920" w:type="dxa"/>
          </w:tcPr>
          <w:p w14:paraId="40C34EDF"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14:paraId="1FB59648"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8D21F2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29CD8B5"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14:paraId="6632757D"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2E2F2FA" w14:textId="77777777" w:rsidTr="00802F9B">
        <w:trPr>
          <w:cantSplit/>
          <w:trHeight w:val="289"/>
          <w:jc w:val="center"/>
        </w:trPr>
        <w:tc>
          <w:tcPr>
            <w:tcW w:w="7920" w:type="dxa"/>
          </w:tcPr>
          <w:p w14:paraId="7002778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14:paraId="29B07E1D"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056469E" w14:textId="77777777" w:rsidTr="00802F9B">
        <w:trPr>
          <w:cantSplit/>
          <w:trHeight w:val="289"/>
          <w:jc w:val="center"/>
        </w:trPr>
        <w:tc>
          <w:tcPr>
            <w:tcW w:w="7920" w:type="dxa"/>
          </w:tcPr>
          <w:p w14:paraId="079055D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14:paraId="473AA845" w14:textId="77777777" w:rsidR="007E173E" w:rsidRPr="00564A49" w:rsidRDefault="007E173E" w:rsidP="00802F9B">
            <w:pPr>
              <w:pStyle w:val="tablecell"/>
              <w:rPr>
                <w:lang w:val="en-US" w:eastAsia="ko-KR"/>
              </w:rPr>
            </w:pPr>
          </w:p>
        </w:tc>
      </w:tr>
      <w:tr w:rsidR="007E173E" w:rsidRPr="00564A49" w14:paraId="4716ED3D" w14:textId="77777777" w:rsidTr="00802F9B">
        <w:trPr>
          <w:cantSplit/>
          <w:trHeight w:val="289"/>
          <w:jc w:val="center"/>
        </w:trPr>
        <w:tc>
          <w:tcPr>
            <w:tcW w:w="7920" w:type="dxa"/>
          </w:tcPr>
          <w:p w14:paraId="78DFF64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14:paraId="42F83506" w14:textId="77777777" w:rsidR="007E173E" w:rsidRPr="00564A49" w:rsidRDefault="007E173E" w:rsidP="00802F9B">
            <w:pPr>
              <w:pStyle w:val="tablecell"/>
              <w:rPr>
                <w:lang w:val="en-US" w:eastAsia="ko-KR"/>
              </w:rPr>
            </w:pPr>
          </w:p>
        </w:tc>
      </w:tr>
      <w:tr w:rsidR="007E173E" w:rsidRPr="00564A49" w14:paraId="5ED8732A" w14:textId="77777777" w:rsidTr="00802F9B">
        <w:trPr>
          <w:cantSplit/>
          <w:trHeight w:val="289"/>
          <w:jc w:val="center"/>
        </w:trPr>
        <w:tc>
          <w:tcPr>
            <w:tcW w:w="7920" w:type="dxa"/>
          </w:tcPr>
          <w:p w14:paraId="559810A1" w14:textId="77777777"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14:paraId="45C2D7AA" w14:textId="77777777" w:rsidR="007E173E" w:rsidRPr="00564A49" w:rsidRDefault="007E173E" w:rsidP="00802F9B">
            <w:pPr>
              <w:pStyle w:val="tablecell"/>
              <w:rPr>
                <w:lang w:val="en-US" w:eastAsia="ko-KR"/>
              </w:rPr>
            </w:pPr>
            <w:r w:rsidRPr="00564A49">
              <w:rPr>
                <w:lang w:val="en-US"/>
              </w:rPr>
              <w:t>u(1)</w:t>
            </w:r>
          </w:p>
        </w:tc>
      </w:tr>
      <w:tr w:rsidR="007E173E" w:rsidRPr="00564A49" w14:paraId="641908F5" w14:textId="77777777" w:rsidTr="00802F9B">
        <w:trPr>
          <w:cantSplit/>
          <w:trHeight w:val="289"/>
          <w:jc w:val="center"/>
        </w:trPr>
        <w:tc>
          <w:tcPr>
            <w:tcW w:w="7920" w:type="dxa"/>
          </w:tcPr>
          <w:p w14:paraId="30C70D5E" w14:textId="77777777"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14:paraId="5F589355" w14:textId="77777777" w:rsidR="007E173E" w:rsidRPr="00564A49" w:rsidRDefault="007E173E" w:rsidP="00802F9B">
            <w:pPr>
              <w:pStyle w:val="tablecell"/>
              <w:rPr>
                <w:lang w:val="en-US" w:eastAsia="ko-KR"/>
              </w:rPr>
            </w:pPr>
          </w:p>
        </w:tc>
      </w:tr>
      <w:tr w:rsidR="007E173E" w:rsidRPr="00564A49" w14:paraId="7E40EE9B" w14:textId="77777777" w:rsidTr="00802F9B">
        <w:trPr>
          <w:cantSplit/>
          <w:trHeight w:val="289"/>
          <w:jc w:val="center"/>
        </w:trPr>
        <w:tc>
          <w:tcPr>
            <w:tcW w:w="7920" w:type="dxa"/>
          </w:tcPr>
          <w:p w14:paraId="2F797A1E"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14:paraId="624EA5F1" w14:textId="77777777" w:rsidR="007E173E" w:rsidRPr="00564A49" w:rsidRDefault="007E173E" w:rsidP="00802F9B">
            <w:pPr>
              <w:pStyle w:val="tablecell"/>
              <w:rPr>
                <w:lang w:val="en-US" w:eastAsia="ko-KR"/>
              </w:rPr>
            </w:pPr>
          </w:p>
        </w:tc>
      </w:tr>
      <w:tr w:rsidR="007E173E" w:rsidRPr="00564A49" w14:paraId="4F2CC641" w14:textId="77777777" w:rsidTr="00802F9B">
        <w:trPr>
          <w:cantSplit/>
          <w:trHeight w:val="289"/>
          <w:jc w:val="center"/>
        </w:trPr>
        <w:tc>
          <w:tcPr>
            <w:tcW w:w="7920" w:type="dxa"/>
          </w:tcPr>
          <w:p w14:paraId="1C0EAB45"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14:paraId="79CD2C63"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174A1E34" w14:textId="77777777" w:rsidTr="00802F9B">
        <w:trPr>
          <w:cantSplit/>
          <w:trHeight w:val="289"/>
          <w:jc w:val="center"/>
        </w:trPr>
        <w:tc>
          <w:tcPr>
            <w:tcW w:w="7920" w:type="dxa"/>
          </w:tcPr>
          <w:p w14:paraId="03BE81DC"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14:paraId="3E888B05" w14:textId="77777777" w:rsidR="007E173E" w:rsidRPr="00564A49" w:rsidRDefault="007E173E" w:rsidP="00802F9B">
            <w:pPr>
              <w:pStyle w:val="tablecell"/>
              <w:rPr>
                <w:lang w:val="en-US" w:eastAsia="ko-KR"/>
              </w:rPr>
            </w:pPr>
          </w:p>
        </w:tc>
      </w:tr>
      <w:tr w:rsidR="007E173E" w:rsidRPr="00564A49" w14:paraId="546A25E3" w14:textId="77777777" w:rsidTr="00802F9B">
        <w:trPr>
          <w:cantSplit/>
          <w:trHeight w:val="289"/>
          <w:jc w:val="center"/>
        </w:trPr>
        <w:tc>
          <w:tcPr>
            <w:tcW w:w="7920" w:type="dxa"/>
          </w:tcPr>
          <w:p w14:paraId="11756D2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14:paraId="60E88CB0" w14:textId="77777777" w:rsidR="007E173E" w:rsidRPr="00564A49" w:rsidRDefault="007E173E" w:rsidP="00802F9B">
            <w:pPr>
              <w:pStyle w:val="tablecell"/>
              <w:rPr>
                <w:lang w:val="en-US" w:eastAsia="ko-KR"/>
              </w:rPr>
            </w:pPr>
          </w:p>
        </w:tc>
      </w:tr>
      <w:tr w:rsidR="007E173E" w:rsidRPr="00564A49" w14:paraId="695F7C14" w14:textId="77777777" w:rsidTr="00802F9B">
        <w:trPr>
          <w:cantSplit/>
          <w:trHeight w:val="289"/>
          <w:jc w:val="center"/>
        </w:trPr>
        <w:tc>
          <w:tcPr>
            <w:tcW w:w="7920" w:type="dxa"/>
          </w:tcPr>
          <w:p w14:paraId="073C492A"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14:paraId="2ECF7F9D" w14:textId="77777777" w:rsidR="007E173E" w:rsidRPr="00564A49" w:rsidRDefault="007E173E" w:rsidP="00802F9B">
            <w:pPr>
              <w:pStyle w:val="tablecell"/>
              <w:rPr>
                <w:lang w:val="en-US" w:eastAsia="ko-KR"/>
              </w:rPr>
            </w:pPr>
          </w:p>
        </w:tc>
      </w:tr>
      <w:tr w:rsidR="007E173E" w:rsidRPr="00564A49" w14:paraId="5EB139E3" w14:textId="77777777" w:rsidTr="00802F9B">
        <w:trPr>
          <w:cantSplit/>
          <w:trHeight w:val="289"/>
          <w:jc w:val="center"/>
        </w:trPr>
        <w:tc>
          <w:tcPr>
            <w:tcW w:w="7920" w:type="dxa"/>
          </w:tcPr>
          <w:p w14:paraId="0F280780"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14:paraId="0DB47320" w14:textId="77777777" w:rsidR="007E173E" w:rsidRPr="00564A49" w:rsidRDefault="007E173E" w:rsidP="00802F9B">
            <w:pPr>
              <w:pStyle w:val="tablecell"/>
              <w:rPr>
                <w:lang w:val="en-US" w:eastAsia="ko-KR"/>
              </w:rPr>
            </w:pPr>
          </w:p>
        </w:tc>
      </w:tr>
      <w:tr w:rsidR="007E173E" w:rsidRPr="00564A49" w14:paraId="143ED90F" w14:textId="77777777" w:rsidTr="00802F9B">
        <w:trPr>
          <w:cantSplit/>
          <w:trHeight w:val="289"/>
          <w:jc w:val="center"/>
        </w:trPr>
        <w:tc>
          <w:tcPr>
            <w:tcW w:w="7920" w:type="dxa"/>
          </w:tcPr>
          <w:p w14:paraId="50069A32"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14:paraId="28565D1D" w14:textId="77777777" w:rsidR="007E173E" w:rsidRPr="00564A49" w:rsidRDefault="007E173E" w:rsidP="00802F9B">
            <w:pPr>
              <w:pStyle w:val="tablecell"/>
              <w:rPr>
                <w:lang w:val="en-US" w:eastAsia="ko-KR"/>
              </w:rPr>
            </w:pPr>
            <w:r w:rsidRPr="00564A49">
              <w:rPr>
                <w:lang w:val="en-US"/>
              </w:rPr>
              <w:t>u(1)</w:t>
            </w:r>
          </w:p>
        </w:tc>
      </w:tr>
      <w:tr w:rsidR="007E173E" w:rsidRPr="00564A49" w14:paraId="3963A79C" w14:textId="77777777" w:rsidTr="00802F9B">
        <w:trPr>
          <w:cantSplit/>
          <w:trHeight w:val="289"/>
          <w:jc w:val="center"/>
        </w:trPr>
        <w:tc>
          <w:tcPr>
            <w:tcW w:w="7920" w:type="dxa"/>
          </w:tcPr>
          <w:p w14:paraId="4A19DEC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14:paraId="5D845953" w14:textId="77777777" w:rsidR="007E173E" w:rsidRPr="00564A49" w:rsidRDefault="007E173E" w:rsidP="00802F9B">
            <w:pPr>
              <w:pStyle w:val="tablecell"/>
              <w:rPr>
                <w:lang w:val="en-US"/>
              </w:rPr>
            </w:pPr>
          </w:p>
        </w:tc>
      </w:tr>
      <w:tr w:rsidR="007E173E" w:rsidRPr="00564A49" w14:paraId="37F7CDE1" w14:textId="77777777" w:rsidTr="00802F9B">
        <w:trPr>
          <w:cantSplit/>
          <w:trHeight w:val="289"/>
          <w:jc w:val="center"/>
        </w:trPr>
        <w:tc>
          <w:tcPr>
            <w:tcW w:w="7920" w:type="dxa"/>
          </w:tcPr>
          <w:p w14:paraId="3F21D91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14:paraId="109179BC" w14:textId="77777777" w:rsidR="007E173E" w:rsidRPr="00564A49" w:rsidRDefault="007E173E" w:rsidP="00802F9B">
            <w:pPr>
              <w:pStyle w:val="tablecell"/>
              <w:rPr>
                <w:lang w:val="en-US"/>
              </w:rPr>
            </w:pPr>
          </w:p>
        </w:tc>
      </w:tr>
      <w:tr w:rsidR="007E173E" w:rsidRPr="00564A49" w14:paraId="040440D1" w14:textId="77777777" w:rsidTr="00802F9B">
        <w:trPr>
          <w:cantSplit/>
          <w:trHeight w:val="289"/>
          <w:jc w:val="center"/>
        </w:trPr>
        <w:tc>
          <w:tcPr>
            <w:tcW w:w="7920" w:type="dxa"/>
          </w:tcPr>
          <w:p w14:paraId="38A20D80" w14:textId="77777777"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14:paraId="3BECBC65" w14:textId="77777777" w:rsidR="007E173E" w:rsidRPr="00564A49" w:rsidRDefault="007E173E" w:rsidP="00802F9B">
            <w:pPr>
              <w:pStyle w:val="tablecell"/>
              <w:keepNext w:val="0"/>
              <w:rPr>
                <w:lang w:val="en-US"/>
              </w:rPr>
            </w:pPr>
          </w:p>
        </w:tc>
      </w:tr>
    </w:tbl>
    <w:p w14:paraId="32374866" w14:textId="77777777" w:rsidR="007E173E" w:rsidRPr="00564A49" w:rsidRDefault="007E173E" w:rsidP="007E173E">
      <w:pPr>
        <w:pStyle w:val="3N"/>
        <w:rPr>
          <w:lang w:val="en-US"/>
        </w:rPr>
      </w:pPr>
      <w:bookmarkStart w:id="1520" w:name="_Ref360884713"/>
    </w:p>
    <w:p w14:paraId="0DE14CEC"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20"/>
    </w:p>
    <w:p w14:paraId="1750A160"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14:paraId="147B4D9F" w14:textId="77777777" w:rsidTr="00802F9B">
        <w:trPr>
          <w:trHeight w:val="289"/>
          <w:jc w:val="center"/>
        </w:trPr>
        <w:tc>
          <w:tcPr>
            <w:tcW w:w="7920" w:type="dxa"/>
          </w:tcPr>
          <w:p w14:paraId="0B4B96B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14:paraId="6DE20F8C" w14:textId="77777777"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14:paraId="6A3C0DE5" w14:textId="77777777" w:rsidTr="00802F9B">
        <w:trPr>
          <w:trHeight w:val="289"/>
          <w:jc w:val="center"/>
        </w:trPr>
        <w:tc>
          <w:tcPr>
            <w:tcW w:w="7920" w:type="dxa"/>
          </w:tcPr>
          <w:p w14:paraId="595D85A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14:paraId="73DC6C8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14:paraId="3497B4A2" w14:textId="77777777" w:rsidTr="00802F9B">
        <w:trPr>
          <w:trHeight w:val="289"/>
          <w:jc w:val="center"/>
        </w:trPr>
        <w:tc>
          <w:tcPr>
            <w:tcW w:w="7920" w:type="dxa"/>
          </w:tcPr>
          <w:p w14:paraId="1CEDF37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14:paraId="6FA1FDEF"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14:paraId="0F0E3108" w14:textId="77777777" w:rsidTr="00802F9B">
        <w:trPr>
          <w:trHeight w:val="289"/>
          <w:jc w:val="center"/>
        </w:trPr>
        <w:tc>
          <w:tcPr>
            <w:tcW w:w="7920" w:type="dxa"/>
          </w:tcPr>
          <w:p w14:paraId="3AF9799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14:paraId="0FBADF1E"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79FD1AB6" w14:textId="77777777" w:rsidTr="00802F9B">
        <w:trPr>
          <w:trHeight w:val="289"/>
          <w:jc w:val="center"/>
        </w:trPr>
        <w:tc>
          <w:tcPr>
            <w:tcW w:w="7920" w:type="dxa"/>
          </w:tcPr>
          <w:p w14:paraId="2E7BBD0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14:paraId="5C10579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14:paraId="07C3959D" w14:textId="77777777" w:rsidTr="00802F9B">
        <w:trPr>
          <w:trHeight w:val="289"/>
          <w:jc w:val="center"/>
        </w:trPr>
        <w:tc>
          <w:tcPr>
            <w:tcW w:w="7920" w:type="dxa"/>
          </w:tcPr>
          <w:p w14:paraId="7DF6B6A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14:paraId="7CCAB661"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0346A272" w14:textId="77777777" w:rsidTr="00802F9B">
        <w:trPr>
          <w:trHeight w:val="289"/>
          <w:jc w:val="center"/>
        </w:trPr>
        <w:tc>
          <w:tcPr>
            <w:tcW w:w="7920" w:type="dxa"/>
          </w:tcPr>
          <w:p w14:paraId="754F4A9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14:paraId="7DECDF7C"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39115152" w14:textId="77777777" w:rsidTr="00802F9B">
        <w:trPr>
          <w:trHeight w:val="289"/>
          <w:jc w:val="center"/>
        </w:trPr>
        <w:tc>
          <w:tcPr>
            <w:tcW w:w="7920" w:type="dxa"/>
          </w:tcPr>
          <w:p w14:paraId="47D28F6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14:paraId="73D47820"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129C6CA9" w14:textId="77777777" w:rsidTr="00802F9B">
        <w:trPr>
          <w:trHeight w:val="289"/>
          <w:jc w:val="center"/>
        </w:trPr>
        <w:tc>
          <w:tcPr>
            <w:tcW w:w="7920" w:type="dxa"/>
          </w:tcPr>
          <w:p w14:paraId="68698DA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14:paraId="346B4756"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6BC0A1CC" w14:textId="77777777" w:rsidTr="00802F9B">
        <w:trPr>
          <w:trHeight w:val="289"/>
          <w:jc w:val="center"/>
        </w:trPr>
        <w:tc>
          <w:tcPr>
            <w:tcW w:w="7920" w:type="dxa"/>
          </w:tcPr>
          <w:p w14:paraId="16014EA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14:paraId="4B328261" w14:textId="77777777"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14:paraId="22EE89A3" w14:textId="77777777" w:rsidTr="00802F9B">
        <w:trPr>
          <w:trHeight w:val="289"/>
          <w:jc w:val="center"/>
        </w:trPr>
        <w:tc>
          <w:tcPr>
            <w:tcW w:w="7920" w:type="dxa"/>
          </w:tcPr>
          <w:p w14:paraId="580BF1C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14:paraId="5D47B4C3"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0D62C04D"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423022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14:paraId="3E16D7D4"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14:paraId="20780D1C" w14:textId="77777777" w:rsidR="007E173E" w:rsidRPr="00564A49" w:rsidRDefault="007E173E" w:rsidP="007E173E">
      <w:pPr>
        <w:pStyle w:val="3N"/>
        <w:rPr>
          <w:lang w:val="en-US"/>
        </w:rPr>
      </w:pPr>
    </w:p>
    <w:p w14:paraId="389BBB6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1" w:name="_Ref351058034"/>
      <w:bookmarkStart w:id="1522" w:name="_Ref363160723"/>
      <w:r w:rsidRPr="00564A49">
        <w:rPr>
          <w:lang w:val="en-US"/>
        </w:rPr>
        <w:lastRenderedPageBreak/>
        <w:t>Picture parameter set RBSP syntax</w:t>
      </w:r>
      <w:bookmarkEnd w:id="1518"/>
      <w:bookmarkEnd w:id="1521"/>
      <w:bookmarkEnd w:id="1522"/>
    </w:p>
    <w:p w14:paraId="4971E651"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1D38ABEB" w14:textId="77777777" w:rsidTr="00802F9B">
        <w:trPr>
          <w:cantSplit/>
          <w:trHeight w:val="289"/>
          <w:jc w:val="center"/>
        </w:trPr>
        <w:tc>
          <w:tcPr>
            <w:tcW w:w="7920" w:type="dxa"/>
          </w:tcPr>
          <w:p w14:paraId="319D813A" w14:textId="77777777" w:rsidR="007E173E" w:rsidRPr="00564A49" w:rsidRDefault="007E173E" w:rsidP="00802F9B">
            <w:pPr>
              <w:pStyle w:val="tablesyntax"/>
              <w:rPr>
                <w:rFonts w:ascii="Times New Roman" w:hAnsi="Times New Roman"/>
                <w:lang w:val="en-US"/>
              </w:rPr>
            </w:pPr>
            <w:bookmarkStart w:id="1523" w:name="_Ref348090111"/>
            <w:r w:rsidRPr="00564A49">
              <w:rPr>
                <w:rFonts w:ascii="Times New Roman" w:hAnsi="Times New Roman"/>
                <w:lang w:val="en-US"/>
              </w:rPr>
              <w:t>pic_parameter_set_rbsp( ) {</w:t>
            </w:r>
          </w:p>
        </w:tc>
        <w:tc>
          <w:tcPr>
            <w:tcW w:w="1157" w:type="dxa"/>
          </w:tcPr>
          <w:p w14:paraId="027352B5" w14:textId="77777777" w:rsidR="007E173E" w:rsidRPr="00564A49" w:rsidRDefault="007E173E" w:rsidP="00802F9B">
            <w:pPr>
              <w:pStyle w:val="tableheading"/>
              <w:rPr>
                <w:lang w:val="en-US"/>
              </w:rPr>
            </w:pPr>
            <w:r w:rsidRPr="00564A49">
              <w:rPr>
                <w:lang w:val="en-US"/>
              </w:rPr>
              <w:t>Descriptor</w:t>
            </w:r>
          </w:p>
        </w:tc>
      </w:tr>
      <w:tr w:rsidR="007E173E" w:rsidRPr="00564A49" w14:paraId="089F45CC" w14:textId="77777777" w:rsidTr="00802F9B">
        <w:trPr>
          <w:cantSplit/>
          <w:trHeight w:val="289"/>
          <w:jc w:val="center"/>
        </w:trPr>
        <w:tc>
          <w:tcPr>
            <w:tcW w:w="7920" w:type="dxa"/>
          </w:tcPr>
          <w:p w14:paraId="222818C3"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14:paraId="774AB8C5" w14:textId="77777777" w:rsidR="007E173E" w:rsidRPr="00564A49" w:rsidRDefault="007E173E" w:rsidP="00802F9B">
            <w:pPr>
              <w:pStyle w:val="tablecell"/>
              <w:rPr>
                <w:lang w:val="en-US"/>
              </w:rPr>
            </w:pPr>
            <w:r w:rsidRPr="00564A49">
              <w:rPr>
                <w:lang w:val="en-US"/>
              </w:rPr>
              <w:t>ue(v)</w:t>
            </w:r>
          </w:p>
        </w:tc>
      </w:tr>
      <w:tr w:rsidR="007E173E" w:rsidRPr="00564A49" w14:paraId="56CD2174" w14:textId="77777777" w:rsidTr="00802F9B">
        <w:trPr>
          <w:cantSplit/>
          <w:trHeight w:val="289"/>
          <w:jc w:val="center"/>
        </w:trPr>
        <w:tc>
          <w:tcPr>
            <w:tcW w:w="7920" w:type="dxa"/>
          </w:tcPr>
          <w:p w14:paraId="614549B2"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14:paraId="3A292069" w14:textId="77777777" w:rsidR="007E173E" w:rsidRPr="00564A49" w:rsidRDefault="007E173E" w:rsidP="00802F9B">
            <w:pPr>
              <w:pStyle w:val="tablecell"/>
              <w:rPr>
                <w:lang w:val="en-US"/>
              </w:rPr>
            </w:pPr>
            <w:r w:rsidRPr="00564A49">
              <w:rPr>
                <w:lang w:val="en-US"/>
              </w:rPr>
              <w:t>ue(v)</w:t>
            </w:r>
          </w:p>
        </w:tc>
      </w:tr>
      <w:tr w:rsidR="007E173E" w:rsidRPr="00564A49" w14:paraId="216251F7" w14:textId="77777777" w:rsidTr="00802F9B">
        <w:trPr>
          <w:cantSplit/>
          <w:trHeight w:val="289"/>
          <w:jc w:val="center"/>
        </w:trPr>
        <w:tc>
          <w:tcPr>
            <w:tcW w:w="7920" w:type="dxa"/>
          </w:tcPr>
          <w:p w14:paraId="168939A8"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14:paraId="2975A5B1" w14:textId="77777777" w:rsidR="007E173E" w:rsidRPr="00564A49" w:rsidRDefault="007E173E" w:rsidP="00802F9B">
            <w:pPr>
              <w:pStyle w:val="tablecell"/>
              <w:rPr>
                <w:lang w:val="en-US"/>
              </w:rPr>
            </w:pPr>
            <w:r w:rsidRPr="00564A49">
              <w:rPr>
                <w:lang w:val="en-US" w:eastAsia="ko-KR"/>
              </w:rPr>
              <w:t>u(1)</w:t>
            </w:r>
          </w:p>
        </w:tc>
      </w:tr>
      <w:tr w:rsidR="007E173E" w:rsidRPr="00564A49" w14:paraId="0170638A" w14:textId="77777777" w:rsidTr="00802F9B">
        <w:trPr>
          <w:cantSplit/>
          <w:trHeight w:val="289"/>
          <w:jc w:val="center"/>
        </w:trPr>
        <w:tc>
          <w:tcPr>
            <w:tcW w:w="7920" w:type="dxa"/>
          </w:tcPr>
          <w:p w14:paraId="53EF4254"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14:paraId="1CD062F0"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71F281EC" w14:textId="77777777" w:rsidTr="00802F9B">
        <w:trPr>
          <w:cantSplit/>
          <w:trHeight w:val="289"/>
          <w:jc w:val="center"/>
        </w:trPr>
        <w:tc>
          <w:tcPr>
            <w:tcW w:w="7920" w:type="dxa"/>
          </w:tcPr>
          <w:p w14:paraId="4FA74A26"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14:paraId="5FD4634E" w14:textId="77777777" w:rsidR="007E173E" w:rsidRPr="00564A49" w:rsidRDefault="007E173E" w:rsidP="00802F9B">
            <w:pPr>
              <w:pStyle w:val="tablecell"/>
              <w:keepLines w:val="0"/>
              <w:rPr>
                <w:lang w:val="en-US"/>
              </w:rPr>
            </w:pPr>
            <w:r w:rsidRPr="00564A49">
              <w:rPr>
                <w:lang w:val="en-US"/>
              </w:rPr>
              <w:t>u(3)</w:t>
            </w:r>
          </w:p>
        </w:tc>
      </w:tr>
      <w:tr w:rsidR="007E173E" w:rsidRPr="00564A49" w14:paraId="39E70B95" w14:textId="77777777" w:rsidTr="00802F9B">
        <w:trPr>
          <w:cantSplit/>
          <w:trHeight w:val="289"/>
          <w:jc w:val="center"/>
        </w:trPr>
        <w:tc>
          <w:tcPr>
            <w:tcW w:w="7920" w:type="dxa"/>
          </w:tcPr>
          <w:p w14:paraId="7F6F2BB9"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14:paraId="66ED551C" w14:textId="77777777" w:rsidR="007E173E" w:rsidRPr="00564A49" w:rsidRDefault="007E173E" w:rsidP="00802F9B">
            <w:pPr>
              <w:pStyle w:val="tablecell"/>
              <w:rPr>
                <w:lang w:val="en-US"/>
              </w:rPr>
            </w:pPr>
            <w:r w:rsidRPr="00564A49">
              <w:rPr>
                <w:lang w:val="en-US"/>
              </w:rPr>
              <w:t>u(1)</w:t>
            </w:r>
          </w:p>
        </w:tc>
      </w:tr>
      <w:tr w:rsidR="007E173E" w:rsidRPr="00564A49" w14:paraId="1FF30777" w14:textId="77777777" w:rsidTr="00802F9B">
        <w:trPr>
          <w:cantSplit/>
          <w:trHeight w:val="289"/>
          <w:jc w:val="center"/>
        </w:trPr>
        <w:tc>
          <w:tcPr>
            <w:tcW w:w="7920" w:type="dxa"/>
          </w:tcPr>
          <w:p w14:paraId="6FB428F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14:paraId="6D959E9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152696A7" w14:textId="77777777" w:rsidTr="00802F9B">
        <w:trPr>
          <w:cantSplit/>
          <w:trHeight w:val="289"/>
          <w:jc w:val="center"/>
        </w:trPr>
        <w:tc>
          <w:tcPr>
            <w:tcW w:w="7920" w:type="dxa"/>
          </w:tcPr>
          <w:p w14:paraId="497221A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14:paraId="3A81805F" w14:textId="77777777" w:rsidR="007E173E" w:rsidRPr="00564A49" w:rsidRDefault="007E173E" w:rsidP="00802F9B">
            <w:pPr>
              <w:pStyle w:val="tablecell"/>
              <w:rPr>
                <w:lang w:val="en-US"/>
              </w:rPr>
            </w:pPr>
            <w:r w:rsidRPr="00564A49">
              <w:rPr>
                <w:lang w:val="en-US"/>
              </w:rPr>
              <w:t>ue(v)</w:t>
            </w:r>
          </w:p>
        </w:tc>
      </w:tr>
      <w:tr w:rsidR="007E173E" w:rsidRPr="00564A49" w14:paraId="16C3BC2C" w14:textId="77777777" w:rsidTr="00802F9B">
        <w:trPr>
          <w:cantSplit/>
          <w:trHeight w:val="289"/>
          <w:jc w:val="center"/>
        </w:trPr>
        <w:tc>
          <w:tcPr>
            <w:tcW w:w="7920" w:type="dxa"/>
          </w:tcPr>
          <w:p w14:paraId="046E4BD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14:paraId="1660B31A" w14:textId="77777777" w:rsidR="007E173E" w:rsidRPr="00564A49" w:rsidRDefault="007E173E" w:rsidP="00802F9B">
            <w:pPr>
              <w:pStyle w:val="tablecell"/>
              <w:rPr>
                <w:lang w:val="en-US"/>
              </w:rPr>
            </w:pPr>
            <w:r w:rsidRPr="00564A49">
              <w:rPr>
                <w:lang w:val="en-US"/>
              </w:rPr>
              <w:t>ue(v)</w:t>
            </w:r>
          </w:p>
        </w:tc>
      </w:tr>
      <w:tr w:rsidR="007E173E" w:rsidRPr="00564A49" w14:paraId="57D5D7CD" w14:textId="77777777" w:rsidTr="00802F9B">
        <w:trPr>
          <w:cantSplit/>
          <w:trHeight w:val="289"/>
          <w:jc w:val="center"/>
        </w:trPr>
        <w:tc>
          <w:tcPr>
            <w:tcW w:w="7920" w:type="dxa"/>
          </w:tcPr>
          <w:p w14:paraId="6E16A1A6"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14:paraId="754449F3" w14:textId="77777777" w:rsidR="007E173E" w:rsidRPr="00564A49" w:rsidRDefault="007E173E" w:rsidP="00802F9B">
            <w:pPr>
              <w:pStyle w:val="tablecell"/>
              <w:keepLines w:val="0"/>
              <w:rPr>
                <w:lang w:val="en-US"/>
              </w:rPr>
            </w:pPr>
            <w:r w:rsidRPr="00564A49">
              <w:rPr>
                <w:lang w:val="en-US"/>
              </w:rPr>
              <w:t>se(v)</w:t>
            </w:r>
          </w:p>
        </w:tc>
      </w:tr>
      <w:tr w:rsidR="007E173E" w:rsidRPr="00564A49" w14:paraId="32E76AD2" w14:textId="77777777" w:rsidTr="00802F9B">
        <w:trPr>
          <w:cantSplit/>
          <w:trHeight w:val="289"/>
          <w:jc w:val="center"/>
        </w:trPr>
        <w:tc>
          <w:tcPr>
            <w:tcW w:w="7920" w:type="dxa"/>
          </w:tcPr>
          <w:p w14:paraId="41C4BC4C"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14:paraId="33788DDF" w14:textId="77777777" w:rsidR="007E173E" w:rsidRPr="00564A49" w:rsidRDefault="007E173E" w:rsidP="00802F9B">
            <w:pPr>
              <w:pStyle w:val="tablecell"/>
              <w:keepLines w:val="0"/>
              <w:rPr>
                <w:lang w:val="en-US"/>
              </w:rPr>
            </w:pPr>
            <w:r w:rsidRPr="00564A49">
              <w:rPr>
                <w:lang w:val="en-US"/>
              </w:rPr>
              <w:t>u(1)</w:t>
            </w:r>
          </w:p>
        </w:tc>
      </w:tr>
      <w:tr w:rsidR="007E173E" w:rsidRPr="00564A49" w14:paraId="5BFB6D6E"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2F9C6B7"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14:paraId="73493ECF" w14:textId="77777777" w:rsidR="007E173E" w:rsidRPr="00564A49" w:rsidRDefault="007E173E" w:rsidP="00802F9B">
            <w:pPr>
              <w:pStyle w:val="tablecell"/>
              <w:keepLines w:val="0"/>
              <w:rPr>
                <w:lang w:val="en-US"/>
              </w:rPr>
            </w:pPr>
            <w:r w:rsidRPr="00564A49">
              <w:rPr>
                <w:lang w:val="en-US"/>
              </w:rPr>
              <w:t>u(1)</w:t>
            </w:r>
          </w:p>
        </w:tc>
      </w:tr>
      <w:tr w:rsidR="007E173E" w:rsidRPr="00564A49" w14:paraId="27ED856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7A1F3E5"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14:paraId="7B167759" w14:textId="77777777" w:rsidR="007E173E" w:rsidRPr="00564A49" w:rsidRDefault="007E173E" w:rsidP="00802F9B">
            <w:pPr>
              <w:pStyle w:val="tablecell"/>
              <w:keepLines w:val="0"/>
              <w:rPr>
                <w:lang w:val="en-US"/>
              </w:rPr>
            </w:pPr>
            <w:r w:rsidRPr="00564A49">
              <w:rPr>
                <w:lang w:val="en-US"/>
              </w:rPr>
              <w:t>u(1)</w:t>
            </w:r>
          </w:p>
        </w:tc>
      </w:tr>
      <w:tr w:rsidR="007E173E" w:rsidRPr="00564A49" w14:paraId="6F6AC45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E235B77"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14:paraId="0D78D407" w14:textId="77777777" w:rsidR="007E173E" w:rsidRPr="00564A49" w:rsidRDefault="007E173E" w:rsidP="00802F9B">
            <w:pPr>
              <w:pStyle w:val="tablecell"/>
              <w:keepLines w:val="0"/>
              <w:rPr>
                <w:lang w:val="en-US"/>
              </w:rPr>
            </w:pPr>
          </w:p>
        </w:tc>
      </w:tr>
      <w:tr w:rsidR="007E173E" w:rsidRPr="00564A49" w14:paraId="45BCF853" w14:textId="77777777" w:rsidTr="00802F9B">
        <w:trPr>
          <w:cantSplit/>
          <w:trHeight w:val="289"/>
          <w:jc w:val="center"/>
        </w:trPr>
        <w:tc>
          <w:tcPr>
            <w:tcW w:w="7920" w:type="dxa"/>
          </w:tcPr>
          <w:p w14:paraId="6DFA44F8"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14:paraId="3534CD83" w14:textId="77777777" w:rsidR="007E173E" w:rsidRPr="00564A49" w:rsidRDefault="007E173E" w:rsidP="00802F9B">
            <w:pPr>
              <w:pStyle w:val="tablecell"/>
              <w:keepLines w:val="0"/>
              <w:rPr>
                <w:lang w:val="en-US" w:eastAsia="ko-KR"/>
              </w:rPr>
            </w:pPr>
            <w:r w:rsidRPr="00564A49">
              <w:rPr>
                <w:lang w:val="en-US" w:eastAsia="ko-KR"/>
              </w:rPr>
              <w:t>ue(v)</w:t>
            </w:r>
          </w:p>
        </w:tc>
      </w:tr>
      <w:tr w:rsidR="007E173E" w:rsidRPr="00564A49" w14:paraId="1BFE3C5F" w14:textId="77777777" w:rsidTr="00802F9B">
        <w:trPr>
          <w:cantSplit/>
          <w:trHeight w:val="289"/>
          <w:jc w:val="center"/>
        </w:trPr>
        <w:tc>
          <w:tcPr>
            <w:tcW w:w="7920" w:type="dxa"/>
          </w:tcPr>
          <w:p w14:paraId="7D8F6AE8"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14:paraId="02052F8F" w14:textId="77777777" w:rsidR="007E173E" w:rsidRPr="00564A49" w:rsidRDefault="007E173E" w:rsidP="00802F9B">
            <w:pPr>
              <w:pStyle w:val="tablecell"/>
              <w:keepLines w:val="0"/>
              <w:rPr>
                <w:lang w:val="en-US" w:eastAsia="ko-KR"/>
              </w:rPr>
            </w:pPr>
            <w:r w:rsidRPr="00564A49">
              <w:rPr>
                <w:lang w:val="en-US" w:eastAsia="ko-KR"/>
              </w:rPr>
              <w:t>se(v)</w:t>
            </w:r>
          </w:p>
        </w:tc>
      </w:tr>
      <w:tr w:rsidR="007E173E" w:rsidRPr="00564A49" w14:paraId="2DFC1785" w14:textId="77777777" w:rsidTr="00802F9B">
        <w:trPr>
          <w:cantSplit/>
          <w:trHeight w:val="289"/>
          <w:jc w:val="center"/>
        </w:trPr>
        <w:tc>
          <w:tcPr>
            <w:tcW w:w="7920" w:type="dxa"/>
          </w:tcPr>
          <w:p w14:paraId="035EBD91"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14:paraId="649B1EDE" w14:textId="77777777" w:rsidR="007E173E" w:rsidRPr="00564A49" w:rsidRDefault="007E173E" w:rsidP="00802F9B">
            <w:pPr>
              <w:pStyle w:val="tablecell"/>
              <w:keepLines w:val="0"/>
              <w:rPr>
                <w:lang w:val="en-US" w:eastAsia="ko-KR"/>
              </w:rPr>
            </w:pPr>
            <w:r w:rsidRPr="00564A49">
              <w:rPr>
                <w:lang w:val="en-US" w:eastAsia="ko-KR"/>
              </w:rPr>
              <w:t>se(v)</w:t>
            </w:r>
          </w:p>
        </w:tc>
      </w:tr>
      <w:tr w:rsidR="007E173E" w:rsidRPr="00564A49" w14:paraId="74598D8B" w14:textId="77777777" w:rsidTr="00802F9B">
        <w:trPr>
          <w:cantSplit/>
          <w:trHeight w:val="289"/>
          <w:jc w:val="center"/>
        </w:trPr>
        <w:tc>
          <w:tcPr>
            <w:tcW w:w="7920" w:type="dxa"/>
          </w:tcPr>
          <w:p w14:paraId="3B1F203C"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14:paraId="34246C3F"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7C9F8F8D" w14:textId="77777777" w:rsidTr="00802F9B">
        <w:trPr>
          <w:cantSplit/>
          <w:trHeight w:val="289"/>
          <w:jc w:val="center"/>
        </w:trPr>
        <w:tc>
          <w:tcPr>
            <w:tcW w:w="7920" w:type="dxa"/>
          </w:tcPr>
          <w:p w14:paraId="2A97F37A"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14:paraId="22644B0A"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43AE55B4" w14:textId="77777777" w:rsidTr="00802F9B">
        <w:trPr>
          <w:cantSplit/>
          <w:trHeight w:val="289"/>
          <w:jc w:val="center"/>
        </w:trPr>
        <w:tc>
          <w:tcPr>
            <w:tcW w:w="7920" w:type="dxa"/>
          </w:tcPr>
          <w:p w14:paraId="10531B06"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14:paraId="5F405FF6"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7623C10C" w14:textId="77777777" w:rsidTr="00802F9B">
        <w:trPr>
          <w:cantSplit/>
          <w:trHeight w:val="289"/>
          <w:jc w:val="center"/>
        </w:trPr>
        <w:tc>
          <w:tcPr>
            <w:tcW w:w="7920" w:type="dxa"/>
          </w:tcPr>
          <w:p w14:paraId="121AC577"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14:paraId="28162F5D"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436FFFD9" w14:textId="77777777" w:rsidTr="00802F9B">
        <w:trPr>
          <w:cantSplit/>
          <w:trHeight w:val="289"/>
          <w:jc w:val="center"/>
        </w:trPr>
        <w:tc>
          <w:tcPr>
            <w:tcW w:w="7920" w:type="dxa"/>
          </w:tcPr>
          <w:p w14:paraId="54B1E76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14:paraId="4806AEE2" w14:textId="77777777"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14:paraId="172309C5" w14:textId="77777777" w:rsidTr="00802F9B">
        <w:trPr>
          <w:cantSplit/>
          <w:trHeight w:val="289"/>
          <w:jc w:val="center"/>
        </w:trPr>
        <w:tc>
          <w:tcPr>
            <w:tcW w:w="7920" w:type="dxa"/>
          </w:tcPr>
          <w:p w14:paraId="3AB7095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14:paraId="1AED27F8" w14:textId="77777777"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14:paraId="45A979B2" w14:textId="77777777" w:rsidTr="00802F9B">
        <w:trPr>
          <w:cantSplit/>
          <w:trHeight w:val="289"/>
          <w:jc w:val="center"/>
        </w:trPr>
        <w:tc>
          <w:tcPr>
            <w:tcW w:w="7920" w:type="dxa"/>
          </w:tcPr>
          <w:p w14:paraId="363A98A5"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14:paraId="00FEAFC3" w14:textId="77777777" w:rsidR="007E173E" w:rsidRPr="00564A49" w:rsidRDefault="007E173E" w:rsidP="00802F9B">
            <w:pPr>
              <w:pStyle w:val="tablecell"/>
              <w:keepLines w:val="0"/>
              <w:rPr>
                <w:lang w:val="en-US" w:eastAsia="ko-KR"/>
              </w:rPr>
            </w:pPr>
          </w:p>
        </w:tc>
      </w:tr>
      <w:tr w:rsidR="007E173E" w:rsidRPr="00564A49" w14:paraId="64134D30" w14:textId="77777777" w:rsidTr="00802F9B">
        <w:trPr>
          <w:cantSplit/>
          <w:trHeight w:val="289"/>
          <w:jc w:val="center"/>
        </w:trPr>
        <w:tc>
          <w:tcPr>
            <w:tcW w:w="7920" w:type="dxa"/>
          </w:tcPr>
          <w:p w14:paraId="11AE81CD"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14:paraId="6EB65622"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258086D0" w14:textId="77777777" w:rsidTr="00802F9B">
        <w:trPr>
          <w:cantSplit/>
          <w:trHeight w:val="289"/>
          <w:jc w:val="center"/>
        </w:trPr>
        <w:tc>
          <w:tcPr>
            <w:tcW w:w="7920" w:type="dxa"/>
          </w:tcPr>
          <w:p w14:paraId="53850793"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14:paraId="318063C7"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3F7A8E9E" w14:textId="77777777" w:rsidTr="00802F9B">
        <w:trPr>
          <w:cantSplit/>
          <w:trHeight w:val="289"/>
          <w:jc w:val="center"/>
        </w:trPr>
        <w:tc>
          <w:tcPr>
            <w:tcW w:w="7920" w:type="dxa"/>
          </w:tcPr>
          <w:p w14:paraId="4EC091E8"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14:paraId="4CAA61E6" w14:textId="77777777" w:rsidR="007E173E" w:rsidRPr="00564A49" w:rsidRDefault="007E173E" w:rsidP="00802F9B">
            <w:pPr>
              <w:pStyle w:val="tablecell"/>
              <w:keepLines w:val="0"/>
              <w:rPr>
                <w:lang w:val="en-US" w:eastAsia="ko-KR"/>
              </w:rPr>
            </w:pPr>
            <w:r w:rsidRPr="00564A49">
              <w:rPr>
                <w:lang w:val="en-US"/>
              </w:rPr>
              <w:t>u(1)</w:t>
            </w:r>
          </w:p>
        </w:tc>
      </w:tr>
      <w:tr w:rsidR="007E173E" w:rsidRPr="00564A49" w14:paraId="75F4DC2E" w14:textId="77777777" w:rsidTr="00802F9B">
        <w:trPr>
          <w:cantSplit/>
          <w:trHeight w:val="289"/>
          <w:jc w:val="center"/>
        </w:trPr>
        <w:tc>
          <w:tcPr>
            <w:tcW w:w="7920" w:type="dxa"/>
          </w:tcPr>
          <w:p w14:paraId="5BBE29F9"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14:paraId="295D28D9" w14:textId="77777777" w:rsidR="007E173E" w:rsidRPr="00564A49" w:rsidRDefault="007E173E" w:rsidP="00802F9B">
            <w:pPr>
              <w:pStyle w:val="tablecell"/>
              <w:keepLines w:val="0"/>
              <w:rPr>
                <w:lang w:val="en-US" w:eastAsia="ko-KR"/>
              </w:rPr>
            </w:pPr>
          </w:p>
        </w:tc>
      </w:tr>
      <w:tr w:rsidR="007E173E" w:rsidRPr="00564A49" w14:paraId="5A3A0050" w14:textId="77777777" w:rsidTr="00802F9B">
        <w:trPr>
          <w:cantSplit/>
          <w:trHeight w:val="289"/>
          <w:jc w:val="center"/>
        </w:trPr>
        <w:tc>
          <w:tcPr>
            <w:tcW w:w="7920" w:type="dxa"/>
          </w:tcPr>
          <w:p w14:paraId="4DAFB843"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14:paraId="693CBD60" w14:textId="77777777" w:rsidR="007E173E" w:rsidRPr="00564A49" w:rsidRDefault="007E173E" w:rsidP="00802F9B">
            <w:pPr>
              <w:pStyle w:val="tablecell"/>
              <w:keepLines w:val="0"/>
              <w:rPr>
                <w:lang w:val="en-US" w:eastAsia="ko-KR"/>
              </w:rPr>
            </w:pPr>
          </w:p>
        </w:tc>
      </w:tr>
      <w:tr w:rsidR="007E173E" w:rsidRPr="00564A49" w14:paraId="516DE828" w14:textId="77777777" w:rsidTr="00802F9B">
        <w:trPr>
          <w:cantSplit/>
          <w:trHeight w:val="289"/>
          <w:jc w:val="center"/>
        </w:trPr>
        <w:tc>
          <w:tcPr>
            <w:tcW w:w="7920" w:type="dxa"/>
          </w:tcPr>
          <w:p w14:paraId="7E2AE13D"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14:paraId="4E0FDBBE"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5FF89DF3" w14:textId="77777777" w:rsidTr="00802F9B">
        <w:trPr>
          <w:cantSplit/>
          <w:trHeight w:val="289"/>
          <w:jc w:val="center"/>
        </w:trPr>
        <w:tc>
          <w:tcPr>
            <w:tcW w:w="7920" w:type="dxa"/>
          </w:tcPr>
          <w:p w14:paraId="00702219"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14:paraId="68D8CB35" w14:textId="77777777" w:rsidR="007E173E" w:rsidRPr="00564A49" w:rsidRDefault="007E173E" w:rsidP="00802F9B">
            <w:pPr>
              <w:pStyle w:val="tablecell"/>
              <w:keepLines w:val="0"/>
              <w:rPr>
                <w:lang w:val="en-US" w:eastAsia="ko-KR"/>
              </w:rPr>
            </w:pPr>
          </w:p>
        </w:tc>
      </w:tr>
      <w:tr w:rsidR="007E173E" w:rsidRPr="00564A49" w14:paraId="25C6FD13" w14:textId="77777777" w:rsidTr="00802F9B">
        <w:trPr>
          <w:cantSplit/>
          <w:trHeight w:val="289"/>
          <w:jc w:val="center"/>
        </w:trPr>
        <w:tc>
          <w:tcPr>
            <w:tcW w:w="7920" w:type="dxa"/>
          </w:tcPr>
          <w:p w14:paraId="5FD05595"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14:paraId="56701AF5"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075CEA36" w14:textId="77777777" w:rsidTr="00802F9B">
        <w:trPr>
          <w:cantSplit/>
          <w:trHeight w:val="289"/>
          <w:jc w:val="center"/>
        </w:trPr>
        <w:tc>
          <w:tcPr>
            <w:tcW w:w="7920" w:type="dxa"/>
          </w:tcPr>
          <w:p w14:paraId="5DE79419"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14:paraId="182966E4" w14:textId="77777777" w:rsidR="007E173E" w:rsidRPr="00564A49" w:rsidRDefault="007E173E" w:rsidP="00802F9B">
            <w:pPr>
              <w:pStyle w:val="tablecell"/>
              <w:keepLines w:val="0"/>
              <w:rPr>
                <w:lang w:val="en-US" w:eastAsia="ko-KR"/>
              </w:rPr>
            </w:pPr>
          </w:p>
        </w:tc>
      </w:tr>
      <w:tr w:rsidR="007E173E" w:rsidRPr="00564A49" w14:paraId="238C0373" w14:textId="77777777" w:rsidTr="00802F9B">
        <w:trPr>
          <w:cantSplit/>
          <w:trHeight w:val="289"/>
          <w:jc w:val="center"/>
        </w:trPr>
        <w:tc>
          <w:tcPr>
            <w:tcW w:w="7920" w:type="dxa"/>
          </w:tcPr>
          <w:p w14:paraId="1291C1A2"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14:paraId="7CBE172D"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5A267789" w14:textId="77777777" w:rsidTr="00802F9B">
        <w:trPr>
          <w:cantSplit/>
          <w:trHeight w:val="289"/>
          <w:jc w:val="center"/>
        </w:trPr>
        <w:tc>
          <w:tcPr>
            <w:tcW w:w="7920" w:type="dxa"/>
          </w:tcPr>
          <w:p w14:paraId="4D6D0E0C" w14:textId="77777777"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14:paraId="6BC0AFD5" w14:textId="77777777" w:rsidR="007E173E" w:rsidRPr="00564A49" w:rsidRDefault="007E173E" w:rsidP="00802F9B">
            <w:pPr>
              <w:pStyle w:val="tablecell"/>
              <w:keepLines w:val="0"/>
              <w:rPr>
                <w:lang w:val="en-US" w:eastAsia="ko-KR"/>
              </w:rPr>
            </w:pPr>
          </w:p>
        </w:tc>
      </w:tr>
      <w:tr w:rsidR="007E173E" w:rsidRPr="00564A49" w14:paraId="34E2135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0C4B809"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14:paraId="65D4EF02"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569F292F" w14:textId="77777777" w:rsidTr="00802F9B">
        <w:trPr>
          <w:cantSplit/>
          <w:trHeight w:val="289"/>
          <w:jc w:val="center"/>
        </w:trPr>
        <w:tc>
          <w:tcPr>
            <w:tcW w:w="7920" w:type="dxa"/>
          </w:tcPr>
          <w:p w14:paraId="600CD4DC" w14:textId="77777777"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14:paraId="674ED71C" w14:textId="77777777" w:rsidR="007E173E" w:rsidRPr="00564A49" w:rsidRDefault="007E173E" w:rsidP="00802F9B">
            <w:pPr>
              <w:pStyle w:val="tablecell"/>
              <w:keepLines w:val="0"/>
              <w:rPr>
                <w:lang w:val="en-US" w:eastAsia="ko-KR"/>
              </w:rPr>
            </w:pPr>
            <w:r w:rsidRPr="00564A49">
              <w:rPr>
                <w:lang w:val="en-US"/>
              </w:rPr>
              <w:t>u(1)</w:t>
            </w:r>
          </w:p>
        </w:tc>
      </w:tr>
      <w:tr w:rsidR="007E173E" w:rsidRPr="00564A49" w14:paraId="08E16C8B" w14:textId="77777777" w:rsidTr="00802F9B">
        <w:trPr>
          <w:cantSplit/>
          <w:trHeight w:val="289"/>
          <w:jc w:val="center"/>
        </w:trPr>
        <w:tc>
          <w:tcPr>
            <w:tcW w:w="7920" w:type="dxa"/>
          </w:tcPr>
          <w:p w14:paraId="32FBCC0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14:paraId="00CE6410" w14:textId="77777777" w:rsidR="007E173E" w:rsidRPr="00564A49" w:rsidRDefault="007E173E" w:rsidP="00802F9B">
            <w:pPr>
              <w:pStyle w:val="tablecell"/>
              <w:keepLines w:val="0"/>
              <w:rPr>
                <w:lang w:val="en-US"/>
              </w:rPr>
            </w:pPr>
          </w:p>
        </w:tc>
      </w:tr>
      <w:tr w:rsidR="007E173E" w:rsidRPr="00564A49" w14:paraId="0CB24835" w14:textId="77777777" w:rsidTr="00802F9B">
        <w:trPr>
          <w:cantSplit/>
          <w:trHeight w:val="289"/>
          <w:jc w:val="center"/>
        </w:trPr>
        <w:tc>
          <w:tcPr>
            <w:tcW w:w="7920" w:type="dxa"/>
          </w:tcPr>
          <w:p w14:paraId="4B0DC2D9"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14:paraId="69F8E691"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5E5C9E2B" w14:textId="77777777" w:rsidTr="00802F9B">
        <w:trPr>
          <w:cantSplit/>
          <w:trHeight w:val="289"/>
          <w:jc w:val="center"/>
        </w:trPr>
        <w:tc>
          <w:tcPr>
            <w:tcW w:w="7920" w:type="dxa"/>
          </w:tcPr>
          <w:p w14:paraId="2E88D29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14:paraId="52032984"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199D34D5" w14:textId="77777777" w:rsidTr="00802F9B">
        <w:trPr>
          <w:cantSplit/>
          <w:trHeight w:val="289"/>
          <w:jc w:val="center"/>
        </w:trPr>
        <w:tc>
          <w:tcPr>
            <w:tcW w:w="7920" w:type="dxa"/>
          </w:tcPr>
          <w:p w14:paraId="222CC312"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14:paraId="2A444F26" w14:textId="77777777" w:rsidR="007E173E" w:rsidRPr="00564A49" w:rsidRDefault="007E173E" w:rsidP="00802F9B">
            <w:pPr>
              <w:pStyle w:val="tablecell"/>
              <w:keepLines w:val="0"/>
              <w:rPr>
                <w:lang w:val="en-US"/>
              </w:rPr>
            </w:pPr>
          </w:p>
        </w:tc>
      </w:tr>
      <w:tr w:rsidR="007E173E" w:rsidRPr="00564A49" w14:paraId="5D225242" w14:textId="77777777" w:rsidTr="00802F9B">
        <w:trPr>
          <w:cantSplit/>
          <w:trHeight w:val="289"/>
          <w:jc w:val="center"/>
        </w:trPr>
        <w:tc>
          <w:tcPr>
            <w:tcW w:w="7920" w:type="dxa"/>
          </w:tcPr>
          <w:p w14:paraId="3F00828E"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14:paraId="119D5DC0" w14:textId="77777777" w:rsidR="007E173E" w:rsidRPr="00564A49" w:rsidRDefault="007E173E" w:rsidP="00802F9B">
            <w:pPr>
              <w:pStyle w:val="tablecell"/>
              <w:keepLines w:val="0"/>
              <w:rPr>
                <w:lang w:val="en-US"/>
              </w:rPr>
            </w:pPr>
            <w:r w:rsidRPr="00564A49">
              <w:rPr>
                <w:lang w:val="en-US" w:eastAsia="ko-KR"/>
              </w:rPr>
              <w:t>se(v)</w:t>
            </w:r>
          </w:p>
        </w:tc>
      </w:tr>
      <w:tr w:rsidR="007E173E" w:rsidRPr="00564A49" w14:paraId="7B2EE21F" w14:textId="77777777" w:rsidTr="00802F9B">
        <w:trPr>
          <w:cantSplit/>
          <w:trHeight w:val="289"/>
          <w:jc w:val="center"/>
        </w:trPr>
        <w:tc>
          <w:tcPr>
            <w:tcW w:w="7920" w:type="dxa"/>
          </w:tcPr>
          <w:p w14:paraId="08BAA112"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14:paraId="7AC1E303" w14:textId="77777777" w:rsidR="007E173E" w:rsidRPr="00564A49" w:rsidRDefault="007E173E" w:rsidP="00802F9B">
            <w:pPr>
              <w:pStyle w:val="tablecell"/>
              <w:keepLines w:val="0"/>
              <w:rPr>
                <w:lang w:val="en-US"/>
              </w:rPr>
            </w:pPr>
            <w:r w:rsidRPr="00564A49">
              <w:rPr>
                <w:lang w:val="en-US" w:eastAsia="ko-KR"/>
              </w:rPr>
              <w:t>se(v)</w:t>
            </w:r>
          </w:p>
        </w:tc>
      </w:tr>
      <w:tr w:rsidR="007E173E" w:rsidRPr="00564A49" w14:paraId="7A04F49D" w14:textId="77777777" w:rsidTr="00802F9B">
        <w:trPr>
          <w:cantSplit/>
          <w:trHeight w:val="289"/>
          <w:jc w:val="center"/>
        </w:trPr>
        <w:tc>
          <w:tcPr>
            <w:tcW w:w="7920" w:type="dxa"/>
          </w:tcPr>
          <w:p w14:paraId="50A5BF2A"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14:paraId="01A38A80" w14:textId="77777777" w:rsidR="007E173E" w:rsidRPr="00564A49" w:rsidRDefault="007E173E" w:rsidP="00802F9B">
            <w:pPr>
              <w:pStyle w:val="tablecell"/>
              <w:keepLines w:val="0"/>
              <w:rPr>
                <w:lang w:val="en-US"/>
              </w:rPr>
            </w:pPr>
          </w:p>
        </w:tc>
      </w:tr>
      <w:tr w:rsidR="007E173E" w:rsidRPr="00564A49" w14:paraId="0010F1E0" w14:textId="77777777" w:rsidTr="00802F9B">
        <w:trPr>
          <w:cantSplit/>
          <w:trHeight w:val="289"/>
          <w:jc w:val="center"/>
        </w:trPr>
        <w:tc>
          <w:tcPr>
            <w:tcW w:w="7920" w:type="dxa"/>
          </w:tcPr>
          <w:p w14:paraId="2B291A02"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14:paraId="62D77E30" w14:textId="77777777" w:rsidR="007E173E" w:rsidRPr="00564A49" w:rsidRDefault="007E173E" w:rsidP="00802F9B">
            <w:pPr>
              <w:pStyle w:val="tablecell"/>
              <w:keepLines w:val="0"/>
              <w:rPr>
                <w:lang w:val="en-US"/>
              </w:rPr>
            </w:pPr>
          </w:p>
        </w:tc>
      </w:tr>
      <w:tr w:rsidR="007E173E" w:rsidRPr="00564A49" w14:paraId="66321FD3" w14:textId="77777777" w:rsidTr="00802F9B">
        <w:trPr>
          <w:cantSplit/>
          <w:jc w:val="center"/>
        </w:trPr>
        <w:tc>
          <w:tcPr>
            <w:tcW w:w="7920" w:type="dxa"/>
          </w:tcPr>
          <w:p w14:paraId="251BCA36"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14:paraId="36293710" w14:textId="77777777" w:rsidR="007E173E" w:rsidRPr="00564A49" w:rsidRDefault="007E173E" w:rsidP="00802F9B">
            <w:pPr>
              <w:pStyle w:val="tablecell"/>
              <w:keepLines w:val="0"/>
              <w:rPr>
                <w:lang w:val="en-US"/>
              </w:rPr>
            </w:pPr>
          </w:p>
        </w:tc>
      </w:tr>
      <w:tr w:rsidR="007E173E" w:rsidRPr="00564A49" w14:paraId="21E7B046" w14:textId="77777777" w:rsidTr="00802F9B">
        <w:trPr>
          <w:cantSplit/>
          <w:jc w:val="center"/>
        </w:trPr>
        <w:tc>
          <w:tcPr>
            <w:tcW w:w="7920" w:type="dxa"/>
          </w:tcPr>
          <w:p w14:paraId="2BFBD8A4"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14:paraId="77B2D022" w14:textId="77777777"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14:paraId="40AD8F0A" w14:textId="77777777" w:rsidTr="00802F9B">
        <w:trPr>
          <w:cantSplit/>
          <w:jc w:val="center"/>
        </w:trPr>
        <w:tc>
          <w:tcPr>
            <w:tcW w:w="7920" w:type="dxa"/>
          </w:tcPr>
          <w:p w14:paraId="50623416"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14:paraId="627514D8" w14:textId="77777777" w:rsidR="007E173E" w:rsidRPr="00564A49" w:rsidRDefault="007E173E" w:rsidP="00802F9B">
            <w:pPr>
              <w:pStyle w:val="tablecell"/>
              <w:keepLines w:val="0"/>
              <w:rPr>
                <w:rFonts w:eastAsia="MS Mincho"/>
                <w:lang w:val="en-US" w:eastAsia="ja-JP"/>
              </w:rPr>
            </w:pPr>
          </w:p>
        </w:tc>
      </w:tr>
      <w:tr w:rsidR="007E173E" w:rsidRPr="00564A49" w14:paraId="0451B3D7" w14:textId="77777777" w:rsidTr="00802F9B">
        <w:trPr>
          <w:cantSplit/>
          <w:jc w:val="center"/>
        </w:trPr>
        <w:tc>
          <w:tcPr>
            <w:tcW w:w="7920" w:type="dxa"/>
          </w:tcPr>
          <w:p w14:paraId="5D55540A"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14:paraId="2D85E292" w14:textId="77777777"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14:paraId="2D130293" w14:textId="77777777" w:rsidTr="00802F9B">
        <w:trPr>
          <w:cantSplit/>
          <w:jc w:val="center"/>
        </w:trPr>
        <w:tc>
          <w:tcPr>
            <w:tcW w:w="7920" w:type="dxa"/>
          </w:tcPr>
          <w:p w14:paraId="4D6CE671"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14:paraId="65D164C0" w14:textId="77777777" w:rsidR="007E173E" w:rsidRPr="00564A49" w:rsidRDefault="007E173E" w:rsidP="00802F9B">
            <w:pPr>
              <w:pStyle w:val="tablecell"/>
              <w:keepLines w:val="0"/>
              <w:rPr>
                <w:rFonts w:eastAsia="MS Mincho"/>
                <w:lang w:val="en-US" w:eastAsia="ja-JP"/>
              </w:rPr>
            </w:pPr>
          </w:p>
        </w:tc>
      </w:tr>
      <w:tr w:rsidR="007E173E" w:rsidRPr="00564A49" w14:paraId="72ED9E1A" w14:textId="77777777" w:rsidTr="00802F9B">
        <w:trPr>
          <w:cantSplit/>
          <w:trHeight w:val="289"/>
          <w:jc w:val="center"/>
        </w:trPr>
        <w:tc>
          <w:tcPr>
            <w:tcW w:w="7920" w:type="dxa"/>
          </w:tcPr>
          <w:p w14:paraId="4D569FA9"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14:paraId="0F380391" w14:textId="77777777"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14:paraId="024380C2" w14:textId="77777777" w:rsidTr="00802F9B">
        <w:trPr>
          <w:cantSplit/>
          <w:trHeight w:val="289"/>
          <w:jc w:val="center"/>
        </w:trPr>
        <w:tc>
          <w:tcPr>
            <w:tcW w:w="7920" w:type="dxa"/>
          </w:tcPr>
          <w:p w14:paraId="20D72FC7"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14:paraId="7A50A128" w14:textId="77777777" w:rsidR="007E173E" w:rsidRPr="00564A49" w:rsidRDefault="007E173E" w:rsidP="00802F9B">
            <w:pPr>
              <w:pStyle w:val="tablecell"/>
              <w:keepLines w:val="0"/>
              <w:rPr>
                <w:lang w:val="en-US"/>
              </w:rPr>
            </w:pPr>
          </w:p>
        </w:tc>
      </w:tr>
      <w:tr w:rsidR="007E173E" w:rsidRPr="00564A49" w14:paraId="1FA36EB8" w14:textId="77777777" w:rsidTr="00802F9B">
        <w:trPr>
          <w:cantSplit/>
          <w:trHeight w:val="289"/>
          <w:jc w:val="center"/>
        </w:trPr>
        <w:tc>
          <w:tcPr>
            <w:tcW w:w="7920" w:type="dxa"/>
          </w:tcPr>
          <w:p w14:paraId="72AF447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14:paraId="48E1F5E7" w14:textId="77777777" w:rsidR="007E173E" w:rsidRPr="00564A49" w:rsidRDefault="007E173E" w:rsidP="00802F9B">
            <w:pPr>
              <w:pStyle w:val="tablecell"/>
              <w:keepLines w:val="0"/>
              <w:rPr>
                <w:lang w:val="en-US"/>
              </w:rPr>
            </w:pPr>
          </w:p>
        </w:tc>
      </w:tr>
      <w:tr w:rsidR="007E173E" w:rsidRPr="00564A49" w14:paraId="10AA2C39" w14:textId="77777777" w:rsidTr="00802F9B">
        <w:trPr>
          <w:cantSplit/>
          <w:trHeight w:val="289"/>
          <w:jc w:val="center"/>
        </w:trPr>
        <w:tc>
          <w:tcPr>
            <w:tcW w:w="7920" w:type="dxa"/>
          </w:tcPr>
          <w:p w14:paraId="5BDB4D7A"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14:paraId="073829D9" w14:textId="77777777" w:rsidR="007E173E" w:rsidRPr="00564A49" w:rsidRDefault="007E173E" w:rsidP="00802F9B">
            <w:pPr>
              <w:pStyle w:val="tablecell"/>
              <w:keepLines w:val="0"/>
              <w:rPr>
                <w:lang w:val="en-US"/>
              </w:rPr>
            </w:pPr>
          </w:p>
        </w:tc>
      </w:tr>
      <w:tr w:rsidR="007E173E" w:rsidRPr="00564A49" w14:paraId="7CD4DE7E" w14:textId="77777777" w:rsidTr="00802F9B">
        <w:trPr>
          <w:cantSplit/>
          <w:trHeight w:val="289"/>
          <w:jc w:val="center"/>
        </w:trPr>
        <w:tc>
          <w:tcPr>
            <w:tcW w:w="7920" w:type="dxa"/>
          </w:tcPr>
          <w:p w14:paraId="6B6F37A2"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14:paraId="24B63325" w14:textId="77777777" w:rsidR="007E173E" w:rsidRPr="00564A49" w:rsidRDefault="007E173E" w:rsidP="00802F9B">
            <w:pPr>
              <w:pStyle w:val="tablecell"/>
              <w:keepLines w:val="0"/>
              <w:rPr>
                <w:lang w:val="en-US"/>
              </w:rPr>
            </w:pPr>
            <w:r w:rsidRPr="00564A49">
              <w:rPr>
                <w:lang w:val="en-US"/>
              </w:rPr>
              <w:t>u(1)</w:t>
            </w:r>
          </w:p>
        </w:tc>
      </w:tr>
      <w:tr w:rsidR="007E173E" w:rsidRPr="00564A49" w14:paraId="5F723370" w14:textId="77777777" w:rsidTr="00802F9B">
        <w:trPr>
          <w:cantSplit/>
          <w:trHeight w:val="289"/>
          <w:jc w:val="center"/>
        </w:trPr>
        <w:tc>
          <w:tcPr>
            <w:tcW w:w="7920" w:type="dxa"/>
          </w:tcPr>
          <w:p w14:paraId="0D686FA1"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14:paraId="7A8F1DAB" w14:textId="77777777" w:rsidR="007E173E" w:rsidRPr="00564A49" w:rsidRDefault="007E173E" w:rsidP="00802F9B">
            <w:pPr>
              <w:pStyle w:val="tablecell"/>
              <w:keepLines w:val="0"/>
              <w:rPr>
                <w:lang w:val="en-US"/>
              </w:rPr>
            </w:pPr>
            <w:r w:rsidRPr="00564A49">
              <w:rPr>
                <w:lang w:val="en-US"/>
              </w:rPr>
              <w:t>ue(v)</w:t>
            </w:r>
          </w:p>
        </w:tc>
      </w:tr>
      <w:tr w:rsidR="007E173E" w:rsidRPr="00564A49" w14:paraId="70E50160" w14:textId="77777777" w:rsidTr="00802F9B">
        <w:trPr>
          <w:cantSplit/>
          <w:trHeight w:val="289"/>
          <w:jc w:val="center"/>
        </w:trPr>
        <w:tc>
          <w:tcPr>
            <w:tcW w:w="7920" w:type="dxa"/>
          </w:tcPr>
          <w:p w14:paraId="3B2C358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14:paraId="2A0DDD06"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54695C04" w14:textId="77777777" w:rsidTr="00802F9B">
        <w:trPr>
          <w:cantSplit/>
          <w:trHeight w:val="289"/>
          <w:jc w:val="center"/>
        </w:trPr>
        <w:tc>
          <w:tcPr>
            <w:tcW w:w="7920" w:type="dxa"/>
          </w:tcPr>
          <w:p w14:paraId="1C72A3A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14:paraId="74FE21F3" w14:textId="77777777" w:rsidR="007E173E" w:rsidRPr="00564A49" w:rsidRDefault="007E173E" w:rsidP="00802F9B">
            <w:pPr>
              <w:pStyle w:val="tablecell"/>
              <w:keepLines w:val="0"/>
              <w:rPr>
                <w:lang w:val="en-US"/>
              </w:rPr>
            </w:pPr>
            <w:r w:rsidRPr="00564A49">
              <w:rPr>
                <w:lang w:val="en-US"/>
              </w:rPr>
              <w:t>u(1)</w:t>
            </w:r>
          </w:p>
        </w:tc>
      </w:tr>
      <w:tr w:rsidR="007E173E" w:rsidRPr="00564A49" w14:paraId="47663DC3" w14:textId="77777777" w:rsidTr="00802F9B">
        <w:trPr>
          <w:cantSplit/>
          <w:trHeight w:val="289"/>
          <w:jc w:val="center"/>
        </w:trPr>
        <w:tc>
          <w:tcPr>
            <w:tcW w:w="7920" w:type="dxa"/>
          </w:tcPr>
          <w:p w14:paraId="68FBDF4A"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14:paraId="21B211EC" w14:textId="77777777" w:rsidR="007E173E" w:rsidRPr="00564A49" w:rsidRDefault="007E173E" w:rsidP="00802F9B">
            <w:pPr>
              <w:pStyle w:val="tablecell"/>
              <w:keepLines w:val="0"/>
              <w:rPr>
                <w:lang w:val="en-US"/>
              </w:rPr>
            </w:pPr>
          </w:p>
        </w:tc>
      </w:tr>
      <w:tr w:rsidR="007E173E" w:rsidRPr="00564A49" w14:paraId="567EC170" w14:textId="77777777" w:rsidTr="00802F9B">
        <w:trPr>
          <w:cantSplit/>
          <w:trHeight w:val="289"/>
          <w:jc w:val="center"/>
        </w:trPr>
        <w:tc>
          <w:tcPr>
            <w:tcW w:w="7920" w:type="dxa"/>
          </w:tcPr>
          <w:p w14:paraId="385C3011"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14:paraId="43ACC7EE" w14:textId="77777777" w:rsidR="007E173E" w:rsidRPr="00564A49" w:rsidRDefault="007E173E" w:rsidP="00802F9B">
            <w:pPr>
              <w:pStyle w:val="tablecell"/>
              <w:rPr>
                <w:lang w:val="en-US" w:eastAsia="ko-KR"/>
              </w:rPr>
            </w:pPr>
          </w:p>
        </w:tc>
      </w:tr>
      <w:tr w:rsidR="007E173E" w:rsidRPr="00564A49" w14:paraId="2EEC7A98" w14:textId="77777777" w:rsidTr="00802F9B">
        <w:trPr>
          <w:cantSplit/>
          <w:trHeight w:val="289"/>
          <w:jc w:val="center"/>
        </w:trPr>
        <w:tc>
          <w:tcPr>
            <w:tcW w:w="7920" w:type="dxa"/>
          </w:tcPr>
          <w:p w14:paraId="57CFC692"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14:paraId="5901A38F"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3A5FA31" w14:textId="77777777" w:rsidTr="00802F9B">
        <w:trPr>
          <w:cantSplit/>
          <w:trHeight w:val="289"/>
          <w:jc w:val="center"/>
        </w:trPr>
        <w:tc>
          <w:tcPr>
            <w:tcW w:w="7920" w:type="dxa"/>
          </w:tcPr>
          <w:p w14:paraId="4127E44C"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14:paraId="326E1199" w14:textId="77777777" w:rsidR="007E173E" w:rsidRPr="00564A49" w:rsidRDefault="007E173E" w:rsidP="00802F9B">
            <w:pPr>
              <w:pStyle w:val="tablecell"/>
              <w:rPr>
                <w:lang w:val="en-US" w:eastAsia="ko-KR"/>
              </w:rPr>
            </w:pPr>
          </w:p>
        </w:tc>
      </w:tr>
      <w:tr w:rsidR="007E173E" w:rsidRPr="00564A49" w14:paraId="52578152" w14:textId="77777777" w:rsidTr="00802F9B">
        <w:trPr>
          <w:cantSplit/>
          <w:trHeight w:val="289"/>
          <w:jc w:val="center"/>
        </w:trPr>
        <w:tc>
          <w:tcPr>
            <w:tcW w:w="7920" w:type="dxa"/>
          </w:tcPr>
          <w:p w14:paraId="517BFAF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14:paraId="1C570B41"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2EF972B0" w14:textId="77777777" w:rsidTr="00802F9B">
        <w:trPr>
          <w:cantSplit/>
          <w:trHeight w:val="289"/>
          <w:jc w:val="center"/>
        </w:trPr>
        <w:tc>
          <w:tcPr>
            <w:tcW w:w="7920" w:type="dxa"/>
          </w:tcPr>
          <w:p w14:paraId="0209164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14:paraId="31A8ACC9" w14:textId="77777777" w:rsidR="007E173E" w:rsidRPr="00564A49" w:rsidRDefault="007E173E" w:rsidP="00802F9B">
            <w:pPr>
              <w:pStyle w:val="tablecell"/>
              <w:rPr>
                <w:lang w:val="en-US" w:eastAsia="ko-KR"/>
              </w:rPr>
            </w:pPr>
          </w:p>
        </w:tc>
      </w:tr>
      <w:tr w:rsidR="007E173E" w:rsidRPr="00564A49" w14:paraId="24784A74" w14:textId="77777777" w:rsidTr="00802F9B">
        <w:trPr>
          <w:cantSplit/>
          <w:trHeight w:val="289"/>
          <w:jc w:val="center"/>
        </w:trPr>
        <w:tc>
          <w:tcPr>
            <w:tcW w:w="7920" w:type="dxa"/>
          </w:tcPr>
          <w:p w14:paraId="32B1A859"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14:paraId="64943313" w14:textId="77777777" w:rsidR="007E173E" w:rsidRPr="00564A49" w:rsidRDefault="007E173E" w:rsidP="00802F9B">
            <w:pPr>
              <w:pStyle w:val="tablecell"/>
              <w:keepLines w:val="0"/>
              <w:rPr>
                <w:lang w:val="en-US"/>
              </w:rPr>
            </w:pPr>
          </w:p>
        </w:tc>
      </w:tr>
      <w:tr w:rsidR="007E173E" w:rsidRPr="00564A49" w14:paraId="58B6A987" w14:textId="77777777" w:rsidTr="00802F9B">
        <w:trPr>
          <w:cantSplit/>
          <w:trHeight w:val="289"/>
          <w:jc w:val="center"/>
        </w:trPr>
        <w:tc>
          <w:tcPr>
            <w:tcW w:w="7920" w:type="dxa"/>
          </w:tcPr>
          <w:p w14:paraId="35CD02DB"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14:paraId="14F366AD" w14:textId="77777777" w:rsidR="007E173E" w:rsidRPr="00564A49" w:rsidRDefault="007E173E" w:rsidP="00802F9B">
            <w:pPr>
              <w:pStyle w:val="tablecell"/>
              <w:keepLines w:val="0"/>
              <w:rPr>
                <w:lang w:val="en-US"/>
              </w:rPr>
            </w:pPr>
            <w:r w:rsidRPr="00564A49">
              <w:rPr>
                <w:lang w:val="en-US"/>
              </w:rPr>
              <w:t>u(1)</w:t>
            </w:r>
          </w:p>
        </w:tc>
      </w:tr>
      <w:tr w:rsidR="007E173E" w:rsidRPr="00564A49" w14:paraId="09446E53" w14:textId="77777777" w:rsidTr="00802F9B">
        <w:trPr>
          <w:cantSplit/>
          <w:trHeight w:val="289"/>
          <w:jc w:val="center"/>
        </w:trPr>
        <w:tc>
          <w:tcPr>
            <w:tcW w:w="7920" w:type="dxa"/>
          </w:tcPr>
          <w:p w14:paraId="72928019" w14:textId="77777777"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14:paraId="79493A09" w14:textId="77777777" w:rsidR="007E173E" w:rsidRPr="00564A49" w:rsidRDefault="007E173E" w:rsidP="00802F9B">
            <w:pPr>
              <w:pStyle w:val="tablecell"/>
              <w:keepLines w:val="0"/>
              <w:rPr>
                <w:lang w:val="en-US"/>
              </w:rPr>
            </w:pPr>
          </w:p>
        </w:tc>
      </w:tr>
      <w:tr w:rsidR="007E173E" w:rsidRPr="00564A49" w14:paraId="24CF2E90" w14:textId="77777777" w:rsidTr="00802F9B">
        <w:trPr>
          <w:cantSplit/>
          <w:trHeight w:val="289"/>
          <w:jc w:val="center"/>
        </w:trPr>
        <w:tc>
          <w:tcPr>
            <w:tcW w:w="7920" w:type="dxa"/>
          </w:tcPr>
          <w:p w14:paraId="21490DCB"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14:paraId="0AA2DB99" w14:textId="77777777" w:rsidR="007E173E" w:rsidRPr="00564A49" w:rsidRDefault="007E173E" w:rsidP="00802F9B">
            <w:pPr>
              <w:pStyle w:val="tablecell"/>
              <w:keepLines w:val="0"/>
              <w:rPr>
                <w:lang w:val="en-US"/>
              </w:rPr>
            </w:pPr>
          </w:p>
        </w:tc>
      </w:tr>
      <w:tr w:rsidR="007E173E" w:rsidRPr="00564A49" w14:paraId="7A2B9FD6" w14:textId="77777777" w:rsidTr="00802F9B">
        <w:trPr>
          <w:cantSplit/>
          <w:trHeight w:val="289"/>
          <w:jc w:val="center"/>
        </w:trPr>
        <w:tc>
          <w:tcPr>
            <w:tcW w:w="7920" w:type="dxa"/>
          </w:tcPr>
          <w:p w14:paraId="3B3A03B5"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14:paraId="3BAD15D7" w14:textId="77777777" w:rsidR="007E173E" w:rsidRPr="00564A49" w:rsidRDefault="007E173E" w:rsidP="00802F9B">
            <w:pPr>
              <w:pStyle w:val="tablecell"/>
              <w:keepLines w:val="0"/>
              <w:rPr>
                <w:lang w:val="en-US"/>
              </w:rPr>
            </w:pPr>
          </w:p>
        </w:tc>
      </w:tr>
    </w:tbl>
    <w:p w14:paraId="769FC090" w14:textId="77777777" w:rsidR="007E173E" w:rsidRPr="00564A49" w:rsidRDefault="007E173E" w:rsidP="007E173E">
      <w:pPr>
        <w:pStyle w:val="3N"/>
        <w:rPr>
          <w:lang w:val="en-US"/>
        </w:rPr>
      </w:pPr>
      <w:bookmarkStart w:id="1524" w:name="_Ref363160740"/>
    </w:p>
    <w:p w14:paraId="69AB3CD6" w14:textId="77777777"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23"/>
      <w:bookmarkEnd w:id="1524"/>
    </w:p>
    <w:p w14:paraId="6949C691" w14:textId="77777777" w:rsidR="007E173E" w:rsidRPr="00564A49" w:rsidRDefault="007E173E" w:rsidP="007E173E">
      <w:pPr>
        <w:pStyle w:val="3N"/>
        <w:rPr>
          <w:lang w:val="en-US"/>
        </w:rPr>
      </w:pPr>
      <w:r w:rsidRPr="00564A49">
        <w:rPr>
          <w:lang w:val="en-US"/>
        </w:rPr>
        <w:t>The specifications in subclause 7.3.2.4 apply.</w:t>
      </w:r>
    </w:p>
    <w:p w14:paraId="4E5386EF"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5" w:name="_Ref348090122"/>
      <w:r w:rsidRPr="00564A49">
        <w:rPr>
          <w:lang w:val="en-US"/>
        </w:rPr>
        <w:t>Access unit delimiter RBSP syntax</w:t>
      </w:r>
      <w:bookmarkEnd w:id="1525"/>
    </w:p>
    <w:p w14:paraId="756C6BFE" w14:textId="77777777" w:rsidR="007E173E" w:rsidRPr="00564A49" w:rsidRDefault="007E173E" w:rsidP="007E173E">
      <w:pPr>
        <w:pStyle w:val="3N"/>
        <w:rPr>
          <w:lang w:val="en-US"/>
        </w:rPr>
      </w:pPr>
      <w:r w:rsidRPr="00564A49">
        <w:rPr>
          <w:lang w:val="en-US"/>
        </w:rPr>
        <w:t>The specifications in subclause 7.3.2.5 apply.</w:t>
      </w:r>
    </w:p>
    <w:p w14:paraId="5B77E210"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6" w:name="_Ref348090133"/>
      <w:r w:rsidRPr="00564A49">
        <w:rPr>
          <w:lang w:val="en-US"/>
        </w:rPr>
        <w:t>End of sequence RBSP syntax</w:t>
      </w:r>
      <w:bookmarkEnd w:id="1526"/>
    </w:p>
    <w:p w14:paraId="21286425" w14:textId="77777777" w:rsidR="007E173E" w:rsidRPr="00564A49" w:rsidRDefault="007E173E" w:rsidP="007E173E">
      <w:pPr>
        <w:pStyle w:val="3N"/>
        <w:rPr>
          <w:lang w:val="en-US"/>
        </w:rPr>
      </w:pPr>
      <w:r w:rsidRPr="00564A49">
        <w:rPr>
          <w:lang w:val="en-US"/>
        </w:rPr>
        <w:t>The specifications in subclause 7.3.2.6 apply.</w:t>
      </w:r>
    </w:p>
    <w:p w14:paraId="25969B3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7" w:name="_Ref348090150"/>
      <w:r w:rsidRPr="00564A49">
        <w:rPr>
          <w:lang w:val="en-US"/>
        </w:rPr>
        <w:t>End of bitstream RBSP syntax</w:t>
      </w:r>
      <w:bookmarkEnd w:id="1527"/>
    </w:p>
    <w:p w14:paraId="1DCE24B1" w14:textId="77777777" w:rsidR="007E173E" w:rsidRPr="00564A49" w:rsidRDefault="007E173E" w:rsidP="007E173E">
      <w:pPr>
        <w:pStyle w:val="3N"/>
        <w:rPr>
          <w:lang w:val="en-US"/>
        </w:rPr>
      </w:pPr>
      <w:r w:rsidRPr="00564A49">
        <w:rPr>
          <w:lang w:val="en-US"/>
        </w:rPr>
        <w:t>The specifications in subclause 7.3.2.7 apply.</w:t>
      </w:r>
    </w:p>
    <w:p w14:paraId="0862504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8" w:name="_Ref348090167"/>
      <w:r w:rsidRPr="00564A49">
        <w:rPr>
          <w:lang w:val="en-US"/>
        </w:rPr>
        <w:t>Filler data RBSP syntax</w:t>
      </w:r>
      <w:bookmarkEnd w:id="1528"/>
    </w:p>
    <w:p w14:paraId="3EAD78B3" w14:textId="77777777" w:rsidR="007E173E" w:rsidRPr="00564A49" w:rsidRDefault="007E173E" w:rsidP="007E173E">
      <w:pPr>
        <w:pStyle w:val="3N"/>
        <w:rPr>
          <w:lang w:val="en-US"/>
        </w:rPr>
      </w:pPr>
      <w:r w:rsidRPr="00564A49">
        <w:rPr>
          <w:lang w:val="en-US"/>
        </w:rPr>
        <w:t>The specifications in subclause 7.3.2.8 apply.</w:t>
      </w:r>
    </w:p>
    <w:p w14:paraId="1FFC2F8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9" w:name="_Ref348090173"/>
      <w:r w:rsidRPr="00564A49">
        <w:rPr>
          <w:lang w:val="en-US"/>
        </w:rPr>
        <w:t>Slice segment layer RBSP syntax</w:t>
      </w:r>
      <w:bookmarkEnd w:id="1529"/>
    </w:p>
    <w:p w14:paraId="28B78F2E" w14:textId="77777777" w:rsidR="007E173E" w:rsidRPr="00564A49" w:rsidRDefault="007E173E" w:rsidP="007E173E">
      <w:pPr>
        <w:pStyle w:val="3N"/>
        <w:rPr>
          <w:lang w:val="en-US"/>
        </w:rPr>
      </w:pPr>
      <w:r w:rsidRPr="00564A49">
        <w:rPr>
          <w:lang w:val="en-US"/>
        </w:rPr>
        <w:t>The specifications in subclause 7.3.2.9 apply.</w:t>
      </w:r>
    </w:p>
    <w:p w14:paraId="24FCA25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30" w:name="_Ref331449326"/>
      <w:r w:rsidRPr="00564A49">
        <w:rPr>
          <w:lang w:val="en-US"/>
        </w:rPr>
        <w:t>RBSP slice segment trailing bits syntax</w:t>
      </w:r>
      <w:bookmarkEnd w:id="1530"/>
    </w:p>
    <w:p w14:paraId="0AECBA27" w14:textId="77777777" w:rsidR="007E173E" w:rsidRPr="00564A49" w:rsidRDefault="007E173E" w:rsidP="007E173E">
      <w:pPr>
        <w:pStyle w:val="3N"/>
        <w:rPr>
          <w:lang w:val="en-US"/>
        </w:rPr>
      </w:pPr>
      <w:r w:rsidRPr="00564A49">
        <w:rPr>
          <w:lang w:val="en-US"/>
        </w:rPr>
        <w:t>The specifications in subclause 7.3.2.10 apply.</w:t>
      </w:r>
    </w:p>
    <w:p w14:paraId="36AE15C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31" w:name="_Ref348090194"/>
      <w:r w:rsidRPr="00564A49">
        <w:rPr>
          <w:lang w:val="en-US"/>
        </w:rPr>
        <w:t>RBSP trailing bits syntax</w:t>
      </w:r>
      <w:bookmarkEnd w:id="1531"/>
    </w:p>
    <w:p w14:paraId="4F864231" w14:textId="77777777" w:rsidR="007E173E" w:rsidRPr="00564A49" w:rsidRDefault="007E173E" w:rsidP="007E173E">
      <w:pPr>
        <w:pStyle w:val="3N"/>
        <w:rPr>
          <w:lang w:val="en-US"/>
        </w:rPr>
      </w:pPr>
      <w:r w:rsidRPr="00564A49">
        <w:rPr>
          <w:lang w:val="en-US"/>
        </w:rPr>
        <w:t>The specifications in subclause 7.3.2.11 apply.</w:t>
      </w:r>
    </w:p>
    <w:p w14:paraId="6CA635E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32" w:name="_Ref348090200"/>
      <w:r w:rsidRPr="00564A49">
        <w:rPr>
          <w:lang w:val="en-US"/>
        </w:rPr>
        <w:t>Byte alignment syntax</w:t>
      </w:r>
      <w:bookmarkEnd w:id="1532"/>
    </w:p>
    <w:p w14:paraId="3F6ED288" w14:textId="77777777" w:rsidR="007E173E" w:rsidRPr="00564A49" w:rsidRDefault="007E173E" w:rsidP="007E173E">
      <w:pPr>
        <w:pStyle w:val="3N"/>
        <w:rPr>
          <w:lang w:val="en-US"/>
        </w:rPr>
      </w:pPr>
      <w:r w:rsidRPr="00564A49">
        <w:rPr>
          <w:lang w:val="en-US"/>
        </w:rPr>
        <w:t>The specifications in subclause 7.3.2.12 apply.</w:t>
      </w:r>
    </w:p>
    <w:p w14:paraId="198F8FBD"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3" w:name="_Ref348090209"/>
      <w:bookmarkStart w:id="1534" w:name="_Toc377921532"/>
      <w:bookmarkStart w:id="1535" w:name="_Toc378026170"/>
      <w:r w:rsidRPr="00564A49">
        <w:rPr>
          <w:lang w:val="en-US"/>
        </w:rPr>
        <w:lastRenderedPageBreak/>
        <w:t>Profile, tier and level syntax</w:t>
      </w:r>
      <w:bookmarkEnd w:id="1533"/>
      <w:bookmarkEnd w:id="1534"/>
      <w:bookmarkEnd w:id="1535"/>
    </w:p>
    <w:p w14:paraId="338A0174"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14:paraId="0C7237CB" w14:textId="77777777" w:rsidTr="00802F9B">
        <w:trPr>
          <w:cantSplit/>
          <w:trHeight w:val="289"/>
          <w:jc w:val="center"/>
        </w:trPr>
        <w:tc>
          <w:tcPr>
            <w:tcW w:w="7920" w:type="dxa"/>
          </w:tcPr>
          <w:p w14:paraId="50669708"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14:paraId="0ABCEA39" w14:textId="77777777" w:rsidR="007E173E" w:rsidRPr="00564A49" w:rsidRDefault="007E173E" w:rsidP="00802F9B">
            <w:pPr>
              <w:pStyle w:val="tablecell"/>
              <w:rPr>
                <w:b/>
                <w:lang w:val="en-US"/>
              </w:rPr>
            </w:pPr>
            <w:r w:rsidRPr="00564A49">
              <w:rPr>
                <w:b/>
                <w:lang w:val="en-US"/>
              </w:rPr>
              <w:t>Descriptor</w:t>
            </w:r>
          </w:p>
        </w:tc>
      </w:tr>
      <w:tr w:rsidR="007E173E" w:rsidRPr="00564A49" w14:paraId="7FE71DCE" w14:textId="77777777" w:rsidTr="00802F9B">
        <w:trPr>
          <w:cantSplit/>
          <w:trHeight w:val="289"/>
          <w:jc w:val="center"/>
        </w:trPr>
        <w:tc>
          <w:tcPr>
            <w:tcW w:w="7920" w:type="dxa"/>
          </w:tcPr>
          <w:p w14:paraId="14D32B3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14:paraId="042E5107" w14:textId="77777777" w:rsidR="007E173E" w:rsidRPr="00564A49" w:rsidRDefault="007E173E" w:rsidP="00802F9B">
            <w:pPr>
              <w:pStyle w:val="tablecell"/>
              <w:rPr>
                <w:b/>
                <w:lang w:val="en-US"/>
              </w:rPr>
            </w:pPr>
          </w:p>
        </w:tc>
      </w:tr>
      <w:tr w:rsidR="007E173E" w:rsidRPr="00564A49" w14:paraId="2A7B4B69" w14:textId="77777777" w:rsidTr="00802F9B">
        <w:trPr>
          <w:cantSplit/>
          <w:trHeight w:val="289"/>
          <w:jc w:val="center"/>
        </w:trPr>
        <w:tc>
          <w:tcPr>
            <w:tcW w:w="7920" w:type="dxa"/>
          </w:tcPr>
          <w:p w14:paraId="606F64B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14:paraId="2C789F12" w14:textId="77777777" w:rsidR="007E173E" w:rsidRPr="00564A49" w:rsidRDefault="007E173E" w:rsidP="00802F9B">
            <w:pPr>
              <w:pStyle w:val="tablecell"/>
              <w:rPr>
                <w:lang w:val="en-US"/>
              </w:rPr>
            </w:pPr>
            <w:r w:rsidRPr="00564A49">
              <w:rPr>
                <w:lang w:val="en-US"/>
              </w:rPr>
              <w:t>u(2)</w:t>
            </w:r>
          </w:p>
        </w:tc>
      </w:tr>
      <w:tr w:rsidR="007E173E" w:rsidRPr="00564A49" w14:paraId="4ABFF5BF" w14:textId="77777777" w:rsidTr="00802F9B">
        <w:trPr>
          <w:cantSplit/>
          <w:trHeight w:val="289"/>
          <w:jc w:val="center"/>
        </w:trPr>
        <w:tc>
          <w:tcPr>
            <w:tcW w:w="7920" w:type="dxa"/>
          </w:tcPr>
          <w:p w14:paraId="5708B4C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14:paraId="040B90D5" w14:textId="77777777" w:rsidR="007E173E" w:rsidRPr="00564A49" w:rsidRDefault="007E173E" w:rsidP="00802F9B">
            <w:pPr>
              <w:pStyle w:val="tablecell"/>
              <w:rPr>
                <w:lang w:val="en-US"/>
              </w:rPr>
            </w:pPr>
            <w:r w:rsidRPr="00564A49">
              <w:rPr>
                <w:lang w:val="en-US"/>
              </w:rPr>
              <w:t>u(1)</w:t>
            </w:r>
          </w:p>
        </w:tc>
      </w:tr>
      <w:tr w:rsidR="007E173E" w:rsidRPr="00564A49" w14:paraId="1075D089" w14:textId="77777777" w:rsidTr="00802F9B">
        <w:trPr>
          <w:cantSplit/>
          <w:trHeight w:val="289"/>
          <w:jc w:val="center"/>
        </w:trPr>
        <w:tc>
          <w:tcPr>
            <w:tcW w:w="7920" w:type="dxa"/>
          </w:tcPr>
          <w:p w14:paraId="41438D5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14:paraId="5791D3C3" w14:textId="77777777" w:rsidR="007E173E" w:rsidRPr="00564A49" w:rsidRDefault="007E173E" w:rsidP="00802F9B">
            <w:pPr>
              <w:pStyle w:val="tablecell"/>
              <w:rPr>
                <w:lang w:val="en-US"/>
              </w:rPr>
            </w:pPr>
            <w:r w:rsidRPr="00564A49">
              <w:rPr>
                <w:lang w:val="en-US"/>
              </w:rPr>
              <w:t>u(5)</w:t>
            </w:r>
          </w:p>
        </w:tc>
      </w:tr>
      <w:tr w:rsidR="007E173E" w:rsidRPr="00564A49" w14:paraId="41DF59D8" w14:textId="77777777" w:rsidTr="00802F9B">
        <w:trPr>
          <w:cantSplit/>
          <w:trHeight w:val="289"/>
          <w:jc w:val="center"/>
        </w:trPr>
        <w:tc>
          <w:tcPr>
            <w:tcW w:w="7920" w:type="dxa"/>
          </w:tcPr>
          <w:p w14:paraId="12CDD27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14:paraId="7D0EF524" w14:textId="77777777" w:rsidR="007E173E" w:rsidRPr="00564A49" w:rsidRDefault="007E173E" w:rsidP="00802F9B">
            <w:pPr>
              <w:pStyle w:val="tablecell"/>
              <w:rPr>
                <w:lang w:val="en-US"/>
              </w:rPr>
            </w:pPr>
          </w:p>
        </w:tc>
      </w:tr>
      <w:tr w:rsidR="007E173E" w:rsidRPr="00564A49" w14:paraId="1F94E33D" w14:textId="77777777" w:rsidTr="00802F9B">
        <w:trPr>
          <w:cantSplit/>
          <w:trHeight w:val="289"/>
          <w:jc w:val="center"/>
        </w:trPr>
        <w:tc>
          <w:tcPr>
            <w:tcW w:w="7920" w:type="dxa"/>
          </w:tcPr>
          <w:p w14:paraId="30867F5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14:paraId="32D1396D" w14:textId="77777777" w:rsidR="007E173E" w:rsidRPr="00564A49" w:rsidRDefault="007E173E" w:rsidP="00802F9B">
            <w:pPr>
              <w:pStyle w:val="tablecell"/>
              <w:rPr>
                <w:lang w:val="en-US"/>
              </w:rPr>
            </w:pPr>
            <w:r w:rsidRPr="00564A49">
              <w:rPr>
                <w:lang w:val="en-US"/>
              </w:rPr>
              <w:t>u(1)</w:t>
            </w:r>
          </w:p>
        </w:tc>
      </w:tr>
      <w:tr w:rsidR="007E173E" w:rsidRPr="00564A49" w14:paraId="1A182E8C" w14:textId="77777777" w:rsidTr="00802F9B">
        <w:trPr>
          <w:cantSplit/>
          <w:trHeight w:val="289"/>
          <w:jc w:val="center"/>
        </w:trPr>
        <w:tc>
          <w:tcPr>
            <w:tcW w:w="7920" w:type="dxa"/>
          </w:tcPr>
          <w:p w14:paraId="2DDE706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14:paraId="498BFA8F" w14:textId="77777777" w:rsidR="007E173E" w:rsidRPr="00564A49" w:rsidRDefault="007E173E" w:rsidP="00802F9B">
            <w:pPr>
              <w:pStyle w:val="tablecell"/>
              <w:rPr>
                <w:lang w:val="en-US"/>
              </w:rPr>
            </w:pPr>
            <w:r w:rsidRPr="00564A49">
              <w:rPr>
                <w:lang w:val="en-US"/>
              </w:rPr>
              <w:t>u(1)</w:t>
            </w:r>
          </w:p>
        </w:tc>
      </w:tr>
      <w:tr w:rsidR="007E173E" w:rsidRPr="00564A49" w14:paraId="77DC54B5" w14:textId="77777777" w:rsidTr="00802F9B">
        <w:trPr>
          <w:cantSplit/>
          <w:trHeight w:val="289"/>
          <w:jc w:val="center"/>
        </w:trPr>
        <w:tc>
          <w:tcPr>
            <w:tcW w:w="7920" w:type="dxa"/>
          </w:tcPr>
          <w:p w14:paraId="2CBE683C"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14:paraId="1FB18231" w14:textId="77777777" w:rsidR="007E173E" w:rsidRPr="00564A49" w:rsidRDefault="007E173E" w:rsidP="00802F9B">
            <w:pPr>
              <w:pStyle w:val="tablecell"/>
              <w:rPr>
                <w:lang w:val="en-US"/>
              </w:rPr>
            </w:pPr>
            <w:r w:rsidRPr="00564A49">
              <w:rPr>
                <w:lang w:val="en-US"/>
              </w:rPr>
              <w:t>u(1)</w:t>
            </w:r>
          </w:p>
        </w:tc>
      </w:tr>
      <w:tr w:rsidR="007E173E" w:rsidRPr="00564A49" w14:paraId="588797C1" w14:textId="77777777" w:rsidTr="00802F9B">
        <w:trPr>
          <w:cantSplit/>
          <w:trHeight w:val="289"/>
          <w:jc w:val="center"/>
        </w:trPr>
        <w:tc>
          <w:tcPr>
            <w:tcW w:w="7920" w:type="dxa"/>
          </w:tcPr>
          <w:p w14:paraId="5AAAABD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14:paraId="608E9218" w14:textId="77777777" w:rsidR="007E173E" w:rsidRPr="00564A49" w:rsidRDefault="007E173E" w:rsidP="00802F9B">
            <w:pPr>
              <w:pStyle w:val="tablecell"/>
              <w:rPr>
                <w:lang w:val="en-US"/>
              </w:rPr>
            </w:pPr>
            <w:r w:rsidRPr="00564A49">
              <w:rPr>
                <w:lang w:val="en-US"/>
              </w:rPr>
              <w:t>u(1)</w:t>
            </w:r>
          </w:p>
        </w:tc>
      </w:tr>
      <w:tr w:rsidR="007E173E" w:rsidRPr="00564A49" w14:paraId="75351BFF" w14:textId="77777777" w:rsidTr="00802F9B">
        <w:trPr>
          <w:cantSplit/>
          <w:trHeight w:val="289"/>
          <w:jc w:val="center"/>
        </w:trPr>
        <w:tc>
          <w:tcPr>
            <w:tcW w:w="7920" w:type="dxa"/>
          </w:tcPr>
          <w:p w14:paraId="64D5BCAD"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14:paraId="76B41275" w14:textId="77777777" w:rsidR="007E173E" w:rsidRPr="00564A49" w:rsidRDefault="007E173E" w:rsidP="00802F9B">
            <w:pPr>
              <w:pStyle w:val="tablecell"/>
              <w:rPr>
                <w:lang w:val="en-US"/>
              </w:rPr>
            </w:pPr>
            <w:r w:rsidRPr="00564A49">
              <w:rPr>
                <w:lang w:val="en-US"/>
              </w:rPr>
              <w:t>u(1)</w:t>
            </w:r>
          </w:p>
        </w:tc>
      </w:tr>
      <w:tr w:rsidR="007E173E" w:rsidRPr="00564A49" w14:paraId="0543240B" w14:textId="77777777" w:rsidTr="00802F9B">
        <w:trPr>
          <w:cantSplit/>
          <w:trHeight w:val="289"/>
          <w:jc w:val="center"/>
        </w:trPr>
        <w:tc>
          <w:tcPr>
            <w:tcW w:w="7920" w:type="dxa"/>
          </w:tcPr>
          <w:p w14:paraId="117FEB7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14:paraId="7379085F" w14:textId="77777777" w:rsidR="007E173E" w:rsidRPr="00564A49" w:rsidRDefault="007E173E" w:rsidP="00802F9B">
            <w:pPr>
              <w:pStyle w:val="tablecell"/>
              <w:rPr>
                <w:lang w:val="en-US"/>
              </w:rPr>
            </w:pPr>
            <w:r w:rsidRPr="00564A49">
              <w:rPr>
                <w:lang w:val="en-US"/>
              </w:rPr>
              <w:t>u(44)</w:t>
            </w:r>
          </w:p>
        </w:tc>
      </w:tr>
      <w:tr w:rsidR="007E173E" w:rsidRPr="00564A49" w14:paraId="7ADEED47" w14:textId="77777777" w:rsidTr="00802F9B">
        <w:trPr>
          <w:cantSplit/>
          <w:trHeight w:val="289"/>
          <w:jc w:val="center"/>
        </w:trPr>
        <w:tc>
          <w:tcPr>
            <w:tcW w:w="7920" w:type="dxa"/>
          </w:tcPr>
          <w:p w14:paraId="7BCA7376"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14:paraId="20BC8249" w14:textId="77777777" w:rsidR="007E173E" w:rsidRPr="00564A49" w:rsidRDefault="007E173E" w:rsidP="00802F9B">
            <w:pPr>
              <w:pStyle w:val="tablecell"/>
              <w:rPr>
                <w:lang w:val="en-US"/>
              </w:rPr>
            </w:pPr>
          </w:p>
        </w:tc>
      </w:tr>
      <w:tr w:rsidR="007E173E" w:rsidRPr="00564A49" w14:paraId="67F972AF" w14:textId="77777777" w:rsidTr="00802F9B">
        <w:trPr>
          <w:cantSplit/>
          <w:trHeight w:val="289"/>
          <w:jc w:val="center"/>
        </w:trPr>
        <w:tc>
          <w:tcPr>
            <w:tcW w:w="7920" w:type="dxa"/>
          </w:tcPr>
          <w:p w14:paraId="5541B6E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14:paraId="55137EEF" w14:textId="77777777" w:rsidR="007E173E" w:rsidRPr="00564A49" w:rsidRDefault="007E173E" w:rsidP="00802F9B">
            <w:pPr>
              <w:pStyle w:val="tablecell"/>
              <w:rPr>
                <w:lang w:val="en-US"/>
              </w:rPr>
            </w:pPr>
            <w:r w:rsidRPr="00564A49">
              <w:rPr>
                <w:lang w:val="en-US"/>
              </w:rPr>
              <w:t>u(8)</w:t>
            </w:r>
          </w:p>
        </w:tc>
      </w:tr>
      <w:tr w:rsidR="007E173E" w:rsidRPr="00564A49" w14:paraId="6B3BB465" w14:textId="77777777" w:rsidTr="00802F9B">
        <w:trPr>
          <w:cantSplit/>
          <w:trHeight w:val="289"/>
          <w:jc w:val="center"/>
        </w:trPr>
        <w:tc>
          <w:tcPr>
            <w:tcW w:w="7920" w:type="dxa"/>
          </w:tcPr>
          <w:p w14:paraId="67B197F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14:paraId="231EAF66" w14:textId="77777777" w:rsidR="007E173E" w:rsidRPr="00564A49" w:rsidRDefault="007E173E" w:rsidP="00802F9B">
            <w:pPr>
              <w:pStyle w:val="tablecell"/>
              <w:rPr>
                <w:lang w:val="en-US"/>
              </w:rPr>
            </w:pPr>
          </w:p>
        </w:tc>
      </w:tr>
      <w:tr w:rsidR="007E173E" w:rsidRPr="00564A49" w14:paraId="7A412CD5" w14:textId="77777777" w:rsidTr="00802F9B">
        <w:trPr>
          <w:cantSplit/>
          <w:trHeight w:val="289"/>
          <w:jc w:val="center"/>
        </w:trPr>
        <w:tc>
          <w:tcPr>
            <w:tcW w:w="7920" w:type="dxa"/>
          </w:tcPr>
          <w:p w14:paraId="6C84667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14:paraId="2E5B2903" w14:textId="77777777" w:rsidR="007E173E" w:rsidRPr="00564A49" w:rsidRDefault="007E173E" w:rsidP="00802F9B">
            <w:pPr>
              <w:pStyle w:val="tablecell"/>
              <w:rPr>
                <w:lang w:val="en-US"/>
              </w:rPr>
            </w:pPr>
            <w:r w:rsidRPr="00564A49">
              <w:rPr>
                <w:lang w:val="en-US"/>
              </w:rPr>
              <w:t>u(1)</w:t>
            </w:r>
          </w:p>
        </w:tc>
      </w:tr>
      <w:tr w:rsidR="007E173E" w:rsidRPr="00564A49" w14:paraId="175F9734" w14:textId="77777777" w:rsidTr="00802F9B">
        <w:trPr>
          <w:cantSplit/>
          <w:trHeight w:val="289"/>
          <w:jc w:val="center"/>
        </w:trPr>
        <w:tc>
          <w:tcPr>
            <w:tcW w:w="7920" w:type="dxa"/>
          </w:tcPr>
          <w:p w14:paraId="3161D1EE"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14:paraId="10BF5654" w14:textId="77777777" w:rsidR="007E173E" w:rsidRPr="00564A49" w:rsidRDefault="007E173E" w:rsidP="00802F9B">
            <w:pPr>
              <w:pStyle w:val="tablecell"/>
              <w:rPr>
                <w:lang w:val="en-US"/>
              </w:rPr>
            </w:pPr>
            <w:r w:rsidRPr="00564A49">
              <w:rPr>
                <w:lang w:val="en-US"/>
              </w:rPr>
              <w:t>u(1)</w:t>
            </w:r>
          </w:p>
        </w:tc>
      </w:tr>
      <w:tr w:rsidR="007E173E" w:rsidRPr="00564A49" w14:paraId="0926ECBA" w14:textId="77777777" w:rsidTr="00802F9B">
        <w:trPr>
          <w:cantSplit/>
          <w:trHeight w:val="289"/>
          <w:jc w:val="center"/>
        </w:trPr>
        <w:tc>
          <w:tcPr>
            <w:tcW w:w="7920" w:type="dxa"/>
          </w:tcPr>
          <w:p w14:paraId="493872B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14:paraId="1594D11C" w14:textId="77777777" w:rsidR="007E173E" w:rsidRPr="00564A49" w:rsidRDefault="007E173E" w:rsidP="00802F9B">
            <w:pPr>
              <w:pStyle w:val="tablecell"/>
              <w:rPr>
                <w:lang w:val="en-US"/>
              </w:rPr>
            </w:pPr>
          </w:p>
        </w:tc>
      </w:tr>
      <w:tr w:rsidR="007E173E" w:rsidRPr="00564A49" w14:paraId="3B100F68" w14:textId="77777777" w:rsidTr="00802F9B">
        <w:trPr>
          <w:cantSplit/>
          <w:trHeight w:val="289"/>
          <w:jc w:val="center"/>
        </w:trPr>
        <w:tc>
          <w:tcPr>
            <w:tcW w:w="7920" w:type="dxa"/>
          </w:tcPr>
          <w:p w14:paraId="35544EF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14:paraId="7E667128" w14:textId="77777777" w:rsidR="007E173E" w:rsidRPr="00564A49" w:rsidRDefault="007E173E" w:rsidP="00802F9B">
            <w:pPr>
              <w:pStyle w:val="tablecell"/>
              <w:rPr>
                <w:lang w:val="en-US"/>
              </w:rPr>
            </w:pPr>
          </w:p>
        </w:tc>
      </w:tr>
      <w:tr w:rsidR="007E173E" w:rsidRPr="00564A49" w14:paraId="2437B05C" w14:textId="77777777" w:rsidTr="00802F9B">
        <w:trPr>
          <w:cantSplit/>
          <w:trHeight w:val="289"/>
          <w:jc w:val="center"/>
        </w:trPr>
        <w:tc>
          <w:tcPr>
            <w:tcW w:w="7920" w:type="dxa"/>
          </w:tcPr>
          <w:p w14:paraId="722BD6A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14:paraId="16D5D421" w14:textId="77777777" w:rsidR="007E173E" w:rsidRPr="00564A49" w:rsidRDefault="007E173E" w:rsidP="00802F9B">
            <w:pPr>
              <w:pStyle w:val="tablecell"/>
              <w:rPr>
                <w:lang w:val="en-US"/>
              </w:rPr>
            </w:pPr>
          </w:p>
        </w:tc>
      </w:tr>
      <w:tr w:rsidR="007E173E" w:rsidRPr="00564A49" w14:paraId="782A5593" w14:textId="77777777" w:rsidTr="00802F9B">
        <w:trPr>
          <w:cantSplit/>
          <w:trHeight w:val="289"/>
          <w:jc w:val="center"/>
        </w:trPr>
        <w:tc>
          <w:tcPr>
            <w:tcW w:w="7920" w:type="dxa"/>
          </w:tcPr>
          <w:p w14:paraId="07758002"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14:paraId="41BC8440" w14:textId="77777777" w:rsidR="007E173E" w:rsidRPr="00564A49" w:rsidRDefault="007E173E" w:rsidP="00802F9B">
            <w:pPr>
              <w:pStyle w:val="tablecell"/>
              <w:rPr>
                <w:lang w:val="en-US"/>
              </w:rPr>
            </w:pPr>
            <w:r w:rsidRPr="00564A49">
              <w:rPr>
                <w:lang w:val="en-US"/>
              </w:rPr>
              <w:t>u(2)</w:t>
            </w:r>
          </w:p>
        </w:tc>
      </w:tr>
      <w:tr w:rsidR="007E173E" w:rsidRPr="00564A49" w14:paraId="093E32F3" w14:textId="77777777" w:rsidTr="00802F9B">
        <w:trPr>
          <w:cantSplit/>
          <w:trHeight w:val="289"/>
          <w:jc w:val="center"/>
        </w:trPr>
        <w:tc>
          <w:tcPr>
            <w:tcW w:w="7920" w:type="dxa"/>
          </w:tcPr>
          <w:p w14:paraId="0B21EFCD"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14:paraId="2FF947A4" w14:textId="77777777" w:rsidR="007E173E" w:rsidRPr="00564A49" w:rsidRDefault="007E173E" w:rsidP="00802F9B">
            <w:pPr>
              <w:pStyle w:val="tablecell"/>
              <w:rPr>
                <w:lang w:val="en-US"/>
              </w:rPr>
            </w:pPr>
          </w:p>
        </w:tc>
      </w:tr>
      <w:tr w:rsidR="007E173E" w:rsidRPr="00564A49" w14:paraId="33E60EE4" w14:textId="77777777" w:rsidTr="00802F9B">
        <w:trPr>
          <w:cantSplit/>
          <w:trHeight w:val="289"/>
          <w:jc w:val="center"/>
        </w:trPr>
        <w:tc>
          <w:tcPr>
            <w:tcW w:w="7920" w:type="dxa"/>
          </w:tcPr>
          <w:p w14:paraId="32355BF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14:paraId="4416A5DE" w14:textId="77777777" w:rsidR="007E173E" w:rsidRPr="00564A49" w:rsidRDefault="007E173E" w:rsidP="00802F9B">
            <w:pPr>
              <w:pStyle w:val="tablecell"/>
              <w:rPr>
                <w:lang w:val="en-US"/>
              </w:rPr>
            </w:pPr>
          </w:p>
        </w:tc>
      </w:tr>
      <w:tr w:rsidR="007E173E" w:rsidRPr="00564A49" w14:paraId="1B69AF6C" w14:textId="77777777" w:rsidTr="00802F9B">
        <w:trPr>
          <w:cantSplit/>
          <w:trHeight w:val="289"/>
          <w:jc w:val="center"/>
        </w:trPr>
        <w:tc>
          <w:tcPr>
            <w:tcW w:w="7920" w:type="dxa"/>
          </w:tcPr>
          <w:p w14:paraId="1BD6011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14:paraId="7BF5AFE4" w14:textId="77777777" w:rsidR="007E173E" w:rsidRPr="00564A49" w:rsidRDefault="007E173E" w:rsidP="00802F9B">
            <w:pPr>
              <w:pStyle w:val="tablecell"/>
              <w:rPr>
                <w:lang w:val="en-US"/>
              </w:rPr>
            </w:pPr>
            <w:r w:rsidRPr="00564A49">
              <w:rPr>
                <w:lang w:val="en-US"/>
              </w:rPr>
              <w:t>u(2)</w:t>
            </w:r>
          </w:p>
        </w:tc>
      </w:tr>
      <w:tr w:rsidR="007E173E" w:rsidRPr="00564A49" w14:paraId="792B1A37" w14:textId="77777777" w:rsidTr="00802F9B">
        <w:trPr>
          <w:cantSplit/>
          <w:trHeight w:val="289"/>
          <w:jc w:val="center"/>
        </w:trPr>
        <w:tc>
          <w:tcPr>
            <w:tcW w:w="7920" w:type="dxa"/>
          </w:tcPr>
          <w:p w14:paraId="407B83C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14:paraId="5D7C0079" w14:textId="77777777" w:rsidR="007E173E" w:rsidRPr="00564A49" w:rsidRDefault="007E173E" w:rsidP="00802F9B">
            <w:pPr>
              <w:pStyle w:val="tablecell"/>
              <w:rPr>
                <w:lang w:val="en-US"/>
              </w:rPr>
            </w:pPr>
            <w:r w:rsidRPr="00564A49">
              <w:rPr>
                <w:lang w:val="en-US"/>
              </w:rPr>
              <w:t>u(1)</w:t>
            </w:r>
          </w:p>
        </w:tc>
      </w:tr>
      <w:tr w:rsidR="007E173E" w:rsidRPr="00564A49" w14:paraId="1CE6B8E9" w14:textId="77777777" w:rsidTr="00802F9B">
        <w:trPr>
          <w:cantSplit/>
          <w:trHeight w:val="289"/>
          <w:jc w:val="center"/>
        </w:trPr>
        <w:tc>
          <w:tcPr>
            <w:tcW w:w="7920" w:type="dxa"/>
          </w:tcPr>
          <w:p w14:paraId="05999E4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14:paraId="7159CBA7" w14:textId="77777777" w:rsidR="007E173E" w:rsidRPr="00564A49" w:rsidRDefault="007E173E" w:rsidP="00802F9B">
            <w:pPr>
              <w:pStyle w:val="tablecell"/>
              <w:rPr>
                <w:lang w:val="en-US"/>
              </w:rPr>
            </w:pPr>
            <w:r w:rsidRPr="00564A49">
              <w:rPr>
                <w:lang w:val="en-US"/>
              </w:rPr>
              <w:t>u(5)</w:t>
            </w:r>
          </w:p>
        </w:tc>
      </w:tr>
      <w:tr w:rsidR="007E173E" w:rsidRPr="00564A49" w14:paraId="5E0CF1A8" w14:textId="77777777" w:rsidTr="00802F9B">
        <w:trPr>
          <w:cantSplit/>
          <w:trHeight w:val="289"/>
          <w:jc w:val="center"/>
        </w:trPr>
        <w:tc>
          <w:tcPr>
            <w:tcW w:w="7920" w:type="dxa"/>
          </w:tcPr>
          <w:p w14:paraId="5A50843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14:paraId="5DECBC9E" w14:textId="77777777" w:rsidR="007E173E" w:rsidRPr="00564A49" w:rsidRDefault="007E173E" w:rsidP="00802F9B">
            <w:pPr>
              <w:pStyle w:val="tablecell"/>
              <w:rPr>
                <w:lang w:val="en-US"/>
              </w:rPr>
            </w:pPr>
          </w:p>
        </w:tc>
      </w:tr>
      <w:tr w:rsidR="007E173E" w:rsidRPr="00564A49" w14:paraId="63C3361D" w14:textId="77777777" w:rsidTr="00802F9B">
        <w:trPr>
          <w:cantSplit/>
          <w:trHeight w:val="289"/>
          <w:jc w:val="center"/>
        </w:trPr>
        <w:tc>
          <w:tcPr>
            <w:tcW w:w="7920" w:type="dxa"/>
          </w:tcPr>
          <w:p w14:paraId="319FA85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14:paraId="55096060" w14:textId="77777777" w:rsidR="007E173E" w:rsidRPr="00564A49" w:rsidRDefault="007E173E" w:rsidP="00802F9B">
            <w:pPr>
              <w:pStyle w:val="tablecell"/>
              <w:rPr>
                <w:lang w:val="en-US"/>
              </w:rPr>
            </w:pPr>
            <w:r w:rsidRPr="00564A49">
              <w:rPr>
                <w:lang w:val="en-US"/>
              </w:rPr>
              <w:t>u(1)</w:t>
            </w:r>
          </w:p>
        </w:tc>
      </w:tr>
      <w:tr w:rsidR="007E173E" w:rsidRPr="00564A49" w14:paraId="544EF7E9"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2FFDE4F"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3D006C7E" w14:textId="77777777" w:rsidR="007E173E" w:rsidRPr="00564A49" w:rsidRDefault="007E173E" w:rsidP="00802F9B">
            <w:pPr>
              <w:pStyle w:val="tablecell"/>
              <w:rPr>
                <w:lang w:val="en-US"/>
              </w:rPr>
            </w:pPr>
            <w:r w:rsidRPr="00564A49">
              <w:rPr>
                <w:lang w:val="en-US"/>
              </w:rPr>
              <w:t>u(1)</w:t>
            </w:r>
          </w:p>
        </w:tc>
      </w:tr>
      <w:tr w:rsidR="007E173E" w:rsidRPr="00564A49" w14:paraId="2CC2FA8E"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4899330"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5CE087B4" w14:textId="77777777" w:rsidR="007E173E" w:rsidRPr="00564A49" w:rsidRDefault="007E173E" w:rsidP="00802F9B">
            <w:pPr>
              <w:pStyle w:val="tablecell"/>
              <w:rPr>
                <w:lang w:val="en-US"/>
              </w:rPr>
            </w:pPr>
            <w:r w:rsidRPr="00564A49">
              <w:rPr>
                <w:lang w:val="en-US"/>
              </w:rPr>
              <w:t>u(1)</w:t>
            </w:r>
          </w:p>
        </w:tc>
      </w:tr>
      <w:tr w:rsidR="007E173E" w:rsidRPr="00564A49" w14:paraId="40E9176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F12DE38"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21E3F2DF" w14:textId="77777777" w:rsidR="007E173E" w:rsidRPr="00564A49" w:rsidRDefault="007E173E" w:rsidP="00802F9B">
            <w:pPr>
              <w:pStyle w:val="tablecell"/>
              <w:rPr>
                <w:lang w:val="en-US"/>
              </w:rPr>
            </w:pPr>
            <w:r w:rsidRPr="00564A49">
              <w:rPr>
                <w:lang w:val="en-US"/>
              </w:rPr>
              <w:t>u(1)</w:t>
            </w:r>
          </w:p>
        </w:tc>
      </w:tr>
      <w:tr w:rsidR="007E173E" w:rsidRPr="00564A49" w14:paraId="14B56665"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9337B59"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570FD042" w14:textId="77777777" w:rsidR="007E173E" w:rsidRPr="00564A49" w:rsidRDefault="007E173E" w:rsidP="00802F9B">
            <w:pPr>
              <w:pStyle w:val="tablecell"/>
              <w:rPr>
                <w:lang w:val="en-US"/>
              </w:rPr>
            </w:pPr>
            <w:r w:rsidRPr="00564A49">
              <w:rPr>
                <w:lang w:val="en-US"/>
              </w:rPr>
              <w:t>u(1)</w:t>
            </w:r>
          </w:p>
        </w:tc>
      </w:tr>
      <w:tr w:rsidR="007E173E" w:rsidRPr="00564A49" w14:paraId="0B8CCB31" w14:textId="77777777" w:rsidTr="00802F9B">
        <w:trPr>
          <w:cantSplit/>
          <w:trHeight w:val="289"/>
          <w:jc w:val="center"/>
        </w:trPr>
        <w:tc>
          <w:tcPr>
            <w:tcW w:w="7920" w:type="dxa"/>
          </w:tcPr>
          <w:p w14:paraId="0E25F22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14:paraId="60C89F1B" w14:textId="77777777" w:rsidR="007E173E" w:rsidRPr="00564A49" w:rsidRDefault="007E173E" w:rsidP="00802F9B">
            <w:pPr>
              <w:pStyle w:val="tablecell"/>
              <w:rPr>
                <w:lang w:val="en-US"/>
              </w:rPr>
            </w:pPr>
            <w:r w:rsidRPr="00564A49">
              <w:rPr>
                <w:lang w:val="en-US"/>
              </w:rPr>
              <w:t>u(44)</w:t>
            </w:r>
          </w:p>
        </w:tc>
      </w:tr>
      <w:tr w:rsidR="007E173E" w:rsidRPr="00564A49" w14:paraId="2CECA452" w14:textId="77777777" w:rsidTr="00802F9B">
        <w:trPr>
          <w:cantSplit/>
          <w:trHeight w:val="289"/>
          <w:jc w:val="center"/>
        </w:trPr>
        <w:tc>
          <w:tcPr>
            <w:tcW w:w="7920" w:type="dxa"/>
          </w:tcPr>
          <w:p w14:paraId="335BDE5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14:paraId="666E34CE" w14:textId="77777777" w:rsidR="007E173E" w:rsidRPr="00564A49" w:rsidRDefault="007E173E" w:rsidP="00802F9B">
            <w:pPr>
              <w:pStyle w:val="tablecell"/>
              <w:rPr>
                <w:lang w:val="en-US"/>
              </w:rPr>
            </w:pPr>
          </w:p>
        </w:tc>
      </w:tr>
      <w:tr w:rsidR="007E173E" w:rsidRPr="00564A49" w14:paraId="203267AA" w14:textId="77777777" w:rsidTr="00802F9B">
        <w:trPr>
          <w:cantSplit/>
          <w:trHeight w:val="289"/>
          <w:jc w:val="center"/>
        </w:trPr>
        <w:tc>
          <w:tcPr>
            <w:tcW w:w="7920" w:type="dxa"/>
          </w:tcPr>
          <w:p w14:paraId="0D689D5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14:paraId="01687A8F" w14:textId="77777777" w:rsidR="007E173E" w:rsidRPr="00564A49" w:rsidRDefault="007E173E" w:rsidP="00802F9B">
            <w:pPr>
              <w:pStyle w:val="tablecell"/>
              <w:rPr>
                <w:lang w:val="en-US"/>
              </w:rPr>
            </w:pPr>
          </w:p>
        </w:tc>
      </w:tr>
      <w:tr w:rsidR="007E173E" w:rsidRPr="00564A49" w14:paraId="1C19B102"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8BFA29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14:paraId="7ACCC11F" w14:textId="77777777" w:rsidR="007E173E" w:rsidRPr="00564A49" w:rsidRDefault="007E173E" w:rsidP="00802F9B">
            <w:pPr>
              <w:pStyle w:val="tablecell"/>
              <w:rPr>
                <w:lang w:val="en-US"/>
              </w:rPr>
            </w:pPr>
            <w:r w:rsidRPr="00564A49">
              <w:rPr>
                <w:lang w:val="en-US"/>
              </w:rPr>
              <w:t>u(8)</w:t>
            </w:r>
          </w:p>
        </w:tc>
      </w:tr>
      <w:tr w:rsidR="007E173E" w:rsidRPr="00564A49" w14:paraId="3AC7D47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0A85F3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14:paraId="76587685" w14:textId="77777777" w:rsidR="007E173E" w:rsidRPr="00564A49" w:rsidRDefault="007E173E" w:rsidP="00802F9B">
            <w:pPr>
              <w:pStyle w:val="tablecell"/>
              <w:rPr>
                <w:lang w:val="en-US"/>
              </w:rPr>
            </w:pPr>
          </w:p>
        </w:tc>
      </w:tr>
      <w:tr w:rsidR="007E173E" w:rsidRPr="00564A49" w14:paraId="2D5AC195" w14:textId="77777777" w:rsidTr="00802F9B">
        <w:trPr>
          <w:cantSplit/>
          <w:trHeight w:val="289"/>
          <w:jc w:val="center"/>
        </w:trPr>
        <w:tc>
          <w:tcPr>
            <w:tcW w:w="7920" w:type="dxa"/>
          </w:tcPr>
          <w:p w14:paraId="1F2E8E5B"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14:paraId="58180A94" w14:textId="77777777" w:rsidR="007E173E" w:rsidRPr="00564A49" w:rsidRDefault="007E173E" w:rsidP="00802F9B">
            <w:pPr>
              <w:pStyle w:val="tablecell"/>
              <w:rPr>
                <w:lang w:val="en-US" w:eastAsia="ko-KR"/>
              </w:rPr>
            </w:pPr>
          </w:p>
        </w:tc>
      </w:tr>
    </w:tbl>
    <w:p w14:paraId="0DC14799" w14:textId="77777777" w:rsidR="007E173E" w:rsidRPr="00564A49" w:rsidRDefault="007E173E" w:rsidP="007E173E">
      <w:pPr>
        <w:pStyle w:val="3N"/>
        <w:rPr>
          <w:lang w:val="en-US"/>
        </w:rPr>
      </w:pPr>
      <w:bookmarkStart w:id="1536" w:name="_Ref348090211"/>
    </w:p>
    <w:p w14:paraId="4AE48396"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7" w:name="_Toc377921533"/>
      <w:bookmarkStart w:id="1538" w:name="_Toc378026171"/>
      <w:r w:rsidRPr="00564A49">
        <w:rPr>
          <w:lang w:val="en-US"/>
        </w:rPr>
        <w:t>Scaling list data syntax</w:t>
      </w:r>
      <w:bookmarkEnd w:id="1536"/>
      <w:bookmarkEnd w:id="1537"/>
      <w:bookmarkEnd w:id="1538"/>
    </w:p>
    <w:p w14:paraId="3B98E483" w14:textId="77777777" w:rsidR="007E173E" w:rsidRPr="00564A49" w:rsidRDefault="007E173E" w:rsidP="007E173E">
      <w:pPr>
        <w:pStyle w:val="3N"/>
        <w:rPr>
          <w:lang w:val="en-US"/>
        </w:rPr>
      </w:pPr>
      <w:r w:rsidRPr="00564A49">
        <w:rPr>
          <w:lang w:val="en-US"/>
        </w:rPr>
        <w:t>The specifications in subclause 7.3.4 apply.</w:t>
      </w:r>
    </w:p>
    <w:p w14:paraId="73835951"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9" w:name="_Ref348090212"/>
      <w:bookmarkStart w:id="1540" w:name="_Toc377921534"/>
      <w:bookmarkStart w:id="1541" w:name="_Toc378026172"/>
      <w:r w:rsidRPr="00564A49">
        <w:rPr>
          <w:lang w:val="en-US"/>
        </w:rPr>
        <w:t>Supplemental enhancement information message syntax</w:t>
      </w:r>
      <w:bookmarkEnd w:id="1539"/>
      <w:bookmarkEnd w:id="1540"/>
      <w:bookmarkEnd w:id="1541"/>
    </w:p>
    <w:p w14:paraId="11066F91" w14:textId="77777777" w:rsidR="007E173E" w:rsidRPr="00564A49" w:rsidRDefault="007E173E" w:rsidP="007E173E">
      <w:pPr>
        <w:pStyle w:val="3N"/>
        <w:rPr>
          <w:lang w:val="en-US"/>
        </w:rPr>
      </w:pPr>
      <w:r w:rsidRPr="00564A49">
        <w:rPr>
          <w:lang w:val="en-US"/>
        </w:rPr>
        <w:t>The specifications in subclause 7.3.5 apply.</w:t>
      </w:r>
    </w:p>
    <w:p w14:paraId="3EF2B9F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2" w:name="_Ref348090214"/>
      <w:bookmarkStart w:id="1543" w:name="_Toc377921535"/>
      <w:bookmarkStart w:id="1544" w:name="_Toc378026173"/>
      <w:r w:rsidRPr="00564A49">
        <w:rPr>
          <w:lang w:val="en-US"/>
        </w:rPr>
        <w:lastRenderedPageBreak/>
        <w:t>Slice segment header syntax</w:t>
      </w:r>
      <w:bookmarkEnd w:id="1542"/>
      <w:bookmarkEnd w:id="1543"/>
      <w:bookmarkEnd w:id="1544"/>
    </w:p>
    <w:p w14:paraId="00D4D34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5" w:name="_Ref360884196"/>
      <w:r w:rsidRPr="00564A49">
        <w:rPr>
          <w:lang w:val="en-US"/>
        </w:rPr>
        <w:t>General slice segment header syntax</w:t>
      </w:r>
      <w:bookmarkEnd w:id="1545"/>
    </w:p>
    <w:p w14:paraId="7FB949FD" w14:textId="77777777"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74D4FF2D" w14:textId="77777777" w:rsidTr="00802F9B">
        <w:trPr>
          <w:cantSplit/>
          <w:trHeight w:val="289"/>
          <w:jc w:val="center"/>
        </w:trPr>
        <w:tc>
          <w:tcPr>
            <w:tcW w:w="7920" w:type="dxa"/>
          </w:tcPr>
          <w:p w14:paraId="025865E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14:paraId="1449F8A8" w14:textId="77777777" w:rsidR="007E173E" w:rsidRPr="00564A49" w:rsidRDefault="007E173E" w:rsidP="00802F9B">
            <w:pPr>
              <w:pStyle w:val="tableheading"/>
              <w:rPr>
                <w:lang w:val="en-US"/>
              </w:rPr>
            </w:pPr>
            <w:r w:rsidRPr="00564A49">
              <w:rPr>
                <w:lang w:val="en-US"/>
              </w:rPr>
              <w:t>Descriptor</w:t>
            </w:r>
          </w:p>
        </w:tc>
      </w:tr>
      <w:tr w:rsidR="007E173E" w:rsidRPr="00564A49" w14:paraId="4FA0445C" w14:textId="77777777" w:rsidTr="00802F9B">
        <w:trPr>
          <w:cantSplit/>
          <w:trHeight w:val="289"/>
          <w:jc w:val="center"/>
        </w:trPr>
        <w:tc>
          <w:tcPr>
            <w:tcW w:w="7920" w:type="dxa"/>
          </w:tcPr>
          <w:p w14:paraId="2A4E506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14:paraId="196EEDAA" w14:textId="77777777" w:rsidR="007E173E" w:rsidRPr="00564A49" w:rsidRDefault="007E173E" w:rsidP="00802F9B">
            <w:pPr>
              <w:pStyle w:val="tableheading"/>
              <w:rPr>
                <w:b w:val="0"/>
                <w:lang w:val="en-US"/>
              </w:rPr>
            </w:pPr>
            <w:r w:rsidRPr="00564A49">
              <w:rPr>
                <w:b w:val="0"/>
                <w:lang w:val="en-US" w:eastAsia="ko-KR"/>
              </w:rPr>
              <w:t>u(1)</w:t>
            </w:r>
          </w:p>
        </w:tc>
      </w:tr>
      <w:tr w:rsidR="007E173E" w:rsidRPr="00564A49" w14:paraId="7C2DA5B3" w14:textId="77777777" w:rsidTr="00802F9B">
        <w:trPr>
          <w:cantSplit/>
          <w:trHeight w:val="289"/>
          <w:jc w:val="center"/>
        </w:trPr>
        <w:tc>
          <w:tcPr>
            <w:tcW w:w="7920" w:type="dxa"/>
          </w:tcPr>
          <w:p w14:paraId="526B60B3" w14:textId="77777777"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14:paraId="7C69A6B7" w14:textId="77777777" w:rsidR="007E173E" w:rsidRPr="00564A49" w:rsidRDefault="007E173E" w:rsidP="00802F9B">
            <w:pPr>
              <w:pStyle w:val="tablecell"/>
              <w:rPr>
                <w:lang w:val="en-US"/>
              </w:rPr>
            </w:pPr>
          </w:p>
        </w:tc>
      </w:tr>
      <w:tr w:rsidR="007E173E" w:rsidRPr="00564A49" w14:paraId="61F92A14" w14:textId="77777777" w:rsidTr="00802F9B">
        <w:trPr>
          <w:cantSplit/>
          <w:trHeight w:val="289"/>
          <w:jc w:val="center"/>
        </w:trPr>
        <w:tc>
          <w:tcPr>
            <w:tcW w:w="7920" w:type="dxa"/>
          </w:tcPr>
          <w:p w14:paraId="7E3AC18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14:paraId="2F1F61D6" w14:textId="77777777" w:rsidR="007E173E" w:rsidRPr="00564A49" w:rsidRDefault="007E173E" w:rsidP="00802F9B">
            <w:pPr>
              <w:pStyle w:val="tablecell"/>
              <w:rPr>
                <w:lang w:val="en-US"/>
              </w:rPr>
            </w:pPr>
            <w:r w:rsidRPr="00564A49">
              <w:rPr>
                <w:lang w:val="en-US" w:eastAsia="ko-KR"/>
              </w:rPr>
              <w:t>u(1)</w:t>
            </w:r>
          </w:p>
        </w:tc>
      </w:tr>
      <w:tr w:rsidR="007E173E" w:rsidRPr="00564A49" w14:paraId="1884B291" w14:textId="77777777" w:rsidTr="00802F9B">
        <w:trPr>
          <w:cantSplit/>
          <w:trHeight w:val="289"/>
          <w:jc w:val="center"/>
        </w:trPr>
        <w:tc>
          <w:tcPr>
            <w:tcW w:w="7920" w:type="dxa"/>
          </w:tcPr>
          <w:p w14:paraId="2ED02B37" w14:textId="77777777"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14:paraId="0316B0AE" w14:textId="77777777" w:rsidR="007E173E" w:rsidRPr="00564A49" w:rsidRDefault="007E173E" w:rsidP="00802F9B">
            <w:pPr>
              <w:pStyle w:val="tablecell"/>
              <w:rPr>
                <w:lang w:val="en-US"/>
              </w:rPr>
            </w:pPr>
            <w:r w:rsidRPr="00564A49">
              <w:rPr>
                <w:lang w:val="en-US"/>
              </w:rPr>
              <w:t>ue(v)</w:t>
            </w:r>
          </w:p>
        </w:tc>
      </w:tr>
      <w:tr w:rsidR="007E173E" w:rsidRPr="00564A49" w14:paraId="209B8A2F" w14:textId="77777777" w:rsidTr="00802F9B">
        <w:trPr>
          <w:cantSplit/>
          <w:trHeight w:val="289"/>
          <w:jc w:val="center"/>
        </w:trPr>
        <w:tc>
          <w:tcPr>
            <w:tcW w:w="7920" w:type="dxa"/>
          </w:tcPr>
          <w:p w14:paraId="35C336B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14:paraId="1D174415" w14:textId="77777777" w:rsidR="007E173E" w:rsidRPr="00564A49" w:rsidRDefault="007E173E" w:rsidP="00802F9B">
            <w:pPr>
              <w:pStyle w:val="tableheading"/>
              <w:rPr>
                <w:b w:val="0"/>
                <w:lang w:val="en-US"/>
              </w:rPr>
            </w:pPr>
          </w:p>
        </w:tc>
      </w:tr>
      <w:tr w:rsidR="007E173E" w:rsidRPr="00564A49" w14:paraId="1014DD39" w14:textId="77777777" w:rsidTr="00802F9B">
        <w:trPr>
          <w:cantSplit/>
          <w:trHeight w:val="289"/>
          <w:jc w:val="center"/>
        </w:trPr>
        <w:tc>
          <w:tcPr>
            <w:tcW w:w="7920" w:type="dxa"/>
          </w:tcPr>
          <w:p w14:paraId="0A10FB8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14:paraId="488E2456" w14:textId="77777777" w:rsidR="007E173E" w:rsidRPr="00564A49" w:rsidRDefault="007E173E" w:rsidP="00802F9B">
            <w:pPr>
              <w:pStyle w:val="tableheading"/>
              <w:rPr>
                <w:b w:val="0"/>
                <w:lang w:val="en-US"/>
              </w:rPr>
            </w:pPr>
          </w:p>
        </w:tc>
      </w:tr>
      <w:tr w:rsidR="007E173E" w:rsidRPr="00564A49" w14:paraId="508779DC" w14:textId="77777777" w:rsidTr="00802F9B">
        <w:trPr>
          <w:cantSplit/>
          <w:trHeight w:val="289"/>
          <w:jc w:val="center"/>
        </w:trPr>
        <w:tc>
          <w:tcPr>
            <w:tcW w:w="7920" w:type="dxa"/>
          </w:tcPr>
          <w:p w14:paraId="0B778F5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14:paraId="04C339A7" w14:textId="77777777" w:rsidR="007E173E" w:rsidRPr="00564A49" w:rsidRDefault="007E173E" w:rsidP="00802F9B">
            <w:pPr>
              <w:pStyle w:val="tableheading"/>
              <w:rPr>
                <w:b w:val="0"/>
                <w:lang w:val="en-US"/>
              </w:rPr>
            </w:pPr>
            <w:r w:rsidRPr="00564A49">
              <w:rPr>
                <w:b w:val="0"/>
                <w:lang w:val="en-US" w:eastAsia="ko-KR"/>
              </w:rPr>
              <w:t>u(1)</w:t>
            </w:r>
          </w:p>
        </w:tc>
      </w:tr>
      <w:tr w:rsidR="007E173E" w:rsidRPr="00564A49" w14:paraId="66C71C51" w14:textId="77777777" w:rsidTr="00802F9B">
        <w:trPr>
          <w:cantSplit/>
          <w:trHeight w:val="289"/>
          <w:jc w:val="center"/>
        </w:trPr>
        <w:tc>
          <w:tcPr>
            <w:tcW w:w="7920" w:type="dxa"/>
          </w:tcPr>
          <w:p w14:paraId="785ABD9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14:paraId="4C29484A" w14:textId="77777777" w:rsidR="007E173E" w:rsidRPr="00564A49" w:rsidRDefault="007E173E" w:rsidP="00802F9B">
            <w:pPr>
              <w:pStyle w:val="tableheading"/>
              <w:rPr>
                <w:b w:val="0"/>
                <w:lang w:val="en-US"/>
              </w:rPr>
            </w:pPr>
            <w:r w:rsidRPr="00564A49">
              <w:rPr>
                <w:b w:val="0"/>
                <w:lang w:val="en-US" w:eastAsia="ko-KR"/>
              </w:rPr>
              <w:t>u(v)</w:t>
            </w:r>
          </w:p>
        </w:tc>
      </w:tr>
      <w:tr w:rsidR="007E173E" w:rsidRPr="00564A49" w14:paraId="0E2B4906" w14:textId="77777777" w:rsidTr="00802F9B">
        <w:trPr>
          <w:cantSplit/>
          <w:trHeight w:val="289"/>
          <w:jc w:val="center"/>
        </w:trPr>
        <w:tc>
          <w:tcPr>
            <w:tcW w:w="7920" w:type="dxa"/>
          </w:tcPr>
          <w:p w14:paraId="7F963CA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41A265E1" w14:textId="77777777" w:rsidR="007E173E" w:rsidRPr="00564A49" w:rsidRDefault="007E173E" w:rsidP="00802F9B">
            <w:pPr>
              <w:pStyle w:val="tableheading"/>
              <w:rPr>
                <w:b w:val="0"/>
                <w:lang w:val="en-US" w:eastAsia="ko-KR"/>
              </w:rPr>
            </w:pPr>
          </w:p>
        </w:tc>
      </w:tr>
      <w:tr w:rsidR="007E173E" w:rsidRPr="00564A49" w14:paraId="54A819EE" w14:textId="77777777" w:rsidTr="00802F9B">
        <w:trPr>
          <w:cantSplit/>
          <w:trHeight w:val="289"/>
          <w:jc w:val="center"/>
        </w:trPr>
        <w:tc>
          <w:tcPr>
            <w:tcW w:w="7920" w:type="dxa"/>
          </w:tcPr>
          <w:p w14:paraId="2D9D2E5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14:paraId="0206A9AE" w14:textId="77777777" w:rsidR="007E173E" w:rsidRPr="00564A49" w:rsidRDefault="007E173E" w:rsidP="00802F9B">
            <w:pPr>
              <w:pStyle w:val="tablecell"/>
              <w:rPr>
                <w:lang w:val="en-US" w:eastAsia="ko-KR"/>
              </w:rPr>
            </w:pPr>
          </w:p>
        </w:tc>
      </w:tr>
      <w:tr w:rsidR="007E173E" w:rsidRPr="00564A49" w14:paraId="1773CE48" w14:textId="77777777" w:rsidTr="00802F9B">
        <w:trPr>
          <w:cantSplit/>
          <w:trHeight w:val="289"/>
          <w:jc w:val="center"/>
        </w:trPr>
        <w:tc>
          <w:tcPr>
            <w:tcW w:w="7920" w:type="dxa"/>
          </w:tcPr>
          <w:p w14:paraId="4FF78F4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14:paraId="673FD8FA" w14:textId="77777777" w:rsidR="007E173E" w:rsidRPr="00564A49" w:rsidRDefault="007E173E" w:rsidP="00802F9B">
            <w:pPr>
              <w:pStyle w:val="tablecell"/>
              <w:rPr>
                <w:lang w:val="en-US" w:eastAsia="ko-KR"/>
              </w:rPr>
            </w:pPr>
          </w:p>
        </w:tc>
      </w:tr>
      <w:tr w:rsidR="007E173E" w:rsidRPr="00564A49" w14:paraId="06DAAE1D" w14:textId="77777777" w:rsidTr="00802F9B">
        <w:trPr>
          <w:cantSplit/>
          <w:trHeight w:val="289"/>
          <w:jc w:val="center"/>
        </w:trPr>
        <w:tc>
          <w:tcPr>
            <w:tcW w:w="7920" w:type="dxa"/>
          </w:tcPr>
          <w:p w14:paraId="50BD635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14:paraId="0C99E45E" w14:textId="77777777" w:rsidR="007E173E" w:rsidRPr="00564A49" w:rsidRDefault="007E173E" w:rsidP="00802F9B">
            <w:pPr>
              <w:pStyle w:val="tablecell"/>
              <w:rPr>
                <w:lang w:val="en-US" w:eastAsia="ko-KR"/>
              </w:rPr>
            </w:pPr>
          </w:p>
        </w:tc>
      </w:tr>
      <w:tr w:rsidR="007E173E" w:rsidRPr="00564A49" w14:paraId="040C3C56" w14:textId="77777777" w:rsidTr="00802F9B">
        <w:trPr>
          <w:cantSplit/>
          <w:trHeight w:val="289"/>
          <w:jc w:val="center"/>
        </w:trPr>
        <w:tc>
          <w:tcPr>
            <w:tcW w:w="7920" w:type="dxa"/>
          </w:tcPr>
          <w:p w14:paraId="0E56385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14:paraId="1CBC6F72" w14:textId="77777777" w:rsidR="007E173E" w:rsidRPr="00564A49" w:rsidRDefault="007E173E" w:rsidP="00802F9B">
            <w:pPr>
              <w:pStyle w:val="tablecell"/>
              <w:rPr>
                <w:lang w:val="en-US" w:eastAsia="ko-KR"/>
              </w:rPr>
            </w:pPr>
          </w:p>
        </w:tc>
      </w:tr>
      <w:tr w:rsidR="007E173E" w:rsidRPr="00564A49" w14:paraId="21338EDA" w14:textId="77777777" w:rsidTr="00802F9B">
        <w:trPr>
          <w:cantSplit/>
          <w:trHeight w:val="289"/>
          <w:jc w:val="center"/>
        </w:trPr>
        <w:tc>
          <w:tcPr>
            <w:tcW w:w="7920" w:type="dxa"/>
          </w:tcPr>
          <w:p w14:paraId="6473738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14:paraId="3C22E18C"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3380464" w14:textId="77777777" w:rsidTr="00802F9B">
        <w:trPr>
          <w:cantSplit/>
          <w:trHeight w:val="289"/>
          <w:jc w:val="center"/>
        </w:trPr>
        <w:tc>
          <w:tcPr>
            <w:tcW w:w="7920" w:type="dxa"/>
          </w:tcPr>
          <w:p w14:paraId="51FC169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4EFC6192" w14:textId="77777777" w:rsidR="007E173E" w:rsidRPr="00564A49" w:rsidRDefault="007E173E" w:rsidP="00802F9B">
            <w:pPr>
              <w:pStyle w:val="tablecell"/>
              <w:rPr>
                <w:lang w:val="en-US" w:eastAsia="ko-KR"/>
              </w:rPr>
            </w:pPr>
          </w:p>
        </w:tc>
      </w:tr>
      <w:tr w:rsidR="007E173E" w:rsidRPr="00564A49" w14:paraId="61282CDB" w14:textId="77777777" w:rsidTr="00802F9B">
        <w:trPr>
          <w:cantSplit/>
          <w:trHeight w:val="289"/>
          <w:jc w:val="center"/>
        </w:trPr>
        <w:tc>
          <w:tcPr>
            <w:tcW w:w="7920" w:type="dxa"/>
          </w:tcPr>
          <w:p w14:paraId="570D4ED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14:paraId="34955D47" w14:textId="77777777" w:rsidR="007E173E" w:rsidRPr="00564A49" w:rsidRDefault="007E173E" w:rsidP="00802F9B">
            <w:pPr>
              <w:pStyle w:val="tablecell"/>
              <w:rPr>
                <w:lang w:val="en-US" w:eastAsia="ko-KR"/>
              </w:rPr>
            </w:pPr>
          </w:p>
        </w:tc>
      </w:tr>
      <w:tr w:rsidR="007E173E" w:rsidRPr="00564A49" w14:paraId="141F6704" w14:textId="77777777" w:rsidTr="00802F9B">
        <w:trPr>
          <w:cantSplit/>
          <w:trHeight w:val="289"/>
          <w:jc w:val="center"/>
        </w:trPr>
        <w:tc>
          <w:tcPr>
            <w:tcW w:w="7920" w:type="dxa"/>
          </w:tcPr>
          <w:p w14:paraId="5D4DB30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14:paraId="08D951AF" w14:textId="77777777" w:rsidR="007E173E" w:rsidRPr="00564A49" w:rsidRDefault="007E173E" w:rsidP="00802F9B">
            <w:pPr>
              <w:pStyle w:val="tablecell"/>
              <w:rPr>
                <w:lang w:val="en-US" w:eastAsia="ko-KR"/>
              </w:rPr>
            </w:pPr>
          </w:p>
        </w:tc>
      </w:tr>
      <w:tr w:rsidR="007E173E" w:rsidRPr="00564A49" w14:paraId="486D58EF" w14:textId="77777777" w:rsidTr="00802F9B">
        <w:trPr>
          <w:cantSplit/>
          <w:trHeight w:val="289"/>
          <w:jc w:val="center"/>
        </w:trPr>
        <w:tc>
          <w:tcPr>
            <w:tcW w:w="7920" w:type="dxa"/>
          </w:tcPr>
          <w:p w14:paraId="13BFC006"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14:paraId="3E36692B"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6DD43E3C" w14:textId="77777777" w:rsidTr="00802F9B">
        <w:trPr>
          <w:cantSplit/>
          <w:trHeight w:val="289"/>
          <w:jc w:val="center"/>
        </w:trPr>
        <w:tc>
          <w:tcPr>
            <w:tcW w:w="7920" w:type="dxa"/>
          </w:tcPr>
          <w:p w14:paraId="25F9992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737515DA" w14:textId="77777777" w:rsidR="007E173E" w:rsidRPr="00564A49" w:rsidRDefault="007E173E" w:rsidP="00802F9B">
            <w:pPr>
              <w:pStyle w:val="tablecell"/>
              <w:rPr>
                <w:lang w:val="en-US" w:eastAsia="ko-KR"/>
              </w:rPr>
            </w:pPr>
          </w:p>
        </w:tc>
      </w:tr>
      <w:tr w:rsidR="007E173E" w:rsidRPr="00564A49" w14:paraId="044CE6EE" w14:textId="77777777" w:rsidTr="00802F9B">
        <w:trPr>
          <w:cantSplit/>
          <w:trHeight w:val="289"/>
          <w:jc w:val="center"/>
        </w:trPr>
        <w:tc>
          <w:tcPr>
            <w:tcW w:w="7920" w:type="dxa"/>
          </w:tcPr>
          <w:p w14:paraId="02646F5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14:paraId="620F6970" w14:textId="77777777" w:rsidR="007E173E" w:rsidRPr="00564A49" w:rsidRDefault="007E173E" w:rsidP="00802F9B">
            <w:pPr>
              <w:pStyle w:val="tablecell"/>
              <w:rPr>
                <w:lang w:val="en-US" w:eastAsia="ko-KR"/>
              </w:rPr>
            </w:pPr>
          </w:p>
        </w:tc>
      </w:tr>
      <w:tr w:rsidR="007E173E" w:rsidRPr="00564A49" w14:paraId="542BDAA1" w14:textId="77777777" w:rsidTr="00802F9B">
        <w:trPr>
          <w:cantSplit/>
          <w:trHeight w:val="289"/>
          <w:jc w:val="center"/>
        </w:trPr>
        <w:tc>
          <w:tcPr>
            <w:tcW w:w="7920" w:type="dxa"/>
          </w:tcPr>
          <w:p w14:paraId="1543D888"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14:paraId="66D6A95A"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C2BF16C" w14:textId="77777777" w:rsidTr="00802F9B">
        <w:trPr>
          <w:cantSplit/>
          <w:trHeight w:val="289"/>
          <w:jc w:val="center"/>
        </w:trPr>
        <w:tc>
          <w:tcPr>
            <w:tcW w:w="7920" w:type="dxa"/>
          </w:tcPr>
          <w:p w14:paraId="316F32C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14:paraId="11FB9912" w14:textId="77777777" w:rsidR="007E173E" w:rsidRPr="00564A49" w:rsidRDefault="007E173E" w:rsidP="00802F9B">
            <w:pPr>
              <w:pStyle w:val="tableheading"/>
              <w:rPr>
                <w:b w:val="0"/>
                <w:lang w:val="en-US"/>
              </w:rPr>
            </w:pPr>
            <w:r w:rsidRPr="00564A49">
              <w:rPr>
                <w:b w:val="0"/>
                <w:lang w:val="en-US"/>
              </w:rPr>
              <w:t>ue(v)</w:t>
            </w:r>
          </w:p>
        </w:tc>
      </w:tr>
      <w:tr w:rsidR="007E173E" w:rsidRPr="00564A49" w14:paraId="0D4DE878" w14:textId="77777777" w:rsidTr="00802F9B">
        <w:trPr>
          <w:cantSplit/>
          <w:trHeight w:val="289"/>
          <w:jc w:val="center"/>
        </w:trPr>
        <w:tc>
          <w:tcPr>
            <w:tcW w:w="7920" w:type="dxa"/>
          </w:tcPr>
          <w:p w14:paraId="3CD9AAA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14:paraId="0575A52A" w14:textId="77777777" w:rsidR="007E173E" w:rsidRPr="00564A49" w:rsidRDefault="007E173E" w:rsidP="00802F9B">
            <w:pPr>
              <w:pStyle w:val="tablecell"/>
              <w:rPr>
                <w:lang w:val="en-US"/>
              </w:rPr>
            </w:pPr>
          </w:p>
        </w:tc>
      </w:tr>
      <w:tr w:rsidR="007E173E" w:rsidRPr="00564A49" w14:paraId="2407669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0DBFD8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14:paraId="12997418" w14:textId="77777777" w:rsidR="007E173E" w:rsidRPr="00564A49" w:rsidRDefault="007E173E" w:rsidP="00802F9B">
            <w:pPr>
              <w:pStyle w:val="tablecell"/>
              <w:rPr>
                <w:lang w:val="en-US"/>
              </w:rPr>
            </w:pPr>
            <w:r w:rsidRPr="00564A49">
              <w:rPr>
                <w:lang w:val="en-US"/>
              </w:rPr>
              <w:t>u(1)</w:t>
            </w:r>
          </w:p>
        </w:tc>
      </w:tr>
      <w:tr w:rsidR="007E173E" w:rsidRPr="00564A49" w14:paraId="243FE0E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AF81BE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14:paraId="2B52D847" w14:textId="77777777" w:rsidR="007E173E" w:rsidRPr="00564A49" w:rsidRDefault="007E173E" w:rsidP="00802F9B">
            <w:pPr>
              <w:pStyle w:val="tablecell"/>
              <w:rPr>
                <w:lang w:val="en-US"/>
              </w:rPr>
            </w:pPr>
          </w:p>
        </w:tc>
      </w:tr>
      <w:tr w:rsidR="007E173E" w:rsidRPr="00564A49" w14:paraId="7E46CF9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1A2DD59"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14:paraId="20126F5C" w14:textId="77777777" w:rsidR="007E173E" w:rsidRPr="00564A49" w:rsidRDefault="007E173E" w:rsidP="00802F9B">
            <w:pPr>
              <w:pStyle w:val="tablecell"/>
              <w:rPr>
                <w:lang w:val="en-US"/>
              </w:rPr>
            </w:pPr>
            <w:r w:rsidRPr="00564A49">
              <w:rPr>
                <w:lang w:val="en-US"/>
              </w:rPr>
              <w:t>u(2)</w:t>
            </w:r>
          </w:p>
        </w:tc>
      </w:tr>
      <w:tr w:rsidR="007E173E" w:rsidRPr="00564A49" w14:paraId="35617A19" w14:textId="77777777" w:rsidTr="00802F9B">
        <w:trPr>
          <w:cantSplit/>
          <w:trHeight w:val="289"/>
          <w:jc w:val="center"/>
        </w:trPr>
        <w:tc>
          <w:tcPr>
            <w:tcW w:w="7920" w:type="dxa"/>
          </w:tcPr>
          <w:p w14:paraId="7D96FCBE"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14:paraId="246AEF0D" w14:textId="77777777" w:rsidR="007E173E" w:rsidRPr="00564A49" w:rsidRDefault="007E173E" w:rsidP="00802F9B">
            <w:pPr>
              <w:pStyle w:val="tablecell"/>
              <w:rPr>
                <w:lang w:val="en-US"/>
              </w:rPr>
            </w:pPr>
          </w:p>
        </w:tc>
      </w:tr>
      <w:tr w:rsidR="007E173E" w:rsidRPr="00564A49" w14:paraId="7861341A" w14:textId="77777777" w:rsidTr="00802F9B">
        <w:trPr>
          <w:cantSplit/>
          <w:trHeight w:val="289"/>
          <w:jc w:val="center"/>
        </w:trPr>
        <w:tc>
          <w:tcPr>
            <w:tcW w:w="7920" w:type="dxa"/>
          </w:tcPr>
          <w:p w14:paraId="7795E9A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14:paraId="4D31539B" w14:textId="77777777" w:rsidR="007E173E" w:rsidRPr="00564A49" w:rsidRDefault="007E173E" w:rsidP="00802F9B">
            <w:pPr>
              <w:pStyle w:val="tablecell"/>
              <w:rPr>
                <w:lang w:val="en-US"/>
              </w:rPr>
            </w:pPr>
            <w:r w:rsidRPr="00564A49">
              <w:rPr>
                <w:lang w:val="en-US"/>
              </w:rPr>
              <w:t>u(v)</w:t>
            </w:r>
          </w:p>
        </w:tc>
      </w:tr>
      <w:tr w:rsidR="007E173E" w:rsidRPr="00564A49" w14:paraId="7895A047" w14:textId="77777777" w:rsidTr="00802F9B">
        <w:trPr>
          <w:cantSplit/>
          <w:trHeight w:val="289"/>
          <w:jc w:val="center"/>
        </w:trPr>
        <w:tc>
          <w:tcPr>
            <w:tcW w:w="7920" w:type="dxa"/>
          </w:tcPr>
          <w:p w14:paraId="4418BEA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14:paraId="045629FE" w14:textId="77777777" w:rsidR="007E173E" w:rsidRPr="00564A49" w:rsidRDefault="007E173E" w:rsidP="00802F9B">
            <w:pPr>
              <w:pStyle w:val="tablecell"/>
              <w:rPr>
                <w:lang w:val="en-US"/>
              </w:rPr>
            </w:pPr>
          </w:p>
        </w:tc>
      </w:tr>
      <w:tr w:rsidR="007E173E" w:rsidRPr="00564A49" w14:paraId="3E83004F" w14:textId="77777777" w:rsidTr="00802F9B">
        <w:trPr>
          <w:cantSplit/>
          <w:trHeight w:val="289"/>
          <w:jc w:val="center"/>
        </w:trPr>
        <w:tc>
          <w:tcPr>
            <w:tcW w:w="7920" w:type="dxa"/>
          </w:tcPr>
          <w:p w14:paraId="1F32CE0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14:paraId="7B170E0D" w14:textId="77777777" w:rsidR="007E173E" w:rsidRPr="00564A49" w:rsidRDefault="007E173E" w:rsidP="00802F9B">
            <w:pPr>
              <w:pStyle w:val="tablecell"/>
              <w:rPr>
                <w:lang w:val="en-US"/>
              </w:rPr>
            </w:pPr>
            <w:r w:rsidRPr="00564A49">
              <w:rPr>
                <w:lang w:val="en-US"/>
              </w:rPr>
              <w:t>u(1)</w:t>
            </w:r>
          </w:p>
        </w:tc>
      </w:tr>
      <w:tr w:rsidR="007E173E" w:rsidRPr="00564A49" w14:paraId="69C488E9" w14:textId="77777777" w:rsidTr="00802F9B">
        <w:trPr>
          <w:cantSplit/>
          <w:trHeight w:val="289"/>
          <w:jc w:val="center"/>
        </w:trPr>
        <w:tc>
          <w:tcPr>
            <w:tcW w:w="7920" w:type="dxa"/>
          </w:tcPr>
          <w:p w14:paraId="42AFACA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14:paraId="687EF687" w14:textId="77777777" w:rsidR="007E173E" w:rsidRPr="00564A49" w:rsidRDefault="007E173E" w:rsidP="00802F9B">
            <w:pPr>
              <w:pStyle w:val="tablecell"/>
              <w:rPr>
                <w:lang w:val="en-US"/>
              </w:rPr>
            </w:pPr>
          </w:p>
        </w:tc>
      </w:tr>
      <w:tr w:rsidR="007E173E" w:rsidRPr="00564A49" w14:paraId="72AE25A0" w14:textId="77777777" w:rsidTr="00802F9B">
        <w:trPr>
          <w:cantSplit/>
          <w:trHeight w:val="289"/>
          <w:jc w:val="center"/>
        </w:trPr>
        <w:tc>
          <w:tcPr>
            <w:tcW w:w="7920" w:type="dxa"/>
          </w:tcPr>
          <w:p w14:paraId="33C533C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14:paraId="2F5F362D" w14:textId="77777777" w:rsidR="007E173E" w:rsidRPr="00564A49" w:rsidRDefault="007E173E" w:rsidP="00802F9B">
            <w:pPr>
              <w:pStyle w:val="tablecell"/>
              <w:rPr>
                <w:lang w:val="en-US"/>
              </w:rPr>
            </w:pPr>
          </w:p>
        </w:tc>
      </w:tr>
      <w:tr w:rsidR="007E173E" w:rsidRPr="00564A49" w14:paraId="3E9B6D99" w14:textId="77777777" w:rsidTr="00802F9B">
        <w:trPr>
          <w:cantSplit/>
          <w:trHeight w:val="289"/>
          <w:jc w:val="center"/>
        </w:trPr>
        <w:tc>
          <w:tcPr>
            <w:tcW w:w="7920" w:type="dxa"/>
          </w:tcPr>
          <w:p w14:paraId="1DE65DB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14:paraId="29A51ECD" w14:textId="77777777" w:rsidR="007E173E" w:rsidRPr="00564A49" w:rsidRDefault="007E173E" w:rsidP="00802F9B">
            <w:pPr>
              <w:pStyle w:val="tablecell"/>
              <w:rPr>
                <w:lang w:val="en-US"/>
              </w:rPr>
            </w:pPr>
          </w:p>
        </w:tc>
      </w:tr>
      <w:tr w:rsidR="007E173E" w:rsidRPr="00564A49" w14:paraId="17844852" w14:textId="77777777" w:rsidTr="00802F9B">
        <w:trPr>
          <w:cantSplit/>
          <w:trHeight w:val="289"/>
          <w:jc w:val="center"/>
        </w:trPr>
        <w:tc>
          <w:tcPr>
            <w:tcW w:w="7920" w:type="dxa"/>
          </w:tcPr>
          <w:p w14:paraId="6BC8593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14:paraId="0013ED53" w14:textId="77777777" w:rsidR="007E173E" w:rsidRPr="00564A49" w:rsidRDefault="007E173E" w:rsidP="00802F9B">
            <w:pPr>
              <w:pStyle w:val="tablecell"/>
              <w:rPr>
                <w:lang w:val="en-US"/>
              </w:rPr>
            </w:pPr>
            <w:r w:rsidRPr="00564A49">
              <w:rPr>
                <w:lang w:val="en-US"/>
              </w:rPr>
              <w:t>u(v)</w:t>
            </w:r>
          </w:p>
        </w:tc>
      </w:tr>
      <w:tr w:rsidR="007E173E" w:rsidRPr="00564A49" w14:paraId="245FF2CA" w14:textId="77777777" w:rsidTr="00802F9B">
        <w:trPr>
          <w:cantSplit/>
          <w:trHeight w:val="289"/>
          <w:jc w:val="center"/>
        </w:trPr>
        <w:tc>
          <w:tcPr>
            <w:tcW w:w="7920" w:type="dxa"/>
          </w:tcPr>
          <w:p w14:paraId="48D729F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14:paraId="017298E3" w14:textId="77777777" w:rsidR="007E173E" w:rsidRPr="00564A49" w:rsidRDefault="007E173E" w:rsidP="00802F9B">
            <w:pPr>
              <w:pStyle w:val="tablecell"/>
              <w:rPr>
                <w:lang w:val="en-US"/>
              </w:rPr>
            </w:pPr>
          </w:p>
        </w:tc>
      </w:tr>
      <w:tr w:rsidR="007E173E" w:rsidRPr="00564A49" w14:paraId="0E31572A" w14:textId="77777777" w:rsidTr="00802F9B">
        <w:trPr>
          <w:cantSplit/>
          <w:trHeight w:val="289"/>
          <w:jc w:val="center"/>
        </w:trPr>
        <w:tc>
          <w:tcPr>
            <w:tcW w:w="7920" w:type="dxa"/>
          </w:tcPr>
          <w:p w14:paraId="0FF1FD5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14:paraId="518FA171" w14:textId="77777777" w:rsidR="007E173E" w:rsidRPr="00564A49" w:rsidRDefault="007E173E" w:rsidP="00802F9B">
            <w:pPr>
              <w:pStyle w:val="tablecell"/>
              <w:rPr>
                <w:lang w:val="en-US"/>
              </w:rPr>
            </w:pPr>
          </w:p>
        </w:tc>
      </w:tr>
      <w:tr w:rsidR="007E173E" w:rsidRPr="00564A49" w14:paraId="67BCBAD8" w14:textId="77777777" w:rsidTr="00802F9B">
        <w:trPr>
          <w:cantSplit/>
          <w:trHeight w:val="289"/>
          <w:jc w:val="center"/>
        </w:trPr>
        <w:tc>
          <w:tcPr>
            <w:tcW w:w="7920" w:type="dxa"/>
          </w:tcPr>
          <w:p w14:paraId="15E99FA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14:paraId="3E9EA8C1" w14:textId="77777777" w:rsidR="007E173E" w:rsidRPr="00564A49" w:rsidRDefault="007E173E" w:rsidP="00802F9B">
            <w:pPr>
              <w:pStyle w:val="tablecell"/>
              <w:rPr>
                <w:lang w:val="en-US"/>
              </w:rPr>
            </w:pPr>
            <w:r w:rsidRPr="00564A49">
              <w:rPr>
                <w:lang w:val="en-US"/>
              </w:rPr>
              <w:t>ue(v)</w:t>
            </w:r>
          </w:p>
        </w:tc>
      </w:tr>
      <w:tr w:rsidR="007E173E" w:rsidRPr="00564A49" w14:paraId="44DBFDA9" w14:textId="77777777" w:rsidTr="00802F9B">
        <w:trPr>
          <w:cantSplit/>
          <w:trHeight w:val="289"/>
          <w:jc w:val="center"/>
        </w:trPr>
        <w:tc>
          <w:tcPr>
            <w:tcW w:w="7920" w:type="dxa"/>
          </w:tcPr>
          <w:p w14:paraId="4E58DC4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14:paraId="4207EB55" w14:textId="77777777" w:rsidR="007E173E" w:rsidRPr="00564A49" w:rsidRDefault="007E173E" w:rsidP="00802F9B">
            <w:pPr>
              <w:pStyle w:val="tablecell"/>
              <w:rPr>
                <w:lang w:val="en-US"/>
              </w:rPr>
            </w:pPr>
            <w:r w:rsidRPr="00564A49">
              <w:rPr>
                <w:lang w:val="en-US"/>
              </w:rPr>
              <w:t>ue(v)</w:t>
            </w:r>
          </w:p>
        </w:tc>
      </w:tr>
      <w:tr w:rsidR="007E173E" w:rsidRPr="00564A49" w14:paraId="0AB1FDB1" w14:textId="77777777" w:rsidTr="00802F9B">
        <w:trPr>
          <w:cantSplit/>
          <w:trHeight w:val="289"/>
          <w:jc w:val="center"/>
        </w:trPr>
        <w:tc>
          <w:tcPr>
            <w:tcW w:w="7920" w:type="dxa"/>
          </w:tcPr>
          <w:p w14:paraId="469F17C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14:paraId="60612AC0" w14:textId="77777777" w:rsidR="007E173E" w:rsidRPr="00564A49" w:rsidRDefault="007E173E" w:rsidP="00802F9B">
            <w:pPr>
              <w:pStyle w:val="tablecell"/>
              <w:rPr>
                <w:lang w:val="en-US"/>
              </w:rPr>
            </w:pPr>
          </w:p>
        </w:tc>
      </w:tr>
      <w:tr w:rsidR="007E173E" w:rsidRPr="00564A49" w14:paraId="5C231796" w14:textId="77777777" w:rsidTr="00802F9B">
        <w:trPr>
          <w:cantSplit/>
          <w:trHeight w:val="289"/>
          <w:jc w:val="center"/>
        </w:trPr>
        <w:tc>
          <w:tcPr>
            <w:tcW w:w="7920" w:type="dxa"/>
          </w:tcPr>
          <w:p w14:paraId="695E1F0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14:paraId="5AD9446E" w14:textId="77777777" w:rsidR="007E173E" w:rsidRPr="00564A49" w:rsidRDefault="007E173E" w:rsidP="00802F9B">
            <w:pPr>
              <w:pStyle w:val="tablecell"/>
              <w:rPr>
                <w:lang w:val="en-US"/>
              </w:rPr>
            </w:pPr>
          </w:p>
        </w:tc>
      </w:tr>
      <w:tr w:rsidR="007E173E" w:rsidRPr="00564A49" w14:paraId="115539EB" w14:textId="77777777" w:rsidTr="00802F9B">
        <w:trPr>
          <w:cantSplit/>
          <w:trHeight w:val="289"/>
          <w:jc w:val="center"/>
        </w:trPr>
        <w:tc>
          <w:tcPr>
            <w:tcW w:w="7920" w:type="dxa"/>
          </w:tcPr>
          <w:p w14:paraId="494CB75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14:paraId="1F22B3B7" w14:textId="77777777" w:rsidR="007E173E" w:rsidRPr="00564A49" w:rsidRDefault="007E173E" w:rsidP="00802F9B">
            <w:pPr>
              <w:pStyle w:val="tablecell"/>
              <w:rPr>
                <w:lang w:val="en-US"/>
              </w:rPr>
            </w:pPr>
          </w:p>
        </w:tc>
      </w:tr>
      <w:tr w:rsidR="007E173E" w:rsidRPr="00564A49" w14:paraId="0DA0A9B0" w14:textId="77777777" w:rsidTr="00802F9B">
        <w:trPr>
          <w:cantSplit/>
          <w:trHeight w:val="289"/>
          <w:jc w:val="center"/>
        </w:trPr>
        <w:tc>
          <w:tcPr>
            <w:tcW w:w="7920" w:type="dxa"/>
          </w:tcPr>
          <w:p w14:paraId="0D9B95F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14:paraId="24D4AA94" w14:textId="77777777" w:rsidR="007E173E" w:rsidRPr="00564A49" w:rsidRDefault="007E173E" w:rsidP="00802F9B">
            <w:pPr>
              <w:pStyle w:val="tablecell"/>
              <w:rPr>
                <w:lang w:val="en-US"/>
              </w:rPr>
            </w:pPr>
            <w:r w:rsidRPr="00564A49">
              <w:rPr>
                <w:lang w:val="en-US"/>
              </w:rPr>
              <w:t>u(v)</w:t>
            </w:r>
          </w:p>
        </w:tc>
      </w:tr>
      <w:tr w:rsidR="007E173E" w:rsidRPr="00564A49" w14:paraId="2995CD40" w14:textId="77777777" w:rsidTr="00802F9B">
        <w:trPr>
          <w:cantSplit/>
          <w:trHeight w:val="289"/>
          <w:jc w:val="center"/>
        </w:trPr>
        <w:tc>
          <w:tcPr>
            <w:tcW w:w="7920" w:type="dxa"/>
          </w:tcPr>
          <w:p w14:paraId="679A881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14:paraId="2E631127" w14:textId="77777777" w:rsidR="007E173E" w:rsidRPr="00564A49" w:rsidRDefault="007E173E" w:rsidP="00802F9B">
            <w:pPr>
              <w:pStyle w:val="tablecell"/>
              <w:rPr>
                <w:lang w:val="en-US"/>
              </w:rPr>
            </w:pPr>
          </w:p>
        </w:tc>
      </w:tr>
      <w:tr w:rsidR="007E173E" w:rsidRPr="00564A49" w14:paraId="1553E696" w14:textId="77777777" w:rsidTr="00802F9B">
        <w:trPr>
          <w:cantSplit/>
          <w:trHeight w:val="289"/>
          <w:jc w:val="center"/>
        </w:trPr>
        <w:tc>
          <w:tcPr>
            <w:tcW w:w="7920" w:type="dxa"/>
          </w:tcPr>
          <w:p w14:paraId="72EFE00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14:paraId="7773175B" w14:textId="77777777" w:rsidR="007E173E" w:rsidRPr="00564A49" w:rsidRDefault="007E173E" w:rsidP="00802F9B">
            <w:pPr>
              <w:pStyle w:val="tablecell"/>
              <w:rPr>
                <w:lang w:val="en-US"/>
              </w:rPr>
            </w:pPr>
            <w:r w:rsidRPr="00564A49">
              <w:rPr>
                <w:lang w:val="en-US"/>
              </w:rPr>
              <w:t>u(v)</w:t>
            </w:r>
          </w:p>
        </w:tc>
      </w:tr>
      <w:tr w:rsidR="007E173E" w:rsidRPr="00564A49" w14:paraId="70C1F4B9" w14:textId="77777777" w:rsidTr="00802F9B">
        <w:trPr>
          <w:cantSplit/>
          <w:trHeight w:val="289"/>
          <w:jc w:val="center"/>
        </w:trPr>
        <w:tc>
          <w:tcPr>
            <w:tcW w:w="7920" w:type="dxa"/>
          </w:tcPr>
          <w:p w14:paraId="4EC1CAF4"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14:paraId="7B93D0E6" w14:textId="77777777" w:rsidR="007E173E" w:rsidRPr="00564A49" w:rsidRDefault="007E173E" w:rsidP="00802F9B">
            <w:pPr>
              <w:pStyle w:val="tablecell"/>
              <w:rPr>
                <w:lang w:val="en-US"/>
              </w:rPr>
            </w:pPr>
            <w:r w:rsidRPr="00564A49">
              <w:rPr>
                <w:lang w:val="en-US"/>
              </w:rPr>
              <w:t>u(1)</w:t>
            </w:r>
          </w:p>
        </w:tc>
      </w:tr>
      <w:tr w:rsidR="007E173E" w:rsidRPr="00564A49" w14:paraId="457EA8A6" w14:textId="77777777" w:rsidTr="00802F9B">
        <w:trPr>
          <w:cantSplit/>
          <w:trHeight w:val="289"/>
          <w:jc w:val="center"/>
        </w:trPr>
        <w:tc>
          <w:tcPr>
            <w:tcW w:w="7920" w:type="dxa"/>
          </w:tcPr>
          <w:p w14:paraId="5BD65012"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14:paraId="47CAADE9" w14:textId="77777777" w:rsidR="007E173E" w:rsidRPr="00564A49" w:rsidRDefault="007E173E" w:rsidP="00802F9B">
            <w:pPr>
              <w:pStyle w:val="tablecell"/>
              <w:rPr>
                <w:lang w:val="en-US"/>
              </w:rPr>
            </w:pPr>
          </w:p>
        </w:tc>
      </w:tr>
      <w:tr w:rsidR="007E173E" w:rsidRPr="00564A49" w14:paraId="254DDD3C" w14:textId="77777777" w:rsidTr="00802F9B">
        <w:trPr>
          <w:cantSplit/>
          <w:trHeight w:val="289"/>
          <w:jc w:val="center"/>
        </w:trPr>
        <w:tc>
          <w:tcPr>
            <w:tcW w:w="7920" w:type="dxa"/>
          </w:tcPr>
          <w:p w14:paraId="2718BC73"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14:paraId="7B0260F0" w14:textId="77777777" w:rsidR="007E173E" w:rsidRPr="00564A49" w:rsidRDefault="007E173E" w:rsidP="00802F9B">
            <w:pPr>
              <w:pStyle w:val="tablecell"/>
              <w:rPr>
                <w:lang w:val="en-US"/>
              </w:rPr>
            </w:pPr>
            <w:r w:rsidRPr="00564A49">
              <w:rPr>
                <w:lang w:val="en-US"/>
              </w:rPr>
              <w:t>u(1)</w:t>
            </w:r>
          </w:p>
        </w:tc>
      </w:tr>
      <w:tr w:rsidR="007E173E" w:rsidRPr="00564A49" w14:paraId="07EB6A43" w14:textId="77777777" w:rsidTr="00802F9B">
        <w:trPr>
          <w:cantSplit/>
          <w:trHeight w:val="289"/>
          <w:jc w:val="center"/>
        </w:trPr>
        <w:tc>
          <w:tcPr>
            <w:tcW w:w="7920" w:type="dxa"/>
          </w:tcPr>
          <w:p w14:paraId="372D1EFD"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14:paraId="590AA1BB" w14:textId="77777777" w:rsidR="007E173E" w:rsidRPr="00564A49" w:rsidRDefault="007E173E" w:rsidP="00802F9B">
            <w:pPr>
              <w:pStyle w:val="tablecell"/>
              <w:rPr>
                <w:lang w:val="en-US"/>
              </w:rPr>
            </w:pPr>
          </w:p>
        </w:tc>
      </w:tr>
      <w:tr w:rsidR="007E173E" w:rsidRPr="00564A49" w14:paraId="6F1B200A" w14:textId="77777777" w:rsidTr="00802F9B">
        <w:trPr>
          <w:cantSplit/>
          <w:trHeight w:val="289"/>
          <w:jc w:val="center"/>
        </w:trPr>
        <w:tc>
          <w:tcPr>
            <w:tcW w:w="7920" w:type="dxa"/>
          </w:tcPr>
          <w:p w14:paraId="6D585252"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14:paraId="705B06A7" w14:textId="77777777" w:rsidR="007E173E" w:rsidRPr="00564A49" w:rsidRDefault="007E173E" w:rsidP="00802F9B">
            <w:pPr>
              <w:pStyle w:val="tablecell"/>
              <w:rPr>
                <w:lang w:val="en-US"/>
              </w:rPr>
            </w:pPr>
            <w:r w:rsidRPr="00564A49">
              <w:rPr>
                <w:lang w:val="en-US"/>
              </w:rPr>
              <w:t>ue(v)</w:t>
            </w:r>
          </w:p>
        </w:tc>
      </w:tr>
      <w:tr w:rsidR="007E173E" w:rsidRPr="00564A49" w14:paraId="243AAD6D" w14:textId="77777777" w:rsidTr="00802F9B">
        <w:trPr>
          <w:cantSplit/>
          <w:trHeight w:val="289"/>
          <w:jc w:val="center"/>
        </w:trPr>
        <w:tc>
          <w:tcPr>
            <w:tcW w:w="7920" w:type="dxa"/>
          </w:tcPr>
          <w:p w14:paraId="7EA904B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14:paraId="3526954E" w14:textId="77777777" w:rsidR="007E173E" w:rsidRPr="00564A49" w:rsidRDefault="007E173E" w:rsidP="00802F9B">
            <w:pPr>
              <w:pStyle w:val="tablecell"/>
              <w:rPr>
                <w:lang w:val="en-US"/>
              </w:rPr>
            </w:pPr>
          </w:p>
        </w:tc>
      </w:tr>
      <w:tr w:rsidR="007E173E" w:rsidRPr="00564A49" w14:paraId="761621A2" w14:textId="77777777" w:rsidTr="00802F9B">
        <w:trPr>
          <w:cantSplit/>
          <w:trHeight w:val="289"/>
          <w:jc w:val="center"/>
        </w:trPr>
        <w:tc>
          <w:tcPr>
            <w:tcW w:w="7920" w:type="dxa"/>
          </w:tcPr>
          <w:p w14:paraId="7A1BEB2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1C1894EE" w14:textId="77777777" w:rsidR="007E173E" w:rsidRPr="00564A49" w:rsidRDefault="007E173E" w:rsidP="00802F9B">
            <w:pPr>
              <w:pStyle w:val="tablecell"/>
              <w:rPr>
                <w:lang w:val="en-US"/>
              </w:rPr>
            </w:pPr>
          </w:p>
        </w:tc>
      </w:tr>
      <w:tr w:rsidR="007E173E" w:rsidRPr="00564A49" w14:paraId="1AC3E438" w14:textId="77777777" w:rsidTr="00802F9B">
        <w:trPr>
          <w:cantSplit/>
          <w:trHeight w:val="289"/>
          <w:jc w:val="center"/>
        </w:trPr>
        <w:tc>
          <w:tcPr>
            <w:tcW w:w="7920" w:type="dxa"/>
          </w:tcPr>
          <w:p w14:paraId="4A15466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14:paraId="2D39BAE6" w14:textId="77777777" w:rsidR="007E173E" w:rsidRPr="00564A49" w:rsidRDefault="007E173E" w:rsidP="00802F9B">
            <w:pPr>
              <w:pStyle w:val="tablecell"/>
              <w:rPr>
                <w:lang w:val="en-US"/>
              </w:rPr>
            </w:pPr>
          </w:p>
        </w:tc>
      </w:tr>
      <w:tr w:rsidR="007E173E" w:rsidRPr="00564A49" w14:paraId="322E06CE" w14:textId="77777777" w:rsidTr="00802F9B">
        <w:trPr>
          <w:cantSplit/>
          <w:trHeight w:val="289"/>
          <w:jc w:val="center"/>
        </w:trPr>
        <w:tc>
          <w:tcPr>
            <w:tcW w:w="7920" w:type="dxa"/>
          </w:tcPr>
          <w:p w14:paraId="681709F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14:paraId="56E534F9" w14:textId="77777777" w:rsidR="007E173E" w:rsidRPr="00564A49" w:rsidRDefault="007E173E" w:rsidP="00802F9B">
            <w:pPr>
              <w:pStyle w:val="tablecell"/>
              <w:rPr>
                <w:lang w:val="en-US"/>
              </w:rPr>
            </w:pPr>
            <w:r w:rsidRPr="00564A49">
              <w:rPr>
                <w:lang w:val="en-US" w:eastAsia="ko-KR"/>
              </w:rPr>
              <w:t>u(1)</w:t>
            </w:r>
          </w:p>
        </w:tc>
      </w:tr>
      <w:tr w:rsidR="007E173E" w:rsidRPr="00564A49" w14:paraId="5B138ECE" w14:textId="77777777" w:rsidTr="00802F9B">
        <w:trPr>
          <w:cantSplit/>
          <w:trHeight w:val="289"/>
          <w:jc w:val="center"/>
        </w:trPr>
        <w:tc>
          <w:tcPr>
            <w:tcW w:w="7920" w:type="dxa"/>
          </w:tcPr>
          <w:p w14:paraId="2AC7D83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4FBE857B" w14:textId="77777777" w:rsidR="007E173E" w:rsidRPr="00564A49" w:rsidRDefault="007E173E" w:rsidP="00802F9B">
            <w:pPr>
              <w:pStyle w:val="tablecell"/>
              <w:rPr>
                <w:lang w:val="en-US"/>
              </w:rPr>
            </w:pPr>
          </w:p>
        </w:tc>
      </w:tr>
      <w:tr w:rsidR="007E173E" w:rsidRPr="00564A49" w14:paraId="67511E38" w14:textId="77777777" w:rsidTr="00802F9B">
        <w:trPr>
          <w:cantSplit/>
          <w:trHeight w:val="289"/>
          <w:jc w:val="center"/>
        </w:trPr>
        <w:tc>
          <w:tcPr>
            <w:tcW w:w="7920" w:type="dxa"/>
          </w:tcPr>
          <w:p w14:paraId="185A6DD9"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14:paraId="6034DEB8" w14:textId="77777777" w:rsidR="007E173E" w:rsidRPr="00564A49" w:rsidRDefault="007E173E" w:rsidP="00802F9B">
            <w:pPr>
              <w:pStyle w:val="tablecell"/>
              <w:rPr>
                <w:lang w:val="en-US"/>
              </w:rPr>
            </w:pPr>
          </w:p>
        </w:tc>
      </w:tr>
      <w:tr w:rsidR="007E173E" w:rsidRPr="00564A49" w14:paraId="4780903E" w14:textId="77777777" w:rsidTr="00802F9B">
        <w:trPr>
          <w:cantSplit/>
          <w:trHeight w:val="289"/>
          <w:jc w:val="center"/>
        </w:trPr>
        <w:tc>
          <w:tcPr>
            <w:tcW w:w="7920" w:type="dxa"/>
          </w:tcPr>
          <w:p w14:paraId="2E014155"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14:paraId="01341E71" w14:textId="77777777" w:rsidR="007E173E" w:rsidRPr="00564A49" w:rsidRDefault="007E173E" w:rsidP="00802F9B">
            <w:pPr>
              <w:pStyle w:val="tablecell"/>
              <w:rPr>
                <w:lang w:val="en-US"/>
              </w:rPr>
            </w:pPr>
            <w:r w:rsidRPr="00564A49">
              <w:rPr>
                <w:lang w:val="en-US"/>
              </w:rPr>
              <w:t>u(1)</w:t>
            </w:r>
          </w:p>
        </w:tc>
      </w:tr>
      <w:tr w:rsidR="007E173E" w:rsidRPr="00564A49" w14:paraId="570A6F55" w14:textId="77777777" w:rsidTr="00802F9B">
        <w:trPr>
          <w:cantSplit/>
          <w:trHeight w:val="289"/>
          <w:jc w:val="center"/>
        </w:trPr>
        <w:tc>
          <w:tcPr>
            <w:tcW w:w="7920" w:type="dxa"/>
          </w:tcPr>
          <w:p w14:paraId="2A2A8766"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14:paraId="3C991013" w14:textId="77777777" w:rsidR="007E173E" w:rsidRPr="00564A49" w:rsidRDefault="007E173E" w:rsidP="00802F9B">
            <w:pPr>
              <w:pStyle w:val="tablecell"/>
              <w:rPr>
                <w:lang w:val="en-US"/>
              </w:rPr>
            </w:pPr>
          </w:p>
        </w:tc>
      </w:tr>
      <w:tr w:rsidR="007E173E" w:rsidRPr="00564A49" w14:paraId="13EB14CC" w14:textId="77777777" w:rsidTr="00802F9B">
        <w:trPr>
          <w:cantSplit/>
          <w:trHeight w:val="289"/>
          <w:jc w:val="center"/>
        </w:trPr>
        <w:tc>
          <w:tcPr>
            <w:tcW w:w="7920" w:type="dxa"/>
          </w:tcPr>
          <w:p w14:paraId="465E0631"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14:paraId="20205860" w14:textId="77777777" w:rsidR="007E173E" w:rsidRPr="00564A49" w:rsidRDefault="007E173E" w:rsidP="00802F9B">
            <w:pPr>
              <w:pStyle w:val="tablecell"/>
              <w:rPr>
                <w:lang w:val="en-US"/>
              </w:rPr>
            </w:pPr>
          </w:p>
        </w:tc>
      </w:tr>
      <w:tr w:rsidR="007E173E" w:rsidRPr="00564A49" w14:paraId="04CBC4CD" w14:textId="77777777" w:rsidTr="00802F9B">
        <w:trPr>
          <w:cantSplit/>
          <w:trHeight w:val="289"/>
          <w:jc w:val="center"/>
        </w:trPr>
        <w:tc>
          <w:tcPr>
            <w:tcW w:w="7920" w:type="dxa"/>
          </w:tcPr>
          <w:p w14:paraId="3C89993F"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14:paraId="05C8D624" w14:textId="77777777" w:rsidR="007E173E" w:rsidRPr="00564A49" w:rsidRDefault="007E173E" w:rsidP="00802F9B">
            <w:pPr>
              <w:pStyle w:val="tablecell"/>
              <w:rPr>
                <w:lang w:val="en-US"/>
              </w:rPr>
            </w:pPr>
            <w:r w:rsidRPr="00564A49">
              <w:rPr>
                <w:lang w:val="en-US" w:eastAsia="ko-KR"/>
              </w:rPr>
              <w:t>u(v)</w:t>
            </w:r>
          </w:p>
        </w:tc>
      </w:tr>
      <w:tr w:rsidR="007E173E" w:rsidRPr="00564A49" w14:paraId="1F2B1C52" w14:textId="77777777" w:rsidTr="00802F9B">
        <w:trPr>
          <w:cantSplit/>
          <w:trHeight w:val="289"/>
          <w:jc w:val="center"/>
        </w:trPr>
        <w:tc>
          <w:tcPr>
            <w:tcW w:w="7920" w:type="dxa"/>
          </w:tcPr>
          <w:p w14:paraId="184995E9" w14:textId="77777777"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14:paraId="5A08D047" w14:textId="77777777" w:rsidR="007E173E" w:rsidRPr="00564A49" w:rsidRDefault="007E173E" w:rsidP="00802F9B">
            <w:pPr>
              <w:pStyle w:val="tablecell"/>
              <w:rPr>
                <w:lang w:val="en-US" w:eastAsia="ko-KR"/>
              </w:rPr>
            </w:pPr>
          </w:p>
        </w:tc>
      </w:tr>
      <w:tr w:rsidR="007E173E" w:rsidRPr="00564A49" w14:paraId="6F9E7781" w14:textId="77777777" w:rsidTr="00802F9B">
        <w:trPr>
          <w:cantSplit/>
          <w:trHeight w:val="289"/>
          <w:jc w:val="center"/>
        </w:trPr>
        <w:tc>
          <w:tcPr>
            <w:tcW w:w="7920" w:type="dxa"/>
          </w:tcPr>
          <w:p w14:paraId="53EA382D"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14:paraId="5B79EDA3" w14:textId="77777777" w:rsidR="007E173E" w:rsidRPr="00564A49" w:rsidRDefault="007E173E" w:rsidP="00802F9B">
            <w:pPr>
              <w:pStyle w:val="tablecell"/>
              <w:rPr>
                <w:lang w:val="en-US"/>
              </w:rPr>
            </w:pPr>
          </w:p>
        </w:tc>
      </w:tr>
      <w:tr w:rsidR="007E173E" w:rsidRPr="00564A49" w14:paraId="1B2AFB36" w14:textId="77777777" w:rsidTr="00802F9B">
        <w:trPr>
          <w:cantSplit/>
          <w:trHeight w:val="289"/>
          <w:jc w:val="center"/>
        </w:trPr>
        <w:tc>
          <w:tcPr>
            <w:tcW w:w="7920" w:type="dxa"/>
          </w:tcPr>
          <w:p w14:paraId="2D5B8248"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14:paraId="2AA1C5B8" w14:textId="77777777" w:rsidR="007E173E" w:rsidRPr="00564A49" w:rsidRDefault="007E173E" w:rsidP="00802F9B">
            <w:pPr>
              <w:pStyle w:val="tablecell"/>
              <w:rPr>
                <w:lang w:val="en-US"/>
              </w:rPr>
            </w:pPr>
            <w:r w:rsidRPr="00564A49">
              <w:rPr>
                <w:lang w:val="en-US" w:eastAsia="ko-KR"/>
              </w:rPr>
              <w:t>u(v)</w:t>
            </w:r>
          </w:p>
        </w:tc>
      </w:tr>
      <w:tr w:rsidR="007E173E" w:rsidRPr="00564A49" w14:paraId="529B9153" w14:textId="77777777" w:rsidTr="00802F9B">
        <w:trPr>
          <w:cantSplit/>
          <w:trHeight w:val="289"/>
          <w:jc w:val="center"/>
        </w:trPr>
        <w:tc>
          <w:tcPr>
            <w:tcW w:w="7920" w:type="dxa"/>
          </w:tcPr>
          <w:p w14:paraId="5AF41883"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615D47E2" w14:textId="77777777" w:rsidR="007E173E" w:rsidRPr="00564A49" w:rsidRDefault="007E173E" w:rsidP="00802F9B">
            <w:pPr>
              <w:pStyle w:val="tablecell"/>
              <w:rPr>
                <w:lang w:val="en-US"/>
              </w:rPr>
            </w:pPr>
          </w:p>
        </w:tc>
      </w:tr>
      <w:tr w:rsidR="007E173E" w:rsidRPr="00564A49" w14:paraId="2362393E" w14:textId="77777777" w:rsidTr="00802F9B">
        <w:trPr>
          <w:cantSplit/>
          <w:trHeight w:val="289"/>
          <w:jc w:val="center"/>
        </w:trPr>
        <w:tc>
          <w:tcPr>
            <w:tcW w:w="7920" w:type="dxa"/>
          </w:tcPr>
          <w:p w14:paraId="35231065"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1D38B41B" w14:textId="77777777" w:rsidR="007E173E" w:rsidRPr="00564A49" w:rsidRDefault="007E173E" w:rsidP="00802F9B">
            <w:pPr>
              <w:pStyle w:val="tablecell"/>
              <w:rPr>
                <w:lang w:val="en-US"/>
              </w:rPr>
            </w:pPr>
          </w:p>
        </w:tc>
      </w:tr>
      <w:tr w:rsidR="00802F9B" w:rsidRPr="00564A49" w14:paraId="7A2BBF6F" w14:textId="77777777" w:rsidTr="00802F9B">
        <w:trPr>
          <w:cantSplit/>
          <w:trHeight w:val="289"/>
          <w:jc w:val="center"/>
        </w:trPr>
        <w:tc>
          <w:tcPr>
            <w:tcW w:w="7920" w:type="dxa"/>
          </w:tcPr>
          <w:p w14:paraId="0A3AB34D"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14:paraId="08FD5829" w14:textId="77777777" w:rsidR="00802F9B" w:rsidRPr="00564A49" w:rsidRDefault="00802F9B" w:rsidP="00802F9B">
            <w:pPr>
              <w:pStyle w:val="tablecell"/>
              <w:rPr>
                <w:lang w:val="en-US"/>
              </w:rPr>
            </w:pPr>
          </w:p>
        </w:tc>
      </w:tr>
      <w:tr w:rsidR="00802F9B" w:rsidRPr="00564A49" w14:paraId="3CC0B7B5" w14:textId="77777777" w:rsidTr="00802F9B">
        <w:trPr>
          <w:cantSplit/>
          <w:trHeight w:val="289"/>
          <w:jc w:val="center"/>
        </w:trPr>
        <w:tc>
          <w:tcPr>
            <w:tcW w:w="7920" w:type="dxa"/>
          </w:tcPr>
          <w:p w14:paraId="7B5BFB68"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14:paraId="12C8CF2D" w14:textId="77777777" w:rsidR="00802F9B" w:rsidRPr="00564A49" w:rsidRDefault="00802F9B" w:rsidP="00802F9B">
            <w:pPr>
              <w:pStyle w:val="tablecell"/>
              <w:rPr>
                <w:lang w:val="en-US"/>
              </w:rPr>
            </w:pPr>
          </w:p>
        </w:tc>
      </w:tr>
      <w:tr w:rsidR="00802F9B" w:rsidRPr="00564A49" w14:paraId="03BD3ED3" w14:textId="77777777" w:rsidTr="00802F9B">
        <w:trPr>
          <w:cantSplit/>
          <w:trHeight w:val="289"/>
          <w:jc w:val="center"/>
        </w:trPr>
        <w:tc>
          <w:tcPr>
            <w:tcW w:w="7920" w:type="dxa"/>
          </w:tcPr>
          <w:p w14:paraId="485463BC"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14:paraId="6882F9FD" w14:textId="77777777" w:rsidR="00802F9B" w:rsidRPr="00564A49" w:rsidRDefault="00802F9B" w:rsidP="00802F9B">
            <w:pPr>
              <w:pStyle w:val="tablecell"/>
              <w:rPr>
                <w:lang w:val="en-US"/>
              </w:rPr>
            </w:pPr>
            <w:r w:rsidRPr="00564A49">
              <w:rPr>
                <w:lang w:val="en-US"/>
              </w:rPr>
              <w:t>u(1)</w:t>
            </w:r>
          </w:p>
        </w:tc>
      </w:tr>
      <w:tr w:rsidR="007E173E" w:rsidRPr="00564A49" w14:paraId="0E9AB7C7" w14:textId="77777777" w:rsidTr="00802F9B">
        <w:trPr>
          <w:cantSplit/>
          <w:trHeight w:val="289"/>
          <w:jc w:val="center"/>
        </w:trPr>
        <w:tc>
          <w:tcPr>
            <w:tcW w:w="7920" w:type="dxa"/>
          </w:tcPr>
          <w:p w14:paraId="0E1FC4F3" w14:textId="77777777"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14:paraId="73D35CC4" w14:textId="77777777" w:rsidR="007E173E" w:rsidRPr="00564A49" w:rsidRDefault="007E173E" w:rsidP="00802F9B">
            <w:pPr>
              <w:pStyle w:val="tablecell"/>
              <w:rPr>
                <w:lang w:val="en-US"/>
              </w:rPr>
            </w:pPr>
          </w:p>
        </w:tc>
      </w:tr>
      <w:tr w:rsidR="007E173E" w:rsidRPr="00564A49" w:rsidDel="004935C5" w14:paraId="2300C966" w14:textId="77777777" w:rsidTr="00802F9B">
        <w:trPr>
          <w:cantSplit/>
          <w:trHeight w:val="289"/>
          <w:jc w:val="center"/>
        </w:trPr>
        <w:tc>
          <w:tcPr>
            <w:tcW w:w="7920" w:type="dxa"/>
          </w:tcPr>
          <w:p w14:paraId="60890869" w14:textId="77777777"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14:paraId="04148A0D" w14:textId="77777777" w:rsidR="007E173E" w:rsidRPr="00564A49" w:rsidDel="004935C5" w:rsidRDefault="007E173E" w:rsidP="00802F9B">
            <w:pPr>
              <w:pStyle w:val="tablecell"/>
              <w:rPr>
                <w:lang w:val="en-US"/>
              </w:rPr>
            </w:pPr>
            <w:r w:rsidRPr="00564A49">
              <w:rPr>
                <w:kern w:val="2"/>
                <w:lang w:val="en-US"/>
              </w:rPr>
              <w:t>u(1)</w:t>
            </w:r>
          </w:p>
        </w:tc>
      </w:tr>
      <w:tr w:rsidR="007E173E" w:rsidRPr="00564A49" w:rsidDel="004935C5" w14:paraId="3C66FFEA" w14:textId="77777777" w:rsidTr="00802F9B">
        <w:trPr>
          <w:cantSplit/>
          <w:trHeight w:val="289"/>
          <w:jc w:val="center"/>
        </w:trPr>
        <w:tc>
          <w:tcPr>
            <w:tcW w:w="7920" w:type="dxa"/>
          </w:tcPr>
          <w:p w14:paraId="703B1C21" w14:textId="77777777"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14:paraId="26B3022B" w14:textId="77777777" w:rsidR="007E173E" w:rsidRPr="00564A49" w:rsidDel="004935C5" w:rsidRDefault="007E173E" w:rsidP="00802F9B">
            <w:pPr>
              <w:pStyle w:val="tablecell"/>
              <w:rPr>
                <w:lang w:val="en-US"/>
              </w:rPr>
            </w:pPr>
            <w:r w:rsidRPr="00564A49">
              <w:rPr>
                <w:kern w:val="2"/>
                <w:lang w:val="en-US"/>
              </w:rPr>
              <w:t>u(1)</w:t>
            </w:r>
          </w:p>
        </w:tc>
      </w:tr>
      <w:tr w:rsidR="007E173E" w:rsidRPr="00564A49" w14:paraId="14A757E7" w14:textId="77777777" w:rsidTr="00802F9B">
        <w:trPr>
          <w:cantSplit/>
          <w:trHeight w:val="289"/>
          <w:jc w:val="center"/>
        </w:trPr>
        <w:tc>
          <w:tcPr>
            <w:tcW w:w="7920" w:type="dxa"/>
          </w:tcPr>
          <w:p w14:paraId="56749B1C"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14:paraId="526F589D" w14:textId="77777777" w:rsidR="007E173E" w:rsidRPr="00564A49" w:rsidDel="004935C5" w:rsidRDefault="007E173E" w:rsidP="00802F9B">
            <w:pPr>
              <w:pStyle w:val="tablecell"/>
              <w:rPr>
                <w:lang w:val="en-US"/>
              </w:rPr>
            </w:pPr>
          </w:p>
        </w:tc>
      </w:tr>
      <w:tr w:rsidR="007E173E" w:rsidRPr="00564A49" w14:paraId="10A0E558" w14:textId="77777777" w:rsidTr="00802F9B">
        <w:trPr>
          <w:cantSplit/>
          <w:trHeight w:val="289"/>
          <w:jc w:val="center"/>
        </w:trPr>
        <w:tc>
          <w:tcPr>
            <w:tcW w:w="7920" w:type="dxa"/>
          </w:tcPr>
          <w:p w14:paraId="72E3FCB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14:paraId="2F63542C" w14:textId="77777777" w:rsidR="007E173E" w:rsidRPr="00564A49" w:rsidRDefault="007E173E" w:rsidP="00802F9B">
            <w:pPr>
              <w:pStyle w:val="tablecell"/>
              <w:rPr>
                <w:lang w:val="en-US"/>
              </w:rPr>
            </w:pPr>
          </w:p>
        </w:tc>
      </w:tr>
      <w:tr w:rsidR="007E173E" w:rsidRPr="00564A49" w14:paraId="14B2F41E" w14:textId="77777777" w:rsidTr="00802F9B">
        <w:trPr>
          <w:cantSplit/>
          <w:trHeight w:val="289"/>
          <w:jc w:val="center"/>
        </w:trPr>
        <w:tc>
          <w:tcPr>
            <w:tcW w:w="7920" w:type="dxa"/>
          </w:tcPr>
          <w:p w14:paraId="078B0DC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14:paraId="7C9C5698" w14:textId="77777777" w:rsidR="007E173E" w:rsidRPr="00564A49" w:rsidRDefault="007E173E" w:rsidP="00802F9B">
            <w:pPr>
              <w:pStyle w:val="tablecell"/>
              <w:rPr>
                <w:lang w:val="en-US"/>
              </w:rPr>
            </w:pPr>
            <w:r w:rsidRPr="00564A49">
              <w:rPr>
                <w:lang w:val="en-US"/>
              </w:rPr>
              <w:t>u(1)</w:t>
            </w:r>
          </w:p>
        </w:tc>
      </w:tr>
      <w:tr w:rsidR="007E173E" w:rsidRPr="00564A49" w14:paraId="281057DF" w14:textId="77777777" w:rsidTr="00802F9B">
        <w:trPr>
          <w:cantSplit/>
          <w:trHeight w:val="289"/>
          <w:jc w:val="center"/>
        </w:trPr>
        <w:tc>
          <w:tcPr>
            <w:tcW w:w="7920" w:type="dxa"/>
          </w:tcPr>
          <w:p w14:paraId="304BCFC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14:paraId="676EFDED" w14:textId="77777777" w:rsidR="007E173E" w:rsidRPr="00564A49" w:rsidRDefault="007E173E" w:rsidP="00802F9B">
            <w:pPr>
              <w:pStyle w:val="tablecell"/>
              <w:rPr>
                <w:lang w:val="en-US"/>
              </w:rPr>
            </w:pPr>
          </w:p>
        </w:tc>
      </w:tr>
      <w:tr w:rsidR="007E173E" w:rsidRPr="00564A49" w14:paraId="7718EC1C" w14:textId="77777777" w:rsidTr="00802F9B">
        <w:trPr>
          <w:cantSplit/>
          <w:trHeight w:val="289"/>
          <w:jc w:val="center"/>
        </w:trPr>
        <w:tc>
          <w:tcPr>
            <w:tcW w:w="7920" w:type="dxa"/>
          </w:tcPr>
          <w:p w14:paraId="1607D9A2"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14:paraId="4634EA9A" w14:textId="77777777" w:rsidR="007E173E" w:rsidRPr="00564A49" w:rsidRDefault="007E173E" w:rsidP="00802F9B">
            <w:pPr>
              <w:pStyle w:val="tablecell"/>
              <w:rPr>
                <w:lang w:val="en-US"/>
              </w:rPr>
            </w:pPr>
            <w:r w:rsidRPr="00564A49">
              <w:rPr>
                <w:lang w:val="en-US"/>
              </w:rPr>
              <w:t>ue(v)</w:t>
            </w:r>
          </w:p>
        </w:tc>
      </w:tr>
      <w:tr w:rsidR="007E173E" w:rsidRPr="00564A49" w14:paraId="12117877" w14:textId="77777777" w:rsidTr="00802F9B">
        <w:trPr>
          <w:cantSplit/>
          <w:trHeight w:val="289"/>
          <w:jc w:val="center"/>
        </w:trPr>
        <w:tc>
          <w:tcPr>
            <w:tcW w:w="7920" w:type="dxa"/>
          </w:tcPr>
          <w:p w14:paraId="1226EA0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14:paraId="79ECF21F" w14:textId="77777777" w:rsidR="007E173E" w:rsidRPr="00564A49" w:rsidRDefault="007E173E" w:rsidP="00802F9B">
            <w:pPr>
              <w:pStyle w:val="tablecell"/>
              <w:rPr>
                <w:lang w:val="en-US"/>
              </w:rPr>
            </w:pPr>
          </w:p>
        </w:tc>
      </w:tr>
      <w:tr w:rsidR="007E173E" w:rsidRPr="00564A49" w14:paraId="472AD2AD" w14:textId="77777777" w:rsidTr="00802F9B">
        <w:trPr>
          <w:cantSplit/>
          <w:trHeight w:val="289"/>
          <w:jc w:val="center"/>
        </w:trPr>
        <w:tc>
          <w:tcPr>
            <w:tcW w:w="7920" w:type="dxa"/>
          </w:tcPr>
          <w:p w14:paraId="4347219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14:paraId="1AE10FE0" w14:textId="77777777" w:rsidR="007E173E" w:rsidRPr="00564A49" w:rsidRDefault="007E173E" w:rsidP="00802F9B">
            <w:pPr>
              <w:pStyle w:val="tablecell"/>
              <w:rPr>
                <w:lang w:val="en-US"/>
              </w:rPr>
            </w:pPr>
            <w:r w:rsidRPr="00564A49">
              <w:rPr>
                <w:lang w:val="en-US"/>
              </w:rPr>
              <w:t>ue(v)</w:t>
            </w:r>
          </w:p>
        </w:tc>
      </w:tr>
      <w:tr w:rsidR="007E173E" w:rsidRPr="00564A49" w14:paraId="770B4B72" w14:textId="77777777" w:rsidTr="00802F9B">
        <w:trPr>
          <w:cantSplit/>
          <w:trHeight w:val="289"/>
          <w:jc w:val="center"/>
        </w:trPr>
        <w:tc>
          <w:tcPr>
            <w:tcW w:w="7920" w:type="dxa"/>
          </w:tcPr>
          <w:p w14:paraId="50E1099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14:paraId="6438EDE5" w14:textId="77777777" w:rsidR="007E173E" w:rsidRPr="00564A49" w:rsidRDefault="007E173E" w:rsidP="00802F9B">
            <w:pPr>
              <w:pStyle w:val="tablecell"/>
              <w:rPr>
                <w:lang w:val="en-US"/>
              </w:rPr>
            </w:pPr>
          </w:p>
        </w:tc>
      </w:tr>
      <w:tr w:rsidR="007E173E" w:rsidRPr="00564A49" w14:paraId="2FA9B3B4" w14:textId="77777777" w:rsidTr="00802F9B">
        <w:trPr>
          <w:cantSplit/>
          <w:trHeight w:val="289"/>
          <w:jc w:val="center"/>
        </w:trPr>
        <w:tc>
          <w:tcPr>
            <w:tcW w:w="7920" w:type="dxa"/>
          </w:tcPr>
          <w:p w14:paraId="075A4BC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14:paraId="2E19D268" w14:textId="77777777" w:rsidR="007E173E" w:rsidRPr="00564A49" w:rsidRDefault="007E173E" w:rsidP="00802F9B">
            <w:pPr>
              <w:pStyle w:val="tablecell"/>
              <w:rPr>
                <w:lang w:val="en-US"/>
              </w:rPr>
            </w:pPr>
          </w:p>
        </w:tc>
      </w:tr>
      <w:tr w:rsidR="007E173E" w:rsidRPr="00564A49" w14:paraId="4B0253B0" w14:textId="77777777" w:rsidTr="00802F9B">
        <w:trPr>
          <w:cantSplit/>
          <w:trHeight w:val="289"/>
          <w:jc w:val="center"/>
        </w:trPr>
        <w:tc>
          <w:tcPr>
            <w:tcW w:w="7920" w:type="dxa"/>
          </w:tcPr>
          <w:p w14:paraId="1C5FC4A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14:paraId="2108005A" w14:textId="77777777" w:rsidR="007E173E" w:rsidRPr="00564A49" w:rsidRDefault="007E173E" w:rsidP="00802F9B">
            <w:pPr>
              <w:pStyle w:val="tablecell"/>
              <w:rPr>
                <w:lang w:val="en-US"/>
              </w:rPr>
            </w:pPr>
          </w:p>
        </w:tc>
      </w:tr>
      <w:tr w:rsidR="007E173E" w:rsidRPr="00564A49" w14:paraId="626B0C92" w14:textId="77777777" w:rsidTr="00802F9B">
        <w:trPr>
          <w:cantSplit/>
          <w:trHeight w:val="289"/>
          <w:jc w:val="center"/>
        </w:trPr>
        <w:tc>
          <w:tcPr>
            <w:tcW w:w="7920" w:type="dxa"/>
          </w:tcPr>
          <w:p w14:paraId="33515C5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14:paraId="5350EB98" w14:textId="77777777" w:rsidR="007E173E" w:rsidRPr="00564A49" w:rsidRDefault="007E173E" w:rsidP="00802F9B">
            <w:pPr>
              <w:pStyle w:val="tablecell"/>
              <w:rPr>
                <w:lang w:val="en-US"/>
              </w:rPr>
            </w:pPr>
          </w:p>
        </w:tc>
      </w:tr>
      <w:tr w:rsidR="007E173E" w:rsidRPr="00564A49" w14:paraId="417545C1" w14:textId="77777777" w:rsidTr="00802F9B">
        <w:trPr>
          <w:cantSplit/>
          <w:trHeight w:val="289"/>
          <w:jc w:val="center"/>
        </w:trPr>
        <w:tc>
          <w:tcPr>
            <w:tcW w:w="7920" w:type="dxa"/>
          </w:tcPr>
          <w:p w14:paraId="3FCE1B8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14:paraId="6102BF64" w14:textId="77777777" w:rsidR="007E173E" w:rsidRPr="00564A49" w:rsidRDefault="007E173E" w:rsidP="00802F9B">
            <w:pPr>
              <w:pStyle w:val="tablecell"/>
              <w:rPr>
                <w:lang w:val="en-US"/>
              </w:rPr>
            </w:pPr>
            <w:r w:rsidRPr="00564A49">
              <w:rPr>
                <w:lang w:val="en-US" w:eastAsia="ko-KR"/>
              </w:rPr>
              <w:t>u(1)</w:t>
            </w:r>
          </w:p>
        </w:tc>
      </w:tr>
      <w:tr w:rsidR="007E173E" w:rsidRPr="00564A49" w14:paraId="7EA69380" w14:textId="77777777" w:rsidTr="00802F9B">
        <w:trPr>
          <w:cantSplit/>
          <w:trHeight w:val="289"/>
          <w:jc w:val="center"/>
        </w:trPr>
        <w:tc>
          <w:tcPr>
            <w:tcW w:w="7920" w:type="dxa"/>
          </w:tcPr>
          <w:p w14:paraId="4B01E29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14:paraId="225DAC45" w14:textId="77777777" w:rsidR="007E173E" w:rsidRPr="00564A49" w:rsidRDefault="007E173E" w:rsidP="00802F9B">
            <w:pPr>
              <w:pStyle w:val="tablecell"/>
              <w:rPr>
                <w:lang w:val="en-US"/>
              </w:rPr>
            </w:pPr>
          </w:p>
        </w:tc>
      </w:tr>
      <w:tr w:rsidR="007E173E" w:rsidRPr="00564A49" w14:paraId="0BB08745" w14:textId="77777777" w:rsidTr="00802F9B">
        <w:trPr>
          <w:cantSplit/>
          <w:trHeight w:val="289"/>
          <w:jc w:val="center"/>
        </w:trPr>
        <w:tc>
          <w:tcPr>
            <w:tcW w:w="7920" w:type="dxa"/>
          </w:tcPr>
          <w:p w14:paraId="57759DC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14:paraId="56335E2B" w14:textId="77777777" w:rsidR="007E173E" w:rsidRPr="00564A49" w:rsidRDefault="007E173E" w:rsidP="00802F9B">
            <w:pPr>
              <w:pStyle w:val="tablecell"/>
              <w:rPr>
                <w:lang w:val="en-US"/>
              </w:rPr>
            </w:pPr>
            <w:r w:rsidRPr="00564A49">
              <w:rPr>
                <w:rFonts w:eastAsia="MS Mincho"/>
                <w:lang w:val="en-US" w:eastAsia="ja-JP"/>
              </w:rPr>
              <w:t>u(1)</w:t>
            </w:r>
          </w:p>
        </w:tc>
      </w:tr>
      <w:tr w:rsidR="007E173E" w:rsidRPr="00564A49" w14:paraId="3544CDE9" w14:textId="77777777" w:rsidTr="00802F9B">
        <w:trPr>
          <w:cantSplit/>
          <w:trHeight w:val="289"/>
          <w:jc w:val="center"/>
        </w:trPr>
        <w:tc>
          <w:tcPr>
            <w:tcW w:w="7920" w:type="dxa"/>
          </w:tcPr>
          <w:p w14:paraId="0E4207E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14:paraId="16361EB5" w14:textId="77777777" w:rsidR="007E173E" w:rsidRPr="00564A49" w:rsidRDefault="007E173E" w:rsidP="00802F9B">
            <w:pPr>
              <w:pStyle w:val="tablecell"/>
              <w:rPr>
                <w:rFonts w:eastAsia="MS Mincho"/>
                <w:lang w:val="en-US" w:eastAsia="ja-JP"/>
              </w:rPr>
            </w:pPr>
          </w:p>
        </w:tc>
      </w:tr>
      <w:tr w:rsidR="007E173E" w:rsidRPr="00564A49" w14:paraId="0F2269B8" w14:textId="77777777" w:rsidTr="00802F9B">
        <w:trPr>
          <w:cantSplit/>
          <w:trHeight w:val="289"/>
          <w:jc w:val="center"/>
        </w:trPr>
        <w:tc>
          <w:tcPr>
            <w:tcW w:w="7920" w:type="dxa"/>
          </w:tcPr>
          <w:p w14:paraId="2B9C3A6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14:paraId="2379B506" w14:textId="77777777" w:rsidR="007E173E" w:rsidRPr="00564A49" w:rsidRDefault="007E173E" w:rsidP="00802F9B">
            <w:pPr>
              <w:pStyle w:val="tablecell"/>
              <w:rPr>
                <w:rFonts w:eastAsia="MS Mincho"/>
                <w:lang w:val="en-US" w:eastAsia="ja-JP"/>
              </w:rPr>
            </w:pPr>
          </w:p>
        </w:tc>
      </w:tr>
      <w:tr w:rsidR="007E173E" w:rsidRPr="00564A49" w14:paraId="280F39A4" w14:textId="77777777" w:rsidTr="00802F9B">
        <w:trPr>
          <w:cantSplit/>
          <w:trHeight w:val="289"/>
          <w:jc w:val="center"/>
        </w:trPr>
        <w:tc>
          <w:tcPr>
            <w:tcW w:w="7920" w:type="dxa"/>
          </w:tcPr>
          <w:p w14:paraId="363E76B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14:paraId="155CE6CE" w14:textId="77777777"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14:paraId="2C6941C6" w14:textId="77777777" w:rsidTr="00802F9B">
        <w:trPr>
          <w:cantSplit/>
          <w:trHeight w:val="289"/>
          <w:jc w:val="center"/>
        </w:trPr>
        <w:tc>
          <w:tcPr>
            <w:tcW w:w="7920" w:type="dxa"/>
          </w:tcPr>
          <w:p w14:paraId="6B23030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14:paraId="3937CABB" w14:textId="77777777" w:rsidR="007E173E" w:rsidRPr="00564A49" w:rsidRDefault="007E173E" w:rsidP="00802F9B">
            <w:pPr>
              <w:pStyle w:val="tablecell"/>
              <w:rPr>
                <w:rFonts w:eastAsia="MS Mincho"/>
                <w:lang w:val="en-US" w:eastAsia="ja-JP"/>
              </w:rPr>
            </w:pPr>
          </w:p>
        </w:tc>
      </w:tr>
      <w:tr w:rsidR="007E173E" w:rsidRPr="00564A49" w14:paraId="6DD03477" w14:textId="77777777" w:rsidTr="00802F9B">
        <w:trPr>
          <w:cantSplit/>
          <w:trHeight w:val="289"/>
          <w:jc w:val="center"/>
        </w:trPr>
        <w:tc>
          <w:tcPr>
            <w:tcW w:w="7920" w:type="dxa"/>
          </w:tcPr>
          <w:p w14:paraId="5D0D1A9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14:paraId="5AC25F55" w14:textId="77777777"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14:paraId="7B6C3473" w14:textId="77777777" w:rsidTr="00802F9B">
        <w:trPr>
          <w:cantSplit/>
          <w:trHeight w:val="289"/>
          <w:jc w:val="center"/>
        </w:trPr>
        <w:tc>
          <w:tcPr>
            <w:tcW w:w="7920" w:type="dxa"/>
          </w:tcPr>
          <w:p w14:paraId="6779AB5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41AF4162" w14:textId="77777777" w:rsidR="007E173E" w:rsidRPr="00564A49" w:rsidRDefault="007E173E" w:rsidP="00802F9B">
            <w:pPr>
              <w:pStyle w:val="tablecell"/>
              <w:rPr>
                <w:rFonts w:eastAsia="MS Mincho"/>
                <w:lang w:val="en-US" w:eastAsia="ja-JP"/>
              </w:rPr>
            </w:pPr>
          </w:p>
        </w:tc>
      </w:tr>
      <w:tr w:rsidR="007E173E" w:rsidRPr="00564A49" w14:paraId="2136B999" w14:textId="77777777" w:rsidTr="00802F9B">
        <w:trPr>
          <w:cantSplit/>
          <w:trHeight w:val="289"/>
          <w:jc w:val="center"/>
        </w:trPr>
        <w:tc>
          <w:tcPr>
            <w:tcW w:w="7920" w:type="dxa"/>
          </w:tcPr>
          <w:p w14:paraId="0125168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14:paraId="06DE823B" w14:textId="77777777" w:rsidR="007E173E" w:rsidRPr="00564A49" w:rsidRDefault="007E173E" w:rsidP="00802F9B">
            <w:pPr>
              <w:pStyle w:val="tablecell"/>
              <w:rPr>
                <w:rFonts w:eastAsia="MS Mincho"/>
                <w:lang w:val="en-US" w:eastAsia="ja-JP"/>
              </w:rPr>
            </w:pPr>
          </w:p>
        </w:tc>
      </w:tr>
      <w:tr w:rsidR="007E173E" w:rsidRPr="00564A49" w14:paraId="2B554BB7" w14:textId="77777777" w:rsidTr="00802F9B">
        <w:trPr>
          <w:cantSplit/>
          <w:trHeight w:val="289"/>
          <w:jc w:val="center"/>
        </w:trPr>
        <w:tc>
          <w:tcPr>
            <w:tcW w:w="7920" w:type="dxa"/>
          </w:tcPr>
          <w:p w14:paraId="4B7AEF5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14:paraId="463CF379" w14:textId="77777777" w:rsidR="007E173E" w:rsidRPr="00564A49" w:rsidRDefault="007E173E" w:rsidP="00802F9B">
            <w:pPr>
              <w:pStyle w:val="tablecell"/>
              <w:rPr>
                <w:rFonts w:eastAsia="MS Mincho"/>
                <w:lang w:val="en-US" w:eastAsia="ja-JP"/>
              </w:rPr>
            </w:pPr>
          </w:p>
        </w:tc>
      </w:tr>
      <w:tr w:rsidR="007E173E" w:rsidRPr="00564A49" w14:paraId="71A431B7" w14:textId="77777777" w:rsidTr="00802F9B">
        <w:trPr>
          <w:cantSplit/>
          <w:trHeight w:val="289"/>
          <w:jc w:val="center"/>
        </w:trPr>
        <w:tc>
          <w:tcPr>
            <w:tcW w:w="7920" w:type="dxa"/>
          </w:tcPr>
          <w:p w14:paraId="02466E6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14:paraId="6305D408" w14:textId="77777777"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14:paraId="66817CDA" w14:textId="77777777" w:rsidTr="00802F9B">
        <w:trPr>
          <w:cantSplit/>
          <w:trHeight w:val="289"/>
          <w:jc w:val="center"/>
        </w:trPr>
        <w:tc>
          <w:tcPr>
            <w:tcW w:w="7920" w:type="dxa"/>
          </w:tcPr>
          <w:p w14:paraId="43141F2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75FC2E19" w14:textId="77777777" w:rsidR="007E173E" w:rsidRPr="00564A49" w:rsidRDefault="007E173E" w:rsidP="00802F9B">
            <w:pPr>
              <w:pStyle w:val="tablecell"/>
              <w:rPr>
                <w:lang w:val="en-US" w:eastAsia="ko-KR"/>
              </w:rPr>
            </w:pPr>
          </w:p>
        </w:tc>
      </w:tr>
      <w:tr w:rsidR="007E173E" w:rsidRPr="00564A49" w14:paraId="5E9C3281" w14:textId="77777777" w:rsidTr="00802F9B">
        <w:trPr>
          <w:cantSplit/>
          <w:trHeight w:val="289"/>
          <w:jc w:val="center"/>
        </w:trPr>
        <w:tc>
          <w:tcPr>
            <w:tcW w:w="7920" w:type="dxa"/>
          </w:tcPr>
          <w:p w14:paraId="109F962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14:paraId="554F4F25" w14:textId="77777777" w:rsidR="007E173E" w:rsidRPr="00564A49" w:rsidRDefault="007E173E" w:rsidP="00802F9B">
            <w:pPr>
              <w:pStyle w:val="tablecell"/>
              <w:rPr>
                <w:lang w:val="en-US"/>
              </w:rPr>
            </w:pPr>
            <w:r w:rsidRPr="00564A49">
              <w:rPr>
                <w:lang w:val="en-US"/>
              </w:rPr>
              <w:t>se(v)</w:t>
            </w:r>
          </w:p>
        </w:tc>
      </w:tr>
      <w:tr w:rsidR="007E173E" w:rsidRPr="00564A49" w14:paraId="07DF9BFA" w14:textId="77777777" w:rsidTr="00802F9B">
        <w:trPr>
          <w:cantSplit/>
          <w:trHeight w:val="289"/>
          <w:jc w:val="center"/>
        </w:trPr>
        <w:tc>
          <w:tcPr>
            <w:tcW w:w="7920" w:type="dxa"/>
          </w:tcPr>
          <w:p w14:paraId="294A669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14:paraId="264D8B24" w14:textId="77777777" w:rsidR="007E173E" w:rsidRPr="00564A49" w:rsidRDefault="007E173E" w:rsidP="00802F9B">
            <w:pPr>
              <w:pStyle w:val="tablecell"/>
              <w:rPr>
                <w:lang w:val="en-US"/>
              </w:rPr>
            </w:pPr>
          </w:p>
        </w:tc>
      </w:tr>
      <w:tr w:rsidR="007E173E" w:rsidRPr="00564A49" w14:paraId="00929D57" w14:textId="77777777" w:rsidTr="00802F9B">
        <w:trPr>
          <w:cantSplit/>
          <w:trHeight w:val="289"/>
          <w:jc w:val="center"/>
        </w:trPr>
        <w:tc>
          <w:tcPr>
            <w:tcW w:w="7920" w:type="dxa"/>
          </w:tcPr>
          <w:p w14:paraId="286F8CA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14:paraId="5A72C8EA" w14:textId="77777777" w:rsidR="007E173E" w:rsidRPr="00564A49" w:rsidRDefault="007E173E" w:rsidP="00802F9B">
            <w:pPr>
              <w:pStyle w:val="tablecell"/>
              <w:rPr>
                <w:lang w:val="en-US"/>
              </w:rPr>
            </w:pPr>
            <w:r w:rsidRPr="00564A49">
              <w:rPr>
                <w:lang w:val="en-US"/>
              </w:rPr>
              <w:t>se(v)</w:t>
            </w:r>
          </w:p>
        </w:tc>
      </w:tr>
      <w:tr w:rsidR="007E173E" w:rsidRPr="00564A49" w14:paraId="5E5A89BA" w14:textId="77777777" w:rsidTr="00802F9B">
        <w:trPr>
          <w:cantSplit/>
          <w:trHeight w:val="289"/>
          <w:jc w:val="center"/>
        </w:trPr>
        <w:tc>
          <w:tcPr>
            <w:tcW w:w="7920" w:type="dxa"/>
          </w:tcPr>
          <w:p w14:paraId="13AACE6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14:paraId="1ABCF6F3" w14:textId="77777777" w:rsidR="007E173E" w:rsidRPr="00564A49" w:rsidRDefault="007E173E" w:rsidP="00802F9B">
            <w:pPr>
              <w:pStyle w:val="tablecell"/>
              <w:rPr>
                <w:lang w:val="en-US"/>
              </w:rPr>
            </w:pPr>
            <w:r w:rsidRPr="00564A49">
              <w:rPr>
                <w:lang w:val="en-US"/>
              </w:rPr>
              <w:t>se(v)</w:t>
            </w:r>
          </w:p>
        </w:tc>
      </w:tr>
      <w:tr w:rsidR="007E173E" w:rsidRPr="00564A49" w14:paraId="11CD4C20" w14:textId="77777777" w:rsidTr="00802F9B">
        <w:trPr>
          <w:cantSplit/>
          <w:trHeight w:val="289"/>
          <w:jc w:val="center"/>
        </w:trPr>
        <w:tc>
          <w:tcPr>
            <w:tcW w:w="7920" w:type="dxa"/>
          </w:tcPr>
          <w:p w14:paraId="526284A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888590F" w14:textId="77777777" w:rsidR="007E173E" w:rsidRPr="00564A49" w:rsidRDefault="007E173E" w:rsidP="00802F9B">
            <w:pPr>
              <w:pStyle w:val="tablecell"/>
              <w:rPr>
                <w:lang w:val="en-US"/>
              </w:rPr>
            </w:pPr>
          </w:p>
        </w:tc>
      </w:tr>
      <w:tr w:rsidR="007E173E" w:rsidRPr="00564A49" w14:paraId="2C695696" w14:textId="77777777" w:rsidTr="00802F9B">
        <w:trPr>
          <w:cantSplit/>
          <w:trHeight w:val="289"/>
          <w:jc w:val="center"/>
        </w:trPr>
        <w:tc>
          <w:tcPr>
            <w:tcW w:w="7920" w:type="dxa"/>
          </w:tcPr>
          <w:p w14:paraId="0BEE198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14:paraId="485628D5" w14:textId="77777777" w:rsidR="007E173E" w:rsidRPr="00564A49" w:rsidRDefault="007E173E" w:rsidP="00802F9B">
            <w:pPr>
              <w:pStyle w:val="tablecell"/>
              <w:rPr>
                <w:lang w:val="en-US"/>
              </w:rPr>
            </w:pPr>
          </w:p>
        </w:tc>
      </w:tr>
      <w:tr w:rsidR="007E173E" w:rsidRPr="00564A49" w14:paraId="59FAA70A" w14:textId="77777777" w:rsidTr="00802F9B">
        <w:trPr>
          <w:cantSplit/>
          <w:trHeight w:val="289"/>
          <w:jc w:val="center"/>
        </w:trPr>
        <w:tc>
          <w:tcPr>
            <w:tcW w:w="7920" w:type="dxa"/>
          </w:tcPr>
          <w:p w14:paraId="602B7ED9" w14:textId="77777777"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14:paraId="7FAE3A2C"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56594FE9" w14:textId="77777777" w:rsidTr="00802F9B">
        <w:trPr>
          <w:cantSplit/>
          <w:trHeight w:val="289"/>
          <w:jc w:val="center"/>
        </w:trPr>
        <w:tc>
          <w:tcPr>
            <w:tcW w:w="7920" w:type="dxa"/>
          </w:tcPr>
          <w:p w14:paraId="7FE70A9D"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14:paraId="5D8F1D06" w14:textId="77777777" w:rsidR="007E173E" w:rsidRPr="00564A49" w:rsidRDefault="007E173E" w:rsidP="00802F9B">
            <w:pPr>
              <w:pStyle w:val="tablecell"/>
              <w:rPr>
                <w:lang w:val="en-US" w:eastAsia="ko-KR"/>
              </w:rPr>
            </w:pPr>
          </w:p>
        </w:tc>
      </w:tr>
      <w:tr w:rsidR="007E173E" w:rsidRPr="00564A49" w14:paraId="6183635A" w14:textId="77777777" w:rsidTr="00802F9B">
        <w:trPr>
          <w:cantSplit/>
          <w:trHeight w:val="289"/>
          <w:jc w:val="center"/>
        </w:trPr>
        <w:tc>
          <w:tcPr>
            <w:tcW w:w="7920" w:type="dxa"/>
          </w:tcPr>
          <w:p w14:paraId="3B5B8A97"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14:paraId="41E0A0BE" w14:textId="77777777" w:rsidR="007E173E" w:rsidRPr="00564A49" w:rsidRDefault="007E173E" w:rsidP="00802F9B">
            <w:pPr>
              <w:pStyle w:val="tablecell"/>
              <w:rPr>
                <w:lang w:val="en-US"/>
              </w:rPr>
            </w:pPr>
            <w:r w:rsidRPr="00564A49">
              <w:rPr>
                <w:lang w:val="en-US"/>
              </w:rPr>
              <w:t>u(1)</w:t>
            </w:r>
          </w:p>
        </w:tc>
      </w:tr>
      <w:tr w:rsidR="007E173E" w:rsidRPr="00564A49" w14:paraId="4CED47F2" w14:textId="77777777" w:rsidTr="00802F9B">
        <w:trPr>
          <w:cantSplit/>
          <w:trHeight w:val="289"/>
          <w:jc w:val="center"/>
        </w:trPr>
        <w:tc>
          <w:tcPr>
            <w:tcW w:w="7920" w:type="dxa"/>
          </w:tcPr>
          <w:p w14:paraId="088754BB"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14:paraId="4ACA4607" w14:textId="77777777" w:rsidR="007E173E" w:rsidRPr="00564A49" w:rsidRDefault="007E173E" w:rsidP="00802F9B">
            <w:pPr>
              <w:pStyle w:val="tablecell"/>
              <w:rPr>
                <w:lang w:val="en-US"/>
              </w:rPr>
            </w:pPr>
          </w:p>
        </w:tc>
      </w:tr>
      <w:tr w:rsidR="007E173E" w:rsidRPr="00564A49" w14:paraId="42066FDB" w14:textId="77777777" w:rsidTr="00802F9B">
        <w:trPr>
          <w:cantSplit/>
          <w:trHeight w:val="289"/>
          <w:jc w:val="center"/>
        </w:trPr>
        <w:tc>
          <w:tcPr>
            <w:tcW w:w="7920" w:type="dxa"/>
          </w:tcPr>
          <w:p w14:paraId="45EDDABE"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14:paraId="50ED7DF8" w14:textId="77777777" w:rsidR="007E173E" w:rsidRPr="00564A49" w:rsidRDefault="007E173E" w:rsidP="00802F9B">
            <w:pPr>
              <w:pStyle w:val="tablecell"/>
              <w:rPr>
                <w:lang w:val="en-US" w:eastAsia="ko-KR"/>
              </w:rPr>
            </w:pPr>
            <w:r w:rsidRPr="00564A49">
              <w:rPr>
                <w:lang w:val="en-US" w:eastAsia="ko-KR"/>
              </w:rPr>
              <w:t>se(v)</w:t>
            </w:r>
          </w:p>
        </w:tc>
      </w:tr>
      <w:tr w:rsidR="007E173E" w:rsidRPr="00564A49" w14:paraId="23054C2E" w14:textId="77777777" w:rsidTr="00802F9B">
        <w:trPr>
          <w:cantSplit/>
          <w:trHeight w:val="289"/>
          <w:jc w:val="center"/>
        </w:trPr>
        <w:tc>
          <w:tcPr>
            <w:tcW w:w="7920" w:type="dxa"/>
          </w:tcPr>
          <w:p w14:paraId="0BFDF975"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14:paraId="2957A944" w14:textId="77777777" w:rsidR="007E173E" w:rsidRPr="00564A49" w:rsidRDefault="007E173E" w:rsidP="00802F9B">
            <w:pPr>
              <w:pStyle w:val="tablecell"/>
              <w:rPr>
                <w:lang w:val="en-US" w:eastAsia="ko-KR"/>
              </w:rPr>
            </w:pPr>
            <w:r w:rsidRPr="00564A49">
              <w:rPr>
                <w:lang w:val="en-US" w:eastAsia="ko-KR"/>
              </w:rPr>
              <w:t>se(v)</w:t>
            </w:r>
          </w:p>
        </w:tc>
      </w:tr>
      <w:tr w:rsidR="007E173E" w:rsidRPr="00564A49" w14:paraId="234A219C" w14:textId="77777777" w:rsidTr="00802F9B">
        <w:trPr>
          <w:cantSplit/>
          <w:trHeight w:val="289"/>
          <w:jc w:val="center"/>
        </w:trPr>
        <w:tc>
          <w:tcPr>
            <w:tcW w:w="7920" w:type="dxa"/>
          </w:tcPr>
          <w:p w14:paraId="1D483636"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7654839D" w14:textId="77777777" w:rsidR="007E173E" w:rsidRPr="00564A49" w:rsidRDefault="007E173E" w:rsidP="00802F9B">
            <w:pPr>
              <w:pStyle w:val="tablecell"/>
              <w:rPr>
                <w:lang w:val="en-US"/>
              </w:rPr>
            </w:pPr>
          </w:p>
        </w:tc>
      </w:tr>
      <w:tr w:rsidR="007E173E" w:rsidRPr="00564A49" w14:paraId="4AF09411" w14:textId="77777777" w:rsidTr="00802F9B">
        <w:trPr>
          <w:cantSplit/>
          <w:trHeight w:val="289"/>
          <w:jc w:val="center"/>
        </w:trPr>
        <w:tc>
          <w:tcPr>
            <w:tcW w:w="7920" w:type="dxa"/>
          </w:tcPr>
          <w:p w14:paraId="6DF8360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663CF0D9" w14:textId="77777777" w:rsidR="007E173E" w:rsidRPr="00564A49" w:rsidRDefault="007E173E" w:rsidP="00802F9B">
            <w:pPr>
              <w:pStyle w:val="tablecell"/>
              <w:rPr>
                <w:lang w:val="en-US"/>
              </w:rPr>
            </w:pPr>
          </w:p>
        </w:tc>
      </w:tr>
      <w:tr w:rsidR="007E173E" w:rsidRPr="00564A49" w14:paraId="5190F38F" w14:textId="77777777" w:rsidTr="00802F9B">
        <w:trPr>
          <w:cantSplit/>
          <w:trHeight w:val="289"/>
          <w:jc w:val="center"/>
        </w:trPr>
        <w:tc>
          <w:tcPr>
            <w:tcW w:w="7920" w:type="dxa"/>
          </w:tcPr>
          <w:p w14:paraId="0A6D24D9"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14:paraId="182B560D" w14:textId="77777777" w:rsidR="007E173E" w:rsidRPr="00564A49" w:rsidRDefault="007E173E" w:rsidP="00802F9B">
            <w:pPr>
              <w:pStyle w:val="tablecell"/>
              <w:rPr>
                <w:lang w:val="en-US" w:eastAsia="ko-KR"/>
              </w:rPr>
            </w:pPr>
          </w:p>
        </w:tc>
      </w:tr>
      <w:tr w:rsidR="007E173E" w:rsidRPr="00564A49" w14:paraId="3E6EC22A" w14:textId="77777777" w:rsidTr="00802F9B">
        <w:trPr>
          <w:cantSplit/>
          <w:trHeight w:val="289"/>
          <w:jc w:val="center"/>
        </w:trPr>
        <w:tc>
          <w:tcPr>
            <w:tcW w:w="7920" w:type="dxa"/>
          </w:tcPr>
          <w:p w14:paraId="40DC8FB0" w14:textId="77777777"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14:paraId="68812B80"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1E7FA0E4" w14:textId="77777777" w:rsidTr="00802F9B">
        <w:trPr>
          <w:cantSplit/>
          <w:trHeight w:val="289"/>
          <w:jc w:val="center"/>
        </w:trPr>
        <w:tc>
          <w:tcPr>
            <w:tcW w:w="7920" w:type="dxa"/>
          </w:tcPr>
          <w:p w14:paraId="3A1B97FB"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14:paraId="4FA2400A" w14:textId="77777777" w:rsidR="007E173E" w:rsidRPr="00564A49" w:rsidRDefault="007E173E" w:rsidP="00802F9B">
            <w:pPr>
              <w:pStyle w:val="tablecell"/>
              <w:rPr>
                <w:lang w:val="en-US" w:eastAsia="ko-KR"/>
              </w:rPr>
            </w:pPr>
          </w:p>
        </w:tc>
      </w:tr>
      <w:tr w:rsidR="007E173E" w:rsidRPr="00564A49" w14:paraId="0FCFC70A" w14:textId="77777777" w:rsidTr="00802F9B">
        <w:trPr>
          <w:cantSplit/>
          <w:trHeight w:val="289"/>
          <w:jc w:val="center"/>
        </w:trPr>
        <w:tc>
          <w:tcPr>
            <w:tcW w:w="7920" w:type="dxa"/>
          </w:tcPr>
          <w:p w14:paraId="214C1BD4"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14:paraId="7FD4550D" w14:textId="77777777" w:rsidR="007E173E" w:rsidRPr="00564A49" w:rsidRDefault="007E173E" w:rsidP="00802F9B">
            <w:pPr>
              <w:pStyle w:val="tablecell"/>
              <w:rPr>
                <w:lang w:val="en-US" w:eastAsia="ko-KR"/>
              </w:rPr>
            </w:pPr>
          </w:p>
        </w:tc>
      </w:tr>
      <w:tr w:rsidR="007E173E" w:rsidRPr="00564A49" w14:paraId="02250E3F" w14:textId="77777777" w:rsidTr="00802F9B">
        <w:trPr>
          <w:cantSplit/>
          <w:trHeight w:val="289"/>
          <w:jc w:val="center"/>
        </w:trPr>
        <w:tc>
          <w:tcPr>
            <w:tcW w:w="7920" w:type="dxa"/>
          </w:tcPr>
          <w:p w14:paraId="31139317"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14:paraId="56FEA5A2"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1FE589BC" w14:textId="77777777" w:rsidTr="00802F9B">
        <w:trPr>
          <w:cantSplit/>
          <w:trHeight w:val="289"/>
          <w:jc w:val="center"/>
        </w:trPr>
        <w:tc>
          <w:tcPr>
            <w:tcW w:w="7920" w:type="dxa"/>
          </w:tcPr>
          <w:p w14:paraId="62A04AEB"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14:paraId="3A6716E1" w14:textId="77777777" w:rsidR="007E173E" w:rsidRPr="00564A49" w:rsidRDefault="007E173E" w:rsidP="00802F9B">
            <w:pPr>
              <w:pStyle w:val="tablecell"/>
              <w:rPr>
                <w:lang w:val="en-US" w:eastAsia="ko-KR"/>
              </w:rPr>
            </w:pPr>
          </w:p>
        </w:tc>
      </w:tr>
      <w:tr w:rsidR="007E173E" w:rsidRPr="00564A49" w14:paraId="139039AE" w14:textId="77777777" w:rsidTr="00802F9B">
        <w:trPr>
          <w:cantSplit/>
          <w:trHeight w:val="289"/>
          <w:jc w:val="center"/>
        </w:trPr>
        <w:tc>
          <w:tcPr>
            <w:tcW w:w="7920" w:type="dxa"/>
          </w:tcPr>
          <w:p w14:paraId="43E1BC86"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14:paraId="460A489B"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5577C1A6" w14:textId="77777777" w:rsidTr="00802F9B">
        <w:trPr>
          <w:cantSplit/>
          <w:trHeight w:val="289"/>
          <w:jc w:val="center"/>
        </w:trPr>
        <w:tc>
          <w:tcPr>
            <w:tcW w:w="7920" w:type="dxa"/>
          </w:tcPr>
          <w:p w14:paraId="1F0173BF"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14:paraId="15C22E52" w14:textId="77777777" w:rsidR="007E173E" w:rsidRPr="00564A49" w:rsidRDefault="007E173E" w:rsidP="00802F9B">
            <w:pPr>
              <w:pStyle w:val="tablecell"/>
              <w:rPr>
                <w:lang w:val="en-US" w:eastAsia="ko-KR"/>
              </w:rPr>
            </w:pPr>
          </w:p>
        </w:tc>
      </w:tr>
      <w:tr w:rsidR="007E173E" w:rsidRPr="00564A49" w14:paraId="6FD902EF" w14:textId="77777777" w:rsidTr="00802F9B">
        <w:trPr>
          <w:cantSplit/>
          <w:trHeight w:val="289"/>
          <w:jc w:val="center"/>
        </w:trPr>
        <w:tc>
          <w:tcPr>
            <w:tcW w:w="7920" w:type="dxa"/>
          </w:tcPr>
          <w:p w14:paraId="6E4CF08B"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14:paraId="18B4EC46"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6B5B37D1" w14:textId="77777777" w:rsidTr="00802F9B">
        <w:trPr>
          <w:cantSplit/>
          <w:trHeight w:val="289"/>
          <w:jc w:val="center"/>
        </w:trPr>
        <w:tc>
          <w:tcPr>
            <w:tcW w:w="7920" w:type="dxa"/>
          </w:tcPr>
          <w:p w14:paraId="73526BEE"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3C0372E3" w14:textId="77777777" w:rsidR="007E173E" w:rsidRPr="00564A49" w:rsidRDefault="007E173E" w:rsidP="00802F9B">
            <w:pPr>
              <w:pStyle w:val="tablecell"/>
              <w:rPr>
                <w:lang w:val="en-US" w:eastAsia="ko-KR"/>
              </w:rPr>
            </w:pPr>
          </w:p>
        </w:tc>
      </w:tr>
      <w:tr w:rsidR="007E173E" w:rsidRPr="00564A49" w14:paraId="2A2D6842" w14:textId="77777777" w:rsidTr="00802F9B">
        <w:trPr>
          <w:cantSplit/>
          <w:trHeight w:val="289"/>
          <w:jc w:val="center"/>
        </w:trPr>
        <w:tc>
          <w:tcPr>
            <w:tcW w:w="7920" w:type="dxa"/>
          </w:tcPr>
          <w:p w14:paraId="2579467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3890E852" w14:textId="77777777" w:rsidR="007E173E" w:rsidRPr="00564A49" w:rsidRDefault="007E173E" w:rsidP="00802F9B">
            <w:pPr>
              <w:pStyle w:val="tablecell"/>
              <w:rPr>
                <w:lang w:val="en-US" w:eastAsia="ko-KR"/>
              </w:rPr>
            </w:pPr>
          </w:p>
        </w:tc>
      </w:tr>
      <w:tr w:rsidR="007E173E" w:rsidRPr="00564A49" w14:paraId="526F049F" w14:textId="77777777" w:rsidTr="00802F9B">
        <w:trPr>
          <w:cantSplit/>
          <w:trHeight w:val="289"/>
          <w:jc w:val="center"/>
        </w:trPr>
        <w:tc>
          <w:tcPr>
            <w:tcW w:w="7920" w:type="dxa"/>
          </w:tcPr>
          <w:p w14:paraId="2B0576F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14:paraId="0BB24E35" w14:textId="77777777" w:rsidR="007E173E" w:rsidRPr="00564A49" w:rsidRDefault="007E173E" w:rsidP="00802F9B">
            <w:pPr>
              <w:pStyle w:val="tablecell"/>
              <w:rPr>
                <w:lang w:val="en-US" w:eastAsia="ko-KR"/>
              </w:rPr>
            </w:pPr>
          </w:p>
        </w:tc>
      </w:tr>
      <w:tr w:rsidR="007E173E" w:rsidRPr="00564A49" w14:paraId="45B49405" w14:textId="77777777" w:rsidTr="00802F9B">
        <w:trPr>
          <w:cantSplit/>
          <w:trHeight w:val="289"/>
          <w:jc w:val="center"/>
        </w:trPr>
        <w:tc>
          <w:tcPr>
            <w:tcW w:w="7920" w:type="dxa"/>
          </w:tcPr>
          <w:p w14:paraId="0811188A"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14:paraId="12E71245"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223B88E6" w14:textId="77777777" w:rsidTr="00802F9B">
        <w:trPr>
          <w:cantSplit/>
          <w:trHeight w:val="289"/>
          <w:jc w:val="center"/>
        </w:trPr>
        <w:tc>
          <w:tcPr>
            <w:tcW w:w="7920" w:type="dxa"/>
          </w:tcPr>
          <w:p w14:paraId="3B9F4B1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14:paraId="690FE7C6" w14:textId="77777777" w:rsidR="007E173E" w:rsidRPr="00564A49" w:rsidRDefault="007E173E" w:rsidP="00802F9B">
            <w:pPr>
              <w:pStyle w:val="tablecell"/>
              <w:rPr>
                <w:lang w:val="en-US" w:eastAsia="ko-KR"/>
              </w:rPr>
            </w:pPr>
          </w:p>
        </w:tc>
      </w:tr>
      <w:tr w:rsidR="007E173E" w:rsidRPr="00564A49" w14:paraId="45CC38BD" w14:textId="77777777" w:rsidTr="00802F9B">
        <w:trPr>
          <w:cantSplit/>
          <w:trHeight w:val="289"/>
          <w:jc w:val="center"/>
        </w:trPr>
        <w:tc>
          <w:tcPr>
            <w:tcW w:w="7920" w:type="dxa"/>
          </w:tcPr>
          <w:p w14:paraId="60FF9D9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14:paraId="494DB958" w14:textId="77777777" w:rsidR="007E173E" w:rsidRPr="00564A49" w:rsidRDefault="007E173E" w:rsidP="00802F9B">
            <w:pPr>
              <w:pStyle w:val="tablecell"/>
              <w:rPr>
                <w:lang w:val="en-US" w:eastAsia="ko-KR"/>
              </w:rPr>
            </w:pPr>
            <w:r w:rsidRPr="00564A49">
              <w:rPr>
                <w:lang w:val="en-US" w:eastAsia="ko-KR"/>
              </w:rPr>
              <w:t>u(2)</w:t>
            </w:r>
          </w:p>
        </w:tc>
      </w:tr>
      <w:tr w:rsidR="007E173E" w:rsidRPr="00564A49" w14:paraId="31B3CD38" w14:textId="77777777" w:rsidTr="00802F9B">
        <w:trPr>
          <w:cantSplit/>
          <w:trHeight w:val="289"/>
          <w:jc w:val="center"/>
        </w:trPr>
        <w:tc>
          <w:tcPr>
            <w:tcW w:w="7920" w:type="dxa"/>
          </w:tcPr>
          <w:p w14:paraId="46A9875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14:paraId="70BA2F41" w14:textId="77777777" w:rsidR="007E173E" w:rsidRPr="00564A49" w:rsidRDefault="007E173E" w:rsidP="00802F9B">
            <w:pPr>
              <w:pStyle w:val="tablecell"/>
              <w:rPr>
                <w:lang w:val="en-US" w:eastAsia="ko-KR"/>
              </w:rPr>
            </w:pPr>
          </w:p>
        </w:tc>
      </w:tr>
      <w:tr w:rsidR="007E173E" w:rsidRPr="00564A49" w14:paraId="020DF7D8" w14:textId="77777777" w:rsidTr="00802F9B">
        <w:trPr>
          <w:cantSplit/>
          <w:trHeight w:val="289"/>
          <w:jc w:val="center"/>
        </w:trPr>
        <w:tc>
          <w:tcPr>
            <w:tcW w:w="7920" w:type="dxa"/>
          </w:tcPr>
          <w:p w14:paraId="59D4B9E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14:paraId="50EBD317" w14:textId="77777777" w:rsidR="007E173E" w:rsidRPr="00564A49" w:rsidRDefault="007E173E" w:rsidP="00802F9B">
            <w:pPr>
              <w:pStyle w:val="tablecell"/>
              <w:rPr>
                <w:lang w:val="en-US" w:eastAsia="ko-KR"/>
              </w:rPr>
            </w:pPr>
            <w:r w:rsidRPr="00564A49">
              <w:rPr>
                <w:lang w:val="en-US" w:eastAsia="ko-KR"/>
              </w:rPr>
              <w:t>u(6)</w:t>
            </w:r>
          </w:p>
        </w:tc>
      </w:tr>
      <w:tr w:rsidR="007E173E" w:rsidRPr="00564A49" w14:paraId="5D238F26" w14:textId="77777777" w:rsidTr="00802F9B">
        <w:trPr>
          <w:cantSplit/>
          <w:trHeight w:val="289"/>
          <w:jc w:val="center"/>
        </w:trPr>
        <w:tc>
          <w:tcPr>
            <w:tcW w:w="7920" w:type="dxa"/>
          </w:tcPr>
          <w:p w14:paraId="6CE9CED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14:paraId="60B00E5A" w14:textId="77777777" w:rsidR="007E173E" w:rsidRPr="00564A49" w:rsidRDefault="007E173E" w:rsidP="00802F9B">
            <w:pPr>
              <w:pStyle w:val="tablecell"/>
              <w:rPr>
                <w:lang w:val="en-US" w:eastAsia="ko-KR"/>
              </w:rPr>
            </w:pPr>
          </w:p>
        </w:tc>
      </w:tr>
      <w:tr w:rsidR="007E173E" w:rsidRPr="00564A49" w14:paraId="294D1FF5" w14:textId="77777777" w:rsidTr="00802F9B">
        <w:trPr>
          <w:cantSplit/>
          <w:trHeight w:val="289"/>
          <w:jc w:val="center"/>
        </w:trPr>
        <w:tc>
          <w:tcPr>
            <w:tcW w:w="7920" w:type="dxa"/>
          </w:tcPr>
          <w:p w14:paraId="383799B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14:paraId="481002ED"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B17B8FC" w14:textId="77777777" w:rsidTr="00802F9B">
        <w:trPr>
          <w:cantSplit/>
          <w:trHeight w:val="289"/>
          <w:jc w:val="center"/>
        </w:trPr>
        <w:tc>
          <w:tcPr>
            <w:tcW w:w="7920" w:type="dxa"/>
          </w:tcPr>
          <w:p w14:paraId="0ECFB60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14:paraId="5186CA9D"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7929AF35" w14:textId="77777777" w:rsidTr="00802F9B">
        <w:trPr>
          <w:cantSplit/>
          <w:trHeight w:val="289"/>
          <w:jc w:val="center"/>
        </w:trPr>
        <w:tc>
          <w:tcPr>
            <w:tcW w:w="7920" w:type="dxa"/>
          </w:tcPr>
          <w:p w14:paraId="18206E1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F2D552F" w14:textId="77777777" w:rsidR="007E173E" w:rsidRPr="00564A49" w:rsidRDefault="007E173E" w:rsidP="00802F9B">
            <w:pPr>
              <w:pStyle w:val="tablecell"/>
              <w:rPr>
                <w:lang w:val="en-US" w:eastAsia="ko-KR"/>
              </w:rPr>
            </w:pPr>
          </w:p>
        </w:tc>
      </w:tr>
      <w:tr w:rsidR="007E173E" w:rsidRPr="00564A49" w14:paraId="072ADB9B" w14:textId="77777777" w:rsidTr="00802F9B">
        <w:trPr>
          <w:cantSplit/>
          <w:trHeight w:val="289"/>
          <w:jc w:val="center"/>
        </w:trPr>
        <w:tc>
          <w:tcPr>
            <w:tcW w:w="7920" w:type="dxa"/>
          </w:tcPr>
          <w:p w14:paraId="4F337ADD" w14:textId="77777777"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14:paraId="04FD5ECF" w14:textId="77777777" w:rsidR="007E173E" w:rsidRPr="00564A49" w:rsidRDefault="007E173E" w:rsidP="00802F9B">
            <w:pPr>
              <w:pStyle w:val="tablecell"/>
              <w:rPr>
                <w:lang w:val="en-US" w:eastAsia="ko-KR"/>
              </w:rPr>
            </w:pPr>
          </w:p>
        </w:tc>
      </w:tr>
      <w:tr w:rsidR="007E173E" w:rsidRPr="00564A49" w14:paraId="1558E4AB" w14:textId="77777777" w:rsidTr="00802F9B">
        <w:trPr>
          <w:cantSplit/>
          <w:trHeight w:val="289"/>
          <w:jc w:val="center"/>
        </w:trPr>
        <w:tc>
          <w:tcPr>
            <w:tcW w:w="7920" w:type="dxa"/>
          </w:tcPr>
          <w:p w14:paraId="123789D3" w14:textId="77777777"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14:paraId="77AF2630"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7C3FAB2" w14:textId="77777777" w:rsidTr="00802F9B">
        <w:trPr>
          <w:cantSplit/>
          <w:trHeight w:val="289"/>
          <w:jc w:val="center"/>
        </w:trPr>
        <w:tc>
          <w:tcPr>
            <w:tcW w:w="7920" w:type="dxa"/>
          </w:tcPr>
          <w:p w14:paraId="0E4936E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14:paraId="29CB4FE0" w14:textId="77777777" w:rsidR="007E173E" w:rsidRPr="00564A49" w:rsidRDefault="007E173E" w:rsidP="00802F9B">
            <w:pPr>
              <w:pStyle w:val="tablecell"/>
              <w:rPr>
                <w:lang w:val="en-US" w:eastAsia="ko-KR"/>
              </w:rPr>
            </w:pPr>
          </w:p>
        </w:tc>
      </w:tr>
      <w:tr w:rsidR="007E173E" w:rsidRPr="00564A49" w14:paraId="44A54A90" w14:textId="77777777" w:rsidTr="00802F9B">
        <w:trPr>
          <w:cantSplit/>
          <w:trHeight w:val="289"/>
          <w:jc w:val="center"/>
        </w:trPr>
        <w:tc>
          <w:tcPr>
            <w:tcW w:w="7920" w:type="dxa"/>
          </w:tcPr>
          <w:p w14:paraId="347572F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14:paraId="18C7D0E3"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58ADE267" w14:textId="77777777" w:rsidTr="00802F9B">
        <w:trPr>
          <w:cantSplit/>
          <w:trHeight w:val="289"/>
          <w:jc w:val="center"/>
        </w:trPr>
        <w:tc>
          <w:tcPr>
            <w:tcW w:w="7920" w:type="dxa"/>
          </w:tcPr>
          <w:p w14:paraId="142A55B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14:paraId="37267045" w14:textId="77777777" w:rsidR="007E173E" w:rsidRPr="00564A49" w:rsidRDefault="007E173E" w:rsidP="00802F9B">
            <w:pPr>
              <w:pStyle w:val="tablecell"/>
              <w:rPr>
                <w:lang w:val="en-US" w:eastAsia="ko-KR"/>
              </w:rPr>
            </w:pPr>
          </w:p>
        </w:tc>
      </w:tr>
      <w:tr w:rsidR="007E173E" w:rsidRPr="00564A49" w14:paraId="6A76242F" w14:textId="77777777" w:rsidTr="00802F9B">
        <w:trPr>
          <w:cantSplit/>
          <w:trHeight w:val="289"/>
          <w:jc w:val="center"/>
        </w:trPr>
        <w:tc>
          <w:tcPr>
            <w:tcW w:w="7920" w:type="dxa"/>
          </w:tcPr>
          <w:p w14:paraId="21D3735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14:paraId="47FDB0D8"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1B181FD" w14:textId="77777777" w:rsidTr="00802F9B">
        <w:trPr>
          <w:cantSplit/>
          <w:trHeight w:val="289"/>
          <w:jc w:val="center"/>
        </w:trPr>
        <w:tc>
          <w:tcPr>
            <w:tcW w:w="7920" w:type="dxa"/>
          </w:tcPr>
          <w:p w14:paraId="5157177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152CC5EB" w14:textId="77777777" w:rsidR="007E173E" w:rsidRPr="00564A49" w:rsidRDefault="007E173E" w:rsidP="00802F9B">
            <w:pPr>
              <w:pStyle w:val="tablecell"/>
              <w:rPr>
                <w:lang w:val="en-US" w:eastAsia="ko-KR"/>
              </w:rPr>
            </w:pPr>
          </w:p>
        </w:tc>
      </w:tr>
      <w:tr w:rsidR="007E173E" w:rsidRPr="00564A49" w14:paraId="05B2DF78" w14:textId="77777777" w:rsidTr="00802F9B">
        <w:trPr>
          <w:cantSplit/>
          <w:trHeight w:val="289"/>
          <w:jc w:val="center"/>
        </w:trPr>
        <w:tc>
          <w:tcPr>
            <w:tcW w:w="7920" w:type="dxa"/>
          </w:tcPr>
          <w:p w14:paraId="41D4BAE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14:paraId="1912EA4A" w14:textId="77777777" w:rsidR="007E173E" w:rsidRPr="00564A49" w:rsidRDefault="007E173E" w:rsidP="00802F9B">
            <w:pPr>
              <w:pStyle w:val="tablecell"/>
              <w:rPr>
                <w:lang w:val="en-US" w:eastAsia="ko-KR"/>
              </w:rPr>
            </w:pPr>
          </w:p>
        </w:tc>
      </w:tr>
      <w:tr w:rsidR="007E173E" w:rsidRPr="00564A49" w14:paraId="2B2AFD1B" w14:textId="77777777" w:rsidTr="00802F9B">
        <w:trPr>
          <w:cantSplit/>
          <w:trHeight w:val="289"/>
          <w:jc w:val="center"/>
        </w:trPr>
        <w:tc>
          <w:tcPr>
            <w:tcW w:w="7920" w:type="dxa"/>
          </w:tcPr>
          <w:p w14:paraId="3A33B61E" w14:textId="77777777"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14:paraId="6CDE673A" w14:textId="77777777" w:rsidR="007E173E" w:rsidRPr="00564A49" w:rsidRDefault="007E173E" w:rsidP="00802F9B">
            <w:pPr>
              <w:pStyle w:val="tablecell"/>
              <w:keepNext w:val="0"/>
              <w:rPr>
                <w:lang w:val="en-US"/>
              </w:rPr>
            </w:pPr>
          </w:p>
        </w:tc>
      </w:tr>
    </w:tbl>
    <w:p w14:paraId="2B3CB0FA" w14:textId="77777777" w:rsidR="007E173E" w:rsidRPr="00564A49" w:rsidRDefault="007E173E" w:rsidP="007E173E">
      <w:pPr>
        <w:pStyle w:val="3N"/>
        <w:rPr>
          <w:lang w:val="en-US"/>
        </w:rPr>
      </w:pPr>
    </w:p>
    <w:p w14:paraId="525E3B30"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14:paraId="04118E83" w14:textId="77777777" w:rsidR="007E173E" w:rsidRPr="00564A49" w:rsidRDefault="007E173E" w:rsidP="007E173E">
      <w:pPr>
        <w:pStyle w:val="3N"/>
        <w:rPr>
          <w:lang w:val="en-US"/>
        </w:rPr>
      </w:pPr>
      <w:r w:rsidRPr="00564A49">
        <w:rPr>
          <w:lang w:val="en-US"/>
        </w:rPr>
        <w:t>The specifications in subclause 7.3.6.2 apply.</w:t>
      </w:r>
    </w:p>
    <w:p w14:paraId="3094E48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14:paraId="5B10A819" w14:textId="77777777" w:rsidR="007E173E" w:rsidRPr="00564A49" w:rsidRDefault="007E173E" w:rsidP="007E173E">
      <w:pPr>
        <w:pStyle w:val="3N"/>
        <w:rPr>
          <w:lang w:val="en-US"/>
        </w:rPr>
      </w:pPr>
      <w:r w:rsidRPr="00564A49">
        <w:rPr>
          <w:lang w:val="en-US"/>
        </w:rPr>
        <w:t>The specifications in subclause 7.3.6.3 apply.</w:t>
      </w:r>
    </w:p>
    <w:p w14:paraId="290DADBC"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6" w:name="_Ref351058069"/>
      <w:bookmarkStart w:id="1547" w:name="_Toc377921536"/>
      <w:bookmarkStart w:id="1548" w:name="_Toc378026174"/>
      <w:bookmarkStart w:id="1549" w:name="_Ref348090232"/>
      <w:r w:rsidRPr="00564A49">
        <w:rPr>
          <w:lang w:val="en-US"/>
        </w:rPr>
        <w:t>Short-term reference picture set syntax</w:t>
      </w:r>
      <w:bookmarkEnd w:id="1546"/>
      <w:bookmarkEnd w:id="1547"/>
      <w:bookmarkEnd w:id="1548"/>
    </w:p>
    <w:p w14:paraId="0CCED94C" w14:textId="77777777" w:rsidR="007E173E" w:rsidRPr="00564A49" w:rsidRDefault="007E173E" w:rsidP="007E173E">
      <w:pPr>
        <w:pStyle w:val="3N"/>
        <w:rPr>
          <w:lang w:val="en-US" w:eastAsia="zh-CN"/>
        </w:rPr>
      </w:pPr>
      <w:r w:rsidRPr="00564A49">
        <w:rPr>
          <w:lang w:val="en-US"/>
        </w:rPr>
        <w:t>The specifications in subclause 7.3.7 apply.</w:t>
      </w:r>
    </w:p>
    <w:p w14:paraId="7672DD7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0" w:name="_Ref351058099"/>
      <w:bookmarkStart w:id="1551" w:name="_Toc377921537"/>
      <w:bookmarkStart w:id="1552" w:name="_Toc378026175"/>
      <w:r w:rsidRPr="00564A49">
        <w:rPr>
          <w:lang w:val="en-US"/>
        </w:rPr>
        <w:t>Slice segment data syntax</w:t>
      </w:r>
      <w:bookmarkEnd w:id="1549"/>
      <w:bookmarkEnd w:id="1550"/>
      <w:bookmarkEnd w:id="1551"/>
      <w:bookmarkEnd w:id="1552"/>
    </w:p>
    <w:p w14:paraId="2FA752E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14:paraId="41237F8B" w14:textId="77777777" w:rsidR="007E173E" w:rsidRPr="00564A49" w:rsidRDefault="007E173E" w:rsidP="007E173E">
      <w:pPr>
        <w:pStyle w:val="3N"/>
        <w:rPr>
          <w:lang w:val="en-US"/>
        </w:rPr>
      </w:pPr>
      <w:r w:rsidRPr="00564A49">
        <w:rPr>
          <w:lang w:val="en-US"/>
        </w:rPr>
        <w:t>The specifications in subclause 7.3.8.1 apply.</w:t>
      </w:r>
    </w:p>
    <w:p w14:paraId="09E0D05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14:paraId="10A64399" w14:textId="77777777" w:rsidR="007E173E" w:rsidRPr="00564A49" w:rsidRDefault="007E173E" w:rsidP="007E173E">
      <w:pPr>
        <w:pStyle w:val="3N"/>
        <w:rPr>
          <w:lang w:val="en-US"/>
        </w:rPr>
      </w:pPr>
      <w:r w:rsidRPr="00564A49">
        <w:rPr>
          <w:lang w:val="en-US"/>
        </w:rPr>
        <w:t>The specifications in subclause 7.3.8.2 apply.</w:t>
      </w:r>
    </w:p>
    <w:p w14:paraId="557C06D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14:paraId="121E6FA6" w14:textId="77777777" w:rsidR="007E173E" w:rsidRPr="00564A49" w:rsidRDefault="007E173E" w:rsidP="007E173E">
      <w:pPr>
        <w:pStyle w:val="3N"/>
        <w:rPr>
          <w:lang w:val="en-US"/>
        </w:rPr>
      </w:pPr>
      <w:r w:rsidRPr="00564A49">
        <w:rPr>
          <w:lang w:val="en-US"/>
        </w:rPr>
        <w:t>The specifications in subclause 7.3.8.3 apply.</w:t>
      </w:r>
    </w:p>
    <w:p w14:paraId="34ADE01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14:paraId="0D7B83D7" w14:textId="77777777" w:rsidR="007E173E" w:rsidRPr="00564A49" w:rsidRDefault="007E173E" w:rsidP="007E173E">
      <w:pPr>
        <w:pStyle w:val="3N"/>
        <w:rPr>
          <w:lang w:val="en-US"/>
        </w:rPr>
      </w:pPr>
      <w:r w:rsidRPr="00564A49">
        <w:rPr>
          <w:lang w:val="en-US"/>
        </w:rPr>
        <w:t>The specifications in subclause 7.3.8.4 apply.</w:t>
      </w:r>
    </w:p>
    <w:p w14:paraId="567D97A3"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14:paraId="2B2F1B76" w14:textId="77777777" w:rsidR="007E173E" w:rsidRPr="00564A49" w:rsidRDefault="007E173E" w:rsidP="007E173E">
      <w:pPr>
        <w:pStyle w:val="3N"/>
        <w:rPr>
          <w:lang w:val="en-US"/>
        </w:rPr>
      </w:pPr>
      <w:r w:rsidRPr="00564A49">
        <w:rPr>
          <w:lang w:val="en-US"/>
        </w:rPr>
        <w:t>The specifications in subclause 7.3.8.5 apply.</w:t>
      </w:r>
    </w:p>
    <w:p w14:paraId="493D5023"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14:paraId="5038397D" w14:textId="77777777" w:rsidR="007E173E" w:rsidRPr="00564A49" w:rsidRDefault="007E173E" w:rsidP="007E173E">
      <w:pPr>
        <w:pStyle w:val="3N"/>
        <w:rPr>
          <w:lang w:val="en-US"/>
        </w:rPr>
      </w:pPr>
      <w:r w:rsidRPr="00564A49">
        <w:rPr>
          <w:lang w:val="en-US"/>
        </w:rPr>
        <w:t>The specifications in subclause 7.3.8.6 apply.</w:t>
      </w:r>
    </w:p>
    <w:p w14:paraId="1802440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14:paraId="29F8B5A8" w14:textId="77777777" w:rsidR="007E173E" w:rsidRPr="00564A49" w:rsidRDefault="007E173E" w:rsidP="007E173E">
      <w:pPr>
        <w:pStyle w:val="3N"/>
        <w:rPr>
          <w:lang w:val="en-US"/>
        </w:rPr>
      </w:pPr>
      <w:r w:rsidRPr="00564A49">
        <w:rPr>
          <w:lang w:val="en-US"/>
        </w:rPr>
        <w:t>The specifications in subclause 7.3.8.7 apply.</w:t>
      </w:r>
    </w:p>
    <w:p w14:paraId="455DC433"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14:paraId="393CAE05" w14:textId="77777777" w:rsidR="007E173E" w:rsidRPr="00564A49" w:rsidRDefault="007E173E" w:rsidP="007E173E">
      <w:pPr>
        <w:pStyle w:val="3N"/>
        <w:rPr>
          <w:lang w:val="en-US"/>
        </w:rPr>
      </w:pPr>
      <w:r w:rsidRPr="00564A49">
        <w:rPr>
          <w:lang w:val="en-US"/>
        </w:rPr>
        <w:t>The specifications in subclause 7.3.8.8 apply.</w:t>
      </w:r>
    </w:p>
    <w:p w14:paraId="67ECD95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14:paraId="045A0106" w14:textId="77777777" w:rsidR="007E173E" w:rsidRPr="00564A49" w:rsidRDefault="007E173E" w:rsidP="007E173E">
      <w:pPr>
        <w:pStyle w:val="3N"/>
        <w:rPr>
          <w:lang w:val="en-US"/>
        </w:rPr>
      </w:pPr>
      <w:r w:rsidRPr="00564A49">
        <w:rPr>
          <w:lang w:val="en-US"/>
        </w:rPr>
        <w:t>The specifications in subclause 7.3.8.9 apply.</w:t>
      </w:r>
    </w:p>
    <w:p w14:paraId="0BE5FBA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14:paraId="10F4F40B" w14:textId="77777777" w:rsidR="007E173E" w:rsidRPr="00564A49" w:rsidRDefault="007E173E" w:rsidP="007E173E">
      <w:pPr>
        <w:pStyle w:val="3N"/>
        <w:rPr>
          <w:lang w:val="en-US"/>
        </w:rPr>
      </w:pPr>
      <w:r w:rsidRPr="00564A49">
        <w:rPr>
          <w:lang w:val="en-US"/>
        </w:rPr>
        <w:t>The specifications in subclause 7.3.8.10 apply.</w:t>
      </w:r>
    </w:p>
    <w:p w14:paraId="2042F575"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14:paraId="43CF4A78" w14:textId="77777777" w:rsidR="007E173E" w:rsidRPr="00564A49" w:rsidRDefault="007E173E" w:rsidP="007E173E">
      <w:pPr>
        <w:pStyle w:val="3N"/>
        <w:rPr>
          <w:lang w:val="en-US"/>
        </w:rPr>
      </w:pPr>
      <w:r w:rsidRPr="00564A49">
        <w:rPr>
          <w:lang w:val="en-US"/>
        </w:rPr>
        <w:t>The specifications in subclause 7.3.8.11 apply.</w:t>
      </w:r>
    </w:p>
    <w:p w14:paraId="0268A395"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53" w:name="_Toc377921538"/>
      <w:bookmarkStart w:id="1554" w:name="_Toc378026176"/>
      <w:r w:rsidRPr="00564A49">
        <w:rPr>
          <w:lang w:val="en-US"/>
        </w:rPr>
        <w:t>Semantics</w:t>
      </w:r>
      <w:bookmarkEnd w:id="1553"/>
      <w:bookmarkEnd w:id="1554"/>
    </w:p>
    <w:p w14:paraId="0358314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5" w:name="_Ref351058589"/>
      <w:bookmarkStart w:id="1556" w:name="_Toc377921539"/>
      <w:bookmarkStart w:id="1557" w:name="_Toc378026177"/>
      <w:bookmarkStart w:id="1558" w:name="_Ref348090008"/>
      <w:bookmarkStart w:id="1559" w:name="_Ref348090335"/>
      <w:r w:rsidRPr="00564A49">
        <w:rPr>
          <w:lang w:val="en-US"/>
        </w:rPr>
        <w:t>General</w:t>
      </w:r>
      <w:bookmarkEnd w:id="1555"/>
      <w:bookmarkEnd w:id="1556"/>
      <w:bookmarkEnd w:id="1557"/>
    </w:p>
    <w:p w14:paraId="6966E90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0" w:name="_Ref351058186"/>
      <w:bookmarkStart w:id="1561" w:name="_Toc377921540"/>
      <w:bookmarkStart w:id="1562" w:name="_Toc378026178"/>
      <w:r w:rsidRPr="00564A49">
        <w:rPr>
          <w:lang w:val="en-US"/>
        </w:rPr>
        <w:t>NAL unit semantics</w:t>
      </w:r>
      <w:bookmarkEnd w:id="1558"/>
      <w:bookmarkEnd w:id="1559"/>
      <w:bookmarkEnd w:id="1560"/>
      <w:bookmarkEnd w:id="1561"/>
      <w:bookmarkEnd w:id="1562"/>
    </w:p>
    <w:p w14:paraId="2C059A0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14:paraId="6DF2E4D1" w14:textId="77777777" w:rsidR="007E173E" w:rsidRPr="00564A49" w:rsidRDefault="007E173E" w:rsidP="007E173E">
      <w:pPr>
        <w:pStyle w:val="3N"/>
        <w:rPr>
          <w:lang w:val="en-US"/>
        </w:rPr>
      </w:pPr>
      <w:r w:rsidRPr="00564A49">
        <w:rPr>
          <w:lang w:val="en-US"/>
        </w:rPr>
        <w:t>The specifications in subclause 7.4.2.1 apply.</w:t>
      </w:r>
    </w:p>
    <w:p w14:paraId="1A4123CF"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14:paraId="500775AB" w14:textId="77777777" w:rsidR="007E173E" w:rsidRPr="00564A49" w:rsidRDefault="007E173E" w:rsidP="007E173E">
      <w:pPr>
        <w:pStyle w:val="3N"/>
        <w:rPr>
          <w:lang w:val="en-US"/>
        </w:rPr>
      </w:pPr>
      <w:r w:rsidRPr="00564A49">
        <w:rPr>
          <w:lang w:val="en-US"/>
        </w:rPr>
        <w:t>The specifications in subclause 7.4.2.2 apply with following modifications and additions.</w:t>
      </w:r>
    </w:p>
    <w:p w14:paraId="493A072C" w14:textId="77777777" w:rsidR="007E173E" w:rsidRPr="00564A49" w:rsidRDefault="007E173E" w:rsidP="007E173E">
      <w:pPr>
        <w:pStyle w:val="3N"/>
        <w:rPr>
          <w:bCs/>
        </w:rPr>
      </w:pPr>
      <w:proofErr w:type="gramStart"/>
      <w:r w:rsidRPr="00564A49">
        <w:rPr>
          <w:b/>
          <w:bCs/>
          <w:lang w:val="en-US"/>
        </w:rPr>
        <w:t>nal</w:t>
      </w:r>
      <w:proofErr w:type="gramEnd"/>
      <w:r w:rsidRPr="00564A49">
        <w:rPr>
          <w:b/>
          <w:bCs/>
          <w:lang w:val="en-US"/>
        </w:rPr>
        <w:t>_unit_type</w:t>
      </w:r>
      <w:r w:rsidRPr="00564A49">
        <w:rPr>
          <w:bCs/>
          <w:lang w:val="en-US"/>
        </w:rPr>
        <w:t xml:space="preserve"> specifies the type of RBSP data structure contained in the NAL unit as specified in Table 7 1.</w:t>
      </w:r>
    </w:p>
    <w:p w14:paraId="52320BF5" w14:textId="77777777"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14:paraId="6501A233" w14:textId="77777777"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14:paraId="0AB86376" w14:textId="77777777" w:rsidR="007E173E" w:rsidRPr="00564A49" w:rsidRDefault="007E173E" w:rsidP="007E173E">
      <w:pPr>
        <w:pStyle w:val="3N"/>
        <w:rPr>
          <w:bCs/>
          <w:lang w:val="en-US"/>
        </w:rPr>
      </w:pPr>
      <w:r w:rsidRPr="00564A49">
        <w:rPr>
          <w:bCs/>
          <w:lang w:val="en-US"/>
        </w:rPr>
        <w:t>The variable CraOrBlaPicFlag is derived as follows:</w:t>
      </w:r>
    </w:p>
    <w:p w14:paraId="5ECC4CA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14:paraId="5EA68C7F" w14:textId="77777777" w:rsidR="007E173E" w:rsidRPr="00564A49" w:rsidRDefault="007E173E" w:rsidP="007E173E">
      <w:pPr>
        <w:pStyle w:val="3N"/>
      </w:pPr>
      <w:proofErr w:type="gramStart"/>
      <w:r w:rsidRPr="00564A49">
        <w:rPr>
          <w:b/>
          <w:bCs/>
          <w:lang w:val="en-US"/>
        </w:rPr>
        <w:t>nuh</w:t>
      </w:r>
      <w:proofErr w:type="gramEnd"/>
      <w:r w:rsidRPr="00564A49">
        <w:rPr>
          <w:b/>
          <w:bCs/>
          <w:lang w:val="en-US"/>
        </w:rPr>
        <w:t>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14:paraId="3668C372" w14:textId="77777777"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14:paraId="6C1EC80D" w14:textId="77777777"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14:paraId="73ED7A2E" w14:textId="77777777"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14:paraId="7875206F" w14:textId="77777777"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14:paraId="406A278D" w14:textId="77777777"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14:paraId="437C3559" w14:textId="77777777"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14:paraId="0F176B1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14:paraId="1074A123" w14:textId="77777777" w:rsidR="007E173E" w:rsidRPr="00564A49" w:rsidRDefault="007E173E" w:rsidP="007E173E">
      <w:pPr>
        <w:pStyle w:val="3N"/>
        <w:rPr>
          <w:lang w:val="en-US"/>
        </w:rPr>
      </w:pPr>
      <w:r w:rsidRPr="00564A49">
        <w:rPr>
          <w:lang w:val="en-US"/>
        </w:rPr>
        <w:t>The specifications in subclause 7.4.2.3 apply.</w:t>
      </w:r>
    </w:p>
    <w:p w14:paraId="6556634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14:paraId="3E2B7109"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14:paraId="239C42BC" w14:textId="77777777" w:rsidR="007E173E" w:rsidRPr="00564A49" w:rsidRDefault="007E173E" w:rsidP="007E173E">
      <w:pPr>
        <w:pStyle w:val="3N"/>
        <w:rPr>
          <w:lang w:val="en-US"/>
        </w:rPr>
      </w:pPr>
      <w:r w:rsidRPr="00564A49">
        <w:rPr>
          <w:lang w:val="en-US"/>
        </w:rPr>
        <w:t>The specifications in subclause 7.4.2.4.1 apply with the following additions.</w:t>
      </w:r>
    </w:p>
    <w:p w14:paraId="3CB8DF51" w14:textId="77777777"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14:paraId="1B5C0909"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14:paraId="34D3533F" w14:textId="77777777" w:rsidR="007E173E" w:rsidRPr="00564A49" w:rsidRDefault="007E173E" w:rsidP="007E173E">
      <w:pPr>
        <w:pStyle w:val="3N"/>
        <w:rPr>
          <w:lang w:val="en-US"/>
        </w:rPr>
      </w:pPr>
      <w:r w:rsidRPr="00564A49">
        <w:rPr>
          <w:lang w:val="en-US"/>
        </w:rPr>
        <w:t>The specifications in subclause 7.4.2.4.2 apply with the following additions.</w:t>
      </w:r>
    </w:p>
    <w:p w14:paraId="2A2D5B79" w14:textId="77777777"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14:paraId="291B04A7"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14:paraId="0C8E5064"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14:paraId="4AAEB803" w14:textId="77777777"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14:paraId="2BD620F6"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14:paraId="50BB36FD" w14:textId="77777777"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14:paraId="39395589" w14:textId="77777777"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w:t>
      </w:r>
      <w:proofErr w:type="gramStart"/>
      <w:r w:rsidRPr="00564A49">
        <w:rPr>
          <w:lang w:val="en-US"/>
        </w:rPr>
        <w:t>[ nuh</w:t>
      </w:r>
      <w:proofErr w:type="gramEnd"/>
      <w:r w:rsidRPr="00564A49">
        <w:rPr>
          <w:lang w:val="en-US"/>
        </w:rPr>
        <w:t>_layer_id ] is equal to 0, until the next picture, exclusive, that is an IRAP picture with NoRaslOutputFlag equal to 1 or for which FirstPicInLayerDecodedFlag[ nuh_layer_id ] is equal to 0.</w:t>
      </w:r>
    </w:p>
    <w:p w14:paraId="67934980" w14:textId="77777777"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14:paraId="1877A073" w14:textId="77777777"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14:paraId="4053134D"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14:paraId="4E183B4D" w14:textId="77777777" w:rsidR="007E173E" w:rsidRPr="00564A49" w:rsidRDefault="007E173E" w:rsidP="007E173E">
      <w:pPr>
        <w:pStyle w:val="3N"/>
        <w:rPr>
          <w:lang w:val="en-US"/>
        </w:rPr>
      </w:pPr>
      <w:r w:rsidRPr="00564A49">
        <w:rPr>
          <w:lang w:val="en-US"/>
        </w:rPr>
        <w:t>The specifications in subclause 7.4.2.4.3 apply.</w:t>
      </w:r>
    </w:p>
    <w:p w14:paraId="12A7DA02"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14:paraId="4C633AD2" w14:textId="77777777" w:rsidR="007E173E" w:rsidRPr="00564A49" w:rsidRDefault="007E173E" w:rsidP="007E173E">
      <w:pPr>
        <w:rPr>
          <w:lang w:val="en-US"/>
        </w:rPr>
      </w:pPr>
      <w:r w:rsidRPr="00564A49">
        <w:rPr>
          <w:lang w:val="en-US"/>
        </w:rPr>
        <w:t>The specifications in subclause 7.4.2.4.4 apply.</w:t>
      </w:r>
    </w:p>
    <w:p w14:paraId="15D457B1"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14:paraId="0E34ED22" w14:textId="77777777" w:rsidR="007E173E" w:rsidRPr="00564A49" w:rsidRDefault="007E173E" w:rsidP="007E173E">
      <w:pPr>
        <w:rPr>
          <w:lang w:val="en-US"/>
        </w:rPr>
      </w:pPr>
      <w:r w:rsidRPr="00564A49">
        <w:rPr>
          <w:lang w:val="en-US"/>
        </w:rPr>
        <w:t>The specifications in subclause 7.4.2.4.5 apply.</w:t>
      </w:r>
    </w:p>
    <w:p w14:paraId="1F79DDF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3" w:name="_Ref363159861"/>
      <w:bookmarkStart w:id="1564" w:name="_Toc377921541"/>
      <w:bookmarkStart w:id="1565" w:name="_Toc378026179"/>
      <w:r w:rsidRPr="00564A49">
        <w:rPr>
          <w:lang w:val="en-US"/>
        </w:rPr>
        <w:t>Raw byte sequence payloads, trailing bits, and byte alignment semantics</w:t>
      </w:r>
      <w:bookmarkEnd w:id="1563"/>
      <w:bookmarkEnd w:id="1564"/>
      <w:bookmarkEnd w:id="1565"/>
    </w:p>
    <w:p w14:paraId="2143F69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6" w:name="_Ref348090354"/>
      <w:r w:rsidRPr="00564A49">
        <w:rPr>
          <w:lang w:val="en-US"/>
        </w:rPr>
        <w:t>Video parameter set RBSP semantics</w:t>
      </w:r>
      <w:bookmarkEnd w:id="1566"/>
    </w:p>
    <w:p w14:paraId="4757AD63" w14:textId="77777777" w:rsidR="007E173E" w:rsidRPr="00564A49" w:rsidRDefault="007E173E" w:rsidP="007E173E">
      <w:pPr>
        <w:pStyle w:val="3N"/>
        <w:rPr>
          <w:lang w:val="en-US"/>
        </w:rPr>
      </w:pPr>
      <w:r w:rsidRPr="00564A49">
        <w:rPr>
          <w:lang w:val="en-US"/>
        </w:rPr>
        <w:t>The specifications in subclause 7.4.3.1 apply with following modifications and additions:</w:t>
      </w:r>
    </w:p>
    <w:p w14:paraId="09A38117" w14:textId="77777777" w:rsidR="007E173E" w:rsidRPr="00564A49" w:rsidRDefault="007E173E" w:rsidP="007E173E">
      <w:pPr>
        <w:numPr>
          <w:ilvl w:val="0"/>
          <w:numId w:val="7"/>
        </w:numPr>
        <w:tabs>
          <w:tab w:val="left" w:pos="360"/>
        </w:tabs>
        <w:textAlignment w:val="auto"/>
        <w:rPr>
          <w:lang w:val="en-US"/>
        </w:rPr>
      </w:pPr>
      <w:proofErr w:type="gramStart"/>
      <w:r w:rsidRPr="00564A49">
        <w:rPr>
          <w:lang w:val="en-US"/>
        </w:rPr>
        <w:t>layerSetLayerIdList</w:t>
      </w:r>
      <w:proofErr w:type="gramEnd"/>
      <w:r w:rsidRPr="00564A49">
        <w:rPr>
          <w:lang w:val="en-US"/>
        </w:rPr>
        <w:t xml:space="preserve"> </w:t>
      </w:r>
      <w:r w:rsidRPr="00564A49">
        <w:rPr>
          <w:i/>
          <w:lang w:val="en-US"/>
        </w:rPr>
        <w:t>is replaced by</w:t>
      </w:r>
      <w:r w:rsidRPr="00564A49">
        <w:rPr>
          <w:lang w:val="en-US"/>
        </w:rPr>
        <w:t xml:space="preserve"> LayerSetLayerIdList.</w:t>
      </w:r>
    </w:p>
    <w:p w14:paraId="609C05D4" w14:textId="77777777" w:rsidR="007E173E" w:rsidRPr="00564A49" w:rsidRDefault="007E173E" w:rsidP="007E173E">
      <w:pPr>
        <w:numPr>
          <w:ilvl w:val="0"/>
          <w:numId w:val="7"/>
        </w:numPr>
        <w:tabs>
          <w:tab w:val="left" w:pos="360"/>
        </w:tabs>
        <w:textAlignment w:val="auto"/>
        <w:rPr>
          <w:lang w:val="en-US"/>
        </w:rPr>
      </w:pPr>
      <w:proofErr w:type="gramStart"/>
      <w:r w:rsidRPr="00564A49">
        <w:rPr>
          <w:lang w:val="en-US"/>
        </w:rPr>
        <w:t>numLayersInIdList</w:t>
      </w:r>
      <w:proofErr w:type="gramEnd"/>
      <w:r w:rsidRPr="00564A49">
        <w:rPr>
          <w:lang w:val="en-US"/>
        </w:rPr>
        <w:t xml:space="preserve"> </w:t>
      </w:r>
      <w:r w:rsidRPr="00564A49">
        <w:rPr>
          <w:i/>
          <w:lang w:val="en-US"/>
        </w:rPr>
        <w:t>is replaced by</w:t>
      </w:r>
      <w:r w:rsidRPr="00564A49">
        <w:rPr>
          <w:lang w:val="en-US"/>
        </w:rPr>
        <w:t xml:space="preserve"> NumLayersInIdList.</w:t>
      </w:r>
    </w:p>
    <w:p w14:paraId="5C9871E0" w14:textId="77777777"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564A49">
        <w:t>".</w:t>
      </w:r>
      <w:proofErr w:type="gramEnd"/>
    </w:p>
    <w:p w14:paraId="5F5592BD" w14:textId="77777777" w:rsidR="007E173E" w:rsidRPr="00564A49" w:rsidRDefault="007E173E" w:rsidP="007E173E">
      <w:pPr>
        <w:rPr>
          <w:lang w:eastAsia="ko-KR"/>
        </w:rPr>
      </w:pPr>
      <w:proofErr w:type="gramStart"/>
      <w:r w:rsidRPr="00564A49">
        <w:rPr>
          <w:b/>
          <w:lang w:eastAsia="ko-KR"/>
        </w:rPr>
        <w:t>vps</w:t>
      </w:r>
      <w:proofErr w:type="gramEnd"/>
      <w:r w:rsidRPr="00564A49">
        <w:rPr>
          <w:b/>
          <w:lang w:eastAsia="ko-KR"/>
        </w:rPr>
        <w:t>_max_layers_minus1</w:t>
      </w:r>
      <w:r w:rsidRPr="00564A49">
        <w:rPr>
          <w:lang w:eastAsia="ko-KR"/>
        </w:rPr>
        <w:t xml:space="preserve"> plus 1 specifies the maximum allowed number of layers in the CVS. </w:t>
      </w:r>
      <w:proofErr w:type="gramStart"/>
      <w:r w:rsidRPr="00564A49">
        <w:rPr>
          <w:lang w:eastAsia="ko-KR"/>
        </w:rPr>
        <w:t>vps</w:t>
      </w:r>
      <w:proofErr w:type="gramEnd"/>
      <w:r w:rsidRPr="00564A49">
        <w:rPr>
          <w:lang w:eastAsia="ko-KR"/>
        </w:rPr>
        <w:t>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14:paraId="70EB39DE" w14:textId="77777777"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14:paraId="0B17F85B" w14:textId="77777777" w:rsidR="007E173E" w:rsidRPr="00564A49" w:rsidRDefault="007E173E" w:rsidP="007E173E">
      <w:pPr>
        <w:tabs>
          <w:tab w:val="left" w:pos="2977"/>
        </w:tabs>
      </w:pPr>
      <w:r w:rsidRPr="00564A49">
        <w:rPr>
          <w:bCs/>
        </w:rPr>
        <w:t xml:space="preserve">The variable </w:t>
      </w:r>
      <w:r w:rsidRPr="00564A49">
        <w:t>MaxLayersMinus1 is set equal to Min</w:t>
      </w:r>
      <w:proofErr w:type="gramStart"/>
      <w:r w:rsidRPr="00564A49">
        <w:t>( 62</w:t>
      </w:r>
      <w:proofErr w:type="gramEnd"/>
      <w:r w:rsidRPr="00564A49">
        <w:t>, vps_max_layers_minus1 ).</w:t>
      </w:r>
    </w:p>
    <w:p w14:paraId="319F7488" w14:textId="77777777"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proofErr w:type="gramStart"/>
      <w:r w:rsidRPr="00564A49">
        <w:rPr>
          <w:lang w:eastAsia="ko-KR"/>
        </w:rPr>
        <w:t>vps</w:t>
      </w:r>
      <w:proofErr w:type="gramEnd"/>
      <w:r w:rsidRPr="00564A49">
        <w:rPr>
          <w:lang w:eastAsia="ko-KR"/>
        </w:rPr>
        <w:t>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14:paraId="4D464518" w14:textId="77777777" w:rsidR="007E173E" w:rsidRPr="00564A49" w:rsidRDefault="007E173E" w:rsidP="007E173E">
      <w:pPr>
        <w:rPr>
          <w:szCs w:val="22"/>
          <w:lang w:val="en-US"/>
        </w:rPr>
      </w:pPr>
      <w:proofErr w:type="gramStart"/>
      <w:r w:rsidRPr="00564A49">
        <w:rPr>
          <w:b/>
          <w:szCs w:val="22"/>
          <w:lang w:val="en-US"/>
        </w:rPr>
        <w:lastRenderedPageBreak/>
        <w:t>vps</w:t>
      </w:r>
      <w:proofErr w:type="gramEnd"/>
      <w:r w:rsidRPr="00564A49">
        <w:rPr>
          <w:b/>
          <w:szCs w:val="22"/>
          <w:lang w:val="en-US"/>
        </w:rPr>
        <w:t>_extension_flag</w:t>
      </w:r>
      <w:r w:rsidRPr="00564A49">
        <w:rPr>
          <w:szCs w:val="22"/>
          <w:lang w:val="en-US"/>
        </w:rPr>
        <w:t xml:space="preserve"> equal to 0 specifies that no vps_extension( ) syntax structure is present in the VPS RBSP syntax structure. </w:t>
      </w:r>
      <w:proofErr w:type="gramStart"/>
      <w:r w:rsidRPr="00564A49">
        <w:rPr>
          <w:szCs w:val="22"/>
          <w:lang w:val="en-US"/>
        </w:rPr>
        <w:t>vps</w:t>
      </w:r>
      <w:proofErr w:type="gramEnd"/>
      <w:r w:rsidRPr="00564A49">
        <w:rPr>
          <w:szCs w:val="22"/>
          <w:lang w:val="en-US"/>
        </w:rPr>
        <w:t>_extension_flag equal to 1 specifies that the vps_extension( ) syntax structure is present in the VPS RBSP syntax structure. When MaxLayersMinus1 is greater than 0, vps_extension_flag shall be equal to 1.</w:t>
      </w:r>
    </w:p>
    <w:p w14:paraId="1BD592B2" w14:textId="77777777" w:rsidR="007E173E" w:rsidRPr="00564A49" w:rsidRDefault="007E173E" w:rsidP="007E173E">
      <w:pPr>
        <w:pStyle w:val="3N"/>
        <w:rPr>
          <w:bCs/>
          <w:lang w:val="en-US"/>
        </w:rPr>
      </w:pPr>
      <w:proofErr w:type="gramStart"/>
      <w:r w:rsidRPr="00564A49">
        <w:rPr>
          <w:b/>
          <w:bCs/>
          <w:lang w:val="en-US"/>
        </w:rPr>
        <w:t>vps</w:t>
      </w:r>
      <w:proofErr w:type="gramEnd"/>
      <w:r w:rsidRPr="00564A49">
        <w:rPr>
          <w:b/>
          <w:bCs/>
          <w:lang w:val="en-US"/>
        </w:rPr>
        <w:t>_extension_alignment_bit_equal_to_one</w:t>
      </w:r>
      <w:r w:rsidRPr="00564A49">
        <w:rPr>
          <w:bCs/>
          <w:lang w:val="en-US"/>
        </w:rPr>
        <w:t xml:space="preserve"> shall be equal to 1.</w:t>
      </w:r>
    </w:p>
    <w:p w14:paraId="6B697C7F" w14:textId="77777777" w:rsidR="007E173E" w:rsidRPr="00564A49" w:rsidRDefault="007E173E" w:rsidP="007E173E">
      <w:pPr>
        <w:pStyle w:val="3N"/>
        <w:rPr>
          <w:lang w:val="en-US"/>
        </w:rPr>
      </w:pPr>
      <w:proofErr w:type="gramStart"/>
      <w:r w:rsidRPr="00564A49">
        <w:rPr>
          <w:b/>
          <w:lang w:val="en-US"/>
        </w:rPr>
        <w:t>vps</w:t>
      </w:r>
      <w:proofErr w:type="gramEnd"/>
      <w:r w:rsidRPr="00564A49">
        <w:rPr>
          <w:b/>
          <w:lang w:val="en-US"/>
        </w:rPr>
        <w:t>_extension2_flag</w:t>
      </w:r>
      <w:r w:rsidRPr="00564A49">
        <w:rPr>
          <w:lang w:val="en-US"/>
        </w:rPr>
        <w:t xml:space="preserve"> equal to 0 specifies that no vps_extension_data_flag syntax elements are present in the VPS RBSP syntax structure. </w:t>
      </w:r>
      <w:proofErr w:type="gramStart"/>
      <w:r w:rsidRPr="00564A49">
        <w:rPr>
          <w:lang w:val="en-US"/>
        </w:rPr>
        <w:t>vps</w:t>
      </w:r>
      <w:proofErr w:type="gramEnd"/>
      <w:r w:rsidRPr="00564A49">
        <w:rPr>
          <w:lang w:val="en-US"/>
        </w:rPr>
        <w:t>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14:paraId="48D9F911"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14:paraId="6D34CE6D" w14:textId="77777777" w:rsidR="007E173E" w:rsidRPr="00564A49" w:rsidRDefault="007E173E" w:rsidP="007E173E">
      <w:pPr>
        <w:rPr>
          <w:lang w:val="en-US"/>
        </w:rPr>
      </w:pPr>
      <w:proofErr w:type="gramStart"/>
      <w:r w:rsidRPr="00564A49">
        <w:rPr>
          <w:b/>
          <w:lang w:val="en-US"/>
        </w:rPr>
        <w:t>avc</w:t>
      </w:r>
      <w:proofErr w:type="gramEnd"/>
      <w:r w:rsidRPr="00564A49">
        <w:rPr>
          <w:b/>
          <w:lang w:val="en-US"/>
        </w:rPr>
        <w:t>_base_layer_flag</w:t>
      </w:r>
      <w:r w:rsidRPr="00564A49">
        <w:rPr>
          <w:lang w:val="en-US"/>
        </w:rPr>
        <w:t xml:space="preserve"> equal to 1 specifies that the base layer conforms to Rec. ITU-T H.264 | ISO/IEC 14496-10. </w:t>
      </w:r>
      <w:proofErr w:type="gramStart"/>
      <w:r w:rsidRPr="00564A49">
        <w:rPr>
          <w:lang w:val="en-US"/>
        </w:rPr>
        <w:t>avc</w:t>
      </w:r>
      <w:proofErr w:type="gramEnd"/>
      <w:r w:rsidRPr="00564A49">
        <w:rPr>
          <w:lang w:val="en-US"/>
        </w:rPr>
        <w:t>_base_layer_flag equal to 0 specifies that the base layer conforms to this Specification.</w:t>
      </w:r>
    </w:p>
    <w:p w14:paraId="1DE00FDB" w14:textId="77777777"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14:paraId="37CCF989" w14:textId="77777777" w:rsidR="007E173E" w:rsidRPr="00564A49" w:rsidRDefault="007E173E" w:rsidP="007E173E">
      <w:pPr>
        <w:rPr>
          <w:rFonts w:eastAsia="Batang"/>
          <w:bCs/>
          <w:lang w:val="en-US" w:eastAsia="ko-KR"/>
        </w:rPr>
      </w:pPr>
      <w:proofErr w:type="gramStart"/>
      <w:r w:rsidRPr="00564A49">
        <w:rPr>
          <w:b/>
          <w:lang w:val="en-US"/>
        </w:rPr>
        <w:t>vps</w:t>
      </w:r>
      <w:proofErr w:type="gramEnd"/>
      <w:r w:rsidRPr="00564A49">
        <w:rPr>
          <w:b/>
          <w:lang w:val="en-US"/>
        </w:rPr>
        <w:t>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proofErr w:type="gramStart"/>
      <w:r w:rsidRPr="00564A49">
        <w:rPr>
          <w:lang w:val="en-US"/>
        </w:rPr>
        <w:t>vps</w:t>
      </w:r>
      <w:proofErr w:type="gramEnd"/>
      <w:r w:rsidRPr="00564A49">
        <w:rPr>
          <w:lang w:val="en-US"/>
        </w:rPr>
        <w:t>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14:paraId="4D8DC05B" w14:textId="77777777" w:rsidR="007E173E" w:rsidRPr="00564A49" w:rsidRDefault="007E173E" w:rsidP="007E173E">
      <w:pPr>
        <w:tabs>
          <w:tab w:val="left" w:pos="2977"/>
        </w:tabs>
        <w:spacing w:after="240"/>
        <w:rPr>
          <w:bCs/>
          <w:lang w:val="en-US"/>
        </w:rPr>
      </w:pPr>
      <w:proofErr w:type="gramStart"/>
      <w:r w:rsidRPr="00564A49">
        <w:rPr>
          <w:b/>
          <w:bCs/>
          <w:lang w:val="en-US"/>
        </w:rPr>
        <w:t>vps</w:t>
      </w:r>
      <w:proofErr w:type="gramEnd"/>
      <w:r w:rsidRPr="00564A49">
        <w:rPr>
          <w:b/>
          <w:bCs/>
          <w:lang w:val="en-US"/>
        </w:rPr>
        <w:t>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14:paraId="521936C1" w14:textId="77777777"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w:t>
      </w:r>
      <w:proofErr w:type="gramStart"/>
      <w:r w:rsidRPr="00564A49">
        <w:rPr>
          <w:rFonts w:eastAsia="Times New Roman"/>
          <w:lang w:val="en-US"/>
        </w:rPr>
        <w:t>splitting</w:t>
      </w:r>
      <w:proofErr w:type="gramEnd"/>
      <w:r w:rsidRPr="00564A49">
        <w:rPr>
          <w:rFonts w:eastAsia="Times New Roman"/>
          <w:lang w:val="en-US"/>
        </w:rPr>
        <w:t xml:space="preserve">_flag equal to 0 </w:t>
      </w:r>
      <w:r w:rsidRPr="00564A49">
        <w:rPr>
          <w:rFonts w:eastAsia="Batang"/>
          <w:bCs/>
          <w:lang w:eastAsia="ko-KR"/>
        </w:rPr>
        <w:t>indicates that the syntax elements dimension_id[ i ][ j ] are present</w:t>
      </w:r>
      <w:r w:rsidRPr="00564A49">
        <w:rPr>
          <w:lang w:val="en-US"/>
        </w:rPr>
        <w:t>.</w:t>
      </w:r>
    </w:p>
    <w:p w14:paraId="2C565FD5"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14:paraId="08A7406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proofErr w:type="gramStart"/>
      <w:r w:rsidRPr="00564A49">
        <w:rPr>
          <w:rFonts w:eastAsia="Times New Roman"/>
          <w:b/>
          <w:lang w:val="en-US"/>
        </w:rPr>
        <w:t>scalability</w:t>
      </w:r>
      <w:proofErr w:type="gramEnd"/>
      <w:r w:rsidRPr="00564A49">
        <w:rPr>
          <w:rFonts w:eastAsia="Times New Roman"/>
          <w:b/>
          <w:lang w:val="en-US"/>
        </w:rPr>
        <w:t>_mask_flag</w:t>
      </w:r>
      <w:r w:rsidRPr="00564A49">
        <w:rPr>
          <w:rFonts w:eastAsia="Times New Roman"/>
          <w:lang w:val="en-US"/>
        </w:rPr>
        <w:t xml:space="preserve">[ i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w:t>
      </w:r>
      <w:proofErr w:type="gramStart"/>
      <w:r w:rsidRPr="00564A49">
        <w:rPr>
          <w:rFonts w:eastAsia="Times New Roman"/>
          <w:lang w:val="en-US"/>
        </w:rPr>
        <w:t>scalability</w:t>
      </w:r>
      <w:proofErr w:type="gramEnd"/>
      <w:r w:rsidRPr="00564A49">
        <w:rPr>
          <w:rFonts w:eastAsia="Times New Roman"/>
          <w:lang w:val="en-US"/>
        </w:rPr>
        <w:t>_mask_flag[ i ] equal to 0 indicates that dimension_id syntax elements corresponding to the i-th scalability dimension are not present.</w:t>
      </w:r>
    </w:p>
    <w:p w14:paraId="135F6B78" w14:textId="77777777" w:rsidR="007E173E" w:rsidRPr="00564A49" w:rsidRDefault="007E173E" w:rsidP="007E173E">
      <w:pPr>
        <w:pStyle w:val="Caption"/>
      </w:pPr>
      <w:bookmarkStart w:id="1567"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567"/>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14:paraId="13809128" w14:textId="77777777" w:rsidTr="00802F9B">
        <w:trPr>
          <w:jc w:val="center"/>
        </w:trPr>
        <w:tc>
          <w:tcPr>
            <w:tcW w:w="0" w:type="auto"/>
          </w:tcPr>
          <w:p w14:paraId="4EAA943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14:paraId="0104CF9C"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14:paraId="309D4E0B"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14:paraId="1DC7C295"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14:paraId="28A37C3F" w14:textId="77777777" w:rsidTr="00802F9B">
        <w:trPr>
          <w:jc w:val="center"/>
        </w:trPr>
        <w:tc>
          <w:tcPr>
            <w:tcW w:w="0" w:type="auto"/>
          </w:tcPr>
          <w:p w14:paraId="464D5E25"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14:paraId="212192E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14:paraId="200CDDBE"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14:paraId="56997368" w14:textId="77777777" w:rsidTr="00802F9B">
        <w:trPr>
          <w:jc w:val="center"/>
        </w:trPr>
        <w:tc>
          <w:tcPr>
            <w:tcW w:w="0" w:type="auto"/>
          </w:tcPr>
          <w:p w14:paraId="22E23589"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14:paraId="5B2C8888"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14:paraId="567EB959"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14:paraId="522473BA" w14:textId="77777777" w:rsidTr="00802F9B">
        <w:trPr>
          <w:jc w:val="center"/>
        </w:trPr>
        <w:tc>
          <w:tcPr>
            <w:tcW w:w="0" w:type="auto"/>
          </w:tcPr>
          <w:p w14:paraId="57ED4215"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14:paraId="440D0FA6" w14:textId="77777777"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14:paraId="441E1BFC" w14:textId="77777777"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14:paraId="671F12AE" w14:textId="77777777" w:rsidTr="00802F9B">
        <w:trPr>
          <w:jc w:val="center"/>
        </w:trPr>
        <w:tc>
          <w:tcPr>
            <w:tcW w:w="0" w:type="auto"/>
          </w:tcPr>
          <w:p w14:paraId="5B7896F6"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14:paraId="3C4446E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14:paraId="22606568"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14:paraId="51616EDF" w14:textId="77777777" w:rsidTr="00802F9B">
        <w:trPr>
          <w:jc w:val="center"/>
        </w:trPr>
        <w:tc>
          <w:tcPr>
            <w:tcW w:w="0" w:type="auto"/>
          </w:tcPr>
          <w:p w14:paraId="2E1C9D7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14:paraId="1AD29D0E"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14:paraId="1CDFD0FE"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14:paraId="21E74F9C" w14:textId="77777777" w:rsidR="007E173E" w:rsidRPr="00564A49" w:rsidRDefault="007E173E" w:rsidP="007E173E">
      <w:pPr>
        <w:pStyle w:val="Note1"/>
        <w:rPr>
          <w:lang w:val="en-US"/>
        </w:rPr>
      </w:pPr>
    </w:p>
    <w:p w14:paraId="41E5CB0B"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14:paraId="27AB47C1"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dimension</w:t>
      </w:r>
      <w:proofErr w:type="gramEnd"/>
      <w:r w:rsidRPr="00564A49">
        <w:rPr>
          <w:rFonts w:eastAsia="Batang"/>
          <w:b/>
          <w:bCs/>
          <w:lang w:val="en-US" w:eastAsia="ko-KR"/>
        </w:rPr>
        <w:t>_id_len_minus1</w:t>
      </w:r>
      <w:r w:rsidRPr="00564A49">
        <w:rPr>
          <w:rFonts w:eastAsia="Batang"/>
          <w:bCs/>
          <w:lang w:val="en-US" w:eastAsia="ko-KR"/>
        </w:rPr>
        <w:t>[ j ] plus 1 specifies the length, in bits, of the dimension_id[ i ][ j ] syntax element. The value of dimension_id_len_minus1</w:t>
      </w:r>
      <w:proofErr w:type="gramStart"/>
      <w:r w:rsidRPr="00564A49">
        <w:rPr>
          <w:rFonts w:eastAsia="Batang"/>
          <w:bCs/>
          <w:lang w:val="en-US" w:eastAsia="ko-KR"/>
        </w:rPr>
        <w:t>[ j</w:t>
      </w:r>
      <w:proofErr w:type="gramEnd"/>
      <w:r w:rsidRPr="00564A49">
        <w:rPr>
          <w:rFonts w:eastAsia="Batang"/>
          <w:bCs/>
          <w:lang w:val="en-US" w:eastAsia="ko-KR"/>
        </w:rPr>
        <w:t> ] shall be in the range of 0 to 7, inclusive.</w:t>
      </w:r>
    </w:p>
    <w:p w14:paraId="70EC7A06" w14:textId="77777777"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14:paraId="3B1219E3" w14:textId="77777777"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The variable dimBitOffset</w:t>
      </w:r>
      <w:proofErr w:type="gramStart"/>
      <w:r w:rsidRPr="00564A49">
        <w:rPr>
          <w:rFonts w:eastAsia="Batang"/>
          <w:bCs/>
          <w:lang w:val="en-US" w:eastAsia="ko-KR"/>
        </w:rPr>
        <w:t>[ 0</w:t>
      </w:r>
      <w:proofErr w:type="gramEnd"/>
      <w:r w:rsidRPr="00564A49">
        <w:rPr>
          <w:rFonts w:eastAsia="Batang"/>
          <w:bCs/>
          <w:lang w:val="en-US" w:eastAsia="ko-KR"/>
        </w:rPr>
        <w:t> ] is set equal to 0 and for j in the range of 1 to NumScalabilityTypes − 1, inclusive, dimBitOffset[ j ] is derived as follows:</w:t>
      </w:r>
    </w:p>
    <w:p w14:paraId="4077EDE9"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w14:anchorId="7D03A90B">
          <v:shape id="_x0000_i1029" type="#_x0000_t75" style="width:275.9pt;height:29.25pt" o:ole="">
            <v:imagedata r:id="rId32" o:title=""/>
          </v:shape>
          <o:OLEObject Type="Embed" ProgID="Equation.3" ShapeID="_x0000_i1029" DrawAspect="Content" ObjectID="_1331392904" r:id="rId33"/>
        </w:object>
      </w:r>
      <w:r w:rsidRPr="00564A49">
        <w:rPr>
          <w:rFonts w:eastAsia="Batang"/>
          <w:bCs/>
          <w:sz w:val="20"/>
          <w:szCs w:val="20"/>
          <w:lang w:val="en-US" w:eastAsia="ko-KR"/>
        </w:rPr>
        <w:tab/>
        <w:t>(</w:t>
      </w:r>
      <w:bookmarkStart w:id="1568" w:name="F"/>
      <w:r w:rsidRPr="00564A49">
        <w:rPr>
          <w:rFonts w:eastAsia="Batang"/>
          <w:bCs/>
          <w:sz w:val="20"/>
          <w:szCs w:val="20"/>
          <w:lang w:val="en-US" w:eastAsia="ko-KR"/>
        </w:rPr>
        <w:t>F</w:t>
      </w:r>
      <w:bookmarkEnd w:id="1568"/>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14:paraId="53EED251"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w:t>
      </w:r>
      <w:proofErr w:type="gramStart"/>
      <w:r w:rsidRPr="00564A49">
        <w:rPr>
          <w:rFonts w:eastAsia="Batang"/>
          <w:bCs/>
          <w:lang w:val="en-US" w:eastAsia="ko-KR"/>
        </w:rPr>
        <w:t>[ NumScalabilityTypes</w:t>
      </w:r>
      <w:proofErr w:type="gramEnd"/>
      <w:r w:rsidRPr="00564A49">
        <w:rPr>
          <w:rFonts w:eastAsia="Batang"/>
          <w:bCs/>
          <w:lang w:val="en-US" w:eastAsia="ko-KR"/>
        </w:rPr>
        <w:t> − 1 ] is inferred to be equal to 5 − dimBitOffset[ NumScalabilityTypes − 1 ].</w:t>
      </w:r>
    </w:p>
    <w:p w14:paraId="0C0762FE" w14:textId="77777777" w:rsidR="007E173E" w:rsidRPr="00564A49" w:rsidRDefault="007E173E" w:rsidP="007E173E">
      <w:pPr>
        <w:pStyle w:val="enumlev1"/>
        <w:ind w:left="397"/>
        <w:rPr>
          <w:lang w:val="en-US"/>
        </w:rPr>
      </w:pPr>
      <w:r w:rsidRPr="00564A49">
        <w:rPr>
          <w:lang w:val="en-US"/>
        </w:rPr>
        <w:t>–</w:t>
      </w:r>
      <w:r w:rsidRPr="00564A49">
        <w:rPr>
          <w:lang w:val="en-US"/>
        </w:rPr>
        <w:tab/>
        <w:t>The value of dimBitOffset</w:t>
      </w:r>
      <w:proofErr w:type="gramStart"/>
      <w:r w:rsidRPr="00564A49">
        <w:rPr>
          <w:lang w:val="en-US"/>
        </w:rPr>
        <w:t>[ </w:t>
      </w:r>
      <w:r w:rsidRPr="00564A49">
        <w:rPr>
          <w:rFonts w:eastAsia="Batang"/>
          <w:bCs/>
          <w:lang w:val="en-US" w:eastAsia="ko-KR"/>
        </w:rPr>
        <w:t>NumScalabilityTypes</w:t>
      </w:r>
      <w:proofErr w:type="gramEnd"/>
      <w:r w:rsidRPr="00564A49">
        <w:rPr>
          <w:lang w:val="en-US"/>
        </w:rPr>
        <w:t> ] is set equal to 6.</w:t>
      </w:r>
    </w:p>
    <w:p w14:paraId="126D5D87" w14:textId="77777777"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w:t>
      </w:r>
      <w:proofErr w:type="gramStart"/>
      <w:r w:rsidRPr="00564A49">
        <w:rPr>
          <w:rFonts w:eastAsia="Batang"/>
          <w:bCs/>
          <w:lang w:val="en-US" w:eastAsia="ko-KR"/>
        </w:rPr>
        <w:t>[ NumScalabilityTypes</w:t>
      </w:r>
      <w:proofErr w:type="gramEnd"/>
      <w:r w:rsidRPr="00564A49">
        <w:rPr>
          <w:rFonts w:eastAsia="Batang"/>
          <w:bCs/>
          <w:lang w:val="en-US" w:eastAsia="ko-KR"/>
        </w:rPr>
        <w:t> − 1 ] shall be less than 6.</w:t>
      </w:r>
    </w:p>
    <w:p w14:paraId="08A9C0D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vps</w:t>
      </w:r>
      <w:proofErr w:type="gramEnd"/>
      <w:r w:rsidRPr="00564A49">
        <w:rPr>
          <w:rFonts w:eastAsia="Batang"/>
          <w:b/>
          <w:bCs/>
          <w:lang w:val="en-US" w:eastAsia="ko-KR"/>
        </w:rPr>
        <w:t xml:space="preserve">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 xml:space="preserve">specifies that layer_id_in_nuh[ i ] for i from 0 to MaxLayersMinus1, inclusive, are present. </w:t>
      </w:r>
      <w:proofErr w:type="gramStart"/>
      <w:r w:rsidRPr="00564A49">
        <w:rPr>
          <w:rFonts w:eastAsia="Batang"/>
          <w:bCs/>
          <w:lang w:val="en-US" w:eastAsia="ko-KR"/>
        </w:rPr>
        <w:t>vps</w:t>
      </w:r>
      <w:proofErr w:type="gramEnd"/>
      <w:r w:rsidRPr="00564A49">
        <w:rPr>
          <w:rFonts w:eastAsia="Batang"/>
          <w:bCs/>
          <w:lang w:val="en-US" w:eastAsia="ko-KR"/>
        </w:rPr>
        <w:t>_nuh_layer_id_present_flag equal to 0 specifies that layer_id_in_nuh[ i ] for i from 0 to MaxLayersMinus1, inclusive, are not present.</w:t>
      </w:r>
    </w:p>
    <w:p w14:paraId="7356AAF3"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proofErr w:type="gramStart"/>
      <w:r w:rsidRPr="00564A49">
        <w:rPr>
          <w:rFonts w:eastAsia="Batang"/>
          <w:b/>
          <w:bCs/>
          <w:lang w:val="en-US" w:eastAsia="ko-KR"/>
        </w:rPr>
        <w:t>layer</w:t>
      </w:r>
      <w:proofErr w:type="gramEnd"/>
      <w:r w:rsidRPr="00564A49">
        <w:rPr>
          <w:rFonts w:eastAsia="Batang"/>
          <w:b/>
          <w:bCs/>
          <w:lang w:val="en-US" w:eastAsia="ko-KR"/>
        </w:rPr>
        <w:t>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proofErr w:type="gramStart"/>
      <w:r w:rsidRPr="00564A49">
        <w:rPr>
          <w:rFonts w:eastAsia="Times New Roman"/>
          <w:lang w:val="en-US"/>
        </w:rPr>
        <w:t>[ i</w:t>
      </w:r>
      <w:proofErr w:type="gramEnd"/>
      <w:r w:rsidRPr="00564A49">
        <w:rPr>
          <w:rFonts w:eastAsia="Times New Roman"/>
          <w:lang w:val="en-US"/>
        </w:rPr>
        <w:t xml:space="preserve"> ] is </w:t>
      </w:r>
      <w:r w:rsidRPr="00564A49">
        <w:rPr>
          <w:rFonts w:eastAsia="Batang"/>
          <w:bCs/>
          <w:lang w:val="en-US" w:eastAsia="ko-KR"/>
        </w:rPr>
        <w:t xml:space="preserve">not present, the value </w:t>
      </w:r>
      <w:r w:rsidRPr="00564A49">
        <w:rPr>
          <w:rFonts w:eastAsia="Times New Roman"/>
          <w:lang w:val="en-US"/>
        </w:rPr>
        <w:t>is inferred to be equal to i.</w:t>
      </w:r>
    </w:p>
    <w:p w14:paraId="5EE91FB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14:paraId="3073926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w:t>
      </w:r>
      <w:proofErr w:type="gramStart"/>
      <w:r w:rsidRPr="00564A49">
        <w:rPr>
          <w:rFonts w:eastAsia="Times New Roman"/>
          <w:lang w:val="en-US"/>
        </w:rPr>
        <w:t>[ layer</w:t>
      </w:r>
      <w:proofErr w:type="gramEnd"/>
      <w:r w:rsidRPr="00564A49">
        <w:rPr>
          <w:rFonts w:eastAsia="Times New Roman"/>
          <w:lang w:val="en-US"/>
        </w:rPr>
        <w:t>_id_in_nuh[ i ] ] is set equal to i.</w:t>
      </w:r>
    </w:p>
    <w:p w14:paraId="5CC4D6E8"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dimension</w:t>
      </w:r>
      <w:proofErr w:type="gramEnd"/>
      <w:r w:rsidRPr="00564A49">
        <w:rPr>
          <w:rFonts w:eastAsia="Batang"/>
          <w:b/>
          <w:bCs/>
          <w:lang w:val="en-US" w:eastAsia="ko-KR"/>
        </w:rPr>
        <w:t>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 j ] is dimension_id_len_minus1[ j ] + 1 bits.</w:t>
      </w:r>
    </w:p>
    <w:p w14:paraId="0675596D"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14:paraId="5EF46796"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14:paraId="6136E026"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14:paraId="1141F8E9"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14:paraId="2AF6B3B9"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14:paraId="55599912"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564A49">
        <w:rPr>
          <w:rFonts w:eastAsia="Batang"/>
          <w:bCs/>
          <w:lang w:val="en-US" w:eastAsia="ko-KR"/>
        </w:rPr>
        <w:t>for</w:t>
      </w:r>
      <w:proofErr w:type="gramEnd"/>
      <w:r w:rsidRPr="00564A49">
        <w:rPr>
          <w:rFonts w:eastAsia="Batang"/>
          <w:bCs/>
          <w:lang w:val="en-US" w:eastAsia="ko-KR"/>
        </w:rPr>
        <w:t>( i = 0; i  &lt;=  MaxLayersMinus1; i++ ) {</w:t>
      </w:r>
    </w:p>
    <w:p w14:paraId="695231B6"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lId</w:t>
      </w:r>
      <w:proofErr w:type="gramEnd"/>
      <w:r w:rsidRPr="00564A49">
        <w:rPr>
          <w:rFonts w:eastAsia="Batang"/>
          <w:bCs/>
          <w:lang w:val="en-US" w:eastAsia="ko-KR"/>
        </w:rPr>
        <w:t xml:space="preserve"> = layer_id_in_nuh[ i ]</w:t>
      </w:r>
    </w:p>
    <w:p w14:paraId="1149FBB8"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smIdx= 0, j = 0; smIdx &lt; 16; smIdx++ )</w:t>
      </w:r>
    </w:p>
    <w:p w14:paraId="5E4A8B32"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proofErr w:type="gramStart"/>
      <w:r w:rsidRPr="00564A49">
        <w:rPr>
          <w:rFonts w:eastAsia="Times New Roman"/>
          <w:bCs/>
          <w:lang w:val="en-US" w:eastAsia="ko-KR"/>
        </w:rPr>
        <w:t>if</w:t>
      </w:r>
      <w:proofErr w:type="gramEnd"/>
      <w:r w:rsidRPr="00564A49">
        <w:rPr>
          <w:rFonts w:eastAsia="Times New Roman"/>
          <w:bCs/>
          <w:lang w:val="en-US" w:eastAsia="ko-KR"/>
        </w:rPr>
        <w:t>( scalability_mask_flag[ smIdx ] )</w:t>
      </w:r>
    </w:p>
    <w:p w14:paraId="6CCAF6B2"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w:t>
      </w:r>
      <w:proofErr w:type="gramStart"/>
      <w:r w:rsidRPr="00564A49">
        <w:rPr>
          <w:rFonts w:eastAsia="Times New Roman"/>
          <w:bCs/>
          <w:lang w:val="en-US" w:eastAsia="ko-KR"/>
        </w:rPr>
        <w:t>[ i</w:t>
      </w:r>
      <w:proofErr w:type="gramEnd"/>
      <w:r w:rsidRPr="00564A49">
        <w:rPr>
          <w:rFonts w:eastAsia="Times New Roman"/>
          <w:bCs/>
          <w:lang w:val="en-US" w:eastAsia="ko-KR"/>
        </w:rPr>
        <w:t> ][ smIdx ] = dimension_id[ i ][ j++ ]</w:t>
      </w:r>
    </w:p>
    <w:p w14:paraId="4166FC55"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w:t>
      </w:r>
      <w:proofErr w:type="gramStart"/>
      <w:r w:rsidRPr="00564A49">
        <w:rPr>
          <w:rFonts w:eastAsia="Batang"/>
          <w:bCs/>
          <w:lang w:val="en-US" w:eastAsia="ko-KR"/>
        </w:rPr>
        <w:t>[ lId</w:t>
      </w:r>
      <w:proofErr w:type="gramEnd"/>
      <w:r w:rsidRPr="00564A49">
        <w:rPr>
          <w:rFonts w:eastAsia="Batang"/>
          <w:bCs/>
          <w:lang w:val="en-US" w:eastAsia="ko-KR"/>
        </w:rPr>
        <w:t> ] = ScalabilityId[ i ][ 1 ]</w:t>
      </w:r>
    </w:p>
    <w:p w14:paraId="26EB117C" w14:textId="77777777"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proofErr w:type="gramStart"/>
      <w:r w:rsidRPr="00564A49">
        <w:rPr>
          <w:rFonts w:eastAsia="Batang"/>
          <w:bCs/>
          <w:lang w:val="en-CA" w:eastAsia="ko-KR"/>
        </w:rPr>
        <w:t>[ </w:t>
      </w:r>
      <w:r w:rsidRPr="00564A49">
        <w:rPr>
          <w:rFonts w:eastAsia="Batang"/>
          <w:bCs/>
          <w:lang w:eastAsia="ko-KR"/>
        </w:rPr>
        <w:t>lId</w:t>
      </w:r>
      <w:proofErr w:type="gramEnd"/>
      <w:r w:rsidRPr="00564A49">
        <w:rPr>
          <w:rFonts w:eastAsia="Batang"/>
          <w:bCs/>
          <w:lang w:eastAsia="ko-KR"/>
        </w:rPr>
        <w:t> </w:t>
      </w:r>
      <w:r w:rsidRPr="00564A49">
        <w:rPr>
          <w:rFonts w:eastAsia="Batang"/>
          <w:bCs/>
          <w:lang w:val="en-CA" w:eastAsia="ko-KR"/>
        </w:rPr>
        <w:t>] = ScalabilityId[ i ][ 2 ]</w:t>
      </w:r>
    </w:p>
    <w:p w14:paraId="230A9C43"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14:paraId="6919847D"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14:paraId="12FC9A9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w:t>
      </w:r>
      <w:proofErr w:type="gramStart"/>
      <w:r w:rsidRPr="00564A49">
        <w:rPr>
          <w:rFonts w:eastAsia="Batang"/>
          <w:bCs/>
          <w:lang w:val="en-US" w:eastAsia="ko-KR"/>
        </w:rPr>
        <w:t>[ lId</w:t>
      </w:r>
      <w:proofErr w:type="gramEnd"/>
      <w:r w:rsidRPr="00564A49">
        <w:rPr>
          <w:rFonts w:eastAsia="Batang"/>
          <w:bCs/>
          <w:lang w:val="en-US" w:eastAsia="ko-KR"/>
        </w:rPr>
        <w:t> ] = ( ViewOrderIdx[ lId ] &gt; 0 )</w:t>
      </w:r>
    </w:p>
    <w:p w14:paraId="7FC2300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w:t>
      </w:r>
      <w:proofErr w:type="gramStart"/>
      <w:r w:rsidRPr="00564A49">
        <w:rPr>
          <w:rFonts w:eastAsia="Batang"/>
          <w:bCs/>
          <w:lang w:val="en-US" w:eastAsia="ko-KR"/>
        </w:rPr>
        <w:t>[ lId</w:t>
      </w:r>
      <w:proofErr w:type="gramEnd"/>
      <w:r w:rsidRPr="00564A49">
        <w:rPr>
          <w:rFonts w:eastAsia="Batang"/>
          <w:bCs/>
          <w:lang w:val="en-US" w:eastAsia="ko-KR"/>
        </w:rPr>
        <w:t> ] = ScalabilityId[ i ][ 3 ]</w:t>
      </w:r>
    </w:p>
    <w:p w14:paraId="57BA1CD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14:paraId="19F248B1" w14:textId="77777777" w:rsidR="007E173E" w:rsidRPr="00564A49" w:rsidRDefault="007E173E" w:rsidP="007E173E">
      <w:pPr>
        <w:rPr>
          <w:lang w:val="en-CA"/>
        </w:rPr>
      </w:pPr>
      <w:r w:rsidRPr="00564A49">
        <w:rPr>
          <w:rFonts w:eastAsia="Batang"/>
          <w:bCs/>
          <w:lang w:eastAsia="ko-KR"/>
        </w:rPr>
        <w:t>AuxId</w:t>
      </w:r>
      <w:proofErr w:type="gramStart"/>
      <w:r w:rsidRPr="00564A49">
        <w:rPr>
          <w:lang w:val="en-CA"/>
        </w:rPr>
        <w:t>[ lId</w:t>
      </w:r>
      <w:proofErr w:type="gramEnd"/>
      <w:r w:rsidRPr="00564A49">
        <w:rPr>
          <w:lang w:val="en-CA"/>
        </w:rPr>
        <w:t xml:space="preserve"> ] equal to 0 specifies the layer with nuh_layer_id equal to lId does not contain auxiliary pictures. </w:t>
      </w:r>
      <w:r w:rsidRPr="00564A49">
        <w:rPr>
          <w:rFonts w:eastAsia="Batang"/>
          <w:bCs/>
          <w:lang w:eastAsia="ko-KR"/>
        </w:rPr>
        <w:t>AuxId</w:t>
      </w:r>
      <w:proofErr w:type="gramStart"/>
      <w:r w:rsidRPr="00564A49">
        <w:rPr>
          <w:lang w:val="en-CA"/>
        </w:rPr>
        <w:t>[ lId</w:t>
      </w:r>
      <w:proofErr w:type="gramEnd"/>
      <w:r w:rsidRPr="00564A49">
        <w:rPr>
          <w:lang w:val="en-CA"/>
        </w:rPr>
        <w:t xml:space="preserve">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14:paraId="7EDB722F" w14:textId="77777777" w:rsidR="007E173E" w:rsidRPr="00564A49" w:rsidRDefault="007E173E" w:rsidP="007E173E">
      <w:pPr>
        <w:pStyle w:val="Caption"/>
      </w:pPr>
      <w:bookmarkStart w:id="1569" w:name="_Ref366745143"/>
      <w:bookmarkStart w:id="1570"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569"/>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570"/>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14:paraId="5404DADD" w14:textId="77777777" w:rsidTr="00802F9B">
        <w:trPr>
          <w:jc w:val="center"/>
        </w:trPr>
        <w:tc>
          <w:tcPr>
            <w:tcW w:w="953" w:type="dxa"/>
          </w:tcPr>
          <w:p w14:paraId="43B864A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14:paraId="13F9D341"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14:paraId="722A18C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14:paraId="3D8BD0A9" w14:textId="77777777" w:rsidTr="00802F9B">
        <w:trPr>
          <w:jc w:val="center"/>
        </w:trPr>
        <w:tc>
          <w:tcPr>
            <w:tcW w:w="953" w:type="dxa"/>
          </w:tcPr>
          <w:p w14:paraId="594D2B06"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14:paraId="00785DC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14:paraId="24B136B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14:paraId="2365E92E" w14:textId="77777777" w:rsidTr="00802F9B">
        <w:trPr>
          <w:jc w:val="center"/>
        </w:trPr>
        <w:tc>
          <w:tcPr>
            <w:tcW w:w="953" w:type="dxa"/>
          </w:tcPr>
          <w:p w14:paraId="37D0B6C1"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14:paraId="5CFFD3B1"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14:paraId="5D69156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14:paraId="3333A98F" w14:textId="77777777" w:rsidTr="00802F9B">
        <w:trPr>
          <w:jc w:val="center"/>
        </w:trPr>
        <w:tc>
          <w:tcPr>
            <w:tcW w:w="953" w:type="dxa"/>
          </w:tcPr>
          <w:p w14:paraId="17AF535E"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14:paraId="3C1E05D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66D27732"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14:paraId="7151F3A7" w14:textId="77777777" w:rsidTr="00802F9B">
        <w:trPr>
          <w:jc w:val="center"/>
        </w:trPr>
        <w:tc>
          <w:tcPr>
            <w:tcW w:w="953" w:type="dxa"/>
          </w:tcPr>
          <w:p w14:paraId="5FFC981B"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14:paraId="786436BF"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37952FA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14:paraId="0BB9F871" w14:textId="77777777" w:rsidTr="00802F9B">
        <w:trPr>
          <w:jc w:val="center"/>
        </w:trPr>
        <w:tc>
          <w:tcPr>
            <w:tcW w:w="953" w:type="dxa"/>
          </w:tcPr>
          <w:p w14:paraId="6FFD53A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14:paraId="647E8BB9"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65C32D9E"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14:paraId="787CCC0E" w14:textId="77777777" w:rsidR="007E173E" w:rsidRPr="00564A49" w:rsidRDefault="007E173E" w:rsidP="007E173E">
      <w:pPr>
        <w:pStyle w:val="Note1"/>
        <w:rPr>
          <w:lang w:val="en-US"/>
        </w:rPr>
      </w:pPr>
    </w:p>
    <w:p w14:paraId="66AD4073"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14:paraId="1F8E764A" w14:textId="77777777" w:rsidR="007E173E" w:rsidRPr="00564A49" w:rsidRDefault="007E173E" w:rsidP="007E173E">
      <w:r w:rsidRPr="00564A49">
        <w:rPr>
          <w:rFonts w:eastAsia="Batang"/>
          <w:bCs/>
          <w:lang w:eastAsia="ko-KR"/>
        </w:rPr>
        <w:t>AuxId</w:t>
      </w:r>
      <w:proofErr w:type="gramStart"/>
      <w:r w:rsidRPr="00564A49">
        <w:rPr>
          <w:lang w:val="en-CA"/>
        </w:rPr>
        <w:t>[ lId</w:t>
      </w:r>
      <w:proofErr w:type="gramEnd"/>
      <w:r w:rsidRPr="00564A49">
        <w:rPr>
          <w:lang w:val="en-CA"/>
        </w:rPr>
        <w:t xml:space="preserve">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14:paraId="375CA7AF" w14:textId="77777777"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14:paraId="7899C441" w14:textId="77777777"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w:t>
      </w:r>
      <w:proofErr w:type="gramStart"/>
      <w:r w:rsidRPr="00564A49">
        <w:t>[ nuh</w:t>
      </w:r>
      <w:proofErr w:type="gramEnd"/>
      <w:r w:rsidRPr="00564A49">
        <w:t>_layer_id ] equal to AUX_ALPHA.</w:t>
      </w:r>
    </w:p>
    <w:p w14:paraId="3E0AF018"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w:t>
      </w:r>
      <w:proofErr w:type="gramStart"/>
      <w:r w:rsidRPr="00564A49">
        <w:rPr>
          <w:lang w:val="en-US"/>
        </w:rPr>
        <w:t>[ nuh</w:t>
      </w:r>
      <w:proofErr w:type="gramEnd"/>
      <w:r w:rsidRPr="00564A49">
        <w:rPr>
          <w:lang w:val="en-US"/>
        </w:rPr>
        <w:t>_layer_id ] equal to AUX_DEPTH may represent a viewpoint of a range sensing camera, while the layers containing primary pictures may represent conventional cameras</w:t>
      </w:r>
      <w:r w:rsidRPr="00564A49">
        <w:rPr>
          <w:lang w:val="en-US" w:eastAsia="ko-KR"/>
        </w:rPr>
        <w:t>.</w:t>
      </w:r>
    </w:p>
    <w:p w14:paraId="44A99392" w14:textId="77777777" w:rsidR="007E173E" w:rsidRPr="00564A49" w:rsidRDefault="007E173E" w:rsidP="007E173E">
      <w:pPr>
        <w:rPr>
          <w:lang w:val="en-US"/>
        </w:rPr>
      </w:pPr>
      <w:proofErr w:type="gramStart"/>
      <w:r w:rsidRPr="00564A49">
        <w:rPr>
          <w:rFonts w:eastAsia="Batang"/>
          <w:b/>
          <w:bCs/>
          <w:lang w:val="en-US" w:eastAsia="ko-KR"/>
        </w:rPr>
        <w:t>view</w:t>
      </w:r>
      <w:proofErr w:type="gramEnd"/>
      <w:r w:rsidRPr="00564A49">
        <w:rPr>
          <w:rFonts w:eastAsia="Batang"/>
          <w:b/>
          <w:bCs/>
          <w:lang w:val="en-US" w:eastAsia="ko-KR"/>
        </w:rPr>
        <w:t>_id_len</w:t>
      </w:r>
      <w:r w:rsidRPr="00564A49">
        <w:rPr>
          <w:rFonts w:eastAsia="Batang"/>
          <w:bCs/>
          <w:lang w:val="en-US" w:eastAsia="ko-KR"/>
        </w:rPr>
        <w:t xml:space="preserve"> specifies the length, in bits, of the view_id_val[ i ] syntax element. The value of view_id_len shall be greater than or equal to Ceil</w:t>
      </w:r>
      <w:proofErr w:type="gramStart"/>
      <w:r w:rsidRPr="00564A49">
        <w:rPr>
          <w:rFonts w:eastAsia="Batang"/>
          <w:bCs/>
          <w:lang w:val="en-US" w:eastAsia="ko-KR"/>
        </w:rPr>
        <w:t>( Log2</w:t>
      </w:r>
      <w:proofErr w:type="gramEnd"/>
      <w:r w:rsidRPr="00564A49">
        <w:rPr>
          <w:rFonts w:eastAsia="Batang"/>
          <w:bCs/>
          <w:lang w:val="en-US" w:eastAsia="ko-KR"/>
        </w:rPr>
        <w:t> ( NumViews ) ).</w:t>
      </w:r>
    </w:p>
    <w:p w14:paraId="388F337D" w14:textId="77777777" w:rsidR="007E173E" w:rsidRPr="00564A49" w:rsidRDefault="007E173E" w:rsidP="007E173E">
      <w:pPr>
        <w:rPr>
          <w:bCs/>
          <w:lang w:val="en-US"/>
        </w:rPr>
      </w:pPr>
      <w:proofErr w:type="gramStart"/>
      <w:r w:rsidRPr="00564A49">
        <w:rPr>
          <w:rFonts w:eastAsia="Batang"/>
          <w:b/>
          <w:bCs/>
          <w:lang w:val="en-US" w:eastAsia="ko-KR"/>
        </w:rPr>
        <w:t>view</w:t>
      </w:r>
      <w:proofErr w:type="gramEnd"/>
      <w:r w:rsidRPr="00564A49">
        <w:rPr>
          <w:rFonts w:eastAsia="Batang"/>
          <w:b/>
          <w:bCs/>
          <w:lang w:val="en-US" w:eastAsia="ko-KR"/>
        </w:rPr>
        <w:t>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lang w:val="en-US"/>
        </w:rPr>
        <w:t xml:space="preserve">syntax element is view_id_len bits. </w:t>
      </w:r>
      <w:r w:rsidRPr="00564A49">
        <w:rPr>
          <w:bCs/>
          <w:lang w:val="en-US"/>
        </w:rPr>
        <w:t>When not present, the value of view_id_val</w:t>
      </w:r>
      <w:proofErr w:type="gramStart"/>
      <w:r w:rsidRPr="00564A49">
        <w:rPr>
          <w:bCs/>
          <w:lang w:val="en-US"/>
        </w:rPr>
        <w:t>[ i</w:t>
      </w:r>
      <w:proofErr w:type="gramEnd"/>
      <w:r w:rsidRPr="00564A49">
        <w:rPr>
          <w:bCs/>
          <w:lang w:val="en-US"/>
        </w:rPr>
        <w:t> ] is inferred to be equal to 0.</w:t>
      </w:r>
    </w:p>
    <w:p w14:paraId="68B70804" w14:textId="77777777" w:rsidR="007E173E" w:rsidRPr="00564A49" w:rsidRDefault="007E173E" w:rsidP="007E173E">
      <w:pPr>
        <w:rPr>
          <w:bCs/>
          <w:lang w:val="en-US"/>
        </w:rPr>
      </w:pPr>
      <w:r w:rsidRPr="00564A49">
        <w:rPr>
          <w:bCs/>
          <w:lang w:val="en-US"/>
        </w:rPr>
        <w:t>For each layer with nuh_layer_id equal to nuhLayerId, the value ViewId</w:t>
      </w:r>
      <w:proofErr w:type="gramStart"/>
      <w:r w:rsidRPr="00564A49">
        <w:rPr>
          <w:bCs/>
          <w:lang w:val="en-US"/>
        </w:rPr>
        <w:t>[ nuhLayerId</w:t>
      </w:r>
      <w:proofErr w:type="gramEnd"/>
      <w:r w:rsidRPr="00564A49">
        <w:rPr>
          <w:bCs/>
          <w:lang w:val="en-US"/>
        </w:rPr>
        <w:t> ] is set equal to view_id_val[ ViewOrderIdx[ nuhLayerId ] ].</w:t>
      </w:r>
    </w:p>
    <w:p w14:paraId="50BB77D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564A49">
        <w:rPr>
          <w:rFonts w:eastAsia="Batang"/>
          <w:bCs/>
          <w:lang w:val="en-US" w:eastAsia="ko-KR"/>
        </w:rPr>
        <w:t>[ i</w:t>
      </w:r>
      <w:proofErr w:type="gramEnd"/>
      <w:r w:rsidRPr="00564A49">
        <w:rPr>
          <w:rFonts w:eastAsia="Batang"/>
          <w:bCs/>
          <w:lang w:val="en-US" w:eastAsia="ko-KR"/>
        </w:rPr>
        <w:t> ][ j ] is not present for i and j in the range of 0 to MaxLayersMinus1, it is inferred to be equal to 0.</w:t>
      </w:r>
    </w:p>
    <w:p w14:paraId="42F14CA5"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w:t>
      </w:r>
      <w:proofErr w:type="gramStart"/>
      <w:r w:rsidRPr="00564A49">
        <w:rPr>
          <w:rFonts w:eastAsia="Batang"/>
          <w:bCs/>
          <w:lang w:val="en-US" w:eastAsia="ko-KR"/>
        </w:rPr>
        <w:t>[ i</w:t>
      </w:r>
      <w:proofErr w:type="gramEnd"/>
      <w:r w:rsidRPr="00564A49">
        <w:rPr>
          <w:rFonts w:eastAsia="Batang"/>
          <w:bCs/>
          <w:lang w:val="en-US" w:eastAsia="ko-KR"/>
        </w:rPr>
        <w:t> ] and RefLayerId[ i ][ j ] are derived as follows:</w:t>
      </w:r>
    </w:p>
    <w:p w14:paraId="3E16321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14:paraId="748CF951"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w:t>
      </w:r>
      <w:proofErr w:type="gramStart"/>
      <w:r w:rsidRPr="00564A49">
        <w:rPr>
          <w:rFonts w:eastAsia="Batang"/>
          <w:bCs/>
          <w:lang w:eastAsia="ko-KR"/>
        </w:rPr>
        <w:t>[ i</w:t>
      </w:r>
      <w:proofErr w:type="gramEnd"/>
      <w:r w:rsidRPr="00564A49">
        <w:rPr>
          <w:rFonts w:eastAsia="Batang"/>
          <w:bCs/>
          <w:lang w:eastAsia="ko-KR"/>
        </w:rPr>
        <w:t> ] is</w:t>
      </w:r>
      <w:r w:rsidRPr="00564A49">
        <w:rPr>
          <w:rFonts w:eastAsia="Batang"/>
          <w:bCs/>
          <w:lang w:val="en-US" w:eastAsia="ko-KR"/>
        </w:rPr>
        <w:t xml:space="preserve"> derived as follows:</w:t>
      </w:r>
    </w:p>
    <w:p w14:paraId="5F458B84" w14:textId="77777777"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rFonts w:eastAsia="Batang"/>
          <w:bCs/>
          <w:lang w:val="en-US" w:eastAsia="ko-KR"/>
        </w:rPr>
        <w:t>[ i</w:t>
      </w:r>
      <w:proofErr w:type="gramEnd"/>
      <w:r w:rsidRPr="00564A49">
        <w:rPr>
          <w:rFonts w:eastAsia="Batang"/>
          <w:bCs/>
          <w:lang w:val="en-US" w:eastAsia="ko-KR"/>
        </w:rPr>
        <w:t> ] is first initialized to 0 for all values of i in the range of 0 and 62, inclusive.</w:t>
      </w:r>
    </w:p>
    <w:p w14:paraId="0A0620CC" w14:textId="77777777"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recursiveRefLayerFlag</w:t>
      </w:r>
      <w:proofErr w:type="gramStart"/>
      <w:r w:rsidRPr="00564A49">
        <w:t>[ currLayerId</w:t>
      </w:r>
      <w:proofErr w:type="gramEnd"/>
      <w:r w:rsidRPr="00564A49">
        <w:t xml:space="preserve"> ][ j ] </w:t>
      </w:r>
      <w:r w:rsidRPr="00564A49">
        <w:rPr>
          <w:lang w:val="en-US"/>
        </w:rPr>
        <w:t xml:space="preserve">is first initialized to 0. The variable </w:t>
      </w:r>
      <w:r w:rsidRPr="00564A49">
        <w:t>recursiveRefLayerFlag</w:t>
      </w:r>
      <w:proofErr w:type="gramStart"/>
      <w:r w:rsidRPr="00564A49">
        <w:t>[ currLayerId</w:t>
      </w:r>
      <w:proofErr w:type="gramEnd"/>
      <w:r w:rsidRPr="00564A49">
        <w:t xml:space="preserve">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14:paraId="2824DD6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14:paraId="294F2B43" w14:textId="77777777"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lang w:val="en-US"/>
        </w:rPr>
        <w:t>[ i</w:t>
      </w:r>
      <w:proofErr w:type="gramEnd"/>
      <w:r w:rsidRPr="00564A49">
        <w:rPr>
          <w:lang w:val="en-US"/>
        </w:rPr>
        <w:t> ] is modified as follows</w:t>
      </w:r>
      <w:r w:rsidRPr="00564A49">
        <w:rPr>
          <w:rFonts w:eastAsia="Batang"/>
          <w:bCs/>
          <w:lang w:val="en-US" w:eastAsia="ko-KR"/>
        </w:rPr>
        <w:t>:</w:t>
      </w:r>
    </w:p>
    <w:p w14:paraId="5D3B779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14:paraId="4D66C16E" w14:textId="77777777" w:rsidR="007E173E" w:rsidRPr="00564A49" w:rsidRDefault="007E173E" w:rsidP="007E173E">
      <w:pPr>
        <w:rPr>
          <w:bCs/>
          <w:lang w:val="en-US"/>
        </w:rPr>
      </w:pPr>
      <w:r w:rsidRPr="00564A49">
        <w:rPr>
          <w:bCs/>
          <w:lang w:val="en-US"/>
        </w:rPr>
        <w:t>The variables NumPredictedLayers</w:t>
      </w:r>
      <w:proofErr w:type="gramStart"/>
      <w:r w:rsidRPr="00564A49">
        <w:rPr>
          <w:bCs/>
          <w:lang w:val="en-US"/>
        </w:rPr>
        <w:t>[ i</w:t>
      </w:r>
      <w:proofErr w:type="gramEnd"/>
      <w:r w:rsidRPr="00564A49">
        <w:rPr>
          <w:bCs/>
          <w:lang w:val="en-US"/>
        </w:rPr>
        <w:t> ] and PredictedLayerId[ i ][ j ] are derived as follows:</w:t>
      </w:r>
    </w:p>
    <w:p w14:paraId="7A1764EF"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14:paraId="6E882C11" w14:textId="77777777"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14:paraId="790F8321"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14:paraId="63268C09" w14:textId="77777777"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vps</w:t>
      </w:r>
      <w:proofErr w:type="gramEnd"/>
      <w:r w:rsidRPr="00564A49">
        <w:rPr>
          <w:rFonts w:eastAsia="Batang"/>
          <w:b/>
          <w:bCs/>
          <w:lang w:val="en-US" w:eastAsia="ko-KR"/>
        </w:rPr>
        <w:t>_sub_layers_max_minus1_present_flag</w:t>
      </w:r>
      <w:r w:rsidRPr="00564A49">
        <w:rPr>
          <w:rFonts w:eastAsia="Batang"/>
          <w:bCs/>
          <w:lang w:val="en-US" w:eastAsia="ko-KR"/>
        </w:rPr>
        <w:t xml:space="preserve"> equal to 1 specifies that the syntax elements sub_layers_vps_max_minus1[ i ] are present. </w:t>
      </w:r>
      <w:proofErr w:type="gramStart"/>
      <w:r w:rsidRPr="00564A49">
        <w:rPr>
          <w:rFonts w:eastAsia="Batang"/>
          <w:bCs/>
          <w:lang w:val="en-US" w:eastAsia="ko-KR"/>
        </w:rPr>
        <w:t>vps</w:t>
      </w:r>
      <w:proofErr w:type="gramEnd"/>
      <w:r w:rsidRPr="00564A49">
        <w:rPr>
          <w:rFonts w:eastAsia="Batang"/>
          <w:bCs/>
          <w:lang w:val="en-US" w:eastAsia="ko-KR"/>
        </w:rPr>
        <w:t>_sub_layers_max_minus1_present_flag equal to 0 specifies that the syntax elements sub_layers_vps_max_minus1[ i ] are not present.</w:t>
      </w:r>
    </w:p>
    <w:p w14:paraId="58D729A2" w14:textId="77777777"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sub</w:t>
      </w:r>
      <w:proofErr w:type="gramEnd"/>
      <w:r w:rsidRPr="00564A49">
        <w:rPr>
          <w:rFonts w:eastAsia="Batang"/>
          <w:b/>
          <w:bCs/>
          <w:lang w:val="en-US" w:eastAsia="ko-KR"/>
        </w:rPr>
        <w:t>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w:t>
      </w:r>
      <w:proofErr w:type="gramStart"/>
      <w:r w:rsidRPr="00564A49">
        <w:rPr>
          <w:rFonts w:eastAsia="Batang"/>
          <w:bCs/>
          <w:lang w:val="en-US" w:eastAsia="ko-KR"/>
        </w:rPr>
        <w:t>[ i</w:t>
      </w:r>
      <w:proofErr w:type="gramEnd"/>
      <w:r w:rsidRPr="00564A49">
        <w:rPr>
          <w:rFonts w:eastAsia="Batang"/>
          <w:bCs/>
          <w:lang w:val="en-US" w:eastAsia="ko-KR"/>
        </w:rPr>
        <w:t> ] shall be in the range of 0 to vps_max_sub_layers_minus1, inclusive. When not present, sub_layers_vps_max_minus1</w:t>
      </w:r>
      <w:proofErr w:type="gramStart"/>
      <w:r w:rsidRPr="00564A49">
        <w:rPr>
          <w:rFonts w:eastAsia="Batang"/>
          <w:bCs/>
          <w:lang w:val="en-US" w:eastAsia="ko-KR"/>
        </w:rPr>
        <w:t>[ i</w:t>
      </w:r>
      <w:proofErr w:type="gramEnd"/>
      <w:r w:rsidRPr="00564A49">
        <w:rPr>
          <w:rFonts w:eastAsia="Batang"/>
          <w:bCs/>
          <w:lang w:val="en-US" w:eastAsia="ko-KR"/>
        </w:rPr>
        <w:t> ] is inferred to be equal to vps_max_sub_layers_minus1.</w:t>
      </w:r>
    </w:p>
    <w:p w14:paraId="51650910" w14:textId="77777777" w:rsidR="007E173E" w:rsidRPr="00564A49" w:rsidRDefault="007E173E" w:rsidP="007E173E">
      <w:pPr>
        <w:pStyle w:val="3N"/>
        <w:rPr>
          <w:lang w:val="en-US" w:eastAsia="ko-KR"/>
        </w:rPr>
      </w:pPr>
      <w:proofErr w:type="gramStart"/>
      <w:r w:rsidRPr="00564A49">
        <w:rPr>
          <w:rFonts w:eastAsia="Batang"/>
          <w:b/>
          <w:bCs/>
          <w:lang w:val="en-US" w:eastAsia="ko-KR"/>
        </w:rPr>
        <w:t>max</w:t>
      </w:r>
      <w:proofErr w:type="gramEnd"/>
      <w:r w:rsidRPr="00564A49">
        <w:rPr>
          <w:rFonts w:eastAsia="Batang"/>
          <w:b/>
          <w:bCs/>
          <w:lang w:val="en-US" w:eastAsia="ko-KR"/>
        </w:rPr>
        <w:t>_tid_ref_present_flag</w:t>
      </w:r>
      <w:r w:rsidRPr="00564A49">
        <w:rPr>
          <w:lang w:val="en-US" w:eastAsia="ko-KR"/>
        </w:rPr>
        <w:t xml:space="preserve"> equal to 1 specifies that the syntax element max_tid_il_ref_pics_plus1[ i ][ j ] is present. </w:t>
      </w:r>
      <w:proofErr w:type="gramStart"/>
      <w:r w:rsidRPr="00564A49">
        <w:rPr>
          <w:rFonts w:eastAsia="Batang"/>
          <w:bCs/>
          <w:lang w:val="en-US" w:eastAsia="ko-KR"/>
        </w:rPr>
        <w:t>max</w:t>
      </w:r>
      <w:proofErr w:type="gramEnd"/>
      <w:r w:rsidRPr="00564A49">
        <w:rPr>
          <w:rFonts w:eastAsia="Batang"/>
          <w:bCs/>
          <w:lang w:val="en-US" w:eastAsia="ko-KR"/>
        </w:rPr>
        <w:t>_tid_ref_present_flag</w:t>
      </w:r>
      <w:r w:rsidRPr="00564A49">
        <w:rPr>
          <w:lang w:val="en-US" w:eastAsia="ko-KR"/>
        </w:rPr>
        <w:t xml:space="preserve"> equal to 0 specifies that the syntax element max_tid_il_ref_pics_plus1[ i ][ j ] is not present.</w:t>
      </w:r>
    </w:p>
    <w:p w14:paraId="2C198328" w14:textId="77777777"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w:t>
      </w:r>
      <w:proofErr w:type="gramStart"/>
      <w:r w:rsidRPr="00564A49">
        <w:rPr>
          <w:szCs w:val="22"/>
          <w:lang w:val="en-US"/>
        </w:rPr>
        <w:t>[ i</w:t>
      </w:r>
      <w:proofErr w:type="gramEnd"/>
      <w:r w:rsidRPr="00564A49">
        <w:rPr>
          <w:szCs w:val="22"/>
          <w:lang w:val="en-US"/>
        </w:rPr>
        <w:t> ][ j ] is inferred to be equal to 7.</w:t>
      </w:r>
    </w:p>
    <w:p w14:paraId="69C94EED" w14:textId="77777777" w:rsidR="007E173E" w:rsidRPr="00564A49" w:rsidRDefault="007E173E" w:rsidP="007E173E">
      <w:pPr>
        <w:rPr>
          <w:rFonts w:eastAsia="Batang"/>
          <w:bCs/>
          <w:lang w:val="en-US" w:eastAsia="ko-KR"/>
        </w:rPr>
      </w:pPr>
      <w:proofErr w:type="gramStart"/>
      <w:r w:rsidRPr="00564A49">
        <w:rPr>
          <w:rFonts w:eastAsia="Batang"/>
          <w:b/>
          <w:bCs/>
          <w:lang w:val="en-US" w:eastAsia="ko-KR"/>
        </w:rPr>
        <w:t>all</w:t>
      </w:r>
      <w:proofErr w:type="gramEnd"/>
      <w:r w:rsidRPr="00564A49">
        <w:rPr>
          <w:rFonts w:eastAsia="Batang"/>
          <w:b/>
          <w:bCs/>
          <w:lang w:val="en-US" w:eastAsia="ko-KR"/>
        </w:rPr>
        <w:t>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xml:space="preserve">. </w:t>
      </w:r>
      <w:proofErr w:type="gramStart"/>
      <w:r w:rsidRPr="00564A49">
        <w:rPr>
          <w:rFonts w:eastAsia="Batang"/>
          <w:bCs/>
          <w:lang w:val="en-US" w:eastAsia="ko-KR"/>
        </w:rPr>
        <w:t>all</w:t>
      </w:r>
      <w:proofErr w:type="gramEnd"/>
      <w:r w:rsidRPr="00564A49">
        <w:rPr>
          <w:rFonts w:eastAsia="Batang"/>
          <w:bCs/>
          <w:lang w:val="en-US" w:eastAsia="ko-KR"/>
        </w:rPr>
        <w:t xml:space="preserve">_ref_layers_active_flag equal to 0 specifies that the above restriction may or may not apply. </w:t>
      </w:r>
      <w:proofErr w:type="gramStart"/>
      <w:r w:rsidRPr="00564A49">
        <w:rPr>
          <w:rFonts w:eastAsia="Batang"/>
          <w:bCs/>
          <w:lang w:val="en-US" w:eastAsia="ko-KR"/>
        </w:rPr>
        <w:t>[ Ed</w:t>
      </w:r>
      <w:proofErr w:type="gramEnd"/>
      <w:r w:rsidRPr="00564A49">
        <w:rPr>
          <w:rFonts w:eastAsia="Batang"/>
          <w:bCs/>
          <w:lang w:val="en-US" w:eastAsia="ko-KR"/>
        </w:rPr>
        <w:t>. (GT): Consider renaming the syntax element, since not all reference layers are active anymore. ]</w:t>
      </w:r>
    </w:p>
    <w:p w14:paraId="6AE5B92E" w14:textId="77777777" w:rsidR="007E173E" w:rsidRPr="00564A49" w:rsidRDefault="007E173E" w:rsidP="007E173E">
      <w:pPr>
        <w:rPr>
          <w:rFonts w:eastAsia="Batang"/>
          <w:bCs/>
          <w:lang w:val="en-US" w:eastAsia="ko-KR"/>
        </w:rPr>
      </w:pPr>
      <w:proofErr w:type="gramStart"/>
      <w:r w:rsidRPr="00564A49">
        <w:rPr>
          <w:rFonts w:eastAsia="Batang"/>
          <w:b/>
          <w:bCs/>
          <w:lang w:val="en-US" w:eastAsia="ko-KR"/>
        </w:rPr>
        <w:t>vps</w:t>
      </w:r>
      <w:proofErr w:type="gramEnd"/>
      <w:r w:rsidRPr="00564A49">
        <w:rPr>
          <w:rFonts w:eastAsia="Batang"/>
          <w:b/>
          <w:bCs/>
          <w:lang w:val="en-US" w:eastAsia="ko-KR"/>
        </w:rPr>
        <w:t>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14:paraId="09FE06CF" w14:textId="77777777" w:rsidR="007E173E" w:rsidRPr="00564A49" w:rsidRDefault="007E173E" w:rsidP="007E173E">
      <w:pPr>
        <w:rPr>
          <w:bCs/>
          <w:lang w:val="en-US"/>
        </w:rPr>
      </w:pPr>
      <w:proofErr w:type="gramStart"/>
      <w:r w:rsidRPr="00564A49">
        <w:rPr>
          <w:b/>
          <w:bCs/>
          <w:lang w:val="en-US"/>
        </w:rPr>
        <w:t>vps</w:t>
      </w:r>
      <w:proofErr w:type="gramEnd"/>
      <w:r w:rsidRPr="00564A49">
        <w:rPr>
          <w:b/>
          <w:bCs/>
          <w:lang w:val="en-US"/>
        </w:rPr>
        <w:t>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proofErr w:type="gramStart"/>
      <w:r w:rsidRPr="00564A49">
        <w:rPr>
          <w:bCs/>
          <w:lang w:val="en-US"/>
        </w:rPr>
        <w:t>vps</w:t>
      </w:r>
      <w:proofErr w:type="gramEnd"/>
      <w:r w:rsidRPr="00564A49">
        <w:rPr>
          <w:bCs/>
          <w:lang w:val="en-US"/>
        </w:rPr>
        <w:t xml:space="preserve">_profile_present_flag[ i ] </w:t>
      </w:r>
      <w:r w:rsidRPr="00564A49">
        <w:rPr>
          <w:bCs/>
          <w:szCs w:val="22"/>
          <w:lang w:val="en-US"/>
        </w:rPr>
        <w:t>equal to 0 specifies that profile and tier information is not present in the i-th profile_tier_level( ) syntax structure and is inferred.</w:t>
      </w:r>
    </w:p>
    <w:p w14:paraId="7157F8A8" w14:textId="77777777" w:rsidR="007E173E" w:rsidRPr="00564A49" w:rsidRDefault="007E173E" w:rsidP="007E173E">
      <w:pPr>
        <w:rPr>
          <w:rFonts w:eastAsia="Batang"/>
          <w:b/>
          <w:bCs/>
          <w:lang w:val="en-US" w:eastAsia="ko-KR"/>
        </w:rPr>
      </w:pPr>
      <w:proofErr w:type="gramStart"/>
      <w:r w:rsidRPr="00564A49">
        <w:rPr>
          <w:b/>
          <w:bCs/>
          <w:lang w:val="en-US"/>
        </w:rPr>
        <w:t>num</w:t>
      </w:r>
      <w:proofErr w:type="gramEnd"/>
      <w:r w:rsidRPr="00564A49">
        <w:rPr>
          <w:b/>
          <w:bCs/>
          <w:lang w:val="en-US"/>
        </w:rPr>
        <w:t>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14:paraId="56EB2D7B" w14:textId="77777777" w:rsidR="007E173E" w:rsidRPr="00564A49" w:rsidRDefault="007E173E" w:rsidP="007E173E">
      <w:pPr>
        <w:rPr>
          <w:lang w:eastAsia="ko-KR"/>
        </w:rPr>
      </w:pPr>
      <w:proofErr w:type="gramStart"/>
      <w:r w:rsidRPr="00564A49">
        <w:rPr>
          <w:rFonts w:eastAsia="Batang"/>
          <w:b/>
          <w:bCs/>
          <w:lang w:val="en-US" w:eastAsia="ko-KR"/>
        </w:rPr>
        <w:t>default</w:t>
      </w:r>
      <w:proofErr w:type="gramEnd"/>
      <w:r w:rsidRPr="00564A49">
        <w:rPr>
          <w:rFonts w:eastAsia="Batang"/>
          <w:b/>
          <w:bCs/>
          <w:lang w:val="en-US" w:eastAsia="ko-KR"/>
        </w:rPr>
        <w: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w:t>
      </w:r>
      <w:proofErr w:type="gramEnd"/>
      <w:r w:rsidR="009F1BC0" w:rsidRPr="00564A49">
        <w:rPr>
          <w:rFonts w:eastAsia="Batang"/>
          <w:lang w:val="en-US" w:eastAsia="ko-KR"/>
        </w:rPr>
        <w:t xml:space="preserve">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w:t>
      </w:r>
      <w:proofErr w:type="gramStart"/>
      <w:r w:rsidR="009F1BC0" w:rsidRPr="00564A49">
        <w:rPr>
          <w:rFonts w:eastAsia="Batang"/>
          <w:lang w:val="en-US" w:eastAsia="ko-KR"/>
        </w:rPr>
        <w:t>default</w:t>
      </w:r>
      <w:proofErr w:type="gramEnd"/>
      <w:r w:rsidR="009F1BC0" w:rsidRPr="00564A49">
        <w:rPr>
          <w:rFonts w:eastAsia="Batang"/>
          <w:lang w:val="en-US" w:eastAsia="ko-KR"/>
        </w:rPr>
        <w:t xml:space="preserve">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w:t>
      </w:r>
      <w:proofErr w:type="gramEnd"/>
      <w:r w:rsidRPr="00564A49">
        <w:rPr>
          <w:rFonts w:eastAsia="Batang"/>
          <w:lang w:val="en-US" w:eastAsia="ko-KR"/>
        </w:rPr>
        <w:t xml:space="preserve">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14:paraId="173CA99E" w14:textId="77777777" w:rsidR="007E173E" w:rsidRPr="00564A49" w:rsidRDefault="007E173E" w:rsidP="007E173E">
      <w:pPr>
        <w:rPr>
          <w:rFonts w:eastAsia="Batang"/>
          <w:lang w:val="en-US" w:eastAsia="ko-KR"/>
        </w:rPr>
      </w:pPr>
      <w:r w:rsidRPr="00564A49">
        <w:rPr>
          <w:lang w:eastAsia="ko-KR"/>
        </w:rPr>
        <w:t>The variable defaultTargetOutputLayerIdc is set equal to Min</w:t>
      </w:r>
      <w:proofErr w:type="gramStart"/>
      <w:r w:rsidRPr="00564A49">
        <w:rPr>
          <w:lang w:eastAsia="ko-KR"/>
        </w:rPr>
        <w:t>( default</w:t>
      </w:r>
      <w:proofErr w:type="gramEnd"/>
      <w:r w:rsidRPr="00564A49">
        <w:rPr>
          <w:lang w:eastAsia="ko-KR"/>
        </w:rPr>
        <w:t>_target_output_layer_idc, 2 ).</w:t>
      </w:r>
    </w:p>
    <w:p w14:paraId="0D43D563" w14:textId="77777777" w:rsidR="007E173E" w:rsidRPr="00564A49" w:rsidRDefault="007E173E" w:rsidP="007E173E">
      <w:pPr>
        <w:rPr>
          <w:lang w:val="en-US"/>
        </w:rPr>
      </w:pPr>
      <w:proofErr w:type="gramStart"/>
      <w:r w:rsidRPr="00564A49">
        <w:rPr>
          <w:b/>
          <w:lang w:val="en-US"/>
        </w:rPr>
        <w:t>output</w:t>
      </w:r>
      <w:proofErr w:type="gramEnd"/>
      <w:r w:rsidRPr="00564A49">
        <w:rPr>
          <w:b/>
          <w:lang w:val="en-US"/>
        </w:rPr>
        <w: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w:t>
      </w:r>
      <w:proofErr w:type="gramStart"/>
      <w:r w:rsidRPr="00564A49">
        <w:rPr>
          <w:lang w:val="en-US"/>
        </w:rPr>
        <w:t>[ i</w:t>
      </w:r>
      <w:proofErr w:type="gramEnd"/>
      <w:r w:rsidRPr="00564A49">
        <w:rPr>
          <w:lang w:val="en-US"/>
        </w:rPr>
        <w:t>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14:paraId="7E5DF946" w14:textId="77777777"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inclusive, the variable LayerSetIdxForOutputLayerSet</w:t>
      </w:r>
      <w:proofErr w:type="gramStart"/>
      <w:r w:rsidRPr="00564A49">
        <w:rPr>
          <w:lang w:val="en-US"/>
        </w:rPr>
        <w:t>[ i</w:t>
      </w:r>
      <w:proofErr w:type="gramEnd"/>
      <w:r w:rsidRPr="00564A49">
        <w:rPr>
          <w:lang w:val="en-US"/>
        </w:rPr>
        <w:t xml:space="preserve"> ] is derived as specified in the following: </w:t>
      </w:r>
    </w:p>
    <w:p w14:paraId="7630E91D" w14:textId="77777777"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w:t>
      </w:r>
      <w:proofErr w:type="gramStart"/>
      <w:r w:rsidRPr="00564A49">
        <w:rPr>
          <w:lang w:val="en-US"/>
        </w:rPr>
        <w:t>[ i</w:t>
      </w:r>
      <w:proofErr w:type="gramEnd"/>
      <w:r w:rsidRPr="00564A49">
        <w:rPr>
          <w:lang w:val="en-US"/>
        </w:rPr>
        <w:t xml:space="preserve">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r>
      <w:proofErr w:type="gramStart"/>
      <w:r w:rsidRPr="00564A49">
        <w:rPr>
          <w:lang w:val="en-US"/>
        </w:rPr>
        <w:t>i</w:t>
      </w:r>
      <w:proofErr w:type="gramEnd"/>
      <w:r w:rsidRPr="00564A49">
        <w:rPr>
          <w:lang w:val="en-US"/>
        </w:rPr>
        <w:t xml:space="preserve">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14:paraId="4D6BF2F3" w14:textId="77777777"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14:paraId="41542008" w14:textId="77777777" w:rsidR="007E173E" w:rsidRPr="00564A49" w:rsidRDefault="007E173E" w:rsidP="007E173E">
      <w:pPr>
        <w:rPr>
          <w:bCs/>
          <w:lang w:val="en-US"/>
        </w:rPr>
      </w:pPr>
      <w:proofErr w:type="gramStart"/>
      <w:r w:rsidRPr="00564A49">
        <w:rPr>
          <w:b/>
          <w:bCs/>
          <w:lang w:val="en-US"/>
        </w:rPr>
        <w:t>output</w:t>
      </w:r>
      <w:proofErr w:type="gramEnd"/>
      <w:r w:rsidRPr="00564A49">
        <w:rPr>
          <w:b/>
          <w:bCs/>
          <w:lang w:val="en-US"/>
        </w:rPr>
        <w:t>_layer_flag</w:t>
      </w:r>
      <w:r w:rsidRPr="00564A49">
        <w:rPr>
          <w:lang w:val="en-US"/>
        </w:rPr>
        <w:t>[ i ]</w:t>
      </w:r>
      <w:r w:rsidRPr="00564A49">
        <w:rPr>
          <w:bCs/>
          <w:lang w:val="en-US"/>
        </w:rPr>
        <w:t xml:space="preserve">[ j ] equal to 1 specifies that the j-th layer in the i-th output layer set is an output layer. </w:t>
      </w:r>
      <w:proofErr w:type="gramStart"/>
      <w:r w:rsidRPr="00564A49">
        <w:rPr>
          <w:bCs/>
          <w:lang w:val="en-US"/>
        </w:rPr>
        <w:t>output</w:t>
      </w:r>
      <w:proofErr w:type="gramEnd"/>
      <w:r w:rsidRPr="00564A49">
        <w:rPr>
          <w:bCs/>
          <w:lang w:val="en-US"/>
        </w:rPr>
        <w:t>_layer_flag</w:t>
      </w:r>
      <w:r w:rsidRPr="00564A49">
        <w:rPr>
          <w:lang w:val="en-US"/>
        </w:rPr>
        <w:t>[ i ]</w:t>
      </w:r>
      <w:r w:rsidRPr="00564A49">
        <w:rPr>
          <w:bCs/>
          <w:lang w:val="en-US"/>
        </w:rPr>
        <w:t>[ j ] equal to 0 specifies that the j-th layer in the i-th output layer set is not an output layer.</w:t>
      </w:r>
    </w:p>
    <w:p w14:paraId="535D9EE2" w14:textId="77777777"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14:paraId="49A524FC"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14:paraId="5F88AC10"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w:t>
      </w:r>
      <w:proofErr w:type="gramStart"/>
      <w:r w:rsidRPr="00564A49">
        <w:rPr>
          <w:rFonts w:eastAsia="Batang"/>
          <w:bCs/>
          <w:lang w:val="en-US" w:eastAsia="ko-KR"/>
        </w:rPr>
        <w:t>[ i</w:t>
      </w:r>
      <w:proofErr w:type="gramEnd"/>
      <w:r w:rsidRPr="00564A49">
        <w:rPr>
          <w:rFonts w:eastAsia="Batang"/>
          <w:bCs/>
          <w:lang w:val="en-US" w:eastAsia="ko-KR"/>
        </w:rPr>
        <w:t> ][ j ] is set equal to 0.</w:t>
      </w:r>
    </w:p>
    <w:p w14:paraId="193DDDD2" w14:textId="77777777" w:rsidR="007E173E" w:rsidRPr="00564A49" w:rsidRDefault="007E173E" w:rsidP="007E173E">
      <w:pPr>
        <w:rPr>
          <w:lang w:val="en-US"/>
        </w:rPr>
      </w:pPr>
      <w:r w:rsidRPr="00564A49">
        <w:rPr>
          <w:lang w:val="en-US"/>
        </w:rPr>
        <w:t xml:space="preserve">For i in the range of </w:t>
      </w:r>
      <w:proofErr w:type="gramStart"/>
      <w:r w:rsidRPr="00564A49">
        <w:rPr>
          <w:lang w:val="en-US"/>
        </w:rPr>
        <w:t>( </w:t>
      </w:r>
      <w:r w:rsidRPr="00564A49">
        <w:rPr>
          <w:rFonts w:eastAsia="Batang"/>
          <w:bCs/>
          <w:lang w:val="en-US" w:eastAsia="ko-KR"/>
        </w:rPr>
        <w:t>defaultTargetOutputLayerIdc</w:t>
      </w:r>
      <w:proofErr w:type="gramEnd"/>
      <w:r w:rsidRPr="00564A49">
        <w:rPr>
          <w:rFonts w:eastAsia="Batang"/>
          <w:bCs/>
          <w:lang w:val="en-US" w:eastAsia="ko-KR"/>
        </w:rPr>
        <w:t>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14:paraId="75738C5D" w14:textId="77777777" w:rsidR="007E173E" w:rsidRPr="00564A49" w:rsidRDefault="007E173E" w:rsidP="007E173E">
      <w:pPr>
        <w:rPr>
          <w:bCs/>
          <w:lang w:val="en-US"/>
        </w:rPr>
      </w:pPr>
      <w:r w:rsidRPr="00564A49">
        <w:rPr>
          <w:bCs/>
          <w:lang w:val="en-US"/>
        </w:rPr>
        <w:t>The variable NumOutputLayersInOutputLayerSet</w:t>
      </w:r>
      <w:proofErr w:type="gramStart"/>
      <w:r w:rsidRPr="00564A49">
        <w:rPr>
          <w:bCs/>
          <w:lang w:val="en-US"/>
        </w:rPr>
        <w:t>[ i</w:t>
      </w:r>
      <w:proofErr w:type="gramEnd"/>
      <w:r w:rsidRPr="00564A49">
        <w:rPr>
          <w:bCs/>
          <w:lang w:val="en-US"/>
        </w:rPr>
        <w:t> ] is derived as follows:</w:t>
      </w:r>
    </w:p>
    <w:p w14:paraId="6CDCCC23"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14:paraId="6D903A65" w14:textId="77777777" w:rsidR="007E173E" w:rsidRPr="00564A49" w:rsidRDefault="007E173E" w:rsidP="007E173E">
      <w:pPr>
        <w:rPr>
          <w:bCs/>
          <w:lang w:val="en-US"/>
        </w:rPr>
      </w:pPr>
      <w:proofErr w:type="gramStart"/>
      <w:r w:rsidRPr="00564A49">
        <w:rPr>
          <w:b/>
          <w:bCs/>
          <w:lang w:val="en-US"/>
        </w:rPr>
        <w:t>profile</w:t>
      </w:r>
      <w:proofErr w:type="gramEnd"/>
      <w:r w:rsidRPr="00564A49">
        <w:rPr>
          <w:b/>
          <w:bCs/>
          <w:lang w:val="en-US"/>
        </w:rPr>
        <w:t>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proofErr w:type="gramStart"/>
      <w:r w:rsidRPr="00564A49">
        <w:rPr>
          <w:lang w:val="en-US"/>
        </w:rPr>
        <w:t>[ 0</w:t>
      </w:r>
      <w:proofErr w:type="gramEnd"/>
      <w:r w:rsidRPr="00564A49">
        <w:rPr>
          <w:lang w:val="en-US"/>
        </w:rPr>
        <w:t>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shall be in the range of 0 to vps_num_profile_tier_level_minus1, inclusive</w:t>
      </w:r>
      <w:r w:rsidRPr="00564A49">
        <w:rPr>
          <w:bCs/>
          <w:lang w:val="en-US"/>
        </w:rPr>
        <w:t>.</w:t>
      </w:r>
    </w:p>
    <w:p w14:paraId="511D333F" w14:textId="77777777" w:rsidR="007E173E" w:rsidRPr="00564A49" w:rsidRDefault="007E173E" w:rsidP="007E173E">
      <w:pPr>
        <w:rPr>
          <w:rFonts w:eastAsia="Batang"/>
          <w:bCs/>
          <w:lang w:val="en-US" w:eastAsia="ko-KR"/>
        </w:rPr>
      </w:pPr>
      <w:bookmarkStart w:id="1571" w:name="_Ref348090365"/>
      <w:proofErr w:type="gramStart"/>
      <w:r w:rsidRPr="00564A49">
        <w:rPr>
          <w:rFonts w:eastAsia="Batang"/>
          <w:b/>
          <w:bCs/>
          <w:lang w:val="en-US" w:eastAsia="ko-KR"/>
        </w:rPr>
        <w:t>alt</w:t>
      </w:r>
      <w:proofErr w:type="gramEnd"/>
      <w:r w:rsidRPr="00564A49">
        <w:rPr>
          <w:rFonts w:eastAsia="Batang"/>
          <w:b/>
          <w:bCs/>
          <w:lang w:val="en-US" w:eastAsia="ko-KR"/>
        </w:rPr>
        <w:t>_output_layer_flag</w:t>
      </w:r>
      <w:r w:rsidRPr="00564A49">
        <w:rPr>
          <w:rFonts w:eastAsia="Batang"/>
          <w:bCs/>
          <w:lang w:val="en-US" w:eastAsia="ko-KR"/>
        </w:rPr>
        <w:t xml:space="preserve">[ i ] equal to 0 specifies that an alternative output layer is not used for any output layer in the i-th output layer set. </w:t>
      </w:r>
      <w:proofErr w:type="gramStart"/>
      <w:r w:rsidRPr="00564A49">
        <w:rPr>
          <w:rFonts w:eastAsia="Batang"/>
          <w:bCs/>
          <w:lang w:val="en-US" w:eastAsia="ko-KR"/>
        </w:rPr>
        <w:t>alt</w:t>
      </w:r>
      <w:proofErr w:type="gramEnd"/>
      <w:r w:rsidRPr="00564A49">
        <w:rPr>
          <w:rFonts w:eastAsia="Batang"/>
          <w:bCs/>
          <w:lang w:val="en-US" w:eastAsia="ko-KR"/>
        </w:rPr>
        <w:t>_output_layer_flag[ i ] equal to 1 specifies that an alternative output layer may be used for the output layer in the i-th output layer set.</w:t>
      </w:r>
    </w:p>
    <w:p w14:paraId="6843C9C8" w14:textId="77777777"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14:paraId="0BA0EBF4" w14:textId="77777777"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w:t>
      </w:r>
      <w:proofErr w:type="gramStart"/>
      <w:r w:rsidRPr="00564A49">
        <w:rPr>
          <w:bCs/>
          <w:lang w:val="en-US"/>
        </w:rPr>
        <w:t>[ i</w:t>
      </w:r>
      <w:proofErr w:type="gramEnd"/>
      <w:r w:rsidRPr="00564A49">
        <w:rPr>
          <w:bCs/>
          <w:lang w:val="en-US"/>
        </w:rPr>
        <w:t> ] is set equal to 0.</w:t>
      </w:r>
    </w:p>
    <w:p w14:paraId="3788B181" w14:textId="77777777" w:rsidR="007E173E" w:rsidRPr="00564A49" w:rsidRDefault="007E173E" w:rsidP="007E173E">
      <w:pPr>
        <w:pStyle w:val="enumlev1"/>
        <w:ind w:left="397"/>
        <w:rPr>
          <w:rFonts w:eastAsia="Batang"/>
          <w:bCs/>
          <w:lang w:val="en-US" w:eastAsia="ko-KR"/>
        </w:rPr>
      </w:pPr>
      <w:r w:rsidRPr="00564A49">
        <w:rPr>
          <w:bCs/>
          <w:lang w:val="en-US"/>
        </w:rPr>
        <w:t>AltOptLayerFlag</w:t>
      </w:r>
      <w:proofErr w:type="gramStart"/>
      <w:r w:rsidRPr="00564A49">
        <w:rPr>
          <w:bCs/>
          <w:lang w:val="en-US"/>
        </w:rPr>
        <w:t>[ 0</w:t>
      </w:r>
      <w:proofErr w:type="gramEnd"/>
      <w:r w:rsidRPr="00564A49">
        <w:rPr>
          <w:bCs/>
          <w:lang w:val="en-US"/>
        </w:rPr>
        <w:t> ] is set equal to 0.</w:t>
      </w:r>
    </w:p>
    <w:p w14:paraId="120E6EBE"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w:t>
      </w:r>
      <w:proofErr w:type="gramStart"/>
      <w:r w:rsidRPr="00564A49">
        <w:rPr>
          <w:lang w:val="en-US"/>
        </w:rPr>
        <w:t>[ olsIdx</w:t>
      </w:r>
      <w:proofErr w:type="gramEnd"/>
      <w:r w:rsidRPr="00564A49">
        <w:rPr>
          <w:lang w:val="en-US"/>
        </w:rPr>
        <w:t> ] is equal to 0, pictures that are not at the target output layers of the output layer set with index olsIdx are not output. When AltOptLayerFlag</w:t>
      </w:r>
      <w:proofErr w:type="gramStart"/>
      <w:r w:rsidRPr="00564A49">
        <w:rPr>
          <w:lang w:val="en-US"/>
        </w:rPr>
        <w:t>[ olsIdx</w:t>
      </w:r>
      <w:proofErr w:type="gramEnd"/>
      <w:r w:rsidRPr="00564A49">
        <w:rPr>
          <w:lang w:val="en-US"/>
        </w:rPr>
        <w:t>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14:paraId="4EBB306F" w14:textId="77777777"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14:paraId="7E3E021D" w14:textId="77777777" w:rsidR="007E173E" w:rsidRPr="00564A49" w:rsidRDefault="007E173E" w:rsidP="007E173E">
      <w:pPr>
        <w:pStyle w:val="enumlev1"/>
        <w:ind w:left="397"/>
        <w:rPr>
          <w:bCs/>
          <w:lang w:val="en-US"/>
        </w:rPr>
      </w:pPr>
      <w:r w:rsidRPr="00564A49">
        <w:rPr>
          <w:bCs/>
          <w:lang w:val="en-US"/>
        </w:rPr>
        <w:t>–</w:t>
      </w:r>
      <w:r w:rsidRPr="00564A49">
        <w:rPr>
          <w:bCs/>
          <w:lang w:val="en-US"/>
        </w:rPr>
        <w:tab/>
        <w:t>When AltOptLayerFlag</w:t>
      </w:r>
      <w:proofErr w:type="gramStart"/>
      <w:r w:rsidRPr="00564A49">
        <w:rPr>
          <w:bCs/>
          <w:lang w:val="en-US"/>
        </w:rPr>
        <w:t>[ olsIdx</w:t>
      </w:r>
      <w:proofErr w:type="gramEnd"/>
      <w:r w:rsidRPr="00564A49">
        <w:rPr>
          <w:bCs/>
          <w:lang w:val="en-US"/>
        </w:rPr>
        <w:t xml:space="preserve">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14:paraId="2BE4130A" w14:textId="77777777"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w:t>
      </w:r>
      <w:proofErr w:type="gramStart"/>
      <w:r w:rsidRPr="00564A49">
        <w:rPr>
          <w:bCs/>
          <w:lang w:val="en-US"/>
        </w:rPr>
        <w:t>[ </w:t>
      </w:r>
      <w:r w:rsidRPr="00564A49">
        <w:rPr>
          <w:lang w:val="en-US"/>
        </w:rPr>
        <w:t>LayerSetIdxForOutputLayerSet</w:t>
      </w:r>
      <w:proofErr w:type="gramEnd"/>
      <w:r w:rsidRPr="00564A49">
        <w:rPr>
          <w:bCs/>
          <w:lang w:val="en-US"/>
        </w:rPr>
        <w:t>[ olsIdx ] ]. Let truncatedOlsBitstream be olsBitstream or be formed from the olsBitstream by removing access units preceding, in decoding order, any access unit with an IRAP picture having nuh_layer_id equal to 0. It is a requirement of bitstream conformance that when AltOptLayerFlag</w:t>
      </w:r>
      <w:proofErr w:type="gramStart"/>
      <w:r w:rsidRPr="00564A49">
        <w:rPr>
          <w:bCs/>
          <w:lang w:val="en-US"/>
        </w:rPr>
        <w:t>[ olsIdx</w:t>
      </w:r>
      <w:proofErr w:type="gramEnd"/>
      <w:r w:rsidRPr="00564A49">
        <w:rPr>
          <w:bCs/>
          <w:lang w:val="en-US"/>
        </w:rPr>
        <w:t xml:space="preserve"> ] is equal to 1, a bitstream that is formed by removing, from the truncatedOlsBitstream, any coded picture that is not used as a reference for prediction for any other picture and is not the only coded picture of an access unit is a conforming bitstream. </w:t>
      </w:r>
    </w:p>
    <w:p w14:paraId="67BB2DE3"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14:paraId="12DC53B4"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 When AltOptLayerFlag</w:t>
      </w:r>
      <w:proofErr w:type="gramStart"/>
      <w:r w:rsidRPr="00564A49">
        <w:rPr>
          <w:lang w:val="en-US"/>
        </w:rPr>
        <w:t>[ olsIdx</w:t>
      </w:r>
      <w:proofErr w:type="gramEnd"/>
      <w:r w:rsidRPr="00564A49">
        <w:rPr>
          <w:lang w:val="en-US"/>
        </w:rPr>
        <w:t xml:space="preserve">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14:paraId="2983EBFF" w14:textId="77777777"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14:paraId="450153AD" w14:textId="77777777"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14:paraId="5EF3FCF8" w14:textId="77777777" w:rsidR="007E173E" w:rsidRPr="00564A49" w:rsidRDefault="007E173E" w:rsidP="007E173E">
      <w:pPr>
        <w:rPr>
          <w:rFonts w:eastAsia="Batang"/>
          <w:bCs/>
          <w:lang w:val="en-US" w:eastAsia="ko-KR"/>
        </w:rPr>
      </w:pPr>
      <w:proofErr w:type="gramStart"/>
      <w:r w:rsidRPr="00564A49">
        <w:rPr>
          <w:rFonts w:eastAsia="Batang"/>
          <w:b/>
          <w:bCs/>
          <w:lang w:val="en-US" w:eastAsia="ko-KR"/>
        </w:rPr>
        <w:t>rep</w:t>
      </w:r>
      <w:proofErr w:type="gramEnd"/>
      <w:r w:rsidRPr="00564A49">
        <w:rPr>
          <w:rFonts w:eastAsia="Batang"/>
          <w:b/>
          <w:bCs/>
          <w:lang w:val="en-US" w:eastAsia="ko-KR"/>
        </w:rPr>
        <w:t>_format_idx_present_flag</w:t>
      </w:r>
      <w:r w:rsidRPr="00564A49">
        <w:rPr>
          <w:rFonts w:eastAsia="Batang"/>
          <w:bCs/>
          <w:lang w:val="en-US" w:eastAsia="ko-KR"/>
        </w:rPr>
        <w:t xml:space="preserve"> equal to 1 specifies that the syntax elements vps_num_rep_formats_minus1 and vps_rep_format_idx[ i ] are present. </w:t>
      </w:r>
      <w:proofErr w:type="gramStart"/>
      <w:r w:rsidRPr="00564A49">
        <w:rPr>
          <w:rFonts w:eastAsia="Batang"/>
          <w:bCs/>
          <w:lang w:val="en-US" w:eastAsia="ko-KR"/>
        </w:rPr>
        <w:t>rep</w:t>
      </w:r>
      <w:proofErr w:type="gramEnd"/>
      <w:r w:rsidRPr="00564A49">
        <w:rPr>
          <w:rFonts w:eastAsia="Batang"/>
          <w:bCs/>
          <w:lang w:val="en-US" w:eastAsia="ko-KR"/>
        </w:rPr>
        <w:t>_format_idx_present_flag equal to 0 specifies that the syntax elements vps_num_rep_formats_minus1 and vps_rep_format_idx[ i ] are not present.</w:t>
      </w:r>
    </w:p>
    <w:p w14:paraId="513CB03A" w14:textId="77777777" w:rsidR="007E173E" w:rsidRPr="00564A49" w:rsidRDefault="007E173E" w:rsidP="007E173E">
      <w:pPr>
        <w:rPr>
          <w:rFonts w:eastAsia="Batang"/>
          <w:bCs/>
          <w:lang w:val="en-US" w:eastAsia="ko-KR"/>
        </w:rPr>
      </w:pPr>
      <w:proofErr w:type="gramStart"/>
      <w:r w:rsidRPr="00564A49">
        <w:rPr>
          <w:rFonts w:eastAsia="Batang"/>
          <w:b/>
          <w:bCs/>
          <w:lang w:val="en-US" w:eastAsia="ko-KR"/>
        </w:rPr>
        <w:t>vps</w:t>
      </w:r>
      <w:proofErr w:type="gramEnd"/>
      <w:r w:rsidRPr="00564A49">
        <w:rPr>
          <w:rFonts w:eastAsia="Batang"/>
          <w:b/>
          <w:bCs/>
          <w:lang w:val="en-US" w:eastAsia="ko-KR"/>
        </w:rPr>
        <w:t>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14:paraId="20417DC2" w14:textId="77777777" w:rsidR="007E173E" w:rsidRPr="00564A49" w:rsidRDefault="007E173E" w:rsidP="007E173E">
      <w:pPr>
        <w:rPr>
          <w:rFonts w:eastAsia="Batang"/>
          <w:bCs/>
          <w:lang w:val="en-US" w:eastAsia="ko-KR"/>
        </w:rPr>
      </w:pPr>
      <w:proofErr w:type="gramStart"/>
      <w:r w:rsidRPr="00564A49">
        <w:rPr>
          <w:rFonts w:eastAsia="Batang"/>
          <w:b/>
          <w:bCs/>
          <w:lang w:val="en-US" w:eastAsia="ko-KR"/>
        </w:rPr>
        <w:t>vps</w:t>
      </w:r>
      <w:proofErr w:type="gramEnd"/>
      <w:r w:rsidRPr="00564A49">
        <w:rPr>
          <w:rFonts w:eastAsia="Batang"/>
          <w:b/>
          <w:bCs/>
          <w:lang w:val="en-US" w:eastAsia="ko-KR"/>
        </w:rPr>
        <w:t>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564A49">
        <w:rPr>
          <w:rFonts w:eastAsia="Batang"/>
          <w:bCs/>
          <w:lang w:val="en-US" w:eastAsia="ko-KR"/>
        </w:rPr>
        <w:t>[ i</w:t>
      </w:r>
      <w:proofErr w:type="gramEnd"/>
      <w:r w:rsidRPr="00564A49">
        <w:rPr>
          <w:rFonts w:eastAsia="Batang"/>
          <w:bCs/>
          <w:lang w:val="en-US" w:eastAsia="ko-KR"/>
        </w:rPr>
        <w:t> ] is inferred to be equal to ( rep_format_idx_present_flag ? 0 : i ). The value of vps_rep_format_idx</w:t>
      </w:r>
      <w:proofErr w:type="gramStart"/>
      <w:r w:rsidRPr="00564A49">
        <w:rPr>
          <w:rFonts w:eastAsia="Batang"/>
          <w:bCs/>
          <w:lang w:val="en-US" w:eastAsia="ko-KR"/>
        </w:rPr>
        <w:t>[ i</w:t>
      </w:r>
      <w:proofErr w:type="gramEnd"/>
      <w:r w:rsidRPr="00564A49">
        <w:rPr>
          <w:rFonts w:eastAsia="Batang"/>
          <w:bCs/>
          <w:lang w:val="en-US" w:eastAsia="ko-KR"/>
        </w:rPr>
        <w:t> ] shall be in the range of 0 to vps_num_rep_formats_minus1, inclusive. The number of bits used for the representation of vps_rep_format_idx</w:t>
      </w:r>
      <w:proofErr w:type="gramStart"/>
      <w:r w:rsidRPr="00564A49">
        <w:rPr>
          <w:rFonts w:eastAsia="Batang"/>
          <w:bCs/>
          <w:lang w:val="en-US" w:eastAsia="ko-KR"/>
        </w:rPr>
        <w:t>[ i</w:t>
      </w:r>
      <w:proofErr w:type="gramEnd"/>
      <w:r w:rsidRPr="00564A49">
        <w:rPr>
          <w:rFonts w:eastAsia="Batang"/>
          <w:bCs/>
          <w:lang w:val="en-US" w:eastAsia="ko-KR"/>
        </w:rPr>
        <w:t> ] is Ceil( Log2( vps_num_rep_formats_minus1 + 1 ) ).</w:t>
      </w:r>
    </w:p>
    <w:p w14:paraId="0B824968" w14:textId="77777777" w:rsidR="007E173E" w:rsidRPr="00564A49" w:rsidRDefault="007E173E" w:rsidP="007E173E">
      <w:pPr>
        <w:rPr>
          <w:lang w:val="en-US" w:eastAsia="ko-KR"/>
        </w:rPr>
      </w:pPr>
      <w:proofErr w:type="gramStart"/>
      <w:r w:rsidRPr="00564A49">
        <w:rPr>
          <w:rFonts w:eastAsia="Batang"/>
          <w:b/>
          <w:bCs/>
          <w:lang w:val="en-US" w:eastAsia="ko-KR"/>
        </w:rPr>
        <w:t>max</w:t>
      </w:r>
      <w:proofErr w:type="gramEnd"/>
      <w:r w:rsidRPr="00564A49">
        <w:rPr>
          <w:rFonts w:eastAsia="Batang"/>
          <w:b/>
          <w:bCs/>
          <w:lang w:val="en-US" w:eastAsia="ko-KR"/>
        </w:rPr>
        <w:t xml:space="preserve">_one_active_ref_layer_flag </w:t>
      </w:r>
      <w:r w:rsidRPr="00564A49">
        <w:rPr>
          <w:rFonts w:eastAsia="Batang"/>
          <w:bCs/>
          <w:lang w:val="en-US" w:eastAsia="ko-KR"/>
        </w:rPr>
        <w:t xml:space="preserve">equal to 1 specifies that at most one picture is used for inter-layer prediction for each picture in the CVS. </w:t>
      </w:r>
      <w:proofErr w:type="gramStart"/>
      <w:r w:rsidRPr="00564A49">
        <w:rPr>
          <w:rFonts w:eastAsia="Batang"/>
          <w:bCs/>
          <w:lang w:val="en-US" w:eastAsia="ko-KR"/>
        </w:rPr>
        <w:t>max</w:t>
      </w:r>
      <w:proofErr w:type="gramEnd"/>
      <w:r w:rsidRPr="00564A49">
        <w:rPr>
          <w:rFonts w:eastAsia="Batang"/>
          <w:bCs/>
          <w:lang w:val="en-US" w:eastAsia="ko-KR"/>
        </w:rPr>
        <w:t>_one_active_ref_layer_flag equal to 0 specifies that more than one picture may be used for inter-layer prediction for each picture in the CVS.</w:t>
      </w:r>
    </w:p>
    <w:p w14:paraId="2046CAAA" w14:textId="77777777" w:rsidR="007E173E" w:rsidRPr="00564A49" w:rsidRDefault="007E173E" w:rsidP="007E173E">
      <w:pPr>
        <w:rPr>
          <w:rFonts w:eastAsia="Batang"/>
          <w:bCs/>
          <w:lang w:val="en-US" w:eastAsia="ko-KR"/>
        </w:rPr>
      </w:pPr>
      <w:proofErr w:type="gramStart"/>
      <w:r w:rsidRPr="00564A49">
        <w:rPr>
          <w:rFonts w:eastAsia="Batang"/>
          <w:b/>
          <w:bCs/>
          <w:lang w:val="en-US" w:eastAsia="ko-KR"/>
        </w:rPr>
        <w:t>vps</w:t>
      </w:r>
      <w:proofErr w:type="gramEnd"/>
      <w:r w:rsidRPr="00564A49">
        <w:rPr>
          <w:rFonts w:eastAsia="Batang"/>
          <w:b/>
          <w:bCs/>
          <w:lang w:val="en-US" w:eastAsia="ko-KR"/>
        </w:rPr>
        <w:t>_poc_lsb_aligned_flag</w:t>
      </w:r>
      <w:r w:rsidRPr="00564A49">
        <w:rPr>
          <w:rFonts w:eastAsia="Batang"/>
          <w:bCs/>
          <w:lang w:val="en-US" w:eastAsia="ko-KR"/>
        </w:rPr>
        <w:t xml:space="preserve"> equal to 0 specifies that the value of slice_pic_order_cnt_lsb may or may not be the same in different pictures of an access unit. </w:t>
      </w:r>
      <w:proofErr w:type="gramStart"/>
      <w:r w:rsidRPr="00564A49">
        <w:rPr>
          <w:rFonts w:eastAsia="Batang"/>
          <w:bCs/>
          <w:lang w:val="en-US" w:eastAsia="ko-KR"/>
        </w:rPr>
        <w:t>vps</w:t>
      </w:r>
      <w:proofErr w:type="gramEnd"/>
      <w:r w:rsidRPr="00564A49">
        <w:rPr>
          <w:rFonts w:eastAsia="Batang"/>
          <w:bCs/>
          <w:lang w:val="en-US" w:eastAsia="ko-KR"/>
        </w:rPr>
        <w:t>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14:paraId="56D991DB" w14:textId="77777777" w:rsidR="007E173E" w:rsidRPr="00564A49" w:rsidRDefault="007E173E" w:rsidP="007E173E">
      <w:pPr>
        <w:rPr>
          <w:rFonts w:eastAsia="Batang"/>
          <w:bCs/>
          <w:lang w:val="en-US" w:eastAsia="ko-KR"/>
        </w:rPr>
      </w:pPr>
      <w:proofErr w:type="gramStart"/>
      <w:r w:rsidRPr="00564A49">
        <w:rPr>
          <w:rFonts w:eastAsia="Batang"/>
          <w:b/>
          <w:bCs/>
          <w:lang w:val="en-US" w:eastAsia="ko-KR"/>
        </w:rPr>
        <w:t>poc</w:t>
      </w:r>
      <w:proofErr w:type="gramEnd"/>
      <w:r w:rsidRPr="00564A49">
        <w:rPr>
          <w:rFonts w:eastAsia="Batang"/>
          <w:b/>
          <w:bCs/>
          <w:lang w:val="en-US" w:eastAsia="ko-KR"/>
        </w:rPr>
        <w:t>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w:t>
      </w:r>
      <w:proofErr w:type="gramStart"/>
      <w:r w:rsidRPr="00564A49">
        <w:rPr>
          <w:rFonts w:eastAsia="Batang"/>
          <w:bCs/>
          <w:lang w:val="en-US" w:eastAsia="ko-KR"/>
        </w:rPr>
        <w:t>poc</w:t>
      </w:r>
      <w:proofErr w:type="gramEnd"/>
      <w:r w:rsidRPr="00564A49">
        <w:rPr>
          <w:rFonts w:eastAsia="Batang"/>
          <w:bCs/>
          <w:lang w:val="en-US" w:eastAsia="ko-KR"/>
        </w:rPr>
        <w:t>_lsb_not_present_flag[ i ] equal to 0 specifies that slice_pic_order_cnt_lsb syntax element may or may not be present in the slice headers of IDR pictures with nuh_layer_id equal to layer_id_in_nuh[ i ] in the CVS. When not present, poc_lsb_not_present_flag</w:t>
      </w:r>
      <w:proofErr w:type="gramStart"/>
      <w:r w:rsidRPr="00564A49">
        <w:rPr>
          <w:rFonts w:eastAsia="Batang"/>
          <w:bCs/>
          <w:lang w:val="en-US" w:eastAsia="ko-KR"/>
        </w:rPr>
        <w:t>[ i</w:t>
      </w:r>
      <w:proofErr w:type="gramEnd"/>
      <w:r w:rsidRPr="00564A49">
        <w:rPr>
          <w:rFonts w:eastAsia="Batang"/>
          <w:bCs/>
          <w:lang w:val="en-US" w:eastAsia="ko-KR"/>
        </w:rPr>
        <w:t xml:space="preserve"> ] is inferred to be equal to 0. </w:t>
      </w:r>
    </w:p>
    <w:p w14:paraId="73BD5DF1" w14:textId="77777777" w:rsidR="007E173E" w:rsidRPr="00564A49" w:rsidRDefault="00F34FF6" w:rsidP="00F34FF6">
      <w:pPr>
        <w:rPr>
          <w:rFonts w:eastAsia="Batang"/>
          <w:bCs/>
          <w:lang w:val="en-US" w:eastAsia="ko-KR"/>
        </w:rPr>
      </w:pPr>
      <w:proofErr w:type="gramStart"/>
      <w:r w:rsidRPr="00564A49">
        <w:rPr>
          <w:rFonts w:eastAsia="Batang"/>
          <w:b/>
          <w:bCs/>
          <w:lang w:val="en-US" w:eastAsia="ko-KR"/>
        </w:rPr>
        <w:t>cross</w:t>
      </w:r>
      <w:proofErr w:type="gramEnd"/>
      <w:r w:rsidRPr="00564A49">
        <w:rPr>
          <w:rFonts w:eastAsia="Batang"/>
          <w:b/>
          <w:bCs/>
          <w:lang w:val="en-US" w:eastAsia="ko-KR"/>
        </w:rPr>
        <w:t>_layer_phase_alignment_flag</w:t>
      </w:r>
      <w:r w:rsidRPr="00564A49">
        <w:rPr>
          <w:rFonts w:eastAsia="Batang"/>
          <w:bCs/>
          <w:lang w:val="en-US" w:eastAsia="ko-KR"/>
        </w:rPr>
        <w:t xml:space="preserve"> equal to 1 specifies that the locations of the luma sample grids of all layers are aligned at the center sample position of the pictures. </w:t>
      </w:r>
      <w:proofErr w:type="gramStart"/>
      <w:r w:rsidRPr="00564A49">
        <w:rPr>
          <w:rFonts w:eastAsia="Batang"/>
          <w:bCs/>
          <w:lang w:val="en-US" w:eastAsia="ko-KR"/>
        </w:rPr>
        <w:t>cross</w:t>
      </w:r>
      <w:proofErr w:type="gramEnd"/>
      <w:r w:rsidRPr="00564A49">
        <w:rPr>
          <w:rFonts w:eastAsia="Batang"/>
          <w:bCs/>
          <w:lang w:val="en-US" w:eastAsia="ko-KR"/>
        </w:rPr>
        <w:t>_layer_phase_alignment_flag equal to 0 specifies that the locations of the luma sample grids of all layers are aligned at the top-left sample position of the pictures.</w:t>
      </w:r>
    </w:p>
    <w:p w14:paraId="42C9C928" w14:textId="77777777" w:rsidR="007E173E" w:rsidRPr="00564A49" w:rsidRDefault="007E173E" w:rsidP="007E173E">
      <w:pPr>
        <w:rPr>
          <w:szCs w:val="22"/>
          <w:lang w:val="en-US"/>
        </w:rPr>
      </w:pPr>
      <w:proofErr w:type="gramStart"/>
      <w:r w:rsidRPr="00564A49">
        <w:rPr>
          <w:b/>
          <w:szCs w:val="22"/>
          <w:lang w:val="en-US"/>
        </w:rPr>
        <w:lastRenderedPageBreak/>
        <w:t>direct</w:t>
      </w:r>
      <w:proofErr w:type="gramEnd"/>
      <w:r w:rsidRPr="00564A49">
        <w:rPr>
          <w:b/>
          <w:szCs w:val="22"/>
          <w:lang w:val="en-US"/>
        </w:rPr>
        <w: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14:paraId="5236DEDE" w14:textId="77777777" w:rsidR="007E173E" w:rsidRPr="00564A49" w:rsidRDefault="007E173E" w:rsidP="007E173E">
      <w:pPr>
        <w:rPr>
          <w:szCs w:val="22"/>
          <w:lang w:val="en-US"/>
        </w:rPr>
      </w:pPr>
      <w:proofErr w:type="gramStart"/>
      <w:r w:rsidRPr="00564A49">
        <w:rPr>
          <w:b/>
          <w:szCs w:val="22"/>
          <w:lang w:val="en-US"/>
        </w:rPr>
        <w:t>default</w:t>
      </w:r>
      <w:proofErr w:type="gramEnd"/>
      <w:r w:rsidRPr="00564A49">
        <w:rPr>
          <w:b/>
          <w:szCs w:val="22"/>
          <w:lang w:val="en-US"/>
        </w:rPr>
        <w:t>_direct_dependency_flag</w:t>
      </w:r>
      <w:r w:rsidRPr="00564A49">
        <w:rPr>
          <w:szCs w:val="22"/>
          <w:lang w:val="en-US"/>
        </w:rPr>
        <w:t xml:space="preserve"> equal to 1 specifies that the syntax element direct_dependency_type[ i ][ j ] is not present and inferred from default_direct_dependency_type. </w:t>
      </w:r>
      <w:proofErr w:type="gramStart"/>
      <w:r w:rsidRPr="00564A49">
        <w:rPr>
          <w:szCs w:val="22"/>
          <w:lang w:val="en-US"/>
        </w:rPr>
        <w:t>default</w:t>
      </w:r>
      <w:proofErr w:type="gramEnd"/>
      <w:r w:rsidRPr="00564A49">
        <w:rPr>
          <w:szCs w:val="22"/>
          <w:lang w:val="en-US"/>
        </w:rPr>
        <w:t>_direct_dependency_flag equal to 0 indicates that the syntax element direct_dependency_type[ i ][ j ] is present.</w:t>
      </w:r>
    </w:p>
    <w:p w14:paraId="1E10D499" w14:textId="77777777" w:rsidR="007E173E" w:rsidRPr="00564A49" w:rsidRDefault="007E173E" w:rsidP="007E173E">
      <w:pPr>
        <w:rPr>
          <w:szCs w:val="22"/>
        </w:rPr>
      </w:pPr>
      <w:proofErr w:type="gramStart"/>
      <w:r w:rsidRPr="00564A49">
        <w:rPr>
          <w:b/>
          <w:szCs w:val="22"/>
        </w:rPr>
        <w:t>default</w:t>
      </w:r>
      <w:proofErr w:type="gramEnd"/>
      <w:r w:rsidRPr="00564A49">
        <w:rPr>
          <w:b/>
          <w:szCs w:val="22"/>
        </w:rPr>
        <w: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14:paraId="06B8C548" w14:textId="77777777"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The length of the direct_dependency_type</w:t>
      </w:r>
      <w:proofErr w:type="gramStart"/>
      <w:r w:rsidRPr="00564A49">
        <w:rPr>
          <w:szCs w:val="22"/>
          <w:lang w:val="en-US"/>
        </w:rPr>
        <w:t>[ i</w:t>
      </w:r>
      <w:proofErr w:type="gramEnd"/>
      <w:r w:rsidRPr="00564A49">
        <w:rPr>
          <w:szCs w:val="22"/>
          <w:lang w:val="en-US"/>
        </w:rPr>
        <w:t xml:space="preserve">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 When not present, the value of direct_dependency_type</w:t>
      </w:r>
      <w:proofErr w:type="gramStart"/>
      <w:r w:rsidRPr="00564A49">
        <w:rPr>
          <w:szCs w:val="22"/>
          <w:lang w:val="en-US"/>
        </w:rPr>
        <w:t>[ i</w:t>
      </w:r>
      <w:proofErr w:type="gramEnd"/>
      <w:r w:rsidRPr="00564A49">
        <w:rPr>
          <w:szCs w:val="22"/>
          <w:lang w:val="en-US"/>
        </w:rPr>
        <w:t xml:space="preserve"> ][ j ] is inferred to be equal to default_direct_dependency_type. </w:t>
      </w:r>
    </w:p>
    <w:p w14:paraId="79750A82" w14:textId="77777777"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14:paraId="1A2115A4" w14:textId="77777777"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14:paraId="0247E429" w14:textId="77777777"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14:paraId="1B08B97C"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572" w:name="_Ref357439354"/>
      <w:proofErr w:type="gramStart"/>
      <w:r w:rsidRPr="00564A49">
        <w:rPr>
          <w:b/>
          <w:lang w:val="en-US"/>
        </w:rPr>
        <w:t>vps</w:t>
      </w:r>
      <w:proofErr w:type="gramEnd"/>
      <w:r w:rsidRPr="00564A49">
        <w:rPr>
          <w:b/>
          <w:lang w:val="en-US"/>
        </w:rPr>
        <w:t>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14:paraId="38C0938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proofErr w:type="gramStart"/>
      <w:r w:rsidRPr="00564A49">
        <w:rPr>
          <w:b/>
          <w:lang w:val="en-US"/>
        </w:rPr>
        <w:t>vps</w:t>
      </w:r>
      <w:proofErr w:type="gramEnd"/>
      <w:r w:rsidRPr="00564A49">
        <w:rPr>
          <w:b/>
          <w:lang w:val="en-US"/>
        </w:rPr>
        <w:t>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14:paraId="4EE98055" w14:textId="77777777" w:rsidR="007E173E" w:rsidRPr="00564A49" w:rsidRDefault="007E173E" w:rsidP="007E173E">
      <w:pPr>
        <w:pStyle w:val="3N"/>
        <w:rPr>
          <w:lang w:val="en-US"/>
        </w:rPr>
      </w:pPr>
      <w:proofErr w:type="gramStart"/>
      <w:r w:rsidRPr="00564A49">
        <w:rPr>
          <w:b/>
          <w:lang w:val="en-US"/>
        </w:rPr>
        <w:t>vps</w:t>
      </w:r>
      <w:proofErr w:type="gramEnd"/>
      <w:r w:rsidRPr="00564A49">
        <w:rPr>
          <w:b/>
          <w:lang w:val="en-US"/>
        </w:rPr>
        <w:t>_vui_present_flag</w:t>
      </w:r>
      <w:r w:rsidRPr="00564A49">
        <w:rPr>
          <w:lang w:val="en-US"/>
        </w:rPr>
        <w:t xml:space="preserve"> equal to 1 specifies that the vps_vui( ) syntax structure is present in the VPS. </w:t>
      </w:r>
      <w:proofErr w:type="gramStart"/>
      <w:r w:rsidRPr="00564A49">
        <w:rPr>
          <w:lang w:val="en-US"/>
        </w:rPr>
        <w:t>vps</w:t>
      </w:r>
      <w:proofErr w:type="gramEnd"/>
      <w:r w:rsidRPr="00564A49">
        <w:rPr>
          <w:lang w:val="en-US"/>
        </w:rPr>
        <w:t>_vui_present_flag equal to 0 specifies that the vps_vui( ) syntax structure is not present in the VPS.</w:t>
      </w:r>
    </w:p>
    <w:p w14:paraId="6EED1D3C" w14:textId="77777777" w:rsidR="007E173E" w:rsidRPr="00564A49" w:rsidRDefault="007E173E" w:rsidP="007E173E">
      <w:pPr>
        <w:pStyle w:val="3N"/>
        <w:rPr>
          <w:lang w:val="en-US"/>
        </w:rPr>
      </w:pPr>
      <w:proofErr w:type="gramStart"/>
      <w:r w:rsidRPr="00564A49">
        <w:rPr>
          <w:rFonts w:eastAsia="Batang"/>
          <w:b/>
          <w:bCs/>
          <w:lang w:val="en-US" w:eastAsia="ko-KR"/>
        </w:rPr>
        <w:t>vps</w:t>
      </w:r>
      <w:proofErr w:type="gramEnd"/>
      <w:r w:rsidRPr="00564A49">
        <w:rPr>
          <w:rFonts w:eastAsia="Batang"/>
          <w:b/>
          <w:bCs/>
          <w:lang w:val="en-US" w:eastAsia="ko-KR"/>
        </w:rPr>
        <w:t>_vui_alignment_bit_equal_to_one</w:t>
      </w:r>
      <w:r w:rsidRPr="00564A49">
        <w:rPr>
          <w:bCs/>
          <w:lang w:val="en-US"/>
        </w:rPr>
        <w:t xml:space="preserve"> shall be equal to 1.</w:t>
      </w:r>
    </w:p>
    <w:p w14:paraId="19877744"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14:paraId="7CF737E7" w14:textId="77777777" w:rsidR="007E173E" w:rsidRPr="00564A49" w:rsidRDefault="007E173E" w:rsidP="007E173E">
      <w:pPr>
        <w:tabs>
          <w:tab w:val="right" w:pos="9639"/>
        </w:tabs>
      </w:pPr>
      <w:proofErr w:type="gramStart"/>
      <w:r w:rsidRPr="00564A49">
        <w:rPr>
          <w:b/>
        </w:rPr>
        <w:t>chroma</w:t>
      </w:r>
      <w:proofErr w:type="gramEnd"/>
      <w:r w:rsidRPr="00564A49">
        <w:rPr>
          <w:b/>
        </w:rPr>
        <w:t xml:space="preserve">_and_bit_depth_vps_present_flag </w:t>
      </w:r>
      <w:r w:rsidRPr="00564A49">
        <w:t xml:space="preserve">equal to 1 specifies that the syntax elements, chroma_format_vps_idc, bit_depth_vps_luma_minus8, and bit_depth_vps_chroma_minus8 are present and that the syntax element separate_colour_plane_vps_flag might be present. </w:t>
      </w:r>
      <w:proofErr w:type="gramStart"/>
      <w:r w:rsidRPr="00564A49">
        <w:t>chroma</w:t>
      </w:r>
      <w:proofErr w:type="gramEnd"/>
      <w:r w:rsidRPr="00564A49">
        <w:t>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w:t>
      </w:r>
      <w:proofErr w:type="gramStart"/>
      <w:r w:rsidRPr="00564A49">
        <w:t>( )</w:t>
      </w:r>
      <w:proofErr w:type="gramEnd"/>
      <w:r w:rsidRPr="00564A49">
        <w:t xml:space="preserve"> syntax structure in the VPS shall be equal to 1.</w:t>
      </w:r>
    </w:p>
    <w:p w14:paraId="33288EB5" w14:textId="77777777"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w:t>
      </w:r>
      <w:proofErr w:type="gramStart"/>
      <w:r w:rsidRPr="00564A49">
        <w:rPr>
          <w:lang w:val="en-US"/>
        </w:rPr>
        <w:t>( )</w:t>
      </w:r>
      <w:proofErr w:type="gramEnd"/>
      <w:r w:rsidRPr="00564A49">
        <w:rPr>
          <w:lang w:val="en-US"/>
        </w:rPr>
        <w:t xml:space="preserve"> syntax structure in the VPS, the value of each of these syntax elements is inferred to be equal to the value of the corresponding syntax element in the (i </w:t>
      </w:r>
      <w:r w:rsidRPr="00564A49">
        <w:rPr>
          <w:bCs/>
          <w:lang w:val="en-US"/>
        </w:rPr>
        <w:t xml:space="preserve">− 1)-th </w:t>
      </w:r>
      <w:r w:rsidRPr="00564A49">
        <w:rPr>
          <w:bCs/>
          <w:lang w:val="en-US"/>
        </w:rPr>
        <w:lastRenderedPageBreak/>
        <w:t xml:space="preserve">rep_format( ) syntax structure in the VPS. </w:t>
      </w:r>
      <w:r w:rsidRPr="00564A49">
        <w:rPr>
          <w:lang w:val="en-US"/>
        </w:rPr>
        <w:t xml:space="preserve">For each of these syntax elements, all constraints, if any, </w:t>
      </w:r>
      <w:proofErr w:type="gramStart"/>
      <w:r w:rsidRPr="00564A49">
        <w:rPr>
          <w:lang w:val="en-US"/>
        </w:rPr>
        <w:t>that apply</w:t>
      </w:r>
      <w:proofErr w:type="gramEnd"/>
      <w:r w:rsidRPr="00564A49">
        <w:rPr>
          <w:lang w:val="en-US"/>
        </w:rPr>
        <w:t xml:space="preserve"> to the value of the corresponding SPS syntax element also apply.</w:t>
      </w:r>
    </w:p>
    <w:p w14:paraId="35F77DE9"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14:paraId="72A62A69"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proofErr w:type="gramStart"/>
      <w:r w:rsidRPr="00564A49">
        <w:rPr>
          <w:rFonts w:eastAsia="Times New Roman"/>
          <w:bCs/>
          <w:lang w:val="en-CA"/>
        </w:rPr>
        <w:t>[ i</w:t>
      </w:r>
      <w:proofErr w:type="gramEnd"/>
      <w:r w:rsidRPr="00564A49">
        <w:rPr>
          <w:rFonts w:eastAsia="Times New Roman"/>
          <w:bCs/>
          <w:lang w:val="en-CA"/>
        </w:rPr>
        <w:t> ] is derived as follows:</w:t>
      </w:r>
    </w:p>
    <w:p w14:paraId="6BB5E505" w14:textId="6F1C95F5"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proofErr w:type="gramStart"/>
      <w:r w:rsidRPr="00564A49">
        <w:rPr>
          <w:rFonts w:eastAsia="Batang"/>
          <w:bCs/>
          <w:lang w:val="en-US" w:eastAsia="ko-KR"/>
        </w:rPr>
        <w:t>for</w:t>
      </w:r>
      <w:proofErr w:type="gramEnd"/>
      <w:r w:rsidRPr="00564A49">
        <w:rPr>
          <w:rFonts w:eastAsia="Batang"/>
          <w:bCs/>
          <w:lang w:val="en-US" w:eastAsia="ko-KR"/>
        </w:rPr>
        <w:t xml:space="preserve">( i = </w:t>
      </w:r>
      <w:ins w:id="1573" w:author="SD Deshpande" w:date="2014-03-28T18:12:00Z">
        <w:r w:rsidR="00CC7191">
          <w:rPr>
            <w:rFonts w:eastAsia="Batang"/>
            <w:bCs/>
            <w:lang w:val="en-US" w:eastAsia="ko-KR"/>
          </w:rPr>
          <w:t>0</w:t>
        </w:r>
      </w:ins>
      <w:del w:id="1574" w:author="SD Deshpande" w:date="2014-03-28T18:12:00Z">
        <w:r w:rsidRPr="00564A49" w:rsidDel="00CC7191">
          <w:rPr>
            <w:rFonts w:eastAsia="Batang"/>
            <w:bCs/>
            <w:lang w:val="en-US" w:eastAsia="ko-KR"/>
          </w:rPr>
          <w:delText>1</w:delText>
        </w:r>
      </w:del>
      <w:r w:rsidRPr="00564A49">
        <w:rPr>
          <w:rFonts w:eastAsia="Batang"/>
          <w:bCs/>
          <w:lang w:val="en-US" w:eastAsia="ko-KR"/>
        </w:rPr>
        <w:t>; i &lt;</w:t>
      </w:r>
      <w:ins w:id="1575" w:author="SD Deshpande" w:date="2014-03-28T18:12:00Z">
        <w:r w:rsidR="00CC7191">
          <w:rPr>
            <w:rFonts w:eastAsia="Batang"/>
            <w:bCs/>
            <w:lang w:val="en-US" w:eastAsia="ko-KR"/>
          </w:rPr>
          <w:t>=</w:t>
        </w:r>
      </w:ins>
      <w:r w:rsidRPr="00564A49">
        <w:rPr>
          <w:rFonts w:eastAsia="Batang"/>
          <w:bCs/>
          <w:lang w:val="en-US" w:eastAsia="ko-KR"/>
        </w:rPr>
        <w:t xml:space="preserve"> </w:t>
      </w:r>
      <w:ins w:id="1576" w:author="SD Deshpande" w:date="2014-03-28T18:12:00Z">
        <w:r w:rsidR="00CC7191" w:rsidRPr="00FD718F">
          <w:rPr>
            <w:rFonts w:eastAsia="Batang"/>
            <w:bCs/>
            <w:lang w:eastAsia="ko-KR"/>
          </w:rPr>
          <w:t>vps_number_layer_sets_minus1</w:t>
        </w:r>
      </w:ins>
      <w:del w:id="1577" w:author="SD Deshpande" w:date="2014-03-28T18:12:00Z">
        <w:r w:rsidRPr="00564A49" w:rsidDel="00CC7191">
          <w:rPr>
            <w:rFonts w:eastAsia="Batang"/>
            <w:bCs/>
            <w:lang w:val="en-US" w:eastAsia="ko-KR"/>
          </w:rPr>
          <w:delText>NumOutputLayerSets</w:delText>
        </w:r>
      </w:del>
      <w:r w:rsidRPr="00564A49">
        <w:rPr>
          <w:rFonts w:eastAsia="Batang"/>
          <w:bCs/>
          <w:lang w:val="en-US" w:eastAsia="ko-KR"/>
        </w:rPr>
        <w:t>;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r>
      <w:del w:id="1578" w:author="SD Deshpande" w:date="2014-03-28T18:34:00Z">
        <w:r w:rsidRPr="00564A49" w:rsidDel="009626C4">
          <w:rPr>
            <w:rFonts w:eastAsia="Batang"/>
            <w:bCs/>
            <w:lang w:val="en-US" w:eastAsia="ko-KR"/>
          </w:rPr>
          <w:delText xml:space="preserve">optLsIdx = </w:delText>
        </w:r>
        <w:r w:rsidRPr="00564A49" w:rsidDel="009626C4">
          <w:rPr>
            <w:lang w:val="en-US"/>
          </w:rPr>
          <w:delText>LayerSetIdxForOutputLayerSet[ i ]</w:delText>
        </w:r>
      </w:del>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w:t>
      </w:r>
      <w:del w:id="1579" w:author="SD Deshpande" w:date="2014-03-28T18:34:00Z">
        <w:r w:rsidRPr="00564A49" w:rsidDel="009626C4">
          <w:rPr>
            <w:rFonts w:eastAsia="Batang"/>
            <w:bCs/>
            <w:lang w:val="en-US" w:eastAsia="ko-KR"/>
          </w:rPr>
          <w:delText>optLsIdx </w:delText>
        </w:r>
      </w:del>
      <w:ins w:id="1580" w:author="SD Deshpande" w:date="2014-03-28T18:34:00Z">
        <w:r w:rsidR="009626C4">
          <w:rPr>
            <w:rFonts w:eastAsia="Batang"/>
            <w:bCs/>
            <w:lang w:val="en-US" w:eastAsia="ko-KR"/>
          </w:rPr>
          <w:t>i</w:t>
        </w:r>
        <w:r w:rsidR="009626C4" w:rsidRPr="00564A49">
          <w:rPr>
            <w:rFonts w:eastAsia="Batang"/>
            <w:bCs/>
            <w:lang w:val="en-US" w:eastAsia="ko-KR"/>
          </w:rPr>
          <w:t> </w:t>
        </w:r>
      </w:ins>
      <w:r w:rsidRPr="00564A49">
        <w:rPr>
          <w:rFonts w:eastAsia="Batang"/>
          <w:bCs/>
          <w:lang w:val="en-US" w:eastAsia="ko-KR"/>
        </w:rPr>
        <w:t>];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w:t>
      </w:r>
      <w:del w:id="1581" w:author="SD Deshpande" w:date="2014-03-28T18:34:00Z">
        <w:r w:rsidRPr="00564A49" w:rsidDel="009626C4">
          <w:rPr>
            <w:rFonts w:eastAsia="Batang"/>
            <w:bCs/>
            <w:lang w:val="en-US" w:eastAsia="ko-KR"/>
          </w:rPr>
          <w:delText>optLsIdx </w:delText>
        </w:r>
      </w:del>
      <w:ins w:id="1582" w:author="SD Deshpande" w:date="2014-03-28T18:34:00Z">
        <w:r w:rsidR="009626C4">
          <w:rPr>
            <w:rFonts w:eastAsia="Batang"/>
            <w:bCs/>
            <w:lang w:val="en-US" w:eastAsia="ko-KR"/>
          </w:rPr>
          <w:t>i</w:t>
        </w:r>
        <w:r w:rsidR="009626C4" w:rsidRPr="00564A49">
          <w:rPr>
            <w:rFonts w:eastAsia="Batang"/>
            <w:bCs/>
            <w:lang w:val="en-US" w:eastAsia="ko-KR"/>
          </w:rPr>
          <w:t> </w:t>
        </w:r>
      </w:ins>
      <w:r w:rsidRPr="00564A49">
        <w:rPr>
          <w:rFonts w:eastAsia="Batang"/>
          <w:bCs/>
          <w:lang w:val="en-US" w:eastAsia="ko-KR"/>
        </w:rPr>
        <w:t>][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14:paraId="3C1FD9C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w:t>
      </w:r>
      <w:bookmarkStart w:id="1583" w:name="_GoBack"/>
      <w:bookmarkEnd w:id="1583"/>
      <w:r w:rsidRPr="00564A49">
        <w:rPr>
          <w:rFonts w:eastAsia="Times New Roman"/>
          <w:lang w:val="en-CA"/>
        </w:rPr>
        <w:t>PS, the following applies for derivation of the number of sub-DPBs and assigning a sub-DPB to each layer included in the layer set:</w:t>
      </w:r>
    </w:p>
    <w:p w14:paraId="2CF306A8"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14:paraId="02532092"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14:paraId="4A1523BB" w14:textId="77777777"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28089A99" w14:textId="77777777"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6D1FAC02" w14:textId="77777777"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7316AD0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14:paraId="47F9D451"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lastRenderedPageBreak/>
        <w:tab/>
        <w:t>}</w:t>
      </w:r>
      <w:r w:rsidRPr="00564A49">
        <w:rPr>
          <w:rFonts w:eastAsia="Times New Roman"/>
          <w:noProof/>
          <w:lang w:val="en-CA"/>
        </w:rPr>
        <w:br/>
        <w:t>}</w:t>
      </w:r>
      <w:r w:rsidRPr="00564A49">
        <w:rPr>
          <w:rFonts w:eastAsia="Times New Roman"/>
          <w:noProof/>
          <w:lang w:val="en-CA"/>
        </w:rPr>
        <w:br/>
        <w:t>NumSubDpbs[ lsIdx ] = subDpbCtr</w:t>
      </w:r>
    </w:p>
    <w:p w14:paraId="5653065C"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14:paraId="4A27D695" w14:textId="01F7B6A6"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proofErr w:type="gramStart"/>
      <w:r w:rsidRPr="00564A49">
        <w:rPr>
          <w:rFonts w:eastAsia="Times New Roman"/>
          <w:b/>
          <w:bCs/>
          <w:lang w:val="en-CA"/>
        </w:rPr>
        <w:t>sub</w:t>
      </w:r>
      <w:proofErr w:type="gramEnd"/>
      <w:r w:rsidRPr="00564A49">
        <w:rPr>
          <w:rFonts w:eastAsia="Times New Roman"/>
          <w:b/>
          <w:bCs/>
          <w:lang w:val="en-CA"/>
        </w:rPr>
        <w:t>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w:t>
      </w:r>
      <w:ins w:id="1584" w:author="SD Deshpande" w:date="2014-03-28T18:14:00Z">
        <w:r w:rsidR="00FD718F" w:rsidRPr="00FD718F">
          <w:rPr>
            <w:rFonts w:eastAsia="Batang"/>
            <w:bCs/>
            <w:lang w:eastAsia="ko-KR"/>
          </w:rPr>
          <w:t>LayerSetIdxForOutputLayerSet[ i ] </w:t>
        </w:r>
      </w:ins>
      <w:del w:id="1585" w:author="SD Deshpande" w:date="2014-03-28T18:14:00Z">
        <w:r w:rsidRPr="00564A49" w:rsidDel="00FD718F">
          <w:delText>i</w:delText>
        </w:r>
      </w:del>
      <w:r w:rsidRPr="00564A49">
        <w:t> ], inclusive. sub_layer_flag_info_present_flag[ i ] equal to 0 specifies that, for each value of j greater than 0, sub_layer_dpb_info_present_flag[ i ][ j ] is not present and the value is inferred to be equal to 0.</w:t>
      </w:r>
    </w:p>
    <w:p w14:paraId="755FDFD4"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w:t>
      </w:r>
      <w:proofErr w:type="gramStart"/>
      <w:r w:rsidRPr="00564A49">
        <w:t>[ i</w:t>
      </w:r>
      <w:proofErr w:type="gramEnd"/>
      <w:r w:rsidRPr="00564A49">
        <w:t> ][ 0 ] for any possible value of i is inferred to be equal to 1. When not present, the value of sub_layer_dpb_info_present_flag</w:t>
      </w:r>
      <w:proofErr w:type="gramStart"/>
      <w:r w:rsidRPr="00564A49">
        <w:t>[ i</w:t>
      </w:r>
      <w:proofErr w:type="gramEnd"/>
      <w:r w:rsidRPr="00564A49">
        <w:t> ][ j ] for j greater than 0 and any possible value of i, is inferred to be equal to be equal to 0.</w:t>
      </w:r>
    </w:p>
    <w:p w14:paraId="7A1AAFB7" w14:textId="3A232561"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proofErr w:type="gramStart"/>
      <w:r w:rsidRPr="00564A49">
        <w:rPr>
          <w:rFonts w:eastAsia="Times New Roman"/>
          <w:lang w:val="en-US" w:eastAsia="ko-KR"/>
        </w:rPr>
        <w:t>[ i</w:t>
      </w:r>
      <w:proofErr w:type="gramEnd"/>
      <w:r w:rsidRPr="00564A49">
        <w:rPr>
          <w:rFonts w:eastAsia="Times New Roman"/>
          <w:lang w:val="en-US" w:eastAsia="ko-KR"/>
        </w:rPr>
        <w:t>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w:t>
      </w:r>
      <w:ins w:id="1586" w:author="SD Deshpande" w:date="2014-03-28T18:15:00Z">
        <w:r w:rsidR="00FD718F" w:rsidRPr="00FD718F">
          <w:rPr>
            <w:rFonts w:eastAsia="Batang"/>
            <w:bCs/>
            <w:lang w:eastAsia="ko-KR"/>
          </w:rPr>
          <w:t>LayerSetIdxForOutputLayerSet[ i ]</w:t>
        </w:r>
      </w:ins>
      <w:del w:id="1587" w:author="SD Deshpande" w:date="2014-03-28T18:15:00Z">
        <w:r w:rsidRPr="00564A49" w:rsidDel="00FD718F">
          <w:delText>i</w:delText>
        </w:r>
      </w:del>
      <w:r w:rsidRPr="00564A49">
        <w:t>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14:paraId="6CD3E84E"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14:paraId="1883D6AC" w14:textId="38E58632"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proofErr w:type="gramStart"/>
      <w:r w:rsidRPr="00564A49">
        <w:rPr>
          <w:rFonts w:eastAsia="Times New Roman"/>
          <w:b/>
          <w:lang w:val="en-CA"/>
        </w:rPr>
        <w:t>max</w:t>
      </w:r>
      <w:proofErr w:type="gramEnd"/>
      <w:r w:rsidRPr="00564A49">
        <w:rPr>
          <w:rFonts w:eastAsia="Times New Roman"/>
          <w:b/>
          <w:lang w:val="en-CA"/>
        </w:rPr>
        <w:t>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When max_vps_num_reorder_pics</w:t>
      </w:r>
      <w:proofErr w:type="gramStart"/>
      <w:r w:rsidRPr="00564A49">
        <w:rPr>
          <w:rFonts w:eastAsia="Times New Roman"/>
          <w:lang w:val="en-US"/>
        </w:rPr>
        <w:t>[ i</w:t>
      </w:r>
      <w:proofErr w:type="gramEnd"/>
      <w:r w:rsidRPr="00564A49">
        <w:rPr>
          <w:rFonts w:eastAsia="Times New Roman"/>
          <w:lang w:val="en-US"/>
        </w:rPr>
        <w:t xml:space="preserve"> ][ j ] is not present for j in the range of 1 to </w:t>
      </w:r>
      <w:r w:rsidRPr="00564A49">
        <w:rPr>
          <w:lang w:val="en-US"/>
        </w:rPr>
        <w:t>MaxSubLayersInLayerSetMinus1</w:t>
      </w:r>
      <w:r w:rsidRPr="00564A49">
        <w:t>[ </w:t>
      </w:r>
      <w:ins w:id="1588" w:author="SD Deshpande" w:date="2014-03-28T18:15:00Z">
        <w:r w:rsidR="00FD718F" w:rsidRPr="00FD718F">
          <w:rPr>
            <w:rFonts w:eastAsia="Batang"/>
            <w:bCs/>
            <w:lang w:eastAsia="ko-KR"/>
          </w:rPr>
          <w:t>LayerSetIdxForOutputLayerSet[ i ]</w:t>
        </w:r>
      </w:ins>
      <w:del w:id="1589" w:author="SD Deshpande" w:date="2014-03-28T18:15:00Z">
        <w:r w:rsidRPr="00564A49" w:rsidDel="00FD718F">
          <w:delText>i</w:delText>
        </w:r>
      </w:del>
      <w:r w:rsidRPr="00564A49">
        <w:t>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14:paraId="14CF5256" w14:textId="715DDC9E"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When max_vps_latency_increase_plus1</w:t>
      </w:r>
      <w:proofErr w:type="gramStart"/>
      <w:r w:rsidRPr="00564A49">
        <w:rPr>
          <w:rFonts w:eastAsia="Times New Roman"/>
          <w:lang w:val="en-US"/>
        </w:rPr>
        <w:t>[ i</w:t>
      </w:r>
      <w:proofErr w:type="gramEnd"/>
      <w:r w:rsidRPr="00564A49">
        <w:rPr>
          <w:rFonts w:eastAsia="Times New Roman"/>
          <w:lang w:val="en-US"/>
        </w:rPr>
        <w:t xml:space="preserve"> ][ j ] is not present for j in the range of 1 to </w:t>
      </w:r>
      <w:r w:rsidRPr="00564A49">
        <w:rPr>
          <w:lang w:val="en-US"/>
        </w:rPr>
        <w:t>MaxSubLayersInLayerSetMinus1</w:t>
      </w:r>
      <w:r w:rsidRPr="00564A49">
        <w:t>[ </w:t>
      </w:r>
      <w:ins w:id="1590" w:author="SD Deshpande" w:date="2014-03-28T18:15:00Z">
        <w:r w:rsidR="00FD718F" w:rsidRPr="00FD718F">
          <w:rPr>
            <w:rFonts w:eastAsia="Batang"/>
            <w:bCs/>
            <w:lang w:eastAsia="ko-KR"/>
          </w:rPr>
          <w:t>LayerSetIdxForOutputLayerSet[ i ]</w:t>
        </w:r>
      </w:ins>
      <w:del w:id="1591" w:author="SD Deshpande" w:date="2014-03-28T18:15:00Z">
        <w:r w:rsidRPr="00564A49" w:rsidDel="00FD718F">
          <w:delText>i</w:delText>
        </w:r>
      </w:del>
      <w:r w:rsidRPr="00564A49">
        <w:t>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14:paraId="70967C84"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14:paraId="5833B489" w14:textId="77777777"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14:paraId="52A1CADA"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w:t>
      </w:r>
      <w:proofErr w:type="gramStart"/>
      <w:r w:rsidRPr="00564A49">
        <w:rPr>
          <w:rFonts w:eastAsia="Times New Roman"/>
          <w:lang w:val="en-US"/>
        </w:rPr>
        <w:t>[ i</w:t>
      </w:r>
      <w:proofErr w:type="gramEnd"/>
      <w:r w:rsidRPr="00564A49">
        <w:rPr>
          <w:rFonts w:eastAsia="Times New Roman"/>
          <w:lang w:val="en-US"/>
        </w:rPr>
        <w:t> ][ j ] is equal to 0, no corresponding limit is expressed. The value of max_vps_latency_increase_plus1</w:t>
      </w:r>
      <w:proofErr w:type="gramStart"/>
      <w:r w:rsidRPr="00564A49">
        <w:rPr>
          <w:rFonts w:eastAsia="Times New Roman"/>
          <w:lang w:val="en-US"/>
        </w:rPr>
        <w:t>[ i</w:t>
      </w:r>
      <w:proofErr w:type="gramEnd"/>
      <w:r w:rsidRPr="00564A49">
        <w:rPr>
          <w:rFonts w:eastAsia="Times New Roman"/>
          <w:lang w:val="en-US"/>
        </w:rPr>
        <w:t> ][ j ] shall be in the range of 0 to 2</w:t>
      </w:r>
      <w:r w:rsidRPr="00564A49">
        <w:rPr>
          <w:rFonts w:eastAsia="Times New Roman"/>
          <w:vertAlign w:val="superscript"/>
          <w:lang w:val="en-US"/>
        </w:rPr>
        <w:t>32</w:t>
      </w:r>
      <w:r w:rsidRPr="00564A49">
        <w:rPr>
          <w:rFonts w:eastAsia="Times New Roman"/>
          <w:lang w:val="en-US"/>
        </w:rPr>
        <w:t> − 2, inclusive.</w:t>
      </w:r>
    </w:p>
    <w:p w14:paraId="23EFFA4B"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92" w:name="_Ref363161318"/>
      <w:r w:rsidRPr="00564A49">
        <w:rPr>
          <w:lang w:val="en-US"/>
        </w:rPr>
        <w:lastRenderedPageBreak/>
        <w:t>VPS VUI semantics</w:t>
      </w:r>
    </w:p>
    <w:p w14:paraId="4861D4B4" w14:textId="77777777" w:rsidR="007E173E" w:rsidRPr="00564A49" w:rsidRDefault="007E173E" w:rsidP="007E173E">
      <w:pPr>
        <w:rPr>
          <w:rFonts w:eastAsia="Batang"/>
          <w:bCs/>
          <w:lang w:val="en-US" w:eastAsia="ko-KR"/>
        </w:rPr>
      </w:pPr>
      <w:proofErr w:type="gramStart"/>
      <w:r w:rsidRPr="00564A49">
        <w:rPr>
          <w:rFonts w:eastAsia="Batang"/>
          <w:b/>
          <w:bCs/>
          <w:lang w:val="en-US" w:eastAsia="ko-KR"/>
        </w:rPr>
        <w:t>cross</w:t>
      </w:r>
      <w:proofErr w:type="gramEnd"/>
      <w:r w:rsidRPr="00564A49">
        <w:rPr>
          <w:rFonts w:eastAsia="Batang"/>
          <w:b/>
          <w:bCs/>
          <w:lang w:val="en-US" w:eastAsia="ko-KR"/>
        </w:rPr>
        <w:t>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564A49">
        <w:rPr>
          <w:rFonts w:eastAsia="Batang"/>
          <w:bCs/>
          <w:lang w:val="en-US" w:eastAsia="ko-KR"/>
        </w:rPr>
        <w:t>cross</w:t>
      </w:r>
      <w:proofErr w:type="gramEnd"/>
      <w:r w:rsidRPr="00564A49">
        <w:rPr>
          <w:rFonts w:eastAsia="Batang"/>
          <w:bCs/>
          <w:lang w:val="en-US" w:eastAsia="ko-KR"/>
        </w:rPr>
        <w:t>_layer_pic_type_aligned_flag equal to 0 specifies that within a CVS that refers to the VPS, all VCL NAL units in each access unit may or may not have the same value of nal_unit_type.</w:t>
      </w:r>
    </w:p>
    <w:p w14:paraId="6C29E5D7" w14:textId="77777777"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w:t>
      </w:r>
      <w:proofErr w:type="gramStart"/>
      <w:r w:rsidRPr="00564A49">
        <w:rPr>
          <w:lang w:val="en-US"/>
        </w:rPr>
        <w:t>cross</w:t>
      </w:r>
      <w:proofErr w:type="gramEnd"/>
      <w:r w:rsidRPr="00564A49">
        <w:rPr>
          <w:lang w:val="en-US"/>
        </w:rPr>
        <w:t xml:space="preserve">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14:paraId="1E634AE4" w14:textId="77777777" w:rsidR="007E173E" w:rsidRPr="00564A49" w:rsidRDefault="007E173E" w:rsidP="007E173E">
      <w:pPr>
        <w:rPr>
          <w:lang w:val="en-US" w:eastAsia="ko-KR"/>
        </w:rPr>
      </w:pPr>
      <w:proofErr w:type="gramStart"/>
      <w:r w:rsidRPr="00564A49">
        <w:rPr>
          <w:b/>
          <w:lang w:val="en-US" w:eastAsia="ko-KR"/>
        </w:rPr>
        <w:t>all</w:t>
      </w:r>
      <w:proofErr w:type="gramEnd"/>
      <w:r w:rsidRPr="00564A49">
        <w:rPr>
          <w:b/>
          <w:lang w:val="en-US" w:eastAsia="ko-KR"/>
        </w:rPr>
        <w:t>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xml:space="preserve">. </w:t>
      </w:r>
      <w:proofErr w:type="gramStart"/>
      <w:r w:rsidRPr="00564A49">
        <w:rPr>
          <w:lang w:val="en-US" w:eastAsia="ko-KR"/>
        </w:rPr>
        <w:t>all</w:t>
      </w:r>
      <w:proofErr w:type="gramEnd"/>
      <w:r w:rsidRPr="00564A49">
        <w:rPr>
          <w:lang w:val="en-US" w:eastAsia="ko-KR"/>
        </w:rPr>
        <w:t>_layers_idr_aligned_flag equal to 0 specifies that the above restriction may or may not apply. When not present, the value of all_layers_idr_aligned_flag is inferred to be equal to 0.</w:t>
      </w:r>
    </w:p>
    <w:p w14:paraId="623CC1F3" w14:textId="77777777" w:rsidR="007E173E" w:rsidRPr="00564A49" w:rsidRDefault="007E173E" w:rsidP="007E173E">
      <w:pPr>
        <w:rPr>
          <w:rFonts w:eastAsia="Batang"/>
          <w:bCs/>
          <w:lang w:val="en-US" w:eastAsia="ko-KR"/>
        </w:rPr>
      </w:pPr>
      <w:proofErr w:type="gramStart"/>
      <w:r w:rsidRPr="00564A49">
        <w:rPr>
          <w:b/>
          <w:lang w:val="en-US"/>
        </w:rPr>
        <w:t>bit</w:t>
      </w:r>
      <w:proofErr w:type="gramEnd"/>
      <w:r w:rsidRPr="00564A49">
        <w:rPr>
          <w:b/>
          <w:lang w:val="en-US"/>
        </w:rPr>
        <w: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proofErr w:type="gramStart"/>
      <w:r w:rsidRPr="00564A49">
        <w:rPr>
          <w:lang w:val="en-US"/>
        </w:rPr>
        <w:t>bit</w:t>
      </w:r>
      <w:proofErr w:type="gramEnd"/>
      <w:r w:rsidRPr="00564A49">
        <w:rPr>
          <w:lang w:val="en-US"/>
        </w:rPr>
        <w:t>_rate_present_vps_flag</w:t>
      </w:r>
      <w:r w:rsidRPr="00564A49">
        <w:rPr>
          <w:rFonts w:eastAsia="Batang"/>
          <w:bCs/>
          <w:lang w:val="en-US" w:eastAsia="ko-KR"/>
        </w:rPr>
        <w:t xml:space="preserve"> equal to 0 specifies that the syntax element bit_rate_present_flag[ i ][ j ] is not present.</w:t>
      </w:r>
    </w:p>
    <w:p w14:paraId="4FE97F29" w14:textId="77777777" w:rsidR="007E173E" w:rsidRPr="00564A49" w:rsidRDefault="007E173E" w:rsidP="007E173E">
      <w:pPr>
        <w:rPr>
          <w:rFonts w:eastAsia="Batang"/>
          <w:bCs/>
          <w:lang w:val="en-US" w:eastAsia="ko-KR"/>
        </w:rPr>
      </w:pPr>
      <w:proofErr w:type="gramStart"/>
      <w:r w:rsidRPr="00564A49">
        <w:rPr>
          <w:b/>
          <w:lang w:val="en-US"/>
        </w:rPr>
        <w:t>pic</w:t>
      </w:r>
      <w:proofErr w:type="gramEnd"/>
      <w:r w:rsidRPr="00564A49">
        <w:rPr>
          <w:b/>
          <w:lang w:val="en-US"/>
        </w:rPr>
        <w: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pic_rate_present_flag[ i ][ j ] is present. </w:t>
      </w:r>
      <w:proofErr w:type="gramStart"/>
      <w:r w:rsidRPr="00564A49">
        <w:rPr>
          <w:rFonts w:eastAsia="Batang"/>
          <w:bCs/>
          <w:lang w:val="en-US" w:eastAsia="ko-KR"/>
        </w:rPr>
        <w:t>pic</w:t>
      </w:r>
      <w:proofErr w:type="gramEnd"/>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14:paraId="4BC039B6" w14:textId="77777777" w:rsidR="007E173E" w:rsidRPr="00564A49" w:rsidRDefault="007E173E" w:rsidP="007E173E">
      <w:pPr>
        <w:rPr>
          <w:bCs/>
          <w:lang w:val="en-US"/>
        </w:rPr>
      </w:pPr>
      <w:proofErr w:type="gramStart"/>
      <w:r w:rsidRPr="00564A49">
        <w:rPr>
          <w:b/>
          <w:bCs/>
          <w:lang w:val="en-US"/>
        </w:rPr>
        <w:t>bit</w:t>
      </w:r>
      <w:proofErr w:type="gramEnd"/>
      <w:r w:rsidRPr="00564A49">
        <w:rPr>
          <w:b/>
          <w:bCs/>
          <w:lang w:val="en-US"/>
        </w:rPr>
        <w: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w:t>
      </w:r>
      <w:proofErr w:type="gramStart"/>
      <w:r w:rsidRPr="00564A49">
        <w:rPr>
          <w:bCs/>
          <w:lang w:val="en-US"/>
        </w:rPr>
        <w:t>bit</w:t>
      </w:r>
      <w:proofErr w:type="gramEnd"/>
      <w:r w:rsidRPr="00564A49">
        <w:rPr>
          <w:bCs/>
          <w:lang w:val="en-US"/>
        </w:rPr>
        <w:t xml:space="preserve">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w:t>
      </w:r>
      <w:proofErr w:type="gramStart"/>
      <w:r w:rsidRPr="00564A49">
        <w:rPr>
          <w:bCs/>
          <w:lang w:val="en-US"/>
        </w:rPr>
        <w:t>[ i</w:t>
      </w:r>
      <w:proofErr w:type="gramEnd"/>
      <w:r w:rsidRPr="00564A49">
        <w:rPr>
          <w:bCs/>
          <w:lang w:val="en-US"/>
        </w:rPr>
        <w:t> ][ j ] is inferred to be equal to 0.</w:t>
      </w:r>
    </w:p>
    <w:p w14:paraId="2872D196" w14:textId="77777777" w:rsidR="007E173E" w:rsidRPr="00564A49" w:rsidRDefault="007E173E" w:rsidP="007E173E">
      <w:pPr>
        <w:rPr>
          <w:bCs/>
          <w:lang w:val="en-US"/>
        </w:rPr>
      </w:pPr>
      <w:proofErr w:type="gramStart"/>
      <w:r w:rsidRPr="00564A49">
        <w:rPr>
          <w:b/>
          <w:bCs/>
          <w:lang w:val="en-US"/>
        </w:rPr>
        <w:t>pic</w:t>
      </w:r>
      <w:proofErr w:type="gramEnd"/>
      <w:r w:rsidRPr="00564A49">
        <w:rPr>
          <w:b/>
          <w:bCs/>
          <w:lang w:val="en-US"/>
        </w:rPr>
        <w: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w:t>
      </w:r>
      <w:proofErr w:type="gramStart"/>
      <w:r w:rsidRPr="00564A49">
        <w:rPr>
          <w:bCs/>
          <w:lang w:val="en-US"/>
        </w:rPr>
        <w:t>pic</w:t>
      </w:r>
      <w:proofErr w:type="gramEnd"/>
      <w:r w:rsidRPr="00564A49">
        <w:rPr>
          <w:bCs/>
          <w:lang w:val="en-US"/>
        </w:rPr>
        <w:t>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is inferred to be equal to 0.</w:t>
      </w:r>
    </w:p>
    <w:p w14:paraId="57DF327F" w14:textId="77777777" w:rsidR="007E173E" w:rsidRPr="00564A49" w:rsidRDefault="007E173E" w:rsidP="007E173E">
      <w:pPr>
        <w:rPr>
          <w:bCs/>
          <w:lang w:val="en-US"/>
        </w:rPr>
      </w:pPr>
      <w:proofErr w:type="gramStart"/>
      <w:r w:rsidRPr="00564A49">
        <w:rPr>
          <w:b/>
          <w:bCs/>
          <w:lang w:val="en-US"/>
        </w:rPr>
        <w:t>avg</w:t>
      </w:r>
      <w:proofErr w:type="gramEnd"/>
      <w:r w:rsidRPr="00564A49">
        <w:rPr>
          <w:b/>
          <w:bCs/>
          <w:lang w:val="en-US"/>
        </w:rPr>
        <w:t>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w:t>
      </w:r>
      <w:proofErr w:type="gramStart"/>
      <w:r w:rsidRPr="00564A49">
        <w:rPr>
          <w:bCs/>
          <w:lang w:val="en-US"/>
        </w:rPr>
        <w:t>( avg</w:t>
      </w:r>
      <w:proofErr w:type="gramEnd"/>
      <w:r w:rsidRPr="00564A49">
        <w:rPr>
          <w:bCs/>
          <w:lang w:val="en-US"/>
        </w:rPr>
        <w:t>_bit_rate[ i ]</w:t>
      </w:r>
      <w:r w:rsidRPr="00564A49">
        <w:rPr>
          <w:rFonts w:eastAsia="Batang"/>
          <w:bCs/>
          <w:lang w:val="en-US" w:eastAsia="ko-KR"/>
        </w:rPr>
        <w:t>[ j ]</w:t>
      </w:r>
      <w:r w:rsidRPr="00564A49">
        <w:rPr>
          <w:bCs/>
          <w:lang w:val="en-US"/>
        </w:rPr>
        <w:t> ) with the function BitRateBPS( ) being specified as follows:</w:t>
      </w:r>
    </w:p>
    <w:p w14:paraId="28A10529" w14:textId="77777777"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14:paraId="444FB343" w14:textId="77777777"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applies:</w:t>
      </w:r>
    </w:p>
    <w:p w14:paraId="409CE21D" w14:textId="77777777"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14:paraId="5D9B4508" w14:textId="77777777"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14:paraId="28B41D39" w14:textId="77777777"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14:paraId="20D1DAF7" w14:textId="77777777"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14:paraId="2DCA059B" w14:textId="77777777" w:rsidR="007E173E" w:rsidRPr="00564A49" w:rsidRDefault="007E173E" w:rsidP="007E173E">
      <w:pPr>
        <w:rPr>
          <w:bCs/>
          <w:lang w:val="en-US"/>
        </w:rPr>
      </w:pPr>
      <w:proofErr w:type="gramStart"/>
      <w:r w:rsidRPr="00564A49">
        <w:rPr>
          <w:b/>
          <w:bCs/>
          <w:lang w:val="en-US"/>
        </w:rPr>
        <w:t>max</w:t>
      </w:r>
      <w:proofErr w:type="gramEnd"/>
      <w:r w:rsidRPr="00564A49">
        <w:rPr>
          <w:b/>
          <w:bCs/>
          <w:lang w:val="en-US"/>
        </w:rPr>
        <w:t>_bit_rate_layer</w:t>
      </w:r>
      <w:r w:rsidRPr="00564A49">
        <w:rPr>
          <w:bCs/>
          <w:lang w:val="en-US"/>
        </w:rPr>
        <w:t>[ i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w:t>
      </w:r>
      <w:proofErr w:type="gramStart"/>
      <w:r w:rsidRPr="00564A49">
        <w:rPr>
          <w:bCs/>
          <w:lang w:val="en-US"/>
        </w:rPr>
        <w:t>( max</w:t>
      </w:r>
      <w:proofErr w:type="gramEnd"/>
      <w:r w:rsidRPr="00564A49">
        <w:rPr>
          <w:bCs/>
          <w:lang w:val="en-US"/>
        </w:rPr>
        <w:t>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14:paraId="3A45D6E9" w14:textId="77777777"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14:paraId="24528D0D" w14:textId="77777777" w:rsidR="007E173E" w:rsidRPr="00564A49" w:rsidRDefault="007E173E" w:rsidP="007E173E">
      <w:pPr>
        <w:rPr>
          <w:bCs/>
          <w:lang w:val="en-US"/>
        </w:rPr>
      </w:pPr>
      <w:proofErr w:type="gramStart"/>
      <w:r w:rsidRPr="00564A49">
        <w:rPr>
          <w:b/>
          <w:bCs/>
          <w:lang w:val="en-US"/>
        </w:rPr>
        <w:t>constant</w:t>
      </w:r>
      <w:proofErr w:type="gramEnd"/>
      <w:r w:rsidRPr="00564A49">
        <w:rPr>
          <w:b/>
          <w:bCs/>
          <w:lang w:val="en-US"/>
        </w:rPr>
        <w: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xml:space="preserve">( tSeg ) is the </w:t>
      </w:r>
      <w:r w:rsidRPr="00564A49">
        <w:rPr>
          <w:bCs/>
          <w:lang w:val="en-US"/>
        </w:rPr>
        <w:lastRenderedPageBreak/>
        <w:t>removal time (in seconds) of the last access unit (in decoding order) of the temporal segment tSeg, and avgPicRate( tSeg ) is the average picture rate in the temporal segment tSeg, and is specified as follows:</w:t>
      </w:r>
    </w:p>
    <w:p w14:paraId="0DF9EE7D"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14:paraId="483EDED1" w14:textId="77777777" w:rsidR="007E173E" w:rsidRPr="00564A49" w:rsidRDefault="007E173E" w:rsidP="007E173E">
      <w:pPr>
        <w:rPr>
          <w:bCs/>
          <w:lang w:val="en-US"/>
        </w:rPr>
      </w:pPr>
      <w:r w:rsidRPr="00564A49">
        <w:rPr>
          <w:bCs/>
          <w:lang w:val="en-US"/>
        </w:rPr>
        <w:t>If the j-th subset of the i-th layer set only contains one or two access units or the value of avgPicRate</w:t>
      </w:r>
      <w:proofErr w:type="gramStart"/>
      <w:r w:rsidRPr="00564A49">
        <w:rPr>
          <w:bCs/>
          <w:lang w:val="en-US"/>
        </w:rPr>
        <w:t>( tSeg</w:t>
      </w:r>
      <w:proofErr w:type="gramEnd"/>
      <w:r w:rsidRPr="00564A49">
        <w:rPr>
          <w:bCs/>
          <w:lang w:val="en-US"/>
        </w:rPr>
        <w:t> ) is constant over all the temporal segments, the picture rate is constant; otherwise, the picture rate is not constant.</w:t>
      </w:r>
    </w:p>
    <w:p w14:paraId="2EF6D49D" w14:textId="77777777" w:rsidR="007E173E" w:rsidRPr="00564A49" w:rsidRDefault="007E173E" w:rsidP="007E173E">
      <w:pPr>
        <w:rPr>
          <w:bCs/>
          <w:lang w:val="en-US"/>
        </w:rPr>
      </w:pPr>
      <w:proofErr w:type="gramStart"/>
      <w:r w:rsidRPr="00564A49">
        <w:rPr>
          <w:bCs/>
          <w:lang w:val="en-US"/>
        </w:rPr>
        <w:t>constant</w:t>
      </w:r>
      <w:proofErr w:type="gramEnd"/>
      <w:r w:rsidRPr="00564A49">
        <w:rPr>
          <w:bCs/>
          <w:lang w:val="en-US"/>
        </w:rPr>
        <w: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w:t>
      </w:r>
      <w:proofErr w:type="gramStart"/>
      <w:r w:rsidRPr="00564A49">
        <w:rPr>
          <w:bCs/>
          <w:lang w:val="en-US"/>
        </w:rPr>
        <w:t>constant</w:t>
      </w:r>
      <w:proofErr w:type="gramEnd"/>
      <w:r w:rsidRPr="00564A49">
        <w:rPr>
          <w:bCs/>
          <w:lang w:val="en-US"/>
        </w:rPr>
        <w: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w:t>
      </w:r>
      <w:proofErr w:type="gramStart"/>
      <w:r w:rsidRPr="00564A49">
        <w:rPr>
          <w:bCs/>
          <w:lang w:val="en-US"/>
        </w:rPr>
        <w:t>constant</w:t>
      </w:r>
      <w:proofErr w:type="gramEnd"/>
      <w:r w:rsidRPr="00564A49">
        <w:rPr>
          <w:bCs/>
          <w:lang w:val="en-US"/>
        </w:rPr>
        <w: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shall be in the range of 0 to 2, inclusive.</w:t>
      </w:r>
    </w:p>
    <w:p w14:paraId="4E4758F6" w14:textId="77777777" w:rsidR="007E173E" w:rsidRPr="00564A49" w:rsidRDefault="007E173E" w:rsidP="007E173E">
      <w:pPr>
        <w:rPr>
          <w:bCs/>
          <w:lang w:val="en-US"/>
        </w:rPr>
      </w:pPr>
      <w:proofErr w:type="gramStart"/>
      <w:r w:rsidRPr="00564A49">
        <w:rPr>
          <w:b/>
          <w:bCs/>
          <w:lang w:val="en-US"/>
        </w:rPr>
        <w:t>avg</w:t>
      </w:r>
      <w:proofErr w:type="gramEnd"/>
      <w:r w:rsidRPr="00564A49">
        <w:rPr>
          <w:b/>
          <w:bCs/>
          <w:lang w:val="en-US"/>
        </w:rPr>
        <w:t>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14:paraId="222CAB9D" w14:textId="77777777"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14:paraId="26C05C23" w14:textId="77777777"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avg</w:t>
      </w:r>
      <w:proofErr w:type="gramEnd"/>
      <w:r w:rsidRPr="00564A49">
        <w:rPr>
          <w:bCs/>
          <w:lang w:val="en-US"/>
        </w:rPr>
        <w:t>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14:paraId="3C9B63BC" w14:textId="77777777"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14:paraId="304E05E7" w14:textId="77777777"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avg</w:t>
      </w:r>
      <w:proofErr w:type="gramEnd"/>
      <w:r w:rsidRPr="00564A49">
        <w:rPr>
          <w:bCs/>
          <w:lang w:val="en-US"/>
        </w:rPr>
        <w:t>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14:paraId="3C454A42" w14:textId="77777777" w:rsidR="007E173E" w:rsidRPr="00564A49" w:rsidRDefault="007E173E" w:rsidP="007E173E">
      <w:proofErr w:type="gramStart"/>
      <w:r w:rsidRPr="00564A49">
        <w:rPr>
          <w:b/>
        </w:rPr>
        <w:t>tiles</w:t>
      </w:r>
      <w:proofErr w:type="gramEnd"/>
      <w:r w:rsidRPr="00564A49">
        <w:rPr>
          <w:b/>
        </w:rPr>
        <w:t>_not_in_use_flag</w:t>
      </w:r>
      <w:r w:rsidRPr="00564A49">
        <w:t xml:space="preserve"> equal to 1 indicates that the value of tiles_enabled_flag is equal to 0 for each PPS that is referred to by at least one picture referring to the VPS. </w:t>
      </w:r>
      <w:proofErr w:type="gramStart"/>
      <w:r w:rsidRPr="00564A49">
        <w:t>tiles</w:t>
      </w:r>
      <w:proofErr w:type="gramEnd"/>
      <w:r w:rsidRPr="00564A49">
        <w:t>_not_in_use_flag equal to 0 indicates that such a restriction may or may not apply.</w:t>
      </w:r>
    </w:p>
    <w:p w14:paraId="493E8990" w14:textId="77777777" w:rsidR="007E173E" w:rsidRPr="00564A49" w:rsidRDefault="007E173E" w:rsidP="007E173E">
      <w:proofErr w:type="gramStart"/>
      <w:r w:rsidRPr="00564A49">
        <w:rPr>
          <w:b/>
        </w:rPr>
        <w:t>tiles</w:t>
      </w:r>
      <w:proofErr w:type="gramEnd"/>
      <w:r w:rsidRPr="00564A49">
        <w:rPr>
          <w:b/>
        </w:rPr>
        <w:t>_in_use_flag</w:t>
      </w:r>
      <w:r w:rsidRPr="00564A49">
        <w:t xml:space="preserve">[ i ] equal to 1 indicates that the value of tiles_enabled_flag is equal to 1 for each PPS that is referred to by at least one picture of the i-th layer specified by the VPS. </w:t>
      </w:r>
      <w:proofErr w:type="gramStart"/>
      <w:r w:rsidRPr="00564A49">
        <w:t>tiles</w:t>
      </w:r>
      <w:proofErr w:type="gramEnd"/>
      <w:r w:rsidRPr="00564A49">
        <w:t>_in_use_flag[ i ] equal to 0 indicates that such a restriction may or may not apply.</w:t>
      </w:r>
    </w:p>
    <w:p w14:paraId="7F302D01" w14:textId="77777777" w:rsidR="007E173E" w:rsidRPr="00564A49" w:rsidRDefault="007E173E" w:rsidP="007E173E">
      <w:proofErr w:type="gramStart"/>
      <w:r w:rsidRPr="00564A49">
        <w:rPr>
          <w:b/>
        </w:rPr>
        <w:t>loop</w:t>
      </w:r>
      <w:proofErr w:type="gramEnd"/>
      <w:r w:rsidRPr="00564A49">
        <w:rPr>
          <w:b/>
        </w:rPr>
        <w:t>_filter_not_across_tiles_flag</w:t>
      </w:r>
      <w:r w:rsidRPr="00564A49">
        <w:t xml:space="preserve">[ i ] equal to 1 indicates that the value of loop_filter_across_tiles_enabled_flag is equal to 0 for each PPS that is referred to by at least one picture of the i-th layer specified by the VPS. </w:t>
      </w:r>
      <w:proofErr w:type="gramStart"/>
      <w:r w:rsidRPr="00564A49">
        <w:t>loop</w:t>
      </w:r>
      <w:proofErr w:type="gramEnd"/>
      <w:r w:rsidRPr="00564A49">
        <w:t>_filter_not_across_tiles_flag[ i ] equal to 0 indicates that such a restriction may or may not apply.</w:t>
      </w:r>
    </w:p>
    <w:p w14:paraId="763B7B71" w14:textId="77777777" w:rsidR="007E173E" w:rsidRPr="00564A49" w:rsidRDefault="007E173E" w:rsidP="007E173E">
      <w:pPr>
        <w:rPr>
          <w:lang w:val="en-US"/>
        </w:rPr>
      </w:pPr>
      <w:r w:rsidRPr="00564A49">
        <w:rPr>
          <w:b/>
          <w:lang w:val="en-US"/>
        </w:rPr>
        <w:t>tile_boundaries_aligned_flag</w:t>
      </w:r>
      <w:r w:rsidRPr="00564A49">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564A49">
        <w:rPr>
          <w:lang w:val="en-US"/>
        </w:rPr>
        <w:t>tile</w:t>
      </w:r>
      <w:proofErr w:type="gramEnd"/>
      <w:r w:rsidRPr="00564A49">
        <w:rPr>
          <w:lang w:val="en-US"/>
        </w:rPr>
        <w:t>_boundaries_aligned_flag equal to 0 indicates that such a restriction may or may not apply. When not present, the value of tile_boundaries_aligned_flag</w:t>
      </w:r>
      <w:proofErr w:type="gramStart"/>
      <w:r w:rsidRPr="00564A49">
        <w:rPr>
          <w:lang w:val="en-US"/>
        </w:rPr>
        <w:t>[ i</w:t>
      </w:r>
      <w:proofErr w:type="gramEnd"/>
      <w:r w:rsidRPr="00564A49">
        <w:rPr>
          <w:lang w:val="en-US"/>
        </w:rPr>
        <w:t> ][ j ] is inferred to be equal to 0.</w:t>
      </w:r>
    </w:p>
    <w:p w14:paraId="62FB9675" w14:textId="77777777" w:rsidR="007E173E" w:rsidRPr="00564A49" w:rsidRDefault="007E173E" w:rsidP="007E173E">
      <w:pPr>
        <w:rPr>
          <w:lang w:val="en-US"/>
        </w:rPr>
      </w:pPr>
      <w:proofErr w:type="gramStart"/>
      <w:r w:rsidRPr="00564A49">
        <w:rPr>
          <w:b/>
          <w:lang w:val="en-US"/>
        </w:rPr>
        <w:t>wpp</w:t>
      </w:r>
      <w:proofErr w:type="gramEnd"/>
      <w:r w:rsidRPr="00564A49">
        <w:rPr>
          <w:b/>
          <w:lang w:val="en-US"/>
        </w:rPr>
        <w:t>_not_in_use_flag</w:t>
      </w:r>
      <w:r w:rsidRPr="00564A49">
        <w:rPr>
          <w:lang w:val="en-US"/>
        </w:rPr>
        <w:t xml:space="preserve"> equal to 1 indicates that the value of entropy_coding_sync_enabled_flag is equal to 0 for each PPS that is referred to by at least one picture referring to the VPS. </w:t>
      </w:r>
      <w:proofErr w:type="gramStart"/>
      <w:r w:rsidRPr="00564A49">
        <w:rPr>
          <w:lang w:val="en-US"/>
        </w:rPr>
        <w:t>wpp</w:t>
      </w:r>
      <w:proofErr w:type="gramEnd"/>
      <w:r w:rsidRPr="00564A49">
        <w:rPr>
          <w:lang w:val="en-US"/>
        </w:rPr>
        <w:t>_not_in_use_flag equal to 0 indicates that such a restriction may or may not apply.</w:t>
      </w:r>
    </w:p>
    <w:p w14:paraId="68C802CF" w14:textId="77777777" w:rsidR="007E173E" w:rsidRPr="00564A49" w:rsidRDefault="007E173E" w:rsidP="007E173E">
      <w:proofErr w:type="gramStart"/>
      <w:r w:rsidRPr="00564A49">
        <w:rPr>
          <w:b/>
          <w:lang w:val="en-US"/>
        </w:rPr>
        <w:t>wpp</w:t>
      </w:r>
      <w:proofErr w:type="gramEnd"/>
      <w:r w:rsidRPr="00564A49">
        <w:rPr>
          <w:b/>
          <w:lang w:val="en-US"/>
        </w:rPr>
        <w:t>_in_use_flag</w:t>
      </w:r>
      <w:r w:rsidRPr="00564A49">
        <w:rPr>
          <w:lang w:val="en-US"/>
        </w:rPr>
        <w:t xml:space="preserve">[ i ] equal to 1 indicates that the value of entropy_coding_sync_enabled_flag is equal to 1 for each PPS that is referred to by at least one picture of the i-th layer specified by the VPS. </w:t>
      </w:r>
      <w:proofErr w:type="gramStart"/>
      <w:r w:rsidRPr="00564A49">
        <w:rPr>
          <w:lang w:val="en-US"/>
        </w:rPr>
        <w:t>wpp</w:t>
      </w:r>
      <w:proofErr w:type="gramEnd"/>
      <w:r w:rsidRPr="00564A49">
        <w:rPr>
          <w:lang w:val="en-US"/>
        </w:rPr>
        <w:t>_in_use_flag[ i ] equal to 0 indicates that such a restriction may or may not apply.</w:t>
      </w:r>
    </w:p>
    <w:p w14:paraId="5C20A626" w14:textId="77777777"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64A49">
        <w:rPr>
          <w:lang w:val="en-CA"/>
        </w:rPr>
        <w:t>single</w:t>
      </w:r>
      <w:proofErr w:type="gramEnd"/>
      <w:r w:rsidRPr="00564A49">
        <w:rPr>
          <w:lang w:val="en-CA"/>
        </w:rPr>
        <w:t xml:space="preserv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14:paraId="6B92EFAC" w14:textId="77777777" w:rsidR="00F34FF6" w:rsidRPr="00564A49" w:rsidRDefault="00F34FF6" w:rsidP="00F34FF6">
      <w:pPr>
        <w:rPr>
          <w:lang w:val="en-CA"/>
        </w:rPr>
      </w:pPr>
      <w:proofErr w:type="gramStart"/>
      <w:r w:rsidRPr="00564A49">
        <w:rPr>
          <w:b/>
        </w:rPr>
        <w:t>higher</w:t>
      </w:r>
      <w:proofErr w:type="gramEnd"/>
      <w:r w:rsidRPr="00564A49">
        <w:rPr>
          <w:b/>
        </w:rPr>
        <w:t>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14:paraId="7F017A97" w14:textId="77777777"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14:paraId="76C8DC47" w14:textId="77777777"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14:paraId="12B77F84" w14:textId="77777777"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14:paraId="24A397D6" w14:textId="77777777" w:rsidR="00F34FF6" w:rsidRPr="00564A49" w:rsidRDefault="00F34FF6" w:rsidP="00F34FF6">
      <w:pPr>
        <w:numPr>
          <w:ilvl w:val="0"/>
          <w:numId w:val="53"/>
        </w:numPr>
        <w:ind w:left="1080"/>
        <w:rPr>
          <w:noProof/>
        </w:rPr>
      </w:pPr>
      <w:r w:rsidRPr="00564A49">
        <w:rPr>
          <w:noProof/>
        </w:rPr>
        <w:t>five_minus_max_num_merge_cand shall be equal to 4.</w:t>
      </w:r>
    </w:p>
    <w:p w14:paraId="3304BF04" w14:textId="77777777" w:rsidR="00F34FF6" w:rsidRPr="00564A49" w:rsidRDefault="00F34FF6" w:rsidP="00F34FF6">
      <w:pPr>
        <w:numPr>
          <w:ilvl w:val="0"/>
          <w:numId w:val="53"/>
        </w:numPr>
        <w:ind w:left="1080"/>
        <w:rPr>
          <w:noProof/>
        </w:rPr>
      </w:pPr>
      <w:r w:rsidRPr="00564A49">
        <w:rPr>
          <w:noProof/>
        </w:rPr>
        <w:lastRenderedPageBreak/>
        <w:t>weighted_pred_flag shall be equal to 0 in the PPS that is refered to by the slices.</w:t>
      </w:r>
    </w:p>
    <w:p w14:paraId="5820C0DD" w14:textId="77777777"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14:paraId="7B93B1E7" w14:textId="77777777"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14:paraId="6C1CE007" w14:textId="77777777" w:rsidR="00F34FF6" w:rsidRPr="00564A49" w:rsidRDefault="00F34FF6" w:rsidP="00F34FF6">
      <w:pPr>
        <w:rPr>
          <w:lang w:val="en-CA"/>
        </w:rPr>
      </w:pPr>
      <w:proofErr w:type="gramStart"/>
      <w:r w:rsidRPr="00564A49">
        <w:t>higher</w:t>
      </w:r>
      <w:proofErr w:type="gramEnd"/>
      <w:r w:rsidRPr="00564A49">
        <w:t>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14:paraId="2ACB6926" w14:textId="77777777"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14:paraId="588DB357" w14:textId="77777777"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14:paraId="4F25F6F5" w14:textId="77777777" w:rsidR="00F34FF6" w:rsidRPr="00564A49" w:rsidRDefault="00F34FF6" w:rsidP="00F34FF6">
      <w:pPr>
        <w:rPr>
          <w:b/>
          <w:bCs/>
          <w:lang w:val="en-US"/>
        </w:rPr>
      </w:pPr>
      <w:proofErr w:type="gramStart"/>
      <w:r w:rsidRPr="00564A49">
        <w:rPr>
          <w:b/>
          <w:bCs/>
          <w:lang w:val="en-US"/>
        </w:rPr>
        <w:t>vert</w:t>
      </w:r>
      <w:proofErr w:type="gramEnd"/>
      <w:r w:rsidRPr="00564A49">
        <w:rPr>
          <w:b/>
          <w:bCs/>
          <w:lang w:val="en-US"/>
        </w:rPr>
        <w:t xml:space="preserve">_phase_position_in_use_flag </w:t>
      </w:r>
      <w:r w:rsidRPr="00564A49">
        <w:rPr>
          <w:bCs/>
          <w:lang w:val="en-US"/>
        </w:rPr>
        <w:t xml:space="preserve">equal to 0 indicates that the value of vert_phase_position_enable_flag is equal to 0 for each SPS referring to the VPS. </w:t>
      </w:r>
      <w:proofErr w:type="gramStart"/>
      <w:r w:rsidRPr="00564A49">
        <w:rPr>
          <w:bCs/>
          <w:lang w:val="en-US"/>
        </w:rPr>
        <w:t>vert</w:t>
      </w:r>
      <w:proofErr w:type="gramEnd"/>
      <w:r w:rsidRPr="00564A49">
        <w:rPr>
          <w:bCs/>
          <w:lang w:val="en-US"/>
        </w:rPr>
        <w:t>_phase_position_in_use_flag equal to 1 indicates that such a restriction may or may not apply.</w:t>
      </w:r>
    </w:p>
    <w:p w14:paraId="7E7FF37C" w14:textId="77777777" w:rsidR="007E173E" w:rsidRPr="00564A49" w:rsidRDefault="007E173E" w:rsidP="007E173E">
      <w:pPr>
        <w:rPr>
          <w:lang w:val="en-US"/>
        </w:rPr>
      </w:pPr>
      <w:proofErr w:type="gramStart"/>
      <w:r w:rsidRPr="00564A49">
        <w:rPr>
          <w:b/>
          <w:bCs/>
          <w:lang w:val="en-US"/>
        </w:rPr>
        <w:t>ilp</w:t>
      </w:r>
      <w:proofErr w:type="gramEnd"/>
      <w:r w:rsidRPr="00564A49">
        <w:rPr>
          <w:b/>
          <w:bCs/>
          <w:lang w:val="en-US"/>
        </w:rPr>
        <w:t>_restricted_ref_layers_flag</w:t>
      </w:r>
      <w:r w:rsidRPr="00564A49">
        <w:rPr>
          <w:lang w:val="en-US"/>
        </w:rPr>
        <w:t xml:space="preserve"> equal to 1 indicates that additional restrictions on inter-layer prediction as specified below apply for each direct reference layer of each layer specified by the VPS. </w:t>
      </w:r>
      <w:proofErr w:type="gramStart"/>
      <w:r w:rsidRPr="00564A49">
        <w:rPr>
          <w:bCs/>
          <w:lang w:val="en-US"/>
        </w:rPr>
        <w:t>ilp</w:t>
      </w:r>
      <w:proofErr w:type="gramEnd"/>
      <w:r w:rsidRPr="00564A49">
        <w:rPr>
          <w:bCs/>
          <w:lang w:val="en-US"/>
        </w:rPr>
        <w:t>_restricted_ref_layers_flag</w:t>
      </w:r>
      <w:r w:rsidRPr="00564A49">
        <w:rPr>
          <w:lang w:val="en-US"/>
        </w:rPr>
        <w:t xml:space="preserve"> equal to 0 indicates that additional restrictions on inter-layer prediction may or may not apply.</w:t>
      </w:r>
    </w:p>
    <w:p w14:paraId="0DACDE20" w14:textId="77777777"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14:paraId="3BD231B0" w14:textId="77777777"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proofErr w:type="gramStart"/>
      <w:r w:rsidRPr="00564A49">
        <w:rPr>
          <w:lang w:val="en-US"/>
        </w:rPr>
        <w:t>[ i</w:t>
      </w:r>
      <w:proofErr w:type="gramEnd"/>
      <w:r w:rsidRPr="00564A49">
        <w:rPr>
          <w:lang w:val="en-US"/>
        </w:rPr>
        <w:t> ]</w:t>
      </w:r>
      <w:r w:rsidRPr="00564A49">
        <w:rPr>
          <w:bCs/>
          <w:lang w:val="en-US"/>
        </w:rPr>
        <w:t>[ j ]</w:t>
      </w:r>
      <w:r w:rsidRPr="00564A49">
        <w:rPr>
          <w:lang w:val="en-US"/>
        </w:rPr>
        <w:t xml:space="preserve"> is inferred to be equal to 0.</w:t>
      </w:r>
    </w:p>
    <w:p w14:paraId="09C91265" w14:textId="77777777"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 xml:space="preserve">_plus1[ i ][ j ] together. </w:t>
      </w:r>
      <w:proofErr w:type="gramStart"/>
      <w:r w:rsidRPr="00564A49">
        <w:rPr>
          <w:bCs/>
          <w:lang w:val="en-US"/>
        </w:rPr>
        <w:t>ctu</w:t>
      </w:r>
      <w:proofErr w:type="gramEnd"/>
      <w:r w:rsidRPr="00564A49">
        <w:rPr>
          <w:bCs/>
          <w:lang w:val="en-US"/>
        </w:rPr>
        <w:t>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w:t>
      </w:r>
      <w:proofErr w:type="gramStart"/>
      <w:r w:rsidRPr="00564A49">
        <w:rPr>
          <w:lang w:val="en-US"/>
        </w:rPr>
        <w:t>[ i</w:t>
      </w:r>
      <w:proofErr w:type="gramEnd"/>
      <w:r w:rsidRPr="00564A49">
        <w:rPr>
          <w:lang w:val="en-US"/>
        </w:rPr>
        <w:t> ] is inferred to be equal to 0.</w:t>
      </w:r>
    </w:p>
    <w:p w14:paraId="01D35DEC" w14:textId="77777777"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14:paraId="24C6E72D" w14:textId="77777777"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14:paraId="7D9F64EA"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proofErr w:type="gramStart"/>
      <w:r w:rsidRPr="00564A49">
        <w:rPr>
          <w:sz w:val="20"/>
          <w:szCs w:val="20"/>
          <w:lang w:val="en-US"/>
        </w:rPr>
        <w:t>( min</w:t>
      </w:r>
      <w:proofErr w:type="gramEnd"/>
      <w:r w:rsidRPr="00564A49">
        <w:rPr>
          <w:sz w:val="20"/>
          <w:szCs w:val="20"/>
          <w:lang w:val="en-US"/>
        </w:rPr>
        <w:t>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14:paraId="66EF655C" w14:textId="77777777"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14:paraId="09105A1C" w14:textId="77777777"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14:paraId="535D95EC" w14:textId="77777777"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14:paraId="484D6FF3" w14:textId="77777777"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14:paraId="5DCCA8B9" w14:textId="77777777" w:rsidR="00F34FF6" w:rsidRPr="00564A49" w:rsidRDefault="00F34FF6" w:rsidP="00F34FF6">
      <w:pPr>
        <w:ind w:left="437" w:hanging="437"/>
        <w:rPr>
          <w:lang w:val="en-US"/>
        </w:rPr>
      </w:pPr>
      <w:r w:rsidRPr="00564A49">
        <w:rPr>
          <w:lang w:val="en-US"/>
        </w:rPr>
        <w:lastRenderedPageBreak/>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14:paraId="0F71AD2F" w14:textId="77777777"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14:paraId="170D8DBD" w14:textId="77777777"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14:paraId="7E033ED5" w14:textId="77777777"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14:paraId="5D8E73E7"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proofErr w:type="gramStart"/>
      <w:r w:rsidRPr="00564A49">
        <w:rPr>
          <w:sz w:val="20"/>
          <w:szCs w:val="20"/>
          <w:lang w:val="en-US"/>
        </w:rPr>
        <w:t>curScaledRefLayerPicWidthInSamples</w:t>
      </w:r>
      <w:r w:rsidRPr="00564A49">
        <w:rPr>
          <w:sz w:val="20"/>
          <w:szCs w:val="20"/>
          <w:vertAlign w:val="subscript"/>
        </w:rPr>
        <w:t>L</w:t>
      </w:r>
      <w:proofErr w:type="gramEnd"/>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3D014EF1"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proofErr w:type="gramStart"/>
      <w:r w:rsidRPr="00564A49">
        <w:rPr>
          <w:noProof/>
          <w:sz w:val="20"/>
          <w:szCs w:val="20"/>
          <w:lang w:eastAsia="ko-KR"/>
        </w:rPr>
        <w:t>curScaledRefLayerPicHeightInSamples</w:t>
      </w:r>
      <w:r w:rsidRPr="00564A49">
        <w:rPr>
          <w:sz w:val="20"/>
          <w:szCs w:val="20"/>
          <w:vertAlign w:val="subscript"/>
        </w:rPr>
        <w:t>L</w:t>
      </w:r>
      <w:proofErr w:type="gramEnd"/>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763E4E36" w14:textId="77777777" w:rsidR="00F34FF6" w:rsidRPr="00564A49" w:rsidRDefault="00F34FF6" w:rsidP="00F34FF6">
      <w:pPr>
        <w:pStyle w:val="Equation"/>
        <w:tabs>
          <w:tab w:val="clear" w:pos="794"/>
          <w:tab w:val="clear" w:pos="1588"/>
          <w:tab w:val="clear" w:pos="4849"/>
          <w:tab w:val="right" w:pos="864"/>
        </w:tabs>
        <w:ind w:left="403"/>
        <w:rPr>
          <w:bCs/>
          <w:sz w:val="20"/>
          <w:szCs w:val="20"/>
          <w:lang w:val="en-US"/>
        </w:rPr>
      </w:pPr>
      <w:proofErr w:type="gramStart"/>
      <w:r w:rsidRPr="00564A49">
        <w:rPr>
          <w:sz w:val="20"/>
          <w:szCs w:val="20"/>
          <w:lang w:val="en-US"/>
        </w:rPr>
        <w:t>scaleFactorX</w:t>
      </w:r>
      <w:proofErr w:type="gramEnd"/>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14:paraId="4F4B6594"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proofErr w:type="gramStart"/>
      <w:r w:rsidRPr="00564A49">
        <w:rPr>
          <w:sz w:val="20"/>
          <w:szCs w:val="20"/>
        </w:rPr>
        <w:t>scaleFactorY</w:t>
      </w:r>
      <w:proofErr w:type="gramEnd"/>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1A84B144" w14:textId="77777777"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14:paraId="6F9130A7" w14:textId="77777777"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proofErr w:type="gramStart"/>
      <w:r w:rsidRPr="00564A49">
        <w:rPr>
          <w:sz w:val="20"/>
          <w:szCs w:val="20"/>
          <w:lang w:val="en-US"/>
        </w:rPr>
        <w:t>[ i</w:t>
      </w:r>
      <w:proofErr w:type="gramEnd"/>
      <w:r w:rsidRPr="00564A49">
        <w:rPr>
          <w:sz w:val="20"/>
          <w:szCs w:val="20"/>
          <w:lang w:val="en-US"/>
        </w:rPr>
        <w:t>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14:paraId="3004644A" w14:textId="77777777"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proofErr w:type="gramStart"/>
      <w:r w:rsidRPr="00564A49">
        <w:rPr>
          <w:sz w:val="20"/>
          <w:szCs w:val="20"/>
          <w:lang w:val="en-US"/>
        </w:rPr>
        <w:t>[ i</w:t>
      </w:r>
      <w:proofErr w:type="gramEnd"/>
      <w:r w:rsidRPr="00564A49">
        <w:rPr>
          <w:sz w:val="20"/>
          <w:szCs w:val="20"/>
          <w:lang w:val="en-US"/>
        </w:rPr>
        <w:t>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14:paraId="33883AD5" w14:textId="77777777" w:rsidR="00F34FF6" w:rsidRPr="00564A49" w:rsidRDefault="00F34FF6" w:rsidP="00F34FF6">
      <w:pPr>
        <w:ind w:left="437" w:hanging="437"/>
        <w:rPr>
          <w:lang w:val="en-US"/>
        </w:rPr>
      </w:pPr>
      <w:r w:rsidRPr="00564A49">
        <w:rPr>
          <w:lang w:val="en-US"/>
        </w:rPr>
        <w:t>–</w:t>
      </w:r>
      <w:r w:rsidRPr="00564A49">
        <w:rPr>
          <w:lang w:val="en-US"/>
        </w:rPr>
        <w:tab/>
        <w:t>The variable colCtbAddr</w:t>
      </w:r>
      <w:proofErr w:type="gramStart"/>
      <w:r w:rsidRPr="00564A49">
        <w:rPr>
          <w:lang w:val="en-US"/>
        </w:rPr>
        <w:t>[ i</w:t>
      </w:r>
      <w:proofErr w:type="gramEnd"/>
      <w:r w:rsidRPr="00564A49">
        <w:rPr>
          <w:lang w:val="en-US"/>
        </w:rPr>
        <w:t> ]</w:t>
      </w:r>
      <w:r w:rsidRPr="00564A49">
        <w:rPr>
          <w:bCs/>
          <w:lang w:val="en-US"/>
        </w:rPr>
        <w:t>[ j ] is derived as follows:</w:t>
      </w:r>
    </w:p>
    <w:p w14:paraId="0C45CFF4" w14:textId="77777777" w:rsidR="007E173E" w:rsidRPr="00564A49" w:rsidRDefault="007E173E" w:rsidP="007E173E">
      <w:pPr>
        <w:pStyle w:val="Equation"/>
        <w:tabs>
          <w:tab w:val="clear" w:pos="794"/>
          <w:tab w:val="clear" w:pos="1588"/>
          <w:tab w:val="clear" w:pos="4849"/>
          <w:tab w:val="right" w:pos="864"/>
        </w:tabs>
        <w:ind w:left="403"/>
        <w:rPr>
          <w:bCs/>
          <w:sz w:val="20"/>
          <w:szCs w:val="20"/>
          <w:lang w:val="en-US"/>
        </w:rPr>
      </w:pPr>
      <w:proofErr w:type="gramStart"/>
      <w:r w:rsidRPr="00564A49">
        <w:rPr>
          <w:sz w:val="20"/>
          <w:szCs w:val="20"/>
          <w:lang w:val="en-US"/>
        </w:rPr>
        <w:t>xColCtb</w:t>
      </w:r>
      <w:proofErr w:type="gramEnd"/>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14:paraId="6D477D8F" w14:textId="77777777" w:rsidR="007E173E" w:rsidRPr="00564A49" w:rsidRDefault="007E173E" w:rsidP="007E173E">
      <w:pPr>
        <w:pStyle w:val="Equation"/>
        <w:tabs>
          <w:tab w:val="clear" w:pos="794"/>
          <w:tab w:val="clear" w:pos="1588"/>
          <w:tab w:val="clear" w:pos="4849"/>
          <w:tab w:val="right" w:pos="864"/>
        </w:tabs>
        <w:ind w:left="403"/>
        <w:rPr>
          <w:bCs/>
          <w:sz w:val="20"/>
          <w:szCs w:val="20"/>
          <w:lang w:val="en-US"/>
        </w:rPr>
      </w:pPr>
      <w:proofErr w:type="gramStart"/>
      <w:r w:rsidRPr="00564A49">
        <w:rPr>
          <w:sz w:val="20"/>
          <w:szCs w:val="20"/>
          <w:lang w:val="en-US"/>
        </w:rPr>
        <w:t>yColCtb</w:t>
      </w:r>
      <w:proofErr w:type="gramEnd"/>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14:paraId="6AA8C072" w14:textId="77777777" w:rsidR="007E173E" w:rsidRPr="00564A49" w:rsidRDefault="007E173E"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colCtbAddr</w:t>
      </w:r>
      <w:proofErr w:type="gramEnd"/>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14:paraId="66EBCC06" w14:textId="77777777" w:rsidR="007E173E" w:rsidRPr="00564A49" w:rsidRDefault="007E173E" w:rsidP="007E173E">
      <w:pPr>
        <w:rPr>
          <w:bCs/>
          <w:lang w:val="en-US"/>
        </w:rPr>
      </w:pPr>
      <w:r w:rsidRPr="00564A49">
        <w:rPr>
          <w:bCs/>
          <w:lang w:val="en-US"/>
        </w:rPr>
        <w:t>When min_spatial_segment_offset_plus1</w:t>
      </w:r>
      <w:proofErr w:type="gramStart"/>
      <w:r w:rsidRPr="00564A49">
        <w:rPr>
          <w:bCs/>
          <w:lang w:val="en-US"/>
        </w:rPr>
        <w:t>[ i</w:t>
      </w:r>
      <w:proofErr w:type="gramEnd"/>
      <w:r w:rsidRPr="00564A49">
        <w:rPr>
          <w:bCs/>
          <w:lang w:val="en-US"/>
        </w:rPr>
        <w:t> ][ j ] is greater than 0, it is a requirement of bitstream conformance that the following shall apply:</w:t>
      </w:r>
    </w:p>
    <w:p w14:paraId="7EFEF09F" w14:textId="77777777"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14:paraId="1561F9ED"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14:paraId="6ABDBDCE"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564A49">
        <w:rPr>
          <w:bCs/>
          <w:lang w:val="en-US"/>
        </w:rPr>
        <w:t>[ i</w:t>
      </w:r>
      <w:proofErr w:type="gramEnd"/>
      <w:r w:rsidRPr="00564A49">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14:paraId="0C277755"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14:paraId="6119B625"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tile C be the tile that is also in picB and follows tile B in decoding order, and between tile B and that tile there are min_spatial_segment_offset_plus1[ i ] </w:t>
      </w:r>
      <w:r w:rsidRPr="00564A49">
        <w:rPr>
          <w:bCs/>
          <w:lang w:val="en-US"/>
        </w:rPr>
        <w:noBreakHyphen/>
        <w:t xml:space="preserve"> 1 tiles in decoding order. </w:t>
      </w:r>
      <w:r w:rsidRPr="00564A49">
        <w:rPr>
          <w:bCs/>
          <w:lang w:val="en-US"/>
        </w:rPr>
        <w:lastRenderedPageBreak/>
        <w:t>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14:paraId="326D811C"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14:paraId="2DFED694"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14:paraId="247AC994" w14:textId="77777777"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14:paraId="1593F621"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14:paraId="68560EC7" w14:textId="77777777"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r>
      <w:proofErr w:type="gramStart"/>
      <w:r w:rsidRPr="00564A49">
        <w:rPr>
          <w:sz w:val="20"/>
          <w:szCs w:val="20"/>
          <w:lang w:val="en-US"/>
        </w:rPr>
        <w:t>( refPicWidthInCtbsY</w:t>
      </w:r>
      <w:proofErr w:type="gramEnd"/>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14:paraId="4881CA60" w14:textId="77777777" w:rsidR="007E173E" w:rsidRPr="00564A49" w:rsidRDefault="007E173E" w:rsidP="007E173E">
      <w:pPr>
        <w:pStyle w:val="Equation"/>
        <w:tabs>
          <w:tab w:val="clear" w:pos="794"/>
          <w:tab w:val="clear" w:pos="1588"/>
          <w:tab w:val="clear" w:pos="4849"/>
          <w:tab w:val="right" w:pos="864"/>
        </w:tabs>
        <w:ind w:left="1072"/>
        <w:rPr>
          <w:bCs/>
          <w:sz w:val="20"/>
          <w:lang w:val="en-US"/>
        </w:rPr>
      </w:pPr>
      <w:proofErr w:type="gramStart"/>
      <w:r w:rsidRPr="00564A49">
        <w:rPr>
          <w:bCs/>
          <w:sz w:val="20"/>
          <w:szCs w:val="20"/>
          <w:lang w:val="en-US"/>
        </w:rPr>
        <w:t>yOffset</w:t>
      </w:r>
      <w:proofErr w:type="gramEnd"/>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14:paraId="363D95CC" w14:textId="77777777" w:rsidR="007E173E" w:rsidRPr="00564A49" w:rsidRDefault="007E173E" w:rsidP="007E173E">
      <w:pPr>
        <w:pStyle w:val="Equation"/>
        <w:tabs>
          <w:tab w:val="clear" w:pos="794"/>
          <w:tab w:val="clear" w:pos="1588"/>
          <w:tab w:val="clear" w:pos="4849"/>
          <w:tab w:val="right" w:pos="864"/>
        </w:tabs>
        <w:ind w:left="1072"/>
        <w:rPr>
          <w:sz w:val="20"/>
          <w:lang w:val="en-US"/>
        </w:rPr>
      </w:pPr>
      <w:proofErr w:type="gramStart"/>
      <w:r w:rsidRPr="00564A49">
        <w:rPr>
          <w:bCs/>
          <w:sz w:val="20"/>
          <w:szCs w:val="20"/>
          <w:lang w:val="en-US"/>
        </w:rPr>
        <w:t>refCtbAddr</w:t>
      </w:r>
      <w:proofErr w:type="gramEnd"/>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14:paraId="73A8938A"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564A49">
        <w:rPr>
          <w:bCs/>
          <w:lang w:val="en-US"/>
        </w:rPr>
        <w:t>[ i</w:t>
      </w:r>
      <w:proofErr w:type="gramEnd"/>
      <w:r w:rsidRPr="00564A49">
        <w:rPr>
          <w:bCs/>
          <w:lang w:val="en-US"/>
        </w:rPr>
        <w:t> ][ j ]. When CTU B is present, the syntax elements of CTU A are constrained such that no sample or syntax elements values in CTU B are used for inter-layer prediction in the decoding process of any samples within CTU A.</w:t>
      </w:r>
    </w:p>
    <w:p w14:paraId="25310C92" w14:textId="77777777" w:rsidR="007E173E" w:rsidRPr="00564A49" w:rsidRDefault="007E173E" w:rsidP="007E173E">
      <w:pPr>
        <w:pStyle w:val="3N"/>
        <w:rPr>
          <w:lang w:val="en-CA"/>
        </w:rPr>
      </w:pPr>
      <w:proofErr w:type="gramStart"/>
      <w:r w:rsidRPr="00564A49">
        <w:rPr>
          <w:b/>
          <w:lang w:val="en-CA"/>
        </w:rPr>
        <w:t>video</w:t>
      </w:r>
      <w:proofErr w:type="gramEnd"/>
      <w:r w:rsidRPr="00564A49">
        <w:rPr>
          <w:b/>
          <w:lang w:val="en-CA"/>
        </w:rPr>
        <w:t>_signal_info_idx_present_flag</w:t>
      </w:r>
      <w:r w:rsidRPr="00564A49">
        <w:rPr>
          <w:lang w:val="en-CA"/>
        </w:rPr>
        <w:t xml:space="preserve"> equal to 1 specifies that the syntax elements vps_num_video_signal_info_minus1, and vps_video_signal_info_idx[ i ] are present. </w:t>
      </w:r>
      <w:proofErr w:type="gramStart"/>
      <w:r w:rsidRPr="00564A49">
        <w:rPr>
          <w:lang w:val="en-CA"/>
        </w:rPr>
        <w:t>video</w:t>
      </w:r>
      <w:proofErr w:type="gramEnd"/>
      <w:r w:rsidRPr="00564A49">
        <w:rPr>
          <w:lang w:val="en-CA"/>
        </w:rPr>
        <w:t xml:space="preserve">_signal_info_idx_present_flag equal to 0 specifies that the syntax elements vps_num_video_signal_info_minus1, and vps_video_signal_info_idx[ i ] are not present. </w:t>
      </w:r>
    </w:p>
    <w:p w14:paraId="65BC0531" w14:textId="77777777" w:rsidR="007E173E" w:rsidRPr="00564A49" w:rsidRDefault="007E173E" w:rsidP="007E173E">
      <w:pPr>
        <w:pStyle w:val="3N"/>
        <w:rPr>
          <w:lang w:val="en-CA"/>
        </w:rPr>
      </w:pPr>
      <w:proofErr w:type="gramStart"/>
      <w:r w:rsidRPr="00564A49">
        <w:rPr>
          <w:b/>
          <w:lang w:val="en-CA"/>
        </w:rPr>
        <w:t>vps</w:t>
      </w:r>
      <w:proofErr w:type="gramEnd"/>
      <w:r w:rsidRPr="00564A49">
        <w:rPr>
          <w:b/>
          <w:lang w:val="en-CA"/>
        </w:rPr>
        <w:t>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14:paraId="792025EE" w14:textId="77777777" w:rsidR="007E173E" w:rsidRPr="00564A49" w:rsidRDefault="007E173E" w:rsidP="007E173E">
      <w:pPr>
        <w:pStyle w:val="3N"/>
        <w:rPr>
          <w:lang w:val="en-CA"/>
        </w:rPr>
      </w:pPr>
      <w:proofErr w:type="gramStart"/>
      <w:r w:rsidRPr="00564A49">
        <w:rPr>
          <w:b/>
          <w:lang w:val="en-CA"/>
        </w:rPr>
        <w:t>vps</w:t>
      </w:r>
      <w:proofErr w:type="gramEnd"/>
      <w:r w:rsidRPr="00564A49">
        <w:rPr>
          <w:b/>
          <w:lang w:val="en-CA"/>
        </w:rPr>
        <w:t>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w:t>
      </w:r>
      <w:proofErr w:type="gramStart"/>
      <w:r w:rsidRPr="00564A49">
        <w:rPr>
          <w:lang w:val="en-CA"/>
        </w:rPr>
        <w:t>[ i</w:t>
      </w:r>
      <w:proofErr w:type="gramEnd"/>
      <w:r w:rsidRPr="00564A49">
        <w:rPr>
          <w:lang w:val="en-CA"/>
        </w:rPr>
        <w:t> ] shall be in the range of 0 to vps_num_video_signal_info_minus1, inclusive.</w:t>
      </w:r>
    </w:p>
    <w:p w14:paraId="615C0256" w14:textId="77777777" w:rsidR="007E173E" w:rsidRPr="00564A49" w:rsidRDefault="007E173E" w:rsidP="007E173E">
      <w:pPr>
        <w:pStyle w:val="3N"/>
        <w:rPr>
          <w:szCs w:val="22"/>
        </w:rPr>
      </w:pPr>
      <w:proofErr w:type="gramStart"/>
      <w:r w:rsidRPr="00564A49">
        <w:rPr>
          <w:b/>
          <w:szCs w:val="22"/>
        </w:rPr>
        <w:t>vps</w:t>
      </w:r>
      <w:proofErr w:type="gramEnd"/>
      <w:r w:rsidRPr="00564A49">
        <w:rPr>
          <w:b/>
          <w:szCs w:val="22"/>
        </w:rPr>
        <w:t>_vui_bsp_hrd_present_flag</w:t>
      </w:r>
      <w:r w:rsidRPr="00564A49">
        <w:rPr>
          <w:szCs w:val="22"/>
        </w:rPr>
        <w:t xml:space="preserve"> equal to 0 specifies that no bitstream partition HRD parameters are present in the VPS VUI.  </w:t>
      </w:r>
      <w:proofErr w:type="gramStart"/>
      <w:r w:rsidRPr="00564A49">
        <w:rPr>
          <w:szCs w:val="22"/>
        </w:rPr>
        <w:t>vps</w:t>
      </w:r>
      <w:proofErr w:type="gramEnd"/>
      <w:r w:rsidRPr="00564A49">
        <w:rPr>
          <w:szCs w:val="22"/>
        </w:rPr>
        <w:t>_vui_bsp_hrd_present_flag equal to 1 specifies that bitstream partition HRD parameters are present in the VPS VUI.</w:t>
      </w:r>
    </w:p>
    <w:p w14:paraId="21D28638" w14:textId="77777777"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14:paraId="2473D82E" w14:textId="77777777"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PPS with nuh_layer_id value equal to 0.</w:t>
      </w:r>
    </w:p>
    <w:p w14:paraId="0B391B48" w14:textId="77777777"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SPS with nuh_layer_id value equal to 0.</w:t>
      </w:r>
    </w:p>
    <w:p w14:paraId="28D83FF9" w14:textId="77777777"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w:t>
      </w:r>
      <w:r w:rsidRPr="00564A49">
        <w:rPr>
          <w:lang w:eastAsia="ko-KR"/>
        </w:rPr>
        <w:lastRenderedPageBreak/>
        <w:t>bit_depth_luma_minus8, and bit_depth_chroma_minus8, respectively, of the vps_rep_format_idx[ i ]-th rep_format( ) syntax structure in the active VPS.</w:t>
      </w:r>
    </w:p>
    <w:p w14:paraId="0B1AEA62"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14:paraId="229E6A8D" w14:textId="77777777"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14:paraId="326A587F" w14:textId="77777777" w:rsidR="007E173E" w:rsidRPr="00564A49" w:rsidRDefault="007E173E" w:rsidP="007E173E">
      <w:pPr>
        <w:pStyle w:val="3N"/>
      </w:pPr>
      <w:r w:rsidRPr="00564A49">
        <w:t xml:space="preserve">For each of these syntax elements, all constraints, if any, </w:t>
      </w:r>
      <w:proofErr w:type="gramStart"/>
      <w:r w:rsidRPr="00564A49">
        <w:t>that apply</w:t>
      </w:r>
      <w:proofErr w:type="gramEnd"/>
      <w:r w:rsidRPr="00564A49">
        <w:t xml:space="preserve"> to the value of the corresponding SPS VUI syntax element also apply.</w:t>
      </w:r>
    </w:p>
    <w:p w14:paraId="34D1DF99"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14:paraId="727BB3CA" w14:textId="77777777" w:rsidR="007E173E" w:rsidRPr="00564A49" w:rsidRDefault="007E173E" w:rsidP="007E173E">
      <w:pPr>
        <w:pStyle w:val="3N"/>
      </w:pPr>
      <w:proofErr w:type="gramStart"/>
      <w:r w:rsidRPr="00564A49">
        <w:rPr>
          <w:b/>
        </w:rPr>
        <w:t>vps</w:t>
      </w:r>
      <w:proofErr w:type="gramEnd"/>
      <w:r w:rsidRPr="00564A49">
        <w:rPr>
          <w:b/>
        </w:rPr>
        <w:t>_num_bsp_hrd_parameters_minus1</w:t>
      </w:r>
      <w:r w:rsidRPr="00564A49">
        <w:t xml:space="preserve"> plus 1 specifies the number of hrd_parameters( ) syntax structures present within the vps_vui_bsp_hrd_parameters( ) syntax structure.</w:t>
      </w:r>
    </w:p>
    <w:p w14:paraId="0EAD49F7" w14:textId="77777777" w:rsidR="007E173E" w:rsidRPr="00564A49" w:rsidRDefault="007E173E" w:rsidP="007E173E">
      <w:pPr>
        <w:pStyle w:val="3N"/>
        <w:rPr>
          <w:lang w:val="en-US"/>
        </w:rPr>
      </w:pPr>
      <w:proofErr w:type="gramStart"/>
      <w:r w:rsidRPr="00564A49">
        <w:rPr>
          <w:b/>
        </w:rPr>
        <w:t>bsp</w:t>
      </w:r>
      <w:proofErr w:type="gramEnd"/>
      <w:r w:rsidRPr="00564A49">
        <w:rPr>
          <w:b/>
        </w:rPr>
        <w:t>_cprms_present_flag</w:t>
      </w:r>
      <w:r w:rsidRPr="00564A49">
        <w:t xml:space="preserve">[ i ] equal to 1 specifies that the HRD parameters that are common for all sub-layers are present in the i-th hrd_parameters( ) syntax structure in the vps_vui_bsp_hrd_parameters( ) syntax structure. </w:t>
      </w:r>
      <w:proofErr w:type="gramStart"/>
      <w:r w:rsidRPr="00564A49">
        <w:t>bsp</w:t>
      </w:r>
      <w:proofErr w:type="gramEnd"/>
      <w:r w:rsidRPr="00564A49">
        <w:t>_</w:t>
      </w:r>
      <w:r w:rsidRPr="00564A49">
        <w:rPr>
          <w:lang w:val="en-US"/>
        </w:rPr>
        <w:t xml:space="preserve">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w:t>
      </w:r>
      <w:proofErr w:type="gramStart"/>
      <w:r w:rsidRPr="00564A49">
        <w:rPr>
          <w:lang w:val="en-US"/>
        </w:rPr>
        <w:t>bsp</w:t>
      </w:r>
      <w:proofErr w:type="gramEnd"/>
      <w:r w:rsidRPr="00564A49">
        <w:rPr>
          <w:lang w:val="en-US"/>
        </w:rPr>
        <w:t>_cprms_present_flag[ 0 ] is inferred to be equal to 1.</w:t>
      </w:r>
    </w:p>
    <w:p w14:paraId="28FB4CB1" w14:textId="77777777" w:rsidR="007E173E" w:rsidRPr="00564A49" w:rsidRDefault="007E173E" w:rsidP="007E173E">
      <w:pPr>
        <w:pStyle w:val="3N"/>
      </w:pPr>
      <w:proofErr w:type="gramStart"/>
      <w:r w:rsidRPr="00564A49">
        <w:rPr>
          <w:b/>
        </w:rPr>
        <w:t>num</w:t>
      </w:r>
      <w:proofErr w:type="gramEnd"/>
      <w:r w:rsidRPr="00564A49">
        <w:rPr>
          <w:b/>
        </w:rPr>
        <w:t>_bitstream_partitions</w:t>
      </w:r>
      <w:r w:rsidRPr="00564A49">
        <w:t>[ h ] specifies the number of bitstream partitions for which HRD parameters are specified for the layer set with index h.</w:t>
      </w:r>
    </w:p>
    <w:p w14:paraId="4BB9F279" w14:textId="77777777" w:rsidR="007E173E" w:rsidRPr="00564A49" w:rsidRDefault="007E173E" w:rsidP="007E173E">
      <w:pPr>
        <w:pStyle w:val="3N"/>
        <w:rPr>
          <w:lang w:val="en-US"/>
        </w:rPr>
      </w:pPr>
      <w:proofErr w:type="gramStart"/>
      <w:r w:rsidRPr="00564A49">
        <w:rPr>
          <w:b/>
        </w:rPr>
        <w:t>layer</w:t>
      </w:r>
      <w:proofErr w:type="gramEnd"/>
      <w:r w:rsidRPr="00564A49">
        <w:rPr>
          <w:b/>
        </w:rPr>
        <w:t>_in_bsp_flag</w:t>
      </w:r>
      <w:r w:rsidRPr="00564A49">
        <w:t xml:space="preserve">[ h ][ i ][ j ] </w:t>
      </w:r>
      <w:r w:rsidRPr="00564A49">
        <w:rPr>
          <w:lang w:val="en-US"/>
        </w:rPr>
        <w:t>specifies that the layer with index j is a part of bitstream partition with index i within the layer set with index h.</w:t>
      </w:r>
    </w:p>
    <w:p w14:paraId="3797F36F" w14:textId="77777777"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14:paraId="5B62BD3E" w14:textId="77777777" w:rsidR="007E173E" w:rsidRPr="00564A49" w:rsidRDefault="007E173E" w:rsidP="007E173E">
      <w:pPr>
        <w:pStyle w:val="3N"/>
      </w:pPr>
      <w:proofErr w:type="gramStart"/>
      <w:r w:rsidRPr="00564A49">
        <w:rPr>
          <w:b/>
        </w:rPr>
        <w:t>num</w:t>
      </w:r>
      <w:proofErr w:type="gramEnd"/>
      <w:r w:rsidRPr="00564A49">
        <w:rPr>
          <w:b/>
        </w:rPr>
        <w:t>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14:paraId="7602DE25" w14:textId="77777777"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r w:rsidRPr="00564A49">
        <w:rPr>
          <w:lang w:val="en-US"/>
        </w:rPr>
        <w:t>[ h ].</w:t>
      </w:r>
    </w:p>
    <w:p w14:paraId="67111D7C" w14:textId="77777777"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14:paraId="16A51B8E" w14:textId="77777777"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14:paraId="571ED39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571"/>
      <w:bookmarkEnd w:id="1572"/>
      <w:bookmarkEnd w:id="1592"/>
    </w:p>
    <w:p w14:paraId="54A7A90F" w14:textId="77777777" w:rsidR="007E173E" w:rsidRPr="00564A49" w:rsidRDefault="007E173E" w:rsidP="007E173E">
      <w:pPr>
        <w:pStyle w:val="3N"/>
        <w:rPr>
          <w:lang w:val="en-US"/>
        </w:rPr>
      </w:pPr>
      <w:r w:rsidRPr="00564A49">
        <w:rPr>
          <w:lang w:val="en-US"/>
        </w:rPr>
        <w:t>The specifications in subclause 7.4.3.2 apply, with following additions and modifications.</w:t>
      </w:r>
    </w:p>
    <w:p w14:paraId="3F0D8B8D" w14:textId="77777777" w:rsidR="007E173E" w:rsidRPr="00564A49" w:rsidRDefault="007E173E" w:rsidP="007E173E">
      <w:pPr>
        <w:rPr>
          <w:lang w:val="en-US" w:eastAsia="ko-KR"/>
        </w:rPr>
      </w:pPr>
      <w:proofErr w:type="gramStart"/>
      <w:r w:rsidRPr="00564A49">
        <w:rPr>
          <w:b/>
          <w:lang w:val="en-US" w:eastAsia="ko-KR"/>
        </w:rPr>
        <w:t>sps</w:t>
      </w:r>
      <w:proofErr w:type="gramEnd"/>
      <w:r w:rsidRPr="00564A49">
        <w:rPr>
          <w:b/>
          <w:lang w:val="en-US" w:eastAsia="ko-KR"/>
        </w:rPr>
        <w:t>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14:paraId="05AF77AB" w14:textId="77777777"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14:paraId="378E8DA0" w14:textId="77777777"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14:paraId="72DBF6EF" w14:textId="77777777" w:rsidR="007E173E" w:rsidRPr="00564A49" w:rsidRDefault="007E173E" w:rsidP="007E173E">
      <w:pPr>
        <w:rPr>
          <w:lang w:val="en-US" w:eastAsia="ko-KR"/>
        </w:rPr>
      </w:pPr>
      <w:proofErr w:type="gramStart"/>
      <w:r w:rsidRPr="00564A49">
        <w:rPr>
          <w:b/>
          <w:lang w:val="en-US" w:eastAsia="ko-KR"/>
        </w:rPr>
        <w:t>update</w:t>
      </w:r>
      <w:proofErr w:type="gramEnd"/>
      <w:r w:rsidRPr="00564A49">
        <w:rPr>
          <w:b/>
          <w:lang w:val="en-US" w:eastAsia="ko-KR"/>
        </w:rPr>
        <w:t>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w:t>
      </w:r>
      <w:proofErr w:type="gramStart"/>
      <w:r w:rsidRPr="00564A49">
        <w:rPr>
          <w:lang w:val="en-US" w:eastAsia="ko-KR"/>
        </w:rPr>
        <w:t>update</w:t>
      </w:r>
      <w:proofErr w:type="gramEnd"/>
      <w:r w:rsidRPr="00564A49">
        <w:rPr>
          <w:lang w:val="en-US" w:eastAsia="ko-KR"/>
        </w:rPr>
        <w:t xml:space="preserve">_rep_format_flag equal to 0 specifies that sps_rep_format_idx is not present. When not present, the value of update_rep_format_flag is inferred to be equal to 0. </w:t>
      </w:r>
    </w:p>
    <w:p w14:paraId="7B9D176C" w14:textId="77777777" w:rsidR="007E173E" w:rsidRPr="00564A49" w:rsidRDefault="007E173E" w:rsidP="007E173E">
      <w:pPr>
        <w:rPr>
          <w:lang w:val="en-US" w:eastAsia="ko-KR"/>
        </w:rPr>
      </w:pPr>
      <w:proofErr w:type="gramStart"/>
      <w:r w:rsidRPr="00564A49">
        <w:rPr>
          <w:b/>
          <w:lang w:val="en-US" w:eastAsia="ko-KR"/>
        </w:rPr>
        <w:lastRenderedPageBreak/>
        <w:t>sps</w:t>
      </w:r>
      <w:proofErr w:type="gramEnd"/>
      <w:r w:rsidRPr="00564A49">
        <w:rPr>
          <w:b/>
          <w:lang w:val="en-US" w:eastAsia="ko-KR"/>
        </w:rPr>
        <w:t>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14:paraId="549879F4" w14:textId="77777777"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14:paraId="788B58E2" w14:textId="77777777"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14:paraId="14DDCEBD" w14:textId="77777777"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w:t>
      </w:r>
      <w:proofErr w:type="gramStart"/>
      <w:r w:rsidRPr="00564A49">
        <w:rPr>
          <w:lang w:val="en-US" w:eastAsia="ko-KR"/>
        </w:rPr>
        <w:t>[ LayerIdxInVps</w:t>
      </w:r>
      <w:proofErr w:type="gramEnd"/>
      <w:r w:rsidRPr="00564A49">
        <w:rPr>
          <w:lang w:val="en-US" w:eastAsia="ko-KR"/>
        </w:rPr>
        <w:t>[ layerIdCurr ] ].</w:t>
      </w:r>
    </w:p>
    <w:p w14:paraId="1C50ED39" w14:textId="77777777"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14:paraId="67A95EE6" w14:textId="77777777"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14:paraId="67AA8A6C" w14:textId="77777777"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14:paraId="148D4E84" w14:textId="77777777"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14:paraId="0C09EC68" w14:textId="77777777"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w:t>
      </w:r>
      <w:proofErr w:type="gramStart"/>
      <w:r w:rsidRPr="00564A49">
        <w:rPr>
          <w:lang w:val="en-US" w:eastAsia="ko-KR"/>
        </w:rPr>
        <w:t>( )</w:t>
      </w:r>
      <w:proofErr w:type="gramEnd"/>
      <w:r w:rsidRPr="00564A49">
        <w:rPr>
          <w:lang w:val="en-US" w:eastAsia="ko-KR"/>
        </w:rPr>
        <w:t xml:space="preserve"> syntax structure in the active VPS.</w:t>
      </w:r>
    </w:p>
    <w:p w14:paraId="73BF0C13" w14:textId="77777777"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14:paraId="033F1AE2" w14:textId="77777777" w:rsidR="007E173E" w:rsidRPr="00564A49" w:rsidRDefault="007E173E" w:rsidP="007E173E">
      <w:pPr>
        <w:rPr>
          <w:lang w:val="en-US"/>
        </w:rPr>
      </w:pPr>
      <w:proofErr w:type="gramStart"/>
      <w:r w:rsidRPr="00564A49">
        <w:rPr>
          <w:b/>
          <w:lang w:val="en-US"/>
        </w:rPr>
        <w:t>chroma</w:t>
      </w:r>
      <w:proofErr w:type="gramEnd"/>
      <w:r w:rsidRPr="00564A49">
        <w:rPr>
          <w:b/>
          <w:lang w:val="en-US"/>
        </w:rPr>
        <w:t>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14:paraId="26F70BD2" w14:textId="77777777" w:rsidR="007E173E" w:rsidRPr="00564A49" w:rsidRDefault="007E173E" w:rsidP="007E173E">
      <w:pPr>
        <w:rPr>
          <w:lang w:val="en-US"/>
        </w:rPr>
      </w:pPr>
      <w:r w:rsidRPr="00564A49">
        <w:rPr>
          <w:lang w:val="en-US"/>
        </w:rPr>
        <w:t>It is a requirement of bitstream conformance that when AuxId</w:t>
      </w:r>
      <w:proofErr w:type="gramStart"/>
      <w:r w:rsidRPr="00564A49">
        <w:rPr>
          <w:lang w:val="en-US"/>
        </w:rPr>
        <w:t>[ lId</w:t>
      </w:r>
      <w:proofErr w:type="gramEnd"/>
      <w:r w:rsidRPr="00564A49">
        <w:rPr>
          <w:lang w:val="en-US"/>
        </w:rPr>
        <w:t> ] is equal to AUX_ALPHA or AUX_DEPTH, chroma_format_idc shall be equal to 0 in the active SPS for the layer with nuh_layer_id equal to lId.</w:t>
      </w:r>
    </w:p>
    <w:p w14:paraId="6E8D4836" w14:textId="77777777" w:rsidR="007E173E" w:rsidRPr="00564A49" w:rsidRDefault="007E173E" w:rsidP="007E173E">
      <w:pPr>
        <w:rPr>
          <w:rFonts w:eastAsia="Times New Roman"/>
          <w:lang w:val="en-US"/>
        </w:rPr>
      </w:pPr>
      <w:proofErr w:type="gramStart"/>
      <w:r w:rsidRPr="00564A49">
        <w:rPr>
          <w:rFonts w:eastAsia="Times New Roman"/>
          <w:b/>
          <w:lang w:val="en-US" w:eastAsia="ja-JP"/>
        </w:rPr>
        <w:t>separate</w:t>
      </w:r>
      <w:proofErr w:type="gramEnd"/>
      <w:r w:rsidRPr="00564A49">
        <w:rPr>
          <w:rFonts w:eastAsia="Times New Roman"/>
          <w:b/>
          <w:lang w:val="en-US" w:eastAsia="ja-JP"/>
        </w:rPr>
        <w:t>_colour_plane_flag</w:t>
      </w:r>
      <w:r w:rsidRPr="00564A49">
        <w:rPr>
          <w:rFonts w:eastAsia="Times New Roman"/>
          <w:lang w:val="en-US"/>
        </w:rPr>
        <w:t xml:space="preserve"> equal to 1 specifies that the three colour components of the 4:4:4 chroma format are coded separately. </w:t>
      </w:r>
      <w:proofErr w:type="gramStart"/>
      <w:r w:rsidRPr="00564A49">
        <w:rPr>
          <w:rFonts w:eastAsia="Times New Roman"/>
          <w:lang w:val="en-US"/>
        </w:rPr>
        <w:t>separate</w:t>
      </w:r>
      <w:proofErr w:type="gramEnd"/>
      <w:r w:rsidRPr="00564A49">
        <w:rPr>
          <w:rFonts w:eastAsia="Times New Roman"/>
          <w:lang w:val="en-US"/>
        </w:rPr>
        <w:t>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14:paraId="3D18370E" w14:textId="77777777"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14:paraId="6504DC3D" w14:textId="77777777"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14:paraId="06820D4B" w14:textId="77777777"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14:paraId="4644B6C2" w14:textId="77777777"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14:paraId="55241960" w14:textId="77777777" w:rsidR="007E173E" w:rsidRPr="00564A49" w:rsidRDefault="007E173E" w:rsidP="007E173E">
      <w:pPr>
        <w:rPr>
          <w:lang w:val="en-US"/>
        </w:rPr>
      </w:pPr>
      <w:proofErr w:type="gramStart"/>
      <w:r w:rsidRPr="00564A49">
        <w:rPr>
          <w:b/>
          <w:bCs/>
          <w:lang w:val="en-US"/>
        </w:rPr>
        <w:lastRenderedPageBreak/>
        <w:t>pic</w:t>
      </w:r>
      <w:proofErr w:type="gramEnd"/>
      <w:r w:rsidRPr="00564A49">
        <w:rPr>
          <w:b/>
          <w:bCs/>
          <w:lang w:val="en-US"/>
        </w:rPr>
        <w:t>_width_in_luma_samples</w:t>
      </w:r>
      <w:r w:rsidRPr="00564A49">
        <w:rPr>
          <w:lang w:val="en-US"/>
        </w:rPr>
        <w:t xml:space="preserve"> specifies the width of each decoded picture in units of luma samples. </w:t>
      </w:r>
      <w:proofErr w:type="gramStart"/>
      <w:r w:rsidRPr="00564A49">
        <w:rPr>
          <w:lang w:val="en-US"/>
        </w:rPr>
        <w:t>pic</w:t>
      </w:r>
      <w:proofErr w:type="gramEnd"/>
      <w:r w:rsidRPr="00564A49">
        <w:rPr>
          <w:lang w:val="en-US"/>
        </w:rPr>
        <w:t>_width_in_luma_samples shall not be equal to 0 and shall be an integer multiple of MinCbSizeY. The value of pic_width_in_luma_samples shall be less than or equal to pic_width_vps_in_luma_samples.</w:t>
      </w:r>
    </w:p>
    <w:p w14:paraId="64EE5D1A" w14:textId="77777777" w:rsidR="007E173E" w:rsidRPr="00564A49" w:rsidRDefault="007E173E" w:rsidP="007E173E">
      <w:pPr>
        <w:rPr>
          <w:lang w:val="en-US"/>
        </w:rPr>
      </w:pPr>
      <w:proofErr w:type="gramStart"/>
      <w:r w:rsidRPr="00564A49">
        <w:rPr>
          <w:b/>
          <w:lang w:val="en-US"/>
        </w:rPr>
        <w:t>pic</w:t>
      </w:r>
      <w:proofErr w:type="gramEnd"/>
      <w:r w:rsidRPr="00564A49">
        <w:rPr>
          <w:b/>
          <w:lang w:val="en-US"/>
        </w:rPr>
        <w:t>_height_in_luma_samples</w:t>
      </w:r>
      <w:r w:rsidRPr="00564A49">
        <w:rPr>
          <w:lang w:val="en-US"/>
        </w:rPr>
        <w:t xml:space="preserve"> specifies the height of each decoded picture in units of luma samples. </w:t>
      </w:r>
      <w:proofErr w:type="gramStart"/>
      <w:r w:rsidRPr="00564A49">
        <w:rPr>
          <w:lang w:val="en-US"/>
        </w:rPr>
        <w:t>pic</w:t>
      </w:r>
      <w:proofErr w:type="gramEnd"/>
      <w:r w:rsidRPr="00564A49">
        <w:rPr>
          <w:lang w:val="en-US"/>
        </w:rPr>
        <w:t>_height_in_luma_samples shall not be equal to 0 and shall be an integer multiple of MinCbSizeY. The value of pic_height_in_luma_samples shall be less than or equal to pic_height_vps_in_luma_samples.</w:t>
      </w:r>
    </w:p>
    <w:p w14:paraId="2776977F" w14:textId="77777777" w:rsidR="007E173E" w:rsidRPr="00564A49" w:rsidRDefault="007E173E" w:rsidP="007E173E">
      <w:pPr>
        <w:rPr>
          <w:lang w:val="en-US"/>
        </w:rPr>
      </w:pPr>
      <w:proofErr w:type="gramStart"/>
      <w:r w:rsidRPr="00564A49">
        <w:rPr>
          <w:b/>
          <w:lang w:val="en-US"/>
        </w:rPr>
        <w:t>bit</w:t>
      </w:r>
      <w:proofErr w:type="gramEnd"/>
      <w:r w:rsidRPr="00564A49">
        <w:rPr>
          <w:b/>
          <w:lang w:val="en-US"/>
        </w:rPr>
        <w: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14:paraId="0B9EAFF1"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14:paraId="61D06AFE"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14:paraId="13A58631" w14:textId="77777777" w:rsidR="007E173E" w:rsidRPr="00564A49" w:rsidRDefault="007E173E" w:rsidP="007E173E">
      <w:pPr>
        <w:rPr>
          <w:lang w:val="en-US"/>
        </w:rPr>
      </w:pPr>
      <w:proofErr w:type="gramStart"/>
      <w:r w:rsidRPr="00564A49">
        <w:rPr>
          <w:lang w:val="en-US"/>
        </w:rPr>
        <w:t>bit</w:t>
      </w:r>
      <w:proofErr w:type="gramEnd"/>
      <w:r w:rsidRPr="00564A49">
        <w:rPr>
          <w:lang w:val="en-US"/>
        </w:rPr>
        <w:t xml:space="preserve">_depth_luma_minus8 shall be in the range of 0 to 6, inclusive. </w:t>
      </w:r>
      <w:proofErr w:type="gramStart"/>
      <w:r w:rsidRPr="00564A49">
        <w:rPr>
          <w:lang w:val="en-US"/>
        </w:rPr>
        <w:t>bit</w:t>
      </w:r>
      <w:proofErr w:type="gramEnd"/>
      <w:r w:rsidRPr="00564A49">
        <w:rPr>
          <w:lang w:val="en-US"/>
        </w:rPr>
        <w:t>_depth_luma_minus8 shall be less than or equal to bit_depth_vps_luma_minus8.</w:t>
      </w:r>
    </w:p>
    <w:p w14:paraId="5019B933" w14:textId="77777777" w:rsidR="007E173E" w:rsidRPr="00564A49" w:rsidRDefault="007E173E" w:rsidP="007E173E">
      <w:pPr>
        <w:rPr>
          <w:lang w:val="en-US"/>
        </w:rPr>
      </w:pPr>
      <w:proofErr w:type="gramStart"/>
      <w:r w:rsidRPr="00564A49">
        <w:rPr>
          <w:b/>
          <w:lang w:val="en-US"/>
        </w:rPr>
        <w:t>bit</w:t>
      </w:r>
      <w:proofErr w:type="gramEnd"/>
      <w:r w:rsidRPr="00564A49">
        <w:rPr>
          <w:b/>
          <w:lang w:val="en-US"/>
        </w:rPr>
        <w: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14:paraId="05E2CA99" w14:textId="77777777" w:rsidR="007E173E" w:rsidRPr="00564A49" w:rsidRDefault="007E173E" w:rsidP="007E173E">
      <w:pPr>
        <w:pStyle w:val="Equation"/>
        <w:tabs>
          <w:tab w:val="left" w:pos="1170"/>
          <w:tab w:val="left" w:pos="2127"/>
        </w:tabs>
        <w:ind w:left="794"/>
        <w:rPr>
          <w:sz w:val="20"/>
          <w:szCs w:val="20"/>
          <w:lang w:val="en-US"/>
        </w:rPr>
      </w:pPr>
      <w:bookmarkStart w:id="1593"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593"/>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14:paraId="688306BA"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14:paraId="05A601CA" w14:textId="77777777" w:rsidR="007E173E" w:rsidRPr="00564A49" w:rsidRDefault="007E173E" w:rsidP="007E173E">
      <w:pPr>
        <w:rPr>
          <w:lang w:val="en-US" w:eastAsia="ko-KR"/>
        </w:rPr>
      </w:pPr>
      <w:proofErr w:type="gramStart"/>
      <w:r w:rsidRPr="00564A49">
        <w:rPr>
          <w:lang w:val="en-US"/>
        </w:rPr>
        <w:t>bit</w:t>
      </w:r>
      <w:proofErr w:type="gramEnd"/>
      <w:r w:rsidRPr="00564A49">
        <w:rPr>
          <w:lang w:val="en-US"/>
        </w:rPr>
        <w:t xml:space="preserve">_depth_chroma_minus8 shall be in the range of 0 to 6, inclusive. </w:t>
      </w:r>
      <w:proofErr w:type="gramStart"/>
      <w:r w:rsidRPr="00564A49">
        <w:rPr>
          <w:lang w:val="en-US"/>
        </w:rPr>
        <w:t>bit</w:t>
      </w:r>
      <w:proofErr w:type="gramEnd"/>
      <w:r w:rsidRPr="00564A49">
        <w:rPr>
          <w:lang w:val="en-US"/>
        </w:rPr>
        <w:t>_depth_chroma_minus8 shall be less than or equal to bit_depth_vps_chroma_minus8.</w:t>
      </w:r>
    </w:p>
    <w:p w14:paraId="4C9F4B4B" w14:textId="77777777"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14:paraId="16185CD5" w14:textId="77777777"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14:paraId="3FAE1006" w14:textId="77777777"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w:t>
      </w:r>
      <w:proofErr w:type="gramStart"/>
      <w:r w:rsidRPr="00564A49">
        <w:t>[ i</w:t>
      </w:r>
      <w:proofErr w:type="gramEnd"/>
      <w:r w:rsidRPr="00564A49">
        <w:t>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w:t>
      </w:r>
      <w:proofErr w:type="gramStart"/>
      <w:r w:rsidRPr="00564A49">
        <w:t>[ i</w:t>
      </w:r>
      <w:proofErr w:type="gramEnd"/>
      <w:r w:rsidRPr="00564A49">
        <w:t>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14:paraId="13A99C4F" w14:textId="77777777"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14:paraId="6CDE4C47" w14:textId="77777777"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14:paraId="272127DF" w14:textId="77777777"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14:paraId="3E035507" w14:textId="77777777" w:rsidR="007E173E" w:rsidRPr="00564A49" w:rsidRDefault="007E173E" w:rsidP="007E173E">
      <w:pPr>
        <w:rPr>
          <w:noProof/>
          <w:szCs w:val="22"/>
        </w:rPr>
      </w:pPr>
      <w:r w:rsidRPr="00564A49">
        <w:rPr>
          <w:noProof/>
          <w:szCs w:val="22"/>
        </w:rPr>
        <w:lastRenderedPageBreak/>
        <w:t>When sps_max_latency_increase_plus1[ i ] is equal to 0, no corresponding limit is expressed.</w:t>
      </w:r>
    </w:p>
    <w:p w14:paraId="20E1BE2B" w14:textId="77777777"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14:paraId="0F493C2F" w14:textId="77777777" w:rsidR="007E173E" w:rsidRPr="00564A49" w:rsidRDefault="007E173E" w:rsidP="007E173E">
      <w:pPr>
        <w:rPr>
          <w:lang w:val="en-US" w:eastAsia="ko-KR"/>
        </w:rPr>
      </w:pPr>
      <w:proofErr w:type="gramStart"/>
      <w:r w:rsidRPr="00564A49">
        <w:rPr>
          <w:b/>
          <w:lang w:val="en-US" w:eastAsia="ko-KR"/>
        </w:rPr>
        <w:t>sps</w:t>
      </w:r>
      <w:proofErr w:type="gramEnd"/>
      <w:r w:rsidRPr="00564A49">
        <w:rPr>
          <w:b/>
          <w:lang w:val="en-US" w:eastAsia="ko-KR"/>
        </w:rPr>
        <w:t>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564A49">
        <w:rPr>
          <w:lang w:val="en-US" w:eastAsia="ko-KR"/>
        </w:rPr>
        <w:t>sps</w:t>
      </w:r>
      <w:proofErr w:type="gramEnd"/>
      <w:r w:rsidRPr="00564A49">
        <w:rPr>
          <w:lang w:val="en-US" w:eastAsia="ko-KR"/>
        </w:rPr>
        <w:t>_infer_scaling_list_flag equal to 0 specifies that the syntax elements of the scaling list data syntax structure are not inferred. When not present, the value of sps_infer_scaling_list_flag is inferred to be 0.</w:t>
      </w:r>
    </w:p>
    <w:p w14:paraId="07969245" w14:textId="77777777" w:rsidR="007E173E" w:rsidRPr="00564A49" w:rsidRDefault="007E173E" w:rsidP="007E173E">
      <w:pPr>
        <w:rPr>
          <w:lang w:val="en-US" w:eastAsia="ko-KR"/>
        </w:rPr>
      </w:pPr>
      <w:proofErr w:type="gramStart"/>
      <w:r w:rsidRPr="00564A49">
        <w:rPr>
          <w:b/>
          <w:lang w:val="en-US" w:eastAsia="ko-KR"/>
        </w:rPr>
        <w:t>sps</w:t>
      </w:r>
      <w:proofErr w:type="gramEnd"/>
      <w:r w:rsidRPr="00564A49">
        <w:rPr>
          <w:b/>
          <w:lang w:val="en-US" w:eastAsia="ko-KR"/>
        </w:rPr>
        <w:t>_scaling_list_ref_layer_id</w:t>
      </w:r>
      <w:r w:rsidRPr="00564A49">
        <w:rPr>
          <w:lang w:val="en-US" w:eastAsia="ko-KR"/>
        </w:rPr>
        <w:t xml:space="preserve"> specifies the value of the nuh_layer_id of the layer for which the active SPS is associated with the same scaling list data as the current SPS.</w:t>
      </w:r>
    </w:p>
    <w:p w14:paraId="36762793" w14:textId="77777777" w:rsidR="007E173E" w:rsidRPr="00564A49" w:rsidRDefault="007E173E" w:rsidP="007E173E">
      <w:pPr>
        <w:rPr>
          <w:lang w:val="en-US" w:eastAsia="ko-KR"/>
        </w:rPr>
      </w:pPr>
      <w:r w:rsidRPr="00564A49">
        <w:rPr>
          <w:lang w:val="en-US" w:eastAsia="ko-KR"/>
        </w:rPr>
        <w:t>The value of sps_scaling_list_ref_layer_id shall be in the range of 0 to 62, inclusive.</w:t>
      </w:r>
    </w:p>
    <w:p w14:paraId="6DD90951" w14:textId="77777777"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14:paraId="3A475D3D" w14:textId="77777777"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14:paraId="5ED0CDE4" w14:textId="77777777"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14:paraId="0B7790C7" w14:textId="77777777" w:rsidR="007E173E" w:rsidRPr="00564A49" w:rsidRDefault="007E173E" w:rsidP="007E173E">
      <w:pPr>
        <w:rPr>
          <w:lang w:val="en-US" w:eastAsia="ko-KR"/>
        </w:rPr>
      </w:pPr>
      <w:proofErr w:type="gramStart"/>
      <w:r w:rsidRPr="00564A49">
        <w:rPr>
          <w:rFonts w:eastAsia="MS Mincho"/>
          <w:b/>
          <w:lang w:val="en-US" w:eastAsia="zh-CN"/>
        </w:rPr>
        <w:t>sps</w:t>
      </w:r>
      <w:proofErr w:type="gramEnd"/>
      <w:r w:rsidRPr="00564A49">
        <w:rPr>
          <w:rFonts w:eastAsia="MS Mincho"/>
          <w:b/>
          <w:lang w:val="en-US" w:eastAsia="zh-CN"/>
        </w:rPr>
        <w:t>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w:t>
      </w:r>
      <w:proofErr w:type="gramStart"/>
      <w:r w:rsidRPr="00564A49">
        <w:rPr>
          <w:rFonts w:eastAsia="MS Mincho"/>
          <w:lang w:val="en-US" w:eastAsia="zh-CN"/>
        </w:rPr>
        <w:t>sps</w:t>
      </w:r>
      <w:proofErr w:type="gramEnd"/>
      <w:r w:rsidRPr="00564A49">
        <w:rPr>
          <w:rFonts w:eastAsia="MS Mincho"/>
          <w:lang w:val="en-US" w:eastAsia="zh-CN"/>
        </w:rPr>
        <w:t xml:space="preserve">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14:paraId="04F9D9D2" w14:textId="77777777" w:rsidR="007E173E" w:rsidRPr="00564A49" w:rsidRDefault="007E173E" w:rsidP="007E173E">
      <w:pPr>
        <w:rPr>
          <w:szCs w:val="22"/>
          <w:lang w:val="en-US"/>
        </w:rPr>
      </w:pPr>
      <w:proofErr w:type="gramStart"/>
      <w:r w:rsidRPr="00564A49">
        <w:rPr>
          <w:b/>
          <w:szCs w:val="22"/>
          <w:lang w:val="en-US"/>
        </w:rPr>
        <w:t>sps</w:t>
      </w:r>
      <w:proofErr w:type="gramEnd"/>
      <w:r w:rsidRPr="00564A49">
        <w:rPr>
          <w:b/>
          <w:szCs w:val="22"/>
          <w:lang w:val="en-US"/>
        </w:rPr>
        <w:t>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w:t>
      </w:r>
      <w:proofErr w:type="gramStart"/>
      <w:r w:rsidRPr="00564A49">
        <w:rPr>
          <w:szCs w:val="22"/>
          <w:lang w:val="en-US"/>
        </w:rPr>
        <w:t>sps</w:t>
      </w:r>
      <w:proofErr w:type="gramEnd"/>
      <w:r w:rsidRPr="00564A49">
        <w:rPr>
          <w:szCs w:val="22"/>
          <w:lang w:val="en-US"/>
        </w:rPr>
        <w:t xml:space="preserve">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14:paraId="0025F142" w14:textId="77777777" w:rsidR="007E173E" w:rsidRPr="00564A49" w:rsidRDefault="007E173E" w:rsidP="007E173E">
      <w:proofErr w:type="gramStart"/>
      <w:r w:rsidRPr="00564A49">
        <w:rPr>
          <w:b/>
        </w:rPr>
        <w:t>sps</w:t>
      </w:r>
      <w:proofErr w:type="gramEnd"/>
      <w:r w:rsidRPr="00564A49">
        <w:rPr>
          <w:b/>
        </w:rPr>
        <w:t>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proofErr w:type="gramStart"/>
      <w:r w:rsidRPr="00564A49">
        <w:rPr>
          <w:szCs w:val="22"/>
          <w:lang w:val="en-CA"/>
        </w:rPr>
        <w:t>sps</w:t>
      </w:r>
      <w:proofErr w:type="gramEnd"/>
      <w:r w:rsidRPr="00564A49">
        <w:rPr>
          <w:szCs w:val="22"/>
          <w:lang w:val="en-CA"/>
        </w:rPr>
        <w:t xml:space="preserve">_extension_type_flag[ 1 ] equal to 1 specifies that the sps_multilayer_extension syntax structure is present. </w:t>
      </w:r>
      <w:proofErr w:type="gramStart"/>
      <w:r w:rsidRPr="00564A49">
        <w:rPr>
          <w:szCs w:val="22"/>
          <w:lang w:val="en-CA"/>
        </w:rPr>
        <w:t>sps</w:t>
      </w:r>
      <w:proofErr w:type="gramEnd"/>
      <w:r w:rsidRPr="00564A49">
        <w:rPr>
          <w:szCs w:val="22"/>
          <w:lang w:val="en-CA"/>
        </w:rPr>
        <w:t xml:space="preserve">_extension_type_flag[ 1 ] equal to 0 specifies that the sps_multilayer_extension syntax structure is not present. </w:t>
      </w:r>
      <w:proofErr w:type="gramStart"/>
      <w:r w:rsidRPr="00564A49">
        <w:t>sps</w:t>
      </w:r>
      <w:proofErr w:type="gramEnd"/>
      <w:r w:rsidRPr="00564A49">
        <w:t>_extension_</w:t>
      </w:r>
      <w:r w:rsidRPr="00564A49">
        <w:rPr>
          <w:szCs w:val="22"/>
          <w:lang w:val="en-CA"/>
        </w:rPr>
        <w:t>type_</w:t>
      </w:r>
      <w:r w:rsidRPr="00564A49">
        <w:t xml:space="preserve">flag[ 7 ] equal to 0 specifies that no sps_extension_data_flag syntax elements are present in the SPS RBSP syntax structure. </w:t>
      </w:r>
      <w:proofErr w:type="gramStart"/>
      <w:r w:rsidRPr="00564A49">
        <w:t>sps</w:t>
      </w:r>
      <w:proofErr w:type="gramEnd"/>
      <w:r w:rsidRPr="00564A49">
        <w:t>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w:t>
      </w:r>
      <w:proofErr w:type="gramStart"/>
      <w:r w:rsidRPr="00564A49">
        <w:t>[ 7</w:t>
      </w:r>
      <w:proofErr w:type="gramEnd"/>
      <w:r w:rsidRPr="00564A49">
        <w:t> ] is reserved for future use by ITU-T | ISO/IEC. Decoders shall ignore all sps_extension_data_flag syntax elements that follow the value 1 for sps_extension_</w:t>
      </w:r>
      <w:r w:rsidRPr="00564A49">
        <w:rPr>
          <w:szCs w:val="22"/>
          <w:lang w:val="en-CA"/>
        </w:rPr>
        <w:t>type_</w:t>
      </w:r>
      <w:r w:rsidRPr="00564A49">
        <w:t>flag</w:t>
      </w:r>
      <w:proofErr w:type="gramStart"/>
      <w:r w:rsidRPr="00564A49">
        <w:t>[ 7</w:t>
      </w:r>
      <w:proofErr w:type="gramEnd"/>
      <w:r w:rsidRPr="00564A49">
        <w:t> ] in an SPS NAL unit.</w:t>
      </w:r>
    </w:p>
    <w:p w14:paraId="4AA52BA5"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94" w:name="_Ref363161717"/>
      <w:bookmarkStart w:id="1595" w:name="_Ref348090366"/>
      <w:r w:rsidRPr="00564A49">
        <w:rPr>
          <w:lang w:val="en-US"/>
        </w:rPr>
        <w:t>Sequence parameter set multilayer extension semantics</w:t>
      </w:r>
      <w:bookmarkEnd w:id="1594"/>
    </w:p>
    <w:p w14:paraId="3D883B66" w14:textId="77777777" w:rsidR="007E173E" w:rsidRPr="00564A49" w:rsidRDefault="007E173E" w:rsidP="007E173E">
      <w:pPr>
        <w:pStyle w:val="3N"/>
        <w:rPr>
          <w:bCs/>
          <w:lang w:val="en-US"/>
        </w:rPr>
      </w:pPr>
      <w:proofErr w:type="gramStart"/>
      <w:r w:rsidRPr="00564A49">
        <w:rPr>
          <w:rFonts w:eastAsia="Batang"/>
          <w:b/>
          <w:bCs/>
          <w:lang w:val="en-US" w:eastAsia="ko-KR"/>
        </w:rPr>
        <w:t>inter</w:t>
      </w:r>
      <w:proofErr w:type="gramEnd"/>
      <w:r w:rsidRPr="00564A49">
        <w:rPr>
          <w:rFonts w:eastAsia="Batang"/>
          <w:b/>
          <w:bCs/>
          <w:lang w:val="en-US" w:eastAsia="ko-KR"/>
        </w:rPr>
        <w:t>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14:paraId="2E5B93D8" w14:textId="77777777" w:rsidR="007E173E" w:rsidRPr="00564A49" w:rsidRDefault="007E173E" w:rsidP="007E173E">
      <w:pPr>
        <w:pStyle w:val="3N"/>
      </w:pPr>
      <w:proofErr w:type="gramStart"/>
      <w:r w:rsidRPr="00564A49">
        <w:rPr>
          <w:b/>
          <w:bCs/>
        </w:rPr>
        <w:t>num</w:t>
      </w:r>
      <w:proofErr w:type="gramEnd"/>
      <w:r w:rsidRPr="00564A49">
        <w:rPr>
          <w:b/>
          <w:bCs/>
        </w:rPr>
        <w:t>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14:paraId="0A438C81" w14:textId="77777777"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w:t>
      </w:r>
      <w:proofErr w:type="gramStart"/>
      <w:r w:rsidRPr="00564A49">
        <w:t>[ i</w:t>
      </w:r>
      <w:proofErr w:type="gramEnd"/>
      <w:r w:rsidRPr="00564A49">
        <w:t> ]. If the layer with nuh_layer_id equal to scaled_ref_layer_id</w:t>
      </w:r>
      <w:proofErr w:type="gramStart"/>
      <w:r w:rsidRPr="00564A49">
        <w:t>[ i</w:t>
      </w:r>
      <w:proofErr w:type="gramEnd"/>
      <w:r w:rsidRPr="00564A49">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564A49">
        <w:t>[ i</w:t>
      </w:r>
      <w:proofErr w:type="gramEnd"/>
      <w:r w:rsidRPr="00564A49">
        <w:t> ].</w:t>
      </w:r>
    </w:p>
    <w:p w14:paraId="5C71EBD5"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14:paraId="19712259" w14:textId="77777777"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w:t>
      </w:r>
      <w:proofErr w:type="gramStart"/>
      <w:r w:rsidRPr="00564A49">
        <w:rPr>
          <w:lang w:val="en-US" w:eastAsia="ko-KR"/>
        </w:rPr>
        <w:t>[ i</w:t>
      </w:r>
      <w:proofErr w:type="gramEnd"/>
      <w:r w:rsidRPr="00564A49">
        <w:rPr>
          <w:lang w:val="en-US" w:eastAsia="ko-KR"/>
        </w:rPr>
        <w:t> ] need not be among the direct reference layers for example when the spatial correspondence of an auxiliary picture to its associated primary picture is specified.</w:t>
      </w:r>
    </w:p>
    <w:p w14:paraId="243F6D40" w14:textId="77777777" w:rsidR="007E173E" w:rsidRPr="00564A49" w:rsidRDefault="007E173E" w:rsidP="007E173E">
      <w:pPr>
        <w:pStyle w:val="3N"/>
      </w:pPr>
      <w:r w:rsidRPr="00564A49">
        <w:rPr>
          <w:b/>
        </w:rPr>
        <w:lastRenderedPageBreak/>
        <w:t>scaled_ref_layer_id</w:t>
      </w:r>
      <w:r w:rsidRPr="00564A49">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564A49">
        <w:t>[ i</w:t>
      </w:r>
      <w:proofErr w:type="gramEnd"/>
      <w:r w:rsidRPr="00564A49">
        <w:t xml:space="preserve"> ] shall be less than the nuh_layer_id of any layer for which this SPS is the active SPS. </w:t>
      </w:r>
    </w:p>
    <w:p w14:paraId="304EFD94" w14:textId="77777777"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proofErr w:type="gramStart"/>
      <w:r w:rsidRPr="00564A49">
        <w:rPr>
          <w:bCs/>
        </w:rPr>
        <w:t>[ scaled</w:t>
      </w:r>
      <w:proofErr w:type="gramEnd"/>
      <w:r w:rsidRPr="00564A49">
        <w:rPr>
          <w:bCs/>
        </w:rPr>
        <w:t>_ref_layer_id[ i ] ]</w:t>
      </w:r>
      <w:r w:rsidRPr="00564A49">
        <w:t xml:space="preserve"> is inferred to be equal to 0.</w:t>
      </w:r>
    </w:p>
    <w:p w14:paraId="6162DB9F" w14:textId="77777777"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proofErr w:type="gramStart"/>
      <w:r w:rsidRPr="00564A49">
        <w:rPr>
          <w:bCs/>
        </w:rPr>
        <w:t>[ scaled</w:t>
      </w:r>
      <w:proofErr w:type="gramEnd"/>
      <w:r w:rsidRPr="00564A49">
        <w:rPr>
          <w:bCs/>
        </w:rPr>
        <w:t>_ref_layer_id[ i ] ]</w:t>
      </w:r>
      <w:r w:rsidRPr="00564A49">
        <w:t xml:space="preserve"> is inferred to be equal to 0.</w:t>
      </w:r>
    </w:p>
    <w:p w14:paraId="28906032" w14:textId="77777777" w:rsidR="007E173E" w:rsidRPr="00564A49" w:rsidRDefault="007E173E" w:rsidP="007E173E">
      <w:pPr>
        <w:pStyle w:val="3N"/>
      </w:pPr>
      <w:proofErr w:type="gramStart"/>
      <w:r w:rsidRPr="00564A49">
        <w:rPr>
          <w:b/>
        </w:rPr>
        <w:t>scaled</w:t>
      </w:r>
      <w:proofErr w:type="gramEnd"/>
      <w:r w:rsidRPr="00564A49">
        <w:rPr>
          <w:b/>
        </w:rPr>
        <w:t>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proofErr w:type="gramStart"/>
      <w:r w:rsidRPr="00564A49">
        <w:rPr>
          <w:bCs/>
        </w:rPr>
        <w:t>[ scaled</w:t>
      </w:r>
      <w:proofErr w:type="gramEnd"/>
      <w:r w:rsidRPr="00564A49">
        <w:rPr>
          <w:bCs/>
        </w:rPr>
        <w:t>_ref_layer_id[ i ] ]</w:t>
      </w:r>
      <w:r w:rsidRPr="00564A49">
        <w:t xml:space="preserve"> is inferred to be equal to 0.</w:t>
      </w:r>
    </w:p>
    <w:p w14:paraId="45C71430" w14:textId="77777777" w:rsidR="007E173E" w:rsidRPr="00564A49" w:rsidRDefault="007E173E" w:rsidP="007E173E">
      <w:pPr>
        <w:pStyle w:val="3N"/>
        <w:rPr>
          <w:lang w:val="en-US"/>
        </w:rPr>
      </w:pPr>
      <w:proofErr w:type="gramStart"/>
      <w:r w:rsidRPr="00564A49">
        <w:rPr>
          <w:b/>
        </w:rPr>
        <w:t>scaled</w:t>
      </w:r>
      <w:proofErr w:type="gramEnd"/>
      <w:r w:rsidRPr="00564A49">
        <w:rPr>
          <w:b/>
        </w:rPr>
        <w:t>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proofErr w:type="gramStart"/>
      <w:r w:rsidRPr="00564A49">
        <w:rPr>
          <w:bCs/>
        </w:rPr>
        <w:t>[ scaled</w:t>
      </w:r>
      <w:proofErr w:type="gramEnd"/>
      <w:r w:rsidRPr="00564A49">
        <w:rPr>
          <w:bCs/>
        </w:rPr>
        <w:t>_ref_layer_id[ i ] ]</w:t>
      </w:r>
      <w:r w:rsidRPr="00564A49">
        <w:t xml:space="preserve"> is inferred to be equal to 0.</w:t>
      </w:r>
    </w:p>
    <w:p w14:paraId="015E4DDB" w14:textId="77777777" w:rsidR="007E173E" w:rsidRPr="00564A49" w:rsidRDefault="00B210C7" w:rsidP="007E173E">
      <w:pPr>
        <w:pStyle w:val="3N"/>
        <w:rPr>
          <w:lang w:val="en-US"/>
        </w:rPr>
      </w:pPr>
      <w:bookmarkStart w:id="1596" w:name="_Ref363161326"/>
      <w:proofErr w:type="gramStart"/>
      <w:r w:rsidRPr="00564A49">
        <w:rPr>
          <w:rFonts w:hint="eastAsia"/>
          <w:b/>
          <w:bCs/>
          <w:lang w:eastAsia="ko-KR"/>
        </w:rPr>
        <w:t>vert</w:t>
      </w:r>
      <w:proofErr w:type="gramEnd"/>
      <w:r w:rsidRPr="00564A49">
        <w:rPr>
          <w:rFonts w:hint="eastAsia"/>
          <w:b/>
          <w:bCs/>
          <w:lang w:eastAsia="ko-KR"/>
        </w:rPr>
        <w: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proofErr w:type="gramStart"/>
      <w:r w:rsidRPr="00564A49">
        <w:rPr>
          <w:szCs w:val="22"/>
        </w:rPr>
        <w:t>phase</w:t>
      </w:r>
      <w:proofErr w:type="gramEnd"/>
      <w:r w:rsidRPr="00564A49">
        <w:rPr>
          <w:szCs w:val="22"/>
        </w:rPr>
        <w:t>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proofErr w:type="gramStart"/>
      <w:r w:rsidRPr="00564A49">
        <w:rPr>
          <w:bCs/>
        </w:rPr>
        <w:t>[ scaled</w:t>
      </w:r>
      <w:proofErr w:type="gramEnd"/>
      <w:r w:rsidRPr="00564A49">
        <w:rPr>
          <w:bCs/>
        </w:rPr>
        <w:t>_ref_layer_id[ i ] ]</w:t>
      </w:r>
      <w:r w:rsidRPr="00564A49">
        <w:rPr>
          <w:rFonts w:eastAsia="Batang"/>
          <w:bCs/>
          <w:lang w:eastAsia="ko-KR"/>
        </w:rPr>
        <w:t xml:space="preserve"> is inferred to be equal to 0.</w:t>
      </w:r>
    </w:p>
    <w:p w14:paraId="19DD8AE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595"/>
      <w:bookmarkEnd w:id="1596"/>
    </w:p>
    <w:p w14:paraId="63275AB2" w14:textId="77777777" w:rsidR="007E173E" w:rsidRPr="00564A49" w:rsidRDefault="007E173E" w:rsidP="007E173E">
      <w:pPr>
        <w:pStyle w:val="3N"/>
        <w:rPr>
          <w:lang w:val="en-US"/>
        </w:rPr>
      </w:pPr>
      <w:r w:rsidRPr="00564A49">
        <w:rPr>
          <w:lang w:val="en-US"/>
        </w:rPr>
        <w:t>The specifications in subclause 7.4.3.3 apply, with the following modifications:</w:t>
      </w:r>
    </w:p>
    <w:p w14:paraId="77CF57A2" w14:textId="77777777" w:rsidR="007E173E" w:rsidRPr="00564A49" w:rsidRDefault="007E173E" w:rsidP="007E173E">
      <w:pPr>
        <w:pStyle w:val="3N"/>
        <w:rPr>
          <w:lang w:val="en-US"/>
        </w:rPr>
      </w:pPr>
      <w:proofErr w:type="gramStart"/>
      <w:r w:rsidRPr="00564A49">
        <w:rPr>
          <w:b/>
          <w:lang w:val="en-US"/>
        </w:rPr>
        <w:t>num</w:t>
      </w:r>
      <w:proofErr w:type="gramEnd"/>
      <w:r w:rsidRPr="00564A49">
        <w:rPr>
          <w:b/>
          <w:lang w:val="en-US"/>
        </w:rPr>
        <w:t>_extra_slice_header_bits</w:t>
      </w:r>
      <w:r w:rsidRPr="00564A49">
        <w:rPr>
          <w:lang w:val="en-US"/>
        </w:rPr>
        <w:t xml:space="preserve"> specifies the number of extra slice header bits that are present in the slice header RBSP for coded pictures referring to the PPS. </w:t>
      </w:r>
      <w:proofErr w:type="gramStart"/>
      <w:r w:rsidRPr="00564A49">
        <w:rPr>
          <w:lang w:val="en-US"/>
        </w:rPr>
        <w:t>num</w:t>
      </w:r>
      <w:proofErr w:type="gramEnd"/>
      <w:r w:rsidRPr="00564A49">
        <w:rPr>
          <w:lang w:val="en-US"/>
        </w:rPr>
        <w:t>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14:paraId="6861D8D6" w14:textId="77777777" w:rsidR="007E173E" w:rsidRPr="00564A49" w:rsidRDefault="007E173E" w:rsidP="007E173E">
      <w:pPr>
        <w:pStyle w:val="3N"/>
        <w:rPr>
          <w:lang w:val="en-US"/>
        </w:rPr>
      </w:pPr>
      <w:bookmarkStart w:id="1597" w:name="_Ref348090370"/>
      <w:proofErr w:type="gramStart"/>
      <w:r w:rsidRPr="00564A49">
        <w:rPr>
          <w:b/>
          <w:lang w:val="en-US"/>
        </w:rPr>
        <w:t>pps</w:t>
      </w:r>
      <w:proofErr w:type="gramEnd"/>
      <w:r w:rsidRPr="00564A49">
        <w:rPr>
          <w:b/>
          <w:lang w:val="en-US"/>
        </w:rPr>
        <w:t>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564A49">
        <w:rPr>
          <w:lang w:val="en-US"/>
        </w:rPr>
        <w:t>pps</w:t>
      </w:r>
      <w:proofErr w:type="gramEnd"/>
      <w:r w:rsidRPr="00564A49">
        <w:rPr>
          <w:lang w:val="en-US"/>
        </w:rPr>
        <w:t>_infer_scaling_list_flag equal to 0 specifies that the syntax elements of the scaling list data syntax structure of the PPS are not inferred. When not present, the value of pps_infer_scaling_list_flag is inferred to be 0.</w:t>
      </w:r>
    </w:p>
    <w:p w14:paraId="0CC874AB" w14:textId="77777777" w:rsidR="007E173E" w:rsidRPr="00564A49" w:rsidRDefault="007E173E" w:rsidP="007E173E">
      <w:pPr>
        <w:pStyle w:val="3N"/>
        <w:rPr>
          <w:lang w:val="en-US"/>
        </w:rPr>
      </w:pPr>
      <w:proofErr w:type="gramStart"/>
      <w:r w:rsidRPr="00564A49">
        <w:rPr>
          <w:b/>
          <w:lang w:val="en-US"/>
        </w:rPr>
        <w:t>pps</w:t>
      </w:r>
      <w:proofErr w:type="gramEnd"/>
      <w:r w:rsidRPr="00564A49">
        <w:rPr>
          <w:b/>
          <w:lang w:val="en-US"/>
        </w:rPr>
        <w:t>_scaling_list_ref_layer_id</w:t>
      </w:r>
      <w:r w:rsidRPr="00564A49">
        <w:rPr>
          <w:lang w:val="en-US"/>
        </w:rPr>
        <w:t xml:space="preserve"> specifies the value of the nuh_layer_id of the layer for which the active PPS has the same scaling list data as the current PPS.</w:t>
      </w:r>
    </w:p>
    <w:p w14:paraId="01307F52" w14:textId="77777777" w:rsidR="007E173E" w:rsidRPr="00564A49" w:rsidRDefault="007E173E" w:rsidP="007E173E">
      <w:pPr>
        <w:pStyle w:val="3N"/>
        <w:rPr>
          <w:lang w:val="en-US"/>
        </w:rPr>
      </w:pPr>
      <w:r w:rsidRPr="00564A49">
        <w:rPr>
          <w:lang w:val="en-US"/>
        </w:rPr>
        <w:t>The value of pps_scaling_list_ref_layer_id shall be in the range of 0 to 62, inclusive.</w:t>
      </w:r>
    </w:p>
    <w:p w14:paraId="3C910CEF" w14:textId="77777777"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14:paraId="23AA03BF" w14:textId="77777777"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14:paraId="4C5E69F0" w14:textId="77777777"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14:paraId="5D12F4D4" w14:textId="77777777" w:rsidR="007E173E" w:rsidRPr="00564A49" w:rsidRDefault="007E173E" w:rsidP="007E173E">
      <w:pPr>
        <w:rPr>
          <w:lang w:val="en-US"/>
        </w:rPr>
      </w:pPr>
      <w:proofErr w:type="gramStart"/>
      <w:r w:rsidRPr="00564A49">
        <w:rPr>
          <w:rFonts w:eastAsia="MS Mincho"/>
          <w:b/>
          <w:bCs/>
          <w:lang w:val="en-US" w:eastAsia="ja-JP"/>
        </w:rPr>
        <w:t>pps</w:t>
      </w:r>
      <w:proofErr w:type="gramEnd"/>
      <w:r w:rsidRPr="00564A49">
        <w:rPr>
          <w:rFonts w:eastAsia="MS Mincho"/>
          <w:b/>
          <w:bCs/>
          <w:lang w:val="en-US" w:eastAsia="ja-JP"/>
        </w:rPr>
        <w:t>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w:t>
      </w:r>
      <w:proofErr w:type="gramEnd"/>
      <w:r w:rsidRPr="00564A49">
        <w:rPr>
          <w:lang w:val="en-US"/>
        </w:rPr>
        <w:t xml:space="preserve">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lastRenderedPageBreak/>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14:paraId="3B473E49" w14:textId="77777777" w:rsidR="007E173E" w:rsidRPr="00564A49" w:rsidRDefault="007E173E" w:rsidP="007E173E">
      <w:pPr>
        <w:rPr>
          <w:szCs w:val="22"/>
          <w:lang w:val="en-US"/>
        </w:rPr>
      </w:pPr>
      <w:bookmarkStart w:id="1598" w:name="_Ref363161328"/>
      <w:proofErr w:type="gramStart"/>
      <w:r w:rsidRPr="00564A49">
        <w:rPr>
          <w:b/>
          <w:szCs w:val="22"/>
          <w:lang w:val="en-US"/>
        </w:rPr>
        <w:t>pps</w:t>
      </w:r>
      <w:proofErr w:type="gramEnd"/>
      <w:r w:rsidRPr="00564A49">
        <w:rPr>
          <w:b/>
          <w:szCs w:val="22"/>
          <w:lang w:val="en-US"/>
        </w:rPr>
        <w:t>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w:t>
      </w:r>
      <w:proofErr w:type="gramEnd"/>
      <w:r w:rsidRPr="00564A49">
        <w:rPr>
          <w:szCs w:val="22"/>
          <w:lang w:val="en-US"/>
        </w:rPr>
        <w:t xml:space="preserve">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14:paraId="372D451F" w14:textId="77777777" w:rsidR="007E173E" w:rsidRPr="00564A49" w:rsidRDefault="007E173E" w:rsidP="007E173E">
      <w:proofErr w:type="gramStart"/>
      <w:r w:rsidRPr="00564A49">
        <w:rPr>
          <w:b/>
        </w:rPr>
        <w:t>pps</w:t>
      </w:r>
      <w:proofErr w:type="gramEnd"/>
      <w:r w:rsidRPr="00564A49">
        <w:rPr>
          <w:b/>
        </w:rPr>
        <w:t>_extension_type_flag</w:t>
      </w:r>
      <w:r w:rsidRPr="00564A49">
        <w:t xml:space="preserve">[ i ] shall be equal to 0, for i in the range of 1 to 6, inclusive, in bitstreams conforming to this version of this Specification. </w:t>
      </w:r>
      <w:proofErr w:type="gramStart"/>
      <w:r w:rsidRPr="00564A49">
        <w:t>pps</w:t>
      </w:r>
      <w:proofErr w:type="gramEnd"/>
      <w:r w:rsidRPr="00564A49">
        <w:t>_extension_type_flag</w:t>
      </w:r>
      <w:r w:rsidRPr="00564A49">
        <w:rPr>
          <w:bCs/>
        </w:rPr>
        <w:t xml:space="preserve">[ 0 ] equal to 1 specifies that poc_reset_info_present_flag is present in the PPS RBSP syntax structure. </w:t>
      </w:r>
      <w:proofErr w:type="gramStart"/>
      <w:r w:rsidRPr="00564A49">
        <w:rPr>
          <w:bCs/>
        </w:rPr>
        <w:t>pps</w:t>
      </w:r>
      <w:proofErr w:type="gramEnd"/>
      <w:r w:rsidRPr="00564A49">
        <w:rPr>
          <w:bCs/>
        </w:rPr>
        <w:t xml:space="preserve">_extension_type_flag[ 0 ]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xml:space="preserve"> ], for i in the range of 1 to 7, inclusive, is reserved for future use by ITU-T | ISO/IEC. </w:t>
      </w:r>
      <w:proofErr w:type="gramStart"/>
      <w:r w:rsidRPr="00564A49">
        <w:t>pps</w:t>
      </w:r>
      <w:proofErr w:type="gramEnd"/>
      <w:r w:rsidRPr="00564A49">
        <w:t>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w:t>
      </w:r>
      <w:proofErr w:type="gramStart"/>
      <w:r w:rsidRPr="00564A49">
        <w:t>[ 7</w:t>
      </w:r>
      <w:proofErr w:type="gramEnd"/>
      <w:r w:rsidRPr="00564A49">
        <w:t> ] in an PPS NAL unit.</w:t>
      </w:r>
    </w:p>
    <w:p w14:paraId="5EC17E7E" w14:textId="77777777" w:rsidR="007E173E" w:rsidRPr="00564A49" w:rsidRDefault="007E173E" w:rsidP="007E173E">
      <w:proofErr w:type="gramStart"/>
      <w:r w:rsidRPr="00564A49">
        <w:rPr>
          <w:b/>
          <w:lang w:val="en-US"/>
        </w:rPr>
        <w:t>poc</w:t>
      </w:r>
      <w:proofErr w:type="gramEnd"/>
      <w:r w:rsidRPr="00564A49">
        <w:rPr>
          <w:b/>
          <w:lang w:val="en-US"/>
        </w:rPr>
        <w:t>_reset_info_present_flag</w:t>
      </w:r>
      <w:r w:rsidRPr="00564A49">
        <w:rPr>
          <w:lang w:val="en-US"/>
        </w:rPr>
        <w:t xml:space="preserve"> equal to 0 specifies that the syntax element poc_reset_idc is not present in the slice segment headers of the slices referring to the PPS. </w:t>
      </w:r>
      <w:proofErr w:type="gramStart"/>
      <w:r w:rsidRPr="00564A49">
        <w:rPr>
          <w:lang w:val="en-US"/>
        </w:rPr>
        <w:t>poc</w:t>
      </w:r>
      <w:proofErr w:type="gramEnd"/>
      <w:r w:rsidRPr="00564A49">
        <w:rPr>
          <w:lang w:val="en-US"/>
        </w:rPr>
        <w:t>_reset_info_present_flag equal to 1 specifies that the syntax element poc_reset_idc is present in the slice segment headers of the slices referring to the PPS.</w:t>
      </w:r>
    </w:p>
    <w:p w14:paraId="401E858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597"/>
      <w:bookmarkEnd w:id="1598"/>
    </w:p>
    <w:p w14:paraId="6DF4AEFB" w14:textId="77777777" w:rsidR="007E173E" w:rsidRPr="00564A49" w:rsidRDefault="007E173E" w:rsidP="007E173E">
      <w:pPr>
        <w:pStyle w:val="3N"/>
        <w:rPr>
          <w:lang w:val="en-US"/>
        </w:rPr>
      </w:pPr>
      <w:r w:rsidRPr="00564A49">
        <w:rPr>
          <w:lang w:val="en-US"/>
        </w:rPr>
        <w:t>The specifications in subclause 7.4.3.4 apply.</w:t>
      </w:r>
    </w:p>
    <w:p w14:paraId="5EE9BC75"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9" w:name="_Ref348090372"/>
      <w:r w:rsidRPr="00564A49">
        <w:rPr>
          <w:lang w:val="en-US"/>
        </w:rPr>
        <w:t>Access unit delimiter RBSP semantics</w:t>
      </w:r>
      <w:bookmarkEnd w:id="1599"/>
    </w:p>
    <w:p w14:paraId="47EFB649" w14:textId="77777777" w:rsidR="007E173E" w:rsidRPr="00564A49" w:rsidRDefault="007E173E" w:rsidP="007E173E">
      <w:pPr>
        <w:pStyle w:val="3N"/>
        <w:rPr>
          <w:lang w:val="en-US"/>
        </w:rPr>
      </w:pPr>
      <w:r w:rsidRPr="00564A49">
        <w:rPr>
          <w:lang w:val="en-US"/>
        </w:rPr>
        <w:t>The specifications in subclause 7.4.3.5 apply.</w:t>
      </w:r>
    </w:p>
    <w:p w14:paraId="5230E9E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0" w:name="_Ref348090373"/>
      <w:r w:rsidRPr="00564A49">
        <w:rPr>
          <w:lang w:val="en-US"/>
        </w:rPr>
        <w:t>End of sequence RBSP semantics</w:t>
      </w:r>
      <w:bookmarkEnd w:id="1600"/>
    </w:p>
    <w:p w14:paraId="398B4061" w14:textId="77777777" w:rsidR="007E173E" w:rsidRPr="00564A49" w:rsidRDefault="007E173E" w:rsidP="007E173E">
      <w:pPr>
        <w:pStyle w:val="3N"/>
        <w:rPr>
          <w:lang w:val="en-US"/>
        </w:rPr>
      </w:pPr>
      <w:r w:rsidRPr="00564A49">
        <w:rPr>
          <w:lang w:val="en-US"/>
        </w:rPr>
        <w:t>The specifications in subclause 7.4.3.6 apply.</w:t>
      </w:r>
    </w:p>
    <w:p w14:paraId="2E3198D0"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1" w:name="_Ref348090375"/>
      <w:r w:rsidRPr="00564A49">
        <w:rPr>
          <w:lang w:val="en-US"/>
        </w:rPr>
        <w:t>End of bitstream RBSP semantics</w:t>
      </w:r>
      <w:bookmarkEnd w:id="1601"/>
    </w:p>
    <w:p w14:paraId="3FC039A8" w14:textId="77777777" w:rsidR="007E173E" w:rsidRPr="00564A49" w:rsidRDefault="007E173E" w:rsidP="007E173E">
      <w:pPr>
        <w:pStyle w:val="3N"/>
        <w:rPr>
          <w:lang w:val="en-US"/>
        </w:rPr>
      </w:pPr>
      <w:r w:rsidRPr="00564A49">
        <w:rPr>
          <w:lang w:val="en-US"/>
        </w:rPr>
        <w:t>The specifications in subclause 7.4.3.7 apply.</w:t>
      </w:r>
    </w:p>
    <w:p w14:paraId="4C70B08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2" w:name="_Ref348090378"/>
      <w:r w:rsidRPr="00564A49">
        <w:rPr>
          <w:lang w:val="en-US"/>
        </w:rPr>
        <w:t>Filler data RBSP semantics</w:t>
      </w:r>
      <w:bookmarkEnd w:id="1602"/>
    </w:p>
    <w:p w14:paraId="1A321F37" w14:textId="77777777" w:rsidR="007E173E" w:rsidRPr="00564A49" w:rsidRDefault="007E173E" w:rsidP="007E173E">
      <w:pPr>
        <w:pStyle w:val="3N"/>
        <w:rPr>
          <w:lang w:val="en-US"/>
        </w:rPr>
      </w:pPr>
      <w:r w:rsidRPr="00564A49">
        <w:rPr>
          <w:lang w:val="en-US"/>
        </w:rPr>
        <w:t>The specifications in subclause 7.4.3.8 apply.</w:t>
      </w:r>
    </w:p>
    <w:p w14:paraId="0FE43C7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3" w:name="_Ref348090379"/>
      <w:r w:rsidRPr="00564A49">
        <w:rPr>
          <w:lang w:val="en-US"/>
        </w:rPr>
        <w:t>Slice segment layer RBSP semantics</w:t>
      </w:r>
      <w:bookmarkEnd w:id="1603"/>
    </w:p>
    <w:p w14:paraId="41F0D057" w14:textId="77777777" w:rsidR="007E173E" w:rsidRPr="00564A49" w:rsidRDefault="007E173E" w:rsidP="007E173E">
      <w:pPr>
        <w:pStyle w:val="3N"/>
        <w:rPr>
          <w:lang w:val="en-US"/>
        </w:rPr>
      </w:pPr>
      <w:r w:rsidRPr="00564A49">
        <w:rPr>
          <w:lang w:val="en-US"/>
        </w:rPr>
        <w:t>The specifications in subclause 7.4.3.9 apply.</w:t>
      </w:r>
    </w:p>
    <w:p w14:paraId="4E75600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4" w:name="_Ref348090382"/>
      <w:r w:rsidRPr="00564A49">
        <w:rPr>
          <w:lang w:val="en-US"/>
        </w:rPr>
        <w:t>RBSP slice segment trailing bits semantics</w:t>
      </w:r>
      <w:bookmarkEnd w:id="1604"/>
    </w:p>
    <w:p w14:paraId="07F22F96" w14:textId="77777777" w:rsidR="007E173E" w:rsidRPr="00564A49" w:rsidRDefault="007E173E" w:rsidP="007E173E">
      <w:pPr>
        <w:pStyle w:val="3N"/>
        <w:rPr>
          <w:lang w:val="en-US"/>
        </w:rPr>
      </w:pPr>
      <w:r w:rsidRPr="00564A49">
        <w:rPr>
          <w:lang w:val="en-US"/>
        </w:rPr>
        <w:t>The specifications in subclause 7.4.3.10 apply.</w:t>
      </w:r>
    </w:p>
    <w:p w14:paraId="711839B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5" w:name="_Ref348090386"/>
      <w:r w:rsidRPr="00564A49">
        <w:rPr>
          <w:lang w:val="en-US"/>
        </w:rPr>
        <w:t>RBSP trailing bits semantics</w:t>
      </w:r>
      <w:bookmarkEnd w:id="1605"/>
    </w:p>
    <w:p w14:paraId="496A684F" w14:textId="77777777" w:rsidR="007E173E" w:rsidRPr="00564A49" w:rsidRDefault="007E173E" w:rsidP="007E173E">
      <w:pPr>
        <w:pStyle w:val="3N"/>
        <w:rPr>
          <w:lang w:val="en-US"/>
        </w:rPr>
      </w:pPr>
      <w:r w:rsidRPr="00564A49">
        <w:rPr>
          <w:lang w:val="en-US"/>
        </w:rPr>
        <w:t>The specifications in subclause 7.4.3.11 apply.</w:t>
      </w:r>
    </w:p>
    <w:p w14:paraId="1230884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6" w:name="_Ref348090388"/>
      <w:r w:rsidRPr="00564A49">
        <w:rPr>
          <w:lang w:val="en-US"/>
        </w:rPr>
        <w:t>Byte alignment semantics</w:t>
      </w:r>
      <w:bookmarkEnd w:id="1606"/>
    </w:p>
    <w:p w14:paraId="6AE8BCA5" w14:textId="77777777" w:rsidR="007E173E" w:rsidRPr="00564A49" w:rsidRDefault="007E173E" w:rsidP="007E173E">
      <w:pPr>
        <w:pStyle w:val="3N"/>
        <w:rPr>
          <w:lang w:val="en-US"/>
        </w:rPr>
      </w:pPr>
      <w:r w:rsidRPr="00564A49">
        <w:rPr>
          <w:lang w:val="en-US"/>
        </w:rPr>
        <w:t>The specifications in subclause 7.4.3.12 apply.</w:t>
      </w:r>
    </w:p>
    <w:p w14:paraId="7D99F043"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7" w:name="_Ref348090389"/>
      <w:bookmarkStart w:id="1608" w:name="_Toc377921542"/>
      <w:bookmarkStart w:id="1609" w:name="_Toc378026180"/>
      <w:r w:rsidRPr="00564A49">
        <w:rPr>
          <w:lang w:val="en-US"/>
        </w:rPr>
        <w:t>Profile, tier and level semantics</w:t>
      </w:r>
      <w:bookmarkEnd w:id="1607"/>
      <w:bookmarkEnd w:id="1608"/>
      <w:bookmarkEnd w:id="1609"/>
    </w:p>
    <w:p w14:paraId="15A330F4" w14:textId="77777777" w:rsidR="007E173E" w:rsidRPr="00564A49" w:rsidRDefault="007E173E" w:rsidP="007E173E">
      <w:pPr>
        <w:rPr>
          <w:bCs/>
          <w:szCs w:val="22"/>
          <w:lang w:val="en-US"/>
        </w:rPr>
      </w:pPr>
      <w:r w:rsidRPr="00564A49">
        <w:rPr>
          <w:lang w:val="en-US"/>
        </w:rPr>
        <w:t>The profile_tier_level</w:t>
      </w:r>
      <w:proofErr w:type="gramStart"/>
      <w:r w:rsidRPr="00564A49">
        <w:rPr>
          <w:lang w:val="en-US"/>
        </w:rPr>
        <w:t>( )</w:t>
      </w:r>
      <w:proofErr w:type="gramEnd"/>
      <w:r w:rsidRPr="00564A49">
        <w:rPr>
          <w:lang w:val="en-US"/>
        </w:rPr>
        <w:t xml:space="preserve"> syntax structure provides profile, tier and level information used for a layer set. When the profile_tier_level</w:t>
      </w:r>
      <w:proofErr w:type="gramStart"/>
      <w:r w:rsidRPr="00564A49">
        <w:rPr>
          <w:lang w:val="en-US"/>
        </w:rPr>
        <w:t>( )</w:t>
      </w:r>
      <w:proofErr w:type="gramEnd"/>
      <w:r w:rsidRPr="00564A49">
        <w:rPr>
          <w:lang w:val="en-US"/>
        </w:rPr>
        <w:t xml:space="preserve">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syntax structure. When the profile_tier_level</w:t>
      </w:r>
      <w:proofErr w:type="gramStart"/>
      <w:r w:rsidRPr="00564A49">
        <w:rPr>
          <w:lang w:val="en-US"/>
        </w:rPr>
        <w:t>( )</w:t>
      </w:r>
      <w:proofErr w:type="gramEnd"/>
      <w:r w:rsidRPr="00564A49">
        <w:rPr>
          <w:lang w:val="en-US"/>
        </w:rPr>
        <w:t xml:space="preserve">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profile_tier_level</w:t>
      </w:r>
      <w:proofErr w:type="gramStart"/>
      <w:r w:rsidRPr="00564A49">
        <w:rPr>
          <w:lang w:val="en-US"/>
        </w:rPr>
        <w:t>( )</w:t>
      </w:r>
      <w:proofErr w:type="gramEnd"/>
      <w:r w:rsidRPr="00564A49">
        <w:rPr>
          <w:lang w:val="en-US"/>
        </w:rPr>
        <w:t xml:space="preserve">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14:paraId="3099C8CC" w14:textId="77777777"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w:t>
      </w:r>
      <w:proofErr w:type="gramStart"/>
      <w:r w:rsidRPr="00564A49">
        <w:rPr>
          <w:lang w:val="en-US"/>
        </w:rPr>
        <w:t>( )</w:t>
      </w:r>
      <w:proofErr w:type="gramEnd"/>
      <w:r w:rsidRPr="00564A49">
        <w:rPr>
          <w:lang w:val="en-US"/>
        </w:rPr>
        <w:t xml:space="preserve"> syntax structure applies.</w:t>
      </w:r>
    </w:p>
    <w:p w14:paraId="16B910E1" w14:textId="77777777" w:rsidR="007E173E" w:rsidRPr="00564A49" w:rsidRDefault="007E173E" w:rsidP="007E173E">
      <w:pPr>
        <w:pStyle w:val="3N"/>
        <w:rPr>
          <w:lang w:val="en-US"/>
        </w:rPr>
      </w:pPr>
      <w:r w:rsidRPr="00564A49">
        <w:rPr>
          <w:bCs/>
          <w:szCs w:val="22"/>
          <w:lang w:val="en-US"/>
        </w:rPr>
        <w:t>When the syntax elements general_profile_space, general_tier_flag, general_profile_idc, general_profile_compatibility_flag</w:t>
      </w:r>
      <w:proofErr w:type="gramStart"/>
      <w:r w:rsidRPr="00564A49">
        <w:rPr>
          <w:bCs/>
          <w:szCs w:val="22"/>
          <w:lang w:val="en-US"/>
        </w:rPr>
        <w:t>[ j</w:t>
      </w:r>
      <w:proofErr w:type="gramEnd"/>
      <w:r w:rsidRPr="00564A49">
        <w:rPr>
          <w:bCs/>
          <w:szCs w:val="22"/>
          <w:lang w:val="en-US"/>
        </w:rPr>
        <w:t xml:space="preserve"> ], general_progressive_source_flag, general_interlaced_source_flag, </w:t>
      </w:r>
      <w:r w:rsidRPr="00564A49">
        <w:rPr>
          <w:bCs/>
          <w:lang w:val="en-US"/>
        </w:rPr>
        <w:lastRenderedPageBreak/>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14:paraId="54C94840" w14:textId="77777777"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14:paraId="48E5A826" w14:textId="77777777" w:rsidR="007E173E" w:rsidRPr="00564A49" w:rsidRDefault="007E173E" w:rsidP="007E173E">
      <w:pPr>
        <w:pStyle w:val="3N"/>
        <w:rPr>
          <w:lang w:val="en-US"/>
        </w:rPr>
      </w:pPr>
      <w:r w:rsidRPr="00564A49">
        <w:rPr>
          <w:lang w:val="en-US"/>
        </w:rPr>
        <w:t>The specifications in subclause 7.4.4 apply, with following modifications.</w:t>
      </w:r>
    </w:p>
    <w:p w14:paraId="2D709F09" w14:textId="77777777" w:rsidR="007E173E" w:rsidRPr="00564A49" w:rsidRDefault="007E173E" w:rsidP="007E173E">
      <w:pPr>
        <w:rPr>
          <w:bCs/>
          <w:szCs w:val="22"/>
          <w:lang w:val="en-US"/>
        </w:rPr>
      </w:pPr>
      <w:proofErr w:type="gramStart"/>
      <w:r w:rsidRPr="00564A49">
        <w:rPr>
          <w:b/>
          <w:bCs/>
          <w:szCs w:val="22"/>
          <w:lang w:val="en-US"/>
        </w:rPr>
        <w:t>general</w:t>
      </w:r>
      <w:proofErr w:type="gramEnd"/>
      <w:r w:rsidRPr="00564A49">
        <w:rPr>
          <w:b/>
          <w:bCs/>
          <w:szCs w:val="22"/>
          <w:lang w:val="en-US"/>
        </w:rPr>
        <w:t>_tier_flag</w:t>
      </w:r>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14:paraId="5491DEF4" w14:textId="77777777" w:rsidR="007E173E" w:rsidRPr="00564A49" w:rsidRDefault="007E173E" w:rsidP="007E173E">
      <w:pPr>
        <w:rPr>
          <w:bCs/>
          <w:szCs w:val="22"/>
          <w:lang w:val="en-US"/>
        </w:rPr>
      </w:pPr>
      <w:proofErr w:type="gramStart"/>
      <w:r w:rsidRPr="00564A49">
        <w:rPr>
          <w:b/>
          <w:bCs/>
          <w:szCs w:val="22"/>
          <w:lang w:val="en-US"/>
        </w:rPr>
        <w:t>general</w:t>
      </w:r>
      <w:proofErr w:type="gramEnd"/>
      <w:r w:rsidRPr="00564A49">
        <w:rPr>
          <w:b/>
          <w:bCs/>
          <w:szCs w:val="22"/>
          <w:lang w:val="en-US"/>
        </w:rPr>
        <w:t>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14:paraId="7B2329CD" w14:textId="77777777" w:rsidR="007E173E" w:rsidRPr="00564A49" w:rsidRDefault="007E173E" w:rsidP="007E173E">
      <w:pPr>
        <w:rPr>
          <w:bCs/>
          <w:szCs w:val="22"/>
          <w:lang w:val="en-US"/>
        </w:rPr>
      </w:pPr>
      <w:proofErr w:type="gramStart"/>
      <w:r w:rsidRPr="00564A49">
        <w:rPr>
          <w:b/>
          <w:bCs/>
          <w:szCs w:val="22"/>
          <w:lang w:val="en-US"/>
        </w:rPr>
        <w:t>general</w:t>
      </w:r>
      <w:proofErr w:type="gramEnd"/>
      <w:r w:rsidRPr="00564A49">
        <w:rPr>
          <w:b/>
          <w:bCs/>
          <w:szCs w:val="22"/>
          <w:lang w:val="en-US"/>
        </w:rPr>
        <w:t>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w:t>
      </w:r>
      <w:proofErr w:type="gramStart"/>
      <w:r w:rsidRPr="00564A49">
        <w:rPr>
          <w:bCs/>
          <w:szCs w:val="22"/>
          <w:lang w:val="en-US"/>
        </w:rPr>
        <w:t>[ general</w:t>
      </w:r>
      <w:proofErr w:type="gramEnd"/>
      <w:r w:rsidRPr="00564A49">
        <w:rPr>
          <w:bCs/>
          <w:szCs w:val="22"/>
          <w:lang w:val="en-US"/>
        </w:rPr>
        <w:t>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14:paraId="0F07A4A6" w14:textId="77777777" w:rsidR="007E173E" w:rsidRPr="00564A49" w:rsidRDefault="007E173E" w:rsidP="007E173E">
      <w:pPr>
        <w:rPr>
          <w:bCs/>
          <w:szCs w:val="22"/>
          <w:lang w:val="en-US"/>
        </w:rPr>
      </w:pPr>
      <w:proofErr w:type="gramStart"/>
      <w:r w:rsidRPr="00564A49">
        <w:rPr>
          <w:b/>
          <w:bCs/>
          <w:szCs w:val="22"/>
          <w:lang w:val="en-US"/>
        </w:rPr>
        <w:t>general</w:t>
      </w:r>
      <w:proofErr w:type="gramEnd"/>
      <w:r w:rsidRPr="00564A49">
        <w:rPr>
          <w:b/>
          <w:bCs/>
          <w:szCs w:val="22"/>
          <w:lang w:val="en-US"/>
        </w:rPr>
        <w:t xml:space="preserve">_level_idc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14:paraId="33441B7E" w14:textId="77777777" w:rsidR="007E173E" w:rsidRPr="00564A49" w:rsidRDefault="007E173E" w:rsidP="007E173E">
      <w:pPr>
        <w:rPr>
          <w:bCs/>
          <w:szCs w:val="22"/>
          <w:lang w:val="en-US"/>
        </w:rPr>
      </w:pPr>
      <w:proofErr w:type="gramStart"/>
      <w:r w:rsidRPr="00564A49">
        <w:rPr>
          <w:b/>
          <w:bCs/>
          <w:szCs w:val="22"/>
          <w:lang w:val="en-US"/>
        </w:rPr>
        <w:t>sub</w:t>
      </w:r>
      <w:proofErr w:type="gramEnd"/>
      <w:r w:rsidRPr="00564A49">
        <w:rPr>
          <w:b/>
          <w:bCs/>
          <w:szCs w:val="22"/>
          <w:lang w:val="en-US"/>
        </w:rPr>
        <w:t>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w:t>
      </w:r>
      <w:proofErr w:type="gramStart"/>
      <w:r w:rsidRPr="00564A49">
        <w:rPr>
          <w:bCs/>
          <w:szCs w:val="22"/>
          <w:lang w:val="en-US"/>
        </w:rPr>
        <w:t>[ i</w:t>
      </w:r>
      <w:proofErr w:type="gramEnd"/>
      <w:r w:rsidRPr="00564A49">
        <w:rPr>
          <w:bCs/>
          <w:szCs w:val="22"/>
          <w:lang w:val="en-US"/>
        </w:rPr>
        <w:t> ] shall be equal to 0.</w:t>
      </w:r>
    </w:p>
    <w:p w14:paraId="56DF8A8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0" w:name="_Ref348090392"/>
      <w:bookmarkStart w:id="1611" w:name="_Toc377921543"/>
      <w:bookmarkStart w:id="1612" w:name="_Toc378026181"/>
      <w:r w:rsidRPr="00564A49">
        <w:rPr>
          <w:lang w:val="en-US"/>
        </w:rPr>
        <w:t>Scaling list data semantics</w:t>
      </w:r>
      <w:bookmarkEnd w:id="1610"/>
      <w:bookmarkEnd w:id="1611"/>
      <w:bookmarkEnd w:id="1612"/>
    </w:p>
    <w:p w14:paraId="58D29AD6" w14:textId="77777777" w:rsidR="007E173E" w:rsidRPr="00564A49" w:rsidRDefault="007E173E" w:rsidP="007E173E">
      <w:pPr>
        <w:pStyle w:val="3N"/>
        <w:rPr>
          <w:lang w:val="en-US"/>
        </w:rPr>
      </w:pPr>
      <w:r w:rsidRPr="00564A49">
        <w:rPr>
          <w:lang w:val="en-US"/>
        </w:rPr>
        <w:t>The specifications in subclause 7.4.5 apply.</w:t>
      </w:r>
    </w:p>
    <w:p w14:paraId="228AE141"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3" w:name="_Ref348090398"/>
      <w:bookmarkStart w:id="1614" w:name="_Toc377921544"/>
      <w:bookmarkStart w:id="1615" w:name="_Toc378026182"/>
      <w:r w:rsidRPr="00564A49">
        <w:rPr>
          <w:lang w:val="en-US"/>
        </w:rPr>
        <w:t>Supplemental enhancement information message semantics</w:t>
      </w:r>
      <w:bookmarkEnd w:id="1613"/>
      <w:bookmarkEnd w:id="1614"/>
      <w:bookmarkEnd w:id="1615"/>
    </w:p>
    <w:p w14:paraId="44F04877" w14:textId="77777777" w:rsidR="007E173E" w:rsidRPr="00564A49" w:rsidRDefault="007E173E" w:rsidP="007E173E">
      <w:pPr>
        <w:pStyle w:val="3N"/>
        <w:rPr>
          <w:lang w:val="en-US"/>
        </w:rPr>
      </w:pPr>
      <w:r w:rsidRPr="00564A49">
        <w:rPr>
          <w:lang w:val="en-US"/>
        </w:rPr>
        <w:t>The specifications in subclause 7.4.6 apply.</w:t>
      </w:r>
    </w:p>
    <w:p w14:paraId="5118CC81"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6" w:name="_Ref348090400"/>
      <w:bookmarkStart w:id="1617" w:name="_Toc377921545"/>
      <w:bookmarkStart w:id="1618" w:name="_Toc378026183"/>
      <w:r w:rsidRPr="00564A49">
        <w:rPr>
          <w:lang w:val="en-US"/>
        </w:rPr>
        <w:t>Slice segment header semantics</w:t>
      </w:r>
      <w:bookmarkEnd w:id="1616"/>
      <w:bookmarkEnd w:id="1617"/>
      <w:bookmarkEnd w:id="1618"/>
    </w:p>
    <w:p w14:paraId="3F6A517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9" w:name="_Ref348090412"/>
      <w:r w:rsidRPr="00564A49">
        <w:rPr>
          <w:lang w:val="en-US"/>
        </w:rPr>
        <w:t>General slice segment header semantics</w:t>
      </w:r>
      <w:bookmarkEnd w:id="1619"/>
    </w:p>
    <w:p w14:paraId="6CC3616C" w14:textId="77777777" w:rsidR="007E173E" w:rsidRPr="00564A49" w:rsidRDefault="007E173E" w:rsidP="007E173E">
      <w:pPr>
        <w:pStyle w:val="3N"/>
        <w:rPr>
          <w:lang w:val="en-US"/>
        </w:rPr>
      </w:pPr>
      <w:r w:rsidRPr="00564A49">
        <w:rPr>
          <w:lang w:val="en-US"/>
        </w:rPr>
        <w:t>The specifications in subclause 7.4.7.1 apply with the following modifications and additions.</w:t>
      </w:r>
    </w:p>
    <w:p w14:paraId="1E7D525D" w14:textId="77777777"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14:paraId="48CD8371" w14:textId="77777777"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14:paraId="0F384EBC" w14:textId="77777777"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14:paraId="7E313D1D" w14:textId="77777777" w:rsidR="007E173E" w:rsidRPr="00564A49" w:rsidRDefault="007E173E" w:rsidP="007E173E">
      <w:pPr>
        <w:pStyle w:val="3N"/>
        <w:rPr>
          <w:lang w:val="en-US"/>
        </w:rPr>
      </w:pPr>
      <w:proofErr w:type="gramStart"/>
      <w:r w:rsidRPr="00564A49">
        <w:rPr>
          <w:b/>
          <w:lang w:val="en-US"/>
        </w:rPr>
        <w:t>discardable</w:t>
      </w:r>
      <w:proofErr w:type="gramEnd"/>
      <w:r w:rsidRPr="00564A49">
        <w:rPr>
          <w:b/>
          <w:lang w:val="en-US"/>
        </w:rPr>
        <w:t>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564A49">
        <w:rPr>
          <w:lang w:val="en-US"/>
        </w:rPr>
        <w:t>discardable</w:t>
      </w:r>
      <w:proofErr w:type="gramEnd"/>
      <w:r w:rsidRPr="00564A49">
        <w:rPr>
          <w:lang w:val="en-US"/>
        </w:rPr>
        <w:t xml:space="preserve">_flag equal to 0 specifies that the coded picture may be used as a reference picture for inter prediction and </w:t>
      </w:r>
      <w:r w:rsidRPr="00564A49">
        <w:rPr>
          <w:lang w:val="en-US"/>
        </w:rPr>
        <w:lastRenderedPageBreak/>
        <w:t>may be used as an inter-layer reference picture in the decoding process of subsequent pictures in decoding order. When not present, the value of discardable_flag is inferred to be equal to 0.</w:t>
      </w:r>
    </w:p>
    <w:p w14:paraId="420271EE" w14:textId="77777777"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14:paraId="72D97C9E" w14:textId="77777777" w:rsidR="007E173E" w:rsidRPr="00564A49" w:rsidRDefault="007E173E" w:rsidP="007E173E">
      <w:pPr>
        <w:rPr>
          <w:lang w:val="en-US"/>
        </w:rPr>
      </w:pPr>
      <w:proofErr w:type="gramStart"/>
      <w:r w:rsidRPr="00564A49">
        <w:rPr>
          <w:b/>
          <w:lang w:val="en-US"/>
        </w:rPr>
        <w:t>cross</w:t>
      </w:r>
      <w:proofErr w:type="gramEnd"/>
      <w:r w:rsidRPr="00564A49">
        <w:rPr>
          <w:b/>
          <w:lang w:val="en-US"/>
        </w:rPr>
        <w:t>_layer_bla_flag</w:t>
      </w:r>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xml:space="preserve">. </w:t>
      </w:r>
      <w:proofErr w:type="gramStart"/>
      <w:r w:rsidRPr="00564A49">
        <w:rPr>
          <w:lang w:val="en-US"/>
        </w:rPr>
        <w:t>cross</w:t>
      </w:r>
      <w:proofErr w:type="gramEnd"/>
      <w:r w:rsidRPr="00564A49">
        <w:rPr>
          <w:lang w:val="en-US"/>
        </w:rPr>
        <w:t>_layer_bla_flag shall be equal to 0 for pictures with nal_unit_type not equal to IDR_W_RADL or IDR_N_LP or with nuh_layer_id not equal to 0.</w:t>
      </w:r>
    </w:p>
    <w:p w14:paraId="1C8EAC57" w14:textId="77777777" w:rsidR="007E173E" w:rsidRPr="00564A49" w:rsidRDefault="007E173E" w:rsidP="007E173E">
      <w:pPr>
        <w:rPr>
          <w:lang w:val="en-US" w:eastAsia="ko-KR"/>
        </w:rPr>
      </w:pPr>
      <w:proofErr w:type="gramStart"/>
      <w:r w:rsidRPr="00564A49">
        <w:rPr>
          <w:b/>
          <w:lang w:val="en-US" w:eastAsia="ko-KR"/>
        </w:rPr>
        <w:t>inter</w:t>
      </w:r>
      <w:proofErr w:type="gramEnd"/>
      <w:r w:rsidRPr="00564A49">
        <w:rPr>
          <w:b/>
          <w:lang w:val="en-US" w:eastAsia="ko-KR"/>
        </w:rPr>
        <w:t>_layer_pred_enabled_flag</w:t>
      </w:r>
      <w:r w:rsidRPr="00564A49">
        <w:rPr>
          <w:lang w:val="en-US" w:eastAsia="ko-KR"/>
        </w:rPr>
        <w:t xml:space="preserve"> equal to 1 specifies that inter-layer prediction may be used in decoding of the current picture. </w:t>
      </w:r>
      <w:proofErr w:type="gramStart"/>
      <w:r w:rsidRPr="00564A49">
        <w:rPr>
          <w:lang w:val="en-US" w:eastAsia="ko-KR"/>
        </w:rPr>
        <w:t>inter</w:t>
      </w:r>
      <w:proofErr w:type="gramEnd"/>
      <w:r w:rsidRPr="00564A49">
        <w:rPr>
          <w:lang w:val="en-US" w:eastAsia="ko-KR"/>
        </w:rPr>
        <w:t>_layer_pred_enabled_flag equal to 0 specifies that inter-layer prediction is not used in decoding of the current picture.</w:t>
      </w:r>
    </w:p>
    <w:p w14:paraId="287651A9" w14:textId="77777777" w:rsidR="007E173E" w:rsidRPr="00564A49" w:rsidRDefault="007E173E" w:rsidP="007E173E">
      <w:pPr>
        <w:rPr>
          <w:lang w:val="en-US" w:eastAsia="ko-KR"/>
        </w:rPr>
      </w:pPr>
      <w:proofErr w:type="gramStart"/>
      <w:r w:rsidRPr="00564A49">
        <w:rPr>
          <w:b/>
          <w:bCs/>
          <w:lang w:val="en-US"/>
        </w:rPr>
        <w:t>num</w:t>
      </w:r>
      <w:proofErr w:type="gramEnd"/>
      <w:r w:rsidRPr="00564A49">
        <w:rPr>
          <w:b/>
          <w:bCs/>
          <w:lang w:val="en-US"/>
        </w:rPr>
        <w:t>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w:t>
      </w:r>
      <w:proofErr w:type="gramStart"/>
      <w:r w:rsidRPr="00564A49">
        <w:rPr>
          <w:lang w:val="en-US" w:eastAsia="ko-KR"/>
        </w:rPr>
        <w:t>( Log2</w:t>
      </w:r>
      <w:proofErr w:type="gramEnd"/>
      <w:r w:rsidRPr="00564A49">
        <w:rPr>
          <w:lang w:val="en-US" w:eastAsia="ko-KR"/>
        </w:rPr>
        <w:t>(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w:t>
      </w:r>
      <w:proofErr w:type="gramStart"/>
      <w:r w:rsidRPr="00564A49">
        <w:rPr>
          <w:rFonts w:eastAsia="Batang"/>
          <w:bCs/>
          <w:lang w:val="en-US" w:eastAsia="ko-KR"/>
        </w:rPr>
        <w:t>[ </w:t>
      </w:r>
      <w:r w:rsidRPr="00564A49">
        <w:rPr>
          <w:lang w:val="en-US"/>
        </w:rPr>
        <w:t>nuh</w:t>
      </w:r>
      <w:proofErr w:type="gramEnd"/>
      <w:r w:rsidRPr="00564A49">
        <w:rPr>
          <w:lang w:val="en-US"/>
        </w:rPr>
        <w:t>_layer_id</w:t>
      </w:r>
      <w:r w:rsidRPr="00564A49">
        <w:rPr>
          <w:rFonts w:eastAsia="Batang"/>
          <w:bCs/>
          <w:lang w:val="en-US" w:eastAsia="ko-KR"/>
        </w:rPr>
        <w:t> ] − 1, inclusive</w:t>
      </w:r>
      <w:r w:rsidRPr="00564A49">
        <w:rPr>
          <w:lang w:val="en-US" w:eastAsia="ko-KR"/>
        </w:rPr>
        <w:t>.</w:t>
      </w:r>
    </w:p>
    <w:p w14:paraId="5E2781E1" w14:textId="77777777" w:rsidR="007E173E" w:rsidRPr="00564A49" w:rsidRDefault="007E173E" w:rsidP="007E173E">
      <w:pPr>
        <w:keepNext/>
        <w:rPr>
          <w:lang w:val="en-US" w:eastAsia="ko-KR"/>
        </w:rPr>
      </w:pPr>
      <w:r w:rsidRPr="00564A49">
        <w:rPr>
          <w:lang w:val="en-US" w:eastAsia="ko-KR"/>
        </w:rPr>
        <w:t>The variables numRefLayerPics and refLayerPicFlag</w:t>
      </w:r>
      <w:proofErr w:type="gramStart"/>
      <w:r w:rsidRPr="00564A49">
        <w:rPr>
          <w:lang w:val="en-US" w:eastAsia="ko-KR"/>
        </w:rPr>
        <w:t>[ i</w:t>
      </w:r>
      <w:proofErr w:type="gramEnd"/>
      <w:r w:rsidRPr="00564A49">
        <w:rPr>
          <w:lang w:val="en-US" w:eastAsia="ko-KR"/>
        </w:rPr>
        <w:t xml:space="preserve"> ] and refLayerPicIdc[ j ] are derived as follows: </w:t>
      </w:r>
    </w:p>
    <w:p w14:paraId="2CAE8B80" w14:textId="77777777"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14:paraId="3F2A8385" w14:textId="77777777" w:rsidR="007E173E" w:rsidRPr="00564A49" w:rsidRDefault="007E173E" w:rsidP="007E173E">
      <w:pPr>
        <w:tabs>
          <w:tab w:val="right" w:pos="9639"/>
        </w:tabs>
        <w:ind w:left="360"/>
        <w:jc w:val="left"/>
        <w:rPr>
          <w:lang w:val="en-US" w:eastAsia="ko-KR"/>
        </w:rPr>
      </w:pPr>
      <w:proofErr w:type="gramStart"/>
      <w:r w:rsidRPr="00564A49">
        <w:rPr>
          <w:lang w:val="en-US" w:eastAsia="ko-KR"/>
        </w:rPr>
        <w:t>numRefLayerPics</w:t>
      </w:r>
      <w:proofErr w:type="gramEnd"/>
      <w:r w:rsidRPr="00564A49">
        <w:rPr>
          <w:lang w:val="en-US" w:eastAsia="ko-KR"/>
        </w:rPr>
        <w:t xml:space="preserve"> = j</w:t>
      </w:r>
    </w:p>
    <w:p w14:paraId="5D044CDF" w14:textId="77777777" w:rsidR="007E173E" w:rsidRPr="00564A49" w:rsidRDefault="007E173E" w:rsidP="007E173E">
      <w:pPr>
        <w:keepNext/>
        <w:rPr>
          <w:lang w:val="en-US" w:eastAsia="ko-KR"/>
        </w:rPr>
      </w:pPr>
      <w:r w:rsidRPr="00564A49">
        <w:rPr>
          <w:lang w:val="en-US" w:eastAsia="ko-KR"/>
        </w:rPr>
        <w:t>The variable NumActiveRefLayerPics is derived as follows:</w:t>
      </w:r>
    </w:p>
    <w:p w14:paraId="0905F2C3" w14:textId="77777777"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14:paraId="443EDDF5" w14:textId="77777777" w:rsidR="007E173E" w:rsidRPr="00564A49" w:rsidRDefault="007E173E" w:rsidP="007E173E">
      <w:pPr>
        <w:rPr>
          <w:lang w:val="en-US" w:eastAsia="ko-KR"/>
        </w:rPr>
      </w:pPr>
      <w:r w:rsidRPr="00564A49">
        <w:rPr>
          <w:lang w:val="en-US" w:eastAsia="ko-KR"/>
        </w:rPr>
        <w:t>All slices of a coded picture shall have the same value of NumActiveRefLayerPics.</w:t>
      </w:r>
    </w:p>
    <w:p w14:paraId="3AD5E5E8" w14:textId="77777777" w:rsidR="007E173E" w:rsidRPr="00564A49" w:rsidRDefault="007E173E" w:rsidP="007E173E">
      <w:pPr>
        <w:rPr>
          <w:bCs/>
          <w:lang w:val="en-US"/>
        </w:rPr>
      </w:pPr>
      <w:proofErr w:type="gramStart"/>
      <w:r w:rsidRPr="00564A49">
        <w:rPr>
          <w:b/>
          <w:bCs/>
          <w:lang w:val="en-US"/>
        </w:rPr>
        <w:t>inter</w:t>
      </w:r>
      <w:proofErr w:type="gramEnd"/>
      <w:r w:rsidRPr="00564A49">
        <w:rPr>
          <w:b/>
          <w:bCs/>
          <w:lang w:val="en-US"/>
        </w:rPr>
        <w:t>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inter_layer_pred_layer_idc</w:t>
      </w:r>
      <w:proofErr w:type="gramStart"/>
      <w:r w:rsidRPr="00564A49">
        <w:rPr>
          <w:bCs/>
          <w:lang w:val="en-US"/>
        </w:rPr>
        <w:t>[ i</w:t>
      </w:r>
      <w:proofErr w:type="gramEnd"/>
      <w:r w:rsidRPr="00564A49">
        <w:rPr>
          <w:bCs/>
          <w:lang w:val="en-US"/>
        </w:rPr>
        <w:t xml:space="preserve">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w:t>
      </w:r>
      <w:proofErr w:type="gramStart"/>
      <w:r w:rsidRPr="00564A49">
        <w:rPr>
          <w:bCs/>
          <w:lang w:val="en-US"/>
        </w:rPr>
        <w:t>[ i</w:t>
      </w:r>
      <w:proofErr w:type="gramEnd"/>
      <w:r w:rsidRPr="00564A49">
        <w:rPr>
          <w:bCs/>
          <w:lang w:val="en-US"/>
        </w:rPr>
        <w:t> ] is inferred to be equal to refLayerPicIdc[ i ].</w:t>
      </w:r>
    </w:p>
    <w:p w14:paraId="3AE1D052" w14:textId="77777777"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14:paraId="0401A7DE" w14:textId="77777777" w:rsidR="007E173E" w:rsidRPr="00564A49" w:rsidRDefault="007E173E" w:rsidP="007E173E">
      <w:pPr>
        <w:rPr>
          <w:lang w:val="en-US" w:eastAsia="ko-KR"/>
        </w:rPr>
      </w:pPr>
      <w:r w:rsidRPr="00564A49">
        <w:rPr>
          <w:lang w:val="en-US" w:eastAsia="ko-KR"/>
        </w:rPr>
        <w:t>The variables RefPicLayerId</w:t>
      </w:r>
      <w:proofErr w:type="gramStart"/>
      <w:r w:rsidRPr="00564A49">
        <w:rPr>
          <w:lang w:val="en-US" w:eastAsia="ko-KR"/>
        </w:rPr>
        <w:t>[ i</w:t>
      </w:r>
      <w:proofErr w:type="gramEnd"/>
      <w:r w:rsidRPr="00564A49">
        <w:rPr>
          <w:lang w:val="en-US" w:eastAsia="ko-KR"/>
        </w:rPr>
        <w:t> ] for all values of i in the range of 0 to NumActiveRefLayerPics − 1, inclusive, are derived as follows:</w:t>
      </w:r>
    </w:p>
    <w:p w14:paraId="4E91AD77" w14:textId="77777777"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14:paraId="45B88273" w14:textId="77777777"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14:paraId="527155E9" w14:textId="77777777"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14:paraId="60F9A735" w14:textId="77777777"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14:paraId="649074BE" w14:textId="77777777" w:rsidR="007E173E" w:rsidRPr="00564A49" w:rsidRDefault="007E173E" w:rsidP="007E173E">
      <w:pPr>
        <w:rPr>
          <w:lang w:val="en-US"/>
        </w:rPr>
      </w:pPr>
      <w:proofErr w:type="gramStart"/>
      <w:r w:rsidRPr="00564A49">
        <w:rPr>
          <w:b/>
          <w:lang w:val="en-US"/>
        </w:rPr>
        <w:t>poc</w:t>
      </w:r>
      <w:proofErr w:type="gramEnd"/>
      <w:r w:rsidRPr="00564A49">
        <w:rPr>
          <w:b/>
          <w:lang w:val="en-US"/>
        </w:rPr>
        <w:t>_reset_idc</w:t>
      </w:r>
      <w:r w:rsidRPr="00564A49">
        <w:rPr>
          <w:lang w:val="en-US"/>
        </w:rPr>
        <w:t xml:space="preserve"> equal to 0 specifies that neither the most significant bits nor the least significant bits of the picture order count value for the current picture are reset. </w:t>
      </w:r>
      <w:proofErr w:type="gramStart"/>
      <w:r w:rsidRPr="00564A49">
        <w:rPr>
          <w:lang w:val="en-US"/>
        </w:rPr>
        <w:t>poc</w:t>
      </w:r>
      <w:proofErr w:type="gramEnd"/>
      <w:r w:rsidRPr="00564A49">
        <w:rPr>
          <w:lang w:val="en-US"/>
        </w:rPr>
        <w:t xml:space="preserve">_reset_idc equal to 1 specifies that only the most significant bits of the </w:t>
      </w:r>
      <w:r w:rsidRPr="00564A49">
        <w:rPr>
          <w:lang w:val="en-US"/>
        </w:rPr>
        <w:lastRenderedPageBreak/>
        <w:t xml:space="preserve">picture order count value for the current picture may be reset. </w:t>
      </w:r>
      <w:proofErr w:type="gramStart"/>
      <w:r w:rsidRPr="00564A49">
        <w:rPr>
          <w:lang w:val="en-US"/>
        </w:rPr>
        <w:t>poc</w:t>
      </w:r>
      <w:proofErr w:type="gramEnd"/>
      <w:r w:rsidRPr="00564A49">
        <w:rPr>
          <w:lang w:val="en-US"/>
        </w:rPr>
        <w:t>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14:paraId="14DB8AB9" w14:textId="77777777" w:rsidR="007E173E" w:rsidRPr="00564A49" w:rsidRDefault="007E173E" w:rsidP="007E173E">
      <w:r w:rsidRPr="00564A49">
        <w:t>It is a requirement of bitstream conformance that the following constraints apply:</w:t>
      </w:r>
    </w:p>
    <w:p w14:paraId="45658BB0"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14:paraId="63ACA66B" w14:textId="77777777"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14:paraId="71793BA6"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14:paraId="52F234E8"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14:paraId="30E48DCF" w14:textId="77777777"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14:paraId="4B211CC2"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14:paraId="50592128"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14:paraId="0659DDD7" w14:textId="77777777" w:rsidR="007E173E" w:rsidRPr="00564A49" w:rsidRDefault="007E173E" w:rsidP="007E173E">
      <w:pPr>
        <w:rPr>
          <w:b/>
        </w:rPr>
      </w:pPr>
      <w:r w:rsidRPr="00564A49">
        <w:t>The value of poc_reset_idc of an access unit is the value of poc_reset_idc of the pictures in the access unit.</w:t>
      </w:r>
    </w:p>
    <w:p w14:paraId="40A04092" w14:textId="77777777" w:rsidR="007E173E" w:rsidRPr="00564A49" w:rsidRDefault="007E173E" w:rsidP="007E173E">
      <w:pPr>
        <w:rPr>
          <w:lang w:val="en-US"/>
        </w:rPr>
      </w:pPr>
      <w:proofErr w:type="gramStart"/>
      <w:r w:rsidRPr="00564A49">
        <w:rPr>
          <w:b/>
          <w:lang w:val="en-US"/>
        </w:rPr>
        <w:t>poc</w:t>
      </w:r>
      <w:proofErr w:type="gramEnd"/>
      <w:r w:rsidRPr="00564A49">
        <w:rPr>
          <w:b/>
          <w:lang w:val="en-US"/>
        </w:rPr>
        <w:t>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14:paraId="5ED9F51B"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14:paraId="6A9D055E" w14:textId="77777777"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14:paraId="24E3CAF4" w14:textId="77777777"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14:paraId="51EDCA62" w14:textId="77777777" w:rsidR="007E173E" w:rsidRPr="00564A49" w:rsidRDefault="007E173E" w:rsidP="007E173E">
      <w:r w:rsidRPr="00564A49">
        <w:t>It is a requirement of bitstream conformance that the following constraints apply:</w:t>
      </w:r>
    </w:p>
    <w:p w14:paraId="2A79DFFA"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14:paraId="20925383"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14:paraId="289A8C54"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14:paraId="4C062DC9" w14:textId="77777777"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14:paraId="2417457F" w14:textId="77777777" w:rsidR="007E173E" w:rsidRPr="00564A49" w:rsidRDefault="007E173E" w:rsidP="007E173E">
      <w:pPr>
        <w:rPr>
          <w:noProof/>
        </w:rPr>
      </w:pPr>
      <w:proofErr w:type="gramStart"/>
      <w:r w:rsidRPr="00564A49">
        <w:rPr>
          <w:b/>
          <w:lang w:val="en-US"/>
        </w:rPr>
        <w:t>poc</w:t>
      </w:r>
      <w:proofErr w:type="gramEnd"/>
      <w:r w:rsidRPr="00564A49">
        <w:rPr>
          <w:b/>
          <w:lang w:val="en-US"/>
        </w:rPr>
        <w:t>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14:paraId="2BD1EBEF" w14:textId="77777777"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w:t>
      </w:r>
      <w:r w:rsidRPr="00564A49">
        <w:rPr>
          <w:noProof/>
        </w:rPr>
        <w:lastRenderedPageBreak/>
        <w:t xml:space="preserve">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14:paraId="2F54FEA6" w14:textId="77777777" w:rsidR="007E173E" w:rsidRPr="00564A49" w:rsidRDefault="007E173E" w:rsidP="007E173E">
      <w:pPr>
        <w:rPr>
          <w:lang w:val="en-US"/>
        </w:rPr>
      </w:pPr>
      <w:r w:rsidRPr="00564A49">
        <w:rPr>
          <w:lang w:val="en-US"/>
        </w:rPr>
        <w:t>The variable PocMsbValRequiredFlag is derived as follows:</w:t>
      </w:r>
    </w:p>
    <w:p w14:paraId="6ABA0370"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r>
      <w:proofErr w:type="gramStart"/>
      <w:r w:rsidRPr="00564A49">
        <w:rPr>
          <w:sz w:val="20"/>
          <w:szCs w:val="20"/>
        </w:rPr>
        <w:t>( !</w:t>
      </w:r>
      <w:proofErr w:type="gramEnd"/>
      <w:r w:rsidRPr="00564A49">
        <w:rPr>
          <w:sz w:val="20"/>
          <w:szCs w:val="20"/>
        </w:rPr>
        <w:t xml:space="preserve">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14:paraId="7D22D76B" w14:textId="77777777" w:rsidR="007E173E" w:rsidRPr="00564A49" w:rsidRDefault="007E173E" w:rsidP="007E173E">
      <w:pPr>
        <w:rPr>
          <w:lang w:val="en-US"/>
        </w:rPr>
      </w:pPr>
      <w:proofErr w:type="gramStart"/>
      <w:r w:rsidRPr="00564A49">
        <w:rPr>
          <w:b/>
          <w:lang w:val="en-US"/>
        </w:rPr>
        <w:t>poc</w:t>
      </w:r>
      <w:proofErr w:type="gramEnd"/>
      <w:r w:rsidRPr="00564A49">
        <w:rPr>
          <w:b/>
          <w:lang w:val="en-US"/>
        </w:rPr>
        <w:t>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14:paraId="3CAF2E1D"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14:paraId="2788ED52"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14:paraId="4B053403" w14:textId="77777777" w:rsidR="007E173E" w:rsidRPr="00564A49" w:rsidRDefault="007E173E" w:rsidP="007E173E">
      <w:proofErr w:type="gramStart"/>
      <w:r w:rsidRPr="00564A49">
        <w:rPr>
          <w:b/>
          <w:bCs/>
        </w:rPr>
        <w:t>poc</w:t>
      </w:r>
      <w:proofErr w:type="gramEnd"/>
      <w:r w:rsidRPr="00564A49">
        <w:rPr>
          <w:b/>
          <w:bCs/>
        </w:rPr>
        <w:t>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14:paraId="21A92D09" w14:textId="77777777" w:rsidR="00EB5791" w:rsidRPr="00564A49" w:rsidRDefault="00EB5791" w:rsidP="007E173E">
      <w:pPr>
        <w:rPr>
          <w:lang w:val="en-US" w:eastAsia="ko-KR"/>
        </w:rPr>
      </w:pPr>
      <w:proofErr w:type="gramStart"/>
      <w:r w:rsidRPr="00564A49">
        <w:rPr>
          <w:b/>
          <w:szCs w:val="22"/>
        </w:rPr>
        <w:t>vert</w:t>
      </w:r>
      <w:proofErr w:type="gramEnd"/>
      <w:r w:rsidRPr="00564A49">
        <w:rPr>
          <w:b/>
          <w:szCs w:val="22"/>
        </w:rPr>
        <w: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proofErr w:type="gramStart"/>
      <w:r w:rsidRPr="00564A49">
        <w:rPr>
          <w:bCs/>
        </w:rPr>
        <w:t>[ </w:t>
      </w:r>
      <w:r w:rsidRPr="00564A49">
        <w:rPr>
          <w:rFonts w:eastAsia="Batang"/>
          <w:bCs/>
          <w:lang w:eastAsia="ko-KR"/>
        </w:rPr>
        <w:t>RefPicLayerId</w:t>
      </w:r>
      <w:proofErr w:type="gramEnd"/>
      <w:r w:rsidRPr="00564A49">
        <w:rPr>
          <w:rFonts w:eastAsia="Batang"/>
          <w:bCs/>
          <w:lang w:eastAsia="ko-KR"/>
        </w:rPr>
        <w:t>[ i ] </w:t>
      </w:r>
      <w:r w:rsidRPr="00564A49">
        <w:rPr>
          <w:bCs/>
        </w:rPr>
        <w:t>]</w:t>
      </w:r>
      <w:r w:rsidRPr="00564A49">
        <w:rPr>
          <w:rFonts w:eastAsia="Batang"/>
          <w:bCs/>
          <w:lang w:eastAsia="ko-KR"/>
        </w:rPr>
        <w:t xml:space="preserve"> is inferred to be equal to 0.</w:t>
      </w:r>
    </w:p>
    <w:p w14:paraId="723172D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0" w:name="_Ref348090415"/>
      <w:r w:rsidRPr="00564A49">
        <w:rPr>
          <w:lang w:val="en-US"/>
        </w:rPr>
        <w:t>Reference picture list modification semantics</w:t>
      </w:r>
      <w:bookmarkEnd w:id="1620"/>
    </w:p>
    <w:p w14:paraId="6E102B6D" w14:textId="77777777" w:rsidR="007E173E" w:rsidRPr="00564A49" w:rsidRDefault="007E173E" w:rsidP="007E173E">
      <w:pPr>
        <w:pStyle w:val="3N"/>
        <w:rPr>
          <w:lang w:val="en-US" w:eastAsia="zh-CN"/>
        </w:rPr>
      </w:pPr>
      <w:r w:rsidRPr="00564A49">
        <w:rPr>
          <w:lang w:val="en-US"/>
        </w:rPr>
        <w:t>The specifications in subclause 7.4.7.2 apply with following modifications.</w:t>
      </w:r>
    </w:p>
    <w:p w14:paraId="7D5ED5C7" w14:textId="77777777"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14:paraId="3A3C23C3" w14:textId="77777777"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w:t>
      </w:r>
      <w:proofErr w:type="gramStart"/>
      <w:r w:rsidRPr="00564A49">
        <w:rPr>
          <w:sz w:val="20"/>
          <w:szCs w:val="20"/>
          <w:lang w:val="en-US"/>
        </w:rPr>
        <w:t>( i</w:t>
      </w:r>
      <w:proofErr w:type="gramEnd"/>
      <w:r w:rsidRPr="00564A49">
        <w:rPr>
          <w:sz w:val="20"/>
          <w:szCs w:val="20"/>
          <w:lang w:val="en-US"/>
        </w:rPr>
        <w:t xml:space="preserve">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14:paraId="3034BC0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1" w:name="_Ref348090417"/>
      <w:r w:rsidRPr="00564A49">
        <w:rPr>
          <w:lang w:val="en-US"/>
        </w:rPr>
        <w:t>Weighted prediction parameters semantics</w:t>
      </w:r>
      <w:bookmarkEnd w:id="1621"/>
    </w:p>
    <w:p w14:paraId="721EC16B" w14:textId="77777777" w:rsidR="007E173E" w:rsidRPr="00564A49" w:rsidRDefault="007E173E" w:rsidP="007E173E">
      <w:pPr>
        <w:pStyle w:val="3N"/>
        <w:rPr>
          <w:lang w:val="en-US"/>
        </w:rPr>
      </w:pPr>
      <w:r w:rsidRPr="00564A49">
        <w:rPr>
          <w:lang w:val="en-US"/>
        </w:rPr>
        <w:t>The specifications in subclause 7.4.7.3 apply.</w:t>
      </w:r>
    </w:p>
    <w:p w14:paraId="20EF1464"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2" w:name="_Toc350926526"/>
      <w:bookmarkStart w:id="1623" w:name="_Toc347485186"/>
      <w:bookmarkStart w:id="1624" w:name="_Ref351058442"/>
      <w:bookmarkStart w:id="1625" w:name="_Ref363159871"/>
      <w:bookmarkStart w:id="1626" w:name="_Toc377921546"/>
      <w:bookmarkStart w:id="1627" w:name="_Toc378026184"/>
      <w:bookmarkStart w:id="1628" w:name="_Ref348090407"/>
      <w:r w:rsidRPr="00564A49">
        <w:rPr>
          <w:lang w:val="en-US"/>
        </w:rPr>
        <w:t>Short-term reference picture set semantics</w:t>
      </w:r>
      <w:bookmarkEnd w:id="1622"/>
      <w:bookmarkEnd w:id="1623"/>
      <w:bookmarkEnd w:id="1624"/>
      <w:bookmarkEnd w:id="1625"/>
      <w:bookmarkEnd w:id="1626"/>
      <w:bookmarkEnd w:id="1627"/>
    </w:p>
    <w:p w14:paraId="0EEE172C" w14:textId="77777777" w:rsidR="007E173E" w:rsidRPr="00564A49" w:rsidRDefault="007E173E" w:rsidP="007E173E">
      <w:pPr>
        <w:pStyle w:val="3N"/>
        <w:rPr>
          <w:lang w:val="en-US" w:eastAsia="zh-CN"/>
        </w:rPr>
      </w:pPr>
      <w:r w:rsidRPr="00564A49">
        <w:rPr>
          <w:lang w:val="en-US"/>
        </w:rPr>
        <w:t>The specifications in subclause 7.4.8 apply.</w:t>
      </w:r>
    </w:p>
    <w:p w14:paraId="5EFBBA7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9" w:name="_Ref351058473"/>
      <w:bookmarkStart w:id="1630" w:name="_Toc377921547"/>
      <w:bookmarkStart w:id="1631" w:name="_Toc378026185"/>
      <w:r w:rsidRPr="00564A49">
        <w:rPr>
          <w:lang w:val="en-US"/>
        </w:rPr>
        <w:t>Slice segment data semantics</w:t>
      </w:r>
      <w:bookmarkEnd w:id="1628"/>
      <w:bookmarkEnd w:id="1629"/>
      <w:bookmarkEnd w:id="1630"/>
      <w:bookmarkEnd w:id="1631"/>
    </w:p>
    <w:p w14:paraId="7A2D4C0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14:paraId="36C9CE55" w14:textId="77777777" w:rsidR="007E173E" w:rsidRPr="00564A49" w:rsidRDefault="007E173E" w:rsidP="007E173E">
      <w:pPr>
        <w:pStyle w:val="3N"/>
        <w:rPr>
          <w:lang w:val="en-US"/>
        </w:rPr>
      </w:pPr>
      <w:r w:rsidRPr="00564A49">
        <w:rPr>
          <w:lang w:val="en-US"/>
        </w:rPr>
        <w:t>The specifications in subclause 7.4.9.1 apply.</w:t>
      </w:r>
    </w:p>
    <w:p w14:paraId="76FD520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14:paraId="6F414E8E" w14:textId="77777777" w:rsidR="007E173E" w:rsidRPr="00564A49" w:rsidRDefault="007E173E" w:rsidP="007E173E">
      <w:pPr>
        <w:pStyle w:val="3N"/>
        <w:rPr>
          <w:lang w:val="en-US"/>
        </w:rPr>
      </w:pPr>
      <w:r w:rsidRPr="00564A49">
        <w:rPr>
          <w:lang w:val="en-US"/>
        </w:rPr>
        <w:t>The specifications in subclause 7.4.9.2 apply.</w:t>
      </w:r>
    </w:p>
    <w:p w14:paraId="376F806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14:paraId="4B9E52D3" w14:textId="77777777" w:rsidR="007E173E" w:rsidRPr="00564A49" w:rsidRDefault="007E173E" w:rsidP="007E173E">
      <w:pPr>
        <w:pStyle w:val="3N"/>
        <w:rPr>
          <w:lang w:val="en-US"/>
        </w:rPr>
      </w:pPr>
      <w:r w:rsidRPr="00564A49">
        <w:rPr>
          <w:lang w:val="en-US"/>
        </w:rPr>
        <w:t>The specifications in subclause 7.4.9.3 apply.</w:t>
      </w:r>
    </w:p>
    <w:p w14:paraId="13DC4D3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Coding quadtree semantics</w:t>
      </w:r>
    </w:p>
    <w:p w14:paraId="058ABAF5" w14:textId="77777777" w:rsidR="007E173E" w:rsidRPr="00564A49" w:rsidRDefault="007E173E" w:rsidP="007E173E">
      <w:pPr>
        <w:pStyle w:val="3N"/>
        <w:rPr>
          <w:lang w:val="en-US"/>
        </w:rPr>
      </w:pPr>
      <w:r w:rsidRPr="00564A49">
        <w:rPr>
          <w:lang w:val="en-US"/>
        </w:rPr>
        <w:t>The specifications in subclause 7.4.9.4 apply.</w:t>
      </w:r>
    </w:p>
    <w:p w14:paraId="3632EE2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14:paraId="5AE7C50E" w14:textId="77777777" w:rsidR="007E173E" w:rsidRPr="00564A49" w:rsidRDefault="007E173E" w:rsidP="007E173E">
      <w:pPr>
        <w:pStyle w:val="3N"/>
        <w:rPr>
          <w:lang w:val="en-US"/>
        </w:rPr>
      </w:pPr>
      <w:r w:rsidRPr="00564A49">
        <w:rPr>
          <w:lang w:val="en-US"/>
        </w:rPr>
        <w:t>The specifications in subclause 7.4.9.5 apply.</w:t>
      </w:r>
    </w:p>
    <w:p w14:paraId="087F975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14:paraId="21DD6B47" w14:textId="77777777" w:rsidR="007E173E" w:rsidRPr="00564A49" w:rsidRDefault="007E173E" w:rsidP="007E173E">
      <w:pPr>
        <w:pStyle w:val="3N"/>
        <w:rPr>
          <w:lang w:val="en-US"/>
        </w:rPr>
      </w:pPr>
      <w:r w:rsidRPr="00564A49">
        <w:rPr>
          <w:lang w:val="en-US"/>
        </w:rPr>
        <w:t>The specifications in subclause 7.4.9.6 apply.</w:t>
      </w:r>
    </w:p>
    <w:p w14:paraId="46693CA3"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14:paraId="4E481BBF" w14:textId="77777777" w:rsidR="007E173E" w:rsidRPr="00564A49" w:rsidRDefault="007E173E" w:rsidP="007E173E">
      <w:pPr>
        <w:pStyle w:val="3N"/>
        <w:rPr>
          <w:lang w:val="en-US"/>
        </w:rPr>
      </w:pPr>
      <w:r w:rsidRPr="00564A49">
        <w:rPr>
          <w:lang w:val="en-US"/>
        </w:rPr>
        <w:t>The specifications in subclause 7.4.9.7 apply.</w:t>
      </w:r>
    </w:p>
    <w:p w14:paraId="3F5D42C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14:paraId="77D6D42E" w14:textId="77777777" w:rsidR="007E173E" w:rsidRPr="00564A49" w:rsidRDefault="007E173E" w:rsidP="007E173E">
      <w:pPr>
        <w:pStyle w:val="3N"/>
        <w:rPr>
          <w:lang w:val="en-US"/>
        </w:rPr>
      </w:pPr>
      <w:r w:rsidRPr="00564A49">
        <w:rPr>
          <w:lang w:val="en-US"/>
        </w:rPr>
        <w:t>The specifications in subclause 7.4.9.8 apply.</w:t>
      </w:r>
    </w:p>
    <w:p w14:paraId="0796E26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14:paraId="427815EE" w14:textId="77777777" w:rsidR="007E173E" w:rsidRPr="00564A49" w:rsidRDefault="007E173E" w:rsidP="007E173E">
      <w:pPr>
        <w:pStyle w:val="3N"/>
        <w:rPr>
          <w:lang w:val="en-US"/>
        </w:rPr>
      </w:pPr>
      <w:r w:rsidRPr="00564A49">
        <w:rPr>
          <w:lang w:val="en-US"/>
        </w:rPr>
        <w:t>The specifications in subclause 7.4.9.9 apply.</w:t>
      </w:r>
    </w:p>
    <w:p w14:paraId="13EE321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14:paraId="34055688" w14:textId="77777777" w:rsidR="007E173E" w:rsidRPr="00564A49" w:rsidRDefault="007E173E" w:rsidP="007E173E">
      <w:pPr>
        <w:pStyle w:val="3N"/>
        <w:rPr>
          <w:lang w:val="en-US"/>
        </w:rPr>
      </w:pPr>
      <w:r w:rsidRPr="00564A49">
        <w:rPr>
          <w:lang w:val="en-US"/>
        </w:rPr>
        <w:t>The specifications in subclause 7.4.9.10 apply.</w:t>
      </w:r>
    </w:p>
    <w:p w14:paraId="4BD56AA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14:paraId="5568B0C7" w14:textId="77777777" w:rsidR="007E173E" w:rsidRPr="00564A49" w:rsidRDefault="007E173E" w:rsidP="007E173E">
      <w:pPr>
        <w:pStyle w:val="3N"/>
        <w:rPr>
          <w:lang w:val="en-US"/>
        </w:rPr>
      </w:pPr>
      <w:r w:rsidRPr="00564A49">
        <w:rPr>
          <w:lang w:val="en-US"/>
        </w:rPr>
        <w:t>The specifications in subclause 7.4.9.11 apply.</w:t>
      </w:r>
    </w:p>
    <w:p w14:paraId="2C5299A9"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32" w:name="_Toc377921548"/>
      <w:bookmarkStart w:id="1633" w:name="_Toc378026186"/>
      <w:r w:rsidRPr="00564A49">
        <w:rPr>
          <w:lang w:val="en-US"/>
        </w:rPr>
        <w:t>Decoding process</w:t>
      </w:r>
      <w:bookmarkEnd w:id="1632"/>
      <w:bookmarkEnd w:id="1633"/>
    </w:p>
    <w:p w14:paraId="77DDBA4A"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4" w:name="_Ref331522910"/>
      <w:bookmarkStart w:id="1635" w:name="_Ref360894978"/>
      <w:bookmarkStart w:id="1636" w:name="_Toc377921549"/>
      <w:bookmarkStart w:id="1637" w:name="_Toc378026187"/>
      <w:r w:rsidRPr="00564A49">
        <w:rPr>
          <w:lang w:val="en-US"/>
        </w:rPr>
        <w:t>General</w:t>
      </w:r>
      <w:bookmarkEnd w:id="1634"/>
      <w:r w:rsidRPr="00564A49">
        <w:rPr>
          <w:lang w:val="en-US"/>
        </w:rPr>
        <w:t xml:space="preserve"> decoding process</w:t>
      </w:r>
      <w:bookmarkEnd w:id="1635"/>
      <w:bookmarkEnd w:id="1636"/>
      <w:bookmarkEnd w:id="1637"/>
    </w:p>
    <w:p w14:paraId="1040972E" w14:textId="77777777" w:rsidR="007E173E" w:rsidRPr="00564A49" w:rsidRDefault="007E173E" w:rsidP="007E173E">
      <w:pPr>
        <w:pStyle w:val="3N"/>
        <w:rPr>
          <w:lang w:val="en-US"/>
        </w:rPr>
      </w:pPr>
      <w:r w:rsidRPr="00564A49">
        <w:rPr>
          <w:lang w:val="en-US"/>
        </w:rPr>
        <w:t>The specifications in subclause 8.1 apply with following changes:</w:t>
      </w:r>
    </w:p>
    <w:p w14:paraId="18F48193"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14:paraId="771BB147"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14:paraId="7C6CD891" w14:textId="77777777"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14:paraId="76BD228A"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8" w:name="_Toc377921550"/>
      <w:bookmarkStart w:id="1639" w:name="_Toc378026188"/>
      <w:r w:rsidRPr="00564A49">
        <w:rPr>
          <w:lang w:val="en-US"/>
        </w:rPr>
        <w:t>Decoding process for a coded picture with nuh_layer_id equal to 0</w:t>
      </w:r>
      <w:bookmarkEnd w:id="1638"/>
      <w:bookmarkEnd w:id="1639"/>
    </w:p>
    <w:p w14:paraId="50E30FAD" w14:textId="77777777" w:rsidR="007E173E" w:rsidRPr="00564A49" w:rsidRDefault="007E173E" w:rsidP="007E173E">
      <w:pPr>
        <w:rPr>
          <w:lang w:val="en-US"/>
        </w:rPr>
      </w:pPr>
      <w:r w:rsidRPr="00564A49">
        <w:rPr>
          <w:lang w:val="en-US"/>
        </w:rPr>
        <w:t>The specifications in subclause 8.1.1 apply with the following changes:</w:t>
      </w:r>
    </w:p>
    <w:p w14:paraId="31DD5051"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14:paraId="125EFF8E" w14:textId="77777777" w:rsidR="007E173E" w:rsidRPr="00564A49" w:rsidRDefault="007E173E" w:rsidP="007E173E">
      <w:pPr>
        <w:tabs>
          <w:tab w:val="clear" w:pos="794"/>
          <w:tab w:val="left" w:pos="400"/>
        </w:tabs>
        <w:ind w:left="400" w:hanging="400"/>
        <w:rPr>
          <w:lang w:val="en-US"/>
        </w:rPr>
      </w:pPr>
      <w:bookmarkStart w:id="1640" w:name="_Ref373315357"/>
      <w:r w:rsidRPr="00564A49">
        <w:rPr>
          <w:lang w:val="en-US"/>
        </w:rPr>
        <w:t>–</w:t>
      </w:r>
      <w:r w:rsidRPr="00564A49">
        <w:rPr>
          <w:lang w:val="en-US"/>
        </w:rPr>
        <w:tab/>
        <w:t>At the end of the subclause, add item 5 as follows:</w:t>
      </w:r>
    </w:p>
    <w:p w14:paraId="617EB30A" w14:textId="77777777"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14:paraId="54A77946"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1" w:name="_Toc377921551"/>
      <w:bookmarkStart w:id="1642" w:name="_Toc378026189"/>
      <w:r w:rsidRPr="00564A49">
        <w:rPr>
          <w:lang w:val="en-US"/>
        </w:rPr>
        <w:t>Decoding process for a coded picture with nuh_layer_id greater than 0</w:t>
      </w:r>
      <w:bookmarkEnd w:id="1641"/>
      <w:bookmarkEnd w:id="1642"/>
    </w:p>
    <w:bookmarkEnd w:id="1640"/>
    <w:p w14:paraId="37E448D3" w14:textId="77777777"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14:paraId="4BCA8AB0"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14:paraId="34375915"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r w:rsidRPr="00564A49">
        <w:rPr>
          <w:rFonts w:eastAsia="Batang"/>
          <w:bCs/>
          <w:lang w:val="en-US" w:eastAsia="ko-KR"/>
        </w:rPr>
        <w:t>ViewScalExtLayerFlag</w:t>
      </w:r>
      <w:proofErr w:type="gramStart"/>
      <w:r w:rsidRPr="00564A49">
        <w:rPr>
          <w:lang w:val="en-US"/>
        </w:rPr>
        <w:t>[ nuh</w:t>
      </w:r>
      <w:proofErr w:type="gramEnd"/>
      <w:r w:rsidRPr="00564A49">
        <w:rPr>
          <w:lang w:val="en-US"/>
        </w:rPr>
        <w:t>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14:paraId="4A61379F" w14:textId="77777777"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r w:rsidRPr="00564A49">
        <w:rPr>
          <w:lang w:val="en-CA"/>
        </w:rPr>
        <w:t>DependencyId</w:t>
      </w:r>
      <w:proofErr w:type="gramStart"/>
      <w:r w:rsidRPr="00564A49">
        <w:rPr>
          <w:rFonts w:eastAsia="Batang"/>
          <w:bCs/>
          <w:lang w:val="en-CA" w:eastAsia="ko-KR"/>
        </w:rPr>
        <w:t>[ </w:t>
      </w:r>
      <w:r w:rsidRPr="00564A49">
        <w:rPr>
          <w:lang w:val="en-CA"/>
        </w:rPr>
        <w:t>nuh</w:t>
      </w:r>
      <w:proofErr w:type="gramEnd"/>
      <w:r w:rsidRPr="00564A49">
        <w:rPr>
          <w:lang w:val="en-CA"/>
        </w:rPr>
        <w:t>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14:paraId="0E9FA30F"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14:paraId="1D3F3731"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3" w:name="_Ref343098647"/>
      <w:bookmarkStart w:id="1644" w:name="_Toc377921552"/>
      <w:bookmarkStart w:id="1645" w:name="_Toc378026190"/>
      <w:r w:rsidRPr="00564A49">
        <w:rPr>
          <w:lang w:val="en-US"/>
        </w:rPr>
        <w:lastRenderedPageBreak/>
        <w:t>Decoding process for starting the decoding of a coded picture</w:t>
      </w:r>
      <w:bookmarkEnd w:id="1643"/>
      <w:r w:rsidRPr="00564A49">
        <w:rPr>
          <w:lang w:val="en-US"/>
        </w:rPr>
        <w:t xml:space="preserve"> with nuh_layer_id greater than 0</w:t>
      </w:r>
      <w:bookmarkEnd w:id="1644"/>
      <w:bookmarkEnd w:id="1645"/>
    </w:p>
    <w:p w14:paraId="1D3503E2" w14:textId="77777777" w:rsidR="007E173E" w:rsidRPr="00564A49" w:rsidRDefault="007E173E" w:rsidP="007E173E">
      <w:pPr>
        <w:rPr>
          <w:lang w:val="en-US"/>
        </w:rPr>
      </w:pPr>
      <w:r w:rsidRPr="00564A49">
        <w:rPr>
          <w:lang w:val="en-US"/>
        </w:rPr>
        <w:t>Each picture referred to in this subclause is a complete coded picture.</w:t>
      </w:r>
    </w:p>
    <w:p w14:paraId="15E2A79B" w14:textId="77777777" w:rsidR="007E173E" w:rsidRPr="00564A49" w:rsidRDefault="007E173E" w:rsidP="007E173E">
      <w:pPr>
        <w:rPr>
          <w:lang w:val="en-US"/>
        </w:rPr>
      </w:pPr>
      <w:r w:rsidRPr="00564A49">
        <w:rPr>
          <w:lang w:val="en-US"/>
        </w:rPr>
        <w:t>The decoding process operates as follows for the current picture CurrPic:</w:t>
      </w:r>
    </w:p>
    <w:p w14:paraId="3344A91F" w14:textId="77777777"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14:paraId="6C18CC7F" w14:textId="77777777"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14:paraId="0E6A13DC"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14:paraId="16888BCF"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14:paraId="0F68301C"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w:t>
      </w:r>
      <w:proofErr w:type="gramStart"/>
      <w:r w:rsidRPr="00564A49">
        <w:rPr>
          <w:lang w:val="en-US"/>
        </w:rPr>
        <w:t>[ nuh</w:t>
      </w:r>
      <w:proofErr w:type="gramEnd"/>
      <w:r w:rsidRPr="00564A49">
        <w:rPr>
          <w:lang w:val="en-US"/>
        </w:rPr>
        <w:t>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14:paraId="2B0A6695"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w:t>
      </w:r>
      <w:proofErr w:type="gramStart"/>
      <w:r w:rsidRPr="00564A49">
        <w:rPr>
          <w:lang w:val="en-US"/>
        </w:rPr>
        <w:t>[ nuh</w:t>
      </w:r>
      <w:proofErr w:type="gramEnd"/>
      <w:r w:rsidRPr="00564A49">
        <w:rPr>
          <w:lang w:val="en-US"/>
        </w:rPr>
        <w:t>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14:paraId="490E35C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6" w:name="_Ref346382028"/>
      <w:bookmarkStart w:id="1647" w:name="_Toc377921553"/>
      <w:bookmarkStart w:id="1648" w:name="_Toc378026191"/>
      <w:r w:rsidRPr="00564A49">
        <w:rPr>
          <w:lang w:val="en-US"/>
        </w:rPr>
        <w:t>Decoding process for ending the decoding of a coded picture</w:t>
      </w:r>
      <w:bookmarkEnd w:id="1646"/>
      <w:r w:rsidRPr="00564A49">
        <w:rPr>
          <w:lang w:val="en-US"/>
        </w:rPr>
        <w:t xml:space="preserve"> with nuh_layer_id greater than 0</w:t>
      </w:r>
      <w:bookmarkEnd w:id="1647"/>
      <w:bookmarkEnd w:id="1648"/>
    </w:p>
    <w:p w14:paraId="4130D580" w14:textId="77777777" w:rsidR="007E173E" w:rsidRPr="00564A49" w:rsidRDefault="007E173E" w:rsidP="007E173E">
      <w:pPr>
        <w:ind w:left="434" w:hanging="434"/>
        <w:rPr>
          <w:lang w:val="en-US"/>
        </w:rPr>
      </w:pPr>
      <w:r w:rsidRPr="00564A49">
        <w:rPr>
          <w:lang w:val="en-US"/>
        </w:rPr>
        <w:t>PicOutputFlag is set as follows:</w:t>
      </w:r>
    </w:p>
    <w:p w14:paraId="097B65AC" w14:textId="77777777" w:rsidR="007E173E" w:rsidRPr="00564A49" w:rsidRDefault="007E173E" w:rsidP="007E173E">
      <w:pPr>
        <w:ind w:left="434" w:hanging="434"/>
        <w:rPr>
          <w:lang w:val="en-US"/>
        </w:rPr>
      </w:pPr>
      <w:r w:rsidRPr="00564A49">
        <w:rPr>
          <w:lang w:val="en-US"/>
        </w:rPr>
        <w:t>–</w:t>
      </w:r>
      <w:r w:rsidRPr="00564A49">
        <w:rPr>
          <w:lang w:val="en-US"/>
        </w:rPr>
        <w:tab/>
        <w:t>If LayerInitializedFlag</w:t>
      </w:r>
      <w:proofErr w:type="gramStart"/>
      <w:r w:rsidRPr="00564A49">
        <w:rPr>
          <w:lang w:val="en-US"/>
        </w:rPr>
        <w:t>[ nuh</w:t>
      </w:r>
      <w:proofErr w:type="gramEnd"/>
      <w:r w:rsidRPr="00564A49">
        <w:rPr>
          <w:lang w:val="en-US"/>
        </w:rPr>
        <w:t>_layer_id ] is equal to 0, PicOutputFlag is set equal to 0.</w:t>
      </w:r>
    </w:p>
    <w:p w14:paraId="5DF8269D" w14:textId="77777777"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14:paraId="13EE388B" w14:textId="77777777"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14:paraId="34FBE85D" w14:textId="77777777" w:rsidR="007E173E" w:rsidRPr="00564A49" w:rsidRDefault="007E173E" w:rsidP="007E173E">
      <w:pPr>
        <w:tabs>
          <w:tab w:val="clear" w:pos="1191"/>
          <w:tab w:val="left" w:pos="1200"/>
        </w:tabs>
        <w:ind w:left="434" w:hanging="434"/>
        <w:rPr>
          <w:lang w:val="en-US"/>
        </w:rPr>
      </w:pPr>
      <w:r w:rsidRPr="00564A49">
        <w:rPr>
          <w:lang w:val="en-US"/>
        </w:rPr>
        <w:t>The following applies:</w:t>
      </w:r>
    </w:p>
    <w:p w14:paraId="3F0E16A5" w14:textId="77777777"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14:paraId="1A879022" w14:textId="77777777"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14:paraId="5DB13A2C" w14:textId="77777777"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14:paraId="7311914F" w14:textId="77777777" w:rsidR="007E173E" w:rsidRPr="00564A49" w:rsidRDefault="007E173E" w:rsidP="007E173E">
      <w:pPr>
        <w:tabs>
          <w:tab w:val="clear" w:pos="1191"/>
          <w:tab w:val="left" w:pos="1200"/>
        </w:tabs>
        <w:rPr>
          <w:lang w:val="en-US"/>
        </w:rPr>
      </w:pPr>
      <w:r w:rsidRPr="00564A49">
        <w:rPr>
          <w:lang w:val="en-US"/>
        </w:rPr>
        <w:t>When FirstPicInLayerDecodedFlag</w:t>
      </w:r>
      <w:proofErr w:type="gramStart"/>
      <w:r w:rsidRPr="00564A49">
        <w:rPr>
          <w:lang w:val="en-US"/>
        </w:rPr>
        <w:t>[ nuh</w:t>
      </w:r>
      <w:proofErr w:type="gramEnd"/>
      <w:r w:rsidRPr="00564A49">
        <w:rPr>
          <w:lang w:val="en-US"/>
        </w:rPr>
        <w:t>_layer_id ] is equal to 0, FirstPicInLayerDecodedFlag[ nuh_layer_id ] is set equal to 1.</w:t>
      </w:r>
    </w:p>
    <w:p w14:paraId="0400700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9" w:name="_Ref343168794"/>
      <w:r w:rsidRPr="00564A49">
        <w:rPr>
          <w:lang w:val="en-US"/>
        </w:rPr>
        <w:t>Marking process for sub-layer non-reference pictures not needed for inter-layer prediction</w:t>
      </w:r>
      <w:bookmarkEnd w:id="1649"/>
    </w:p>
    <w:p w14:paraId="1FD74903" w14:textId="77777777" w:rsidR="007E173E" w:rsidRPr="00564A49" w:rsidRDefault="007E173E" w:rsidP="007E173E">
      <w:pPr>
        <w:rPr>
          <w:lang w:val="en-US"/>
        </w:rPr>
      </w:pPr>
      <w:r w:rsidRPr="00564A49">
        <w:rPr>
          <w:lang w:val="en-US"/>
        </w:rPr>
        <w:t>Input to this process is:</w:t>
      </w:r>
    </w:p>
    <w:p w14:paraId="2118CAF6"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a</w:t>
      </w:r>
      <w:proofErr w:type="gramEnd"/>
      <w:r w:rsidRPr="00564A49">
        <w:rPr>
          <w:lang w:val="en-US"/>
        </w:rPr>
        <w:t xml:space="preserve"> nuh_layer_id value latestDecLayerId</w:t>
      </w:r>
    </w:p>
    <w:p w14:paraId="4F2F1529" w14:textId="77777777" w:rsidR="007E173E" w:rsidRPr="00564A49" w:rsidRDefault="007E173E" w:rsidP="007E173E">
      <w:pPr>
        <w:rPr>
          <w:lang w:val="en-US"/>
        </w:rPr>
      </w:pPr>
      <w:r w:rsidRPr="00564A49">
        <w:rPr>
          <w:lang w:val="en-US"/>
        </w:rPr>
        <w:t>Output of this process is:</w:t>
      </w:r>
    </w:p>
    <w:p w14:paraId="5C4B9EE8"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potentially</w:t>
      </w:r>
      <w:proofErr w:type="gramEnd"/>
      <w:r w:rsidRPr="00564A49">
        <w:rPr>
          <w:lang w:val="en-US"/>
        </w:rPr>
        <w:t xml:space="preserve"> updated marking as "unused for reference" for some decoded pictures</w:t>
      </w:r>
    </w:p>
    <w:p w14:paraId="5C1C2264" w14:textId="77777777"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14:paraId="3E6036B0" w14:textId="77777777"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14:paraId="0C1EC80C"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numTargetDecLayers</w:t>
      </w:r>
      <w:proofErr w:type="gramEnd"/>
      <w:r w:rsidRPr="00564A49">
        <w:rPr>
          <w:lang w:val="en-US"/>
        </w:rPr>
        <w:t xml:space="preserve"> is set equal to the number of entries in TargetDecLayerIdList.</w:t>
      </w:r>
    </w:p>
    <w:p w14:paraId="13ED1A20"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latestDecIdx</w:t>
      </w:r>
      <w:proofErr w:type="gramEnd"/>
      <w:r w:rsidRPr="00564A49">
        <w:rPr>
          <w:lang w:val="en-US"/>
        </w:rPr>
        <w:t xml:space="preserve"> is set equal to the value of i for which TargetDecLayerIdList[ i ] is equal to latestDecLayerId.</w:t>
      </w:r>
    </w:p>
    <w:p w14:paraId="0A100616" w14:textId="77777777"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14:paraId="23C61FE8" w14:textId="77777777"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w:t>
      </w:r>
      <w:proofErr w:type="gramStart"/>
      <w:r w:rsidRPr="00564A49">
        <w:rPr>
          <w:lang w:val="en-US"/>
        </w:rPr>
        <w:t>[ i</w:t>
      </w:r>
      <w:proofErr w:type="gramEnd"/>
      <w:r w:rsidRPr="00564A49">
        <w:rPr>
          <w:lang w:val="en-US"/>
        </w:rPr>
        <w:t> ].</w:t>
      </w:r>
    </w:p>
    <w:p w14:paraId="02C2DDAD" w14:textId="77777777"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When currPic is marked as "used for reference" and is a sub-layer non-reference picture, the following applies:</w:t>
      </w:r>
    </w:p>
    <w:p w14:paraId="08BEF9E3"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14:paraId="21852A3F" w14:textId="77777777"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14:paraId="0CB286E0" w14:textId="77777777"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14:paraId="37ECFB5B"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14:paraId="1973A831"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0" w:name="_Ref363260402"/>
      <w:bookmarkStart w:id="1651" w:name="_Toc377921554"/>
      <w:bookmarkStart w:id="1652" w:name="_Toc378026192"/>
      <w:r w:rsidRPr="00564A49">
        <w:rPr>
          <w:lang w:val="en-US"/>
        </w:rPr>
        <w:t>Generation of unavailable reference pictures for pictures first in decoding order within a layer</w:t>
      </w:r>
      <w:bookmarkEnd w:id="1650"/>
      <w:bookmarkEnd w:id="1651"/>
      <w:bookmarkEnd w:id="1652"/>
    </w:p>
    <w:p w14:paraId="05081E98" w14:textId="77777777"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w:t>
      </w:r>
      <w:proofErr w:type="gramStart"/>
      <w:r w:rsidRPr="00564A49">
        <w:rPr>
          <w:lang w:val="en-US"/>
        </w:rPr>
        <w:t>[ layerId</w:t>
      </w:r>
      <w:proofErr w:type="gramEnd"/>
      <w:r w:rsidRPr="00564A49">
        <w:rPr>
          <w:lang w:val="en-US"/>
        </w:rPr>
        <w:t> ] is equal to 0.</w:t>
      </w:r>
    </w:p>
    <w:p w14:paraId="238A68F0" w14:textId="77777777"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w:t>
      </w:r>
      <w:proofErr w:type="gramStart"/>
      <w:r w:rsidRPr="00564A49">
        <w:rPr>
          <w:sz w:val="18"/>
          <w:szCs w:val="18"/>
          <w:lang w:val="en-US"/>
        </w:rPr>
        <w:t>[ layerId</w:t>
      </w:r>
      <w:proofErr w:type="gramEnd"/>
      <w:r w:rsidRPr="00564A49">
        <w:rPr>
          <w:sz w:val="18"/>
          <w:szCs w:val="18"/>
          <w:lang w:val="en-US"/>
        </w:rPr>
        <w:t>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14:paraId="0FE8901D" w14:textId="77777777" w:rsidR="007E173E" w:rsidRPr="00564A49" w:rsidRDefault="007E173E" w:rsidP="007E173E">
      <w:pPr>
        <w:keepNext/>
        <w:rPr>
          <w:lang w:val="en-US"/>
        </w:rPr>
      </w:pPr>
      <w:r w:rsidRPr="00564A49">
        <w:rPr>
          <w:lang w:val="en-US"/>
        </w:rPr>
        <w:t>When this process is invoked, the following applies:</w:t>
      </w:r>
    </w:p>
    <w:p w14:paraId="67ED629A" w14:textId="77777777" w:rsidR="007E173E" w:rsidRPr="00564A49" w:rsidRDefault="007E173E" w:rsidP="007E173E">
      <w:pPr>
        <w:ind w:left="434" w:hanging="434"/>
        <w:rPr>
          <w:lang w:val="en-US"/>
        </w:rPr>
      </w:pPr>
      <w:r w:rsidRPr="00564A49">
        <w:rPr>
          <w:lang w:val="en-US"/>
        </w:rPr>
        <w:t>–</w:t>
      </w:r>
      <w:r w:rsidRPr="00564A49">
        <w:rPr>
          <w:lang w:val="en-US"/>
        </w:rPr>
        <w:tab/>
        <w:t>For each RefPicSetStCurrBefore</w:t>
      </w:r>
      <w:proofErr w:type="gramStart"/>
      <w:r w:rsidRPr="00564A49">
        <w:rPr>
          <w:lang w:val="en-US"/>
        </w:rPr>
        <w:t>[ i</w:t>
      </w:r>
      <w:proofErr w:type="gramEnd"/>
      <w:r w:rsidRPr="00564A49">
        <w:rPr>
          <w:lang w:val="en-US"/>
        </w:rPr>
        <w:t> ], with i in the range of 0 to NumPocStCurrBefore − 1, inclusive, that is equal to "no reference picture", a picture is generated as specified in subclause 8.3.3.2, and the following applies:</w:t>
      </w:r>
    </w:p>
    <w:p w14:paraId="18ECA562"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w:t>
      </w:r>
      <w:proofErr w:type="gramStart"/>
      <w:r w:rsidRPr="00564A49">
        <w:rPr>
          <w:lang w:val="en-US"/>
        </w:rPr>
        <w:t>[ i</w:t>
      </w:r>
      <w:proofErr w:type="gramEnd"/>
      <w:r w:rsidRPr="00564A49">
        <w:rPr>
          <w:lang w:val="en-US"/>
        </w:rPr>
        <w:t> ].</w:t>
      </w:r>
    </w:p>
    <w:p w14:paraId="4991689B"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6A66F180"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0A4BAA9F"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w:t>
      </w:r>
      <w:proofErr w:type="gramStart"/>
      <w:r w:rsidRPr="00564A49">
        <w:rPr>
          <w:lang w:val="en-US"/>
        </w:rPr>
        <w:t>[ i</w:t>
      </w:r>
      <w:proofErr w:type="gramEnd"/>
      <w:r w:rsidRPr="00564A49">
        <w:rPr>
          <w:lang w:val="en-US"/>
        </w:rPr>
        <w:t> ] is set to be the generated reference picture.</w:t>
      </w:r>
    </w:p>
    <w:p w14:paraId="13DD578D"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2D748222" w14:textId="77777777" w:rsidR="007E173E" w:rsidRPr="00564A49" w:rsidRDefault="007E173E" w:rsidP="007E173E">
      <w:pPr>
        <w:ind w:left="434" w:hanging="434"/>
        <w:rPr>
          <w:lang w:val="en-US"/>
        </w:rPr>
      </w:pPr>
      <w:r w:rsidRPr="00564A49">
        <w:rPr>
          <w:lang w:val="en-US"/>
        </w:rPr>
        <w:t>–</w:t>
      </w:r>
      <w:r w:rsidRPr="00564A49">
        <w:rPr>
          <w:lang w:val="en-US"/>
        </w:rPr>
        <w:tab/>
        <w:t>For each RefPicSetStCurrAfter</w:t>
      </w:r>
      <w:proofErr w:type="gramStart"/>
      <w:r w:rsidRPr="00564A49">
        <w:rPr>
          <w:lang w:val="en-US"/>
        </w:rPr>
        <w:t>[ i</w:t>
      </w:r>
      <w:proofErr w:type="gramEnd"/>
      <w:r w:rsidRPr="00564A49">
        <w:rPr>
          <w:lang w:val="en-US"/>
        </w:rPr>
        <w:t> ], with i in the range of 0 to NumPocStCurrAfter − 1, inclusive, that is equal to "no reference picture", a picture is generated as specified in subclause 8.3.3.2, and the following applies:</w:t>
      </w:r>
    </w:p>
    <w:p w14:paraId="69B117E2"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w:t>
      </w:r>
      <w:proofErr w:type="gramStart"/>
      <w:r w:rsidRPr="00564A49">
        <w:rPr>
          <w:lang w:val="en-US"/>
        </w:rPr>
        <w:t>[ i</w:t>
      </w:r>
      <w:proofErr w:type="gramEnd"/>
      <w:r w:rsidRPr="00564A49">
        <w:rPr>
          <w:lang w:val="en-US"/>
        </w:rPr>
        <w:t> ].</w:t>
      </w:r>
    </w:p>
    <w:p w14:paraId="49EE2885"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509553FA"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0BC3799C"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w:t>
      </w:r>
      <w:proofErr w:type="gramStart"/>
      <w:r w:rsidRPr="00564A49">
        <w:rPr>
          <w:lang w:val="en-US"/>
        </w:rPr>
        <w:t>[ i</w:t>
      </w:r>
      <w:proofErr w:type="gramEnd"/>
      <w:r w:rsidRPr="00564A49">
        <w:rPr>
          <w:lang w:val="en-US"/>
        </w:rPr>
        <w:t> ] is set to be the generated reference picture.</w:t>
      </w:r>
    </w:p>
    <w:p w14:paraId="651D1CB4"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28E306B9" w14:textId="77777777" w:rsidR="007E173E" w:rsidRPr="00564A49" w:rsidRDefault="007E173E" w:rsidP="007E173E">
      <w:pPr>
        <w:ind w:left="434" w:hanging="434"/>
        <w:rPr>
          <w:lang w:val="en-US"/>
        </w:rPr>
      </w:pPr>
      <w:r w:rsidRPr="00564A49">
        <w:rPr>
          <w:lang w:val="en-US"/>
        </w:rPr>
        <w:t>–</w:t>
      </w:r>
      <w:r w:rsidRPr="00564A49">
        <w:rPr>
          <w:lang w:val="en-US"/>
        </w:rPr>
        <w:tab/>
        <w:t>For each RefPicSetStFoll</w:t>
      </w:r>
      <w:proofErr w:type="gramStart"/>
      <w:r w:rsidRPr="00564A49">
        <w:rPr>
          <w:lang w:val="en-US"/>
        </w:rPr>
        <w:t>[ i</w:t>
      </w:r>
      <w:proofErr w:type="gramEnd"/>
      <w:r w:rsidRPr="00564A49">
        <w:rPr>
          <w:lang w:val="en-US"/>
        </w:rPr>
        <w:t> ], with i in the range of 0 to NumPocStFoll − 1, inclusive, that is equal to "no reference picture", a picture is generated as specified in subclause 8.3.3.2, and the following applies:</w:t>
      </w:r>
    </w:p>
    <w:p w14:paraId="2885BF2D"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w:t>
      </w:r>
      <w:proofErr w:type="gramStart"/>
      <w:r w:rsidRPr="00564A49">
        <w:rPr>
          <w:lang w:val="en-US"/>
        </w:rPr>
        <w:t>[ i</w:t>
      </w:r>
      <w:proofErr w:type="gramEnd"/>
      <w:r w:rsidRPr="00564A49">
        <w:rPr>
          <w:lang w:val="en-US"/>
        </w:rPr>
        <w:t> ].</w:t>
      </w:r>
    </w:p>
    <w:p w14:paraId="2E03DE44"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6572A40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7A0B8BC3"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w:t>
      </w:r>
      <w:proofErr w:type="gramStart"/>
      <w:r w:rsidRPr="00564A49">
        <w:rPr>
          <w:lang w:val="en-US"/>
        </w:rPr>
        <w:t>[ i</w:t>
      </w:r>
      <w:proofErr w:type="gramEnd"/>
      <w:r w:rsidRPr="00564A49">
        <w:rPr>
          <w:lang w:val="en-US"/>
        </w:rPr>
        <w:t> ] is set to be the generated reference picture.</w:t>
      </w:r>
    </w:p>
    <w:p w14:paraId="27FDB546"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4B1FF49A" w14:textId="77777777" w:rsidR="007E173E" w:rsidRPr="00564A49" w:rsidRDefault="007E173E" w:rsidP="007E173E">
      <w:pPr>
        <w:ind w:left="434" w:hanging="434"/>
        <w:rPr>
          <w:lang w:val="en-US"/>
        </w:rPr>
      </w:pPr>
      <w:r w:rsidRPr="00564A49">
        <w:rPr>
          <w:lang w:val="en-US"/>
        </w:rPr>
        <w:t>–</w:t>
      </w:r>
      <w:r w:rsidRPr="00564A49">
        <w:rPr>
          <w:lang w:val="en-US"/>
        </w:rPr>
        <w:tab/>
        <w:t>For each RefPicSetLtCurr</w:t>
      </w:r>
      <w:proofErr w:type="gramStart"/>
      <w:r w:rsidRPr="00564A49">
        <w:rPr>
          <w:lang w:val="en-US"/>
        </w:rPr>
        <w:t>[ i</w:t>
      </w:r>
      <w:proofErr w:type="gramEnd"/>
      <w:r w:rsidRPr="00564A49">
        <w:rPr>
          <w:lang w:val="en-US"/>
        </w:rPr>
        <w:t> ], with i in the range of 0 to NumPocLtCurr − 1, inclusive, that is equal to "no reference picture", a picture is generated as specified in subclause 8.3.3.2, and the following applies:</w:t>
      </w:r>
    </w:p>
    <w:p w14:paraId="23F79E4D" w14:textId="77777777"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PicOrderCntVal for the generated picture is set equal to PocLtCurr</w:t>
      </w:r>
      <w:proofErr w:type="gramStart"/>
      <w:r w:rsidRPr="00564A49">
        <w:rPr>
          <w:lang w:val="en-US"/>
        </w:rPr>
        <w:t>[ i</w:t>
      </w:r>
      <w:proofErr w:type="gramEnd"/>
      <w:r w:rsidRPr="00564A49">
        <w:rPr>
          <w:lang w:val="en-US"/>
        </w:rPr>
        <w:t> ].</w:t>
      </w:r>
    </w:p>
    <w:p w14:paraId="6D80A81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PocLtCurr</w:t>
      </w:r>
      <w:proofErr w:type="gramEnd"/>
      <w:r w:rsidRPr="00564A49">
        <w:rPr>
          <w:lang w:val="en-US"/>
        </w:rPr>
        <w:t>[ i ] &amp; ( MaxPicOrderCntLsb − 1 ) ).</w:t>
      </w:r>
    </w:p>
    <w:p w14:paraId="7BBD7C6D"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2F5B6E64"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14:paraId="61A6B17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w:t>
      </w:r>
      <w:proofErr w:type="gramStart"/>
      <w:r w:rsidRPr="00564A49">
        <w:rPr>
          <w:lang w:val="en-US"/>
        </w:rPr>
        <w:t>[ i</w:t>
      </w:r>
      <w:proofErr w:type="gramEnd"/>
      <w:r w:rsidRPr="00564A49">
        <w:rPr>
          <w:lang w:val="en-US"/>
        </w:rPr>
        <w:t> ] is set to be the generated reference picture.</w:t>
      </w:r>
    </w:p>
    <w:p w14:paraId="52F40D55"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77B0588E" w14:textId="77777777" w:rsidR="007E173E" w:rsidRPr="00564A49" w:rsidRDefault="007E173E" w:rsidP="007E173E">
      <w:pPr>
        <w:ind w:left="434" w:hanging="434"/>
        <w:rPr>
          <w:lang w:val="en-US"/>
        </w:rPr>
      </w:pPr>
      <w:r w:rsidRPr="00564A49">
        <w:rPr>
          <w:lang w:val="en-US"/>
        </w:rPr>
        <w:t>–</w:t>
      </w:r>
      <w:r w:rsidRPr="00564A49">
        <w:rPr>
          <w:lang w:val="en-US"/>
        </w:rPr>
        <w:tab/>
        <w:t>For each RefPicSetLtFoll</w:t>
      </w:r>
      <w:proofErr w:type="gramStart"/>
      <w:r w:rsidRPr="00564A49">
        <w:rPr>
          <w:lang w:val="en-US"/>
        </w:rPr>
        <w:t>[ i</w:t>
      </w:r>
      <w:proofErr w:type="gramEnd"/>
      <w:r w:rsidRPr="00564A49">
        <w:rPr>
          <w:lang w:val="en-US"/>
        </w:rPr>
        <w:t> ], with i in the range of 0 to NumPocLtFoll − 1, inclusive, that is equal to "no reference picture", a picture is generated as specified in subclause 8.3.3.2, and the following applies:</w:t>
      </w:r>
    </w:p>
    <w:p w14:paraId="43424841"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w:t>
      </w:r>
      <w:proofErr w:type="gramStart"/>
      <w:r w:rsidRPr="00564A49">
        <w:rPr>
          <w:lang w:val="en-US"/>
        </w:rPr>
        <w:t>[ i</w:t>
      </w:r>
      <w:proofErr w:type="gramEnd"/>
      <w:r w:rsidRPr="00564A49">
        <w:rPr>
          <w:lang w:val="en-US"/>
        </w:rPr>
        <w:t> ].</w:t>
      </w:r>
    </w:p>
    <w:p w14:paraId="60DACB70"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14:paraId="44BB821F"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687BB175"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14:paraId="6C53B94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w:t>
      </w:r>
      <w:proofErr w:type="gramStart"/>
      <w:r w:rsidRPr="00564A49">
        <w:rPr>
          <w:lang w:val="en-US"/>
        </w:rPr>
        <w:t>[ i</w:t>
      </w:r>
      <w:proofErr w:type="gramEnd"/>
      <w:r w:rsidRPr="00564A49">
        <w:rPr>
          <w:lang w:val="en-US"/>
        </w:rPr>
        <w:t> ] is set to be the generated reference picture.</w:t>
      </w:r>
    </w:p>
    <w:p w14:paraId="62F8E370"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013A3481"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3" w:name="_Ref373393356"/>
      <w:bookmarkStart w:id="1654" w:name="_Toc377921555"/>
      <w:bookmarkStart w:id="1655" w:name="_Toc378026193"/>
      <w:r w:rsidRPr="00564A49">
        <w:rPr>
          <w:lang w:val="en-US"/>
        </w:rPr>
        <w:t>NAL unit decoding process</w:t>
      </w:r>
      <w:bookmarkEnd w:id="1653"/>
      <w:bookmarkEnd w:id="1654"/>
      <w:bookmarkEnd w:id="1655"/>
    </w:p>
    <w:p w14:paraId="30FCF329" w14:textId="77777777" w:rsidR="007E173E" w:rsidRPr="00564A49" w:rsidRDefault="007E173E" w:rsidP="007E173E">
      <w:pPr>
        <w:pStyle w:val="3N"/>
        <w:rPr>
          <w:lang w:val="en-US"/>
        </w:rPr>
      </w:pPr>
      <w:r w:rsidRPr="00564A49">
        <w:rPr>
          <w:lang w:val="en-US"/>
        </w:rPr>
        <w:t>The specifications in subclause 8.2 apply.</w:t>
      </w:r>
    </w:p>
    <w:p w14:paraId="73092B82"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6" w:name="_Ref363319757"/>
      <w:bookmarkStart w:id="1657" w:name="_Toc377921556"/>
      <w:bookmarkStart w:id="1658" w:name="_Toc378026194"/>
      <w:r w:rsidRPr="00564A49">
        <w:rPr>
          <w:lang w:val="en-US"/>
        </w:rPr>
        <w:t>Slice decoding processes</w:t>
      </w:r>
      <w:bookmarkEnd w:id="1656"/>
      <w:bookmarkEnd w:id="1657"/>
      <w:bookmarkEnd w:id="1658"/>
    </w:p>
    <w:p w14:paraId="41D707BC"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9" w:name="_Ref363319686"/>
      <w:bookmarkStart w:id="1660" w:name="_Toc377921557"/>
      <w:bookmarkStart w:id="1661" w:name="_Toc378026195"/>
      <w:r w:rsidRPr="00564A49">
        <w:rPr>
          <w:lang w:val="en-US"/>
        </w:rPr>
        <w:t>Decoding process for picture order count</w:t>
      </w:r>
      <w:bookmarkEnd w:id="1659"/>
      <w:bookmarkEnd w:id="1660"/>
      <w:bookmarkEnd w:id="1661"/>
    </w:p>
    <w:p w14:paraId="71508FEF" w14:textId="77777777" w:rsidR="007E173E" w:rsidRPr="00564A49" w:rsidRDefault="007E173E" w:rsidP="007E173E">
      <w:pPr>
        <w:rPr>
          <w:lang w:val="en-US"/>
        </w:rPr>
      </w:pPr>
      <w:r w:rsidRPr="00564A49">
        <w:rPr>
          <w:lang w:val="en-US"/>
        </w:rPr>
        <w:t>Output of this process is PicOrderCntVal, the picture order count of the current picture.</w:t>
      </w:r>
    </w:p>
    <w:p w14:paraId="3AAEBF75" w14:textId="77777777"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14:paraId="5CF3BA41" w14:textId="77777777" w:rsidR="007E173E" w:rsidRPr="00564A49" w:rsidRDefault="007E173E" w:rsidP="007E173E">
      <w:pPr>
        <w:rPr>
          <w:lang w:val="en-US" w:eastAsia="ja-JP"/>
        </w:rPr>
      </w:pPr>
      <w:r w:rsidRPr="00564A49">
        <w:rPr>
          <w:lang w:val="en-US"/>
        </w:rPr>
        <w:t>Each coded picture is associated with a picture order count variable, denoted as PicOrderCntVal.</w:t>
      </w:r>
    </w:p>
    <w:p w14:paraId="0D3D25C9" w14:textId="77777777"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14:paraId="7DDF3F25" w14:textId="77777777" w:rsidR="007E173E" w:rsidRPr="00564A49" w:rsidRDefault="007E173E" w:rsidP="007E173E">
      <w:pPr>
        <w:rPr>
          <w:lang w:val="en-US"/>
        </w:rPr>
      </w:pPr>
      <w:r w:rsidRPr="00564A49">
        <w:rPr>
          <w:lang w:val="en-US"/>
        </w:rPr>
        <w:t>The variable pocResettingFlag is derived as follows:</w:t>
      </w:r>
    </w:p>
    <w:p w14:paraId="7886784E" w14:textId="77777777"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14:paraId="59C250EE"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14:paraId="0EA79966"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w:t>
      </w:r>
      <w:proofErr w:type="gramStart"/>
      <w:r w:rsidRPr="00564A49">
        <w:t>[ nuh</w:t>
      </w:r>
      <w:proofErr w:type="gramEnd"/>
      <w:r w:rsidRPr="00564A49">
        <w:t>_layer_id ] is equal to 1</w:t>
      </w:r>
      <w:r w:rsidRPr="00564A49">
        <w:rPr>
          <w:lang w:val="en-US"/>
        </w:rPr>
        <w:t>, pocResettingFlag is set equal to 0.</w:t>
      </w:r>
    </w:p>
    <w:p w14:paraId="4EB496DA"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14:paraId="010BF6E6" w14:textId="77777777"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14:paraId="430B96E4" w14:textId="77777777" w:rsidR="007E173E" w:rsidRPr="00564A49" w:rsidRDefault="007E173E" w:rsidP="007E173E">
      <w:pPr>
        <w:rPr>
          <w:lang w:val="en-US"/>
        </w:rPr>
      </w:pPr>
      <w:r w:rsidRPr="00564A49">
        <w:rPr>
          <w:lang w:val="en-US"/>
        </w:rPr>
        <w:t>The list affectedLayerList is derived as follows:</w:t>
      </w:r>
    </w:p>
    <w:p w14:paraId="2EA891A8" w14:textId="77777777"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14:paraId="13E89D65" w14:textId="77777777"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14:paraId="5DEAEA7B" w14:textId="77777777" w:rsidR="007E173E" w:rsidRPr="00564A49" w:rsidRDefault="007E173E" w:rsidP="007E173E">
      <w:pPr>
        <w:rPr>
          <w:lang w:val="en-US"/>
        </w:rPr>
      </w:pPr>
      <w:r w:rsidRPr="00564A49">
        <w:rPr>
          <w:lang w:val="en-US"/>
        </w:rPr>
        <w:t>If pocResettingFlag is equal to 1, the following applies:</w:t>
      </w:r>
    </w:p>
    <w:p w14:paraId="183252C4" w14:textId="77777777"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14:paraId="5D9DFA20"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14:paraId="10917E10"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lastRenderedPageBreak/>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14:paraId="389DD686"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14:paraId="1A3B9AB0"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w:t>
      </w:r>
      <w:proofErr w:type="gramStart"/>
      <w:r w:rsidRPr="00564A49">
        <w:rPr>
          <w:lang w:val="en-US" w:eastAsia="ja-JP"/>
        </w:rPr>
        <w:t>[ nuhLayerId</w:t>
      </w:r>
      <w:proofErr w:type="gramEnd"/>
      <w:r w:rsidRPr="00564A49">
        <w:rPr>
          <w:lang w:val="en-US" w:eastAsia="ja-JP"/>
        </w:rPr>
        <w:t> ] is set equal to 1 for each value of nuhLayerId included in affectedLayerList.</w:t>
      </w:r>
    </w:p>
    <w:p w14:paraId="7BAA1AC4" w14:textId="77777777"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14:paraId="47D1C052"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14:paraId="54CBF203" w14:textId="77777777"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14:paraId="2F105055" w14:textId="77777777"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14:paraId="1FE68E4B" w14:textId="77777777"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14:paraId="6AED9CAC" w14:textId="77777777" w:rsidR="007E173E" w:rsidRPr="00564A49" w:rsidRDefault="007E173E" w:rsidP="007E173E">
      <w:pPr>
        <w:rPr>
          <w:lang w:val="en-US" w:eastAsia="ja-JP"/>
        </w:rPr>
      </w:pPr>
      <w:r w:rsidRPr="00564A49">
        <w:rPr>
          <w:lang w:val="en-US" w:eastAsia="ja-JP"/>
        </w:rPr>
        <w:t>The value of PrevPicOrderCnt</w:t>
      </w:r>
      <w:proofErr w:type="gramStart"/>
      <w:r w:rsidRPr="00564A49">
        <w:rPr>
          <w:lang w:val="en-US" w:eastAsia="ja-JP"/>
        </w:rPr>
        <w:t>[ lId</w:t>
      </w:r>
      <w:proofErr w:type="gramEnd"/>
      <w:r w:rsidRPr="00564A49">
        <w:rPr>
          <w:lang w:val="en-US" w:eastAsia="ja-JP"/>
        </w:rPr>
        <w:t> ]</w:t>
      </w:r>
      <w:r w:rsidRPr="00564A49">
        <w:rPr>
          <w:lang w:val="en-US"/>
        </w:rPr>
        <w:t xml:space="preserve"> for each of the lId values included in affectedLayerList</w:t>
      </w:r>
      <w:r w:rsidRPr="00564A49">
        <w:rPr>
          <w:lang w:val="en-US" w:eastAsia="ja-JP"/>
        </w:rPr>
        <w:t xml:space="preserve"> is derived as follows:</w:t>
      </w:r>
    </w:p>
    <w:p w14:paraId="38A072FD" w14:textId="77777777"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14:paraId="7E681B2A" w14:textId="77777777"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14:paraId="7AE7107E"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w:t>
      </w:r>
      <w:proofErr w:type="gramStart"/>
      <w:r w:rsidRPr="00564A49">
        <w:rPr>
          <w:lang w:val="en-US"/>
        </w:rPr>
        <w:t>[ nuh</w:t>
      </w:r>
      <w:proofErr w:type="gramEnd"/>
      <w:r w:rsidRPr="00564A49">
        <w:rPr>
          <w:lang w:val="en-US"/>
        </w:rPr>
        <w:t>_layer_id ] is equal to 0.</w:t>
      </w:r>
    </w:p>
    <w:p w14:paraId="0D70A3E5"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w:t>
      </w:r>
      <w:proofErr w:type="gramStart"/>
      <w:r w:rsidRPr="00564A49">
        <w:rPr>
          <w:lang w:val="en-US"/>
        </w:rPr>
        <w:t>[ nuh</w:t>
      </w:r>
      <w:proofErr w:type="gramEnd"/>
      <w:r w:rsidRPr="00564A49">
        <w:rPr>
          <w:lang w:val="en-US"/>
        </w:rPr>
        <w:t>_layer_id ] is equal to 1 and the current picture is a POC resetting picture.</w:t>
      </w:r>
    </w:p>
    <w:p w14:paraId="354C2DE2" w14:textId="77777777"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14:paraId="4688F897" w14:textId="77777777" w:rsidR="007E173E" w:rsidRPr="00564A49" w:rsidRDefault="007E173E" w:rsidP="007E173E">
      <w:pPr>
        <w:rPr>
          <w:lang w:val="en-US"/>
        </w:rPr>
      </w:pPr>
      <w:r w:rsidRPr="00564A49">
        <w:rPr>
          <w:lang w:val="en-US"/>
        </w:rPr>
        <w:lastRenderedPageBreak/>
        <w:t>The function PicOrderCnt</w:t>
      </w:r>
      <w:proofErr w:type="gramStart"/>
      <w:r w:rsidRPr="00564A49">
        <w:rPr>
          <w:lang w:val="en-US"/>
        </w:rPr>
        <w:t>( picX</w:t>
      </w:r>
      <w:proofErr w:type="gramEnd"/>
      <w:r w:rsidRPr="00564A49">
        <w:rPr>
          <w:lang w:val="en-US"/>
        </w:rPr>
        <w:t xml:space="preserve"> ) is specified as follows:</w:t>
      </w:r>
    </w:p>
    <w:p w14:paraId="0FB58942" w14:textId="77777777" w:rsidR="007E173E" w:rsidRPr="00564A49" w:rsidRDefault="007E173E" w:rsidP="007E173E">
      <w:pPr>
        <w:pStyle w:val="Equation"/>
        <w:ind w:left="567"/>
        <w:rPr>
          <w:sz w:val="20"/>
          <w:lang w:val="en-US"/>
        </w:rPr>
      </w:pPr>
      <w:r w:rsidRPr="00564A49">
        <w:rPr>
          <w:sz w:val="20"/>
          <w:lang w:val="en-US"/>
        </w:rPr>
        <w:t>PicOrderCnt</w:t>
      </w:r>
      <w:proofErr w:type="gramStart"/>
      <w:r w:rsidRPr="00564A49">
        <w:rPr>
          <w:sz w:val="20"/>
          <w:lang w:val="en-US"/>
        </w:rPr>
        <w:t>( picX</w:t>
      </w:r>
      <w:proofErr w:type="gramEnd"/>
      <w:r w:rsidRPr="00564A49">
        <w:rPr>
          <w:sz w:val="20"/>
          <w:lang w:val="en-US"/>
        </w:rPr>
        <w:t xml:space="preserve">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14:paraId="425F58A2" w14:textId="77777777" w:rsidR="007E173E" w:rsidRPr="00564A49" w:rsidRDefault="007E173E" w:rsidP="007E173E">
      <w:pPr>
        <w:rPr>
          <w:lang w:val="en-US"/>
        </w:rPr>
      </w:pPr>
      <w:r w:rsidRPr="00564A49">
        <w:rPr>
          <w:lang w:val="en-US"/>
        </w:rPr>
        <w:t>The function DiffPicOrderCnt</w:t>
      </w:r>
      <w:proofErr w:type="gramStart"/>
      <w:r w:rsidRPr="00564A49">
        <w:rPr>
          <w:lang w:val="en-US"/>
        </w:rPr>
        <w:t>( picA</w:t>
      </w:r>
      <w:proofErr w:type="gramEnd"/>
      <w:r w:rsidRPr="00564A49">
        <w:rPr>
          <w:lang w:val="en-US"/>
        </w:rPr>
        <w:t>, picB ) is specified as follows:</w:t>
      </w:r>
    </w:p>
    <w:p w14:paraId="5ED80668" w14:textId="77777777" w:rsidR="007E173E" w:rsidRPr="00564A49" w:rsidRDefault="007E173E" w:rsidP="007E173E">
      <w:pPr>
        <w:pStyle w:val="Equation"/>
        <w:ind w:left="567"/>
        <w:rPr>
          <w:sz w:val="20"/>
          <w:lang w:val="en-US"/>
        </w:rPr>
      </w:pPr>
      <w:r w:rsidRPr="00564A49">
        <w:rPr>
          <w:sz w:val="20"/>
          <w:lang w:val="en-US"/>
        </w:rPr>
        <w:t>DiffPicOrderCnt</w:t>
      </w:r>
      <w:proofErr w:type="gramStart"/>
      <w:r w:rsidRPr="00564A49">
        <w:rPr>
          <w:sz w:val="20"/>
          <w:lang w:val="en-US"/>
        </w:rPr>
        <w:t>( picA</w:t>
      </w:r>
      <w:proofErr w:type="gramEnd"/>
      <w:r w:rsidRPr="00564A49">
        <w:rPr>
          <w:sz w:val="20"/>
          <w:lang w:val="en-US"/>
        </w:rPr>
        <w:t>,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14:paraId="207AAF88" w14:textId="77777777" w:rsidR="007E173E" w:rsidRPr="00564A49" w:rsidRDefault="007E173E" w:rsidP="007E173E">
      <w:pPr>
        <w:rPr>
          <w:lang w:val="en-US"/>
        </w:rPr>
      </w:pPr>
      <w:r w:rsidRPr="00564A49">
        <w:rPr>
          <w:lang w:val="en-US"/>
        </w:rPr>
        <w:t>The bitstream shall not contain data that result in values of DiffPicOrderCnt</w:t>
      </w:r>
      <w:proofErr w:type="gramStart"/>
      <w:r w:rsidRPr="00564A49">
        <w:rPr>
          <w:lang w:val="en-US"/>
        </w:rPr>
        <w:t>( picA</w:t>
      </w:r>
      <w:proofErr w:type="gramEnd"/>
      <w:r w:rsidRPr="00564A49">
        <w:rPr>
          <w:lang w:val="en-US"/>
        </w:rPr>
        <w:t>,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14:paraId="1DACAF87" w14:textId="77777777"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564A49">
        <w:rPr>
          <w:sz w:val="18"/>
          <w:szCs w:val="18"/>
          <w:lang w:val="en-US"/>
        </w:rPr>
        <w:t>( X</w:t>
      </w:r>
      <w:proofErr w:type="gramEnd"/>
      <w:r w:rsidRPr="00564A49">
        <w:rPr>
          <w:sz w:val="18"/>
          <w:szCs w:val="18"/>
          <w:lang w:val="en-US"/>
        </w:rPr>
        <w:t>, Y ) and DiffPicOrderCnt( X, Z ) are positive or both are negative.</w:t>
      </w:r>
    </w:p>
    <w:p w14:paraId="04D68D96"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2" w:name="_Ref363319770"/>
      <w:bookmarkStart w:id="1663" w:name="_Toc377921558"/>
      <w:bookmarkStart w:id="1664" w:name="_Toc378026196"/>
      <w:r w:rsidRPr="00564A49">
        <w:rPr>
          <w:lang w:val="en-US"/>
        </w:rPr>
        <w:t>Decoding process for reference picture set</w:t>
      </w:r>
      <w:bookmarkEnd w:id="1662"/>
      <w:bookmarkEnd w:id="1663"/>
      <w:bookmarkEnd w:id="1664"/>
    </w:p>
    <w:p w14:paraId="3602682B" w14:textId="77777777" w:rsidR="007E173E" w:rsidRPr="00564A49" w:rsidRDefault="007E173E" w:rsidP="007E173E">
      <w:pPr>
        <w:rPr>
          <w:lang w:val="en-US"/>
        </w:rPr>
      </w:pPr>
      <w:r w:rsidRPr="00564A49">
        <w:rPr>
          <w:lang w:val="en-US"/>
        </w:rPr>
        <w:t>The specifications in subclause 8.3.2 apply with the following changes:</w:t>
      </w:r>
    </w:p>
    <w:p w14:paraId="156307B3" w14:textId="77777777"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14:paraId="132B1BD9" w14:textId="77777777" w:rsidR="007E173E" w:rsidRPr="00564A49" w:rsidRDefault="007E173E" w:rsidP="007E173E">
      <w:pPr>
        <w:pStyle w:val="3H2"/>
        <w:keepLines w:val="0"/>
        <w:numPr>
          <w:ilvl w:val="3"/>
          <w:numId w:val="37"/>
        </w:numPr>
        <w:tabs>
          <w:tab w:val="clear" w:pos="4230"/>
          <w:tab w:val="num" w:pos="1134"/>
        </w:tabs>
        <w:ind w:left="1134" w:hanging="1134"/>
        <w:rPr>
          <w:noProof/>
        </w:rPr>
      </w:pPr>
      <w:bookmarkStart w:id="1665" w:name="_Ref373399028"/>
      <w:bookmarkStart w:id="1666" w:name="_Toc377921559"/>
      <w:bookmarkStart w:id="1667" w:name="_Toc378026197"/>
      <w:bookmarkStart w:id="1668" w:name="_Ref316823342"/>
      <w:bookmarkStart w:id="1669" w:name="_Toc364083218"/>
      <w:bookmarkStart w:id="1670" w:name="_Ref373317388"/>
      <w:r w:rsidRPr="00564A49">
        <w:rPr>
          <w:noProof/>
        </w:rPr>
        <w:t>Decoding process for generating unavailable reference pictures</w:t>
      </w:r>
      <w:bookmarkEnd w:id="1665"/>
      <w:bookmarkEnd w:id="1666"/>
      <w:bookmarkEnd w:id="1667"/>
    </w:p>
    <w:p w14:paraId="77D801AF" w14:textId="77777777" w:rsidR="007E173E" w:rsidRPr="00564A49" w:rsidRDefault="007E173E" w:rsidP="007E173E">
      <w:pPr>
        <w:pStyle w:val="3N"/>
        <w:rPr>
          <w:lang w:val="en-US"/>
        </w:rPr>
      </w:pPr>
      <w:r w:rsidRPr="00564A49">
        <w:rPr>
          <w:lang w:val="en-US"/>
        </w:rPr>
        <w:t>The specifications in subclause 8.3.3 apply.</w:t>
      </w:r>
    </w:p>
    <w:p w14:paraId="34C59D12" w14:textId="77777777" w:rsidR="007E173E" w:rsidRPr="00564A49" w:rsidRDefault="007E173E" w:rsidP="007E173E">
      <w:pPr>
        <w:pStyle w:val="3H2"/>
        <w:keepLines w:val="0"/>
        <w:numPr>
          <w:ilvl w:val="3"/>
          <w:numId w:val="37"/>
        </w:numPr>
        <w:tabs>
          <w:tab w:val="clear" w:pos="4230"/>
          <w:tab w:val="num" w:pos="1134"/>
        </w:tabs>
        <w:ind w:left="1134" w:hanging="1134"/>
        <w:rPr>
          <w:noProof/>
        </w:rPr>
      </w:pPr>
      <w:bookmarkStart w:id="1671" w:name="_Toc377921560"/>
      <w:bookmarkStart w:id="1672" w:name="_Toc378026198"/>
      <w:r w:rsidRPr="00564A49">
        <w:rPr>
          <w:noProof/>
        </w:rPr>
        <w:t>Decoding process for reference picture lists construction</w:t>
      </w:r>
      <w:bookmarkEnd w:id="1671"/>
      <w:bookmarkEnd w:id="1672"/>
    </w:p>
    <w:p w14:paraId="1C27972E" w14:textId="77777777" w:rsidR="007E173E" w:rsidRPr="00564A49" w:rsidRDefault="007E173E" w:rsidP="007E173E">
      <w:pPr>
        <w:keepNext/>
        <w:keepLines/>
        <w:rPr>
          <w:lang w:val="en-US"/>
        </w:rPr>
      </w:pPr>
      <w:r w:rsidRPr="00564A49">
        <w:rPr>
          <w:lang w:val="en-US"/>
        </w:rPr>
        <w:t>This process is invoked at the beginning of the decoding process for each P or B slice.</w:t>
      </w:r>
    </w:p>
    <w:p w14:paraId="35DF78CF" w14:textId="77777777"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14:paraId="592A6069" w14:textId="77777777"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14:paraId="49C1735C" w14:textId="77777777"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w:t>
      </w:r>
      <w:proofErr w:type="gramStart"/>
      <w:r w:rsidRPr="00564A49">
        <w:rPr>
          <w:lang w:val="en-US"/>
        </w:rPr>
        <w:t>( num</w:t>
      </w:r>
      <w:proofErr w:type="gramEnd"/>
      <w:r w:rsidRPr="00564A49">
        <w:rPr>
          <w:lang w:val="en-US"/>
        </w:rPr>
        <w:t>_ref_idx_l0_active_minus1 + 1, NumPicTotalCurr ) and the list RefPicListTemp0 is constructed as follows:</w:t>
      </w:r>
    </w:p>
    <w:p w14:paraId="1D737ABF" w14:textId="77777777" w:rsidR="00237060" w:rsidRPr="00564A49" w:rsidRDefault="007E173E" w:rsidP="00237060">
      <w:pPr>
        <w:pStyle w:val="Equation"/>
        <w:ind w:left="567"/>
        <w:rPr>
          <w:sz w:val="20"/>
          <w:lang w:val="en-US"/>
        </w:rPr>
      </w:pPr>
      <w:proofErr w:type="gramStart"/>
      <w:r w:rsidRPr="00564A49">
        <w:rPr>
          <w:sz w:val="20"/>
          <w:lang w:val="en-US"/>
        </w:rPr>
        <w:t>rIdx</w:t>
      </w:r>
      <w:proofErr w:type="gramEnd"/>
      <w:r w:rsidRPr="00564A49">
        <w:rPr>
          <w:sz w:val="20"/>
          <w:lang w:val="en-US"/>
        </w:rPr>
        <w:t xml:space="preserve">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14:paraId="7238C18F" w14:textId="77777777"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14:paraId="0666726E" w14:textId="77777777"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14:paraId="23409398"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14:paraId="7F6AF971" w14:textId="77777777"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w:t>
      </w:r>
      <w:proofErr w:type="gramStart"/>
      <w:r w:rsidRPr="00564A49">
        <w:rPr>
          <w:lang w:val="en-US"/>
        </w:rPr>
        <w:t>( num</w:t>
      </w:r>
      <w:proofErr w:type="gramEnd"/>
      <w:r w:rsidRPr="00564A49">
        <w:rPr>
          <w:lang w:val="en-US"/>
        </w:rPr>
        <w:t>_ref_idx_l1_active_minus1 + 1, NumPicTotalCurr ) and the list RefPicListTemp1 is constructed as follows:</w:t>
      </w:r>
    </w:p>
    <w:p w14:paraId="45F07257" w14:textId="77777777" w:rsidR="007E173E" w:rsidRPr="00564A49" w:rsidRDefault="007E173E" w:rsidP="007E173E">
      <w:pPr>
        <w:pStyle w:val="Equation"/>
        <w:tabs>
          <w:tab w:val="clear" w:pos="794"/>
          <w:tab w:val="clear" w:pos="1588"/>
          <w:tab w:val="left" w:pos="851"/>
          <w:tab w:val="left" w:pos="1134"/>
          <w:tab w:val="left" w:pos="1418"/>
        </w:tabs>
        <w:ind w:left="567"/>
        <w:rPr>
          <w:sz w:val="20"/>
          <w:lang w:val="en-US"/>
        </w:rPr>
      </w:pPr>
      <w:proofErr w:type="gramStart"/>
      <w:r w:rsidRPr="00564A49">
        <w:rPr>
          <w:sz w:val="20"/>
          <w:lang w:val="en-US"/>
        </w:rPr>
        <w:t>rIdx</w:t>
      </w:r>
      <w:proofErr w:type="gramEnd"/>
      <w:r w:rsidRPr="00564A49">
        <w:rPr>
          <w:sz w:val="20"/>
          <w:lang w:val="en-US"/>
        </w:rPr>
        <w:t xml:space="preserve">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lastRenderedPageBreak/>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14:paraId="345F4B0C" w14:textId="77777777"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14:paraId="46CEE439"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14:paraId="0A1648E2"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73" w:name="_Ref373399155"/>
      <w:bookmarkStart w:id="1674" w:name="_Toc377921561"/>
      <w:bookmarkStart w:id="1675" w:name="_Toc378026199"/>
      <w:bookmarkEnd w:id="1668"/>
      <w:bookmarkEnd w:id="1669"/>
      <w:bookmarkEnd w:id="1670"/>
      <w:r w:rsidRPr="00564A49">
        <w:rPr>
          <w:lang w:val="en-US"/>
        </w:rPr>
        <w:t>Decoding process for coding units coded in intra prediction mode</w:t>
      </w:r>
      <w:bookmarkEnd w:id="1673"/>
      <w:bookmarkEnd w:id="1674"/>
      <w:bookmarkEnd w:id="1675"/>
    </w:p>
    <w:p w14:paraId="13F6C857" w14:textId="77777777" w:rsidR="007E173E" w:rsidRPr="00564A49" w:rsidRDefault="007E173E" w:rsidP="007E173E">
      <w:pPr>
        <w:pStyle w:val="3N"/>
        <w:rPr>
          <w:lang w:val="en-US"/>
        </w:rPr>
      </w:pPr>
      <w:r w:rsidRPr="00564A49">
        <w:rPr>
          <w:lang w:val="en-US"/>
        </w:rPr>
        <w:t>The specifications in subclause 8.4 apply.</w:t>
      </w:r>
    </w:p>
    <w:p w14:paraId="7D707AF5"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76" w:name="_Ref360894666"/>
      <w:bookmarkStart w:id="1677" w:name="_Toc377921562"/>
      <w:bookmarkStart w:id="1678" w:name="_Toc378026200"/>
      <w:r w:rsidRPr="00564A49">
        <w:rPr>
          <w:lang w:val="en-US"/>
        </w:rPr>
        <w:t>Decoding process for coding units coded in inter prediction mode</w:t>
      </w:r>
      <w:bookmarkEnd w:id="1676"/>
      <w:bookmarkEnd w:id="1677"/>
      <w:bookmarkEnd w:id="1678"/>
    </w:p>
    <w:p w14:paraId="5F2A0289" w14:textId="77777777"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14:paraId="69B03395"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79" w:name="_Ref373399172"/>
      <w:bookmarkStart w:id="1680" w:name="_Toc377921563"/>
      <w:bookmarkStart w:id="1681" w:name="_Toc378026201"/>
      <w:r w:rsidRPr="00564A49">
        <w:rPr>
          <w:lang w:val="en-US"/>
        </w:rPr>
        <w:t>Scaling, transformation and array construction process prior to deblocking filter process</w:t>
      </w:r>
      <w:bookmarkEnd w:id="1679"/>
      <w:bookmarkEnd w:id="1680"/>
      <w:bookmarkEnd w:id="1681"/>
    </w:p>
    <w:p w14:paraId="27B7D7F6" w14:textId="77777777" w:rsidR="007E173E" w:rsidRPr="00564A49" w:rsidRDefault="007E173E" w:rsidP="007E173E">
      <w:pPr>
        <w:pStyle w:val="3N"/>
        <w:rPr>
          <w:lang w:val="en-US"/>
        </w:rPr>
      </w:pPr>
      <w:r w:rsidRPr="00564A49">
        <w:rPr>
          <w:lang w:val="en-US"/>
        </w:rPr>
        <w:t>The specifications in subclause 8.6 apply.</w:t>
      </w:r>
    </w:p>
    <w:p w14:paraId="52E4C35F"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2" w:name="_Ref373399174"/>
      <w:bookmarkStart w:id="1683" w:name="_Toc377921564"/>
      <w:bookmarkStart w:id="1684" w:name="_Toc378026202"/>
      <w:r w:rsidRPr="00564A49">
        <w:rPr>
          <w:lang w:val="en-US"/>
        </w:rPr>
        <w:t>In-loop filter process</w:t>
      </w:r>
      <w:bookmarkEnd w:id="1682"/>
      <w:bookmarkEnd w:id="1683"/>
      <w:bookmarkEnd w:id="1684"/>
    </w:p>
    <w:p w14:paraId="2D27E689" w14:textId="77777777" w:rsidR="007E173E" w:rsidRPr="00564A49" w:rsidRDefault="007E173E" w:rsidP="007E173E">
      <w:pPr>
        <w:pStyle w:val="3N"/>
        <w:rPr>
          <w:lang w:val="en-US"/>
        </w:rPr>
      </w:pPr>
      <w:r w:rsidRPr="00564A49">
        <w:rPr>
          <w:lang w:val="en-US"/>
        </w:rPr>
        <w:t>The specifications in subclause 8.7 apply.</w:t>
      </w:r>
    </w:p>
    <w:p w14:paraId="6EC3D322"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85" w:name="_Ref373399205"/>
      <w:bookmarkStart w:id="1686" w:name="_Toc377921565"/>
      <w:bookmarkStart w:id="1687" w:name="_Toc378026203"/>
      <w:r w:rsidRPr="00564A49">
        <w:rPr>
          <w:lang w:val="en-US"/>
        </w:rPr>
        <w:t>Parsing process</w:t>
      </w:r>
      <w:bookmarkEnd w:id="1685"/>
      <w:bookmarkEnd w:id="1686"/>
      <w:bookmarkEnd w:id="1687"/>
    </w:p>
    <w:p w14:paraId="6987B67C" w14:textId="77777777" w:rsidR="007E173E" w:rsidRPr="00564A49" w:rsidRDefault="007E173E" w:rsidP="007E173E">
      <w:pPr>
        <w:pStyle w:val="3N"/>
        <w:rPr>
          <w:lang w:val="en-US"/>
        </w:rPr>
      </w:pPr>
      <w:r w:rsidRPr="00564A49">
        <w:rPr>
          <w:lang w:val="en-US"/>
        </w:rPr>
        <w:t>The specifications in clause 9 apply.</w:t>
      </w:r>
    </w:p>
    <w:p w14:paraId="1670AC0F"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88" w:name="_Ref373399232"/>
      <w:bookmarkStart w:id="1689" w:name="_Toc377921566"/>
      <w:bookmarkStart w:id="1690" w:name="_Toc378026204"/>
      <w:r w:rsidRPr="00564A49">
        <w:rPr>
          <w:lang w:val="en-US"/>
        </w:rPr>
        <w:t>Specification of bitstream subsets</w:t>
      </w:r>
      <w:bookmarkEnd w:id="1688"/>
      <w:bookmarkEnd w:id="1689"/>
      <w:bookmarkEnd w:id="1690"/>
    </w:p>
    <w:p w14:paraId="7B857C55" w14:textId="77777777" w:rsidR="007E173E" w:rsidRPr="00564A49" w:rsidRDefault="007E173E" w:rsidP="007E173E">
      <w:pPr>
        <w:pStyle w:val="3N"/>
        <w:rPr>
          <w:lang w:val="en-US"/>
        </w:rPr>
      </w:pPr>
      <w:r w:rsidRPr="00564A49">
        <w:rPr>
          <w:lang w:val="en-US"/>
        </w:rPr>
        <w:t>The specifications in clause 10 apply.</w:t>
      </w:r>
    </w:p>
    <w:p w14:paraId="4AFFD49F"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1" w:name="_Toc377921567"/>
      <w:bookmarkStart w:id="1692" w:name="_Toc378026205"/>
      <w:r w:rsidRPr="00564A49">
        <w:rPr>
          <w:lang w:val="en-US"/>
        </w:rPr>
        <w:t>(Void)</w:t>
      </w:r>
      <w:bookmarkEnd w:id="1691"/>
      <w:bookmarkEnd w:id="1692"/>
    </w:p>
    <w:p w14:paraId="538CA875"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3" w:name="_Ref348357790"/>
      <w:bookmarkStart w:id="1694" w:name="_Toc377921568"/>
      <w:bookmarkStart w:id="1695" w:name="_Toc378026206"/>
      <w:r w:rsidRPr="00564A49">
        <w:rPr>
          <w:lang w:val="en-US"/>
        </w:rPr>
        <w:t>Byte stream format</w:t>
      </w:r>
      <w:bookmarkEnd w:id="1693"/>
      <w:bookmarkEnd w:id="1694"/>
      <w:bookmarkEnd w:id="1695"/>
    </w:p>
    <w:p w14:paraId="56278265" w14:textId="77777777" w:rsidR="007E173E" w:rsidRPr="00564A49" w:rsidRDefault="007E173E" w:rsidP="007E173E">
      <w:pPr>
        <w:pStyle w:val="3N"/>
        <w:rPr>
          <w:lang w:val="en-US"/>
        </w:rPr>
      </w:pPr>
      <w:r w:rsidRPr="00564A49">
        <w:rPr>
          <w:lang w:val="en-US"/>
        </w:rPr>
        <w:t>The specifications in Annex B apply.</w:t>
      </w:r>
    </w:p>
    <w:p w14:paraId="44C23A21"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6" w:name="_Ref348357793"/>
      <w:bookmarkStart w:id="1697" w:name="_Toc377921569"/>
      <w:bookmarkStart w:id="1698" w:name="_Toc378026207"/>
      <w:r w:rsidRPr="00564A49">
        <w:rPr>
          <w:lang w:val="en-US"/>
        </w:rPr>
        <w:t>Hypothetical reference decoder</w:t>
      </w:r>
      <w:bookmarkEnd w:id="1696"/>
      <w:bookmarkEnd w:id="1697"/>
      <w:bookmarkEnd w:id="1698"/>
    </w:p>
    <w:p w14:paraId="6A3CCADE" w14:textId="77777777" w:rsidR="007E173E" w:rsidRPr="00564A49" w:rsidRDefault="007E173E" w:rsidP="007E173E">
      <w:pPr>
        <w:pStyle w:val="3N"/>
        <w:rPr>
          <w:lang w:val="en-US"/>
        </w:rPr>
      </w:pPr>
      <w:r w:rsidRPr="00564A49">
        <w:rPr>
          <w:lang w:val="en-US"/>
        </w:rPr>
        <w:t>The specifications in Annex C and its subclauses apply.</w:t>
      </w:r>
    </w:p>
    <w:p w14:paraId="393FA068"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9" w:name="_Ref348357799"/>
      <w:bookmarkStart w:id="1700" w:name="_Toc377921570"/>
      <w:bookmarkStart w:id="1701" w:name="_Toc378026208"/>
      <w:r w:rsidRPr="00564A49">
        <w:rPr>
          <w:lang w:val="en-US"/>
        </w:rPr>
        <w:t>SEI messages</w:t>
      </w:r>
      <w:bookmarkEnd w:id="1699"/>
      <w:bookmarkEnd w:id="1700"/>
      <w:bookmarkEnd w:id="1701"/>
    </w:p>
    <w:p w14:paraId="58F995FD" w14:textId="77777777"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14:paraId="79FBED70" w14:textId="77777777" w:rsidR="007E173E" w:rsidRPr="00564A49" w:rsidRDefault="007E173E" w:rsidP="007E173E">
      <w:pPr>
        <w:widowControl w:val="0"/>
        <w:tabs>
          <w:tab w:val="clear" w:pos="794"/>
          <w:tab w:val="clear" w:pos="1191"/>
          <w:tab w:val="clear" w:pos="1588"/>
          <w:tab w:val="clear" w:pos="1985"/>
        </w:tabs>
        <w:rPr>
          <w:i/>
          <w:noProof/>
        </w:rPr>
      </w:pPr>
      <w:bookmarkStart w:id="1702" w:name="_Toc317198929"/>
      <w:bookmarkStart w:id="1703" w:name="_Toc364083381"/>
      <w:r w:rsidRPr="00564A49">
        <w:rPr>
          <w:i/>
          <w:noProof/>
          <w:lang w:val="en-US"/>
        </w:rPr>
        <w:t>T</w:t>
      </w:r>
      <w:r w:rsidRPr="00564A49">
        <w:rPr>
          <w:i/>
          <w:noProof/>
        </w:rPr>
        <w:t>he semantics of the structure of pictures information SEI message specified in subclause D.3.18 are replaced with the following:</w:t>
      </w:r>
      <w:bookmarkEnd w:id="1702"/>
      <w:bookmarkEnd w:id="1703"/>
    </w:p>
    <w:p w14:paraId="50D0DC6B" w14:textId="77777777"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14:paraId="77A4E316" w14:textId="77777777" w:rsidR="007E173E" w:rsidRPr="00564A49" w:rsidRDefault="007E173E" w:rsidP="007E173E">
      <w:pPr>
        <w:rPr>
          <w:noProof/>
        </w:rPr>
      </w:pPr>
      <w:r w:rsidRPr="00564A49">
        <w:rPr>
          <w:noProof/>
        </w:rPr>
        <w:t xml:space="preserve">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w:t>
      </w:r>
      <w:r w:rsidRPr="00564A49">
        <w:rPr>
          <w:noProof/>
        </w:rPr>
        <w:lastRenderedPageBreak/>
        <w:t>that correspond to entries in the structure of pictures information SEI message corresponds to increasing values of i in the list of entries.</w:t>
      </w:r>
    </w:p>
    <w:p w14:paraId="0BA8CA9E" w14:textId="77777777"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14:paraId="6571BA2E" w14:textId="77777777"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14:paraId="57006C0C" w14:textId="77777777"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14:paraId="463DF36F" w14:textId="77777777"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14:paraId="51B0B274" w14:textId="77777777"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14:paraId="02BAF0C6" w14:textId="77777777"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14:paraId="58B38D3B" w14:textId="77777777"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14:paraId="7B3DFE34" w14:textId="77777777"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14:paraId="144E05B5" w14:textId="77777777"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14:paraId="103DAB20" w14:textId="77777777" w:rsidR="007E173E" w:rsidRPr="00564A49" w:rsidRDefault="007E173E" w:rsidP="007E173E">
      <w:pPr>
        <w:rPr>
          <w:noProof/>
        </w:rPr>
      </w:pPr>
      <w:r w:rsidRPr="00564A49">
        <w:rPr>
          <w:noProof/>
        </w:rPr>
        <w:t>The variable entryPicOrderCnt[ i ] is derived as follows:</w:t>
      </w:r>
    </w:p>
    <w:p w14:paraId="28DAB136" w14:textId="77777777"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14:paraId="68CD1C23" w14:textId="77777777" w:rsidR="007E173E" w:rsidRPr="00564A49" w:rsidRDefault="007E173E" w:rsidP="00B2549E">
      <w:pPr>
        <w:rPr>
          <w:lang w:val="en-US"/>
        </w:rPr>
      </w:pPr>
      <w:r w:rsidRPr="00564A49">
        <w:rPr>
          <w:noProof/>
        </w:rPr>
        <w:t>where currPic is the current picture.</w:t>
      </w:r>
    </w:p>
    <w:p w14:paraId="1FBD5B69"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04" w:name="_Toc190849834"/>
      <w:bookmarkStart w:id="1705" w:name="_Toc198881594"/>
      <w:bookmarkStart w:id="1706" w:name="_Ref210021484"/>
      <w:bookmarkStart w:id="1707" w:name="_Toc221286691"/>
      <w:bookmarkStart w:id="1708" w:name="_Toc377921571"/>
      <w:bookmarkStart w:id="1709" w:name="_Toc378026209"/>
      <w:r w:rsidRPr="00564A49">
        <w:rPr>
          <w:lang w:val="en-US"/>
        </w:rPr>
        <w:t>SEI message syntax</w:t>
      </w:r>
      <w:bookmarkEnd w:id="1704"/>
      <w:bookmarkEnd w:id="1705"/>
      <w:bookmarkEnd w:id="1706"/>
      <w:bookmarkEnd w:id="1707"/>
      <w:bookmarkEnd w:id="1708"/>
      <w:bookmarkEnd w:id="1709"/>
    </w:p>
    <w:p w14:paraId="3E6885D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0" w:name="_Toc226457147"/>
      <w:bookmarkStart w:id="1711" w:name="_Toc248045614"/>
      <w:bookmarkStart w:id="1712" w:name="_Toc288343354"/>
      <w:bookmarkStart w:id="1713" w:name="_Toc377921572"/>
      <w:bookmarkStart w:id="1714" w:name="_Toc378026210"/>
      <w:r w:rsidRPr="00564A49">
        <w:rPr>
          <w:lang w:val="en-US"/>
        </w:rPr>
        <w:t xml:space="preserve">Layers not present SEI message </w:t>
      </w:r>
      <w:bookmarkEnd w:id="1710"/>
      <w:bookmarkEnd w:id="1711"/>
      <w:bookmarkEnd w:id="1712"/>
      <w:r w:rsidRPr="00564A49">
        <w:rPr>
          <w:lang w:val="en-US"/>
        </w:rPr>
        <w:t>syntax</w:t>
      </w:r>
      <w:bookmarkEnd w:id="1713"/>
      <w:bookmarkEnd w:id="1714"/>
    </w:p>
    <w:p w14:paraId="4AE25F05" w14:textId="77777777"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26466AEF" w14:textId="77777777" w:rsidTr="00802F9B">
        <w:trPr>
          <w:cantSplit/>
          <w:trHeight w:val="289"/>
          <w:jc w:val="center"/>
        </w:trPr>
        <w:tc>
          <w:tcPr>
            <w:tcW w:w="7920" w:type="dxa"/>
          </w:tcPr>
          <w:p w14:paraId="6964103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14:paraId="3ECF002C" w14:textId="77777777" w:rsidR="007E173E" w:rsidRPr="00564A49" w:rsidRDefault="007E173E" w:rsidP="00802F9B">
            <w:pPr>
              <w:pStyle w:val="tablecell"/>
              <w:rPr>
                <w:lang w:val="en-US"/>
              </w:rPr>
            </w:pPr>
            <w:r w:rsidRPr="00564A49">
              <w:rPr>
                <w:b/>
                <w:bCs/>
                <w:lang w:val="en-US"/>
              </w:rPr>
              <w:t>Descriptor</w:t>
            </w:r>
          </w:p>
        </w:tc>
      </w:tr>
      <w:tr w:rsidR="007E173E" w:rsidRPr="00564A49" w14:paraId="23F67A25" w14:textId="77777777" w:rsidTr="00802F9B">
        <w:trPr>
          <w:cantSplit/>
          <w:trHeight w:val="289"/>
          <w:jc w:val="center"/>
        </w:trPr>
        <w:tc>
          <w:tcPr>
            <w:tcW w:w="7920" w:type="dxa"/>
          </w:tcPr>
          <w:p w14:paraId="7681093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14:paraId="4F4BA49A" w14:textId="77777777" w:rsidR="007E173E" w:rsidRPr="00564A49" w:rsidRDefault="007E173E" w:rsidP="00802F9B">
            <w:pPr>
              <w:pStyle w:val="tablecell"/>
              <w:rPr>
                <w:lang w:val="en-US"/>
              </w:rPr>
            </w:pPr>
            <w:r w:rsidRPr="00564A49">
              <w:rPr>
                <w:lang w:val="en-US"/>
              </w:rPr>
              <w:t>u(4)</w:t>
            </w:r>
          </w:p>
        </w:tc>
      </w:tr>
      <w:tr w:rsidR="007E173E" w:rsidRPr="00564A49" w14:paraId="33A5D7D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1B89AE2"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14:paraId="621AA7D7" w14:textId="77777777" w:rsidR="007E173E" w:rsidRPr="00564A49" w:rsidRDefault="007E173E" w:rsidP="00802F9B">
            <w:pPr>
              <w:pStyle w:val="tablecell"/>
              <w:rPr>
                <w:lang w:val="en-US"/>
              </w:rPr>
            </w:pPr>
          </w:p>
        </w:tc>
      </w:tr>
      <w:tr w:rsidR="007E173E" w:rsidRPr="00564A49" w14:paraId="07817520"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C56532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14:paraId="16C10FA2" w14:textId="77777777" w:rsidR="007E173E" w:rsidRPr="00564A49" w:rsidRDefault="007E173E" w:rsidP="00802F9B">
            <w:pPr>
              <w:pStyle w:val="tablecell"/>
              <w:rPr>
                <w:lang w:val="en-US"/>
              </w:rPr>
            </w:pPr>
            <w:r w:rsidRPr="00564A49">
              <w:rPr>
                <w:lang w:val="en-US"/>
              </w:rPr>
              <w:t>u(1)</w:t>
            </w:r>
          </w:p>
        </w:tc>
      </w:tr>
      <w:tr w:rsidR="007E173E" w:rsidRPr="00564A49" w14:paraId="7C5A9353"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C76F3B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14:paraId="4A716C75" w14:textId="77777777" w:rsidR="007E173E" w:rsidRPr="00564A49" w:rsidRDefault="007E173E" w:rsidP="00802F9B">
            <w:pPr>
              <w:pStyle w:val="tablecell"/>
              <w:rPr>
                <w:lang w:val="en-US"/>
              </w:rPr>
            </w:pPr>
          </w:p>
        </w:tc>
      </w:tr>
    </w:tbl>
    <w:p w14:paraId="39D2DAA7" w14:textId="77777777" w:rsidR="007E173E" w:rsidRPr="00564A49" w:rsidRDefault="007E173E" w:rsidP="007E173E">
      <w:pPr>
        <w:pStyle w:val="3N"/>
        <w:rPr>
          <w:lang w:val="en-US" w:eastAsia="zh-CN"/>
        </w:rPr>
      </w:pPr>
    </w:p>
    <w:p w14:paraId="691B0A1D"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5" w:name="_Toc377921573"/>
      <w:bookmarkStart w:id="1716" w:name="_Toc378026211"/>
      <w:r w:rsidRPr="00564A49">
        <w:rPr>
          <w:lang w:val="en-US"/>
        </w:rPr>
        <w:lastRenderedPageBreak/>
        <w:t>Inter-layer constrained tile sets SEI message syntax</w:t>
      </w:r>
      <w:bookmarkEnd w:id="1715"/>
      <w:bookmarkEnd w:id="1716"/>
    </w:p>
    <w:p w14:paraId="4D5FE562"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2EC27F81" w14:textId="77777777" w:rsidTr="00802F9B">
        <w:trPr>
          <w:cantSplit/>
          <w:trHeight w:val="289"/>
          <w:jc w:val="center"/>
        </w:trPr>
        <w:tc>
          <w:tcPr>
            <w:tcW w:w="7920" w:type="dxa"/>
          </w:tcPr>
          <w:p w14:paraId="72EFBB3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14:paraId="71ED116D" w14:textId="77777777"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14:paraId="7E4992B8" w14:textId="77777777" w:rsidTr="00802F9B">
        <w:trPr>
          <w:cantSplit/>
          <w:trHeight w:val="289"/>
          <w:jc w:val="center"/>
        </w:trPr>
        <w:tc>
          <w:tcPr>
            <w:tcW w:w="7920" w:type="dxa"/>
          </w:tcPr>
          <w:p w14:paraId="76A249E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14:paraId="4AFA4583"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3F0CFA86" w14:textId="77777777" w:rsidTr="00802F9B">
        <w:trPr>
          <w:cantSplit/>
          <w:trHeight w:val="289"/>
          <w:jc w:val="center"/>
        </w:trPr>
        <w:tc>
          <w:tcPr>
            <w:tcW w:w="7920" w:type="dxa"/>
          </w:tcPr>
          <w:p w14:paraId="678E9EC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14:paraId="656DC434"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5051DAB3" w14:textId="77777777" w:rsidTr="00802F9B">
        <w:trPr>
          <w:cantSplit/>
          <w:trHeight w:val="289"/>
          <w:jc w:val="center"/>
        </w:trPr>
        <w:tc>
          <w:tcPr>
            <w:tcW w:w="7920" w:type="dxa"/>
          </w:tcPr>
          <w:p w14:paraId="6FF3B54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14:paraId="737E5362"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5281236" w14:textId="77777777" w:rsidTr="00802F9B">
        <w:trPr>
          <w:cantSplit/>
          <w:trHeight w:val="289"/>
          <w:jc w:val="center"/>
        </w:trPr>
        <w:tc>
          <w:tcPr>
            <w:tcW w:w="7920" w:type="dxa"/>
          </w:tcPr>
          <w:p w14:paraId="6F3FE7DB"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14:paraId="01AEACC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1606C602" w14:textId="77777777" w:rsidTr="00802F9B">
        <w:trPr>
          <w:cantSplit/>
          <w:trHeight w:val="289"/>
          <w:jc w:val="center"/>
        </w:trPr>
        <w:tc>
          <w:tcPr>
            <w:tcW w:w="7920" w:type="dxa"/>
          </w:tcPr>
          <w:p w14:paraId="0D4F5E0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14:paraId="38D6730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B06BC5E" w14:textId="77777777" w:rsidTr="00802F9B">
        <w:trPr>
          <w:cantSplit/>
          <w:trHeight w:val="289"/>
          <w:jc w:val="center"/>
        </w:trPr>
        <w:tc>
          <w:tcPr>
            <w:tcW w:w="7920" w:type="dxa"/>
          </w:tcPr>
          <w:p w14:paraId="1CE6E9A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14:paraId="619DBA73"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111199BA" w14:textId="77777777" w:rsidTr="00802F9B">
        <w:trPr>
          <w:cantSplit/>
          <w:trHeight w:val="289"/>
          <w:jc w:val="center"/>
        </w:trPr>
        <w:tc>
          <w:tcPr>
            <w:tcW w:w="7920" w:type="dxa"/>
          </w:tcPr>
          <w:p w14:paraId="4C75663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14:paraId="4EE061B7"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8D488D4" w14:textId="77777777" w:rsidTr="00802F9B">
        <w:trPr>
          <w:cantSplit/>
          <w:trHeight w:val="289"/>
          <w:jc w:val="center"/>
        </w:trPr>
        <w:tc>
          <w:tcPr>
            <w:tcW w:w="7920" w:type="dxa"/>
          </w:tcPr>
          <w:p w14:paraId="6B432BCA"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14:paraId="0AF3DF92" w14:textId="77777777" w:rsidR="007E173E" w:rsidRPr="00564A49" w:rsidRDefault="007E173E" w:rsidP="00802F9B">
            <w:pPr>
              <w:pStyle w:val="tableheading"/>
              <w:overflowPunct/>
              <w:autoSpaceDE/>
              <w:autoSpaceDN/>
              <w:adjustRightInd/>
              <w:jc w:val="left"/>
              <w:textAlignment w:val="auto"/>
              <w:rPr>
                <w:lang w:val="en-US"/>
              </w:rPr>
            </w:pPr>
          </w:p>
        </w:tc>
      </w:tr>
      <w:tr w:rsidR="007E173E" w:rsidRPr="00564A49" w14:paraId="6411E96F" w14:textId="77777777" w:rsidTr="00802F9B">
        <w:trPr>
          <w:cantSplit/>
          <w:trHeight w:val="289"/>
          <w:jc w:val="center"/>
        </w:trPr>
        <w:tc>
          <w:tcPr>
            <w:tcW w:w="7920" w:type="dxa"/>
          </w:tcPr>
          <w:p w14:paraId="1C920DFA"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14:paraId="2A2EE4F2"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2F61F5DD" w14:textId="77777777" w:rsidTr="00802F9B">
        <w:trPr>
          <w:cantSplit/>
          <w:trHeight w:val="289"/>
          <w:jc w:val="center"/>
        </w:trPr>
        <w:tc>
          <w:tcPr>
            <w:tcW w:w="7920" w:type="dxa"/>
          </w:tcPr>
          <w:p w14:paraId="1E35392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14:paraId="7ADDF08B"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7B8C8CD6" w14:textId="77777777" w:rsidTr="00802F9B">
        <w:trPr>
          <w:cantSplit/>
          <w:trHeight w:val="289"/>
          <w:jc w:val="center"/>
        </w:trPr>
        <w:tc>
          <w:tcPr>
            <w:tcW w:w="7920" w:type="dxa"/>
          </w:tcPr>
          <w:p w14:paraId="5C21F261"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14:paraId="1D5C5DF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B9551CB" w14:textId="77777777" w:rsidTr="00802F9B">
        <w:trPr>
          <w:cantSplit/>
          <w:trHeight w:val="289"/>
          <w:jc w:val="center"/>
        </w:trPr>
        <w:tc>
          <w:tcPr>
            <w:tcW w:w="7920" w:type="dxa"/>
          </w:tcPr>
          <w:p w14:paraId="5A03E6FA"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14:paraId="62C0DAC3"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0254567D" w14:textId="77777777" w:rsidTr="00802F9B">
        <w:trPr>
          <w:cantSplit/>
          <w:trHeight w:val="289"/>
          <w:jc w:val="center"/>
        </w:trPr>
        <w:tc>
          <w:tcPr>
            <w:tcW w:w="7920" w:type="dxa"/>
          </w:tcPr>
          <w:p w14:paraId="4A6FA24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14:paraId="37B0525C"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1EC98F46" w14:textId="77777777" w:rsidTr="00802F9B">
        <w:trPr>
          <w:cantSplit/>
          <w:trHeight w:val="289"/>
          <w:jc w:val="center"/>
        </w:trPr>
        <w:tc>
          <w:tcPr>
            <w:tcW w:w="7920" w:type="dxa"/>
          </w:tcPr>
          <w:p w14:paraId="78869C53"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14:paraId="5F280EB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2872315" w14:textId="77777777" w:rsidTr="00802F9B">
        <w:trPr>
          <w:cantSplit/>
          <w:trHeight w:val="289"/>
          <w:jc w:val="center"/>
        </w:trPr>
        <w:tc>
          <w:tcPr>
            <w:tcW w:w="7920" w:type="dxa"/>
          </w:tcPr>
          <w:p w14:paraId="358A2F85"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14:paraId="114DD8E9"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14:paraId="063AF529" w14:textId="77777777" w:rsidTr="00802F9B">
        <w:trPr>
          <w:cantSplit/>
          <w:trHeight w:val="289"/>
          <w:jc w:val="center"/>
        </w:trPr>
        <w:tc>
          <w:tcPr>
            <w:tcW w:w="7920" w:type="dxa"/>
          </w:tcPr>
          <w:p w14:paraId="4559BE8F"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14:paraId="1EF05D6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2BF135E" w14:textId="77777777" w:rsidTr="00802F9B">
        <w:trPr>
          <w:cantSplit/>
          <w:trHeight w:val="289"/>
          <w:jc w:val="center"/>
        </w:trPr>
        <w:tc>
          <w:tcPr>
            <w:tcW w:w="7920" w:type="dxa"/>
          </w:tcPr>
          <w:p w14:paraId="1EDBCBBC"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14:paraId="7123BAB8"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35AAE5F3" w14:textId="77777777" w:rsidTr="00802F9B">
        <w:trPr>
          <w:cantSplit/>
          <w:trHeight w:val="289"/>
          <w:jc w:val="center"/>
        </w:trPr>
        <w:tc>
          <w:tcPr>
            <w:tcW w:w="7920" w:type="dxa"/>
          </w:tcPr>
          <w:p w14:paraId="7756ADA0"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14:paraId="534FC0F9"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6E90366" w14:textId="77777777" w:rsidTr="00802F9B">
        <w:trPr>
          <w:cantSplit/>
          <w:trHeight w:val="289"/>
          <w:jc w:val="center"/>
        </w:trPr>
        <w:tc>
          <w:tcPr>
            <w:tcW w:w="7920" w:type="dxa"/>
          </w:tcPr>
          <w:p w14:paraId="78447EC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14:paraId="76C0A0E2"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03CDACE" w14:textId="77777777" w:rsidTr="00802F9B">
        <w:trPr>
          <w:cantSplit/>
          <w:trHeight w:val="289"/>
          <w:jc w:val="center"/>
        </w:trPr>
        <w:tc>
          <w:tcPr>
            <w:tcW w:w="7920" w:type="dxa"/>
          </w:tcPr>
          <w:p w14:paraId="44343F4A"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14:paraId="236CCE8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14:paraId="37A28B46" w14:textId="77777777" w:rsidTr="00802F9B">
        <w:trPr>
          <w:cantSplit/>
          <w:trHeight w:val="289"/>
          <w:jc w:val="center"/>
        </w:trPr>
        <w:tc>
          <w:tcPr>
            <w:tcW w:w="7920" w:type="dxa"/>
          </w:tcPr>
          <w:p w14:paraId="59A2D3A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14:paraId="569F4839" w14:textId="77777777" w:rsidR="007E173E" w:rsidRPr="00564A49" w:rsidRDefault="007E173E" w:rsidP="00802F9B">
            <w:pPr>
              <w:pStyle w:val="tableheading"/>
              <w:overflowPunct/>
              <w:autoSpaceDE/>
              <w:autoSpaceDN/>
              <w:adjustRightInd/>
              <w:jc w:val="left"/>
              <w:textAlignment w:val="auto"/>
              <w:rPr>
                <w:b w:val="0"/>
                <w:lang w:val="en-US"/>
              </w:rPr>
            </w:pPr>
          </w:p>
        </w:tc>
      </w:tr>
    </w:tbl>
    <w:p w14:paraId="71C5CABA" w14:textId="77777777" w:rsidR="007E173E" w:rsidRPr="00564A49" w:rsidRDefault="007E173E" w:rsidP="007E173E">
      <w:pPr>
        <w:pStyle w:val="3N"/>
        <w:rPr>
          <w:lang w:val="en-US"/>
        </w:rPr>
      </w:pPr>
    </w:p>
    <w:p w14:paraId="4BFF3AA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7" w:name="_Toc377921574"/>
      <w:bookmarkStart w:id="1718" w:name="_Toc378026212"/>
      <w:r w:rsidRPr="00564A49">
        <w:rPr>
          <w:lang w:val="en-US"/>
        </w:rPr>
        <w:t>Bitstream partition nesting SEI message syntax</w:t>
      </w:r>
      <w:bookmarkEnd w:id="1717"/>
      <w:bookmarkEnd w:id="1718"/>
    </w:p>
    <w:p w14:paraId="197A06E4"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153FBF5F" w14:textId="77777777" w:rsidTr="00802F9B">
        <w:trPr>
          <w:cantSplit/>
          <w:trHeight w:val="289"/>
          <w:jc w:val="center"/>
        </w:trPr>
        <w:tc>
          <w:tcPr>
            <w:tcW w:w="7920" w:type="dxa"/>
          </w:tcPr>
          <w:p w14:paraId="796713B8"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14:paraId="026C7135" w14:textId="77777777"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14:paraId="201A4975" w14:textId="77777777" w:rsidTr="00802F9B">
        <w:trPr>
          <w:cantSplit/>
          <w:trHeight w:val="289"/>
          <w:jc w:val="center"/>
        </w:trPr>
        <w:tc>
          <w:tcPr>
            <w:tcW w:w="7920" w:type="dxa"/>
          </w:tcPr>
          <w:p w14:paraId="499D4D12"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14:paraId="32A286CE"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14:paraId="4D3D35E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B80BEF5"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14:paraId="052A925A"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7417E2E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049A307"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14:paraId="640021A7"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14:paraId="57546D7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3688C96"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14:paraId="6CE63A38"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1A4FD795"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CF8DA5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14:paraId="51DCAFC4"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5E1E0F0A"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40E3FC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14:paraId="31B093AD"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63997D1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233DF8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14:paraId="5B122EC7" w14:textId="77777777" w:rsidR="007E173E" w:rsidRPr="00564A49" w:rsidRDefault="007E173E" w:rsidP="00802F9B">
            <w:pPr>
              <w:keepNext/>
              <w:keepLines/>
              <w:overflowPunct/>
              <w:autoSpaceDE/>
              <w:autoSpaceDN/>
              <w:adjustRightInd/>
              <w:spacing w:before="0" w:after="60"/>
              <w:textAlignment w:val="auto"/>
              <w:rPr>
                <w:bCs/>
              </w:rPr>
            </w:pPr>
          </w:p>
        </w:tc>
      </w:tr>
    </w:tbl>
    <w:p w14:paraId="12615578" w14:textId="77777777" w:rsidR="007E173E" w:rsidRPr="00564A49" w:rsidRDefault="007E173E" w:rsidP="007E173E">
      <w:pPr>
        <w:pStyle w:val="3N"/>
        <w:rPr>
          <w:lang w:val="en-US"/>
        </w:rPr>
      </w:pPr>
    </w:p>
    <w:p w14:paraId="3B189C3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9" w:name="_Toc377921575"/>
      <w:bookmarkStart w:id="1720" w:name="_Toc378026213"/>
      <w:r w:rsidRPr="00564A49">
        <w:rPr>
          <w:lang w:val="en-US"/>
        </w:rPr>
        <w:lastRenderedPageBreak/>
        <w:t>Bitstream partition initial arrival time SEI message syntax</w:t>
      </w:r>
      <w:bookmarkEnd w:id="1719"/>
      <w:bookmarkEnd w:id="1720"/>
    </w:p>
    <w:p w14:paraId="3A2D7F43"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2E617552" w14:textId="77777777" w:rsidTr="00802F9B">
        <w:trPr>
          <w:cantSplit/>
          <w:trHeight w:val="289"/>
          <w:jc w:val="center"/>
        </w:trPr>
        <w:tc>
          <w:tcPr>
            <w:tcW w:w="7920" w:type="dxa"/>
          </w:tcPr>
          <w:p w14:paraId="7E77F74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14:paraId="5B56DCCC" w14:textId="77777777"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14:paraId="38ED9AE8" w14:textId="77777777" w:rsidTr="00802F9B">
        <w:trPr>
          <w:cantSplit/>
          <w:trHeight w:val="289"/>
          <w:jc w:val="center"/>
        </w:trPr>
        <w:tc>
          <w:tcPr>
            <w:tcW w:w="7920" w:type="dxa"/>
          </w:tcPr>
          <w:p w14:paraId="6BDEA44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14:paraId="575026CE" w14:textId="77777777" w:rsidR="007E173E" w:rsidRPr="00564A49" w:rsidRDefault="007E173E" w:rsidP="00802F9B">
            <w:pPr>
              <w:keepNext/>
              <w:keepLines/>
              <w:overflowPunct/>
              <w:autoSpaceDE/>
              <w:autoSpaceDN/>
              <w:adjustRightInd/>
              <w:spacing w:before="0" w:after="60"/>
              <w:textAlignment w:val="auto"/>
              <w:rPr>
                <w:b/>
                <w:bCs/>
              </w:rPr>
            </w:pPr>
          </w:p>
        </w:tc>
      </w:tr>
      <w:tr w:rsidR="007E173E" w:rsidRPr="00564A49" w14:paraId="1B1B9BBB" w14:textId="77777777" w:rsidTr="00802F9B">
        <w:trPr>
          <w:cantSplit/>
          <w:trHeight w:val="289"/>
          <w:jc w:val="center"/>
        </w:trPr>
        <w:tc>
          <w:tcPr>
            <w:tcW w:w="7920" w:type="dxa"/>
          </w:tcPr>
          <w:p w14:paraId="0E5C899B" w14:textId="77777777"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14:paraId="0F17B230" w14:textId="77777777" w:rsidR="007E173E" w:rsidRPr="00564A49" w:rsidRDefault="007E173E" w:rsidP="00802F9B">
            <w:pPr>
              <w:keepNext/>
              <w:keepLines/>
              <w:overflowPunct/>
              <w:autoSpaceDE/>
              <w:autoSpaceDN/>
              <w:adjustRightInd/>
              <w:spacing w:before="0" w:after="60"/>
              <w:textAlignment w:val="auto"/>
              <w:rPr>
                <w:b/>
                <w:bCs/>
              </w:rPr>
            </w:pPr>
          </w:p>
        </w:tc>
      </w:tr>
      <w:tr w:rsidR="007E173E" w:rsidRPr="00564A49" w14:paraId="5C3568D8" w14:textId="77777777" w:rsidTr="00802F9B">
        <w:trPr>
          <w:cantSplit/>
          <w:trHeight w:val="289"/>
          <w:jc w:val="center"/>
        </w:trPr>
        <w:tc>
          <w:tcPr>
            <w:tcW w:w="7920" w:type="dxa"/>
          </w:tcPr>
          <w:p w14:paraId="0D32029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14:paraId="52993FE7"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14:paraId="24107783" w14:textId="77777777" w:rsidTr="00802F9B">
        <w:trPr>
          <w:cantSplit/>
          <w:trHeight w:val="289"/>
          <w:jc w:val="center"/>
        </w:trPr>
        <w:tc>
          <w:tcPr>
            <w:tcW w:w="7920" w:type="dxa"/>
          </w:tcPr>
          <w:p w14:paraId="0803FDD7"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14:paraId="1C2DCCA4"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28CDA23B" w14:textId="77777777" w:rsidTr="00802F9B">
        <w:trPr>
          <w:cantSplit/>
          <w:trHeight w:val="289"/>
          <w:jc w:val="center"/>
        </w:trPr>
        <w:tc>
          <w:tcPr>
            <w:tcW w:w="7920" w:type="dxa"/>
          </w:tcPr>
          <w:p w14:paraId="26C59E7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14:paraId="065C9505"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614EFEDA" w14:textId="77777777" w:rsidTr="00802F9B">
        <w:trPr>
          <w:cantSplit/>
          <w:trHeight w:val="289"/>
          <w:jc w:val="center"/>
        </w:trPr>
        <w:tc>
          <w:tcPr>
            <w:tcW w:w="7920" w:type="dxa"/>
          </w:tcPr>
          <w:p w14:paraId="73D57AD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14:paraId="5FD74A6C"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14:paraId="6FBA6080" w14:textId="77777777" w:rsidTr="00802F9B">
        <w:trPr>
          <w:cantSplit/>
          <w:trHeight w:val="289"/>
          <w:jc w:val="center"/>
        </w:trPr>
        <w:tc>
          <w:tcPr>
            <w:tcW w:w="7920" w:type="dxa"/>
          </w:tcPr>
          <w:p w14:paraId="2E93E76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14:paraId="7B2258EC" w14:textId="77777777" w:rsidR="007E173E" w:rsidRPr="00564A49" w:rsidRDefault="007E173E" w:rsidP="00802F9B">
            <w:pPr>
              <w:keepNext/>
              <w:keepLines/>
              <w:overflowPunct/>
              <w:autoSpaceDE/>
              <w:autoSpaceDN/>
              <w:adjustRightInd/>
              <w:spacing w:before="0" w:after="60"/>
              <w:textAlignment w:val="auto"/>
              <w:rPr>
                <w:bCs/>
              </w:rPr>
            </w:pPr>
          </w:p>
        </w:tc>
      </w:tr>
    </w:tbl>
    <w:p w14:paraId="5C14F79F" w14:textId="77777777" w:rsidR="007E173E" w:rsidRPr="00564A49" w:rsidRDefault="007E173E" w:rsidP="007E173E">
      <w:pPr>
        <w:pStyle w:val="3N"/>
        <w:rPr>
          <w:lang w:val="en-US"/>
        </w:rPr>
      </w:pPr>
    </w:p>
    <w:p w14:paraId="2B6C88F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1" w:name="_Toc377921576"/>
      <w:bookmarkStart w:id="1722" w:name="_Toc378026214"/>
      <w:r w:rsidRPr="00564A49">
        <w:rPr>
          <w:lang w:val="en-US"/>
        </w:rPr>
        <w:t>Bitstream partition HRD parameters SEI message syntax</w:t>
      </w:r>
      <w:bookmarkEnd w:id="1721"/>
      <w:bookmarkEnd w:id="1722"/>
    </w:p>
    <w:p w14:paraId="7DCF75BF"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3199F9B4" w14:textId="77777777" w:rsidTr="00802F9B">
        <w:trPr>
          <w:trHeight w:val="289"/>
          <w:jc w:val="center"/>
        </w:trPr>
        <w:tc>
          <w:tcPr>
            <w:tcW w:w="7920" w:type="dxa"/>
          </w:tcPr>
          <w:p w14:paraId="1AE5108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14:paraId="60B8EE47" w14:textId="77777777" w:rsidR="007E173E" w:rsidRPr="00564A49" w:rsidRDefault="007E173E" w:rsidP="00802F9B">
            <w:pPr>
              <w:keepNext/>
              <w:spacing w:before="0" w:after="60"/>
              <w:rPr>
                <w:bCs/>
              </w:rPr>
            </w:pPr>
            <w:r w:rsidRPr="00564A49">
              <w:rPr>
                <w:bCs/>
              </w:rPr>
              <w:t>Descriptor</w:t>
            </w:r>
          </w:p>
        </w:tc>
      </w:tr>
      <w:tr w:rsidR="007E173E" w:rsidRPr="00564A49" w14:paraId="0630EE58" w14:textId="77777777" w:rsidTr="00802F9B">
        <w:trPr>
          <w:cantSplit/>
          <w:trHeight w:val="289"/>
          <w:jc w:val="center"/>
        </w:trPr>
        <w:tc>
          <w:tcPr>
            <w:tcW w:w="7920" w:type="dxa"/>
          </w:tcPr>
          <w:p w14:paraId="7B0D350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14:paraId="44B8F237" w14:textId="77777777" w:rsidR="007E173E" w:rsidRPr="00564A49" w:rsidRDefault="007E173E" w:rsidP="00802F9B">
            <w:pPr>
              <w:keepNext/>
              <w:keepLines/>
              <w:spacing w:before="0" w:after="60"/>
            </w:pPr>
            <w:r w:rsidRPr="00564A49">
              <w:t>ue(v)</w:t>
            </w:r>
          </w:p>
        </w:tc>
      </w:tr>
      <w:tr w:rsidR="007E173E" w:rsidRPr="00564A49" w14:paraId="3D22DFFC" w14:textId="77777777" w:rsidTr="00802F9B">
        <w:trPr>
          <w:cantSplit/>
          <w:trHeight w:val="289"/>
          <w:jc w:val="center"/>
        </w:trPr>
        <w:tc>
          <w:tcPr>
            <w:tcW w:w="7920" w:type="dxa"/>
          </w:tcPr>
          <w:p w14:paraId="1E344897"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14:paraId="56D1792F" w14:textId="77777777" w:rsidR="007E173E" w:rsidRPr="00564A49" w:rsidRDefault="007E173E" w:rsidP="00802F9B">
            <w:pPr>
              <w:keepNext/>
              <w:keepLines/>
              <w:spacing w:before="0" w:after="60"/>
            </w:pPr>
          </w:p>
        </w:tc>
      </w:tr>
      <w:tr w:rsidR="007E173E" w:rsidRPr="00564A49" w14:paraId="611DADBE" w14:textId="77777777" w:rsidTr="00802F9B">
        <w:trPr>
          <w:cantSplit/>
          <w:trHeight w:val="289"/>
          <w:jc w:val="center"/>
        </w:trPr>
        <w:tc>
          <w:tcPr>
            <w:tcW w:w="7920" w:type="dxa"/>
          </w:tcPr>
          <w:p w14:paraId="7DF78D3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14:paraId="1CF0E8BF" w14:textId="77777777" w:rsidR="007E173E" w:rsidRPr="00564A49" w:rsidRDefault="007E173E" w:rsidP="00802F9B">
            <w:pPr>
              <w:pStyle w:val="tablecell"/>
              <w:rPr>
                <w:lang w:val="en-US"/>
              </w:rPr>
            </w:pPr>
          </w:p>
        </w:tc>
      </w:tr>
      <w:tr w:rsidR="007E173E" w:rsidRPr="00564A49" w14:paraId="1C03DD04" w14:textId="77777777" w:rsidTr="00802F9B">
        <w:trPr>
          <w:cantSplit/>
          <w:trHeight w:val="289"/>
          <w:jc w:val="center"/>
        </w:trPr>
        <w:tc>
          <w:tcPr>
            <w:tcW w:w="7920" w:type="dxa"/>
          </w:tcPr>
          <w:p w14:paraId="4A9F415E"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14:paraId="5A9B89D7" w14:textId="77777777" w:rsidR="007E173E" w:rsidRPr="00564A49" w:rsidRDefault="007E173E" w:rsidP="00802F9B">
            <w:pPr>
              <w:pStyle w:val="tablecell"/>
              <w:rPr>
                <w:lang w:val="en-US"/>
              </w:rPr>
            </w:pPr>
            <w:r w:rsidRPr="00564A49">
              <w:rPr>
                <w:lang w:val="en-US"/>
              </w:rPr>
              <w:t>u(1)</w:t>
            </w:r>
          </w:p>
        </w:tc>
      </w:tr>
      <w:tr w:rsidR="007E173E" w:rsidRPr="00564A49" w14:paraId="6EC8DEC0" w14:textId="77777777" w:rsidTr="00802F9B">
        <w:trPr>
          <w:cantSplit/>
          <w:trHeight w:val="289"/>
          <w:jc w:val="center"/>
        </w:trPr>
        <w:tc>
          <w:tcPr>
            <w:tcW w:w="7920" w:type="dxa"/>
          </w:tcPr>
          <w:p w14:paraId="5B42A91C"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14:paraId="275E7C07" w14:textId="77777777" w:rsidR="007E173E" w:rsidRPr="00564A49" w:rsidRDefault="007E173E" w:rsidP="00802F9B">
            <w:pPr>
              <w:pStyle w:val="tablecell"/>
              <w:rPr>
                <w:lang w:val="en-US"/>
              </w:rPr>
            </w:pPr>
          </w:p>
        </w:tc>
      </w:tr>
      <w:tr w:rsidR="007E173E" w:rsidRPr="00564A49" w14:paraId="7C227263" w14:textId="77777777" w:rsidTr="00802F9B">
        <w:trPr>
          <w:cantSplit/>
          <w:trHeight w:val="289"/>
          <w:jc w:val="center"/>
        </w:trPr>
        <w:tc>
          <w:tcPr>
            <w:tcW w:w="7920" w:type="dxa"/>
          </w:tcPr>
          <w:p w14:paraId="2B164D2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119AD678" w14:textId="77777777" w:rsidR="007E173E" w:rsidRPr="00564A49" w:rsidRDefault="007E173E" w:rsidP="00802F9B">
            <w:pPr>
              <w:pStyle w:val="tablecell"/>
              <w:rPr>
                <w:lang w:val="en-US"/>
              </w:rPr>
            </w:pPr>
          </w:p>
        </w:tc>
      </w:tr>
      <w:tr w:rsidR="007E173E" w:rsidRPr="00564A49" w14:paraId="50128B38" w14:textId="77777777" w:rsidTr="00802F9B">
        <w:trPr>
          <w:cantSplit/>
          <w:trHeight w:val="289"/>
          <w:jc w:val="center"/>
        </w:trPr>
        <w:tc>
          <w:tcPr>
            <w:tcW w:w="7920" w:type="dxa"/>
          </w:tcPr>
          <w:p w14:paraId="508B340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14:paraId="0757D853" w14:textId="77777777" w:rsidR="007E173E" w:rsidRPr="00564A49" w:rsidRDefault="007E173E" w:rsidP="00802F9B">
            <w:pPr>
              <w:pStyle w:val="tablecell"/>
              <w:rPr>
                <w:lang w:val="en-US"/>
              </w:rPr>
            </w:pPr>
          </w:p>
        </w:tc>
      </w:tr>
      <w:tr w:rsidR="007E173E" w:rsidRPr="00564A49" w14:paraId="6F8A717C" w14:textId="77777777" w:rsidTr="00802F9B">
        <w:trPr>
          <w:cantSplit/>
          <w:trHeight w:val="289"/>
          <w:jc w:val="center"/>
        </w:trPr>
        <w:tc>
          <w:tcPr>
            <w:tcW w:w="7920" w:type="dxa"/>
          </w:tcPr>
          <w:p w14:paraId="7273BD7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14:paraId="5D39053A" w14:textId="77777777" w:rsidR="007E173E" w:rsidRPr="00564A49" w:rsidRDefault="007E173E" w:rsidP="00802F9B">
            <w:pPr>
              <w:pStyle w:val="tablecell"/>
              <w:rPr>
                <w:lang w:val="en-US"/>
              </w:rPr>
            </w:pPr>
          </w:p>
        </w:tc>
      </w:tr>
      <w:tr w:rsidR="007E173E" w:rsidRPr="00564A49" w14:paraId="7E9A0949" w14:textId="77777777" w:rsidTr="00802F9B">
        <w:trPr>
          <w:cantSplit/>
          <w:trHeight w:val="289"/>
          <w:jc w:val="center"/>
        </w:trPr>
        <w:tc>
          <w:tcPr>
            <w:tcW w:w="7920" w:type="dxa"/>
          </w:tcPr>
          <w:p w14:paraId="2D30A612" w14:textId="77777777"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14:paraId="3E5FDC7A" w14:textId="77777777" w:rsidR="007E173E" w:rsidRPr="00564A49" w:rsidRDefault="007E173E" w:rsidP="00802F9B">
            <w:pPr>
              <w:pStyle w:val="tablecell"/>
              <w:rPr>
                <w:lang w:val="en-US"/>
              </w:rPr>
            </w:pPr>
            <w:r w:rsidRPr="00564A49">
              <w:rPr>
                <w:lang w:val="en-US"/>
              </w:rPr>
              <w:t>ue(v)</w:t>
            </w:r>
          </w:p>
        </w:tc>
      </w:tr>
      <w:tr w:rsidR="007E173E" w:rsidRPr="00564A49" w14:paraId="6BAD0D2A" w14:textId="77777777" w:rsidTr="00802F9B">
        <w:trPr>
          <w:cantSplit/>
          <w:trHeight w:val="289"/>
          <w:jc w:val="center"/>
        </w:trPr>
        <w:tc>
          <w:tcPr>
            <w:tcW w:w="7920" w:type="dxa"/>
          </w:tcPr>
          <w:p w14:paraId="766334F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14:paraId="56F40D3F" w14:textId="77777777" w:rsidR="007E173E" w:rsidRPr="00564A49" w:rsidRDefault="007E173E" w:rsidP="00802F9B">
            <w:pPr>
              <w:pStyle w:val="tablecell"/>
              <w:rPr>
                <w:lang w:val="en-US"/>
              </w:rPr>
            </w:pPr>
          </w:p>
        </w:tc>
      </w:tr>
      <w:tr w:rsidR="007E173E" w:rsidRPr="00564A49" w14:paraId="055517C9" w14:textId="77777777" w:rsidTr="00802F9B">
        <w:trPr>
          <w:cantSplit/>
          <w:trHeight w:val="289"/>
          <w:jc w:val="center"/>
        </w:trPr>
        <w:tc>
          <w:tcPr>
            <w:tcW w:w="7920" w:type="dxa"/>
          </w:tcPr>
          <w:p w14:paraId="68DEF7F2" w14:textId="77777777"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14:paraId="4CDAEA23" w14:textId="77777777" w:rsidR="007E173E" w:rsidRPr="00564A49" w:rsidRDefault="007E173E" w:rsidP="00802F9B">
            <w:pPr>
              <w:pStyle w:val="tablecell"/>
              <w:rPr>
                <w:lang w:val="en-US"/>
              </w:rPr>
            </w:pPr>
          </w:p>
        </w:tc>
      </w:tr>
      <w:tr w:rsidR="007E173E" w:rsidRPr="00564A49" w14:paraId="7E9818DE" w14:textId="77777777" w:rsidTr="00802F9B">
        <w:trPr>
          <w:cantSplit/>
          <w:trHeight w:val="289"/>
          <w:jc w:val="center"/>
        </w:trPr>
        <w:tc>
          <w:tcPr>
            <w:tcW w:w="7920" w:type="dxa"/>
          </w:tcPr>
          <w:p w14:paraId="2C7E300B" w14:textId="77777777"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14:paraId="0005EE6A" w14:textId="77777777" w:rsidR="007E173E" w:rsidRPr="00564A49" w:rsidRDefault="007E173E" w:rsidP="00802F9B">
            <w:pPr>
              <w:pStyle w:val="tablecell"/>
              <w:rPr>
                <w:lang w:val="en-US"/>
              </w:rPr>
            </w:pPr>
          </w:p>
        </w:tc>
      </w:tr>
      <w:tr w:rsidR="007E173E" w:rsidRPr="00564A49" w14:paraId="0292E259" w14:textId="77777777" w:rsidTr="00802F9B">
        <w:trPr>
          <w:cantSplit/>
          <w:trHeight w:val="289"/>
          <w:jc w:val="center"/>
        </w:trPr>
        <w:tc>
          <w:tcPr>
            <w:tcW w:w="7920" w:type="dxa"/>
          </w:tcPr>
          <w:p w14:paraId="2BFEFDFA"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14:paraId="706234DC" w14:textId="77777777" w:rsidR="007E173E" w:rsidRPr="00564A49" w:rsidRDefault="007E173E" w:rsidP="00802F9B">
            <w:pPr>
              <w:pStyle w:val="tablecell"/>
              <w:rPr>
                <w:lang w:val="en-US"/>
              </w:rPr>
            </w:pPr>
            <w:r w:rsidRPr="00564A49">
              <w:rPr>
                <w:lang w:val="en-US"/>
              </w:rPr>
              <w:t>u(1)</w:t>
            </w:r>
          </w:p>
        </w:tc>
      </w:tr>
      <w:tr w:rsidR="007E173E" w:rsidRPr="00564A49" w14:paraId="7BAF73D6" w14:textId="77777777" w:rsidTr="00802F9B">
        <w:trPr>
          <w:cantSplit/>
          <w:trHeight w:val="289"/>
          <w:jc w:val="center"/>
        </w:trPr>
        <w:tc>
          <w:tcPr>
            <w:tcW w:w="7920" w:type="dxa"/>
          </w:tcPr>
          <w:p w14:paraId="58021EB6"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14:paraId="646116AA" w14:textId="77777777" w:rsidR="007E173E" w:rsidRPr="00564A49" w:rsidRDefault="007E173E" w:rsidP="00802F9B">
            <w:pPr>
              <w:pStyle w:val="tablecell"/>
              <w:rPr>
                <w:lang w:val="en-US"/>
              </w:rPr>
            </w:pPr>
            <w:r w:rsidRPr="00564A49">
              <w:rPr>
                <w:lang w:val="en-US"/>
              </w:rPr>
              <w:t>ue(v)</w:t>
            </w:r>
          </w:p>
        </w:tc>
      </w:tr>
      <w:tr w:rsidR="007E173E" w:rsidRPr="00564A49" w14:paraId="08B26821" w14:textId="77777777" w:rsidTr="00802F9B">
        <w:trPr>
          <w:cantSplit/>
          <w:trHeight w:val="289"/>
          <w:jc w:val="center"/>
        </w:trPr>
        <w:tc>
          <w:tcPr>
            <w:tcW w:w="7920" w:type="dxa"/>
          </w:tcPr>
          <w:p w14:paraId="14FBD12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14:paraId="1B939B1D" w14:textId="77777777" w:rsidR="007E173E" w:rsidRPr="00564A49" w:rsidRDefault="007E173E" w:rsidP="00802F9B">
            <w:pPr>
              <w:pStyle w:val="tablecell"/>
              <w:rPr>
                <w:lang w:val="en-US"/>
              </w:rPr>
            </w:pPr>
          </w:p>
        </w:tc>
      </w:tr>
      <w:tr w:rsidR="007E173E" w:rsidRPr="00564A49" w14:paraId="41672E25" w14:textId="77777777" w:rsidTr="00802F9B">
        <w:trPr>
          <w:cantSplit/>
          <w:trHeight w:val="289"/>
          <w:jc w:val="center"/>
        </w:trPr>
        <w:tc>
          <w:tcPr>
            <w:tcW w:w="7920" w:type="dxa"/>
          </w:tcPr>
          <w:p w14:paraId="3F515D21"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14:paraId="2F6E9C19" w14:textId="77777777" w:rsidR="007E173E" w:rsidRPr="00564A49" w:rsidRDefault="007E173E" w:rsidP="00802F9B">
            <w:pPr>
              <w:pStyle w:val="tablecell"/>
              <w:rPr>
                <w:lang w:val="en-US"/>
              </w:rPr>
            </w:pPr>
          </w:p>
        </w:tc>
      </w:tr>
      <w:tr w:rsidR="007E173E" w:rsidRPr="00564A49" w14:paraId="3EEEB692" w14:textId="77777777" w:rsidTr="00802F9B">
        <w:trPr>
          <w:cantSplit/>
          <w:trHeight w:val="289"/>
          <w:jc w:val="center"/>
        </w:trPr>
        <w:tc>
          <w:tcPr>
            <w:tcW w:w="7920" w:type="dxa"/>
          </w:tcPr>
          <w:p w14:paraId="2E620AB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14:paraId="0242276A" w14:textId="77777777" w:rsidR="007E173E" w:rsidRPr="00564A49" w:rsidRDefault="007E173E" w:rsidP="00802F9B">
            <w:pPr>
              <w:pStyle w:val="tablecell"/>
              <w:rPr>
                <w:lang w:val="en-US"/>
              </w:rPr>
            </w:pPr>
            <w:r w:rsidRPr="00564A49">
              <w:rPr>
                <w:lang w:val="en-US"/>
              </w:rPr>
              <w:t>ue(v)</w:t>
            </w:r>
          </w:p>
        </w:tc>
      </w:tr>
      <w:tr w:rsidR="007E173E" w:rsidRPr="00564A49" w14:paraId="3052CCA3" w14:textId="77777777" w:rsidTr="00802F9B">
        <w:trPr>
          <w:cantSplit/>
          <w:trHeight w:val="289"/>
          <w:jc w:val="center"/>
        </w:trPr>
        <w:tc>
          <w:tcPr>
            <w:tcW w:w="7920" w:type="dxa"/>
          </w:tcPr>
          <w:p w14:paraId="66DEC732"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14:paraId="0B8CB6F0" w14:textId="77777777" w:rsidR="007E173E" w:rsidRPr="00564A49" w:rsidRDefault="007E173E" w:rsidP="00802F9B">
            <w:pPr>
              <w:pStyle w:val="tablecell"/>
              <w:rPr>
                <w:lang w:val="en-US"/>
              </w:rPr>
            </w:pPr>
            <w:r w:rsidRPr="00564A49">
              <w:rPr>
                <w:lang w:val="en-US"/>
              </w:rPr>
              <w:t>ue(v)</w:t>
            </w:r>
          </w:p>
        </w:tc>
      </w:tr>
      <w:tr w:rsidR="007E173E" w:rsidRPr="00564A49" w14:paraId="7F7A91D0" w14:textId="77777777" w:rsidTr="00802F9B">
        <w:trPr>
          <w:cantSplit/>
          <w:trHeight w:val="289"/>
          <w:jc w:val="center"/>
        </w:trPr>
        <w:tc>
          <w:tcPr>
            <w:tcW w:w="7920" w:type="dxa"/>
          </w:tcPr>
          <w:p w14:paraId="73814C9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14:paraId="4263888E" w14:textId="77777777" w:rsidR="007E173E" w:rsidRPr="00564A49" w:rsidRDefault="007E173E" w:rsidP="00802F9B">
            <w:pPr>
              <w:pStyle w:val="tablecell"/>
              <w:rPr>
                <w:lang w:val="en-US"/>
              </w:rPr>
            </w:pPr>
          </w:p>
        </w:tc>
      </w:tr>
      <w:tr w:rsidR="007E173E" w:rsidRPr="00564A49" w14:paraId="612EE92E" w14:textId="77777777" w:rsidTr="00802F9B">
        <w:trPr>
          <w:cantSplit/>
          <w:trHeight w:val="289"/>
          <w:jc w:val="center"/>
        </w:trPr>
        <w:tc>
          <w:tcPr>
            <w:tcW w:w="7920" w:type="dxa"/>
          </w:tcPr>
          <w:p w14:paraId="1C38DDC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4CA1405C" w14:textId="77777777" w:rsidR="007E173E" w:rsidRPr="00564A49" w:rsidRDefault="007E173E" w:rsidP="00802F9B">
            <w:pPr>
              <w:pStyle w:val="tablecell"/>
              <w:rPr>
                <w:lang w:val="en-US"/>
              </w:rPr>
            </w:pPr>
          </w:p>
        </w:tc>
      </w:tr>
      <w:tr w:rsidR="007E173E" w:rsidRPr="00564A49" w14:paraId="5669C3ED" w14:textId="77777777" w:rsidTr="00802F9B">
        <w:trPr>
          <w:cantSplit/>
          <w:trHeight w:val="289"/>
          <w:jc w:val="center"/>
        </w:trPr>
        <w:tc>
          <w:tcPr>
            <w:tcW w:w="7920" w:type="dxa"/>
          </w:tcPr>
          <w:p w14:paraId="5FB468C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272520D8" w14:textId="77777777" w:rsidR="007E173E" w:rsidRPr="00564A49" w:rsidRDefault="007E173E" w:rsidP="00802F9B">
            <w:pPr>
              <w:keepNext/>
              <w:keepLines/>
              <w:spacing w:before="0" w:after="60"/>
            </w:pPr>
          </w:p>
        </w:tc>
      </w:tr>
    </w:tbl>
    <w:p w14:paraId="328E438D" w14:textId="77777777" w:rsidR="007E173E" w:rsidRPr="00564A49" w:rsidRDefault="007E173E" w:rsidP="007E173E">
      <w:pPr>
        <w:pStyle w:val="3N"/>
        <w:rPr>
          <w:lang w:val="en-US"/>
        </w:rPr>
      </w:pPr>
    </w:p>
    <w:p w14:paraId="16C233A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3" w:name="_Toc377921577"/>
      <w:bookmarkStart w:id="1724" w:name="_Toc378026215"/>
      <w:r w:rsidRPr="00564A49">
        <w:rPr>
          <w:lang w:val="en-US"/>
        </w:rPr>
        <w:lastRenderedPageBreak/>
        <w:t>Sub-bitstream property SEI message syntax</w:t>
      </w:r>
      <w:bookmarkEnd w:id="1723"/>
      <w:bookmarkEnd w:id="1724"/>
    </w:p>
    <w:p w14:paraId="3343F5FE"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2AE82DF3" w14:textId="77777777" w:rsidTr="00802F9B">
        <w:trPr>
          <w:trHeight w:val="289"/>
          <w:jc w:val="center"/>
        </w:trPr>
        <w:tc>
          <w:tcPr>
            <w:tcW w:w="7920" w:type="dxa"/>
          </w:tcPr>
          <w:p w14:paraId="5140DBD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14:paraId="403E2397" w14:textId="77777777" w:rsidR="007E173E" w:rsidRPr="00564A49" w:rsidRDefault="007E173E" w:rsidP="00802F9B">
            <w:pPr>
              <w:keepNext/>
              <w:spacing w:before="0" w:after="60"/>
              <w:rPr>
                <w:bCs/>
              </w:rPr>
            </w:pPr>
            <w:r w:rsidRPr="00564A49">
              <w:rPr>
                <w:bCs/>
              </w:rPr>
              <w:t>Descriptor</w:t>
            </w:r>
          </w:p>
        </w:tc>
      </w:tr>
      <w:tr w:rsidR="007E173E" w:rsidRPr="00564A49" w14:paraId="3C5799F0" w14:textId="77777777" w:rsidTr="00802F9B">
        <w:trPr>
          <w:cantSplit/>
          <w:trHeight w:val="289"/>
          <w:jc w:val="center"/>
        </w:trPr>
        <w:tc>
          <w:tcPr>
            <w:tcW w:w="7920" w:type="dxa"/>
          </w:tcPr>
          <w:p w14:paraId="283791C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14:paraId="76E14D18" w14:textId="77777777" w:rsidR="007E173E" w:rsidRPr="00564A49" w:rsidRDefault="007E173E" w:rsidP="00802F9B">
            <w:pPr>
              <w:keepNext/>
              <w:keepLines/>
              <w:spacing w:before="0" w:after="60"/>
            </w:pPr>
            <w:r w:rsidRPr="00564A49">
              <w:rPr>
                <w:bCs/>
                <w:noProof/>
              </w:rPr>
              <w:t>u(4)</w:t>
            </w:r>
          </w:p>
        </w:tc>
      </w:tr>
      <w:tr w:rsidR="007E173E" w:rsidRPr="00564A49" w14:paraId="00D9CEB1" w14:textId="77777777" w:rsidTr="00802F9B">
        <w:trPr>
          <w:cantSplit/>
          <w:trHeight w:val="289"/>
          <w:jc w:val="center"/>
        </w:trPr>
        <w:tc>
          <w:tcPr>
            <w:tcW w:w="7920" w:type="dxa"/>
          </w:tcPr>
          <w:p w14:paraId="07B96EB9"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14:paraId="6FD95D36" w14:textId="77777777" w:rsidR="007E173E" w:rsidRPr="00564A49" w:rsidRDefault="007E173E" w:rsidP="00802F9B">
            <w:pPr>
              <w:keepNext/>
              <w:keepLines/>
              <w:spacing w:before="0" w:after="60"/>
            </w:pPr>
            <w:r w:rsidRPr="00564A49">
              <w:rPr>
                <w:bCs/>
                <w:noProof/>
              </w:rPr>
              <w:t>ue(v)</w:t>
            </w:r>
          </w:p>
        </w:tc>
      </w:tr>
      <w:tr w:rsidR="007E173E" w:rsidRPr="00564A49" w14:paraId="074B53FE" w14:textId="77777777" w:rsidTr="00802F9B">
        <w:trPr>
          <w:cantSplit/>
          <w:trHeight w:val="289"/>
          <w:jc w:val="center"/>
        </w:trPr>
        <w:tc>
          <w:tcPr>
            <w:tcW w:w="7920" w:type="dxa"/>
          </w:tcPr>
          <w:p w14:paraId="3EDB0955" w14:textId="77777777"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14:paraId="7401E216" w14:textId="77777777" w:rsidR="007E173E" w:rsidRPr="00564A49" w:rsidRDefault="007E173E" w:rsidP="00802F9B">
            <w:pPr>
              <w:pStyle w:val="tablecell"/>
              <w:rPr>
                <w:lang w:val="en-US"/>
              </w:rPr>
            </w:pPr>
          </w:p>
        </w:tc>
      </w:tr>
      <w:tr w:rsidR="007E173E" w:rsidRPr="00564A49" w14:paraId="54432974" w14:textId="77777777" w:rsidTr="00802F9B">
        <w:trPr>
          <w:cantSplit/>
          <w:trHeight w:val="289"/>
          <w:jc w:val="center"/>
        </w:trPr>
        <w:tc>
          <w:tcPr>
            <w:tcW w:w="7920" w:type="dxa"/>
          </w:tcPr>
          <w:p w14:paraId="6FE1DD42" w14:textId="77777777"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14:paraId="46F230B3" w14:textId="77777777" w:rsidR="007E173E" w:rsidRPr="00564A49" w:rsidRDefault="007E173E" w:rsidP="00802F9B">
            <w:pPr>
              <w:pStyle w:val="tablecell"/>
              <w:rPr>
                <w:lang w:val="en-US"/>
              </w:rPr>
            </w:pPr>
            <w:r w:rsidRPr="00564A49">
              <w:rPr>
                <w:bCs/>
                <w:noProof/>
              </w:rPr>
              <w:t>u(2)</w:t>
            </w:r>
          </w:p>
        </w:tc>
      </w:tr>
      <w:tr w:rsidR="007E173E" w:rsidRPr="00564A49" w14:paraId="4718DE00" w14:textId="77777777" w:rsidTr="00802F9B">
        <w:trPr>
          <w:cantSplit/>
          <w:trHeight w:val="289"/>
          <w:jc w:val="center"/>
        </w:trPr>
        <w:tc>
          <w:tcPr>
            <w:tcW w:w="7920" w:type="dxa"/>
          </w:tcPr>
          <w:p w14:paraId="2F9A2C98" w14:textId="77777777"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14:paraId="48AD9ACF" w14:textId="77777777" w:rsidR="007E173E" w:rsidRPr="00564A49" w:rsidRDefault="007E173E" w:rsidP="00802F9B">
            <w:pPr>
              <w:pStyle w:val="tablecell"/>
              <w:rPr>
                <w:lang w:val="en-US"/>
              </w:rPr>
            </w:pPr>
            <w:r w:rsidRPr="00564A49">
              <w:rPr>
                <w:bCs/>
                <w:noProof/>
              </w:rPr>
              <w:t>ue(v)</w:t>
            </w:r>
          </w:p>
        </w:tc>
      </w:tr>
      <w:tr w:rsidR="007E173E" w:rsidRPr="00564A49" w14:paraId="1AC953E0" w14:textId="77777777" w:rsidTr="00802F9B">
        <w:trPr>
          <w:cantSplit/>
          <w:trHeight w:val="289"/>
          <w:jc w:val="center"/>
        </w:trPr>
        <w:tc>
          <w:tcPr>
            <w:tcW w:w="7920" w:type="dxa"/>
          </w:tcPr>
          <w:p w14:paraId="200987EF"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14:paraId="28B09ED0" w14:textId="77777777" w:rsidR="007E173E" w:rsidRPr="00564A49" w:rsidRDefault="007E173E" w:rsidP="00802F9B">
            <w:pPr>
              <w:pStyle w:val="tablecell"/>
              <w:rPr>
                <w:lang w:val="en-US"/>
              </w:rPr>
            </w:pPr>
            <w:r w:rsidRPr="00564A49">
              <w:rPr>
                <w:lang w:val="en-US"/>
              </w:rPr>
              <w:t>u(3)</w:t>
            </w:r>
          </w:p>
        </w:tc>
      </w:tr>
      <w:tr w:rsidR="007E173E" w:rsidRPr="00564A49" w14:paraId="064F6CF2" w14:textId="77777777" w:rsidTr="00802F9B">
        <w:trPr>
          <w:cantSplit/>
          <w:trHeight w:val="289"/>
          <w:jc w:val="center"/>
        </w:trPr>
        <w:tc>
          <w:tcPr>
            <w:tcW w:w="7920" w:type="dxa"/>
          </w:tcPr>
          <w:p w14:paraId="38A388B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14:paraId="74C00A13" w14:textId="77777777" w:rsidR="007E173E" w:rsidRPr="00564A49" w:rsidRDefault="007E173E" w:rsidP="00802F9B">
            <w:pPr>
              <w:pStyle w:val="tablecell"/>
              <w:rPr>
                <w:lang w:val="en-US"/>
              </w:rPr>
            </w:pPr>
            <w:r w:rsidRPr="00564A49">
              <w:rPr>
                <w:lang w:val="en-US"/>
              </w:rPr>
              <w:t>u(16)</w:t>
            </w:r>
          </w:p>
        </w:tc>
      </w:tr>
      <w:tr w:rsidR="007E173E" w:rsidRPr="00564A49" w14:paraId="365E5896" w14:textId="77777777" w:rsidTr="00802F9B">
        <w:trPr>
          <w:cantSplit/>
          <w:trHeight w:val="289"/>
          <w:jc w:val="center"/>
        </w:trPr>
        <w:tc>
          <w:tcPr>
            <w:tcW w:w="7920" w:type="dxa"/>
          </w:tcPr>
          <w:p w14:paraId="3013451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14:paraId="6E4DB67A" w14:textId="77777777" w:rsidR="007E173E" w:rsidRPr="00564A49" w:rsidRDefault="007E173E" w:rsidP="00802F9B">
            <w:pPr>
              <w:pStyle w:val="tablecell"/>
              <w:rPr>
                <w:lang w:val="en-US"/>
              </w:rPr>
            </w:pPr>
            <w:r w:rsidRPr="00564A49">
              <w:rPr>
                <w:lang w:val="en-US"/>
              </w:rPr>
              <w:t>u(16)</w:t>
            </w:r>
          </w:p>
        </w:tc>
      </w:tr>
      <w:tr w:rsidR="007E173E" w:rsidRPr="00564A49" w14:paraId="77641064" w14:textId="77777777" w:rsidTr="00802F9B">
        <w:trPr>
          <w:cantSplit/>
          <w:trHeight w:val="289"/>
          <w:jc w:val="center"/>
        </w:trPr>
        <w:tc>
          <w:tcPr>
            <w:tcW w:w="7920" w:type="dxa"/>
          </w:tcPr>
          <w:p w14:paraId="5C794C7B" w14:textId="77777777"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14:paraId="3477EA4B" w14:textId="77777777" w:rsidR="007E173E" w:rsidRPr="00564A49" w:rsidRDefault="007E173E" w:rsidP="00802F9B">
            <w:pPr>
              <w:pStyle w:val="tablecell"/>
              <w:rPr>
                <w:lang w:val="en-US"/>
              </w:rPr>
            </w:pPr>
          </w:p>
        </w:tc>
      </w:tr>
      <w:tr w:rsidR="007E173E" w:rsidRPr="00564A49" w14:paraId="154E5141" w14:textId="77777777" w:rsidTr="00802F9B">
        <w:trPr>
          <w:cantSplit/>
          <w:trHeight w:val="289"/>
          <w:jc w:val="center"/>
        </w:trPr>
        <w:tc>
          <w:tcPr>
            <w:tcW w:w="7920" w:type="dxa"/>
          </w:tcPr>
          <w:p w14:paraId="54D5C1A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277381FB" w14:textId="77777777" w:rsidR="007E173E" w:rsidRPr="00564A49" w:rsidRDefault="007E173E" w:rsidP="00802F9B">
            <w:pPr>
              <w:keepNext/>
              <w:keepLines/>
              <w:spacing w:before="0" w:after="60"/>
            </w:pPr>
          </w:p>
        </w:tc>
      </w:tr>
    </w:tbl>
    <w:p w14:paraId="788FE0A2" w14:textId="77777777" w:rsidR="007E173E" w:rsidRPr="00564A49" w:rsidRDefault="007E173E" w:rsidP="007E173E">
      <w:pPr>
        <w:pStyle w:val="3N"/>
        <w:rPr>
          <w:lang w:val="en-US"/>
        </w:rPr>
      </w:pPr>
    </w:p>
    <w:p w14:paraId="42A9A5A1"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5" w:name="_Toc377921578"/>
      <w:bookmarkStart w:id="1726" w:name="_Toc378026216"/>
      <w:r w:rsidRPr="00564A49">
        <w:rPr>
          <w:lang w:val="en-US"/>
        </w:rPr>
        <w:t>Alpha channel information SEI message syntax</w:t>
      </w:r>
      <w:bookmarkEnd w:id="1725"/>
      <w:bookmarkEnd w:id="1726"/>
    </w:p>
    <w:p w14:paraId="0143F838" w14:textId="77777777"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09DC629F" w14:textId="77777777" w:rsidTr="00802F9B">
        <w:trPr>
          <w:trHeight w:val="289"/>
          <w:jc w:val="center"/>
        </w:trPr>
        <w:tc>
          <w:tcPr>
            <w:tcW w:w="7920" w:type="dxa"/>
          </w:tcPr>
          <w:p w14:paraId="279630F2"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14:paraId="47E07B06" w14:textId="77777777" w:rsidR="007E173E" w:rsidRPr="00564A49" w:rsidRDefault="007E173E" w:rsidP="00802F9B">
            <w:pPr>
              <w:keepNext/>
              <w:spacing w:before="0" w:after="60"/>
              <w:rPr>
                <w:bCs/>
              </w:rPr>
            </w:pPr>
            <w:r w:rsidRPr="00564A49">
              <w:rPr>
                <w:bCs/>
              </w:rPr>
              <w:t>Descriptor</w:t>
            </w:r>
          </w:p>
        </w:tc>
      </w:tr>
      <w:tr w:rsidR="007E173E" w:rsidRPr="00564A49" w14:paraId="625D4031" w14:textId="77777777" w:rsidTr="00802F9B">
        <w:trPr>
          <w:cantSplit/>
          <w:trHeight w:val="289"/>
          <w:jc w:val="center"/>
        </w:trPr>
        <w:tc>
          <w:tcPr>
            <w:tcW w:w="7920" w:type="dxa"/>
          </w:tcPr>
          <w:p w14:paraId="66C029D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14:paraId="751283F5" w14:textId="77777777" w:rsidR="007E173E" w:rsidRPr="00564A49" w:rsidRDefault="007E173E" w:rsidP="00802F9B">
            <w:pPr>
              <w:keepNext/>
              <w:keepLines/>
              <w:spacing w:before="0" w:after="60"/>
            </w:pPr>
            <w:r w:rsidRPr="00564A49">
              <w:t>u(1)</w:t>
            </w:r>
          </w:p>
        </w:tc>
      </w:tr>
      <w:tr w:rsidR="007E173E" w:rsidRPr="00564A49" w14:paraId="300994B8" w14:textId="77777777" w:rsidTr="00802F9B">
        <w:trPr>
          <w:cantSplit/>
          <w:trHeight w:val="289"/>
          <w:jc w:val="center"/>
        </w:trPr>
        <w:tc>
          <w:tcPr>
            <w:tcW w:w="7920" w:type="dxa"/>
          </w:tcPr>
          <w:p w14:paraId="2E74911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14:paraId="48EFBBEF" w14:textId="77777777" w:rsidR="007E173E" w:rsidRPr="00564A49" w:rsidRDefault="007E173E" w:rsidP="00802F9B">
            <w:pPr>
              <w:keepNext/>
              <w:keepLines/>
              <w:spacing w:before="0" w:after="60"/>
            </w:pPr>
          </w:p>
        </w:tc>
      </w:tr>
      <w:tr w:rsidR="007E173E" w:rsidRPr="00564A49" w14:paraId="0BDB5E9E" w14:textId="77777777" w:rsidTr="00802F9B">
        <w:trPr>
          <w:cantSplit/>
          <w:trHeight w:val="289"/>
          <w:jc w:val="center"/>
        </w:trPr>
        <w:tc>
          <w:tcPr>
            <w:tcW w:w="7920" w:type="dxa"/>
          </w:tcPr>
          <w:p w14:paraId="7A9B28F6"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14:paraId="2D7F6891" w14:textId="77777777" w:rsidR="007E173E" w:rsidRPr="00564A49" w:rsidRDefault="007E173E" w:rsidP="00802F9B">
            <w:pPr>
              <w:pStyle w:val="tablecell"/>
              <w:rPr>
                <w:lang w:val="en-US"/>
              </w:rPr>
            </w:pPr>
            <w:r w:rsidRPr="00564A49">
              <w:t>u(3)</w:t>
            </w:r>
          </w:p>
        </w:tc>
      </w:tr>
      <w:tr w:rsidR="007E173E" w:rsidRPr="00564A49" w14:paraId="3EE1EFEE" w14:textId="77777777" w:rsidTr="00802F9B">
        <w:trPr>
          <w:cantSplit/>
          <w:trHeight w:val="289"/>
          <w:jc w:val="center"/>
        </w:trPr>
        <w:tc>
          <w:tcPr>
            <w:tcW w:w="7920" w:type="dxa"/>
          </w:tcPr>
          <w:p w14:paraId="79C98200"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14:paraId="428D3974" w14:textId="77777777" w:rsidR="007E173E" w:rsidRPr="00564A49" w:rsidRDefault="007E173E" w:rsidP="00802F9B">
            <w:pPr>
              <w:pStyle w:val="tablecell"/>
              <w:rPr>
                <w:lang w:val="en-US"/>
              </w:rPr>
            </w:pPr>
            <w:r w:rsidRPr="00564A49">
              <w:t>u(3)</w:t>
            </w:r>
          </w:p>
        </w:tc>
      </w:tr>
      <w:tr w:rsidR="007E173E" w:rsidRPr="00564A49" w14:paraId="498FA5BD" w14:textId="77777777" w:rsidTr="00802F9B">
        <w:trPr>
          <w:cantSplit/>
          <w:trHeight w:val="289"/>
          <w:jc w:val="center"/>
        </w:trPr>
        <w:tc>
          <w:tcPr>
            <w:tcW w:w="7920" w:type="dxa"/>
          </w:tcPr>
          <w:p w14:paraId="7CBE60AA"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14:paraId="2E8F467B" w14:textId="77777777" w:rsidR="007E173E" w:rsidRPr="00564A49" w:rsidRDefault="007E173E" w:rsidP="00802F9B">
            <w:pPr>
              <w:pStyle w:val="tablecell"/>
              <w:rPr>
                <w:lang w:val="en-US"/>
              </w:rPr>
            </w:pPr>
            <w:r w:rsidRPr="00564A49">
              <w:t>u(v)</w:t>
            </w:r>
          </w:p>
        </w:tc>
      </w:tr>
      <w:tr w:rsidR="007E173E" w:rsidRPr="00564A49" w14:paraId="62404ECC" w14:textId="77777777" w:rsidTr="00802F9B">
        <w:trPr>
          <w:cantSplit/>
          <w:trHeight w:val="289"/>
          <w:jc w:val="center"/>
        </w:trPr>
        <w:tc>
          <w:tcPr>
            <w:tcW w:w="7920" w:type="dxa"/>
          </w:tcPr>
          <w:p w14:paraId="26D62153"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14:paraId="7FC92293" w14:textId="77777777" w:rsidR="007E173E" w:rsidRPr="00564A49" w:rsidRDefault="007E173E" w:rsidP="00802F9B">
            <w:pPr>
              <w:pStyle w:val="tablecell"/>
              <w:rPr>
                <w:lang w:val="en-US"/>
              </w:rPr>
            </w:pPr>
            <w:r w:rsidRPr="00564A49">
              <w:t>u(v)</w:t>
            </w:r>
          </w:p>
        </w:tc>
      </w:tr>
      <w:tr w:rsidR="007E173E" w:rsidRPr="00564A49" w14:paraId="089E98BD" w14:textId="77777777" w:rsidTr="00802F9B">
        <w:trPr>
          <w:cantSplit/>
          <w:trHeight w:val="289"/>
          <w:jc w:val="center"/>
        </w:trPr>
        <w:tc>
          <w:tcPr>
            <w:tcW w:w="7920" w:type="dxa"/>
          </w:tcPr>
          <w:p w14:paraId="581BC971"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14:paraId="3D0BCC04" w14:textId="77777777" w:rsidR="007E173E" w:rsidRPr="00564A49" w:rsidRDefault="007E173E" w:rsidP="00802F9B">
            <w:pPr>
              <w:pStyle w:val="tablecell"/>
              <w:rPr>
                <w:lang w:val="en-US"/>
              </w:rPr>
            </w:pPr>
            <w:r w:rsidRPr="00564A49">
              <w:t>u(1)</w:t>
            </w:r>
          </w:p>
        </w:tc>
      </w:tr>
      <w:tr w:rsidR="007E173E" w:rsidRPr="00564A49" w14:paraId="1F99199E" w14:textId="77777777" w:rsidTr="00802F9B">
        <w:trPr>
          <w:cantSplit/>
          <w:trHeight w:val="289"/>
          <w:jc w:val="center"/>
        </w:trPr>
        <w:tc>
          <w:tcPr>
            <w:tcW w:w="7920" w:type="dxa"/>
          </w:tcPr>
          <w:p w14:paraId="4756319F"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14:paraId="50BA8BFC" w14:textId="77777777" w:rsidR="007E173E" w:rsidRPr="00564A49" w:rsidRDefault="007E173E" w:rsidP="00802F9B">
            <w:pPr>
              <w:pStyle w:val="tablecell"/>
              <w:rPr>
                <w:lang w:val="en-US"/>
              </w:rPr>
            </w:pPr>
            <w:r w:rsidRPr="00564A49">
              <w:t>u(1)</w:t>
            </w:r>
          </w:p>
        </w:tc>
      </w:tr>
      <w:tr w:rsidR="007E173E" w:rsidRPr="00564A49" w14:paraId="21E98A09" w14:textId="77777777" w:rsidTr="00802F9B">
        <w:trPr>
          <w:cantSplit/>
          <w:trHeight w:val="289"/>
          <w:jc w:val="center"/>
        </w:trPr>
        <w:tc>
          <w:tcPr>
            <w:tcW w:w="7920" w:type="dxa"/>
          </w:tcPr>
          <w:p w14:paraId="4F78786C"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14:paraId="5BB09FA6" w14:textId="77777777" w:rsidR="007E173E" w:rsidRPr="00564A49" w:rsidRDefault="007E173E" w:rsidP="00802F9B">
            <w:pPr>
              <w:pStyle w:val="tablecell"/>
              <w:rPr>
                <w:lang w:val="en-US"/>
              </w:rPr>
            </w:pPr>
          </w:p>
        </w:tc>
      </w:tr>
      <w:tr w:rsidR="007E173E" w:rsidRPr="00564A49" w14:paraId="02467834" w14:textId="77777777" w:rsidTr="00802F9B">
        <w:trPr>
          <w:cantSplit/>
          <w:trHeight w:val="289"/>
          <w:jc w:val="center"/>
        </w:trPr>
        <w:tc>
          <w:tcPr>
            <w:tcW w:w="7920" w:type="dxa"/>
          </w:tcPr>
          <w:p w14:paraId="17612FD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14:paraId="0676451F" w14:textId="77777777" w:rsidR="007E173E" w:rsidRPr="00564A49" w:rsidRDefault="007E173E" w:rsidP="00802F9B">
            <w:pPr>
              <w:pStyle w:val="tablecell"/>
              <w:rPr>
                <w:lang w:val="en-US"/>
              </w:rPr>
            </w:pPr>
            <w:r w:rsidRPr="00564A49">
              <w:t>u(1)</w:t>
            </w:r>
          </w:p>
        </w:tc>
      </w:tr>
      <w:tr w:rsidR="007E173E" w:rsidRPr="00564A49" w14:paraId="6378826D" w14:textId="77777777" w:rsidTr="00802F9B">
        <w:trPr>
          <w:cantSplit/>
          <w:trHeight w:val="289"/>
          <w:jc w:val="center"/>
        </w:trPr>
        <w:tc>
          <w:tcPr>
            <w:tcW w:w="7920" w:type="dxa"/>
          </w:tcPr>
          <w:p w14:paraId="647E105F" w14:textId="77777777"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14:paraId="5346F02B" w14:textId="77777777" w:rsidR="007E173E" w:rsidRPr="00564A49" w:rsidRDefault="007E173E" w:rsidP="00802F9B">
            <w:pPr>
              <w:pStyle w:val="tablecell"/>
              <w:rPr>
                <w:lang w:val="en-US"/>
              </w:rPr>
            </w:pPr>
          </w:p>
        </w:tc>
      </w:tr>
      <w:tr w:rsidR="007E173E" w:rsidRPr="00564A49" w14:paraId="64F6F7C3" w14:textId="77777777" w:rsidTr="00802F9B">
        <w:trPr>
          <w:cantSplit/>
          <w:trHeight w:val="289"/>
          <w:jc w:val="center"/>
        </w:trPr>
        <w:tc>
          <w:tcPr>
            <w:tcW w:w="7920" w:type="dxa"/>
          </w:tcPr>
          <w:p w14:paraId="21308384" w14:textId="77777777" w:rsidR="007E173E" w:rsidRPr="00564A49" w:rsidRDefault="007E173E" w:rsidP="00802F9B">
            <w:pPr>
              <w:pStyle w:val="tablesyntax"/>
              <w:rPr>
                <w:rFonts w:ascii="Times New Roman" w:hAnsi="Times New Roman"/>
              </w:rPr>
            </w:pPr>
            <w:r w:rsidRPr="00564A49">
              <w:t>}</w:t>
            </w:r>
          </w:p>
        </w:tc>
        <w:tc>
          <w:tcPr>
            <w:tcW w:w="1153" w:type="dxa"/>
          </w:tcPr>
          <w:p w14:paraId="5D32125A" w14:textId="77777777" w:rsidR="007E173E" w:rsidRPr="00564A49" w:rsidRDefault="007E173E" w:rsidP="00802F9B">
            <w:pPr>
              <w:pStyle w:val="tablecell"/>
              <w:rPr>
                <w:lang w:val="en-US"/>
              </w:rPr>
            </w:pPr>
          </w:p>
        </w:tc>
      </w:tr>
    </w:tbl>
    <w:p w14:paraId="718BD159" w14:textId="77777777" w:rsidR="007E173E" w:rsidRPr="00564A49" w:rsidRDefault="007E173E" w:rsidP="007E173E">
      <w:pPr>
        <w:pStyle w:val="3N"/>
        <w:rPr>
          <w:lang w:val="en-US"/>
        </w:rPr>
      </w:pPr>
    </w:p>
    <w:p w14:paraId="1BEB378C"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7" w:name="_Toc377921579"/>
      <w:bookmarkStart w:id="1728" w:name="_Toc378026217"/>
      <w:r w:rsidRPr="00564A49">
        <w:rPr>
          <w:lang w:val="en-US"/>
        </w:rPr>
        <w:t>SEI message semantics</w:t>
      </w:r>
      <w:bookmarkEnd w:id="1727"/>
      <w:bookmarkEnd w:id="1728"/>
    </w:p>
    <w:p w14:paraId="29BEC536" w14:textId="77777777" w:rsidR="007E173E" w:rsidRPr="00564A49" w:rsidRDefault="007E173E" w:rsidP="007E173E">
      <w:pPr>
        <w:pStyle w:val="Caption"/>
      </w:pPr>
      <w:bookmarkStart w:id="1729"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729"/>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14:paraId="7FF845B5"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14:paraId="16A069CF" w14:textId="77777777"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14:paraId="2307DEBA" w14:textId="77777777"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14:paraId="04DF8B0D"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72971D2C" w14:textId="77777777"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14:paraId="2A471AE5" w14:textId="77777777"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14:paraId="57465C17"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0EE62C9F" w14:textId="77777777"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14:paraId="2F4A7A66"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63DEB6D8"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147D1AC" w14:textId="77777777"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14:paraId="7B437BDD" w14:textId="77777777"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14:paraId="66F3B8F4" w14:textId="77777777"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14:paraId="2F0B6998" w14:textId="77777777"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14:paraId="291C38E2"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7219795F" w14:textId="77777777"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14:paraId="565229D8" w14:textId="77777777"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14:paraId="346FD0C3"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3ABF01C8" w14:textId="77777777"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14:paraId="4CB41AAA"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23414DCD"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0A89CFC" w14:textId="77777777"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14:paraId="1F9B48B7"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52DA7B33"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1B528997" w14:textId="77777777"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487530B5" w14:textId="77777777"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14:paraId="22B53F80" w14:textId="77777777" w:rsidR="007E173E" w:rsidRPr="00564A49" w:rsidRDefault="007E173E" w:rsidP="007E173E">
      <w:pPr>
        <w:pStyle w:val="3N"/>
        <w:rPr>
          <w:bCs/>
          <w:lang w:val="en-US" w:eastAsia="zh-CN"/>
        </w:rPr>
      </w:pPr>
      <w:bookmarkStart w:id="1730" w:name="_Ref348357812"/>
    </w:p>
    <w:p w14:paraId="1E51E187" w14:textId="77777777"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14:paraId="4645AB38" w14:textId="77777777"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14:paraId="79C65F81" w14:textId="77777777"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14:paraId="4A4AC1BD" w14:textId="77777777"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14:paraId="30F73C7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1" w:name="_Toc377921580"/>
      <w:bookmarkStart w:id="1732" w:name="_Toc378026218"/>
      <w:r w:rsidRPr="00564A49">
        <w:rPr>
          <w:lang w:val="en-US"/>
        </w:rPr>
        <w:t>Layers not present SEI message semantics</w:t>
      </w:r>
      <w:bookmarkEnd w:id="1731"/>
      <w:bookmarkEnd w:id="1732"/>
    </w:p>
    <w:p w14:paraId="17D75BAD" w14:textId="77777777"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14:paraId="3BE4C966" w14:textId="77777777"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14:paraId="530F27D1" w14:textId="77777777" w:rsidR="007E173E" w:rsidRPr="00564A49" w:rsidRDefault="007E173E" w:rsidP="007E173E">
      <w:pPr>
        <w:widowControl w:val="0"/>
        <w:rPr>
          <w:lang w:val="en-US"/>
        </w:rPr>
      </w:pPr>
      <w:r w:rsidRPr="00564A49">
        <w:rPr>
          <w:lang w:val="en-US"/>
        </w:rPr>
        <w:t>When present, the layers not present SEI message applies to the target access units.</w:t>
      </w:r>
    </w:p>
    <w:p w14:paraId="07776DFF" w14:textId="77777777" w:rsidR="007E173E" w:rsidRPr="00564A49" w:rsidRDefault="007E173E" w:rsidP="007E173E">
      <w:pPr>
        <w:rPr>
          <w:lang w:val="en-US"/>
        </w:rPr>
      </w:pPr>
      <w:r w:rsidRPr="00564A49">
        <w:rPr>
          <w:lang w:val="en-US"/>
        </w:rPr>
        <w:t>A layers not present SEI message shall not be included in a scalable nesting SEI message.</w:t>
      </w:r>
    </w:p>
    <w:p w14:paraId="0BC386CA" w14:textId="77777777" w:rsidR="007E173E" w:rsidRPr="00564A49" w:rsidRDefault="007E173E" w:rsidP="007E173E">
      <w:pPr>
        <w:rPr>
          <w:lang w:val="en-US"/>
        </w:rPr>
      </w:pPr>
      <w:r w:rsidRPr="00564A49">
        <w:rPr>
          <w:lang w:val="en-US"/>
        </w:rPr>
        <w:t>A layers not present SEI message shall not be included in an SEI NAL unit with TemporalId greater than 0.</w:t>
      </w:r>
    </w:p>
    <w:p w14:paraId="67169ADE" w14:textId="77777777" w:rsidR="007E173E" w:rsidRPr="00564A49" w:rsidRDefault="007E173E" w:rsidP="007E173E">
      <w:pPr>
        <w:pStyle w:val="3N"/>
        <w:rPr>
          <w:lang w:val="en-US"/>
        </w:rPr>
      </w:pPr>
      <w:proofErr w:type="gramStart"/>
      <w:r w:rsidRPr="00564A49">
        <w:rPr>
          <w:b/>
          <w:lang w:val="en-US"/>
        </w:rPr>
        <w:t>lp</w:t>
      </w:r>
      <w:proofErr w:type="gramEnd"/>
      <w:r w:rsidRPr="00564A49">
        <w:rPr>
          <w:b/>
          <w:lang w:val="en-US"/>
        </w:rPr>
        <w:t>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14:paraId="69402C49" w14:textId="77777777" w:rsidR="007E173E" w:rsidRPr="00564A49" w:rsidRDefault="007E173E" w:rsidP="007E173E">
      <w:pPr>
        <w:rPr>
          <w:lang w:val="en-US"/>
        </w:rPr>
      </w:pPr>
      <w:proofErr w:type="gramStart"/>
      <w:r w:rsidRPr="00564A49">
        <w:rPr>
          <w:b/>
          <w:lang w:val="en-US"/>
        </w:rPr>
        <w:t>layer</w:t>
      </w:r>
      <w:proofErr w:type="gramEnd"/>
      <w:r w:rsidRPr="00564A49">
        <w:rPr>
          <w:b/>
          <w:lang w:val="en-US"/>
        </w:rPr>
        <w:t>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14:paraId="5DEFCD1A" w14:textId="77777777"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14:paraId="539C3D74"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3" w:name="_Toc377921581"/>
      <w:bookmarkStart w:id="1734" w:name="_Toc378026219"/>
      <w:bookmarkStart w:id="1735" w:name="_Ref355956448"/>
      <w:r w:rsidRPr="00564A49">
        <w:rPr>
          <w:lang w:val="en-US"/>
        </w:rPr>
        <w:t>Inter-layer constrained tile sets SEI message semantics</w:t>
      </w:r>
      <w:bookmarkEnd w:id="1733"/>
      <w:bookmarkEnd w:id="1734"/>
    </w:p>
    <w:p w14:paraId="2BEE7145" w14:textId="77777777"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14:paraId="757C2DA5" w14:textId="77777777"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14:paraId="37EFFB05" w14:textId="77777777"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14:paraId="0C7DADD6" w14:textId="77777777"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14:paraId="4C829500" w14:textId="77777777"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14:paraId="489B0BEC" w14:textId="77777777"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14:paraId="7F253E4A" w14:textId="77777777" w:rsidR="007E173E" w:rsidRPr="00564A49" w:rsidRDefault="007E173E" w:rsidP="007E173E">
      <w:pPr>
        <w:rPr>
          <w:lang w:val="en-US"/>
        </w:rPr>
      </w:pPr>
      <w:r w:rsidRPr="00564A49">
        <w:rPr>
          <w:lang w:val="en-US"/>
        </w:rPr>
        <w:t>The number of inter-layer constrained tile sets SEI messages in each access unit shall not exceed 5.</w:t>
      </w:r>
    </w:p>
    <w:p w14:paraId="52D389C1" w14:textId="77777777"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14:paraId="1858881C" w14:textId="77777777" w:rsidR="007E173E" w:rsidRPr="00564A49" w:rsidRDefault="007E173E" w:rsidP="007E173E">
      <w:pPr>
        <w:rPr>
          <w:lang w:val="en-US"/>
        </w:rPr>
      </w:pPr>
      <w:proofErr w:type="gramStart"/>
      <w:r w:rsidRPr="00564A49">
        <w:rPr>
          <w:b/>
          <w:lang w:val="en-US"/>
        </w:rPr>
        <w:t>il</w:t>
      </w:r>
      <w:proofErr w:type="gramEnd"/>
      <w:r w:rsidRPr="00564A49">
        <w:rPr>
          <w:b/>
          <w:lang w:val="en-US"/>
        </w:rPr>
        <w:t>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14:paraId="176A493B" w14:textId="77777777" w:rsidR="007E173E" w:rsidRPr="00564A49" w:rsidRDefault="007E173E" w:rsidP="007E173E">
      <w:pPr>
        <w:rPr>
          <w:lang w:val="en-US"/>
        </w:rPr>
      </w:pPr>
      <w:proofErr w:type="gramStart"/>
      <w:r w:rsidRPr="00564A49">
        <w:rPr>
          <w:b/>
          <w:lang w:val="en-US"/>
        </w:rPr>
        <w:t>il</w:t>
      </w:r>
      <w:proofErr w:type="gramEnd"/>
      <w:r w:rsidRPr="00564A49">
        <w:rPr>
          <w:b/>
          <w:lang w:val="en-US"/>
        </w:rPr>
        <w:t>_num_sets_in_message_minus1</w:t>
      </w:r>
      <w:r w:rsidRPr="00564A49">
        <w:rPr>
          <w:lang w:val="en-US"/>
        </w:rPr>
        <w:t xml:space="preserve"> plus 1 specifies the number of inter-layer tile sets identified in the SEI message. The value of il_num_sets_in_message_minus1 shall be in the range of 0 to 255, inclusive.</w:t>
      </w:r>
    </w:p>
    <w:p w14:paraId="6388129B" w14:textId="77777777"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 xml:space="preserve">message. </w:t>
      </w:r>
      <w:proofErr w:type="gramStart"/>
      <w:r w:rsidRPr="00564A49">
        <w:rPr>
          <w:lang w:val="en-US"/>
        </w:rPr>
        <w:t>skipped</w:t>
      </w:r>
      <w:proofErr w:type="gramEnd"/>
      <w:r w:rsidRPr="00564A49">
        <w:rPr>
          <w:lang w:val="en-US"/>
        </w:rPr>
        <w:t>_tile_set_present_flag equal to 0 does not indicate a bitstream constraint within the CVS. When not present, the value of skipped_tile_set_present_flag is inferred to be equal to 0.</w:t>
      </w:r>
    </w:p>
    <w:p w14:paraId="763EAAA8" w14:textId="77777777" w:rsidR="007E173E" w:rsidRPr="00564A49" w:rsidRDefault="007E173E" w:rsidP="007E173E">
      <w:pPr>
        <w:rPr>
          <w:lang w:val="en-US"/>
        </w:rPr>
      </w:pPr>
      <w:proofErr w:type="gramStart"/>
      <w:r w:rsidRPr="00564A49">
        <w:rPr>
          <w:b/>
          <w:lang w:val="en-US"/>
        </w:rPr>
        <w:t>ilcts</w:t>
      </w:r>
      <w:proofErr w:type="gramEnd"/>
      <w:r w:rsidRPr="00564A49">
        <w:rPr>
          <w:b/>
          <w:lang w:val="en-US"/>
        </w:rPr>
        <w:t>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w:t>
      </w:r>
      <w:proofErr w:type="gramStart"/>
      <w:r w:rsidRPr="00564A49">
        <w:rPr>
          <w:lang w:val="en-US"/>
        </w:rPr>
        <w:t>[ i</w:t>
      </w:r>
      <w:proofErr w:type="gramEnd"/>
      <w:r w:rsidRPr="00564A49">
        <w:rPr>
          <w:lang w:val="en-US"/>
        </w:rPr>
        <w:t> ] shall be in the range of 0 to 2</w:t>
      </w:r>
      <w:r w:rsidRPr="00564A49">
        <w:rPr>
          <w:vertAlign w:val="superscript"/>
          <w:lang w:val="en-US"/>
        </w:rPr>
        <w:t>32</w:t>
      </w:r>
      <w:r w:rsidRPr="00564A49">
        <w:rPr>
          <w:lang w:val="en-US"/>
        </w:rPr>
        <w:t xml:space="preserve"> − 2, inclusive.</w:t>
      </w:r>
    </w:p>
    <w:p w14:paraId="5D25F3E1" w14:textId="77777777" w:rsidR="007E173E" w:rsidRPr="00564A49" w:rsidRDefault="007E173E" w:rsidP="007E173E">
      <w:pPr>
        <w:rPr>
          <w:lang w:val="en-US"/>
        </w:rPr>
      </w:pPr>
      <w:r w:rsidRPr="00564A49">
        <w:rPr>
          <w:lang w:val="en-US"/>
        </w:rPr>
        <w:t>Values of ilcts_id</w:t>
      </w:r>
      <w:proofErr w:type="gramStart"/>
      <w:r w:rsidRPr="00564A49">
        <w:rPr>
          <w:lang w:val="en-US"/>
        </w:rPr>
        <w:t>[ i</w:t>
      </w:r>
      <w:proofErr w:type="gramEnd"/>
      <w:r w:rsidRPr="00564A49">
        <w:rPr>
          <w:lang w:val="en-US"/>
        </w:rPr>
        <w:t> ] from 0 to 255 and from 512 to 2</w:t>
      </w:r>
      <w:r w:rsidRPr="00564A49">
        <w:rPr>
          <w:vertAlign w:val="superscript"/>
          <w:lang w:val="en-US"/>
        </w:rPr>
        <w:t>31</w:t>
      </w:r>
      <w:r w:rsidRPr="00564A49">
        <w:rPr>
          <w:lang w:val="en-US"/>
        </w:rPr>
        <w:t> − 1 may be used as determined by the application. Values of ilcts_id</w:t>
      </w:r>
      <w:proofErr w:type="gramStart"/>
      <w:r w:rsidRPr="00564A49">
        <w:rPr>
          <w:lang w:val="en-US"/>
        </w:rPr>
        <w:t>[ i</w:t>
      </w:r>
      <w:proofErr w:type="gramEnd"/>
      <w:r w:rsidRPr="00564A49">
        <w:rPr>
          <w:lang w:val="en-US"/>
        </w:rPr>
        <w:t>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w:t>
      </w:r>
      <w:proofErr w:type="gramStart"/>
      <w:r w:rsidRPr="00564A49">
        <w:rPr>
          <w:lang w:val="en-US"/>
        </w:rPr>
        <w:t>[ i</w:t>
      </w:r>
      <w:proofErr w:type="gramEnd"/>
      <w:r w:rsidRPr="00564A49">
        <w:rPr>
          <w:lang w:val="en-US"/>
        </w:rPr>
        <w:t>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14:paraId="1409DA87" w14:textId="77777777" w:rsidR="007E173E" w:rsidRPr="00564A49" w:rsidRDefault="007E173E" w:rsidP="007E173E">
      <w:pPr>
        <w:rPr>
          <w:lang w:val="en-US"/>
        </w:rPr>
      </w:pPr>
      <w:proofErr w:type="gramStart"/>
      <w:r w:rsidRPr="00564A49">
        <w:rPr>
          <w:b/>
          <w:lang w:val="en-US"/>
        </w:rPr>
        <w:t>il</w:t>
      </w:r>
      <w:proofErr w:type="gramEnd"/>
      <w:r w:rsidRPr="00564A49">
        <w:rPr>
          <w:b/>
          <w:lang w:val="en-US"/>
        </w:rPr>
        <w:t>_num_tile_rects_in_set_minus1</w:t>
      </w:r>
      <w:r w:rsidRPr="00564A49">
        <w:rPr>
          <w:lang w:val="en-US"/>
        </w:rPr>
        <w:t>[ i ] plus 1 specifies the number of rectangular regions of tiles in the i-th identified inter-layer constrained tile set. The value of il_num_tile_rects_in_set_minus1</w:t>
      </w:r>
      <w:proofErr w:type="gramStart"/>
      <w:r w:rsidRPr="00564A49">
        <w:rPr>
          <w:lang w:val="en-US"/>
        </w:rPr>
        <w:t>[ i</w:t>
      </w:r>
      <w:proofErr w:type="gramEnd"/>
      <w:r w:rsidRPr="00564A49">
        <w:rPr>
          <w:lang w:val="en-US"/>
        </w:rPr>
        <w:t> ] shall be in the range of 0 to (num_tile_columns_minus1 + 1) * (num_tile_rows_minus1 + 1) − 1, inclusive.</w:t>
      </w:r>
    </w:p>
    <w:p w14:paraId="59113413" w14:textId="77777777"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14:paraId="04079E3D" w14:textId="77777777" w:rsidR="00D30851" w:rsidRPr="00564A49" w:rsidRDefault="00D30851" w:rsidP="00D30851">
      <w:pPr>
        <w:rPr>
          <w:lang w:val="en-US"/>
        </w:rPr>
      </w:pPr>
      <w:proofErr w:type="gramStart"/>
      <w:r w:rsidRPr="00564A49">
        <w:rPr>
          <w:b/>
          <w:lang w:val="en-US"/>
        </w:rPr>
        <w:t>ilc</w:t>
      </w:r>
      <w:proofErr w:type="gramEnd"/>
      <w:r w:rsidRPr="00564A49">
        <w:rPr>
          <w:b/>
          <w:lang w:val="en-US"/>
        </w:rPr>
        <w:t>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w:t>
      </w:r>
      <w:proofErr w:type="gramStart"/>
      <w:r w:rsidRPr="00564A49">
        <w:rPr>
          <w:lang w:val="en-US"/>
        </w:rPr>
        <w:t>ilc</w:t>
      </w:r>
      <w:proofErr w:type="gramEnd"/>
      <w:r w:rsidRPr="00564A49">
        <w:rPr>
          <w:lang w:val="en-US"/>
        </w:rPr>
        <w:t xml:space="preserve">_idc[ i ][ j ] equal to 2 indicates that, within the CVS, no prediction block in the i-th identified tile set with nuh_layer_id equal to ictsNuhLayerId is predicted from an inter-layer reference picture. </w:t>
      </w:r>
      <w:proofErr w:type="gramStart"/>
      <w:r w:rsidRPr="00564A49">
        <w:rPr>
          <w:lang w:val="en-US"/>
        </w:rPr>
        <w:t>ilc</w:t>
      </w:r>
      <w:proofErr w:type="gramEnd"/>
      <w:r w:rsidRPr="00564A49">
        <w:rPr>
          <w:lang w:val="en-US"/>
        </w:rPr>
        <w:t>_idc[ i ] equal to 0 indicates that, within the CVS, the inter-layer prediction process may or may not be constrained for the prediction block in the i-th identified tile set having nuh_layer_id equal to ictsNuhLayerId. The value of ilc_idc</w:t>
      </w:r>
      <w:proofErr w:type="gramStart"/>
      <w:r w:rsidRPr="00564A49">
        <w:rPr>
          <w:lang w:val="en-US"/>
        </w:rPr>
        <w:t>[ i</w:t>
      </w:r>
      <w:proofErr w:type="gramEnd"/>
      <w:r w:rsidRPr="00564A49">
        <w:rPr>
          <w:lang w:val="en-US"/>
        </w:rPr>
        <w:t xml:space="preserve"> ] equal to 3 is reserved. </w:t>
      </w:r>
    </w:p>
    <w:p w14:paraId="334E3BC4" w14:textId="77777777"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14:paraId="5B578B1E" w14:textId="77777777"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14:paraId="4880F196" w14:textId="77777777"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 xml:space="preserve">message. </w:t>
      </w:r>
      <w:proofErr w:type="gramStart"/>
      <w:r w:rsidRPr="00564A49">
        <w:rPr>
          <w:lang w:val="en-US"/>
        </w:rPr>
        <w:t>all</w:t>
      </w:r>
      <w:proofErr w:type="gramEnd"/>
      <w:r w:rsidRPr="00564A49">
        <w:rPr>
          <w:lang w:val="en-US"/>
        </w:rPr>
        <w:t xml:space="preserve">_tiles_ilc_idc equal to 2 indicates that, within the CVS, no prediction block in each identified tile with nuh_layer_id equal to ictsNuhLayerId is predicted from an inter-layer reference picture. </w:t>
      </w:r>
      <w:proofErr w:type="gramStart"/>
      <w:r w:rsidRPr="00564A49">
        <w:rPr>
          <w:lang w:val="en-US"/>
        </w:rPr>
        <w:t>all</w:t>
      </w:r>
      <w:proofErr w:type="gramEnd"/>
      <w:r w:rsidRPr="00564A49">
        <w:rPr>
          <w:lang w:val="en-US"/>
        </w:rPr>
        <w:t>_tiles_ilc_idc equal to 0 indicates that, within the CVS, the inter-layer prediction process may or may not be constrained for the tile having nuh_layer_id equal to ictsNuhLayerId. The value of all_tiles_ilc_idc equal to 3 is reserved.</w:t>
      </w:r>
    </w:p>
    <w:p w14:paraId="15C0F2B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6" w:name="_Toc377921582"/>
      <w:bookmarkStart w:id="1737" w:name="_Toc378026220"/>
      <w:bookmarkStart w:id="1738" w:name="_Ref363585405"/>
      <w:r w:rsidRPr="00564A49">
        <w:rPr>
          <w:lang w:val="en-US"/>
        </w:rPr>
        <w:t>Bitstream partition nesting SEI message semantics</w:t>
      </w:r>
      <w:bookmarkEnd w:id="1736"/>
      <w:bookmarkEnd w:id="1737"/>
    </w:p>
    <w:p w14:paraId="262C2D8D" w14:textId="77777777"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14:paraId="07DC3040" w14:textId="77777777"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w:t>
      </w:r>
      <w:proofErr w:type="gramStart"/>
      <w:r w:rsidRPr="00564A49">
        <w:rPr>
          <w:lang w:val="en-US"/>
        </w:rPr>
        <w:t>[ 0</w:t>
      </w:r>
      <w:proofErr w:type="gramEnd"/>
      <w:r w:rsidRPr="00564A49">
        <w:rPr>
          <w:lang w:val="en-US"/>
        </w:rPr>
        <w:t> ].</w:t>
      </w:r>
    </w:p>
    <w:p w14:paraId="2533B94E" w14:textId="77777777" w:rsidR="007E173E" w:rsidRPr="00564A49" w:rsidRDefault="007E173E" w:rsidP="007E173E">
      <w:pPr>
        <w:rPr>
          <w:szCs w:val="22"/>
        </w:rPr>
      </w:pPr>
      <w:r w:rsidRPr="00564A49">
        <w:rPr>
          <w:szCs w:val="22"/>
        </w:rPr>
        <w:t>A bitstream partition nesting SEI message contains one or more SEI messages.</w:t>
      </w:r>
    </w:p>
    <w:p w14:paraId="4C58A5B3" w14:textId="77777777" w:rsidR="007E173E" w:rsidRPr="00564A49" w:rsidRDefault="007E173E" w:rsidP="007E173E">
      <w:pPr>
        <w:rPr>
          <w:szCs w:val="22"/>
        </w:rPr>
      </w:pPr>
      <w:proofErr w:type="gramStart"/>
      <w:r w:rsidRPr="00564A49">
        <w:rPr>
          <w:b/>
          <w:szCs w:val="22"/>
        </w:rPr>
        <w:t>bsp</w:t>
      </w:r>
      <w:proofErr w:type="gramEnd"/>
      <w:r w:rsidRPr="00564A49">
        <w:rPr>
          <w:b/>
          <w:szCs w:val="22"/>
        </w:rPr>
        <w:t>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14:paraId="7FD99EFD" w14:textId="77777777"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14:paraId="5AB53D61" w14:textId="77777777"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 xml:space="preserve">message within the same coded video sequence. </w:t>
      </w:r>
      <w:proofErr w:type="gramStart"/>
      <w:r w:rsidRPr="00564A49">
        <w:rPr>
          <w:szCs w:val="22"/>
        </w:rPr>
        <w:t>bsp</w:t>
      </w:r>
      <w:proofErr w:type="gramEnd"/>
      <w:r w:rsidRPr="00564A49">
        <w:rPr>
          <w:szCs w:val="22"/>
        </w:rPr>
        <w:t>_idx is an index among the bitstream partitions specified in the associated bitstream partition HRD parameters SEI message.</w:t>
      </w:r>
    </w:p>
    <w:p w14:paraId="76009A9C" w14:textId="77777777" w:rsidR="00987F92" w:rsidRPr="00564A49" w:rsidRDefault="00987F92" w:rsidP="007E173E">
      <w:pPr>
        <w:tabs>
          <w:tab w:val="clear" w:pos="794"/>
          <w:tab w:val="left" w:pos="400"/>
        </w:tabs>
        <w:ind w:left="400" w:hanging="400"/>
        <w:rPr>
          <w:szCs w:val="22"/>
        </w:rPr>
      </w:pPr>
      <w:proofErr w:type="gramStart"/>
      <w:r w:rsidRPr="00564A49">
        <w:rPr>
          <w:b/>
          <w:szCs w:val="22"/>
        </w:rPr>
        <w:t>bsp</w:t>
      </w:r>
      <w:proofErr w:type="gramEnd"/>
      <w:r w:rsidRPr="00564A49">
        <w:rPr>
          <w:b/>
          <w:szCs w:val="22"/>
        </w:rPr>
        <w:t>_nesting_zero_bit</w:t>
      </w:r>
      <w:r w:rsidRPr="00564A49">
        <w:rPr>
          <w:bCs/>
          <w:szCs w:val="22"/>
        </w:rPr>
        <w:t xml:space="preserve"> shall be equal to 0.</w:t>
      </w:r>
    </w:p>
    <w:p w14:paraId="103853DA"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9" w:name="_Toc377921583"/>
      <w:bookmarkStart w:id="1740" w:name="_Toc378026221"/>
      <w:r w:rsidRPr="00564A49">
        <w:rPr>
          <w:lang w:val="en-US"/>
        </w:rPr>
        <w:t>Bitstream partition initial arrival time SEI message semantics</w:t>
      </w:r>
      <w:bookmarkEnd w:id="1739"/>
      <w:bookmarkEnd w:id="1740"/>
    </w:p>
    <w:p w14:paraId="5BF58B5D" w14:textId="77777777" w:rsidR="007E173E" w:rsidRPr="00564A49" w:rsidRDefault="007E173E" w:rsidP="007E173E">
      <w:r w:rsidRPr="00564A49">
        <w:t>The bitstream partition initial arrival time SEI message specifies the initial arrival times to be used in the bitstream-partition-specific CPB operation.</w:t>
      </w:r>
    </w:p>
    <w:p w14:paraId="75F05F53" w14:textId="77777777"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14:paraId="2185EC9D" w14:textId="77777777" w:rsidR="007E173E" w:rsidRPr="00564A49" w:rsidRDefault="007E173E" w:rsidP="007E173E">
      <w:pPr>
        <w:rPr>
          <w:lang w:val="en-US"/>
        </w:rPr>
      </w:pPr>
      <w:proofErr w:type="gramStart"/>
      <w:r w:rsidRPr="00564A49">
        <w:rPr>
          <w:b/>
          <w:lang w:val="en-US"/>
        </w:rPr>
        <w:t>nal</w:t>
      </w:r>
      <w:proofErr w:type="gramEnd"/>
      <w:r w:rsidRPr="00564A49">
        <w:rPr>
          <w:b/>
          <w:lang w:val="en-US"/>
        </w:rPr>
        <w:t>_initial_arrival_delay</w:t>
      </w:r>
      <w:r w:rsidRPr="00564A49">
        <w:rPr>
          <w:lang w:val="en-US"/>
        </w:rPr>
        <w:t>[ i ] specifies the initial arrival time for the i-th schedule combination of the bitstream partition to which this SEI message applies, when NAL HRD parameters are in use.</w:t>
      </w:r>
    </w:p>
    <w:p w14:paraId="29D30772" w14:textId="77777777" w:rsidR="007E173E" w:rsidRPr="00564A49" w:rsidRDefault="007E173E" w:rsidP="007E173E">
      <w:pPr>
        <w:rPr>
          <w:lang w:val="en-US"/>
        </w:rPr>
      </w:pPr>
      <w:proofErr w:type="gramStart"/>
      <w:r w:rsidRPr="00564A49">
        <w:rPr>
          <w:b/>
          <w:lang w:val="en-US"/>
        </w:rPr>
        <w:t>vcl</w:t>
      </w:r>
      <w:proofErr w:type="gramEnd"/>
      <w:r w:rsidRPr="00564A49">
        <w:rPr>
          <w:b/>
          <w:lang w:val="en-US"/>
        </w:rPr>
        <w:t>_initial_arrival_delay</w:t>
      </w:r>
      <w:r w:rsidRPr="00564A49">
        <w:rPr>
          <w:lang w:val="en-US"/>
        </w:rPr>
        <w:t>[ i ] specifies the initial arrival time for the i-th schedule combination of the bitstream partition to which this SEI message applies, when VCL HRD parameters are in use.</w:t>
      </w:r>
    </w:p>
    <w:p w14:paraId="1FD1740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1" w:name="_Toc377921584"/>
      <w:bookmarkStart w:id="1742" w:name="_Toc378026222"/>
      <w:r w:rsidRPr="00564A49">
        <w:rPr>
          <w:lang w:val="en-US"/>
        </w:rPr>
        <w:t>Bitstream partition HRD parameters SEI message semantics</w:t>
      </w:r>
      <w:bookmarkEnd w:id="1741"/>
      <w:bookmarkEnd w:id="1742"/>
    </w:p>
    <w:p w14:paraId="415D4C05" w14:textId="77777777" w:rsidR="007E173E" w:rsidRPr="00564A49" w:rsidRDefault="007E173E" w:rsidP="007E173E">
      <w:r w:rsidRPr="00564A49">
        <w:t xml:space="preserve">The bitstream partition HRD parameters SEI message specifies HRD parameters for bitstream-partition-specific CPB operation. </w:t>
      </w:r>
    </w:p>
    <w:p w14:paraId="333A31FC" w14:textId="77777777"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14:paraId="5A9C660A" w14:textId="77777777" w:rsidR="007E173E" w:rsidRPr="00564A49" w:rsidRDefault="007E173E" w:rsidP="007E173E">
      <w:proofErr w:type="gramStart"/>
      <w:r w:rsidRPr="00564A49">
        <w:rPr>
          <w:b/>
        </w:rPr>
        <w:t>sei</w:t>
      </w:r>
      <w:proofErr w:type="gramEnd"/>
      <w:r w:rsidRPr="00564A49">
        <w:rPr>
          <w:b/>
        </w:rPr>
        <w:t>_num_bsp_hrd_parameters_minus1</w:t>
      </w:r>
      <w:r w:rsidRPr="00564A49">
        <w:t xml:space="preserve"> plus 1 specifies the number of hrd_parameters( ) syntax structures present within this SEI message.</w:t>
      </w:r>
    </w:p>
    <w:p w14:paraId="3D037123" w14:textId="77777777" w:rsidR="007E173E" w:rsidRPr="00564A49" w:rsidRDefault="007E173E" w:rsidP="007E173E">
      <w:pPr>
        <w:rPr>
          <w:lang w:val="en-US"/>
        </w:rPr>
      </w:pPr>
      <w:proofErr w:type="gramStart"/>
      <w:r w:rsidRPr="00564A49">
        <w:rPr>
          <w:b/>
        </w:rPr>
        <w:t>sei</w:t>
      </w:r>
      <w:proofErr w:type="gramEnd"/>
      <w:r w:rsidRPr="00564A49">
        <w:rPr>
          <w:b/>
        </w:rPr>
        <w:t>_bsp_cprms_present_flag</w:t>
      </w:r>
      <w:r w:rsidRPr="00564A49">
        <w:t>[ i ] equal to 1 specifies that the HRD parameters that are common for all sub-layers are present in the i-th hrd_parameters( ) syntax structure in this SEI message. sei_bsp_</w:t>
      </w:r>
      <w:r w:rsidRPr="00564A49">
        <w:rPr>
          <w:lang w:val="en-US"/>
        </w:rPr>
        <w:t xml:space="preserve">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w:t>
      </w:r>
      <w:proofErr w:type="gramStart"/>
      <w:r w:rsidRPr="00564A49">
        <w:rPr>
          <w:lang w:val="en-US"/>
        </w:rPr>
        <w:t>sei</w:t>
      </w:r>
      <w:proofErr w:type="gramEnd"/>
      <w:r w:rsidRPr="00564A49">
        <w:rPr>
          <w:lang w:val="en-US"/>
        </w:rPr>
        <w:t>_bsp_cprms_present_flag[ 0 ] is inferred to be equal to 1.</w:t>
      </w:r>
    </w:p>
    <w:p w14:paraId="48182DF2" w14:textId="77777777" w:rsidR="007E173E" w:rsidRPr="00564A49" w:rsidRDefault="007E173E" w:rsidP="007E173E">
      <w:pPr>
        <w:rPr>
          <w:lang w:val="en-US"/>
        </w:rPr>
      </w:pPr>
      <w:r w:rsidRPr="00564A49">
        <w:rPr>
          <w:lang w:val="en-US"/>
        </w:rPr>
        <w:t>For the subsequent syntax elements of this SEI message, the variable lsIdx is set equal to nesting_op_idx</w:t>
      </w:r>
      <w:proofErr w:type="gramStart"/>
      <w:r w:rsidRPr="00564A49">
        <w:rPr>
          <w:lang w:val="en-US"/>
        </w:rPr>
        <w:t>[ h</w:t>
      </w:r>
      <w:proofErr w:type="gramEnd"/>
      <w:r w:rsidRPr="00564A49">
        <w:rPr>
          <w:lang w:val="en-US"/>
        </w:rPr>
        <w:t> ].</w:t>
      </w:r>
    </w:p>
    <w:p w14:paraId="62A77BC6" w14:textId="77777777" w:rsidR="007E173E" w:rsidRPr="00564A49" w:rsidRDefault="00E50D96" w:rsidP="007E173E">
      <w:proofErr w:type="gramStart"/>
      <w:r w:rsidRPr="00564A49">
        <w:rPr>
          <w:b/>
          <w:lang w:val="en-US"/>
        </w:rPr>
        <w:t>n</w:t>
      </w:r>
      <w:r w:rsidRPr="00564A49">
        <w:rPr>
          <w:b/>
        </w:rPr>
        <w:t>um</w:t>
      </w:r>
      <w:proofErr w:type="gramEnd"/>
      <w:r w:rsidRPr="00564A49">
        <w:rPr>
          <w:b/>
        </w:rPr>
        <w:t>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14:paraId="4E44331F" w14:textId="77777777" w:rsidR="007E173E" w:rsidRPr="00564A49" w:rsidRDefault="007E173E" w:rsidP="007E173E">
      <w:pPr>
        <w:rPr>
          <w:lang w:val="en-US"/>
        </w:rPr>
      </w:pPr>
      <w:proofErr w:type="gramStart"/>
      <w:r w:rsidRPr="00564A49">
        <w:rPr>
          <w:b/>
        </w:rPr>
        <w:t>sei</w:t>
      </w:r>
      <w:proofErr w:type="gramEnd"/>
      <w:r w:rsidRPr="00564A49">
        <w:rPr>
          <w:b/>
        </w:rPr>
        <w:t>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14:paraId="2969FE16" w14:textId="77777777"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14:paraId="624552F4" w14:textId="77777777" w:rsidR="007E173E" w:rsidRPr="00564A49" w:rsidRDefault="007E173E" w:rsidP="007E173E">
      <w:proofErr w:type="gramStart"/>
      <w:r w:rsidRPr="00564A49">
        <w:rPr>
          <w:b/>
        </w:rPr>
        <w:t>sei</w:t>
      </w:r>
      <w:proofErr w:type="gramEnd"/>
      <w:r w:rsidRPr="00564A49">
        <w:rPr>
          <w:b/>
        </w:rPr>
        <w:t>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14:paraId="188C46FD" w14:textId="77777777" w:rsidR="00F95233" w:rsidRPr="00564A49" w:rsidRDefault="00F95233" w:rsidP="007E173E">
      <w:r w:rsidRPr="00564A49">
        <w:t>The variable SchedCombCnt</w:t>
      </w:r>
      <w:proofErr w:type="gramStart"/>
      <w:r w:rsidRPr="00564A49">
        <w:t>[ lsIdx</w:t>
      </w:r>
      <w:proofErr w:type="gramEnd"/>
      <w:r w:rsidRPr="00564A49">
        <w:t> ] is set equal to sei_num_bsp_sched_combinations_minus1[ lsIdx ] + 1.</w:t>
      </w:r>
    </w:p>
    <w:p w14:paraId="588C2469" w14:textId="77777777"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14:paraId="135DBB72" w14:textId="77777777"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14:paraId="0DECBC1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3" w:name="_Toc377921585"/>
      <w:bookmarkStart w:id="1744" w:name="_Toc378026223"/>
      <w:bookmarkStart w:id="1745" w:name="_Ref373340820"/>
      <w:r w:rsidRPr="00564A49">
        <w:rPr>
          <w:lang w:val="en-US"/>
        </w:rPr>
        <w:t>Sub-bitstream property SEI message semantics</w:t>
      </w:r>
      <w:bookmarkEnd w:id="1743"/>
      <w:bookmarkEnd w:id="1744"/>
    </w:p>
    <w:p w14:paraId="4DF87042" w14:textId="77777777"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14:paraId="4EF76CC4" w14:textId="77777777"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14:paraId="05147E69" w14:textId="77777777" w:rsidR="007E173E" w:rsidRPr="00564A49" w:rsidRDefault="007E173E" w:rsidP="007E173E">
      <w:pPr>
        <w:pStyle w:val="3N"/>
        <w:rPr>
          <w:lang w:val="en-US"/>
        </w:rPr>
      </w:pPr>
      <w:proofErr w:type="gramStart"/>
      <w:r w:rsidRPr="00564A49">
        <w:rPr>
          <w:b/>
          <w:lang w:val="en-US"/>
        </w:rPr>
        <w:t>active</w:t>
      </w:r>
      <w:proofErr w:type="gramEnd"/>
      <w:r w:rsidRPr="00564A49">
        <w:rPr>
          <w:b/>
          <w:lang w:val="en-US"/>
        </w:rPr>
        <w:t>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14:paraId="7E424880" w14:textId="77777777"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14:paraId="4FE445D8" w14:textId="77777777"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w:t>
      </w:r>
      <w:proofErr w:type="gramStart"/>
      <w:r w:rsidRPr="00564A49">
        <w:rPr>
          <w:lang w:val="en-US"/>
        </w:rPr>
        <w:t>[ i</w:t>
      </w:r>
      <w:proofErr w:type="gramEnd"/>
      <w:r w:rsidRPr="00564A49">
        <w:rPr>
          <w:lang w:val="en-US"/>
        </w:rPr>
        <w:t xml:space="preserve">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14:paraId="03584651" w14:textId="77777777"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0, the i-th sub-bitstream is generated as specified by the following steps:</w:t>
      </w:r>
    </w:p>
    <w:p w14:paraId="6C8E328B" w14:textId="77777777"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14:paraId="2635E347" w14:textId="77777777"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14:paraId="7C5CDA1B" w14:textId="77777777"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14:paraId="11282A4F" w14:textId="77777777"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14:paraId="4CEBCCC6" w14:textId="77777777"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1, the i-th sub-bitstream is generated as specified by the above steps followed by:</w:t>
      </w:r>
    </w:p>
    <w:p w14:paraId="0D1BAAFD" w14:textId="77777777"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14:paraId="797B6454" w14:textId="77777777"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14:paraId="0DC4E21B" w14:textId="77777777" w:rsidR="007E173E" w:rsidRPr="00564A49" w:rsidRDefault="007E173E" w:rsidP="007E173E">
      <w:proofErr w:type="gramStart"/>
      <w:r w:rsidRPr="00564A49">
        <w:rPr>
          <w:b/>
          <w:bCs/>
        </w:rPr>
        <w:t>highest</w:t>
      </w:r>
      <w:proofErr w:type="gramEnd"/>
      <w:r w:rsidRPr="00564A49">
        <w:rPr>
          <w:b/>
          <w:bCs/>
        </w:rPr>
        <w:t>_sublayer_id</w:t>
      </w:r>
      <w:r w:rsidRPr="00564A49">
        <w:t>[ i ] specifies the highest TemporalId of access units in the i-th sub-bitstream.</w:t>
      </w:r>
    </w:p>
    <w:p w14:paraId="5522D563" w14:textId="77777777" w:rsidR="007E173E" w:rsidRPr="00564A49" w:rsidRDefault="007E173E" w:rsidP="007E173E">
      <w:pPr>
        <w:rPr>
          <w:bCs/>
        </w:rPr>
      </w:pPr>
      <w:proofErr w:type="gramStart"/>
      <w:r w:rsidRPr="00564A49">
        <w:rPr>
          <w:b/>
          <w:bCs/>
        </w:rPr>
        <w:t>avg</w:t>
      </w:r>
      <w:proofErr w:type="gramEnd"/>
      <w:r w:rsidRPr="00564A49">
        <w:rPr>
          <w:b/>
          <w:bCs/>
        </w:rPr>
        <w:t>_bit_rate</w:t>
      </w:r>
      <w:r w:rsidRPr="00564A49">
        <w:rPr>
          <w:bCs/>
        </w:rPr>
        <w:t>[ i ] indicates the average bit rate of the i-th sub-bitstream, in bits per second. The value is given by BitRateBPS</w:t>
      </w:r>
      <w:proofErr w:type="gramStart"/>
      <w:r w:rsidRPr="00564A49">
        <w:rPr>
          <w:bCs/>
        </w:rPr>
        <w:t>( avg</w:t>
      </w:r>
      <w:proofErr w:type="gramEnd"/>
      <w:r w:rsidRPr="00564A49">
        <w:rPr>
          <w:bCs/>
        </w:rPr>
        <w:t>_bit_rate[ i ] ) with the function BitRateBPS( ) being specified as follows:</w:t>
      </w:r>
    </w:p>
    <w:p w14:paraId="34611DEB" w14:textId="77777777"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14:paraId="0CC589E1" w14:textId="77777777"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w:t>
      </w:r>
      <w:proofErr w:type="gramStart"/>
      <w:r w:rsidRPr="00564A49">
        <w:rPr>
          <w:bCs/>
        </w:rPr>
        <w:t>[ i</w:t>
      </w:r>
      <w:proofErr w:type="gramEnd"/>
      <w:r w:rsidRPr="00564A49">
        <w:rPr>
          <w:bCs/>
        </w:rPr>
        <w:t> ], the following applies:</w:t>
      </w:r>
    </w:p>
    <w:p w14:paraId="1147377C" w14:textId="77777777"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14:paraId="7428531B" w14:textId="77777777"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14:paraId="4A092274" w14:textId="77777777"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14:paraId="5B7B887E" w14:textId="77777777"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0</w:t>
      </w:r>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14:paraId="2D302723" w14:textId="77777777" w:rsidR="007E173E" w:rsidRPr="00564A49" w:rsidRDefault="007E173E" w:rsidP="007E173E">
      <w:pPr>
        <w:rPr>
          <w:bCs/>
        </w:rPr>
      </w:pPr>
      <w:proofErr w:type="gramStart"/>
      <w:r w:rsidRPr="00564A49">
        <w:rPr>
          <w:b/>
          <w:bCs/>
        </w:rPr>
        <w:t>max</w:t>
      </w:r>
      <w:proofErr w:type="gramEnd"/>
      <w:r w:rsidRPr="00564A49">
        <w:rPr>
          <w:b/>
          <w:bCs/>
        </w:rPr>
        <w:t>_bit_rate</w:t>
      </w:r>
      <w:r w:rsidRPr="00564A49">
        <w:rPr>
          <w:bCs/>
        </w:rPr>
        <w:t xml:space="preserve">[ i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The upper bound for the bit rate in bits per second is given by BitRateBPS</w:t>
      </w:r>
      <w:proofErr w:type="gramStart"/>
      <w:r w:rsidRPr="00564A49">
        <w:rPr>
          <w:bCs/>
        </w:rPr>
        <w:t>( max</w:t>
      </w:r>
      <w:proofErr w:type="gramEnd"/>
      <w:r w:rsidRPr="00564A49">
        <w:rPr>
          <w:bCs/>
        </w:rPr>
        <w:t xml:space="preserve">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w:t>
      </w:r>
      <w:proofErr w:type="gramStart"/>
      <w:r w:rsidRPr="00564A49">
        <w:rPr>
          <w:bCs/>
        </w:rPr>
        <w:t>[ i</w:t>
      </w:r>
      <w:proofErr w:type="gramEnd"/>
      <w:r w:rsidRPr="00564A49">
        <w:rPr>
          <w:bCs/>
        </w:rPr>
        <w:t> ], the following condition shall be obeyed for all values of t</w:t>
      </w:r>
      <w:r w:rsidRPr="00564A49">
        <w:rPr>
          <w:bCs/>
          <w:vertAlign w:val="subscript"/>
        </w:rPr>
        <w:t>1</w:t>
      </w:r>
      <w:r w:rsidRPr="00564A49">
        <w:rPr>
          <w:bCs/>
        </w:rPr>
        <w:t>:</w:t>
      </w:r>
    </w:p>
    <w:p w14:paraId="2B5A29A1" w14:textId="77777777"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14:paraId="3CFBDD01" w14:textId="77777777"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746" w:name="_Toc377921586"/>
      <w:bookmarkStart w:id="1747" w:name="_Toc378026224"/>
      <w:r w:rsidRPr="00564A49">
        <w:t>Alpha</w:t>
      </w:r>
      <w:r w:rsidRPr="00564A49">
        <w:rPr>
          <w:bCs/>
          <w:noProof/>
          <w:lang w:val="it-IT"/>
        </w:rPr>
        <w:t xml:space="preserve"> channel information SEI message semantics</w:t>
      </w:r>
      <w:bookmarkEnd w:id="1746"/>
      <w:bookmarkEnd w:id="1747"/>
    </w:p>
    <w:p w14:paraId="255A4F33" w14:textId="77777777"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14:paraId="149D1738" w14:textId="77777777" w:rsidR="007E173E" w:rsidRPr="00564A49" w:rsidRDefault="007E173E" w:rsidP="007E173E">
      <w:pPr>
        <w:widowControl w:val="0"/>
        <w:rPr>
          <w:szCs w:val="22"/>
          <w:lang w:val="en-CA"/>
        </w:rPr>
      </w:pPr>
      <w:proofErr w:type="gramStart"/>
      <w:r w:rsidRPr="00564A49">
        <w:rPr>
          <w:b/>
          <w:szCs w:val="22"/>
          <w:lang w:val="en-CA"/>
        </w:rPr>
        <w:t>alpha</w:t>
      </w:r>
      <w:proofErr w:type="gramEnd"/>
      <w:r w:rsidRPr="00564A49">
        <w:rPr>
          <w:b/>
          <w:szCs w:val="22"/>
          <w:lang w:val="en-CA"/>
        </w:rPr>
        <w:t>_channel_cancel_flag</w:t>
      </w:r>
      <w:r w:rsidRPr="00564A49">
        <w:rPr>
          <w:szCs w:val="22"/>
          <w:lang w:val="en-CA"/>
        </w:rPr>
        <w:t xml:space="preserve"> equal to 1 </w:t>
      </w:r>
      <w:r w:rsidRPr="00564A49">
        <w:t xml:space="preserve">indicates that the alpha channel information SEI message cancels the persistence of any previous alpha channel information SEI message in output order. </w:t>
      </w:r>
      <w:proofErr w:type="gramStart"/>
      <w:r w:rsidRPr="00564A49">
        <w:t>alpha</w:t>
      </w:r>
      <w:proofErr w:type="gramEnd"/>
      <w:r w:rsidRPr="00564A49">
        <w:t>_channel_cancel_flag equal to 0 indicates that alpha channel information follows.</w:t>
      </w:r>
    </w:p>
    <w:p w14:paraId="699081F4" w14:textId="77777777" w:rsidR="007E173E" w:rsidRPr="00564A49" w:rsidRDefault="007E173E" w:rsidP="007E173E">
      <w:pPr>
        <w:widowControl w:val="0"/>
      </w:pPr>
      <w:proofErr w:type="gramStart"/>
      <w:r w:rsidRPr="00564A49">
        <w:rPr>
          <w:b/>
        </w:rPr>
        <w:t>alpha</w:t>
      </w:r>
      <w:proofErr w:type="gramEnd"/>
      <w:r w:rsidRPr="00564A49">
        <w:rPr>
          <w:b/>
        </w:rPr>
        <w:t>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gramStart"/>
      <w:r w:rsidRPr="00564A49">
        <w:t>alpha</w:t>
      </w:r>
      <w:proofErr w:type="gramEnd"/>
      <w:r w:rsidRPr="00564A49">
        <w:t xml:space="preserve">_channel_use_idc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gramStart"/>
      <w:r w:rsidRPr="00564A49">
        <w:t>alpha</w:t>
      </w:r>
      <w:proofErr w:type="gramEnd"/>
      <w:r w:rsidRPr="00564A49">
        <w:t xml:space="preserve">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14:paraId="67D659D6" w14:textId="77777777" w:rsidR="007E173E" w:rsidRPr="00564A49" w:rsidRDefault="007E173E" w:rsidP="007E173E">
      <w:pPr>
        <w:widowControl w:val="0"/>
      </w:pPr>
      <w:proofErr w:type="gramStart"/>
      <w:r w:rsidRPr="00564A49">
        <w:rPr>
          <w:b/>
        </w:rPr>
        <w:t>alpha</w:t>
      </w:r>
      <w:proofErr w:type="gramEnd"/>
      <w:r w:rsidRPr="00564A49">
        <w:rPr>
          <w:b/>
        </w:rPr>
        <w:t>_channel_bit_depth_minus8</w:t>
      </w:r>
      <w:r w:rsidRPr="00564A49">
        <w:t xml:space="preserve"> plus 8 specifies the bit depth of the samples of the sample array of the auxiliary picture. </w:t>
      </w:r>
      <w:proofErr w:type="gramStart"/>
      <w:r w:rsidRPr="00564A49">
        <w:t>alpha</w:t>
      </w:r>
      <w:proofErr w:type="gramEnd"/>
      <w:r w:rsidRPr="00564A49">
        <w:t xml:space="preserve">_channel_bit_depth_minus8 shall be in the range 0 to 7 inclusive. </w:t>
      </w:r>
      <w:proofErr w:type="gramStart"/>
      <w:r w:rsidRPr="00564A49">
        <w:t>alpha</w:t>
      </w:r>
      <w:proofErr w:type="gramEnd"/>
      <w:r w:rsidRPr="00564A49">
        <w:t>_channel_bit_depth_minus8 shall be equal to bit_depth_luma_minu</w:t>
      </w:r>
      <w:r w:rsidR="002D3333" w:rsidRPr="00564A49">
        <w:t>s</w:t>
      </w:r>
      <w:r w:rsidRPr="00564A49">
        <w:t>8 of the associated primary picture.</w:t>
      </w:r>
    </w:p>
    <w:p w14:paraId="25414BAC" w14:textId="77777777" w:rsidR="007E173E" w:rsidRPr="00564A49" w:rsidRDefault="007E173E" w:rsidP="007E173E">
      <w:pPr>
        <w:widowControl w:val="0"/>
      </w:pPr>
      <w:proofErr w:type="gramStart"/>
      <w:r w:rsidRPr="00564A49">
        <w:rPr>
          <w:b/>
        </w:rPr>
        <w:t>alpha</w:t>
      </w:r>
      <w:proofErr w:type="gramEnd"/>
      <w:r w:rsidRPr="00564A49">
        <w:rPr>
          <w:b/>
        </w:rPr>
        <w:t>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14:paraId="5500D2A9" w14:textId="77777777" w:rsidR="007E173E" w:rsidRPr="00564A49" w:rsidRDefault="007E173E" w:rsidP="007E173E">
      <w:pPr>
        <w:widowControl w:val="0"/>
      </w:pPr>
      <w:proofErr w:type="gramStart"/>
      <w:r w:rsidRPr="00564A49">
        <w:rPr>
          <w:b/>
        </w:rPr>
        <w:t>alpha</w:t>
      </w:r>
      <w:proofErr w:type="gramEnd"/>
      <w:r w:rsidRPr="00564A49">
        <w:rPr>
          <w:b/>
        </w:rPr>
        <w:t>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14:paraId="1B9E7AAF" w14:textId="77777777" w:rsidR="007E173E" w:rsidRPr="00564A49" w:rsidRDefault="007E173E" w:rsidP="007E173E">
      <w:pPr>
        <w:widowControl w:val="0"/>
        <w:rPr>
          <w:szCs w:val="22"/>
          <w:lang w:val="en-CA"/>
        </w:rPr>
      </w:pPr>
      <w:proofErr w:type="gramStart"/>
      <w:r w:rsidRPr="00564A49">
        <w:rPr>
          <w:b/>
        </w:rPr>
        <w:t>alpha</w:t>
      </w:r>
      <w:proofErr w:type="gramEnd"/>
      <w:r w:rsidRPr="00564A49">
        <w:rPr>
          <w:b/>
        </w:rPr>
        <w:t>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14:paraId="29D54485" w14:textId="77777777" w:rsidR="007E173E" w:rsidRPr="00564A49" w:rsidRDefault="007E173E" w:rsidP="007E173E">
      <w:pPr>
        <w:widowControl w:val="0"/>
        <w:rPr>
          <w:szCs w:val="22"/>
          <w:lang w:val="en-CA"/>
        </w:rPr>
      </w:pPr>
      <w:proofErr w:type="gramStart"/>
      <w:r w:rsidRPr="00564A49">
        <w:rPr>
          <w:b/>
        </w:rPr>
        <w:t>alpha</w:t>
      </w:r>
      <w:proofErr w:type="gramEnd"/>
      <w:r w:rsidRPr="00564A49">
        <w:rPr>
          <w:b/>
        </w:rPr>
        <w:t>_channel_clip_flag</w:t>
      </w:r>
      <w:r w:rsidRPr="00564A49">
        <w:t xml:space="preserve"> equal to 0 indicates that no clipping operation is applied to obtain the interpretation sample values of the decoded auxiliary picture. </w:t>
      </w:r>
      <w:proofErr w:type="gramStart"/>
      <w:r w:rsidRPr="00564A49">
        <w:t>alpha</w:t>
      </w:r>
      <w:proofErr w:type="gramEnd"/>
      <w:r w:rsidRPr="00564A49">
        <w:t>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14:paraId="75B27DF3" w14:textId="77777777"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14:paraId="5B96D919" w14:textId="77777777"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14:paraId="45137DCE"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48" w:name="_Toc377921587"/>
      <w:bookmarkStart w:id="1749" w:name="_Toc378026225"/>
      <w:r w:rsidRPr="00564A49">
        <w:rPr>
          <w:lang w:val="en-US"/>
        </w:rPr>
        <w:t>Video usability information</w:t>
      </w:r>
      <w:bookmarkEnd w:id="1738"/>
      <w:bookmarkEnd w:id="1745"/>
      <w:bookmarkEnd w:id="1748"/>
      <w:bookmarkEnd w:id="1749"/>
    </w:p>
    <w:p w14:paraId="17CE2CFE"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0" w:name="_Toc377921588"/>
      <w:bookmarkStart w:id="1751" w:name="_Toc378026226"/>
      <w:r w:rsidRPr="00564A49">
        <w:rPr>
          <w:lang w:val="en-US"/>
        </w:rPr>
        <w:t>General</w:t>
      </w:r>
      <w:bookmarkEnd w:id="1750"/>
      <w:bookmarkEnd w:id="1751"/>
    </w:p>
    <w:p w14:paraId="5BA0C7FD" w14:textId="77777777" w:rsidR="007E173E" w:rsidRPr="00564A49" w:rsidRDefault="007E173E" w:rsidP="007E173E">
      <w:pPr>
        <w:rPr>
          <w:lang w:val="en-US"/>
        </w:rPr>
      </w:pPr>
      <w:r w:rsidRPr="00564A49">
        <w:rPr>
          <w:lang w:val="en-US"/>
        </w:rPr>
        <w:t>The specifications in clause E.1 apply.</w:t>
      </w:r>
    </w:p>
    <w:p w14:paraId="42252C32"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2" w:name="_Toc377921589"/>
      <w:bookmarkStart w:id="1753" w:name="_Toc378026227"/>
      <w:r w:rsidRPr="00564A49">
        <w:rPr>
          <w:lang w:val="en-US"/>
        </w:rPr>
        <w:t>VUI syntax</w:t>
      </w:r>
      <w:bookmarkEnd w:id="1752"/>
      <w:bookmarkEnd w:id="1753"/>
    </w:p>
    <w:p w14:paraId="271D5A99" w14:textId="77777777" w:rsidR="007E173E" w:rsidRPr="00564A49" w:rsidRDefault="007E173E" w:rsidP="007E173E">
      <w:pPr>
        <w:rPr>
          <w:lang w:val="en-US"/>
        </w:rPr>
      </w:pPr>
      <w:r w:rsidRPr="00564A49">
        <w:rPr>
          <w:lang w:val="en-US"/>
        </w:rPr>
        <w:t>The specifications in clause E.2 apply.</w:t>
      </w:r>
    </w:p>
    <w:p w14:paraId="2C2970A8"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54" w:name="_Toc377921590"/>
      <w:bookmarkStart w:id="1755" w:name="_Toc378026228"/>
      <w:r w:rsidRPr="00564A49">
        <w:t>VUI semantics</w:t>
      </w:r>
      <w:bookmarkEnd w:id="1754"/>
      <w:bookmarkEnd w:id="1755"/>
    </w:p>
    <w:p w14:paraId="4CD3A509" w14:textId="77777777" w:rsidR="007E173E" w:rsidRPr="00564A49" w:rsidRDefault="007E173E" w:rsidP="007E173E">
      <w:pPr>
        <w:pStyle w:val="3H2"/>
        <w:keepLines w:val="0"/>
        <w:numPr>
          <w:ilvl w:val="3"/>
          <w:numId w:val="37"/>
        </w:numPr>
        <w:tabs>
          <w:tab w:val="clear" w:pos="4230"/>
          <w:tab w:val="num" w:pos="1134"/>
        </w:tabs>
        <w:ind w:left="1134" w:hanging="1134"/>
      </w:pPr>
      <w:bookmarkStart w:id="1756" w:name="_Toc377921591"/>
      <w:bookmarkStart w:id="1757" w:name="_Toc378026229"/>
      <w:r w:rsidRPr="00564A49">
        <w:t>VUI parameters semantics</w:t>
      </w:r>
      <w:bookmarkEnd w:id="1756"/>
      <w:bookmarkEnd w:id="1757"/>
    </w:p>
    <w:p w14:paraId="6E6F3976" w14:textId="77777777" w:rsidR="007E173E" w:rsidRPr="00564A49" w:rsidRDefault="007E173E" w:rsidP="007E173E">
      <w:pPr>
        <w:rPr>
          <w:lang w:val="en-US"/>
        </w:rPr>
      </w:pPr>
      <w:r w:rsidRPr="00564A49">
        <w:rPr>
          <w:lang w:val="en-US"/>
        </w:rPr>
        <w:t>The specifications in clause E.3.1 apply with the following modifications and additions.</w:t>
      </w:r>
    </w:p>
    <w:p w14:paraId="3BFC52FD" w14:textId="77777777" w:rsidR="007E173E" w:rsidRPr="00564A49" w:rsidRDefault="007E173E" w:rsidP="007E173E">
      <w:pPr>
        <w:rPr>
          <w:lang w:val="en-US"/>
        </w:rPr>
      </w:pPr>
      <w:proofErr w:type="gramStart"/>
      <w:r w:rsidRPr="00564A49">
        <w:rPr>
          <w:lang w:val="en-US"/>
        </w:rPr>
        <w:t>vui</w:t>
      </w:r>
      <w:proofErr w:type="gramEnd"/>
      <w:r w:rsidRPr="00564A49">
        <w:rPr>
          <w:lang w:val="en-US"/>
        </w:rPr>
        <w:t xml:space="preserve">_timing_info_present_flag equal to 1 specifies that vui_num_units_in_tick, vui_time_scale, vui_poc_proportional_to_timing_flag, and vui_hrd_parameters_present_flag are present in the vui_parameters( ) syntax structure. </w:t>
      </w:r>
      <w:proofErr w:type="gramStart"/>
      <w:r w:rsidRPr="00564A49">
        <w:rPr>
          <w:lang w:val="en-US"/>
        </w:rPr>
        <w:t>vui</w:t>
      </w:r>
      <w:proofErr w:type="gramEnd"/>
      <w:r w:rsidRPr="00564A49">
        <w:rPr>
          <w:lang w:val="en-US"/>
        </w:rPr>
        <w:t>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14:paraId="5A0875C5" w14:textId="77777777" w:rsidR="007E173E" w:rsidRPr="00564A49" w:rsidRDefault="007E173E" w:rsidP="007E173E">
      <w:pPr>
        <w:pStyle w:val="3H2"/>
        <w:keepLines w:val="0"/>
        <w:numPr>
          <w:ilvl w:val="3"/>
          <w:numId w:val="37"/>
        </w:numPr>
        <w:tabs>
          <w:tab w:val="clear" w:pos="4230"/>
          <w:tab w:val="num" w:pos="1134"/>
        </w:tabs>
        <w:ind w:left="1134" w:hanging="1134"/>
      </w:pPr>
      <w:bookmarkStart w:id="1758" w:name="_Toc377921592"/>
      <w:bookmarkStart w:id="1759" w:name="_Toc378026230"/>
      <w:r w:rsidRPr="00564A49">
        <w:t>HRD parameters semantics</w:t>
      </w:r>
      <w:bookmarkEnd w:id="1758"/>
      <w:bookmarkEnd w:id="1759"/>
    </w:p>
    <w:p w14:paraId="119AF9CF" w14:textId="77777777" w:rsidR="007E173E" w:rsidRPr="00564A49" w:rsidRDefault="007E173E" w:rsidP="007E173E">
      <w:pPr>
        <w:rPr>
          <w:lang w:val="en-US"/>
        </w:rPr>
      </w:pPr>
      <w:r w:rsidRPr="00564A49">
        <w:rPr>
          <w:lang w:val="en-US"/>
        </w:rPr>
        <w:t>The specifications in clause E.3.2 apply.</w:t>
      </w:r>
    </w:p>
    <w:p w14:paraId="016E3B9E" w14:textId="77777777" w:rsidR="007E173E" w:rsidRPr="00564A49" w:rsidRDefault="007E173E" w:rsidP="007E173E">
      <w:pPr>
        <w:pStyle w:val="3H2"/>
        <w:keepLines w:val="0"/>
        <w:numPr>
          <w:ilvl w:val="3"/>
          <w:numId w:val="37"/>
        </w:numPr>
        <w:tabs>
          <w:tab w:val="clear" w:pos="4230"/>
          <w:tab w:val="num" w:pos="1134"/>
        </w:tabs>
        <w:ind w:left="1134" w:hanging="1134"/>
      </w:pPr>
      <w:bookmarkStart w:id="1760" w:name="_Toc377921593"/>
      <w:bookmarkStart w:id="1761" w:name="_Toc378026231"/>
      <w:r w:rsidRPr="00564A49">
        <w:t>Sub-layer HRD parameters semantics</w:t>
      </w:r>
      <w:bookmarkEnd w:id="1760"/>
      <w:bookmarkEnd w:id="1761"/>
    </w:p>
    <w:p w14:paraId="7CF1BF76" w14:textId="77777777" w:rsidR="008B3821" w:rsidRPr="00564A49" w:rsidRDefault="007E173E" w:rsidP="00944988">
      <w:pPr>
        <w:rPr>
          <w:lang w:val="en-US"/>
        </w:rPr>
      </w:pPr>
      <w:r w:rsidRPr="00564A49">
        <w:rPr>
          <w:lang w:val="en-US"/>
        </w:rPr>
        <w:t>The specifications in clause E.3.3 apply.</w:t>
      </w:r>
      <w:bookmarkEnd w:id="1730"/>
      <w:bookmarkEnd w:id="1735"/>
    </w:p>
    <w:p w14:paraId="614B125E" w14:textId="77777777" w:rsidR="0056407A" w:rsidRPr="00564A49" w:rsidRDefault="00944988" w:rsidP="00E177C2">
      <w:pPr>
        <w:pStyle w:val="Annex1"/>
        <w:keepNext/>
        <w:keepLines/>
        <w:numPr>
          <w:ilvl w:val="0"/>
          <w:numId w:val="38"/>
        </w:numPr>
        <w:spacing w:before="480"/>
        <w:outlineLvl w:val="0"/>
        <w:rPr>
          <w:b w:val="0"/>
          <w:sz w:val="24"/>
          <w:szCs w:val="24"/>
        </w:rPr>
      </w:pPr>
      <w:bookmarkStart w:id="1762" w:name="_Ref348033633"/>
      <w:r w:rsidRPr="00564A49">
        <w:rPr>
          <w:lang w:val="en-CA"/>
        </w:rPr>
        <w:br w:type="page"/>
      </w:r>
      <w:bookmarkStart w:id="1763" w:name="_Toc356824313"/>
      <w:bookmarkStart w:id="1764" w:name="_Toc356148114"/>
      <w:bookmarkStart w:id="1765" w:name="_Toc378026232"/>
      <w:bookmarkEnd w:id="1762"/>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1763"/>
      <w:bookmarkEnd w:id="1764"/>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1765"/>
      <w:r w:rsidR="00C6730C" w:rsidRPr="00564A49">
        <w:rPr>
          <w:b w:val="0"/>
          <w:noProof/>
          <w:sz w:val="24"/>
          <w:szCs w:val="24"/>
        </w:rPr>
        <w:br/>
      </w:r>
    </w:p>
    <w:p w14:paraId="180C994F" w14:textId="77777777" w:rsidR="00944988" w:rsidRPr="00564A49" w:rsidRDefault="00944988" w:rsidP="00944988">
      <w:pPr>
        <w:pStyle w:val="AnnexRef"/>
        <w:rPr>
          <w:lang w:val="en-CA"/>
        </w:rPr>
      </w:pPr>
      <w:r w:rsidRPr="00564A49">
        <w:rPr>
          <w:lang w:val="en-CA"/>
        </w:rPr>
        <w:t>(This annex forms an integral part of this Recommendation | International Standard)</w:t>
      </w:r>
    </w:p>
    <w:p w14:paraId="36623A86" w14:textId="77777777"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14:paraId="716C03D0" w14:textId="77777777" w:rsidR="00944988" w:rsidRPr="00564A49" w:rsidRDefault="00944988" w:rsidP="008557C3">
      <w:pPr>
        <w:pStyle w:val="Annex2"/>
        <w:numPr>
          <w:ilvl w:val="1"/>
          <w:numId w:val="37"/>
        </w:numPr>
        <w:rPr>
          <w:lang w:val="en-CA"/>
        </w:rPr>
      </w:pPr>
      <w:bookmarkStart w:id="1766" w:name="_Toc357439288"/>
      <w:bookmarkStart w:id="1767" w:name="_Toc356824314"/>
      <w:bookmarkStart w:id="1768" w:name="_Toc356148115"/>
      <w:bookmarkStart w:id="1769" w:name="_Toc348629434"/>
      <w:bookmarkStart w:id="1770" w:name="_Toc351367661"/>
      <w:bookmarkStart w:id="1771" w:name="_Toc378026233"/>
      <w:r w:rsidRPr="00564A49">
        <w:rPr>
          <w:lang w:val="en-CA"/>
        </w:rPr>
        <w:t>Scope</w:t>
      </w:r>
      <w:bookmarkEnd w:id="1766"/>
      <w:bookmarkEnd w:id="1767"/>
      <w:bookmarkEnd w:id="1768"/>
      <w:bookmarkEnd w:id="1769"/>
      <w:bookmarkEnd w:id="1770"/>
      <w:bookmarkEnd w:id="1771"/>
    </w:p>
    <w:p w14:paraId="57DB3A4C" w14:textId="77777777"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14:paraId="105859A4" w14:textId="77777777" w:rsidR="00944988" w:rsidRPr="00564A49" w:rsidRDefault="00944988" w:rsidP="008557C3">
      <w:pPr>
        <w:pStyle w:val="Annex2"/>
        <w:numPr>
          <w:ilvl w:val="1"/>
          <w:numId w:val="37"/>
        </w:numPr>
        <w:rPr>
          <w:lang w:val="en-CA"/>
        </w:rPr>
      </w:pPr>
      <w:bookmarkStart w:id="1772" w:name="_Toc357439289"/>
      <w:bookmarkStart w:id="1773" w:name="_Toc356824315"/>
      <w:bookmarkStart w:id="1774" w:name="_Toc356148116"/>
      <w:bookmarkStart w:id="1775" w:name="_Toc348629435"/>
      <w:bookmarkStart w:id="1776" w:name="_Toc351367662"/>
      <w:bookmarkStart w:id="1777" w:name="_Toc378026234"/>
      <w:r w:rsidRPr="00564A49">
        <w:rPr>
          <w:lang w:val="en-CA"/>
        </w:rPr>
        <w:t>Normative references</w:t>
      </w:r>
      <w:bookmarkEnd w:id="1772"/>
      <w:bookmarkEnd w:id="1773"/>
      <w:bookmarkEnd w:id="1774"/>
      <w:bookmarkEnd w:id="1775"/>
      <w:bookmarkEnd w:id="1776"/>
      <w:bookmarkEnd w:id="1777"/>
    </w:p>
    <w:p w14:paraId="2873AEDD" w14:textId="77777777" w:rsidR="00944988" w:rsidRPr="00564A49" w:rsidRDefault="00944988" w:rsidP="00944988">
      <w:pPr>
        <w:pStyle w:val="3N"/>
        <w:rPr>
          <w:lang w:val="en-CA"/>
        </w:rPr>
      </w:pPr>
      <w:r w:rsidRPr="00564A49">
        <w:rPr>
          <w:lang w:val="en-CA"/>
        </w:rPr>
        <w:t>The specifications in clause 2 apply.</w:t>
      </w:r>
    </w:p>
    <w:p w14:paraId="7908164B" w14:textId="77777777" w:rsidR="00944988" w:rsidRPr="00564A49" w:rsidRDefault="00944988" w:rsidP="008557C3">
      <w:pPr>
        <w:pStyle w:val="Annex2"/>
        <w:numPr>
          <w:ilvl w:val="1"/>
          <w:numId w:val="37"/>
        </w:numPr>
        <w:rPr>
          <w:lang w:val="en-CA"/>
        </w:rPr>
      </w:pPr>
      <w:bookmarkStart w:id="1778" w:name="_Toc357439290"/>
      <w:bookmarkStart w:id="1779" w:name="_Toc356824316"/>
      <w:bookmarkStart w:id="1780" w:name="_Toc356148117"/>
      <w:bookmarkStart w:id="1781" w:name="_Toc348629436"/>
      <w:bookmarkStart w:id="1782" w:name="_Toc351367663"/>
      <w:bookmarkStart w:id="1783" w:name="_Toc378026235"/>
      <w:r w:rsidRPr="00564A49">
        <w:rPr>
          <w:lang w:val="en-CA"/>
        </w:rPr>
        <w:t>Definitions</w:t>
      </w:r>
      <w:bookmarkEnd w:id="1778"/>
      <w:bookmarkEnd w:id="1779"/>
      <w:bookmarkEnd w:id="1780"/>
      <w:bookmarkEnd w:id="1781"/>
      <w:bookmarkEnd w:id="1782"/>
      <w:bookmarkEnd w:id="1783"/>
    </w:p>
    <w:p w14:paraId="464C3C6C" w14:textId="77777777" w:rsidR="001A5CE9" w:rsidRPr="00564A49" w:rsidRDefault="001A5CE9" w:rsidP="001A5CE9">
      <w:pPr>
        <w:pStyle w:val="3N"/>
        <w:rPr>
          <w:lang w:val="en-CA"/>
        </w:rPr>
      </w:pPr>
      <w:bookmarkStart w:id="1784" w:name="_Toc357439291"/>
      <w:bookmarkStart w:id="1785" w:name="_Toc356824317"/>
      <w:bookmarkStart w:id="1786" w:name="_Toc356148118"/>
      <w:bookmarkStart w:id="1787" w:name="_Toc348629437"/>
      <w:bookmarkStart w:id="1788"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14:paraId="75B6DAC4" w14:textId="77777777" w:rsidR="00944988" w:rsidRPr="00564A49" w:rsidRDefault="00944988" w:rsidP="008557C3">
      <w:pPr>
        <w:pStyle w:val="Annex2"/>
        <w:numPr>
          <w:ilvl w:val="1"/>
          <w:numId w:val="37"/>
        </w:numPr>
        <w:rPr>
          <w:lang w:val="en-CA"/>
        </w:rPr>
      </w:pPr>
      <w:bookmarkStart w:id="1789" w:name="_Toc378026236"/>
      <w:r w:rsidRPr="00564A49">
        <w:rPr>
          <w:lang w:val="en-CA"/>
        </w:rPr>
        <w:t>Abbreviations</w:t>
      </w:r>
      <w:bookmarkEnd w:id="1784"/>
      <w:bookmarkEnd w:id="1785"/>
      <w:bookmarkEnd w:id="1786"/>
      <w:bookmarkEnd w:id="1787"/>
      <w:bookmarkEnd w:id="1788"/>
      <w:bookmarkEnd w:id="1789"/>
    </w:p>
    <w:p w14:paraId="02F381C0" w14:textId="77777777"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14:paraId="52C54FA2" w14:textId="77777777" w:rsidR="00944988" w:rsidRPr="00564A49" w:rsidRDefault="00944988" w:rsidP="008557C3">
      <w:pPr>
        <w:pStyle w:val="Annex2"/>
        <w:numPr>
          <w:ilvl w:val="1"/>
          <w:numId w:val="37"/>
        </w:numPr>
        <w:rPr>
          <w:lang w:val="en-CA"/>
        </w:rPr>
      </w:pPr>
      <w:bookmarkStart w:id="1790" w:name="_Toc357439292"/>
      <w:bookmarkStart w:id="1791" w:name="_Toc356824318"/>
      <w:bookmarkStart w:id="1792" w:name="_Toc356148119"/>
      <w:bookmarkStart w:id="1793" w:name="_Toc348629438"/>
      <w:bookmarkStart w:id="1794" w:name="_Toc351367665"/>
      <w:bookmarkStart w:id="1795" w:name="_Toc378026237"/>
      <w:r w:rsidRPr="00564A49">
        <w:rPr>
          <w:lang w:val="en-CA"/>
        </w:rPr>
        <w:t>Conventions</w:t>
      </w:r>
      <w:bookmarkEnd w:id="1790"/>
      <w:bookmarkEnd w:id="1791"/>
      <w:bookmarkEnd w:id="1792"/>
      <w:bookmarkEnd w:id="1793"/>
      <w:bookmarkEnd w:id="1794"/>
      <w:bookmarkEnd w:id="1795"/>
    </w:p>
    <w:p w14:paraId="768CCC1F" w14:textId="77777777"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14:paraId="127FC30A" w14:textId="77777777" w:rsidR="00944988" w:rsidRPr="00564A49" w:rsidRDefault="00944988" w:rsidP="008557C3">
      <w:pPr>
        <w:pStyle w:val="Annex2"/>
        <w:numPr>
          <w:ilvl w:val="1"/>
          <w:numId w:val="37"/>
        </w:numPr>
        <w:rPr>
          <w:lang w:val="en-CA"/>
        </w:rPr>
      </w:pPr>
      <w:bookmarkStart w:id="1796" w:name="_Toc357439293"/>
      <w:bookmarkStart w:id="1797" w:name="_Toc356824319"/>
      <w:bookmarkStart w:id="1798" w:name="_Toc356148120"/>
      <w:bookmarkStart w:id="1799" w:name="_Toc348629439"/>
      <w:bookmarkStart w:id="1800" w:name="_Toc351367666"/>
      <w:bookmarkStart w:id="1801" w:name="_Toc378026238"/>
      <w:r w:rsidRPr="00564A49">
        <w:rPr>
          <w:lang w:val="en-CA"/>
        </w:rPr>
        <w:t>Source, coded, decoded and output data formats, scanning processes, and neighbouring relationships</w:t>
      </w:r>
      <w:bookmarkEnd w:id="1796"/>
      <w:bookmarkEnd w:id="1797"/>
      <w:bookmarkEnd w:id="1798"/>
      <w:bookmarkEnd w:id="1799"/>
      <w:bookmarkEnd w:id="1800"/>
      <w:bookmarkEnd w:id="1801"/>
    </w:p>
    <w:p w14:paraId="4A6A2130" w14:textId="77777777"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14:paraId="6487FE02" w14:textId="77777777" w:rsidR="009B5E7F" w:rsidRPr="00564A49" w:rsidRDefault="009B5E7F" w:rsidP="008557C3">
      <w:pPr>
        <w:pStyle w:val="Annex3"/>
        <w:numPr>
          <w:ilvl w:val="2"/>
          <w:numId w:val="37"/>
        </w:numPr>
        <w:tabs>
          <w:tab w:val="clear" w:pos="1440"/>
        </w:tabs>
        <w:textAlignment w:val="auto"/>
      </w:pPr>
      <w:bookmarkStart w:id="1802" w:name="_Ref364437398"/>
      <w:bookmarkStart w:id="1803" w:name="_Toc378026239"/>
      <w:r w:rsidRPr="00564A49">
        <w:t>Derivation process for reference layer sample location</w:t>
      </w:r>
      <w:bookmarkEnd w:id="1802"/>
      <w:bookmarkEnd w:id="1803"/>
    </w:p>
    <w:p w14:paraId="50288F2F" w14:textId="77777777" w:rsidR="003363C8" w:rsidRPr="00564A49" w:rsidRDefault="003363C8" w:rsidP="000B69FD">
      <w:pPr>
        <w:pStyle w:val="3N"/>
        <w:rPr>
          <w:noProof/>
        </w:rPr>
      </w:pPr>
      <w:bookmarkStart w:id="1804" w:name="_Toc357439294"/>
      <w:bookmarkStart w:id="1805"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14:paraId="3F09CC99" w14:textId="77777777"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14:paraId="75FAF134" w14:textId="77777777"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14:paraId="3704601C" w14:textId="77777777"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14:paraId="3DE7F4B4" w14:textId="77777777" w:rsidR="003363C8" w:rsidRPr="00564A49" w:rsidRDefault="003363C8" w:rsidP="008557C3">
      <w:pPr>
        <w:pStyle w:val="Annex3"/>
        <w:numPr>
          <w:ilvl w:val="2"/>
          <w:numId w:val="37"/>
        </w:numPr>
        <w:tabs>
          <w:tab w:val="clear" w:pos="1440"/>
        </w:tabs>
        <w:textAlignment w:val="auto"/>
      </w:pPr>
      <w:bookmarkStart w:id="1806" w:name="_Toc351667785"/>
      <w:bookmarkStart w:id="1807" w:name="_Ref351668463"/>
      <w:bookmarkStart w:id="1808" w:name="_Ref351668475"/>
      <w:bookmarkStart w:id="1809" w:name="_Ref364437312"/>
      <w:bookmarkStart w:id="1810" w:name="_Ref364437331"/>
      <w:bookmarkStart w:id="1811" w:name="_Toc378026240"/>
      <w:r w:rsidRPr="00564A49">
        <w:t>Derivation process for reference layer sample location used in resampling</w:t>
      </w:r>
      <w:bookmarkEnd w:id="1806"/>
      <w:bookmarkEnd w:id="1807"/>
      <w:bookmarkEnd w:id="1808"/>
      <w:bookmarkEnd w:id="1809"/>
      <w:bookmarkEnd w:id="1810"/>
      <w:bookmarkEnd w:id="1811"/>
    </w:p>
    <w:p w14:paraId="06A371C4" w14:textId="77777777" w:rsidR="003363C8" w:rsidRPr="00564A49" w:rsidRDefault="003363C8" w:rsidP="003363C8">
      <w:pPr>
        <w:rPr>
          <w:noProof/>
          <w:lang w:eastAsia="ko-KR"/>
        </w:rPr>
      </w:pPr>
      <w:r w:rsidRPr="00564A49">
        <w:rPr>
          <w:noProof/>
          <w:lang w:eastAsia="ko-KR"/>
        </w:rPr>
        <w:t>Inputs to this process are</w:t>
      </w:r>
    </w:p>
    <w:p w14:paraId="47500D8C" w14:textId="77777777" w:rsidR="003363C8" w:rsidRPr="00564A49" w:rsidRDefault="003363C8" w:rsidP="001A5CE9">
      <w:pPr>
        <w:pStyle w:val="3N"/>
        <w:rPr>
          <w:noProof/>
        </w:rPr>
      </w:pPr>
      <w:r w:rsidRPr="00564A49">
        <w:rPr>
          <w:noProof/>
        </w:rPr>
        <w:t>–</w:t>
      </w:r>
      <w:r w:rsidRPr="00564A49">
        <w:rPr>
          <w:noProof/>
        </w:rPr>
        <w:tab/>
      </w:r>
      <w:proofErr w:type="gramStart"/>
      <w:r w:rsidRPr="00564A49">
        <w:t>a</w:t>
      </w:r>
      <w:proofErr w:type="gramEnd"/>
      <w:r w:rsidRPr="00564A49">
        <w:t xml:space="preserve"> variable cIdx specifying the color component index,</w:t>
      </w:r>
    </w:p>
    <w:p w14:paraId="6524872D" w14:textId="77777777"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14:paraId="4562C8F3" w14:textId="77777777" w:rsidR="003363C8" w:rsidRPr="00564A49" w:rsidRDefault="003363C8" w:rsidP="003363C8">
      <w:r w:rsidRPr="00564A49">
        <w:rPr>
          <w:noProof/>
          <w:lang w:eastAsia="ko-KR"/>
        </w:rPr>
        <w:t>Output of this process is</w:t>
      </w:r>
      <w:r w:rsidRPr="00564A49">
        <w:rPr>
          <w:lang w:eastAsia="ko-KR"/>
        </w:rPr>
        <w:t xml:space="preserve"> a sample location </w:t>
      </w:r>
      <w:proofErr w:type="gramStart"/>
      <w:r w:rsidRPr="00564A49">
        <w:rPr>
          <w:lang w:eastAsia="ko-KR"/>
        </w:rPr>
        <w:t xml:space="preserve">( </w:t>
      </w:r>
      <w:r w:rsidRPr="00564A49">
        <w:t>xRef16</w:t>
      </w:r>
      <w:proofErr w:type="gramEnd"/>
      <w:r w:rsidRPr="00564A49">
        <w:t>, yRef16 ) specifying the reference layer sample location in units of 1/16-th sample relative to the top-left sample of the reference layer picture.</w:t>
      </w:r>
    </w:p>
    <w:p w14:paraId="79C3F8ED" w14:textId="77777777"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14:paraId="6E319674" w14:textId="77777777"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14:paraId="7F65D1CE" w14:textId="77777777"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14:paraId="002EBACF" w14:textId="77777777" w:rsidR="003363C8" w:rsidRPr="00564A49" w:rsidRDefault="00ED396A" w:rsidP="003363C8">
      <w:pPr>
        <w:pStyle w:val="Equation"/>
        <w:spacing w:before="136" w:after="0"/>
        <w:ind w:left="630"/>
        <w:rPr>
          <w:noProof/>
          <w:sz w:val="20"/>
          <w:szCs w:val="20"/>
          <w:lang w:eastAsia="ko-KR"/>
        </w:rPr>
      </w:pPr>
      <w:proofErr w:type="gramStart"/>
      <w:r w:rsidRPr="00564A49">
        <w:rPr>
          <w:sz w:val="20"/>
          <w:szCs w:val="20"/>
          <w:lang w:eastAsia="ko-KR"/>
        </w:rPr>
        <w:lastRenderedPageBreak/>
        <w:t>p</w:t>
      </w:r>
      <w:r w:rsidRPr="00564A49">
        <w:rPr>
          <w:sz w:val="20"/>
          <w:szCs w:val="20"/>
        </w:rPr>
        <w:t>haseX</w:t>
      </w:r>
      <w:proofErr w:type="gramEnd"/>
      <w:r w:rsidRPr="00564A49">
        <w:rPr>
          <w:sz w:val="20"/>
          <w:szCs w:val="20"/>
        </w:rPr>
        <w:t xml:space="preserve">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proofErr w:type="gramStart"/>
      <w:r w:rsidR="00EE4A61" w:rsidRPr="00564A49">
        <w:rPr>
          <w:rFonts w:hint="eastAsia"/>
          <w:sz w:val="20"/>
          <w:szCs w:val="20"/>
        </w:rPr>
        <w:t>(</w:t>
      </w:r>
      <w:r w:rsidR="00EE4A61" w:rsidRPr="00564A49">
        <w:rPr>
          <w:sz w:val="20"/>
          <w:szCs w:val="20"/>
        </w:rPr>
        <w:t> VertPhasePositionFlag</w:t>
      </w:r>
      <w:proofErr w:type="gramEnd"/>
      <w:r w:rsidR="00EE4A61" w:rsidRPr="00564A49">
        <w:rPr>
          <w:sz w:val="20"/>
          <w:szCs w:val="20"/>
        </w:rPr>
        <w:t>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14:paraId="1BC14B21" w14:textId="77777777" w:rsidR="003363C8" w:rsidRPr="00564A49" w:rsidRDefault="00ED396A" w:rsidP="003363C8">
      <w:pPr>
        <w:pStyle w:val="Equation"/>
        <w:spacing w:before="136" w:after="0"/>
        <w:ind w:left="630"/>
        <w:rPr>
          <w:sz w:val="20"/>
          <w:szCs w:val="20"/>
          <w:lang w:eastAsia="ko-KR"/>
        </w:rPr>
      </w:pPr>
      <w:proofErr w:type="gramStart"/>
      <w:r w:rsidRPr="00564A49">
        <w:rPr>
          <w:sz w:val="20"/>
          <w:szCs w:val="20"/>
        </w:rPr>
        <w:t>addX</w:t>
      </w:r>
      <w:proofErr w:type="gramEnd"/>
      <w:r w:rsidRPr="00564A49">
        <w:rPr>
          <w:sz w:val="20"/>
          <w:szCs w:val="20"/>
        </w:rPr>
        <w:t xml:space="preserve">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14:paraId="616BDFBE" w14:textId="77777777"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14:paraId="02737171" w14:textId="77777777"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14:paraId="21D3A15E" w14:textId="77777777" w:rsidR="00944988" w:rsidRPr="00564A49" w:rsidRDefault="00944988" w:rsidP="008557C3">
      <w:pPr>
        <w:pStyle w:val="Annex2"/>
        <w:numPr>
          <w:ilvl w:val="1"/>
          <w:numId w:val="37"/>
        </w:numPr>
        <w:rPr>
          <w:sz w:val="20"/>
          <w:lang w:val="en-CA"/>
        </w:rPr>
      </w:pPr>
      <w:bookmarkStart w:id="1812" w:name="_Toc356148121"/>
      <w:bookmarkStart w:id="1813" w:name="_Toc348629440"/>
      <w:bookmarkStart w:id="1814" w:name="_Toc351367667"/>
      <w:bookmarkStart w:id="1815" w:name="_Toc378026241"/>
      <w:r w:rsidRPr="00564A49">
        <w:rPr>
          <w:sz w:val="20"/>
          <w:lang w:val="en-CA"/>
        </w:rPr>
        <w:t>Syntax and semantics</w:t>
      </w:r>
      <w:bookmarkEnd w:id="1804"/>
      <w:bookmarkEnd w:id="1805"/>
      <w:bookmarkEnd w:id="1812"/>
      <w:bookmarkEnd w:id="1813"/>
      <w:bookmarkEnd w:id="1814"/>
      <w:bookmarkEnd w:id="1815"/>
    </w:p>
    <w:p w14:paraId="4EE25829" w14:textId="77777777"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14:paraId="5C5CF289" w14:textId="77777777" w:rsidR="00944988" w:rsidRPr="00564A49" w:rsidRDefault="00944988" w:rsidP="008557C3">
      <w:pPr>
        <w:pStyle w:val="Annex2"/>
        <w:numPr>
          <w:ilvl w:val="1"/>
          <w:numId w:val="37"/>
        </w:numPr>
        <w:rPr>
          <w:lang w:val="en-CA"/>
        </w:rPr>
      </w:pPr>
      <w:bookmarkStart w:id="1816" w:name="_Toc351057968"/>
      <w:bookmarkStart w:id="1817" w:name="_Toc351335564"/>
      <w:bookmarkStart w:id="1818" w:name="_Toc351057980"/>
      <w:bookmarkStart w:id="1819" w:name="_Toc351335576"/>
      <w:bookmarkStart w:id="1820" w:name="_Toc357439316"/>
      <w:bookmarkStart w:id="1821" w:name="_Toc356824342"/>
      <w:bookmarkStart w:id="1822" w:name="_Toc356148143"/>
      <w:bookmarkStart w:id="1823" w:name="_Toc348629460"/>
      <w:bookmarkStart w:id="1824" w:name="_Toc351367691"/>
      <w:bookmarkStart w:id="1825" w:name="_Toc378026242"/>
      <w:bookmarkEnd w:id="1816"/>
      <w:bookmarkEnd w:id="1817"/>
      <w:bookmarkEnd w:id="1818"/>
      <w:bookmarkEnd w:id="1819"/>
      <w:r w:rsidRPr="00564A49">
        <w:rPr>
          <w:lang w:val="en-CA"/>
        </w:rPr>
        <w:t>Decoding process</w:t>
      </w:r>
      <w:r w:rsidR="00665193" w:rsidRPr="00564A49">
        <w:rPr>
          <w:lang w:val="en-CA"/>
        </w:rPr>
        <w:t>es</w:t>
      </w:r>
      <w:bookmarkEnd w:id="1820"/>
      <w:bookmarkEnd w:id="1821"/>
      <w:bookmarkEnd w:id="1822"/>
      <w:bookmarkEnd w:id="1823"/>
      <w:bookmarkEnd w:id="1824"/>
      <w:bookmarkEnd w:id="1825"/>
    </w:p>
    <w:p w14:paraId="74D16335" w14:textId="77777777" w:rsidR="009B75C0" w:rsidRPr="00564A49" w:rsidRDefault="00A77488" w:rsidP="008557C3">
      <w:pPr>
        <w:pStyle w:val="Annex3"/>
        <w:numPr>
          <w:ilvl w:val="2"/>
          <w:numId w:val="37"/>
        </w:numPr>
        <w:tabs>
          <w:tab w:val="clear" w:pos="1440"/>
        </w:tabs>
        <w:textAlignment w:val="auto"/>
        <w:rPr>
          <w:noProof/>
        </w:rPr>
      </w:pPr>
      <w:bookmarkStart w:id="1826" w:name="_Toc347485200"/>
      <w:bookmarkStart w:id="1827" w:name="_Toc348629495"/>
      <w:bookmarkStart w:id="1828" w:name="_Toc348630649"/>
      <w:bookmarkStart w:id="1829" w:name="_Toc348631607"/>
      <w:bookmarkStart w:id="1830" w:name="_Toc348631886"/>
      <w:bookmarkStart w:id="1831" w:name="_Toc348632154"/>
      <w:bookmarkStart w:id="1832" w:name="_Toc348632894"/>
      <w:bookmarkStart w:id="1833" w:name="_Toc348633151"/>
      <w:bookmarkStart w:id="1834" w:name="_Toc351667809"/>
      <w:bookmarkStart w:id="1835" w:name="_Toc378026243"/>
      <w:bookmarkStart w:id="1836" w:name="_Ref346393708"/>
      <w:bookmarkStart w:id="1837" w:name="_Ref351062399"/>
      <w:bookmarkStart w:id="1838" w:name="_Toc357439317"/>
      <w:bookmarkStart w:id="1839" w:name="_Toc356824343"/>
      <w:bookmarkStart w:id="1840" w:name="_Toc356148144"/>
      <w:bookmarkStart w:id="1841" w:name="_Toc348629461"/>
      <w:bookmarkStart w:id="1842" w:name="_Toc351367692"/>
      <w:r w:rsidRPr="00564A49">
        <w:rPr>
          <w:noProof/>
        </w:rPr>
        <w:t>General</w:t>
      </w:r>
      <w:r w:rsidR="009B75C0" w:rsidRPr="00564A49">
        <w:rPr>
          <w:noProof/>
        </w:rPr>
        <w:t xml:space="preserve"> decoding process</w:t>
      </w:r>
      <w:bookmarkEnd w:id="1826"/>
      <w:bookmarkEnd w:id="1827"/>
      <w:bookmarkEnd w:id="1828"/>
      <w:bookmarkEnd w:id="1829"/>
      <w:bookmarkEnd w:id="1830"/>
      <w:bookmarkEnd w:id="1831"/>
      <w:bookmarkEnd w:id="1832"/>
      <w:bookmarkEnd w:id="1833"/>
      <w:bookmarkEnd w:id="1834"/>
      <w:bookmarkEnd w:id="1835"/>
    </w:p>
    <w:p w14:paraId="1FD7E89C" w14:textId="77777777"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14:paraId="390361FE" w14:textId="77777777" w:rsidR="00944988" w:rsidRPr="00564A49" w:rsidRDefault="00C85A7A" w:rsidP="00CA7539">
      <w:pPr>
        <w:pStyle w:val="Annex4"/>
      </w:pPr>
      <w:bookmarkStart w:id="1843" w:name="_Ref373775286"/>
      <w:bookmarkStart w:id="1844" w:name="_Toc378026244"/>
      <w:r w:rsidRPr="00564A49">
        <w:t>D</w:t>
      </w:r>
      <w:r w:rsidR="00665193" w:rsidRPr="00564A49">
        <w:t>ecoding</w:t>
      </w:r>
      <w:r w:rsidR="00944988" w:rsidRPr="00564A49">
        <w:t xml:space="preserve"> process</w:t>
      </w:r>
      <w:bookmarkEnd w:id="1836"/>
      <w:r w:rsidRPr="00564A49">
        <w:t xml:space="preserve"> for a coded picture with nuh_layer_id greater than 0</w:t>
      </w:r>
      <w:bookmarkEnd w:id="1837"/>
      <w:bookmarkEnd w:id="1838"/>
      <w:bookmarkEnd w:id="1839"/>
      <w:bookmarkEnd w:id="1840"/>
      <w:bookmarkEnd w:id="1841"/>
      <w:bookmarkEnd w:id="1842"/>
      <w:bookmarkEnd w:id="1843"/>
      <w:bookmarkEnd w:id="1844"/>
    </w:p>
    <w:p w14:paraId="51D32563" w14:textId="77777777" w:rsidR="00944988" w:rsidRPr="00564A49" w:rsidRDefault="00944988" w:rsidP="00944988">
      <w:pPr>
        <w:rPr>
          <w:lang w:val="en-CA"/>
        </w:rPr>
      </w:pPr>
      <w:r w:rsidRPr="00564A49">
        <w:rPr>
          <w:lang w:val="en-CA"/>
        </w:rPr>
        <w:t>The decoding process operates as follows for the current picture CurrPic:</w:t>
      </w:r>
    </w:p>
    <w:p w14:paraId="2C4E382F" w14:textId="77777777"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14:paraId="4FCE2828" w14:textId="77777777"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14:paraId="32E77281" w14:textId="77777777"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14:paraId="74208EE2" w14:textId="77777777"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14:paraId="20167402" w14:textId="77777777"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186D269A" w14:textId="77777777"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14:paraId="2E6EAC6D" w14:textId="77777777" w:rsidR="00AB2CDA" w:rsidRPr="00564A49" w:rsidRDefault="00AB2CDA" w:rsidP="00CA7539">
      <w:pPr>
        <w:pStyle w:val="Annex4"/>
      </w:pPr>
      <w:bookmarkStart w:id="1845" w:name="_Toc351335582"/>
      <w:bookmarkStart w:id="1846" w:name="_Ref346526853"/>
      <w:bookmarkStart w:id="1847" w:name="_Toc357439318"/>
      <w:bookmarkStart w:id="1848" w:name="_Toc356824344"/>
      <w:bookmarkStart w:id="1849" w:name="_Toc356148145"/>
      <w:bookmarkStart w:id="1850" w:name="_Toc348629462"/>
      <w:bookmarkStart w:id="1851" w:name="_Toc351367693"/>
      <w:bookmarkStart w:id="1852" w:name="_Toc378026245"/>
      <w:bookmarkStart w:id="1853" w:name="_Ref346440968"/>
      <w:bookmarkEnd w:id="1845"/>
      <w:r w:rsidRPr="00564A49">
        <w:t>Decoding process for inter-layer reference picture set</w:t>
      </w:r>
      <w:bookmarkEnd w:id="1846"/>
      <w:bookmarkEnd w:id="1847"/>
      <w:bookmarkEnd w:id="1848"/>
      <w:bookmarkEnd w:id="1849"/>
      <w:bookmarkEnd w:id="1850"/>
      <w:bookmarkEnd w:id="1851"/>
      <w:bookmarkEnd w:id="1852"/>
    </w:p>
    <w:p w14:paraId="66D99A33" w14:textId="77777777"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14:paraId="44FD971B" w14:textId="77777777"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14:paraId="4F9AB4F5" w14:textId="77777777"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14:paraId="7D1D0626" w14:textId="77777777"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14:paraId="5D81D644" w14:textId="77777777"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proofErr w:type="gramStart"/>
      <w:r w:rsidRPr="00564A49">
        <w:rPr>
          <w:sz w:val="20"/>
          <w:lang w:val="en-US"/>
        </w:rPr>
        <w:t>for</w:t>
      </w:r>
      <w:proofErr w:type="gramEnd"/>
      <w:r w:rsidRPr="00564A49">
        <w:rPr>
          <w:sz w:val="20"/>
          <w:lang w:val="en-US"/>
        </w:rPr>
        <w:t xml:space="preserve">(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14:paraId="5905CF49" w14:textId="77777777" w:rsidR="002B1006" w:rsidRPr="00564A49" w:rsidRDefault="002B1006" w:rsidP="002B1006">
      <w:pPr>
        <w:pStyle w:val="3N"/>
        <w:rPr>
          <w:lang w:val="en-CA"/>
        </w:rPr>
      </w:pPr>
      <w:bookmarkStart w:id="1854" w:name="_Ref346872782"/>
      <w:bookmarkStart w:id="1855"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14:paraId="4EEE0287" w14:textId="77777777"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14:paraId="1BE3DB2C" w14:textId="77777777"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w:t>
      </w:r>
      <w:proofErr w:type="gramStart"/>
      <w:r w:rsidRPr="00564A49">
        <w:rPr>
          <w:szCs w:val="22"/>
          <w:lang w:val="en-US"/>
        </w:rPr>
        <w:t>[ i</w:t>
      </w:r>
      <w:proofErr w:type="gramEnd"/>
      <w:r w:rsidRPr="00564A49">
        <w:rPr>
          <w:szCs w:val="22"/>
          <w:lang w:val="en-US"/>
        </w:rPr>
        <w:t> ] is equal to zero for all layers</w:t>
      </w:r>
      <w:r w:rsidRPr="00564A49">
        <w:rPr>
          <w:sz w:val="18"/>
          <w:szCs w:val="18"/>
          <w:lang w:val="en-US" w:eastAsia="de-DE"/>
        </w:rPr>
        <w:t>.</w:t>
      </w:r>
    </w:p>
    <w:p w14:paraId="0F5BF091" w14:textId="77777777"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14:paraId="5528AC63" w14:textId="77777777"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14:paraId="146A3745" w14:textId="77777777" w:rsidR="00153FC4" w:rsidRPr="00564A49" w:rsidRDefault="0060070E" w:rsidP="00CA7539">
      <w:pPr>
        <w:pStyle w:val="Annex4"/>
      </w:pPr>
      <w:bookmarkStart w:id="1856" w:name="_Ref355956155"/>
      <w:bookmarkStart w:id="1857" w:name="_Toc357439319"/>
      <w:bookmarkStart w:id="1858" w:name="_Toc356824345"/>
      <w:bookmarkStart w:id="1859" w:name="_Toc356148146"/>
      <w:bookmarkStart w:id="1860" w:name="_Toc348629463"/>
      <w:bookmarkStart w:id="1861" w:name="_Toc351367694"/>
      <w:bookmarkStart w:id="1862" w:name="_Toc378026246"/>
      <w:r w:rsidRPr="00564A49">
        <w:t>Marking</w:t>
      </w:r>
      <w:r w:rsidR="00153FC4" w:rsidRPr="00564A49">
        <w:t xml:space="preserve"> process for ending the decoding of a coded picture with nuh_layer_id greater than 0</w:t>
      </w:r>
      <w:bookmarkEnd w:id="1854"/>
      <w:bookmarkEnd w:id="1856"/>
      <w:bookmarkEnd w:id="1857"/>
      <w:bookmarkEnd w:id="1858"/>
      <w:bookmarkEnd w:id="1859"/>
      <w:bookmarkEnd w:id="1860"/>
      <w:bookmarkEnd w:id="1861"/>
      <w:bookmarkEnd w:id="1862"/>
    </w:p>
    <w:p w14:paraId="49D71BB8" w14:textId="77777777" w:rsidR="00376730" w:rsidRPr="00564A49" w:rsidRDefault="00376730" w:rsidP="00376730">
      <w:pPr>
        <w:pStyle w:val="3N"/>
        <w:rPr>
          <w:lang w:val="en-CA"/>
        </w:rPr>
      </w:pPr>
      <w:r w:rsidRPr="00564A49">
        <w:rPr>
          <w:lang w:val="en-CA"/>
        </w:rPr>
        <w:t>Output of this process is:</w:t>
      </w:r>
    </w:p>
    <w:p w14:paraId="5C4F50E3" w14:textId="77777777" w:rsidR="00376730" w:rsidRPr="00564A49" w:rsidRDefault="00376730" w:rsidP="00376730">
      <w:pPr>
        <w:pStyle w:val="3N"/>
        <w:rPr>
          <w:lang w:val="en-CA"/>
        </w:rPr>
      </w:pPr>
      <w:r w:rsidRPr="00564A49">
        <w:rPr>
          <w:lang w:val="en-CA"/>
        </w:rPr>
        <w:t>–</w:t>
      </w:r>
      <w:r w:rsidRPr="00564A49">
        <w:rPr>
          <w:lang w:val="en-CA"/>
        </w:rPr>
        <w:tab/>
      </w:r>
      <w:proofErr w:type="gramStart"/>
      <w:r w:rsidR="00E006F1" w:rsidRPr="00564A49">
        <w:rPr>
          <w:lang w:val="en-CA"/>
        </w:rPr>
        <w:t>a</w:t>
      </w:r>
      <w:proofErr w:type="gramEnd"/>
      <w:r w:rsidR="00E006F1" w:rsidRPr="00564A49">
        <w:rPr>
          <w:lang w:val="en-CA"/>
        </w:rPr>
        <w:t xml:space="preserve">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14:paraId="69DEF5A5" w14:textId="77777777"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14:paraId="2982AB56" w14:textId="77777777" w:rsidR="00153FC4" w:rsidRPr="00564A4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564A49">
        <w:rPr>
          <w:sz w:val="20"/>
          <w:lang w:val="en-CA"/>
        </w:rPr>
        <w:t>for</w:t>
      </w:r>
      <w:proofErr w:type="gramEnd"/>
      <w:r w:rsidRPr="00564A49">
        <w:rPr>
          <w:sz w:val="20"/>
          <w:lang w:val="en-CA"/>
        </w:rPr>
        <w:t xml:space="preserve">(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14:paraId="14F3C767" w14:textId="77777777"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564A49">
        <w:rPr>
          <w:sz w:val="20"/>
          <w:szCs w:val="20"/>
          <w:lang w:val="en-US"/>
        </w:rPr>
        <w:t>for</w:t>
      </w:r>
      <w:proofErr w:type="gramEnd"/>
      <w:r w:rsidRPr="00564A49">
        <w:rPr>
          <w:sz w:val="20"/>
          <w:szCs w:val="20"/>
          <w:lang w:val="en-US"/>
        </w:rPr>
        <w:t xml:space="preserve">(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14:paraId="673586FE" w14:textId="77777777" w:rsidR="00EA1617" w:rsidRPr="00564A49" w:rsidRDefault="00EA1617" w:rsidP="00EA1617">
      <w:pPr>
        <w:pStyle w:val="Annex4"/>
      </w:pPr>
      <w:bookmarkStart w:id="1863" w:name="_Ref371062231"/>
      <w:bookmarkStart w:id="1864" w:name="_Ref371062289"/>
      <w:bookmarkStart w:id="1865" w:name="_Ref371062302"/>
      <w:bookmarkStart w:id="1866" w:name="_Ref371072921"/>
      <w:bookmarkStart w:id="1867" w:name="_Toc378026247"/>
      <w:bookmarkStart w:id="1868" w:name="_Toc357439320"/>
      <w:bookmarkStart w:id="1869" w:name="_Toc356824346"/>
      <w:r w:rsidRPr="00564A49">
        <w:t>Resampling process for inter</w:t>
      </w:r>
      <w:r w:rsidR="00764BB2" w:rsidRPr="00564A49">
        <w:t>-</w:t>
      </w:r>
      <w:r w:rsidRPr="00564A49">
        <w:t>layer reference pictures</w:t>
      </w:r>
      <w:bookmarkEnd w:id="1863"/>
      <w:bookmarkEnd w:id="1864"/>
      <w:bookmarkEnd w:id="1865"/>
      <w:bookmarkEnd w:id="1866"/>
      <w:bookmarkEnd w:id="1867"/>
    </w:p>
    <w:p w14:paraId="0B88B08B" w14:textId="77777777"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14:paraId="15E9780D" w14:textId="77777777" w:rsidR="006636F6" w:rsidRPr="00564A49" w:rsidRDefault="001A5CE9" w:rsidP="001A5CE9">
      <w:pPr>
        <w:ind w:left="434" w:hanging="434"/>
        <w:rPr>
          <w:noProof/>
        </w:rPr>
      </w:pPr>
      <w:r w:rsidRPr="00564A49">
        <w:rPr>
          <w:noProof/>
        </w:rPr>
        <w:t>–</w:t>
      </w:r>
      <w:r w:rsidRPr="00564A49">
        <w:rPr>
          <w:noProof/>
        </w:rPr>
        <w:tab/>
      </w:r>
      <w:proofErr w:type="gramStart"/>
      <w:r w:rsidR="00EA1617" w:rsidRPr="00564A49">
        <w:rPr>
          <w:lang w:val="en-CA"/>
        </w:rPr>
        <w:t>a</w:t>
      </w:r>
      <w:proofErr w:type="gramEnd"/>
      <w:r w:rsidR="00EA1617" w:rsidRPr="00564A49">
        <w:rPr>
          <w:lang w:val="en-CA"/>
        </w:rPr>
        <w:t xml:space="preserve"> decoded reference layer picture rlPic</w:t>
      </w:r>
      <w:r w:rsidR="00D64D54" w:rsidRPr="00564A49">
        <w:rPr>
          <w:lang w:val="en-CA"/>
        </w:rPr>
        <w:t>,</w:t>
      </w:r>
    </w:p>
    <w:p w14:paraId="38AF3D00" w14:textId="77777777" w:rsidR="0052559F" w:rsidRPr="00564A49" w:rsidRDefault="001A5CE9" w:rsidP="001A5CE9">
      <w:pPr>
        <w:ind w:left="434" w:hanging="434"/>
        <w:rPr>
          <w:noProof/>
        </w:rPr>
      </w:pPr>
      <w:r w:rsidRPr="00564A49">
        <w:rPr>
          <w:noProof/>
        </w:rPr>
        <w:t>–</w:t>
      </w:r>
      <w:r w:rsidRPr="00564A49">
        <w:rPr>
          <w:noProof/>
        </w:rPr>
        <w:tab/>
      </w:r>
      <w:proofErr w:type="gramStart"/>
      <w:r w:rsidR="006636F6" w:rsidRPr="00564A49">
        <w:rPr>
          <w:lang w:val="en-CA"/>
        </w:rPr>
        <w:t>a</w:t>
      </w:r>
      <w:proofErr w:type="gramEnd"/>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14:paraId="35C3FE45" w14:textId="77777777"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14:paraId="3AFE6BAB" w14:textId="77777777"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14:paraId="4D75475A" w14:textId="77777777"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14:paraId="273F256F" w14:textId="77777777"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14:paraId="3C8BCFB8" w14:textId="77777777"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14:paraId="5AAC88C1" w14:textId="77777777"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14:paraId="280735D2" w14:textId="77777777"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proofErr w:type="gramStart"/>
      <w:r w:rsidR="00755D80" w:rsidRPr="00564A49">
        <w:rPr>
          <w:rFonts w:eastAsia="Batang"/>
          <w:bCs/>
          <w:lang w:val="en-CA" w:eastAsia="ko-KR"/>
        </w:rPr>
        <w:t>.</w:t>
      </w:r>
      <w:r w:rsidR="00D242E9" w:rsidRPr="00564A49">
        <w:rPr>
          <w:noProof/>
        </w:rPr>
        <w:t>.</w:t>
      </w:r>
      <w:proofErr w:type="gramEnd"/>
    </w:p>
    <w:p w14:paraId="37A88DBC" w14:textId="77777777"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14:paraId="585233F8" w14:textId="77777777"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14:paraId="64A0A6A8" w14:textId="77777777"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14:paraId="022654A6" w14:textId="77777777"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14:paraId="138A2113" w14:textId="77777777"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14:paraId="3523954C" w14:textId="77777777"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14:paraId="3123425A" w14:textId="77777777"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14:paraId="30B543F3" w14:textId="77777777"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14:paraId="34FC7F2B" w14:textId="77777777"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14:paraId="55A76FCF" w14:textId="77777777"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14:paraId="13793437" w14:textId="77777777"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14:paraId="2BD4D78E" w14:textId="77777777"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14:paraId="1F5E378F" w14:textId="77777777"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14:paraId="7C861BAC" w14:textId="77777777"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14:paraId="3FE09490" w14:textId="77777777"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14:paraId="25B0348D" w14:textId="77777777"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14:paraId="73DCCFB3" w14:textId="77777777"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14:paraId="7918F4FE" w14:textId="77777777"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14:paraId="4D7BB4ED" w14:textId="77777777"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14:paraId="1DD8BD4B" w14:textId="77777777"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14:paraId="1EE2ADE1" w14:textId="77777777"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14:paraId="79355D16" w14:textId="77777777"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14:paraId="0F4118B8" w14:textId="77777777"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14:paraId="4F5E0AE8" w14:textId="77777777" w:rsidR="00AE3EE2" w:rsidRPr="00564A49" w:rsidRDefault="00AE3EE2" w:rsidP="005773D9">
      <w:pPr>
        <w:numPr>
          <w:ilvl w:val="1"/>
          <w:numId w:val="12"/>
        </w:numPr>
        <w:rPr>
          <w:noProof/>
        </w:rPr>
      </w:pPr>
      <w:r w:rsidRPr="00564A49">
        <w:t>NumResampling is incremented by 1</w:t>
      </w:r>
      <w:r w:rsidRPr="00564A49">
        <w:rPr>
          <w:noProof/>
        </w:rPr>
        <w:t>.</w:t>
      </w:r>
    </w:p>
    <w:p w14:paraId="65D54BBB" w14:textId="77777777" w:rsidR="00EA1617" w:rsidRPr="00564A49" w:rsidRDefault="00EA1617" w:rsidP="00EA1617">
      <w:pPr>
        <w:pStyle w:val="Annex5"/>
        <w:ind w:left="2232"/>
      </w:pPr>
      <w:bookmarkStart w:id="1870" w:name="_Ref348598889"/>
      <w:r w:rsidRPr="00564A49">
        <w:t>Resampling process of picture sample values</w:t>
      </w:r>
      <w:bookmarkEnd w:id="1870"/>
      <w:r w:rsidRPr="00564A49">
        <w:t xml:space="preserve"> </w:t>
      </w:r>
    </w:p>
    <w:p w14:paraId="42C742E3" w14:textId="77777777" w:rsidR="00EA1617" w:rsidRPr="00564A49" w:rsidRDefault="00EA1617" w:rsidP="00EA1617">
      <w:pPr>
        <w:rPr>
          <w:noProof/>
          <w:lang w:eastAsia="ko-KR"/>
        </w:rPr>
      </w:pPr>
      <w:r w:rsidRPr="00564A49">
        <w:rPr>
          <w:noProof/>
          <w:lang w:eastAsia="ko-KR"/>
        </w:rPr>
        <w:t>Inputs to this process are:</w:t>
      </w:r>
    </w:p>
    <w:p w14:paraId="715DE544"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14:paraId="3A3143A3"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14:paraId="0EFC8747"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14:paraId="08DE7814" w14:textId="77777777"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14:paraId="59B13D1A" w14:textId="77777777"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14:paraId="7F82043B" w14:textId="77777777"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14:paraId="39E939F4"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14:paraId="43611C7C" w14:textId="77777777"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14:paraId="7F8E8886" w14:textId="77777777"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14:paraId="1A1887D3" w14:textId="77777777"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14:paraId="3A1F68F8" w14:textId="77777777" w:rsidR="00EA1617" w:rsidRPr="00564A49" w:rsidRDefault="00EA1617" w:rsidP="00EA1617">
      <w:pPr>
        <w:pStyle w:val="Annex6"/>
      </w:pPr>
      <w:bookmarkStart w:id="1871" w:name="_Ref348598872"/>
      <w:r w:rsidRPr="00564A49">
        <w:t>Resampling process of luma sample values</w:t>
      </w:r>
      <w:bookmarkEnd w:id="1871"/>
      <w:r w:rsidRPr="00564A49">
        <w:t xml:space="preserve"> </w:t>
      </w:r>
    </w:p>
    <w:p w14:paraId="620AB83A" w14:textId="77777777"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14:paraId="504A6382" w14:textId="77777777"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14:paraId="50D85548" w14:textId="77777777"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14:paraId="164C89F2" w14:textId="77777777"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14:paraId="1154B3C7" w14:textId="77777777"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w:t>
      </w:r>
      <w:proofErr w:type="gramStart"/>
      <w:r w:rsidRPr="00564A49">
        <w:t>( Clip3</w:t>
      </w:r>
      <w:proofErr w:type="gramEnd"/>
      <w:r w:rsidRPr="00564A49">
        <w:t>(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14:paraId="798188DF" w14:textId="77777777" w:rsidR="00EA1617" w:rsidRPr="00564A49" w:rsidRDefault="00EA1617" w:rsidP="00EA1617">
      <w:pPr>
        <w:pStyle w:val="Annex6"/>
      </w:pPr>
      <w:bookmarkStart w:id="1872" w:name="_Ref348037885"/>
      <w:r w:rsidRPr="00564A49">
        <w:t>Resampling process of chroma sample values</w:t>
      </w:r>
      <w:bookmarkEnd w:id="1872"/>
      <w:r w:rsidRPr="00564A49">
        <w:t xml:space="preserve"> </w:t>
      </w:r>
    </w:p>
    <w:p w14:paraId="796CB9F6" w14:textId="77777777"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14:paraId="5B270262" w14:textId="77777777"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14:paraId="029358B9" w14:textId="77777777"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14:paraId="69BF72FE" w14:textId="77777777"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14:paraId="70AB668B" w14:textId="77777777"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w:t>
      </w:r>
      <w:proofErr w:type="gramStart"/>
      <w:r w:rsidRPr="00564A49">
        <w:t>( Clip3</w:t>
      </w:r>
      <w:proofErr w:type="gramEnd"/>
      <w:r w:rsidRPr="00564A49">
        <w:t>(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14:paraId="7A89E564" w14:textId="77777777" w:rsidR="00EA1617" w:rsidRPr="00564A49" w:rsidRDefault="00EA1617" w:rsidP="00EA1617">
      <w:pPr>
        <w:pStyle w:val="Annex6"/>
        <w:rPr>
          <w:noProof/>
          <w:lang w:eastAsia="ko-KR"/>
        </w:rPr>
      </w:pPr>
      <w:bookmarkStart w:id="1873" w:name="_Ref347127882"/>
      <w:r w:rsidRPr="00564A49">
        <w:rPr>
          <w:noProof/>
          <w:lang w:eastAsia="ko-KR"/>
        </w:rPr>
        <w:t>Luma sample interpolation process</w:t>
      </w:r>
      <w:bookmarkEnd w:id="1873"/>
    </w:p>
    <w:p w14:paraId="17323A1F" w14:textId="77777777" w:rsidR="00EA1617" w:rsidRPr="00564A49" w:rsidRDefault="00EA1617" w:rsidP="00EA1617">
      <w:pPr>
        <w:rPr>
          <w:noProof/>
          <w:lang w:eastAsia="ko-KR"/>
        </w:rPr>
      </w:pPr>
      <w:r w:rsidRPr="00564A49">
        <w:rPr>
          <w:noProof/>
          <w:lang w:eastAsia="ko-KR"/>
        </w:rPr>
        <w:t>Inputs to this process are</w:t>
      </w:r>
    </w:p>
    <w:p w14:paraId="7CEC766C" w14:textId="77777777"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14:paraId="16881229" w14:textId="77777777"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luma sample location ( xP, yP ) relative to the top-left luma sample of the current picture.</w:t>
      </w:r>
    </w:p>
    <w:p w14:paraId="7D2D6B5C" w14:textId="77777777"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14:paraId="527C98AA" w14:textId="77777777"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f</w:t>
      </w:r>
      <w:r w:rsidR="00EA1617" w:rsidRPr="00564A49">
        <w:rPr>
          <w:rFonts w:ascii="Times New Roman" w:hAnsi="Times New Roman"/>
          <w:vertAlign w:val="subscript"/>
        </w:rPr>
        <w:t>L</w:t>
      </w:r>
      <w:proofErr w:type="gramStart"/>
      <w:r w:rsidR="00EA1617" w:rsidRPr="00564A49">
        <w:rPr>
          <w:rFonts w:ascii="Times New Roman" w:hAnsi="Times New Roman"/>
        </w:rPr>
        <w:t>[ p</w:t>
      </w:r>
      <w:proofErr w:type="gramEnd"/>
      <w:r w:rsidR="00EA1617" w:rsidRPr="00564A49">
        <w:rPr>
          <w:rFonts w:ascii="Times New Roman" w:hAnsi="Times New Roman"/>
        </w:rPr>
        <w:t xml:space="preserve">, x ] with p = 0 ... 15 and x = 0 ... 7 used for the luma resampling process. </w:t>
      </w:r>
    </w:p>
    <w:p w14:paraId="10F98F7F" w14:textId="77777777" w:rsidR="00EA1617" w:rsidRPr="00564A49" w:rsidRDefault="00EA1617" w:rsidP="00EA1617">
      <w:pPr>
        <w:pStyle w:val="Caption"/>
      </w:pPr>
      <w:bookmarkStart w:id="1874" w:name="_Ref351654170"/>
      <w:bookmarkStart w:id="1875" w:name="_Ref351655790"/>
      <w:r w:rsidRPr="00564A49">
        <w:t>Table </w:t>
      </w:r>
      <w:r w:rsidR="00E907A9" w:rsidRPr="00564A49">
        <w:t>H</w:t>
      </w:r>
      <w:r w:rsidRPr="00564A49">
        <w:noBreakHyphen/>
      </w:r>
      <w:bookmarkEnd w:id="1874"/>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1875"/>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14:paraId="06B7C823" w14:textId="77777777"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14:paraId="5102B787" w14:textId="77777777"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70479F51" w14:textId="77777777"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14:paraId="61F1345F" w14:textId="77777777"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14:paraId="538594CB" w14:textId="77777777"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6AA24C9"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14:paraId="08520239"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2BF7F5"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14:paraId="2AD45523"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ED2DF1B"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14:paraId="6AC5DBE8"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924FF6"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14:paraId="5F1273CC"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14:paraId="484BDEA9"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D73037D"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59D097"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50A40633"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F8EA819"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14:paraId="5ED38B31" w14:textId="77777777"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8FB4E8"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481C2DE1"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18E57B"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62288A3B"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3F553D7B"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1A9E272"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D60FC38" w14:textId="77777777"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5CB8AAC9"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7CD4EF" w14:textId="77777777"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14:paraId="5701AE96"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693A18E" w14:textId="77777777"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18A9C876" w14:textId="77777777"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47C24B8" w14:textId="77777777"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6999761E"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1CD16FE9"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42476B1" w14:textId="77777777"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EA4A6E" w14:textId="77777777"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4836278A"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97C135" w14:textId="77777777"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14:paraId="38DBF38F"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91B7E9A" w14:textId="77777777"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14:paraId="5ED4C8FD" w14:textId="77777777"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2F7318" w14:textId="77777777"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4B5F29BF"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76BCEC05"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9BF0A39" w14:textId="77777777"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0F7F89D"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64095295"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4B21D22" w14:textId="77777777"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14:paraId="5014769F"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17805D" w14:textId="77777777"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14:paraId="6CA43803" w14:textId="77777777"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05CF30"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40EA4745"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173ACB29"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8B7605F" w14:textId="77777777"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F8ED5C"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11B6BBE4" w14:textId="77777777"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A52C8A9"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44E8C307"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8EAFE5" w14:textId="77777777"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14:paraId="6CFEC18D" w14:textId="77777777"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4542481"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2B091A18"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51B311DE"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5909F76" w14:textId="77777777"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425B37"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04B235A9"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C13E5B"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14:paraId="6781F81B"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01815DB" w14:textId="77777777"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14:paraId="370B1135"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9FDCE5" w14:textId="77777777"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15EA1EFA"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14:paraId="0FE36B24"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DC16290" w14:textId="77777777"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EF2440"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174E8158"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9C4DB7F" w14:textId="77777777"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14:paraId="50255866"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BD22E9" w14:textId="77777777"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14:paraId="49F12706"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72FDFA" w14:textId="77777777"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2D862FC5"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14:paraId="31D135F9"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291FE00" w14:textId="77777777"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5CA0922"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42CD53F7"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A1AF2CF" w14:textId="77777777"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14:paraId="56E1E55C"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28E56C" w14:textId="77777777"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14:paraId="42F62265"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7926570" w14:textId="77777777"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464A7758"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14:paraId="754679CC"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210647A" w14:textId="77777777"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EB800E"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2A9C437F"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7D631A2"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14:paraId="7F3AED2A"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A951E2" w14:textId="77777777"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14:paraId="04B6F4B1"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D5D681" w14:textId="77777777"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1B931983"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14:paraId="07FCAC3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BBB84B1" w14:textId="77777777"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3DE3E43"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10076084"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60E6912" w14:textId="77777777"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71E18518"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BBD457" w14:textId="77777777"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14:paraId="07CDF9BB" w14:textId="77777777"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3F2329C"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7D8C3C92"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14:paraId="299521A8"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366B716" w14:textId="77777777"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8A6DF5"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57A914DD"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C92395B" w14:textId="77777777"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60AF0E15"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BC140C" w14:textId="77777777"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14:paraId="6859D0B8" w14:textId="77777777"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A9242B"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6BDD7317"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14:paraId="187E5AA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938FDE0" w14:textId="77777777"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705E07"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43D422B6"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4476CF" w14:textId="77777777"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14:paraId="298EC31C"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4DFCFD4" w14:textId="77777777"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14:paraId="7934DCDE"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0A1D37"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2B0FCED4"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4775F8F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267B47F" w14:textId="77777777"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843618"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2E1BF4E9"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18F5F59" w14:textId="77777777"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14:paraId="74497E7E"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286AB93" w14:textId="77777777"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14:paraId="4370F8E6" w14:textId="77777777"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0968DE"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6408FA44"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2EF319B8"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3DC0128" w14:textId="77777777"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251992"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7C52DF29"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48221B"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14:paraId="7451232C"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BF461E" w14:textId="77777777"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14:paraId="2FF1E5E9" w14:textId="77777777"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0DDC88"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24D232C9"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18573ABA"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F2E735F" w14:textId="77777777"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0CE0F2"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2D1E9129"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8B3A571"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14:paraId="6EDEA7D4"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D970AA" w14:textId="77777777"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14:paraId="26C42551" w14:textId="77777777"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D85C22" w14:textId="77777777"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14:paraId="005357AD"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6CC0ABCB"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574B1DC" w14:textId="77777777"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D82749" w14:textId="77777777"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2767E9D2"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81F002" w14:textId="77777777"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14:paraId="0BE16AF3"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D0A72B" w14:textId="77777777"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14:paraId="1CAA13FC" w14:textId="77777777"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CD6B96" w14:textId="77777777"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3AA52672"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14:paraId="368B766B" w14:textId="77777777"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14:paraId="1F4AC176" w14:textId="77777777"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w:t>
      </w:r>
      <w:proofErr w:type="gramStart"/>
      <w:r w:rsidRPr="00564A49">
        <w:t>( xP</w:t>
      </w:r>
      <w:proofErr w:type="gramEnd"/>
      <w:r w:rsidRPr="00564A49">
        <w:t xml:space="preserve">,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14:paraId="11EC9680" w14:textId="77777777"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14:paraId="3C565CAE" w14:textId="77777777"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582E512E" w14:textId="77777777"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14:paraId="03ED46FA" w14:textId="77777777"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40C8A290" w14:textId="77777777"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14:paraId="6C113B90" w14:textId="77777777" w:rsidR="002668F1" w:rsidRPr="00564A49" w:rsidRDefault="002668F1" w:rsidP="002668F1">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shift1</w:t>
      </w:r>
      <w:proofErr w:type="gramEnd"/>
      <w:r w:rsidRPr="00564A49">
        <w:rPr>
          <w:rFonts w:ascii="Times New Roman" w:hAnsi="Times New Roman"/>
          <w:sz w:val="20"/>
          <w:szCs w:val="20"/>
        </w:rPr>
        <w:t xml:space="preserve">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14:paraId="6C26E790" w14:textId="77777777"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14:paraId="2B8E8104" w14:textId="77777777" w:rsidR="00EA1617" w:rsidRPr="00564A49" w:rsidRDefault="00EA1617" w:rsidP="00EA1617">
      <w:pPr>
        <w:pStyle w:val="AVCEquationlevel1CharCharCharChar"/>
        <w:spacing w:before="120" w:after="120"/>
        <w:rPr>
          <w:rFonts w:ascii="Times New Roman" w:hAnsi="Times New Roman"/>
          <w:sz w:val="20"/>
          <w:szCs w:val="20"/>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14:paraId="14F83A1E" w14:textId="77777777"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14:paraId="11DA4534" w14:textId="77777777"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14:paraId="7D9D871F"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14:paraId="1F55A90C"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344303B5" w14:textId="77777777" w:rsidR="00EA1617" w:rsidRPr="00564A49" w:rsidRDefault="00EA1617" w:rsidP="00EA1617">
      <w:pPr>
        <w:pStyle w:val="Annex6"/>
        <w:rPr>
          <w:noProof/>
          <w:lang w:eastAsia="ko-KR"/>
        </w:rPr>
      </w:pPr>
      <w:bookmarkStart w:id="1876" w:name="_Ref347151884"/>
      <w:r w:rsidRPr="00564A49">
        <w:rPr>
          <w:noProof/>
          <w:lang w:eastAsia="ko-KR"/>
        </w:rPr>
        <w:t>Chroma sample interpolation process</w:t>
      </w:r>
      <w:bookmarkEnd w:id="1876"/>
    </w:p>
    <w:p w14:paraId="09F20223" w14:textId="77777777" w:rsidR="00EA1617" w:rsidRPr="00564A49" w:rsidRDefault="00EA1617" w:rsidP="00EA1617">
      <w:pPr>
        <w:rPr>
          <w:noProof/>
          <w:lang w:eastAsia="ko-KR"/>
        </w:rPr>
      </w:pPr>
      <w:r w:rsidRPr="00564A49">
        <w:rPr>
          <w:noProof/>
          <w:lang w:eastAsia="ko-KR"/>
        </w:rPr>
        <w:t>Inputs to this process are:</w:t>
      </w:r>
    </w:p>
    <w:p w14:paraId="2448A1DA" w14:textId="77777777"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14:paraId="1175F753" w14:textId="77777777"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14:paraId="759DD76F" w14:textId="77777777"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14:paraId="435EA493" w14:textId="77777777"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f</w:t>
      </w:r>
      <w:r w:rsidR="00EA1617" w:rsidRPr="00564A49">
        <w:rPr>
          <w:rFonts w:ascii="Times New Roman" w:hAnsi="Times New Roman"/>
          <w:vertAlign w:val="subscript"/>
        </w:rPr>
        <w:t>C</w:t>
      </w:r>
      <w:proofErr w:type="gramStart"/>
      <w:r w:rsidR="00EA1617" w:rsidRPr="00564A49">
        <w:rPr>
          <w:rFonts w:ascii="Times New Roman" w:hAnsi="Times New Roman"/>
        </w:rPr>
        <w:t>[ p</w:t>
      </w:r>
      <w:proofErr w:type="gramEnd"/>
      <w:r w:rsidR="00EA1617" w:rsidRPr="00564A49">
        <w:rPr>
          <w:rFonts w:ascii="Times New Roman" w:hAnsi="Times New Roman"/>
        </w:rPr>
        <w:t xml:space="preserve">, x ] with p = 0 ... 15 and x = 0 ... 3 used for the chroma resampling process. </w:t>
      </w:r>
    </w:p>
    <w:p w14:paraId="20DC80EF" w14:textId="77777777" w:rsidR="00EA1617" w:rsidRPr="00564A49" w:rsidRDefault="00EA1617" w:rsidP="00EA1617">
      <w:pPr>
        <w:pStyle w:val="Caption"/>
      </w:pPr>
      <w:bookmarkStart w:id="1877"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1877"/>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14:paraId="42AED571" w14:textId="77777777"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464B0905" w14:textId="77777777"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47A5E77F" w14:textId="77777777" w:rsidR="00EA1617" w:rsidRPr="00564A49" w:rsidRDefault="00EA1617" w:rsidP="004A579B">
            <w:pPr>
              <w:keepNext/>
              <w:spacing w:before="0"/>
              <w:jc w:val="center"/>
              <w:rPr>
                <w:sz w:val="18"/>
              </w:rPr>
            </w:pPr>
            <w:r w:rsidRPr="00564A49">
              <w:rPr>
                <w:sz w:val="18"/>
              </w:rPr>
              <w:t>interpolation filter coefficients</w:t>
            </w:r>
          </w:p>
        </w:tc>
      </w:tr>
      <w:tr w:rsidR="00EA1617" w:rsidRPr="00564A49" w14:paraId="3F7AFE1D" w14:textId="77777777"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83F35E1" w14:textId="77777777"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02CCCF"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277F365"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C14D7F"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C6D8E1"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14:paraId="311C6011"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C737839" w14:textId="77777777"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D80CCF" w14:textId="77777777"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701C79" w14:textId="77777777"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00F511" w14:textId="77777777"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EC68656" w14:textId="77777777" w:rsidR="00EA1617" w:rsidRPr="00564A49" w:rsidRDefault="00EA1617" w:rsidP="004A579B">
            <w:pPr>
              <w:keepNext/>
              <w:spacing w:before="0"/>
              <w:jc w:val="center"/>
              <w:rPr>
                <w:rFonts w:eastAsia="Arial Unicode MS"/>
                <w:sz w:val="18"/>
              </w:rPr>
            </w:pPr>
            <w:r w:rsidRPr="00564A49">
              <w:rPr>
                <w:sz w:val="18"/>
              </w:rPr>
              <w:t>0</w:t>
            </w:r>
          </w:p>
        </w:tc>
      </w:tr>
      <w:tr w:rsidR="00EA1617" w:rsidRPr="00564A49" w14:paraId="3F993697"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89E4950" w14:textId="77777777"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6F536F" w14:textId="77777777"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E0AD34" w14:textId="77777777"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61829A" w14:textId="77777777"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DC1833" w14:textId="77777777" w:rsidR="00EA1617" w:rsidRPr="00564A49" w:rsidRDefault="00B32CE6" w:rsidP="004A579B">
            <w:pPr>
              <w:keepNext/>
              <w:spacing w:before="0"/>
              <w:jc w:val="center"/>
              <w:rPr>
                <w:rFonts w:eastAsia="Arial Unicode MS"/>
                <w:sz w:val="18"/>
              </w:rPr>
            </w:pPr>
            <w:r w:rsidRPr="00564A49">
              <w:rPr>
                <w:sz w:val="18"/>
              </w:rPr>
              <w:t>0</w:t>
            </w:r>
          </w:p>
        </w:tc>
      </w:tr>
      <w:tr w:rsidR="00EA1617" w:rsidRPr="00564A49" w14:paraId="7609F7E3"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3D0256E" w14:textId="77777777"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338E05B" w14:textId="77777777"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803AC0C" w14:textId="77777777"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EC098D" w14:textId="77777777"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371ABF" w14:textId="77777777" w:rsidR="00EA1617" w:rsidRPr="00564A49" w:rsidRDefault="00B32CE6" w:rsidP="004A579B">
            <w:pPr>
              <w:keepNext/>
              <w:spacing w:before="0"/>
              <w:jc w:val="center"/>
              <w:rPr>
                <w:rFonts w:eastAsia="Arial Unicode MS"/>
                <w:sz w:val="18"/>
              </w:rPr>
            </w:pPr>
            <w:r w:rsidRPr="00564A49">
              <w:rPr>
                <w:sz w:val="18"/>
              </w:rPr>
              <w:t>−2</w:t>
            </w:r>
          </w:p>
        </w:tc>
      </w:tr>
      <w:tr w:rsidR="00EA1617" w:rsidRPr="00564A49" w14:paraId="79AC2295"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777ABE2" w14:textId="77777777"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09F703" w14:textId="77777777"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A55F5F3" w14:textId="77777777"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C9262C" w14:textId="77777777"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CA36FB" w14:textId="77777777" w:rsidR="00EA1617" w:rsidRPr="00564A49" w:rsidRDefault="001475CC" w:rsidP="001475CC">
            <w:pPr>
              <w:keepNext/>
              <w:spacing w:before="0"/>
              <w:jc w:val="center"/>
              <w:rPr>
                <w:rFonts w:eastAsia="Arial Unicode MS"/>
                <w:sz w:val="18"/>
              </w:rPr>
            </w:pPr>
            <w:r w:rsidRPr="00564A49">
              <w:rPr>
                <w:sz w:val="18"/>
              </w:rPr>
              <w:t>−2</w:t>
            </w:r>
          </w:p>
        </w:tc>
      </w:tr>
      <w:tr w:rsidR="00EA1617" w:rsidRPr="00564A49" w14:paraId="1F20A929"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BB7A171" w14:textId="77777777"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EB95ADF"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7DFE94B" w14:textId="77777777"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4059247" w14:textId="77777777"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4C971D3"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3F849AF1"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30646E3" w14:textId="77777777"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DA46C2" w14:textId="77777777"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D96793" w14:textId="77777777"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1677035" w14:textId="77777777"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8487A31"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1368FD31"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D38F407" w14:textId="77777777"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F6A0A2" w14:textId="77777777"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7D5CDD" w14:textId="77777777"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060676D" w14:textId="77777777"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D6C6B9C"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79A7ED03"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DC60784" w14:textId="77777777"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11B2042" w14:textId="77777777"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B17711" w14:textId="77777777"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B31A105" w14:textId="77777777"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FAE821" w14:textId="77777777" w:rsidR="00EA1617" w:rsidRPr="00564A49" w:rsidRDefault="00B32CE6" w:rsidP="004A579B">
            <w:pPr>
              <w:keepNext/>
              <w:spacing w:before="0"/>
              <w:jc w:val="center"/>
              <w:rPr>
                <w:rFonts w:eastAsia="Arial Unicode MS"/>
                <w:sz w:val="18"/>
              </w:rPr>
            </w:pPr>
            <w:r w:rsidRPr="00564A49">
              <w:rPr>
                <w:sz w:val="18"/>
              </w:rPr>
              <w:t>−4</w:t>
            </w:r>
          </w:p>
        </w:tc>
      </w:tr>
      <w:tr w:rsidR="00EA1617" w:rsidRPr="00564A49" w14:paraId="4E8067F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A3C80AE" w14:textId="77777777"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215EF7"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44F5B6" w14:textId="77777777"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9301A2" w14:textId="77777777"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B29EBC"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53DEFF03"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F2053A1" w14:textId="77777777"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635217B"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F5224EE" w14:textId="77777777"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5F8F9C" w14:textId="77777777"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61522A5"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7B5A442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CEA0596" w14:textId="77777777"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E509C2" w14:textId="77777777"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B42F24" w14:textId="77777777"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C8165DA" w14:textId="77777777"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B2D13B8" w14:textId="77777777" w:rsidR="00EA1617" w:rsidRPr="00564A49" w:rsidRDefault="004E1049" w:rsidP="004A579B">
            <w:pPr>
              <w:keepNext/>
              <w:spacing w:before="0"/>
              <w:jc w:val="center"/>
              <w:rPr>
                <w:rFonts w:eastAsia="Arial Unicode MS"/>
                <w:sz w:val="18"/>
              </w:rPr>
            </w:pPr>
            <w:r w:rsidRPr="00564A49">
              <w:rPr>
                <w:sz w:val="18"/>
              </w:rPr>
              <w:t>−6</w:t>
            </w:r>
          </w:p>
        </w:tc>
      </w:tr>
      <w:tr w:rsidR="00EA1617" w:rsidRPr="00564A49" w14:paraId="0A67DBBC"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0F62D04" w14:textId="77777777"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29D4FD" w14:textId="77777777"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2DC9BEA" w14:textId="77777777"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564E13" w14:textId="77777777"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DFE2896" w14:textId="77777777" w:rsidR="00EA1617" w:rsidRPr="00564A49" w:rsidRDefault="00EA1617" w:rsidP="004A579B">
            <w:pPr>
              <w:keepNext/>
              <w:spacing w:before="0"/>
              <w:jc w:val="center"/>
              <w:rPr>
                <w:rFonts w:eastAsia="Arial Unicode MS"/>
                <w:sz w:val="18"/>
              </w:rPr>
            </w:pPr>
            <w:r w:rsidRPr="00564A49">
              <w:rPr>
                <w:sz w:val="18"/>
              </w:rPr>
              <w:t>−6</w:t>
            </w:r>
          </w:p>
        </w:tc>
      </w:tr>
      <w:tr w:rsidR="00EA1617" w:rsidRPr="00564A49" w14:paraId="6E7F9B4F"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D657B96" w14:textId="77777777"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942FD7D" w14:textId="77777777"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A036FA4" w14:textId="77777777"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DEA824" w14:textId="77777777"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E54471" w14:textId="77777777"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14:paraId="511F1917"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07613FF" w14:textId="77777777"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E9DF80" w14:textId="77777777"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2FFE60" w14:textId="77777777"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33E90A7" w14:textId="77777777"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40202C" w14:textId="77777777" w:rsidR="00EA1617" w:rsidRPr="00564A49" w:rsidRDefault="004E1049" w:rsidP="004A579B">
            <w:pPr>
              <w:keepNext/>
              <w:spacing w:before="0"/>
              <w:jc w:val="center"/>
              <w:rPr>
                <w:rFonts w:eastAsia="Arial Unicode MS"/>
                <w:sz w:val="18"/>
              </w:rPr>
            </w:pPr>
            <w:r w:rsidRPr="00564A49">
              <w:rPr>
                <w:sz w:val="18"/>
              </w:rPr>
              <w:t>−4</w:t>
            </w:r>
          </w:p>
        </w:tc>
      </w:tr>
      <w:tr w:rsidR="00EA1617" w:rsidRPr="00564A49" w14:paraId="5FD304D5"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11270C8" w14:textId="77777777"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B7D71F0" w14:textId="77777777"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688D065" w14:textId="77777777"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9AF5BC0" w14:textId="77777777"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5FC344"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4316475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D6D4642" w14:textId="77777777"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2D1484" w14:textId="77777777"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078CAD1" w14:textId="77777777"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099CF9" w14:textId="77777777"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D7EFC6" w14:textId="77777777" w:rsidR="00EA1617" w:rsidRPr="00564A49" w:rsidRDefault="00EA1617" w:rsidP="004A579B">
            <w:pPr>
              <w:spacing w:before="0"/>
              <w:jc w:val="center"/>
              <w:rPr>
                <w:rFonts w:eastAsia="Arial Unicode MS"/>
                <w:sz w:val="18"/>
              </w:rPr>
            </w:pPr>
            <w:r w:rsidRPr="00564A49">
              <w:rPr>
                <w:sz w:val="18"/>
              </w:rPr>
              <w:t>−2</w:t>
            </w:r>
          </w:p>
        </w:tc>
      </w:tr>
    </w:tbl>
    <w:p w14:paraId="48BA8D5F" w14:textId="77777777"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14:paraId="37CE5007" w14:textId="77777777"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proofErr w:type="gramStart"/>
      <w:r w:rsidRPr="00564A49">
        <w:t>(</w:t>
      </w:r>
      <w:r w:rsidRPr="00564A49">
        <w:rPr>
          <w:noProof/>
          <w:lang w:eastAsia="ko-KR"/>
        </w:rPr>
        <w:t> xP</w:t>
      </w:r>
      <w:r w:rsidRPr="00564A49">
        <w:rPr>
          <w:noProof/>
          <w:vertAlign w:val="subscript"/>
          <w:lang w:eastAsia="ko-KR"/>
        </w:rPr>
        <w:t>C</w:t>
      </w:r>
      <w:proofErr w:type="gramEnd"/>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14:paraId="00E0E035" w14:textId="77777777"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14:paraId="4E06058E" w14:textId="77777777"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580FEA2F" w14:textId="77777777"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14:paraId="7597EAF5" w14:textId="77777777"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601DA9B2" w14:textId="77777777"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14:paraId="6D03F2B2" w14:textId="77777777"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shift1</w:t>
      </w:r>
      <w:proofErr w:type="gramEnd"/>
      <w:r w:rsidRPr="00564A49">
        <w:rPr>
          <w:rFonts w:ascii="Times New Roman" w:hAnsi="Times New Roman"/>
          <w:sz w:val="20"/>
          <w:szCs w:val="20"/>
        </w:rPr>
        <w:t xml:space="preserve">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4B82791F" w14:textId="77777777"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14:paraId="676D67CF" w14:textId="77777777" w:rsidR="00EA1617" w:rsidRPr="00564A49" w:rsidRDefault="00EA1617" w:rsidP="00EA1617">
      <w:pPr>
        <w:pStyle w:val="AVCEquationlevel1CharCharCharChar"/>
        <w:spacing w:before="120" w:after="120"/>
        <w:rPr>
          <w:rFonts w:ascii="Times New Roman" w:hAnsi="Times New Roman"/>
          <w:noProof/>
          <w:sz w:val="20"/>
          <w:szCs w:val="20"/>
          <w:lang w:eastAsia="ko-KR"/>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6B347053" w14:textId="77777777"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14:paraId="55C61138" w14:textId="77777777"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14:paraId="2A8F6EEE" w14:textId="77777777"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14:paraId="5B9F7547"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proofErr w:type="gramStart"/>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w:t>
      </w:r>
      <w:proofErr w:type="gramEnd"/>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0F631650" w14:textId="77777777" w:rsidR="00EA1617" w:rsidRPr="00564A49" w:rsidRDefault="00EA1617" w:rsidP="00EA1617">
      <w:pPr>
        <w:pStyle w:val="Annex5"/>
        <w:ind w:left="2232"/>
      </w:pPr>
      <w:bookmarkStart w:id="1878" w:name="_Ref364437164"/>
      <w:r w:rsidRPr="00564A49">
        <w:t>Resampling process of picture motion field</w:t>
      </w:r>
      <w:bookmarkEnd w:id="1878"/>
      <w:r w:rsidRPr="00564A49">
        <w:t xml:space="preserve"> </w:t>
      </w:r>
    </w:p>
    <w:p w14:paraId="675BB5A8" w14:textId="77777777"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14:paraId="4454C985" w14:textId="77777777" w:rsidR="00231C6F" w:rsidRPr="00564A49" w:rsidRDefault="00D72B8D" w:rsidP="00D72B8D">
      <w:pPr>
        <w:ind w:left="434" w:hanging="434"/>
        <w:rPr>
          <w:noProof/>
        </w:rPr>
      </w:pPr>
      <w:r w:rsidRPr="00564A49">
        <w:rPr>
          <w:noProof/>
        </w:rPr>
        <w:t>–</w:t>
      </w:r>
      <w:r w:rsidRPr="00564A49">
        <w:rPr>
          <w:noProof/>
          <w:lang w:eastAsia="ko-KR"/>
        </w:rPr>
        <w:tab/>
      </w:r>
      <w:proofErr w:type="gramStart"/>
      <w:r w:rsidR="00231C6F" w:rsidRPr="00564A49">
        <w:rPr>
          <w:lang w:val="en-CA"/>
        </w:rPr>
        <w:t>the</w:t>
      </w:r>
      <w:proofErr w:type="gramEnd"/>
      <w:r w:rsidR="00231C6F" w:rsidRPr="00564A49">
        <w:rPr>
          <w:lang w:val="en-CA"/>
        </w:rPr>
        <w:t xml:space="preserve"> decoded reference layer picture rlPic</w:t>
      </w:r>
      <w:r w:rsidR="00AF61E9" w:rsidRPr="00564A49">
        <w:rPr>
          <w:lang w:val="en-CA"/>
        </w:rPr>
        <w:t>,</w:t>
      </w:r>
    </w:p>
    <w:p w14:paraId="03C3C4D8" w14:textId="77777777"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14:paraId="08633790"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14:paraId="61573F6A"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14:paraId="6B28B6DF"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14:paraId="13FC8266" w14:textId="77777777"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14:paraId="5923406B" w14:textId="77777777"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14:paraId="386B4002" w14:textId="77777777"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14:paraId="05835F3A" w14:textId="77777777"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14:paraId="1BE8E706" w14:textId="77777777"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14:paraId="50F39870" w14:textId="77777777"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14:paraId="2C2BD090" w14:textId="77777777"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14:paraId="27ECEFEB" w14:textId="77777777"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14:paraId="47BCC869" w14:textId="77777777" w:rsidR="00EA1617" w:rsidRPr="00564A49" w:rsidRDefault="00EA1617" w:rsidP="00EA1617">
      <w:pPr>
        <w:pStyle w:val="Annex6"/>
      </w:pPr>
      <w:bookmarkStart w:id="1879" w:name="_Ref348599073"/>
      <w:r w:rsidRPr="00564A49">
        <w:rPr>
          <w:noProof/>
        </w:rPr>
        <w:lastRenderedPageBreak/>
        <w:t>Derivation process for inter layer motion</w:t>
      </w:r>
      <w:bookmarkEnd w:id="1879"/>
      <w:r w:rsidR="003501D3" w:rsidRPr="00564A49">
        <w:rPr>
          <w:noProof/>
        </w:rPr>
        <w:t xml:space="preserve"> parameters</w:t>
      </w:r>
    </w:p>
    <w:p w14:paraId="30614D45" w14:textId="77777777" w:rsidR="00EA1617" w:rsidRPr="00564A49" w:rsidRDefault="00EA1617" w:rsidP="00EA1617">
      <w:pPr>
        <w:rPr>
          <w:noProof/>
          <w:lang w:eastAsia="ko-KR"/>
        </w:rPr>
      </w:pPr>
      <w:r w:rsidRPr="00564A49">
        <w:rPr>
          <w:noProof/>
          <w:lang w:eastAsia="ko-KR"/>
        </w:rPr>
        <w:t>Inputs to this process are</w:t>
      </w:r>
    </w:p>
    <w:p w14:paraId="1FDE23D7"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14:paraId="2811A56E" w14:textId="77777777"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14:paraId="48043AE3"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14:paraId="6553ECB5"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14:paraId="5FACB837" w14:textId="77777777"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14:paraId="0023F55E" w14:textId="77777777" w:rsidR="00EA1617" w:rsidRPr="00564A49" w:rsidRDefault="00EA1617" w:rsidP="00EA1617">
      <w:pPr>
        <w:rPr>
          <w:noProof/>
          <w:lang w:eastAsia="ko-KR"/>
        </w:rPr>
      </w:pPr>
      <w:r w:rsidRPr="00564A49">
        <w:rPr>
          <w:noProof/>
          <w:lang w:eastAsia="ko-KR"/>
        </w:rPr>
        <w:t>Outputs of this process are</w:t>
      </w:r>
    </w:p>
    <w:p w14:paraId="7E88D363"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14:paraId="62227EAA"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14:paraId="6062382A"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14:paraId="33119F7D"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14:paraId="46205E65" w14:textId="77777777"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14:paraId="62D21651" w14:textId="77777777"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14:paraId="30AF0229" w14:textId="77777777"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14:paraId="44F2A57A" w14:textId="77777777"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proofErr w:type="gramStart"/>
      <w:r w:rsidRPr="00564A49">
        <w:t>(</w:t>
      </w:r>
      <w:r w:rsidRPr="00564A49">
        <w:rPr>
          <w:noProof/>
          <w:lang w:eastAsia="ko-KR"/>
        </w:rPr>
        <w:t> xPCtr</w:t>
      </w:r>
      <w:proofErr w:type="gramEnd"/>
      <w:r w:rsidRPr="00564A49">
        <w:rPr>
          <w:noProof/>
          <w:lang w:eastAsia="ko-KR"/>
        </w:rPr>
        <w:t>,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14:paraId="2BC31735" w14:textId="77777777"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14:paraId="765E1694" w14:textId="77777777"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14:paraId="1295332A" w14:textId="77777777"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14:paraId="00D88E6E" w14:textId="77777777"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14:paraId="0EDCBFF8" w14:textId="77777777"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14:paraId="45BD54CD" w14:textId="77777777"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14:paraId="0B6B1B4C" w14:textId="77777777"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14:paraId="2702F419" w14:textId="77777777"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14:paraId="375B337B" w14:textId="77777777"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14:paraId="40D2CBB4" w14:textId="77777777"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14:paraId="71DD7FF2" w14:textId="77777777"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14:paraId="598252A9" w14:textId="77777777"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14:paraId="77A9FF06"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14:paraId="4FA97D05" w14:textId="77777777"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14:paraId="342DFBC3" w14:textId="77777777"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14:paraId="63204499"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14:paraId="67F49CD6" w14:textId="77777777"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14:paraId="2E31B63A" w14:textId="77777777"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14:paraId="4428ABE8"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14:paraId="6757BF24" w14:textId="77777777"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14:paraId="2C4CBC71" w14:textId="77777777"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14:paraId="16E61844"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14:paraId="143D9AAF" w14:textId="77777777"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14:paraId="1A63E4F9" w14:textId="77777777"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14:paraId="0553DD2F" w14:textId="77777777"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14:paraId="7D58F471" w14:textId="77777777" w:rsidR="00F50FE3" w:rsidRPr="00564A49" w:rsidRDefault="00F50FE3" w:rsidP="008557C3">
      <w:pPr>
        <w:pStyle w:val="Annex3"/>
        <w:numPr>
          <w:ilvl w:val="2"/>
          <w:numId w:val="37"/>
        </w:numPr>
        <w:tabs>
          <w:tab w:val="clear" w:pos="1440"/>
        </w:tabs>
        <w:textAlignment w:val="auto"/>
        <w:rPr>
          <w:lang w:val="en-CA"/>
        </w:rPr>
      </w:pPr>
      <w:bookmarkStart w:id="1880" w:name="_Toc356148147"/>
      <w:bookmarkStart w:id="1881" w:name="_Toc348629464"/>
      <w:bookmarkStart w:id="1882" w:name="_Toc351367695"/>
      <w:bookmarkStart w:id="1883" w:name="_Toc378026248"/>
      <w:r w:rsidRPr="00564A49">
        <w:rPr>
          <w:lang w:val="en-CA"/>
        </w:rPr>
        <w:t>NAL unit decoding process</w:t>
      </w:r>
      <w:bookmarkEnd w:id="1868"/>
      <w:bookmarkEnd w:id="1869"/>
      <w:bookmarkEnd w:id="1880"/>
      <w:bookmarkEnd w:id="1881"/>
      <w:bookmarkEnd w:id="1882"/>
      <w:bookmarkEnd w:id="1883"/>
    </w:p>
    <w:p w14:paraId="58A67EDF" w14:textId="77777777" w:rsidR="000D0D3F" w:rsidRPr="00564A49" w:rsidRDefault="000D0D3F" w:rsidP="000D0D3F">
      <w:pPr>
        <w:rPr>
          <w:lang w:val="en-CA"/>
        </w:rPr>
      </w:pPr>
      <w:bookmarkStart w:id="1884" w:name="_Ref351062409"/>
      <w:bookmarkStart w:id="1885" w:name="_Toc357439321"/>
      <w:bookmarkStart w:id="1886" w:name="_Toc356824347"/>
      <w:bookmarkStart w:id="1887" w:name="_Toc356148148"/>
      <w:bookmarkStart w:id="1888" w:name="_Toc348629466"/>
      <w:bookmarkStart w:id="1889" w:name="_Toc351367696"/>
      <w:bookmarkEnd w:id="1853"/>
      <w:bookmarkEnd w:id="1855"/>
      <w:r w:rsidRPr="00564A49">
        <w:rPr>
          <w:lang w:val="en-CA"/>
        </w:rPr>
        <w:t xml:space="preserve">The </w:t>
      </w:r>
      <w:proofErr w:type="gramStart"/>
      <w:r w:rsidRPr="00564A49">
        <w:rPr>
          <w:lang w:val="en-CA"/>
        </w:rPr>
        <w:t xml:space="preserve">specification in subclause </w:t>
      </w:r>
      <w:r w:rsidR="004C44E5" w:rsidRPr="00564A49">
        <w:rPr>
          <w:lang w:val="en-CA"/>
        </w:rPr>
        <w:t>8.2</w:t>
      </w:r>
      <w:r w:rsidRPr="00564A49">
        <w:rPr>
          <w:lang w:val="en-CA"/>
        </w:rPr>
        <w:t xml:space="preserve"> apply</w:t>
      </w:r>
      <w:proofErr w:type="gramEnd"/>
      <w:r w:rsidRPr="00564A49">
        <w:rPr>
          <w:lang w:val="en-CA"/>
        </w:rPr>
        <w:t>.</w:t>
      </w:r>
    </w:p>
    <w:p w14:paraId="065E198A" w14:textId="77777777" w:rsidR="00944988" w:rsidRPr="00564A49" w:rsidRDefault="00F50FE3" w:rsidP="008557C3">
      <w:pPr>
        <w:pStyle w:val="Annex3"/>
        <w:numPr>
          <w:ilvl w:val="2"/>
          <w:numId w:val="37"/>
        </w:numPr>
        <w:tabs>
          <w:tab w:val="clear" w:pos="1440"/>
        </w:tabs>
        <w:textAlignment w:val="auto"/>
        <w:rPr>
          <w:lang w:val="en-CA"/>
        </w:rPr>
      </w:pPr>
      <w:bookmarkStart w:id="1890" w:name="_Toc378026249"/>
      <w:r w:rsidRPr="00564A49">
        <w:rPr>
          <w:lang w:val="en-CA"/>
        </w:rPr>
        <w:t>S</w:t>
      </w:r>
      <w:r w:rsidR="00944988" w:rsidRPr="00564A49">
        <w:rPr>
          <w:lang w:val="en-CA"/>
        </w:rPr>
        <w:t>lice decoding processes</w:t>
      </w:r>
      <w:bookmarkEnd w:id="1884"/>
      <w:bookmarkEnd w:id="1885"/>
      <w:bookmarkEnd w:id="1886"/>
      <w:bookmarkEnd w:id="1887"/>
      <w:bookmarkEnd w:id="1888"/>
      <w:bookmarkEnd w:id="1889"/>
      <w:bookmarkEnd w:id="1890"/>
    </w:p>
    <w:p w14:paraId="63068584" w14:textId="77777777" w:rsidR="00D44B28" w:rsidRPr="00564A49" w:rsidRDefault="00D44B28" w:rsidP="008557C3">
      <w:pPr>
        <w:pStyle w:val="3H2"/>
        <w:keepLines w:val="0"/>
        <w:numPr>
          <w:ilvl w:val="3"/>
          <w:numId w:val="37"/>
        </w:numPr>
        <w:tabs>
          <w:tab w:val="num" w:pos="1134"/>
        </w:tabs>
        <w:ind w:left="1134" w:hanging="1134"/>
        <w:rPr>
          <w:lang w:val="en-US"/>
        </w:rPr>
      </w:pPr>
      <w:bookmarkStart w:id="1891" w:name="_Toc363646430"/>
      <w:bookmarkStart w:id="1892" w:name="_Toc378026250"/>
      <w:r w:rsidRPr="00564A49">
        <w:rPr>
          <w:lang w:val="en-US"/>
        </w:rPr>
        <w:t>Decoding process for picture order count</w:t>
      </w:r>
      <w:bookmarkEnd w:id="1891"/>
      <w:bookmarkEnd w:id="1892"/>
    </w:p>
    <w:p w14:paraId="0C3D169D" w14:textId="77777777"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14:paraId="1E99299A" w14:textId="77777777" w:rsidR="00D44B28" w:rsidRPr="00564A49" w:rsidRDefault="00D44B28" w:rsidP="008557C3">
      <w:pPr>
        <w:pStyle w:val="3H2"/>
        <w:keepLines w:val="0"/>
        <w:numPr>
          <w:ilvl w:val="3"/>
          <w:numId w:val="37"/>
        </w:numPr>
        <w:tabs>
          <w:tab w:val="num" w:pos="1134"/>
        </w:tabs>
        <w:ind w:left="1134" w:hanging="1134"/>
        <w:rPr>
          <w:lang w:val="en-US"/>
        </w:rPr>
      </w:pPr>
      <w:bookmarkStart w:id="1893" w:name="_Toc350926544"/>
      <w:bookmarkStart w:id="1894" w:name="_Toc363646431"/>
      <w:bookmarkStart w:id="1895" w:name="_Toc378026251"/>
      <w:r w:rsidRPr="00564A49">
        <w:rPr>
          <w:lang w:val="en-US"/>
        </w:rPr>
        <w:t>Decoding process for reference picture set</w:t>
      </w:r>
      <w:bookmarkEnd w:id="1893"/>
      <w:bookmarkEnd w:id="1894"/>
      <w:bookmarkEnd w:id="1895"/>
    </w:p>
    <w:p w14:paraId="74DDC4FF" w14:textId="77777777"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14:paraId="7ADB527C" w14:textId="77777777" w:rsidR="00D44B28" w:rsidRPr="00564A49" w:rsidRDefault="00D44B28" w:rsidP="008557C3">
      <w:pPr>
        <w:pStyle w:val="3H2"/>
        <w:keepLines w:val="0"/>
        <w:numPr>
          <w:ilvl w:val="3"/>
          <w:numId w:val="37"/>
        </w:numPr>
        <w:tabs>
          <w:tab w:val="num" w:pos="1134"/>
        </w:tabs>
        <w:ind w:left="1134" w:hanging="1134"/>
        <w:rPr>
          <w:lang w:val="en-US"/>
        </w:rPr>
      </w:pPr>
      <w:bookmarkStart w:id="1896" w:name="_Toc363646432"/>
      <w:bookmarkStart w:id="1897" w:name="_Toc378026252"/>
      <w:r w:rsidRPr="00564A49">
        <w:rPr>
          <w:lang w:val="en-US"/>
        </w:rPr>
        <w:t>Decoding process for generating unavailable reference pictures</w:t>
      </w:r>
      <w:bookmarkEnd w:id="1896"/>
      <w:bookmarkEnd w:id="1897"/>
    </w:p>
    <w:p w14:paraId="4AF855F5" w14:textId="77777777"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14:paraId="34067C09" w14:textId="77777777" w:rsidR="00D44B28" w:rsidRPr="00564A49" w:rsidRDefault="00D44B28" w:rsidP="008557C3">
      <w:pPr>
        <w:pStyle w:val="3H2"/>
        <w:keepLines w:val="0"/>
        <w:numPr>
          <w:ilvl w:val="3"/>
          <w:numId w:val="37"/>
        </w:numPr>
        <w:tabs>
          <w:tab w:val="num" w:pos="1134"/>
        </w:tabs>
        <w:ind w:left="1134" w:hanging="1134"/>
        <w:rPr>
          <w:lang w:val="en-US"/>
        </w:rPr>
      </w:pPr>
      <w:bookmarkStart w:id="1898" w:name="_Ref361089034"/>
      <w:bookmarkStart w:id="1899" w:name="_Toc363646433"/>
      <w:bookmarkStart w:id="1900" w:name="_Toc378026253"/>
      <w:r w:rsidRPr="00564A49">
        <w:rPr>
          <w:lang w:val="en-US"/>
        </w:rPr>
        <w:t>Decoding process for reference picture lists construction</w:t>
      </w:r>
      <w:bookmarkEnd w:id="1898"/>
      <w:bookmarkEnd w:id="1899"/>
      <w:bookmarkEnd w:id="1900"/>
    </w:p>
    <w:p w14:paraId="77D12B8D" w14:textId="77777777" w:rsidR="003508F4" w:rsidRPr="00564A49" w:rsidRDefault="003508F4" w:rsidP="00D44B28">
      <w:pPr>
        <w:keepNext/>
        <w:keepLines/>
        <w:rPr>
          <w:lang w:val="en-US"/>
        </w:rPr>
      </w:pPr>
      <w:bookmarkStart w:id="1901" w:name="_Toc360899811"/>
      <w:bookmarkStart w:id="1902" w:name="_Toc360900055"/>
      <w:bookmarkStart w:id="1903" w:name="_Toc361055005"/>
      <w:bookmarkStart w:id="1904" w:name="_Toc361058682"/>
      <w:bookmarkStart w:id="1905" w:name="_Toc361058839"/>
      <w:bookmarkStart w:id="1906" w:name="_Toc361058985"/>
      <w:bookmarkStart w:id="1907" w:name="_Toc361059130"/>
      <w:bookmarkStart w:id="1908" w:name="_Toc361059340"/>
      <w:bookmarkStart w:id="1909" w:name="_Toc361059486"/>
      <w:bookmarkStart w:id="1910" w:name="_Toc361059632"/>
      <w:bookmarkStart w:id="1911" w:name="_Toc361059778"/>
      <w:bookmarkStart w:id="1912" w:name="_Toc361063269"/>
      <w:bookmarkStart w:id="1913" w:name="_Toc361063417"/>
      <w:bookmarkStart w:id="1914" w:name="_Toc361063563"/>
      <w:bookmarkStart w:id="1915" w:name="_Toc361063713"/>
      <w:bookmarkStart w:id="1916" w:name="_Toc361063859"/>
      <w:bookmarkStart w:id="1917" w:name="_Toc361064005"/>
      <w:bookmarkStart w:id="1918" w:name="_Toc361064152"/>
      <w:bookmarkStart w:id="1919" w:name="_Toc361066251"/>
      <w:bookmarkStart w:id="1920" w:name="_Toc361066397"/>
      <w:bookmarkStart w:id="1921" w:name="_Toc361066544"/>
      <w:bookmarkStart w:id="1922" w:name="_Toc361066690"/>
      <w:bookmarkStart w:id="1923" w:name="_Toc361066835"/>
      <w:bookmarkStart w:id="1924" w:name="_Toc361154682"/>
      <w:bookmarkStart w:id="1925" w:name="_Toc360899817"/>
      <w:bookmarkStart w:id="1926" w:name="_Toc360900061"/>
      <w:bookmarkStart w:id="1927" w:name="_Toc361055011"/>
      <w:bookmarkStart w:id="1928" w:name="_Toc361058688"/>
      <w:bookmarkStart w:id="1929" w:name="_Toc361058845"/>
      <w:bookmarkStart w:id="1930" w:name="_Toc361058991"/>
      <w:bookmarkStart w:id="1931" w:name="_Toc361059136"/>
      <w:bookmarkStart w:id="1932" w:name="_Toc361059346"/>
      <w:bookmarkStart w:id="1933" w:name="_Toc361059492"/>
      <w:bookmarkStart w:id="1934" w:name="_Toc361059638"/>
      <w:bookmarkStart w:id="1935" w:name="_Toc361059784"/>
      <w:bookmarkStart w:id="1936" w:name="_Toc361063275"/>
      <w:bookmarkStart w:id="1937" w:name="_Toc361063423"/>
      <w:bookmarkStart w:id="1938" w:name="_Toc361063569"/>
      <w:bookmarkStart w:id="1939" w:name="_Toc361063719"/>
      <w:bookmarkStart w:id="1940" w:name="_Toc361063865"/>
      <w:bookmarkStart w:id="1941" w:name="_Toc361064011"/>
      <w:bookmarkStart w:id="1942" w:name="_Toc361064158"/>
      <w:bookmarkStart w:id="1943" w:name="_Toc361066257"/>
      <w:bookmarkStart w:id="1944" w:name="_Toc361066403"/>
      <w:bookmarkStart w:id="1945" w:name="_Toc361066550"/>
      <w:bookmarkStart w:id="1946" w:name="_Toc361066696"/>
      <w:bookmarkStart w:id="1947" w:name="_Toc361066841"/>
      <w:bookmarkStart w:id="1948" w:name="_Toc361154688"/>
      <w:bookmarkStart w:id="1949" w:name="_Toc360899818"/>
      <w:bookmarkStart w:id="1950" w:name="_Toc360900062"/>
      <w:bookmarkStart w:id="1951" w:name="_Toc361055012"/>
      <w:bookmarkStart w:id="1952" w:name="_Toc361058689"/>
      <w:bookmarkStart w:id="1953" w:name="_Toc361058846"/>
      <w:bookmarkStart w:id="1954" w:name="_Toc361058992"/>
      <w:bookmarkStart w:id="1955" w:name="_Toc361059137"/>
      <w:bookmarkStart w:id="1956" w:name="_Toc361059347"/>
      <w:bookmarkStart w:id="1957" w:name="_Toc361059493"/>
      <w:bookmarkStart w:id="1958" w:name="_Toc361059639"/>
      <w:bookmarkStart w:id="1959" w:name="_Toc361059785"/>
      <w:bookmarkStart w:id="1960" w:name="_Toc361063276"/>
      <w:bookmarkStart w:id="1961" w:name="_Toc361063424"/>
      <w:bookmarkStart w:id="1962" w:name="_Toc361063570"/>
      <w:bookmarkStart w:id="1963" w:name="_Toc361063720"/>
      <w:bookmarkStart w:id="1964" w:name="_Toc361063866"/>
      <w:bookmarkStart w:id="1965" w:name="_Toc361064012"/>
      <w:bookmarkStart w:id="1966" w:name="_Toc361064159"/>
      <w:bookmarkStart w:id="1967" w:name="_Toc361066258"/>
      <w:bookmarkStart w:id="1968" w:name="_Toc361066404"/>
      <w:bookmarkStart w:id="1969" w:name="_Toc361066551"/>
      <w:bookmarkStart w:id="1970" w:name="_Toc361066697"/>
      <w:bookmarkStart w:id="1971" w:name="_Toc361066842"/>
      <w:bookmarkStart w:id="1972" w:name="_Toc361154689"/>
      <w:bookmarkStart w:id="1973" w:name="_Toc360899821"/>
      <w:bookmarkStart w:id="1974" w:name="_Toc360900065"/>
      <w:bookmarkStart w:id="1975" w:name="_Toc361055015"/>
      <w:bookmarkStart w:id="1976" w:name="_Toc361058692"/>
      <w:bookmarkStart w:id="1977" w:name="_Toc361058849"/>
      <w:bookmarkStart w:id="1978" w:name="_Toc361058995"/>
      <w:bookmarkStart w:id="1979" w:name="_Toc361059140"/>
      <w:bookmarkStart w:id="1980" w:name="_Toc361059350"/>
      <w:bookmarkStart w:id="1981" w:name="_Toc361059496"/>
      <w:bookmarkStart w:id="1982" w:name="_Toc361059642"/>
      <w:bookmarkStart w:id="1983" w:name="_Toc361059788"/>
      <w:bookmarkStart w:id="1984" w:name="_Toc361063279"/>
      <w:bookmarkStart w:id="1985" w:name="_Toc361063427"/>
      <w:bookmarkStart w:id="1986" w:name="_Toc361063573"/>
      <w:bookmarkStart w:id="1987" w:name="_Toc361063723"/>
      <w:bookmarkStart w:id="1988" w:name="_Toc361063869"/>
      <w:bookmarkStart w:id="1989" w:name="_Toc361064015"/>
      <w:bookmarkStart w:id="1990" w:name="_Toc361064162"/>
      <w:bookmarkStart w:id="1991" w:name="_Toc361066261"/>
      <w:bookmarkStart w:id="1992" w:name="_Toc361066407"/>
      <w:bookmarkStart w:id="1993" w:name="_Toc361066554"/>
      <w:bookmarkStart w:id="1994" w:name="_Toc361066700"/>
      <w:bookmarkStart w:id="1995" w:name="_Toc361066845"/>
      <w:bookmarkStart w:id="1996" w:name="_Toc361154692"/>
      <w:bookmarkStart w:id="1997" w:name="_Toc360899823"/>
      <w:bookmarkStart w:id="1998" w:name="_Toc360900067"/>
      <w:bookmarkStart w:id="1999" w:name="_Toc361055017"/>
      <w:bookmarkStart w:id="2000" w:name="_Toc361058694"/>
      <w:bookmarkStart w:id="2001" w:name="_Toc361058851"/>
      <w:bookmarkStart w:id="2002" w:name="_Toc361058997"/>
      <w:bookmarkStart w:id="2003" w:name="_Toc361059142"/>
      <w:bookmarkStart w:id="2004" w:name="_Toc361059352"/>
      <w:bookmarkStart w:id="2005" w:name="_Toc361059498"/>
      <w:bookmarkStart w:id="2006" w:name="_Toc361059644"/>
      <w:bookmarkStart w:id="2007" w:name="_Toc361059790"/>
      <w:bookmarkStart w:id="2008" w:name="_Toc361063281"/>
      <w:bookmarkStart w:id="2009" w:name="_Toc361063429"/>
      <w:bookmarkStart w:id="2010" w:name="_Toc361063575"/>
      <w:bookmarkStart w:id="2011" w:name="_Toc361063725"/>
      <w:bookmarkStart w:id="2012" w:name="_Toc361063871"/>
      <w:bookmarkStart w:id="2013" w:name="_Toc361064017"/>
      <w:bookmarkStart w:id="2014" w:name="_Toc361064164"/>
      <w:bookmarkStart w:id="2015" w:name="_Toc361066263"/>
      <w:bookmarkStart w:id="2016" w:name="_Toc361066409"/>
      <w:bookmarkStart w:id="2017" w:name="_Toc361066556"/>
      <w:bookmarkStart w:id="2018" w:name="_Toc361066702"/>
      <w:bookmarkStart w:id="2019" w:name="_Toc361066847"/>
      <w:bookmarkStart w:id="2020" w:name="_Toc361154694"/>
      <w:bookmarkStart w:id="2021" w:name="_Toc360899825"/>
      <w:bookmarkStart w:id="2022" w:name="_Toc360900069"/>
      <w:bookmarkStart w:id="2023" w:name="_Toc361055019"/>
      <w:bookmarkStart w:id="2024" w:name="_Toc361058696"/>
      <w:bookmarkStart w:id="2025" w:name="_Toc361058853"/>
      <w:bookmarkStart w:id="2026" w:name="_Toc361058999"/>
      <w:bookmarkStart w:id="2027" w:name="_Toc361059144"/>
      <w:bookmarkStart w:id="2028" w:name="_Toc361059354"/>
      <w:bookmarkStart w:id="2029" w:name="_Toc361059500"/>
      <w:bookmarkStart w:id="2030" w:name="_Toc361059646"/>
      <w:bookmarkStart w:id="2031" w:name="_Toc361059792"/>
      <w:bookmarkStart w:id="2032" w:name="_Toc361063283"/>
      <w:bookmarkStart w:id="2033" w:name="_Toc361063431"/>
      <w:bookmarkStart w:id="2034" w:name="_Toc361063577"/>
      <w:bookmarkStart w:id="2035" w:name="_Toc361063727"/>
      <w:bookmarkStart w:id="2036" w:name="_Toc361063873"/>
      <w:bookmarkStart w:id="2037" w:name="_Toc361064019"/>
      <w:bookmarkStart w:id="2038" w:name="_Toc361064166"/>
      <w:bookmarkStart w:id="2039" w:name="_Toc361066265"/>
      <w:bookmarkStart w:id="2040" w:name="_Toc361066411"/>
      <w:bookmarkStart w:id="2041" w:name="_Toc361066558"/>
      <w:bookmarkStart w:id="2042" w:name="_Toc361066704"/>
      <w:bookmarkStart w:id="2043" w:name="_Toc361066849"/>
      <w:bookmarkStart w:id="2044" w:name="_Toc361154696"/>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14:paraId="2E80A899" w14:textId="77777777"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14:paraId="18D0D079" w14:textId="77777777" w:rsidR="00944988" w:rsidRPr="00564A49" w:rsidRDefault="00944988" w:rsidP="008557C3">
      <w:pPr>
        <w:pStyle w:val="Annex3"/>
        <w:numPr>
          <w:ilvl w:val="2"/>
          <w:numId w:val="37"/>
        </w:numPr>
        <w:tabs>
          <w:tab w:val="clear" w:pos="1440"/>
        </w:tabs>
        <w:textAlignment w:val="auto"/>
        <w:rPr>
          <w:lang w:val="en-CA"/>
        </w:rPr>
      </w:pPr>
      <w:bookmarkStart w:id="2045" w:name="_Toc357439326"/>
      <w:bookmarkStart w:id="2046" w:name="_Toc356824352"/>
      <w:bookmarkStart w:id="2047" w:name="_Toc356148153"/>
      <w:bookmarkStart w:id="2048" w:name="_Toc348629471"/>
      <w:bookmarkStart w:id="2049" w:name="_Toc351367701"/>
      <w:bookmarkStart w:id="2050" w:name="_Ref364437014"/>
      <w:bookmarkStart w:id="2051" w:name="_Toc378026254"/>
      <w:r w:rsidRPr="00564A49">
        <w:rPr>
          <w:lang w:val="en-CA"/>
        </w:rPr>
        <w:t>Decoding process for coding units coded in intra prediction mode</w:t>
      </w:r>
      <w:bookmarkEnd w:id="2045"/>
      <w:bookmarkEnd w:id="2046"/>
      <w:bookmarkEnd w:id="2047"/>
      <w:bookmarkEnd w:id="2048"/>
      <w:bookmarkEnd w:id="2049"/>
      <w:bookmarkEnd w:id="2050"/>
      <w:bookmarkEnd w:id="2051"/>
    </w:p>
    <w:p w14:paraId="1DDA7219"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14:paraId="6057EF23" w14:textId="77777777" w:rsidR="00944988" w:rsidRPr="00564A49" w:rsidRDefault="00944988" w:rsidP="008557C3">
      <w:pPr>
        <w:pStyle w:val="Annex3"/>
        <w:numPr>
          <w:ilvl w:val="2"/>
          <w:numId w:val="37"/>
        </w:numPr>
        <w:tabs>
          <w:tab w:val="clear" w:pos="1440"/>
        </w:tabs>
        <w:textAlignment w:val="auto"/>
        <w:rPr>
          <w:lang w:val="en-CA"/>
        </w:rPr>
      </w:pPr>
      <w:bookmarkStart w:id="2052" w:name="_Toc357439327"/>
      <w:bookmarkStart w:id="2053" w:name="_Toc356824353"/>
      <w:bookmarkStart w:id="2054" w:name="_Toc356148154"/>
      <w:bookmarkStart w:id="2055" w:name="_Toc348629472"/>
      <w:bookmarkStart w:id="2056" w:name="_Toc351367702"/>
      <w:bookmarkStart w:id="2057" w:name="_Ref364437022"/>
      <w:bookmarkStart w:id="2058" w:name="_Toc378026255"/>
      <w:r w:rsidRPr="00564A49">
        <w:rPr>
          <w:lang w:val="en-CA"/>
        </w:rPr>
        <w:t>Decoding process for coding units coded in inter prediction mode</w:t>
      </w:r>
      <w:bookmarkEnd w:id="2052"/>
      <w:bookmarkEnd w:id="2053"/>
      <w:bookmarkEnd w:id="2054"/>
      <w:bookmarkEnd w:id="2055"/>
      <w:bookmarkEnd w:id="2056"/>
      <w:bookmarkEnd w:id="2057"/>
      <w:bookmarkEnd w:id="2058"/>
    </w:p>
    <w:p w14:paraId="287E0B8D" w14:textId="77777777"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14:paraId="068DE10A" w14:textId="77777777"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14:paraId="0BFEF4AF" w14:textId="77777777"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14:paraId="4EFD8BF4" w14:textId="77777777"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14:paraId="6FEEFA30" w14:textId="77777777"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14:paraId="3E00E884" w14:textId="77777777"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14:paraId="43E4EB24" w14:textId="77777777"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14:paraId="401DA017" w14:textId="77777777"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14:paraId="4B936E4B" w14:textId="77777777"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14:paraId="71FB0836" w14:textId="77777777" w:rsidR="00944988" w:rsidRPr="00564A49" w:rsidRDefault="00944988" w:rsidP="008557C3">
      <w:pPr>
        <w:pStyle w:val="Annex3"/>
        <w:numPr>
          <w:ilvl w:val="2"/>
          <w:numId w:val="37"/>
        </w:numPr>
        <w:tabs>
          <w:tab w:val="clear" w:pos="1440"/>
        </w:tabs>
        <w:textAlignment w:val="auto"/>
        <w:rPr>
          <w:lang w:val="en-CA"/>
        </w:rPr>
      </w:pPr>
      <w:bookmarkStart w:id="2059" w:name="_Toc357439328"/>
      <w:bookmarkStart w:id="2060" w:name="_Toc356824354"/>
      <w:bookmarkStart w:id="2061" w:name="_Toc356148155"/>
      <w:bookmarkStart w:id="2062" w:name="_Toc348629473"/>
      <w:bookmarkStart w:id="2063" w:name="_Toc351367703"/>
      <w:bookmarkStart w:id="2064" w:name="_Ref364437029"/>
      <w:bookmarkStart w:id="2065" w:name="_Toc378026256"/>
      <w:r w:rsidRPr="00564A49">
        <w:rPr>
          <w:lang w:val="en-CA"/>
        </w:rPr>
        <w:t>Scaling, transformation and array construction process prior to deblocking filter process</w:t>
      </w:r>
      <w:bookmarkEnd w:id="2059"/>
      <w:bookmarkEnd w:id="2060"/>
      <w:bookmarkEnd w:id="2061"/>
      <w:bookmarkEnd w:id="2062"/>
      <w:bookmarkEnd w:id="2063"/>
      <w:bookmarkEnd w:id="2064"/>
      <w:bookmarkEnd w:id="2065"/>
    </w:p>
    <w:p w14:paraId="4676FF12"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14:paraId="5E242E54" w14:textId="77777777" w:rsidR="00944988" w:rsidRPr="00564A49" w:rsidRDefault="00944988" w:rsidP="008557C3">
      <w:pPr>
        <w:pStyle w:val="Annex3"/>
        <w:numPr>
          <w:ilvl w:val="2"/>
          <w:numId w:val="37"/>
        </w:numPr>
        <w:tabs>
          <w:tab w:val="clear" w:pos="1440"/>
        </w:tabs>
        <w:textAlignment w:val="auto"/>
        <w:rPr>
          <w:lang w:val="en-CA"/>
        </w:rPr>
      </w:pPr>
      <w:bookmarkStart w:id="2066" w:name="_Toc357439329"/>
      <w:bookmarkStart w:id="2067" w:name="_Toc356824355"/>
      <w:bookmarkStart w:id="2068" w:name="_Toc356148156"/>
      <w:bookmarkStart w:id="2069" w:name="_Toc348629474"/>
      <w:bookmarkStart w:id="2070" w:name="_Toc351367704"/>
      <w:bookmarkStart w:id="2071" w:name="_Ref364437036"/>
      <w:bookmarkStart w:id="2072" w:name="_Toc378026257"/>
      <w:r w:rsidRPr="00564A49">
        <w:rPr>
          <w:lang w:val="en-CA"/>
        </w:rPr>
        <w:t>In-loop filter process</w:t>
      </w:r>
      <w:bookmarkEnd w:id="2066"/>
      <w:bookmarkEnd w:id="2067"/>
      <w:bookmarkEnd w:id="2068"/>
      <w:bookmarkEnd w:id="2069"/>
      <w:bookmarkEnd w:id="2070"/>
      <w:bookmarkEnd w:id="2071"/>
      <w:bookmarkEnd w:id="2072"/>
    </w:p>
    <w:p w14:paraId="2D122FB9"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14:paraId="2DBD9291" w14:textId="77777777" w:rsidR="00944988" w:rsidRPr="00564A49" w:rsidRDefault="00944988" w:rsidP="008557C3">
      <w:pPr>
        <w:pStyle w:val="Annex2"/>
        <w:numPr>
          <w:ilvl w:val="1"/>
          <w:numId w:val="37"/>
        </w:numPr>
        <w:rPr>
          <w:lang w:val="en-CA"/>
        </w:rPr>
      </w:pPr>
      <w:bookmarkStart w:id="2073" w:name="_Toc357439330"/>
      <w:bookmarkStart w:id="2074" w:name="_Toc356824356"/>
      <w:bookmarkStart w:id="2075" w:name="_Toc356148157"/>
      <w:bookmarkStart w:id="2076" w:name="_Toc348629475"/>
      <w:bookmarkStart w:id="2077" w:name="_Toc351367705"/>
      <w:bookmarkStart w:id="2078" w:name="_Toc378026258"/>
      <w:r w:rsidRPr="00564A49">
        <w:rPr>
          <w:lang w:val="en-CA"/>
        </w:rPr>
        <w:t>Parsing process</w:t>
      </w:r>
      <w:bookmarkEnd w:id="2073"/>
      <w:bookmarkEnd w:id="2074"/>
      <w:bookmarkEnd w:id="2075"/>
      <w:bookmarkEnd w:id="2076"/>
      <w:bookmarkEnd w:id="2077"/>
      <w:bookmarkEnd w:id="2078"/>
    </w:p>
    <w:p w14:paraId="5CAC8DA8" w14:textId="77777777"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14:paraId="62C33CB9" w14:textId="77777777" w:rsidR="00944988" w:rsidRPr="00564A49" w:rsidRDefault="00944988" w:rsidP="008557C3">
      <w:pPr>
        <w:pStyle w:val="Annex2"/>
        <w:numPr>
          <w:ilvl w:val="1"/>
          <w:numId w:val="37"/>
        </w:numPr>
        <w:rPr>
          <w:lang w:val="en-CA"/>
        </w:rPr>
      </w:pPr>
      <w:bookmarkStart w:id="2079" w:name="_Toc357439331"/>
      <w:bookmarkStart w:id="2080" w:name="_Toc356824357"/>
      <w:bookmarkStart w:id="2081" w:name="_Toc356148158"/>
      <w:bookmarkStart w:id="2082" w:name="_Toc348629476"/>
      <w:bookmarkStart w:id="2083" w:name="_Toc351367706"/>
      <w:bookmarkStart w:id="2084" w:name="_Toc378026259"/>
      <w:r w:rsidRPr="00564A49">
        <w:rPr>
          <w:lang w:val="en-CA"/>
        </w:rPr>
        <w:t>Specification of bitstream subsets</w:t>
      </w:r>
      <w:bookmarkEnd w:id="2079"/>
      <w:bookmarkEnd w:id="2080"/>
      <w:bookmarkEnd w:id="2081"/>
      <w:bookmarkEnd w:id="2082"/>
      <w:bookmarkEnd w:id="2083"/>
      <w:bookmarkEnd w:id="2084"/>
      <w:r w:rsidRPr="00564A49">
        <w:rPr>
          <w:lang w:val="en-CA"/>
        </w:rPr>
        <w:t xml:space="preserve"> </w:t>
      </w:r>
    </w:p>
    <w:p w14:paraId="76FD651D" w14:textId="77777777"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14:paraId="721CF68E" w14:textId="77777777" w:rsidR="00944988" w:rsidRPr="00564A49" w:rsidRDefault="00944988" w:rsidP="008557C3">
      <w:pPr>
        <w:pStyle w:val="Annex2"/>
        <w:numPr>
          <w:ilvl w:val="1"/>
          <w:numId w:val="37"/>
        </w:numPr>
        <w:rPr>
          <w:lang w:val="en-CA"/>
        </w:rPr>
      </w:pPr>
      <w:bookmarkStart w:id="2085" w:name="_Ref348007252"/>
      <w:bookmarkStart w:id="2086" w:name="_Toc357439332"/>
      <w:bookmarkStart w:id="2087" w:name="_Toc356824358"/>
      <w:bookmarkStart w:id="2088" w:name="_Toc356148159"/>
      <w:bookmarkStart w:id="2089" w:name="_Toc348629477"/>
      <w:bookmarkStart w:id="2090" w:name="_Toc351367707"/>
      <w:bookmarkStart w:id="2091" w:name="_Toc378026260"/>
      <w:r w:rsidRPr="00564A49">
        <w:rPr>
          <w:lang w:val="en-CA"/>
        </w:rPr>
        <w:t>Profile</w:t>
      </w:r>
      <w:r w:rsidR="007A4CD0" w:rsidRPr="00564A49">
        <w:rPr>
          <w:lang w:val="en-CA"/>
        </w:rPr>
        <w:t>s, tiers,</w:t>
      </w:r>
      <w:r w:rsidRPr="00564A49">
        <w:rPr>
          <w:lang w:val="en-CA"/>
        </w:rPr>
        <w:t xml:space="preserve"> and levels</w:t>
      </w:r>
      <w:bookmarkEnd w:id="2085"/>
      <w:bookmarkEnd w:id="2086"/>
      <w:bookmarkEnd w:id="2087"/>
      <w:bookmarkEnd w:id="2088"/>
      <w:bookmarkEnd w:id="2089"/>
      <w:bookmarkEnd w:id="2090"/>
      <w:bookmarkEnd w:id="2091"/>
    </w:p>
    <w:p w14:paraId="5C2B8A83" w14:textId="77777777" w:rsidR="007A4CD0" w:rsidRPr="00564A49" w:rsidRDefault="007A4CD0" w:rsidP="008557C3">
      <w:pPr>
        <w:pStyle w:val="Annex3"/>
        <w:numPr>
          <w:ilvl w:val="2"/>
          <w:numId w:val="37"/>
        </w:numPr>
        <w:tabs>
          <w:tab w:val="clear" w:pos="1440"/>
        </w:tabs>
        <w:textAlignment w:val="auto"/>
        <w:rPr>
          <w:lang w:val="en-CA"/>
        </w:rPr>
      </w:pPr>
      <w:bookmarkStart w:id="2092" w:name="_Toc357439333"/>
      <w:bookmarkStart w:id="2093" w:name="_Toc356824359"/>
      <w:bookmarkStart w:id="2094" w:name="_Toc356148160"/>
      <w:bookmarkStart w:id="2095" w:name="_Toc348629478"/>
      <w:bookmarkStart w:id="2096" w:name="_Toc351367708"/>
      <w:bookmarkStart w:id="2097" w:name="_Toc378026261"/>
      <w:r w:rsidRPr="00564A49">
        <w:rPr>
          <w:lang w:val="en-CA"/>
        </w:rPr>
        <w:t>Profiles</w:t>
      </w:r>
      <w:bookmarkEnd w:id="2092"/>
      <w:bookmarkEnd w:id="2093"/>
      <w:bookmarkEnd w:id="2094"/>
      <w:bookmarkEnd w:id="2095"/>
      <w:bookmarkEnd w:id="2096"/>
      <w:bookmarkEnd w:id="2097"/>
    </w:p>
    <w:p w14:paraId="0D6DB735" w14:textId="77777777" w:rsidR="00944988" w:rsidRPr="00564A49" w:rsidRDefault="00944988" w:rsidP="00920F0C">
      <w:pPr>
        <w:pStyle w:val="Annex4"/>
      </w:pPr>
      <w:bookmarkStart w:id="2098" w:name="_Toc357439334"/>
      <w:bookmarkStart w:id="2099" w:name="_Toc356824360"/>
      <w:bookmarkStart w:id="2100" w:name="_Toc356148161"/>
      <w:bookmarkStart w:id="2101" w:name="_Toc348629479"/>
      <w:bookmarkStart w:id="2102" w:name="_Toc351367709"/>
      <w:bookmarkStart w:id="2103" w:name="_Toc378026262"/>
      <w:r w:rsidRPr="00564A49">
        <w:t>General</w:t>
      </w:r>
      <w:bookmarkEnd w:id="2098"/>
      <w:bookmarkEnd w:id="2099"/>
      <w:bookmarkEnd w:id="2100"/>
      <w:bookmarkEnd w:id="2101"/>
      <w:bookmarkEnd w:id="2102"/>
      <w:bookmarkEnd w:id="2103"/>
    </w:p>
    <w:p w14:paraId="451A2A25" w14:textId="77777777" w:rsidR="007A4CD0" w:rsidRPr="00564A49" w:rsidRDefault="0090496B" w:rsidP="007A4CD0">
      <w:pPr>
        <w:pStyle w:val="3N"/>
        <w:rPr>
          <w:lang w:val="en-CA"/>
        </w:rPr>
      </w:pPr>
      <w:r w:rsidRPr="00564A49">
        <w:rPr>
          <w:lang w:val="en-CA"/>
        </w:rPr>
        <w:t>TBD.</w:t>
      </w:r>
      <w:r w:rsidR="007A4CD0" w:rsidRPr="00564A49">
        <w:rPr>
          <w:lang w:val="en-CA"/>
        </w:rPr>
        <w:t xml:space="preserve"> </w:t>
      </w:r>
    </w:p>
    <w:p w14:paraId="17CFA8A2" w14:textId="77777777" w:rsidR="00C6730C" w:rsidRPr="00564A49" w:rsidRDefault="00157FE5" w:rsidP="00C6730C">
      <w:pPr>
        <w:pStyle w:val="Annex4"/>
      </w:pPr>
      <w:bookmarkStart w:id="2104" w:name="_Toc378026263"/>
      <w:bookmarkStart w:id="2105" w:name="_Toc356824362"/>
      <w:r w:rsidRPr="00564A49">
        <w:t xml:space="preserve">Scalable Main </w:t>
      </w:r>
      <w:r w:rsidR="003C3A2B" w:rsidRPr="00564A49">
        <w:t xml:space="preserve">and Scalable Main 10 </w:t>
      </w:r>
      <w:r w:rsidRPr="00564A49">
        <w:t>profile</w:t>
      </w:r>
      <w:bookmarkStart w:id="2106" w:name="_Toc356148163"/>
      <w:r w:rsidR="003C3A2B" w:rsidRPr="00564A49">
        <w:t>s</w:t>
      </w:r>
      <w:bookmarkEnd w:id="2104"/>
    </w:p>
    <w:p w14:paraId="14850481" w14:textId="77777777"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14:paraId="4E0A7E70" w14:textId="77777777"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14:paraId="03A163A9" w14:textId="77777777" w:rsidR="00CA64F3" w:rsidRPr="00564A49" w:rsidRDefault="003C3A2B" w:rsidP="0083331E">
      <w:pPr>
        <w:pStyle w:val="3N"/>
        <w:rPr>
          <w:lang w:val="en-CA"/>
        </w:rPr>
      </w:pPr>
      <w:bookmarkStart w:id="2107"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14:paraId="6178FD1F" w14:textId="77777777"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14:paraId="799366F9" w14:textId="77777777"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14:paraId="26E2610F" w14:textId="77777777"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14:paraId="55B24700" w14:textId="77777777"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14:paraId="335AC0F0" w14:textId="77777777"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14:paraId="3BA88D48" w14:textId="77777777"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14:paraId="4C40D1AE" w14:textId="77777777"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14:paraId="6DB8E7D6" w14:textId="77777777"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14:paraId="69A2DE99" w14:textId="77777777"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14:paraId="2842761D" w14:textId="77777777"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14:paraId="18BA0AE8" w14:textId="77777777"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14:paraId="34412DFD" w14:textId="77777777"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14:paraId="438E163B" w14:textId="77777777"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p>
    <w:p w14:paraId="3CF7AEAC" w14:textId="77777777"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14:paraId="04F4E324" w14:textId="77777777"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14:paraId="41BA89B6" w14:textId="77777777"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14:paraId="2C41D659" w14:textId="77777777"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14:paraId="74C8D5E4" w14:textId="77777777"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14:paraId="57C2898F" w14:textId="77777777"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14:paraId="5D2404FF" w14:textId="77777777" w:rsidR="00A87E3F" w:rsidRPr="00564A49" w:rsidRDefault="00A21EA9" w:rsidP="00A87E3F">
      <w:pPr>
        <w:pStyle w:val="Annex3"/>
        <w:numPr>
          <w:ilvl w:val="2"/>
          <w:numId w:val="37"/>
        </w:numPr>
        <w:tabs>
          <w:tab w:val="clear" w:pos="1440"/>
        </w:tabs>
        <w:textAlignment w:val="auto"/>
        <w:rPr>
          <w:lang w:val="en-CA"/>
        </w:rPr>
      </w:pPr>
      <w:bookmarkStart w:id="2108" w:name="_Toc348629482"/>
      <w:bookmarkStart w:id="2109" w:name="_Toc351367712"/>
      <w:bookmarkStart w:id="2110" w:name="_Toc378026264"/>
      <w:r w:rsidRPr="00564A49">
        <w:rPr>
          <w:lang w:val="en-CA"/>
        </w:rPr>
        <w:t>Tiers and levels</w:t>
      </w:r>
      <w:bookmarkEnd w:id="2105"/>
      <w:bookmarkEnd w:id="2106"/>
      <w:bookmarkEnd w:id="2107"/>
      <w:bookmarkEnd w:id="2108"/>
      <w:bookmarkEnd w:id="2109"/>
      <w:bookmarkEnd w:id="2110"/>
    </w:p>
    <w:p w14:paraId="49E08081" w14:textId="77777777" w:rsidR="00A87E3F" w:rsidRPr="00564A49" w:rsidRDefault="00A87E3F" w:rsidP="00A87E3F">
      <w:pPr>
        <w:pStyle w:val="Annex4"/>
      </w:pPr>
      <w:bookmarkStart w:id="2111" w:name="_Toc378026265"/>
      <w:r w:rsidRPr="00564A49">
        <w:t>Profile specific tier and level limits for the Scalable Main and Scalable Main 10 profiles</w:t>
      </w:r>
      <w:bookmarkEnd w:id="2111"/>
    </w:p>
    <w:p w14:paraId="44AEB4D9" w14:textId="77777777"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14:paraId="7D5CB674" w14:textId="77777777"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14:paraId="68D0873C" w14:textId="77777777"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14:paraId="22E0F5D2" w14:textId="77777777" w:rsidR="00A87E3F" w:rsidRPr="00564A49" w:rsidRDefault="00A87E3F" w:rsidP="00A87E3F">
      <w:pPr>
        <w:pStyle w:val="3N"/>
        <w:ind w:left="1209"/>
        <w:rPr>
          <w:lang w:val="en-US"/>
        </w:rPr>
      </w:pPr>
      <w:r w:rsidRPr="00564A49">
        <w:rPr>
          <w:lang w:val="en-US"/>
        </w:rPr>
        <w:t>TotalPicSizeInSamplesY = 0</w:t>
      </w:r>
    </w:p>
    <w:p w14:paraId="2B4337C8" w14:textId="77777777" w:rsidR="00A87E3F" w:rsidRPr="00564A49" w:rsidRDefault="00A87E3F" w:rsidP="00A87E3F">
      <w:pPr>
        <w:pStyle w:val="3N"/>
        <w:spacing w:before="0"/>
        <w:ind w:left="1209"/>
        <w:rPr>
          <w:lang w:val="en-US"/>
        </w:rPr>
      </w:pPr>
      <w:proofErr w:type="gramStart"/>
      <w:r w:rsidRPr="00564A49">
        <w:rPr>
          <w:lang w:val="en-US"/>
        </w:rPr>
        <w:t>for</w:t>
      </w:r>
      <w:proofErr w:type="gramEnd"/>
      <w:r w:rsidRPr="00564A49">
        <w:rPr>
          <w:lang w:val="en-US"/>
        </w:rPr>
        <w:t xml:space="preserve">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14:paraId="4CBFB9DD" w14:textId="77777777" w:rsidR="00A87E3F" w:rsidRPr="00564A49" w:rsidRDefault="009E7E1E" w:rsidP="009E7E1E">
      <w:pPr>
        <w:pStyle w:val="3N"/>
        <w:spacing w:before="0"/>
        <w:ind w:left="806" w:firstLine="403"/>
        <w:rPr>
          <w:lang w:val="en-US"/>
        </w:rPr>
      </w:pPr>
      <w:r w:rsidRPr="00564A49">
        <w:rPr>
          <w:lang w:val="en-US"/>
        </w:rPr>
        <w:tab/>
      </w:r>
      <w:proofErr w:type="gramStart"/>
      <w:r w:rsidR="00A87E3F" w:rsidRPr="00564A49">
        <w:rPr>
          <w:lang w:val="en-US"/>
        </w:rPr>
        <w:t>if</w:t>
      </w:r>
      <w:proofErr w:type="gramEnd"/>
      <w:r w:rsidR="00A87E3F" w:rsidRPr="00564A49">
        <w:rPr>
          <w:lang w:val="en-US"/>
        </w:rPr>
        <w:t xml:space="preserve"> layer i in TargetDecLayerIdList </w:t>
      </w:r>
    </w:p>
    <w:p w14:paraId="724A34B0" w14:textId="77777777"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14:paraId="23D4493D" w14:textId="77777777" w:rsidR="00A87E3F" w:rsidRPr="00564A49" w:rsidRDefault="00A87E3F" w:rsidP="00CC1A3E">
      <w:pPr>
        <w:numPr>
          <w:ilvl w:val="0"/>
          <w:numId w:val="49"/>
        </w:numPr>
        <w:rPr>
          <w:noProof/>
        </w:rPr>
      </w:pPr>
      <w:bookmarkStart w:id="2112"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14:paraId="220A6208" w14:textId="77777777"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112"/>
      <w:r w:rsidRPr="00564A49">
        <w:rPr>
          <w:noProof/>
        </w:rPr>
        <w:t>.</w:t>
      </w:r>
    </w:p>
    <w:p w14:paraId="035FA194" w14:textId="77777777" w:rsidR="00A87E3F" w:rsidRPr="00564A49" w:rsidRDefault="00A87E3F" w:rsidP="00CC1A3E">
      <w:pPr>
        <w:numPr>
          <w:ilvl w:val="0"/>
          <w:numId w:val="49"/>
        </w:numPr>
      </w:pPr>
      <w:bookmarkStart w:id="2113"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113"/>
      <w:r w:rsidRPr="00564A49">
        <w:rPr>
          <w:noProof/>
        </w:rPr>
        <w:t>.</w:t>
      </w:r>
    </w:p>
    <w:p w14:paraId="06C667FC" w14:textId="77777777" w:rsidR="00944988" w:rsidRPr="00564A49" w:rsidRDefault="00944988" w:rsidP="008557C3">
      <w:pPr>
        <w:pStyle w:val="Annex2"/>
        <w:numPr>
          <w:ilvl w:val="1"/>
          <w:numId w:val="37"/>
        </w:numPr>
        <w:rPr>
          <w:lang w:val="en-CA"/>
        </w:rPr>
      </w:pPr>
      <w:bookmarkStart w:id="2114" w:name="_Toc357439337"/>
      <w:bookmarkStart w:id="2115" w:name="_Toc356824363"/>
      <w:bookmarkStart w:id="2116" w:name="_Toc356148164"/>
      <w:bookmarkStart w:id="2117" w:name="_Toc348629483"/>
      <w:bookmarkStart w:id="2118" w:name="_Toc351367713"/>
      <w:bookmarkStart w:id="2119" w:name="_Toc378026266"/>
      <w:r w:rsidRPr="00564A49">
        <w:rPr>
          <w:lang w:val="en-CA"/>
        </w:rPr>
        <w:t>Byte stream format</w:t>
      </w:r>
      <w:bookmarkEnd w:id="2114"/>
      <w:bookmarkEnd w:id="2115"/>
      <w:bookmarkEnd w:id="2116"/>
      <w:bookmarkEnd w:id="2117"/>
      <w:bookmarkEnd w:id="2118"/>
      <w:bookmarkEnd w:id="2119"/>
    </w:p>
    <w:p w14:paraId="048FF163" w14:textId="77777777"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14:paraId="212C1758" w14:textId="77777777" w:rsidR="00944988" w:rsidRPr="00564A49" w:rsidRDefault="00944988" w:rsidP="008557C3">
      <w:pPr>
        <w:pStyle w:val="Annex2"/>
        <w:numPr>
          <w:ilvl w:val="1"/>
          <w:numId w:val="37"/>
        </w:numPr>
        <w:rPr>
          <w:lang w:val="en-CA"/>
        </w:rPr>
      </w:pPr>
      <w:bookmarkStart w:id="2120" w:name="_Toc357439338"/>
      <w:bookmarkStart w:id="2121" w:name="_Toc356824364"/>
      <w:bookmarkStart w:id="2122" w:name="_Toc356148165"/>
      <w:bookmarkStart w:id="2123" w:name="_Toc348629484"/>
      <w:bookmarkStart w:id="2124" w:name="_Toc351367714"/>
      <w:bookmarkStart w:id="2125" w:name="_Toc378026267"/>
      <w:r w:rsidRPr="00564A49">
        <w:rPr>
          <w:lang w:val="en-CA"/>
        </w:rPr>
        <w:t>Hypothetical reference decoder</w:t>
      </w:r>
      <w:bookmarkEnd w:id="2120"/>
      <w:bookmarkEnd w:id="2121"/>
      <w:bookmarkEnd w:id="2122"/>
      <w:bookmarkEnd w:id="2123"/>
      <w:bookmarkEnd w:id="2124"/>
      <w:bookmarkEnd w:id="2125"/>
    </w:p>
    <w:p w14:paraId="33883D2C" w14:textId="77777777"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14:paraId="0C9F8F4A" w14:textId="77777777" w:rsidR="00944988" w:rsidRPr="00564A49" w:rsidRDefault="00944988" w:rsidP="008557C3">
      <w:pPr>
        <w:pStyle w:val="Annex2"/>
        <w:numPr>
          <w:ilvl w:val="1"/>
          <w:numId w:val="37"/>
        </w:numPr>
        <w:rPr>
          <w:lang w:val="en-CA"/>
        </w:rPr>
      </w:pPr>
      <w:bookmarkStart w:id="2126" w:name="_Toc357439339"/>
      <w:bookmarkStart w:id="2127" w:name="_Toc356824365"/>
      <w:bookmarkStart w:id="2128" w:name="_Toc356148166"/>
      <w:bookmarkStart w:id="2129" w:name="_Toc348629485"/>
      <w:bookmarkStart w:id="2130" w:name="_Toc351367715"/>
      <w:bookmarkStart w:id="2131" w:name="_Toc378026268"/>
      <w:r w:rsidRPr="00564A49">
        <w:rPr>
          <w:lang w:val="en-CA"/>
        </w:rPr>
        <w:t>SEI messages</w:t>
      </w:r>
      <w:bookmarkEnd w:id="2126"/>
      <w:bookmarkEnd w:id="2127"/>
      <w:bookmarkEnd w:id="2128"/>
      <w:bookmarkEnd w:id="2129"/>
      <w:bookmarkEnd w:id="2130"/>
      <w:bookmarkEnd w:id="2131"/>
    </w:p>
    <w:p w14:paraId="6048B63D" w14:textId="77777777"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14:paraId="60843061" w14:textId="77777777" w:rsidR="00944988" w:rsidRPr="00564A49" w:rsidRDefault="00944988" w:rsidP="008557C3">
      <w:pPr>
        <w:pStyle w:val="Annex2"/>
        <w:numPr>
          <w:ilvl w:val="1"/>
          <w:numId w:val="37"/>
        </w:numPr>
        <w:rPr>
          <w:lang w:val="en-CA"/>
        </w:rPr>
      </w:pPr>
      <w:bookmarkStart w:id="2132" w:name="_Toc356148169"/>
      <w:bookmarkStart w:id="2133" w:name="_Toc357439344"/>
      <w:bookmarkStart w:id="2134" w:name="_Toc356824370"/>
      <w:bookmarkStart w:id="2135" w:name="_Toc356148173"/>
      <w:bookmarkStart w:id="2136" w:name="_Toc348629486"/>
      <w:bookmarkStart w:id="2137" w:name="_Toc351367716"/>
      <w:bookmarkStart w:id="2138" w:name="_Toc378026269"/>
      <w:bookmarkEnd w:id="2132"/>
      <w:r w:rsidRPr="00564A49">
        <w:rPr>
          <w:lang w:val="en-CA"/>
        </w:rPr>
        <w:t>Video usability information</w:t>
      </w:r>
      <w:bookmarkEnd w:id="2133"/>
      <w:bookmarkEnd w:id="2134"/>
      <w:bookmarkEnd w:id="2135"/>
      <w:bookmarkEnd w:id="2136"/>
      <w:bookmarkEnd w:id="2137"/>
      <w:bookmarkEnd w:id="2138"/>
    </w:p>
    <w:p w14:paraId="4A40DA7F" w14:textId="77777777"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14:paraId="350B0B23" w14:textId="77777777"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41202" w14:textId="77777777" w:rsidR="00B4432E" w:rsidRDefault="00B4432E">
      <w:r>
        <w:separator/>
      </w:r>
    </w:p>
  </w:endnote>
  <w:endnote w:type="continuationSeparator" w:id="0">
    <w:p w14:paraId="28BEBFB6" w14:textId="77777777" w:rsidR="00B4432E" w:rsidRDefault="00B4432E">
      <w:r>
        <w:continuationSeparator/>
      </w:r>
    </w:p>
  </w:endnote>
  <w:endnote w:type="continuationNotice" w:id="1">
    <w:p w14:paraId="3DE3D129" w14:textId="77777777" w:rsidR="00B4432E" w:rsidRDefault="00B4432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宋体">
    <w:charset w:val="50"/>
    <w:family w:val="auto"/>
    <w:pitch w:val="variable"/>
    <w:sig w:usb0="00000001" w:usb1="080E0000" w:usb2="00000010" w:usb3="00000000" w:csb0="00040000" w:csb1="00000000"/>
  </w:font>
  <w:font w:name="Lucida Console">
    <w:panose1 w:val="020B0609040504020204"/>
    <w:charset w:val="00"/>
    <w:family w:val="auto"/>
    <w:pitch w:val="variable"/>
    <w:sig w:usb0="00000003" w:usb1="00000000" w:usb2="00000000" w:usb3="00000000" w:csb0="00000001" w:csb1="00000000"/>
  </w:font>
  <w:font w:name="TimesNewRoman,Bold">
    <w:altName w:val="Cambria"/>
    <w:panose1 w:val="00000000000000000000"/>
    <w:charset w:val="00"/>
    <w:family w:val="roman"/>
    <w:notTrueType/>
    <w:pitch w:val="default"/>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04902" w14:textId="77777777" w:rsidR="00564A49" w:rsidRPr="00CB04EC" w:rsidRDefault="00564A49"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FD718F">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7206E" w14:textId="77777777" w:rsidR="00564A49" w:rsidRPr="00C37EDE" w:rsidRDefault="00564A49"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FD718F">
      <w:rPr>
        <w:b/>
        <w:bCs/>
        <w:noProof/>
      </w:rPr>
      <w:t>v</w:t>
    </w:r>
    <w:r w:rsidRPr="00C37EDE">
      <w:rPr>
        <w:b/>
        <w:bC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5E4D5" w14:textId="77777777" w:rsidR="00564A49" w:rsidRPr="00CB04EC" w:rsidRDefault="00564A49"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626C4">
      <w:rPr>
        <w:b/>
        <w:bCs/>
        <w:noProof/>
      </w:rPr>
      <w:t>72</w:t>
    </w:r>
    <w:r w:rsidRPr="00C37EDE">
      <w:rPr>
        <w:b/>
        <w:bCs/>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100FC" w14:textId="77777777" w:rsidR="00564A49" w:rsidRPr="00CB04EC" w:rsidRDefault="00564A49"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626C4">
      <w:rPr>
        <w:bCs/>
        <w:noProof/>
        <w:lang w:val="fr-CH"/>
      </w:rPr>
      <w:t>73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900DD" w14:textId="77777777" w:rsidR="00B4432E" w:rsidRDefault="00B4432E">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0D22C720" w14:textId="77777777" w:rsidR="00B4432E" w:rsidRDefault="00B4432E"/>
  </w:footnote>
  <w:footnote w:type="continuationSeparator" w:id="0">
    <w:p w14:paraId="7F767980" w14:textId="77777777" w:rsidR="00B4432E" w:rsidRDefault="00B4432E">
      <w:r>
        <w:continuationSeparator/>
      </w:r>
    </w:p>
  </w:footnote>
  <w:footnote w:type="continuationNotice" w:id="1">
    <w:p w14:paraId="10CF8DA7" w14:textId="77777777" w:rsidR="00B4432E" w:rsidRDefault="00B4432E">
      <w:pPr>
        <w:spacing w:befor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C1BAC" w14:textId="77777777" w:rsidR="00564A49" w:rsidRDefault="00564A49"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2D85F" w14:textId="77777777" w:rsidR="00564A49" w:rsidRDefault="00564A49"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6CC62" w14:textId="77777777" w:rsidR="00564A49" w:rsidRPr="00256CBF" w:rsidRDefault="00564A49"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3AC7F" w14:textId="77777777" w:rsidR="00564A49" w:rsidRPr="00563383" w:rsidRDefault="00564A49"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093"/>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D7D"/>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41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2E57"/>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3AC9"/>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19"/>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2DF0"/>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6C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589"/>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191"/>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8F"/>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929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image" Target="media/image3.wmf"/><Relationship Id="rId25" Type="http://schemas.openxmlformats.org/officeDocument/2006/relationships/oleObject" Target="embeddings/Microsoft_Equation1.bin"/><Relationship Id="rId26" Type="http://schemas.openxmlformats.org/officeDocument/2006/relationships/image" Target="media/image4.emf"/><Relationship Id="rId27" Type="http://schemas.openxmlformats.org/officeDocument/2006/relationships/oleObject" Target="embeddings/oleObject1.bin"/><Relationship Id="rId28" Type="http://schemas.openxmlformats.org/officeDocument/2006/relationships/image" Target="media/image5.emf"/><Relationship Id="rId29" Type="http://schemas.openxmlformats.org/officeDocument/2006/relationships/oleObject" Target="embeddings/oleObject2.bin"/><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6.emf"/><Relationship Id="rId31" Type="http://schemas.openxmlformats.org/officeDocument/2006/relationships/oleObject" Target="embeddings/oleObject3.bin"/><Relationship Id="rId32" Type="http://schemas.openxmlformats.org/officeDocument/2006/relationships/image" Target="media/image7.wmf"/><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oleObject" Target="embeddings/Microsoft_Equation2.bin"/><Relationship Id="rId34" Type="http://schemas.openxmlformats.org/officeDocument/2006/relationships/header" Target="header3.xml"/><Relationship Id="rId35" Type="http://schemas.openxmlformats.org/officeDocument/2006/relationships/header" Target="header4.xml"/><Relationship Id="rId36" Type="http://schemas.openxmlformats.org/officeDocument/2006/relationships/footer" Target="footer3.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yperlink" Target="mailto:cjianle@qti.qualcomm.com" TargetMode="External"/><Relationship Id="rId15" Type="http://schemas.openxmlformats.org/officeDocument/2006/relationships/hyperlink" Target="mailto:jill@vidyo.com" TargetMode="External"/><Relationship Id="rId16" Type="http://schemas.openxmlformats.org/officeDocument/2006/relationships/hyperlink" Target="mailto:Yan.Ye@interdigital.com" TargetMode="External"/><Relationship Id="rId17" Type="http://schemas.openxmlformats.org/officeDocument/2006/relationships/hyperlink" Target="mailto:miska.hannuksela@nokia.com" TargetMode="External"/><Relationship Id="rId18" Type="http://schemas.openxmlformats.org/officeDocument/2006/relationships/hyperlink" Target="mailto:garysull@microsoft.com" TargetMode="External"/><Relationship Id="rId19" Type="http://schemas.openxmlformats.org/officeDocument/2006/relationships/hyperlink" Target="mailto:yekuiw@qti.qualcomm.com" TargetMode="External"/><Relationship Id="rId37" Type="http://schemas.openxmlformats.org/officeDocument/2006/relationships/footer" Target="footer4.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790FF-198C-014B-A7BE-60E530EF8B2D}">
  <ds:schemaRefs>
    <ds:schemaRef ds:uri="http://schemas.openxmlformats.org/officeDocument/2006/bibliography"/>
  </ds:schemaRefs>
</ds:datastoreItem>
</file>

<file path=customXml/itemProps2.xml><?xml version="1.0" encoding="utf-8"?>
<ds:datastoreItem xmlns:ds="http://schemas.openxmlformats.org/officeDocument/2006/customXml" ds:itemID="{16031BC8-0D32-8C42-9F58-2B9EB5775CA9}">
  <ds:schemaRefs>
    <ds:schemaRef ds:uri="http://schemas.openxmlformats.org/officeDocument/2006/bibliography"/>
  </ds:schemaRefs>
</ds:datastoreItem>
</file>

<file path=customXml/itemProps3.xml><?xml version="1.0" encoding="utf-8"?>
<ds:datastoreItem xmlns:ds="http://schemas.openxmlformats.org/officeDocument/2006/customXml" ds:itemID="{0C8A149D-CD9A-A246-8B91-9007F26CC1D6}">
  <ds:schemaRefs>
    <ds:schemaRef ds:uri="http://schemas.openxmlformats.org/officeDocument/2006/bibliography"/>
  </ds:schemaRefs>
</ds:datastoreItem>
</file>

<file path=customXml/itemProps4.xml><?xml version="1.0" encoding="utf-8"?>
<ds:datastoreItem xmlns:ds="http://schemas.openxmlformats.org/officeDocument/2006/customXml" ds:itemID="{3139CC62-4426-EF43-90F2-5013542A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125</Pages>
  <Words>67648</Words>
  <Characters>385596</Characters>
  <Application>Microsoft Macintosh Word</Application>
  <DocSecurity>0</DocSecurity>
  <Lines>3213</Lines>
  <Paragraphs>904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452340</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SD Deshpande</cp:lastModifiedBy>
  <cp:revision>12</cp:revision>
  <cp:lastPrinted>2013-02-13T05:52:00Z</cp:lastPrinted>
  <dcterms:created xsi:type="dcterms:W3CDTF">2014-03-28T17:07:00Z</dcterms:created>
  <dcterms:modified xsi:type="dcterms:W3CDTF">2014-03-28T17:34:00Z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