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5777F4"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5777F4"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5777F4"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5777F4"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5777F4"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5777F4"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5777F4">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5777F4">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777F4">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5777F4">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6472366"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5pt;height:188.25pt" o:ole="">
            <v:imagedata r:id="rId26" o:title=""/>
          </v:shape>
          <o:OLEObject Type="Embed" ProgID="Visio.Drawing.11" ShapeID="_x0000_i1026" DrawAspect="Content" ObjectID="_1456472367"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5pt;height:234.75pt" o:ole="">
            <v:imagedata r:id="rId28" o:title=""/>
          </v:shape>
          <o:OLEObject Type="Embed" ProgID="Visio.Drawing.11" ShapeID="_x0000_i1027" DrawAspect="Content" ObjectID="_1456472368"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5pt" o:ole="">
            <v:imagedata r:id="rId30" o:title=""/>
          </v:shape>
          <o:OLEObject Type="Embed" ProgID="Visio.Drawing.11" ShapeID="_x0000_i1028" DrawAspect="Content" ObjectID="_1456472369"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11"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2"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13"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1"/>
      <w:bookmarkEnd w:id="1512"/>
      <w:bookmarkEnd w:id="1513"/>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4"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5" w:name="GoHere2"/>
            <w:bookmarkEnd w:id="1515"/>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16"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1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7" w:name="_Ref351058034"/>
      <w:bookmarkStart w:id="1518" w:name="_Ref363160723"/>
      <w:r w:rsidRPr="00564A49">
        <w:rPr>
          <w:lang w:val="en-US"/>
        </w:rPr>
        <w:lastRenderedPageBreak/>
        <w:t>Picture parameter set RBSP syntax</w:t>
      </w:r>
      <w:bookmarkEnd w:id="1514"/>
      <w:bookmarkEnd w:id="1517"/>
      <w:bookmarkEnd w:id="151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9"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20"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19"/>
      <w:bookmarkEnd w:id="1520"/>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1" w:name="_Ref348090122"/>
      <w:r w:rsidRPr="00564A49">
        <w:rPr>
          <w:lang w:val="en-US"/>
        </w:rPr>
        <w:t>Access unit delimiter RBSP syntax</w:t>
      </w:r>
      <w:bookmarkEnd w:id="1521"/>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2" w:name="_Ref348090133"/>
      <w:r w:rsidRPr="00564A49">
        <w:rPr>
          <w:lang w:val="en-US"/>
        </w:rPr>
        <w:t>End of sequence RBSP syntax</w:t>
      </w:r>
      <w:bookmarkEnd w:id="1522"/>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3" w:name="_Ref348090150"/>
      <w:r w:rsidRPr="00564A49">
        <w:rPr>
          <w:lang w:val="en-US"/>
        </w:rPr>
        <w:t>End of bitstream RBSP syntax</w:t>
      </w:r>
      <w:bookmarkEnd w:id="1523"/>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4" w:name="_Ref348090167"/>
      <w:r w:rsidRPr="00564A49">
        <w:rPr>
          <w:lang w:val="en-US"/>
        </w:rPr>
        <w:t>Filler data RBSP syntax</w:t>
      </w:r>
      <w:bookmarkEnd w:id="1524"/>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5" w:name="_Ref348090173"/>
      <w:r w:rsidRPr="00564A49">
        <w:rPr>
          <w:lang w:val="en-US"/>
        </w:rPr>
        <w:t>Slice segment layer RBSP syntax</w:t>
      </w:r>
      <w:bookmarkEnd w:id="1525"/>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6" w:name="_Ref331449326"/>
      <w:r w:rsidRPr="00564A49">
        <w:rPr>
          <w:lang w:val="en-US"/>
        </w:rPr>
        <w:t>RBSP slice segment trailing bits syntax</w:t>
      </w:r>
      <w:bookmarkEnd w:id="1526"/>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7" w:name="_Ref348090194"/>
      <w:r w:rsidRPr="00564A49">
        <w:rPr>
          <w:lang w:val="en-US"/>
        </w:rPr>
        <w:t>RBSP trailing bits syntax</w:t>
      </w:r>
      <w:bookmarkEnd w:id="1527"/>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8" w:name="_Ref348090200"/>
      <w:r w:rsidRPr="00564A49">
        <w:rPr>
          <w:lang w:val="en-US"/>
        </w:rPr>
        <w:t>Byte alignment syntax</w:t>
      </w:r>
      <w:bookmarkEnd w:id="1528"/>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29" w:name="_Ref348090209"/>
      <w:bookmarkStart w:id="1530" w:name="_Toc377921532"/>
      <w:bookmarkStart w:id="1531" w:name="_Toc378026170"/>
      <w:r w:rsidRPr="00564A49">
        <w:rPr>
          <w:lang w:val="en-US"/>
        </w:rPr>
        <w:lastRenderedPageBreak/>
        <w:t>Profile, tier and level syntax</w:t>
      </w:r>
      <w:bookmarkEnd w:id="1529"/>
      <w:bookmarkEnd w:id="1530"/>
      <w:bookmarkEnd w:id="153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32"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3" w:name="_Toc377921533"/>
      <w:bookmarkStart w:id="1534" w:name="_Toc378026171"/>
      <w:r w:rsidRPr="00564A49">
        <w:rPr>
          <w:lang w:val="en-US"/>
        </w:rPr>
        <w:t>Scaling list data syntax</w:t>
      </w:r>
      <w:bookmarkEnd w:id="1532"/>
      <w:bookmarkEnd w:id="1533"/>
      <w:bookmarkEnd w:id="1534"/>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5" w:name="_Ref348090212"/>
      <w:bookmarkStart w:id="1536" w:name="_Toc377921534"/>
      <w:bookmarkStart w:id="1537" w:name="_Toc378026172"/>
      <w:r w:rsidRPr="00564A49">
        <w:rPr>
          <w:lang w:val="en-US"/>
        </w:rPr>
        <w:t>Supplemental enhancement information message syntax</w:t>
      </w:r>
      <w:bookmarkEnd w:id="1535"/>
      <w:bookmarkEnd w:id="1536"/>
      <w:bookmarkEnd w:id="1537"/>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8" w:name="_Ref348090214"/>
      <w:bookmarkStart w:id="1539" w:name="_Toc377921535"/>
      <w:bookmarkStart w:id="1540" w:name="_Toc378026173"/>
      <w:r w:rsidRPr="00564A49">
        <w:rPr>
          <w:lang w:val="en-US"/>
        </w:rPr>
        <w:lastRenderedPageBreak/>
        <w:t>Slice segment header syntax</w:t>
      </w:r>
      <w:bookmarkEnd w:id="1538"/>
      <w:bookmarkEnd w:id="1539"/>
      <w:bookmarkEnd w:id="154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1" w:name="_Ref360884196"/>
      <w:r w:rsidRPr="00564A49">
        <w:rPr>
          <w:lang w:val="en-US"/>
        </w:rPr>
        <w:t>General slice segment header syntax</w:t>
      </w:r>
      <w:bookmarkEnd w:id="1541"/>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ins w:id="1542" w:author="Miska Hannuksela" w:date="2014-03-16T10:50:00Z">
              <w:r w:rsidR="00521D35">
                <w:rPr>
                  <w:rFonts w:eastAsia="Batang"/>
                  <w:bCs/>
                  <w:lang w:val="en-US" w:eastAsia="ko-KR"/>
                </w:rPr>
                <w:t>ForTid</w:t>
              </w:r>
            </w:ins>
            <w:r w:rsidRPr="00564A49">
              <w:rPr>
                <w:rFonts w:ascii="Times New Roman" w:hAnsi="Times New Roman"/>
                <w:kern w:val="2"/>
                <w:lang w:val="en-US" w:eastAsia="ko-KR"/>
              </w:rPr>
              <w:t>[ nuh_layer_id ]</w:t>
            </w:r>
            <w:ins w:id="1543" w:author="Miska Hannuksela" w:date="2014-03-16T10:50:00Z">
              <w:r w:rsidR="00521D35">
                <w:rPr>
                  <w:rFonts w:ascii="Times New Roman" w:hAnsi="Times New Roman"/>
                  <w:kern w:val="2"/>
                  <w:lang w:val="en-US" w:eastAsia="ko-KR"/>
                </w:rPr>
                <w:t>[ TemporalId ]</w:t>
              </w:r>
            </w:ins>
            <w:r w:rsidRPr="00564A49">
              <w:rPr>
                <w:rFonts w:ascii="Times New Roman" w:hAnsi="Times New Roman"/>
                <w:kern w:val="2"/>
                <w:lang w:val="en-US" w:eastAsia="ko-KR"/>
              </w:rPr>
              <w:t xml:space="preserve">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 xml:space="preserve">if( inter_layer_pred_enabled_flag  &amp;&amp;  </w:t>
            </w:r>
            <w:ins w:id="1544" w:author="Miska Hannuksela" w:date="2014-03-16T10:51:00Z">
              <w:r w:rsidR="00521D35">
                <w:rPr>
                  <w:lang w:val="en-US" w:eastAsia="ko-KR"/>
                </w:rPr>
                <w:br/>
              </w:r>
              <w:r w:rsidR="00521D35">
                <w:rPr>
                  <w:lang w:val="en-US" w:eastAsia="ko-KR"/>
                </w:rPr>
                <w:tab/>
              </w:r>
              <w:r w:rsidR="00521D35">
                <w:rPr>
                  <w:lang w:val="en-US" w:eastAsia="ko-KR"/>
                </w:rPr>
                <w:tab/>
              </w:r>
              <w:r w:rsidR="00521D35">
                <w:rPr>
                  <w:lang w:val="en-US" w:eastAsia="ko-KR"/>
                </w:rPr>
                <w:tab/>
              </w:r>
              <w:r w:rsidR="00521D35">
                <w:rPr>
                  <w:lang w:val="en-US" w:eastAsia="ko-KR"/>
                </w:rPr>
                <w:tab/>
              </w:r>
              <w:r w:rsidR="00521D35">
                <w:rPr>
                  <w:lang w:val="en-US" w:eastAsia="ko-KR"/>
                </w:rPr>
                <w:tab/>
              </w:r>
              <w:r w:rsidR="00521D35">
                <w:rPr>
                  <w:lang w:val="en-US" w:eastAsia="ko-KR"/>
                </w:rPr>
                <w:tab/>
              </w:r>
            </w:ins>
            <w:r w:rsidRPr="00564A49">
              <w:rPr>
                <w:lang w:val="en-US" w:eastAsia="ko-KR"/>
              </w:rPr>
              <w:t>NumDirectRefLayers</w:t>
            </w:r>
            <w:ins w:id="1545" w:author="Miska Hannuksela" w:date="2014-03-16T10:50:00Z">
              <w:r w:rsidR="00521D35">
                <w:rPr>
                  <w:lang w:val="en-US" w:eastAsia="ko-KR"/>
                </w:rPr>
                <w:t>ForTid</w:t>
              </w:r>
            </w:ins>
            <w:r w:rsidRPr="00564A49">
              <w:rPr>
                <w:lang w:val="en-US" w:eastAsia="ko-KR"/>
              </w:rPr>
              <w:t>[ nuh_layer_id ]</w:t>
            </w:r>
            <w:ins w:id="1546" w:author="Miska Hannuksela" w:date="2014-03-16T10:50:00Z">
              <w:r w:rsidR="00521D35">
                <w:rPr>
                  <w:lang w:val="en-US" w:eastAsia="ko-KR"/>
                </w:rPr>
                <w:t>[ TemporalId ]</w:t>
              </w:r>
            </w:ins>
            <w:r w:rsidRPr="00564A49">
              <w:rPr>
                <w:lang w:val="en-US" w:eastAsia="ko-KR"/>
              </w:rPr>
              <w:t xml:space="preserve">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NumActiveRefLayerPics  !=  </w:t>
            </w:r>
            <w:ins w:id="1547" w:author="Miska Hannuksela" w:date="2014-03-16T10:51:00Z">
              <w:r w:rsidR="00521D35">
                <w:rPr>
                  <w:lang w:val="en-US" w:eastAsia="ko-KR"/>
                </w:rPr>
                <w:br/>
              </w:r>
              <w:r w:rsidR="00521D35">
                <w:rPr>
                  <w:lang w:val="en-US" w:eastAsia="ko-KR"/>
                </w:rPr>
                <w:tab/>
              </w:r>
            </w:ins>
            <w:ins w:id="1548" w:author="Miska Hannuksela" w:date="2014-03-16T10:52:00Z">
              <w:r w:rsidR="00521D35">
                <w:rPr>
                  <w:lang w:val="en-US" w:eastAsia="ko-KR"/>
                </w:rPr>
                <w:tab/>
              </w:r>
              <w:r w:rsidR="00521D35">
                <w:rPr>
                  <w:lang w:val="en-US" w:eastAsia="ko-KR"/>
                </w:rPr>
                <w:tab/>
              </w:r>
              <w:r w:rsidR="00521D35">
                <w:rPr>
                  <w:lang w:val="en-US" w:eastAsia="ko-KR"/>
                </w:rPr>
                <w:tab/>
              </w:r>
              <w:r w:rsidR="00521D35">
                <w:rPr>
                  <w:lang w:val="en-US" w:eastAsia="ko-KR"/>
                </w:rPr>
                <w:tab/>
              </w:r>
              <w:r w:rsidR="00521D35">
                <w:rPr>
                  <w:lang w:val="en-US" w:eastAsia="ko-KR"/>
                </w:rPr>
                <w:tab/>
              </w:r>
            </w:ins>
            <w:bookmarkStart w:id="1549" w:name="_GoBack"/>
            <w:bookmarkEnd w:id="1549"/>
            <w:r w:rsidRPr="00564A49">
              <w:rPr>
                <w:lang w:val="en-US" w:eastAsia="ko-KR"/>
              </w:rPr>
              <w:t>NumDirectRefLayers</w:t>
            </w:r>
            <w:ins w:id="1550" w:author="Miska Hannuksela" w:date="2014-03-16T10:51:00Z">
              <w:r w:rsidR="00521D35">
                <w:rPr>
                  <w:lang w:val="en-US" w:eastAsia="ko-KR"/>
                </w:rPr>
                <w:t>ForTid</w:t>
              </w:r>
            </w:ins>
            <w:r w:rsidRPr="00564A49">
              <w:rPr>
                <w:lang w:val="en-US" w:eastAsia="ko-KR"/>
              </w:rPr>
              <w:t>[ nuh_layer_id ]</w:t>
            </w:r>
            <w:ins w:id="1551" w:author="Miska Hannuksela" w:date="2014-03-16T10:51:00Z">
              <w:r w:rsidR="00521D35">
                <w:rPr>
                  <w:lang w:val="en-US" w:eastAsia="ko-KR"/>
                </w:rPr>
                <w:t>[ TemporalId ]</w:t>
              </w:r>
            </w:ins>
            <w:r w:rsidRPr="00564A49">
              <w:rPr>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lastRenderedPageBreak/>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lastRenderedPageBreak/>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2" w:name="_Ref351058069"/>
      <w:bookmarkStart w:id="1553" w:name="_Toc377921536"/>
      <w:bookmarkStart w:id="1554" w:name="_Toc378026174"/>
      <w:bookmarkStart w:id="1555" w:name="_Ref348090232"/>
      <w:r w:rsidRPr="00564A49">
        <w:rPr>
          <w:lang w:val="en-US"/>
        </w:rPr>
        <w:t>Short-term reference picture set syntax</w:t>
      </w:r>
      <w:bookmarkEnd w:id="1552"/>
      <w:bookmarkEnd w:id="1553"/>
      <w:bookmarkEnd w:id="1554"/>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56" w:name="_Ref351058099"/>
      <w:bookmarkStart w:id="1557" w:name="_Toc377921537"/>
      <w:bookmarkStart w:id="1558" w:name="_Toc378026175"/>
      <w:r w:rsidRPr="00564A49">
        <w:rPr>
          <w:lang w:val="en-US"/>
        </w:rPr>
        <w:t>Slice segment data syntax</w:t>
      </w:r>
      <w:bookmarkEnd w:id="1555"/>
      <w:bookmarkEnd w:id="1556"/>
      <w:bookmarkEnd w:id="1557"/>
      <w:bookmarkEnd w:id="155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9" w:name="_Toc377921538"/>
      <w:bookmarkStart w:id="1560" w:name="_Toc378026176"/>
      <w:r w:rsidRPr="00564A49">
        <w:rPr>
          <w:lang w:val="en-US"/>
        </w:rPr>
        <w:t>Semantics</w:t>
      </w:r>
      <w:bookmarkEnd w:id="1559"/>
      <w:bookmarkEnd w:id="156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1" w:name="_Ref351058589"/>
      <w:bookmarkStart w:id="1562" w:name="_Toc377921539"/>
      <w:bookmarkStart w:id="1563" w:name="_Toc378026177"/>
      <w:bookmarkStart w:id="1564" w:name="_Ref348090008"/>
      <w:bookmarkStart w:id="1565" w:name="_Ref348090335"/>
      <w:r w:rsidRPr="00564A49">
        <w:rPr>
          <w:lang w:val="en-US"/>
        </w:rPr>
        <w:t>General</w:t>
      </w:r>
      <w:bookmarkEnd w:id="1561"/>
      <w:bookmarkEnd w:id="1562"/>
      <w:bookmarkEnd w:id="156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6" w:name="_Ref351058186"/>
      <w:bookmarkStart w:id="1567" w:name="_Toc377921540"/>
      <w:bookmarkStart w:id="1568" w:name="_Toc378026178"/>
      <w:r w:rsidRPr="00564A49">
        <w:rPr>
          <w:lang w:val="en-US"/>
        </w:rPr>
        <w:t>NAL unit semantics</w:t>
      </w:r>
      <w:bookmarkEnd w:id="1564"/>
      <w:bookmarkEnd w:id="1565"/>
      <w:bookmarkEnd w:id="1566"/>
      <w:bookmarkEnd w:id="1567"/>
      <w:bookmarkEnd w:id="156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9" w:name="_Ref363159861"/>
      <w:bookmarkStart w:id="1570" w:name="_Toc377921541"/>
      <w:bookmarkStart w:id="1571" w:name="_Toc378026179"/>
      <w:r w:rsidRPr="00564A49">
        <w:rPr>
          <w:lang w:val="en-US"/>
        </w:rPr>
        <w:t>Raw byte sequence payloads, trailing bits, and byte alignment semantics</w:t>
      </w:r>
      <w:bookmarkEnd w:id="1569"/>
      <w:bookmarkEnd w:id="1570"/>
      <w:bookmarkEnd w:id="157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2" w:name="_Ref348090354"/>
      <w:r w:rsidRPr="00564A49">
        <w:rPr>
          <w:lang w:val="en-US"/>
        </w:rPr>
        <w:t>Video parameter set RBSP semantics</w:t>
      </w:r>
      <w:bookmarkEnd w:id="1572"/>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lastRenderedPageBreak/>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573"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73"/>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25pt;height:29.25pt" o:ole="">
            <v:imagedata r:id="rId32" o:title=""/>
          </v:shape>
          <o:OLEObject Type="Embed" ProgID="Equation.3" ShapeID="_x0000_i1029" DrawAspect="Content" ObjectID="_1456472370" r:id="rId33"/>
        </w:object>
      </w:r>
      <w:r w:rsidRPr="00564A49">
        <w:rPr>
          <w:rFonts w:eastAsia="Batang"/>
          <w:bCs/>
          <w:sz w:val="20"/>
          <w:szCs w:val="20"/>
          <w:lang w:val="en-US" w:eastAsia="ko-KR"/>
        </w:rPr>
        <w:tab/>
        <w:t>(</w:t>
      </w:r>
      <w:bookmarkStart w:id="1574" w:name="F"/>
      <w:r w:rsidRPr="00564A49">
        <w:rPr>
          <w:rFonts w:eastAsia="Batang"/>
          <w:bCs/>
          <w:sz w:val="20"/>
          <w:szCs w:val="20"/>
          <w:lang w:val="en-US" w:eastAsia="ko-KR"/>
        </w:rPr>
        <w:t>F</w:t>
      </w:r>
      <w:bookmarkEnd w:id="1574"/>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575" w:name="_Ref366745143"/>
      <w:bookmarkStart w:id="1576"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75"/>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76"/>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62007B" w:rsidRPr="00564A49" w:rsidRDefault="0062007B" w:rsidP="0062007B">
      <w:pPr>
        <w:keepNext/>
        <w:rPr>
          <w:ins w:id="1577" w:author="Miska Hannuksela" w:date="2014-03-16T10:12:00Z"/>
          <w:lang w:val="en-US" w:eastAsia="ko-KR"/>
        </w:rPr>
      </w:pPr>
      <w:ins w:id="1578" w:author="Miska Hannuksela" w:date="2014-03-16T10:12:00Z">
        <w:r w:rsidRPr="00564A49">
          <w:rPr>
            <w:lang w:val="en-US" w:eastAsia="ko-KR"/>
          </w:rPr>
          <w:t xml:space="preserve">The variables </w:t>
        </w:r>
        <w:r>
          <w:rPr>
            <w:lang w:val="en-US" w:eastAsia="ko-KR"/>
          </w:rPr>
          <w:t>NumDirectRef</w:t>
        </w:r>
      </w:ins>
      <w:ins w:id="1579" w:author="Miska Hannuksela" w:date="2014-03-16T10:13:00Z">
        <w:r>
          <w:rPr>
            <w:lang w:val="en-US" w:eastAsia="ko-KR"/>
          </w:rPr>
          <w:t>Layers</w:t>
        </w:r>
      </w:ins>
      <w:ins w:id="1580" w:author="Miska Hannuksela" w:date="2014-03-16T10:14:00Z">
        <w:r>
          <w:rPr>
            <w:lang w:val="en-US" w:eastAsia="ko-KR"/>
          </w:rPr>
          <w:t>ForTid[ </w:t>
        </w:r>
      </w:ins>
      <w:ins w:id="1581" w:author="Miska Hannuksela" w:date="2014-03-16T10:18:00Z">
        <w:r>
          <w:rPr>
            <w:lang w:val="en-US" w:eastAsia="ko-KR"/>
          </w:rPr>
          <w:t>lId</w:t>
        </w:r>
      </w:ins>
      <w:ins w:id="1582" w:author="Miska Hannuksela" w:date="2014-03-16T10:14:00Z">
        <w:r>
          <w:rPr>
            <w:lang w:val="en-US" w:eastAsia="ko-KR"/>
          </w:rPr>
          <w:t> ][ tId ]</w:t>
        </w:r>
      </w:ins>
      <w:ins w:id="1583" w:author="Miska Hannuksela" w:date="2014-03-16T10:12:00Z">
        <w:r w:rsidRPr="00564A49">
          <w:rPr>
            <w:lang w:val="en-US" w:eastAsia="ko-KR"/>
          </w:rPr>
          <w:t xml:space="preserve"> and </w:t>
        </w:r>
      </w:ins>
      <w:ins w:id="1584" w:author="Miska Hannuksela" w:date="2014-03-16T10:28:00Z">
        <w:r w:rsidR="00A00B5E">
          <w:rPr>
            <w:lang w:val="en-US" w:eastAsia="ko-KR"/>
          </w:rPr>
          <w:t>RefLayer</w:t>
        </w:r>
      </w:ins>
      <w:ins w:id="1585" w:author="Miska Hannuksela" w:date="2014-03-16T10:40:00Z">
        <w:r w:rsidR="0062354F">
          <w:rPr>
            <w:lang w:val="en-US" w:eastAsia="ko-KR"/>
          </w:rPr>
          <w:t>IdListForTid</w:t>
        </w:r>
      </w:ins>
      <w:ins w:id="1586" w:author="Miska Hannuksela" w:date="2014-03-16T10:15:00Z">
        <w:r>
          <w:rPr>
            <w:lang w:val="en-US" w:eastAsia="ko-KR"/>
          </w:rPr>
          <w:t>[ </w:t>
        </w:r>
      </w:ins>
      <w:ins w:id="1587" w:author="Miska Hannuksela" w:date="2014-03-16T10:18:00Z">
        <w:r>
          <w:rPr>
            <w:lang w:val="en-US" w:eastAsia="ko-KR"/>
          </w:rPr>
          <w:t>lId</w:t>
        </w:r>
      </w:ins>
      <w:ins w:id="1588" w:author="Miska Hannuksela" w:date="2014-03-16T10:15:00Z">
        <w:r>
          <w:rPr>
            <w:lang w:val="en-US" w:eastAsia="ko-KR"/>
          </w:rPr>
          <w:t> ][ tId ]</w:t>
        </w:r>
      </w:ins>
      <w:ins w:id="1589" w:author="Miska Hannuksela" w:date="2014-03-16T10:12:00Z">
        <w:r>
          <w:rPr>
            <w:lang w:val="en-US" w:eastAsia="ko-KR"/>
          </w:rPr>
          <w:t>[ </w:t>
        </w:r>
      </w:ins>
      <w:ins w:id="1590" w:author="Miska Hannuksela" w:date="2014-03-16T10:18:00Z">
        <w:r>
          <w:rPr>
            <w:lang w:val="en-US" w:eastAsia="ko-KR"/>
          </w:rPr>
          <w:t>k</w:t>
        </w:r>
      </w:ins>
      <w:ins w:id="1591" w:author="Miska Hannuksela" w:date="2014-03-16T10:12:00Z">
        <w:r w:rsidRPr="00564A49">
          <w:rPr>
            <w:lang w:val="en-US" w:eastAsia="ko-KR"/>
          </w:rPr>
          <w:t xml:space="preserve"> ] are derived as follows: </w:t>
        </w:r>
      </w:ins>
    </w:p>
    <w:p w:rsidR="0062007B" w:rsidRPr="00564A49" w:rsidRDefault="0062007B" w:rsidP="0062007B">
      <w:pPr>
        <w:tabs>
          <w:tab w:val="right" w:pos="9639"/>
        </w:tabs>
        <w:ind w:left="360"/>
        <w:jc w:val="left"/>
        <w:rPr>
          <w:ins w:id="1592" w:author="Miska Hannuksela" w:date="2014-03-16T10:12:00Z"/>
          <w:lang w:val="en-US" w:eastAsia="ko-KR"/>
        </w:rPr>
      </w:pPr>
      <w:ins w:id="1593" w:author="Miska Hannuksela" w:date="2014-03-16T10:12:00Z">
        <w:r w:rsidRPr="00564A49">
          <w:rPr>
            <w:lang w:val="en-US" w:eastAsia="ko-KR"/>
          </w:rPr>
          <w:t xml:space="preserve">for( </w:t>
        </w:r>
      </w:ins>
      <w:ins w:id="1594" w:author="Miska Hannuksela" w:date="2014-03-16T10:19:00Z">
        <w:r>
          <w:rPr>
            <w:lang w:val="en-US" w:eastAsia="ko-KR"/>
          </w:rPr>
          <w:t>lIdx</w:t>
        </w:r>
      </w:ins>
      <w:ins w:id="1595" w:author="Miska Hannuksela" w:date="2014-03-16T10:12:00Z">
        <w:r>
          <w:rPr>
            <w:lang w:val="en-US" w:eastAsia="ko-KR"/>
          </w:rPr>
          <w:t xml:space="preserve"> = 0; </w:t>
        </w:r>
      </w:ins>
      <w:ins w:id="1596" w:author="Miska Hannuksela" w:date="2014-03-16T10:19:00Z">
        <w:r>
          <w:rPr>
            <w:lang w:val="en-US" w:eastAsia="ko-KR"/>
          </w:rPr>
          <w:t>lIdx</w:t>
        </w:r>
      </w:ins>
      <w:ins w:id="1597" w:author="Miska Hannuksela" w:date="2014-03-16T10:12:00Z">
        <w:r w:rsidRPr="00564A49">
          <w:rPr>
            <w:lang w:val="en-US" w:eastAsia="ko-KR"/>
          </w:rPr>
          <w:t xml:space="preserve"> &lt;</w:t>
        </w:r>
      </w:ins>
      <w:ins w:id="1598" w:author="Miska Hannuksela" w:date="2014-03-16T10:19:00Z">
        <w:r>
          <w:rPr>
            <w:lang w:val="en-US" w:eastAsia="ko-KR"/>
          </w:rPr>
          <w:t>=</w:t>
        </w:r>
      </w:ins>
      <w:ins w:id="1599" w:author="Miska Hannuksela" w:date="2014-03-16T10:12:00Z">
        <w:r w:rsidRPr="00564A49">
          <w:rPr>
            <w:lang w:val="en-US" w:eastAsia="ko-KR"/>
          </w:rPr>
          <w:t xml:space="preserve"> </w:t>
        </w:r>
      </w:ins>
      <w:ins w:id="1600" w:author="Miska Hannuksela" w:date="2014-03-16T10:19:00Z">
        <w:r>
          <w:rPr>
            <w:lang w:val="en-US" w:eastAsia="ko-KR"/>
          </w:rPr>
          <w:t>MaxLayersMinus1; lIdx++ )</w:t>
        </w:r>
      </w:ins>
      <w:ins w:id="1601" w:author="Miska Hannuksela" w:date="2014-03-16T10:24:00Z">
        <w:r w:rsidR="00A00B5E">
          <w:rPr>
            <w:lang w:val="en-US" w:eastAsia="ko-KR"/>
          </w:rPr>
          <w:t xml:space="preserve"> {</w:t>
        </w:r>
      </w:ins>
      <w:ins w:id="1602" w:author="Miska Hannuksela" w:date="2014-03-16T10:20:00Z">
        <w:r>
          <w:rPr>
            <w:lang w:val="en-US" w:eastAsia="ko-KR"/>
          </w:rPr>
          <w:br/>
        </w:r>
        <w:r>
          <w:rPr>
            <w:lang w:val="en-US" w:eastAsia="ko-KR"/>
          </w:rPr>
          <w:tab/>
          <w:t>lId = layer_id_in_nuh[ lIdx ]</w:t>
        </w:r>
      </w:ins>
      <w:ins w:id="1603" w:author="Miska Hannuksela" w:date="2014-03-16T10:24:00Z">
        <w:r w:rsidR="00A00B5E">
          <w:rPr>
            <w:lang w:val="en-US" w:eastAsia="ko-KR"/>
          </w:rPr>
          <w:br/>
        </w:r>
        <w:r w:rsidR="00A00B5E">
          <w:rPr>
            <w:lang w:val="en-US" w:eastAsia="ko-KR"/>
          </w:rPr>
          <w:tab/>
          <w:t>for( tId = 0; tId &lt; 7; tId++ ) {</w:t>
        </w:r>
      </w:ins>
      <w:ins w:id="1604" w:author="Miska Hannuksela" w:date="2014-03-16T10:20:00Z">
        <w:r>
          <w:rPr>
            <w:lang w:val="en-US" w:eastAsia="ko-KR"/>
          </w:rPr>
          <w:br/>
        </w:r>
      </w:ins>
      <w:ins w:id="1605" w:author="Miska Hannuksela" w:date="2014-03-16T10:21:00Z">
        <w:r>
          <w:rPr>
            <w:lang w:val="en-US" w:eastAsia="ko-KR"/>
          </w:rPr>
          <w:tab/>
        </w:r>
      </w:ins>
      <w:ins w:id="1606" w:author="Miska Hannuksela" w:date="2014-03-16T10:24:00Z">
        <w:r w:rsidR="00A00B5E">
          <w:rPr>
            <w:lang w:val="en-US" w:eastAsia="ko-KR"/>
          </w:rPr>
          <w:tab/>
        </w:r>
      </w:ins>
      <w:ins w:id="1607" w:author="Miska Hannuksela" w:date="2014-03-16T10:21:00Z">
        <w:r w:rsidR="00A00B5E">
          <w:rPr>
            <w:lang w:val="en-US" w:eastAsia="ko-KR"/>
          </w:rPr>
          <w:t>for( rCnt</w:t>
        </w:r>
        <w:r>
          <w:rPr>
            <w:lang w:val="en-US" w:eastAsia="ko-KR"/>
          </w:rPr>
          <w:t xml:space="preserve"> = 0</w:t>
        </w:r>
      </w:ins>
      <w:ins w:id="1608" w:author="Miska Hannuksela" w:date="2014-03-16T10:27:00Z">
        <w:r w:rsidR="00A00B5E">
          <w:rPr>
            <w:lang w:val="en-US" w:eastAsia="ko-KR"/>
          </w:rPr>
          <w:t>, k = 0</w:t>
        </w:r>
      </w:ins>
      <w:ins w:id="1609" w:author="Miska Hannuksela" w:date="2014-03-16T10:21:00Z">
        <w:r>
          <w:rPr>
            <w:lang w:val="en-US" w:eastAsia="ko-KR"/>
          </w:rPr>
          <w:t>;</w:t>
        </w:r>
      </w:ins>
      <w:ins w:id="1610" w:author="Miska Hannuksela" w:date="2014-03-16T10:22:00Z">
        <w:r w:rsidR="00A00B5E">
          <w:rPr>
            <w:lang w:val="en-US" w:eastAsia="ko-KR"/>
          </w:rPr>
          <w:t xml:space="preserve"> rCnt &lt; </w:t>
        </w:r>
      </w:ins>
      <w:ins w:id="1611" w:author="Miska Hannuksela" w:date="2014-03-16T10:12:00Z">
        <w:r w:rsidRPr="00564A49">
          <w:rPr>
            <w:lang w:val="en-US" w:eastAsia="ko-KR"/>
          </w:rPr>
          <w:t>NumDirectRefLayers[ </w:t>
        </w:r>
      </w:ins>
      <w:ins w:id="1612" w:author="Miska Hannuksela" w:date="2014-03-16T10:23:00Z">
        <w:r w:rsidR="00A00B5E">
          <w:rPr>
            <w:lang w:val="en-US" w:eastAsia="ko-KR"/>
          </w:rPr>
          <w:t>lId</w:t>
        </w:r>
      </w:ins>
      <w:ins w:id="1613" w:author="Miska Hannuksela" w:date="2014-03-16T10:12:00Z">
        <w:r w:rsidR="00A00B5E">
          <w:rPr>
            <w:lang w:val="en-US" w:eastAsia="ko-KR"/>
          </w:rPr>
          <w:t xml:space="preserve"> ]; </w:t>
        </w:r>
      </w:ins>
      <w:ins w:id="1614" w:author="Miska Hannuksela" w:date="2014-03-16T10:23:00Z">
        <w:r w:rsidR="00A00B5E">
          <w:rPr>
            <w:lang w:val="en-US" w:eastAsia="ko-KR"/>
          </w:rPr>
          <w:t>rCnt</w:t>
        </w:r>
      </w:ins>
      <w:ins w:id="1615" w:author="Miska Hannuksela" w:date="2014-03-16T10:12:00Z">
        <w:r w:rsidRPr="00564A49">
          <w:rPr>
            <w:lang w:val="en-US" w:eastAsia="ko-KR"/>
          </w:rPr>
          <w:t>++ ) {</w:t>
        </w:r>
        <w:r w:rsidRPr="00564A49">
          <w:rPr>
            <w:lang w:val="en-US" w:eastAsia="ko-KR"/>
          </w:rPr>
          <w:br/>
        </w:r>
      </w:ins>
      <w:ins w:id="1616" w:author="Miska Hannuksela" w:date="2014-03-16T10:23:00Z">
        <w:r w:rsidR="00A00B5E">
          <w:rPr>
            <w:lang w:val="en-US" w:eastAsia="ko-KR"/>
          </w:rPr>
          <w:tab/>
        </w:r>
      </w:ins>
      <w:ins w:id="1617" w:author="Miska Hannuksela" w:date="2014-03-16T10:12:00Z">
        <w:r w:rsidRPr="00564A49">
          <w:rPr>
            <w:lang w:val="en-US" w:eastAsia="ko-KR"/>
          </w:rPr>
          <w:tab/>
        </w:r>
      </w:ins>
      <w:ins w:id="1618" w:author="Miska Hannuksela" w:date="2014-03-16T10:24:00Z">
        <w:r w:rsidR="00A00B5E">
          <w:rPr>
            <w:lang w:val="en-US" w:eastAsia="ko-KR"/>
          </w:rPr>
          <w:tab/>
        </w:r>
      </w:ins>
      <w:ins w:id="1619" w:author="Miska Hannuksela" w:date="2014-03-16T10:12:00Z">
        <w:r w:rsidRPr="00564A49">
          <w:rPr>
            <w:lang w:val="en-US" w:eastAsia="ko-KR"/>
          </w:rPr>
          <w:t>refLayerIdx = LayerIdxInVps[ RefLayerId[ </w:t>
        </w:r>
      </w:ins>
      <w:ins w:id="1620" w:author="Miska Hannuksela" w:date="2014-03-16T10:23:00Z">
        <w:r w:rsidR="00A00B5E">
          <w:rPr>
            <w:lang w:val="en-US" w:eastAsia="ko-KR"/>
          </w:rPr>
          <w:t>lId</w:t>
        </w:r>
      </w:ins>
      <w:ins w:id="1621" w:author="Miska Hannuksela" w:date="2014-03-16T10:12:00Z">
        <w:r w:rsidR="00A00B5E">
          <w:rPr>
            <w:lang w:val="en-US" w:eastAsia="ko-KR"/>
          </w:rPr>
          <w:t> ][ </w:t>
        </w:r>
      </w:ins>
      <w:ins w:id="1622" w:author="Miska Hannuksela" w:date="2014-03-16T10:23:00Z">
        <w:r w:rsidR="00A00B5E">
          <w:rPr>
            <w:lang w:val="en-US" w:eastAsia="ko-KR"/>
          </w:rPr>
          <w:t>rCnt</w:t>
        </w:r>
      </w:ins>
      <w:ins w:id="1623" w:author="Miska Hannuksela" w:date="2014-03-16T10:12:00Z">
        <w:r w:rsidRPr="00564A49">
          <w:rPr>
            <w:lang w:val="en-US" w:eastAsia="ko-KR"/>
          </w:rPr>
          <w:t> ] ]</w:t>
        </w:r>
        <w:r w:rsidRPr="00564A49">
          <w:rPr>
            <w:lang w:val="en-US" w:eastAsia="ko-KR"/>
          </w:rPr>
          <w:br/>
        </w:r>
      </w:ins>
      <w:ins w:id="1624" w:author="Miska Hannuksela" w:date="2014-03-16T10:24:00Z">
        <w:r w:rsidR="00A00B5E">
          <w:rPr>
            <w:lang w:val="en-US" w:eastAsia="ko-KR"/>
          </w:rPr>
          <w:tab/>
        </w:r>
      </w:ins>
      <w:ins w:id="1625" w:author="Miska Hannuksela" w:date="2014-03-16T10:12:00Z">
        <w:r w:rsidRPr="00564A49">
          <w:rPr>
            <w:lang w:val="en-US" w:eastAsia="ko-KR"/>
          </w:rPr>
          <w:tab/>
        </w:r>
      </w:ins>
      <w:ins w:id="1626" w:author="Miska Hannuksela" w:date="2014-03-16T10:24:00Z">
        <w:r w:rsidR="00A00B5E">
          <w:rPr>
            <w:lang w:val="en-US" w:eastAsia="ko-KR"/>
          </w:rPr>
          <w:tab/>
        </w:r>
      </w:ins>
      <w:ins w:id="1627" w:author="Miska Hannuksela" w:date="2014-03-16T10:12:00Z">
        <w:r w:rsidRPr="00564A49">
          <w:rPr>
            <w:lang w:val="en-US" w:eastAsia="ko-KR"/>
          </w:rPr>
          <w:t xml:space="preserve">if( sub_layers_vps_max_minus1[ refLayerIdx ] &gt;= </w:t>
        </w:r>
      </w:ins>
      <w:ins w:id="1628" w:author="Miska Hannuksela" w:date="2014-03-16T10:24:00Z">
        <w:r w:rsidR="00A00B5E">
          <w:rPr>
            <w:lang w:val="en-US" w:eastAsia="ko-KR"/>
          </w:rPr>
          <w:t>tId</w:t>
        </w:r>
      </w:ins>
      <w:ins w:id="1629" w:author="Miska Hannuksela" w:date="2014-03-16T10:12:00Z">
        <w:r w:rsidRPr="00564A49">
          <w:rPr>
            <w:lang w:val="en-US" w:eastAsia="ko-KR"/>
          </w:rPr>
          <w:t xml:space="preserve">  &amp;&amp; </w:t>
        </w:r>
        <w:r w:rsidRPr="00564A49">
          <w:rPr>
            <w:lang w:val="en-US" w:eastAsia="ko-KR"/>
          </w:rPr>
          <w:br/>
        </w:r>
        <w:r w:rsidRPr="00564A49">
          <w:rPr>
            <w:lang w:val="en-US" w:eastAsia="ko-KR"/>
          </w:rPr>
          <w:tab/>
        </w:r>
        <w:r w:rsidRPr="00564A49">
          <w:rPr>
            <w:lang w:val="en-US" w:eastAsia="ko-KR"/>
          </w:rPr>
          <w:tab/>
        </w:r>
      </w:ins>
      <w:ins w:id="1630" w:author="Miska Hannuksela" w:date="2014-03-16T10:25:00Z">
        <w:r w:rsidR="00A00B5E">
          <w:rPr>
            <w:lang w:val="en-US" w:eastAsia="ko-KR"/>
          </w:rPr>
          <w:tab/>
        </w:r>
        <w:r w:rsidR="00A00B5E">
          <w:rPr>
            <w:lang w:val="en-US" w:eastAsia="ko-KR"/>
          </w:rPr>
          <w:tab/>
        </w:r>
      </w:ins>
      <w:ins w:id="1631" w:author="Miska Hannuksela" w:date="2014-03-16T10:12:00Z">
        <w:r>
          <w:rPr>
            <w:lang w:val="en-US" w:eastAsia="ko-KR"/>
          </w:rPr>
          <w:t xml:space="preserve">( </w:t>
        </w:r>
        <w:r w:rsidRPr="00564A49">
          <w:rPr>
            <w:lang w:val="en-US" w:eastAsia="ko-KR"/>
          </w:rPr>
          <w:t>max_tid_il_ref_pics_plus1[ refLayerIdx ][ </w:t>
        </w:r>
      </w:ins>
      <w:ins w:id="1632" w:author="Miska Hannuksela" w:date="2014-03-16T10:25:00Z">
        <w:r w:rsidR="00A00B5E">
          <w:rPr>
            <w:lang w:val="en-US" w:eastAsia="ko-KR"/>
          </w:rPr>
          <w:t>lIdx</w:t>
        </w:r>
      </w:ins>
      <w:ins w:id="1633" w:author="Miska Hannuksela" w:date="2014-03-16T10:12:00Z">
        <w:r w:rsidRPr="00564A49">
          <w:rPr>
            <w:lang w:val="en-US" w:eastAsia="ko-KR"/>
          </w:rPr>
          <w:t xml:space="preserve"> ] &gt; </w:t>
        </w:r>
      </w:ins>
      <w:ins w:id="1634" w:author="Miska Hannuksela" w:date="2014-03-16T10:25:00Z">
        <w:r w:rsidR="00A00B5E">
          <w:rPr>
            <w:lang w:val="en-US" w:eastAsia="ko-KR"/>
          </w:rPr>
          <w:t>tId</w:t>
        </w:r>
      </w:ins>
      <w:ins w:id="1635" w:author="Miska Hannuksela" w:date="2014-03-16T10:12:00Z">
        <w:r>
          <w:rPr>
            <w:lang w:val="en-US" w:eastAsia="ko-KR"/>
          </w:rPr>
          <w:t xml:space="preserve">  | | </w:t>
        </w:r>
      </w:ins>
      <w:ins w:id="1636" w:author="Miska Hannuksela" w:date="2014-03-16T10:25:00Z">
        <w:r w:rsidR="00A00B5E">
          <w:rPr>
            <w:lang w:val="en-US" w:eastAsia="ko-KR"/>
          </w:rPr>
          <w:t xml:space="preserve"> tId</w:t>
        </w:r>
      </w:ins>
      <w:ins w:id="1637" w:author="Miska Hannuksela" w:date="2014-03-16T10:12:00Z">
        <w:r>
          <w:rPr>
            <w:lang w:val="en-US" w:eastAsia="ko-KR"/>
          </w:rPr>
          <w:t xml:space="preserve">  = =  0 )</w:t>
        </w:r>
        <w:r w:rsidRPr="00564A49">
          <w:rPr>
            <w:lang w:val="en-US" w:eastAsia="ko-KR"/>
          </w:rPr>
          <w:t xml:space="preserve"> )</w:t>
        </w:r>
        <w:r w:rsidRPr="00564A49">
          <w:rPr>
            <w:lang w:val="en-US" w:eastAsia="ko-KR"/>
          </w:rPr>
          <w:br/>
        </w:r>
      </w:ins>
      <w:ins w:id="1638" w:author="Miska Hannuksela" w:date="2014-03-16T10:26:00Z">
        <w:r w:rsidR="00A00B5E">
          <w:rPr>
            <w:lang w:val="en-US" w:eastAsia="ko-KR"/>
          </w:rPr>
          <w:tab/>
        </w:r>
        <w:r w:rsidR="00A00B5E">
          <w:rPr>
            <w:lang w:val="en-US" w:eastAsia="ko-KR"/>
          </w:rPr>
          <w:tab/>
        </w:r>
      </w:ins>
      <w:ins w:id="1639" w:author="Miska Hannuksela" w:date="2014-03-16T10:12:00Z">
        <w:r w:rsidRPr="00564A49">
          <w:rPr>
            <w:lang w:val="en-US" w:eastAsia="ko-KR"/>
          </w:rPr>
          <w:tab/>
        </w:r>
        <w:r w:rsidRPr="00564A49">
          <w:rPr>
            <w:lang w:val="en-US" w:eastAsia="ko-KR"/>
          </w:rPr>
          <w:tab/>
        </w:r>
      </w:ins>
      <w:ins w:id="1640" w:author="Miska Hannuksela" w:date="2014-03-16T10:41:00Z">
        <w:r w:rsidR="0062354F">
          <w:rPr>
            <w:lang w:val="en-US" w:eastAsia="ko-KR"/>
          </w:rPr>
          <w:t>RefLayerIdListForTid</w:t>
        </w:r>
      </w:ins>
      <w:ins w:id="1641" w:author="Miska Hannuksela" w:date="2014-03-16T10:26:00Z">
        <w:r w:rsidR="00A00B5E">
          <w:rPr>
            <w:lang w:val="en-US" w:eastAsia="ko-KR"/>
          </w:rPr>
          <w:t>[ lId ][ tId ]</w:t>
        </w:r>
      </w:ins>
      <w:ins w:id="1642" w:author="Miska Hannuksela" w:date="2014-03-16T10:12:00Z">
        <w:r w:rsidR="00A00B5E">
          <w:rPr>
            <w:lang w:val="en-US" w:eastAsia="ko-KR"/>
          </w:rPr>
          <w:t>[ </w:t>
        </w:r>
      </w:ins>
      <w:ins w:id="1643" w:author="Miska Hannuksela" w:date="2014-03-16T10:27:00Z">
        <w:r w:rsidR="00A00B5E">
          <w:rPr>
            <w:lang w:val="en-US" w:eastAsia="ko-KR"/>
          </w:rPr>
          <w:t>k</w:t>
        </w:r>
      </w:ins>
      <w:ins w:id="1644" w:author="Miska Hannuksela" w:date="2014-03-16T10:12:00Z">
        <w:r w:rsidR="00A00B5E">
          <w:rPr>
            <w:lang w:val="en-US" w:eastAsia="ko-KR"/>
          </w:rPr>
          <w:t xml:space="preserve">++ ] = </w:t>
        </w:r>
      </w:ins>
      <w:ins w:id="1645" w:author="Miska Hannuksela" w:date="2014-03-16T10:41:00Z">
        <w:r w:rsidR="0062354F" w:rsidRPr="00564A49">
          <w:rPr>
            <w:lang w:val="en-US" w:eastAsia="ko-KR"/>
          </w:rPr>
          <w:t>RefLayerId[ </w:t>
        </w:r>
        <w:r w:rsidR="0062354F">
          <w:rPr>
            <w:lang w:val="en-US" w:eastAsia="ko-KR"/>
          </w:rPr>
          <w:t>lId ][ rCnt</w:t>
        </w:r>
        <w:r w:rsidR="0062354F" w:rsidRPr="00564A49">
          <w:rPr>
            <w:lang w:val="en-US" w:eastAsia="ko-KR"/>
          </w:rPr>
          <w:t> ]</w:t>
        </w:r>
      </w:ins>
      <w:ins w:id="1646" w:author="Miska Hannuksela" w:date="2014-03-16T10:29:00Z">
        <w:r w:rsidR="00A00B5E">
          <w:rPr>
            <w:lang w:val="en-US" w:eastAsia="ko-KR"/>
          </w:rPr>
          <w:br/>
        </w:r>
        <w:r w:rsidR="00A00B5E">
          <w:rPr>
            <w:lang w:val="en-US" w:eastAsia="ko-KR"/>
          </w:rPr>
          <w:tab/>
        </w:r>
        <w:r w:rsidR="00A00B5E">
          <w:rPr>
            <w:lang w:val="en-US" w:eastAsia="ko-KR"/>
          </w:rPr>
          <w:tab/>
          <w:t>}</w:t>
        </w:r>
      </w:ins>
      <w:ins w:id="1647" w:author="Miska Hannuksela" w:date="2014-03-16T10:30:00Z">
        <w:r w:rsidR="00A00B5E">
          <w:rPr>
            <w:lang w:val="en-US" w:eastAsia="ko-KR"/>
          </w:rPr>
          <w:br/>
        </w:r>
        <w:r w:rsidR="00A00B5E">
          <w:rPr>
            <w:lang w:val="en-US" w:eastAsia="ko-KR"/>
          </w:rPr>
          <w:tab/>
        </w:r>
        <w:r w:rsidR="00A00B5E">
          <w:rPr>
            <w:lang w:val="en-US" w:eastAsia="ko-KR"/>
          </w:rPr>
          <w:tab/>
        </w:r>
        <w:r w:rsidR="00A00B5E" w:rsidRPr="00A00B5E">
          <w:rPr>
            <w:lang w:val="en-US" w:eastAsia="ko-KR"/>
          </w:rPr>
          <w:t>NumDirectRefLayersForTid</w:t>
        </w:r>
        <w:r w:rsidR="00A00B5E">
          <w:rPr>
            <w:lang w:val="en-US" w:eastAsia="ko-KR"/>
          </w:rPr>
          <w:t>[ lId ][ tId ] = k</w:t>
        </w:r>
      </w:ins>
      <w:ins w:id="1648" w:author="Miska Hannuksela" w:date="2014-03-16T10:29:00Z">
        <w:r w:rsidR="00A00B5E">
          <w:rPr>
            <w:lang w:val="en-US" w:eastAsia="ko-KR"/>
          </w:rPr>
          <w:br/>
        </w:r>
        <w:r w:rsidR="00A00B5E">
          <w:rPr>
            <w:lang w:val="en-US" w:eastAsia="ko-KR"/>
          </w:rPr>
          <w:tab/>
          <w:t>}</w:t>
        </w:r>
        <w:r w:rsidR="00A00B5E">
          <w:rPr>
            <w:lang w:val="en-US" w:eastAsia="ko-KR"/>
          </w:rPr>
          <w:br/>
        </w:r>
      </w:ins>
      <w:ins w:id="1649" w:author="Miska Hannuksela" w:date="2014-03-16T10:12:00Z">
        <w:r w:rsidRPr="00564A49">
          <w:rPr>
            <w:lang w:val="en-US" w:eastAsia="ko-KR"/>
          </w:rPr>
          <w:t>}</w:t>
        </w:r>
      </w:ins>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lastRenderedPageBreak/>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50" w:name="_Ref348090365"/>
      <w:r w:rsidRPr="00564A49">
        <w:rPr>
          <w:rFonts w:eastAsia="Batang"/>
          <w:b/>
          <w:bCs/>
          <w:lang w:val="en-US" w:eastAsia="ko-KR"/>
        </w:rPr>
        <w:lastRenderedPageBreak/>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w:t>
      </w:r>
      <w:r w:rsidRPr="00564A49">
        <w:rPr>
          <w:rFonts w:eastAsia="Batang"/>
          <w:bCs/>
          <w:lang w:val="en-US" w:eastAsia="ko-KR"/>
        </w:rPr>
        <w:lastRenderedPageBreak/>
        <w:t>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51"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w:t>
      </w:r>
      <w:r w:rsidRPr="00564A49">
        <w:lastRenderedPageBreak/>
        <w:t>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lastRenderedPageBreak/>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lastRenderedPageBreak/>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52" w:name="_Ref363161318"/>
      <w:r w:rsidRPr="00564A49">
        <w:rPr>
          <w:lang w:val="en-US"/>
        </w:rPr>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lastRenderedPageBreak/>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lastRenderedPageBreak/>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w:t>
      </w:r>
      <w:r w:rsidRPr="00564A49">
        <w:rPr>
          <w:noProof/>
        </w:rPr>
        <w:lastRenderedPageBreak/>
        <w:t>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lastRenderedPageBreak/>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50"/>
      <w:bookmarkEnd w:id="1651"/>
      <w:bookmarkEnd w:id="1652"/>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lastRenderedPageBreak/>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lastRenderedPageBreak/>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653"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653"/>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lastRenderedPageBreak/>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54" w:name="_Ref363161717"/>
      <w:bookmarkStart w:id="1655" w:name="_Ref348090366"/>
      <w:r w:rsidRPr="00564A49">
        <w:rPr>
          <w:lang w:val="en-US"/>
        </w:rPr>
        <w:t>Sequence parameter set multilayer extension semantics</w:t>
      </w:r>
      <w:bookmarkEnd w:id="1654"/>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xml:space="preserve"> ]. If the layer with </w:t>
      </w:r>
      <w:r w:rsidRPr="00564A49">
        <w:lastRenderedPageBreak/>
        <w:t>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656"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655"/>
      <w:bookmarkEnd w:id="1656"/>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657"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 xml:space="preserve">It is a requirement of bitstream conformance that, when a PPS with nuh_layer_id equal to nuhLayerIdA is active for a layer with nuh_layer_id equal to nuhLayerIdB, the layer with nuh_layer_id equal to pps_scaling_list_ref_layer_id shall </w:t>
      </w:r>
      <w:r w:rsidRPr="00564A49">
        <w:rPr>
          <w:lang w:val="en-US"/>
        </w:rPr>
        <w:lastRenderedPageBreak/>
        <w:t>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658"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657"/>
      <w:bookmarkEnd w:id="1658"/>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9" w:name="_Ref348090372"/>
      <w:r w:rsidRPr="00564A49">
        <w:rPr>
          <w:lang w:val="en-US"/>
        </w:rPr>
        <w:t>Access unit delimiter RBSP semantics</w:t>
      </w:r>
      <w:bookmarkEnd w:id="1659"/>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0" w:name="_Ref348090373"/>
      <w:r w:rsidRPr="00564A49">
        <w:rPr>
          <w:lang w:val="en-US"/>
        </w:rPr>
        <w:t>End of sequence RBSP semantics</w:t>
      </w:r>
      <w:bookmarkEnd w:id="1660"/>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1" w:name="_Ref348090375"/>
      <w:r w:rsidRPr="00564A49">
        <w:rPr>
          <w:lang w:val="en-US"/>
        </w:rPr>
        <w:t>End of bitstream RBSP semantics</w:t>
      </w:r>
      <w:bookmarkEnd w:id="1661"/>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2" w:name="_Ref348090378"/>
      <w:r w:rsidRPr="00564A49">
        <w:rPr>
          <w:lang w:val="en-US"/>
        </w:rPr>
        <w:t>Filler data RBSP semantics</w:t>
      </w:r>
      <w:bookmarkEnd w:id="1662"/>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3" w:name="_Ref348090379"/>
      <w:r w:rsidRPr="00564A49">
        <w:rPr>
          <w:lang w:val="en-US"/>
        </w:rPr>
        <w:t>Slice segment layer RBSP semantics</w:t>
      </w:r>
      <w:bookmarkEnd w:id="1663"/>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4" w:name="_Ref348090382"/>
      <w:r w:rsidRPr="00564A49">
        <w:rPr>
          <w:lang w:val="en-US"/>
        </w:rPr>
        <w:t>RBSP slice segment trailing bits semantics</w:t>
      </w:r>
      <w:bookmarkEnd w:id="1664"/>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5" w:name="_Ref348090386"/>
      <w:r w:rsidRPr="00564A49">
        <w:rPr>
          <w:lang w:val="en-US"/>
        </w:rPr>
        <w:t>RBSP trailing bits semantics</w:t>
      </w:r>
      <w:bookmarkEnd w:id="1665"/>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66" w:name="_Ref348090388"/>
      <w:r w:rsidRPr="00564A49">
        <w:rPr>
          <w:lang w:val="en-US"/>
        </w:rPr>
        <w:t>Byte alignment semantics</w:t>
      </w:r>
      <w:bookmarkEnd w:id="1666"/>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7" w:name="_Ref348090389"/>
      <w:bookmarkStart w:id="1668" w:name="_Toc377921542"/>
      <w:bookmarkStart w:id="1669" w:name="_Toc378026180"/>
      <w:r w:rsidRPr="00564A49">
        <w:rPr>
          <w:lang w:val="en-US"/>
        </w:rPr>
        <w:t>Profile, tier and level semantics</w:t>
      </w:r>
      <w:bookmarkEnd w:id="1667"/>
      <w:bookmarkEnd w:id="1668"/>
      <w:bookmarkEnd w:id="1669"/>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w:t>
      </w:r>
      <w:r w:rsidRPr="00564A49">
        <w:rPr>
          <w:lang w:val="en-US"/>
        </w:rPr>
        <w:lastRenderedPageBreak/>
        <w:t xml:space="preserve">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0" w:name="_Ref348090392"/>
      <w:bookmarkStart w:id="1671" w:name="_Toc377921543"/>
      <w:bookmarkStart w:id="1672" w:name="_Toc378026181"/>
      <w:r w:rsidRPr="00564A49">
        <w:rPr>
          <w:lang w:val="en-US"/>
        </w:rPr>
        <w:t>Scaling list data semantics</w:t>
      </w:r>
      <w:bookmarkEnd w:id="1670"/>
      <w:bookmarkEnd w:id="1671"/>
      <w:bookmarkEnd w:id="1672"/>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3" w:name="_Ref348090398"/>
      <w:bookmarkStart w:id="1674" w:name="_Toc377921544"/>
      <w:bookmarkStart w:id="1675" w:name="_Toc378026182"/>
      <w:r w:rsidRPr="00564A49">
        <w:rPr>
          <w:lang w:val="en-US"/>
        </w:rPr>
        <w:t>Supplemental enhancement information message semantics</w:t>
      </w:r>
      <w:bookmarkEnd w:id="1673"/>
      <w:bookmarkEnd w:id="1674"/>
      <w:bookmarkEnd w:id="1675"/>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6" w:name="_Ref348090400"/>
      <w:bookmarkStart w:id="1677" w:name="_Toc377921545"/>
      <w:bookmarkStart w:id="1678" w:name="_Toc378026183"/>
      <w:r w:rsidRPr="00564A49">
        <w:rPr>
          <w:lang w:val="en-US"/>
        </w:rPr>
        <w:t>Slice segment header semantics</w:t>
      </w:r>
      <w:bookmarkEnd w:id="1676"/>
      <w:bookmarkEnd w:id="1677"/>
      <w:bookmarkEnd w:id="1678"/>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9" w:name="_Ref348090412"/>
      <w:r w:rsidRPr="00564A49">
        <w:rPr>
          <w:lang w:val="en-US"/>
        </w:rPr>
        <w:t>General slice segment header semantics</w:t>
      </w:r>
      <w:bookmarkEnd w:id="1679"/>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lastRenderedPageBreak/>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w:t>
      </w:r>
      <w:ins w:id="1680" w:author="Miska Hannuksela" w:date="2014-03-16T10:47:00Z">
        <w:r w:rsidR="00521D35">
          <w:rPr>
            <w:lang w:val="en-US"/>
          </w:rPr>
          <w:t>ForTid</w:t>
        </w:r>
      </w:ins>
      <w:r w:rsidRPr="00564A49">
        <w:rPr>
          <w:lang w:val="en-US"/>
        </w:rPr>
        <w:t>[ nuh_layer_id ]</w:t>
      </w:r>
      <w:ins w:id="1681" w:author="Miska Hannuksela" w:date="2014-03-16T10:47:00Z">
        <w:r w:rsidR="00521D35">
          <w:rPr>
            <w:lang w:val="en-US"/>
          </w:rPr>
          <w:t>[ TemporalId ]</w:t>
        </w:r>
      </w:ins>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ins w:id="1682" w:author="Miska Hannuksela" w:date="2014-03-16T10:46:00Z">
        <w:r w:rsidR="00521D35">
          <w:rPr>
            <w:rFonts w:eastAsia="Batang"/>
            <w:bCs/>
            <w:lang w:val="en-US" w:eastAsia="ko-KR"/>
          </w:rPr>
          <w:t>ForTid</w:t>
        </w:r>
      </w:ins>
      <w:r w:rsidRPr="00564A49">
        <w:rPr>
          <w:rFonts w:eastAsia="Batang"/>
          <w:bCs/>
          <w:lang w:val="en-US" w:eastAsia="ko-KR"/>
        </w:rPr>
        <w:t>[</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w:t>
      </w:r>
      <w:ins w:id="1683" w:author="Miska Hannuksela" w:date="2014-03-16T10:47:00Z">
        <w:r w:rsidR="00521D35">
          <w:rPr>
            <w:rFonts w:eastAsia="Batang"/>
            <w:bCs/>
            <w:lang w:val="en-US" w:eastAsia="ko-KR"/>
          </w:rPr>
          <w:t>[ TemporalId ]</w:t>
        </w:r>
      </w:ins>
      <w:r w:rsidRPr="00564A49">
        <w:rPr>
          <w:rFonts w:eastAsia="Batang"/>
          <w:bCs/>
          <w:lang w:val="en-US" w:eastAsia="ko-KR"/>
        </w:rPr>
        <w:t> − 1, inclusive</w:t>
      </w:r>
      <w:r w:rsidRPr="00564A49">
        <w:rPr>
          <w:lang w:val="en-US" w:eastAsia="ko-KR"/>
        </w:rPr>
        <w:t>.</w:t>
      </w:r>
    </w:p>
    <w:p w:rsidR="007E173E" w:rsidRPr="00564A49" w:rsidDel="003D2235" w:rsidRDefault="007E173E" w:rsidP="007E173E">
      <w:pPr>
        <w:keepNext/>
        <w:rPr>
          <w:del w:id="1684" w:author="Miska Hannuksela" w:date="2014-03-16T10:11:00Z"/>
          <w:lang w:val="en-US" w:eastAsia="ko-KR"/>
        </w:rPr>
      </w:pPr>
      <w:del w:id="1685" w:author="Miska Hannuksela" w:date="2014-03-16T10:11:00Z">
        <w:r w:rsidRPr="00564A49" w:rsidDel="003D2235">
          <w:rPr>
            <w:lang w:val="en-US" w:eastAsia="ko-KR"/>
          </w:rPr>
          <w:delText xml:space="preserve">The variables numRefLayerPics </w:delText>
        </w:r>
      </w:del>
      <w:del w:id="1686" w:author="Miska Hannuksela" w:date="2014-03-16T09:57:00Z">
        <w:r w:rsidRPr="00564A49" w:rsidDel="00070331">
          <w:rPr>
            <w:lang w:val="en-US" w:eastAsia="ko-KR"/>
          </w:rPr>
          <w:delText xml:space="preserve">and refLayerPicFlag[ i ] </w:delText>
        </w:r>
      </w:del>
      <w:del w:id="1687" w:author="Miska Hannuksela" w:date="2014-03-16T10:11:00Z">
        <w:r w:rsidRPr="00564A49" w:rsidDel="003D2235">
          <w:rPr>
            <w:lang w:val="en-US" w:eastAsia="ko-KR"/>
          </w:rPr>
          <w:delText xml:space="preserve">and refLayerPicIdc[ j ] are derived as follows: </w:delText>
        </w:r>
      </w:del>
    </w:p>
    <w:p w:rsidR="007E173E" w:rsidRPr="00564A49" w:rsidDel="003D2235" w:rsidRDefault="007E173E" w:rsidP="007E173E">
      <w:pPr>
        <w:tabs>
          <w:tab w:val="right" w:pos="9639"/>
        </w:tabs>
        <w:ind w:left="360"/>
        <w:jc w:val="left"/>
        <w:rPr>
          <w:del w:id="1688" w:author="Miska Hannuksela" w:date="2014-03-16T10:11:00Z"/>
          <w:lang w:val="en-US" w:eastAsia="ko-KR"/>
        </w:rPr>
      </w:pPr>
      <w:del w:id="1689" w:author="Miska Hannuksela" w:date="2014-03-16T10:11:00Z">
        <w:r w:rsidRPr="00564A49" w:rsidDel="003D2235">
          <w:rPr>
            <w:lang w:val="en-US" w:eastAsia="ko-KR"/>
          </w:rPr>
          <w:delText>for( i = 0, j = 0;  i &lt; NumDirectRefLayers[ nuh_layer_id ]; i++ ) {</w:delText>
        </w:r>
        <w:r w:rsidRPr="00564A49" w:rsidDel="003D2235">
          <w:rPr>
            <w:lang w:val="en-US" w:eastAsia="ko-KR"/>
          </w:rPr>
          <w:br/>
        </w:r>
        <w:r w:rsidRPr="00564A49" w:rsidDel="003D2235">
          <w:rPr>
            <w:lang w:val="en-US" w:eastAsia="ko-KR"/>
          </w:rPr>
          <w:tab/>
          <w:delText>refLayerIdx = LayerIdxInVps[ RefLayerId[ nuh_layer_id ][ i ] ]</w:delText>
        </w:r>
        <w:r w:rsidRPr="00564A49" w:rsidDel="003D2235">
          <w:rPr>
            <w:lang w:val="en-US" w:eastAsia="ko-KR"/>
          </w:rPr>
          <w:br/>
        </w:r>
        <w:r w:rsidRPr="00564A49" w:rsidDel="003D2235">
          <w:rPr>
            <w:lang w:val="en-US" w:eastAsia="ko-KR"/>
          </w:rPr>
          <w:tab/>
          <w:delText xml:space="preserve">if( sub_layers_vps_max_minus1[ refLayerIdx ] &gt;= TemporalId  &amp;&amp; </w:delText>
        </w:r>
        <w:r w:rsidRPr="00564A49" w:rsidDel="003D2235">
          <w:rPr>
            <w:lang w:val="en-US" w:eastAsia="ko-KR"/>
          </w:rPr>
          <w:br/>
        </w:r>
        <w:r w:rsidRPr="00564A49" w:rsidDel="003D2235">
          <w:rPr>
            <w:lang w:val="en-US" w:eastAsia="ko-KR"/>
          </w:rPr>
          <w:tab/>
        </w:r>
        <w:r w:rsidRPr="00564A49" w:rsidDel="003D2235">
          <w:rPr>
            <w:lang w:val="en-US" w:eastAsia="ko-KR"/>
          </w:rPr>
          <w:tab/>
        </w:r>
      </w:del>
      <w:del w:id="1690" w:author="Miska Hannuksela" w:date="2014-03-16T09:15:00Z">
        <w:r w:rsidRPr="00564A49" w:rsidDel="00CB48E8">
          <w:rPr>
            <w:lang w:val="en-US" w:eastAsia="ko-KR"/>
          </w:rPr>
          <w:tab/>
        </w:r>
        <w:r w:rsidRPr="00564A49" w:rsidDel="00CB48E8">
          <w:rPr>
            <w:lang w:val="en-US" w:eastAsia="ko-KR"/>
          </w:rPr>
          <w:tab/>
        </w:r>
        <w:r w:rsidRPr="00564A49" w:rsidDel="00CB48E8">
          <w:rPr>
            <w:lang w:val="en-US" w:eastAsia="ko-KR"/>
          </w:rPr>
          <w:tab/>
        </w:r>
      </w:del>
      <w:del w:id="1691" w:author="Miska Hannuksela" w:date="2014-03-16T10:11:00Z">
        <w:r w:rsidRPr="00564A49" w:rsidDel="003D2235">
          <w:rPr>
            <w:lang w:val="en-US" w:eastAsia="ko-KR"/>
          </w:rPr>
          <w:delText>max_tid_il_ref_pics_plus1[ refLayerIdx ][ LayerIdxInVps[ nuh_layer_id ] ] &gt; TemporalId )</w:delText>
        </w:r>
        <w:r w:rsidRPr="00564A49" w:rsidDel="003D2235">
          <w:rPr>
            <w:lang w:val="en-US" w:eastAsia="ko-KR"/>
          </w:rPr>
          <w:br/>
        </w:r>
        <w:r w:rsidRPr="00564A49" w:rsidDel="003D2235">
          <w:rPr>
            <w:lang w:val="en-US" w:eastAsia="ko-KR"/>
          </w:rPr>
          <w:tab/>
        </w:r>
        <w:r w:rsidRPr="00564A49" w:rsidDel="003D2235">
          <w:rPr>
            <w:lang w:val="en-US" w:eastAsia="ko-KR"/>
          </w:rPr>
          <w:tab/>
          <w:delText>refLayerPicIdc[ j++ ] = i</w:delText>
        </w:r>
        <w:r w:rsidRPr="00564A49" w:rsidDel="003D2235">
          <w:rPr>
            <w:lang w:val="en-US" w:eastAsia="ko-KR"/>
          </w:rPr>
          <w:br/>
          <w:delText>}</w:delText>
        </w:r>
      </w:del>
    </w:p>
    <w:p w:rsidR="007E173E" w:rsidRPr="00564A49" w:rsidDel="003D2235" w:rsidRDefault="007E173E" w:rsidP="007E173E">
      <w:pPr>
        <w:tabs>
          <w:tab w:val="right" w:pos="9639"/>
        </w:tabs>
        <w:ind w:left="360"/>
        <w:jc w:val="left"/>
        <w:rPr>
          <w:del w:id="1692" w:author="Miska Hannuksela" w:date="2014-03-16T10:11:00Z"/>
          <w:lang w:val="en-US" w:eastAsia="ko-KR"/>
        </w:rPr>
      </w:pPr>
      <w:del w:id="1693" w:author="Miska Hannuksela" w:date="2014-03-16T10:11:00Z">
        <w:r w:rsidRPr="00564A49" w:rsidDel="003D2235">
          <w:rPr>
            <w:lang w:val="en-US" w:eastAsia="ko-KR"/>
          </w:rPr>
          <w:delText>numRefLayerPics = j</w:delText>
        </w:r>
      </w:del>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w:t>
      </w:r>
      <w:ins w:id="1694" w:author="Miska Hannuksela" w:date="2014-03-16T10:46:00Z">
        <w:r w:rsidR="00521D35">
          <w:rPr>
            <w:rFonts w:eastAsia="Batang"/>
            <w:bCs/>
            <w:lang w:eastAsia="ko-KR"/>
          </w:rPr>
          <w:t>ForTid</w:t>
        </w:r>
      </w:ins>
      <w:r w:rsidRPr="00564A49">
        <w:rPr>
          <w:rFonts w:eastAsia="Batang"/>
          <w:bCs/>
          <w:lang w:val="en-US" w:eastAsia="ko-KR"/>
        </w:rPr>
        <w:t>[ nuh_layer_id ]</w:t>
      </w:r>
      <w:ins w:id="1695" w:author="Miska Hannuksela" w:date="2014-03-16T10:46:00Z">
        <w:r w:rsidR="00521D35">
          <w:rPr>
            <w:rFonts w:eastAsia="Batang"/>
            <w:bCs/>
            <w:lang w:val="en-US" w:eastAsia="ko-KR"/>
          </w:rPr>
          <w:t>[ TemporalId ]</w:t>
        </w:r>
      </w:ins>
      <w:r w:rsidRPr="00564A49">
        <w:rPr>
          <w:rFonts w:eastAsia="Batang"/>
          <w:bCs/>
          <w:lang w:val="en-US" w:eastAsia="ko-KR"/>
        </w:rPr>
        <w:t xml:space="preserve">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w:t>
      </w:r>
      <w:ins w:id="1696" w:author="Miska Hannuksela" w:date="2014-03-16T10:46:00Z">
        <w:r w:rsidR="00521D35">
          <w:rPr>
            <w:rFonts w:eastAsia="Batang"/>
            <w:bCs/>
            <w:lang w:val="en-US" w:eastAsia="ko-KR"/>
          </w:rPr>
          <w:t>ForTid</w:t>
        </w:r>
      </w:ins>
      <w:r w:rsidRPr="00564A49">
        <w:rPr>
          <w:rFonts w:eastAsia="Batang"/>
          <w:bCs/>
          <w:lang w:val="en-US" w:eastAsia="ko-KR"/>
        </w:rPr>
        <w:t>[ nuh_layer_id ]</w:t>
      </w:r>
      <w:ins w:id="1697" w:author="Miska Hannuksela" w:date="2014-03-16T10:46:00Z">
        <w:r w:rsidR="00521D35">
          <w:rPr>
            <w:rFonts w:eastAsia="Batang"/>
            <w:bCs/>
            <w:lang w:val="en-US" w:eastAsia="ko-KR"/>
          </w:rPr>
          <w:t>[ TemporalId ]</w:t>
        </w:r>
      </w:ins>
      <w:r w:rsidRPr="00564A49">
        <w:rPr>
          <w:rFonts w:eastAsia="Batang"/>
          <w:bCs/>
          <w:lang w:val="en-US" w:eastAsia="ko-KR"/>
        </w:rPr>
        <w:t xml:space="preserve">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w:t>
      </w:r>
      <w:ins w:id="1698" w:author="Miska Hannuksela" w:date="2014-03-16T10:45:00Z">
        <w:r w:rsidR="00521D35">
          <w:rPr>
            <w:lang w:val="en-US"/>
          </w:rPr>
          <w:t>ForTid</w:t>
        </w:r>
      </w:ins>
      <w:r w:rsidRPr="00564A49">
        <w:rPr>
          <w:lang w:val="en-US"/>
        </w:rPr>
        <w:t>[ nuh_layer_id ]</w:t>
      </w:r>
      <w:ins w:id="1699" w:author="Miska Hannuksela" w:date="2014-03-16T10:44:00Z">
        <w:r w:rsidR="00521D35">
          <w:rPr>
            <w:lang w:val="en-US" w:eastAsia="ko-KR"/>
          </w:rPr>
          <w:t>[ TemporalId ]</w:t>
        </w:r>
      </w:ins>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ins w:id="1700" w:author="Miska Hannuksela" w:date="2014-03-16T10:45:00Z">
        <w:r w:rsidR="00521D35">
          <w:rPr>
            <w:rFonts w:eastAsia="Batang"/>
            <w:bCs/>
            <w:lang w:val="en-US" w:eastAsia="ko-KR"/>
          </w:rPr>
          <w:t>ForTid</w:t>
        </w:r>
      </w:ins>
      <w:r w:rsidRPr="00564A49">
        <w:rPr>
          <w:rFonts w:eastAsia="Batang"/>
          <w:bCs/>
          <w:lang w:val="en-US" w:eastAsia="ko-KR"/>
        </w:rPr>
        <w:t>[</w:t>
      </w:r>
      <w:r w:rsidRPr="00564A49">
        <w:rPr>
          <w:lang w:val="en-US"/>
        </w:rPr>
        <w:t> nuh_layer_id </w:t>
      </w:r>
      <w:r w:rsidRPr="00564A49">
        <w:rPr>
          <w:rFonts w:eastAsia="Batang"/>
          <w:bCs/>
          <w:lang w:val="en-US" w:eastAsia="ko-KR"/>
        </w:rPr>
        <w:t>]</w:t>
      </w:r>
      <w:ins w:id="1701" w:author="Miska Hannuksela" w:date="2014-03-16T10:44:00Z">
        <w:r w:rsidR="00521D35">
          <w:rPr>
            <w:lang w:val="en-US" w:eastAsia="ko-KR"/>
          </w:rPr>
          <w:t>[ TemporalId ]</w:t>
        </w:r>
      </w:ins>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ins w:id="1702" w:author="Miska Hannuksela" w:date="2014-03-16T10:43:00Z">
        <w:r w:rsidR="00521D35">
          <w:rPr>
            <w:rFonts w:eastAsia="Batang"/>
            <w:bCs/>
            <w:lang w:val="en-US" w:eastAsia="ko-KR"/>
          </w:rPr>
          <w:t>ListForTid</w:t>
        </w:r>
      </w:ins>
      <w:r w:rsidRPr="00564A49">
        <w:rPr>
          <w:lang w:val="en-US" w:eastAsia="ko-KR"/>
        </w:rPr>
        <w:t>[ nuh_layer_id ]</w:t>
      </w:r>
      <w:ins w:id="1703" w:author="Miska Hannuksela" w:date="2014-03-16T10:43:00Z">
        <w:r w:rsidR="00521D35">
          <w:rPr>
            <w:lang w:val="en-US" w:eastAsia="ko-KR"/>
          </w:rPr>
          <w:t>[ TemporalId ]</w:t>
        </w:r>
      </w:ins>
      <w:r w:rsidRPr="00564A49">
        <w:rPr>
          <w:lang w:val="en-US" w:eastAsia="ko-KR"/>
        </w:rPr>
        <w:t>[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lastRenderedPageBreak/>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lastRenderedPageBreak/>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4" w:name="_Ref348090415"/>
      <w:r w:rsidRPr="00564A49">
        <w:rPr>
          <w:lang w:val="en-US"/>
        </w:rPr>
        <w:t>Reference picture list modification semantics</w:t>
      </w:r>
      <w:bookmarkEnd w:id="1704"/>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05" w:name="_Ref348090417"/>
      <w:r w:rsidRPr="00564A49">
        <w:rPr>
          <w:lang w:val="en-US"/>
        </w:rPr>
        <w:t>Weighted prediction parameters semantics</w:t>
      </w:r>
      <w:bookmarkEnd w:id="1705"/>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06" w:name="_Toc350926526"/>
      <w:bookmarkStart w:id="1707" w:name="_Toc347485186"/>
      <w:bookmarkStart w:id="1708" w:name="_Ref351058442"/>
      <w:bookmarkStart w:id="1709" w:name="_Ref363159871"/>
      <w:bookmarkStart w:id="1710" w:name="_Toc377921546"/>
      <w:bookmarkStart w:id="1711" w:name="_Toc378026184"/>
      <w:bookmarkStart w:id="1712" w:name="_Ref348090407"/>
      <w:r w:rsidRPr="00564A49">
        <w:rPr>
          <w:lang w:val="en-US"/>
        </w:rPr>
        <w:t>Short-term reference picture set semantics</w:t>
      </w:r>
      <w:bookmarkEnd w:id="1706"/>
      <w:bookmarkEnd w:id="1707"/>
      <w:bookmarkEnd w:id="1708"/>
      <w:bookmarkEnd w:id="1709"/>
      <w:bookmarkEnd w:id="1710"/>
      <w:bookmarkEnd w:id="1711"/>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13" w:name="_Ref351058473"/>
      <w:bookmarkStart w:id="1714" w:name="_Toc377921547"/>
      <w:bookmarkStart w:id="1715" w:name="_Toc378026185"/>
      <w:r w:rsidRPr="00564A49">
        <w:rPr>
          <w:lang w:val="en-US"/>
        </w:rPr>
        <w:t>Slice segment data semantics</w:t>
      </w:r>
      <w:bookmarkEnd w:id="1712"/>
      <w:bookmarkEnd w:id="1713"/>
      <w:bookmarkEnd w:id="1714"/>
      <w:bookmarkEnd w:id="1715"/>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6" w:name="_Toc377921548"/>
      <w:bookmarkStart w:id="1717" w:name="_Toc378026186"/>
      <w:r w:rsidRPr="00564A49">
        <w:rPr>
          <w:lang w:val="en-US"/>
        </w:rPr>
        <w:t>Decoding process</w:t>
      </w:r>
      <w:bookmarkEnd w:id="1716"/>
      <w:bookmarkEnd w:id="1717"/>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8" w:name="_Ref331522910"/>
      <w:bookmarkStart w:id="1719" w:name="_Ref360894978"/>
      <w:bookmarkStart w:id="1720" w:name="_Toc377921549"/>
      <w:bookmarkStart w:id="1721" w:name="_Toc378026187"/>
      <w:r w:rsidRPr="00564A49">
        <w:rPr>
          <w:lang w:val="en-US"/>
        </w:rPr>
        <w:t>General</w:t>
      </w:r>
      <w:bookmarkEnd w:id="1718"/>
      <w:r w:rsidRPr="00564A49">
        <w:rPr>
          <w:lang w:val="en-US"/>
        </w:rPr>
        <w:t xml:space="preserve"> decoding process</w:t>
      </w:r>
      <w:bookmarkEnd w:id="1719"/>
      <w:bookmarkEnd w:id="1720"/>
      <w:bookmarkEnd w:id="1721"/>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2" w:name="_Toc377921550"/>
      <w:bookmarkStart w:id="1723" w:name="_Toc378026188"/>
      <w:r w:rsidRPr="00564A49">
        <w:rPr>
          <w:lang w:val="en-US"/>
        </w:rPr>
        <w:t>Decoding process for a coded picture with nuh_layer_id equal to 0</w:t>
      </w:r>
      <w:bookmarkEnd w:id="1722"/>
      <w:bookmarkEnd w:id="1723"/>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724"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5" w:name="_Toc377921551"/>
      <w:bookmarkStart w:id="1726" w:name="_Toc378026189"/>
      <w:r w:rsidRPr="00564A49">
        <w:rPr>
          <w:lang w:val="en-US"/>
        </w:rPr>
        <w:t>Decoding process for a coded picture with nuh_layer_id greater than 0</w:t>
      </w:r>
      <w:bookmarkEnd w:id="1725"/>
      <w:bookmarkEnd w:id="1726"/>
    </w:p>
    <w:bookmarkEnd w:id="1724"/>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lastRenderedPageBreak/>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7" w:name="_Ref343098647"/>
      <w:bookmarkStart w:id="1728" w:name="_Toc377921552"/>
      <w:bookmarkStart w:id="1729" w:name="_Toc378026190"/>
      <w:r w:rsidRPr="00564A49">
        <w:rPr>
          <w:lang w:val="en-US"/>
        </w:rPr>
        <w:t>Decoding process for starting the decoding of a coded picture</w:t>
      </w:r>
      <w:bookmarkEnd w:id="1727"/>
      <w:r w:rsidRPr="00564A49">
        <w:rPr>
          <w:lang w:val="en-US"/>
        </w:rPr>
        <w:t xml:space="preserve"> with nuh_layer_id greater than 0</w:t>
      </w:r>
      <w:bookmarkEnd w:id="1728"/>
      <w:bookmarkEnd w:id="1729"/>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0" w:name="_Ref346382028"/>
      <w:bookmarkStart w:id="1731" w:name="_Toc377921553"/>
      <w:bookmarkStart w:id="1732" w:name="_Toc378026191"/>
      <w:r w:rsidRPr="00564A49">
        <w:rPr>
          <w:lang w:val="en-US"/>
        </w:rPr>
        <w:t>Decoding process for ending the decoding of a coded picture</w:t>
      </w:r>
      <w:bookmarkEnd w:id="1730"/>
      <w:r w:rsidRPr="00564A49">
        <w:rPr>
          <w:lang w:val="en-US"/>
        </w:rPr>
        <w:t xml:space="preserve"> with nuh_layer_id greater than 0</w:t>
      </w:r>
      <w:bookmarkEnd w:id="1731"/>
      <w:bookmarkEnd w:id="1732"/>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3" w:name="_Ref343168794"/>
      <w:r w:rsidRPr="00564A49">
        <w:rPr>
          <w:lang w:val="en-US"/>
        </w:rPr>
        <w:t>Marking process for sub-layer non-reference pictures not needed for inter-layer prediction</w:t>
      </w:r>
      <w:bookmarkEnd w:id="1733"/>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lastRenderedPageBreak/>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4" w:name="_Ref363260402"/>
      <w:bookmarkStart w:id="1735" w:name="_Toc377921554"/>
      <w:bookmarkStart w:id="1736" w:name="_Toc378026192"/>
      <w:r w:rsidRPr="00564A49">
        <w:rPr>
          <w:lang w:val="en-US"/>
        </w:rPr>
        <w:t>Generation of unavailable reference pictures for pictures first in decoding order within a layer</w:t>
      </w:r>
      <w:bookmarkEnd w:id="1734"/>
      <w:bookmarkEnd w:id="1735"/>
      <w:bookmarkEnd w:id="1736"/>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7" w:name="_Ref373393356"/>
      <w:bookmarkStart w:id="1738" w:name="_Toc377921555"/>
      <w:bookmarkStart w:id="1739" w:name="_Toc378026193"/>
      <w:r w:rsidRPr="00564A49">
        <w:rPr>
          <w:lang w:val="en-US"/>
        </w:rPr>
        <w:t>NAL unit decoding process</w:t>
      </w:r>
      <w:bookmarkEnd w:id="1737"/>
      <w:bookmarkEnd w:id="1738"/>
      <w:bookmarkEnd w:id="1739"/>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0" w:name="_Ref363319757"/>
      <w:bookmarkStart w:id="1741" w:name="_Toc377921556"/>
      <w:bookmarkStart w:id="1742" w:name="_Toc378026194"/>
      <w:r w:rsidRPr="00564A49">
        <w:rPr>
          <w:lang w:val="en-US"/>
        </w:rPr>
        <w:t>Slice decoding processes</w:t>
      </w:r>
      <w:bookmarkEnd w:id="1740"/>
      <w:bookmarkEnd w:id="1741"/>
      <w:bookmarkEnd w:id="1742"/>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3" w:name="_Ref363319686"/>
      <w:bookmarkStart w:id="1744" w:name="_Toc377921557"/>
      <w:bookmarkStart w:id="1745" w:name="_Toc378026195"/>
      <w:r w:rsidRPr="00564A49">
        <w:rPr>
          <w:lang w:val="en-US"/>
        </w:rPr>
        <w:t>Decoding process for picture order count</w:t>
      </w:r>
      <w:bookmarkEnd w:id="1743"/>
      <w:bookmarkEnd w:id="1744"/>
      <w:bookmarkEnd w:id="1745"/>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lastRenderedPageBreak/>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lastRenderedPageBreak/>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6" w:name="_Ref363319770"/>
      <w:bookmarkStart w:id="1747" w:name="_Toc377921558"/>
      <w:bookmarkStart w:id="1748" w:name="_Toc378026196"/>
      <w:r w:rsidRPr="00564A49">
        <w:rPr>
          <w:lang w:val="en-US"/>
        </w:rPr>
        <w:t>Decoding process for reference picture set</w:t>
      </w:r>
      <w:bookmarkEnd w:id="1746"/>
      <w:bookmarkEnd w:id="1747"/>
      <w:bookmarkEnd w:id="1748"/>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49" w:name="_Ref373399028"/>
      <w:bookmarkStart w:id="1750" w:name="_Toc377921559"/>
      <w:bookmarkStart w:id="1751" w:name="_Toc378026197"/>
      <w:bookmarkStart w:id="1752" w:name="_Ref316823342"/>
      <w:bookmarkStart w:id="1753" w:name="_Toc364083218"/>
      <w:bookmarkStart w:id="1754" w:name="_Ref373317388"/>
      <w:r w:rsidRPr="00564A49">
        <w:rPr>
          <w:noProof/>
        </w:rPr>
        <w:t>Decoding process for generating unavailable reference pictures</w:t>
      </w:r>
      <w:bookmarkEnd w:id="1749"/>
      <w:bookmarkEnd w:id="1750"/>
      <w:bookmarkEnd w:id="1751"/>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55" w:name="_Toc377921560"/>
      <w:bookmarkStart w:id="1756" w:name="_Toc378026198"/>
      <w:r w:rsidRPr="00564A49">
        <w:rPr>
          <w:noProof/>
        </w:rPr>
        <w:t>Decoding process for reference picture lists construction</w:t>
      </w:r>
      <w:bookmarkEnd w:id="1755"/>
      <w:bookmarkEnd w:id="1756"/>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lastRenderedPageBreak/>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7" w:name="_Ref373399155"/>
      <w:bookmarkStart w:id="1758" w:name="_Toc377921561"/>
      <w:bookmarkStart w:id="1759" w:name="_Toc378026199"/>
      <w:bookmarkEnd w:id="1752"/>
      <w:bookmarkEnd w:id="1753"/>
      <w:bookmarkEnd w:id="1754"/>
      <w:r w:rsidRPr="00564A49">
        <w:rPr>
          <w:lang w:val="en-US"/>
        </w:rPr>
        <w:t>Decoding process for coding units coded in intra prediction mode</w:t>
      </w:r>
      <w:bookmarkEnd w:id="1757"/>
      <w:bookmarkEnd w:id="1758"/>
      <w:bookmarkEnd w:id="1759"/>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60" w:name="_Ref360894666"/>
      <w:bookmarkStart w:id="1761" w:name="_Toc377921562"/>
      <w:bookmarkStart w:id="1762" w:name="_Toc378026200"/>
      <w:r w:rsidRPr="00564A49">
        <w:rPr>
          <w:lang w:val="en-US"/>
        </w:rPr>
        <w:t>Decoding process for coding units coded in inter prediction mode</w:t>
      </w:r>
      <w:bookmarkEnd w:id="1760"/>
      <w:bookmarkEnd w:id="1761"/>
      <w:bookmarkEnd w:id="1762"/>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63" w:name="_Ref373399172"/>
      <w:bookmarkStart w:id="1764" w:name="_Toc377921563"/>
      <w:bookmarkStart w:id="1765" w:name="_Toc378026201"/>
      <w:r w:rsidRPr="00564A49">
        <w:rPr>
          <w:lang w:val="en-US"/>
        </w:rPr>
        <w:t>Scaling, transformation and array construction process prior to deblocking filter process</w:t>
      </w:r>
      <w:bookmarkEnd w:id="1763"/>
      <w:bookmarkEnd w:id="1764"/>
      <w:bookmarkEnd w:id="1765"/>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66" w:name="_Ref373399174"/>
      <w:bookmarkStart w:id="1767" w:name="_Toc377921564"/>
      <w:bookmarkStart w:id="1768" w:name="_Toc378026202"/>
      <w:r w:rsidRPr="00564A49">
        <w:rPr>
          <w:lang w:val="en-US"/>
        </w:rPr>
        <w:t>In-loop filter process</w:t>
      </w:r>
      <w:bookmarkEnd w:id="1766"/>
      <w:bookmarkEnd w:id="1767"/>
      <w:bookmarkEnd w:id="1768"/>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69" w:name="_Ref373399205"/>
      <w:bookmarkStart w:id="1770" w:name="_Toc377921565"/>
      <w:bookmarkStart w:id="1771" w:name="_Toc378026203"/>
      <w:r w:rsidRPr="00564A49">
        <w:rPr>
          <w:lang w:val="en-US"/>
        </w:rPr>
        <w:t>Parsing process</w:t>
      </w:r>
      <w:bookmarkEnd w:id="1769"/>
      <w:bookmarkEnd w:id="1770"/>
      <w:bookmarkEnd w:id="1771"/>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72" w:name="_Ref373399232"/>
      <w:bookmarkStart w:id="1773" w:name="_Toc377921566"/>
      <w:bookmarkStart w:id="1774" w:name="_Toc378026204"/>
      <w:r w:rsidRPr="00564A49">
        <w:rPr>
          <w:lang w:val="en-US"/>
        </w:rPr>
        <w:t>Specification of bitstream subsets</w:t>
      </w:r>
      <w:bookmarkEnd w:id="1772"/>
      <w:bookmarkEnd w:id="1773"/>
      <w:bookmarkEnd w:id="1774"/>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75" w:name="_Toc377921567"/>
      <w:bookmarkStart w:id="1776" w:name="_Toc378026205"/>
      <w:r w:rsidRPr="00564A49">
        <w:rPr>
          <w:lang w:val="en-US"/>
        </w:rPr>
        <w:t>(Void)</w:t>
      </w:r>
      <w:bookmarkEnd w:id="1775"/>
      <w:bookmarkEnd w:id="1776"/>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77" w:name="_Ref348357790"/>
      <w:bookmarkStart w:id="1778" w:name="_Toc377921568"/>
      <w:bookmarkStart w:id="1779" w:name="_Toc378026206"/>
      <w:r w:rsidRPr="00564A49">
        <w:rPr>
          <w:lang w:val="en-US"/>
        </w:rPr>
        <w:t>Byte stream format</w:t>
      </w:r>
      <w:bookmarkEnd w:id="1777"/>
      <w:bookmarkEnd w:id="1778"/>
      <w:bookmarkEnd w:id="1779"/>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0" w:name="_Ref348357793"/>
      <w:bookmarkStart w:id="1781" w:name="_Toc377921569"/>
      <w:bookmarkStart w:id="1782" w:name="_Toc378026207"/>
      <w:r w:rsidRPr="00564A49">
        <w:rPr>
          <w:lang w:val="en-US"/>
        </w:rPr>
        <w:t>Hypothetical reference decoder</w:t>
      </w:r>
      <w:bookmarkEnd w:id="1780"/>
      <w:bookmarkEnd w:id="1781"/>
      <w:bookmarkEnd w:id="1782"/>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3" w:name="_Ref348357799"/>
      <w:bookmarkStart w:id="1784" w:name="_Toc377921570"/>
      <w:bookmarkStart w:id="1785" w:name="_Toc378026208"/>
      <w:r w:rsidRPr="00564A49">
        <w:rPr>
          <w:lang w:val="en-US"/>
        </w:rPr>
        <w:t>SEI messages</w:t>
      </w:r>
      <w:bookmarkEnd w:id="1783"/>
      <w:bookmarkEnd w:id="1784"/>
      <w:bookmarkEnd w:id="1785"/>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786" w:name="_Toc317198929"/>
      <w:bookmarkStart w:id="1787" w:name="_Toc364083381"/>
      <w:r w:rsidRPr="00564A49">
        <w:rPr>
          <w:i/>
          <w:noProof/>
          <w:lang w:val="en-US"/>
        </w:rPr>
        <w:t>T</w:t>
      </w:r>
      <w:r w:rsidRPr="00564A49">
        <w:rPr>
          <w:i/>
          <w:noProof/>
        </w:rPr>
        <w:t>he semantics of the structure of pictures information SEI message specified in subclause D.3.18 are replaced with the following:</w:t>
      </w:r>
      <w:bookmarkEnd w:id="1786"/>
      <w:bookmarkEnd w:id="1787"/>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lastRenderedPageBreak/>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8" w:name="_Toc190849834"/>
      <w:bookmarkStart w:id="1789" w:name="_Toc198881594"/>
      <w:bookmarkStart w:id="1790" w:name="_Ref210021484"/>
      <w:bookmarkStart w:id="1791" w:name="_Toc221286691"/>
      <w:bookmarkStart w:id="1792" w:name="_Toc377921571"/>
      <w:bookmarkStart w:id="1793" w:name="_Toc378026209"/>
      <w:r w:rsidRPr="00564A49">
        <w:rPr>
          <w:lang w:val="en-US"/>
        </w:rPr>
        <w:t>SEI message syntax</w:t>
      </w:r>
      <w:bookmarkEnd w:id="1788"/>
      <w:bookmarkEnd w:id="1789"/>
      <w:bookmarkEnd w:id="1790"/>
      <w:bookmarkEnd w:id="1791"/>
      <w:bookmarkEnd w:id="1792"/>
      <w:bookmarkEnd w:id="179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4" w:name="_Toc226457147"/>
      <w:bookmarkStart w:id="1795" w:name="_Toc248045614"/>
      <w:bookmarkStart w:id="1796" w:name="_Toc288343354"/>
      <w:bookmarkStart w:id="1797" w:name="_Toc377921572"/>
      <w:bookmarkStart w:id="1798" w:name="_Toc378026210"/>
      <w:r w:rsidRPr="00564A49">
        <w:rPr>
          <w:lang w:val="en-US"/>
        </w:rPr>
        <w:t xml:space="preserve">Layers not present SEI message </w:t>
      </w:r>
      <w:bookmarkEnd w:id="1794"/>
      <w:bookmarkEnd w:id="1795"/>
      <w:bookmarkEnd w:id="1796"/>
      <w:r w:rsidRPr="00564A49">
        <w:rPr>
          <w:lang w:val="en-US"/>
        </w:rPr>
        <w:t>syntax</w:t>
      </w:r>
      <w:bookmarkEnd w:id="1797"/>
      <w:bookmarkEnd w:id="1798"/>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9" w:name="_Toc377921573"/>
      <w:bookmarkStart w:id="1800" w:name="_Toc378026211"/>
      <w:r w:rsidRPr="00564A49">
        <w:rPr>
          <w:lang w:val="en-US"/>
        </w:rPr>
        <w:lastRenderedPageBreak/>
        <w:t>Inter-layer constrained tile sets SEI message syntax</w:t>
      </w:r>
      <w:bookmarkEnd w:id="1799"/>
      <w:bookmarkEnd w:id="180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1" w:name="_Toc377921574"/>
      <w:bookmarkStart w:id="1802" w:name="_Toc378026212"/>
      <w:r w:rsidRPr="00564A49">
        <w:rPr>
          <w:lang w:val="en-US"/>
        </w:rPr>
        <w:t>Bitstream partition nesting SEI message syntax</w:t>
      </w:r>
      <w:bookmarkEnd w:id="1801"/>
      <w:bookmarkEnd w:id="180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3" w:name="_Toc377921575"/>
      <w:bookmarkStart w:id="1804" w:name="_Toc378026213"/>
      <w:r w:rsidRPr="00564A49">
        <w:rPr>
          <w:lang w:val="en-US"/>
        </w:rPr>
        <w:lastRenderedPageBreak/>
        <w:t>Bitstream partition initial arrival time SEI message syntax</w:t>
      </w:r>
      <w:bookmarkEnd w:id="1803"/>
      <w:bookmarkEnd w:id="180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5" w:name="_Toc377921576"/>
      <w:bookmarkStart w:id="1806" w:name="_Toc378026214"/>
      <w:r w:rsidRPr="00564A49">
        <w:rPr>
          <w:lang w:val="en-US"/>
        </w:rPr>
        <w:t>Bitstream partition HRD parameters SEI message syntax</w:t>
      </w:r>
      <w:bookmarkEnd w:id="1805"/>
      <w:bookmarkEnd w:id="180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7" w:name="_Toc377921577"/>
      <w:bookmarkStart w:id="1808" w:name="_Toc378026215"/>
      <w:r w:rsidRPr="00564A49">
        <w:rPr>
          <w:lang w:val="en-US"/>
        </w:rPr>
        <w:lastRenderedPageBreak/>
        <w:t>Sub-bitstream property SEI message syntax</w:t>
      </w:r>
      <w:bookmarkEnd w:id="1807"/>
      <w:bookmarkEnd w:id="180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9" w:name="_Toc377921578"/>
      <w:bookmarkStart w:id="1810" w:name="_Toc378026216"/>
      <w:r w:rsidRPr="00564A49">
        <w:rPr>
          <w:lang w:val="en-US"/>
        </w:rPr>
        <w:t>Alpha channel information SEI message syntax</w:t>
      </w:r>
      <w:bookmarkEnd w:id="1809"/>
      <w:bookmarkEnd w:id="1810"/>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1" w:name="_Toc377921579"/>
      <w:bookmarkStart w:id="1812" w:name="_Toc378026217"/>
      <w:r w:rsidRPr="00564A49">
        <w:rPr>
          <w:lang w:val="en-US"/>
        </w:rPr>
        <w:t>SEI message semantics</w:t>
      </w:r>
      <w:bookmarkEnd w:id="1811"/>
      <w:bookmarkEnd w:id="1812"/>
    </w:p>
    <w:p w:rsidR="007E173E" w:rsidRPr="00564A49" w:rsidRDefault="007E173E" w:rsidP="007E173E">
      <w:pPr>
        <w:pStyle w:val="Caption"/>
      </w:pPr>
      <w:bookmarkStart w:id="1813"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813"/>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814"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5" w:name="_Toc377921580"/>
      <w:bookmarkStart w:id="1816" w:name="_Toc378026218"/>
      <w:r w:rsidRPr="00564A49">
        <w:rPr>
          <w:lang w:val="en-US"/>
        </w:rPr>
        <w:t>Layers not present SEI message semantics</w:t>
      </w:r>
      <w:bookmarkEnd w:id="1815"/>
      <w:bookmarkEnd w:id="1816"/>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17" w:name="_Toc377921581"/>
      <w:bookmarkStart w:id="1818" w:name="_Toc378026219"/>
      <w:bookmarkStart w:id="1819" w:name="_Ref355956448"/>
      <w:r w:rsidRPr="00564A49">
        <w:rPr>
          <w:lang w:val="en-US"/>
        </w:rPr>
        <w:t>Inter-layer constrained tile sets SEI message semantics</w:t>
      </w:r>
      <w:bookmarkEnd w:id="1817"/>
      <w:bookmarkEnd w:id="1818"/>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0" w:name="_Toc377921582"/>
      <w:bookmarkStart w:id="1821" w:name="_Toc378026220"/>
      <w:bookmarkStart w:id="1822" w:name="_Ref363585405"/>
      <w:r w:rsidRPr="00564A49">
        <w:rPr>
          <w:lang w:val="en-US"/>
        </w:rPr>
        <w:t>Bitstream partition nesting SEI message semantics</w:t>
      </w:r>
      <w:bookmarkEnd w:id="1820"/>
      <w:bookmarkEnd w:id="1821"/>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3" w:name="_Toc377921583"/>
      <w:bookmarkStart w:id="1824" w:name="_Toc378026221"/>
      <w:r w:rsidRPr="00564A49">
        <w:rPr>
          <w:lang w:val="en-US"/>
        </w:rPr>
        <w:t>Bitstream partition initial arrival time SEI message semantics</w:t>
      </w:r>
      <w:bookmarkEnd w:id="1823"/>
      <w:bookmarkEnd w:id="1824"/>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5" w:name="_Toc377921584"/>
      <w:bookmarkStart w:id="1826" w:name="_Toc378026222"/>
      <w:r w:rsidRPr="00564A49">
        <w:rPr>
          <w:lang w:val="en-US"/>
        </w:rPr>
        <w:t>Bitstream partition HRD parameters SEI message semantics</w:t>
      </w:r>
      <w:bookmarkEnd w:id="1825"/>
      <w:bookmarkEnd w:id="1826"/>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7" w:name="_Toc377921585"/>
      <w:bookmarkStart w:id="1828" w:name="_Toc378026223"/>
      <w:bookmarkStart w:id="1829" w:name="_Ref373340820"/>
      <w:r w:rsidRPr="00564A49">
        <w:rPr>
          <w:lang w:val="en-US"/>
        </w:rPr>
        <w:t>Sub-bitstream property SEI message semantics</w:t>
      </w:r>
      <w:bookmarkEnd w:id="1827"/>
      <w:bookmarkEnd w:id="1828"/>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830" w:name="_Toc377921586"/>
      <w:bookmarkStart w:id="1831" w:name="_Toc378026224"/>
      <w:r w:rsidRPr="00564A49">
        <w:t>Alpha</w:t>
      </w:r>
      <w:r w:rsidRPr="00564A49">
        <w:rPr>
          <w:bCs/>
          <w:noProof/>
          <w:lang w:val="it-IT"/>
        </w:rPr>
        <w:t xml:space="preserve"> channel information SEI message semantics</w:t>
      </w:r>
      <w:bookmarkEnd w:id="1830"/>
      <w:bookmarkEnd w:id="1831"/>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32" w:name="_Toc377921587"/>
      <w:bookmarkStart w:id="1833" w:name="_Toc378026225"/>
      <w:r w:rsidRPr="00564A49">
        <w:rPr>
          <w:lang w:val="en-US"/>
        </w:rPr>
        <w:t>Video usability information</w:t>
      </w:r>
      <w:bookmarkEnd w:id="1822"/>
      <w:bookmarkEnd w:id="1829"/>
      <w:bookmarkEnd w:id="1832"/>
      <w:bookmarkEnd w:id="183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4" w:name="_Toc377921588"/>
      <w:bookmarkStart w:id="1835" w:name="_Toc378026226"/>
      <w:r w:rsidRPr="00564A49">
        <w:rPr>
          <w:lang w:val="en-US"/>
        </w:rPr>
        <w:t>General</w:t>
      </w:r>
      <w:bookmarkEnd w:id="1834"/>
      <w:bookmarkEnd w:id="1835"/>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6" w:name="_Toc377921589"/>
      <w:bookmarkStart w:id="1837" w:name="_Toc378026227"/>
      <w:r w:rsidRPr="00564A49">
        <w:rPr>
          <w:lang w:val="en-US"/>
        </w:rPr>
        <w:t>VUI syntax</w:t>
      </w:r>
      <w:bookmarkEnd w:id="1836"/>
      <w:bookmarkEnd w:id="1837"/>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38" w:name="_Toc377921590"/>
      <w:bookmarkStart w:id="1839" w:name="_Toc378026228"/>
      <w:r w:rsidRPr="00564A49">
        <w:t>VUI semantics</w:t>
      </w:r>
      <w:bookmarkEnd w:id="1838"/>
      <w:bookmarkEnd w:id="1839"/>
    </w:p>
    <w:p w:rsidR="007E173E" w:rsidRPr="00564A49" w:rsidRDefault="007E173E" w:rsidP="007E173E">
      <w:pPr>
        <w:pStyle w:val="3H2"/>
        <w:keepLines w:val="0"/>
        <w:numPr>
          <w:ilvl w:val="3"/>
          <w:numId w:val="37"/>
        </w:numPr>
        <w:tabs>
          <w:tab w:val="clear" w:pos="4230"/>
          <w:tab w:val="num" w:pos="1134"/>
        </w:tabs>
        <w:ind w:left="1134" w:hanging="1134"/>
      </w:pPr>
      <w:bookmarkStart w:id="1840" w:name="_Toc377921591"/>
      <w:bookmarkStart w:id="1841" w:name="_Toc378026229"/>
      <w:r w:rsidRPr="00564A49">
        <w:t>VUI parameters semantics</w:t>
      </w:r>
      <w:bookmarkEnd w:id="1840"/>
      <w:bookmarkEnd w:id="1841"/>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842" w:name="_Toc377921592"/>
      <w:bookmarkStart w:id="1843" w:name="_Toc378026230"/>
      <w:r w:rsidRPr="00564A49">
        <w:t>HRD parameters semantics</w:t>
      </w:r>
      <w:bookmarkEnd w:id="1842"/>
      <w:bookmarkEnd w:id="1843"/>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844" w:name="_Toc377921593"/>
      <w:bookmarkStart w:id="1845" w:name="_Toc378026231"/>
      <w:r w:rsidRPr="00564A49">
        <w:t>Sub-layer HRD parameters semantics</w:t>
      </w:r>
      <w:bookmarkEnd w:id="1844"/>
      <w:bookmarkEnd w:id="1845"/>
    </w:p>
    <w:p w:rsidR="008B3821" w:rsidRPr="00564A49" w:rsidRDefault="007E173E" w:rsidP="00944988">
      <w:pPr>
        <w:rPr>
          <w:lang w:val="en-US"/>
        </w:rPr>
      </w:pPr>
      <w:r w:rsidRPr="00564A49">
        <w:rPr>
          <w:lang w:val="en-US"/>
        </w:rPr>
        <w:t>The specifications in clause E.3.3 apply.</w:t>
      </w:r>
      <w:bookmarkEnd w:id="1814"/>
      <w:bookmarkEnd w:id="1819"/>
    </w:p>
    <w:p w:rsidR="0056407A" w:rsidRPr="00564A49" w:rsidRDefault="00944988" w:rsidP="00E177C2">
      <w:pPr>
        <w:pStyle w:val="Annex1"/>
        <w:keepNext/>
        <w:keepLines/>
        <w:numPr>
          <w:ilvl w:val="0"/>
          <w:numId w:val="38"/>
        </w:numPr>
        <w:spacing w:before="480"/>
        <w:outlineLvl w:val="0"/>
        <w:rPr>
          <w:b w:val="0"/>
          <w:sz w:val="24"/>
          <w:szCs w:val="24"/>
        </w:rPr>
      </w:pPr>
      <w:bookmarkStart w:id="1846" w:name="_Ref348033633"/>
      <w:r w:rsidRPr="00564A49">
        <w:rPr>
          <w:lang w:val="en-CA"/>
        </w:rPr>
        <w:br w:type="page"/>
      </w:r>
      <w:bookmarkStart w:id="1847" w:name="_Toc356824313"/>
      <w:bookmarkStart w:id="1848" w:name="_Toc356148114"/>
      <w:bookmarkStart w:id="1849" w:name="_Toc378026232"/>
      <w:bookmarkEnd w:id="1846"/>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847"/>
      <w:bookmarkEnd w:id="1848"/>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849"/>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850" w:name="_Toc357439288"/>
      <w:bookmarkStart w:id="1851" w:name="_Toc356824314"/>
      <w:bookmarkStart w:id="1852" w:name="_Toc356148115"/>
      <w:bookmarkStart w:id="1853" w:name="_Toc348629434"/>
      <w:bookmarkStart w:id="1854" w:name="_Toc351367661"/>
      <w:bookmarkStart w:id="1855" w:name="_Toc378026233"/>
      <w:r w:rsidRPr="00564A49">
        <w:rPr>
          <w:lang w:val="en-CA"/>
        </w:rPr>
        <w:t>Scope</w:t>
      </w:r>
      <w:bookmarkEnd w:id="1850"/>
      <w:bookmarkEnd w:id="1851"/>
      <w:bookmarkEnd w:id="1852"/>
      <w:bookmarkEnd w:id="1853"/>
      <w:bookmarkEnd w:id="1854"/>
      <w:bookmarkEnd w:id="1855"/>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856" w:name="_Toc357439289"/>
      <w:bookmarkStart w:id="1857" w:name="_Toc356824315"/>
      <w:bookmarkStart w:id="1858" w:name="_Toc356148116"/>
      <w:bookmarkStart w:id="1859" w:name="_Toc348629435"/>
      <w:bookmarkStart w:id="1860" w:name="_Toc351367662"/>
      <w:bookmarkStart w:id="1861" w:name="_Toc378026234"/>
      <w:r w:rsidRPr="00564A49">
        <w:rPr>
          <w:lang w:val="en-CA"/>
        </w:rPr>
        <w:t>Normative references</w:t>
      </w:r>
      <w:bookmarkEnd w:id="1856"/>
      <w:bookmarkEnd w:id="1857"/>
      <w:bookmarkEnd w:id="1858"/>
      <w:bookmarkEnd w:id="1859"/>
      <w:bookmarkEnd w:id="1860"/>
      <w:bookmarkEnd w:id="1861"/>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862" w:name="_Toc357439290"/>
      <w:bookmarkStart w:id="1863" w:name="_Toc356824316"/>
      <w:bookmarkStart w:id="1864" w:name="_Toc356148117"/>
      <w:bookmarkStart w:id="1865" w:name="_Toc348629436"/>
      <w:bookmarkStart w:id="1866" w:name="_Toc351367663"/>
      <w:bookmarkStart w:id="1867" w:name="_Toc378026235"/>
      <w:r w:rsidRPr="00564A49">
        <w:rPr>
          <w:lang w:val="en-CA"/>
        </w:rPr>
        <w:t>Definitions</w:t>
      </w:r>
      <w:bookmarkEnd w:id="1862"/>
      <w:bookmarkEnd w:id="1863"/>
      <w:bookmarkEnd w:id="1864"/>
      <w:bookmarkEnd w:id="1865"/>
      <w:bookmarkEnd w:id="1866"/>
      <w:bookmarkEnd w:id="1867"/>
    </w:p>
    <w:p w:rsidR="001A5CE9" w:rsidRPr="00564A49" w:rsidRDefault="001A5CE9" w:rsidP="001A5CE9">
      <w:pPr>
        <w:pStyle w:val="3N"/>
        <w:rPr>
          <w:lang w:val="en-CA"/>
        </w:rPr>
      </w:pPr>
      <w:bookmarkStart w:id="1868" w:name="_Toc357439291"/>
      <w:bookmarkStart w:id="1869" w:name="_Toc356824317"/>
      <w:bookmarkStart w:id="1870" w:name="_Toc356148118"/>
      <w:bookmarkStart w:id="1871" w:name="_Toc348629437"/>
      <w:bookmarkStart w:id="1872"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873" w:name="_Toc378026236"/>
      <w:r w:rsidRPr="00564A49">
        <w:rPr>
          <w:lang w:val="en-CA"/>
        </w:rPr>
        <w:t>Abbreviations</w:t>
      </w:r>
      <w:bookmarkEnd w:id="1868"/>
      <w:bookmarkEnd w:id="1869"/>
      <w:bookmarkEnd w:id="1870"/>
      <w:bookmarkEnd w:id="1871"/>
      <w:bookmarkEnd w:id="1872"/>
      <w:bookmarkEnd w:id="1873"/>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874" w:name="_Toc357439292"/>
      <w:bookmarkStart w:id="1875" w:name="_Toc356824318"/>
      <w:bookmarkStart w:id="1876" w:name="_Toc356148119"/>
      <w:bookmarkStart w:id="1877" w:name="_Toc348629438"/>
      <w:bookmarkStart w:id="1878" w:name="_Toc351367665"/>
      <w:bookmarkStart w:id="1879" w:name="_Toc378026237"/>
      <w:r w:rsidRPr="00564A49">
        <w:rPr>
          <w:lang w:val="en-CA"/>
        </w:rPr>
        <w:t>Conventions</w:t>
      </w:r>
      <w:bookmarkEnd w:id="1874"/>
      <w:bookmarkEnd w:id="1875"/>
      <w:bookmarkEnd w:id="1876"/>
      <w:bookmarkEnd w:id="1877"/>
      <w:bookmarkEnd w:id="1878"/>
      <w:bookmarkEnd w:id="1879"/>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880" w:name="_Toc357439293"/>
      <w:bookmarkStart w:id="1881" w:name="_Toc356824319"/>
      <w:bookmarkStart w:id="1882" w:name="_Toc356148120"/>
      <w:bookmarkStart w:id="1883" w:name="_Toc348629439"/>
      <w:bookmarkStart w:id="1884" w:name="_Toc351367666"/>
      <w:bookmarkStart w:id="1885" w:name="_Toc378026238"/>
      <w:r w:rsidRPr="00564A49">
        <w:rPr>
          <w:lang w:val="en-CA"/>
        </w:rPr>
        <w:t>Source, coded, decoded and output data formats, scanning processes, and neighbouring relationships</w:t>
      </w:r>
      <w:bookmarkEnd w:id="1880"/>
      <w:bookmarkEnd w:id="1881"/>
      <w:bookmarkEnd w:id="1882"/>
      <w:bookmarkEnd w:id="1883"/>
      <w:bookmarkEnd w:id="1884"/>
      <w:bookmarkEnd w:id="1885"/>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886" w:name="_Ref364437398"/>
      <w:bookmarkStart w:id="1887" w:name="_Toc378026239"/>
      <w:r w:rsidRPr="00564A49">
        <w:t>Derivation process for reference layer sample location</w:t>
      </w:r>
      <w:bookmarkEnd w:id="1886"/>
      <w:bookmarkEnd w:id="1887"/>
    </w:p>
    <w:p w:rsidR="003363C8" w:rsidRPr="00564A49" w:rsidRDefault="003363C8" w:rsidP="000B69FD">
      <w:pPr>
        <w:pStyle w:val="3N"/>
        <w:rPr>
          <w:noProof/>
        </w:rPr>
      </w:pPr>
      <w:bookmarkStart w:id="1888" w:name="_Toc357439294"/>
      <w:bookmarkStart w:id="1889"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890" w:name="_Toc351667785"/>
      <w:bookmarkStart w:id="1891" w:name="_Ref351668463"/>
      <w:bookmarkStart w:id="1892" w:name="_Ref351668475"/>
      <w:bookmarkStart w:id="1893" w:name="_Ref364437312"/>
      <w:bookmarkStart w:id="1894" w:name="_Ref364437331"/>
      <w:bookmarkStart w:id="1895" w:name="_Toc378026240"/>
      <w:r w:rsidRPr="00564A49">
        <w:t>Derivation process for reference layer sample location used in resampling</w:t>
      </w:r>
      <w:bookmarkEnd w:id="1890"/>
      <w:bookmarkEnd w:id="1891"/>
      <w:bookmarkEnd w:id="1892"/>
      <w:bookmarkEnd w:id="1893"/>
      <w:bookmarkEnd w:id="1894"/>
      <w:bookmarkEnd w:id="1895"/>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896" w:name="_Toc356148121"/>
      <w:bookmarkStart w:id="1897" w:name="_Toc348629440"/>
      <w:bookmarkStart w:id="1898" w:name="_Toc351367667"/>
      <w:bookmarkStart w:id="1899" w:name="_Toc378026241"/>
      <w:r w:rsidRPr="00564A49">
        <w:rPr>
          <w:sz w:val="20"/>
          <w:lang w:val="en-CA"/>
        </w:rPr>
        <w:t>Syntax and semantics</w:t>
      </w:r>
      <w:bookmarkEnd w:id="1888"/>
      <w:bookmarkEnd w:id="1889"/>
      <w:bookmarkEnd w:id="1896"/>
      <w:bookmarkEnd w:id="1897"/>
      <w:bookmarkEnd w:id="1898"/>
      <w:bookmarkEnd w:id="1899"/>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1900" w:name="_Toc351057968"/>
      <w:bookmarkStart w:id="1901" w:name="_Toc351335564"/>
      <w:bookmarkStart w:id="1902" w:name="_Toc351057980"/>
      <w:bookmarkStart w:id="1903" w:name="_Toc351335576"/>
      <w:bookmarkStart w:id="1904" w:name="_Toc357439316"/>
      <w:bookmarkStart w:id="1905" w:name="_Toc356824342"/>
      <w:bookmarkStart w:id="1906" w:name="_Toc356148143"/>
      <w:bookmarkStart w:id="1907" w:name="_Toc348629460"/>
      <w:bookmarkStart w:id="1908" w:name="_Toc351367691"/>
      <w:bookmarkStart w:id="1909" w:name="_Toc378026242"/>
      <w:bookmarkEnd w:id="1900"/>
      <w:bookmarkEnd w:id="1901"/>
      <w:bookmarkEnd w:id="1902"/>
      <w:bookmarkEnd w:id="1903"/>
      <w:r w:rsidRPr="00564A49">
        <w:rPr>
          <w:lang w:val="en-CA"/>
        </w:rPr>
        <w:t>Decoding process</w:t>
      </w:r>
      <w:r w:rsidR="00665193" w:rsidRPr="00564A49">
        <w:rPr>
          <w:lang w:val="en-CA"/>
        </w:rPr>
        <w:t>es</w:t>
      </w:r>
      <w:bookmarkEnd w:id="1904"/>
      <w:bookmarkEnd w:id="1905"/>
      <w:bookmarkEnd w:id="1906"/>
      <w:bookmarkEnd w:id="1907"/>
      <w:bookmarkEnd w:id="1908"/>
      <w:bookmarkEnd w:id="1909"/>
    </w:p>
    <w:p w:rsidR="009B75C0" w:rsidRPr="00564A49" w:rsidRDefault="00A77488" w:rsidP="008557C3">
      <w:pPr>
        <w:pStyle w:val="Annex3"/>
        <w:numPr>
          <w:ilvl w:val="2"/>
          <w:numId w:val="37"/>
        </w:numPr>
        <w:tabs>
          <w:tab w:val="clear" w:pos="1440"/>
        </w:tabs>
        <w:textAlignment w:val="auto"/>
        <w:rPr>
          <w:noProof/>
        </w:rPr>
      </w:pPr>
      <w:bookmarkStart w:id="1910" w:name="_Toc347485200"/>
      <w:bookmarkStart w:id="1911" w:name="_Toc348629495"/>
      <w:bookmarkStart w:id="1912" w:name="_Toc348630649"/>
      <w:bookmarkStart w:id="1913" w:name="_Toc348631607"/>
      <w:bookmarkStart w:id="1914" w:name="_Toc348631886"/>
      <w:bookmarkStart w:id="1915" w:name="_Toc348632154"/>
      <w:bookmarkStart w:id="1916" w:name="_Toc348632894"/>
      <w:bookmarkStart w:id="1917" w:name="_Toc348633151"/>
      <w:bookmarkStart w:id="1918" w:name="_Toc351667809"/>
      <w:bookmarkStart w:id="1919" w:name="_Toc378026243"/>
      <w:bookmarkStart w:id="1920" w:name="_Ref346393708"/>
      <w:bookmarkStart w:id="1921" w:name="_Ref351062399"/>
      <w:bookmarkStart w:id="1922" w:name="_Toc357439317"/>
      <w:bookmarkStart w:id="1923" w:name="_Toc356824343"/>
      <w:bookmarkStart w:id="1924" w:name="_Toc356148144"/>
      <w:bookmarkStart w:id="1925" w:name="_Toc348629461"/>
      <w:bookmarkStart w:id="1926" w:name="_Toc351367692"/>
      <w:r w:rsidRPr="00564A49">
        <w:rPr>
          <w:noProof/>
        </w:rPr>
        <w:t>General</w:t>
      </w:r>
      <w:r w:rsidR="009B75C0" w:rsidRPr="00564A49">
        <w:rPr>
          <w:noProof/>
        </w:rPr>
        <w:t xml:space="preserve"> decoding process</w:t>
      </w:r>
      <w:bookmarkEnd w:id="1910"/>
      <w:bookmarkEnd w:id="1911"/>
      <w:bookmarkEnd w:id="1912"/>
      <w:bookmarkEnd w:id="1913"/>
      <w:bookmarkEnd w:id="1914"/>
      <w:bookmarkEnd w:id="1915"/>
      <w:bookmarkEnd w:id="1916"/>
      <w:bookmarkEnd w:id="1917"/>
      <w:bookmarkEnd w:id="1918"/>
      <w:bookmarkEnd w:id="1919"/>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927" w:name="_Ref373775286"/>
      <w:bookmarkStart w:id="1928" w:name="_Toc378026244"/>
      <w:r w:rsidRPr="00564A49">
        <w:t>D</w:t>
      </w:r>
      <w:r w:rsidR="00665193" w:rsidRPr="00564A49">
        <w:t>ecoding</w:t>
      </w:r>
      <w:r w:rsidR="00944988" w:rsidRPr="00564A49">
        <w:t xml:space="preserve"> process</w:t>
      </w:r>
      <w:bookmarkEnd w:id="1920"/>
      <w:r w:rsidRPr="00564A49">
        <w:t xml:space="preserve"> for a coded picture with nuh_layer_id greater than 0</w:t>
      </w:r>
      <w:bookmarkEnd w:id="1921"/>
      <w:bookmarkEnd w:id="1922"/>
      <w:bookmarkEnd w:id="1923"/>
      <w:bookmarkEnd w:id="1924"/>
      <w:bookmarkEnd w:id="1925"/>
      <w:bookmarkEnd w:id="1926"/>
      <w:bookmarkEnd w:id="1927"/>
      <w:bookmarkEnd w:id="1928"/>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929" w:name="_Toc351335582"/>
      <w:bookmarkStart w:id="1930" w:name="_Ref346526853"/>
      <w:bookmarkStart w:id="1931" w:name="_Toc357439318"/>
      <w:bookmarkStart w:id="1932" w:name="_Toc356824344"/>
      <w:bookmarkStart w:id="1933" w:name="_Toc356148145"/>
      <w:bookmarkStart w:id="1934" w:name="_Toc348629462"/>
      <w:bookmarkStart w:id="1935" w:name="_Toc351367693"/>
      <w:bookmarkStart w:id="1936" w:name="_Toc378026245"/>
      <w:bookmarkStart w:id="1937" w:name="_Ref346440968"/>
      <w:bookmarkEnd w:id="1929"/>
      <w:r w:rsidRPr="00564A49">
        <w:t>Decoding process for inter-layer reference picture set</w:t>
      </w:r>
      <w:bookmarkEnd w:id="1930"/>
      <w:bookmarkEnd w:id="1931"/>
      <w:bookmarkEnd w:id="1932"/>
      <w:bookmarkEnd w:id="1933"/>
      <w:bookmarkEnd w:id="1934"/>
      <w:bookmarkEnd w:id="1935"/>
      <w:bookmarkEnd w:id="1936"/>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938" w:name="_Ref346872782"/>
      <w:bookmarkStart w:id="1939"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1940" w:name="_Ref355956155"/>
      <w:bookmarkStart w:id="1941" w:name="_Toc357439319"/>
      <w:bookmarkStart w:id="1942" w:name="_Toc356824345"/>
      <w:bookmarkStart w:id="1943" w:name="_Toc356148146"/>
      <w:bookmarkStart w:id="1944" w:name="_Toc348629463"/>
      <w:bookmarkStart w:id="1945" w:name="_Toc351367694"/>
      <w:bookmarkStart w:id="1946" w:name="_Toc378026246"/>
      <w:r w:rsidRPr="00564A49">
        <w:t>Marking</w:t>
      </w:r>
      <w:r w:rsidR="00153FC4" w:rsidRPr="00564A49">
        <w:t xml:space="preserve"> process for ending the decoding of a coded picture with nuh_layer_id greater than 0</w:t>
      </w:r>
      <w:bookmarkEnd w:id="1938"/>
      <w:bookmarkEnd w:id="1940"/>
      <w:bookmarkEnd w:id="1941"/>
      <w:bookmarkEnd w:id="1942"/>
      <w:bookmarkEnd w:id="1943"/>
      <w:bookmarkEnd w:id="1944"/>
      <w:bookmarkEnd w:id="1945"/>
      <w:bookmarkEnd w:id="1946"/>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1947" w:name="_Ref371062231"/>
      <w:bookmarkStart w:id="1948" w:name="_Ref371062289"/>
      <w:bookmarkStart w:id="1949" w:name="_Ref371062302"/>
      <w:bookmarkStart w:id="1950" w:name="_Ref371072921"/>
      <w:bookmarkStart w:id="1951" w:name="_Toc378026247"/>
      <w:bookmarkStart w:id="1952" w:name="_Toc357439320"/>
      <w:bookmarkStart w:id="1953" w:name="_Toc356824346"/>
      <w:r w:rsidRPr="00564A49">
        <w:t>Resampling process for inter</w:t>
      </w:r>
      <w:r w:rsidR="00764BB2" w:rsidRPr="00564A49">
        <w:t>-</w:t>
      </w:r>
      <w:r w:rsidRPr="00564A49">
        <w:t>layer reference pictures</w:t>
      </w:r>
      <w:bookmarkEnd w:id="1947"/>
      <w:bookmarkEnd w:id="1948"/>
      <w:bookmarkEnd w:id="1949"/>
      <w:bookmarkEnd w:id="1950"/>
      <w:bookmarkEnd w:id="1951"/>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1954" w:name="_Ref348598889"/>
      <w:r w:rsidRPr="00564A49">
        <w:t>Resampling process of picture sample values</w:t>
      </w:r>
      <w:bookmarkEnd w:id="1954"/>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1955" w:name="_Ref348598872"/>
      <w:r w:rsidRPr="00564A49">
        <w:t>Resampling process of luma sample values</w:t>
      </w:r>
      <w:bookmarkEnd w:id="1955"/>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1956" w:name="_Ref348037885"/>
      <w:r w:rsidRPr="00564A49">
        <w:t>Resampling process of chroma sample values</w:t>
      </w:r>
      <w:bookmarkEnd w:id="1956"/>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1957" w:name="_Ref347127882"/>
      <w:r w:rsidRPr="00564A49">
        <w:rPr>
          <w:noProof/>
          <w:lang w:eastAsia="ko-KR"/>
        </w:rPr>
        <w:t>Luma sample interpolation process</w:t>
      </w:r>
      <w:bookmarkEnd w:id="1957"/>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1958" w:name="_Ref351654170"/>
      <w:bookmarkStart w:id="1959" w:name="_Ref351655790"/>
      <w:r w:rsidRPr="00564A49">
        <w:t>Table </w:t>
      </w:r>
      <w:r w:rsidR="00E907A9" w:rsidRPr="00564A49">
        <w:t>H</w:t>
      </w:r>
      <w:r w:rsidRPr="00564A49">
        <w:noBreakHyphen/>
      </w:r>
      <w:bookmarkEnd w:id="1958"/>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959"/>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1960" w:name="_Ref347151884"/>
      <w:r w:rsidRPr="00564A49">
        <w:rPr>
          <w:noProof/>
          <w:lang w:eastAsia="ko-KR"/>
        </w:rPr>
        <w:t>Chroma sample interpolation process</w:t>
      </w:r>
      <w:bookmarkEnd w:id="1960"/>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1961"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961"/>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1962" w:name="_Ref364437164"/>
      <w:r w:rsidRPr="00564A49">
        <w:t>Resampling process of picture motion field</w:t>
      </w:r>
      <w:bookmarkEnd w:id="1962"/>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1963" w:name="_Ref348599073"/>
      <w:r w:rsidRPr="00564A49">
        <w:rPr>
          <w:noProof/>
        </w:rPr>
        <w:lastRenderedPageBreak/>
        <w:t>Derivation process for inter layer motion</w:t>
      </w:r>
      <w:bookmarkEnd w:id="1963"/>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1964" w:name="_Toc356148147"/>
      <w:bookmarkStart w:id="1965" w:name="_Toc348629464"/>
      <w:bookmarkStart w:id="1966" w:name="_Toc351367695"/>
      <w:bookmarkStart w:id="1967" w:name="_Toc378026248"/>
      <w:r w:rsidRPr="00564A49">
        <w:rPr>
          <w:lang w:val="en-CA"/>
        </w:rPr>
        <w:t>NAL unit decoding process</w:t>
      </w:r>
      <w:bookmarkEnd w:id="1952"/>
      <w:bookmarkEnd w:id="1953"/>
      <w:bookmarkEnd w:id="1964"/>
      <w:bookmarkEnd w:id="1965"/>
      <w:bookmarkEnd w:id="1966"/>
      <w:bookmarkEnd w:id="1967"/>
    </w:p>
    <w:p w:rsidR="000D0D3F" w:rsidRPr="00564A49" w:rsidRDefault="000D0D3F" w:rsidP="000D0D3F">
      <w:pPr>
        <w:rPr>
          <w:lang w:val="en-CA"/>
        </w:rPr>
      </w:pPr>
      <w:bookmarkStart w:id="1968" w:name="_Ref351062409"/>
      <w:bookmarkStart w:id="1969" w:name="_Toc357439321"/>
      <w:bookmarkStart w:id="1970" w:name="_Toc356824347"/>
      <w:bookmarkStart w:id="1971" w:name="_Toc356148148"/>
      <w:bookmarkStart w:id="1972" w:name="_Toc348629466"/>
      <w:bookmarkStart w:id="1973" w:name="_Toc351367696"/>
      <w:bookmarkEnd w:id="1937"/>
      <w:bookmarkEnd w:id="1939"/>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1974" w:name="_Toc378026249"/>
      <w:r w:rsidRPr="00564A49">
        <w:rPr>
          <w:lang w:val="en-CA"/>
        </w:rPr>
        <w:t>S</w:t>
      </w:r>
      <w:r w:rsidR="00944988" w:rsidRPr="00564A49">
        <w:rPr>
          <w:lang w:val="en-CA"/>
        </w:rPr>
        <w:t>lice decoding processes</w:t>
      </w:r>
      <w:bookmarkEnd w:id="1968"/>
      <w:bookmarkEnd w:id="1969"/>
      <w:bookmarkEnd w:id="1970"/>
      <w:bookmarkEnd w:id="1971"/>
      <w:bookmarkEnd w:id="1972"/>
      <w:bookmarkEnd w:id="1973"/>
      <w:bookmarkEnd w:id="1974"/>
    </w:p>
    <w:p w:rsidR="00D44B28" w:rsidRPr="00564A49" w:rsidRDefault="00D44B28" w:rsidP="008557C3">
      <w:pPr>
        <w:pStyle w:val="3H2"/>
        <w:keepLines w:val="0"/>
        <w:numPr>
          <w:ilvl w:val="3"/>
          <w:numId w:val="37"/>
        </w:numPr>
        <w:tabs>
          <w:tab w:val="num" w:pos="1134"/>
        </w:tabs>
        <w:ind w:left="1134" w:hanging="1134"/>
        <w:rPr>
          <w:lang w:val="en-US"/>
        </w:rPr>
      </w:pPr>
      <w:bookmarkStart w:id="1975" w:name="_Toc363646430"/>
      <w:bookmarkStart w:id="1976" w:name="_Toc378026250"/>
      <w:r w:rsidRPr="00564A49">
        <w:rPr>
          <w:lang w:val="en-US"/>
        </w:rPr>
        <w:t>Decoding process for picture order count</w:t>
      </w:r>
      <w:bookmarkEnd w:id="1975"/>
      <w:bookmarkEnd w:id="1976"/>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77" w:name="_Toc350926544"/>
      <w:bookmarkStart w:id="1978" w:name="_Toc363646431"/>
      <w:bookmarkStart w:id="1979" w:name="_Toc378026251"/>
      <w:r w:rsidRPr="00564A49">
        <w:rPr>
          <w:lang w:val="en-US"/>
        </w:rPr>
        <w:t>Decoding process for reference picture set</w:t>
      </w:r>
      <w:bookmarkEnd w:id="1977"/>
      <w:bookmarkEnd w:id="1978"/>
      <w:bookmarkEnd w:id="1979"/>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80" w:name="_Toc363646432"/>
      <w:bookmarkStart w:id="1981" w:name="_Toc378026252"/>
      <w:r w:rsidRPr="00564A49">
        <w:rPr>
          <w:lang w:val="en-US"/>
        </w:rPr>
        <w:t>Decoding process for generating unavailable reference pictures</w:t>
      </w:r>
      <w:bookmarkEnd w:id="1980"/>
      <w:bookmarkEnd w:id="1981"/>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82" w:name="_Ref361089034"/>
      <w:bookmarkStart w:id="1983" w:name="_Toc363646433"/>
      <w:bookmarkStart w:id="1984" w:name="_Toc378026253"/>
      <w:r w:rsidRPr="00564A49">
        <w:rPr>
          <w:lang w:val="en-US"/>
        </w:rPr>
        <w:t>Decoding process for reference picture lists construction</w:t>
      </w:r>
      <w:bookmarkEnd w:id="1982"/>
      <w:bookmarkEnd w:id="1983"/>
      <w:bookmarkEnd w:id="1984"/>
    </w:p>
    <w:p w:rsidR="003508F4" w:rsidRPr="00564A49" w:rsidRDefault="003508F4" w:rsidP="00D44B28">
      <w:pPr>
        <w:keepNext/>
        <w:keepLines/>
        <w:rPr>
          <w:lang w:val="en-US"/>
        </w:rPr>
      </w:pPr>
      <w:bookmarkStart w:id="1985" w:name="_Toc360899811"/>
      <w:bookmarkStart w:id="1986" w:name="_Toc360900055"/>
      <w:bookmarkStart w:id="1987" w:name="_Toc361055005"/>
      <w:bookmarkStart w:id="1988" w:name="_Toc361058682"/>
      <w:bookmarkStart w:id="1989" w:name="_Toc361058839"/>
      <w:bookmarkStart w:id="1990" w:name="_Toc361058985"/>
      <w:bookmarkStart w:id="1991" w:name="_Toc361059130"/>
      <w:bookmarkStart w:id="1992" w:name="_Toc361059340"/>
      <w:bookmarkStart w:id="1993" w:name="_Toc361059486"/>
      <w:bookmarkStart w:id="1994" w:name="_Toc361059632"/>
      <w:bookmarkStart w:id="1995" w:name="_Toc361059778"/>
      <w:bookmarkStart w:id="1996" w:name="_Toc361063269"/>
      <w:bookmarkStart w:id="1997" w:name="_Toc361063417"/>
      <w:bookmarkStart w:id="1998" w:name="_Toc361063563"/>
      <w:bookmarkStart w:id="1999" w:name="_Toc361063713"/>
      <w:bookmarkStart w:id="2000" w:name="_Toc361063859"/>
      <w:bookmarkStart w:id="2001" w:name="_Toc361064005"/>
      <w:bookmarkStart w:id="2002" w:name="_Toc361064152"/>
      <w:bookmarkStart w:id="2003" w:name="_Toc361066251"/>
      <w:bookmarkStart w:id="2004" w:name="_Toc361066397"/>
      <w:bookmarkStart w:id="2005" w:name="_Toc361066544"/>
      <w:bookmarkStart w:id="2006" w:name="_Toc361066690"/>
      <w:bookmarkStart w:id="2007" w:name="_Toc361066835"/>
      <w:bookmarkStart w:id="2008" w:name="_Toc361154682"/>
      <w:bookmarkStart w:id="2009" w:name="_Toc360899817"/>
      <w:bookmarkStart w:id="2010" w:name="_Toc360900061"/>
      <w:bookmarkStart w:id="2011" w:name="_Toc361055011"/>
      <w:bookmarkStart w:id="2012" w:name="_Toc361058688"/>
      <w:bookmarkStart w:id="2013" w:name="_Toc361058845"/>
      <w:bookmarkStart w:id="2014" w:name="_Toc361058991"/>
      <w:bookmarkStart w:id="2015" w:name="_Toc361059136"/>
      <w:bookmarkStart w:id="2016" w:name="_Toc361059346"/>
      <w:bookmarkStart w:id="2017" w:name="_Toc361059492"/>
      <w:bookmarkStart w:id="2018" w:name="_Toc361059638"/>
      <w:bookmarkStart w:id="2019" w:name="_Toc361059784"/>
      <w:bookmarkStart w:id="2020" w:name="_Toc361063275"/>
      <w:bookmarkStart w:id="2021" w:name="_Toc361063423"/>
      <w:bookmarkStart w:id="2022" w:name="_Toc361063569"/>
      <w:bookmarkStart w:id="2023" w:name="_Toc361063719"/>
      <w:bookmarkStart w:id="2024" w:name="_Toc361063865"/>
      <w:bookmarkStart w:id="2025" w:name="_Toc361064011"/>
      <w:bookmarkStart w:id="2026" w:name="_Toc361064158"/>
      <w:bookmarkStart w:id="2027" w:name="_Toc361066257"/>
      <w:bookmarkStart w:id="2028" w:name="_Toc361066403"/>
      <w:bookmarkStart w:id="2029" w:name="_Toc361066550"/>
      <w:bookmarkStart w:id="2030" w:name="_Toc361066696"/>
      <w:bookmarkStart w:id="2031" w:name="_Toc361066841"/>
      <w:bookmarkStart w:id="2032" w:name="_Toc361154688"/>
      <w:bookmarkStart w:id="2033" w:name="_Toc360899818"/>
      <w:bookmarkStart w:id="2034" w:name="_Toc360900062"/>
      <w:bookmarkStart w:id="2035" w:name="_Toc361055012"/>
      <w:bookmarkStart w:id="2036" w:name="_Toc361058689"/>
      <w:bookmarkStart w:id="2037" w:name="_Toc361058846"/>
      <w:bookmarkStart w:id="2038" w:name="_Toc361058992"/>
      <w:bookmarkStart w:id="2039" w:name="_Toc361059137"/>
      <w:bookmarkStart w:id="2040" w:name="_Toc361059347"/>
      <w:bookmarkStart w:id="2041" w:name="_Toc361059493"/>
      <w:bookmarkStart w:id="2042" w:name="_Toc361059639"/>
      <w:bookmarkStart w:id="2043" w:name="_Toc361059785"/>
      <w:bookmarkStart w:id="2044" w:name="_Toc361063276"/>
      <w:bookmarkStart w:id="2045" w:name="_Toc361063424"/>
      <w:bookmarkStart w:id="2046" w:name="_Toc361063570"/>
      <w:bookmarkStart w:id="2047" w:name="_Toc361063720"/>
      <w:bookmarkStart w:id="2048" w:name="_Toc361063866"/>
      <w:bookmarkStart w:id="2049" w:name="_Toc361064012"/>
      <w:bookmarkStart w:id="2050" w:name="_Toc361064159"/>
      <w:bookmarkStart w:id="2051" w:name="_Toc361066258"/>
      <w:bookmarkStart w:id="2052" w:name="_Toc361066404"/>
      <w:bookmarkStart w:id="2053" w:name="_Toc361066551"/>
      <w:bookmarkStart w:id="2054" w:name="_Toc361066697"/>
      <w:bookmarkStart w:id="2055" w:name="_Toc361066842"/>
      <w:bookmarkStart w:id="2056" w:name="_Toc361154689"/>
      <w:bookmarkStart w:id="2057" w:name="_Toc360899821"/>
      <w:bookmarkStart w:id="2058" w:name="_Toc360900065"/>
      <w:bookmarkStart w:id="2059" w:name="_Toc361055015"/>
      <w:bookmarkStart w:id="2060" w:name="_Toc361058692"/>
      <w:bookmarkStart w:id="2061" w:name="_Toc361058849"/>
      <w:bookmarkStart w:id="2062" w:name="_Toc361058995"/>
      <w:bookmarkStart w:id="2063" w:name="_Toc361059140"/>
      <w:bookmarkStart w:id="2064" w:name="_Toc361059350"/>
      <w:bookmarkStart w:id="2065" w:name="_Toc361059496"/>
      <w:bookmarkStart w:id="2066" w:name="_Toc361059642"/>
      <w:bookmarkStart w:id="2067" w:name="_Toc361059788"/>
      <w:bookmarkStart w:id="2068" w:name="_Toc361063279"/>
      <w:bookmarkStart w:id="2069" w:name="_Toc361063427"/>
      <w:bookmarkStart w:id="2070" w:name="_Toc361063573"/>
      <w:bookmarkStart w:id="2071" w:name="_Toc361063723"/>
      <w:bookmarkStart w:id="2072" w:name="_Toc361063869"/>
      <w:bookmarkStart w:id="2073" w:name="_Toc361064015"/>
      <w:bookmarkStart w:id="2074" w:name="_Toc361064162"/>
      <w:bookmarkStart w:id="2075" w:name="_Toc361066261"/>
      <w:bookmarkStart w:id="2076" w:name="_Toc361066407"/>
      <w:bookmarkStart w:id="2077" w:name="_Toc361066554"/>
      <w:bookmarkStart w:id="2078" w:name="_Toc361066700"/>
      <w:bookmarkStart w:id="2079" w:name="_Toc361066845"/>
      <w:bookmarkStart w:id="2080" w:name="_Toc361154692"/>
      <w:bookmarkStart w:id="2081" w:name="_Toc360899823"/>
      <w:bookmarkStart w:id="2082" w:name="_Toc360900067"/>
      <w:bookmarkStart w:id="2083" w:name="_Toc361055017"/>
      <w:bookmarkStart w:id="2084" w:name="_Toc361058694"/>
      <w:bookmarkStart w:id="2085" w:name="_Toc361058851"/>
      <w:bookmarkStart w:id="2086" w:name="_Toc361058997"/>
      <w:bookmarkStart w:id="2087" w:name="_Toc361059142"/>
      <w:bookmarkStart w:id="2088" w:name="_Toc361059352"/>
      <w:bookmarkStart w:id="2089" w:name="_Toc361059498"/>
      <w:bookmarkStart w:id="2090" w:name="_Toc361059644"/>
      <w:bookmarkStart w:id="2091" w:name="_Toc361059790"/>
      <w:bookmarkStart w:id="2092" w:name="_Toc361063281"/>
      <w:bookmarkStart w:id="2093" w:name="_Toc361063429"/>
      <w:bookmarkStart w:id="2094" w:name="_Toc361063575"/>
      <w:bookmarkStart w:id="2095" w:name="_Toc361063725"/>
      <w:bookmarkStart w:id="2096" w:name="_Toc361063871"/>
      <w:bookmarkStart w:id="2097" w:name="_Toc361064017"/>
      <w:bookmarkStart w:id="2098" w:name="_Toc361064164"/>
      <w:bookmarkStart w:id="2099" w:name="_Toc361066263"/>
      <w:bookmarkStart w:id="2100" w:name="_Toc361066409"/>
      <w:bookmarkStart w:id="2101" w:name="_Toc361066556"/>
      <w:bookmarkStart w:id="2102" w:name="_Toc361066702"/>
      <w:bookmarkStart w:id="2103" w:name="_Toc361066847"/>
      <w:bookmarkStart w:id="2104" w:name="_Toc361154694"/>
      <w:bookmarkStart w:id="2105" w:name="_Toc360899825"/>
      <w:bookmarkStart w:id="2106" w:name="_Toc360900069"/>
      <w:bookmarkStart w:id="2107" w:name="_Toc361055019"/>
      <w:bookmarkStart w:id="2108" w:name="_Toc361058696"/>
      <w:bookmarkStart w:id="2109" w:name="_Toc361058853"/>
      <w:bookmarkStart w:id="2110" w:name="_Toc361058999"/>
      <w:bookmarkStart w:id="2111" w:name="_Toc361059144"/>
      <w:bookmarkStart w:id="2112" w:name="_Toc361059354"/>
      <w:bookmarkStart w:id="2113" w:name="_Toc361059500"/>
      <w:bookmarkStart w:id="2114" w:name="_Toc361059646"/>
      <w:bookmarkStart w:id="2115" w:name="_Toc361059792"/>
      <w:bookmarkStart w:id="2116" w:name="_Toc361063283"/>
      <w:bookmarkStart w:id="2117" w:name="_Toc361063431"/>
      <w:bookmarkStart w:id="2118" w:name="_Toc361063577"/>
      <w:bookmarkStart w:id="2119" w:name="_Toc361063727"/>
      <w:bookmarkStart w:id="2120" w:name="_Toc361063873"/>
      <w:bookmarkStart w:id="2121" w:name="_Toc361064019"/>
      <w:bookmarkStart w:id="2122" w:name="_Toc361064166"/>
      <w:bookmarkStart w:id="2123" w:name="_Toc361066265"/>
      <w:bookmarkStart w:id="2124" w:name="_Toc361066411"/>
      <w:bookmarkStart w:id="2125" w:name="_Toc361066558"/>
      <w:bookmarkStart w:id="2126" w:name="_Toc361066704"/>
      <w:bookmarkStart w:id="2127" w:name="_Toc361066849"/>
      <w:bookmarkStart w:id="2128" w:name="_Toc361154696"/>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129" w:name="_Toc357439326"/>
      <w:bookmarkStart w:id="2130" w:name="_Toc356824352"/>
      <w:bookmarkStart w:id="2131" w:name="_Toc356148153"/>
      <w:bookmarkStart w:id="2132" w:name="_Toc348629471"/>
      <w:bookmarkStart w:id="2133" w:name="_Toc351367701"/>
      <w:bookmarkStart w:id="2134" w:name="_Ref364437014"/>
      <w:bookmarkStart w:id="2135" w:name="_Toc378026254"/>
      <w:r w:rsidRPr="00564A49">
        <w:rPr>
          <w:lang w:val="en-CA"/>
        </w:rPr>
        <w:t>Decoding process for coding units coded in intra prediction mode</w:t>
      </w:r>
      <w:bookmarkEnd w:id="2129"/>
      <w:bookmarkEnd w:id="2130"/>
      <w:bookmarkEnd w:id="2131"/>
      <w:bookmarkEnd w:id="2132"/>
      <w:bookmarkEnd w:id="2133"/>
      <w:bookmarkEnd w:id="2134"/>
      <w:bookmarkEnd w:id="213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36" w:name="_Toc357439327"/>
      <w:bookmarkStart w:id="2137" w:name="_Toc356824353"/>
      <w:bookmarkStart w:id="2138" w:name="_Toc356148154"/>
      <w:bookmarkStart w:id="2139" w:name="_Toc348629472"/>
      <w:bookmarkStart w:id="2140" w:name="_Toc351367702"/>
      <w:bookmarkStart w:id="2141" w:name="_Ref364437022"/>
      <w:bookmarkStart w:id="2142" w:name="_Toc378026255"/>
      <w:r w:rsidRPr="00564A49">
        <w:rPr>
          <w:lang w:val="en-CA"/>
        </w:rPr>
        <w:t>Decoding process for coding units coded in inter prediction mode</w:t>
      </w:r>
      <w:bookmarkEnd w:id="2136"/>
      <w:bookmarkEnd w:id="2137"/>
      <w:bookmarkEnd w:id="2138"/>
      <w:bookmarkEnd w:id="2139"/>
      <w:bookmarkEnd w:id="2140"/>
      <w:bookmarkEnd w:id="2141"/>
      <w:bookmarkEnd w:id="2142"/>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143" w:name="_Toc357439328"/>
      <w:bookmarkStart w:id="2144" w:name="_Toc356824354"/>
      <w:bookmarkStart w:id="2145" w:name="_Toc356148155"/>
      <w:bookmarkStart w:id="2146" w:name="_Toc348629473"/>
      <w:bookmarkStart w:id="2147" w:name="_Toc351367703"/>
      <w:bookmarkStart w:id="2148" w:name="_Ref364437029"/>
      <w:bookmarkStart w:id="2149" w:name="_Toc378026256"/>
      <w:r w:rsidRPr="00564A49">
        <w:rPr>
          <w:lang w:val="en-CA"/>
        </w:rPr>
        <w:t>Scaling, transformation and array construction process prior to deblocking filter process</w:t>
      </w:r>
      <w:bookmarkEnd w:id="2143"/>
      <w:bookmarkEnd w:id="2144"/>
      <w:bookmarkEnd w:id="2145"/>
      <w:bookmarkEnd w:id="2146"/>
      <w:bookmarkEnd w:id="2147"/>
      <w:bookmarkEnd w:id="2148"/>
      <w:bookmarkEnd w:id="214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50" w:name="_Toc357439329"/>
      <w:bookmarkStart w:id="2151" w:name="_Toc356824355"/>
      <w:bookmarkStart w:id="2152" w:name="_Toc356148156"/>
      <w:bookmarkStart w:id="2153" w:name="_Toc348629474"/>
      <w:bookmarkStart w:id="2154" w:name="_Toc351367704"/>
      <w:bookmarkStart w:id="2155" w:name="_Ref364437036"/>
      <w:bookmarkStart w:id="2156" w:name="_Toc378026257"/>
      <w:r w:rsidRPr="00564A49">
        <w:rPr>
          <w:lang w:val="en-CA"/>
        </w:rPr>
        <w:t>In-loop filter process</w:t>
      </w:r>
      <w:bookmarkEnd w:id="2150"/>
      <w:bookmarkEnd w:id="2151"/>
      <w:bookmarkEnd w:id="2152"/>
      <w:bookmarkEnd w:id="2153"/>
      <w:bookmarkEnd w:id="2154"/>
      <w:bookmarkEnd w:id="2155"/>
      <w:bookmarkEnd w:id="2156"/>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57" w:name="_Toc357439330"/>
      <w:bookmarkStart w:id="2158" w:name="_Toc356824356"/>
      <w:bookmarkStart w:id="2159" w:name="_Toc356148157"/>
      <w:bookmarkStart w:id="2160" w:name="_Toc348629475"/>
      <w:bookmarkStart w:id="2161" w:name="_Toc351367705"/>
      <w:bookmarkStart w:id="2162" w:name="_Toc378026258"/>
      <w:r w:rsidRPr="00564A49">
        <w:rPr>
          <w:lang w:val="en-CA"/>
        </w:rPr>
        <w:t>Parsing process</w:t>
      </w:r>
      <w:bookmarkEnd w:id="2157"/>
      <w:bookmarkEnd w:id="2158"/>
      <w:bookmarkEnd w:id="2159"/>
      <w:bookmarkEnd w:id="2160"/>
      <w:bookmarkEnd w:id="2161"/>
      <w:bookmarkEnd w:id="2162"/>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63" w:name="_Toc357439331"/>
      <w:bookmarkStart w:id="2164" w:name="_Toc356824357"/>
      <w:bookmarkStart w:id="2165" w:name="_Toc356148158"/>
      <w:bookmarkStart w:id="2166" w:name="_Toc348629476"/>
      <w:bookmarkStart w:id="2167" w:name="_Toc351367706"/>
      <w:bookmarkStart w:id="2168" w:name="_Toc378026259"/>
      <w:r w:rsidRPr="00564A49">
        <w:rPr>
          <w:lang w:val="en-CA"/>
        </w:rPr>
        <w:t>Specification of bitstream subsets</w:t>
      </w:r>
      <w:bookmarkEnd w:id="2163"/>
      <w:bookmarkEnd w:id="2164"/>
      <w:bookmarkEnd w:id="2165"/>
      <w:bookmarkEnd w:id="2166"/>
      <w:bookmarkEnd w:id="2167"/>
      <w:bookmarkEnd w:id="2168"/>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69" w:name="_Ref348007252"/>
      <w:bookmarkStart w:id="2170" w:name="_Toc357439332"/>
      <w:bookmarkStart w:id="2171" w:name="_Toc356824358"/>
      <w:bookmarkStart w:id="2172" w:name="_Toc356148159"/>
      <w:bookmarkStart w:id="2173" w:name="_Toc348629477"/>
      <w:bookmarkStart w:id="2174" w:name="_Toc351367707"/>
      <w:bookmarkStart w:id="2175" w:name="_Toc378026260"/>
      <w:r w:rsidRPr="00564A49">
        <w:rPr>
          <w:lang w:val="en-CA"/>
        </w:rPr>
        <w:t>Profile</w:t>
      </w:r>
      <w:r w:rsidR="007A4CD0" w:rsidRPr="00564A49">
        <w:rPr>
          <w:lang w:val="en-CA"/>
        </w:rPr>
        <w:t>s, tiers,</w:t>
      </w:r>
      <w:r w:rsidRPr="00564A49">
        <w:rPr>
          <w:lang w:val="en-CA"/>
        </w:rPr>
        <w:t xml:space="preserve"> and levels</w:t>
      </w:r>
      <w:bookmarkEnd w:id="2169"/>
      <w:bookmarkEnd w:id="2170"/>
      <w:bookmarkEnd w:id="2171"/>
      <w:bookmarkEnd w:id="2172"/>
      <w:bookmarkEnd w:id="2173"/>
      <w:bookmarkEnd w:id="2174"/>
      <w:bookmarkEnd w:id="2175"/>
    </w:p>
    <w:p w:rsidR="007A4CD0" w:rsidRPr="00564A49" w:rsidRDefault="007A4CD0" w:rsidP="008557C3">
      <w:pPr>
        <w:pStyle w:val="Annex3"/>
        <w:numPr>
          <w:ilvl w:val="2"/>
          <w:numId w:val="37"/>
        </w:numPr>
        <w:tabs>
          <w:tab w:val="clear" w:pos="1440"/>
        </w:tabs>
        <w:textAlignment w:val="auto"/>
        <w:rPr>
          <w:lang w:val="en-CA"/>
        </w:rPr>
      </w:pPr>
      <w:bookmarkStart w:id="2176" w:name="_Toc357439333"/>
      <w:bookmarkStart w:id="2177" w:name="_Toc356824359"/>
      <w:bookmarkStart w:id="2178" w:name="_Toc356148160"/>
      <w:bookmarkStart w:id="2179" w:name="_Toc348629478"/>
      <w:bookmarkStart w:id="2180" w:name="_Toc351367708"/>
      <w:bookmarkStart w:id="2181" w:name="_Toc378026261"/>
      <w:r w:rsidRPr="00564A49">
        <w:rPr>
          <w:lang w:val="en-CA"/>
        </w:rPr>
        <w:t>Profiles</w:t>
      </w:r>
      <w:bookmarkEnd w:id="2176"/>
      <w:bookmarkEnd w:id="2177"/>
      <w:bookmarkEnd w:id="2178"/>
      <w:bookmarkEnd w:id="2179"/>
      <w:bookmarkEnd w:id="2180"/>
      <w:bookmarkEnd w:id="2181"/>
    </w:p>
    <w:p w:rsidR="00944988" w:rsidRPr="00564A49" w:rsidRDefault="00944988" w:rsidP="00920F0C">
      <w:pPr>
        <w:pStyle w:val="Annex4"/>
      </w:pPr>
      <w:bookmarkStart w:id="2182" w:name="_Toc357439334"/>
      <w:bookmarkStart w:id="2183" w:name="_Toc356824360"/>
      <w:bookmarkStart w:id="2184" w:name="_Toc356148161"/>
      <w:bookmarkStart w:id="2185" w:name="_Toc348629479"/>
      <w:bookmarkStart w:id="2186" w:name="_Toc351367709"/>
      <w:bookmarkStart w:id="2187" w:name="_Toc378026262"/>
      <w:r w:rsidRPr="00564A49">
        <w:t>General</w:t>
      </w:r>
      <w:bookmarkEnd w:id="2182"/>
      <w:bookmarkEnd w:id="2183"/>
      <w:bookmarkEnd w:id="2184"/>
      <w:bookmarkEnd w:id="2185"/>
      <w:bookmarkEnd w:id="2186"/>
      <w:bookmarkEnd w:id="2187"/>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188" w:name="_Toc378026263"/>
      <w:bookmarkStart w:id="2189" w:name="_Toc356824362"/>
      <w:r w:rsidRPr="00564A49">
        <w:t xml:space="preserve">Scalable Main </w:t>
      </w:r>
      <w:r w:rsidR="003C3A2B" w:rsidRPr="00564A49">
        <w:t xml:space="preserve">and Scalable Main 10 </w:t>
      </w:r>
      <w:r w:rsidRPr="00564A49">
        <w:t>profile</w:t>
      </w:r>
      <w:bookmarkStart w:id="2190" w:name="_Toc356148163"/>
      <w:r w:rsidR="003C3A2B" w:rsidRPr="00564A49">
        <w:t>s</w:t>
      </w:r>
      <w:bookmarkEnd w:id="2188"/>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191"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192" w:name="_Toc348629482"/>
      <w:bookmarkStart w:id="2193" w:name="_Toc351367712"/>
      <w:bookmarkStart w:id="2194" w:name="_Toc378026264"/>
      <w:r w:rsidRPr="00564A49">
        <w:rPr>
          <w:lang w:val="en-CA"/>
        </w:rPr>
        <w:t>Tiers and levels</w:t>
      </w:r>
      <w:bookmarkEnd w:id="2189"/>
      <w:bookmarkEnd w:id="2190"/>
      <w:bookmarkEnd w:id="2191"/>
      <w:bookmarkEnd w:id="2192"/>
      <w:bookmarkEnd w:id="2193"/>
      <w:bookmarkEnd w:id="2194"/>
    </w:p>
    <w:p w:rsidR="00A87E3F" w:rsidRPr="00564A49" w:rsidRDefault="00A87E3F" w:rsidP="00A87E3F">
      <w:pPr>
        <w:pStyle w:val="Annex4"/>
      </w:pPr>
      <w:bookmarkStart w:id="2195" w:name="_Toc378026265"/>
      <w:r w:rsidRPr="00564A49">
        <w:t>Profile specific tier and level limits for the Scalable Main and Scalable Main 10 profiles</w:t>
      </w:r>
      <w:bookmarkEnd w:id="2195"/>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196"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196"/>
      <w:r w:rsidRPr="00564A49">
        <w:rPr>
          <w:noProof/>
        </w:rPr>
        <w:t>.</w:t>
      </w:r>
    </w:p>
    <w:p w:rsidR="00A87E3F" w:rsidRPr="00564A49" w:rsidRDefault="00A87E3F" w:rsidP="00CC1A3E">
      <w:pPr>
        <w:numPr>
          <w:ilvl w:val="0"/>
          <w:numId w:val="49"/>
        </w:numPr>
      </w:pPr>
      <w:bookmarkStart w:id="2197"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197"/>
      <w:r w:rsidRPr="00564A49">
        <w:rPr>
          <w:noProof/>
        </w:rPr>
        <w:t>.</w:t>
      </w:r>
    </w:p>
    <w:p w:rsidR="00944988" w:rsidRPr="00564A49" w:rsidRDefault="00944988" w:rsidP="008557C3">
      <w:pPr>
        <w:pStyle w:val="Annex2"/>
        <w:numPr>
          <w:ilvl w:val="1"/>
          <w:numId w:val="37"/>
        </w:numPr>
        <w:rPr>
          <w:lang w:val="en-CA"/>
        </w:rPr>
      </w:pPr>
      <w:bookmarkStart w:id="2198" w:name="_Toc357439337"/>
      <w:bookmarkStart w:id="2199" w:name="_Toc356824363"/>
      <w:bookmarkStart w:id="2200" w:name="_Toc356148164"/>
      <w:bookmarkStart w:id="2201" w:name="_Toc348629483"/>
      <w:bookmarkStart w:id="2202" w:name="_Toc351367713"/>
      <w:bookmarkStart w:id="2203" w:name="_Toc378026266"/>
      <w:r w:rsidRPr="00564A49">
        <w:rPr>
          <w:lang w:val="en-CA"/>
        </w:rPr>
        <w:t>Byte stream format</w:t>
      </w:r>
      <w:bookmarkEnd w:id="2198"/>
      <w:bookmarkEnd w:id="2199"/>
      <w:bookmarkEnd w:id="2200"/>
      <w:bookmarkEnd w:id="2201"/>
      <w:bookmarkEnd w:id="2202"/>
      <w:bookmarkEnd w:id="2203"/>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204" w:name="_Toc357439338"/>
      <w:bookmarkStart w:id="2205" w:name="_Toc356824364"/>
      <w:bookmarkStart w:id="2206" w:name="_Toc356148165"/>
      <w:bookmarkStart w:id="2207" w:name="_Toc348629484"/>
      <w:bookmarkStart w:id="2208" w:name="_Toc351367714"/>
      <w:bookmarkStart w:id="2209" w:name="_Toc378026267"/>
      <w:r w:rsidRPr="00564A49">
        <w:rPr>
          <w:lang w:val="en-CA"/>
        </w:rPr>
        <w:t>Hypothetical reference decoder</w:t>
      </w:r>
      <w:bookmarkEnd w:id="2204"/>
      <w:bookmarkEnd w:id="2205"/>
      <w:bookmarkEnd w:id="2206"/>
      <w:bookmarkEnd w:id="2207"/>
      <w:bookmarkEnd w:id="2208"/>
      <w:bookmarkEnd w:id="2209"/>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210" w:name="_Toc357439339"/>
      <w:bookmarkStart w:id="2211" w:name="_Toc356824365"/>
      <w:bookmarkStart w:id="2212" w:name="_Toc356148166"/>
      <w:bookmarkStart w:id="2213" w:name="_Toc348629485"/>
      <w:bookmarkStart w:id="2214" w:name="_Toc351367715"/>
      <w:bookmarkStart w:id="2215" w:name="_Toc378026268"/>
      <w:r w:rsidRPr="00564A49">
        <w:rPr>
          <w:lang w:val="en-CA"/>
        </w:rPr>
        <w:t>SEI messages</w:t>
      </w:r>
      <w:bookmarkEnd w:id="2210"/>
      <w:bookmarkEnd w:id="2211"/>
      <w:bookmarkEnd w:id="2212"/>
      <w:bookmarkEnd w:id="2213"/>
      <w:bookmarkEnd w:id="2214"/>
      <w:bookmarkEnd w:id="2215"/>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216" w:name="_Toc356148169"/>
      <w:bookmarkStart w:id="2217" w:name="_Toc357439344"/>
      <w:bookmarkStart w:id="2218" w:name="_Toc356824370"/>
      <w:bookmarkStart w:id="2219" w:name="_Toc356148173"/>
      <w:bookmarkStart w:id="2220" w:name="_Toc348629486"/>
      <w:bookmarkStart w:id="2221" w:name="_Toc351367716"/>
      <w:bookmarkStart w:id="2222" w:name="_Toc378026269"/>
      <w:bookmarkEnd w:id="2216"/>
      <w:r w:rsidRPr="00564A49">
        <w:rPr>
          <w:lang w:val="en-CA"/>
        </w:rPr>
        <w:t>Video usability information</w:t>
      </w:r>
      <w:bookmarkEnd w:id="2217"/>
      <w:bookmarkEnd w:id="2218"/>
      <w:bookmarkEnd w:id="2219"/>
      <w:bookmarkEnd w:id="2220"/>
      <w:bookmarkEnd w:id="2221"/>
      <w:bookmarkEnd w:id="2222"/>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313" w:rsidRDefault="00580313">
      <w:r>
        <w:separator/>
      </w:r>
    </w:p>
  </w:endnote>
  <w:endnote w:type="continuationSeparator" w:id="0">
    <w:p w:rsidR="00580313" w:rsidRDefault="00580313">
      <w:r>
        <w:continuationSeparator/>
      </w:r>
    </w:p>
  </w:endnote>
  <w:endnote w:type="continuationNotice" w:id="1">
    <w:p w:rsidR="00580313" w:rsidRDefault="0058031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CB04EC" w:rsidRDefault="005777F4"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D2235">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C37EDE" w:rsidRDefault="005777F4"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3D2235">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CB04EC" w:rsidRDefault="005777F4"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521D35">
      <w:rPr>
        <w:b/>
        <w:bCs/>
        <w:noProof/>
      </w:rPr>
      <w:t>62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CB04EC" w:rsidRDefault="005777F4"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21D35">
      <w:rPr>
        <w:bCs/>
        <w:noProof/>
        <w:lang w:val="fr-CH"/>
      </w:rPr>
      <w:t>61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313" w:rsidRDefault="0058031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80313" w:rsidRDefault="00580313"/>
  </w:footnote>
  <w:footnote w:type="continuationSeparator" w:id="0">
    <w:p w:rsidR="00580313" w:rsidRDefault="00580313">
      <w:r>
        <w:continuationSeparator/>
      </w:r>
    </w:p>
  </w:footnote>
  <w:footnote w:type="continuationNotice" w:id="1">
    <w:p w:rsidR="00580313" w:rsidRDefault="0058031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Default="005777F4"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Default="005777F4"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256CBF" w:rsidRDefault="005777F4"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F4" w:rsidRPr="00563383" w:rsidRDefault="005777F4"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33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1AA"/>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1B"/>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35"/>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D35"/>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7F4"/>
    <w:rsid w:val="005778B9"/>
    <w:rsid w:val="00577964"/>
    <w:rsid w:val="00577CD5"/>
    <w:rsid w:val="00577D4D"/>
    <w:rsid w:val="00577D55"/>
    <w:rsid w:val="00577E0B"/>
    <w:rsid w:val="00577E76"/>
    <w:rsid w:val="005802D3"/>
    <w:rsid w:val="0058031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75"/>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7B"/>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54F"/>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2F28"/>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5FA"/>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CEF"/>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5E"/>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890"/>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8E8"/>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CB9D7-E31A-4240-89A7-9DB035B90757}">
  <ds:schemaRefs>
    <ds:schemaRef ds:uri="http://schemas.openxmlformats.org/officeDocument/2006/bibliography"/>
  </ds:schemaRefs>
</ds:datastoreItem>
</file>

<file path=customXml/itemProps2.xml><?xml version="1.0" encoding="utf-8"?>
<ds:datastoreItem xmlns:ds="http://schemas.openxmlformats.org/officeDocument/2006/customXml" ds:itemID="{CFF46809-8EC7-4B2A-800A-6680C6D77FF7}">
  <ds:schemaRefs>
    <ds:schemaRef ds:uri="http://schemas.openxmlformats.org/officeDocument/2006/bibliography"/>
  </ds:schemaRefs>
</ds:datastoreItem>
</file>

<file path=customXml/itemProps3.xml><?xml version="1.0" encoding="utf-8"?>
<ds:datastoreItem xmlns:ds="http://schemas.openxmlformats.org/officeDocument/2006/customXml" ds:itemID="{0CFBAA27-E2B7-4CA4-9C87-0FAD5D1729B2}">
  <ds:schemaRefs>
    <ds:schemaRef ds:uri="http://schemas.openxmlformats.org/officeDocument/2006/bibliography"/>
  </ds:schemaRefs>
</ds:datastoreItem>
</file>

<file path=customXml/itemProps4.xml><?xml version="1.0" encoding="utf-8"?>
<ds:datastoreItem xmlns:ds="http://schemas.openxmlformats.org/officeDocument/2006/customXml" ds:itemID="{16077A9C-1540-4EA4-85B2-AFEE469F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125</Pages>
  <Words>67741</Words>
  <Characters>386125</Characters>
  <Application>Microsoft Office Word</Application>
  <DocSecurity>0</DocSecurity>
  <Lines>3217</Lines>
  <Paragraphs>905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452961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3</cp:revision>
  <cp:lastPrinted>2013-02-13T05:52:00Z</cp:lastPrinted>
  <dcterms:created xsi:type="dcterms:W3CDTF">2014-03-16T08:37:00Z</dcterms:created>
  <dcterms:modified xsi:type="dcterms:W3CDTF">2014-03-16T08:52:00Z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