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561B8B"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561B8B"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561B8B"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561B8B"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561B8B"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561B8B"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561B8B">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61B8B">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561B8B">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561B8B">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561B8B">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61B8B">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61B8B">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61B8B">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61B8B">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8076801"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5pt;height:188.25pt" o:ole="">
            <v:imagedata r:id="rId26" o:title=""/>
          </v:shape>
          <o:OLEObject Type="Embed" ProgID="Visio.Drawing.11" ShapeID="_x0000_i1026" DrawAspect="Content" ObjectID="_1458076802"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5pt;height:234.75pt" o:ole="">
            <v:imagedata r:id="rId28" o:title=""/>
          </v:shape>
          <o:OLEObject Type="Embed" ProgID="Visio.Drawing.11" ShapeID="_x0000_i1027" DrawAspect="Content" ObjectID="_1458076803"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5pt" o:ole="">
            <v:imagedata r:id="rId30" o:title=""/>
          </v:shape>
          <o:OLEObject Type="Embed" ProgID="Visio.Drawing.11" ShapeID="_x0000_i1028" DrawAspect="Content" ObjectID="_1458076804"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067675" w:rsidRPr="00564A49" w:rsidTr="00E77520">
        <w:trPr>
          <w:cantSplit/>
          <w:jc w:val="center"/>
          <w:ins w:id="1436" w:author="Miska Hannuksela" w:date="2014-03-04T15:43:00Z"/>
        </w:trPr>
        <w:tc>
          <w:tcPr>
            <w:tcW w:w="7920" w:type="dxa"/>
          </w:tcPr>
          <w:p w:rsidR="00067675" w:rsidRPr="00564A49" w:rsidRDefault="00067675" w:rsidP="00E77520">
            <w:pPr>
              <w:pStyle w:val="tablesyntax"/>
              <w:rPr>
                <w:ins w:id="1437" w:author="Miska Hannuksela" w:date="2014-03-04T15:43:00Z"/>
                <w:rFonts w:ascii="Times New Roman" w:hAnsi="Times New Roman"/>
                <w:lang w:val="en-US"/>
              </w:rPr>
            </w:pPr>
            <w:ins w:id="1438" w:author="Miska Hannuksela" w:date="2014-03-04T15:43:00Z">
              <w:r w:rsidRPr="00564A49">
                <w:rPr>
                  <w:rFonts w:ascii="Times New Roman" w:hAnsi="Times New Roman"/>
                  <w:lang w:val="en-US"/>
                </w:rPr>
                <w:tab/>
              </w:r>
              <w:r w:rsidRPr="00564A49">
                <w:rPr>
                  <w:rFonts w:ascii="Times New Roman" w:hAnsi="Times New Roman"/>
                  <w:lang w:val="en-US"/>
                </w:rPr>
                <w:tab/>
                <w:t>else if( payloadType  = =  XXX )</w:t>
              </w:r>
            </w:ins>
          </w:p>
        </w:tc>
        <w:tc>
          <w:tcPr>
            <w:tcW w:w="1157" w:type="dxa"/>
          </w:tcPr>
          <w:p w:rsidR="00067675" w:rsidRPr="00564A49" w:rsidRDefault="00067675" w:rsidP="00E77520">
            <w:pPr>
              <w:pStyle w:val="tableheading"/>
              <w:overflowPunct/>
              <w:autoSpaceDE/>
              <w:autoSpaceDN/>
              <w:adjustRightInd/>
              <w:jc w:val="left"/>
              <w:textAlignment w:val="auto"/>
              <w:rPr>
                <w:ins w:id="1439" w:author="Miska Hannuksela" w:date="2014-03-04T15:43:00Z"/>
                <w:b w:val="0"/>
                <w:lang w:val="en-US"/>
              </w:rPr>
            </w:pPr>
          </w:p>
        </w:tc>
      </w:tr>
      <w:tr w:rsidR="00067675" w:rsidRPr="00564A49" w:rsidTr="00E77520">
        <w:trPr>
          <w:cantSplit/>
          <w:jc w:val="center"/>
          <w:ins w:id="1440" w:author="Miska Hannuksela" w:date="2014-03-04T15:43:00Z"/>
        </w:trPr>
        <w:tc>
          <w:tcPr>
            <w:tcW w:w="7920" w:type="dxa"/>
          </w:tcPr>
          <w:p w:rsidR="00067675" w:rsidRPr="00564A49" w:rsidRDefault="00067675" w:rsidP="00067675">
            <w:pPr>
              <w:pStyle w:val="tablesyntax"/>
              <w:rPr>
                <w:ins w:id="1441" w:author="Miska Hannuksela" w:date="2014-03-04T15:43:00Z"/>
                <w:rFonts w:ascii="Times New Roman" w:hAnsi="Times New Roman"/>
                <w:lang w:val="en-US"/>
              </w:rPr>
            </w:pPr>
            <w:ins w:id="1442" w:author="Miska Hannuksela" w:date="2014-03-04T15:43:00Z">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Pr>
                  <w:rFonts w:ascii="Times New Roman" w:hAnsi="Times New Roman"/>
                  <w:lang w:val="en-US"/>
                </w:rPr>
                <w:t>output_layer_set_nesting</w:t>
              </w:r>
              <w:r w:rsidRPr="00564A49">
                <w:rPr>
                  <w:rFonts w:ascii="Times New Roman" w:hAnsi="Times New Roman"/>
                  <w:lang w:val="en-US"/>
                </w:rPr>
                <w:t>( payloadSize )</w:t>
              </w:r>
            </w:ins>
          </w:p>
        </w:tc>
        <w:tc>
          <w:tcPr>
            <w:tcW w:w="1157" w:type="dxa"/>
          </w:tcPr>
          <w:p w:rsidR="00067675" w:rsidRPr="00564A49" w:rsidRDefault="00067675" w:rsidP="00E77520">
            <w:pPr>
              <w:pStyle w:val="tableheading"/>
              <w:overflowPunct/>
              <w:autoSpaceDE/>
              <w:autoSpaceDN/>
              <w:adjustRightInd/>
              <w:jc w:val="left"/>
              <w:textAlignment w:val="auto"/>
              <w:rPr>
                <w:ins w:id="1443" w:author="Miska Hannuksela" w:date="2014-03-04T15:43:00Z"/>
                <w:b w:val="0"/>
                <w:lang w:val="en-US"/>
              </w:rPr>
            </w:pPr>
          </w:p>
        </w:tc>
      </w:tr>
      <w:tr w:rsidR="004141EA" w:rsidRPr="00564A49" w:rsidTr="002D6E57">
        <w:trPr>
          <w:cantSplit/>
          <w:jc w:val="center"/>
          <w:ins w:id="1444" w:author="Miska Hannuksela" w:date="2014-03-04T11:45:00Z"/>
        </w:trPr>
        <w:tc>
          <w:tcPr>
            <w:tcW w:w="7920" w:type="dxa"/>
          </w:tcPr>
          <w:p w:rsidR="004141EA" w:rsidRPr="00564A49" w:rsidRDefault="004141EA" w:rsidP="002D6E57">
            <w:pPr>
              <w:pStyle w:val="tablesyntax"/>
              <w:rPr>
                <w:ins w:id="1445" w:author="Miska Hannuksela" w:date="2014-03-04T11:45:00Z"/>
                <w:rFonts w:ascii="Times New Roman" w:hAnsi="Times New Roman"/>
                <w:lang w:val="en-US"/>
              </w:rPr>
            </w:pPr>
            <w:ins w:id="1446" w:author="Miska Hannuksela" w:date="2014-03-04T11:45:00Z">
              <w:r w:rsidRPr="00564A49">
                <w:rPr>
                  <w:rFonts w:ascii="Times New Roman" w:hAnsi="Times New Roman"/>
                  <w:lang w:val="en-US"/>
                </w:rPr>
                <w:tab/>
              </w:r>
              <w:r w:rsidRPr="00564A49">
                <w:rPr>
                  <w:rFonts w:ascii="Times New Roman" w:hAnsi="Times New Roman"/>
                  <w:lang w:val="en-US"/>
                </w:rPr>
                <w:tab/>
                <w:t>else if( payloadType  = =  XXX )</w:t>
              </w:r>
            </w:ins>
          </w:p>
        </w:tc>
        <w:tc>
          <w:tcPr>
            <w:tcW w:w="1157" w:type="dxa"/>
          </w:tcPr>
          <w:p w:rsidR="004141EA" w:rsidRPr="00564A49" w:rsidRDefault="004141EA" w:rsidP="002D6E57">
            <w:pPr>
              <w:pStyle w:val="tableheading"/>
              <w:overflowPunct/>
              <w:autoSpaceDE/>
              <w:autoSpaceDN/>
              <w:adjustRightInd/>
              <w:jc w:val="left"/>
              <w:textAlignment w:val="auto"/>
              <w:rPr>
                <w:ins w:id="1447" w:author="Miska Hannuksela" w:date="2014-03-04T11:45:00Z"/>
                <w:b w:val="0"/>
                <w:lang w:val="en-US"/>
              </w:rPr>
            </w:pPr>
          </w:p>
        </w:tc>
      </w:tr>
      <w:tr w:rsidR="004141EA" w:rsidRPr="00564A49" w:rsidTr="002D6E57">
        <w:trPr>
          <w:cantSplit/>
          <w:jc w:val="center"/>
          <w:ins w:id="1448" w:author="Miska Hannuksela" w:date="2014-03-04T11:45:00Z"/>
        </w:trPr>
        <w:tc>
          <w:tcPr>
            <w:tcW w:w="7920" w:type="dxa"/>
          </w:tcPr>
          <w:p w:rsidR="004141EA" w:rsidRPr="00564A49" w:rsidRDefault="004141EA" w:rsidP="004141EA">
            <w:pPr>
              <w:pStyle w:val="tablesyntax"/>
              <w:rPr>
                <w:ins w:id="1449" w:author="Miska Hannuksela" w:date="2014-03-04T11:45:00Z"/>
                <w:rFonts w:ascii="Times New Roman" w:hAnsi="Times New Roman"/>
                <w:lang w:val="en-US"/>
              </w:rPr>
            </w:pPr>
            <w:ins w:id="1450" w:author="Miska Hannuksela" w:date="2014-03-04T11:45:00Z">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Pr>
                  <w:rFonts w:ascii="Times New Roman" w:hAnsi="Times New Roman"/>
                  <w:lang w:val="en-US"/>
                </w:rPr>
                <w:t>vps_rewriting</w:t>
              </w:r>
              <w:r w:rsidRPr="00564A49">
                <w:rPr>
                  <w:rFonts w:ascii="Times New Roman" w:hAnsi="Times New Roman"/>
                  <w:lang w:val="en-US"/>
                </w:rPr>
                <w:t>( payloadSize )</w:t>
              </w:r>
            </w:ins>
          </w:p>
        </w:tc>
        <w:tc>
          <w:tcPr>
            <w:tcW w:w="1157" w:type="dxa"/>
          </w:tcPr>
          <w:p w:rsidR="004141EA" w:rsidRPr="00564A49" w:rsidRDefault="004141EA" w:rsidP="002D6E57">
            <w:pPr>
              <w:pStyle w:val="tableheading"/>
              <w:overflowPunct/>
              <w:autoSpaceDE/>
              <w:autoSpaceDN/>
              <w:adjustRightInd/>
              <w:jc w:val="left"/>
              <w:textAlignment w:val="auto"/>
              <w:rPr>
                <w:ins w:id="1451" w:author="Miska Hannuksela" w:date="2014-03-04T11:45:00Z"/>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lastRenderedPageBreak/>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52" w:name="_Toc317198912"/>
      <w:bookmarkStart w:id="1453" w:name="_Ref326742500"/>
      <w:bookmarkStart w:id="1454" w:name="_Ref326742545"/>
      <w:bookmarkStart w:id="1455" w:name="_Toc364083365"/>
    </w:p>
    <w:p w:rsidR="007E173E" w:rsidRPr="00564A49" w:rsidRDefault="007E173E" w:rsidP="007E173E">
      <w:pPr>
        <w:pStyle w:val="3N"/>
      </w:pPr>
      <w:r w:rsidRPr="00564A49">
        <w:rPr>
          <w:i/>
          <w:lang w:val="en-US"/>
        </w:rPr>
        <w:t>Modify subclause D.3.2 as follows:</w:t>
      </w:r>
      <w:bookmarkEnd w:id="1452"/>
      <w:bookmarkEnd w:id="1453"/>
      <w:bookmarkEnd w:id="1454"/>
      <w:bookmarkEnd w:id="1455"/>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lastRenderedPageBreak/>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w:t>
      </w:r>
      <w:r w:rsidRPr="00564A49">
        <w:rPr>
          <w:rFonts w:eastAsia="Times New Roman"/>
        </w:rPr>
        <w:lastRenderedPageBreak/>
        <w:t xml:space="preserve">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The syntax element 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lastRenderedPageBreak/>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w:t>
      </w:r>
      <w:r w:rsidRPr="00564A49">
        <w:rPr>
          <w:noProof/>
        </w:rPr>
        <w:lastRenderedPageBreak/>
        <w:t>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lastRenderedPageBreak/>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lastRenderedPageBreak/>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lastRenderedPageBreak/>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56" w:name="_Toc377921516"/>
      <w:bookmarkStart w:id="1457" w:name="_Toc378026154"/>
      <w:r w:rsidRPr="00564A49">
        <w:rPr>
          <w:lang w:val="en-US"/>
        </w:rPr>
        <w:t>Annex E</w:t>
      </w:r>
      <w:r w:rsidRPr="00564A49">
        <w:rPr>
          <w:lang w:val="en-US"/>
        </w:rPr>
        <w:br/>
      </w:r>
      <w:r w:rsidRPr="00564A49">
        <w:rPr>
          <w:lang w:val="en-US"/>
        </w:rPr>
        <w:br/>
        <w:t>Video usability information</w:t>
      </w:r>
      <w:bookmarkEnd w:id="1456"/>
      <w:bookmarkEnd w:id="1457"/>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58" w:name="_Toc377921517"/>
      <w:bookmarkStart w:id="1459" w:name="_Toc378026155"/>
      <w:r w:rsidRPr="00564A49">
        <w:t>VUI semantics</w:t>
      </w:r>
      <w:bookmarkEnd w:id="1458"/>
      <w:bookmarkEnd w:id="1459"/>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60" w:name="_Toc377921518"/>
      <w:bookmarkStart w:id="1461" w:name="_Toc378026156"/>
      <w:r w:rsidRPr="00564A49">
        <w:t>VUI parameters semantics</w:t>
      </w:r>
      <w:bookmarkEnd w:id="1460"/>
      <w:bookmarkEnd w:id="1461"/>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62" w:name="_Toc377921519"/>
      <w:bookmarkStart w:id="1463" w:name="_Toc378026157"/>
      <w:bookmarkEnd w:id="1251"/>
      <w:r w:rsidRPr="00564A49">
        <w:rPr>
          <w:lang w:val="en-US"/>
        </w:rPr>
        <w:lastRenderedPageBreak/>
        <w:t>Annex F</w:t>
      </w:r>
      <w:r w:rsidRPr="00564A49">
        <w:rPr>
          <w:lang w:val="en-US"/>
        </w:rPr>
        <w:br/>
      </w:r>
      <w:r w:rsidRPr="00564A49">
        <w:rPr>
          <w:lang w:val="en-US" w:eastAsia="ko-KR"/>
        </w:rPr>
        <w:br/>
      </w:r>
      <w:bookmarkStart w:id="1464"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62"/>
      <w:bookmarkEnd w:id="1463"/>
      <w:bookmarkEnd w:id="1464"/>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65" w:name="_Toc303680795"/>
      <w:bookmarkStart w:id="1466" w:name="_Toc248045626"/>
      <w:bookmarkStart w:id="1467" w:name="_Toc226457159"/>
      <w:bookmarkStart w:id="1468" w:name="_Toc198881552"/>
      <w:bookmarkStart w:id="1469" w:name="_Ref198876696"/>
      <w:bookmarkStart w:id="1470" w:name="_Toc190849800"/>
      <w:bookmarkStart w:id="1471" w:name="_Toc140808416"/>
      <w:bookmarkStart w:id="1472" w:name="_Ref331513529"/>
      <w:bookmarkStart w:id="1473" w:name="_Toc377921520"/>
      <w:bookmarkStart w:id="1474" w:name="_Toc378026158"/>
      <w:r w:rsidRPr="00564A49">
        <w:rPr>
          <w:lang w:val="en-US"/>
        </w:rPr>
        <w:t>Scope</w:t>
      </w:r>
      <w:bookmarkEnd w:id="1465"/>
      <w:bookmarkEnd w:id="1466"/>
      <w:bookmarkEnd w:id="1467"/>
      <w:bookmarkEnd w:id="1468"/>
      <w:bookmarkEnd w:id="1469"/>
      <w:bookmarkEnd w:id="1470"/>
      <w:bookmarkEnd w:id="1471"/>
      <w:bookmarkEnd w:id="1472"/>
      <w:bookmarkEnd w:id="1473"/>
      <w:bookmarkEnd w:id="1474"/>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5" w:name="_Toc303680796"/>
      <w:bookmarkStart w:id="1476" w:name="_Toc248045627"/>
      <w:bookmarkStart w:id="1477" w:name="_Toc226457160"/>
      <w:bookmarkStart w:id="1478" w:name="_Toc377921521"/>
      <w:bookmarkStart w:id="1479" w:name="_Toc378026159"/>
      <w:r w:rsidRPr="00564A49">
        <w:rPr>
          <w:lang w:val="en-US"/>
        </w:rPr>
        <w:t>Normative references</w:t>
      </w:r>
      <w:bookmarkEnd w:id="1475"/>
      <w:bookmarkEnd w:id="1476"/>
      <w:bookmarkEnd w:id="1477"/>
      <w:bookmarkEnd w:id="1478"/>
      <w:bookmarkEnd w:id="1479"/>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80" w:name="_Ref348089934"/>
      <w:bookmarkStart w:id="1481" w:name="_Toc377921522"/>
      <w:bookmarkStart w:id="1482" w:name="_Toc378026160"/>
      <w:r w:rsidRPr="00564A49">
        <w:rPr>
          <w:lang w:val="en-US"/>
        </w:rPr>
        <w:t>Definitions</w:t>
      </w:r>
      <w:bookmarkEnd w:id="1480"/>
      <w:bookmarkEnd w:id="1481"/>
      <w:bookmarkEnd w:id="1482"/>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E36741" w:rsidRPr="00E36741" w:rsidRDefault="00E36741" w:rsidP="007E173E">
      <w:pPr>
        <w:pStyle w:val="3L1"/>
        <w:keepNext w:val="0"/>
        <w:widowControl/>
        <w:numPr>
          <w:ilvl w:val="0"/>
          <w:numId w:val="43"/>
        </w:numPr>
        <w:spacing w:before="136"/>
        <w:ind w:left="709" w:hanging="709"/>
        <w:rPr>
          <w:ins w:id="1483" w:author="Miska Hannuksela" w:date="2014-03-17T17:39:00Z"/>
          <w:b w:val="0"/>
          <w:lang w:val="en-US"/>
        </w:rPr>
      </w:pPr>
      <w:proofErr w:type="gramStart"/>
      <w:ins w:id="1484" w:author="Miska Hannuksela" w:date="2014-03-17T17:39:00Z">
        <w:r w:rsidRPr="00E36741">
          <w:rPr>
            <w:lang w:val="en-CA"/>
          </w:rPr>
          <w:t>additional</w:t>
        </w:r>
        <w:proofErr w:type="gramEnd"/>
        <w:r w:rsidRPr="00E36741">
          <w:rPr>
            <w:lang w:val="en-CA"/>
          </w:rPr>
          <w:t xml:space="preserve"> layer set</w:t>
        </w:r>
        <w:r w:rsidRPr="00E36741">
          <w:rPr>
            <w:b w:val="0"/>
            <w:lang w:val="en-CA"/>
          </w:rPr>
          <w:t xml:space="preserve">: a set of </w:t>
        </w:r>
        <w:r w:rsidRPr="00E36741">
          <w:rPr>
            <w:b w:val="0"/>
            <w:i/>
            <w:lang w:val="en-CA"/>
          </w:rPr>
          <w:t>layers</w:t>
        </w:r>
        <w:r w:rsidRPr="00E36741">
          <w:rPr>
            <w:b w:val="0"/>
            <w:lang w:val="en-CA"/>
          </w:rPr>
          <w:t xml:space="preserve"> of a </w:t>
        </w:r>
        <w:r w:rsidRPr="00E36741">
          <w:rPr>
            <w:b w:val="0"/>
            <w:i/>
            <w:lang w:val="en-CA"/>
          </w:rPr>
          <w:t>bitstream</w:t>
        </w:r>
        <w:r w:rsidRPr="00E36741">
          <w:rPr>
            <w:b w:val="0"/>
            <w:lang w:val="en-CA"/>
          </w:rPr>
          <w:t xml:space="preserve"> with a set of </w:t>
        </w:r>
        <w:r w:rsidRPr="00E36741">
          <w:rPr>
            <w:b w:val="0"/>
            <w:i/>
            <w:lang w:val="en-CA"/>
          </w:rPr>
          <w:t>layers</w:t>
        </w:r>
        <w:r w:rsidRPr="00E36741">
          <w:rPr>
            <w:b w:val="0"/>
            <w:lang w:val="en-CA"/>
          </w:rPr>
          <w:t xml:space="preserve"> of one or more </w:t>
        </w:r>
        <w:r w:rsidRPr="00E36741">
          <w:rPr>
            <w:b w:val="0"/>
            <w:i/>
            <w:lang w:val="en-CA"/>
          </w:rPr>
          <w:t>non-base layer subtrees</w:t>
        </w:r>
        <w:r w:rsidRPr="00E36741">
          <w:rPr>
            <w:b w:val="0"/>
            <w:lang w:val="en-CA"/>
          </w:rPr>
          <w:t>.</w:t>
        </w:r>
      </w:ins>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E36741" w:rsidRDefault="00E36741" w:rsidP="00E36741">
      <w:pPr>
        <w:pStyle w:val="3L1"/>
        <w:keepNext w:val="0"/>
        <w:widowControl/>
        <w:numPr>
          <w:ilvl w:val="0"/>
          <w:numId w:val="43"/>
        </w:numPr>
        <w:spacing w:before="136"/>
        <w:ind w:left="709" w:hanging="709"/>
        <w:rPr>
          <w:ins w:id="1485" w:author="Miska Hannuksela" w:date="2014-03-17T17:41:00Z"/>
          <w:lang w:val="en-US"/>
        </w:rPr>
      </w:pPr>
      <w:proofErr w:type="gramStart"/>
      <w:ins w:id="1486" w:author="Miska Hannuksela" w:date="2014-03-17T17:41:00Z">
        <w:r>
          <w:rPr>
            <w:lang w:val="en-US"/>
          </w:rPr>
          <w:t>direct</w:t>
        </w:r>
        <w:proofErr w:type="gramEnd"/>
        <w:r>
          <w:rPr>
            <w:lang w:val="en-US"/>
          </w:rPr>
          <w:t xml:space="preserve"> predicted layer</w:t>
        </w:r>
        <w:r>
          <w:rPr>
            <w:b w:val="0"/>
            <w:lang w:val="en-US"/>
          </w:rPr>
          <w:t xml:space="preserve">: A </w:t>
        </w:r>
        <w:r w:rsidRPr="005260E7">
          <w:rPr>
            <w:b w:val="0"/>
            <w:i/>
            <w:lang w:val="en-US"/>
          </w:rPr>
          <w:t>layer</w:t>
        </w:r>
        <w:r>
          <w:rPr>
            <w:b w:val="0"/>
            <w:lang w:val="en-US"/>
          </w:rPr>
          <w:t xml:space="preserve"> for which another</w:t>
        </w:r>
        <w:r w:rsidRPr="00AE7D13">
          <w:rPr>
            <w:b w:val="0"/>
            <w:i/>
            <w:lang w:val="en-US"/>
          </w:rPr>
          <w:t xml:space="preserve"> layer</w:t>
        </w:r>
        <w:r>
          <w:rPr>
            <w:b w:val="0"/>
            <w:lang w:val="en-US"/>
          </w:rPr>
          <w:t xml:space="preserve"> is a </w:t>
        </w:r>
        <w:r w:rsidRPr="005260E7">
          <w:rPr>
            <w:b w:val="0"/>
            <w:i/>
            <w:lang w:val="en-US"/>
          </w:rPr>
          <w:t>direct reference layer</w:t>
        </w:r>
        <w:r>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ins w:id="1487" w:author="Miska Hannuksela" w:date="2014-03-17T17:42:00Z">
        <w:r w:rsidR="00E36741">
          <w:rPr>
            <w:b w:val="0"/>
            <w:i/>
            <w:lang w:val="en-US"/>
          </w:rPr>
          <w:t xml:space="preserve"> </w:t>
        </w:r>
        <w:r w:rsidR="00E36741">
          <w:rPr>
            <w:b w:val="0"/>
            <w:lang w:val="en-US"/>
          </w:rPr>
          <w:t xml:space="preserve">for which the </w:t>
        </w:r>
        <w:r w:rsidR="00E36741" w:rsidRPr="00153C67">
          <w:rPr>
            <w:b w:val="0"/>
            <w:i/>
            <w:lang w:val="en-US"/>
          </w:rPr>
          <w:t>layer</w:t>
        </w:r>
        <w:r w:rsidR="00E36741">
          <w:rPr>
            <w:b w:val="0"/>
            <w:lang w:val="en-US"/>
          </w:rPr>
          <w:t xml:space="preserve"> is the </w:t>
        </w:r>
        <w:r w:rsidR="00E36741" w:rsidRPr="00153C67">
          <w:rPr>
            <w:b w:val="0"/>
            <w:i/>
            <w:lang w:val="en-US"/>
          </w:rPr>
          <w:t>direct reference layer</w:t>
        </w:r>
      </w:ins>
      <w:r w:rsidRPr="00564A49">
        <w:rPr>
          <w:b w:val="0"/>
          <w:lang w:val="en-US"/>
        </w:rPr>
        <w:t>.</w:t>
      </w:r>
    </w:p>
    <w:p w:rsidR="00D31244" w:rsidRPr="00D31244" w:rsidRDefault="00D31244" w:rsidP="00E36741">
      <w:pPr>
        <w:pStyle w:val="3L1"/>
        <w:keepNext w:val="0"/>
        <w:widowControl/>
        <w:numPr>
          <w:ilvl w:val="0"/>
          <w:numId w:val="43"/>
        </w:numPr>
        <w:spacing w:before="136"/>
        <w:ind w:left="709" w:hanging="709"/>
        <w:rPr>
          <w:ins w:id="1488" w:author="Miska Hannuksela" w:date="2014-03-17T17:47:00Z"/>
          <w:lang w:val="en-US"/>
        </w:rPr>
      </w:pPr>
      <w:proofErr w:type="gramStart"/>
      <w:ins w:id="1489" w:author="Miska Hannuksela" w:date="2014-03-17T17:47:00Z">
        <w:r w:rsidRPr="00D31244">
          <w:rPr>
            <w:lang w:val="en-CA"/>
          </w:rPr>
          <w:t>independent</w:t>
        </w:r>
        <w:proofErr w:type="gramEnd"/>
        <w:r w:rsidRPr="00D31244">
          <w:rPr>
            <w:lang w:val="en-CA"/>
          </w:rPr>
          <w:t xml:space="preserve"> layer</w:t>
        </w:r>
        <w:r w:rsidRPr="00D31244">
          <w:rPr>
            <w:b w:val="0"/>
            <w:lang w:val="en-CA"/>
          </w:rPr>
          <w:t xml:space="preserve">: a </w:t>
        </w:r>
        <w:r w:rsidRPr="00D31244">
          <w:rPr>
            <w:b w:val="0"/>
            <w:i/>
            <w:lang w:val="en-CA"/>
          </w:rPr>
          <w:t>layer</w:t>
        </w:r>
        <w:r w:rsidRPr="00D31244">
          <w:rPr>
            <w:b w:val="0"/>
            <w:lang w:val="en-CA"/>
          </w:rPr>
          <w:t xml:space="preserve"> that does not have </w:t>
        </w:r>
        <w:r w:rsidRPr="00D31244">
          <w:rPr>
            <w:b w:val="0"/>
            <w:i/>
            <w:lang w:val="en-CA"/>
          </w:rPr>
          <w:t>direct reference layers</w:t>
        </w:r>
        <w:r w:rsidRPr="00D31244">
          <w:rPr>
            <w:b w:val="0"/>
            <w:lang w:val="en-CA"/>
          </w:rPr>
          <w:t>.</w:t>
        </w:r>
      </w:ins>
    </w:p>
    <w:p w:rsidR="00E36741" w:rsidRDefault="00E36741" w:rsidP="00E36741">
      <w:pPr>
        <w:pStyle w:val="3L1"/>
        <w:keepNext w:val="0"/>
        <w:widowControl/>
        <w:numPr>
          <w:ilvl w:val="0"/>
          <w:numId w:val="43"/>
        </w:numPr>
        <w:spacing w:before="136"/>
        <w:ind w:left="709" w:hanging="709"/>
        <w:rPr>
          <w:ins w:id="1490" w:author="Miska Hannuksela" w:date="2014-03-17T17:42:00Z"/>
          <w:lang w:val="en-US"/>
        </w:rPr>
      </w:pPr>
      <w:proofErr w:type="gramStart"/>
      <w:ins w:id="1491" w:author="Miska Hannuksela" w:date="2014-03-17T17:42:00Z">
        <w:r>
          <w:rPr>
            <w:lang w:val="en-US"/>
          </w:rPr>
          <w:t>indirect</w:t>
        </w:r>
        <w:proofErr w:type="gramEnd"/>
        <w:r>
          <w:rPr>
            <w:lang w:val="en-US"/>
          </w:rPr>
          <w:t xml:space="preserve"> predicted layer</w:t>
        </w:r>
        <w:r>
          <w:rPr>
            <w:b w:val="0"/>
            <w:lang w:val="en-US"/>
          </w:rPr>
          <w:t xml:space="preserve">: A </w:t>
        </w:r>
        <w:r w:rsidRPr="005260E7">
          <w:rPr>
            <w:b w:val="0"/>
            <w:i/>
            <w:lang w:val="en-US"/>
          </w:rPr>
          <w:t>layer</w:t>
        </w:r>
        <w:r>
          <w:rPr>
            <w:b w:val="0"/>
            <w:lang w:val="en-US"/>
          </w:rPr>
          <w:t xml:space="preserve"> for which another </w:t>
        </w:r>
        <w:r w:rsidRPr="005260E7">
          <w:rPr>
            <w:b w:val="0"/>
            <w:i/>
            <w:lang w:val="en-US"/>
          </w:rPr>
          <w:t>layer</w:t>
        </w:r>
        <w:r>
          <w:rPr>
            <w:b w:val="0"/>
            <w:lang w:val="en-US"/>
          </w:rPr>
          <w:t xml:space="preserve"> is an </w:t>
        </w:r>
        <w:r w:rsidRPr="005260E7">
          <w:rPr>
            <w:b w:val="0"/>
            <w:i/>
            <w:lang w:val="en-US"/>
          </w:rPr>
          <w:t>indirect reference layer</w:t>
        </w:r>
        <w:r>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w:t>
      </w:r>
      <w:del w:id="1492" w:author="Miska Hannuksela" w:date="2014-03-17T17:42:00Z">
        <w:r w:rsidRPr="00564A49" w:rsidDel="00E36741">
          <w:rPr>
            <w:b w:val="0"/>
            <w:lang w:val="en-US"/>
          </w:rPr>
          <w:delText xml:space="preserve">another </w:delText>
        </w:r>
      </w:del>
      <w:ins w:id="1493" w:author="Miska Hannuksela" w:date="2014-03-17T17:42:00Z">
        <w:r w:rsidR="00E36741">
          <w:rPr>
            <w:b w:val="0"/>
            <w:lang w:val="en-US"/>
          </w:rPr>
          <w:t>a second</w:t>
        </w:r>
        <w:r w:rsidR="00E36741" w:rsidRPr="00564A49">
          <w:rPr>
            <w:b w:val="0"/>
            <w:lang w:val="en-US"/>
          </w:rPr>
          <w:t xml:space="preserve"> </w:t>
        </w:r>
      </w:ins>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w:t>
      </w:r>
      <w:ins w:id="1494" w:author="Miska Hannuksela" w:date="2014-03-17T17:42:00Z">
        <w:r w:rsidR="00E36741">
          <w:rPr>
            <w:b w:val="0"/>
            <w:lang w:val="en-US"/>
          </w:rPr>
          <w:t xml:space="preserve"> third</w:t>
        </w:r>
      </w:ins>
      <w:r w:rsidRPr="00564A49">
        <w:rPr>
          <w:b w:val="0"/>
          <w:lang w:val="en-US"/>
        </w:rPr>
        <w:t xml:space="preserve">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w:t>
      </w:r>
      <w:ins w:id="1495" w:author="Miska Hannuksela" w:date="2014-03-17T17:42:00Z">
        <w:r w:rsidR="00E36741">
          <w:rPr>
            <w:b w:val="0"/>
            <w:lang w:val="en-US"/>
          </w:rPr>
          <w:t xml:space="preserve"> second</w:t>
        </w:r>
      </w:ins>
      <w:r w:rsidRPr="00564A49">
        <w:rPr>
          <w:b w:val="0"/>
          <w:lang w:val="en-US"/>
        </w:rPr>
        <w:t xml:space="preserve"> </w:t>
      </w:r>
      <w:r w:rsidRPr="00564A49">
        <w:rPr>
          <w:b w:val="0"/>
          <w:i/>
          <w:lang w:val="en-US"/>
        </w:rPr>
        <w:t>layer</w:t>
      </w:r>
      <w:ins w:id="1496" w:author="Miska Hannuksela" w:date="2014-03-17T17:43:00Z">
        <w:r w:rsidR="00E36741">
          <w:rPr>
            <w:b w:val="0"/>
            <w:i/>
            <w:lang w:val="en-US"/>
          </w:rPr>
          <w:t xml:space="preserve"> </w:t>
        </w:r>
        <w:r w:rsidR="00E36741">
          <w:rPr>
            <w:b w:val="0"/>
            <w:lang w:val="en-US"/>
          </w:rPr>
          <w:t xml:space="preserve">for which the </w:t>
        </w:r>
        <w:r w:rsidR="00E36741" w:rsidRPr="00153C67">
          <w:rPr>
            <w:b w:val="0"/>
            <w:i/>
            <w:lang w:val="en-US"/>
          </w:rPr>
          <w:t>layer</w:t>
        </w:r>
        <w:r w:rsidR="00E36741">
          <w:rPr>
            <w:b w:val="0"/>
            <w:lang w:val="en-US"/>
          </w:rPr>
          <w:t xml:space="preserve"> is the </w:t>
        </w:r>
        <w:r w:rsidR="00E36741" w:rsidRPr="00153C67">
          <w:rPr>
            <w:b w:val="0"/>
            <w:i/>
            <w:lang w:val="en-US"/>
          </w:rPr>
          <w:t>indirect reference layer</w:t>
        </w:r>
      </w:ins>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lastRenderedPageBreak/>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D31244" w:rsidRDefault="00D31244" w:rsidP="00D31244">
      <w:pPr>
        <w:pStyle w:val="3L1"/>
        <w:keepNext w:val="0"/>
        <w:widowControl/>
        <w:numPr>
          <w:ilvl w:val="0"/>
          <w:numId w:val="43"/>
        </w:numPr>
        <w:spacing w:before="136"/>
        <w:ind w:left="709" w:hanging="709"/>
        <w:rPr>
          <w:ins w:id="1497" w:author="Miska Hannuksela" w:date="2014-03-17T17:48:00Z"/>
          <w:lang w:val="en-US"/>
        </w:rPr>
      </w:pPr>
      <w:proofErr w:type="gramStart"/>
      <w:ins w:id="1498" w:author="Miska Hannuksela" w:date="2014-03-17T17:48:00Z">
        <w:r w:rsidRPr="00D31244">
          <w:rPr>
            <w:lang w:val="en-CA"/>
          </w:rPr>
          <w:t>layer</w:t>
        </w:r>
        <w:proofErr w:type="gramEnd"/>
        <w:r w:rsidRPr="00D31244">
          <w:rPr>
            <w:lang w:val="en-CA"/>
          </w:rPr>
          <w:t xml:space="preserve"> subtree</w:t>
        </w:r>
        <w:r w:rsidRPr="00D31244">
          <w:rPr>
            <w:b w:val="0"/>
            <w:lang w:val="en-CA"/>
          </w:rPr>
          <w:t xml:space="preserve">: a subset of the </w:t>
        </w:r>
        <w:r w:rsidRPr="00D31244">
          <w:rPr>
            <w:b w:val="0"/>
            <w:i/>
            <w:lang w:val="en-CA"/>
          </w:rPr>
          <w:t>layers</w:t>
        </w:r>
        <w:r w:rsidRPr="00D31244">
          <w:rPr>
            <w:b w:val="0"/>
            <w:lang w:val="en-CA"/>
          </w:rPr>
          <w:t xml:space="preserve"> of a </w:t>
        </w:r>
        <w:r w:rsidRPr="00D31244">
          <w:rPr>
            <w:b w:val="0"/>
            <w:i/>
            <w:lang w:val="en-CA"/>
          </w:rPr>
          <w:t>layer tree</w:t>
        </w:r>
        <w:r w:rsidRPr="00D31244">
          <w:rPr>
            <w:b w:val="0"/>
            <w:lang w:val="en-CA"/>
          </w:rPr>
          <w:t xml:space="preserve"> including all the </w:t>
        </w:r>
        <w:r w:rsidRPr="00D31244">
          <w:rPr>
            <w:b w:val="0"/>
            <w:i/>
            <w:lang w:val="en-CA"/>
          </w:rPr>
          <w:t>direct and indirect reference layers</w:t>
        </w:r>
        <w:r w:rsidRPr="00D31244">
          <w:rPr>
            <w:b w:val="0"/>
            <w:lang w:val="en-CA"/>
          </w:rPr>
          <w:t xml:space="preserve"> of the </w:t>
        </w:r>
        <w:r w:rsidRPr="00D31244">
          <w:rPr>
            <w:b w:val="0"/>
            <w:i/>
            <w:lang w:val="en-CA"/>
          </w:rPr>
          <w:t>layers</w:t>
        </w:r>
        <w:r w:rsidRPr="00D31244">
          <w:rPr>
            <w:b w:val="0"/>
            <w:lang w:val="en-CA"/>
          </w:rPr>
          <w:t xml:space="preserve"> within the subset.</w:t>
        </w:r>
      </w:ins>
    </w:p>
    <w:p w:rsidR="00E36741" w:rsidRPr="00D31244" w:rsidRDefault="00E36741" w:rsidP="00E36741">
      <w:pPr>
        <w:pStyle w:val="3L1"/>
        <w:keepNext w:val="0"/>
        <w:widowControl/>
        <w:numPr>
          <w:ilvl w:val="0"/>
          <w:numId w:val="43"/>
        </w:numPr>
        <w:spacing w:before="136"/>
        <w:ind w:left="709" w:hanging="709"/>
        <w:rPr>
          <w:ins w:id="1499" w:author="Miska Hannuksela" w:date="2014-03-17T17:43:00Z"/>
          <w:lang w:val="en-US"/>
        </w:rPr>
      </w:pPr>
      <w:ins w:id="1500" w:author="Miska Hannuksela" w:date="2014-03-17T17:43:00Z">
        <w:r>
          <w:rPr>
            <w:lang w:val="en-US"/>
          </w:rPr>
          <w:t>layer tree</w:t>
        </w:r>
        <w:r>
          <w:rPr>
            <w:b w:val="0"/>
            <w:lang w:val="en-US"/>
          </w:rPr>
          <w:t xml:space="preserve">: A set of </w:t>
        </w:r>
        <w:r w:rsidRPr="005260E7">
          <w:rPr>
            <w:b w:val="0"/>
            <w:i/>
            <w:lang w:val="en-US"/>
          </w:rPr>
          <w:t>layers</w:t>
        </w:r>
        <w:r>
          <w:rPr>
            <w:b w:val="0"/>
            <w:lang w:val="en-US"/>
          </w:rPr>
          <w:t xml:space="preserve"> such that each </w:t>
        </w:r>
        <w:r w:rsidRPr="005260E7">
          <w:rPr>
            <w:b w:val="0"/>
            <w:i/>
            <w:lang w:val="en-US"/>
          </w:rPr>
          <w:t>layer</w:t>
        </w:r>
        <w:r>
          <w:rPr>
            <w:b w:val="0"/>
            <w:lang w:val="en-US"/>
          </w:rPr>
          <w:t xml:space="preserve"> in the set of </w:t>
        </w:r>
        <w:r w:rsidRPr="005260E7">
          <w:rPr>
            <w:b w:val="0"/>
            <w:i/>
            <w:lang w:val="en-US"/>
          </w:rPr>
          <w:t>layers</w:t>
        </w:r>
        <w:r>
          <w:rPr>
            <w:b w:val="0"/>
            <w:lang w:val="en-US"/>
          </w:rPr>
          <w:t xml:space="preserve"> is a </w:t>
        </w:r>
        <w:r w:rsidRPr="005260E7">
          <w:rPr>
            <w:b w:val="0"/>
            <w:i/>
            <w:lang w:val="en-US"/>
          </w:rPr>
          <w:t>direct or indirected predicted layer</w:t>
        </w:r>
        <w:r>
          <w:rPr>
            <w:b w:val="0"/>
            <w:lang w:val="en-US"/>
          </w:rPr>
          <w:t xml:space="preserve"> or a </w:t>
        </w:r>
        <w:r w:rsidRPr="005260E7">
          <w:rPr>
            <w:b w:val="0"/>
            <w:i/>
            <w:lang w:val="en-US"/>
          </w:rPr>
          <w:t>direct or indirect reference layer</w:t>
        </w:r>
        <w:r>
          <w:rPr>
            <w:b w:val="0"/>
            <w:lang w:val="en-US"/>
          </w:rPr>
          <w:t xml:space="preserve"> of at least one other </w:t>
        </w:r>
        <w:r w:rsidRPr="005260E7">
          <w:rPr>
            <w:b w:val="0"/>
            <w:i/>
            <w:lang w:val="en-US"/>
          </w:rPr>
          <w:t>layer</w:t>
        </w:r>
        <w:r>
          <w:rPr>
            <w:b w:val="0"/>
            <w:lang w:val="en-US"/>
          </w:rPr>
          <w:t xml:space="preserve"> in the set of </w:t>
        </w:r>
        <w:r w:rsidRPr="005260E7">
          <w:rPr>
            <w:b w:val="0"/>
            <w:i/>
            <w:lang w:val="en-US"/>
          </w:rPr>
          <w:t>layers</w:t>
        </w:r>
        <w:r>
          <w:rPr>
            <w:b w:val="0"/>
            <w:lang w:val="en-US"/>
          </w:rPr>
          <w:t xml:space="preserve"> and no </w:t>
        </w:r>
        <w:r w:rsidRPr="005260E7">
          <w:rPr>
            <w:b w:val="0"/>
            <w:i/>
            <w:lang w:val="en-US"/>
          </w:rPr>
          <w:t>layer</w:t>
        </w:r>
        <w:r>
          <w:rPr>
            <w:b w:val="0"/>
            <w:lang w:val="en-US"/>
          </w:rPr>
          <w:t xml:space="preserve"> outside the set of </w:t>
        </w:r>
        <w:r w:rsidRPr="005260E7">
          <w:rPr>
            <w:b w:val="0"/>
            <w:i/>
            <w:lang w:val="en-US"/>
          </w:rPr>
          <w:t>layers</w:t>
        </w:r>
        <w:r>
          <w:rPr>
            <w:b w:val="0"/>
            <w:lang w:val="en-US"/>
          </w:rPr>
          <w:t xml:space="preserve"> is a </w:t>
        </w:r>
        <w:r w:rsidRPr="005260E7">
          <w:rPr>
            <w:b w:val="0"/>
            <w:i/>
            <w:lang w:val="en-US"/>
          </w:rPr>
          <w:t>direct or indirected predicted layer</w:t>
        </w:r>
        <w:r>
          <w:rPr>
            <w:b w:val="0"/>
            <w:lang w:val="en-US"/>
          </w:rPr>
          <w:t xml:space="preserve"> or a </w:t>
        </w:r>
        <w:r w:rsidRPr="005260E7">
          <w:rPr>
            <w:b w:val="0"/>
            <w:i/>
            <w:lang w:val="en-US"/>
          </w:rPr>
          <w:t>direct or indirect reference layer</w:t>
        </w:r>
        <w:r>
          <w:rPr>
            <w:b w:val="0"/>
            <w:lang w:val="en-US"/>
          </w:rPr>
          <w:t xml:space="preserve"> of any </w:t>
        </w:r>
        <w:r w:rsidRPr="005260E7">
          <w:rPr>
            <w:b w:val="0"/>
            <w:i/>
            <w:lang w:val="en-US"/>
          </w:rPr>
          <w:t>layer</w:t>
        </w:r>
        <w:r>
          <w:rPr>
            <w:b w:val="0"/>
            <w:lang w:val="en-US"/>
          </w:rPr>
          <w:t xml:space="preserve"> in the set of </w:t>
        </w:r>
        <w:r w:rsidRPr="005260E7">
          <w:rPr>
            <w:b w:val="0"/>
            <w:i/>
            <w:lang w:val="en-US"/>
          </w:rPr>
          <w:t>layers</w:t>
        </w:r>
        <w:r>
          <w:rPr>
            <w:b w:val="0"/>
            <w:lang w:val="en-US"/>
          </w:rPr>
          <w:t>.</w:t>
        </w:r>
      </w:ins>
    </w:p>
    <w:p w:rsidR="00D31244" w:rsidRPr="00D31244" w:rsidRDefault="00D31244" w:rsidP="00E36741">
      <w:pPr>
        <w:pStyle w:val="3L1"/>
        <w:keepNext w:val="0"/>
        <w:widowControl/>
        <w:numPr>
          <w:ilvl w:val="0"/>
          <w:numId w:val="43"/>
        </w:numPr>
        <w:spacing w:before="136"/>
        <w:ind w:left="709" w:hanging="709"/>
        <w:rPr>
          <w:ins w:id="1501" w:author="Miska Hannuksela" w:date="2014-03-17T17:44:00Z"/>
          <w:lang w:val="en-US"/>
        </w:rPr>
      </w:pPr>
      <w:proofErr w:type="gramStart"/>
      <w:ins w:id="1502" w:author="Miska Hannuksela" w:date="2014-03-17T17:44:00Z">
        <w:r w:rsidRPr="00D31244">
          <w:rPr>
            <w:lang w:val="en-CA"/>
          </w:rPr>
          <w:t>layer</w:t>
        </w:r>
        <w:proofErr w:type="gramEnd"/>
        <w:r w:rsidRPr="00D31244">
          <w:rPr>
            <w:lang w:val="en-CA"/>
          </w:rPr>
          <w:t xml:space="preserve"> tree partition</w:t>
        </w:r>
        <w:r w:rsidRPr="00D31244">
          <w:rPr>
            <w:b w:val="0"/>
            <w:lang w:val="en-CA"/>
          </w:rPr>
          <w:t xml:space="preserve">: a subset of the </w:t>
        </w:r>
        <w:r w:rsidRPr="00D31244">
          <w:rPr>
            <w:b w:val="0"/>
            <w:i/>
            <w:lang w:val="en-CA"/>
          </w:rPr>
          <w:t>layers</w:t>
        </w:r>
        <w:r w:rsidRPr="00D31244">
          <w:rPr>
            <w:b w:val="0"/>
            <w:lang w:val="en-CA"/>
          </w:rPr>
          <w:t xml:space="preserve"> of a </w:t>
        </w:r>
        <w:r w:rsidRPr="00D31244">
          <w:rPr>
            <w:b w:val="0"/>
            <w:i/>
            <w:lang w:val="en-CA"/>
          </w:rPr>
          <w:t>layer tree</w:t>
        </w:r>
        <w:r w:rsidRPr="00D31244">
          <w:rPr>
            <w:b w:val="0"/>
            <w:lang w:val="en-CA"/>
          </w:rPr>
          <w:t xml:space="preserve"> including exactly one </w:t>
        </w:r>
        <w:r w:rsidRPr="00D31244">
          <w:rPr>
            <w:b w:val="0"/>
            <w:i/>
            <w:lang w:val="en-CA"/>
          </w:rPr>
          <w:t>independent layer</w:t>
        </w:r>
        <w:r w:rsidRPr="00D31244">
          <w:rPr>
            <w:b w:val="0"/>
            <w:lang w:val="en-CA"/>
          </w:rPr>
          <w:t xml:space="preserve"> and all its </w:t>
        </w:r>
        <w:r w:rsidRPr="00D31244">
          <w:rPr>
            <w:b w:val="0"/>
            <w:i/>
            <w:lang w:val="en-CA"/>
          </w:rPr>
          <w:t>direct or indirect predicted layers</w:t>
        </w:r>
        <w:r w:rsidRPr="00D31244">
          <w:rPr>
            <w:b w:val="0"/>
            <w:lang w:val="en-CA"/>
          </w:rPr>
          <w:t xml:space="preserve"> unless they are included in a </w:t>
        </w:r>
        <w:r w:rsidRPr="00D31244">
          <w:rPr>
            <w:b w:val="0"/>
            <w:i/>
            <w:lang w:val="en-CA"/>
          </w:rPr>
          <w:t>layer tree partition</w:t>
        </w:r>
        <w:r w:rsidRPr="00D31244">
          <w:rPr>
            <w:b w:val="0"/>
            <w:lang w:val="en-CA"/>
          </w:rPr>
          <w:t xml:space="preserve"> with a smaller index of the same </w:t>
        </w:r>
        <w:r w:rsidRPr="00D31244">
          <w:rPr>
            <w:b w:val="0"/>
            <w:i/>
            <w:lang w:val="en-CA"/>
          </w:rPr>
          <w:t>layer tree</w:t>
        </w:r>
        <w:r w:rsidRPr="00D31244">
          <w:rPr>
            <w:b w:val="0"/>
            <w:lang w:val="en-CA"/>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D31244" w:rsidRDefault="00D31244" w:rsidP="007E173E">
      <w:pPr>
        <w:pStyle w:val="3L1"/>
        <w:keepNext w:val="0"/>
        <w:widowControl/>
        <w:numPr>
          <w:ilvl w:val="0"/>
          <w:numId w:val="43"/>
        </w:numPr>
        <w:spacing w:before="136"/>
        <w:ind w:left="709" w:hanging="709"/>
        <w:rPr>
          <w:ins w:id="1503" w:author="Miska Hannuksela" w:date="2014-03-17T17:46:00Z"/>
          <w:lang w:val="en-US"/>
        </w:rPr>
      </w:pPr>
      <w:proofErr w:type="gramStart"/>
      <w:ins w:id="1504" w:author="Miska Hannuksela" w:date="2014-03-17T17:46:00Z">
        <w:r w:rsidRPr="00D31244">
          <w:rPr>
            <w:lang w:val="en-CA"/>
          </w:rPr>
          <w:t>non-base</w:t>
        </w:r>
        <w:proofErr w:type="gramEnd"/>
        <w:r w:rsidRPr="00D31244">
          <w:rPr>
            <w:lang w:val="en-CA"/>
          </w:rPr>
          <w:t xml:space="preserve"> layer subtree</w:t>
        </w:r>
        <w:r w:rsidRPr="00D31244">
          <w:rPr>
            <w:b w:val="0"/>
            <w:lang w:val="en-CA"/>
          </w:rPr>
          <w:t xml:space="preserve">: a </w:t>
        </w:r>
        <w:r w:rsidRPr="00D31244">
          <w:rPr>
            <w:b w:val="0"/>
            <w:i/>
            <w:lang w:val="en-CA"/>
          </w:rPr>
          <w:t>layer subtree</w:t>
        </w:r>
        <w:r w:rsidRPr="00D31244">
          <w:rPr>
            <w:b w:val="0"/>
            <w:lang w:val="en-CA"/>
          </w:rPr>
          <w:t xml:space="preserve"> that does not include the </w:t>
        </w:r>
        <w:r w:rsidRPr="00D31244">
          <w:rPr>
            <w:b w:val="0"/>
            <w:i/>
            <w:lang w:val="en-CA"/>
          </w:rPr>
          <w:t>base layer</w:t>
        </w:r>
        <w:r w:rsidRPr="00D31244">
          <w:rPr>
            <w:b w:val="0"/>
            <w:lang w:val="en-CA"/>
          </w:rPr>
          <w:t>.</w:t>
        </w:r>
      </w:ins>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05" w:name="_Toc377921523"/>
      <w:bookmarkStart w:id="1506" w:name="_Toc378026161"/>
      <w:r w:rsidRPr="00564A49">
        <w:rPr>
          <w:lang w:val="en-US"/>
        </w:rPr>
        <w:t>Abbreviations</w:t>
      </w:r>
      <w:bookmarkEnd w:id="1505"/>
      <w:bookmarkEnd w:id="1506"/>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07" w:name="_Toc377921524"/>
      <w:bookmarkStart w:id="1508" w:name="_Toc378026162"/>
      <w:r w:rsidRPr="00564A49">
        <w:rPr>
          <w:lang w:val="en-US"/>
        </w:rPr>
        <w:t>Conventions</w:t>
      </w:r>
      <w:bookmarkEnd w:id="1507"/>
      <w:bookmarkEnd w:id="1508"/>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09" w:name="_Toc377921525"/>
      <w:bookmarkStart w:id="1510" w:name="_Toc378026163"/>
      <w:r w:rsidRPr="00564A49">
        <w:rPr>
          <w:lang w:val="en-US"/>
        </w:rPr>
        <w:lastRenderedPageBreak/>
        <w:t>Source, coded, decoded and output data formats, scanning processes, and neighbouring relationships</w:t>
      </w:r>
      <w:bookmarkEnd w:id="1509"/>
      <w:bookmarkEnd w:id="1510"/>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11" w:name="_Toc303680801"/>
      <w:bookmarkStart w:id="1512" w:name="_Toc248045632"/>
      <w:bookmarkStart w:id="1513" w:name="_Toc226457165"/>
      <w:bookmarkStart w:id="1514" w:name="_Ref220337191"/>
      <w:bookmarkStart w:id="1515" w:name="_Ref217305740"/>
      <w:bookmarkStart w:id="1516" w:name="_Ref360894127"/>
      <w:bookmarkStart w:id="1517" w:name="_Toc377921526"/>
      <w:bookmarkStart w:id="1518" w:name="_Toc378026164"/>
      <w:r w:rsidRPr="00564A49">
        <w:rPr>
          <w:lang w:val="en-US"/>
        </w:rPr>
        <w:t>Syntax and semantics</w:t>
      </w:r>
      <w:bookmarkEnd w:id="1511"/>
      <w:bookmarkEnd w:id="1512"/>
      <w:bookmarkEnd w:id="1513"/>
      <w:bookmarkEnd w:id="1514"/>
      <w:bookmarkEnd w:id="1515"/>
      <w:bookmarkEnd w:id="1516"/>
      <w:bookmarkEnd w:id="1517"/>
      <w:bookmarkEnd w:id="1518"/>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9" w:name="_Toc303680802"/>
      <w:bookmarkStart w:id="1520" w:name="_Toc248045633"/>
      <w:bookmarkStart w:id="1521" w:name="_Toc226457166"/>
      <w:bookmarkStart w:id="1522" w:name="_Toc198881559"/>
      <w:bookmarkStart w:id="1523" w:name="_Toc190849807"/>
      <w:bookmarkStart w:id="1524" w:name="_Toc140808430"/>
      <w:bookmarkStart w:id="1525" w:name="_Ref348089982"/>
      <w:bookmarkStart w:id="1526" w:name="_Ref363159905"/>
      <w:bookmarkStart w:id="1527" w:name="_Toc377921527"/>
      <w:bookmarkStart w:id="1528" w:name="_Toc378026165"/>
      <w:r w:rsidRPr="00564A49">
        <w:rPr>
          <w:lang w:val="en-US"/>
        </w:rPr>
        <w:t>Method of specifying syntax in tabular form</w:t>
      </w:r>
      <w:bookmarkEnd w:id="1519"/>
      <w:bookmarkEnd w:id="1520"/>
      <w:bookmarkEnd w:id="1521"/>
      <w:bookmarkEnd w:id="1522"/>
      <w:bookmarkEnd w:id="1523"/>
      <w:bookmarkEnd w:id="1524"/>
      <w:bookmarkEnd w:id="1525"/>
      <w:bookmarkEnd w:id="1526"/>
      <w:bookmarkEnd w:id="1527"/>
      <w:bookmarkEnd w:id="1528"/>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29" w:name="_Toc303680803"/>
      <w:bookmarkStart w:id="1530" w:name="_Toc248045634"/>
      <w:bookmarkStart w:id="1531" w:name="_Toc226457167"/>
      <w:bookmarkStart w:id="1532" w:name="_Toc198881560"/>
      <w:bookmarkStart w:id="1533" w:name="_Toc190849808"/>
      <w:bookmarkStart w:id="1534" w:name="_Toc140808431"/>
      <w:bookmarkStart w:id="1535" w:name="_Ref348089989"/>
      <w:bookmarkStart w:id="1536" w:name="_Ref363159910"/>
      <w:bookmarkStart w:id="1537" w:name="_Toc377921528"/>
      <w:bookmarkStart w:id="1538" w:name="_Toc378026166"/>
      <w:r w:rsidRPr="00564A49">
        <w:rPr>
          <w:lang w:val="en-US"/>
        </w:rPr>
        <w:t>Specification of syntax functions, categories, and descriptors</w:t>
      </w:r>
      <w:bookmarkEnd w:id="1529"/>
      <w:bookmarkEnd w:id="1530"/>
      <w:bookmarkEnd w:id="1531"/>
      <w:bookmarkEnd w:id="1532"/>
      <w:bookmarkEnd w:id="1533"/>
      <w:bookmarkEnd w:id="1534"/>
      <w:bookmarkEnd w:id="1535"/>
      <w:bookmarkEnd w:id="1536"/>
      <w:bookmarkEnd w:id="1537"/>
      <w:bookmarkEnd w:id="1538"/>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39"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0" w:name="_Toc377921529"/>
      <w:bookmarkStart w:id="1541" w:name="_Toc378026167"/>
      <w:r w:rsidRPr="00564A49">
        <w:rPr>
          <w:lang w:val="en-US"/>
        </w:rPr>
        <w:t>Syntax in tabular form</w:t>
      </w:r>
      <w:bookmarkEnd w:id="1539"/>
      <w:bookmarkEnd w:id="1540"/>
      <w:bookmarkEnd w:id="154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2" w:name="_Ref348090062"/>
      <w:bookmarkStart w:id="1543" w:name="_Toc377921530"/>
      <w:bookmarkStart w:id="1544" w:name="_Toc378026168"/>
      <w:r w:rsidRPr="00564A49">
        <w:rPr>
          <w:lang w:val="en-US"/>
        </w:rPr>
        <w:t>NAL unit syntax</w:t>
      </w:r>
      <w:bookmarkEnd w:id="1542"/>
      <w:bookmarkEnd w:id="1543"/>
      <w:bookmarkEnd w:id="1544"/>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5" w:name="_Ref363159828"/>
      <w:bookmarkStart w:id="1546" w:name="_Toc377921531"/>
      <w:bookmarkStart w:id="1547" w:name="_Toc378026169"/>
      <w:r w:rsidRPr="00564A49">
        <w:rPr>
          <w:lang w:val="en-US"/>
        </w:rPr>
        <w:lastRenderedPageBreak/>
        <w:t>Raw byte sequence payloads and RBSP trailing bits syntax</w:t>
      </w:r>
      <w:bookmarkEnd w:id="1545"/>
      <w:bookmarkEnd w:id="1546"/>
      <w:bookmarkEnd w:id="1547"/>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8" w:name="_Ref348090078"/>
      <w:r w:rsidRPr="00564A49">
        <w:rPr>
          <w:lang w:val="en-US"/>
        </w:rPr>
        <w:t>Video parameter set RBSP</w:t>
      </w:r>
      <w:bookmarkEnd w:id="1548"/>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0E1C53" w:rsidRPr="00564A49" w:rsidTr="000E1C53">
        <w:trPr>
          <w:trHeight w:val="289"/>
          <w:jc w:val="center"/>
          <w:ins w:id="1549" w:author="(r2)" w:date="2014-03-31T23:35:00Z"/>
        </w:trPr>
        <w:tc>
          <w:tcPr>
            <w:tcW w:w="7920" w:type="dxa"/>
          </w:tcPr>
          <w:p w:rsidR="000E1C53" w:rsidRPr="00564A49" w:rsidRDefault="000E1C53" w:rsidP="000E1C53">
            <w:pPr>
              <w:pStyle w:val="tablesyntax"/>
              <w:keepLines w:val="0"/>
              <w:rPr>
                <w:ins w:id="1550" w:author="(r2)" w:date="2014-03-31T23:35:00Z"/>
                <w:rFonts w:eastAsia="Batang"/>
                <w:bCs/>
                <w:lang w:val="en-US" w:eastAsia="ko-KR"/>
              </w:rPr>
            </w:pPr>
            <w:ins w:id="1551" w:author="(r2)" w:date="2014-03-31T23:35:00Z">
              <w:r>
                <w:rPr>
                  <w:rFonts w:eastAsia="Batang"/>
                  <w:bCs/>
                  <w:lang w:val="en-US" w:eastAsia="ko-KR"/>
                </w:rPr>
                <w:tab/>
                <w:t xml:space="preserve">if( NumIndependentLayers &gt; 1 ) </w:t>
              </w:r>
            </w:ins>
          </w:p>
        </w:tc>
        <w:tc>
          <w:tcPr>
            <w:tcW w:w="1152" w:type="dxa"/>
          </w:tcPr>
          <w:p w:rsidR="000E1C53" w:rsidRPr="00564A49" w:rsidRDefault="000E1C53" w:rsidP="000E1C53">
            <w:pPr>
              <w:keepNext/>
              <w:tabs>
                <w:tab w:val="clear" w:pos="794"/>
                <w:tab w:val="clear" w:pos="1191"/>
                <w:tab w:val="clear" w:pos="1588"/>
                <w:tab w:val="clear" w:pos="1985"/>
              </w:tabs>
              <w:spacing w:before="0" w:after="60"/>
              <w:rPr>
                <w:ins w:id="1552" w:author="(r2)" w:date="2014-03-31T23:35:00Z"/>
                <w:lang w:val="en-US"/>
              </w:rPr>
            </w:pPr>
          </w:p>
        </w:tc>
      </w:tr>
      <w:tr w:rsidR="000E1C53" w:rsidRPr="00564A49" w:rsidTr="000E1C53">
        <w:trPr>
          <w:trHeight w:val="289"/>
          <w:jc w:val="center"/>
          <w:ins w:id="1553" w:author="(r2)" w:date="2014-03-31T23:35:00Z"/>
        </w:trPr>
        <w:tc>
          <w:tcPr>
            <w:tcW w:w="7920" w:type="dxa"/>
          </w:tcPr>
          <w:p w:rsidR="000E1C53" w:rsidRPr="0040077B" w:rsidRDefault="000E1C53" w:rsidP="00E81BEB">
            <w:pPr>
              <w:pStyle w:val="tablesyntax"/>
              <w:keepLines w:val="0"/>
              <w:rPr>
                <w:ins w:id="1554" w:author="(r2)" w:date="2014-03-31T23:35:00Z"/>
                <w:rFonts w:eastAsia="Batang"/>
                <w:b/>
                <w:bCs/>
                <w:lang w:val="en-US" w:eastAsia="ko-KR"/>
              </w:rPr>
            </w:pPr>
            <w:ins w:id="1555" w:author="(r2)" w:date="2014-03-31T23:35:00Z">
              <w:r>
                <w:rPr>
                  <w:rFonts w:eastAsia="Batang"/>
                  <w:bCs/>
                  <w:lang w:val="en-US" w:eastAsia="ko-KR"/>
                </w:rPr>
                <w:tab/>
              </w:r>
              <w:r>
                <w:rPr>
                  <w:rFonts w:eastAsia="Batang"/>
                  <w:bCs/>
                  <w:lang w:val="en-US" w:eastAsia="ko-KR"/>
                </w:rPr>
                <w:tab/>
              </w:r>
              <w:r w:rsidRPr="0040077B">
                <w:rPr>
                  <w:rFonts w:eastAsia="Batang"/>
                  <w:b/>
                  <w:bCs/>
                  <w:lang w:val="en-US" w:eastAsia="ko-KR"/>
                </w:rPr>
                <w:t>num_add_layer_sets</w:t>
              </w:r>
            </w:ins>
          </w:p>
        </w:tc>
        <w:tc>
          <w:tcPr>
            <w:tcW w:w="1152" w:type="dxa"/>
          </w:tcPr>
          <w:p w:rsidR="000E1C53" w:rsidRPr="00564A49" w:rsidRDefault="000E1C53" w:rsidP="000E1C53">
            <w:pPr>
              <w:keepNext/>
              <w:tabs>
                <w:tab w:val="clear" w:pos="794"/>
                <w:tab w:val="clear" w:pos="1191"/>
                <w:tab w:val="clear" w:pos="1588"/>
                <w:tab w:val="clear" w:pos="1985"/>
              </w:tabs>
              <w:spacing w:before="0" w:after="60"/>
              <w:rPr>
                <w:ins w:id="1556" w:author="(r2)" w:date="2014-03-31T23:35:00Z"/>
                <w:lang w:val="en-US"/>
              </w:rPr>
            </w:pPr>
            <w:ins w:id="1557" w:author="(r2)" w:date="2014-03-31T23:35:00Z">
              <w:r>
                <w:rPr>
                  <w:lang w:val="en-US"/>
                </w:rPr>
                <w:t>ue(v)</w:t>
              </w:r>
            </w:ins>
          </w:p>
        </w:tc>
      </w:tr>
      <w:tr w:rsidR="000E1C53" w:rsidRPr="00564A49" w:rsidTr="000E1C53">
        <w:trPr>
          <w:trHeight w:val="289"/>
          <w:jc w:val="center"/>
          <w:ins w:id="1558" w:author="(r2)" w:date="2014-03-31T23:35:00Z"/>
        </w:trPr>
        <w:tc>
          <w:tcPr>
            <w:tcW w:w="7920" w:type="dxa"/>
          </w:tcPr>
          <w:p w:rsidR="000E1C53" w:rsidRDefault="000E1C53" w:rsidP="00E81BEB">
            <w:pPr>
              <w:pStyle w:val="tablesyntax"/>
              <w:keepLines w:val="0"/>
              <w:rPr>
                <w:ins w:id="1559" w:author="(r2)" w:date="2014-03-31T23:35:00Z"/>
                <w:rFonts w:eastAsia="Batang"/>
                <w:bCs/>
                <w:lang w:val="en-US" w:eastAsia="ko-KR"/>
              </w:rPr>
            </w:pPr>
            <w:ins w:id="1560" w:author="(r2)" w:date="2014-03-31T23:35:00Z">
              <w:r>
                <w:rPr>
                  <w:rFonts w:eastAsia="Batang"/>
                  <w:bCs/>
                  <w:lang w:val="en-US" w:eastAsia="ko-KR"/>
                </w:rPr>
                <w:tab/>
                <w:t xml:space="preserve">for( i = 0; i &lt; num_add_layer_sets; i++ ) </w:t>
              </w:r>
            </w:ins>
          </w:p>
        </w:tc>
        <w:tc>
          <w:tcPr>
            <w:tcW w:w="1152" w:type="dxa"/>
          </w:tcPr>
          <w:p w:rsidR="000E1C53" w:rsidRDefault="000E1C53" w:rsidP="000E1C53">
            <w:pPr>
              <w:keepNext/>
              <w:tabs>
                <w:tab w:val="clear" w:pos="794"/>
                <w:tab w:val="clear" w:pos="1191"/>
                <w:tab w:val="clear" w:pos="1588"/>
                <w:tab w:val="clear" w:pos="1985"/>
              </w:tabs>
              <w:spacing w:before="0" w:after="60"/>
              <w:rPr>
                <w:ins w:id="1561" w:author="(r2)" w:date="2014-03-31T23:35:00Z"/>
                <w:lang w:val="en-US"/>
              </w:rPr>
            </w:pPr>
          </w:p>
        </w:tc>
      </w:tr>
      <w:tr w:rsidR="000E1C53" w:rsidRPr="00564A49" w:rsidTr="000E1C53">
        <w:trPr>
          <w:trHeight w:val="289"/>
          <w:jc w:val="center"/>
          <w:ins w:id="1562" w:author="(r2)" w:date="2014-03-31T23:35:00Z"/>
        </w:trPr>
        <w:tc>
          <w:tcPr>
            <w:tcW w:w="7920" w:type="dxa"/>
          </w:tcPr>
          <w:p w:rsidR="000E1C53" w:rsidRDefault="000E1C53" w:rsidP="000E1C53">
            <w:pPr>
              <w:pStyle w:val="tablesyntax"/>
              <w:keepLines w:val="0"/>
              <w:rPr>
                <w:ins w:id="1563" w:author="(r2)" w:date="2014-03-31T23:35:00Z"/>
                <w:rFonts w:eastAsia="Batang"/>
                <w:bCs/>
                <w:lang w:val="en-US" w:eastAsia="ko-KR"/>
              </w:rPr>
            </w:pPr>
            <w:ins w:id="1564" w:author="(r2)" w:date="2014-03-31T23:35:00Z">
              <w:r>
                <w:rPr>
                  <w:rFonts w:eastAsia="Batang"/>
                  <w:bCs/>
                  <w:lang w:val="en-US" w:eastAsia="ko-KR"/>
                </w:rPr>
                <w:tab/>
              </w:r>
              <w:r>
                <w:rPr>
                  <w:rFonts w:eastAsia="Batang"/>
                  <w:bCs/>
                  <w:lang w:val="en-US" w:eastAsia="ko-KR"/>
                </w:rPr>
                <w:tab/>
                <w:t xml:space="preserve">for( j = 1; j &lt; NumIndependentLayers; j++ ) </w:t>
              </w:r>
            </w:ins>
          </w:p>
        </w:tc>
        <w:tc>
          <w:tcPr>
            <w:tcW w:w="1152" w:type="dxa"/>
          </w:tcPr>
          <w:p w:rsidR="000E1C53" w:rsidRDefault="000E1C53" w:rsidP="000E1C53">
            <w:pPr>
              <w:keepNext/>
              <w:tabs>
                <w:tab w:val="clear" w:pos="794"/>
                <w:tab w:val="clear" w:pos="1191"/>
                <w:tab w:val="clear" w:pos="1588"/>
                <w:tab w:val="clear" w:pos="1985"/>
              </w:tabs>
              <w:spacing w:before="0" w:after="60"/>
              <w:rPr>
                <w:ins w:id="1565" w:author="(r2)" w:date="2014-03-31T23:35:00Z"/>
                <w:lang w:val="en-US"/>
              </w:rPr>
            </w:pPr>
          </w:p>
        </w:tc>
      </w:tr>
      <w:tr w:rsidR="000E1C53" w:rsidRPr="00564A49" w:rsidTr="000E1C53">
        <w:trPr>
          <w:trHeight w:val="289"/>
          <w:jc w:val="center"/>
          <w:ins w:id="1566" w:author="(r2)" w:date="2014-03-31T23:35:00Z"/>
        </w:trPr>
        <w:tc>
          <w:tcPr>
            <w:tcW w:w="7920" w:type="dxa"/>
          </w:tcPr>
          <w:p w:rsidR="000E1C53" w:rsidRDefault="000E1C53" w:rsidP="000E1C53">
            <w:pPr>
              <w:pStyle w:val="tablesyntax"/>
              <w:keepLines w:val="0"/>
              <w:rPr>
                <w:ins w:id="1567" w:author="(r2)" w:date="2014-03-31T23:35:00Z"/>
                <w:rFonts w:eastAsia="Batang"/>
                <w:bCs/>
                <w:lang w:val="en-US" w:eastAsia="ko-KR"/>
              </w:rPr>
            </w:pPr>
            <w:ins w:id="1568" w:author="(r2)" w:date="2014-03-31T23:35:00Z">
              <w:r>
                <w:rPr>
                  <w:rFonts w:eastAsia="Batang"/>
                  <w:bCs/>
                  <w:lang w:val="en-US" w:eastAsia="ko-KR"/>
                </w:rPr>
                <w:tab/>
              </w:r>
              <w:r>
                <w:rPr>
                  <w:rFonts w:eastAsia="Batang"/>
                  <w:bCs/>
                  <w:lang w:val="en-US" w:eastAsia="ko-KR"/>
                </w:rPr>
                <w:tab/>
              </w:r>
              <w:r>
                <w:rPr>
                  <w:rFonts w:eastAsia="Batang"/>
                  <w:bCs/>
                  <w:lang w:val="en-US" w:eastAsia="ko-KR"/>
                </w:rPr>
                <w:tab/>
              </w:r>
              <w:r w:rsidRPr="00FB11FF">
                <w:rPr>
                  <w:rFonts w:eastAsia="Batang"/>
                  <w:b/>
                  <w:bCs/>
                  <w:lang w:val="en-US" w:eastAsia="ko-KR"/>
                </w:rPr>
                <w:t>highest_layer_idx_plus1</w:t>
              </w:r>
              <w:r>
                <w:rPr>
                  <w:rFonts w:eastAsia="Batang"/>
                  <w:bCs/>
                  <w:lang w:val="en-US" w:eastAsia="ko-KR"/>
                </w:rPr>
                <w:t>[ i ][ j ]</w:t>
              </w:r>
            </w:ins>
          </w:p>
        </w:tc>
        <w:tc>
          <w:tcPr>
            <w:tcW w:w="1152" w:type="dxa"/>
          </w:tcPr>
          <w:p w:rsidR="000E1C53" w:rsidRDefault="000E1C53" w:rsidP="000E1C53">
            <w:pPr>
              <w:keepNext/>
              <w:tabs>
                <w:tab w:val="clear" w:pos="794"/>
                <w:tab w:val="clear" w:pos="1191"/>
                <w:tab w:val="clear" w:pos="1588"/>
                <w:tab w:val="clear" w:pos="1985"/>
              </w:tabs>
              <w:spacing w:before="0" w:after="60"/>
              <w:rPr>
                <w:ins w:id="1569" w:author="(r2)" w:date="2014-03-31T23:35:00Z"/>
                <w:lang w:val="en-US"/>
              </w:rPr>
            </w:pPr>
            <w:ins w:id="1570" w:author="(r2)" w:date="2014-03-31T23:35:00Z">
              <w:r>
                <w:rPr>
                  <w:lang w:val="en-US"/>
                </w:rPr>
                <w:t>u(v)</w:t>
              </w:r>
            </w:ins>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0861EA" w:rsidRPr="00564A49" w:rsidTr="00802F9B">
        <w:trPr>
          <w:trHeight w:val="289"/>
          <w:jc w:val="center"/>
        </w:trPr>
        <w:tc>
          <w:tcPr>
            <w:tcW w:w="7920" w:type="dxa"/>
          </w:tcPr>
          <w:p w:rsidR="000861EA" w:rsidRPr="00564A49" w:rsidRDefault="000861EA" w:rsidP="00FD536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lastRenderedPageBreak/>
              <w:tab/>
              <w:t xml:space="preserve">NumOutputLayerSets  =  num_add_output_layer_sets + </w:t>
            </w:r>
            <w:del w:id="1571" w:author="Miska Hannuksela" w:date="2014-03-03T18:02:00Z">
              <w:r w:rsidRPr="00564A49" w:rsidDel="00FD5365">
                <w:rPr>
                  <w:rFonts w:eastAsia="Batang"/>
                  <w:bCs/>
                  <w:lang w:val="en-US" w:eastAsia="ko-KR"/>
                </w:rPr>
                <w:delText>vps_num_layer_sets_minus1 + 1</w:delText>
              </w:r>
            </w:del>
            <w:ins w:id="1572" w:author="Miska Hannuksela" w:date="2014-03-03T18:02:00Z">
              <w:r>
                <w:rPr>
                  <w:rFonts w:eastAsia="Batang"/>
                  <w:bCs/>
                  <w:lang w:val="en-US" w:eastAsia="ko-KR"/>
                </w:rPr>
                <w:t>NumLayerSets</w:t>
              </w:r>
            </w:ins>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4E0AEC">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w:t>
            </w:r>
            <w:ins w:id="1573" w:author="Miska Hannuksela" w:date="2014-03-03T18:13:00Z">
              <w:r>
                <w:rPr>
                  <w:rFonts w:eastAsia="Batang"/>
                  <w:bCs/>
                  <w:lang w:val="en-US" w:eastAsia="ko-KR"/>
                </w:rPr>
                <w:t>=</w:t>
              </w:r>
            </w:ins>
            <w:r w:rsidRPr="00564A49">
              <w:rPr>
                <w:rFonts w:eastAsia="Batang"/>
                <w:bCs/>
                <w:lang w:val="en-US" w:eastAsia="ko-KR"/>
              </w:rPr>
              <w:t xml:space="preserve"> </w:t>
            </w:r>
            <w:del w:id="1574" w:author="Miska Hannuksela" w:date="2014-03-03T18:13:00Z">
              <w:r w:rsidRPr="00564A49" w:rsidDel="004E0AEC">
                <w:rPr>
                  <w:rFonts w:eastAsia="Batang"/>
                  <w:bCs/>
                  <w:lang w:val="en-US" w:eastAsia="ko-KR"/>
                </w:rPr>
                <w:delText>vps_num_layer_sets_minus1</w:delText>
              </w:r>
            </w:del>
            <w:ins w:id="1575" w:author="Miska Hannuksela" w:date="2014-03-03T18:13:00Z">
              <w:r>
                <w:rPr>
                  <w:rFonts w:eastAsia="Batang"/>
                  <w:bCs/>
                  <w:lang w:val="en-US" w:eastAsia="ko-KR"/>
                </w:rPr>
                <w:t>NumLayerSets</w:t>
              </w:r>
            </w:ins>
            <w:r w:rsidRPr="00564A49">
              <w:rPr>
                <w:rFonts w:eastAsia="Batang"/>
                <w:bCs/>
                <w:lang w:val="en-US" w:eastAsia="ko-KR"/>
              </w:rPr>
              <w:t xml:space="preserve">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r w:rsidRPr="00564A49">
              <w:rPr>
                <w:lang w:val="en-US"/>
              </w:rPr>
              <w:t>u(v)</w:t>
            </w:r>
          </w:p>
        </w:tc>
      </w:tr>
      <w:tr w:rsidR="000861EA" w:rsidRPr="00564A49" w:rsidTr="00802F9B">
        <w:trPr>
          <w:trHeight w:val="289"/>
          <w:jc w:val="center"/>
        </w:trPr>
        <w:tc>
          <w:tcPr>
            <w:tcW w:w="7920" w:type="dxa"/>
          </w:tcPr>
          <w:p w:rsidR="000861EA" w:rsidRPr="00564A49" w:rsidRDefault="000861EA"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r w:rsidRPr="00564A49">
              <w:rPr>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 xml:space="preserve">NumDirectRefLayers[ OlsHighestOutputLayerId[ i ] ] &gt; 0 </w:t>
            </w:r>
            <w:r w:rsidRPr="00564A49">
              <w:rPr>
                <w:rFonts w:eastAsia="Batang"/>
                <w:bCs/>
                <w:lang w:val="en-US" w:eastAsia="ko-KR"/>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b/>
              </w:rPr>
              <w:t>cross_layer_phase_alignment_flag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0861EA" w:rsidRPr="00564A49" w:rsidRDefault="000861EA" w:rsidP="00802F9B">
            <w:pPr>
              <w:keepNext/>
              <w:spacing w:before="0" w:after="60"/>
              <w:rPr>
                <w:rFonts w:eastAsia="MS Mincho"/>
                <w:bCs/>
                <w:lang w:val="en-US"/>
              </w:rPr>
            </w:pPr>
            <w:r w:rsidRPr="00564A49">
              <w:rPr>
                <w:rFonts w:eastAsia="Batang"/>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lastRenderedPageBreak/>
              <w:tab/>
              <w:t>}</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76"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77" w:name="_Ref360884668"/>
      <w:r w:rsidRPr="00564A49">
        <w:rPr>
          <w:lang w:val="en-US"/>
        </w:rPr>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78"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w:t>
            </w:r>
            <w:ins w:id="1579" w:author="Miska Hannuksela" w:date="2014-03-04T14:53:00Z">
              <w:r w:rsidR="002D6E57">
                <w:rPr>
                  <w:rFonts w:ascii="Times New Roman" w:hAnsi="Times New Roman"/>
                  <w:lang w:val="en-US"/>
                </w:rPr>
                <w:t>layer_id_in_nuh[ </w:t>
              </w:r>
            </w:ins>
            <w:r w:rsidRPr="00564A49">
              <w:rPr>
                <w:rFonts w:ascii="Times New Roman" w:hAnsi="Times New Roman"/>
                <w:lang w:val="en-US"/>
              </w:rPr>
              <w:t>j</w:t>
            </w:r>
            <w:ins w:id="1580" w:author="Miska Hannuksela" w:date="2014-03-04T14:53:00Z">
              <w:r w:rsidR="002D6E57">
                <w:rPr>
                  <w:rFonts w:ascii="Times New Roman" w:hAnsi="Times New Roman"/>
                  <w:lang w:val="en-US"/>
                </w:rPr>
                <w:t> ]</w:t>
              </w:r>
            </w:ins>
            <w:r w:rsidRPr="00564A49">
              <w:rPr>
                <w:rFonts w:ascii="Times New Roman" w:hAnsi="Times New Roman"/>
                <w:lang w:val="en-US"/>
              </w:rPr>
              <w:t>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76"/>
      <w:bookmarkEnd w:id="1577"/>
      <w:bookmarkEnd w:id="1578"/>
    </w:p>
    <w:p w:rsidR="00EE2826" w:rsidRPr="00564A49" w:rsidRDefault="00EE2826"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81"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82" w:name="GoHere2"/>
            <w:bookmarkEnd w:id="1582"/>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7B389C">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7B389C">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7B389C">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7B389C">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83"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8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4" w:name="_Ref351058034"/>
      <w:bookmarkStart w:id="1585" w:name="_Ref363160723"/>
      <w:r w:rsidRPr="00564A49">
        <w:rPr>
          <w:lang w:val="en-US"/>
        </w:rPr>
        <w:lastRenderedPageBreak/>
        <w:t>Picture parameter set RBSP syntax</w:t>
      </w:r>
      <w:bookmarkEnd w:id="1581"/>
      <w:bookmarkEnd w:id="1584"/>
      <w:bookmarkEnd w:id="1585"/>
    </w:p>
    <w:p w:rsidR="007E173E" w:rsidRPr="00564A49" w:rsidRDefault="007E173E" w:rsidP="00EE282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86"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87"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86"/>
      <w:bookmarkEnd w:id="1587"/>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8" w:name="_Ref348090122"/>
      <w:r w:rsidRPr="00564A49">
        <w:rPr>
          <w:lang w:val="en-US"/>
        </w:rPr>
        <w:t>Access unit delimiter RBSP syntax</w:t>
      </w:r>
      <w:bookmarkEnd w:id="1588"/>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9" w:name="_Ref348090133"/>
      <w:r w:rsidRPr="00564A49">
        <w:rPr>
          <w:lang w:val="en-US"/>
        </w:rPr>
        <w:t>End of sequence RBSP syntax</w:t>
      </w:r>
      <w:bookmarkEnd w:id="1589"/>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0" w:name="_Ref348090150"/>
      <w:r w:rsidRPr="00564A49">
        <w:rPr>
          <w:lang w:val="en-US"/>
        </w:rPr>
        <w:t>End of bitstream RBSP syntax</w:t>
      </w:r>
      <w:bookmarkEnd w:id="1590"/>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1" w:name="_Ref348090167"/>
      <w:r w:rsidRPr="00564A49">
        <w:rPr>
          <w:lang w:val="en-US"/>
        </w:rPr>
        <w:t>Filler data RBSP syntax</w:t>
      </w:r>
      <w:bookmarkEnd w:id="1591"/>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2" w:name="_Ref348090173"/>
      <w:r w:rsidRPr="00564A49">
        <w:rPr>
          <w:lang w:val="en-US"/>
        </w:rPr>
        <w:t>Slice segment layer RBSP syntax</w:t>
      </w:r>
      <w:bookmarkEnd w:id="1592"/>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3" w:name="_Ref331449326"/>
      <w:r w:rsidRPr="00564A49">
        <w:rPr>
          <w:lang w:val="en-US"/>
        </w:rPr>
        <w:t>RBSP slice segment trailing bits syntax</w:t>
      </w:r>
      <w:bookmarkEnd w:id="1593"/>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4" w:name="_Ref348090194"/>
      <w:r w:rsidRPr="00564A49">
        <w:rPr>
          <w:lang w:val="en-US"/>
        </w:rPr>
        <w:t>RBSP trailing bits syntax</w:t>
      </w:r>
      <w:bookmarkEnd w:id="1594"/>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5" w:name="_Ref348090200"/>
      <w:r w:rsidRPr="00564A49">
        <w:rPr>
          <w:lang w:val="en-US"/>
        </w:rPr>
        <w:t>Byte alignment syntax</w:t>
      </w:r>
      <w:bookmarkEnd w:id="1595"/>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6" w:name="_Ref348090209"/>
      <w:bookmarkStart w:id="1597" w:name="_Toc377921532"/>
      <w:bookmarkStart w:id="1598" w:name="_Toc378026170"/>
      <w:r w:rsidRPr="00564A49">
        <w:rPr>
          <w:lang w:val="en-US"/>
        </w:rPr>
        <w:lastRenderedPageBreak/>
        <w:t>Profile, tier and level syntax</w:t>
      </w:r>
      <w:bookmarkEnd w:id="1596"/>
      <w:bookmarkEnd w:id="1597"/>
      <w:bookmarkEnd w:id="159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99"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0" w:name="_Toc377921533"/>
      <w:bookmarkStart w:id="1601" w:name="_Toc378026171"/>
      <w:r w:rsidRPr="00564A49">
        <w:rPr>
          <w:lang w:val="en-US"/>
        </w:rPr>
        <w:t>Scaling list data syntax</w:t>
      </w:r>
      <w:bookmarkEnd w:id="1599"/>
      <w:bookmarkEnd w:id="1600"/>
      <w:bookmarkEnd w:id="1601"/>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2" w:name="_Ref348090212"/>
      <w:bookmarkStart w:id="1603" w:name="_Toc377921534"/>
      <w:bookmarkStart w:id="1604" w:name="_Toc378026172"/>
      <w:r w:rsidRPr="00564A49">
        <w:rPr>
          <w:lang w:val="en-US"/>
        </w:rPr>
        <w:t>Supplemental enhancement information message syntax</w:t>
      </w:r>
      <w:bookmarkEnd w:id="1602"/>
      <w:bookmarkEnd w:id="1603"/>
      <w:bookmarkEnd w:id="1604"/>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5" w:name="_Ref348090214"/>
      <w:bookmarkStart w:id="1606" w:name="_Toc377921535"/>
      <w:bookmarkStart w:id="1607" w:name="_Toc378026173"/>
      <w:r w:rsidRPr="00564A49">
        <w:rPr>
          <w:lang w:val="en-US"/>
        </w:rPr>
        <w:lastRenderedPageBreak/>
        <w:t>Slice segment header syntax</w:t>
      </w:r>
      <w:bookmarkEnd w:id="1605"/>
      <w:bookmarkEnd w:id="1606"/>
      <w:bookmarkEnd w:id="1607"/>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8" w:name="_Ref360884196"/>
      <w:r w:rsidRPr="00564A49">
        <w:rPr>
          <w:lang w:val="en-US"/>
        </w:rPr>
        <w:t>General slice segment header syntax</w:t>
      </w:r>
      <w:bookmarkEnd w:id="1608"/>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9" w:name="_Ref351058069"/>
      <w:bookmarkStart w:id="1610" w:name="_Toc377921536"/>
      <w:bookmarkStart w:id="1611" w:name="_Toc378026174"/>
      <w:bookmarkStart w:id="1612" w:name="_Ref348090232"/>
      <w:r w:rsidRPr="00564A49">
        <w:rPr>
          <w:lang w:val="en-US"/>
        </w:rPr>
        <w:t>Short-term reference picture set syntax</w:t>
      </w:r>
      <w:bookmarkEnd w:id="1609"/>
      <w:bookmarkEnd w:id="1610"/>
      <w:bookmarkEnd w:id="1611"/>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3" w:name="_Ref351058099"/>
      <w:bookmarkStart w:id="1614" w:name="_Toc377921537"/>
      <w:bookmarkStart w:id="1615" w:name="_Toc378026175"/>
      <w:r w:rsidRPr="00564A49">
        <w:rPr>
          <w:lang w:val="en-US"/>
        </w:rPr>
        <w:t>Slice segment data syntax</w:t>
      </w:r>
      <w:bookmarkEnd w:id="1612"/>
      <w:bookmarkEnd w:id="1613"/>
      <w:bookmarkEnd w:id="1614"/>
      <w:bookmarkEnd w:id="1615"/>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6" w:name="_Toc377921538"/>
      <w:bookmarkStart w:id="1617" w:name="_Toc378026176"/>
      <w:r w:rsidRPr="00564A49">
        <w:rPr>
          <w:lang w:val="en-US"/>
        </w:rPr>
        <w:t>Semantics</w:t>
      </w:r>
      <w:bookmarkEnd w:id="1616"/>
      <w:bookmarkEnd w:id="161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8" w:name="_Ref351058589"/>
      <w:bookmarkStart w:id="1619" w:name="_Toc377921539"/>
      <w:bookmarkStart w:id="1620" w:name="_Toc378026177"/>
      <w:bookmarkStart w:id="1621" w:name="_Ref348090008"/>
      <w:bookmarkStart w:id="1622" w:name="_Ref348090335"/>
      <w:r w:rsidRPr="00564A49">
        <w:rPr>
          <w:lang w:val="en-US"/>
        </w:rPr>
        <w:t>General</w:t>
      </w:r>
      <w:bookmarkEnd w:id="1618"/>
      <w:bookmarkEnd w:id="1619"/>
      <w:bookmarkEnd w:id="162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3" w:name="_Ref351058186"/>
      <w:bookmarkStart w:id="1624" w:name="_Toc377921540"/>
      <w:bookmarkStart w:id="1625" w:name="_Toc378026178"/>
      <w:r w:rsidRPr="00564A49">
        <w:rPr>
          <w:lang w:val="en-US"/>
        </w:rPr>
        <w:t>NAL unit semantics</w:t>
      </w:r>
      <w:bookmarkEnd w:id="1621"/>
      <w:bookmarkEnd w:id="1622"/>
      <w:bookmarkEnd w:id="1623"/>
      <w:bookmarkEnd w:id="1624"/>
      <w:bookmarkEnd w:id="1625"/>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6" w:name="_Ref363159861"/>
      <w:bookmarkStart w:id="1627" w:name="_Toc377921541"/>
      <w:bookmarkStart w:id="1628" w:name="_Toc378026179"/>
      <w:r w:rsidRPr="00564A49">
        <w:rPr>
          <w:lang w:val="en-US"/>
        </w:rPr>
        <w:t>Raw byte sequence payloads, trailing bits, and byte alignment semantics</w:t>
      </w:r>
      <w:bookmarkEnd w:id="1626"/>
      <w:bookmarkEnd w:id="1627"/>
      <w:bookmarkEnd w:id="1628"/>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9" w:name="_Ref348090354"/>
      <w:r w:rsidRPr="00564A49">
        <w:rPr>
          <w:lang w:val="en-US"/>
        </w:rPr>
        <w:t>Video parameter set RBSP semantics</w:t>
      </w:r>
      <w:bookmarkEnd w:id="1629"/>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lastRenderedPageBreak/>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r w:rsidRPr="00564A49">
        <w:rPr>
          <w:b/>
          <w:lang w:val="en-US"/>
        </w:rPr>
        <w:t>avc_base_layer_flag</w:t>
      </w:r>
      <w:r w:rsidRPr="00564A49">
        <w:rPr>
          <w:lang w:val="en-US"/>
        </w:rPr>
        <w:t xml:space="preserve"> equal to 1 specifies that the base layer conforms to Rec. ITU-T H.264 | ISO/IEC 14496-10. avc_base_layer_flag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630"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30"/>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6pt;height:29.25pt" o:ole="">
            <v:imagedata r:id="rId32" o:title=""/>
          </v:shape>
          <o:OLEObject Type="Embed" ProgID="Equation.3" ShapeID="_x0000_i1029" DrawAspect="Content" ObjectID="_1458076805" r:id="rId33"/>
        </w:object>
      </w:r>
      <w:r w:rsidRPr="00564A49">
        <w:rPr>
          <w:rFonts w:eastAsia="Batang"/>
          <w:bCs/>
          <w:sz w:val="20"/>
          <w:szCs w:val="20"/>
          <w:lang w:val="en-US" w:eastAsia="ko-KR"/>
        </w:rPr>
        <w:tab/>
        <w:t>(</w:t>
      </w:r>
      <w:bookmarkStart w:id="1631" w:name="F"/>
      <w:r w:rsidRPr="00564A49">
        <w:rPr>
          <w:rFonts w:eastAsia="Batang"/>
          <w:bCs/>
          <w:sz w:val="20"/>
          <w:szCs w:val="20"/>
          <w:lang w:val="en-US" w:eastAsia="ko-KR"/>
        </w:rPr>
        <w:t>F</w:t>
      </w:r>
      <w:bookmarkEnd w:id="1631"/>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32" w:name="_Ref366745143"/>
      <w:bookmarkStart w:id="1633"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32"/>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33"/>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4E0AEC" w:rsidRPr="00564A49" w:rsidRDefault="004E0AEC" w:rsidP="004E0AEC">
      <w:pPr>
        <w:tabs>
          <w:tab w:val="clear" w:pos="794"/>
          <w:tab w:val="clear" w:pos="1191"/>
          <w:tab w:val="clear" w:pos="1588"/>
          <w:tab w:val="clear" w:pos="1985"/>
          <w:tab w:val="left" w:pos="360"/>
          <w:tab w:val="left" w:pos="720"/>
          <w:tab w:val="left" w:pos="1080"/>
          <w:tab w:val="left" w:pos="1440"/>
        </w:tabs>
        <w:rPr>
          <w:ins w:id="1634" w:author="Miska Hannuksela" w:date="2014-03-03T18:17:00Z"/>
          <w:rFonts w:eastAsia="Batang"/>
          <w:bCs/>
          <w:lang w:val="en-US" w:eastAsia="ko-KR"/>
        </w:rPr>
      </w:pPr>
      <w:ins w:id="1635" w:author="Miska Hannuksela" w:date="2014-03-03T18:17:00Z">
        <w:r>
          <w:rPr>
            <w:rFonts w:eastAsia="Batang"/>
            <w:bCs/>
            <w:lang w:val="en-US" w:eastAsia="ko-KR"/>
          </w:rPr>
          <w:t>The variable</w:t>
        </w:r>
      </w:ins>
      <w:ins w:id="1636" w:author="Miska Hannuksela" w:date="2014-03-03T19:36:00Z">
        <w:r w:rsidR="00B97C9A">
          <w:rPr>
            <w:rFonts w:eastAsia="Batang"/>
            <w:bCs/>
            <w:lang w:val="en-US" w:eastAsia="ko-KR"/>
          </w:rPr>
          <w:t>s</w:t>
        </w:r>
      </w:ins>
      <w:ins w:id="1637" w:author="Miska Hannuksela" w:date="2014-03-03T18:17:00Z">
        <w:r w:rsidRPr="00564A49">
          <w:rPr>
            <w:rFonts w:eastAsia="Batang"/>
            <w:bCs/>
            <w:lang w:val="en-US" w:eastAsia="ko-KR"/>
          </w:rPr>
          <w:t xml:space="preserve"> </w:t>
        </w:r>
        <w:r>
          <w:rPr>
            <w:rFonts w:eastAsia="Batang"/>
            <w:bCs/>
            <w:lang w:val="en-US" w:eastAsia="ko-KR"/>
          </w:rPr>
          <w:t>NumIndependentLayers</w:t>
        </w:r>
      </w:ins>
      <w:ins w:id="1638" w:author="Miska Hannuksela" w:date="2014-03-03T19:36:00Z">
        <w:r w:rsidR="00DA1EAE">
          <w:rPr>
            <w:rFonts w:eastAsia="Batang"/>
            <w:bCs/>
            <w:lang w:val="en-US" w:eastAsia="ko-KR"/>
          </w:rPr>
          <w:t xml:space="preserve">, </w:t>
        </w:r>
      </w:ins>
      <w:ins w:id="1639" w:author="Miska Hannuksela" w:date="2014-03-05T09:56:00Z">
        <w:r w:rsidR="00FB0B6D">
          <w:rPr>
            <w:rFonts w:eastAsia="Batang"/>
            <w:bCs/>
            <w:lang w:val="en-US" w:eastAsia="ko-KR"/>
          </w:rPr>
          <w:t>NumLayersInTreePartition</w:t>
        </w:r>
      </w:ins>
      <w:ins w:id="1640" w:author="Miska Hannuksela" w:date="2014-03-03T19:36:00Z">
        <w:r w:rsidR="00B97C9A">
          <w:rPr>
            <w:rFonts w:eastAsia="Batang"/>
            <w:bCs/>
            <w:lang w:val="en-US" w:eastAsia="ko-KR"/>
          </w:rPr>
          <w:t>[ i ]</w:t>
        </w:r>
      </w:ins>
      <w:ins w:id="1641" w:author="Miska Hannuksela" w:date="2014-03-03T19:37:00Z">
        <w:r w:rsidR="00B97C9A">
          <w:rPr>
            <w:rFonts w:eastAsia="Batang"/>
            <w:bCs/>
            <w:lang w:val="en-US" w:eastAsia="ko-KR"/>
          </w:rPr>
          <w:t xml:space="preserve"> and</w:t>
        </w:r>
      </w:ins>
      <w:ins w:id="1642" w:author="Miska Hannuksela" w:date="2014-03-03T19:36:00Z">
        <w:r w:rsidR="00B97C9A">
          <w:rPr>
            <w:rFonts w:eastAsia="Batang"/>
            <w:bCs/>
            <w:lang w:val="en-US" w:eastAsia="ko-KR"/>
          </w:rPr>
          <w:t xml:space="preserve"> </w:t>
        </w:r>
      </w:ins>
      <w:ins w:id="1643" w:author="Miska Hannuksela" w:date="2014-03-05T09:57:00Z">
        <w:r w:rsidR="00FB0B6D">
          <w:rPr>
            <w:rFonts w:eastAsia="Batang"/>
            <w:bCs/>
            <w:lang w:val="en-US" w:eastAsia="ko-KR"/>
          </w:rPr>
          <w:t>TreePartitionLayerIdList</w:t>
        </w:r>
      </w:ins>
      <w:ins w:id="1644" w:author="Miska Hannuksela" w:date="2014-03-03T19:36:00Z">
        <w:r w:rsidR="00B97C9A">
          <w:rPr>
            <w:rFonts w:eastAsia="Batang"/>
            <w:bCs/>
            <w:lang w:val="en-US" w:eastAsia="ko-KR"/>
          </w:rPr>
          <w:t>[ i ][ j ]</w:t>
        </w:r>
      </w:ins>
      <w:ins w:id="1645" w:author="Miska Hannuksela" w:date="2014-03-03T18:17:00Z">
        <w:r>
          <w:rPr>
            <w:rFonts w:eastAsia="Batang"/>
            <w:bCs/>
            <w:lang w:val="en-US" w:eastAsia="ko-KR"/>
          </w:rPr>
          <w:t xml:space="preserve"> </w:t>
        </w:r>
      </w:ins>
      <w:ins w:id="1646" w:author="Miska Hannuksela" w:date="2014-03-03T19:37:00Z">
        <w:r w:rsidR="00B97C9A">
          <w:rPr>
            <w:rFonts w:eastAsia="Batang"/>
            <w:bCs/>
            <w:lang w:val="en-US" w:eastAsia="ko-KR"/>
          </w:rPr>
          <w:t>are</w:t>
        </w:r>
      </w:ins>
      <w:ins w:id="1647" w:author="Miska Hannuksela" w:date="2014-03-03T18:17:00Z">
        <w:r w:rsidRPr="00564A49">
          <w:rPr>
            <w:rFonts w:eastAsia="Batang"/>
            <w:bCs/>
            <w:lang w:val="en-US" w:eastAsia="ko-KR"/>
          </w:rPr>
          <w:t xml:space="preserve"> derived </w:t>
        </w:r>
      </w:ins>
      <w:ins w:id="1648" w:author="Miska Hannuksela" w:date="2014-03-03T19:37:00Z">
        <w:r w:rsidR="00B97C9A">
          <w:rPr>
            <w:rFonts w:eastAsia="Batang"/>
            <w:bCs/>
            <w:lang w:val="en-US" w:eastAsia="ko-KR"/>
          </w:rPr>
          <w:t xml:space="preserve">for i in the range of 0 to NumIndependentLayers – 1, inclusive, and j in the range of 0 to </w:t>
        </w:r>
      </w:ins>
      <w:ins w:id="1649" w:author="Miska Hannuksela" w:date="2014-03-05T09:56:00Z">
        <w:r w:rsidR="00FB0B6D">
          <w:rPr>
            <w:rFonts w:eastAsia="Batang"/>
            <w:bCs/>
            <w:lang w:val="en-US" w:eastAsia="ko-KR"/>
          </w:rPr>
          <w:t>NumLayersInTreePartition</w:t>
        </w:r>
      </w:ins>
      <w:ins w:id="1650" w:author="Miska Hannuksela" w:date="2014-03-03T19:37:00Z">
        <w:r w:rsidR="00B97C9A">
          <w:rPr>
            <w:rFonts w:eastAsia="Batang"/>
            <w:bCs/>
            <w:lang w:val="en-US" w:eastAsia="ko-KR"/>
          </w:rPr>
          <w:t xml:space="preserve">[ i ] </w:t>
        </w:r>
      </w:ins>
      <w:ins w:id="1651" w:author="Miska Hannuksela" w:date="2014-03-03T19:38:00Z">
        <w:r w:rsidR="00B97C9A">
          <w:rPr>
            <w:rFonts w:eastAsia="Batang"/>
            <w:bCs/>
            <w:lang w:val="en-US" w:eastAsia="ko-KR"/>
          </w:rPr>
          <w:t>–</w:t>
        </w:r>
      </w:ins>
      <w:ins w:id="1652" w:author="Miska Hannuksela" w:date="2014-03-03T19:37:00Z">
        <w:r w:rsidR="00B97C9A">
          <w:rPr>
            <w:rFonts w:eastAsia="Batang"/>
            <w:bCs/>
            <w:lang w:val="en-US" w:eastAsia="ko-KR"/>
          </w:rPr>
          <w:t xml:space="preserve"> 1,</w:t>
        </w:r>
      </w:ins>
      <w:ins w:id="1653" w:author="Miska Hannuksela" w:date="2014-03-03T19:38:00Z">
        <w:r w:rsidR="00B97C9A">
          <w:rPr>
            <w:rFonts w:eastAsia="Batang"/>
            <w:bCs/>
            <w:lang w:val="en-US" w:eastAsia="ko-KR"/>
          </w:rPr>
          <w:t xml:space="preserve"> inclusive, </w:t>
        </w:r>
      </w:ins>
      <w:ins w:id="1654" w:author="Miska Hannuksela" w:date="2014-03-03T18:17:00Z">
        <w:r w:rsidRPr="00564A49">
          <w:rPr>
            <w:rFonts w:eastAsia="Batang"/>
            <w:bCs/>
            <w:lang w:val="en-US" w:eastAsia="ko-KR"/>
          </w:rPr>
          <w:t>as follows:</w:t>
        </w:r>
      </w:ins>
    </w:p>
    <w:p w:rsidR="004E0AEC" w:rsidRPr="00E31DCA" w:rsidRDefault="00E31DCA" w:rsidP="004E0AEC">
      <w:pPr>
        <w:tabs>
          <w:tab w:val="clear" w:pos="794"/>
          <w:tab w:val="clear" w:pos="1191"/>
          <w:tab w:val="clear" w:pos="1588"/>
          <w:tab w:val="clear" w:pos="1985"/>
          <w:tab w:val="left" w:pos="360"/>
          <w:tab w:val="left" w:pos="720"/>
          <w:tab w:val="left" w:pos="1080"/>
          <w:tab w:val="left" w:pos="1440"/>
        </w:tabs>
        <w:ind w:left="360"/>
        <w:jc w:val="left"/>
        <w:rPr>
          <w:ins w:id="1655" w:author="Miska Hannuksela" w:date="2014-03-03T18:17:00Z"/>
          <w:rFonts w:eastAsia="Batang"/>
          <w:bCs/>
          <w:lang w:val="en-US" w:eastAsia="ko-KR"/>
        </w:rPr>
      </w:pPr>
      <w:ins w:id="1656" w:author="Miska Hannuksela" w:date="2014-03-03T19:22:00Z">
        <w:r w:rsidRPr="00564A49">
          <w:rPr>
            <w:rFonts w:eastAsia="Batang"/>
            <w:bCs/>
            <w:lang w:val="en-US" w:eastAsia="ko-KR"/>
          </w:rPr>
          <w:t>for( i = 0;</w:t>
        </w:r>
        <w:r>
          <w:rPr>
            <w:rFonts w:eastAsia="Batang"/>
            <w:bCs/>
            <w:lang w:val="en-US" w:eastAsia="ko-KR"/>
          </w:rPr>
          <w:t xml:space="preserve"> i  &lt;=  MaxLayersMinus1; i++ )</w:t>
        </w:r>
        <w:r>
          <w:rPr>
            <w:rFonts w:eastAsia="Batang"/>
            <w:bCs/>
            <w:lang w:val="en-US" w:eastAsia="ko-KR"/>
          </w:rPr>
          <w:br/>
        </w:r>
        <w:r>
          <w:rPr>
            <w:rFonts w:eastAsia="Batang"/>
            <w:bCs/>
            <w:lang w:val="en-US" w:eastAsia="ko-KR"/>
          </w:rPr>
          <w:tab/>
          <w:t>countedLayerIdxFlag[ i ] = 0</w:t>
        </w:r>
        <w:r>
          <w:rPr>
            <w:rFonts w:eastAsia="Batang"/>
            <w:bCs/>
            <w:lang w:val="en-US" w:eastAsia="ko-KR"/>
          </w:rPr>
          <w:br/>
        </w:r>
      </w:ins>
      <w:ins w:id="1657" w:author="Miska Hannuksela" w:date="2014-03-03T18:17:00Z">
        <w:r w:rsidR="004E0AEC">
          <w:rPr>
            <w:rFonts w:eastAsia="Batang"/>
            <w:bCs/>
            <w:lang w:val="en-US" w:eastAsia="ko-KR"/>
          </w:rPr>
          <w:t>NumIndependentLayers = 0</w:t>
        </w:r>
        <w:r w:rsidR="004E0AEC">
          <w:rPr>
            <w:rFonts w:eastAsia="Batang"/>
            <w:bCs/>
            <w:lang w:val="en-US" w:eastAsia="ko-KR"/>
          </w:rPr>
          <w:br/>
        </w:r>
        <w:r w:rsidR="004E0AEC" w:rsidRPr="00564A49">
          <w:rPr>
            <w:rFonts w:eastAsia="Batang"/>
            <w:bCs/>
            <w:lang w:val="en-US" w:eastAsia="ko-KR"/>
          </w:rPr>
          <w:t>for( i = 0; i  &lt;=  MaxLayersMinus1; i++ ) {</w:t>
        </w:r>
      </w:ins>
      <w:ins w:id="1658" w:author="Miska Hannuksela" w:date="2014-03-03T19:26:00Z">
        <w:r w:rsidR="008A19C5">
          <w:rPr>
            <w:rFonts w:eastAsia="Batang"/>
            <w:bCs/>
            <w:lang w:val="en-US" w:eastAsia="ko-KR"/>
          </w:rPr>
          <w:br/>
        </w:r>
        <w:r w:rsidR="008A19C5">
          <w:rPr>
            <w:rFonts w:eastAsia="Batang"/>
            <w:bCs/>
            <w:lang w:val="en-US" w:eastAsia="ko-KR"/>
          </w:rPr>
          <w:tab/>
        </w:r>
        <w:r w:rsidR="008A19C5" w:rsidRPr="00564A49">
          <w:rPr>
            <w:rFonts w:eastAsia="Batang"/>
            <w:bCs/>
            <w:lang w:val="en-US" w:eastAsia="ko-KR"/>
          </w:rPr>
          <w:t>iNuhLId = layer_id_in_nuh[ i ]</w:t>
        </w:r>
      </w:ins>
      <w:ins w:id="1659" w:author="Miska Hannuksela" w:date="2014-03-03T18:19:00Z">
        <w:r w:rsidR="004E0AEC">
          <w:rPr>
            <w:rFonts w:eastAsia="Batang"/>
            <w:bCs/>
            <w:lang w:val="en-US" w:eastAsia="ko-KR"/>
          </w:rPr>
          <w:br/>
        </w:r>
      </w:ins>
      <w:ins w:id="1660" w:author="Miska Hannuksela" w:date="2014-03-03T18:17:00Z">
        <w:r w:rsidR="004E0AEC" w:rsidRPr="00564A49">
          <w:rPr>
            <w:rFonts w:eastAsia="Batang"/>
            <w:bCs/>
            <w:lang w:val="en-US" w:eastAsia="ko-KR"/>
          </w:rPr>
          <w:tab/>
        </w:r>
      </w:ins>
      <w:ins w:id="1661" w:author="Miska Hannuksela" w:date="2014-03-03T19:23:00Z">
        <w:r>
          <w:rPr>
            <w:rFonts w:eastAsia="Batang"/>
            <w:bCs/>
            <w:lang w:val="en-US" w:eastAsia="ko-KR"/>
          </w:rPr>
          <w:t xml:space="preserve">if( </w:t>
        </w:r>
      </w:ins>
      <w:ins w:id="1662" w:author="Miska Hannuksela" w:date="2014-03-03T18:17:00Z">
        <w:r w:rsidR="004E0AEC">
          <w:rPr>
            <w:rFonts w:eastAsia="Batang"/>
            <w:bCs/>
            <w:lang w:val="en-US" w:eastAsia="ko-KR"/>
          </w:rPr>
          <w:t>NumDirectRefLayers[ </w:t>
        </w:r>
      </w:ins>
      <w:ins w:id="1663" w:author="Miska Hannuksela" w:date="2014-03-03T19:26:00Z">
        <w:r w:rsidR="008A19C5">
          <w:rPr>
            <w:rFonts w:eastAsia="Batang"/>
            <w:bCs/>
            <w:lang w:val="en-US" w:eastAsia="ko-KR"/>
          </w:rPr>
          <w:t>iNuhLId</w:t>
        </w:r>
      </w:ins>
      <w:ins w:id="1664" w:author="Miska Hannuksela" w:date="2014-03-03T18:18:00Z">
        <w:r w:rsidR="004E0AEC">
          <w:rPr>
            <w:rFonts w:eastAsia="Batang"/>
            <w:bCs/>
            <w:lang w:val="en-US" w:eastAsia="ko-KR"/>
          </w:rPr>
          <w:t> </w:t>
        </w:r>
      </w:ins>
      <w:ins w:id="1665" w:author="Miska Hannuksela" w:date="2014-03-03T18:17:00Z">
        <w:r>
          <w:rPr>
            <w:rFonts w:eastAsia="Batang"/>
            <w:bCs/>
            <w:lang w:val="en-US" w:eastAsia="ko-KR"/>
          </w:rPr>
          <w:t xml:space="preserve">] </w:t>
        </w:r>
      </w:ins>
      <w:ins w:id="1666" w:author="Miska Hannuksela" w:date="2014-03-03T19:23:00Z">
        <w:r>
          <w:rPr>
            <w:rFonts w:eastAsia="Batang"/>
            <w:bCs/>
            <w:lang w:val="en-US" w:eastAsia="ko-KR"/>
          </w:rPr>
          <w:t xml:space="preserve"> </w:t>
        </w:r>
        <w:r w:rsidRPr="00E31DCA">
          <w:rPr>
            <w:rFonts w:eastAsia="Batang"/>
            <w:bCs/>
            <w:lang w:val="en-US" w:eastAsia="ko-KR"/>
          </w:rPr>
          <w:t>= =  0 ) {</w:t>
        </w:r>
      </w:ins>
      <w:ins w:id="1667" w:author="Miska Hannuksela" w:date="2014-03-03T19:29: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ins>
      <w:ins w:id="1668" w:author="Miska Hannuksela" w:date="2014-03-05T09:57:00Z">
        <w:r w:rsidR="00FB0B6D">
          <w:rPr>
            <w:rFonts w:eastAsia="Batang"/>
            <w:bCs/>
            <w:lang w:val="en-US" w:eastAsia="ko-KR"/>
          </w:rPr>
          <w:t>TreePartitionLayerIdList</w:t>
        </w:r>
      </w:ins>
      <w:ins w:id="1669" w:author="Miska Hannuksela" w:date="2014-03-03T19:29:00Z">
        <w:r w:rsidR="008A19C5">
          <w:rPr>
            <w:rFonts w:eastAsia="Batang"/>
            <w:bCs/>
            <w:lang w:val="en-US" w:eastAsia="ko-KR"/>
          </w:rPr>
          <w:t>[ NumInpendentLayers ][ 0 ] = iNuhLId</w:t>
        </w:r>
      </w:ins>
      <w:ins w:id="1670" w:author="Miska Hannuksela" w:date="2014-03-03T19:31: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ins>
      <w:ins w:id="1671" w:author="Miska Hannuksela" w:date="2014-03-05T09:56:00Z">
        <w:r w:rsidR="00FB0B6D">
          <w:rPr>
            <w:rFonts w:eastAsia="Batang"/>
            <w:bCs/>
            <w:lang w:val="en-US" w:eastAsia="ko-KR"/>
          </w:rPr>
          <w:t>NumLayersInTreePartition</w:t>
        </w:r>
      </w:ins>
      <w:ins w:id="1672" w:author="Miska Hannuksela" w:date="2014-03-03T19:31:00Z">
        <w:r w:rsidR="008A19C5">
          <w:rPr>
            <w:rFonts w:eastAsia="Batang"/>
            <w:bCs/>
            <w:lang w:val="en-US" w:eastAsia="ko-KR"/>
          </w:rPr>
          <w:t>[ NumIndependentLayers ] = 1</w:t>
        </w:r>
      </w:ins>
      <w:ins w:id="1673" w:author="Miska Hannuksela" w:date="2014-03-03T19:35:00Z">
        <w:r w:rsidR="00B97C9A">
          <w:rPr>
            <w:rFonts w:eastAsia="Batang"/>
            <w:bCs/>
            <w:lang w:val="en-US" w:eastAsia="ko-KR"/>
          </w:rPr>
          <w:br/>
        </w:r>
      </w:ins>
      <w:ins w:id="1674" w:author="Miska Hannuksela" w:date="2014-03-03T19:23:00Z">
        <w:r>
          <w:rPr>
            <w:rFonts w:eastAsia="Batang"/>
            <w:bCs/>
            <w:lang w:val="en-US" w:eastAsia="ko-KR"/>
          </w:rPr>
          <w:tab/>
        </w:r>
        <w:r>
          <w:rPr>
            <w:rFonts w:eastAsia="Batang"/>
            <w:bCs/>
            <w:lang w:val="en-US" w:eastAsia="ko-KR"/>
          </w:rPr>
          <w:tab/>
          <w:t xml:space="preserve">for( </w:t>
        </w:r>
        <w:r w:rsidR="008A19C5">
          <w:rPr>
            <w:rFonts w:eastAsia="Batang"/>
            <w:bCs/>
            <w:lang w:val="en-US" w:eastAsia="ko-KR"/>
          </w:rPr>
          <w:t>j = 0; j &lt; NumPredictedLayers[ </w:t>
        </w:r>
      </w:ins>
      <w:ins w:id="1675" w:author="Miska Hannuksela" w:date="2014-03-03T19:26:00Z">
        <w:r w:rsidR="008A19C5">
          <w:rPr>
            <w:rFonts w:eastAsia="Batang"/>
            <w:bCs/>
            <w:lang w:val="en-US" w:eastAsia="ko-KR"/>
          </w:rPr>
          <w:t>iNuhLId</w:t>
        </w:r>
      </w:ins>
      <w:ins w:id="1676" w:author="Miska Hannuksela" w:date="2014-03-03T19:23:00Z">
        <w:r>
          <w:rPr>
            <w:rFonts w:eastAsia="Batang"/>
            <w:bCs/>
            <w:lang w:val="en-US" w:eastAsia="ko-KR"/>
          </w:rPr>
          <w:t> ]; j++ )</w:t>
        </w:r>
        <w:r>
          <w:rPr>
            <w:rFonts w:eastAsia="Batang"/>
            <w:bCs/>
            <w:lang w:val="en-US" w:eastAsia="ko-KR"/>
          </w:rPr>
          <w:br/>
        </w:r>
      </w:ins>
      <w:ins w:id="1677" w:author="Miska Hannuksela" w:date="2014-03-03T19:24:00Z">
        <w:r>
          <w:rPr>
            <w:rFonts w:eastAsia="Batang"/>
            <w:bCs/>
            <w:lang w:val="en-US" w:eastAsia="ko-KR"/>
          </w:rPr>
          <w:tab/>
        </w:r>
        <w:r>
          <w:rPr>
            <w:rFonts w:eastAsia="Batang"/>
            <w:bCs/>
            <w:lang w:val="en-US" w:eastAsia="ko-KR"/>
          </w:rPr>
          <w:tab/>
        </w:r>
        <w:r>
          <w:rPr>
            <w:rFonts w:eastAsia="Batang"/>
            <w:bCs/>
            <w:lang w:val="en-US" w:eastAsia="ko-KR"/>
          </w:rPr>
          <w:tab/>
          <w:t xml:space="preserve">if( </w:t>
        </w:r>
      </w:ins>
      <w:ins w:id="1678" w:author="Miska Hannuksela" w:date="2014-03-03T19:28:00Z">
        <w:r w:rsidR="008A19C5">
          <w:rPr>
            <w:rFonts w:eastAsia="Batang"/>
            <w:bCs/>
            <w:lang w:val="en-US" w:eastAsia="ko-KR"/>
          </w:rPr>
          <w:t>!</w:t>
        </w:r>
      </w:ins>
      <w:ins w:id="1679" w:author="Miska Hannuksela" w:date="2014-03-03T19:24:00Z">
        <w:r>
          <w:rPr>
            <w:rFonts w:eastAsia="Batang"/>
            <w:bCs/>
            <w:lang w:val="en-US" w:eastAsia="ko-KR"/>
          </w:rPr>
          <w:t>countedLayerIdxFlag[ LayerIdxInVps[ PredictedLayerId</w:t>
        </w:r>
      </w:ins>
      <w:ins w:id="1680" w:author="Miska Hannuksela" w:date="2014-03-03T19:25:00Z">
        <w:r w:rsidR="008A19C5">
          <w:rPr>
            <w:rFonts w:eastAsia="Batang"/>
            <w:bCs/>
            <w:lang w:val="en-US" w:eastAsia="ko-KR"/>
          </w:rPr>
          <w:t>[</w:t>
        </w:r>
      </w:ins>
      <w:ins w:id="1681" w:author="Miska Hannuksela" w:date="2014-03-03T19:27:00Z">
        <w:r w:rsidR="008A19C5">
          <w:rPr>
            <w:rFonts w:eastAsia="Batang"/>
            <w:bCs/>
            <w:lang w:val="en-US" w:eastAsia="ko-KR"/>
          </w:rPr>
          <w:t> iNuhLId ][ j ]</w:t>
        </w:r>
      </w:ins>
      <w:ins w:id="1682" w:author="Miska Hannuksela" w:date="2014-03-03T19:28:00Z">
        <w:r w:rsidR="008A19C5">
          <w:rPr>
            <w:rFonts w:eastAsia="Batang"/>
            <w:bCs/>
            <w:lang w:val="en-US" w:eastAsia="ko-KR"/>
          </w:rPr>
          <w:t> ] ] )</w:t>
        </w:r>
      </w:ins>
      <w:ins w:id="1683" w:author="Miska Hannuksela" w:date="2014-03-03T19:35:00Z">
        <w:r w:rsidR="008A19C5">
          <w:rPr>
            <w:rFonts w:eastAsia="Batang"/>
            <w:bCs/>
            <w:lang w:val="en-US" w:eastAsia="ko-KR"/>
          </w:rPr>
          <w:t xml:space="preserve"> {</w:t>
        </w:r>
      </w:ins>
      <w:ins w:id="1684" w:author="Miska Hannuksela" w:date="2014-03-03T19:34:00Z">
        <w:r w:rsidR="008A19C5">
          <w:rPr>
            <w:rFonts w:eastAsia="Batang"/>
            <w:bCs/>
            <w:lang w:val="en-US" w:eastAsia="ko-KR"/>
          </w:rPr>
          <w:br/>
        </w:r>
      </w:ins>
      <w:ins w:id="1685" w:author="Miska Hannuksela" w:date="2014-03-03T19:32:00Z">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686" w:author="Miska Hannuksela" w:date="2014-03-05T09:57:00Z">
        <w:r w:rsidR="00FB0B6D">
          <w:rPr>
            <w:rFonts w:eastAsia="Batang"/>
            <w:bCs/>
            <w:lang w:val="en-US" w:eastAsia="ko-KR"/>
          </w:rPr>
          <w:t>TreePartitionLayerIdList</w:t>
        </w:r>
      </w:ins>
      <w:ins w:id="1687" w:author="Miska Hannuksela" w:date="2014-03-03T19:32:00Z">
        <w:r w:rsidR="008A19C5">
          <w:rPr>
            <w:rFonts w:eastAsia="Batang"/>
            <w:bCs/>
            <w:lang w:val="en-US" w:eastAsia="ko-KR"/>
          </w:rPr>
          <w:t>[ NumIndependentLayers ]</w:t>
        </w:r>
      </w:ins>
      <w:ins w:id="1688" w:author="Miska Hannuksela" w:date="2014-03-03T19:34: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689" w:author="Miska Hannuksela" w:date="2014-03-03T19:32:00Z">
        <w:r w:rsidR="008A19C5">
          <w:rPr>
            <w:rFonts w:eastAsia="Batang"/>
            <w:bCs/>
            <w:lang w:val="en-US" w:eastAsia="ko-KR"/>
          </w:rPr>
          <w:t>[</w:t>
        </w:r>
      </w:ins>
      <w:ins w:id="1690" w:author="Miska Hannuksela" w:date="2014-03-03T19:34:00Z">
        <w:r w:rsidR="008A19C5">
          <w:rPr>
            <w:rFonts w:eastAsia="Batang"/>
            <w:bCs/>
            <w:lang w:val="en-US" w:eastAsia="ko-KR"/>
          </w:rPr>
          <w:t> </w:t>
        </w:r>
      </w:ins>
      <w:ins w:id="1691" w:author="Miska Hannuksela" w:date="2014-03-05T09:56:00Z">
        <w:r w:rsidR="00FB0B6D">
          <w:rPr>
            <w:rFonts w:eastAsia="Batang"/>
            <w:bCs/>
            <w:lang w:val="en-US" w:eastAsia="ko-KR"/>
          </w:rPr>
          <w:t>NumLayersInTreePartition</w:t>
        </w:r>
      </w:ins>
      <w:ins w:id="1692" w:author="Miska Hannuksela" w:date="2014-03-03T19:34:00Z">
        <w:r w:rsidR="008A19C5">
          <w:rPr>
            <w:rFonts w:eastAsia="Batang"/>
            <w:bCs/>
            <w:lang w:val="en-US" w:eastAsia="ko-KR"/>
          </w:rPr>
          <w:t>[ NumIndependentLayers ] ] = PredictedLayerId[ iNuhLId ][ j ]</w:t>
        </w:r>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693" w:author="Miska Hannuksela" w:date="2014-03-05T09:56:00Z">
        <w:r w:rsidR="00FB0B6D">
          <w:rPr>
            <w:rFonts w:eastAsia="Batang"/>
            <w:bCs/>
            <w:lang w:val="en-US" w:eastAsia="ko-KR"/>
          </w:rPr>
          <w:t>NumLayersInTreePartition</w:t>
        </w:r>
      </w:ins>
      <w:ins w:id="1694" w:author="Miska Hannuksela" w:date="2014-03-03T19:34:00Z">
        <w:r w:rsidR="008A19C5">
          <w:rPr>
            <w:rFonts w:eastAsia="Batang"/>
            <w:bCs/>
            <w:lang w:val="en-US" w:eastAsia="ko-KR"/>
          </w:rPr>
          <w:t>[ NumIndependentLayers ] += 1</w:t>
        </w:r>
      </w:ins>
      <w:ins w:id="1695" w:author="Miska Hannuksela" w:date="2014-03-03T19:35:00Z">
        <w:r w:rsidR="00B97C9A">
          <w:rPr>
            <w:rFonts w:eastAsia="Batang"/>
            <w:bCs/>
            <w:lang w:val="en-US" w:eastAsia="ko-KR"/>
          </w:rPr>
          <w:br/>
        </w:r>
        <w:r w:rsidR="00B97C9A">
          <w:rPr>
            <w:rFonts w:eastAsia="Batang"/>
            <w:bCs/>
            <w:lang w:val="en-US" w:eastAsia="ko-KR"/>
          </w:rPr>
          <w:tab/>
        </w:r>
        <w:r w:rsidR="00B97C9A">
          <w:rPr>
            <w:rFonts w:eastAsia="Batang"/>
            <w:bCs/>
            <w:lang w:val="en-US" w:eastAsia="ko-KR"/>
          </w:rPr>
          <w:tab/>
        </w:r>
        <w:r w:rsidR="00B97C9A">
          <w:rPr>
            <w:rFonts w:eastAsia="Batang"/>
            <w:bCs/>
            <w:lang w:val="en-US" w:eastAsia="ko-KR"/>
          </w:rPr>
          <w:tab/>
        </w:r>
        <w:r w:rsidR="00B97C9A">
          <w:rPr>
            <w:rFonts w:eastAsia="Batang"/>
            <w:bCs/>
            <w:lang w:val="en-US" w:eastAsia="ko-KR"/>
          </w:rPr>
          <w:tab/>
          <w:t>countedLayerIdxFlag[ LayerIdxInVps[ PredictedLayerId[ iNuhLId ][ j ] ] ] = 1</w:t>
        </w:r>
      </w:ins>
      <w:ins w:id="1696" w:author="Miska Hannuksela" w:date="2014-03-03T19:34: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697" w:author="Miska Hannuksela" w:date="2014-03-03T19:35:00Z">
        <w:r w:rsidR="008A19C5">
          <w:rPr>
            <w:rFonts w:eastAsia="Batang"/>
            <w:bCs/>
            <w:lang w:val="en-US" w:eastAsia="ko-KR"/>
          </w:rPr>
          <w:t>}</w:t>
        </w:r>
        <w:r w:rsidR="00B97C9A">
          <w:rPr>
            <w:rFonts w:eastAsia="Batang"/>
            <w:bCs/>
            <w:lang w:val="en-US" w:eastAsia="ko-KR"/>
          </w:rPr>
          <w:br/>
        </w:r>
        <w:r w:rsidR="00B97C9A">
          <w:rPr>
            <w:rFonts w:eastAsia="Batang"/>
            <w:bCs/>
            <w:lang w:val="en-US" w:eastAsia="ko-KR"/>
          </w:rPr>
          <w:tab/>
        </w:r>
        <w:r w:rsidR="00B97C9A">
          <w:rPr>
            <w:rFonts w:eastAsia="Batang"/>
            <w:bCs/>
            <w:lang w:val="en-US" w:eastAsia="ko-KR"/>
          </w:rPr>
          <w:tab/>
          <w:t>NumIndependentLayers++</w:t>
        </w:r>
        <w:r w:rsidR="00B97C9A">
          <w:rPr>
            <w:rFonts w:eastAsia="Batang"/>
            <w:bCs/>
            <w:lang w:val="en-US" w:eastAsia="ko-KR"/>
          </w:rPr>
          <w:br/>
        </w:r>
        <w:r w:rsidR="00B97C9A">
          <w:rPr>
            <w:rFonts w:eastAsia="Batang"/>
            <w:bCs/>
            <w:lang w:val="en-US" w:eastAsia="ko-KR"/>
          </w:rPr>
          <w:tab/>
        </w:r>
      </w:ins>
      <w:ins w:id="1698" w:author="Miska Hannuksela" w:date="2014-03-03T19:36:00Z">
        <w:r w:rsidR="00B97C9A">
          <w:rPr>
            <w:rFonts w:eastAsia="Batang"/>
            <w:bCs/>
            <w:lang w:val="en-US" w:eastAsia="ko-KR"/>
          </w:rPr>
          <w:t>}</w:t>
        </w:r>
        <w:r w:rsidR="00B97C9A">
          <w:rPr>
            <w:rFonts w:eastAsia="Batang"/>
            <w:bCs/>
            <w:lang w:val="en-US" w:eastAsia="ko-KR"/>
          </w:rPr>
          <w:br/>
          <w:t>}</w:t>
        </w:r>
      </w:ins>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xml:space="preserve"> 1 are not used as reference for inter-layer prediction for pictures with nuh_layer_id equal to layer_id_in_nuh[ j ]. When not </w:t>
      </w:r>
      <w:r w:rsidRPr="00564A49">
        <w:rPr>
          <w:szCs w:val="22"/>
          <w:lang w:val="en-US"/>
        </w:rPr>
        <w:lastRenderedPageBreak/>
        <w:t>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F730B5" w:rsidRDefault="00F730B5" w:rsidP="007E173E">
      <w:pPr>
        <w:rPr>
          <w:ins w:id="1699" w:author="Miska Hannuksela" w:date="2014-03-03T20:05:00Z"/>
          <w:rFonts w:ascii="TimesNewRoman" w:hAnsi="TimesNewRoman" w:cs="TimesNewRoman"/>
          <w:lang w:val="en-US"/>
        </w:rPr>
      </w:pPr>
      <w:proofErr w:type="gramStart"/>
      <w:ins w:id="1700" w:author="Miska Hannuksela" w:date="2014-03-03T18:53:00Z">
        <w:r w:rsidRPr="00F730B5">
          <w:rPr>
            <w:rFonts w:ascii="TimesNewRoman" w:hAnsi="TimesNewRoman" w:cs="TimesNewRoman"/>
            <w:b/>
            <w:lang w:val="en-US"/>
          </w:rPr>
          <w:t>num_add_layer_sets</w:t>
        </w:r>
        <w:proofErr w:type="gramEnd"/>
        <w:r>
          <w:rPr>
            <w:rFonts w:ascii="TimesNewRoman" w:hAnsi="TimesNewRoman" w:cs="TimesNewRoman"/>
            <w:lang w:val="en-US"/>
          </w:rPr>
          <w:t xml:space="preserve"> specifies the number of </w:t>
        </w:r>
      </w:ins>
      <w:ins w:id="1701" w:author="Miska Hannuksela" w:date="2014-03-05T09:57:00Z">
        <w:r w:rsidR="00FB0B6D">
          <w:rPr>
            <w:rFonts w:ascii="TimesNewRoman" w:hAnsi="TimesNewRoman" w:cs="TimesNewRoman"/>
            <w:lang w:val="en-US"/>
          </w:rPr>
          <w:t xml:space="preserve">additional </w:t>
        </w:r>
      </w:ins>
      <w:ins w:id="1702" w:author="Miska Hannuksela" w:date="2014-03-03T18:53:00Z">
        <w:r>
          <w:rPr>
            <w:rFonts w:ascii="TimesNewRoman" w:hAnsi="TimesNewRoman" w:cs="TimesNewRoman"/>
            <w:lang w:val="en-US"/>
          </w:rPr>
          <w:t>layer sets</w:t>
        </w:r>
      </w:ins>
      <w:ins w:id="1703" w:author="Miska Hannuksela" w:date="2014-03-03T18:55:00Z">
        <w:r>
          <w:rPr>
            <w:rFonts w:ascii="TimesNewRoman" w:hAnsi="TimesNewRoman" w:cs="TimesNewRoman"/>
            <w:lang w:val="en-US"/>
          </w:rPr>
          <w:t>.</w:t>
        </w:r>
      </w:ins>
      <w:ins w:id="1704" w:author="Miska Hannuksela" w:date="2014-03-04T11:06:00Z">
        <w:r w:rsidR="00415259">
          <w:rPr>
            <w:rFonts w:ascii="TimesNewRoman" w:hAnsi="TimesNewRoman" w:cs="TimesNewRoman"/>
            <w:lang w:val="en-US"/>
          </w:rPr>
          <w:t xml:space="preserve"> When not present, </w:t>
        </w:r>
      </w:ins>
      <w:ins w:id="1705" w:author="Miska Hannuksela" w:date="2014-03-04T11:07:00Z">
        <w:r w:rsidR="00415259">
          <w:rPr>
            <w:rFonts w:ascii="TimesNewRoman" w:hAnsi="TimesNewRoman" w:cs="TimesNewRoman"/>
            <w:lang w:val="en-US"/>
          </w:rPr>
          <w:t xml:space="preserve">num_add_layer_sets </w:t>
        </w:r>
      </w:ins>
      <w:ins w:id="1706" w:author="Miska Hannuksela" w:date="2014-03-04T11:06:00Z">
        <w:r w:rsidR="00415259">
          <w:rPr>
            <w:rFonts w:ascii="TimesNewRoman" w:hAnsi="TimesNewRoman" w:cs="TimesNewRoman"/>
            <w:lang w:val="en-US"/>
          </w:rPr>
          <w:t>is inferred to be equal to 0.</w:t>
        </w:r>
      </w:ins>
      <w:ins w:id="1707" w:author="Miska Hannuksela" w:date="2014-03-03T18:55:00Z">
        <w:r>
          <w:rPr>
            <w:rFonts w:ascii="TimesNewRoman" w:hAnsi="TimesNewRoman" w:cs="TimesNewRoman"/>
            <w:lang w:val="en-US"/>
          </w:rPr>
          <w:t xml:space="preserve"> </w:t>
        </w:r>
        <w:proofErr w:type="gramStart"/>
        <w:r>
          <w:rPr>
            <w:bCs/>
            <w:lang w:val="en-US"/>
          </w:rPr>
          <w:t>num_</w:t>
        </w:r>
      </w:ins>
      <w:ins w:id="1708" w:author="Miska Hannuksela" w:date="2014-03-03T20:04:00Z">
        <w:r w:rsidR="007A2C1E">
          <w:rPr>
            <w:bCs/>
            <w:lang w:val="en-US"/>
          </w:rPr>
          <w:t>add_</w:t>
        </w:r>
      </w:ins>
      <w:ins w:id="1709" w:author="Miska Hannuksela" w:date="2014-03-03T18:55:00Z">
        <w:r>
          <w:rPr>
            <w:bCs/>
            <w:lang w:val="en-US"/>
          </w:rPr>
          <w:t>layer_sets</w:t>
        </w:r>
        <w:proofErr w:type="gramEnd"/>
        <w:r>
          <w:rPr>
            <w:bCs/>
            <w:lang w:val="en-US"/>
          </w:rPr>
          <w:t xml:space="preserve"> shall be </w:t>
        </w:r>
        <w:r>
          <w:rPr>
            <w:rFonts w:ascii="TimesNewRoman" w:hAnsi="TimesNewRoman" w:cs="TimesNewRoman"/>
            <w:lang w:val="en-US"/>
          </w:rPr>
          <w:t>in the range of 0 to 1023, inclusive.</w:t>
        </w:r>
      </w:ins>
    </w:p>
    <w:p w:rsidR="002B1EB2" w:rsidRDefault="007A2C1E" w:rsidP="007E173E">
      <w:pPr>
        <w:rPr>
          <w:ins w:id="1710" w:author="Miska Hannuksela" w:date="2014-03-03T20:08:00Z"/>
          <w:rFonts w:ascii="TimesNewRoman" w:hAnsi="TimesNewRoman" w:cs="TimesNewRoman"/>
          <w:lang w:val="en-US"/>
        </w:rPr>
      </w:pPr>
      <w:ins w:id="1711" w:author="Miska Hannuksela" w:date="2014-03-03T20:05:00Z">
        <w:r>
          <w:rPr>
            <w:rFonts w:ascii="TimesNewRoman" w:hAnsi="TimesNewRoman" w:cs="TimesNewRoman"/>
            <w:lang w:val="en-US"/>
          </w:rPr>
          <w:t>T</w:t>
        </w:r>
        <w:r w:rsidR="002B1EB2">
          <w:rPr>
            <w:rFonts w:ascii="TimesNewRoman" w:hAnsi="TimesNewRoman" w:cs="TimesNewRoman"/>
            <w:lang w:val="en-US"/>
          </w:rPr>
          <w:t xml:space="preserve">he variable NumLayerSets is </w:t>
        </w:r>
      </w:ins>
      <w:ins w:id="1712" w:author="Miska Hannuksela" w:date="2014-03-03T20:08:00Z">
        <w:r w:rsidR="002B1EB2">
          <w:rPr>
            <w:rFonts w:ascii="TimesNewRoman" w:hAnsi="TimesNewRoman" w:cs="TimesNewRoman"/>
            <w:lang w:val="en-US"/>
          </w:rPr>
          <w:t>derived as follows:</w:t>
        </w:r>
      </w:ins>
    </w:p>
    <w:p w:rsidR="007A2C1E" w:rsidRDefault="002B1EB2" w:rsidP="002B1EB2">
      <w:pPr>
        <w:tabs>
          <w:tab w:val="clear" w:pos="794"/>
          <w:tab w:val="clear" w:pos="1191"/>
          <w:tab w:val="clear" w:pos="1588"/>
          <w:tab w:val="clear" w:pos="1985"/>
          <w:tab w:val="left" w:pos="360"/>
          <w:tab w:val="left" w:pos="720"/>
          <w:tab w:val="left" w:pos="1080"/>
          <w:tab w:val="left" w:pos="1440"/>
        </w:tabs>
        <w:ind w:left="360"/>
        <w:jc w:val="left"/>
        <w:rPr>
          <w:ins w:id="1713" w:author="Miska Hannuksela" w:date="2014-03-03T18:55:00Z"/>
          <w:rFonts w:ascii="TimesNewRoman" w:hAnsi="TimesNewRoman" w:cs="TimesNewRoman"/>
          <w:lang w:val="en-US"/>
        </w:rPr>
      </w:pPr>
      <w:ins w:id="1714" w:author="Miska Hannuksela" w:date="2014-03-03T20:08:00Z">
        <w:r w:rsidRPr="002B1EB2">
          <w:rPr>
            <w:rFonts w:eastAsia="Batang"/>
            <w:bCs/>
            <w:lang w:val="en-US" w:eastAsia="ko-KR"/>
          </w:rPr>
          <w:t>NumLayerSets</w:t>
        </w:r>
        <w:r>
          <w:rPr>
            <w:rFonts w:ascii="TimesNewRoman" w:hAnsi="TimesNewRoman" w:cs="TimesNewRoman"/>
            <w:lang w:val="en-US"/>
          </w:rPr>
          <w:t xml:space="preserve"> = </w:t>
        </w:r>
      </w:ins>
      <w:ins w:id="1715" w:author="Miska Hannuksela" w:date="2014-03-03T20:05:00Z">
        <w:r w:rsidR="007A2C1E">
          <w:rPr>
            <w:rFonts w:ascii="TimesNewRoman" w:hAnsi="TimesNewRoman" w:cs="TimesNewRoman"/>
            <w:lang w:val="en-US"/>
          </w:rPr>
          <w:t>vps_num_layer_sets_minus1 + 1</w:t>
        </w:r>
      </w:ins>
      <w:ins w:id="1716" w:author="Miska Hannuksela" w:date="2014-03-03T20:07:00Z">
        <w:r>
          <w:rPr>
            <w:rFonts w:ascii="TimesNewRoman" w:hAnsi="TimesNewRoman" w:cs="TimesNewRoman"/>
            <w:lang w:val="en-US"/>
          </w:rPr>
          <w:t xml:space="preserve"> + </w:t>
        </w:r>
      </w:ins>
      <w:ins w:id="1717" w:author="Miska Hannuksela" w:date="2014-03-03T20:09:00Z">
        <w:del w:id="1718" w:author="(r2)" w:date="2014-03-31T23:47:00Z">
          <w:r w:rsidDel="00E81BEB">
            <w:rPr>
              <w:rFonts w:ascii="TimesNewRoman" w:hAnsi="TimesNewRoman" w:cs="TimesNewRoman"/>
              <w:lang w:val="en-US"/>
            </w:rPr>
            <w:delText>NumAddLayerSets</w:delText>
          </w:r>
        </w:del>
      </w:ins>
      <w:ins w:id="1719" w:author="(r2)" w:date="2014-03-31T23:47:00Z">
        <w:r w:rsidR="00E81BEB">
          <w:rPr>
            <w:rFonts w:ascii="TimesNewRoman" w:hAnsi="TimesNewRoman" w:cs="TimesNewRoman"/>
            <w:lang w:val="en-US"/>
          </w:rPr>
          <w:t>num_add_layer_sets</w:t>
        </w:r>
      </w:ins>
    </w:p>
    <w:p w:rsidR="00B26B23" w:rsidRDefault="00B26B23" w:rsidP="00B26B23">
      <w:pPr>
        <w:rPr>
          <w:ins w:id="1720" w:author="Miska Hannuksela" w:date="2014-03-04T13:30:00Z"/>
          <w:rFonts w:ascii="TimesNewRoman" w:hAnsi="TimesNewRoman" w:cs="TimesNewRoman"/>
          <w:lang w:val="en-US"/>
        </w:rPr>
      </w:pPr>
      <w:ins w:id="1721" w:author="Miska Hannuksela" w:date="2014-03-04T13:30:00Z">
        <w:r>
          <w:rPr>
            <w:rFonts w:eastAsia="Batang"/>
            <w:bCs/>
            <w:lang w:val="en-US" w:eastAsia="ko-KR"/>
          </w:rPr>
          <w:t xml:space="preserve">When </w:t>
        </w:r>
        <w:r>
          <w:rPr>
            <w:bCs/>
            <w:lang w:val="en-US"/>
          </w:rPr>
          <w:t>num_add_layer_sets is greater than 0, t</w:t>
        </w:r>
        <w:r>
          <w:rPr>
            <w:rFonts w:ascii="TimesNewRoman" w:hAnsi="TimesNewRoman" w:cs="TimesNewRoman"/>
            <w:lang w:val="en-US"/>
          </w:rPr>
          <w:t>he variables FirstAddIndependentLayer</w:t>
        </w:r>
      </w:ins>
      <w:ins w:id="1722" w:author="Miska Hannuksela" w:date="2014-03-04T13:31:00Z">
        <w:r>
          <w:rPr>
            <w:rFonts w:ascii="TimesNewRoman" w:hAnsi="TimesNewRoman" w:cs="TimesNewRoman"/>
            <w:lang w:val="en-US"/>
          </w:rPr>
          <w:t>SetIdx and LastAddIndependentLayerSetIdx</w:t>
        </w:r>
      </w:ins>
      <w:ins w:id="1723" w:author="Miska Hannuksela" w:date="2014-03-04T13:30:00Z">
        <w:r>
          <w:rPr>
            <w:rFonts w:ascii="TimesNewRoman" w:hAnsi="TimesNewRoman" w:cs="TimesNewRoman"/>
            <w:lang w:val="en-US"/>
          </w:rPr>
          <w:t xml:space="preserve"> </w:t>
        </w:r>
      </w:ins>
      <w:ins w:id="1724" w:author="Miska Hannuksela" w:date="2014-03-04T13:31:00Z">
        <w:r>
          <w:rPr>
            <w:rFonts w:ascii="TimesNewRoman" w:hAnsi="TimesNewRoman" w:cs="TimesNewRoman"/>
            <w:lang w:val="en-US"/>
          </w:rPr>
          <w:t>are</w:t>
        </w:r>
      </w:ins>
      <w:ins w:id="1725" w:author="Miska Hannuksela" w:date="2014-03-04T13:30:00Z">
        <w:r>
          <w:rPr>
            <w:rFonts w:ascii="TimesNewRoman" w:hAnsi="TimesNewRoman" w:cs="TimesNewRoman"/>
            <w:lang w:val="en-US"/>
          </w:rPr>
          <w:t xml:space="preserve"> derived as follows:</w:t>
        </w:r>
      </w:ins>
    </w:p>
    <w:p w:rsidR="00B26B23" w:rsidRDefault="00B26B23" w:rsidP="00B26B23">
      <w:pPr>
        <w:tabs>
          <w:tab w:val="clear" w:pos="794"/>
          <w:tab w:val="clear" w:pos="1191"/>
          <w:tab w:val="clear" w:pos="1588"/>
          <w:tab w:val="clear" w:pos="1985"/>
          <w:tab w:val="left" w:pos="360"/>
          <w:tab w:val="left" w:pos="720"/>
          <w:tab w:val="left" w:pos="1080"/>
          <w:tab w:val="left" w:pos="1440"/>
        </w:tabs>
        <w:ind w:left="360"/>
        <w:jc w:val="left"/>
        <w:rPr>
          <w:ins w:id="1726" w:author="Miska Hannuksela" w:date="2014-03-04T13:30:00Z"/>
          <w:rFonts w:ascii="TimesNewRoman" w:hAnsi="TimesNewRoman" w:cs="TimesNewRoman"/>
          <w:lang w:val="en-US"/>
        </w:rPr>
      </w:pPr>
      <w:ins w:id="1727" w:author="Miska Hannuksela" w:date="2014-03-04T13:31:00Z">
        <w:r>
          <w:rPr>
            <w:rFonts w:eastAsia="Batang"/>
            <w:bCs/>
            <w:lang w:val="en-US" w:eastAsia="ko-KR"/>
          </w:rPr>
          <w:t>FirstAddIndependentLayerSetIdx</w:t>
        </w:r>
      </w:ins>
      <w:ins w:id="1728" w:author="Miska Hannuksela" w:date="2014-03-04T13:30:00Z">
        <w:r>
          <w:rPr>
            <w:rFonts w:ascii="TimesNewRoman" w:hAnsi="TimesNewRoman" w:cs="TimesNewRoman"/>
            <w:lang w:val="en-US"/>
          </w:rPr>
          <w:t xml:space="preserve"> = vps_num_layer_sets_minus1 + 1 </w:t>
        </w:r>
      </w:ins>
      <w:ins w:id="1729" w:author="Miska Hannuksela" w:date="2014-03-04T13:32:00Z">
        <w:r>
          <w:rPr>
            <w:rFonts w:ascii="TimesNewRoman" w:hAnsi="TimesNewRoman" w:cs="TimesNewRoman"/>
            <w:lang w:val="en-US"/>
          </w:rPr>
          <w:br/>
          <w:t xml:space="preserve">LastAddIndependentLayerSetIdx = </w:t>
        </w:r>
        <w:r>
          <w:rPr>
            <w:rFonts w:eastAsia="Batang"/>
            <w:bCs/>
            <w:lang w:val="en-US" w:eastAsia="ko-KR"/>
          </w:rPr>
          <w:t xml:space="preserve">FirstAddIndependentLayerSetIdx + </w:t>
        </w:r>
        <w:r>
          <w:rPr>
            <w:rFonts w:ascii="TimesNewRoman" w:hAnsi="TimesNewRoman" w:cs="TimesNewRoman"/>
            <w:lang w:val="en-US"/>
          </w:rPr>
          <w:t>num_add_layer_sets – 1</w:t>
        </w:r>
      </w:ins>
    </w:p>
    <w:p w:rsidR="00BD2BE5" w:rsidRDefault="00BD2BE5" w:rsidP="00BD2BE5">
      <w:pPr>
        <w:rPr>
          <w:ins w:id="1730" w:author="Miska Hannuksela" w:date="2014-03-04T11:11:00Z"/>
          <w:rFonts w:eastAsia="Batang"/>
          <w:bCs/>
          <w:lang w:val="en-US" w:eastAsia="ko-KR"/>
        </w:rPr>
      </w:pPr>
      <w:ins w:id="1731" w:author="Miska Hannuksela" w:date="2014-03-04T11:11:00Z">
        <w:r>
          <w:rPr>
            <w:rFonts w:eastAsia="Batang"/>
            <w:bCs/>
            <w:lang w:val="en-US" w:eastAsia="ko-KR"/>
          </w:rPr>
          <w:t xml:space="preserve">When </w:t>
        </w:r>
        <w:r>
          <w:rPr>
            <w:bCs/>
            <w:lang w:val="en-US"/>
          </w:rPr>
          <w:t>num_add_layer_sets is greater than 0, i</w:t>
        </w:r>
        <w:r>
          <w:rPr>
            <w:rFonts w:eastAsia="Batang"/>
            <w:bCs/>
            <w:lang w:val="en-US" w:eastAsia="ko-KR"/>
          </w:rPr>
          <w:t>t is a requirement of bitstream conformance that the following applies:</w:t>
        </w:r>
      </w:ins>
    </w:p>
    <w:p w:rsidR="00BD2BE5" w:rsidRPr="00DA1EAE" w:rsidRDefault="00BD2BE5" w:rsidP="00BD2BE5">
      <w:pPr>
        <w:tabs>
          <w:tab w:val="clear" w:pos="794"/>
        </w:tabs>
        <w:ind w:left="437" w:hanging="437"/>
        <w:rPr>
          <w:ins w:id="1732" w:author="Miska Hannuksela" w:date="2014-03-04T11:11:00Z"/>
          <w:bCs/>
          <w:lang w:val="en-US"/>
        </w:rPr>
      </w:pPr>
      <w:ins w:id="1733" w:author="Miska Hannuksela" w:date="2014-03-04T11:11:00Z">
        <w:r w:rsidRPr="00564A49">
          <w:rPr>
            <w:lang w:val="en-US"/>
          </w:rPr>
          <w:t>–</w:t>
        </w:r>
        <w:r w:rsidRPr="00564A49">
          <w:rPr>
            <w:lang w:val="en-US"/>
          </w:rPr>
          <w:tab/>
        </w:r>
        <w:r w:rsidRPr="00BD2BE5">
          <w:rPr>
            <w:lang w:val="en-US"/>
          </w:rPr>
          <w:t>When</w:t>
        </w:r>
        <w:r>
          <w:rPr>
            <w:rFonts w:eastAsia="Batang"/>
            <w:bCs/>
            <w:lang w:val="en-US" w:eastAsia="ko-KR"/>
          </w:rPr>
          <w:t xml:space="preserve"> </w:t>
        </w:r>
        <w:r>
          <w:rPr>
            <w:bCs/>
            <w:lang w:val="en-US"/>
          </w:rPr>
          <w:t xml:space="preserve">the non-base layer </w:t>
        </w:r>
      </w:ins>
      <w:ins w:id="1734" w:author="Miska Hannuksela" w:date="2014-03-05T09:47:00Z">
        <w:r w:rsidR="007A11A8">
          <w:rPr>
            <w:bCs/>
            <w:lang w:val="en-US"/>
          </w:rPr>
          <w:t>sub</w:t>
        </w:r>
      </w:ins>
      <w:ins w:id="1735" w:author="Miska Hannuksela" w:date="2014-03-04T11:11:00Z">
        <w:r>
          <w:rPr>
            <w:bCs/>
            <w:lang w:val="en-US"/>
          </w:rPr>
          <w:t xml:space="preserve">tree extraction process of subclause </w:t>
        </w:r>
        <w:r>
          <w:rPr>
            <w:bCs/>
            <w:lang w:val="en-US"/>
          </w:rPr>
          <w:fldChar w:fldCharType="begin"/>
        </w:r>
        <w:r>
          <w:rPr>
            <w:bCs/>
            <w:lang w:val="en-US"/>
          </w:rPr>
          <w:instrText xml:space="preserve"> REF _Ref381693925 \r \h </w:instrText>
        </w:r>
      </w:ins>
      <w:r>
        <w:rPr>
          <w:bCs/>
          <w:lang w:val="en-US"/>
        </w:rPr>
      </w:r>
      <w:ins w:id="1736" w:author="Miska Hannuksela" w:date="2014-03-04T11:11:00Z">
        <w:r>
          <w:rPr>
            <w:bCs/>
            <w:lang w:val="en-US"/>
          </w:rPr>
          <w:fldChar w:fldCharType="separate"/>
        </w:r>
        <w:r>
          <w:rPr>
            <w:bCs/>
            <w:lang w:val="en-US"/>
          </w:rPr>
          <w:t>F.10.2</w:t>
        </w:r>
        <w:r>
          <w:rPr>
            <w:bCs/>
            <w:lang w:val="en-US"/>
          </w:rPr>
          <w:fldChar w:fldCharType="end"/>
        </w:r>
        <w:r>
          <w:rPr>
            <w:bCs/>
            <w:lang w:val="en-US"/>
          </w:rPr>
          <w:t xml:space="preserve"> is applied with the input variable lsIdx equal to vps_num_layer_sets_minus1 + 1 +i for any value of i in the range of 0 to num_add_layer_sets – 1, inclusive, </w:t>
        </w:r>
      </w:ins>
      <w:ins w:id="1737" w:author="(r3)" w:date="2014-04-04T00:21:00Z">
        <w:r w:rsidR="001B1BA1">
          <w:rPr>
            <w:bCs/>
            <w:lang w:val="en-US"/>
          </w:rPr>
          <w:t xml:space="preserve">and </w:t>
        </w:r>
        <w:proofErr w:type="gramStart"/>
        <w:r w:rsidR="001B1BA1" w:rsidRPr="001B1BA1">
          <w:rPr>
            <w:bCs/>
            <w:lang w:val="en-US"/>
          </w:rPr>
          <w:t>NumLayersInIdList</w:t>
        </w:r>
        <w:r w:rsidR="001B1BA1">
          <w:rPr>
            <w:bCs/>
            <w:lang w:val="en-US"/>
          </w:rPr>
          <w:t>[</w:t>
        </w:r>
        <w:proofErr w:type="gramEnd"/>
        <w:r w:rsidR="001B1BA1">
          <w:rPr>
            <w:bCs/>
            <w:lang w:val="en-US"/>
          </w:rPr>
          <w:t xml:space="preserve"> lsIdx ] is equal to 1, </w:t>
        </w:r>
      </w:ins>
      <w:ins w:id="1738" w:author="Miska Hannuksela" w:date="2014-03-04T11:11:00Z">
        <w:r>
          <w:rPr>
            <w:bCs/>
            <w:lang w:val="en-US"/>
          </w:rPr>
          <w:t xml:space="preserve">the output of the process of subclause </w:t>
        </w:r>
        <w:r>
          <w:rPr>
            <w:bCs/>
            <w:lang w:val="en-US"/>
          </w:rPr>
          <w:fldChar w:fldCharType="begin"/>
        </w:r>
        <w:r>
          <w:rPr>
            <w:bCs/>
            <w:lang w:val="en-US"/>
          </w:rPr>
          <w:instrText xml:space="preserve"> REF _Ref381693925 \r \h </w:instrText>
        </w:r>
      </w:ins>
      <w:r>
        <w:rPr>
          <w:bCs/>
          <w:lang w:val="en-US"/>
        </w:rPr>
      </w:r>
      <w:ins w:id="1739" w:author="Miska Hannuksela" w:date="2014-03-04T11:11:00Z">
        <w:r>
          <w:rPr>
            <w:bCs/>
            <w:lang w:val="en-US"/>
          </w:rPr>
          <w:fldChar w:fldCharType="separate"/>
        </w:r>
        <w:r>
          <w:rPr>
            <w:bCs/>
            <w:lang w:val="en-US"/>
          </w:rPr>
          <w:t>F.10.2</w:t>
        </w:r>
        <w:r>
          <w:rPr>
            <w:bCs/>
            <w:lang w:val="en-US"/>
          </w:rPr>
          <w:fldChar w:fldCharType="end"/>
        </w:r>
        <w:r>
          <w:rPr>
            <w:bCs/>
            <w:lang w:val="en-US"/>
          </w:rPr>
          <w:t xml:space="preserve"> shall be a conforming bitstream</w:t>
        </w:r>
      </w:ins>
      <w:ins w:id="1740" w:author="(r3)" w:date="2014-04-04T00:22:00Z">
        <w:r w:rsidR="001B1BA1">
          <w:rPr>
            <w:bCs/>
            <w:lang w:val="en-US"/>
          </w:rPr>
          <w:t xml:space="preserve"> </w:t>
        </w:r>
        <w:r w:rsidR="001B1BA1">
          <w:rPr>
            <w:noProof/>
          </w:rPr>
          <w:t>except that the output bitstream is not required to contain any VPS NAL units</w:t>
        </w:r>
      </w:ins>
      <w:ins w:id="1741" w:author="Miska Hannuksela" w:date="2014-03-04T11:11:00Z">
        <w:r>
          <w:rPr>
            <w:bCs/>
            <w:lang w:val="en-US"/>
          </w:rPr>
          <w:t>.</w:t>
        </w:r>
      </w:ins>
    </w:p>
    <w:p w:rsidR="001B1BA1" w:rsidRPr="00DA1EAE" w:rsidRDefault="001B1BA1" w:rsidP="001B1BA1">
      <w:pPr>
        <w:tabs>
          <w:tab w:val="clear" w:pos="794"/>
        </w:tabs>
        <w:ind w:left="437" w:hanging="437"/>
        <w:rPr>
          <w:ins w:id="1742" w:author="(r3)" w:date="2014-04-04T00:22:00Z"/>
          <w:bCs/>
          <w:lang w:val="en-US"/>
        </w:rPr>
      </w:pPr>
      <w:ins w:id="1743" w:author="(r3)" w:date="2014-04-04T00:22:00Z">
        <w:r w:rsidRPr="00564A49">
          <w:rPr>
            <w:lang w:val="en-US"/>
          </w:rPr>
          <w:t>–</w:t>
        </w:r>
        <w:r w:rsidRPr="00564A49">
          <w:rPr>
            <w:lang w:val="en-US"/>
          </w:rPr>
          <w:tab/>
        </w:r>
        <w:r w:rsidRPr="00BD2BE5">
          <w:rPr>
            <w:lang w:val="en-US"/>
          </w:rPr>
          <w:t>When</w:t>
        </w:r>
        <w:r>
          <w:rPr>
            <w:rFonts w:eastAsia="Batang"/>
            <w:bCs/>
            <w:lang w:val="en-US" w:eastAsia="ko-KR"/>
          </w:rPr>
          <w:t xml:space="preserve"> </w:t>
        </w:r>
        <w:r>
          <w:rPr>
            <w:bCs/>
            <w:lang w:val="en-US"/>
          </w:rPr>
          <w:t xml:space="preserve">the non-base layer subtree extraction process of subclause </w:t>
        </w:r>
        <w:r>
          <w:rPr>
            <w:bCs/>
            <w:lang w:val="en-US"/>
          </w:rPr>
          <w:fldChar w:fldCharType="begin"/>
        </w:r>
        <w:r>
          <w:rPr>
            <w:bCs/>
            <w:lang w:val="en-US"/>
          </w:rPr>
          <w:instrText xml:space="preserve"> REF _Ref381693925 \r \h </w:instrText>
        </w:r>
        <w:r>
          <w:rPr>
            <w:bCs/>
            <w:lang w:val="en-US"/>
          </w:rPr>
        </w:r>
        <w:r>
          <w:rPr>
            <w:bCs/>
            <w:lang w:val="en-US"/>
          </w:rPr>
          <w:fldChar w:fldCharType="separate"/>
        </w:r>
        <w:r>
          <w:rPr>
            <w:bCs/>
            <w:lang w:val="en-US"/>
          </w:rPr>
          <w:t>F.10.2</w:t>
        </w:r>
        <w:r>
          <w:rPr>
            <w:bCs/>
            <w:lang w:val="en-US"/>
          </w:rPr>
          <w:fldChar w:fldCharType="end"/>
        </w:r>
        <w:r>
          <w:rPr>
            <w:bCs/>
            <w:lang w:val="en-US"/>
          </w:rPr>
          <w:t xml:space="preserve"> is applied with the input variable lsIdx equal to vps_num_layer_sets_minus1 + 1 +i for any value of i in the range of 0 to num_add_layer_sets – 1, inclusive, and </w:t>
        </w:r>
        <w:proofErr w:type="gramStart"/>
        <w:r w:rsidRPr="001B1BA1">
          <w:rPr>
            <w:bCs/>
            <w:lang w:val="en-US"/>
          </w:rPr>
          <w:t>NumLayersInIdList</w:t>
        </w:r>
        <w:r>
          <w:rPr>
            <w:bCs/>
            <w:lang w:val="en-US"/>
          </w:rPr>
          <w:t>[</w:t>
        </w:r>
        <w:proofErr w:type="gramEnd"/>
        <w:r>
          <w:rPr>
            <w:bCs/>
            <w:lang w:val="en-US"/>
          </w:rPr>
          <w:t xml:space="preserve"> lsIdx ] is </w:t>
        </w:r>
        <w:r>
          <w:rPr>
            <w:bCs/>
            <w:lang w:val="en-US"/>
          </w:rPr>
          <w:t>greater than</w:t>
        </w:r>
        <w:r>
          <w:rPr>
            <w:bCs/>
            <w:lang w:val="en-US"/>
          </w:rPr>
          <w:t xml:space="preserve"> 1, the output of the process of subclause </w:t>
        </w:r>
        <w:r>
          <w:rPr>
            <w:bCs/>
            <w:lang w:val="en-US"/>
          </w:rPr>
          <w:fldChar w:fldCharType="begin"/>
        </w:r>
        <w:r>
          <w:rPr>
            <w:bCs/>
            <w:lang w:val="en-US"/>
          </w:rPr>
          <w:instrText xml:space="preserve"> REF _Ref381693925 \r \h </w:instrText>
        </w:r>
        <w:r>
          <w:rPr>
            <w:bCs/>
            <w:lang w:val="en-US"/>
          </w:rPr>
        </w:r>
        <w:r>
          <w:rPr>
            <w:bCs/>
            <w:lang w:val="en-US"/>
          </w:rPr>
          <w:fldChar w:fldCharType="separate"/>
        </w:r>
        <w:r>
          <w:rPr>
            <w:bCs/>
            <w:lang w:val="en-US"/>
          </w:rPr>
          <w:t>F.10.2</w:t>
        </w:r>
        <w:r>
          <w:rPr>
            <w:bCs/>
            <w:lang w:val="en-US"/>
          </w:rPr>
          <w:fldChar w:fldCharType="end"/>
        </w:r>
        <w:r>
          <w:rPr>
            <w:bCs/>
            <w:lang w:val="en-US"/>
          </w:rPr>
          <w:t xml:space="preserve"> shall be a conforming bitstream.</w:t>
        </w:r>
      </w:ins>
    </w:p>
    <w:p w:rsidR="00154428" w:rsidRDefault="00F730B5" w:rsidP="007E173E">
      <w:pPr>
        <w:rPr>
          <w:ins w:id="1744" w:author="Miska Hannuksela" w:date="2014-03-03T19:45:00Z"/>
          <w:rFonts w:ascii="TimesNewRoman" w:hAnsi="TimesNewRoman" w:cs="TimesNewRoman"/>
          <w:lang w:val="en-US"/>
        </w:rPr>
      </w:pPr>
      <w:ins w:id="1745" w:author="Miska Hannuksela" w:date="2014-03-03T18:55:00Z">
        <w:r w:rsidRPr="00B97C9A">
          <w:rPr>
            <w:b/>
            <w:bCs/>
            <w:lang w:val="en-US"/>
          </w:rPr>
          <w:t>highest_layer_idx_plus1</w:t>
        </w:r>
        <w:r>
          <w:rPr>
            <w:bCs/>
            <w:lang w:val="en-US"/>
          </w:rPr>
          <w:t xml:space="preserve">[ i ][ j ] </w:t>
        </w:r>
      </w:ins>
      <w:ins w:id="1746" w:author="Miska Hannuksela" w:date="2014-03-03T19:43:00Z">
        <w:r w:rsidR="00AE026F">
          <w:rPr>
            <w:bCs/>
            <w:lang w:val="en-US"/>
          </w:rPr>
          <w:t>specifies the values of NumLayersInIdList[ </w:t>
        </w:r>
      </w:ins>
      <w:ins w:id="1747" w:author="Miska Hannuksela" w:date="2014-03-03T19:44:00Z">
        <w:r w:rsidR="00AE026F">
          <w:rPr>
            <w:rFonts w:eastAsia="Batang"/>
            <w:bCs/>
            <w:lang w:val="en-US" w:eastAsia="ko-KR"/>
          </w:rPr>
          <w:t>vps_num_layer_sets_minus1 + 1 + i</w:t>
        </w:r>
        <w:r w:rsidR="00AE026F">
          <w:rPr>
            <w:bCs/>
            <w:lang w:val="en-US"/>
          </w:rPr>
          <w:t> ]</w:t>
        </w:r>
      </w:ins>
      <w:ins w:id="1748" w:author="Miska Hannuksela" w:date="2014-03-04T10:53:00Z">
        <w:r w:rsidR="00DA1EAE">
          <w:rPr>
            <w:bCs/>
            <w:lang w:val="en-US"/>
          </w:rPr>
          <w:t xml:space="preserve"> and</w:t>
        </w:r>
      </w:ins>
      <w:ins w:id="1749" w:author="Miska Hannuksela" w:date="2014-03-03T19:44:00Z">
        <w:r w:rsidR="00AE026F">
          <w:rPr>
            <w:bCs/>
            <w:lang w:val="en-US"/>
          </w:rPr>
          <w:t xml:space="preserve"> </w:t>
        </w:r>
        <w:r w:rsidR="00AE026F">
          <w:rPr>
            <w:rFonts w:ascii="TimesNewRoman" w:hAnsi="TimesNewRoman" w:cs="TimesNewRoman"/>
            <w:lang w:val="en-US"/>
          </w:rPr>
          <w:t>LayerSetLayerIdList[ </w:t>
        </w:r>
      </w:ins>
      <w:ins w:id="1750" w:author="Miska Hannuksela" w:date="2014-03-03T19:45:00Z">
        <w:r w:rsidR="009C1E81">
          <w:rPr>
            <w:rFonts w:eastAsia="Batang"/>
            <w:bCs/>
            <w:lang w:val="en-US" w:eastAsia="ko-KR"/>
          </w:rPr>
          <w:t>vps_num_layer_sets_minus1</w:t>
        </w:r>
      </w:ins>
      <w:ins w:id="1751" w:author="Miska Hannuksela" w:date="2014-03-04T10:41:00Z">
        <w:r w:rsidR="009C1E81">
          <w:rPr>
            <w:rFonts w:eastAsia="Batang"/>
            <w:bCs/>
            <w:lang w:val="en-US" w:eastAsia="ko-KR"/>
          </w:rPr>
          <w:t> </w:t>
        </w:r>
      </w:ins>
      <w:ins w:id="1752" w:author="Miska Hannuksela" w:date="2014-03-03T19:45:00Z">
        <w:r w:rsidR="009C1E81">
          <w:rPr>
            <w:rFonts w:eastAsia="Batang"/>
            <w:bCs/>
            <w:lang w:val="en-US" w:eastAsia="ko-KR"/>
          </w:rPr>
          <w:t>+</w:t>
        </w:r>
      </w:ins>
      <w:ins w:id="1753" w:author="Miska Hannuksela" w:date="2014-03-04T10:41:00Z">
        <w:r w:rsidR="009C1E81">
          <w:rPr>
            <w:rFonts w:eastAsia="Batang"/>
            <w:bCs/>
            <w:lang w:val="en-US" w:eastAsia="ko-KR"/>
          </w:rPr>
          <w:t> </w:t>
        </w:r>
      </w:ins>
      <w:ins w:id="1754" w:author="Miska Hannuksela" w:date="2014-03-03T19:45:00Z">
        <w:r w:rsidR="009C1E81">
          <w:rPr>
            <w:rFonts w:eastAsia="Batang"/>
            <w:bCs/>
            <w:lang w:val="en-US" w:eastAsia="ko-KR"/>
          </w:rPr>
          <w:t>1</w:t>
        </w:r>
      </w:ins>
      <w:ins w:id="1755" w:author="Miska Hannuksela" w:date="2014-03-04T10:41:00Z">
        <w:r w:rsidR="009C1E81">
          <w:rPr>
            <w:rFonts w:eastAsia="Batang"/>
            <w:bCs/>
            <w:lang w:val="en-US" w:eastAsia="ko-KR"/>
          </w:rPr>
          <w:t> </w:t>
        </w:r>
      </w:ins>
      <w:ins w:id="1756" w:author="Miska Hannuksela" w:date="2014-03-03T19:45:00Z">
        <w:r w:rsidR="009C1E81">
          <w:rPr>
            <w:rFonts w:eastAsia="Batang"/>
            <w:bCs/>
            <w:lang w:val="en-US" w:eastAsia="ko-KR"/>
          </w:rPr>
          <w:t>+</w:t>
        </w:r>
      </w:ins>
      <w:ins w:id="1757" w:author="Miska Hannuksela" w:date="2014-03-04T10:41:00Z">
        <w:r w:rsidR="009C1E81">
          <w:rPr>
            <w:rFonts w:eastAsia="Batang"/>
            <w:bCs/>
            <w:lang w:val="en-US" w:eastAsia="ko-KR"/>
          </w:rPr>
          <w:t> </w:t>
        </w:r>
      </w:ins>
      <w:ins w:id="1758" w:author="Miska Hannuksela" w:date="2014-03-03T19:45:00Z">
        <w:r w:rsidR="00AE026F">
          <w:rPr>
            <w:rFonts w:eastAsia="Batang"/>
            <w:bCs/>
            <w:lang w:val="en-US" w:eastAsia="ko-KR"/>
          </w:rPr>
          <w:t>i</w:t>
        </w:r>
        <w:r w:rsidR="00154428">
          <w:rPr>
            <w:rFonts w:eastAsia="Batang"/>
            <w:bCs/>
            <w:lang w:val="en-US" w:eastAsia="ko-KR"/>
          </w:rPr>
          <w:t> </w:t>
        </w:r>
      </w:ins>
      <w:ins w:id="1759" w:author="Miska Hannuksela" w:date="2014-03-03T19:44:00Z">
        <w:r w:rsidR="00AE026F">
          <w:rPr>
            <w:rFonts w:ascii="TimesNewRoman" w:hAnsi="TimesNewRoman" w:cs="TimesNewRoman"/>
            <w:lang w:val="en-US"/>
          </w:rPr>
          <w:t>]</w:t>
        </w:r>
      </w:ins>
      <w:ins w:id="1760" w:author="Miska Hannuksela" w:date="2014-03-03T19:45:00Z">
        <w:r w:rsidR="00154428">
          <w:rPr>
            <w:rFonts w:ascii="TimesNewRoman" w:hAnsi="TimesNewRoman" w:cs="TimesNewRoman"/>
            <w:lang w:val="en-US"/>
          </w:rPr>
          <w:t>[ </w:t>
        </w:r>
      </w:ins>
      <w:ins w:id="1761" w:author="Miska Hannuksela" w:date="2014-03-03T19:50:00Z">
        <w:r w:rsidR="00154428">
          <w:rPr>
            <w:rFonts w:ascii="TimesNewRoman" w:hAnsi="TimesNewRoman" w:cs="TimesNewRoman"/>
            <w:lang w:val="en-US"/>
          </w:rPr>
          <w:t>layerNum</w:t>
        </w:r>
      </w:ins>
      <w:ins w:id="1762" w:author="Miska Hannuksela" w:date="2014-03-03T19:45:00Z">
        <w:r w:rsidR="00154428">
          <w:rPr>
            <w:rFonts w:ascii="TimesNewRoman" w:hAnsi="TimesNewRoman" w:cs="TimesNewRoman"/>
            <w:lang w:val="en-US"/>
          </w:rPr>
          <w:t> ]</w:t>
        </w:r>
      </w:ins>
      <w:ins w:id="1763" w:author="Miska Hannuksela" w:date="2014-03-04T10:40:00Z">
        <w:r w:rsidR="009C1E81">
          <w:rPr>
            <w:rFonts w:ascii="TimesNewRoman" w:hAnsi="TimesNewRoman" w:cs="TimesNewRoman"/>
            <w:lang w:val="en-US"/>
          </w:rPr>
          <w:t xml:space="preserve"> </w:t>
        </w:r>
      </w:ins>
      <w:ins w:id="1764" w:author="Miska Hannuksela" w:date="2014-03-04T14:47:00Z">
        <w:r w:rsidR="002D6E57">
          <w:rPr>
            <w:rFonts w:ascii="TimesNewRoman" w:hAnsi="TimesNewRoman" w:cs="TimesNewRoman"/>
            <w:lang w:val="en-US"/>
          </w:rPr>
          <w:t>and is used to infer layer_id_included_flag[ </w:t>
        </w:r>
        <w:r w:rsidR="002D6E57">
          <w:rPr>
            <w:rFonts w:eastAsia="Batang"/>
            <w:bCs/>
            <w:lang w:val="en-US" w:eastAsia="ko-KR"/>
          </w:rPr>
          <w:t>vps_num_layer_sets_minus1 + 1 + i</w:t>
        </w:r>
        <w:r w:rsidR="002D6E57">
          <w:rPr>
            <w:bCs/>
            <w:lang w:val="en-US"/>
          </w:rPr>
          <w:t> </w:t>
        </w:r>
        <w:r w:rsidR="002D6E57">
          <w:rPr>
            <w:rFonts w:ascii="TimesNewRoman" w:hAnsi="TimesNewRoman" w:cs="TimesNewRoman"/>
            <w:lang w:val="en-US"/>
          </w:rPr>
          <w:t xml:space="preserve">][ layerId ] </w:t>
        </w:r>
      </w:ins>
      <w:ins w:id="1765" w:author="Miska Hannuksela" w:date="2014-03-03T19:45:00Z">
        <w:r w:rsidR="00154428">
          <w:rPr>
            <w:rFonts w:ascii="TimesNewRoman" w:hAnsi="TimesNewRoman" w:cs="TimesNewRoman"/>
            <w:lang w:val="en-US"/>
          </w:rPr>
          <w:t>as follows:</w:t>
        </w:r>
      </w:ins>
    </w:p>
    <w:p w:rsidR="00154428" w:rsidRDefault="00154428" w:rsidP="00154428">
      <w:pPr>
        <w:tabs>
          <w:tab w:val="clear" w:pos="794"/>
          <w:tab w:val="clear" w:pos="1191"/>
          <w:tab w:val="clear" w:pos="1588"/>
          <w:tab w:val="clear" w:pos="1985"/>
          <w:tab w:val="left" w:pos="360"/>
          <w:tab w:val="left" w:pos="720"/>
          <w:tab w:val="left" w:pos="1080"/>
          <w:tab w:val="left" w:pos="1440"/>
        </w:tabs>
        <w:ind w:left="360"/>
        <w:jc w:val="left"/>
        <w:rPr>
          <w:ins w:id="1766" w:author="Miska Hannuksela" w:date="2014-03-03T19:45:00Z"/>
          <w:rFonts w:ascii="TimesNewRoman" w:hAnsi="TimesNewRoman" w:cs="TimesNewRoman"/>
          <w:lang w:val="en-US"/>
        </w:rPr>
      </w:pPr>
      <w:ins w:id="1767" w:author="Miska Hannuksela" w:date="2014-03-03T19:49:00Z">
        <w:r>
          <w:rPr>
            <w:bCs/>
            <w:lang w:val="en-US"/>
          </w:rPr>
          <w:t>lay</w:t>
        </w:r>
      </w:ins>
      <w:ins w:id="1768" w:author="Miska Hannuksela" w:date="2014-03-03T19:50:00Z">
        <w:r>
          <w:rPr>
            <w:bCs/>
            <w:lang w:val="en-US"/>
          </w:rPr>
          <w:t>erNum = 0</w:t>
        </w:r>
      </w:ins>
      <w:ins w:id="1769" w:author="Miska Hannuksela" w:date="2014-03-04T14:51:00Z">
        <w:r w:rsidR="002D6E57">
          <w:rPr>
            <w:bCs/>
            <w:lang w:val="en-US"/>
          </w:rPr>
          <w:br/>
          <w:t xml:space="preserve">lsIdx = </w:t>
        </w:r>
        <w:r w:rsidR="002D6E57">
          <w:rPr>
            <w:rFonts w:eastAsia="Batang"/>
            <w:bCs/>
            <w:lang w:val="en-US" w:eastAsia="ko-KR"/>
          </w:rPr>
          <w:t>vps_num_layer_sets_minus1 + 1 + i</w:t>
        </w:r>
      </w:ins>
      <w:ins w:id="1770" w:author="Miska Hannuksela" w:date="2014-03-04T14:47:00Z">
        <w:r w:rsidR="002D6E57">
          <w:rPr>
            <w:bCs/>
            <w:lang w:val="en-US"/>
          </w:rPr>
          <w:br/>
          <w:t xml:space="preserve">for( </w:t>
        </w:r>
      </w:ins>
      <w:ins w:id="1771" w:author="Miska Hannuksela" w:date="2014-03-04T14:49:00Z">
        <w:r w:rsidR="002D6E57">
          <w:rPr>
            <w:bCs/>
            <w:lang w:val="en-US"/>
          </w:rPr>
          <w:t>layerId</w:t>
        </w:r>
      </w:ins>
      <w:ins w:id="1772" w:author="Miska Hannuksela" w:date="2014-03-04T14:47:00Z">
        <w:r w:rsidR="002D6E57">
          <w:rPr>
            <w:bCs/>
            <w:lang w:val="en-US"/>
          </w:rPr>
          <w:t xml:space="preserve"> = 0; </w:t>
        </w:r>
      </w:ins>
      <w:ins w:id="1773" w:author="Miska Hannuksela" w:date="2014-03-04T14:49:00Z">
        <w:r w:rsidR="002D6E57">
          <w:rPr>
            <w:bCs/>
            <w:lang w:val="en-US"/>
          </w:rPr>
          <w:t>layerId</w:t>
        </w:r>
      </w:ins>
      <w:ins w:id="1774" w:author="Miska Hannuksela" w:date="2014-03-04T14:47:00Z">
        <w:r w:rsidR="002D6E57">
          <w:rPr>
            <w:bCs/>
            <w:lang w:val="en-US"/>
          </w:rPr>
          <w:t xml:space="preserve"> &lt;</w:t>
        </w:r>
      </w:ins>
      <w:ins w:id="1775" w:author="Miska Hannuksela" w:date="2014-03-04T14:48:00Z">
        <w:r w:rsidR="002D6E57">
          <w:rPr>
            <w:bCs/>
            <w:lang w:val="en-US"/>
          </w:rPr>
          <w:t xml:space="preserve">= 62; </w:t>
        </w:r>
      </w:ins>
      <w:ins w:id="1776" w:author="Miska Hannuksela" w:date="2014-03-04T14:49:00Z">
        <w:r w:rsidR="002D6E57">
          <w:rPr>
            <w:bCs/>
            <w:lang w:val="en-US"/>
          </w:rPr>
          <w:t>layerId</w:t>
        </w:r>
      </w:ins>
      <w:ins w:id="1777" w:author="Miska Hannuksela" w:date="2014-03-04T14:48:00Z">
        <w:r w:rsidR="002D6E57">
          <w:rPr>
            <w:bCs/>
            <w:lang w:val="en-US"/>
          </w:rPr>
          <w:t>++ )</w:t>
        </w:r>
        <w:r w:rsidR="002D6E57">
          <w:rPr>
            <w:bCs/>
            <w:lang w:val="en-US"/>
          </w:rPr>
          <w:br/>
        </w:r>
        <w:r w:rsidR="002D6E57">
          <w:rPr>
            <w:bCs/>
            <w:lang w:val="en-US"/>
          </w:rPr>
          <w:tab/>
          <w:t>layer_id_included_flag[ </w:t>
        </w:r>
      </w:ins>
      <w:ins w:id="1778" w:author="Miska Hannuksela" w:date="2014-03-04T14:51:00Z">
        <w:r w:rsidR="002D6E57">
          <w:rPr>
            <w:bCs/>
            <w:lang w:val="en-US"/>
          </w:rPr>
          <w:t>lsIdx</w:t>
        </w:r>
      </w:ins>
      <w:ins w:id="1779" w:author="Miska Hannuksela" w:date="2014-03-04T14:48:00Z">
        <w:r w:rsidR="002D6E57">
          <w:rPr>
            <w:rFonts w:eastAsia="Batang"/>
            <w:bCs/>
            <w:lang w:val="en-US" w:eastAsia="ko-KR"/>
          </w:rPr>
          <w:t> ][</w:t>
        </w:r>
      </w:ins>
      <w:ins w:id="1780" w:author="Miska Hannuksela" w:date="2014-03-04T14:49:00Z">
        <w:r w:rsidR="002D6E57">
          <w:rPr>
            <w:rFonts w:eastAsia="Batang"/>
            <w:bCs/>
            <w:lang w:val="en-US" w:eastAsia="ko-KR"/>
          </w:rPr>
          <w:t> layerId ] = 0</w:t>
        </w:r>
      </w:ins>
      <w:ins w:id="1781" w:author="Miska Hannuksela" w:date="2014-03-03T19:48:00Z">
        <w:r>
          <w:rPr>
            <w:rFonts w:ascii="TimesNewRoman" w:hAnsi="TimesNewRoman" w:cs="TimesNewRoman"/>
            <w:lang w:val="en-US"/>
          </w:rPr>
          <w:br/>
        </w:r>
      </w:ins>
      <w:ins w:id="1782" w:author="Miska Hannuksela" w:date="2014-03-03T19:46:00Z">
        <w:r>
          <w:rPr>
            <w:rFonts w:ascii="TimesNewRoman" w:hAnsi="TimesNewRoman" w:cs="TimesNewRoman"/>
            <w:lang w:val="en-US"/>
          </w:rPr>
          <w:t>for(</w:t>
        </w:r>
      </w:ins>
      <w:ins w:id="1783" w:author="Miska Hannuksela" w:date="2014-03-03T19:47:00Z">
        <w:r>
          <w:rPr>
            <w:rFonts w:ascii="TimesNewRoman" w:hAnsi="TimesNewRoman" w:cs="TimesNewRoman"/>
            <w:lang w:val="en-US"/>
          </w:rPr>
          <w:t xml:space="preserve"> </w:t>
        </w:r>
      </w:ins>
      <w:ins w:id="1784" w:author="Miska Hannuksela" w:date="2014-03-03T19:46:00Z">
        <w:r w:rsidR="007A2C1E">
          <w:rPr>
            <w:rFonts w:ascii="TimesNewRoman" w:hAnsi="TimesNewRoman" w:cs="TimesNewRoman"/>
            <w:lang w:val="en-US"/>
          </w:rPr>
          <w:t xml:space="preserve">treeIdx = </w:t>
        </w:r>
      </w:ins>
      <w:ins w:id="1785" w:author="Miska Hannuksela" w:date="2014-03-03T20:04:00Z">
        <w:del w:id="1786" w:author="(r3)" w:date="2014-04-03T13:31:00Z">
          <w:r w:rsidR="007A2C1E" w:rsidDel="00561B8B">
            <w:rPr>
              <w:rFonts w:eastAsia="Batang"/>
              <w:bCs/>
              <w:lang w:val="en-US" w:eastAsia="ko-KR"/>
            </w:rPr>
            <w:delText>(</w:delText>
          </w:r>
        </w:del>
      </w:ins>
      <w:ins w:id="1787" w:author="Miska Hannuksela" w:date="2014-03-03T20:11:00Z">
        <w:del w:id="1788" w:author="(r3)" w:date="2014-04-03T13:31:00Z">
          <w:r w:rsidR="002B1EB2" w:rsidDel="00561B8B">
            <w:rPr>
              <w:rFonts w:eastAsia="Batang"/>
              <w:bCs/>
              <w:lang w:val="en-US" w:eastAsia="ko-KR"/>
            </w:rPr>
            <w:delText xml:space="preserve"> </w:delText>
          </w:r>
        </w:del>
      </w:ins>
      <w:ins w:id="1789" w:author="Miska Hannuksela" w:date="2014-03-03T20:10:00Z">
        <w:del w:id="1790" w:author="(r3)" w:date="2014-04-03T13:31:00Z">
          <w:r w:rsidR="002B1EB2" w:rsidDel="00561B8B">
            <w:rPr>
              <w:rFonts w:eastAsia="Batang"/>
              <w:bCs/>
              <w:lang w:val="en-US" w:eastAsia="ko-KR"/>
            </w:rPr>
            <w:delText xml:space="preserve">i </w:delText>
          </w:r>
        </w:del>
        <w:del w:id="1791" w:author="(r2)" w:date="2014-03-31T23:50:00Z">
          <w:r w:rsidR="002B1EB2" w:rsidDel="00AB0C35">
            <w:rPr>
              <w:rFonts w:eastAsia="Batang"/>
              <w:bCs/>
              <w:lang w:val="en-US" w:eastAsia="ko-KR"/>
            </w:rPr>
            <w:delText>&lt; NumExtBlLayerSets ? 0 : 1</w:delText>
          </w:r>
        </w:del>
      </w:ins>
      <w:ins w:id="1792" w:author="Miska Hannuksela" w:date="2014-03-03T20:04:00Z">
        <w:del w:id="1793" w:author="(r2)" w:date="2014-03-31T23:50:00Z">
          <w:r w:rsidR="007A2C1E" w:rsidDel="00AB0C35">
            <w:rPr>
              <w:rFonts w:eastAsia="Batang"/>
              <w:bCs/>
              <w:lang w:val="en-US" w:eastAsia="ko-KR"/>
            </w:rPr>
            <w:delText xml:space="preserve"> )</w:delText>
          </w:r>
        </w:del>
      </w:ins>
      <w:ins w:id="1794" w:author="(r2)" w:date="2014-03-31T23:50:00Z">
        <w:r w:rsidR="00AB0C35">
          <w:rPr>
            <w:rFonts w:eastAsia="Batang"/>
            <w:bCs/>
            <w:lang w:val="en-US" w:eastAsia="ko-KR"/>
          </w:rPr>
          <w:t>1</w:t>
        </w:r>
      </w:ins>
      <w:ins w:id="1795" w:author="Miska Hannuksela" w:date="2014-03-03T19:46:00Z">
        <w:r>
          <w:rPr>
            <w:rFonts w:ascii="TimesNewRoman" w:hAnsi="TimesNewRoman" w:cs="TimesNewRoman"/>
            <w:lang w:val="en-US"/>
          </w:rPr>
          <w:t>; treeIdx &lt; NumIndependentLayer</w:t>
        </w:r>
      </w:ins>
      <w:ins w:id="1796" w:author="Miska Hannuksela" w:date="2014-03-03T19:47:00Z">
        <w:r>
          <w:rPr>
            <w:rFonts w:ascii="TimesNewRoman" w:hAnsi="TimesNewRoman" w:cs="TimesNewRoman"/>
            <w:lang w:val="en-US"/>
          </w:rPr>
          <w:t>s; treeIdx++ )</w:t>
        </w:r>
        <w:r>
          <w:rPr>
            <w:rFonts w:ascii="TimesNewRoman" w:hAnsi="TimesNewRoman" w:cs="TimesNewRoman"/>
            <w:lang w:val="en-US"/>
          </w:rPr>
          <w:br/>
        </w:r>
        <w:r>
          <w:rPr>
            <w:rFonts w:ascii="TimesNewRoman" w:hAnsi="TimesNewRoman" w:cs="TimesNewRoman"/>
            <w:lang w:val="en-US"/>
          </w:rPr>
          <w:tab/>
          <w:t xml:space="preserve">for( layerCnt = 0; layerCnt &lt; </w:t>
        </w:r>
      </w:ins>
      <w:ins w:id="1797" w:author="Miska Hannuksela" w:date="2014-03-03T19:48:00Z">
        <w:r w:rsidRPr="00154428">
          <w:rPr>
            <w:bCs/>
            <w:lang w:val="en-US"/>
          </w:rPr>
          <w:t>highest_layer_idx_plus1</w:t>
        </w:r>
        <w:r>
          <w:rPr>
            <w:bCs/>
            <w:lang w:val="en-US"/>
          </w:rPr>
          <w:t>[ i ][ j ]; layerCnt++ ) {</w:t>
        </w:r>
      </w:ins>
      <w:ins w:id="1798" w:author="Miska Hannuksela" w:date="2014-03-03T19:49:00Z">
        <w:r>
          <w:rPr>
            <w:bCs/>
            <w:lang w:val="en-US"/>
          </w:rPr>
          <w:br/>
        </w:r>
        <w:r>
          <w:rPr>
            <w:bCs/>
            <w:lang w:val="en-US"/>
          </w:rPr>
          <w:tab/>
        </w:r>
        <w:r>
          <w:rPr>
            <w:bCs/>
            <w:lang w:val="en-US"/>
          </w:rPr>
          <w:tab/>
        </w:r>
      </w:ins>
      <w:ins w:id="1799" w:author="Miska Hannuksela" w:date="2014-03-03T19:50:00Z">
        <w:r>
          <w:rPr>
            <w:rFonts w:ascii="TimesNewRoman" w:hAnsi="TimesNewRoman" w:cs="TimesNewRoman"/>
            <w:lang w:val="en-US"/>
          </w:rPr>
          <w:t>LayerSetLayerIdList[ </w:t>
        </w:r>
      </w:ins>
      <w:ins w:id="1800" w:author="Miska Hannuksela" w:date="2014-03-04T14:51:00Z">
        <w:r w:rsidR="002D6E57">
          <w:rPr>
            <w:rFonts w:eastAsia="Batang"/>
            <w:bCs/>
            <w:lang w:val="en-US" w:eastAsia="ko-KR"/>
          </w:rPr>
          <w:t>lsIdx</w:t>
        </w:r>
      </w:ins>
      <w:ins w:id="1801" w:author="Miska Hannuksela" w:date="2014-03-03T19:50:00Z">
        <w:r>
          <w:rPr>
            <w:rFonts w:eastAsia="Batang"/>
            <w:bCs/>
            <w:lang w:val="en-US" w:eastAsia="ko-KR"/>
          </w:rPr>
          <w:t> </w:t>
        </w:r>
        <w:r>
          <w:rPr>
            <w:rFonts w:ascii="TimesNewRoman" w:hAnsi="TimesNewRoman" w:cs="TimesNewRoman"/>
            <w:lang w:val="en-US"/>
          </w:rPr>
          <w:t>][ layerNum ] =</w:t>
        </w:r>
        <w:r>
          <w:rPr>
            <w:rFonts w:ascii="TimesNewRoman" w:hAnsi="TimesNewRoman" w:cs="TimesNewRoman"/>
            <w:lang w:val="en-US"/>
          </w:rPr>
          <w:br/>
        </w:r>
        <w:r>
          <w:rPr>
            <w:rFonts w:ascii="TimesNewRoman" w:hAnsi="TimesNewRoman" w:cs="TimesNewRoman"/>
            <w:lang w:val="en-US"/>
          </w:rPr>
          <w:tab/>
        </w:r>
        <w:r>
          <w:rPr>
            <w:rFonts w:ascii="TimesNewRoman" w:hAnsi="TimesNewRoman" w:cs="TimesNewRoman"/>
            <w:lang w:val="en-US"/>
          </w:rPr>
          <w:tab/>
        </w:r>
        <w:r>
          <w:rPr>
            <w:rFonts w:ascii="TimesNewRoman" w:hAnsi="TimesNewRoman" w:cs="TimesNewRoman"/>
            <w:lang w:val="en-US"/>
          </w:rPr>
          <w:tab/>
        </w:r>
      </w:ins>
      <w:ins w:id="1802" w:author="Miska Hannuksela" w:date="2014-03-05T09:57:00Z">
        <w:r w:rsidR="00FB0B6D">
          <w:rPr>
            <w:rFonts w:eastAsia="Batang"/>
            <w:bCs/>
            <w:lang w:val="en-US" w:eastAsia="ko-KR"/>
          </w:rPr>
          <w:t>TreePartitionLayerIdList</w:t>
        </w:r>
      </w:ins>
      <w:ins w:id="1803" w:author="Miska Hannuksela" w:date="2014-03-03T19:51:00Z">
        <w:r>
          <w:rPr>
            <w:rFonts w:eastAsia="Batang"/>
            <w:bCs/>
            <w:lang w:val="en-US" w:eastAsia="ko-KR"/>
          </w:rPr>
          <w:t>[ treeIdx ][ layerCnt ]</w:t>
        </w:r>
      </w:ins>
      <w:ins w:id="1804" w:author="Miska Hannuksela" w:date="2014-03-04T14:49:00Z">
        <w:r w:rsidR="002D6E57">
          <w:rPr>
            <w:rFonts w:eastAsia="Batang"/>
            <w:bCs/>
            <w:lang w:val="en-US" w:eastAsia="ko-KR"/>
          </w:rPr>
          <w:br/>
        </w:r>
        <w:r w:rsidR="002D6E57">
          <w:rPr>
            <w:rFonts w:eastAsia="Batang"/>
            <w:bCs/>
            <w:lang w:val="en-US" w:eastAsia="ko-KR"/>
          </w:rPr>
          <w:tab/>
        </w:r>
        <w:r w:rsidR="002D6E57">
          <w:rPr>
            <w:rFonts w:eastAsia="Batang"/>
            <w:bCs/>
            <w:lang w:val="en-US" w:eastAsia="ko-KR"/>
          </w:rPr>
          <w:tab/>
          <w:t>layer_id_included_flag[ </w:t>
        </w:r>
      </w:ins>
      <w:ins w:id="1805" w:author="Miska Hannuksela" w:date="2014-03-04T14:52:00Z">
        <w:r w:rsidR="002D6E57">
          <w:rPr>
            <w:rFonts w:eastAsia="Batang"/>
            <w:bCs/>
            <w:lang w:val="en-US" w:eastAsia="ko-KR"/>
          </w:rPr>
          <w:t>lsIdx</w:t>
        </w:r>
      </w:ins>
      <w:ins w:id="1806" w:author="Miska Hannuksela" w:date="2014-03-04T14:49:00Z">
        <w:r w:rsidR="002D6E57">
          <w:rPr>
            <w:rFonts w:eastAsia="Batang"/>
            <w:bCs/>
            <w:lang w:val="en-US" w:eastAsia="ko-KR"/>
          </w:rPr>
          <w:t> ][ </w:t>
        </w:r>
      </w:ins>
      <w:ins w:id="1807" w:author="Miska Hannuksela" w:date="2014-03-05T09:57:00Z">
        <w:r w:rsidR="00FB0B6D">
          <w:rPr>
            <w:rFonts w:eastAsia="Batang"/>
            <w:bCs/>
            <w:lang w:val="en-US" w:eastAsia="ko-KR"/>
          </w:rPr>
          <w:t>TreePartitionLayerIdList</w:t>
        </w:r>
      </w:ins>
      <w:ins w:id="1808" w:author="Miska Hannuksela" w:date="2014-03-04T14:50:00Z">
        <w:r w:rsidR="002D6E57">
          <w:rPr>
            <w:rFonts w:eastAsia="Batang"/>
            <w:bCs/>
            <w:lang w:val="en-US" w:eastAsia="ko-KR"/>
          </w:rPr>
          <w:t>[ treeIdx ][ layerCnt ] ]</w:t>
        </w:r>
      </w:ins>
      <w:ins w:id="1809" w:author="Miska Hannuksela" w:date="2014-03-04T14:52:00Z">
        <w:r w:rsidR="002D6E57">
          <w:rPr>
            <w:rFonts w:eastAsia="Batang"/>
            <w:bCs/>
            <w:lang w:val="en-US" w:eastAsia="ko-KR"/>
          </w:rPr>
          <w:t xml:space="preserve"> = 1</w:t>
        </w:r>
      </w:ins>
      <w:ins w:id="1810" w:author="Miska Hannuksela" w:date="2014-03-03T19:53:00Z">
        <w:r>
          <w:rPr>
            <w:rFonts w:eastAsia="Batang"/>
            <w:bCs/>
            <w:lang w:val="en-US" w:eastAsia="ko-KR"/>
          </w:rPr>
          <w:br/>
        </w:r>
        <w:r>
          <w:rPr>
            <w:rFonts w:eastAsia="Batang"/>
            <w:bCs/>
            <w:lang w:val="en-US" w:eastAsia="ko-KR"/>
          </w:rPr>
          <w:tab/>
        </w:r>
        <w:r>
          <w:rPr>
            <w:rFonts w:eastAsia="Batang"/>
            <w:bCs/>
            <w:lang w:val="en-US" w:eastAsia="ko-KR"/>
          </w:rPr>
          <w:tab/>
          <w:t>layerNum++</w:t>
        </w:r>
        <w:r>
          <w:rPr>
            <w:rFonts w:eastAsia="Batang"/>
            <w:bCs/>
            <w:lang w:val="en-US" w:eastAsia="ko-KR"/>
          </w:rPr>
          <w:br/>
        </w:r>
      </w:ins>
      <w:ins w:id="1811" w:author="Miska Hannuksela" w:date="2014-03-03T19:54:00Z">
        <w:r>
          <w:rPr>
            <w:rFonts w:eastAsia="Batang"/>
            <w:bCs/>
            <w:lang w:val="en-US" w:eastAsia="ko-KR"/>
          </w:rPr>
          <w:tab/>
          <w:t>}</w:t>
        </w:r>
        <w:r>
          <w:rPr>
            <w:rFonts w:eastAsia="Batang"/>
            <w:bCs/>
            <w:lang w:val="en-US" w:eastAsia="ko-KR"/>
          </w:rPr>
          <w:br/>
        </w:r>
        <w:r>
          <w:rPr>
            <w:bCs/>
            <w:lang w:val="en-US"/>
          </w:rPr>
          <w:t>NumLayersInIdList[ </w:t>
        </w:r>
      </w:ins>
      <w:ins w:id="1812" w:author="Miska Hannuksela" w:date="2014-03-04T14:53:00Z">
        <w:r w:rsidR="002D6E57">
          <w:rPr>
            <w:rFonts w:eastAsia="Batang"/>
            <w:bCs/>
            <w:lang w:val="en-US" w:eastAsia="ko-KR"/>
          </w:rPr>
          <w:t>lsIdx</w:t>
        </w:r>
      </w:ins>
      <w:ins w:id="1813" w:author="Miska Hannuksela" w:date="2014-03-03T19:54:00Z">
        <w:r>
          <w:rPr>
            <w:bCs/>
            <w:lang w:val="en-US"/>
          </w:rPr>
          <w:t> ] = layerNum</w:t>
        </w:r>
      </w:ins>
    </w:p>
    <w:p w:rsidR="002B1EB2" w:rsidRDefault="002B1EB2" w:rsidP="007E173E">
      <w:pPr>
        <w:rPr>
          <w:ins w:id="1814" w:author="Miska Hannuksela" w:date="2014-03-03T20:11:00Z"/>
          <w:rFonts w:eastAsia="Batang"/>
          <w:bCs/>
          <w:lang w:val="en-US" w:eastAsia="ko-KR"/>
        </w:rPr>
      </w:pPr>
      <w:ins w:id="1815" w:author="Miska Hannuksela" w:date="2014-03-03T20:11:00Z">
        <w:r>
          <w:rPr>
            <w:rFonts w:eastAsia="Batang"/>
            <w:bCs/>
            <w:lang w:val="en-US" w:eastAsia="ko-KR"/>
          </w:rPr>
          <w:t xml:space="preserve">The value of </w:t>
        </w:r>
        <w:r w:rsidRPr="007A2C1E">
          <w:rPr>
            <w:bCs/>
            <w:lang w:val="en-US"/>
          </w:rPr>
          <w:t>highest_layer_idx_plus1</w:t>
        </w:r>
        <w:r>
          <w:rPr>
            <w:bCs/>
            <w:lang w:val="en-US"/>
          </w:rPr>
          <w:t xml:space="preserve">[ i ][ j ] shall be in the range of 0 to </w:t>
        </w:r>
      </w:ins>
      <w:ins w:id="1816" w:author="Miska Hannuksela" w:date="2014-03-05T09:56:00Z">
        <w:r w:rsidR="00FB0B6D">
          <w:rPr>
            <w:rFonts w:eastAsia="Batang"/>
            <w:bCs/>
            <w:lang w:val="en-US" w:eastAsia="ko-KR"/>
          </w:rPr>
          <w:t>NumLayersInTreePartition</w:t>
        </w:r>
      </w:ins>
      <w:ins w:id="1817" w:author="Miska Hannuksela" w:date="2014-03-03T20:12:00Z">
        <w:r>
          <w:rPr>
            <w:rFonts w:eastAsia="Batang"/>
            <w:bCs/>
            <w:lang w:val="en-US" w:eastAsia="ko-KR"/>
          </w:rPr>
          <w:t>[ j ], inclusive.</w:t>
        </w:r>
      </w:ins>
    </w:p>
    <w:p w:rsidR="00F730B5" w:rsidRDefault="00154428" w:rsidP="007E173E">
      <w:pPr>
        <w:rPr>
          <w:ins w:id="1818" w:author="Miska Hannuksela" w:date="2014-03-03T20:00:00Z"/>
          <w:rFonts w:eastAsia="Batang"/>
          <w:bCs/>
          <w:lang w:val="en-US" w:eastAsia="ko-KR"/>
        </w:rPr>
      </w:pPr>
      <w:ins w:id="1819" w:author="Miska Hannuksela" w:date="2014-03-03T19:54:00Z">
        <w:r>
          <w:rPr>
            <w:rFonts w:eastAsia="Batang"/>
            <w:bCs/>
            <w:lang w:val="en-US" w:eastAsia="ko-KR"/>
          </w:rPr>
          <w:t xml:space="preserve">The length of </w:t>
        </w:r>
      </w:ins>
      <w:ins w:id="1820" w:author="Miska Hannuksela" w:date="2014-03-03T19:55:00Z">
        <w:r w:rsidR="007A2C1E" w:rsidRPr="007A2C1E">
          <w:rPr>
            <w:bCs/>
            <w:lang w:val="en-US"/>
          </w:rPr>
          <w:t>highest_layer_idx_plus1</w:t>
        </w:r>
        <w:r w:rsidR="007A2C1E">
          <w:rPr>
            <w:bCs/>
            <w:lang w:val="en-US"/>
          </w:rPr>
          <w:t>[ i ][ j ] is equal to Ceil( Log2(</w:t>
        </w:r>
      </w:ins>
      <w:ins w:id="1821" w:author="Miska Hannuksela" w:date="2014-03-03T19:58:00Z">
        <w:r w:rsidR="007A2C1E">
          <w:rPr>
            <w:bCs/>
            <w:lang w:val="en-US"/>
          </w:rPr>
          <w:t xml:space="preserve"> </w:t>
        </w:r>
      </w:ins>
      <w:ins w:id="1822" w:author="Miska Hannuksela" w:date="2014-03-05T09:56:00Z">
        <w:r w:rsidR="00FB0B6D">
          <w:rPr>
            <w:rFonts w:eastAsia="Batang"/>
            <w:bCs/>
            <w:lang w:val="en-US" w:eastAsia="ko-KR"/>
          </w:rPr>
          <w:t>NumLayersInTreePartition</w:t>
        </w:r>
      </w:ins>
      <w:ins w:id="1823" w:author="Miska Hannuksela" w:date="2014-03-03T19:56:00Z">
        <w:r w:rsidR="007A2C1E">
          <w:rPr>
            <w:rFonts w:eastAsia="Batang"/>
            <w:bCs/>
            <w:lang w:val="en-US" w:eastAsia="ko-KR"/>
          </w:rPr>
          <w:t xml:space="preserve">[ j ] </w:t>
        </w:r>
      </w:ins>
      <w:ins w:id="1824" w:author="Miska Hannuksela" w:date="2014-03-03T19:58:00Z">
        <w:r w:rsidR="007A2C1E">
          <w:rPr>
            <w:rFonts w:eastAsia="Batang"/>
            <w:bCs/>
            <w:lang w:val="en-US" w:eastAsia="ko-KR"/>
          </w:rPr>
          <w:t xml:space="preserve">+ 1 </w:t>
        </w:r>
      </w:ins>
      <w:ins w:id="1825" w:author="Miska Hannuksela" w:date="2014-03-03T19:56:00Z">
        <w:r w:rsidR="007A2C1E">
          <w:rPr>
            <w:rFonts w:eastAsia="Batang"/>
            <w:bCs/>
            <w:lang w:val="en-US" w:eastAsia="ko-KR"/>
          </w:rPr>
          <w:t>) )</w:t>
        </w:r>
      </w:ins>
      <w:ins w:id="1826" w:author="Miska Hannuksela" w:date="2014-03-03T19:59:00Z">
        <w:r w:rsidR="007A2C1E">
          <w:rPr>
            <w:rFonts w:eastAsia="Batang"/>
            <w:bCs/>
            <w:lang w:val="en-US" w:eastAsia="ko-KR"/>
          </w:rPr>
          <w:t>.</w:t>
        </w:r>
      </w:ins>
    </w:p>
    <w:p w:rsidR="007A2C1E" w:rsidRDefault="007A2C1E" w:rsidP="007E173E">
      <w:pPr>
        <w:rPr>
          <w:ins w:id="1827" w:author="(r2)" w:date="2014-03-30T11:25:00Z"/>
          <w:bCs/>
          <w:lang w:val="en-US"/>
        </w:rPr>
      </w:pPr>
      <w:ins w:id="1828" w:author="Miska Hannuksela" w:date="2014-03-03T20:00:00Z">
        <w:r>
          <w:rPr>
            <w:rFonts w:eastAsia="Batang"/>
            <w:bCs/>
            <w:lang w:val="en-US" w:eastAsia="ko-KR"/>
          </w:rPr>
          <w:t xml:space="preserve">It is a requirement of bitstream conformance that </w:t>
        </w:r>
        <w:proofErr w:type="gramStart"/>
        <w:r>
          <w:rPr>
            <w:bCs/>
            <w:lang w:val="en-US"/>
          </w:rPr>
          <w:t>NumLayersInIdList[</w:t>
        </w:r>
        <w:proofErr w:type="gramEnd"/>
        <w:r>
          <w:rPr>
            <w:bCs/>
            <w:lang w:val="en-US"/>
          </w:rPr>
          <w:t> </w:t>
        </w:r>
        <w:r>
          <w:rPr>
            <w:rFonts w:eastAsia="Batang"/>
            <w:bCs/>
            <w:lang w:val="en-US" w:eastAsia="ko-KR"/>
          </w:rPr>
          <w:t>vps_num_layer_sets_minus1 + 1 + i</w:t>
        </w:r>
        <w:r>
          <w:rPr>
            <w:bCs/>
            <w:lang w:val="en-US"/>
          </w:rPr>
          <w:t> ] shall be greater than 0.</w:t>
        </w:r>
      </w:ins>
    </w:p>
    <w:p w:rsidR="00EE2826" w:rsidRPr="00F730B5" w:rsidRDefault="00EE2826" w:rsidP="007E173E">
      <w:pPr>
        <w:rPr>
          <w:ins w:id="1829" w:author="Miska Hannuksela" w:date="2014-03-03T18:47:00Z"/>
          <w:bCs/>
          <w:i/>
          <w:lang w:val="en-US"/>
        </w:rPr>
      </w:pPr>
      <w:ins w:id="1830" w:author="(r2)" w:date="2014-03-30T11:25:00Z">
        <w:r>
          <w:rPr>
            <w:lang w:val="en-US"/>
          </w:rPr>
          <w:t>AssignedBaseLayerId[ </w:t>
        </w:r>
        <w:r>
          <w:rPr>
            <w:rFonts w:eastAsia="Batang"/>
            <w:bCs/>
            <w:lang w:val="en-US" w:eastAsia="ko-KR"/>
          </w:rPr>
          <w:t xml:space="preserve">vps_num_layer_sets_minus1 + 1 + i ] is set equal to the smallest nuh_layer_id value in </w:t>
        </w:r>
        <w:r>
          <w:rPr>
            <w:bCs/>
            <w:lang w:val="en-US"/>
          </w:rPr>
          <w:t>NumLayersInIdList[ </w:t>
        </w:r>
        <w:r>
          <w:rPr>
            <w:rFonts w:eastAsia="Batang"/>
            <w:bCs/>
            <w:lang w:val="en-US" w:eastAsia="ko-KR"/>
          </w:rPr>
          <w:t>vps_num_layer_sets_minus1 + 1 + i</w:t>
        </w:r>
        <w:r>
          <w:rPr>
            <w:bCs/>
            <w:lang w:val="en-US"/>
          </w:rPr>
          <w:t> ].</w:t>
        </w:r>
        <w:r>
          <w:rPr>
            <w:rFonts w:eastAsia="Batang"/>
            <w:bCs/>
            <w:lang w:val="en-US" w:eastAsia="ko-KR"/>
          </w:rPr>
          <w:t xml:space="preserve"> </w:t>
        </w:r>
      </w:ins>
    </w:p>
    <w:p w:rsidR="003F1277" w:rsidRDefault="003F1277" w:rsidP="003F1277">
      <w:pPr>
        <w:rPr>
          <w:ins w:id="1831" w:author="(r2)" w:date="2014-03-30T11:37:00Z"/>
          <w:lang w:val="en-US"/>
        </w:rPr>
      </w:pPr>
      <w:ins w:id="1832" w:author="(r2)" w:date="2014-03-30T11:37:00Z">
        <w:r>
          <w:rPr>
            <w:lang w:val="en-US"/>
          </w:rPr>
          <w:t xml:space="preserve">It is a requirement of bitstream conformance that </w:t>
        </w:r>
      </w:ins>
      <w:ins w:id="1833" w:author="(r2)" w:date="2014-03-30T11:38:00Z">
        <w:r>
          <w:rPr>
            <w:lang w:val="en-US"/>
          </w:rPr>
          <w:t xml:space="preserve">the nuh_layer_id value of </w:t>
        </w:r>
      </w:ins>
      <w:ins w:id="1834" w:author="(r2)" w:date="2014-03-30T11:37:00Z">
        <w:r>
          <w:rPr>
            <w:lang w:val="en-US"/>
          </w:rPr>
          <w:t xml:space="preserve">each active SPS </w:t>
        </w:r>
      </w:ins>
      <w:ins w:id="1835" w:author="(r2)" w:date="2014-03-30T11:38:00Z">
        <w:r>
          <w:rPr>
            <w:lang w:val="en-US"/>
          </w:rPr>
          <w:t xml:space="preserve">and each active PPS </w:t>
        </w:r>
      </w:ins>
      <w:ins w:id="1836" w:author="(r2)" w:date="2014-03-30T11:37:00Z">
        <w:r>
          <w:rPr>
            <w:lang w:val="en-US"/>
          </w:rPr>
          <w:t xml:space="preserve">for </w:t>
        </w:r>
        <w:proofErr w:type="gramStart"/>
        <w:r>
          <w:rPr>
            <w:lang w:val="en-US"/>
          </w:rPr>
          <w:t>AssignedBaseLayerId[</w:t>
        </w:r>
        <w:proofErr w:type="gramEnd"/>
        <w:r>
          <w:rPr>
            <w:lang w:val="en-US"/>
          </w:rPr>
          <w:t> </w:t>
        </w:r>
        <w:r>
          <w:rPr>
            <w:rFonts w:eastAsia="Batang"/>
            <w:bCs/>
            <w:lang w:val="en-US" w:eastAsia="ko-KR"/>
          </w:rPr>
          <w:t xml:space="preserve">vps_num_layer_sets_minus1 + 1 + i ] </w:t>
        </w:r>
      </w:ins>
      <w:ins w:id="1837" w:author="(r2)" w:date="2014-03-30T11:38:00Z">
        <w:r>
          <w:rPr>
            <w:rFonts w:eastAsia="Batang"/>
            <w:bCs/>
            <w:lang w:val="en-US" w:eastAsia="ko-KR"/>
          </w:rPr>
          <w:t>shall be equal to 0.</w:t>
        </w:r>
      </w:ins>
    </w:p>
    <w:p w:rsidR="007E173E" w:rsidRPr="00564A49" w:rsidRDefault="007E173E" w:rsidP="007E173E">
      <w:pPr>
        <w:rPr>
          <w:rFonts w:eastAsia="Batang"/>
          <w:b/>
          <w:bCs/>
          <w:lang w:val="en-US" w:eastAsia="ko-KR"/>
        </w:rPr>
      </w:pPr>
      <w:proofErr w:type="gramStart"/>
      <w:r w:rsidRPr="00564A49">
        <w:rPr>
          <w:b/>
          <w:bCs/>
          <w:lang w:val="en-US"/>
        </w:rPr>
        <w:lastRenderedPageBreak/>
        <w:t>num_add_output_layer_sets</w:t>
      </w:r>
      <w:proofErr w:type="gramEnd"/>
      <w:r w:rsidRPr="00564A49">
        <w:rPr>
          <w:bCs/>
          <w:lang w:val="en-US"/>
        </w:rPr>
        <w:t xml:space="preserve"> </w:t>
      </w:r>
      <w:r w:rsidRPr="00564A49">
        <w:rPr>
          <w:lang w:val="en-US"/>
        </w:rPr>
        <w:t xml:space="preserve">specifies the number of output layer sets in addition to the first </w:t>
      </w:r>
      <w:del w:id="1838" w:author="Miska Hannuksela" w:date="2014-03-03T20:21:00Z">
        <w:r w:rsidRPr="00564A49" w:rsidDel="00BE25EC">
          <w:rPr>
            <w:bCs/>
            <w:lang w:val="en-US"/>
          </w:rPr>
          <w:delText>vps_num_layer_sets_minus1 + 1</w:delText>
        </w:r>
      </w:del>
      <w:ins w:id="1839" w:author="Miska Hannuksela" w:date="2014-03-03T20:21:00Z">
        <w:r w:rsidR="00BE25EC">
          <w:rPr>
            <w:bCs/>
            <w:lang w:val="en-US"/>
          </w:rPr>
          <w:t>NumLayerSets</w:t>
        </w:r>
      </w:ins>
      <w:r w:rsidRPr="00564A49">
        <w:rPr>
          <w:bCs/>
          <w:lang w:val="en-US"/>
        </w:rPr>
        <w:t xml:space="preserve">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 xml:space="preserve">specifies the index of the layer set for the i-th output layer set. The value of output_layer_set_idx_minus1[ i ] shall be in the range of 0 to </w:t>
      </w:r>
      <w:del w:id="1840" w:author="Miska Hannuksela" w:date="2014-03-03T20:24:00Z">
        <w:r w:rsidRPr="00564A49" w:rsidDel="00BE25EC">
          <w:rPr>
            <w:lang w:val="en-US"/>
          </w:rPr>
          <w:delText>vps_num_layer_sets_minus1</w:delText>
        </w:r>
      </w:del>
      <w:ins w:id="1841" w:author="Miska Hannuksela" w:date="2014-03-03T20:24:00Z">
        <w:r w:rsidR="00BE25EC">
          <w:rPr>
            <w:lang w:val="en-US"/>
          </w:rPr>
          <w:t>NumLayerSets</w:t>
        </w:r>
      </w:ins>
      <w:r w:rsidRPr="00564A49">
        <w:rPr>
          <w:lang w:val="en-US"/>
        </w:rPr>
        <w:t> − </w:t>
      </w:r>
      <w:ins w:id="1842" w:author="Miska Hannuksela" w:date="2014-03-03T20:25:00Z">
        <w:r w:rsidR="00BE25EC">
          <w:rPr>
            <w:lang w:val="en-US"/>
          </w:rPr>
          <w:t>2</w:t>
        </w:r>
      </w:ins>
      <w:del w:id="1843" w:author="Miska Hannuksela" w:date="2014-03-03T20:25:00Z">
        <w:r w:rsidRPr="00564A49" w:rsidDel="00BE25EC">
          <w:rPr>
            <w:lang w:val="en-US"/>
          </w:rPr>
          <w:delText>1</w:delText>
        </w:r>
      </w:del>
      <w:r w:rsidRPr="00564A49">
        <w:rPr>
          <w:lang w:val="en-US"/>
        </w:rPr>
        <w:t>, inclusive. The length of the output_layer_set_idx_minus1[ i ] syntax element is Ceil( Log2( </w:t>
      </w:r>
      <w:del w:id="1844" w:author="Miska Hannuksela" w:date="2014-03-03T20:25:00Z">
        <w:r w:rsidRPr="00564A49" w:rsidDel="00BE25EC">
          <w:rPr>
            <w:bCs/>
            <w:lang w:val="en-US"/>
          </w:rPr>
          <w:delText>vps_num_layer_sets_minus1</w:delText>
        </w:r>
      </w:del>
      <w:ins w:id="1845" w:author="Miska Hannuksela" w:date="2014-03-03T20:25:00Z">
        <w:r w:rsidR="00BE25EC">
          <w:rPr>
            <w:bCs/>
            <w:lang w:val="en-US"/>
          </w:rPr>
          <w:t>NumLayerSets – 1</w:t>
        </w:r>
      </w:ins>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 i ] =  ( i &lt;</w:t>
      </w:r>
      <w:del w:id="1846" w:author="Miska Hannuksela" w:date="2014-03-03T20:26:00Z">
        <w:r w:rsidRPr="00564A49" w:rsidDel="00BA3B70">
          <w:rPr>
            <w:lang w:val="en-US"/>
          </w:rPr>
          <w:delText>=</w:delText>
        </w:r>
      </w:del>
      <w:r w:rsidRPr="00564A49">
        <w:rPr>
          <w:lang w:val="en-US"/>
        </w:rPr>
        <w:t xml:space="preserve"> </w:t>
      </w:r>
      <w:del w:id="1847" w:author="Miska Hannuksela" w:date="2014-03-03T20:26:00Z">
        <w:r w:rsidRPr="00564A49" w:rsidDel="00BA3B70">
          <w:rPr>
            <w:rFonts w:eastAsia="Batang"/>
            <w:bCs/>
            <w:lang w:val="en-US" w:eastAsia="ko-KR"/>
          </w:rPr>
          <w:delText>vps_number_layer_sets_minus1</w:delText>
        </w:r>
      </w:del>
      <w:ins w:id="1848" w:author="Miska Hannuksela" w:date="2014-03-03T20:26:00Z">
        <w:r w:rsidR="00BA3B70">
          <w:rPr>
            <w:rFonts w:eastAsia="Batang"/>
            <w:bCs/>
            <w:lang w:val="en-US" w:eastAsia="ko-KR"/>
          </w:rPr>
          <w:t>NumLayerSets</w:t>
        </w:r>
      </w:ins>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w:t>
      </w:r>
      <w:ins w:id="1849" w:author="Miska Hannuksela" w:date="2014-03-04T11:18:00Z">
        <w:r w:rsidR="002B03AC" w:rsidRPr="009C384D">
          <w:rPr>
            <w:lang w:val="en-US"/>
          </w:rPr>
          <w:t xml:space="preserve">When num_add_layer_sets is greater than 0 and </w:t>
        </w:r>
      </w:ins>
      <w:ins w:id="1850" w:author="Miska Hannuksela" w:date="2014-03-04T11:19:00Z">
        <w:r w:rsidR="002B03AC" w:rsidRPr="009C384D">
          <w:rPr>
            <w:lang w:val="en-US"/>
          </w:rPr>
          <w:t xml:space="preserve">LayerSetIdxForOutputLayerSet[ i ] is in the range of </w:t>
        </w:r>
      </w:ins>
      <w:ins w:id="1851" w:author="Miska Hannuksela" w:date="2014-03-04T14:59:00Z">
        <w:r w:rsidR="009C384D">
          <w:rPr>
            <w:rFonts w:eastAsia="Batang"/>
            <w:bCs/>
            <w:lang w:val="en-US" w:eastAsia="ko-KR"/>
          </w:rPr>
          <w:t>FirstAddIndependentLayerSetIdx</w:t>
        </w:r>
      </w:ins>
      <w:ins w:id="1852" w:author="Miska Hannuksela" w:date="2014-03-04T11:20:00Z">
        <w:r w:rsidR="002B03AC" w:rsidRPr="009C384D">
          <w:rPr>
            <w:lang w:val="en-US"/>
          </w:rPr>
          <w:t xml:space="preserve"> to </w:t>
        </w:r>
      </w:ins>
      <w:ins w:id="1853" w:author="Miska Hannuksela" w:date="2014-03-04T14:59:00Z">
        <w:r w:rsidR="009C384D">
          <w:rPr>
            <w:rFonts w:eastAsia="Batang"/>
            <w:bCs/>
            <w:lang w:val="en-US" w:eastAsia="ko-KR"/>
          </w:rPr>
          <w:t>LastAddIndependentLayerSetIdx</w:t>
        </w:r>
      </w:ins>
      <w:ins w:id="1854" w:author="Miska Hannuksela" w:date="2014-03-04T11:20:00Z">
        <w:r w:rsidR="002B03AC" w:rsidRPr="009C384D">
          <w:rPr>
            <w:lang w:val="en-US"/>
          </w:rPr>
          <w:t xml:space="preserve">, inclusive, the profile_tier_level( ) syntax structure applies to the output of </w:t>
        </w:r>
      </w:ins>
      <w:ins w:id="1855" w:author="Miska Hannuksela" w:date="2014-03-04T11:21:00Z">
        <w:r w:rsidR="002B03AC" w:rsidRPr="009C384D">
          <w:rPr>
            <w:bCs/>
            <w:lang w:val="en-US"/>
          </w:rPr>
          <w:t xml:space="preserve">the non-base layer </w:t>
        </w:r>
      </w:ins>
      <w:ins w:id="1856" w:author="Miska Hannuksela" w:date="2014-03-05T09:48:00Z">
        <w:r w:rsidR="00FB0B6D">
          <w:rPr>
            <w:bCs/>
            <w:lang w:val="en-US"/>
          </w:rPr>
          <w:t>sub</w:t>
        </w:r>
      </w:ins>
      <w:ins w:id="1857" w:author="Miska Hannuksela" w:date="2014-03-04T11:21:00Z">
        <w:r w:rsidR="002B03AC" w:rsidRPr="009C384D">
          <w:rPr>
            <w:bCs/>
            <w:lang w:val="en-US"/>
          </w:rPr>
          <w:t xml:space="preserve">tree extraction process of subclause </w:t>
        </w:r>
        <w:r w:rsidR="002B03AC" w:rsidRPr="009C384D">
          <w:rPr>
            <w:bCs/>
            <w:lang w:val="en-US"/>
          </w:rPr>
          <w:fldChar w:fldCharType="begin"/>
        </w:r>
        <w:r w:rsidR="002B03AC" w:rsidRPr="009C384D">
          <w:rPr>
            <w:bCs/>
            <w:lang w:val="en-US"/>
          </w:rPr>
          <w:instrText xml:space="preserve"> REF _Ref381693925 \r \h </w:instrText>
        </w:r>
      </w:ins>
      <w:r w:rsidR="002B03AC" w:rsidRPr="009C384D">
        <w:rPr>
          <w:bCs/>
          <w:lang w:val="en-US"/>
        </w:rPr>
        <w:instrText xml:space="preserve"> \* MERGEFORMAT </w:instrText>
      </w:r>
      <w:r w:rsidR="002B03AC" w:rsidRPr="009C384D">
        <w:rPr>
          <w:bCs/>
          <w:lang w:val="en-US"/>
        </w:rPr>
      </w:r>
      <w:ins w:id="1858" w:author="Miska Hannuksela" w:date="2014-03-04T11:21:00Z">
        <w:r w:rsidR="002B03AC" w:rsidRPr="009C384D">
          <w:rPr>
            <w:bCs/>
            <w:lang w:val="en-US"/>
          </w:rPr>
          <w:fldChar w:fldCharType="separate"/>
        </w:r>
        <w:r w:rsidR="002B03AC" w:rsidRPr="009C384D">
          <w:rPr>
            <w:bCs/>
            <w:lang w:val="en-US"/>
          </w:rPr>
          <w:t>F.10.2</w:t>
        </w:r>
        <w:r w:rsidR="002B03AC" w:rsidRPr="009C384D">
          <w:rPr>
            <w:bCs/>
            <w:lang w:val="en-US"/>
          </w:rPr>
          <w:fldChar w:fldCharType="end"/>
        </w:r>
        <w:r w:rsidR="002B03AC" w:rsidRPr="009C384D">
          <w:rPr>
            <w:bCs/>
            <w:lang w:val="en-US"/>
          </w:rPr>
          <w:t xml:space="preserve"> with the input variable lsIdx set equal to</w:t>
        </w:r>
        <w:r w:rsidR="002B03AC" w:rsidRPr="009C384D">
          <w:rPr>
            <w:lang w:val="en-US"/>
          </w:rPr>
          <w:t xml:space="preserve"> LayerSetIdxForOutputLayerSet[ i ], where the </w:t>
        </w:r>
      </w:ins>
      <w:ins w:id="1859" w:author="Miska Hannuksela" w:date="2014-03-04T15:01:00Z">
        <w:r w:rsidR="009C384D">
          <w:rPr>
            <w:lang w:val="en-US"/>
          </w:rPr>
          <w:t xml:space="preserve">active </w:t>
        </w:r>
      </w:ins>
      <w:ins w:id="1860" w:author="Miska Hannuksela" w:date="2014-03-04T11:21:00Z">
        <w:r w:rsidR="002B03AC" w:rsidRPr="009C384D">
          <w:rPr>
            <w:lang w:val="en-US"/>
          </w:rPr>
          <w:t>VPS</w:t>
        </w:r>
      </w:ins>
      <w:ins w:id="1861" w:author="Miska Hannuksela" w:date="2014-03-04T15:01:00Z">
        <w:r w:rsidR="009C384D">
          <w:rPr>
            <w:lang w:val="en-US"/>
          </w:rPr>
          <w:t>s</w:t>
        </w:r>
      </w:ins>
      <w:ins w:id="1862" w:author="Miska Hannuksela" w:date="2014-03-04T11:21:00Z">
        <w:r w:rsidR="002B03AC" w:rsidRPr="009C384D">
          <w:rPr>
            <w:lang w:val="en-US"/>
          </w:rPr>
          <w:t xml:space="preserve"> </w:t>
        </w:r>
      </w:ins>
      <w:ins w:id="1863" w:author="Miska Hannuksela" w:date="2014-03-04T15:01:00Z">
        <w:r w:rsidR="009C384D">
          <w:rPr>
            <w:lang w:val="en-US"/>
          </w:rPr>
          <w:t>of</w:t>
        </w:r>
      </w:ins>
      <w:ins w:id="1864" w:author="Miska Hannuksela" w:date="2014-03-04T11:21:00Z">
        <w:r w:rsidR="002B03AC" w:rsidRPr="009C384D">
          <w:rPr>
            <w:lang w:val="en-US"/>
          </w:rPr>
          <w:t xml:space="preserve"> the output bitstream outBitstream</w:t>
        </w:r>
      </w:ins>
      <w:ins w:id="1865" w:author="(r3)" w:date="2014-04-03T20:19:00Z">
        <w:r w:rsidR="0008293E">
          <w:rPr>
            <w:lang w:val="en-US"/>
          </w:rPr>
          <w:t>, if any,</w:t>
        </w:r>
      </w:ins>
      <w:ins w:id="1866" w:author="Miska Hannuksela" w:date="2014-03-04T11:21:00Z">
        <w:r w:rsidR="002B03AC" w:rsidRPr="009C384D">
          <w:rPr>
            <w:lang w:val="en-US"/>
          </w:rPr>
          <w:t xml:space="preserve"> shall contain an </w:t>
        </w:r>
      </w:ins>
      <w:ins w:id="1867" w:author="Miska Hannuksela" w:date="2014-03-04T11:23:00Z">
        <w:r w:rsidR="002B03AC" w:rsidRPr="009C384D">
          <w:rPr>
            <w:lang w:val="en-US"/>
          </w:rPr>
          <w:t>output</w:t>
        </w:r>
      </w:ins>
      <w:ins w:id="1868" w:author="Miska Hannuksela" w:date="2014-03-04T11:21:00Z">
        <w:r w:rsidR="002B03AC" w:rsidRPr="009C384D">
          <w:rPr>
            <w:lang w:val="en-US"/>
          </w:rPr>
          <w:t xml:space="preserve"> </w:t>
        </w:r>
      </w:ins>
      <w:ins w:id="1869" w:author="Miska Hannuksela" w:date="2014-03-04T11:23:00Z">
        <w:r w:rsidR="002B03AC" w:rsidRPr="009C384D">
          <w:rPr>
            <w:lang w:val="en-US"/>
          </w:rPr>
          <w:t>layer set specifying the output of the same layers as the i-th output layer set of the current VPS.</w:t>
        </w:r>
      </w:ins>
      <w:ins w:id="1870" w:author="Miska Hannuksela" w:date="2014-03-17T17:26:00Z">
        <w:r w:rsidR="00E36741">
          <w:rPr>
            <w:lang w:val="en-US"/>
          </w:rPr>
          <w:t xml:space="preserve"> [Ed. (</w:t>
        </w:r>
      </w:ins>
      <w:ins w:id="1871" w:author="Miska Hannuksela" w:date="2014-03-17T17:27:00Z">
        <w:r w:rsidR="00E36741">
          <w:rPr>
            <w:lang w:val="en-US"/>
          </w:rPr>
          <w:t xml:space="preserve">MH): </w:t>
        </w:r>
        <w:r w:rsidR="00E36741">
          <w:t>The sentence could be editorially improved to more specifically state that the new base layer had nuh_layer_id equal to AssignedBaseLayerId in the inBitstream.]</w:t>
        </w:r>
      </w:ins>
      <w:ins w:id="1872" w:author="Miska Hannuksela" w:date="2014-03-04T11:21:00Z">
        <w:r w:rsidR="002B03AC" w:rsidRPr="00564A49">
          <w:rPr>
            <w:lang w:val="en-US"/>
          </w:rPr>
          <w:t xml:space="preserve"> </w:t>
        </w:r>
      </w:ins>
      <w:r w:rsidRPr="00564A49">
        <w:rPr>
          <w:lang w:val="en-US"/>
        </w:rPr>
        <w:t xml:space="preserve">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w:t>
      </w:r>
      <w:r w:rsidRPr="00564A49">
        <w:rPr>
          <w:rFonts w:eastAsia="Batang"/>
          <w:bCs/>
          <w:lang w:val="en-US" w:eastAsia="ko-KR"/>
        </w:rPr>
        <w:lastRenderedPageBreak/>
        <w:t xml:space="preserve">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873"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lastRenderedPageBreak/>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xml:space="preserve"> − 2, inclusive, to appear in the syntax. When not present, the value of direct_dependency_type[ i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874"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lastRenderedPageBreak/>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w:t>
      </w:r>
      <w:r w:rsidRPr="00564A49">
        <w:rPr>
          <w:rFonts w:eastAsia="Times New Roman"/>
          <w:lang w:val="en-US"/>
        </w:rPr>
        <w:lastRenderedPageBreak/>
        <w:t xml:space="preserve">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875"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w:t>
      </w:r>
      <w:r w:rsidRPr="00564A49">
        <w:rPr>
          <w:bCs/>
          <w:lang w:val="en-US"/>
        </w:rPr>
        <w:lastRenderedPageBreak/>
        <w:t xml:space="preserve">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lastRenderedPageBreak/>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lastRenderedPageBreak/>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xml:space="preserve"> 1 slice segments in </w:t>
      </w:r>
      <w:r w:rsidRPr="00564A49">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lastRenderedPageBreak/>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873"/>
      <w:bookmarkEnd w:id="1874"/>
      <w:bookmarkEnd w:id="1875"/>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lastRenderedPageBreak/>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w:t>
      </w:r>
      <w:r w:rsidRPr="00564A49">
        <w:rPr>
          <w:rFonts w:eastAsia="Times New Roman"/>
          <w:lang w:val="en-US"/>
        </w:rPr>
        <w:lastRenderedPageBreak/>
        <w:t>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876"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876"/>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xml:space="preserve"> i ] for each </w:t>
      </w:r>
      <w:r w:rsidRPr="00564A49">
        <w:rPr>
          <w:noProof/>
        </w:rPr>
        <w:lastRenderedPageBreak/>
        <w:t>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877" w:name="_Ref363161717"/>
      <w:bookmarkStart w:id="1878" w:name="_Ref348090366"/>
      <w:r w:rsidRPr="00564A49">
        <w:rPr>
          <w:lang w:val="en-US"/>
        </w:rPr>
        <w:t>Sequence parameter set multilayer extension semantics</w:t>
      </w:r>
      <w:bookmarkEnd w:id="1877"/>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xml:space="preserve">, no constraint for of the vertical component of the motion vectors used </w:t>
      </w:r>
      <w:r w:rsidRPr="00564A49">
        <w:rPr>
          <w:rFonts w:eastAsia="MS Mincho"/>
          <w:bCs/>
          <w:lang w:val="en-US" w:eastAsia="ja-JP"/>
        </w:rPr>
        <w:lastRenderedPageBreak/>
        <w:t>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879"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878"/>
      <w:bookmarkEnd w:id="1879"/>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880"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lastRenderedPageBreak/>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881"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880"/>
      <w:bookmarkEnd w:id="1881"/>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2" w:name="_Ref348090372"/>
      <w:r w:rsidRPr="00564A49">
        <w:rPr>
          <w:lang w:val="en-US"/>
        </w:rPr>
        <w:t>Access unit delimiter RBSP semantics</w:t>
      </w:r>
      <w:bookmarkEnd w:id="1882"/>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3" w:name="_Ref348090373"/>
      <w:r w:rsidRPr="00564A49">
        <w:rPr>
          <w:lang w:val="en-US"/>
        </w:rPr>
        <w:t>End of sequence RBSP semantics</w:t>
      </w:r>
      <w:bookmarkEnd w:id="1883"/>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4" w:name="_Ref348090375"/>
      <w:r w:rsidRPr="00564A49">
        <w:rPr>
          <w:lang w:val="en-US"/>
        </w:rPr>
        <w:t>End of bitstream RBSP semantics</w:t>
      </w:r>
      <w:bookmarkEnd w:id="1884"/>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5" w:name="_Ref348090378"/>
      <w:r w:rsidRPr="00564A49">
        <w:rPr>
          <w:lang w:val="en-US"/>
        </w:rPr>
        <w:t>Filler data RBSP semantics</w:t>
      </w:r>
      <w:bookmarkEnd w:id="1885"/>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6" w:name="_Ref348090379"/>
      <w:r w:rsidRPr="00564A49">
        <w:rPr>
          <w:lang w:val="en-US"/>
        </w:rPr>
        <w:t>Slice segment layer RBSP semantics</w:t>
      </w:r>
      <w:bookmarkEnd w:id="1886"/>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7" w:name="_Ref348090382"/>
      <w:r w:rsidRPr="00564A49">
        <w:rPr>
          <w:lang w:val="en-US"/>
        </w:rPr>
        <w:t>RBSP slice segment trailing bits semantics</w:t>
      </w:r>
      <w:bookmarkEnd w:id="1887"/>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8" w:name="_Ref348090386"/>
      <w:r w:rsidRPr="00564A49">
        <w:rPr>
          <w:lang w:val="en-US"/>
        </w:rPr>
        <w:t>RBSP trailing bits semantics</w:t>
      </w:r>
      <w:bookmarkEnd w:id="1888"/>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89" w:name="_Ref348090388"/>
      <w:r w:rsidRPr="00564A49">
        <w:rPr>
          <w:lang w:val="en-US"/>
        </w:rPr>
        <w:t>Byte alignment semantics</w:t>
      </w:r>
      <w:bookmarkEnd w:id="1889"/>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0" w:name="_Ref348090389"/>
      <w:bookmarkStart w:id="1891" w:name="_Toc377921542"/>
      <w:bookmarkStart w:id="1892" w:name="_Toc378026180"/>
      <w:r w:rsidRPr="00564A49">
        <w:rPr>
          <w:lang w:val="en-US"/>
        </w:rPr>
        <w:lastRenderedPageBreak/>
        <w:t>Profile, tier and level semantics</w:t>
      </w:r>
      <w:bookmarkEnd w:id="1890"/>
      <w:bookmarkEnd w:id="1891"/>
      <w:bookmarkEnd w:id="1892"/>
    </w:p>
    <w:p w:rsidR="007E173E" w:rsidRPr="00564A49" w:rsidRDefault="007E173E" w:rsidP="007E173E">
      <w:pPr>
        <w:rPr>
          <w:bCs/>
          <w:szCs w:val="22"/>
          <w:lang w:val="en-US"/>
        </w:rPr>
      </w:pPr>
      <w:r w:rsidRPr="00564A49">
        <w:rPr>
          <w:lang w:val="en-US"/>
        </w:rPr>
        <w:t xml:space="preserve">The profile_tier_level( ) syntax structure provides profile, tier and level information </w:t>
      </w:r>
      <w:del w:id="1893" w:author="Miska Hannuksela" w:date="2014-03-03T13:07:00Z">
        <w:r w:rsidRPr="00564A49" w:rsidDel="003A1683">
          <w:rPr>
            <w:lang w:val="en-US"/>
          </w:rPr>
          <w:delText>used for</w:delText>
        </w:r>
      </w:del>
      <w:ins w:id="1894" w:author="Miska Hannuksela" w:date="2014-03-03T13:07:00Z">
        <w:r w:rsidR="003A1683">
          <w:rPr>
            <w:lang w:val="en-US"/>
          </w:rPr>
          <w:t>to which</w:t>
        </w:r>
      </w:ins>
      <w:r w:rsidRPr="00564A49">
        <w:rPr>
          <w:lang w:val="en-US"/>
        </w:rPr>
        <w:t xml:space="preserve"> a</w:t>
      </w:r>
      <w:ins w:id="1895" w:author="Miska Hannuksela" w:date="2014-03-03T13:07:00Z">
        <w:r w:rsidR="003A1683">
          <w:rPr>
            <w:lang w:val="en-US"/>
          </w:rPr>
          <w:t>n</w:t>
        </w:r>
      </w:ins>
      <w:r w:rsidRPr="00564A49">
        <w:rPr>
          <w:lang w:val="en-US"/>
        </w:rPr>
        <w:t xml:space="preserve"> </w:t>
      </w:r>
      <w:ins w:id="1896" w:author="Miska Hannuksela" w:date="2014-03-03T13:07:00Z">
        <w:r w:rsidR="003A1683">
          <w:rPr>
            <w:lang w:val="en-US"/>
          </w:rPr>
          <w:t xml:space="preserve">output </w:t>
        </w:r>
      </w:ins>
      <w:r w:rsidRPr="00564A49">
        <w:rPr>
          <w:lang w:val="en-US"/>
        </w:rPr>
        <w:t>layer set</w:t>
      </w:r>
      <w:ins w:id="1897" w:author="Miska Hannuksela" w:date="2014-03-03T13:07:00Z">
        <w:r w:rsidR="003A1683">
          <w:rPr>
            <w:lang w:val="en-US"/>
          </w:rPr>
          <w:t xml:space="preserve"> conforms</w:t>
        </w:r>
      </w:ins>
      <w:r w:rsidRPr="00564A49">
        <w:rPr>
          <w:lang w:val="en-US"/>
        </w:rPr>
        <w:t xml:space="preserve">. When the profile_tier_level( ) syntax structure is included in a </w:t>
      </w:r>
      <w:r w:rsidRPr="00564A49">
        <w:rPr>
          <w:rFonts w:eastAsia="MS Mincho"/>
          <w:lang w:val="en-US"/>
        </w:rPr>
        <w:t xml:space="preserve">vps_extension( ) </w:t>
      </w:r>
      <w:r w:rsidRPr="00564A49">
        <w:rPr>
          <w:lang w:val="en-US"/>
        </w:rPr>
        <w:t xml:space="preserve">syntax structure, </w:t>
      </w:r>
      <w:ins w:id="1898" w:author="Miska Hannuksela" w:date="2014-03-03T13:13:00Z">
        <w:r w:rsidR="00437E79">
          <w:rPr>
            <w:lang w:val="en-US"/>
          </w:rPr>
          <w:t>the profile_tier_level_idx[ i ] syntax element of the vps_extension( ) syntax structure specifies which profile_tier_level( )</w:t>
        </w:r>
      </w:ins>
      <w:ins w:id="1899" w:author="Miska Hannuksela" w:date="2014-03-03T13:14:00Z">
        <w:r w:rsidR="00437E79">
          <w:rPr>
            <w:lang w:val="en-US"/>
          </w:rPr>
          <w:t xml:space="preserve"> syntax structure applies to </w:t>
        </w:r>
      </w:ins>
      <w:r w:rsidRPr="00564A49">
        <w:rPr>
          <w:bCs/>
          <w:szCs w:val="22"/>
          <w:lang w:val="en-US"/>
        </w:rPr>
        <w:t xml:space="preserve">the </w:t>
      </w:r>
      <w:del w:id="1900" w:author="Miska Hannuksela" w:date="2014-03-03T13:14:00Z">
        <w:r w:rsidRPr="00564A49" w:rsidDel="00437E79">
          <w:rPr>
            <w:bCs/>
            <w:szCs w:val="22"/>
            <w:lang w:val="en-US"/>
          </w:rPr>
          <w:delText xml:space="preserve">applicable </w:delText>
        </w:r>
      </w:del>
      <w:ins w:id="1901" w:author="Miska Hannuksela" w:date="2014-03-03T13:14:00Z">
        <w:r w:rsidR="00437E79">
          <w:rPr>
            <w:bCs/>
            <w:szCs w:val="22"/>
            <w:lang w:val="en-US"/>
          </w:rPr>
          <w:t xml:space="preserve">i-th </w:t>
        </w:r>
      </w:ins>
      <w:ins w:id="1902" w:author="Miska Hannuksela" w:date="2014-03-03T13:08:00Z">
        <w:r w:rsidR="003A1683">
          <w:rPr>
            <w:bCs/>
            <w:szCs w:val="22"/>
            <w:lang w:val="en-US"/>
          </w:rPr>
          <w:t xml:space="preserve">output </w:t>
        </w:r>
      </w:ins>
      <w:r w:rsidRPr="00564A49">
        <w:rPr>
          <w:lang w:val="en-US"/>
        </w:rPr>
        <w:t>layer set</w:t>
      </w:r>
      <w:del w:id="1903" w:author="Miska Hannuksela" w:date="2014-03-03T13:14:00Z">
        <w:r w:rsidRPr="00564A49" w:rsidDel="00437E79">
          <w:rPr>
            <w:lang w:val="en-US"/>
          </w:rPr>
          <w:delText xml:space="preserve"> to which the profile_tier_level( ) syntax structure applies is specified by the corresponding lsIdx variable in the </w:delText>
        </w:r>
        <w:r w:rsidRPr="00564A49" w:rsidDel="00437E79">
          <w:rPr>
            <w:rFonts w:eastAsia="MS Mincho"/>
            <w:lang w:val="en-US"/>
          </w:rPr>
          <w:delText xml:space="preserve">vps_extension( ) </w:delText>
        </w:r>
        <w:r w:rsidRPr="00564A49" w:rsidDel="00437E79">
          <w:rPr>
            <w:lang w:val="en-US"/>
          </w:rPr>
          <w:delText>syntax structure</w:delText>
        </w:r>
      </w:del>
      <w:r w:rsidRPr="00564A49">
        <w:rPr>
          <w:lang w:val="en-US"/>
        </w:rPr>
        <w:t xml:space="preserve">. </w:t>
      </w:r>
      <w:ins w:id="1904" w:author="Miska Hannuksela" w:date="2014-03-04T15:35:00Z">
        <w:r w:rsidR="00B00B6C" w:rsidRPr="009C384D">
          <w:rPr>
            <w:lang w:val="en-US"/>
          </w:rPr>
          <w:t xml:space="preserve">When num_add_layer_sets is greater than 0 and </w:t>
        </w:r>
      </w:ins>
      <w:ins w:id="1905" w:author="Miska Hannuksela" w:date="2014-03-04T15:36:00Z">
        <w:r w:rsidR="00B00B6C">
          <w:rPr>
            <w:lang w:val="en-US"/>
          </w:rPr>
          <w:t>i</w:t>
        </w:r>
      </w:ins>
      <w:ins w:id="1906" w:author="Miska Hannuksela" w:date="2014-03-04T15:35:00Z">
        <w:r w:rsidR="00B00B6C" w:rsidRPr="009C384D">
          <w:rPr>
            <w:lang w:val="en-US"/>
          </w:rPr>
          <w:t xml:space="preserve"> is in the range of </w:t>
        </w:r>
        <w:r w:rsidR="00B00B6C">
          <w:rPr>
            <w:rFonts w:eastAsia="Batang"/>
            <w:bCs/>
            <w:lang w:val="en-US" w:eastAsia="ko-KR"/>
          </w:rPr>
          <w:t>FirstAddIndependentLayerSetIdx</w:t>
        </w:r>
        <w:r w:rsidR="00B00B6C" w:rsidRPr="009C384D">
          <w:rPr>
            <w:lang w:val="en-US"/>
          </w:rPr>
          <w:t xml:space="preserve"> to </w:t>
        </w:r>
        <w:r w:rsidR="00B00B6C">
          <w:rPr>
            <w:rFonts w:eastAsia="Batang"/>
            <w:bCs/>
            <w:lang w:val="en-US" w:eastAsia="ko-KR"/>
          </w:rPr>
          <w:t>LastAddIndependentLayerSetIdx</w:t>
        </w:r>
        <w:r w:rsidR="00B00B6C" w:rsidRPr="009C384D">
          <w:rPr>
            <w:lang w:val="en-US"/>
          </w:rPr>
          <w:t xml:space="preserve">, inclusive, the profile_tier_level( ) syntax structure </w:t>
        </w:r>
      </w:ins>
      <w:ins w:id="1907" w:author="Miska Hannuksela" w:date="2014-03-04T15:36:00Z">
        <w:r w:rsidR="00B00B6C">
          <w:rPr>
            <w:lang w:val="en-US"/>
          </w:rPr>
          <w:t xml:space="preserve">identified by profile_tier_level_idx[ i ] </w:t>
        </w:r>
      </w:ins>
      <w:ins w:id="1908" w:author="Miska Hannuksela" w:date="2014-03-04T15:35:00Z">
        <w:r w:rsidR="00B00B6C" w:rsidRPr="009C384D">
          <w:rPr>
            <w:lang w:val="en-US"/>
          </w:rPr>
          <w:t xml:space="preserve">applies to the output of </w:t>
        </w:r>
        <w:r w:rsidR="00B00B6C" w:rsidRPr="009C384D">
          <w:rPr>
            <w:bCs/>
            <w:lang w:val="en-US"/>
          </w:rPr>
          <w:t xml:space="preserve">the non-base layer </w:t>
        </w:r>
      </w:ins>
      <w:ins w:id="1909" w:author="Miska Hannuksela" w:date="2014-03-05T09:48:00Z">
        <w:r w:rsidR="00FB0B6D">
          <w:rPr>
            <w:bCs/>
            <w:lang w:val="en-US"/>
          </w:rPr>
          <w:t>sub</w:t>
        </w:r>
      </w:ins>
      <w:ins w:id="1910" w:author="Miska Hannuksela" w:date="2014-03-04T15:35:00Z">
        <w:r w:rsidR="00B00B6C" w:rsidRPr="009C384D">
          <w:rPr>
            <w:bCs/>
            <w:lang w:val="en-US"/>
          </w:rPr>
          <w:t xml:space="preserve">tree extraction process of subclause </w:t>
        </w:r>
        <w:r w:rsidR="00B00B6C" w:rsidRPr="009C384D">
          <w:rPr>
            <w:bCs/>
            <w:lang w:val="en-US"/>
          </w:rPr>
          <w:fldChar w:fldCharType="begin"/>
        </w:r>
        <w:r w:rsidR="00B00B6C" w:rsidRPr="009C384D">
          <w:rPr>
            <w:bCs/>
            <w:lang w:val="en-US"/>
          </w:rPr>
          <w:instrText xml:space="preserve"> REF _Ref381693925 \r \h  \* MERGEFORMAT </w:instrText>
        </w:r>
      </w:ins>
      <w:r w:rsidR="00B00B6C" w:rsidRPr="009C384D">
        <w:rPr>
          <w:bCs/>
          <w:lang w:val="en-US"/>
        </w:rPr>
      </w:r>
      <w:ins w:id="1911" w:author="Miska Hannuksela" w:date="2014-03-04T15:35:00Z">
        <w:r w:rsidR="00B00B6C" w:rsidRPr="009C384D">
          <w:rPr>
            <w:bCs/>
            <w:lang w:val="en-US"/>
          </w:rPr>
          <w:fldChar w:fldCharType="separate"/>
        </w:r>
        <w:r w:rsidR="00B00B6C" w:rsidRPr="009C384D">
          <w:rPr>
            <w:bCs/>
            <w:lang w:val="en-US"/>
          </w:rPr>
          <w:t>F.10.2</w:t>
        </w:r>
        <w:r w:rsidR="00B00B6C" w:rsidRPr="009C384D">
          <w:rPr>
            <w:bCs/>
            <w:lang w:val="en-US"/>
          </w:rPr>
          <w:fldChar w:fldCharType="end"/>
        </w:r>
        <w:r w:rsidR="00B00B6C" w:rsidRPr="009C384D">
          <w:rPr>
            <w:bCs/>
            <w:lang w:val="en-US"/>
          </w:rPr>
          <w:t xml:space="preserve"> with the input variable lsIdx set equal to</w:t>
        </w:r>
        <w:r w:rsidR="00B00B6C" w:rsidRPr="009C384D">
          <w:rPr>
            <w:lang w:val="en-US"/>
          </w:rPr>
          <w:t xml:space="preserve"> La</w:t>
        </w:r>
        <w:r w:rsidR="001B6553">
          <w:rPr>
            <w:lang w:val="en-US"/>
          </w:rPr>
          <w:t>yerSetIdxForOutputLayerSet[ i ]</w:t>
        </w:r>
      </w:ins>
      <w:ins w:id="1912" w:author="Miska Hannuksela" w:date="2014-03-04T15:37:00Z">
        <w:r w:rsidR="001B6553">
          <w:rPr>
            <w:lang w:val="en-US"/>
          </w:rPr>
          <w:t>.</w:t>
        </w:r>
      </w:ins>
      <w:ins w:id="1913" w:author="Miska Hannuksela" w:date="2014-03-04T15:35:00Z">
        <w:r w:rsidR="00B00B6C" w:rsidRPr="009C384D">
          <w:rPr>
            <w:lang w:val="en-US"/>
          </w:rPr>
          <w:t xml:space="preserve"> </w:t>
        </w:r>
      </w:ins>
      <w:r w:rsidRPr="00564A49">
        <w:rPr>
          <w:lang w:val="en-US"/>
        </w:rPr>
        <w:t xml:space="preserve">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ins w:id="1914" w:author="Miska Hannuksela" w:date="2014-03-03T13:08:00Z">
        <w:r w:rsidR="00437E79">
          <w:rPr>
            <w:bCs/>
            <w:szCs w:val="22"/>
            <w:lang w:val="en-US"/>
          </w:rPr>
          <w:t xml:space="preserve">output </w:t>
        </w:r>
      </w:ins>
      <w:r w:rsidRPr="00564A49">
        <w:rPr>
          <w:lang w:val="en-US"/>
        </w:rPr>
        <w:t xml:space="preserve">layer set to which the profile_tier_level( ) syntax structure applies is the </w:t>
      </w:r>
      <w:ins w:id="1915" w:author="Miska Hannuksela" w:date="2014-03-03T13:14:00Z">
        <w:r w:rsidR="00437E79">
          <w:rPr>
            <w:lang w:val="en-US"/>
          </w:rPr>
          <w:t xml:space="preserve">output </w:t>
        </w:r>
      </w:ins>
      <w:r w:rsidRPr="00564A49">
        <w:rPr>
          <w:lang w:val="en-US"/>
        </w:rPr>
        <w:t xml:space="preserve">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w:t>
      </w:r>
      <w:ins w:id="1916" w:author="Miska Hannuksela" w:date="2014-03-03T13:17:00Z">
        <w:r w:rsidR="00437E79">
          <w:rPr>
            <w:bCs/>
            <w:szCs w:val="22"/>
            <w:lang w:val="en-US"/>
          </w:rPr>
          <w:t xml:space="preserve">active </w:t>
        </w:r>
      </w:ins>
      <w:r w:rsidRPr="00564A49">
        <w:rPr>
          <w:bCs/>
          <w:szCs w:val="22"/>
          <w:lang w:val="en-US"/>
        </w:rPr>
        <w:t>SPS</w:t>
      </w:r>
      <w:ins w:id="1917" w:author="Miska Hannuksela" w:date="2014-03-03T13:17:00Z">
        <w:r w:rsidR="00437E79">
          <w:rPr>
            <w:bCs/>
            <w:szCs w:val="22"/>
            <w:lang w:val="en-US"/>
          </w:rPr>
          <w:t xml:space="preserve"> for the base layer</w:t>
        </w:r>
      </w:ins>
      <w:r w:rsidRPr="00564A49">
        <w:rPr>
          <w:bCs/>
          <w:szCs w:val="22"/>
          <w:lang w:val="en-US"/>
        </w:rPr>
        <w:t xml:space="preserve">, the </w:t>
      </w:r>
      <w:ins w:id="1918" w:author="Miska Hannuksela" w:date="2014-03-03T13:17:00Z">
        <w:r w:rsidR="00437E79">
          <w:rPr>
            <w:bCs/>
            <w:szCs w:val="22"/>
            <w:lang w:val="en-US"/>
          </w:rPr>
          <w:t xml:space="preserve">output </w:t>
        </w:r>
      </w:ins>
      <w:r w:rsidRPr="00564A49">
        <w:rPr>
          <w:bCs/>
          <w:szCs w:val="22"/>
          <w:lang w:val="en-US"/>
        </w:rPr>
        <w:t xml:space="preserve">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ins w:id="1919" w:author="Miska Hannuksela" w:date="2014-03-03T13:17:00Z">
        <w:r w:rsidR="00437E79">
          <w:rPr>
            <w:lang w:val="en-US"/>
          </w:rPr>
          <w:t xml:space="preserve">output </w:t>
        </w:r>
      </w:ins>
      <w:r w:rsidRPr="00564A49">
        <w:rPr>
          <w:bCs/>
          <w:szCs w:val="22"/>
          <w:lang w:val="en-US"/>
        </w:rPr>
        <w:t>layer set specified by the index 0.</w:t>
      </w:r>
      <w:ins w:id="1920" w:author="Miska Hannuksela" w:date="2014-03-03T13:17:00Z">
        <w:r w:rsidR="00437E79">
          <w:rPr>
            <w:bCs/>
            <w:szCs w:val="22"/>
            <w:lang w:val="en-US"/>
          </w:rPr>
          <w:t xml:space="preserve"> </w:t>
        </w:r>
      </w:ins>
      <w:ins w:id="1921" w:author="Miska Hannuksela" w:date="2014-03-04T15:27:00Z">
        <w:r w:rsidR="00B00B6C">
          <w:rPr>
            <w:bCs/>
            <w:szCs w:val="22"/>
            <w:lang w:val="en-US"/>
          </w:rPr>
          <w:t>When the profile_tier_</w:t>
        </w:r>
        <w:proofErr w:type="gramStart"/>
        <w:r w:rsidR="00B00B6C">
          <w:rPr>
            <w:bCs/>
            <w:szCs w:val="22"/>
            <w:lang w:val="en-US"/>
          </w:rPr>
          <w:t>level(</w:t>
        </w:r>
        <w:proofErr w:type="gramEnd"/>
        <w:r w:rsidR="00B00B6C">
          <w:rPr>
            <w:bCs/>
            <w:szCs w:val="22"/>
            <w:lang w:val="en-US"/>
          </w:rPr>
          <w:t> ) syntax structure is included in an active SPS for an independent layer</w:t>
        </w:r>
      </w:ins>
      <w:ins w:id="1922" w:author="Miska Hannuksela" w:date="2014-03-04T15:30:00Z">
        <w:r w:rsidR="00B00B6C">
          <w:rPr>
            <w:bCs/>
            <w:szCs w:val="22"/>
            <w:lang w:val="en-US"/>
          </w:rPr>
          <w:t xml:space="preserve"> with nuh_layer_id equal to layerId</w:t>
        </w:r>
      </w:ins>
      <w:ins w:id="1923" w:author="Miska Hannuksela" w:date="2014-03-04T15:27:00Z">
        <w:r w:rsidR="00B00B6C">
          <w:rPr>
            <w:bCs/>
            <w:szCs w:val="22"/>
            <w:lang w:val="en-US"/>
          </w:rPr>
          <w:t xml:space="preserve">, it applies to </w:t>
        </w:r>
      </w:ins>
      <w:ins w:id="1924" w:author="Miska Hannuksela" w:date="2014-03-04T15:38:00Z">
        <w:r w:rsidR="001B6553">
          <w:rPr>
            <w:bCs/>
            <w:szCs w:val="22"/>
            <w:lang w:val="en-US"/>
          </w:rPr>
          <w:t xml:space="preserve">the output layer set </w:t>
        </w:r>
      </w:ins>
      <w:ins w:id="1925" w:author="Miska Hannuksela" w:date="2014-03-04T15:39:00Z">
        <w:r w:rsidR="001B6553">
          <w:rPr>
            <w:bCs/>
            <w:szCs w:val="22"/>
            <w:lang w:val="en-US"/>
          </w:rPr>
          <w:t>with</w:t>
        </w:r>
      </w:ins>
      <w:ins w:id="1926" w:author="Miska Hannuksela" w:date="2014-03-04T15:38:00Z">
        <w:r w:rsidR="001B6553">
          <w:rPr>
            <w:bCs/>
            <w:szCs w:val="22"/>
            <w:lang w:val="en-US"/>
          </w:rPr>
          <w:t xml:space="preserve"> index 0 </w:t>
        </w:r>
      </w:ins>
      <w:ins w:id="1927" w:author="Miska Hannuksela" w:date="2014-03-04T15:39:00Z">
        <w:r w:rsidR="001B6553">
          <w:rPr>
            <w:bCs/>
            <w:szCs w:val="22"/>
            <w:lang w:val="en-US"/>
          </w:rPr>
          <w:t>in</w:t>
        </w:r>
      </w:ins>
      <w:ins w:id="1928" w:author="Miska Hannuksela" w:date="2014-03-04T15:27:00Z">
        <w:r w:rsidR="00B00B6C">
          <w:rPr>
            <w:bCs/>
            <w:szCs w:val="22"/>
            <w:lang w:val="en-US"/>
          </w:rPr>
          <w:t xml:space="preserve"> </w:t>
        </w:r>
      </w:ins>
      <w:ins w:id="1929" w:author="Miska Hannuksela" w:date="2014-03-04T15:30:00Z">
        <w:r w:rsidR="00B00B6C">
          <w:rPr>
            <w:bCs/>
            <w:szCs w:val="22"/>
            <w:lang w:val="en-US"/>
          </w:rPr>
          <w:t>an</w:t>
        </w:r>
      </w:ins>
      <w:ins w:id="1930" w:author="Miska Hannuksela" w:date="2014-03-04T15:27:00Z">
        <w:r w:rsidR="00B00B6C">
          <w:rPr>
            <w:bCs/>
            <w:szCs w:val="22"/>
            <w:lang w:val="en-US"/>
          </w:rPr>
          <w:t xml:space="preserve"> output bitstream of </w:t>
        </w:r>
      </w:ins>
      <w:ins w:id="1931" w:author="Miska Hannuksela" w:date="2014-03-04T15:31:00Z">
        <w:r w:rsidR="00B00B6C">
          <w:rPr>
            <w:bCs/>
            <w:szCs w:val="22"/>
            <w:lang w:val="en-US"/>
          </w:rPr>
          <w:t xml:space="preserve">the non-base layer </w:t>
        </w:r>
      </w:ins>
      <w:ins w:id="1932" w:author="Miska Hannuksela" w:date="2014-03-05T09:48:00Z">
        <w:r w:rsidR="00FB0B6D">
          <w:rPr>
            <w:bCs/>
            <w:szCs w:val="22"/>
            <w:lang w:val="en-US"/>
          </w:rPr>
          <w:t>sub</w:t>
        </w:r>
      </w:ins>
      <w:ins w:id="1933" w:author="Miska Hannuksela" w:date="2014-03-04T15:31:00Z">
        <w:r w:rsidR="00B00B6C">
          <w:rPr>
            <w:bCs/>
            <w:szCs w:val="22"/>
            <w:lang w:val="en-US"/>
          </w:rPr>
          <w:t xml:space="preserve">tree extraction process of subclause </w:t>
        </w:r>
        <w:r w:rsidR="00B00B6C">
          <w:rPr>
            <w:bCs/>
            <w:szCs w:val="22"/>
            <w:lang w:val="en-US"/>
          </w:rPr>
          <w:fldChar w:fldCharType="begin"/>
        </w:r>
        <w:r w:rsidR="00B00B6C">
          <w:rPr>
            <w:bCs/>
            <w:szCs w:val="22"/>
            <w:lang w:val="en-US"/>
          </w:rPr>
          <w:instrText xml:space="preserve"> REF _Ref381693925 \r \h </w:instrText>
        </w:r>
      </w:ins>
      <w:r w:rsidR="00B00B6C">
        <w:rPr>
          <w:bCs/>
          <w:szCs w:val="22"/>
          <w:lang w:val="en-US"/>
        </w:rPr>
      </w:r>
      <w:r w:rsidR="00B00B6C">
        <w:rPr>
          <w:bCs/>
          <w:szCs w:val="22"/>
          <w:lang w:val="en-US"/>
        </w:rPr>
        <w:fldChar w:fldCharType="separate"/>
      </w:r>
      <w:ins w:id="1934" w:author="Miska Hannuksela" w:date="2014-03-04T15:31:00Z">
        <w:r w:rsidR="00B00B6C">
          <w:rPr>
            <w:bCs/>
            <w:szCs w:val="22"/>
            <w:lang w:val="en-US"/>
          </w:rPr>
          <w:t>F.10.2</w:t>
        </w:r>
        <w:r w:rsidR="00B00B6C">
          <w:rPr>
            <w:bCs/>
            <w:szCs w:val="22"/>
            <w:lang w:val="en-US"/>
          </w:rPr>
          <w:fldChar w:fldCharType="end"/>
        </w:r>
      </w:ins>
      <w:ins w:id="1935" w:author="Miska Hannuksela" w:date="2014-03-04T15:32:00Z">
        <w:r w:rsidR="00B00B6C">
          <w:rPr>
            <w:bCs/>
            <w:szCs w:val="22"/>
            <w:lang w:val="en-US"/>
          </w:rPr>
          <w:t xml:space="preserve"> with an input parameter lsIdx such that </w:t>
        </w:r>
        <w:r w:rsidR="00B00B6C">
          <w:rPr>
            <w:lang w:val="en-US"/>
          </w:rPr>
          <w:t>AssignedBaseLayerId[ lsIdx ] is equal to layerId.</w:t>
        </w:r>
      </w:ins>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36" w:name="_Ref348090392"/>
      <w:bookmarkStart w:id="1937" w:name="_Toc377921543"/>
      <w:bookmarkStart w:id="1938" w:name="_Toc378026181"/>
      <w:r w:rsidRPr="00564A49">
        <w:rPr>
          <w:lang w:val="en-US"/>
        </w:rPr>
        <w:t>Scaling list data semantics</w:t>
      </w:r>
      <w:bookmarkEnd w:id="1936"/>
      <w:bookmarkEnd w:id="1937"/>
      <w:bookmarkEnd w:id="1938"/>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39" w:name="_Ref348090398"/>
      <w:bookmarkStart w:id="1940" w:name="_Toc377921544"/>
      <w:bookmarkStart w:id="1941" w:name="_Toc378026182"/>
      <w:r w:rsidRPr="00564A49">
        <w:rPr>
          <w:lang w:val="en-US"/>
        </w:rPr>
        <w:t>Supplemental enhancement information message semantics</w:t>
      </w:r>
      <w:bookmarkEnd w:id="1939"/>
      <w:bookmarkEnd w:id="1940"/>
      <w:bookmarkEnd w:id="1941"/>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42" w:name="_Ref348090400"/>
      <w:bookmarkStart w:id="1943" w:name="_Toc377921545"/>
      <w:bookmarkStart w:id="1944" w:name="_Toc378026183"/>
      <w:r w:rsidRPr="00564A49">
        <w:rPr>
          <w:lang w:val="en-US"/>
        </w:rPr>
        <w:lastRenderedPageBreak/>
        <w:t>Slice segment header semantics</w:t>
      </w:r>
      <w:bookmarkEnd w:id="1942"/>
      <w:bookmarkEnd w:id="1943"/>
      <w:bookmarkEnd w:id="1944"/>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45" w:name="_Ref348090412"/>
      <w:r w:rsidRPr="00564A49">
        <w:rPr>
          <w:lang w:val="en-US"/>
        </w:rPr>
        <w:t>General slice segment header semantics</w:t>
      </w:r>
      <w:bookmarkEnd w:id="1945"/>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lastRenderedPageBreak/>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 xml:space="preserve">_id and to have poc_reset_idc equal to 1 or 2 unless such pictures occur in two consecutive access units in decoding order. To minimize the likelihood of such two pictures appearing in the bitstream due to picture losses, bitstream extraction, seeking, or splicing </w:t>
      </w:r>
      <w:r w:rsidRPr="00564A49">
        <w:lastRenderedPageBreak/>
        <w:t>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46" w:name="_Ref348090415"/>
      <w:r w:rsidRPr="00564A49">
        <w:rPr>
          <w:lang w:val="en-US"/>
        </w:rPr>
        <w:t>Reference picture list modification semantics</w:t>
      </w:r>
      <w:bookmarkEnd w:id="1946"/>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lastRenderedPageBreak/>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47" w:name="_Ref348090417"/>
      <w:r w:rsidRPr="00564A49">
        <w:rPr>
          <w:lang w:val="en-US"/>
        </w:rPr>
        <w:t>Weighted prediction parameters semantics</w:t>
      </w:r>
      <w:bookmarkEnd w:id="1947"/>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48" w:name="_Toc350926526"/>
      <w:bookmarkStart w:id="1949" w:name="_Toc347485186"/>
      <w:bookmarkStart w:id="1950" w:name="_Ref351058442"/>
      <w:bookmarkStart w:id="1951" w:name="_Ref363159871"/>
      <w:bookmarkStart w:id="1952" w:name="_Toc377921546"/>
      <w:bookmarkStart w:id="1953" w:name="_Toc378026184"/>
      <w:bookmarkStart w:id="1954" w:name="_Ref348090407"/>
      <w:r w:rsidRPr="00564A49">
        <w:rPr>
          <w:lang w:val="en-US"/>
        </w:rPr>
        <w:t>Short-term reference picture set semantics</w:t>
      </w:r>
      <w:bookmarkEnd w:id="1948"/>
      <w:bookmarkEnd w:id="1949"/>
      <w:bookmarkEnd w:id="1950"/>
      <w:bookmarkEnd w:id="1951"/>
      <w:bookmarkEnd w:id="1952"/>
      <w:bookmarkEnd w:id="1953"/>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55" w:name="_Ref351058473"/>
      <w:bookmarkStart w:id="1956" w:name="_Toc377921547"/>
      <w:bookmarkStart w:id="1957" w:name="_Toc378026185"/>
      <w:r w:rsidRPr="00564A49">
        <w:rPr>
          <w:lang w:val="en-US"/>
        </w:rPr>
        <w:t>Slice segment data semantics</w:t>
      </w:r>
      <w:bookmarkEnd w:id="1954"/>
      <w:bookmarkEnd w:id="1955"/>
      <w:bookmarkEnd w:id="1956"/>
      <w:bookmarkEnd w:id="1957"/>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58" w:name="_Toc377921548"/>
      <w:bookmarkStart w:id="1959" w:name="_Toc378026186"/>
      <w:r w:rsidRPr="00564A49">
        <w:rPr>
          <w:lang w:val="en-US"/>
        </w:rPr>
        <w:t>Decoding process</w:t>
      </w:r>
      <w:bookmarkEnd w:id="1958"/>
      <w:bookmarkEnd w:id="1959"/>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60" w:name="_Ref331522910"/>
      <w:bookmarkStart w:id="1961" w:name="_Ref360894978"/>
      <w:bookmarkStart w:id="1962" w:name="_Toc377921549"/>
      <w:bookmarkStart w:id="1963" w:name="_Toc378026187"/>
      <w:r w:rsidRPr="00564A49">
        <w:rPr>
          <w:lang w:val="en-US"/>
        </w:rPr>
        <w:t>General</w:t>
      </w:r>
      <w:bookmarkEnd w:id="1960"/>
      <w:r w:rsidRPr="00564A49">
        <w:rPr>
          <w:lang w:val="en-US"/>
        </w:rPr>
        <w:t xml:space="preserve"> decoding process</w:t>
      </w:r>
      <w:bookmarkEnd w:id="1961"/>
      <w:bookmarkEnd w:id="1962"/>
      <w:bookmarkEnd w:id="1963"/>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4" w:name="_Toc377921550"/>
      <w:bookmarkStart w:id="1965" w:name="_Toc378026188"/>
      <w:r w:rsidRPr="00564A49">
        <w:rPr>
          <w:lang w:val="en-US"/>
        </w:rPr>
        <w:t>Decoding process for a coded picture with nuh_layer_id equal to 0</w:t>
      </w:r>
      <w:bookmarkEnd w:id="1964"/>
      <w:bookmarkEnd w:id="1965"/>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966"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7" w:name="_Toc377921551"/>
      <w:bookmarkStart w:id="1968" w:name="_Toc378026189"/>
      <w:r w:rsidRPr="00564A49">
        <w:rPr>
          <w:lang w:val="en-US"/>
        </w:rPr>
        <w:t>Decoding process for a coded picture with nuh_layer_id greater than 0</w:t>
      </w:r>
      <w:bookmarkEnd w:id="1967"/>
      <w:bookmarkEnd w:id="1968"/>
    </w:p>
    <w:bookmarkEnd w:id="1966"/>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9" w:name="_Ref343098647"/>
      <w:bookmarkStart w:id="1970" w:name="_Toc377921552"/>
      <w:bookmarkStart w:id="1971" w:name="_Toc378026190"/>
      <w:r w:rsidRPr="00564A49">
        <w:rPr>
          <w:lang w:val="en-US"/>
        </w:rPr>
        <w:t>Decoding process for starting the decoding of a coded picture</w:t>
      </w:r>
      <w:bookmarkEnd w:id="1969"/>
      <w:r w:rsidRPr="00564A49">
        <w:rPr>
          <w:lang w:val="en-US"/>
        </w:rPr>
        <w:t xml:space="preserve"> with nuh_layer_id greater than 0</w:t>
      </w:r>
      <w:bookmarkEnd w:id="1970"/>
      <w:bookmarkEnd w:id="1971"/>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2" w:name="_Ref346382028"/>
      <w:bookmarkStart w:id="1973" w:name="_Toc377921553"/>
      <w:bookmarkStart w:id="1974" w:name="_Toc378026191"/>
      <w:r w:rsidRPr="00564A49">
        <w:rPr>
          <w:lang w:val="en-US"/>
        </w:rPr>
        <w:t>Decoding process for ending the decoding of a coded picture</w:t>
      </w:r>
      <w:bookmarkEnd w:id="1972"/>
      <w:r w:rsidRPr="00564A49">
        <w:rPr>
          <w:lang w:val="en-US"/>
        </w:rPr>
        <w:t xml:space="preserve"> with nuh_layer_id greater than 0</w:t>
      </w:r>
      <w:bookmarkEnd w:id="1973"/>
      <w:bookmarkEnd w:id="1974"/>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lastRenderedPageBreak/>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75" w:name="_Ref343168794"/>
      <w:r w:rsidRPr="00564A49">
        <w:rPr>
          <w:lang w:val="en-US"/>
        </w:rPr>
        <w:t>Marking process for sub-layer non-reference pictures not needed for inter-layer prediction</w:t>
      </w:r>
      <w:bookmarkEnd w:id="1975"/>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6" w:name="_Ref363260402"/>
      <w:bookmarkStart w:id="1977" w:name="_Toc377921554"/>
      <w:bookmarkStart w:id="1978" w:name="_Toc378026192"/>
      <w:r w:rsidRPr="00564A49">
        <w:rPr>
          <w:lang w:val="en-US"/>
        </w:rPr>
        <w:t>Generation of unavailable reference pictures for pictures first in decoding order within a layer</w:t>
      </w:r>
      <w:bookmarkEnd w:id="1976"/>
      <w:bookmarkEnd w:id="1977"/>
      <w:bookmarkEnd w:id="1978"/>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9" w:name="_Ref373393356"/>
      <w:bookmarkStart w:id="1980" w:name="_Toc377921555"/>
      <w:bookmarkStart w:id="1981" w:name="_Toc378026193"/>
      <w:r w:rsidRPr="00564A49">
        <w:rPr>
          <w:lang w:val="en-US"/>
        </w:rPr>
        <w:t>NAL unit decoding process</w:t>
      </w:r>
      <w:bookmarkEnd w:id="1979"/>
      <w:bookmarkEnd w:id="1980"/>
      <w:bookmarkEnd w:id="1981"/>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2" w:name="_Ref363319757"/>
      <w:bookmarkStart w:id="1983" w:name="_Toc377921556"/>
      <w:bookmarkStart w:id="1984" w:name="_Toc378026194"/>
      <w:r w:rsidRPr="00564A49">
        <w:rPr>
          <w:lang w:val="en-US"/>
        </w:rPr>
        <w:t>Slice decoding processes</w:t>
      </w:r>
      <w:bookmarkEnd w:id="1982"/>
      <w:bookmarkEnd w:id="1983"/>
      <w:bookmarkEnd w:id="198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5" w:name="_Ref363319686"/>
      <w:bookmarkStart w:id="1986" w:name="_Toc377921557"/>
      <w:bookmarkStart w:id="1987" w:name="_Toc378026195"/>
      <w:r w:rsidRPr="00564A49">
        <w:rPr>
          <w:lang w:val="en-US"/>
        </w:rPr>
        <w:t>Decoding process for picture order count</w:t>
      </w:r>
      <w:bookmarkEnd w:id="1985"/>
      <w:bookmarkEnd w:id="1986"/>
      <w:bookmarkEnd w:id="1987"/>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lastRenderedPageBreak/>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r>
      <w:r w:rsidRPr="00564A49">
        <w:rPr>
          <w:lang w:val="en-US"/>
        </w:rPr>
        <w:lastRenderedPageBreak/>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8" w:name="_Ref363319770"/>
      <w:bookmarkStart w:id="1989" w:name="_Toc377921558"/>
      <w:bookmarkStart w:id="1990" w:name="_Toc378026196"/>
      <w:r w:rsidRPr="00564A49">
        <w:rPr>
          <w:lang w:val="en-US"/>
        </w:rPr>
        <w:t>Decoding process for reference picture set</w:t>
      </w:r>
      <w:bookmarkEnd w:id="1988"/>
      <w:bookmarkEnd w:id="1989"/>
      <w:bookmarkEnd w:id="1990"/>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91" w:name="_Ref373399028"/>
      <w:bookmarkStart w:id="1992" w:name="_Toc377921559"/>
      <w:bookmarkStart w:id="1993" w:name="_Toc378026197"/>
      <w:bookmarkStart w:id="1994" w:name="_Ref316823342"/>
      <w:bookmarkStart w:id="1995" w:name="_Toc364083218"/>
      <w:bookmarkStart w:id="1996" w:name="_Ref373317388"/>
      <w:r w:rsidRPr="00564A49">
        <w:rPr>
          <w:noProof/>
        </w:rPr>
        <w:t>Decoding process for generating unavailable reference pictures</w:t>
      </w:r>
      <w:bookmarkEnd w:id="1991"/>
      <w:bookmarkEnd w:id="1992"/>
      <w:bookmarkEnd w:id="1993"/>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97" w:name="_Toc377921560"/>
      <w:bookmarkStart w:id="1998" w:name="_Toc378026198"/>
      <w:r w:rsidRPr="00564A49">
        <w:rPr>
          <w:noProof/>
        </w:rPr>
        <w:t>Decoding process for reference picture lists construction</w:t>
      </w:r>
      <w:bookmarkEnd w:id="1997"/>
      <w:bookmarkEnd w:id="1998"/>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lastRenderedPageBreak/>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9" w:name="_Ref373399155"/>
      <w:bookmarkStart w:id="2000" w:name="_Toc377921561"/>
      <w:bookmarkStart w:id="2001" w:name="_Toc378026199"/>
      <w:bookmarkEnd w:id="1994"/>
      <w:bookmarkEnd w:id="1995"/>
      <w:bookmarkEnd w:id="1996"/>
      <w:r w:rsidRPr="00564A49">
        <w:rPr>
          <w:lang w:val="en-US"/>
        </w:rPr>
        <w:t>Decoding process for coding units coded in intra prediction mode</w:t>
      </w:r>
      <w:bookmarkEnd w:id="1999"/>
      <w:bookmarkEnd w:id="2000"/>
      <w:bookmarkEnd w:id="2001"/>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2" w:name="_Ref360894666"/>
      <w:bookmarkStart w:id="2003" w:name="_Toc377921562"/>
      <w:bookmarkStart w:id="2004" w:name="_Toc378026200"/>
      <w:r w:rsidRPr="00564A49">
        <w:rPr>
          <w:lang w:val="en-US"/>
        </w:rPr>
        <w:t>Decoding process for coding units coded in inter prediction mode</w:t>
      </w:r>
      <w:bookmarkEnd w:id="2002"/>
      <w:bookmarkEnd w:id="2003"/>
      <w:bookmarkEnd w:id="2004"/>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5" w:name="_Ref373399172"/>
      <w:bookmarkStart w:id="2006" w:name="_Toc377921563"/>
      <w:bookmarkStart w:id="2007" w:name="_Toc378026201"/>
      <w:r w:rsidRPr="00564A49">
        <w:rPr>
          <w:lang w:val="en-US"/>
        </w:rPr>
        <w:t>Scaling, transformation and array construction process prior to deblocking filter process</w:t>
      </w:r>
      <w:bookmarkEnd w:id="2005"/>
      <w:bookmarkEnd w:id="2006"/>
      <w:bookmarkEnd w:id="2007"/>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8" w:name="_Ref373399174"/>
      <w:bookmarkStart w:id="2009" w:name="_Toc377921564"/>
      <w:bookmarkStart w:id="2010" w:name="_Toc378026202"/>
      <w:r w:rsidRPr="00564A49">
        <w:rPr>
          <w:lang w:val="en-US"/>
        </w:rPr>
        <w:t>In-loop filter process</w:t>
      </w:r>
      <w:bookmarkEnd w:id="2008"/>
      <w:bookmarkEnd w:id="2009"/>
      <w:bookmarkEnd w:id="2010"/>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11" w:name="_Ref373399205"/>
      <w:bookmarkStart w:id="2012" w:name="_Toc377921565"/>
      <w:bookmarkStart w:id="2013" w:name="_Toc378026203"/>
      <w:r w:rsidRPr="00564A49">
        <w:rPr>
          <w:lang w:val="en-US"/>
        </w:rPr>
        <w:t>Parsing process</w:t>
      </w:r>
      <w:bookmarkEnd w:id="2011"/>
      <w:bookmarkEnd w:id="2012"/>
      <w:bookmarkEnd w:id="2013"/>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14" w:name="_Ref373399232"/>
      <w:bookmarkStart w:id="2015" w:name="_Toc377921566"/>
      <w:bookmarkStart w:id="2016" w:name="_Toc378026204"/>
      <w:r w:rsidRPr="00564A49">
        <w:rPr>
          <w:lang w:val="en-US"/>
        </w:rPr>
        <w:t>Specification of bitstream subsets</w:t>
      </w:r>
      <w:bookmarkEnd w:id="2014"/>
      <w:bookmarkEnd w:id="2015"/>
      <w:bookmarkEnd w:id="2016"/>
    </w:p>
    <w:p w:rsidR="00A47BD5" w:rsidRPr="00564A49" w:rsidRDefault="00A47BD5" w:rsidP="00A47BD5">
      <w:pPr>
        <w:pStyle w:val="3H1"/>
        <w:numPr>
          <w:ilvl w:val="2"/>
          <w:numId w:val="37"/>
        </w:numPr>
        <w:tabs>
          <w:tab w:val="clear" w:pos="720"/>
          <w:tab w:val="num" w:pos="1134"/>
        </w:tabs>
        <w:overflowPunct w:val="0"/>
        <w:autoSpaceDE w:val="0"/>
        <w:autoSpaceDN w:val="0"/>
        <w:adjustRightInd w:val="0"/>
        <w:ind w:left="1134" w:hanging="1134"/>
        <w:textAlignment w:val="baseline"/>
        <w:rPr>
          <w:ins w:id="2017" w:author="Miska Hannuksela" w:date="2014-03-03T21:09:00Z"/>
          <w:lang w:val="en-US"/>
        </w:rPr>
      </w:pPr>
      <w:bookmarkStart w:id="2018" w:name="_GoBack"/>
      <w:ins w:id="2019" w:author="Miska Hannuksela" w:date="2014-03-03T21:09:00Z">
        <w:r>
          <w:rPr>
            <w:lang w:val="en-US"/>
          </w:rPr>
          <w:t>Sub-bitstream extraction</w:t>
        </w:r>
        <w:r w:rsidRPr="00564A49">
          <w:rPr>
            <w:lang w:val="en-US"/>
          </w:rPr>
          <w:t xml:space="preserve"> process</w:t>
        </w:r>
      </w:ins>
    </w:p>
    <w:bookmarkEnd w:id="2018"/>
    <w:p w:rsidR="00E36741" w:rsidRPr="00E36741" w:rsidRDefault="007E173E" w:rsidP="00E36741">
      <w:pPr>
        <w:rPr>
          <w:ins w:id="2020" w:author="Miska Hannuksela" w:date="2014-03-17T17:29:00Z"/>
          <w:noProof/>
        </w:rPr>
      </w:pPr>
      <w:del w:id="2021" w:author="Miska Hannuksela" w:date="2014-03-17T17:34:00Z">
        <w:r w:rsidRPr="00564A49" w:rsidDel="00E36741">
          <w:rPr>
            <w:lang w:val="en-US"/>
          </w:rPr>
          <w:delText>The specifications in clause 10 apply.</w:delText>
        </w:r>
      </w:del>
      <w:ins w:id="2022" w:author="Miska Hannuksela" w:date="2014-03-17T17:29:00Z">
        <w:r w:rsidR="00E36741" w:rsidRPr="00E36741">
          <w:rPr>
            <w:noProof/>
          </w:rPr>
          <w:t>Inputs to this process are a bitstream, a target highest TemporalId value tIdTarget, and a target layer identifier list layerIdListTarget.</w:t>
        </w:r>
      </w:ins>
    </w:p>
    <w:p w:rsidR="00E36741" w:rsidRPr="00E36741" w:rsidRDefault="00E36741" w:rsidP="00E36741">
      <w:pPr>
        <w:rPr>
          <w:ins w:id="2023" w:author="Miska Hannuksela" w:date="2014-03-17T17:29:00Z"/>
          <w:noProof/>
        </w:rPr>
      </w:pPr>
      <w:ins w:id="2024" w:author="Miska Hannuksela" w:date="2014-03-17T17:29:00Z">
        <w:r w:rsidRPr="00E36741">
          <w:rPr>
            <w:noProof/>
          </w:rPr>
          <w:t>Output of this process is a sub-bitstream.</w:t>
        </w:r>
      </w:ins>
    </w:p>
    <w:p w:rsidR="00E36741" w:rsidRPr="00E36741" w:rsidRDefault="00E36741" w:rsidP="00E36741">
      <w:pPr>
        <w:rPr>
          <w:ins w:id="2025" w:author="Miska Hannuksela" w:date="2014-03-17T17:29:00Z"/>
          <w:noProof/>
        </w:rPr>
      </w:pPr>
      <w:ins w:id="2026" w:author="Miska Hannuksela" w:date="2014-03-17T17:31:00Z">
        <w:r>
          <w:rPr>
            <w:noProof/>
            <w:highlight w:val="cyan"/>
          </w:rPr>
          <w:lastRenderedPageBreak/>
          <w:t>If</w:t>
        </w:r>
      </w:ins>
      <w:ins w:id="2027" w:author="Miska Hannuksela" w:date="2014-03-17T17:30:00Z">
        <w:r w:rsidRPr="00E36741">
          <w:rPr>
            <w:noProof/>
            <w:highlight w:val="cyan"/>
          </w:rPr>
          <w:t xml:space="preserve"> </w:t>
        </w:r>
      </w:ins>
      <w:ins w:id="2028" w:author="Miska Hannuksela" w:date="2014-03-18T10:51:00Z">
        <w:r w:rsidR="00950A3C" w:rsidRPr="00950A3C">
          <w:rPr>
            <w:bCs/>
            <w:noProof/>
            <w:highlight w:val="cyan"/>
            <w:lang w:val="en-US"/>
          </w:rPr>
          <w:t xml:space="preserve">vps_base_layer_internal_flag </w:t>
        </w:r>
      </w:ins>
      <w:ins w:id="2029" w:author="Miska Hannuksela" w:date="2014-03-17T17:30:00Z">
        <w:r w:rsidRPr="00E36741">
          <w:rPr>
            <w:noProof/>
            <w:highlight w:val="cyan"/>
          </w:rPr>
          <w:t>is equal to 1,</w:t>
        </w:r>
        <w:r>
          <w:rPr>
            <w:noProof/>
          </w:rPr>
          <w:t xml:space="preserve"> i</w:t>
        </w:r>
      </w:ins>
      <w:ins w:id="2030" w:author="Miska Hannuksela" w:date="2014-03-17T17:29:00Z">
        <w:r w:rsidRPr="00E36741">
          <w:rPr>
            <w:noProof/>
          </w:rPr>
          <w:t>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video parameter set shall be a conforming bitstream.</w:t>
        </w:r>
      </w:ins>
    </w:p>
    <w:p w:rsidR="00E36741" w:rsidRPr="00E36741" w:rsidRDefault="00E36741" w:rsidP="00E36741">
      <w:pPr>
        <w:tabs>
          <w:tab w:val="clear" w:pos="794"/>
          <w:tab w:val="clear" w:pos="1191"/>
          <w:tab w:val="clear" w:pos="1588"/>
          <w:tab w:val="clear" w:pos="1985"/>
        </w:tabs>
        <w:spacing w:before="60"/>
        <w:ind w:left="288"/>
        <w:rPr>
          <w:ins w:id="2031" w:author="Miska Hannuksela" w:date="2014-03-17T17:29:00Z"/>
          <w:noProof/>
          <w:sz w:val="18"/>
          <w:szCs w:val="18"/>
        </w:rPr>
      </w:pPr>
      <w:ins w:id="2032" w:author="Miska Hannuksela" w:date="2014-03-17T17:29:00Z">
        <w:r w:rsidRPr="00E36741">
          <w:rPr>
            <w:noProof/>
            <w:sz w:val="18"/>
            <w:szCs w:val="18"/>
          </w:rPr>
          <w:t>NOTE </w:t>
        </w:r>
        <w:r w:rsidRPr="00E36741">
          <w:rPr>
            <w:noProof/>
            <w:sz w:val="18"/>
            <w:szCs w:val="18"/>
          </w:rPr>
          <w:fldChar w:fldCharType="begin" w:fldLock="1"/>
        </w:r>
        <w:r w:rsidRPr="00E36741">
          <w:rPr>
            <w:noProof/>
            <w:sz w:val="18"/>
            <w:szCs w:val="18"/>
          </w:rPr>
          <w:instrText xml:space="preserve"> SEQ NoteCounter \r 1 \* MERGEFORMAT </w:instrText>
        </w:r>
        <w:r w:rsidRPr="00E36741">
          <w:rPr>
            <w:noProof/>
            <w:sz w:val="18"/>
            <w:szCs w:val="18"/>
          </w:rPr>
          <w:fldChar w:fldCharType="separate"/>
        </w:r>
        <w:r w:rsidRPr="00E36741">
          <w:rPr>
            <w:noProof/>
            <w:sz w:val="18"/>
            <w:szCs w:val="18"/>
          </w:rPr>
          <w:t>1</w:t>
        </w:r>
        <w:r w:rsidRPr="00E36741">
          <w:rPr>
            <w:noProof/>
            <w:sz w:val="18"/>
            <w:szCs w:val="18"/>
          </w:rPr>
          <w:fldChar w:fldCharType="end"/>
        </w:r>
        <w:r w:rsidRPr="00E36741">
          <w:rPr>
            <w:noProof/>
            <w:sz w:val="18"/>
            <w:szCs w:val="18"/>
          </w:rPr>
          <w:t> – </w:t>
        </w:r>
      </w:ins>
      <w:ins w:id="2033" w:author="Miska Hannuksela" w:date="2014-03-17T17:30:00Z">
        <w:r w:rsidRPr="00E36741">
          <w:rPr>
            <w:noProof/>
            <w:sz w:val="18"/>
            <w:szCs w:val="18"/>
            <w:highlight w:val="cyan"/>
          </w:rPr>
          <w:t xml:space="preserve">When </w:t>
        </w:r>
      </w:ins>
      <w:ins w:id="2034" w:author="Miska Hannuksela" w:date="2014-03-18T10:51:00Z">
        <w:r w:rsidR="00950A3C" w:rsidRPr="00950A3C">
          <w:rPr>
            <w:bCs/>
            <w:noProof/>
            <w:sz w:val="18"/>
            <w:szCs w:val="18"/>
            <w:highlight w:val="cyan"/>
            <w:lang w:val="en-US"/>
          </w:rPr>
          <w:t xml:space="preserve">vps_base_layer_internal_flag </w:t>
        </w:r>
      </w:ins>
      <w:ins w:id="2035" w:author="Miska Hannuksela" w:date="2014-03-17T17:30:00Z">
        <w:r w:rsidRPr="00E36741">
          <w:rPr>
            <w:noProof/>
            <w:sz w:val="18"/>
            <w:szCs w:val="18"/>
            <w:highlight w:val="cyan"/>
          </w:rPr>
          <w:t>is equal to 1,</w:t>
        </w:r>
        <w:r>
          <w:rPr>
            <w:noProof/>
            <w:sz w:val="18"/>
            <w:szCs w:val="18"/>
          </w:rPr>
          <w:t xml:space="preserve"> </w:t>
        </w:r>
      </w:ins>
      <w:ins w:id="2036" w:author="Miska Hannuksela" w:date="2014-03-17T17:31:00Z">
        <w:r>
          <w:rPr>
            <w:noProof/>
            <w:sz w:val="18"/>
            <w:szCs w:val="18"/>
          </w:rPr>
          <w:t>a</w:t>
        </w:r>
      </w:ins>
      <w:ins w:id="2037" w:author="Miska Hannuksela" w:date="2014-03-17T17:29:00Z">
        <w:r w:rsidRPr="00E36741">
          <w:rPr>
            <w:noProof/>
            <w:sz w:val="18"/>
            <w:szCs w:val="18"/>
          </w:rPr>
          <w:t xml:space="preserve"> conforming bitstream contains one or more coded slice </w:t>
        </w:r>
        <w:r w:rsidRPr="00E36741">
          <w:rPr>
            <w:noProof/>
            <w:sz w:val="18"/>
            <w:szCs w:val="18"/>
            <w:lang w:eastAsia="ja-JP"/>
          </w:rPr>
          <w:t xml:space="preserve">segment </w:t>
        </w:r>
        <w:r w:rsidRPr="00E36741">
          <w:rPr>
            <w:noProof/>
            <w:sz w:val="18"/>
            <w:szCs w:val="18"/>
          </w:rPr>
          <w:t>NAL units with nuh_layer_id equal to 0 and TemporalId equal to 0.</w:t>
        </w:r>
      </w:ins>
    </w:p>
    <w:p w:rsidR="00E36741" w:rsidRDefault="00E36741" w:rsidP="00E36741">
      <w:pPr>
        <w:rPr>
          <w:ins w:id="2038" w:author="Miska Hannuksela" w:date="2014-03-17T17:31:00Z"/>
          <w:noProof/>
        </w:rPr>
      </w:pPr>
      <w:ins w:id="2039" w:author="Miska Hannuksela" w:date="2014-03-17T17:31:00Z">
        <w:r w:rsidRPr="00E36741">
          <w:rPr>
            <w:noProof/>
            <w:highlight w:val="cyan"/>
          </w:rPr>
          <w:t>Otherwise (</w:t>
        </w:r>
      </w:ins>
      <w:ins w:id="2040" w:author="Miska Hannuksela" w:date="2014-03-18T10:51:00Z">
        <w:r w:rsidR="00950A3C" w:rsidRPr="00950A3C">
          <w:rPr>
            <w:bCs/>
            <w:noProof/>
            <w:highlight w:val="cyan"/>
            <w:lang w:val="en-US"/>
          </w:rPr>
          <w:t xml:space="preserve">vps_base_layer_internal_flag </w:t>
        </w:r>
      </w:ins>
      <w:ins w:id="2041" w:author="Miska Hannuksela" w:date="2014-03-17T17:31:00Z">
        <w:r w:rsidRPr="00E36741">
          <w:rPr>
            <w:noProof/>
            <w:highlight w:val="cyan"/>
          </w:rPr>
          <w:t xml:space="preserve">is equal to 0), </w:t>
        </w:r>
      </w:ins>
      <w:ins w:id="2042" w:author="Miska Hannuksela" w:date="2014-03-17T17:32:00Z">
        <w:r w:rsidRPr="00E36741">
          <w:rPr>
            <w:noProof/>
            <w:highlight w:val="cyan"/>
          </w:rPr>
          <w:t xml:space="preserve">it is a requirement of bitstream conformance for the input bitstream that any output sub-bitstream of the process specified in this clause with tIdTarget equal to any value in the range of 0 to 6, inclusive, and layerIdListTarget equal to the layer identifier list associated with </w:t>
        </w:r>
        <w:del w:id="2043" w:author="(r2)" w:date="2014-03-31T23:43:00Z">
          <w:r w:rsidRPr="00E36741" w:rsidDel="00E81BEB">
            <w:rPr>
              <w:noProof/>
              <w:highlight w:val="cyan"/>
            </w:rPr>
            <w:delText>an additional</w:delText>
          </w:r>
        </w:del>
      </w:ins>
      <w:ins w:id="2044" w:author="(r2)" w:date="2014-03-31T23:43:00Z">
        <w:r w:rsidR="00E81BEB">
          <w:rPr>
            <w:noProof/>
            <w:highlight w:val="cyan"/>
          </w:rPr>
          <w:t>a</w:t>
        </w:r>
      </w:ins>
      <w:ins w:id="2045" w:author="Miska Hannuksela" w:date="2014-03-17T17:32:00Z">
        <w:r w:rsidRPr="00E36741">
          <w:rPr>
            <w:noProof/>
            <w:highlight w:val="cyan"/>
          </w:rPr>
          <w:t xml:space="preserve"> layer set </w:t>
        </w:r>
      </w:ins>
      <w:ins w:id="2046" w:author="Miska Hannuksela" w:date="2014-03-17T17:33:00Z">
        <w:del w:id="2047" w:author="(r2)" w:date="2014-03-31T23:43:00Z">
          <w:r w:rsidRPr="00E36741" w:rsidDel="00E81BEB">
            <w:rPr>
              <w:noProof/>
              <w:highlight w:val="cyan"/>
            </w:rPr>
            <w:delText xml:space="preserve">with an external base layer </w:delText>
          </w:r>
        </w:del>
      </w:ins>
      <w:ins w:id="2048" w:author="Miska Hannuksela" w:date="2014-03-17T17:32:00Z">
        <w:r w:rsidRPr="00E36741">
          <w:rPr>
            <w:noProof/>
            <w:highlight w:val="cyan"/>
          </w:rPr>
          <w:t>specified in the active video parameter set shall be a conforming bitstream</w:t>
        </w:r>
      </w:ins>
      <w:ins w:id="2049" w:author="(r2)" w:date="2014-03-31T23:41:00Z">
        <w:r w:rsidR="00E81BEB">
          <w:rPr>
            <w:noProof/>
            <w:highlight w:val="cyan"/>
          </w:rPr>
          <w:t xml:space="preserve"> according to at least one profile in which vps_base_layer_internal_flag may be equal to 0</w:t>
        </w:r>
      </w:ins>
      <w:ins w:id="2050" w:author="Miska Hannuksela" w:date="2014-03-17T17:32:00Z">
        <w:r w:rsidRPr="00E36741">
          <w:rPr>
            <w:noProof/>
            <w:highlight w:val="cyan"/>
          </w:rPr>
          <w:t>.</w:t>
        </w:r>
      </w:ins>
    </w:p>
    <w:p w:rsidR="00E36741" w:rsidRPr="00E36741" w:rsidRDefault="00E36741" w:rsidP="00E36741">
      <w:pPr>
        <w:rPr>
          <w:ins w:id="2051" w:author="Miska Hannuksela" w:date="2014-03-17T17:29:00Z"/>
          <w:noProof/>
        </w:rPr>
      </w:pPr>
      <w:ins w:id="2052" w:author="Miska Hannuksela" w:date="2014-03-17T17:29:00Z">
        <w:r w:rsidRPr="00E36741">
          <w:rPr>
            <w:noProof/>
          </w:rPr>
          <w:t>The output sub-bitstream is derived as follows:</w:t>
        </w:r>
      </w:ins>
    </w:p>
    <w:p w:rsidR="00E36741" w:rsidRPr="00E36741" w:rsidRDefault="00E36741" w:rsidP="00E36741">
      <w:pPr>
        <w:tabs>
          <w:tab w:val="clear" w:pos="794"/>
          <w:tab w:val="left" w:pos="400"/>
        </w:tabs>
        <w:ind w:left="400" w:hanging="400"/>
        <w:rPr>
          <w:ins w:id="2053" w:author="Miska Hannuksela" w:date="2014-03-17T17:29:00Z"/>
          <w:noProof/>
        </w:rPr>
      </w:pPr>
      <w:ins w:id="2054" w:author="Miska Hannuksela" w:date="2014-03-17T17:29:00Z">
        <w:r w:rsidRPr="00E36741">
          <w:rPr>
            <w:noProof/>
          </w:rPr>
          <w:t>–</w:t>
        </w:r>
        <w:r w:rsidRPr="00E36741">
          <w:rPr>
            <w:noProof/>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ins>
    </w:p>
    <w:p w:rsidR="00E36741" w:rsidRPr="00E36741" w:rsidRDefault="00E36741" w:rsidP="00E36741">
      <w:pPr>
        <w:tabs>
          <w:tab w:val="clear" w:pos="794"/>
          <w:tab w:val="left" w:pos="400"/>
        </w:tabs>
        <w:ind w:left="800" w:hanging="400"/>
        <w:rPr>
          <w:ins w:id="2055" w:author="Miska Hannuksela" w:date="2014-03-17T17:29:00Z"/>
          <w:noProof/>
        </w:rPr>
      </w:pPr>
      <w:ins w:id="2056" w:author="Miska Hannuksela" w:date="2014-03-17T17:29:00Z">
        <w:r w:rsidRPr="00E36741">
          <w:rPr>
            <w:noProof/>
          </w:rPr>
          <w:t>–</w:t>
        </w:r>
        <w:r w:rsidRPr="00E36741">
          <w:rPr>
            <w:noProof/>
          </w:rPr>
          <w:tab/>
          <w:t>layerIdListTarget does not include all the values of nuh_layer_id in all NAL units in the bitstream.</w:t>
        </w:r>
      </w:ins>
    </w:p>
    <w:p w:rsidR="00E36741" w:rsidRPr="00E36741" w:rsidRDefault="00E36741" w:rsidP="00E36741">
      <w:pPr>
        <w:tabs>
          <w:tab w:val="clear" w:pos="794"/>
          <w:tab w:val="left" w:pos="400"/>
        </w:tabs>
        <w:ind w:left="800" w:hanging="400"/>
        <w:rPr>
          <w:ins w:id="2057" w:author="Miska Hannuksela" w:date="2014-03-17T17:29:00Z"/>
          <w:noProof/>
          <w:lang w:eastAsia="ko-KR"/>
        </w:rPr>
      </w:pPr>
      <w:ins w:id="2058" w:author="Miska Hannuksela" w:date="2014-03-17T17:29:00Z">
        <w:r w:rsidRPr="00E36741">
          <w:rPr>
            <w:noProof/>
          </w:rPr>
          <w:t>–</w:t>
        </w:r>
        <w:r w:rsidRPr="00E36741">
          <w:rPr>
            <w:noProof/>
          </w:rPr>
          <w:tab/>
          <w:t xml:space="preserve">tIdTarget is less than the greatest TemporalId in </w:t>
        </w:r>
        <w:r w:rsidRPr="00E36741">
          <w:rPr>
            <w:noProof/>
            <w:lang w:eastAsia="ko-KR"/>
          </w:rPr>
          <w:t>all NAL units in the bitstream.</w:t>
        </w:r>
      </w:ins>
    </w:p>
    <w:p w:rsidR="00E36741" w:rsidRPr="00E36741" w:rsidRDefault="00E36741" w:rsidP="00E36741">
      <w:pPr>
        <w:tabs>
          <w:tab w:val="clear" w:pos="794"/>
          <w:tab w:val="clear" w:pos="1191"/>
          <w:tab w:val="clear" w:pos="1588"/>
          <w:tab w:val="clear" w:pos="1985"/>
        </w:tabs>
        <w:spacing w:before="120"/>
        <w:ind w:left="806"/>
        <w:rPr>
          <w:ins w:id="2059" w:author="Miska Hannuksela" w:date="2014-03-17T17:29:00Z"/>
          <w:sz w:val="18"/>
          <w:szCs w:val="18"/>
          <w:lang w:val="en-CA"/>
        </w:rPr>
      </w:pPr>
      <w:ins w:id="2060" w:author="Miska Hannuksela" w:date="2014-03-17T17:29:00Z">
        <w:r w:rsidRPr="00E36741">
          <w:rPr>
            <w:noProof/>
            <w:sz w:val="18"/>
            <w:szCs w:val="18"/>
          </w:rPr>
          <w:t>NOTE </w:t>
        </w:r>
        <w:r w:rsidRPr="00E36741">
          <w:rPr>
            <w:noProof/>
            <w:sz w:val="18"/>
            <w:szCs w:val="18"/>
          </w:rPr>
          <w:fldChar w:fldCharType="begin" w:fldLock="1"/>
        </w:r>
        <w:r w:rsidRPr="00E36741">
          <w:rPr>
            <w:noProof/>
            <w:sz w:val="18"/>
            <w:szCs w:val="18"/>
          </w:rPr>
          <w:instrText xml:space="preserve"> SEQ NoteCounter \* MERGEFORMAT </w:instrText>
        </w:r>
        <w:r w:rsidRPr="00E36741">
          <w:rPr>
            <w:noProof/>
            <w:sz w:val="18"/>
            <w:szCs w:val="18"/>
          </w:rPr>
          <w:fldChar w:fldCharType="separate"/>
        </w:r>
        <w:r w:rsidRPr="00E36741">
          <w:rPr>
            <w:noProof/>
            <w:sz w:val="18"/>
            <w:szCs w:val="18"/>
          </w:rPr>
          <w:t>2</w:t>
        </w:r>
        <w:r w:rsidRPr="00E36741">
          <w:rPr>
            <w:noProof/>
            <w:sz w:val="18"/>
            <w:szCs w:val="18"/>
          </w:rPr>
          <w:fldChar w:fldCharType="end"/>
        </w:r>
        <w:r w:rsidRPr="00E36741">
          <w:rPr>
            <w:noProof/>
            <w:sz w:val="18"/>
            <w:szCs w:val="18"/>
          </w:rPr>
          <w:t> – </w:t>
        </w:r>
        <w:r w:rsidRPr="00E36741">
          <w:rPr>
            <w:sz w:val="18"/>
            <w:szCs w:val="18"/>
            <w:lang w:val="en-CA"/>
          </w:rPr>
          <w:t>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ins>
    </w:p>
    <w:p w:rsidR="00E36741" w:rsidRPr="00564A49" w:rsidRDefault="00E36741" w:rsidP="00E36741">
      <w:pPr>
        <w:tabs>
          <w:tab w:val="clear" w:pos="794"/>
          <w:tab w:val="left" w:pos="400"/>
        </w:tabs>
        <w:ind w:left="400" w:hanging="400"/>
        <w:rPr>
          <w:lang w:val="en-US"/>
        </w:rPr>
      </w:pPr>
      <w:ins w:id="2061" w:author="Miska Hannuksela" w:date="2014-03-17T17:29:00Z">
        <w:r w:rsidRPr="00E36741">
          <w:rPr>
            <w:noProof/>
          </w:rPr>
          <w:t>–</w:t>
        </w:r>
        <w:r w:rsidRPr="00E36741">
          <w:rPr>
            <w:noProof/>
          </w:rPr>
          <w:tab/>
          <w:t>Remove all NAL units with TemporalId greater than tIdTarget or nuh_layer_id not among the values included in layerIdListTarget.</w:t>
        </w:r>
      </w:ins>
    </w:p>
    <w:p w:rsidR="00A47BD5" w:rsidRPr="00564A49" w:rsidRDefault="00A47BD5" w:rsidP="00A47BD5">
      <w:pPr>
        <w:pStyle w:val="3H1"/>
        <w:numPr>
          <w:ilvl w:val="2"/>
          <w:numId w:val="37"/>
        </w:numPr>
        <w:tabs>
          <w:tab w:val="clear" w:pos="720"/>
          <w:tab w:val="num" w:pos="1134"/>
        </w:tabs>
        <w:overflowPunct w:val="0"/>
        <w:autoSpaceDE w:val="0"/>
        <w:autoSpaceDN w:val="0"/>
        <w:adjustRightInd w:val="0"/>
        <w:ind w:left="1134" w:hanging="1134"/>
        <w:textAlignment w:val="baseline"/>
        <w:rPr>
          <w:ins w:id="2062" w:author="Miska Hannuksela" w:date="2014-03-03T21:10:00Z"/>
          <w:lang w:val="en-US"/>
        </w:rPr>
      </w:pPr>
      <w:bookmarkStart w:id="2063" w:name="_Ref381693925"/>
      <w:bookmarkStart w:id="2064" w:name="_Toc377921567"/>
      <w:bookmarkStart w:id="2065" w:name="_Toc378026205"/>
      <w:ins w:id="2066" w:author="Miska Hannuksela" w:date="2014-03-03T21:11:00Z">
        <w:r>
          <w:rPr>
            <w:lang w:val="en-US"/>
          </w:rPr>
          <w:t xml:space="preserve">Non-base layer </w:t>
        </w:r>
      </w:ins>
      <w:ins w:id="2067" w:author="Miska Hannuksela" w:date="2014-03-05T09:48:00Z">
        <w:r w:rsidR="00FB0B6D">
          <w:rPr>
            <w:lang w:val="en-US"/>
          </w:rPr>
          <w:t>sub</w:t>
        </w:r>
      </w:ins>
      <w:ins w:id="2068" w:author="Miska Hannuksela" w:date="2014-03-03T21:11:00Z">
        <w:r>
          <w:rPr>
            <w:lang w:val="en-US"/>
          </w:rPr>
          <w:t>tree</w:t>
        </w:r>
      </w:ins>
      <w:ins w:id="2069" w:author="Miska Hannuksela" w:date="2014-03-03T21:10:00Z">
        <w:r>
          <w:rPr>
            <w:lang w:val="en-US"/>
          </w:rPr>
          <w:t xml:space="preserve"> extraction</w:t>
        </w:r>
        <w:r w:rsidRPr="00564A49">
          <w:rPr>
            <w:lang w:val="en-US"/>
          </w:rPr>
          <w:t xml:space="preserve"> process</w:t>
        </w:r>
        <w:bookmarkEnd w:id="2063"/>
      </w:ins>
    </w:p>
    <w:p w:rsidR="00B26B23" w:rsidRDefault="00B26B23" w:rsidP="00A47BD5">
      <w:pPr>
        <w:pStyle w:val="3N"/>
        <w:rPr>
          <w:ins w:id="2070" w:author="Miska Hannuksela" w:date="2014-03-04T13:36:00Z"/>
          <w:lang w:val="en-US"/>
        </w:rPr>
      </w:pPr>
      <w:ins w:id="2071" w:author="Miska Hannuksela" w:date="2014-03-04T13:36:00Z">
        <w:r>
          <w:rPr>
            <w:lang w:val="en-US"/>
          </w:rPr>
          <w:t xml:space="preserve">This process may be applied when </w:t>
        </w:r>
        <w:r w:rsidRPr="00B26B23">
          <w:rPr>
            <w:rFonts w:eastAsia="Batang"/>
            <w:bCs/>
            <w:lang w:val="en-US" w:eastAsia="ko-KR"/>
          </w:rPr>
          <w:t>num_add_layer_sets</w:t>
        </w:r>
        <w:r>
          <w:rPr>
            <w:rFonts w:eastAsia="Batang"/>
            <w:bCs/>
            <w:lang w:val="en-US" w:eastAsia="ko-KR"/>
          </w:rPr>
          <w:t xml:space="preserve"> is greater than 0 in the active VPSs of the </w:t>
        </w:r>
      </w:ins>
      <w:ins w:id="2072" w:author="Miska Hannuksela" w:date="2014-03-04T13:37:00Z">
        <w:r>
          <w:rPr>
            <w:rFonts w:eastAsia="Batang"/>
            <w:bCs/>
            <w:lang w:val="en-US" w:eastAsia="ko-KR"/>
          </w:rPr>
          <w:t xml:space="preserve">input </w:t>
        </w:r>
      </w:ins>
      <w:ins w:id="2073" w:author="Miska Hannuksela" w:date="2014-03-04T13:36:00Z">
        <w:r>
          <w:rPr>
            <w:rFonts w:eastAsia="Batang"/>
            <w:bCs/>
            <w:lang w:val="en-US" w:eastAsia="ko-KR"/>
          </w:rPr>
          <w:t>bitstream.</w:t>
        </w:r>
      </w:ins>
    </w:p>
    <w:p w:rsidR="00A47BD5" w:rsidRDefault="00A47BD5" w:rsidP="00A47BD5">
      <w:pPr>
        <w:pStyle w:val="3N"/>
        <w:rPr>
          <w:ins w:id="2074" w:author="Miska Hannuksela" w:date="2014-03-03T21:14:00Z"/>
          <w:lang w:val="en-US"/>
        </w:rPr>
      </w:pPr>
      <w:ins w:id="2075" w:author="Miska Hannuksela" w:date="2014-03-03T21:13:00Z">
        <w:r>
          <w:rPr>
            <w:lang w:val="en-US"/>
          </w:rPr>
          <w:t xml:space="preserve">Inputs to this process are a bitstream </w:t>
        </w:r>
      </w:ins>
      <w:ins w:id="2076" w:author="Miska Hannuksela" w:date="2014-03-03T21:18:00Z">
        <w:r>
          <w:rPr>
            <w:lang w:val="en-US"/>
          </w:rPr>
          <w:t xml:space="preserve">inBitstream </w:t>
        </w:r>
      </w:ins>
      <w:ins w:id="2077" w:author="Miska Hannuksela" w:date="2014-03-03T21:13:00Z">
        <w:r>
          <w:rPr>
            <w:lang w:val="en-US"/>
          </w:rPr>
          <w:t xml:space="preserve">and </w:t>
        </w:r>
      </w:ins>
      <w:ins w:id="2078" w:author="Miska Hannuksela" w:date="2014-03-04T13:39:00Z">
        <w:r w:rsidR="001D368C">
          <w:rPr>
            <w:lang w:val="en-US"/>
          </w:rPr>
          <w:t xml:space="preserve">for each CVS of the input bitstream </w:t>
        </w:r>
      </w:ins>
      <w:ins w:id="2079" w:author="Miska Hannuksela" w:date="2014-03-03T21:13:00Z">
        <w:r>
          <w:rPr>
            <w:lang w:val="en-US"/>
          </w:rPr>
          <w:t>a</w:t>
        </w:r>
      </w:ins>
      <w:ins w:id="2080" w:author="Miska Hannuksela" w:date="2014-03-03T21:16:00Z">
        <w:r>
          <w:rPr>
            <w:lang w:val="en-US"/>
          </w:rPr>
          <w:t xml:space="preserve"> layer set index </w:t>
        </w:r>
      </w:ins>
      <w:ins w:id="2081" w:author="Miska Hannuksela" w:date="2014-03-03T21:17:00Z">
        <w:r>
          <w:rPr>
            <w:lang w:val="en-US"/>
          </w:rPr>
          <w:t xml:space="preserve">lsIdx </w:t>
        </w:r>
      </w:ins>
      <w:ins w:id="2082" w:author="Miska Hannuksela" w:date="2014-03-03T21:16:00Z">
        <w:r>
          <w:rPr>
            <w:lang w:val="en-US"/>
          </w:rPr>
          <w:t xml:space="preserve">in the range of </w:t>
        </w:r>
      </w:ins>
      <w:ins w:id="2083" w:author="Miska Hannuksela" w:date="2014-03-04T13:38:00Z">
        <w:r w:rsidR="001D368C">
          <w:rPr>
            <w:bCs/>
            <w:lang w:val="en-US"/>
          </w:rPr>
          <w:t>FirstAddIndependentLayerSetIdx to LastAddIndependentLayerSetIdx</w:t>
        </w:r>
      </w:ins>
      <w:ins w:id="2084" w:author="Miska Hannuksela" w:date="2014-03-03T21:17:00Z">
        <w:r>
          <w:rPr>
            <w:bCs/>
            <w:lang w:val="en-US"/>
          </w:rPr>
          <w:t>, inclusive.</w:t>
        </w:r>
      </w:ins>
    </w:p>
    <w:p w:rsidR="00A47BD5" w:rsidRDefault="00A47BD5" w:rsidP="00A47BD5">
      <w:pPr>
        <w:pStyle w:val="3N"/>
        <w:rPr>
          <w:ins w:id="2085" w:author="Miska Hannuksela" w:date="2014-03-03T21:14:00Z"/>
          <w:lang w:val="en-US"/>
        </w:rPr>
      </w:pPr>
      <w:ins w:id="2086" w:author="Miska Hannuksela" w:date="2014-03-03T21:14:00Z">
        <w:r>
          <w:rPr>
            <w:lang w:val="en-US"/>
          </w:rPr>
          <w:t>Output of this process is a bitstream</w:t>
        </w:r>
      </w:ins>
      <w:ins w:id="2087" w:author="Miska Hannuksela" w:date="2014-03-03T21:18:00Z">
        <w:r>
          <w:rPr>
            <w:lang w:val="en-US"/>
          </w:rPr>
          <w:t xml:space="preserve"> outBitstream</w:t>
        </w:r>
      </w:ins>
      <w:ins w:id="2088" w:author="Miska Hannuksela" w:date="2014-03-03T21:14:00Z">
        <w:r>
          <w:rPr>
            <w:lang w:val="en-US"/>
          </w:rPr>
          <w:t>.</w:t>
        </w:r>
      </w:ins>
    </w:p>
    <w:p w:rsidR="0008293E" w:rsidRDefault="0008293E" w:rsidP="00A47BD5">
      <w:pPr>
        <w:pStyle w:val="3N"/>
        <w:rPr>
          <w:ins w:id="2089" w:author="(r3)" w:date="2014-04-03T20:21:00Z"/>
          <w:lang w:val="en-US"/>
        </w:rPr>
      </w:pPr>
      <w:ins w:id="2090" w:author="(r3)" w:date="2014-04-03T20:21:00Z">
        <w:r>
          <w:rPr>
            <w:noProof/>
            <w:lang w:val="en-US"/>
          </w:rPr>
          <w:t>I</w:t>
        </w:r>
        <w:r w:rsidRPr="00E36741">
          <w:rPr>
            <w:noProof/>
          </w:rPr>
          <w:t xml:space="preserve">t is a requirement of bitstream conformance for the input bitstream that </w:t>
        </w:r>
      </w:ins>
      <w:ins w:id="2091" w:author="(r3)" w:date="2014-04-03T20:26:00Z">
        <w:r>
          <w:rPr>
            <w:noProof/>
          </w:rPr>
          <w:t>any</w:t>
        </w:r>
      </w:ins>
      <w:ins w:id="2092" w:author="(r3)" w:date="2014-04-03T20:21:00Z">
        <w:r w:rsidRPr="00E36741">
          <w:rPr>
            <w:noProof/>
          </w:rPr>
          <w:t xml:space="preserve"> output bitstream of the process specified in this clause with </w:t>
        </w:r>
      </w:ins>
      <w:ins w:id="2093" w:author="(r3)" w:date="2014-04-03T20:23:00Z">
        <w:r>
          <w:rPr>
            <w:noProof/>
          </w:rPr>
          <w:t>lsIdx</w:t>
        </w:r>
      </w:ins>
      <w:ins w:id="2094" w:author="(r3)" w:date="2014-04-03T20:21:00Z">
        <w:r w:rsidRPr="00E36741">
          <w:rPr>
            <w:noProof/>
          </w:rPr>
          <w:t xml:space="preserve"> </w:t>
        </w:r>
      </w:ins>
      <w:ins w:id="2095" w:author="(r3)" w:date="2014-04-03T20:24:00Z">
        <w:r>
          <w:rPr>
            <w:lang w:val="en-US"/>
          </w:rPr>
          <w:t xml:space="preserve">in the range of </w:t>
        </w:r>
        <w:r>
          <w:rPr>
            <w:bCs/>
            <w:lang w:val="en-US"/>
          </w:rPr>
          <w:t>FirstAddIndependentLayerSetIdx to LastAddIndependentLayerSetIdx, inclusive</w:t>
        </w:r>
        <w:r>
          <w:rPr>
            <w:bCs/>
            <w:lang w:val="en-US"/>
          </w:rPr>
          <w:t>,</w:t>
        </w:r>
      </w:ins>
      <w:ins w:id="2096" w:author="(r3)" w:date="2014-04-03T20:21:00Z">
        <w:r w:rsidRPr="00E36741">
          <w:rPr>
            <w:noProof/>
          </w:rPr>
          <w:t xml:space="preserve"> shall </w:t>
        </w:r>
      </w:ins>
      <w:ins w:id="2097" w:author="(r3)" w:date="2014-04-03T20:24:00Z">
        <w:r>
          <w:rPr>
            <w:noProof/>
          </w:rPr>
          <w:t xml:space="preserve">otherwise </w:t>
        </w:r>
      </w:ins>
      <w:ins w:id="2098" w:author="(r3)" w:date="2014-04-03T20:21:00Z">
        <w:r w:rsidRPr="00E36741">
          <w:rPr>
            <w:noProof/>
          </w:rPr>
          <w:t>be a conforming bitstream</w:t>
        </w:r>
      </w:ins>
      <w:ins w:id="2099" w:author="(r3)" w:date="2014-04-03T20:24:00Z">
        <w:r>
          <w:rPr>
            <w:noProof/>
          </w:rPr>
          <w:t xml:space="preserve"> </w:t>
        </w:r>
      </w:ins>
      <w:ins w:id="2100" w:author="(r3)" w:date="2014-04-03T20:25:00Z">
        <w:r>
          <w:rPr>
            <w:noProof/>
          </w:rPr>
          <w:t xml:space="preserve">except that </w:t>
        </w:r>
      </w:ins>
      <w:ins w:id="2101" w:author="(r3)" w:date="2014-04-03T20:26:00Z">
        <w:r>
          <w:rPr>
            <w:noProof/>
          </w:rPr>
          <w:t>the output bitstream</w:t>
        </w:r>
      </w:ins>
      <w:ins w:id="2102" w:author="(r3)" w:date="2014-04-03T20:25:00Z">
        <w:r>
          <w:rPr>
            <w:noProof/>
          </w:rPr>
          <w:t xml:space="preserve"> is not required to </w:t>
        </w:r>
      </w:ins>
      <w:ins w:id="2103" w:author="(r3)" w:date="2014-04-03T20:26:00Z">
        <w:r>
          <w:rPr>
            <w:noProof/>
          </w:rPr>
          <w:t>contain a</w:t>
        </w:r>
      </w:ins>
      <w:ins w:id="2104" w:author="(r3)" w:date="2014-04-03T20:27:00Z">
        <w:r>
          <w:rPr>
            <w:noProof/>
          </w:rPr>
          <w:t>ny</w:t>
        </w:r>
      </w:ins>
      <w:ins w:id="2105" w:author="(r3)" w:date="2014-04-03T20:26:00Z">
        <w:r>
          <w:rPr>
            <w:noProof/>
          </w:rPr>
          <w:t xml:space="preserve"> VPS NAL unit</w:t>
        </w:r>
      </w:ins>
      <w:ins w:id="2106" w:author="(r3)" w:date="2014-04-03T20:27:00Z">
        <w:r>
          <w:rPr>
            <w:noProof/>
          </w:rPr>
          <w:t>s</w:t>
        </w:r>
      </w:ins>
      <w:ins w:id="2107" w:author="(r3)" w:date="2014-04-03T20:28:00Z">
        <w:r w:rsidR="00E20133">
          <w:rPr>
            <w:noProof/>
          </w:rPr>
          <w:t>,</w:t>
        </w:r>
      </w:ins>
      <w:ins w:id="2108" w:author="(r3)" w:date="2014-04-03T20:26:00Z">
        <w:r>
          <w:rPr>
            <w:noProof/>
          </w:rPr>
          <w:t xml:space="preserve"> when </w:t>
        </w:r>
      </w:ins>
      <w:ins w:id="2109" w:author="(r3)" w:date="2014-04-03T20:27:00Z">
        <w:r w:rsidR="00E20133">
          <w:rPr>
            <w:noProof/>
          </w:rPr>
          <w:t>all the VCL NAL units of the output bitstream have nuh_layer_id equal to 0.</w:t>
        </w:r>
      </w:ins>
    </w:p>
    <w:p w:rsidR="00E20133" w:rsidRPr="00E36741" w:rsidRDefault="00E20133" w:rsidP="00E20133">
      <w:pPr>
        <w:tabs>
          <w:tab w:val="clear" w:pos="794"/>
          <w:tab w:val="clear" w:pos="1191"/>
          <w:tab w:val="clear" w:pos="1588"/>
          <w:tab w:val="clear" w:pos="1985"/>
        </w:tabs>
        <w:spacing w:before="60"/>
        <w:ind w:left="288"/>
        <w:rPr>
          <w:ins w:id="2110" w:author="(r3)" w:date="2014-04-03T20:28:00Z"/>
          <w:noProof/>
          <w:sz w:val="18"/>
          <w:szCs w:val="18"/>
        </w:rPr>
      </w:pPr>
      <w:ins w:id="2111" w:author="(r3)" w:date="2014-04-03T20:28:00Z">
        <w:r w:rsidRPr="00E36741">
          <w:rPr>
            <w:noProof/>
            <w:sz w:val="18"/>
            <w:szCs w:val="18"/>
          </w:rPr>
          <w:t>NOTE </w:t>
        </w:r>
        <w:r w:rsidRPr="00E36741">
          <w:rPr>
            <w:noProof/>
            <w:sz w:val="18"/>
            <w:szCs w:val="18"/>
          </w:rPr>
          <w:fldChar w:fldCharType="begin" w:fldLock="1"/>
        </w:r>
        <w:r w:rsidRPr="00E36741">
          <w:rPr>
            <w:noProof/>
            <w:sz w:val="18"/>
            <w:szCs w:val="18"/>
          </w:rPr>
          <w:instrText xml:space="preserve"> SEQ NoteCounter \r 1 \* MERGEFORMAT </w:instrText>
        </w:r>
        <w:r w:rsidRPr="00E36741">
          <w:rPr>
            <w:noProof/>
            <w:sz w:val="18"/>
            <w:szCs w:val="18"/>
          </w:rPr>
          <w:fldChar w:fldCharType="separate"/>
        </w:r>
        <w:r w:rsidRPr="00E36741">
          <w:rPr>
            <w:noProof/>
            <w:sz w:val="18"/>
            <w:szCs w:val="18"/>
          </w:rPr>
          <w:t>1</w:t>
        </w:r>
        <w:r w:rsidRPr="00E36741">
          <w:rPr>
            <w:noProof/>
            <w:sz w:val="18"/>
            <w:szCs w:val="18"/>
          </w:rPr>
          <w:fldChar w:fldCharType="end"/>
        </w:r>
        <w:r w:rsidRPr="00E36741">
          <w:rPr>
            <w:noProof/>
            <w:sz w:val="18"/>
            <w:szCs w:val="18"/>
          </w:rPr>
          <w:t> – </w:t>
        </w:r>
        <w:r>
          <w:rPr>
            <w:noProof/>
            <w:sz w:val="18"/>
            <w:szCs w:val="18"/>
          </w:rPr>
          <w:t>When an a</w:t>
        </w:r>
      </w:ins>
      <w:ins w:id="2112" w:author="(r3)" w:date="2014-04-03T20:29:00Z">
        <w:r>
          <w:rPr>
            <w:noProof/>
            <w:sz w:val="18"/>
            <w:szCs w:val="18"/>
          </w:rPr>
          <w:t>dditional layer set contains only one layer, it is not required to include a VPS NAL unit within a VPS rewriting SEI message for that additional layer set</w:t>
        </w:r>
      </w:ins>
      <w:ins w:id="2113" w:author="(r3)" w:date="2014-04-03T20:28:00Z">
        <w:r w:rsidRPr="00E36741">
          <w:rPr>
            <w:noProof/>
            <w:sz w:val="18"/>
            <w:szCs w:val="18"/>
          </w:rPr>
          <w:t>.</w:t>
        </w:r>
      </w:ins>
    </w:p>
    <w:p w:rsidR="00A47BD5" w:rsidRDefault="00A47BD5" w:rsidP="00A47BD5">
      <w:pPr>
        <w:pStyle w:val="3N"/>
        <w:rPr>
          <w:ins w:id="2114" w:author="Miska Hannuksela" w:date="2014-03-03T21:22:00Z"/>
          <w:lang w:val="en-US"/>
        </w:rPr>
      </w:pPr>
      <w:ins w:id="2115" w:author="Miska Hannuksela" w:date="2014-03-03T21:21:00Z">
        <w:r>
          <w:rPr>
            <w:lang w:val="en-US"/>
          </w:rPr>
          <w:t xml:space="preserve">The bitstream outBitstream is derived from the bitstream inBitstream </w:t>
        </w:r>
      </w:ins>
      <w:ins w:id="2116" w:author="Miska Hannuksela" w:date="2014-03-04T09:08:00Z">
        <w:r w:rsidR="006B4748">
          <w:rPr>
            <w:lang w:val="en-US"/>
          </w:rPr>
          <w:t>with the following ordered steps</w:t>
        </w:r>
      </w:ins>
      <w:ins w:id="2117" w:author="Miska Hannuksela" w:date="2014-03-03T21:21:00Z">
        <w:r>
          <w:rPr>
            <w:lang w:val="en-US"/>
          </w:rPr>
          <w:t>:</w:t>
        </w:r>
      </w:ins>
    </w:p>
    <w:p w:rsidR="00B20F66" w:rsidRDefault="006B4748" w:rsidP="006B4748">
      <w:pPr>
        <w:tabs>
          <w:tab w:val="clear" w:pos="794"/>
        </w:tabs>
        <w:ind w:left="437" w:hanging="437"/>
        <w:rPr>
          <w:ins w:id="2118" w:author="Miska Hannuksela" w:date="2014-03-04T09:10:00Z"/>
          <w:lang w:val="en-US"/>
        </w:rPr>
      </w:pPr>
      <w:ins w:id="2119" w:author="Miska Hannuksela" w:date="2014-03-04T09:08:00Z">
        <w:r w:rsidRPr="00564A49">
          <w:rPr>
            <w:lang w:val="en-US"/>
          </w:rPr>
          <w:t>–</w:t>
        </w:r>
        <w:r w:rsidRPr="00564A49">
          <w:rPr>
            <w:lang w:val="en-US"/>
          </w:rPr>
          <w:tab/>
        </w:r>
      </w:ins>
      <w:ins w:id="2120" w:author="Miska Hannuksela" w:date="2014-03-04T09:09:00Z">
        <w:r>
          <w:rPr>
            <w:lang w:val="en-US"/>
          </w:rPr>
          <w:t xml:space="preserve">The bitstream outBitstream is set to be identical to </w:t>
        </w:r>
      </w:ins>
      <w:ins w:id="2121" w:author="Miska Hannuksela" w:date="2014-03-04T09:10:00Z">
        <w:r>
          <w:rPr>
            <w:lang w:val="en-US"/>
          </w:rPr>
          <w:t>t</w:t>
        </w:r>
      </w:ins>
      <w:ins w:id="2122" w:author="Miska Hannuksela" w:date="2014-03-04T09:09:00Z">
        <w:r>
          <w:rPr>
            <w:lang w:val="en-US"/>
          </w:rPr>
          <w:t>he bitstream inBitstream</w:t>
        </w:r>
      </w:ins>
      <w:ins w:id="2123" w:author="Miska Hannuksela" w:date="2014-03-04T09:10:00Z">
        <w:r>
          <w:rPr>
            <w:lang w:val="en-US"/>
          </w:rPr>
          <w:t>.</w:t>
        </w:r>
      </w:ins>
    </w:p>
    <w:p w:rsidR="006B4748" w:rsidRDefault="006B4748" w:rsidP="006B4748">
      <w:pPr>
        <w:tabs>
          <w:tab w:val="clear" w:pos="794"/>
        </w:tabs>
        <w:ind w:left="437" w:hanging="437"/>
        <w:rPr>
          <w:ins w:id="2124" w:author="(r2)" w:date="2014-03-30T12:01:00Z"/>
          <w:lang w:val="en-US"/>
        </w:rPr>
      </w:pPr>
      <w:ins w:id="2125" w:author="Miska Hannuksela" w:date="2014-03-04T09:10:00Z">
        <w:r w:rsidRPr="00564A49">
          <w:rPr>
            <w:lang w:val="en-US"/>
          </w:rPr>
          <w:t>–</w:t>
        </w:r>
        <w:r w:rsidRPr="00564A49">
          <w:rPr>
            <w:lang w:val="en-US"/>
          </w:rPr>
          <w:tab/>
        </w:r>
        <w:r>
          <w:rPr>
            <w:lang w:val="en-US"/>
          </w:rPr>
          <w:t>NAL units</w:t>
        </w:r>
      </w:ins>
      <w:ins w:id="2126" w:author="(r2)" w:date="2014-03-30T11:44:00Z">
        <w:r w:rsidR="003F1277">
          <w:rPr>
            <w:lang w:val="en-US"/>
          </w:rPr>
          <w:t xml:space="preserve"> with nal_unit_type </w:t>
        </w:r>
      </w:ins>
      <w:ins w:id="2127" w:author="(r2)" w:date="2014-03-30T11:45:00Z">
        <w:r w:rsidR="003F1277">
          <w:rPr>
            <w:lang w:val="en-US"/>
          </w:rPr>
          <w:t>not equal to</w:t>
        </w:r>
      </w:ins>
      <w:ins w:id="2128" w:author="(r2)" w:date="2014-03-30T11:44:00Z">
        <w:r w:rsidR="003F1277">
          <w:rPr>
            <w:lang w:val="en-US"/>
          </w:rPr>
          <w:t xml:space="preserve"> SPS_NUT, PPS_NUT</w:t>
        </w:r>
      </w:ins>
      <w:ins w:id="2129" w:author="(r2)" w:date="2014-03-30T11:45:00Z">
        <w:r w:rsidR="00972D4F">
          <w:rPr>
            <w:lang w:val="en-US"/>
          </w:rPr>
          <w:t>, EOS_NUT</w:t>
        </w:r>
        <w:r w:rsidR="003F1277">
          <w:rPr>
            <w:lang w:val="en-US"/>
          </w:rPr>
          <w:t xml:space="preserve"> and EOB_NUT and</w:t>
        </w:r>
      </w:ins>
      <w:ins w:id="2130" w:author="Miska Hannuksela" w:date="2014-03-04T09:10:00Z">
        <w:r>
          <w:rPr>
            <w:lang w:val="en-US"/>
          </w:rPr>
          <w:t xml:space="preserve"> with nuh_layer_id not among the nuh_layer_id values of the layer set with index lsIdx are removed from outBitstream.</w:t>
        </w:r>
      </w:ins>
    </w:p>
    <w:p w:rsidR="00972D4F" w:rsidRDefault="00972D4F" w:rsidP="006B4748">
      <w:pPr>
        <w:tabs>
          <w:tab w:val="clear" w:pos="794"/>
        </w:tabs>
        <w:ind w:left="437" w:hanging="437"/>
        <w:rPr>
          <w:ins w:id="2131" w:author="Miska Hannuksela" w:date="2014-03-04T09:10:00Z"/>
          <w:lang w:val="en-US"/>
        </w:rPr>
      </w:pPr>
      <w:ins w:id="2132" w:author="(r2)" w:date="2014-03-30T12:01:00Z">
        <w:r w:rsidRPr="00564A49">
          <w:rPr>
            <w:lang w:val="en-US"/>
          </w:rPr>
          <w:t>–</w:t>
        </w:r>
        <w:r w:rsidRPr="00564A49">
          <w:rPr>
            <w:lang w:val="en-US"/>
          </w:rPr>
          <w:tab/>
        </w:r>
        <w:r>
          <w:rPr>
            <w:lang w:val="en-US"/>
          </w:rPr>
          <w:t>NAL units with nal_unit_type equal to SPS_NUT</w:t>
        </w:r>
      </w:ins>
      <w:ins w:id="2133" w:author="(r2)" w:date="2014-03-30T12:03:00Z">
        <w:r>
          <w:rPr>
            <w:lang w:val="en-US"/>
          </w:rPr>
          <w:t xml:space="preserve">, </w:t>
        </w:r>
      </w:ins>
      <w:ins w:id="2134" w:author="(r2)" w:date="2014-03-30T12:01:00Z">
        <w:r>
          <w:rPr>
            <w:lang w:val="en-US"/>
          </w:rPr>
          <w:t>PPS_NUT</w:t>
        </w:r>
      </w:ins>
      <w:ins w:id="2135" w:author="(r2)" w:date="2014-03-30T12:03:00Z">
        <w:r>
          <w:rPr>
            <w:lang w:val="en-US"/>
          </w:rPr>
          <w:t>,</w:t>
        </w:r>
      </w:ins>
      <w:ins w:id="2136" w:author="(r2)" w:date="2014-03-30T12:01:00Z">
        <w:r>
          <w:rPr>
            <w:lang w:val="en-US"/>
          </w:rPr>
          <w:t xml:space="preserve"> </w:t>
        </w:r>
      </w:ins>
      <w:ins w:id="2137" w:author="(r2)" w:date="2014-03-30T12:03:00Z">
        <w:r>
          <w:rPr>
            <w:lang w:val="en-US"/>
          </w:rPr>
          <w:t xml:space="preserve">EOS_NUT or EOB_NUT </w:t>
        </w:r>
      </w:ins>
      <w:ins w:id="2138" w:author="(r2)" w:date="2014-03-30T12:01:00Z">
        <w:r>
          <w:rPr>
            <w:lang w:val="en-US"/>
          </w:rPr>
          <w:t xml:space="preserve">with nuh_layer_id not equal to 0 and </w:t>
        </w:r>
      </w:ins>
      <w:ins w:id="2139" w:author="(r2)" w:date="2014-03-30T12:02:00Z">
        <w:r>
          <w:rPr>
            <w:lang w:val="en-US"/>
          </w:rPr>
          <w:t>not among the nuh_layer_id values of the layer set with index lsIdx are removed from outBitstream.</w:t>
        </w:r>
      </w:ins>
    </w:p>
    <w:p w:rsidR="00415F47" w:rsidRDefault="00415F47" w:rsidP="00415F47">
      <w:pPr>
        <w:tabs>
          <w:tab w:val="clear" w:pos="794"/>
        </w:tabs>
        <w:ind w:left="437" w:hanging="437"/>
        <w:rPr>
          <w:ins w:id="2140" w:author="Miska Hannuksela" w:date="2014-03-04T09:29:00Z"/>
          <w:lang w:val="en-US"/>
        </w:rPr>
      </w:pPr>
      <w:ins w:id="2141" w:author="Miska Hannuksela" w:date="2014-03-04T09:28:00Z">
        <w:r w:rsidRPr="00564A49">
          <w:rPr>
            <w:lang w:val="en-US"/>
          </w:rPr>
          <w:t>–</w:t>
        </w:r>
        <w:r w:rsidRPr="00564A49">
          <w:rPr>
            <w:lang w:val="en-US"/>
          </w:rPr>
          <w:tab/>
        </w:r>
        <w:r>
          <w:rPr>
            <w:lang w:val="en-US"/>
          </w:rPr>
          <w:t xml:space="preserve">SEI NAL units including a scalable nesting SEI message for which </w:t>
        </w:r>
      </w:ins>
      <w:ins w:id="2142" w:author="Miska Hannuksela" w:date="2014-03-04T09:29:00Z">
        <w:r>
          <w:rPr>
            <w:lang w:val="en-US"/>
          </w:rPr>
          <w:t>at least one of the following</w:t>
        </w:r>
      </w:ins>
      <w:ins w:id="2143" w:author="Miska Hannuksela" w:date="2014-03-04T09:28:00Z">
        <w:r>
          <w:rPr>
            <w:lang w:val="en-US"/>
          </w:rPr>
          <w:t xml:space="preserve"> conditions </w:t>
        </w:r>
      </w:ins>
      <w:ins w:id="2144" w:author="Miska Hannuksela" w:date="2014-03-04T09:29:00Z">
        <w:r>
          <w:rPr>
            <w:lang w:val="en-US"/>
          </w:rPr>
          <w:t>is true are removed from outBitstream:</w:t>
        </w:r>
      </w:ins>
    </w:p>
    <w:p w:rsidR="00415F47" w:rsidRDefault="00415F47" w:rsidP="00415F47">
      <w:pPr>
        <w:tabs>
          <w:tab w:val="clear" w:pos="794"/>
        </w:tabs>
        <w:ind w:left="840" w:hanging="437"/>
        <w:rPr>
          <w:ins w:id="2145" w:author="Miska Hannuksela" w:date="2014-03-04T09:30:00Z"/>
          <w:lang w:val="en-US"/>
        </w:rPr>
      </w:pPr>
      <w:ins w:id="2146" w:author="Miska Hannuksela" w:date="2014-03-04T09:29:00Z">
        <w:r w:rsidRPr="00564A49">
          <w:rPr>
            <w:lang w:val="en-US"/>
          </w:rPr>
          <w:t>–</w:t>
        </w:r>
        <w:r w:rsidRPr="00564A49">
          <w:rPr>
            <w:lang w:val="en-US"/>
          </w:rPr>
          <w:tab/>
        </w:r>
      </w:ins>
      <w:ins w:id="2147" w:author="Miska Hannuksela" w:date="2014-03-04T09:30:00Z">
        <w:r>
          <w:rPr>
            <w:lang w:val="en-US"/>
          </w:rPr>
          <w:t>bitstream</w:t>
        </w:r>
      </w:ins>
      <w:ins w:id="2148" w:author="Miska Hannuksela" w:date="2014-03-04T09:29:00Z">
        <w:r>
          <w:rPr>
            <w:lang w:val="en-US"/>
          </w:rPr>
          <w:t>_</w:t>
        </w:r>
      </w:ins>
      <w:ins w:id="2149" w:author="Miska Hannuksela" w:date="2014-03-04T09:30:00Z">
        <w:r>
          <w:rPr>
            <w:lang w:val="en-US"/>
          </w:rPr>
          <w:t>subset_flag is equal to 1.</w:t>
        </w:r>
      </w:ins>
    </w:p>
    <w:p w:rsidR="00415F47" w:rsidRDefault="00415F47" w:rsidP="00415F47">
      <w:pPr>
        <w:tabs>
          <w:tab w:val="clear" w:pos="794"/>
        </w:tabs>
        <w:ind w:left="840" w:hanging="437"/>
        <w:rPr>
          <w:ins w:id="2150" w:author="Miska Hannuksela" w:date="2014-03-04T09:31:00Z"/>
          <w:lang w:val="en-US"/>
        </w:rPr>
      </w:pPr>
      <w:ins w:id="2151" w:author="Miska Hannuksela" w:date="2014-03-04T09:30:00Z">
        <w:r w:rsidRPr="00564A49">
          <w:rPr>
            <w:lang w:val="en-US"/>
          </w:rPr>
          <w:t>–</w:t>
        </w:r>
        <w:r w:rsidRPr="00564A49">
          <w:rPr>
            <w:lang w:val="en-US"/>
          </w:rPr>
          <w:tab/>
        </w:r>
        <w:r>
          <w:rPr>
            <w:lang w:val="en-US"/>
          </w:rPr>
          <w:t>nesting_op_flag is equal to 1</w:t>
        </w:r>
      </w:ins>
      <w:ins w:id="2152" w:author="Miska Hannuksela" w:date="2014-03-04T09:31:00Z">
        <w:r>
          <w:rPr>
            <w:lang w:val="en-US"/>
          </w:rPr>
          <w:t>.</w:t>
        </w:r>
      </w:ins>
    </w:p>
    <w:p w:rsidR="00415F47" w:rsidRDefault="00415F47" w:rsidP="00415F47">
      <w:pPr>
        <w:tabs>
          <w:tab w:val="clear" w:pos="794"/>
        </w:tabs>
        <w:ind w:left="840" w:hanging="437"/>
        <w:rPr>
          <w:ins w:id="2153" w:author="Miska Hannuksela" w:date="2014-03-04T09:35:00Z"/>
          <w:lang w:val="en-US"/>
        </w:rPr>
      </w:pPr>
      <w:ins w:id="2154" w:author="Miska Hannuksela" w:date="2014-03-04T09:35:00Z">
        <w:r w:rsidRPr="00564A49">
          <w:rPr>
            <w:lang w:val="en-US"/>
          </w:rPr>
          <w:t>–</w:t>
        </w:r>
        <w:r w:rsidRPr="00564A49">
          <w:rPr>
            <w:lang w:val="en-US"/>
          </w:rPr>
          <w:tab/>
        </w:r>
        <w:r>
          <w:rPr>
            <w:lang w:val="en-US"/>
          </w:rPr>
          <w:t>nesting_op_flag is equal to 0 and all_layers_flag is equal to 1.</w:t>
        </w:r>
      </w:ins>
    </w:p>
    <w:p w:rsidR="00415F47" w:rsidRDefault="00415F47" w:rsidP="00415F47">
      <w:pPr>
        <w:tabs>
          <w:tab w:val="clear" w:pos="794"/>
        </w:tabs>
        <w:ind w:left="840" w:hanging="437"/>
        <w:rPr>
          <w:ins w:id="2155" w:author="Miska Hannuksela" w:date="2014-03-04T09:28:00Z"/>
          <w:lang w:val="en-US"/>
        </w:rPr>
      </w:pPr>
      <w:ins w:id="2156" w:author="Miska Hannuksela" w:date="2014-03-04T09:35:00Z">
        <w:r w:rsidRPr="00564A49">
          <w:rPr>
            <w:lang w:val="en-US"/>
          </w:rPr>
          <w:t>–</w:t>
        </w:r>
        <w:r w:rsidRPr="00564A49">
          <w:rPr>
            <w:lang w:val="en-US"/>
          </w:rPr>
          <w:tab/>
        </w:r>
        <w:r>
          <w:rPr>
            <w:lang w:val="en-US"/>
          </w:rPr>
          <w:t>nesting_op_flag is equal to 0, all_layers_flag is equal to 0 and nesting_layer_id[ i ]</w:t>
        </w:r>
      </w:ins>
      <w:ins w:id="2157" w:author="Miska Hannuksela" w:date="2014-03-04T09:36:00Z">
        <w:r>
          <w:rPr>
            <w:lang w:val="en-US"/>
          </w:rPr>
          <w:t xml:space="preserve"> </w:t>
        </w:r>
      </w:ins>
      <w:ins w:id="2158" w:author="Miska Hannuksela" w:date="2014-03-04T09:41:00Z">
        <w:r w:rsidR="008307E0">
          <w:rPr>
            <w:lang w:val="en-US"/>
          </w:rPr>
          <w:t xml:space="preserve">for any value of i in the range of 0 to nesting_num_layers_minus1, inclusive, </w:t>
        </w:r>
      </w:ins>
      <w:ins w:id="2159" w:author="Miska Hannuksela" w:date="2014-03-04T09:36:00Z">
        <w:r>
          <w:rPr>
            <w:lang w:val="en-US"/>
          </w:rPr>
          <w:t>is not among the layer set with index lsIdx.</w:t>
        </w:r>
      </w:ins>
    </w:p>
    <w:p w:rsidR="00590915" w:rsidRDefault="00590915" w:rsidP="008307E0">
      <w:pPr>
        <w:tabs>
          <w:tab w:val="clear" w:pos="794"/>
        </w:tabs>
        <w:ind w:left="437" w:hanging="437"/>
        <w:rPr>
          <w:ins w:id="2160" w:author="Miska Hannuksela" w:date="2014-03-04T09:51:00Z"/>
          <w:lang w:val="en-US"/>
        </w:rPr>
      </w:pPr>
      <w:ins w:id="2161" w:author="Miska Hannuksela" w:date="2014-03-04T09:51:00Z">
        <w:r w:rsidRPr="00564A49">
          <w:rPr>
            <w:lang w:val="en-US"/>
          </w:rPr>
          <w:t>–</w:t>
        </w:r>
        <w:r w:rsidRPr="00564A49">
          <w:rPr>
            <w:lang w:val="en-US"/>
          </w:rPr>
          <w:tab/>
        </w:r>
        <w:r>
          <w:rPr>
            <w:lang w:val="en-US"/>
          </w:rPr>
          <w:t>For each NAL unit, the following applies:</w:t>
        </w:r>
      </w:ins>
    </w:p>
    <w:p w:rsidR="00590915" w:rsidRDefault="00590915" w:rsidP="00590915">
      <w:pPr>
        <w:tabs>
          <w:tab w:val="clear" w:pos="794"/>
        </w:tabs>
        <w:ind w:left="840" w:hanging="437"/>
        <w:rPr>
          <w:ins w:id="2162" w:author="Miska Hannuksela" w:date="2014-03-04T09:51:00Z"/>
          <w:lang w:val="en-US"/>
        </w:rPr>
      </w:pPr>
      <w:ins w:id="2163" w:author="Miska Hannuksela" w:date="2014-03-04T09:52:00Z">
        <w:r w:rsidRPr="00564A49">
          <w:rPr>
            <w:lang w:val="en-US"/>
          </w:rPr>
          <w:t>–</w:t>
        </w:r>
        <w:r w:rsidRPr="00564A49">
          <w:rPr>
            <w:lang w:val="en-US"/>
          </w:rPr>
          <w:tab/>
        </w:r>
      </w:ins>
      <w:ins w:id="2164" w:author="Miska Hannuksela" w:date="2014-03-04T09:51:00Z">
        <w:r>
          <w:rPr>
            <w:lang w:val="en-US"/>
          </w:rPr>
          <w:t xml:space="preserve">When nuh_layer_id is equal to </w:t>
        </w:r>
      </w:ins>
      <w:ins w:id="2165" w:author="Miska Hannuksela" w:date="2014-03-04T09:52:00Z">
        <w:r>
          <w:rPr>
            <w:lang w:val="en-US"/>
          </w:rPr>
          <w:t>AssignedBaseLayerId[ lsIdx ], nuh_layer_id is set equal to 0.</w:t>
        </w:r>
      </w:ins>
    </w:p>
    <w:p w:rsidR="00797972" w:rsidRDefault="00590915" w:rsidP="008307E0">
      <w:pPr>
        <w:tabs>
          <w:tab w:val="clear" w:pos="794"/>
        </w:tabs>
        <w:ind w:left="437" w:hanging="437"/>
        <w:rPr>
          <w:ins w:id="2166" w:author="Miska Hannuksela" w:date="2014-03-04T10:01:00Z"/>
          <w:lang w:val="en-US"/>
        </w:rPr>
      </w:pPr>
      <w:ins w:id="2167" w:author="Miska Hannuksela" w:date="2014-03-04T09:53:00Z">
        <w:r w:rsidRPr="00564A49">
          <w:rPr>
            <w:lang w:val="en-US"/>
          </w:rPr>
          <w:lastRenderedPageBreak/>
          <w:t>–</w:t>
        </w:r>
        <w:r w:rsidRPr="00564A49">
          <w:rPr>
            <w:lang w:val="en-US"/>
          </w:rPr>
          <w:tab/>
        </w:r>
        <w:r>
          <w:rPr>
            <w:lang w:val="en-US"/>
          </w:rPr>
          <w:t xml:space="preserve">For each SEI NAL unit containing </w:t>
        </w:r>
      </w:ins>
      <w:ins w:id="2168" w:author="Miska Hannuksela" w:date="2014-03-04T13:43:00Z">
        <w:r w:rsidR="001D368C">
          <w:rPr>
            <w:lang w:val="en-US"/>
          </w:rPr>
          <w:t>an output layer set nesting</w:t>
        </w:r>
      </w:ins>
      <w:ins w:id="2169" w:author="Miska Hannuksela" w:date="2014-03-04T09:53:00Z">
        <w:r>
          <w:rPr>
            <w:lang w:val="en-US"/>
          </w:rPr>
          <w:t xml:space="preserve"> SEI message </w:t>
        </w:r>
      </w:ins>
      <w:ins w:id="2170" w:author="Miska Hannuksela" w:date="2014-03-04T10:00:00Z">
        <w:r w:rsidR="00797972">
          <w:rPr>
            <w:lang w:val="en-US"/>
          </w:rPr>
          <w:t>for which all the following conditions are true:</w:t>
        </w:r>
      </w:ins>
      <w:ins w:id="2171" w:author="Miska Hannuksela" w:date="2014-03-04T09:57:00Z">
        <w:r>
          <w:rPr>
            <w:lang w:val="en-US"/>
          </w:rPr>
          <w:t xml:space="preserve"> </w:t>
        </w:r>
      </w:ins>
    </w:p>
    <w:p w:rsidR="00797972" w:rsidRDefault="00797972" w:rsidP="00797972">
      <w:pPr>
        <w:tabs>
          <w:tab w:val="clear" w:pos="794"/>
        </w:tabs>
        <w:ind w:left="840" w:hanging="437"/>
        <w:rPr>
          <w:ins w:id="2172" w:author="Miska Hannuksela" w:date="2014-03-04T13:43:00Z"/>
          <w:lang w:val="en-US"/>
        </w:rPr>
      </w:pPr>
      <w:ins w:id="2173" w:author="Miska Hannuksela" w:date="2014-03-04T10:01:00Z">
        <w:r w:rsidRPr="00564A49">
          <w:rPr>
            <w:lang w:val="en-US"/>
          </w:rPr>
          <w:t>–</w:t>
        </w:r>
        <w:r w:rsidRPr="00564A49">
          <w:rPr>
            <w:lang w:val="en-US"/>
          </w:rPr>
          <w:tab/>
        </w:r>
        <w:r>
          <w:rPr>
            <w:lang w:val="en-US"/>
          </w:rPr>
          <w:t xml:space="preserve">The scalable nesting SEI message contains a </w:t>
        </w:r>
      </w:ins>
      <w:ins w:id="2174" w:author="Miska Hannuksela" w:date="2014-03-04T10:02:00Z">
        <w:r>
          <w:rPr>
            <w:lang w:val="en-US"/>
          </w:rPr>
          <w:t xml:space="preserve">VPS </w:t>
        </w:r>
      </w:ins>
      <w:ins w:id="2175" w:author="Miska Hannuksela" w:date="2014-03-04T10:03:00Z">
        <w:r>
          <w:rPr>
            <w:lang w:val="en-US"/>
          </w:rPr>
          <w:t xml:space="preserve">rewriting </w:t>
        </w:r>
      </w:ins>
      <w:ins w:id="2176" w:author="Miska Hannuksela" w:date="2014-03-04T10:01:00Z">
        <w:r>
          <w:rPr>
            <w:lang w:val="en-US"/>
          </w:rPr>
          <w:t>SEI message</w:t>
        </w:r>
      </w:ins>
      <w:ins w:id="2177" w:author="Miska Hannuksela" w:date="2014-03-04T10:03:00Z">
        <w:r>
          <w:rPr>
            <w:lang w:val="en-US"/>
          </w:rPr>
          <w:t>.</w:t>
        </w:r>
      </w:ins>
    </w:p>
    <w:p w:rsidR="001D368C" w:rsidRDefault="001D368C" w:rsidP="001D368C">
      <w:pPr>
        <w:tabs>
          <w:tab w:val="clear" w:pos="794"/>
        </w:tabs>
        <w:ind w:left="840" w:hanging="437"/>
        <w:rPr>
          <w:ins w:id="2178" w:author="Miska Hannuksela" w:date="2014-03-04T13:43:00Z"/>
          <w:lang w:val="en-US"/>
        </w:rPr>
      </w:pPr>
      <w:ins w:id="2179" w:author="Miska Hannuksela" w:date="2014-03-04T13:43:00Z">
        <w:r w:rsidRPr="00564A49">
          <w:rPr>
            <w:lang w:val="en-US"/>
          </w:rPr>
          <w:t>–</w:t>
        </w:r>
        <w:r w:rsidRPr="00564A49">
          <w:rPr>
            <w:lang w:val="en-US"/>
          </w:rPr>
          <w:tab/>
        </w:r>
        <w:r>
          <w:rPr>
            <w:lang w:val="en-US"/>
          </w:rPr>
          <w:t>ols_idx[ i ] is equal to lsIdx for a value of i in the range of 0 to num_ols_indices_minus1, inclusive.</w:t>
        </w:r>
      </w:ins>
    </w:p>
    <w:p w:rsidR="00797972" w:rsidRDefault="00797972" w:rsidP="00797972">
      <w:pPr>
        <w:tabs>
          <w:tab w:val="clear" w:pos="794"/>
        </w:tabs>
        <w:ind w:left="840" w:hanging="437"/>
        <w:rPr>
          <w:ins w:id="2180" w:author="Miska Hannuksela" w:date="2014-03-04T10:04:00Z"/>
          <w:lang w:val="en-US"/>
        </w:rPr>
      </w:pPr>
      <w:ins w:id="2181" w:author="Miska Hannuksela" w:date="2014-03-04T10:04:00Z">
        <w:r>
          <w:rPr>
            <w:lang w:val="en-US"/>
          </w:rPr>
          <w:t>the following applies:</w:t>
        </w:r>
      </w:ins>
    </w:p>
    <w:p w:rsidR="001D368C" w:rsidRDefault="00797972" w:rsidP="00797972">
      <w:pPr>
        <w:tabs>
          <w:tab w:val="clear" w:pos="794"/>
        </w:tabs>
        <w:ind w:left="840" w:hanging="437"/>
        <w:rPr>
          <w:ins w:id="2182" w:author="Miska Hannuksela" w:date="2014-03-04T13:45:00Z"/>
          <w:lang w:val="en-US"/>
        </w:rPr>
      </w:pPr>
      <w:ins w:id="2183" w:author="Miska Hannuksela" w:date="2014-03-04T10:05:00Z">
        <w:r w:rsidRPr="00564A49">
          <w:rPr>
            <w:lang w:val="en-US"/>
          </w:rPr>
          <w:t>–</w:t>
        </w:r>
        <w:r w:rsidRPr="00564A49">
          <w:rPr>
            <w:lang w:val="en-US"/>
          </w:rPr>
          <w:tab/>
        </w:r>
      </w:ins>
      <w:ins w:id="2184" w:author="Miska Hannuksela" w:date="2014-03-04T13:45:00Z">
        <w:r w:rsidR="001D368C">
          <w:rPr>
            <w:lang w:val="en-US"/>
          </w:rPr>
          <w:t>If an access unit delimiter NAL unit is present in the same access unit that contains the SEI NAL unit,</w:t>
        </w:r>
      </w:ins>
      <w:ins w:id="2185" w:author="Miska Hannuksela" w:date="2014-03-04T13:46:00Z">
        <w:r w:rsidR="001D368C">
          <w:rPr>
            <w:lang w:val="en-US"/>
          </w:rPr>
          <w:t xml:space="preserve"> the nal_unit( ) in the payload of the VPS rewriting SEI message is inserted </w:t>
        </w:r>
      </w:ins>
      <w:ins w:id="2186" w:author="Miska Hannuksela" w:date="2014-03-04T13:48:00Z">
        <w:r w:rsidR="009E22AC">
          <w:rPr>
            <w:lang w:val="en-US"/>
          </w:rPr>
          <w:t xml:space="preserve">into outBitstream </w:t>
        </w:r>
      </w:ins>
      <w:ins w:id="2187" w:author="Miska Hannuksela" w:date="2014-03-04T13:46:00Z">
        <w:r w:rsidR="001D368C">
          <w:rPr>
            <w:lang w:val="en-US"/>
          </w:rPr>
          <w:t xml:space="preserve">as the first NAL unit following the access unit delimiter NAL unit </w:t>
        </w:r>
      </w:ins>
      <w:ins w:id="2188" w:author="Miska Hannuksela" w:date="2014-03-04T13:47:00Z">
        <w:r w:rsidR="001D368C">
          <w:rPr>
            <w:lang w:val="en-US"/>
          </w:rPr>
          <w:t>in decoding order</w:t>
        </w:r>
      </w:ins>
      <w:ins w:id="2189" w:author="Miska Hannuksela" w:date="2014-03-04T13:46:00Z">
        <w:r w:rsidR="001D368C">
          <w:rPr>
            <w:lang w:val="en-US"/>
          </w:rPr>
          <w:t>.</w:t>
        </w:r>
      </w:ins>
    </w:p>
    <w:p w:rsidR="001D368C" w:rsidRDefault="009E22AC" w:rsidP="00206714">
      <w:pPr>
        <w:tabs>
          <w:tab w:val="clear" w:pos="794"/>
        </w:tabs>
        <w:ind w:left="840" w:hanging="437"/>
        <w:rPr>
          <w:ins w:id="2190" w:author="Miska Hannuksela" w:date="2014-03-04T13:45:00Z"/>
          <w:lang w:val="en-US"/>
        </w:rPr>
      </w:pPr>
      <w:ins w:id="2191" w:author="Miska Hannuksela" w:date="2014-03-04T13:47:00Z">
        <w:r w:rsidRPr="00564A49">
          <w:rPr>
            <w:lang w:val="en-US"/>
          </w:rPr>
          <w:t>–</w:t>
        </w:r>
        <w:r w:rsidRPr="00564A49">
          <w:rPr>
            <w:lang w:val="en-US"/>
          </w:rPr>
          <w:tab/>
        </w:r>
        <w:r>
          <w:rPr>
            <w:lang w:val="en-US"/>
          </w:rPr>
          <w:t>O</w:t>
        </w:r>
      </w:ins>
      <w:ins w:id="2192" w:author="Miska Hannuksela" w:date="2014-03-04T13:45:00Z">
        <w:r w:rsidR="001D368C">
          <w:rPr>
            <w:lang w:val="en-US"/>
          </w:rPr>
          <w:t>therwise</w:t>
        </w:r>
      </w:ins>
      <w:ins w:id="2193" w:author="Miska Hannuksela" w:date="2014-03-04T13:47:00Z">
        <w:r>
          <w:rPr>
            <w:lang w:val="en-US"/>
          </w:rPr>
          <w:t xml:space="preserve">, the </w:t>
        </w:r>
      </w:ins>
      <w:ins w:id="2194" w:author="Miska Hannuksela" w:date="2014-03-04T13:48:00Z">
        <w:r>
          <w:rPr>
            <w:lang w:val="en-US"/>
          </w:rPr>
          <w:t xml:space="preserve">nal_unit( ) in the payload of the VPS rewriting SEI message is inserted into outBitstream as </w:t>
        </w:r>
      </w:ins>
      <w:ins w:id="2195" w:author="Miska Hannuksela" w:date="2014-03-04T13:45:00Z">
        <w:r w:rsidR="001D368C">
          <w:rPr>
            <w:lang w:val="en-US"/>
          </w:rPr>
          <w:t xml:space="preserve">the first NAL unit, in decoding order, of the access unit. </w:t>
        </w:r>
      </w:ins>
    </w:p>
    <w:p w:rsidR="00206714" w:rsidRDefault="008307E0" w:rsidP="00206714">
      <w:pPr>
        <w:tabs>
          <w:tab w:val="clear" w:pos="794"/>
        </w:tabs>
        <w:ind w:left="840" w:hanging="437"/>
        <w:rPr>
          <w:ins w:id="2196" w:author="Miska Hannuksela" w:date="2014-03-04T10:31:00Z"/>
          <w:lang w:val="en-US"/>
        </w:rPr>
      </w:pPr>
      <w:ins w:id="2197" w:author="Miska Hannuksela" w:date="2014-03-04T09:42:00Z">
        <w:r w:rsidRPr="00564A49">
          <w:rPr>
            <w:lang w:val="en-US"/>
          </w:rPr>
          <w:t>–</w:t>
        </w:r>
        <w:r w:rsidRPr="00564A49">
          <w:rPr>
            <w:lang w:val="en-US"/>
          </w:rPr>
          <w:tab/>
        </w:r>
      </w:ins>
      <w:ins w:id="2198" w:author="Miska Hannuksela" w:date="2014-03-04T10:31:00Z">
        <w:r w:rsidR="00206714">
          <w:rPr>
            <w:lang w:val="en-US"/>
          </w:rPr>
          <w:t>The SEI NAL unit is removed.</w:t>
        </w:r>
      </w:ins>
    </w:p>
    <w:p w:rsidR="004141EA" w:rsidRDefault="004141EA" w:rsidP="004141EA">
      <w:pPr>
        <w:tabs>
          <w:tab w:val="clear" w:pos="794"/>
        </w:tabs>
        <w:ind w:left="437" w:hanging="437"/>
        <w:rPr>
          <w:ins w:id="2199" w:author="Miska Hannuksela" w:date="2014-03-04T11:46:00Z"/>
          <w:lang w:val="en-US"/>
        </w:rPr>
      </w:pPr>
      <w:ins w:id="2200" w:author="Miska Hannuksela" w:date="2014-03-04T11:46:00Z">
        <w:r w:rsidRPr="00564A49">
          <w:rPr>
            <w:lang w:val="en-US"/>
          </w:rPr>
          <w:t>–</w:t>
        </w:r>
        <w:r w:rsidRPr="00564A49">
          <w:rPr>
            <w:lang w:val="en-US"/>
          </w:rPr>
          <w:tab/>
        </w:r>
        <w:r>
          <w:rPr>
            <w:lang w:val="en-US"/>
          </w:rPr>
          <w:t xml:space="preserve">For each SEI NAL unit </w:t>
        </w:r>
      </w:ins>
      <w:ins w:id="2201" w:author="Miska Hannuksela" w:date="2014-03-04T12:02:00Z">
        <w:r w:rsidR="00041958">
          <w:rPr>
            <w:lang w:val="en-US"/>
          </w:rPr>
          <w:t xml:space="preserve">oldSeiNalUnit </w:t>
        </w:r>
      </w:ins>
      <w:ins w:id="2202" w:author="Miska Hannuksela" w:date="2014-03-04T11:46:00Z">
        <w:r>
          <w:rPr>
            <w:lang w:val="en-US"/>
          </w:rPr>
          <w:t xml:space="preserve">containing </w:t>
        </w:r>
      </w:ins>
      <w:ins w:id="2203" w:author="Miska Hannuksela" w:date="2014-03-04T13:49:00Z">
        <w:r w:rsidR="009E22AC">
          <w:rPr>
            <w:lang w:val="en-US"/>
          </w:rPr>
          <w:t>an output layer set nesting</w:t>
        </w:r>
      </w:ins>
      <w:ins w:id="2204" w:author="Miska Hannuksela" w:date="2014-03-04T11:46:00Z">
        <w:r>
          <w:rPr>
            <w:lang w:val="en-US"/>
          </w:rPr>
          <w:t xml:space="preserve"> SEI message for which all the following conditions are true: </w:t>
        </w:r>
      </w:ins>
    </w:p>
    <w:p w:rsidR="004141EA" w:rsidRDefault="004141EA" w:rsidP="004141EA">
      <w:pPr>
        <w:tabs>
          <w:tab w:val="clear" w:pos="794"/>
        </w:tabs>
        <w:ind w:left="840" w:hanging="437"/>
        <w:rPr>
          <w:ins w:id="2205" w:author="Miska Hannuksela" w:date="2014-03-04T11:46:00Z"/>
          <w:lang w:val="en-US"/>
        </w:rPr>
      </w:pPr>
      <w:ins w:id="2206" w:author="Miska Hannuksela" w:date="2014-03-04T11:46:00Z">
        <w:r w:rsidRPr="00564A49">
          <w:rPr>
            <w:lang w:val="en-US"/>
          </w:rPr>
          <w:t>–</w:t>
        </w:r>
        <w:r w:rsidRPr="00564A49">
          <w:rPr>
            <w:lang w:val="en-US"/>
          </w:rPr>
          <w:tab/>
        </w:r>
        <w:r>
          <w:rPr>
            <w:lang w:val="en-US"/>
          </w:rPr>
          <w:t xml:space="preserve">The </w:t>
        </w:r>
      </w:ins>
      <w:ins w:id="2207" w:author="Miska Hannuksela" w:date="2014-03-04T13:50:00Z">
        <w:r w:rsidR="009E22AC">
          <w:rPr>
            <w:lang w:val="en-US"/>
          </w:rPr>
          <w:t>output layer set</w:t>
        </w:r>
      </w:ins>
      <w:ins w:id="2208" w:author="Miska Hannuksela" w:date="2014-03-04T11:46:00Z">
        <w:r>
          <w:rPr>
            <w:lang w:val="en-US"/>
          </w:rPr>
          <w:t xml:space="preserve"> nesting SEI message contains </w:t>
        </w:r>
      </w:ins>
      <w:ins w:id="2209" w:author="Miska Hannuksela" w:date="2014-03-04T12:00:00Z">
        <w:r w:rsidR="00041958">
          <w:rPr>
            <w:lang w:val="en-US"/>
          </w:rPr>
          <w:t xml:space="preserve">a </w:t>
        </w:r>
      </w:ins>
      <w:ins w:id="2210" w:author="Miska Hannuksela" w:date="2014-03-04T11:59:00Z">
        <w:r w:rsidR="00041958">
          <w:rPr>
            <w:lang w:val="en-US"/>
          </w:rPr>
          <w:t xml:space="preserve">scalable nesting SEI message which contains </w:t>
        </w:r>
      </w:ins>
      <w:ins w:id="2211" w:author="Miska Hannuksela" w:date="2014-03-04T11:47:00Z">
        <w:r>
          <w:rPr>
            <w:lang w:val="en-US"/>
          </w:rPr>
          <w:t>one or more of the following:</w:t>
        </w:r>
      </w:ins>
      <w:ins w:id="2212" w:author="Miska Hannuksela" w:date="2014-03-04T11:46:00Z">
        <w:r>
          <w:rPr>
            <w:lang w:val="en-US"/>
          </w:rPr>
          <w:t xml:space="preserve"> </w:t>
        </w:r>
      </w:ins>
      <w:ins w:id="2213" w:author="Miska Hannuksela" w:date="2014-03-04T11:47:00Z">
        <w:r>
          <w:rPr>
            <w:lang w:val="en-US"/>
          </w:rPr>
          <w:t>buffering period SEI message, picture timing SEI message, decoding unit information SEI message</w:t>
        </w:r>
      </w:ins>
      <w:ins w:id="2214" w:author="Miska Hannuksela" w:date="2014-03-04T11:46:00Z">
        <w:r>
          <w:rPr>
            <w:lang w:val="en-US"/>
          </w:rPr>
          <w:t>.</w:t>
        </w:r>
      </w:ins>
    </w:p>
    <w:p w:rsidR="009E22AC" w:rsidRDefault="009E22AC" w:rsidP="009E22AC">
      <w:pPr>
        <w:tabs>
          <w:tab w:val="clear" w:pos="794"/>
        </w:tabs>
        <w:ind w:left="840" w:hanging="437"/>
        <w:rPr>
          <w:ins w:id="2215" w:author="Miska Hannuksela" w:date="2014-03-04T13:50:00Z"/>
          <w:lang w:val="en-US"/>
        </w:rPr>
      </w:pPr>
      <w:ins w:id="2216" w:author="Miska Hannuksela" w:date="2014-03-04T13:50:00Z">
        <w:r w:rsidRPr="00564A49">
          <w:rPr>
            <w:lang w:val="en-US"/>
          </w:rPr>
          <w:t>–</w:t>
        </w:r>
        <w:r w:rsidRPr="00564A49">
          <w:rPr>
            <w:lang w:val="en-US"/>
          </w:rPr>
          <w:tab/>
        </w:r>
        <w:r>
          <w:rPr>
            <w:lang w:val="en-US"/>
          </w:rPr>
          <w:t>ols_idx[ i ] is equal to lsIdx for a value of i in the range of 0 to num_ols_indices_minus1, inclusive.</w:t>
        </w:r>
      </w:ins>
    </w:p>
    <w:p w:rsidR="004141EA" w:rsidRDefault="004141EA" w:rsidP="004141EA">
      <w:pPr>
        <w:tabs>
          <w:tab w:val="clear" w:pos="794"/>
        </w:tabs>
        <w:ind w:left="840" w:hanging="437"/>
        <w:rPr>
          <w:ins w:id="2217" w:author="Miska Hannuksela" w:date="2014-03-04T12:01:00Z"/>
          <w:lang w:val="en-US"/>
        </w:rPr>
      </w:pPr>
      <w:ins w:id="2218" w:author="Miska Hannuksela" w:date="2014-03-04T11:46:00Z">
        <w:r>
          <w:rPr>
            <w:lang w:val="en-US"/>
          </w:rPr>
          <w:t>the following applies:</w:t>
        </w:r>
      </w:ins>
    </w:p>
    <w:p w:rsidR="00041958" w:rsidRDefault="00041958" w:rsidP="00041958">
      <w:pPr>
        <w:tabs>
          <w:tab w:val="clear" w:pos="794"/>
        </w:tabs>
        <w:ind w:left="840" w:hanging="437"/>
        <w:rPr>
          <w:ins w:id="2219" w:author="Miska Hannuksela" w:date="2014-03-04T12:04:00Z"/>
          <w:lang w:val="en-US"/>
        </w:rPr>
      </w:pPr>
      <w:ins w:id="2220" w:author="Miska Hannuksela" w:date="2014-03-04T12:01:00Z">
        <w:r w:rsidRPr="00564A49">
          <w:rPr>
            <w:lang w:val="en-US"/>
          </w:rPr>
          <w:t>–</w:t>
        </w:r>
        <w:r w:rsidRPr="00564A49">
          <w:rPr>
            <w:lang w:val="en-US"/>
          </w:rPr>
          <w:tab/>
        </w:r>
        <w:r>
          <w:rPr>
            <w:lang w:val="en-US"/>
          </w:rPr>
          <w:t>A</w:t>
        </w:r>
      </w:ins>
      <w:ins w:id="2221" w:author="Miska Hannuksela" w:date="2014-03-04T12:04:00Z">
        <w:r>
          <w:rPr>
            <w:lang w:val="en-US"/>
          </w:rPr>
          <w:t xml:space="preserve"> new</w:t>
        </w:r>
      </w:ins>
      <w:ins w:id="2222" w:author="Miska Hannuksela" w:date="2014-03-04T12:03:00Z">
        <w:r>
          <w:rPr>
            <w:lang w:val="en-US"/>
          </w:rPr>
          <w:t xml:space="preserve"> </w:t>
        </w:r>
      </w:ins>
      <w:ins w:id="2223" w:author="Miska Hannuksela" w:date="2014-03-04T13:53:00Z">
        <w:r w:rsidR="009E22AC">
          <w:rPr>
            <w:lang w:val="en-US"/>
          </w:rPr>
          <w:t xml:space="preserve">prefix </w:t>
        </w:r>
      </w:ins>
      <w:ins w:id="2224" w:author="Miska Hannuksela" w:date="2014-03-04T12:02:00Z">
        <w:r>
          <w:rPr>
            <w:lang w:val="en-US"/>
          </w:rPr>
          <w:t>SEI NAL unit is added in the same access unit that contains the SEI NAL unit</w:t>
        </w:r>
      </w:ins>
      <w:ins w:id="2225" w:author="Miska Hannuksela" w:date="2014-03-04T12:03:00Z">
        <w:r>
          <w:rPr>
            <w:lang w:val="en-US"/>
          </w:rPr>
          <w:t xml:space="preserve"> oldSeiNalUnit before the first VCL NAL unit of the access unit</w:t>
        </w:r>
      </w:ins>
      <w:ins w:id="2226" w:author="Miska Hannuksela" w:date="2014-03-04T12:04:00Z">
        <w:r>
          <w:rPr>
            <w:lang w:val="en-US"/>
          </w:rPr>
          <w:t xml:space="preserve">, where the NAL unit payload of the new </w:t>
        </w:r>
      </w:ins>
      <w:ins w:id="2227" w:author="Miska Hannuksela" w:date="2014-03-04T13:54:00Z">
        <w:r w:rsidR="009E22AC">
          <w:rPr>
            <w:lang w:val="en-US"/>
          </w:rPr>
          <w:t xml:space="preserve">prefix </w:t>
        </w:r>
      </w:ins>
      <w:ins w:id="2228" w:author="Miska Hannuksela" w:date="2014-03-04T12:04:00Z">
        <w:r>
          <w:rPr>
            <w:lang w:val="en-US"/>
          </w:rPr>
          <w:t>SEI NAL unit consists of the scalable nesting SEI message.</w:t>
        </w:r>
      </w:ins>
      <w:ins w:id="2229" w:author="Miska Hannuksela" w:date="2014-03-04T13:52:00Z">
        <w:r w:rsidR="009E22AC">
          <w:rPr>
            <w:lang w:val="en-US"/>
          </w:rPr>
          <w:t xml:space="preserve"> </w:t>
        </w:r>
      </w:ins>
      <w:ins w:id="2230" w:author="Miska Hannuksela" w:date="2014-03-04T13:53:00Z">
        <w:r w:rsidR="009E22AC">
          <w:rPr>
            <w:lang w:val="en-US"/>
          </w:rPr>
          <w:t xml:space="preserve">nuh_layer_id </w:t>
        </w:r>
      </w:ins>
      <w:ins w:id="2231" w:author="Miska Hannuksela" w:date="2014-03-04T13:54:00Z">
        <w:r w:rsidR="009E22AC">
          <w:rPr>
            <w:lang w:val="en-US"/>
          </w:rPr>
          <w:t>of</w:t>
        </w:r>
      </w:ins>
      <w:ins w:id="2232" w:author="Miska Hannuksela" w:date="2014-03-04T13:53:00Z">
        <w:r w:rsidR="009E22AC">
          <w:rPr>
            <w:lang w:val="en-US"/>
          </w:rPr>
          <w:t xml:space="preserve"> the new </w:t>
        </w:r>
      </w:ins>
      <w:ins w:id="2233" w:author="Miska Hannuksela" w:date="2014-03-04T13:54:00Z">
        <w:r w:rsidR="009E22AC">
          <w:rPr>
            <w:lang w:val="en-US"/>
          </w:rPr>
          <w:t xml:space="preserve">prefix </w:t>
        </w:r>
      </w:ins>
      <w:ins w:id="2234" w:author="Miska Hannuksela" w:date="2014-03-04T13:53:00Z">
        <w:r w:rsidR="009E22AC">
          <w:rPr>
            <w:lang w:val="en-US"/>
          </w:rPr>
          <w:t>SEI NAL unit is equal to 0 and nuh_temporal_id_plus1</w:t>
        </w:r>
      </w:ins>
      <w:ins w:id="2235" w:author="Miska Hannuksela" w:date="2014-03-04T13:54:00Z">
        <w:r w:rsidR="009E22AC">
          <w:rPr>
            <w:lang w:val="en-US"/>
          </w:rPr>
          <w:t xml:space="preserve"> of the new prefix SEI NAL unit is equal to 1.</w:t>
        </w:r>
      </w:ins>
    </w:p>
    <w:p w:rsidR="00041958" w:rsidRDefault="00041958" w:rsidP="00041958">
      <w:pPr>
        <w:tabs>
          <w:tab w:val="clear" w:pos="794"/>
        </w:tabs>
        <w:ind w:left="840" w:hanging="437"/>
        <w:rPr>
          <w:ins w:id="2236" w:author="Miska Hannuksela" w:date="2014-03-04T12:01:00Z"/>
          <w:lang w:val="en-US"/>
        </w:rPr>
      </w:pPr>
      <w:ins w:id="2237" w:author="Miska Hannuksela" w:date="2014-03-04T12:05:00Z">
        <w:r w:rsidRPr="00564A49">
          <w:rPr>
            <w:lang w:val="en-US"/>
          </w:rPr>
          <w:t>–</w:t>
        </w:r>
        <w:r w:rsidRPr="00564A49">
          <w:rPr>
            <w:lang w:val="en-US"/>
          </w:rPr>
          <w:tab/>
        </w:r>
        <w:r>
          <w:rPr>
            <w:lang w:val="en-US"/>
          </w:rPr>
          <w:t>The SEI NAL unit oldSeiNalUnit is removed.</w:t>
        </w:r>
      </w:ins>
    </w:p>
    <w:p w:rsidR="009E22AC" w:rsidRDefault="009E22AC" w:rsidP="008307E0">
      <w:pPr>
        <w:tabs>
          <w:tab w:val="clear" w:pos="794"/>
        </w:tabs>
        <w:ind w:left="437" w:hanging="437"/>
        <w:rPr>
          <w:ins w:id="2238" w:author="Miska Hannuksela" w:date="2014-03-04T13:55:00Z"/>
          <w:lang w:val="en-US"/>
        </w:rPr>
      </w:pPr>
      <w:ins w:id="2239" w:author="Miska Hannuksela" w:date="2014-03-04T13:55:00Z">
        <w:r w:rsidRPr="00564A49">
          <w:rPr>
            <w:lang w:val="en-US"/>
          </w:rPr>
          <w:t>–</w:t>
        </w:r>
        <w:r w:rsidRPr="00564A49">
          <w:rPr>
            <w:lang w:val="en-US"/>
          </w:rPr>
          <w:tab/>
        </w:r>
        <w:r>
          <w:rPr>
            <w:lang w:val="en-US"/>
          </w:rPr>
          <w:t xml:space="preserve">All SEI NAL units containing an output layer set nesting SEI message or </w:t>
        </w:r>
      </w:ins>
      <w:ins w:id="2240" w:author="Miska Hannuksela" w:date="2014-03-04T13:56:00Z">
        <w:r>
          <w:rPr>
            <w:lang w:val="en-US"/>
          </w:rPr>
          <w:t xml:space="preserve">a </w:t>
        </w:r>
      </w:ins>
      <w:ins w:id="2241" w:author="Miska Hannuksela" w:date="2014-03-04T13:55:00Z">
        <w:r>
          <w:rPr>
            <w:lang w:val="en-US"/>
          </w:rPr>
          <w:t>bitstream partition nesting</w:t>
        </w:r>
      </w:ins>
      <w:ins w:id="2242" w:author="Miska Hannuksela" w:date="2014-03-04T13:56:00Z">
        <w:r>
          <w:rPr>
            <w:lang w:val="en-US"/>
          </w:rPr>
          <w:t xml:space="preserve"> SEI message are removed.</w:t>
        </w:r>
      </w:ins>
    </w:p>
    <w:p w:rsidR="008307E0" w:rsidRDefault="00206714" w:rsidP="008307E0">
      <w:pPr>
        <w:tabs>
          <w:tab w:val="clear" w:pos="794"/>
        </w:tabs>
        <w:ind w:left="437" w:hanging="437"/>
        <w:rPr>
          <w:ins w:id="2243" w:author="Miska Hannuksela" w:date="2014-03-04T09:49:00Z"/>
          <w:lang w:val="en-US"/>
        </w:rPr>
      </w:pPr>
      <w:ins w:id="2244" w:author="Miska Hannuksela" w:date="2014-03-04T10:31:00Z">
        <w:r w:rsidRPr="00564A49">
          <w:rPr>
            <w:lang w:val="en-US"/>
          </w:rPr>
          <w:t>–</w:t>
        </w:r>
        <w:r w:rsidRPr="00564A49">
          <w:rPr>
            <w:lang w:val="en-US"/>
          </w:rPr>
          <w:tab/>
        </w:r>
      </w:ins>
      <w:ins w:id="2245" w:author="Miska Hannuksela" w:date="2014-03-04T09:48:00Z">
        <w:r w:rsidR="008307E0">
          <w:rPr>
            <w:lang w:val="en-US"/>
          </w:rPr>
          <w:t>For each SEI NAL unit containing a scalable nesting SEI message</w:t>
        </w:r>
      </w:ins>
      <w:ins w:id="2246" w:author="Miska Hannuksela" w:date="2014-03-04T09:49:00Z">
        <w:r w:rsidR="008307E0">
          <w:rPr>
            <w:lang w:val="en-US"/>
          </w:rPr>
          <w:t xml:space="preserve">, </w:t>
        </w:r>
        <w:r w:rsidR="00590915">
          <w:rPr>
            <w:lang w:val="en-US"/>
          </w:rPr>
          <w:t>the following</w:t>
        </w:r>
      </w:ins>
      <w:ins w:id="2247" w:author="Miska Hannuksela" w:date="2014-03-04T09:50:00Z">
        <w:r w:rsidR="00590915">
          <w:rPr>
            <w:lang w:val="en-US"/>
          </w:rPr>
          <w:t xml:space="preserve"> applies:</w:t>
        </w:r>
      </w:ins>
    </w:p>
    <w:p w:rsidR="008307E0" w:rsidRDefault="008307E0" w:rsidP="008307E0">
      <w:pPr>
        <w:tabs>
          <w:tab w:val="clear" w:pos="794"/>
        </w:tabs>
        <w:ind w:left="840" w:hanging="437"/>
        <w:rPr>
          <w:ins w:id="2248" w:author="Miska Hannuksela" w:date="2014-03-04T09:50:00Z"/>
          <w:lang w:val="en-US"/>
        </w:rPr>
      </w:pPr>
      <w:ins w:id="2249" w:author="Miska Hannuksela" w:date="2014-03-04T09:49:00Z">
        <w:r w:rsidRPr="00564A49">
          <w:rPr>
            <w:lang w:val="en-US"/>
          </w:rPr>
          <w:t>–</w:t>
        </w:r>
        <w:r w:rsidRPr="00564A49">
          <w:rPr>
            <w:lang w:val="en-US"/>
          </w:rPr>
          <w:tab/>
        </w:r>
        <w:r>
          <w:rPr>
            <w:lang w:val="en-US"/>
          </w:rPr>
          <w:t xml:space="preserve">For each value of i in the range of </w:t>
        </w:r>
      </w:ins>
      <w:ins w:id="2250" w:author="Miska Hannuksela" w:date="2014-03-04T09:50:00Z">
        <w:r>
          <w:rPr>
            <w:lang w:val="en-US"/>
          </w:rPr>
          <w:t xml:space="preserve">0 to nesting_num_layers_minus1, inclusive, </w:t>
        </w:r>
        <w:r w:rsidR="00590915">
          <w:rPr>
            <w:lang w:val="en-US"/>
          </w:rPr>
          <w:t>the following applies:</w:t>
        </w:r>
      </w:ins>
    </w:p>
    <w:p w:rsidR="008307E0" w:rsidRDefault="008307E0" w:rsidP="008307E0">
      <w:pPr>
        <w:tabs>
          <w:tab w:val="clear" w:pos="794"/>
        </w:tabs>
        <w:ind w:left="1243" w:hanging="437"/>
        <w:rPr>
          <w:ins w:id="2251" w:author="Miska Hannuksela" w:date="2014-03-04T09:42:00Z"/>
          <w:lang w:val="en-US"/>
        </w:rPr>
      </w:pPr>
      <w:ins w:id="2252" w:author="Miska Hannuksela" w:date="2014-03-04T09:50:00Z">
        <w:r w:rsidRPr="00564A49">
          <w:rPr>
            <w:lang w:val="en-US"/>
          </w:rPr>
          <w:t>–</w:t>
        </w:r>
        <w:r w:rsidRPr="00564A49">
          <w:rPr>
            <w:lang w:val="en-US"/>
          </w:rPr>
          <w:tab/>
        </w:r>
      </w:ins>
      <w:ins w:id="2253" w:author="Miska Hannuksela" w:date="2014-03-04T09:43:00Z">
        <w:r>
          <w:rPr>
            <w:lang w:val="en-US"/>
          </w:rPr>
          <w:t>When nesting_layer_id[ i ] in</w:t>
        </w:r>
      </w:ins>
      <w:ins w:id="2254" w:author="Miska Hannuksela" w:date="2014-03-04T09:42:00Z">
        <w:r>
          <w:rPr>
            <w:lang w:val="en-US"/>
          </w:rPr>
          <w:t xml:space="preserve"> a scalable nesting SEI message </w:t>
        </w:r>
      </w:ins>
      <w:ins w:id="2255" w:author="Miska Hannuksela" w:date="2014-03-04T09:43:00Z">
        <w:r>
          <w:rPr>
            <w:lang w:val="en-US"/>
          </w:rPr>
          <w:t xml:space="preserve">is equal to </w:t>
        </w:r>
      </w:ins>
      <w:ins w:id="2256" w:author="Miska Hannuksela" w:date="2014-03-04T09:47:00Z">
        <w:r>
          <w:rPr>
            <w:lang w:val="en-US"/>
          </w:rPr>
          <w:t>AssignedBaseLayerId[ lsIdx ]</w:t>
        </w:r>
      </w:ins>
      <w:ins w:id="2257" w:author="Miska Hannuksela" w:date="2014-03-04T09:48:00Z">
        <w:r>
          <w:rPr>
            <w:lang w:val="en-US"/>
          </w:rPr>
          <w:t xml:space="preserve">, nesting_layer_id[ i ] </w:t>
        </w:r>
      </w:ins>
      <w:ins w:id="2258" w:author="Miska Hannuksela" w:date="2014-03-04T09:50:00Z">
        <w:r w:rsidR="00590915">
          <w:rPr>
            <w:lang w:val="en-US"/>
          </w:rPr>
          <w:t xml:space="preserve">is set </w:t>
        </w:r>
      </w:ins>
      <w:ins w:id="2259" w:author="Miska Hannuksela" w:date="2014-03-04T09:48:00Z">
        <w:r>
          <w:rPr>
            <w:lang w:val="en-US"/>
          </w:rPr>
          <w:t>equal to 0.</w:t>
        </w:r>
      </w:ins>
    </w:p>
    <w:p w:rsidR="007E173E" w:rsidRPr="00564A49" w:rsidRDefault="007E173E" w:rsidP="00A47BD5">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r w:rsidRPr="00564A49">
        <w:rPr>
          <w:lang w:val="en-US"/>
        </w:rPr>
        <w:t>(Void)</w:t>
      </w:r>
      <w:bookmarkEnd w:id="2064"/>
      <w:bookmarkEnd w:id="2065"/>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60" w:name="_Ref348357790"/>
      <w:bookmarkStart w:id="2261" w:name="_Toc377921568"/>
      <w:bookmarkStart w:id="2262" w:name="_Toc378026206"/>
      <w:r w:rsidRPr="00564A49">
        <w:rPr>
          <w:lang w:val="en-US"/>
        </w:rPr>
        <w:t>Byte stream format</w:t>
      </w:r>
      <w:bookmarkEnd w:id="2260"/>
      <w:bookmarkEnd w:id="2261"/>
      <w:bookmarkEnd w:id="226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63" w:name="_Ref348357793"/>
      <w:bookmarkStart w:id="2264" w:name="_Toc377921569"/>
      <w:bookmarkStart w:id="2265" w:name="_Toc378026207"/>
      <w:r w:rsidRPr="00564A49">
        <w:rPr>
          <w:lang w:val="en-US"/>
        </w:rPr>
        <w:t>Hypothetical reference decoder</w:t>
      </w:r>
      <w:bookmarkEnd w:id="2263"/>
      <w:bookmarkEnd w:id="2264"/>
      <w:bookmarkEnd w:id="226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66" w:name="_Ref348357799"/>
      <w:bookmarkStart w:id="2267" w:name="_Toc377921570"/>
      <w:bookmarkStart w:id="2268" w:name="_Toc378026208"/>
      <w:r w:rsidRPr="00564A49">
        <w:rPr>
          <w:lang w:val="en-US"/>
        </w:rPr>
        <w:t>SEI messages</w:t>
      </w:r>
      <w:bookmarkEnd w:id="2266"/>
      <w:bookmarkEnd w:id="2267"/>
      <w:bookmarkEnd w:id="226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269" w:name="_Toc317198929"/>
      <w:bookmarkStart w:id="2270" w:name="_Toc364083381"/>
      <w:r w:rsidRPr="00564A49">
        <w:rPr>
          <w:i/>
          <w:noProof/>
          <w:lang w:val="en-US"/>
        </w:rPr>
        <w:t>T</w:t>
      </w:r>
      <w:r w:rsidRPr="00564A49">
        <w:rPr>
          <w:i/>
          <w:noProof/>
        </w:rPr>
        <w:t>he semantics of the structure of pictures information SEI message specified in subclause D.3.18 are replaced with the following:</w:t>
      </w:r>
      <w:bookmarkEnd w:id="2269"/>
      <w:bookmarkEnd w:id="227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 xml:space="preserve">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w:t>
      </w:r>
      <w:r w:rsidRPr="00564A49">
        <w:rPr>
          <w:noProof/>
        </w:rPr>
        <w:lastRenderedPageBreak/>
        <w:t>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71" w:name="_Toc190849834"/>
      <w:bookmarkStart w:id="2272" w:name="_Toc198881594"/>
      <w:bookmarkStart w:id="2273" w:name="_Ref210021484"/>
      <w:bookmarkStart w:id="2274" w:name="_Toc221286691"/>
      <w:bookmarkStart w:id="2275" w:name="_Toc377921571"/>
      <w:bookmarkStart w:id="2276" w:name="_Toc378026209"/>
      <w:r w:rsidRPr="00564A49">
        <w:rPr>
          <w:lang w:val="en-US"/>
        </w:rPr>
        <w:t>SEI message syntax</w:t>
      </w:r>
      <w:bookmarkEnd w:id="2271"/>
      <w:bookmarkEnd w:id="2272"/>
      <w:bookmarkEnd w:id="2273"/>
      <w:bookmarkEnd w:id="2274"/>
      <w:bookmarkEnd w:id="2275"/>
      <w:bookmarkEnd w:id="227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77" w:name="_Toc226457147"/>
      <w:bookmarkStart w:id="2278" w:name="_Toc248045614"/>
      <w:bookmarkStart w:id="2279" w:name="_Toc288343354"/>
      <w:bookmarkStart w:id="2280" w:name="_Toc377921572"/>
      <w:bookmarkStart w:id="2281" w:name="_Toc378026210"/>
      <w:r w:rsidRPr="00564A49">
        <w:rPr>
          <w:lang w:val="en-US"/>
        </w:rPr>
        <w:t xml:space="preserve">Layers not present SEI message </w:t>
      </w:r>
      <w:bookmarkEnd w:id="2277"/>
      <w:bookmarkEnd w:id="2278"/>
      <w:bookmarkEnd w:id="2279"/>
      <w:r w:rsidRPr="00564A49">
        <w:rPr>
          <w:lang w:val="en-US"/>
        </w:rPr>
        <w:t>syntax</w:t>
      </w:r>
      <w:bookmarkEnd w:id="2280"/>
      <w:bookmarkEnd w:id="228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82" w:name="_Toc377921573"/>
      <w:bookmarkStart w:id="2283" w:name="_Toc378026211"/>
      <w:r w:rsidRPr="00564A49">
        <w:rPr>
          <w:lang w:val="en-US"/>
        </w:rPr>
        <w:lastRenderedPageBreak/>
        <w:t>Inter-layer constrained tile sets SEI message syntax</w:t>
      </w:r>
      <w:bookmarkEnd w:id="2282"/>
      <w:bookmarkEnd w:id="228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84" w:name="_Toc377921574"/>
      <w:bookmarkStart w:id="2285" w:name="_Toc378026212"/>
      <w:r w:rsidRPr="00564A49">
        <w:rPr>
          <w:lang w:val="en-US"/>
        </w:rPr>
        <w:t>Bitstream partition nesting SEI message syntax</w:t>
      </w:r>
      <w:bookmarkEnd w:id="2284"/>
      <w:bookmarkEnd w:id="228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86" w:name="_Toc377921575"/>
      <w:bookmarkStart w:id="2287" w:name="_Toc378026213"/>
      <w:r w:rsidRPr="00564A49">
        <w:rPr>
          <w:lang w:val="en-US"/>
        </w:rPr>
        <w:lastRenderedPageBreak/>
        <w:t>Bitstream partition initial arrival time SEI message syntax</w:t>
      </w:r>
      <w:bookmarkEnd w:id="2286"/>
      <w:bookmarkEnd w:id="228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88" w:name="_Toc377921576"/>
      <w:bookmarkStart w:id="2289" w:name="_Toc378026214"/>
      <w:r w:rsidRPr="00564A49">
        <w:rPr>
          <w:lang w:val="en-US"/>
        </w:rPr>
        <w:t>Bitstream partition HRD parameters SEI message syntax</w:t>
      </w:r>
      <w:bookmarkEnd w:id="2288"/>
      <w:bookmarkEnd w:id="228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w:t>
            </w:r>
            <w:ins w:id="2290" w:author="Miska Hannuksela" w:date="2014-03-04T14:54:00Z">
              <w:r w:rsidR="002D6E57">
                <w:rPr>
                  <w:rFonts w:ascii="Times New Roman" w:hAnsi="Times New Roman"/>
                  <w:lang w:val="en-US"/>
                </w:rPr>
                <w:t>layer_id_in_nuh[ </w:t>
              </w:r>
            </w:ins>
            <w:r w:rsidRPr="00564A49">
              <w:rPr>
                <w:rFonts w:ascii="Times New Roman" w:hAnsi="Times New Roman"/>
                <w:lang w:val="en-US"/>
              </w:rPr>
              <w:t>j</w:t>
            </w:r>
            <w:ins w:id="2291" w:author="Miska Hannuksela" w:date="2014-03-04T14:55:00Z">
              <w:r w:rsidR="002D6E57">
                <w:rPr>
                  <w:rFonts w:ascii="Times New Roman" w:hAnsi="Times New Roman"/>
                  <w:lang w:val="en-US"/>
                </w:rPr>
                <w:t> ]</w:t>
              </w:r>
            </w:ins>
            <w:r w:rsidRPr="00564A49">
              <w:rPr>
                <w:rFonts w:ascii="Times New Roman" w:hAnsi="Times New Roman"/>
                <w:lang w:val="en-US"/>
              </w:rPr>
              <w:t>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92" w:name="_Toc377921577"/>
      <w:bookmarkStart w:id="2293" w:name="_Toc378026215"/>
      <w:r w:rsidRPr="00564A49">
        <w:rPr>
          <w:lang w:val="en-US"/>
        </w:rPr>
        <w:lastRenderedPageBreak/>
        <w:t>Sub-bitstream property SEI message syntax</w:t>
      </w:r>
      <w:bookmarkEnd w:id="2292"/>
      <w:bookmarkEnd w:id="229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94" w:name="_Toc377921578"/>
      <w:bookmarkStart w:id="2295" w:name="_Toc378026216"/>
      <w:r w:rsidRPr="00564A49">
        <w:rPr>
          <w:lang w:val="en-US"/>
        </w:rPr>
        <w:t>Alpha channel information SEI message syntax</w:t>
      </w:r>
      <w:bookmarkEnd w:id="2294"/>
      <w:bookmarkEnd w:id="2295"/>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6A2B72" w:rsidRPr="00564A49" w:rsidRDefault="006A2B72" w:rsidP="006A2B72">
      <w:pPr>
        <w:pStyle w:val="3H2"/>
        <w:keepLines w:val="0"/>
        <w:numPr>
          <w:ilvl w:val="3"/>
          <w:numId w:val="37"/>
        </w:numPr>
        <w:tabs>
          <w:tab w:val="clear" w:pos="4230"/>
          <w:tab w:val="num" w:pos="1134"/>
        </w:tabs>
        <w:ind w:left="1134" w:hanging="1134"/>
        <w:rPr>
          <w:ins w:id="2296" w:author="Miska Hannuksela" w:date="2014-03-04T12:52:00Z"/>
          <w:lang w:val="en-US"/>
        </w:rPr>
      </w:pPr>
      <w:bookmarkStart w:id="2297" w:name="_Toc377921579"/>
      <w:bookmarkStart w:id="2298" w:name="_Toc378026217"/>
      <w:ins w:id="2299" w:author="Miska Hannuksela" w:date="2014-03-04T12:53:00Z">
        <w:r>
          <w:rPr>
            <w:lang w:val="en-US"/>
          </w:rPr>
          <w:t>Output layer set nesting</w:t>
        </w:r>
      </w:ins>
      <w:ins w:id="2300" w:author="Miska Hannuksela" w:date="2014-03-04T12:52:00Z">
        <w:r w:rsidRPr="00564A49">
          <w:rPr>
            <w:lang w:val="en-US"/>
          </w:rPr>
          <w:t xml:space="preserve"> SEI message syntax</w:t>
        </w:r>
      </w:ins>
    </w:p>
    <w:p w:rsidR="006A2B72" w:rsidRPr="00564A49"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01" w:author="Miska Hannuksela" w:date="2014-03-04T12:52:00Z"/>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6A2B72" w:rsidRPr="00564A49" w:rsidTr="002D6E57">
        <w:trPr>
          <w:trHeight w:val="289"/>
          <w:jc w:val="center"/>
          <w:ins w:id="2302" w:author="Miska Hannuksela" w:date="2014-03-04T12:52:00Z"/>
        </w:trPr>
        <w:tc>
          <w:tcPr>
            <w:tcW w:w="7920" w:type="dxa"/>
          </w:tcPr>
          <w:p w:rsidR="006A2B72" w:rsidRPr="00564A49" w:rsidRDefault="006A2B72"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303" w:author="Miska Hannuksela" w:date="2014-03-04T12:52:00Z"/>
                <w:b/>
              </w:rPr>
            </w:pPr>
            <w:ins w:id="2304" w:author="Miska Hannuksela" w:date="2014-03-04T12:53:00Z">
              <w:r>
                <w:t>output_layer_set_nesting</w:t>
              </w:r>
            </w:ins>
            <w:ins w:id="2305" w:author="Miska Hannuksela" w:date="2014-03-04T12:52:00Z">
              <w:r w:rsidRPr="00564A49">
                <w:t>( payloadSize ) {</w:t>
              </w:r>
            </w:ins>
          </w:p>
        </w:tc>
        <w:tc>
          <w:tcPr>
            <w:tcW w:w="1153" w:type="dxa"/>
          </w:tcPr>
          <w:p w:rsidR="006A2B72" w:rsidRPr="00564A49" w:rsidRDefault="006A2B72" w:rsidP="002D6E57">
            <w:pPr>
              <w:keepNext/>
              <w:spacing w:before="0" w:after="60"/>
              <w:rPr>
                <w:ins w:id="2306" w:author="Miska Hannuksela" w:date="2014-03-04T12:52:00Z"/>
                <w:bCs/>
              </w:rPr>
            </w:pPr>
            <w:ins w:id="2307" w:author="Miska Hannuksela" w:date="2014-03-04T12:52:00Z">
              <w:r w:rsidRPr="00564A49">
                <w:rPr>
                  <w:bCs/>
                </w:rPr>
                <w:t>Descriptor</w:t>
              </w:r>
            </w:ins>
          </w:p>
        </w:tc>
      </w:tr>
      <w:tr w:rsidR="004C44FE" w:rsidRPr="00564A49" w:rsidTr="002D6E57">
        <w:trPr>
          <w:trHeight w:val="289"/>
          <w:jc w:val="center"/>
          <w:ins w:id="2308" w:author="Miska Hannuksela" w:date="2014-03-05T12:51:00Z"/>
        </w:trPr>
        <w:tc>
          <w:tcPr>
            <w:tcW w:w="7920" w:type="dxa"/>
          </w:tcPr>
          <w:p w:rsidR="004C44FE" w:rsidRPr="004C44FE" w:rsidRDefault="004C44FE"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309" w:author="Miska Hannuksela" w:date="2014-03-05T12:51:00Z"/>
                <w:b/>
              </w:rPr>
            </w:pPr>
            <w:ins w:id="2310" w:author="Miska Hannuksela" w:date="2014-03-05T12:51:00Z">
              <w:r>
                <w:tab/>
              </w:r>
              <w:r w:rsidRPr="004C44FE">
                <w:rPr>
                  <w:b/>
                </w:rPr>
                <w:t>ols_flag</w:t>
              </w:r>
            </w:ins>
          </w:p>
        </w:tc>
        <w:tc>
          <w:tcPr>
            <w:tcW w:w="1153" w:type="dxa"/>
          </w:tcPr>
          <w:p w:rsidR="004C44FE" w:rsidRPr="00564A49" w:rsidRDefault="004C44FE" w:rsidP="002D6E57">
            <w:pPr>
              <w:keepNext/>
              <w:spacing w:before="0" w:after="60"/>
              <w:rPr>
                <w:ins w:id="2311" w:author="Miska Hannuksela" w:date="2014-03-05T12:51:00Z"/>
                <w:bCs/>
              </w:rPr>
            </w:pPr>
            <w:ins w:id="2312" w:author="Miska Hannuksela" w:date="2014-03-05T12:51:00Z">
              <w:r>
                <w:rPr>
                  <w:bCs/>
                </w:rPr>
                <w:t>u(1)</w:t>
              </w:r>
            </w:ins>
          </w:p>
        </w:tc>
      </w:tr>
      <w:tr w:rsidR="005D2FB2" w:rsidRPr="00564A49" w:rsidTr="002D6E57">
        <w:trPr>
          <w:trHeight w:val="289"/>
          <w:jc w:val="center"/>
          <w:ins w:id="2313" w:author="Miska Hannuksela" w:date="2014-03-04T13:04:00Z"/>
        </w:trPr>
        <w:tc>
          <w:tcPr>
            <w:tcW w:w="7920" w:type="dxa"/>
          </w:tcPr>
          <w:p w:rsidR="005D2FB2" w:rsidRPr="005D2FB2" w:rsidRDefault="005D2FB2"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314" w:author="Miska Hannuksela" w:date="2014-03-04T13:04:00Z"/>
                <w:b/>
              </w:rPr>
            </w:pPr>
            <w:ins w:id="2315" w:author="Miska Hannuksela" w:date="2014-03-04T13:04:00Z">
              <w:r>
                <w:tab/>
              </w:r>
              <w:r w:rsidRPr="005D2FB2">
                <w:rPr>
                  <w:b/>
                </w:rPr>
                <w:t>num_ols_indices_minus1</w:t>
              </w:r>
            </w:ins>
          </w:p>
        </w:tc>
        <w:tc>
          <w:tcPr>
            <w:tcW w:w="1153" w:type="dxa"/>
          </w:tcPr>
          <w:p w:rsidR="005D2FB2" w:rsidRPr="00564A49" w:rsidRDefault="005D2FB2" w:rsidP="002D6E57">
            <w:pPr>
              <w:keepNext/>
              <w:spacing w:before="0" w:after="60"/>
              <w:rPr>
                <w:ins w:id="2316" w:author="Miska Hannuksela" w:date="2014-03-04T13:04:00Z"/>
                <w:bCs/>
              </w:rPr>
            </w:pPr>
            <w:ins w:id="2317" w:author="Miska Hannuksela" w:date="2014-03-04T13:04:00Z">
              <w:r>
                <w:rPr>
                  <w:bCs/>
                </w:rPr>
                <w:t>ue(v)</w:t>
              </w:r>
            </w:ins>
          </w:p>
        </w:tc>
      </w:tr>
      <w:tr w:rsidR="005D2FB2" w:rsidRPr="00564A49" w:rsidTr="002D6E57">
        <w:trPr>
          <w:trHeight w:val="289"/>
          <w:jc w:val="center"/>
          <w:ins w:id="2318" w:author="Miska Hannuksela" w:date="2014-03-04T13:04:00Z"/>
        </w:trPr>
        <w:tc>
          <w:tcPr>
            <w:tcW w:w="7920" w:type="dxa"/>
          </w:tcPr>
          <w:p w:rsidR="005D2FB2" w:rsidRDefault="005D2FB2"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319" w:author="Miska Hannuksela" w:date="2014-03-04T13:04:00Z"/>
              </w:rPr>
            </w:pPr>
            <w:ins w:id="2320" w:author="Miska Hannuksela" w:date="2014-03-04T13:04:00Z">
              <w:r>
                <w:tab/>
                <w:t>for( i = 0; i &lt;= num_ols_indices_minus1; i++ )</w:t>
              </w:r>
            </w:ins>
          </w:p>
        </w:tc>
        <w:tc>
          <w:tcPr>
            <w:tcW w:w="1153" w:type="dxa"/>
          </w:tcPr>
          <w:p w:rsidR="005D2FB2" w:rsidRDefault="005D2FB2" w:rsidP="002D6E57">
            <w:pPr>
              <w:keepNext/>
              <w:spacing w:before="0" w:after="60"/>
              <w:rPr>
                <w:ins w:id="2321" w:author="Miska Hannuksela" w:date="2014-03-04T13:04:00Z"/>
                <w:bCs/>
              </w:rPr>
            </w:pPr>
          </w:p>
        </w:tc>
      </w:tr>
      <w:tr w:rsidR="006A2B72" w:rsidRPr="00564A49" w:rsidTr="002D6E57">
        <w:trPr>
          <w:trHeight w:val="289"/>
          <w:jc w:val="center"/>
          <w:ins w:id="2322" w:author="Miska Hannuksela" w:date="2014-03-04T12:52:00Z"/>
        </w:trPr>
        <w:tc>
          <w:tcPr>
            <w:tcW w:w="7920" w:type="dxa"/>
          </w:tcPr>
          <w:p w:rsidR="006A2B72" w:rsidRPr="005D2FB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23" w:author="Miska Hannuksela" w:date="2014-03-04T12:52:00Z"/>
              </w:rPr>
            </w:pPr>
            <w:ins w:id="2324" w:author="Miska Hannuksela" w:date="2014-03-04T12:52:00Z">
              <w:r>
                <w:tab/>
              </w:r>
            </w:ins>
            <w:ins w:id="2325" w:author="Miska Hannuksela" w:date="2014-03-04T13:04:00Z">
              <w:r w:rsidR="005D2FB2">
                <w:tab/>
              </w:r>
            </w:ins>
            <w:ins w:id="2326" w:author="Miska Hannuksela" w:date="2014-03-04T12:55:00Z">
              <w:r w:rsidRPr="006A2B72">
                <w:rPr>
                  <w:b/>
                </w:rPr>
                <w:t>ols_idx</w:t>
              </w:r>
            </w:ins>
            <w:ins w:id="2327" w:author="Miska Hannuksela" w:date="2014-03-04T13:04:00Z">
              <w:r w:rsidR="005D2FB2">
                <w:t>[ i ]</w:t>
              </w:r>
            </w:ins>
          </w:p>
        </w:tc>
        <w:tc>
          <w:tcPr>
            <w:tcW w:w="1153" w:type="dxa"/>
          </w:tcPr>
          <w:p w:rsidR="006A2B72" w:rsidRPr="00564A49" w:rsidRDefault="006A2B72" w:rsidP="002D6E57">
            <w:pPr>
              <w:keepNext/>
              <w:spacing w:before="0" w:after="60"/>
              <w:rPr>
                <w:ins w:id="2328" w:author="Miska Hannuksela" w:date="2014-03-04T12:52:00Z"/>
                <w:bCs/>
              </w:rPr>
            </w:pPr>
            <w:ins w:id="2329" w:author="Miska Hannuksela" w:date="2014-03-04T12:55:00Z">
              <w:r>
                <w:rPr>
                  <w:bCs/>
                </w:rPr>
                <w:t>ue(v)</w:t>
              </w:r>
            </w:ins>
          </w:p>
        </w:tc>
      </w:tr>
      <w:tr w:rsidR="006A2B72" w:rsidRPr="00564A49" w:rsidTr="002D6E57">
        <w:trPr>
          <w:trHeight w:val="289"/>
          <w:jc w:val="center"/>
          <w:ins w:id="2330" w:author="Miska Hannuksela" w:date="2014-03-04T12:55: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31" w:author="Miska Hannuksela" w:date="2014-03-04T12:55:00Z"/>
              </w:rPr>
            </w:pPr>
            <w:ins w:id="2332" w:author="Miska Hannuksela" w:date="2014-03-04T12:55:00Z">
              <w:r>
                <w:tab/>
                <w:t>while( !byte_aligned( ) )</w:t>
              </w:r>
            </w:ins>
          </w:p>
        </w:tc>
        <w:tc>
          <w:tcPr>
            <w:tcW w:w="1153" w:type="dxa"/>
          </w:tcPr>
          <w:p w:rsidR="006A2B72" w:rsidRDefault="006A2B72" w:rsidP="002D6E57">
            <w:pPr>
              <w:keepNext/>
              <w:spacing w:before="0" w:after="60"/>
              <w:rPr>
                <w:ins w:id="2333" w:author="Miska Hannuksela" w:date="2014-03-04T12:55:00Z"/>
                <w:bCs/>
              </w:rPr>
            </w:pPr>
          </w:p>
        </w:tc>
      </w:tr>
      <w:tr w:rsidR="006A2B72" w:rsidRPr="00564A49" w:rsidTr="002D6E57">
        <w:trPr>
          <w:trHeight w:val="289"/>
          <w:jc w:val="center"/>
          <w:ins w:id="2334"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35" w:author="Miska Hannuksela" w:date="2014-03-04T12:56:00Z"/>
              </w:rPr>
            </w:pPr>
            <w:ins w:id="2336" w:author="Miska Hannuksela" w:date="2014-03-04T12:56:00Z">
              <w:r>
                <w:tab/>
              </w:r>
              <w:r>
                <w:tab/>
              </w:r>
              <w:r w:rsidRPr="006A2B72">
                <w:rPr>
                  <w:b/>
                </w:rPr>
                <w:t>ols_nesting_zero_bit</w:t>
              </w:r>
              <w:r>
                <w:t xml:space="preserve"> /* equal to 0 */</w:t>
              </w:r>
            </w:ins>
          </w:p>
        </w:tc>
        <w:tc>
          <w:tcPr>
            <w:tcW w:w="1153" w:type="dxa"/>
          </w:tcPr>
          <w:p w:rsidR="006A2B72" w:rsidRDefault="006A2B72" w:rsidP="002D6E57">
            <w:pPr>
              <w:keepNext/>
              <w:spacing w:before="0" w:after="60"/>
              <w:rPr>
                <w:ins w:id="2337" w:author="Miska Hannuksela" w:date="2014-03-04T12:56:00Z"/>
                <w:bCs/>
              </w:rPr>
            </w:pPr>
            <w:ins w:id="2338" w:author="Miska Hannuksela" w:date="2014-03-04T12:56:00Z">
              <w:r>
                <w:rPr>
                  <w:bCs/>
                </w:rPr>
                <w:t>u(1)</w:t>
              </w:r>
            </w:ins>
          </w:p>
        </w:tc>
      </w:tr>
      <w:tr w:rsidR="006A2B72" w:rsidRPr="00564A49" w:rsidTr="002D6E57">
        <w:trPr>
          <w:trHeight w:val="289"/>
          <w:jc w:val="center"/>
          <w:ins w:id="2339"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40" w:author="Miska Hannuksela" w:date="2014-03-04T12:56:00Z"/>
              </w:rPr>
            </w:pPr>
            <w:ins w:id="2341" w:author="Miska Hannuksela" w:date="2014-03-04T12:56:00Z">
              <w:r>
                <w:tab/>
                <w:t>do</w:t>
              </w:r>
            </w:ins>
          </w:p>
        </w:tc>
        <w:tc>
          <w:tcPr>
            <w:tcW w:w="1153" w:type="dxa"/>
          </w:tcPr>
          <w:p w:rsidR="006A2B72" w:rsidRDefault="006A2B72" w:rsidP="002D6E57">
            <w:pPr>
              <w:keepNext/>
              <w:spacing w:before="0" w:after="60"/>
              <w:rPr>
                <w:ins w:id="2342" w:author="Miska Hannuksela" w:date="2014-03-04T12:56:00Z"/>
                <w:bCs/>
              </w:rPr>
            </w:pPr>
          </w:p>
        </w:tc>
      </w:tr>
      <w:tr w:rsidR="006A2B72" w:rsidRPr="00564A49" w:rsidTr="002D6E57">
        <w:trPr>
          <w:trHeight w:val="289"/>
          <w:jc w:val="center"/>
          <w:ins w:id="2343"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44" w:author="Miska Hannuksela" w:date="2014-03-04T12:56:00Z"/>
              </w:rPr>
            </w:pPr>
            <w:ins w:id="2345" w:author="Miska Hannuksela" w:date="2014-03-04T12:56:00Z">
              <w:r>
                <w:tab/>
              </w:r>
              <w:r>
                <w:tab/>
                <w:t>sei_message( )</w:t>
              </w:r>
            </w:ins>
          </w:p>
        </w:tc>
        <w:tc>
          <w:tcPr>
            <w:tcW w:w="1153" w:type="dxa"/>
          </w:tcPr>
          <w:p w:rsidR="006A2B72" w:rsidRDefault="006A2B72" w:rsidP="002D6E57">
            <w:pPr>
              <w:keepNext/>
              <w:spacing w:before="0" w:after="60"/>
              <w:rPr>
                <w:ins w:id="2346" w:author="Miska Hannuksela" w:date="2014-03-04T12:56:00Z"/>
                <w:bCs/>
              </w:rPr>
            </w:pPr>
          </w:p>
        </w:tc>
      </w:tr>
      <w:tr w:rsidR="006A2B72" w:rsidRPr="00564A49" w:rsidTr="002D6E57">
        <w:trPr>
          <w:trHeight w:val="289"/>
          <w:jc w:val="center"/>
          <w:ins w:id="2347"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348" w:author="Miska Hannuksela" w:date="2014-03-04T12:56:00Z"/>
              </w:rPr>
            </w:pPr>
            <w:ins w:id="2349" w:author="Miska Hannuksela" w:date="2014-03-04T12:56:00Z">
              <w:r>
                <w:tab/>
                <w:t xml:space="preserve">while( </w:t>
              </w:r>
            </w:ins>
            <w:ins w:id="2350" w:author="Miska Hannuksela" w:date="2014-03-04T12:57:00Z">
              <w:r>
                <w:t>more_data_in_payload( ) )</w:t>
              </w:r>
            </w:ins>
          </w:p>
        </w:tc>
        <w:tc>
          <w:tcPr>
            <w:tcW w:w="1153" w:type="dxa"/>
          </w:tcPr>
          <w:p w:rsidR="006A2B72" w:rsidRDefault="006A2B72" w:rsidP="002D6E57">
            <w:pPr>
              <w:keepNext/>
              <w:spacing w:before="0" w:after="60"/>
              <w:rPr>
                <w:ins w:id="2351" w:author="Miska Hannuksela" w:date="2014-03-04T12:56:00Z"/>
                <w:bCs/>
              </w:rPr>
            </w:pPr>
          </w:p>
        </w:tc>
      </w:tr>
      <w:tr w:rsidR="006A2B72" w:rsidRPr="00564A49" w:rsidTr="002D6E57">
        <w:trPr>
          <w:cantSplit/>
          <w:trHeight w:val="289"/>
          <w:jc w:val="center"/>
          <w:ins w:id="2352" w:author="Miska Hannuksela" w:date="2014-03-04T12:52:00Z"/>
        </w:trPr>
        <w:tc>
          <w:tcPr>
            <w:tcW w:w="7920" w:type="dxa"/>
          </w:tcPr>
          <w:p w:rsidR="006A2B72" w:rsidRPr="00564A49" w:rsidRDefault="006A2B72" w:rsidP="002D6E57">
            <w:pPr>
              <w:pStyle w:val="tablesyntax"/>
              <w:rPr>
                <w:ins w:id="2353" w:author="Miska Hannuksela" w:date="2014-03-04T12:52:00Z"/>
                <w:rFonts w:ascii="Times New Roman" w:hAnsi="Times New Roman"/>
              </w:rPr>
            </w:pPr>
            <w:ins w:id="2354" w:author="Miska Hannuksela" w:date="2014-03-04T12:52:00Z">
              <w:r w:rsidRPr="00564A49">
                <w:t>}</w:t>
              </w:r>
            </w:ins>
          </w:p>
        </w:tc>
        <w:tc>
          <w:tcPr>
            <w:tcW w:w="1153" w:type="dxa"/>
          </w:tcPr>
          <w:p w:rsidR="006A2B72" w:rsidRPr="00564A49" w:rsidRDefault="006A2B72" w:rsidP="002D6E57">
            <w:pPr>
              <w:pStyle w:val="tablecell"/>
              <w:rPr>
                <w:ins w:id="2355" w:author="Miska Hannuksela" w:date="2014-03-04T12:52:00Z"/>
                <w:lang w:val="en-US"/>
              </w:rPr>
            </w:pPr>
          </w:p>
        </w:tc>
      </w:tr>
    </w:tbl>
    <w:p w:rsidR="006A2B72" w:rsidRPr="00564A49" w:rsidRDefault="006A2B72" w:rsidP="006A2B72">
      <w:pPr>
        <w:pStyle w:val="3N"/>
        <w:rPr>
          <w:ins w:id="2356" w:author="Miska Hannuksela" w:date="2014-03-04T12:52:00Z"/>
          <w:lang w:val="en-US"/>
        </w:rPr>
      </w:pPr>
    </w:p>
    <w:p w:rsidR="002B03AC" w:rsidRPr="00564A49" w:rsidRDefault="002B03AC" w:rsidP="002B03AC">
      <w:pPr>
        <w:pStyle w:val="3H2"/>
        <w:keepLines w:val="0"/>
        <w:numPr>
          <w:ilvl w:val="3"/>
          <w:numId w:val="37"/>
        </w:numPr>
        <w:tabs>
          <w:tab w:val="clear" w:pos="4230"/>
          <w:tab w:val="num" w:pos="1134"/>
        </w:tabs>
        <w:ind w:left="1134" w:hanging="1134"/>
        <w:rPr>
          <w:ins w:id="2357" w:author="Miska Hannuksela" w:date="2014-03-04T11:25:00Z"/>
          <w:lang w:val="en-US"/>
        </w:rPr>
      </w:pPr>
      <w:ins w:id="2358" w:author="Miska Hannuksela" w:date="2014-03-04T11:25:00Z">
        <w:r>
          <w:rPr>
            <w:lang w:val="en-US"/>
          </w:rPr>
          <w:lastRenderedPageBreak/>
          <w:t>VPS rewriting</w:t>
        </w:r>
        <w:r w:rsidRPr="00564A49">
          <w:rPr>
            <w:lang w:val="en-US"/>
          </w:rPr>
          <w:t xml:space="preserve"> SEI message syntax</w:t>
        </w:r>
      </w:ins>
    </w:p>
    <w:p w:rsidR="002B03AC" w:rsidRPr="00564A49" w:rsidRDefault="002B03AC" w:rsidP="002B03AC">
      <w:pPr>
        <w:keepNext/>
        <w:keepLines/>
        <w:tabs>
          <w:tab w:val="left" w:pos="216"/>
          <w:tab w:val="left" w:pos="432"/>
          <w:tab w:val="left" w:pos="648"/>
          <w:tab w:val="left" w:pos="864"/>
          <w:tab w:val="left" w:pos="1296"/>
          <w:tab w:val="left" w:pos="1512"/>
          <w:tab w:val="left" w:pos="1728"/>
          <w:tab w:val="left" w:pos="1944"/>
          <w:tab w:val="left" w:pos="2160"/>
        </w:tabs>
        <w:spacing w:before="0"/>
        <w:rPr>
          <w:ins w:id="2359" w:author="Miska Hannuksela" w:date="2014-03-04T11:25:00Z"/>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2B03AC" w:rsidRPr="00564A49" w:rsidTr="002D6E57">
        <w:trPr>
          <w:trHeight w:val="289"/>
          <w:jc w:val="center"/>
          <w:ins w:id="2360" w:author="Miska Hannuksela" w:date="2014-03-04T11:25:00Z"/>
        </w:trPr>
        <w:tc>
          <w:tcPr>
            <w:tcW w:w="7920" w:type="dxa"/>
          </w:tcPr>
          <w:p w:rsidR="002B03AC" w:rsidRPr="00564A49" w:rsidRDefault="002B03AC"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361" w:author="Miska Hannuksela" w:date="2014-03-04T11:25:00Z"/>
                <w:b/>
              </w:rPr>
            </w:pPr>
            <w:ins w:id="2362" w:author="Miska Hannuksela" w:date="2014-03-04T11:25:00Z">
              <w:r>
                <w:t>vps_rewriting</w:t>
              </w:r>
              <w:r w:rsidRPr="00564A49">
                <w:t>( payloadSize ) {</w:t>
              </w:r>
            </w:ins>
          </w:p>
        </w:tc>
        <w:tc>
          <w:tcPr>
            <w:tcW w:w="1153" w:type="dxa"/>
          </w:tcPr>
          <w:p w:rsidR="002B03AC" w:rsidRPr="00564A49" w:rsidRDefault="002B03AC" w:rsidP="002D6E57">
            <w:pPr>
              <w:keepNext/>
              <w:spacing w:before="0" w:after="60"/>
              <w:rPr>
                <w:ins w:id="2363" w:author="Miska Hannuksela" w:date="2014-03-04T11:25:00Z"/>
                <w:bCs/>
              </w:rPr>
            </w:pPr>
            <w:ins w:id="2364" w:author="Miska Hannuksela" w:date="2014-03-04T11:25:00Z">
              <w:r w:rsidRPr="00564A49">
                <w:rPr>
                  <w:bCs/>
                </w:rPr>
                <w:t>Descriptor</w:t>
              </w:r>
            </w:ins>
          </w:p>
        </w:tc>
      </w:tr>
      <w:tr w:rsidR="002B03AC" w:rsidRPr="00564A49" w:rsidTr="002D6E57">
        <w:trPr>
          <w:trHeight w:val="289"/>
          <w:jc w:val="center"/>
          <w:ins w:id="2365" w:author="Miska Hannuksela" w:date="2014-03-04T11:25:00Z"/>
        </w:trPr>
        <w:tc>
          <w:tcPr>
            <w:tcW w:w="7920" w:type="dxa"/>
          </w:tcPr>
          <w:p w:rsidR="002B03AC" w:rsidRDefault="002B03AC"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366" w:author="Miska Hannuksela" w:date="2014-03-04T11:25:00Z"/>
              </w:rPr>
            </w:pPr>
            <w:ins w:id="2367" w:author="Miska Hannuksela" w:date="2014-03-04T11:25:00Z">
              <w:r>
                <w:tab/>
              </w:r>
            </w:ins>
            <w:ins w:id="2368" w:author="Miska Hannuksela" w:date="2014-03-04T11:26:00Z">
              <w:r>
                <w:t>nal_unit( payloadSize )</w:t>
              </w:r>
            </w:ins>
          </w:p>
        </w:tc>
        <w:tc>
          <w:tcPr>
            <w:tcW w:w="1153" w:type="dxa"/>
          </w:tcPr>
          <w:p w:rsidR="002B03AC" w:rsidRPr="00564A49" w:rsidRDefault="002B03AC" w:rsidP="002D6E57">
            <w:pPr>
              <w:keepNext/>
              <w:spacing w:before="0" w:after="60"/>
              <w:rPr>
                <w:ins w:id="2369" w:author="Miska Hannuksela" w:date="2014-03-04T11:25:00Z"/>
                <w:bCs/>
              </w:rPr>
            </w:pPr>
          </w:p>
        </w:tc>
      </w:tr>
      <w:tr w:rsidR="002B03AC" w:rsidRPr="00564A49" w:rsidTr="002D6E57">
        <w:trPr>
          <w:cantSplit/>
          <w:trHeight w:val="289"/>
          <w:jc w:val="center"/>
          <w:ins w:id="2370" w:author="Miska Hannuksela" w:date="2014-03-04T11:25:00Z"/>
        </w:trPr>
        <w:tc>
          <w:tcPr>
            <w:tcW w:w="7920" w:type="dxa"/>
          </w:tcPr>
          <w:p w:rsidR="002B03AC" w:rsidRPr="00564A49" w:rsidRDefault="002B03AC" w:rsidP="002D6E57">
            <w:pPr>
              <w:pStyle w:val="tablesyntax"/>
              <w:rPr>
                <w:ins w:id="2371" w:author="Miska Hannuksela" w:date="2014-03-04T11:25:00Z"/>
                <w:rFonts w:ascii="Times New Roman" w:hAnsi="Times New Roman"/>
              </w:rPr>
            </w:pPr>
            <w:ins w:id="2372" w:author="Miska Hannuksela" w:date="2014-03-04T11:25:00Z">
              <w:r w:rsidRPr="00564A49">
                <w:t>}</w:t>
              </w:r>
            </w:ins>
          </w:p>
        </w:tc>
        <w:tc>
          <w:tcPr>
            <w:tcW w:w="1153" w:type="dxa"/>
          </w:tcPr>
          <w:p w:rsidR="002B03AC" w:rsidRPr="00564A49" w:rsidRDefault="002B03AC" w:rsidP="002D6E57">
            <w:pPr>
              <w:pStyle w:val="tablecell"/>
              <w:rPr>
                <w:ins w:id="2373" w:author="Miska Hannuksela" w:date="2014-03-04T11:25:00Z"/>
                <w:lang w:val="en-US"/>
              </w:rPr>
            </w:pPr>
          </w:p>
        </w:tc>
      </w:tr>
    </w:tbl>
    <w:p w:rsidR="002B03AC" w:rsidRPr="00564A49" w:rsidRDefault="002B03AC" w:rsidP="002B03AC">
      <w:pPr>
        <w:pStyle w:val="3N"/>
        <w:rPr>
          <w:ins w:id="2374" w:author="Miska Hannuksela" w:date="2014-03-04T11:25:00Z"/>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r w:rsidRPr="00564A49">
        <w:rPr>
          <w:lang w:val="en-US"/>
        </w:rPr>
        <w:t>SEI message semantics</w:t>
      </w:r>
      <w:bookmarkEnd w:id="2297"/>
      <w:bookmarkEnd w:id="2298"/>
    </w:p>
    <w:p w:rsidR="007E173E" w:rsidRPr="00564A49" w:rsidRDefault="007E173E" w:rsidP="007E173E">
      <w:pPr>
        <w:pStyle w:val="Caption"/>
      </w:pPr>
      <w:bookmarkStart w:id="2375"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375"/>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r w:rsidR="005D2FB2" w:rsidRPr="00564A49" w:rsidTr="00802F9B">
        <w:trPr>
          <w:cantSplit/>
          <w:trHeight w:val="144"/>
          <w:jc w:val="center"/>
          <w:ins w:id="2376" w:author="Miska Hannuksela" w:date="2014-03-04T13:07:00Z"/>
        </w:trPr>
        <w:tc>
          <w:tcPr>
            <w:tcW w:w="3464" w:type="dxa"/>
            <w:tcBorders>
              <w:top w:val="single" w:sz="4" w:space="0" w:color="auto"/>
              <w:left w:val="single" w:sz="6" w:space="0" w:color="auto"/>
              <w:bottom w:val="single" w:sz="4" w:space="0" w:color="auto"/>
              <w:right w:val="single" w:sz="6" w:space="0" w:color="auto"/>
            </w:tcBorders>
            <w:vAlign w:val="center"/>
          </w:tcPr>
          <w:p w:rsidR="005D2FB2" w:rsidRPr="00564A49" w:rsidRDefault="005D2FB2" w:rsidP="00802F9B">
            <w:pPr>
              <w:keepNext/>
              <w:spacing w:before="40" w:after="40"/>
              <w:jc w:val="center"/>
              <w:rPr>
                <w:ins w:id="2377" w:author="Miska Hannuksela" w:date="2014-03-04T13:07:00Z"/>
                <w:lang w:val="en-US"/>
              </w:rPr>
            </w:pPr>
            <w:ins w:id="2378" w:author="Miska Hannuksela" w:date="2014-03-04T13:07:00Z">
              <w:r>
                <w:rPr>
                  <w:lang w:val="en-US"/>
                </w:rPr>
                <w:t>Output layer set nesting</w:t>
              </w:r>
            </w:ins>
          </w:p>
        </w:tc>
        <w:tc>
          <w:tcPr>
            <w:tcW w:w="5378" w:type="dxa"/>
            <w:tcBorders>
              <w:top w:val="single" w:sz="4" w:space="0" w:color="auto"/>
              <w:left w:val="single" w:sz="6" w:space="0" w:color="auto"/>
              <w:bottom w:val="single" w:sz="4" w:space="0" w:color="auto"/>
              <w:right w:val="single" w:sz="6" w:space="0" w:color="auto"/>
            </w:tcBorders>
            <w:vAlign w:val="center"/>
          </w:tcPr>
          <w:p w:rsidR="005D2FB2" w:rsidRPr="00564A49" w:rsidRDefault="005D2FB2" w:rsidP="00802F9B">
            <w:pPr>
              <w:pStyle w:val="tablecell"/>
              <w:numPr>
                <w:ilvl w:val="12"/>
                <w:numId w:val="0"/>
              </w:numPr>
              <w:spacing w:before="40" w:after="40"/>
              <w:jc w:val="center"/>
              <w:rPr>
                <w:ins w:id="2379" w:author="Miska Hannuksela" w:date="2014-03-04T13:07:00Z"/>
                <w:noProof/>
              </w:rPr>
            </w:pPr>
            <w:ins w:id="2380" w:author="Miska Hannuksela" w:date="2014-03-04T13:08:00Z">
              <w:r w:rsidRPr="005D2FB2">
                <w:rPr>
                  <w:bCs/>
                  <w:noProof/>
                  <w:lang w:val="en-US"/>
                </w:rPr>
                <w:t>Depending on the nested SEI messages. Each nested SEI</w:t>
              </w:r>
              <w:r>
                <w:rPr>
                  <w:bCs/>
                  <w:noProof/>
                  <w:lang w:val="en-US"/>
                </w:rPr>
                <w:t xml:space="preserve"> </w:t>
              </w:r>
              <w:r w:rsidRPr="005D2FB2">
                <w:rPr>
                  <w:bCs/>
                  <w:noProof/>
                  <w:lang w:val="en-US"/>
                </w:rPr>
                <w:t>message has the same persistence scope as if the SEI message</w:t>
              </w:r>
              <w:r>
                <w:rPr>
                  <w:bCs/>
                  <w:noProof/>
                  <w:lang w:val="en-US"/>
                </w:rPr>
                <w:t xml:space="preserve"> </w:t>
              </w:r>
              <w:r w:rsidRPr="005D2FB2">
                <w:rPr>
                  <w:bCs/>
                  <w:lang w:val="en-US" w:eastAsia="zh-CN"/>
                </w:rPr>
                <w:t>was not nested</w:t>
              </w:r>
            </w:ins>
          </w:p>
        </w:tc>
      </w:tr>
      <w:tr w:rsidR="002B03AC" w:rsidRPr="00564A49" w:rsidTr="00802F9B">
        <w:trPr>
          <w:cantSplit/>
          <w:trHeight w:val="144"/>
          <w:jc w:val="center"/>
          <w:ins w:id="2381" w:author="Miska Hannuksela" w:date="2014-03-04T11:26:00Z"/>
        </w:trPr>
        <w:tc>
          <w:tcPr>
            <w:tcW w:w="3464" w:type="dxa"/>
            <w:tcBorders>
              <w:top w:val="single" w:sz="4" w:space="0" w:color="auto"/>
              <w:left w:val="single" w:sz="6" w:space="0" w:color="auto"/>
              <w:bottom w:val="single" w:sz="4" w:space="0" w:color="auto"/>
              <w:right w:val="single" w:sz="6" w:space="0" w:color="auto"/>
            </w:tcBorders>
            <w:vAlign w:val="center"/>
          </w:tcPr>
          <w:p w:rsidR="002B03AC" w:rsidRPr="00564A49" w:rsidRDefault="002B03AC" w:rsidP="00802F9B">
            <w:pPr>
              <w:keepNext/>
              <w:spacing w:before="40" w:after="40"/>
              <w:jc w:val="center"/>
              <w:rPr>
                <w:ins w:id="2382" w:author="Miska Hannuksela" w:date="2014-03-04T11:26:00Z"/>
                <w:lang w:val="en-US"/>
              </w:rPr>
            </w:pPr>
            <w:ins w:id="2383" w:author="Miska Hannuksela" w:date="2014-03-04T11:26:00Z">
              <w:r>
                <w:rPr>
                  <w:lang w:val="en-US"/>
                </w:rPr>
                <w:t>VPS rewriting</w:t>
              </w:r>
            </w:ins>
          </w:p>
        </w:tc>
        <w:tc>
          <w:tcPr>
            <w:tcW w:w="5378" w:type="dxa"/>
            <w:tcBorders>
              <w:top w:val="single" w:sz="4" w:space="0" w:color="auto"/>
              <w:left w:val="single" w:sz="6" w:space="0" w:color="auto"/>
              <w:bottom w:val="single" w:sz="4" w:space="0" w:color="auto"/>
              <w:right w:val="single" w:sz="6" w:space="0" w:color="auto"/>
            </w:tcBorders>
            <w:vAlign w:val="center"/>
          </w:tcPr>
          <w:p w:rsidR="002B03AC" w:rsidRPr="00564A49" w:rsidRDefault="002B03AC" w:rsidP="00802F9B">
            <w:pPr>
              <w:pStyle w:val="tablecell"/>
              <w:numPr>
                <w:ilvl w:val="12"/>
                <w:numId w:val="0"/>
              </w:numPr>
              <w:spacing w:before="40" w:after="40"/>
              <w:jc w:val="center"/>
              <w:rPr>
                <w:ins w:id="2384" w:author="Miska Hannuksela" w:date="2014-03-04T11:26:00Z"/>
                <w:noProof/>
              </w:rPr>
            </w:pPr>
            <w:ins w:id="2385" w:author="Miska Hannuksela" w:date="2014-03-04T11:27:00Z">
              <w:r>
                <w:rPr>
                  <w:noProof/>
                </w:rPr>
                <w:t xml:space="preserve">Specified in subclause </w:t>
              </w:r>
              <w:r>
                <w:rPr>
                  <w:noProof/>
                </w:rPr>
                <w:fldChar w:fldCharType="begin"/>
              </w:r>
              <w:r>
                <w:rPr>
                  <w:noProof/>
                </w:rPr>
                <w:instrText xml:space="preserve"> REF _Ref381693925 \r \h </w:instrText>
              </w:r>
            </w:ins>
            <w:r>
              <w:rPr>
                <w:noProof/>
              </w:rPr>
            </w:r>
            <w:r>
              <w:rPr>
                <w:noProof/>
              </w:rPr>
              <w:fldChar w:fldCharType="separate"/>
            </w:r>
            <w:ins w:id="2386" w:author="Miska Hannuksela" w:date="2014-03-04T11:27:00Z">
              <w:r>
                <w:rPr>
                  <w:noProof/>
                </w:rPr>
                <w:t>F.10.2</w:t>
              </w:r>
              <w:r>
                <w:rPr>
                  <w:noProof/>
                </w:rPr>
                <w:fldChar w:fldCharType="end"/>
              </w:r>
            </w:ins>
          </w:p>
        </w:tc>
      </w:tr>
    </w:tbl>
    <w:p w:rsidR="007E173E" w:rsidRPr="00564A49" w:rsidRDefault="007E173E" w:rsidP="005D2FB2">
      <w:pPr>
        <w:pStyle w:val="3N"/>
        <w:rPr>
          <w:bCs/>
          <w:lang w:val="en-US" w:eastAsia="zh-CN"/>
        </w:rPr>
      </w:pPr>
      <w:bookmarkStart w:id="2387" w:name="_Ref348357812"/>
    </w:p>
    <w:p w:rsidR="007E173E" w:rsidRPr="00564A49" w:rsidRDefault="007E173E" w:rsidP="007E173E">
      <w:pPr>
        <w:pStyle w:val="3N"/>
        <w:rPr>
          <w:bCs/>
          <w:lang w:val="en-US" w:eastAsia="zh-CN"/>
        </w:rPr>
      </w:pPr>
      <w:r w:rsidRPr="00564A49">
        <w:rPr>
          <w:bCs/>
          <w:lang w:val="en-US" w:eastAsia="zh-CN"/>
        </w:rPr>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388" w:name="_Toc377921580"/>
      <w:bookmarkStart w:id="2389" w:name="_Toc378026218"/>
      <w:r w:rsidRPr="00564A49">
        <w:rPr>
          <w:lang w:val="en-US"/>
        </w:rPr>
        <w:lastRenderedPageBreak/>
        <w:t>Layers not present SEI message semantics</w:t>
      </w:r>
      <w:bookmarkEnd w:id="2388"/>
      <w:bookmarkEnd w:id="238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390" w:name="_Toc377921581"/>
      <w:bookmarkStart w:id="2391" w:name="_Toc378026219"/>
      <w:bookmarkStart w:id="2392" w:name="_Ref355956448"/>
      <w:r w:rsidRPr="00564A49">
        <w:rPr>
          <w:lang w:val="en-US"/>
        </w:rPr>
        <w:t>Inter-layer constrained tile sets SEI message semantics</w:t>
      </w:r>
      <w:bookmarkEnd w:id="2390"/>
      <w:bookmarkEnd w:id="239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lastRenderedPageBreak/>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393" w:name="_Toc377921582"/>
      <w:bookmarkStart w:id="2394" w:name="_Toc378026220"/>
      <w:bookmarkStart w:id="2395" w:name="_Ref363585405"/>
      <w:r w:rsidRPr="00564A49">
        <w:rPr>
          <w:lang w:val="en-US"/>
        </w:rPr>
        <w:t>Bitstream partition nesting SEI message semantics</w:t>
      </w:r>
      <w:bookmarkEnd w:id="2393"/>
      <w:bookmarkEnd w:id="239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lastRenderedPageBreak/>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396" w:name="_Toc377921583"/>
      <w:bookmarkStart w:id="2397" w:name="_Toc378026221"/>
      <w:r w:rsidRPr="00564A49">
        <w:rPr>
          <w:lang w:val="en-US"/>
        </w:rPr>
        <w:t>Bitstream partition initial arrival time SEI message semantics</w:t>
      </w:r>
      <w:bookmarkEnd w:id="2396"/>
      <w:bookmarkEnd w:id="239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398" w:name="_Toc377921584"/>
      <w:bookmarkStart w:id="2399" w:name="_Toc378026222"/>
      <w:r w:rsidRPr="00564A49">
        <w:rPr>
          <w:lang w:val="en-US"/>
        </w:rPr>
        <w:t>Bitstream partition HRD parameters SEI message semantics</w:t>
      </w:r>
      <w:bookmarkEnd w:id="2398"/>
      <w:bookmarkEnd w:id="239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lastRenderedPageBreak/>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400" w:name="_Toc377921585"/>
      <w:bookmarkStart w:id="2401" w:name="_Toc378026223"/>
      <w:bookmarkStart w:id="2402" w:name="_Ref373340820"/>
      <w:r w:rsidRPr="00564A49">
        <w:rPr>
          <w:lang w:val="en-US"/>
        </w:rPr>
        <w:t>Sub-bitstream property SEI message semantics</w:t>
      </w:r>
      <w:bookmarkEnd w:id="2400"/>
      <w:bookmarkEnd w:id="240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lastRenderedPageBreak/>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403" w:name="_Toc377921586"/>
      <w:bookmarkStart w:id="2404" w:name="_Toc378026224"/>
      <w:r w:rsidRPr="00564A49">
        <w:t>Alpha</w:t>
      </w:r>
      <w:r w:rsidRPr="00564A49">
        <w:rPr>
          <w:bCs/>
          <w:noProof/>
          <w:lang w:val="it-IT"/>
        </w:rPr>
        <w:t xml:space="preserve"> channel information SEI message semantics</w:t>
      </w:r>
      <w:bookmarkEnd w:id="2403"/>
      <w:bookmarkEnd w:id="240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w:t>
      </w:r>
      <w:r w:rsidRPr="00564A49">
        <w:rPr>
          <w:szCs w:val="22"/>
          <w:lang w:val="en-CA"/>
        </w:rPr>
        <w:lastRenderedPageBreak/>
        <w:t>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5D2FB2" w:rsidRPr="00564A49" w:rsidRDefault="005D2FB2" w:rsidP="005D2FB2">
      <w:pPr>
        <w:pStyle w:val="3H2"/>
        <w:keepLines w:val="0"/>
        <w:numPr>
          <w:ilvl w:val="3"/>
          <w:numId w:val="37"/>
        </w:numPr>
        <w:tabs>
          <w:tab w:val="clear" w:pos="4230"/>
          <w:tab w:val="num" w:pos="1134"/>
        </w:tabs>
        <w:ind w:left="1134" w:hanging="1134"/>
        <w:rPr>
          <w:ins w:id="2405" w:author="Miska Hannuksela" w:date="2014-03-04T13:09:00Z"/>
          <w:szCs w:val="22"/>
          <w:lang w:val="it-IT"/>
        </w:rPr>
      </w:pPr>
      <w:bookmarkStart w:id="2406" w:name="_Toc377921587"/>
      <w:bookmarkStart w:id="2407" w:name="_Toc378026225"/>
      <w:ins w:id="2408" w:author="Miska Hannuksela" w:date="2014-03-04T13:09:00Z">
        <w:r>
          <w:t>Output layer set nesting SEI message</w:t>
        </w:r>
        <w:r w:rsidRPr="00564A49">
          <w:rPr>
            <w:bCs/>
            <w:noProof/>
            <w:lang w:val="it-IT"/>
          </w:rPr>
          <w:t xml:space="preserve"> semantics</w:t>
        </w:r>
      </w:ins>
    </w:p>
    <w:p w:rsidR="005D2FB2" w:rsidRPr="00564A49" w:rsidRDefault="005D2FB2" w:rsidP="005D2FB2">
      <w:pPr>
        <w:rPr>
          <w:ins w:id="2409" w:author="Miska Hannuksela" w:date="2014-03-04T13:10:00Z"/>
          <w:szCs w:val="22"/>
        </w:rPr>
      </w:pPr>
      <w:ins w:id="2410" w:author="Miska Hannuksela" w:date="2014-03-04T13:10:00Z">
        <w:r w:rsidRPr="00564A49">
          <w:rPr>
            <w:szCs w:val="22"/>
          </w:rPr>
          <w:t xml:space="preserve">The </w:t>
        </w:r>
      </w:ins>
      <w:ins w:id="2411" w:author="Miska Hannuksela" w:date="2014-03-04T13:11:00Z">
        <w:r>
          <w:rPr>
            <w:szCs w:val="22"/>
          </w:rPr>
          <w:t>output layer set nesting</w:t>
        </w:r>
      </w:ins>
      <w:ins w:id="2412" w:author="Miska Hannuksela" w:date="2014-03-04T13:10:00Z">
        <w:r w:rsidRPr="00564A49">
          <w:rPr>
            <w:szCs w:val="22"/>
          </w:rPr>
          <w:t xml:space="preserve"> SEI message provides a mechanism t</w:t>
        </w:r>
        <w:r>
          <w:rPr>
            <w:szCs w:val="22"/>
          </w:rPr>
          <w:t xml:space="preserve">o associate SEI messages with one or more </w:t>
        </w:r>
      </w:ins>
      <w:ins w:id="2413" w:author="Miska Hannuksela" w:date="2014-03-05T12:50:00Z">
        <w:r w:rsidR="004C44FE">
          <w:rPr>
            <w:szCs w:val="22"/>
          </w:rPr>
          <w:t xml:space="preserve">additional layer sets or one or more </w:t>
        </w:r>
      </w:ins>
      <w:ins w:id="2414" w:author="Miska Hannuksela" w:date="2014-03-04T13:11:00Z">
        <w:r>
          <w:rPr>
            <w:szCs w:val="22"/>
          </w:rPr>
          <w:t>output</w:t>
        </w:r>
      </w:ins>
      <w:ins w:id="2415" w:author="Miska Hannuksela" w:date="2014-03-04T13:10:00Z">
        <w:r>
          <w:rPr>
            <w:szCs w:val="22"/>
          </w:rPr>
          <w:t xml:space="preserve"> </w:t>
        </w:r>
      </w:ins>
      <w:ins w:id="2416" w:author="Miska Hannuksela" w:date="2014-03-04T13:11:00Z">
        <w:r>
          <w:rPr>
            <w:szCs w:val="22"/>
          </w:rPr>
          <w:t>layer sets</w:t>
        </w:r>
      </w:ins>
      <w:ins w:id="2417" w:author="Miska Hannuksela" w:date="2014-03-04T13:10:00Z">
        <w:r w:rsidRPr="00564A49">
          <w:rPr>
            <w:szCs w:val="22"/>
          </w:rPr>
          <w:t>.</w:t>
        </w:r>
      </w:ins>
    </w:p>
    <w:p w:rsidR="005D2FB2" w:rsidRPr="00564A49" w:rsidRDefault="005D2FB2" w:rsidP="005D2FB2">
      <w:pPr>
        <w:rPr>
          <w:ins w:id="2418" w:author="Miska Hannuksela" w:date="2014-03-04T13:10:00Z"/>
          <w:szCs w:val="22"/>
        </w:rPr>
      </w:pPr>
      <w:ins w:id="2419" w:author="Miska Hannuksela" w:date="2014-03-04T13:10:00Z">
        <w:r w:rsidRPr="00564A49">
          <w:rPr>
            <w:szCs w:val="22"/>
          </w:rPr>
          <w:t>A</w:t>
        </w:r>
      </w:ins>
      <w:ins w:id="2420" w:author="Miska Hannuksela" w:date="2014-03-04T13:11:00Z">
        <w:r>
          <w:rPr>
            <w:szCs w:val="22"/>
          </w:rPr>
          <w:t>n</w:t>
        </w:r>
      </w:ins>
      <w:ins w:id="2421" w:author="Miska Hannuksela" w:date="2014-03-04T13:10:00Z">
        <w:r w:rsidRPr="00564A49">
          <w:rPr>
            <w:szCs w:val="22"/>
          </w:rPr>
          <w:t xml:space="preserve"> </w:t>
        </w:r>
      </w:ins>
      <w:ins w:id="2422" w:author="Miska Hannuksela" w:date="2014-03-04T13:11:00Z">
        <w:r>
          <w:rPr>
            <w:szCs w:val="22"/>
          </w:rPr>
          <w:t>output layer set nesting</w:t>
        </w:r>
        <w:r w:rsidRPr="00564A49">
          <w:rPr>
            <w:szCs w:val="22"/>
          </w:rPr>
          <w:t xml:space="preserve"> SEI message</w:t>
        </w:r>
      </w:ins>
      <w:ins w:id="2423" w:author="Miska Hannuksela" w:date="2014-03-04T13:10:00Z">
        <w:r w:rsidRPr="00564A49">
          <w:rPr>
            <w:szCs w:val="22"/>
          </w:rPr>
          <w:t xml:space="preserve"> contains one or more SEI messages.</w:t>
        </w:r>
      </w:ins>
    </w:p>
    <w:p w:rsidR="004C44FE" w:rsidRPr="004C44FE" w:rsidRDefault="004C44FE" w:rsidP="005D2FB2">
      <w:pPr>
        <w:widowControl w:val="0"/>
        <w:rPr>
          <w:ins w:id="2424" w:author="Miska Hannuksela" w:date="2014-03-05T12:51:00Z"/>
        </w:rPr>
      </w:pPr>
      <w:ins w:id="2425" w:author="Miska Hannuksela" w:date="2014-03-05T12:51:00Z">
        <w:r>
          <w:rPr>
            <w:b/>
          </w:rPr>
          <w:t>ols_flag</w:t>
        </w:r>
        <w:r>
          <w:t xml:space="preserve"> equal to 0 specifies that the nested SEI messages are </w:t>
        </w:r>
      </w:ins>
      <w:ins w:id="2426" w:author="Miska Hannuksela" w:date="2014-03-05T12:52:00Z">
        <w:r>
          <w:t>associated</w:t>
        </w:r>
      </w:ins>
      <w:ins w:id="2427" w:author="Miska Hannuksela" w:date="2014-03-05T12:51:00Z">
        <w:r>
          <w:t xml:space="preserve"> </w:t>
        </w:r>
      </w:ins>
      <w:ins w:id="2428" w:author="Miska Hannuksela" w:date="2014-03-05T12:52:00Z">
        <w:r>
          <w:t>with additional layer sets</w:t>
        </w:r>
      </w:ins>
      <w:ins w:id="2429" w:author="Miska Hannuksela" w:date="2014-03-05T12:53:00Z">
        <w:r>
          <w:t xml:space="preserve"> identified through ols_idx[ i ]. ols_flag equal to 1 specifies that the nested SEI messages are associated with output layer sets identified through ols_idx[ i ].</w:t>
        </w:r>
      </w:ins>
      <w:ins w:id="2430" w:author="Miska Hannuksela" w:date="2014-03-05T12:56:00Z">
        <w:r>
          <w:t xml:space="preserve"> When </w:t>
        </w:r>
        <w:del w:id="2431" w:author="(r2)" w:date="2014-04-01T00:06:00Z">
          <w:r w:rsidDel="00452BE3">
            <w:delText>NumAddLayerSets</w:delText>
          </w:r>
        </w:del>
      </w:ins>
      <w:ins w:id="2432" w:author="(r2)" w:date="2014-04-01T00:06:00Z">
        <w:r w:rsidR="00452BE3">
          <w:t>num_add_layer_sets</w:t>
        </w:r>
      </w:ins>
      <w:ins w:id="2433" w:author="Miska Hannuksela" w:date="2014-03-05T12:56:00Z">
        <w:r>
          <w:t xml:space="preserve"> is equal to 0, ols_flag shall</w:t>
        </w:r>
      </w:ins>
      <w:ins w:id="2434" w:author="Miska Hannuksela" w:date="2014-03-05T12:57:00Z">
        <w:r>
          <w:t xml:space="preserve"> </w:t>
        </w:r>
      </w:ins>
      <w:ins w:id="2435" w:author="Miska Hannuksela" w:date="2014-03-05T12:56:00Z">
        <w:r>
          <w:t xml:space="preserve">be equal to </w:t>
        </w:r>
      </w:ins>
      <w:ins w:id="2436" w:author="Miska Hannuksela" w:date="2014-03-05T12:57:00Z">
        <w:r>
          <w:t>1.</w:t>
        </w:r>
      </w:ins>
    </w:p>
    <w:p w:rsidR="005D2FB2" w:rsidRDefault="005D2FB2" w:rsidP="005D2FB2">
      <w:pPr>
        <w:widowControl w:val="0"/>
        <w:rPr>
          <w:ins w:id="2437" w:author="Miska Hannuksela" w:date="2014-03-04T13:13:00Z"/>
        </w:rPr>
      </w:pPr>
      <w:ins w:id="2438" w:author="Miska Hannuksela" w:date="2014-03-04T13:12:00Z">
        <w:r>
          <w:rPr>
            <w:b/>
          </w:rPr>
          <w:t>num_ols_indices_minus1</w:t>
        </w:r>
        <w:r w:rsidRPr="00564A49">
          <w:t xml:space="preserve"> </w:t>
        </w:r>
        <w:r>
          <w:t xml:space="preserve">plus 1 specifies the number of </w:t>
        </w:r>
      </w:ins>
      <w:ins w:id="2439" w:author="Miska Hannuksela" w:date="2014-03-05T12:50:00Z">
        <w:r w:rsidR="004C44FE">
          <w:t xml:space="preserve">indices of additional layer sets or </w:t>
        </w:r>
      </w:ins>
      <w:ins w:id="2440" w:author="Miska Hannuksela" w:date="2014-03-04T13:12:00Z">
        <w:r>
          <w:t xml:space="preserve">output layer sets the nested SEI messages are associated with. </w:t>
        </w:r>
      </w:ins>
      <w:ins w:id="2441" w:author="Miska Hannuksela" w:date="2014-03-04T13:13:00Z">
        <w:r>
          <w:t xml:space="preserve">num_ols_indices_minus1 shall be in the range of 0 to </w:t>
        </w:r>
      </w:ins>
      <w:ins w:id="2442" w:author="Miska Hannuksela" w:date="2014-03-04T13:34:00Z">
        <w:r w:rsidR="00B26B23">
          <w:t>2047</w:t>
        </w:r>
      </w:ins>
      <w:ins w:id="2443" w:author="Miska Hannuksela" w:date="2014-03-04T13:13:00Z">
        <w:r>
          <w:t>, inclusive.</w:t>
        </w:r>
      </w:ins>
    </w:p>
    <w:p w:rsidR="005D2FB2" w:rsidRDefault="005D2FB2" w:rsidP="005D2FB2">
      <w:pPr>
        <w:widowControl w:val="0"/>
        <w:rPr>
          <w:ins w:id="2444" w:author="Miska Hannuksela" w:date="2014-03-04T13:15:00Z"/>
        </w:rPr>
      </w:pPr>
      <w:ins w:id="2445" w:author="Miska Hannuksela" w:date="2014-03-04T13:13:00Z">
        <w:r w:rsidRPr="00F71D65">
          <w:rPr>
            <w:b/>
          </w:rPr>
          <w:t>ols_idx</w:t>
        </w:r>
        <w:r>
          <w:t xml:space="preserve">[ i ] specifies </w:t>
        </w:r>
      </w:ins>
      <w:ins w:id="2446" w:author="Miska Hannuksela" w:date="2014-03-04T13:14:00Z">
        <w:r w:rsidR="00F71D65">
          <w:t>an</w:t>
        </w:r>
      </w:ins>
      <w:ins w:id="2447" w:author="Miska Hannuksela" w:date="2014-03-04T13:13:00Z">
        <w:r>
          <w:t xml:space="preserve"> index of </w:t>
        </w:r>
      </w:ins>
      <w:ins w:id="2448" w:author="Miska Hannuksela" w:date="2014-03-05T12:54:00Z">
        <w:r w:rsidR="004C44FE">
          <w:t>the additional layer set or the output layer set</w:t>
        </w:r>
      </w:ins>
      <w:ins w:id="2449" w:author="Miska Hannuksela" w:date="2014-03-04T13:14:00Z">
        <w:r w:rsidR="00F71D65">
          <w:t xml:space="preserve"> specified in the active VPS to which the nested SEI messages are associated with.</w:t>
        </w:r>
      </w:ins>
      <w:ins w:id="2450" w:author="Miska Hannuksela" w:date="2014-03-05T12:54:00Z">
        <w:r w:rsidR="004C44FE">
          <w:t xml:space="preserve"> </w:t>
        </w:r>
      </w:ins>
      <w:ins w:id="2451" w:author="Miska Hannuksela" w:date="2014-03-05T12:57:00Z">
        <w:r w:rsidR="004C44FE">
          <w:t>If</w:t>
        </w:r>
      </w:ins>
      <w:ins w:id="2452" w:author="Miska Hannuksela" w:date="2014-03-05T12:54:00Z">
        <w:r w:rsidR="004C44FE">
          <w:t xml:space="preserve"> ols_flag is equal to 0, ols_idx</w:t>
        </w:r>
      </w:ins>
      <w:proofErr w:type="gramStart"/>
      <w:ins w:id="2453" w:author="Miska Hannuksela" w:date="2014-03-05T12:57:00Z">
        <w:r w:rsidR="004C44FE">
          <w:t>[ i</w:t>
        </w:r>
        <w:proofErr w:type="gramEnd"/>
        <w:r w:rsidR="004C44FE">
          <w:t> ]</w:t>
        </w:r>
      </w:ins>
      <w:ins w:id="2454" w:author="Miska Hannuksela" w:date="2014-03-05T12:54:00Z">
        <w:r w:rsidR="004C44FE">
          <w:t xml:space="preserve"> shall be in the range of vps_num_</w:t>
        </w:r>
      </w:ins>
      <w:ins w:id="2455" w:author="Miska Hannuksela" w:date="2014-03-05T12:55:00Z">
        <w:r w:rsidR="004C44FE">
          <w:t xml:space="preserve">layer_sets_minus1 + 1 to </w:t>
        </w:r>
      </w:ins>
      <w:ins w:id="2456" w:author="Miska Hannuksela" w:date="2014-03-05T12:56:00Z">
        <w:r w:rsidR="004C44FE">
          <w:t xml:space="preserve">vps_num_layer_sets_minus1 + </w:t>
        </w:r>
        <w:del w:id="2457" w:author="(r2)" w:date="2014-04-01T00:06:00Z">
          <w:r w:rsidR="004C44FE" w:rsidDel="00452BE3">
            <w:delText>NumAddLayerSets</w:delText>
          </w:r>
        </w:del>
      </w:ins>
      <w:ins w:id="2458" w:author="(r2)" w:date="2014-04-01T00:06:00Z">
        <w:r w:rsidR="00452BE3">
          <w:t>num_add_layer_sets</w:t>
        </w:r>
      </w:ins>
      <w:ins w:id="2459" w:author="Miska Hannuksela" w:date="2014-03-05T12:56:00Z">
        <w:r w:rsidR="004C44FE">
          <w:t>, inclusive.</w:t>
        </w:r>
      </w:ins>
      <w:ins w:id="2460" w:author="Miska Hannuksela" w:date="2014-03-05T12:57:00Z">
        <w:r w:rsidR="004C44FE">
          <w:t xml:space="preserve"> Otherwise (ols_flag is equal to 1), </w:t>
        </w:r>
      </w:ins>
      <w:ins w:id="2461" w:author="Miska Hannuksela" w:date="2014-03-05T12:58:00Z">
        <w:r w:rsidR="004C44FE">
          <w:t xml:space="preserve">ols_idx[ i ] shall be in the range of 0 to NumOutputLayerSets </w:t>
        </w:r>
      </w:ins>
      <w:ins w:id="2462" w:author="Miska Hannuksela" w:date="2014-03-05T12:59:00Z">
        <w:r w:rsidR="004C44FE">
          <w:t>–</w:t>
        </w:r>
      </w:ins>
      <w:ins w:id="2463" w:author="Miska Hannuksela" w:date="2014-03-05T12:58:00Z">
        <w:r w:rsidR="004C44FE">
          <w:t xml:space="preserve"> 1,</w:t>
        </w:r>
      </w:ins>
      <w:ins w:id="2464" w:author="Miska Hannuksela" w:date="2014-03-05T12:59:00Z">
        <w:r w:rsidR="004C44FE">
          <w:t xml:space="preserve"> </w:t>
        </w:r>
      </w:ins>
      <w:ins w:id="2465" w:author="Miska Hannuksela" w:date="2014-03-05T12:58:00Z">
        <w:r w:rsidR="004C44FE">
          <w:t>inclusive.</w:t>
        </w:r>
      </w:ins>
    </w:p>
    <w:p w:rsidR="00F71D65" w:rsidRPr="00564A49" w:rsidRDefault="00F71D65" w:rsidP="005D2FB2">
      <w:pPr>
        <w:widowControl w:val="0"/>
        <w:rPr>
          <w:ins w:id="2466" w:author="Miska Hannuksela" w:date="2014-03-04T13:12:00Z"/>
          <w:szCs w:val="22"/>
          <w:lang w:val="en-CA"/>
        </w:rPr>
      </w:pPr>
      <w:ins w:id="2467" w:author="Miska Hannuksela" w:date="2014-03-04T13:15:00Z">
        <w:r w:rsidRPr="00F71D65">
          <w:rPr>
            <w:b/>
          </w:rPr>
          <w:t>ols_nesting_zero_bit</w:t>
        </w:r>
        <w:r>
          <w:t xml:space="preserve"> shall be equal to 0.</w:t>
        </w:r>
      </w:ins>
    </w:p>
    <w:p w:rsidR="002B03AC" w:rsidRPr="00564A49" w:rsidRDefault="002B03AC" w:rsidP="002B03AC">
      <w:pPr>
        <w:pStyle w:val="3H2"/>
        <w:keepLines w:val="0"/>
        <w:numPr>
          <w:ilvl w:val="3"/>
          <w:numId w:val="37"/>
        </w:numPr>
        <w:tabs>
          <w:tab w:val="clear" w:pos="4230"/>
          <w:tab w:val="num" w:pos="1134"/>
        </w:tabs>
        <w:ind w:left="1134" w:hanging="1134"/>
        <w:rPr>
          <w:ins w:id="2468" w:author="Miska Hannuksela" w:date="2014-03-04T11:28:00Z"/>
          <w:szCs w:val="22"/>
          <w:lang w:val="it-IT"/>
        </w:rPr>
      </w:pPr>
      <w:ins w:id="2469" w:author="Miska Hannuksela" w:date="2014-03-04T11:28:00Z">
        <w:r>
          <w:t>VPS rewriting</w:t>
        </w:r>
        <w:r w:rsidRPr="00564A49">
          <w:rPr>
            <w:bCs/>
            <w:noProof/>
            <w:lang w:val="it-IT"/>
          </w:rPr>
          <w:t xml:space="preserve"> SEI message semantics</w:t>
        </w:r>
      </w:ins>
    </w:p>
    <w:p w:rsidR="002B03AC" w:rsidRDefault="002B03AC" w:rsidP="002B03AC">
      <w:pPr>
        <w:widowControl w:val="0"/>
        <w:rPr>
          <w:ins w:id="2470" w:author="Miska Hannuksela" w:date="2014-03-04T11:33:00Z"/>
          <w:szCs w:val="22"/>
          <w:lang w:val="en-CA"/>
        </w:rPr>
      </w:pPr>
      <w:ins w:id="2471" w:author="Miska Hannuksela" w:date="2014-03-04T11:28:00Z">
        <w:r w:rsidRPr="00564A49">
          <w:rPr>
            <w:szCs w:val="22"/>
            <w:lang w:val="en-CA"/>
          </w:rPr>
          <w:t xml:space="preserve">The </w:t>
        </w:r>
        <w:r>
          <w:rPr>
            <w:szCs w:val="22"/>
            <w:lang w:val="en-CA"/>
          </w:rPr>
          <w:t>VPS rewriting</w:t>
        </w:r>
        <w:r w:rsidRPr="00564A49">
          <w:rPr>
            <w:szCs w:val="22"/>
            <w:lang w:val="en-CA"/>
          </w:rPr>
          <w:t xml:space="preserve"> SEI message </w:t>
        </w:r>
        <w:r w:rsidR="008A27E2">
          <w:rPr>
            <w:szCs w:val="22"/>
            <w:lang w:val="en-CA"/>
          </w:rPr>
          <w:t>contains a nal_unit(</w:t>
        </w:r>
        <w:r w:rsidR="008A27E2" w:rsidRPr="008A27E2">
          <w:rPr>
            <w:szCs w:val="22"/>
            <w:lang w:val="en-US"/>
          </w:rPr>
          <w:t xml:space="preserve"> ) syntax structure in which </w:t>
        </w:r>
      </w:ins>
      <w:ins w:id="2472" w:author="Miska Hannuksela" w:date="2014-03-04T11:29:00Z">
        <w:r w:rsidR="008A27E2">
          <w:rPr>
            <w:szCs w:val="22"/>
            <w:lang w:val="en-US"/>
          </w:rPr>
          <w:t xml:space="preserve">nal_unit_type shall be equal to </w:t>
        </w:r>
      </w:ins>
      <w:ins w:id="2473" w:author="Miska Hannuksela" w:date="2014-03-04T11:30:00Z">
        <w:r w:rsidR="008A27E2">
          <w:rPr>
            <w:szCs w:val="22"/>
            <w:lang w:val="en-US"/>
          </w:rPr>
          <w:t>VPS_NUT</w:t>
        </w:r>
      </w:ins>
      <w:ins w:id="2474" w:author="Miska Hannuksela" w:date="2014-03-04T11:28:00Z">
        <w:r w:rsidRPr="00564A49">
          <w:rPr>
            <w:szCs w:val="22"/>
            <w:lang w:val="en-CA"/>
          </w:rPr>
          <w:t>.</w:t>
        </w:r>
      </w:ins>
      <w:ins w:id="2475" w:author="Miska Hannuksela" w:date="2014-03-04T11:41:00Z">
        <w:r w:rsidR="00724AD1">
          <w:rPr>
            <w:szCs w:val="22"/>
            <w:lang w:val="en-CA"/>
          </w:rPr>
          <w:t xml:space="preserve"> The VPS rewriting SEI message contains a VPS NAL unit that is added to the output bitstream of the non-base layer </w:t>
        </w:r>
      </w:ins>
      <w:ins w:id="2476" w:author="Miska Hannuksela" w:date="2014-03-05T09:49:00Z">
        <w:r w:rsidR="00FB0B6D">
          <w:rPr>
            <w:szCs w:val="22"/>
            <w:lang w:val="en-CA"/>
          </w:rPr>
          <w:t>sub</w:t>
        </w:r>
      </w:ins>
      <w:ins w:id="2477" w:author="Miska Hannuksela" w:date="2014-03-04T11:41:00Z">
        <w:r w:rsidR="00724AD1">
          <w:rPr>
            <w:szCs w:val="22"/>
            <w:lang w:val="en-CA"/>
          </w:rPr>
          <w:t xml:space="preserve">tree extraction process </w:t>
        </w:r>
      </w:ins>
      <w:ins w:id="2478" w:author="Miska Hannuksela" w:date="2014-03-04T11:42:00Z">
        <w:r w:rsidR="00724AD1">
          <w:rPr>
            <w:szCs w:val="22"/>
            <w:lang w:val="en-CA"/>
          </w:rPr>
          <w:t>as specified in</w:t>
        </w:r>
      </w:ins>
      <w:ins w:id="2479" w:author="Miska Hannuksela" w:date="2014-03-04T11:41:00Z">
        <w:r w:rsidR="00724AD1">
          <w:rPr>
            <w:szCs w:val="22"/>
            <w:lang w:val="en-CA"/>
          </w:rPr>
          <w:t xml:space="preserve"> subclause </w:t>
        </w:r>
      </w:ins>
      <w:ins w:id="2480" w:author="Miska Hannuksela" w:date="2014-03-04T11:42:00Z">
        <w:r w:rsidR="00724AD1">
          <w:rPr>
            <w:szCs w:val="22"/>
            <w:lang w:val="en-CA"/>
          </w:rPr>
          <w:fldChar w:fldCharType="begin"/>
        </w:r>
        <w:r w:rsidR="00724AD1">
          <w:rPr>
            <w:szCs w:val="22"/>
            <w:lang w:val="en-CA"/>
          </w:rPr>
          <w:instrText xml:space="preserve"> REF _Ref381693925 \r \h </w:instrText>
        </w:r>
      </w:ins>
      <w:r w:rsidR="00724AD1">
        <w:rPr>
          <w:szCs w:val="22"/>
          <w:lang w:val="en-CA"/>
        </w:rPr>
      </w:r>
      <w:r w:rsidR="00724AD1">
        <w:rPr>
          <w:szCs w:val="22"/>
          <w:lang w:val="en-CA"/>
        </w:rPr>
        <w:fldChar w:fldCharType="separate"/>
      </w:r>
      <w:ins w:id="2481" w:author="Miska Hannuksela" w:date="2014-03-04T11:42:00Z">
        <w:r w:rsidR="00724AD1">
          <w:rPr>
            <w:szCs w:val="22"/>
            <w:lang w:val="en-CA"/>
          </w:rPr>
          <w:t>F.10.2</w:t>
        </w:r>
        <w:r w:rsidR="00724AD1">
          <w:rPr>
            <w:szCs w:val="22"/>
            <w:lang w:val="en-CA"/>
          </w:rPr>
          <w:fldChar w:fldCharType="end"/>
        </w:r>
        <w:r w:rsidR="00724AD1">
          <w:rPr>
            <w:szCs w:val="22"/>
            <w:lang w:val="en-CA"/>
          </w:rPr>
          <w:t>.</w:t>
        </w:r>
      </w:ins>
    </w:p>
    <w:p w:rsidR="00F71D65" w:rsidRDefault="00F71D65" w:rsidP="002B03AC">
      <w:pPr>
        <w:widowControl w:val="0"/>
        <w:rPr>
          <w:ins w:id="2482" w:author="Miska Hannuksela" w:date="2014-03-04T13:17:00Z"/>
          <w:szCs w:val="22"/>
          <w:lang w:val="en-CA"/>
        </w:rPr>
      </w:pPr>
      <w:ins w:id="2483" w:author="Miska Hannuksela" w:date="2014-03-04T13:17:00Z">
        <w:del w:id="2484" w:author="(r3)" w:date="2014-04-03T16:44:00Z">
          <w:r w:rsidDel="0002692C">
            <w:rPr>
              <w:szCs w:val="22"/>
              <w:lang w:val="en-CA"/>
            </w:rPr>
            <w:delText>When VPS rewriting SEI message is present, num_add_layer_sets shall be greater than 0 in the active VPS.</w:delText>
          </w:r>
        </w:del>
      </w:ins>
      <w:ins w:id="2485" w:author="(r3)" w:date="2014-04-03T18:47:00Z">
        <w:r w:rsidR="00673BEE">
          <w:rPr>
            <w:szCs w:val="22"/>
            <w:lang w:val="en-CA"/>
          </w:rPr>
          <w:t xml:space="preserve">When an output layer set </w:t>
        </w:r>
      </w:ins>
      <w:ins w:id="2486" w:author="(r3)" w:date="2014-04-03T19:00:00Z">
        <w:r w:rsidR="00673BEE">
          <w:rPr>
            <w:szCs w:val="22"/>
            <w:lang w:val="en-CA"/>
          </w:rPr>
          <w:t>has an</w:t>
        </w:r>
      </w:ins>
      <w:ins w:id="2487" w:author="(r3)" w:date="2014-04-03T18:47:00Z">
        <w:r w:rsidR="00673BEE">
          <w:rPr>
            <w:szCs w:val="22"/>
            <w:lang w:val="en-CA"/>
          </w:rPr>
          <w:t xml:space="preserve"> index olsIdx</w:t>
        </w:r>
      </w:ins>
      <w:ins w:id="2488" w:author="(r3)" w:date="2014-04-03T19:00:00Z">
        <w:r w:rsidR="00673BEE">
          <w:rPr>
            <w:szCs w:val="22"/>
            <w:lang w:val="en-CA"/>
          </w:rPr>
          <w:t xml:space="preserve"> in the range of </w:t>
        </w:r>
        <w:r w:rsidR="00673BEE">
          <w:rPr>
            <w:rFonts w:eastAsia="Batang"/>
            <w:bCs/>
            <w:lang w:val="en-US" w:eastAsia="ko-KR"/>
          </w:rPr>
          <w:t>FirstAddIndependentLayerSetIdx to LastAddIndependentLayerSetIdx, inclusive,</w:t>
        </w:r>
        <w:r w:rsidR="00673BEE">
          <w:rPr>
            <w:rFonts w:eastAsia="Batang"/>
            <w:bCs/>
            <w:lang w:val="en-US" w:eastAsia="ko-KR"/>
          </w:rPr>
          <w:t xml:space="preserve"> and the output layer set includes more than one layer, a VPS rewriting SEI message shall be present </w:t>
        </w:r>
      </w:ins>
      <w:ins w:id="2489" w:author="(r3)" w:date="2014-04-03T19:01:00Z">
        <w:r w:rsidR="00673BEE">
          <w:rPr>
            <w:rFonts w:eastAsia="Batang"/>
            <w:bCs/>
            <w:lang w:val="en-US" w:eastAsia="ko-KR"/>
          </w:rPr>
          <w:t xml:space="preserve">within an output layer set nesting SEI message </w:t>
        </w:r>
      </w:ins>
      <w:ins w:id="2490" w:author="(r3)" w:date="2014-04-03T19:00:00Z">
        <w:r w:rsidR="00673BEE">
          <w:rPr>
            <w:rFonts w:eastAsia="Batang"/>
            <w:bCs/>
            <w:lang w:val="en-US" w:eastAsia="ko-KR"/>
          </w:rPr>
          <w:t>with ols_idx[ i ]</w:t>
        </w:r>
      </w:ins>
      <w:ins w:id="2491" w:author="(r3)" w:date="2014-04-03T19:02:00Z">
        <w:r w:rsidR="00673BEE">
          <w:rPr>
            <w:rFonts w:eastAsia="Batang"/>
            <w:bCs/>
            <w:lang w:val="en-US" w:eastAsia="ko-KR"/>
          </w:rPr>
          <w:t xml:space="preserve"> equal to olsIdx.</w:t>
        </w:r>
      </w:ins>
    </w:p>
    <w:p w:rsidR="008A27E2" w:rsidRDefault="008A27E2" w:rsidP="002B03AC">
      <w:pPr>
        <w:widowControl w:val="0"/>
        <w:rPr>
          <w:ins w:id="2492" w:author="Miska Hannuksela" w:date="2014-03-04T11:36:00Z"/>
          <w:szCs w:val="22"/>
          <w:lang w:val="en-CA"/>
        </w:rPr>
      </w:pPr>
      <w:ins w:id="2493" w:author="Miska Hannuksela" w:date="2014-03-04T11:33:00Z">
        <w:r>
          <w:rPr>
            <w:szCs w:val="22"/>
            <w:lang w:val="en-CA"/>
          </w:rPr>
          <w:t>The VPS rewriting SEI message</w:t>
        </w:r>
      </w:ins>
      <w:ins w:id="2494" w:author="Miska Hannuksela" w:date="2014-03-04T11:34:00Z">
        <w:r>
          <w:rPr>
            <w:szCs w:val="22"/>
            <w:lang w:val="en-CA"/>
          </w:rPr>
          <w:t>, when present,</w:t>
        </w:r>
      </w:ins>
      <w:ins w:id="2495" w:author="Miska Hannuksela" w:date="2014-03-04T11:33:00Z">
        <w:r>
          <w:rPr>
            <w:szCs w:val="22"/>
            <w:lang w:val="en-CA"/>
          </w:rPr>
          <w:t xml:space="preserve"> shall be included</w:t>
        </w:r>
      </w:ins>
      <w:ins w:id="2496" w:author="Miska Hannuksela" w:date="2014-03-04T11:34:00Z">
        <w:r>
          <w:rPr>
            <w:szCs w:val="22"/>
            <w:lang w:val="en-CA"/>
          </w:rPr>
          <w:t xml:space="preserve"> in a</w:t>
        </w:r>
      </w:ins>
      <w:ins w:id="2497" w:author="Miska Hannuksela" w:date="2014-03-04T13:15:00Z">
        <w:r w:rsidR="00F71D65">
          <w:rPr>
            <w:szCs w:val="22"/>
            <w:lang w:val="en-CA"/>
          </w:rPr>
          <w:t>n output layer set</w:t>
        </w:r>
      </w:ins>
      <w:ins w:id="2498" w:author="Miska Hannuksela" w:date="2014-03-04T11:34:00Z">
        <w:r>
          <w:rPr>
            <w:szCs w:val="22"/>
            <w:lang w:val="en-CA"/>
          </w:rPr>
          <w:t xml:space="preserve"> </w:t>
        </w:r>
        <w:r w:rsidR="00F71D65">
          <w:rPr>
            <w:szCs w:val="22"/>
            <w:lang w:val="en-CA"/>
          </w:rPr>
          <w:t xml:space="preserve">nesting SEI message </w:t>
        </w:r>
      </w:ins>
      <w:ins w:id="2499" w:author="Miska Hannuksela" w:date="2014-03-04T13:16:00Z">
        <w:r w:rsidR="00F71D65">
          <w:rPr>
            <w:szCs w:val="22"/>
            <w:lang w:val="en-CA"/>
          </w:rPr>
          <w:t>in which</w:t>
        </w:r>
      </w:ins>
      <w:ins w:id="2500" w:author="Miska Hannuksela" w:date="2014-03-04T13:15:00Z">
        <w:r w:rsidR="00F71D65">
          <w:rPr>
            <w:szCs w:val="22"/>
            <w:lang w:val="en-CA"/>
          </w:rPr>
          <w:t xml:space="preserve"> </w:t>
        </w:r>
      </w:ins>
      <w:ins w:id="2501" w:author="Miska Hannuksela" w:date="2014-03-05T13:05:00Z">
        <w:r w:rsidR="00F51408">
          <w:rPr>
            <w:szCs w:val="22"/>
            <w:lang w:val="en-CA"/>
          </w:rPr>
          <w:t xml:space="preserve">ols_flag shall be equal to 0 and </w:t>
        </w:r>
      </w:ins>
      <w:ins w:id="2502" w:author="Miska Hannuksela" w:date="2014-03-04T13:15:00Z">
        <w:r w:rsidR="00F71D65">
          <w:rPr>
            <w:szCs w:val="22"/>
            <w:lang w:val="en-CA"/>
          </w:rPr>
          <w:t>ols_idx</w:t>
        </w:r>
      </w:ins>
      <w:proofErr w:type="gramStart"/>
      <w:ins w:id="2503" w:author="Miska Hannuksela" w:date="2014-03-04T13:16:00Z">
        <w:r w:rsidR="00F71D65">
          <w:rPr>
            <w:szCs w:val="22"/>
            <w:lang w:val="en-CA"/>
          </w:rPr>
          <w:t>[ i</w:t>
        </w:r>
        <w:proofErr w:type="gramEnd"/>
        <w:r w:rsidR="00F71D65">
          <w:rPr>
            <w:szCs w:val="22"/>
            <w:lang w:val="en-CA"/>
          </w:rPr>
          <w:t xml:space="preserve"> ] shall be in the range of </w:t>
        </w:r>
      </w:ins>
      <w:ins w:id="2504" w:author="Miska Hannuksela" w:date="2014-03-04T13:40:00Z">
        <w:r w:rsidR="001D368C">
          <w:rPr>
            <w:rFonts w:eastAsia="Batang"/>
            <w:bCs/>
            <w:lang w:val="en-US" w:eastAsia="ko-KR"/>
          </w:rPr>
          <w:t>FirstAddIndependentLayerSetIdx</w:t>
        </w:r>
      </w:ins>
      <w:ins w:id="2505" w:author="Miska Hannuksela" w:date="2014-03-04T13:16:00Z">
        <w:r w:rsidR="00F71D65">
          <w:rPr>
            <w:rFonts w:eastAsia="Batang"/>
            <w:bCs/>
            <w:lang w:val="en-US" w:eastAsia="ko-KR"/>
          </w:rPr>
          <w:t xml:space="preserve"> to </w:t>
        </w:r>
      </w:ins>
      <w:ins w:id="2506" w:author="Miska Hannuksela" w:date="2014-03-04T13:40:00Z">
        <w:r w:rsidR="001D368C">
          <w:rPr>
            <w:rFonts w:eastAsia="Batang"/>
            <w:bCs/>
            <w:lang w:val="en-US" w:eastAsia="ko-KR"/>
          </w:rPr>
          <w:t xml:space="preserve">LastAddIndependentLayerSetIdx, inclusive, for each value of i in the range of </w:t>
        </w:r>
      </w:ins>
      <w:ins w:id="2507" w:author="Miska Hannuksela" w:date="2014-03-04T13:41:00Z">
        <w:r w:rsidR="001D368C">
          <w:rPr>
            <w:rFonts w:eastAsia="Batang"/>
            <w:bCs/>
            <w:lang w:val="en-US" w:eastAsia="ko-KR"/>
          </w:rPr>
          <w:t>0 to num_ols_indices_minus1, inclusive.</w:t>
        </w:r>
      </w:ins>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r w:rsidRPr="00564A49">
        <w:rPr>
          <w:lang w:val="en-US"/>
        </w:rPr>
        <w:t>Video usability information</w:t>
      </w:r>
      <w:bookmarkEnd w:id="2395"/>
      <w:bookmarkEnd w:id="2402"/>
      <w:bookmarkEnd w:id="2406"/>
      <w:bookmarkEnd w:id="240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508" w:name="_Toc377921588"/>
      <w:bookmarkStart w:id="2509" w:name="_Toc378026226"/>
      <w:r w:rsidRPr="00564A49">
        <w:rPr>
          <w:lang w:val="en-US"/>
        </w:rPr>
        <w:t>General</w:t>
      </w:r>
      <w:bookmarkEnd w:id="2508"/>
      <w:bookmarkEnd w:id="2509"/>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510" w:name="_Toc377921589"/>
      <w:bookmarkStart w:id="2511" w:name="_Toc378026227"/>
      <w:r w:rsidRPr="00564A49">
        <w:rPr>
          <w:lang w:val="en-US"/>
        </w:rPr>
        <w:t>VUI syntax</w:t>
      </w:r>
      <w:bookmarkEnd w:id="2510"/>
      <w:bookmarkEnd w:id="2511"/>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512" w:name="_Toc377921590"/>
      <w:bookmarkStart w:id="2513" w:name="_Toc378026228"/>
      <w:r w:rsidRPr="00564A49">
        <w:t>VUI semantics</w:t>
      </w:r>
      <w:bookmarkEnd w:id="2512"/>
      <w:bookmarkEnd w:id="2513"/>
    </w:p>
    <w:p w:rsidR="007E173E" w:rsidRPr="00564A49" w:rsidRDefault="007E173E" w:rsidP="007E173E">
      <w:pPr>
        <w:pStyle w:val="3H2"/>
        <w:keepLines w:val="0"/>
        <w:numPr>
          <w:ilvl w:val="3"/>
          <w:numId w:val="37"/>
        </w:numPr>
        <w:tabs>
          <w:tab w:val="clear" w:pos="4230"/>
          <w:tab w:val="num" w:pos="1134"/>
        </w:tabs>
        <w:ind w:left="1134" w:hanging="1134"/>
      </w:pPr>
      <w:bookmarkStart w:id="2514" w:name="_Toc377921591"/>
      <w:bookmarkStart w:id="2515" w:name="_Toc378026229"/>
      <w:r w:rsidRPr="00564A49">
        <w:t>VUI parameters semantics</w:t>
      </w:r>
      <w:bookmarkEnd w:id="2514"/>
      <w:bookmarkEnd w:id="2515"/>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516" w:name="_Toc377921592"/>
      <w:bookmarkStart w:id="2517" w:name="_Toc378026230"/>
      <w:r w:rsidRPr="00564A49">
        <w:t>HRD parameters semantics</w:t>
      </w:r>
      <w:bookmarkEnd w:id="2516"/>
      <w:bookmarkEnd w:id="2517"/>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518" w:name="_Toc377921593"/>
      <w:bookmarkStart w:id="2519" w:name="_Toc378026231"/>
      <w:r w:rsidRPr="00564A49">
        <w:lastRenderedPageBreak/>
        <w:t>Sub-layer HRD parameters semantics</w:t>
      </w:r>
      <w:bookmarkEnd w:id="2518"/>
      <w:bookmarkEnd w:id="2519"/>
    </w:p>
    <w:p w:rsidR="008B3821" w:rsidRPr="00564A49" w:rsidRDefault="007E173E" w:rsidP="00944988">
      <w:pPr>
        <w:rPr>
          <w:lang w:val="en-US"/>
        </w:rPr>
      </w:pPr>
      <w:r w:rsidRPr="00564A49">
        <w:rPr>
          <w:lang w:val="en-US"/>
        </w:rPr>
        <w:t>The specifications in clause E.3.3 apply.</w:t>
      </w:r>
      <w:bookmarkEnd w:id="2387"/>
      <w:bookmarkEnd w:id="2392"/>
    </w:p>
    <w:p w:rsidR="0056407A" w:rsidRPr="00564A49" w:rsidRDefault="00944988" w:rsidP="00E177C2">
      <w:pPr>
        <w:pStyle w:val="Annex1"/>
        <w:keepNext/>
        <w:keepLines/>
        <w:numPr>
          <w:ilvl w:val="0"/>
          <w:numId w:val="38"/>
        </w:numPr>
        <w:spacing w:before="480"/>
        <w:outlineLvl w:val="0"/>
        <w:rPr>
          <w:b w:val="0"/>
          <w:sz w:val="24"/>
          <w:szCs w:val="24"/>
        </w:rPr>
      </w:pPr>
      <w:bookmarkStart w:id="2520" w:name="_Ref348033633"/>
      <w:r w:rsidRPr="00564A49">
        <w:rPr>
          <w:lang w:val="en-CA"/>
        </w:rPr>
        <w:br w:type="page"/>
      </w:r>
      <w:bookmarkStart w:id="2521" w:name="_Toc356824313"/>
      <w:bookmarkStart w:id="2522" w:name="_Toc356148114"/>
      <w:bookmarkStart w:id="2523" w:name="_Toc378026232"/>
      <w:bookmarkEnd w:id="2520"/>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521"/>
      <w:bookmarkEnd w:id="2522"/>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523"/>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524" w:name="_Toc357439288"/>
      <w:bookmarkStart w:id="2525" w:name="_Toc356824314"/>
      <w:bookmarkStart w:id="2526" w:name="_Toc356148115"/>
      <w:bookmarkStart w:id="2527" w:name="_Toc348629434"/>
      <w:bookmarkStart w:id="2528" w:name="_Toc351367661"/>
      <w:bookmarkStart w:id="2529" w:name="_Toc378026233"/>
      <w:r w:rsidRPr="00564A49">
        <w:rPr>
          <w:lang w:val="en-CA"/>
        </w:rPr>
        <w:t>Scope</w:t>
      </w:r>
      <w:bookmarkEnd w:id="2524"/>
      <w:bookmarkEnd w:id="2525"/>
      <w:bookmarkEnd w:id="2526"/>
      <w:bookmarkEnd w:id="2527"/>
      <w:bookmarkEnd w:id="2528"/>
      <w:bookmarkEnd w:id="2529"/>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530" w:name="_Toc357439289"/>
      <w:bookmarkStart w:id="2531" w:name="_Toc356824315"/>
      <w:bookmarkStart w:id="2532" w:name="_Toc356148116"/>
      <w:bookmarkStart w:id="2533" w:name="_Toc348629435"/>
      <w:bookmarkStart w:id="2534" w:name="_Toc351367662"/>
      <w:bookmarkStart w:id="2535" w:name="_Toc378026234"/>
      <w:r w:rsidRPr="00564A49">
        <w:rPr>
          <w:lang w:val="en-CA"/>
        </w:rPr>
        <w:t>Normative references</w:t>
      </w:r>
      <w:bookmarkEnd w:id="2530"/>
      <w:bookmarkEnd w:id="2531"/>
      <w:bookmarkEnd w:id="2532"/>
      <w:bookmarkEnd w:id="2533"/>
      <w:bookmarkEnd w:id="2534"/>
      <w:bookmarkEnd w:id="2535"/>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536" w:name="_Toc357439290"/>
      <w:bookmarkStart w:id="2537" w:name="_Toc356824316"/>
      <w:bookmarkStart w:id="2538" w:name="_Toc356148117"/>
      <w:bookmarkStart w:id="2539" w:name="_Toc348629436"/>
      <w:bookmarkStart w:id="2540" w:name="_Toc351367663"/>
      <w:bookmarkStart w:id="2541" w:name="_Toc378026235"/>
      <w:r w:rsidRPr="00564A49">
        <w:rPr>
          <w:lang w:val="en-CA"/>
        </w:rPr>
        <w:t>Definitions</w:t>
      </w:r>
      <w:bookmarkEnd w:id="2536"/>
      <w:bookmarkEnd w:id="2537"/>
      <w:bookmarkEnd w:id="2538"/>
      <w:bookmarkEnd w:id="2539"/>
      <w:bookmarkEnd w:id="2540"/>
      <w:bookmarkEnd w:id="2541"/>
    </w:p>
    <w:p w:rsidR="001A5CE9" w:rsidRPr="00564A49" w:rsidRDefault="001A5CE9" w:rsidP="001A5CE9">
      <w:pPr>
        <w:pStyle w:val="3N"/>
        <w:rPr>
          <w:lang w:val="en-CA"/>
        </w:rPr>
      </w:pPr>
      <w:bookmarkStart w:id="2542" w:name="_Toc357439291"/>
      <w:bookmarkStart w:id="2543" w:name="_Toc356824317"/>
      <w:bookmarkStart w:id="2544" w:name="_Toc356148118"/>
      <w:bookmarkStart w:id="2545" w:name="_Toc348629437"/>
      <w:bookmarkStart w:id="2546"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547" w:name="_Toc378026236"/>
      <w:r w:rsidRPr="00564A49">
        <w:rPr>
          <w:lang w:val="en-CA"/>
        </w:rPr>
        <w:t>Abbreviations</w:t>
      </w:r>
      <w:bookmarkEnd w:id="2542"/>
      <w:bookmarkEnd w:id="2543"/>
      <w:bookmarkEnd w:id="2544"/>
      <w:bookmarkEnd w:id="2545"/>
      <w:bookmarkEnd w:id="2546"/>
      <w:bookmarkEnd w:id="2547"/>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548" w:name="_Toc357439292"/>
      <w:bookmarkStart w:id="2549" w:name="_Toc356824318"/>
      <w:bookmarkStart w:id="2550" w:name="_Toc356148119"/>
      <w:bookmarkStart w:id="2551" w:name="_Toc348629438"/>
      <w:bookmarkStart w:id="2552" w:name="_Toc351367665"/>
      <w:bookmarkStart w:id="2553" w:name="_Toc378026237"/>
      <w:r w:rsidRPr="00564A49">
        <w:rPr>
          <w:lang w:val="en-CA"/>
        </w:rPr>
        <w:t>Conventions</w:t>
      </w:r>
      <w:bookmarkEnd w:id="2548"/>
      <w:bookmarkEnd w:id="2549"/>
      <w:bookmarkEnd w:id="2550"/>
      <w:bookmarkEnd w:id="2551"/>
      <w:bookmarkEnd w:id="2552"/>
      <w:bookmarkEnd w:id="2553"/>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554" w:name="_Toc357439293"/>
      <w:bookmarkStart w:id="2555" w:name="_Toc356824319"/>
      <w:bookmarkStart w:id="2556" w:name="_Toc356148120"/>
      <w:bookmarkStart w:id="2557" w:name="_Toc348629439"/>
      <w:bookmarkStart w:id="2558" w:name="_Toc351367666"/>
      <w:bookmarkStart w:id="2559" w:name="_Toc378026238"/>
      <w:r w:rsidRPr="00564A49">
        <w:rPr>
          <w:lang w:val="en-CA"/>
        </w:rPr>
        <w:t>Source, coded, decoded and output data formats, scanning processes, and neighbouring relationships</w:t>
      </w:r>
      <w:bookmarkEnd w:id="2554"/>
      <w:bookmarkEnd w:id="2555"/>
      <w:bookmarkEnd w:id="2556"/>
      <w:bookmarkEnd w:id="2557"/>
      <w:bookmarkEnd w:id="2558"/>
      <w:bookmarkEnd w:id="2559"/>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560" w:name="_Ref364437398"/>
      <w:bookmarkStart w:id="2561" w:name="_Toc378026239"/>
      <w:r w:rsidRPr="00564A49">
        <w:t>Derivation process for reference layer sample location</w:t>
      </w:r>
      <w:bookmarkEnd w:id="2560"/>
      <w:bookmarkEnd w:id="2561"/>
    </w:p>
    <w:p w:rsidR="003363C8" w:rsidRPr="00564A49" w:rsidRDefault="003363C8" w:rsidP="000B69FD">
      <w:pPr>
        <w:pStyle w:val="3N"/>
        <w:rPr>
          <w:noProof/>
        </w:rPr>
      </w:pPr>
      <w:bookmarkStart w:id="2562" w:name="_Toc357439294"/>
      <w:bookmarkStart w:id="2563"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564" w:name="_Toc351667785"/>
      <w:bookmarkStart w:id="2565" w:name="_Ref351668463"/>
      <w:bookmarkStart w:id="2566" w:name="_Ref351668475"/>
      <w:bookmarkStart w:id="2567" w:name="_Ref364437312"/>
      <w:bookmarkStart w:id="2568" w:name="_Ref364437331"/>
      <w:bookmarkStart w:id="2569" w:name="_Toc378026240"/>
      <w:r w:rsidRPr="00564A49">
        <w:t>Derivation process for reference layer sample location used in resampling</w:t>
      </w:r>
      <w:bookmarkEnd w:id="2564"/>
      <w:bookmarkEnd w:id="2565"/>
      <w:bookmarkEnd w:id="2566"/>
      <w:bookmarkEnd w:id="2567"/>
      <w:bookmarkEnd w:id="2568"/>
      <w:bookmarkEnd w:id="2569"/>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570" w:name="_Toc356148121"/>
      <w:bookmarkStart w:id="2571" w:name="_Toc348629440"/>
      <w:bookmarkStart w:id="2572" w:name="_Toc351367667"/>
      <w:bookmarkStart w:id="2573" w:name="_Toc378026241"/>
      <w:r w:rsidRPr="00564A49">
        <w:rPr>
          <w:sz w:val="20"/>
          <w:lang w:val="en-CA"/>
        </w:rPr>
        <w:t>Syntax and semantics</w:t>
      </w:r>
      <w:bookmarkEnd w:id="2562"/>
      <w:bookmarkEnd w:id="2563"/>
      <w:bookmarkEnd w:id="2570"/>
      <w:bookmarkEnd w:id="2571"/>
      <w:bookmarkEnd w:id="2572"/>
      <w:bookmarkEnd w:id="2573"/>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574" w:name="_Toc351057968"/>
      <w:bookmarkStart w:id="2575" w:name="_Toc351335564"/>
      <w:bookmarkStart w:id="2576" w:name="_Toc351057980"/>
      <w:bookmarkStart w:id="2577" w:name="_Toc351335576"/>
      <w:bookmarkStart w:id="2578" w:name="_Toc357439316"/>
      <w:bookmarkStart w:id="2579" w:name="_Toc356824342"/>
      <w:bookmarkStart w:id="2580" w:name="_Toc356148143"/>
      <w:bookmarkStart w:id="2581" w:name="_Toc348629460"/>
      <w:bookmarkStart w:id="2582" w:name="_Toc351367691"/>
      <w:bookmarkStart w:id="2583" w:name="_Toc378026242"/>
      <w:bookmarkEnd w:id="2574"/>
      <w:bookmarkEnd w:id="2575"/>
      <w:bookmarkEnd w:id="2576"/>
      <w:bookmarkEnd w:id="2577"/>
      <w:r w:rsidRPr="00564A49">
        <w:rPr>
          <w:lang w:val="en-CA"/>
        </w:rPr>
        <w:t>Decoding process</w:t>
      </w:r>
      <w:r w:rsidR="00665193" w:rsidRPr="00564A49">
        <w:rPr>
          <w:lang w:val="en-CA"/>
        </w:rPr>
        <w:t>es</w:t>
      </w:r>
      <w:bookmarkEnd w:id="2578"/>
      <w:bookmarkEnd w:id="2579"/>
      <w:bookmarkEnd w:id="2580"/>
      <w:bookmarkEnd w:id="2581"/>
      <w:bookmarkEnd w:id="2582"/>
      <w:bookmarkEnd w:id="2583"/>
    </w:p>
    <w:p w:rsidR="009B75C0" w:rsidRPr="00564A49" w:rsidRDefault="00A77488" w:rsidP="008557C3">
      <w:pPr>
        <w:pStyle w:val="Annex3"/>
        <w:numPr>
          <w:ilvl w:val="2"/>
          <w:numId w:val="37"/>
        </w:numPr>
        <w:tabs>
          <w:tab w:val="clear" w:pos="1440"/>
        </w:tabs>
        <w:textAlignment w:val="auto"/>
        <w:rPr>
          <w:noProof/>
        </w:rPr>
      </w:pPr>
      <w:bookmarkStart w:id="2584" w:name="_Toc347485200"/>
      <w:bookmarkStart w:id="2585" w:name="_Toc348629495"/>
      <w:bookmarkStart w:id="2586" w:name="_Toc348630649"/>
      <w:bookmarkStart w:id="2587" w:name="_Toc348631607"/>
      <w:bookmarkStart w:id="2588" w:name="_Toc348631886"/>
      <w:bookmarkStart w:id="2589" w:name="_Toc348632154"/>
      <w:bookmarkStart w:id="2590" w:name="_Toc348632894"/>
      <w:bookmarkStart w:id="2591" w:name="_Toc348633151"/>
      <w:bookmarkStart w:id="2592" w:name="_Toc351667809"/>
      <w:bookmarkStart w:id="2593" w:name="_Toc378026243"/>
      <w:bookmarkStart w:id="2594" w:name="_Ref346393708"/>
      <w:bookmarkStart w:id="2595" w:name="_Ref351062399"/>
      <w:bookmarkStart w:id="2596" w:name="_Toc357439317"/>
      <w:bookmarkStart w:id="2597" w:name="_Toc356824343"/>
      <w:bookmarkStart w:id="2598" w:name="_Toc356148144"/>
      <w:bookmarkStart w:id="2599" w:name="_Toc348629461"/>
      <w:bookmarkStart w:id="2600" w:name="_Toc351367692"/>
      <w:r w:rsidRPr="00564A49">
        <w:rPr>
          <w:noProof/>
        </w:rPr>
        <w:t>General</w:t>
      </w:r>
      <w:r w:rsidR="009B75C0" w:rsidRPr="00564A49">
        <w:rPr>
          <w:noProof/>
        </w:rPr>
        <w:t xml:space="preserve"> decoding process</w:t>
      </w:r>
      <w:bookmarkEnd w:id="2584"/>
      <w:bookmarkEnd w:id="2585"/>
      <w:bookmarkEnd w:id="2586"/>
      <w:bookmarkEnd w:id="2587"/>
      <w:bookmarkEnd w:id="2588"/>
      <w:bookmarkEnd w:id="2589"/>
      <w:bookmarkEnd w:id="2590"/>
      <w:bookmarkEnd w:id="2591"/>
      <w:bookmarkEnd w:id="2592"/>
      <w:bookmarkEnd w:id="2593"/>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601" w:name="_Ref373775286"/>
      <w:bookmarkStart w:id="2602" w:name="_Toc378026244"/>
      <w:r w:rsidRPr="00564A49">
        <w:t>D</w:t>
      </w:r>
      <w:r w:rsidR="00665193" w:rsidRPr="00564A49">
        <w:t>ecoding</w:t>
      </w:r>
      <w:r w:rsidR="00944988" w:rsidRPr="00564A49">
        <w:t xml:space="preserve"> process</w:t>
      </w:r>
      <w:bookmarkEnd w:id="2594"/>
      <w:r w:rsidRPr="00564A49">
        <w:t xml:space="preserve"> for a coded picture with nuh_layer_id greater than 0</w:t>
      </w:r>
      <w:bookmarkEnd w:id="2595"/>
      <w:bookmarkEnd w:id="2596"/>
      <w:bookmarkEnd w:id="2597"/>
      <w:bookmarkEnd w:id="2598"/>
      <w:bookmarkEnd w:id="2599"/>
      <w:bookmarkEnd w:id="2600"/>
      <w:bookmarkEnd w:id="2601"/>
      <w:bookmarkEnd w:id="2602"/>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603" w:name="_Toc351335582"/>
      <w:bookmarkStart w:id="2604" w:name="_Ref346526853"/>
      <w:bookmarkStart w:id="2605" w:name="_Toc357439318"/>
      <w:bookmarkStart w:id="2606" w:name="_Toc356824344"/>
      <w:bookmarkStart w:id="2607" w:name="_Toc356148145"/>
      <w:bookmarkStart w:id="2608" w:name="_Toc348629462"/>
      <w:bookmarkStart w:id="2609" w:name="_Toc351367693"/>
      <w:bookmarkStart w:id="2610" w:name="_Toc378026245"/>
      <w:bookmarkStart w:id="2611" w:name="_Ref346440968"/>
      <w:bookmarkEnd w:id="2603"/>
      <w:r w:rsidRPr="00564A49">
        <w:t>Decoding process for inter-layer reference picture set</w:t>
      </w:r>
      <w:bookmarkEnd w:id="2604"/>
      <w:bookmarkEnd w:id="2605"/>
      <w:bookmarkEnd w:id="2606"/>
      <w:bookmarkEnd w:id="2607"/>
      <w:bookmarkEnd w:id="2608"/>
      <w:bookmarkEnd w:id="2609"/>
      <w:bookmarkEnd w:id="2610"/>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612" w:name="_Ref346872782"/>
      <w:bookmarkStart w:id="2613"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614" w:name="_Ref355956155"/>
      <w:bookmarkStart w:id="2615" w:name="_Toc357439319"/>
      <w:bookmarkStart w:id="2616" w:name="_Toc356824345"/>
      <w:bookmarkStart w:id="2617" w:name="_Toc356148146"/>
      <w:bookmarkStart w:id="2618" w:name="_Toc348629463"/>
      <w:bookmarkStart w:id="2619" w:name="_Toc351367694"/>
      <w:bookmarkStart w:id="2620" w:name="_Toc378026246"/>
      <w:r w:rsidRPr="00564A49">
        <w:t>Marking</w:t>
      </w:r>
      <w:r w:rsidR="00153FC4" w:rsidRPr="00564A49">
        <w:t xml:space="preserve"> process for ending the decoding of a coded picture with nuh_layer_id greater than 0</w:t>
      </w:r>
      <w:bookmarkEnd w:id="2612"/>
      <w:bookmarkEnd w:id="2614"/>
      <w:bookmarkEnd w:id="2615"/>
      <w:bookmarkEnd w:id="2616"/>
      <w:bookmarkEnd w:id="2617"/>
      <w:bookmarkEnd w:id="2618"/>
      <w:bookmarkEnd w:id="2619"/>
      <w:bookmarkEnd w:id="2620"/>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621" w:name="_Ref371062231"/>
      <w:bookmarkStart w:id="2622" w:name="_Ref371062289"/>
      <w:bookmarkStart w:id="2623" w:name="_Ref371062302"/>
      <w:bookmarkStart w:id="2624" w:name="_Ref371072921"/>
      <w:bookmarkStart w:id="2625" w:name="_Toc378026247"/>
      <w:bookmarkStart w:id="2626" w:name="_Toc357439320"/>
      <w:bookmarkStart w:id="2627" w:name="_Toc356824346"/>
      <w:r w:rsidRPr="00564A49">
        <w:t>Resampling process for inter</w:t>
      </w:r>
      <w:r w:rsidR="00764BB2" w:rsidRPr="00564A49">
        <w:t>-</w:t>
      </w:r>
      <w:r w:rsidRPr="00564A49">
        <w:t>layer reference pictures</w:t>
      </w:r>
      <w:bookmarkEnd w:id="2621"/>
      <w:bookmarkEnd w:id="2622"/>
      <w:bookmarkEnd w:id="2623"/>
      <w:bookmarkEnd w:id="2624"/>
      <w:bookmarkEnd w:id="2625"/>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628" w:name="_Ref348598889"/>
      <w:r w:rsidRPr="00564A49">
        <w:t>Resampling process of picture sample values</w:t>
      </w:r>
      <w:bookmarkEnd w:id="2628"/>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629" w:name="_Ref348598872"/>
      <w:r w:rsidRPr="00564A49">
        <w:t>Resampling process of luma sample values</w:t>
      </w:r>
      <w:bookmarkEnd w:id="2629"/>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630" w:name="_Ref348037885"/>
      <w:r w:rsidRPr="00564A49">
        <w:t>Resampling process of chroma sample values</w:t>
      </w:r>
      <w:bookmarkEnd w:id="2630"/>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631" w:name="_Ref347127882"/>
      <w:r w:rsidRPr="00564A49">
        <w:rPr>
          <w:noProof/>
          <w:lang w:eastAsia="ko-KR"/>
        </w:rPr>
        <w:t>Luma sample interpolation process</w:t>
      </w:r>
      <w:bookmarkEnd w:id="2631"/>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632" w:name="_Ref351654170"/>
      <w:bookmarkStart w:id="2633" w:name="_Ref351655790"/>
      <w:r w:rsidRPr="00564A49">
        <w:t>Table </w:t>
      </w:r>
      <w:r w:rsidR="00E907A9" w:rsidRPr="00564A49">
        <w:t>H</w:t>
      </w:r>
      <w:r w:rsidRPr="00564A49">
        <w:noBreakHyphen/>
      </w:r>
      <w:bookmarkEnd w:id="2632"/>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633"/>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634" w:name="_Ref347151884"/>
      <w:r w:rsidRPr="00564A49">
        <w:rPr>
          <w:noProof/>
          <w:lang w:eastAsia="ko-KR"/>
        </w:rPr>
        <w:t>Chroma sample interpolation process</w:t>
      </w:r>
      <w:bookmarkEnd w:id="2634"/>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635"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635"/>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636" w:name="_Ref364437164"/>
      <w:r w:rsidRPr="00564A49">
        <w:t>Resampling process of picture motion field</w:t>
      </w:r>
      <w:bookmarkEnd w:id="2636"/>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637" w:name="_Ref348599073"/>
      <w:r w:rsidRPr="00564A49">
        <w:rPr>
          <w:noProof/>
        </w:rPr>
        <w:lastRenderedPageBreak/>
        <w:t>Derivation process for inter layer motion</w:t>
      </w:r>
      <w:bookmarkEnd w:id="2637"/>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638" w:name="_Toc356148147"/>
      <w:bookmarkStart w:id="2639" w:name="_Toc348629464"/>
      <w:bookmarkStart w:id="2640" w:name="_Toc351367695"/>
      <w:bookmarkStart w:id="2641" w:name="_Toc378026248"/>
      <w:r w:rsidRPr="00564A49">
        <w:rPr>
          <w:lang w:val="en-CA"/>
        </w:rPr>
        <w:t>NAL unit decoding process</w:t>
      </w:r>
      <w:bookmarkEnd w:id="2626"/>
      <w:bookmarkEnd w:id="2627"/>
      <w:bookmarkEnd w:id="2638"/>
      <w:bookmarkEnd w:id="2639"/>
      <w:bookmarkEnd w:id="2640"/>
      <w:bookmarkEnd w:id="2641"/>
    </w:p>
    <w:p w:rsidR="000D0D3F" w:rsidRPr="00564A49" w:rsidRDefault="000D0D3F" w:rsidP="000D0D3F">
      <w:pPr>
        <w:rPr>
          <w:lang w:val="en-CA"/>
        </w:rPr>
      </w:pPr>
      <w:bookmarkStart w:id="2642" w:name="_Ref351062409"/>
      <w:bookmarkStart w:id="2643" w:name="_Toc357439321"/>
      <w:bookmarkStart w:id="2644" w:name="_Toc356824347"/>
      <w:bookmarkStart w:id="2645" w:name="_Toc356148148"/>
      <w:bookmarkStart w:id="2646" w:name="_Toc348629466"/>
      <w:bookmarkStart w:id="2647" w:name="_Toc351367696"/>
      <w:bookmarkEnd w:id="2611"/>
      <w:bookmarkEnd w:id="2613"/>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648" w:name="_Toc378026249"/>
      <w:r w:rsidRPr="00564A49">
        <w:rPr>
          <w:lang w:val="en-CA"/>
        </w:rPr>
        <w:t>S</w:t>
      </w:r>
      <w:r w:rsidR="00944988" w:rsidRPr="00564A49">
        <w:rPr>
          <w:lang w:val="en-CA"/>
        </w:rPr>
        <w:t>lice decoding processes</w:t>
      </w:r>
      <w:bookmarkEnd w:id="2642"/>
      <w:bookmarkEnd w:id="2643"/>
      <w:bookmarkEnd w:id="2644"/>
      <w:bookmarkEnd w:id="2645"/>
      <w:bookmarkEnd w:id="2646"/>
      <w:bookmarkEnd w:id="2647"/>
      <w:bookmarkEnd w:id="2648"/>
    </w:p>
    <w:p w:rsidR="00D44B28" w:rsidRPr="00564A49" w:rsidRDefault="00D44B28" w:rsidP="008557C3">
      <w:pPr>
        <w:pStyle w:val="3H2"/>
        <w:keepLines w:val="0"/>
        <w:numPr>
          <w:ilvl w:val="3"/>
          <w:numId w:val="37"/>
        </w:numPr>
        <w:tabs>
          <w:tab w:val="num" w:pos="1134"/>
        </w:tabs>
        <w:ind w:left="1134" w:hanging="1134"/>
        <w:rPr>
          <w:lang w:val="en-US"/>
        </w:rPr>
      </w:pPr>
      <w:bookmarkStart w:id="2649" w:name="_Toc363646430"/>
      <w:bookmarkStart w:id="2650" w:name="_Toc378026250"/>
      <w:r w:rsidRPr="00564A49">
        <w:rPr>
          <w:lang w:val="en-US"/>
        </w:rPr>
        <w:t>Decoding process for picture order count</w:t>
      </w:r>
      <w:bookmarkEnd w:id="2649"/>
      <w:bookmarkEnd w:id="2650"/>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651" w:name="_Toc350926544"/>
      <w:bookmarkStart w:id="2652" w:name="_Toc363646431"/>
      <w:bookmarkStart w:id="2653" w:name="_Toc378026251"/>
      <w:r w:rsidRPr="00564A49">
        <w:rPr>
          <w:lang w:val="en-US"/>
        </w:rPr>
        <w:t>Decoding process for reference picture set</w:t>
      </w:r>
      <w:bookmarkEnd w:id="2651"/>
      <w:bookmarkEnd w:id="2652"/>
      <w:bookmarkEnd w:id="2653"/>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654" w:name="_Toc363646432"/>
      <w:bookmarkStart w:id="2655" w:name="_Toc378026252"/>
      <w:r w:rsidRPr="00564A49">
        <w:rPr>
          <w:lang w:val="en-US"/>
        </w:rPr>
        <w:t>Decoding process for generating unavailable reference pictures</w:t>
      </w:r>
      <w:bookmarkEnd w:id="2654"/>
      <w:bookmarkEnd w:id="2655"/>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656" w:name="_Ref361089034"/>
      <w:bookmarkStart w:id="2657" w:name="_Toc363646433"/>
      <w:bookmarkStart w:id="2658" w:name="_Toc378026253"/>
      <w:r w:rsidRPr="00564A49">
        <w:rPr>
          <w:lang w:val="en-US"/>
        </w:rPr>
        <w:t>Decoding process for reference picture lists construction</w:t>
      </w:r>
      <w:bookmarkEnd w:id="2656"/>
      <w:bookmarkEnd w:id="2657"/>
      <w:bookmarkEnd w:id="2658"/>
    </w:p>
    <w:p w:rsidR="003508F4" w:rsidRPr="00564A49" w:rsidRDefault="003508F4" w:rsidP="00D44B28">
      <w:pPr>
        <w:keepNext/>
        <w:keepLines/>
        <w:rPr>
          <w:lang w:val="en-US"/>
        </w:rPr>
      </w:pPr>
      <w:bookmarkStart w:id="2659" w:name="_Toc360899811"/>
      <w:bookmarkStart w:id="2660" w:name="_Toc360900055"/>
      <w:bookmarkStart w:id="2661" w:name="_Toc361055005"/>
      <w:bookmarkStart w:id="2662" w:name="_Toc361058682"/>
      <w:bookmarkStart w:id="2663" w:name="_Toc361058839"/>
      <w:bookmarkStart w:id="2664" w:name="_Toc361058985"/>
      <w:bookmarkStart w:id="2665" w:name="_Toc361059130"/>
      <w:bookmarkStart w:id="2666" w:name="_Toc361059340"/>
      <w:bookmarkStart w:id="2667" w:name="_Toc361059486"/>
      <w:bookmarkStart w:id="2668" w:name="_Toc361059632"/>
      <w:bookmarkStart w:id="2669" w:name="_Toc361059778"/>
      <w:bookmarkStart w:id="2670" w:name="_Toc361063269"/>
      <w:bookmarkStart w:id="2671" w:name="_Toc361063417"/>
      <w:bookmarkStart w:id="2672" w:name="_Toc361063563"/>
      <w:bookmarkStart w:id="2673" w:name="_Toc361063713"/>
      <w:bookmarkStart w:id="2674" w:name="_Toc361063859"/>
      <w:bookmarkStart w:id="2675" w:name="_Toc361064005"/>
      <w:bookmarkStart w:id="2676" w:name="_Toc361064152"/>
      <w:bookmarkStart w:id="2677" w:name="_Toc361066251"/>
      <w:bookmarkStart w:id="2678" w:name="_Toc361066397"/>
      <w:bookmarkStart w:id="2679" w:name="_Toc361066544"/>
      <w:bookmarkStart w:id="2680" w:name="_Toc361066690"/>
      <w:bookmarkStart w:id="2681" w:name="_Toc361066835"/>
      <w:bookmarkStart w:id="2682" w:name="_Toc361154682"/>
      <w:bookmarkStart w:id="2683" w:name="_Toc360899817"/>
      <w:bookmarkStart w:id="2684" w:name="_Toc360900061"/>
      <w:bookmarkStart w:id="2685" w:name="_Toc361055011"/>
      <w:bookmarkStart w:id="2686" w:name="_Toc361058688"/>
      <w:bookmarkStart w:id="2687" w:name="_Toc361058845"/>
      <w:bookmarkStart w:id="2688" w:name="_Toc361058991"/>
      <w:bookmarkStart w:id="2689" w:name="_Toc361059136"/>
      <w:bookmarkStart w:id="2690" w:name="_Toc361059346"/>
      <w:bookmarkStart w:id="2691" w:name="_Toc361059492"/>
      <w:bookmarkStart w:id="2692" w:name="_Toc361059638"/>
      <w:bookmarkStart w:id="2693" w:name="_Toc361059784"/>
      <w:bookmarkStart w:id="2694" w:name="_Toc361063275"/>
      <w:bookmarkStart w:id="2695" w:name="_Toc361063423"/>
      <w:bookmarkStart w:id="2696" w:name="_Toc361063569"/>
      <w:bookmarkStart w:id="2697" w:name="_Toc361063719"/>
      <w:bookmarkStart w:id="2698" w:name="_Toc361063865"/>
      <w:bookmarkStart w:id="2699" w:name="_Toc361064011"/>
      <w:bookmarkStart w:id="2700" w:name="_Toc361064158"/>
      <w:bookmarkStart w:id="2701" w:name="_Toc361066257"/>
      <w:bookmarkStart w:id="2702" w:name="_Toc361066403"/>
      <w:bookmarkStart w:id="2703" w:name="_Toc361066550"/>
      <w:bookmarkStart w:id="2704" w:name="_Toc361066696"/>
      <w:bookmarkStart w:id="2705" w:name="_Toc361066841"/>
      <w:bookmarkStart w:id="2706" w:name="_Toc361154688"/>
      <w:bookmarkStart w:id="2707" w:name="_Toc360899818"/>
      <w:bookmarkStart w:id="2708" w:name="_Toc360900062"/>
      <w:bookmarkStart w:id="2709" w:name="_Toc361055012"/>
      <w:bookmarkStart w:id="2710" w:name="_Toc361058689"/>
      <w:bookmarkStart w:id="2711" w:name="_Toc361058846"/>
      <w:bookmarkStart w:id="2712" w:name="_Toc361058992"/>
      <w:bookmarkStart w:id="2713" w:name="_Toc361059137"/>
      <w:bookmarkStart w:id="2714" w:name="_Toc361059347"/>
      <w:bookmarkStart w:id="2715" w:name="_Toc361059493"/>
      <w:bookmarkStart w:id="2716" w:name="_Toc361059639"/>
      <w:bookmarkStart w:id="2717" w:name="_Toc361059785"/>
      <w:bookmarkStart w:id="2718" w:name="_Toc361063276"/>
      <w:bookmarkStart w:id="2719" w:name="_Toc361063424"/>
      <w:bookmarkStart w:id="2720" w:name="_Toc361063570"/>
      <w:bookmarkStart w:id="2721" w:name="_Toc361063720"/>
      <w:bookmarkStart w:id="2722" w:name="_Toc361063866"/>
      <w:bookmarkStart w:id="2723" w:name="_Toc361064012"/>
      <w:bookmarkStart w:id="2724" w:name="_Toc361064159"/>
      <w:bookmarkStart w:id="2725" w:name="_Toc361066258"/>
      <w:bookmarkStart w:id="2726" w:name="_Toc361066404"/>
      <w:bookmarkStart w:id="2727" w:name="_Toc361066551"/>
      <w:bookmarkStart w:id="2728" w:name="_Toc361066697"/>
      <w:bookmarkStart w:id="2729" w:name="_Toc361066842"/>
      <w:bookmarkStart w:id="2730" w:name="_Toc361154689"/>
      <w:bookmarkStart w:id="2731" w:name="_Toc360899821"/>
      <w:bookmarkStart w:id="2732" w:name="_Toc360900065"/>
      <w:bookmarkStart w:id="2733" w:name="_Toc361055015"/>
      <w:bookmarkStart w:id="2734" w:name="_Toc361058692"/>
      <w:bookmarkStart w:id="2735" w:name="_Toc361058849"/>
      <w:bookmarkStart w:id="2736" w:name="_Toc361058995"/>
      <w:bookmarkStart w:id="2737" w:name="_Toc361059140"/>
      <w:bookmarkStart w:id="2738" w:name="_Toc361059350"/>
      <w:bookmarkStart w:id="2739" w:name="_Toc361059496"/>
      <w:bookmarkStart w:id="2740" w:name="_Toc361059642"/>
      <w:bookmarkStart w:id="2741" w:name="_Toc361059788"/>
      <w:bookmarkStart w:id="2742" w:name="_Toc361063279"/>
      <w:bookmarkStart w:id="2743" w:name="_Toc361063427"/>
      <w:bookmarkStart w:id="2744" w:name="_Toc361063573"/>
      <w:bookmarkStart w:id="2745" w:name="_Toc361063723"/>
      <w:bookmarkStart w:id="2746" w:name="_Toc361063869"/>
      <w:bookmarkStart w:id="2747" w:name="_Toc361064015"/>
      <w:bookmarkStart w:id="2748" w:name="_Toc361064162"/>
      <w:bookmarkStart w:id="2749" w:name="_Toc361066261"/>
      <w:bookmarkStart w:id="2750" w:name="_Toc361066407"/>
      <w:bookmarkStart w:id="2751" w:name="_Toc361066554"/>
      <w:bookmarkStart w:id="2752" w:name="_Toc361066700"/>
      <w:bookmarkStart w:id="2753" w:name="_Toc361066845"/>
      <w:bookmarkStart w:id="2754" w:name="_Toc361154692"/>
      <w:bookmarkStart w:id="2755" w:name="_Toc360899823"/>
      <w:bookmarkStart w:id="2756" w:name="_Toc360900067"/>
      <w:bookmarkStart w:id="2757" w:name="_Toc361055017"/>
      <w:bookmarkStart w:id="2758" w:name="_Toc361058694"/>
      <w:bookmarkStart w:id="2759" w:name="_Toc361058851"/>
      <w:bookmarkStart w:id="2760" w:name="_Toc361058997"/>
      <w:bookmarkStart w:id="2761" w:name="_Toc361059142"/>
      <w:bookmarkStart w:id="2762" w:name="_Toc361059352"/>
      <w:bookmarkStart w:id="2763" w:name="_Toc361059498"/>
      <w:bookmarkStart w:id="2764" w:name="_Toc361059644"/>
      <w:bookmarkStart w:id="2765" w:name="_Toc361059790"/>
      <w:bookmarkStart w:id="2766" w:name="_Toc361063281"/>
      <w:bookmarkStart w:id="2767" w:name="_Toc361063429"/>
      <w:bookmarkStart w:id="2768" w:name="_Toc361063575"/>
      <w:bookmarkStart w:id="2769" w:name="_Toc361063725"/>
      <w:bookmarkStart w:id="2770" w:name="_Toc361063871"/>
      <w:bookmarkStart w:id="2771" w:name="_Toc361064017"/>
      <w:bookmarkStart w:id="2772" w:name="_Toc361064164"/>
      <w:bookmarkStart w:id="2773" w:name="_Toc361066263"/>
      <w:bookmarkStart w:id="2774" w:name="_Toc361066409"/>
      <w:bookmarkStart w:id="2775" w:name="_Toc361066556"/>
      <w:bookmarkStart w:id="2776" w:name="_Toc361066702"/>
      <w:bookmarkStart w:id="2777" w:name="_Toc361066847"/>
      <w:bookmarkStart w:id="2778" w:name="_Toc361154694"/>
      <w:bookmarkStart w:id="2779" w:name="_Toc360899825"/>
      <w:bookmarkStart w:id="2780" w:name="_Toc360900069"/>
      <w:bookmarkStart w:id="2781" w:name="_Toc361055019"/>
      <w:bookmarkStart w:id="2782" w:name="_Toc361058696"/>
      <w:bookmarkStart w:id="2783" w:name="_Toc361058853"/>
      <w:bookmarkStart w:id="2784" w:name="_Toc361058999"/>
      <w:bookmarkStart w:id="2785" w:name="_Toc361059144"/>
      <w:bookmarkStart w:id="2786" w:name="_Toc361059354"/>
      <w:bookmarkStart w:id="2787" w:name="_Toc361059500"/>
      <w:bookmarkStart w:id="2788" w:name="_Toc361059646"/>
      <w:bookmarkStart w:id="2789" w:name="_Toc361059792"/>
      <w:bookmarkStart w:id="2790" w:name="_Toc361063283"/>
      <w:bookmarkStart w:id="2791" w:name="_Toc361063431"/>
      <w:bookmarkStart w:id="2792" w:name="_Toc361063577"/>
      <w:bookmarkStart w:id="2793" w:name="_Toc361063727"/>
      <w:bookmarkStart w:id="2794" w:name="_Toc361063873"/>
      <w:bookmarkStart w:id="2795" w:name="_Toc361064019"/>
      <w:bookmarkStart w:id="2796" w:name="_Toc361064166"/>
      <w:bookmarkStart w:id="2797" w:name="_Toc361066265"/>
      <w:bookmarkStart w:id="2798" w:name="_Toc361066411"/>
      <w:bookmarkStart w:id="2799" w:name="_Toc361066558"/>
      <w:bookmarkStart w:id="2800" w:name="_Toc361066704"/>
      <w:bookmarkStart w:id="2801" w:name="_Toc361066849"/>
      <w:bookmarkStart w:id="2802" w:name="_Toc361154696"/>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803" w:name="_Toc357439326"/>
      <w:bookmarkStart w:id="2804" w:name="_Toc356824352"/>
      <w:bookmarkStart w:id="2805" w:name="_Toc356148153"/>
      <w:bookmarkStart w:id="2806" w:name="_Toc348629471"/>
      <w:bookmarkStart w:id="2807" w:name="_Toc351367701"/>
      <w:bookmarkStart w:id="2808" w:name="_Ref364437014"/>
      <w:bookmarkStart w:id="2809" w:name="_Toc378026254"/>
      <w:r w:rsidRPr="00564A49">
        <w:rPr>
          <w:lang w:val="en-CA"/>
        </w:rPr>
        <w:t>Decoding process for coding units coded in intra prediction mode</w:t>
      </w:r>
      <w:bookmarkEnd w:id="2803"/>
      <w:bookmarkEnd w:id="2804"/>
      <w:bookmarkEnd w:id="2805"/>
      <w:bookmarkEnd w:id="2806"/>
      <w:bookmarkEnd w:id="2807"/>
      <w:bookmarkEnd w:id="2808"/>
      <w:bookmarkEnd w:id="280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810" w:name="_Toc357439327"/>
      <w:bookmarkStart w:id="2811" w:name="_Toc356824353"/>
      <w:bookmarkStart w:id="2812" w:name="_Toc356148154"/>
      <w:bookmarkStart w:id="2813" w:name="_Toc348629472"/>
      <w:bookmarkStart w:id="2814" w:name="_Toc351367702"/>
      <w:bookmarkStart w:id="2815" w:name="_Ref364437022"/>
      <w:bookmarkStart w:id="2816" w:name="_Toc378026255"/>
      <w:r w:rsidRPr="00564A49">
        <w:rPr>
          <w:lang w:val="en-CA"/>
        </w:rPr>
        <w:t>Decoding process for coding units coded in inter prediction mode</w:t>
      </w:r>
      <w:bookmarkEnd w:id="2810"/>
      <w:bookmarkEnd w:id="2811"/>
      <w:bookmarkEnd w:id="2812"/>
      <w:bookmarkEnd w:id="2813"/>
      <w:bookmarkEnd w:id="2814"/>
      <w:bookmarkEnd w:id="2815"/>
      <w:bookmarkEnd w:id="2816"/>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817" w:name="_Toc357439328"/>
      <w:bookmarkStart w:id="2818" w:name="_Toc356824354"/>
      <w:bookmarkStart w:id="2819" w:name="_Toc356148155"/>
      <w:bookmarkStart w:id="2820" w:name="_Toc348629473"/>
      <w:bookmarkStart w:id="2821" w:name="_Toc351367703"/>
      <w:bookmarkStart w:id="2822" w:name="_Ref364437029"/>
      <w:bookmarkStart w:id="2823" w:name="_Toc378026256"/>
      <w:r w:rsidRPr="00564A49">
        <w:rPr>
          <w:lang w:val="en-CA"/>
        </w:rPr>
        <w:t>Scaling, transformation and array construction process prior to deblocking filter process</w:t>
      </w:r>
      <w:bookmarkEnd w:id="2817"/>
      <w:bookmarkEnd w:id="2818"/>
      <w:bookmarkEnd w:id="2819"/>
      <w:bookmarkEnd w:id="2820"/>
      <w:bookmarkEnd w:id="2821"/>
      <w:bookmarkEnd w:id="2822"/>
      <w:bookmarkEnd w:id="2823"/>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824" w:name="_Toc357439329"/>
      <w:bookmarkStart w:id="2825" w:name="_Toc356824355"/>
      <w:bookmarkStart w:id="2826" w:name="_Toc356148156"/>
      <w:bookmarkStart w:id="2827" w:name="_Toc348629474"/>
      <w:bookmarkStart w:id="2828" w:name="_Toc351367704"/>
      <w:bookmarkStart w:id="2829" w:name="_Ref364437036"/>
      <w:bookmarkStart w:id="2830" w:name="_Toc378026257"/>
      <w:r w:rsidRPr="00564A49">
        <w:rPr>
          <w:lang w:val="en-CA"/>
        </w:rPr>
        <w:t>In-loop filter process</w:t>
      </w:r>
      <w:bookmarkEnd w:id="2824"/>
      <w:bookmarkEnd w:id="2825"/>
      <w:bookmarkEnd w:id="2826"/>
      <w:bookmarkEnd w:id="2827"/>
      <w:bookmarkEnd w:id="2828"/>
      <w:bookmarkEnd w:id="2829"/>
      <w:bookmarkEnd w:id="2830"/>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831" w:name="_Toc357439330"/>
      <w:bookmarkStart w:id="2832" w:name="_Toc356824356"/>
      <w:bookmarkStart w:id="2833" w:name="_Toc356148157"/>
      <w:bookmarkStart w:id="2834" w:name="_Toc348629475"/>
      <w:bookmarkStart w:id="2835" w:name="_Toc351367705"/>
      <w:bookmarkStart w:id="2836" w:name="_Toc378026258"/>
      <w:r w:rsidRPr="00564A49">
        <w:rPr>
          <w:lang w:val="en-CA"/>
        </w:rPr>
        <w:t>Parsing process</w:t>
      </w:r>
      <w:bookmarkEnd w:id="2831"/>
      <w:bookmarkEnd w:id="2832"/>
      <w:bookmarkEnd w:id="2833"/>
      <w:bookmarkEnd w:id="2834"/>
      <w:bookmarkEnd w:id="2835"/>
      <w:bookmarkEnd w:id="2836"/>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837" w:name="_Toc357439331"/>
      <w:bookmarkStart w:id="2838" w:name="_Toc356824357"/>
      <w:bookmarkStart w:id="2839" w:name="_Toc356148158"/>
      <w:bookmarkStart w:id="2840" w:name="_Toc348629476"/>
      <w:bookmarkStart w:id="2841" w:name="_Toc351367706"/>
      <w:bookmarkStart w:id="2842" w:name="_Toc378026259"/>
      <w:r w:rsidRPr="00564A49">
        <w:rPr>
          <w:lang w:val="en-CA"/>
        </w:rPr>
        <w:t>Specification of bitstream subsets</w:t>
      </w:r>
      <w:bookmarkEnd w:id="2837"/>
      <w:bookmarkEnd w:id="2838"/>
      <w:bookmarkEnd w:id="2839"/>
      <w:bookmarkEnd w:id="2840"/>
      <w:bookmarkEnd w:id="2841"/>
      <w:bookmarkEnd w:id="2842"/>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843" w:name="_Ref348007252"/>
      <w:bookmarkStart w:id="2844" w:name="_Toc357439332"/>
      <w:bookmarkStart w:id="2845" w:name="_Toc356824358"/>
      <w:bookmarkStart w:id="2846" w:name="_Toc356148159"/>
      <w:bookmarkStart w:id="2847" w:name="_Toc348629477"/>
      <w:bookmarkStart w:id="2848" w:name="_Toc351367707"/>
      <w:bookmarkStart w:id="2849" w:name="_Toc378026260"/>
      <w:r w:rsidRPr="00564A49">
        <w:rPr>
          <w:lang w:val="en-CA"/>
        </w:rPr>
        <w:t>Profile</w:t>
      </w:r>
      <w:r w:rsidR="007A4CD0" w:rsidRPr="00564A49">
        <w:rPr>
          <w:lang w:val="en-CA"/>
        </w:rPr>
        <w:t>s, tiers,</w:t>
      </w:r>
      <w:r w:rsidRPr="00564A49">
        <w:rPr>
          <w:lang w:val="en-CA"/>
        </w:rPr>
        <w:t xml:space="preserve"> and levels</w:t>
      </w:r>
      <w:bookmarkEnd w:id="2843"/>
      <w:bookmarkEnd w:id="2844"/>
      <w:bookmarkEnd w:id="2845"/>
      <w:bookmarkEnd w:id="2846"/>
      <w:bookmarkEnd w:id="2847"/>
      <w:bookmarkEnd w:id="2848"/>
      <w:bookmarkEnd w:id="2849"/>
    </w:p>
    <w:p w:rsidR="007A4CD0" w:rsidRPr="00564A49" w:rsidRDefault="007A4CD0" w:rsidP="008557C3">
      <w:pPr>
        <w:pStyle w:val="Annex3"/>
        <w:numPr>
          <w:ilvl w:val="2"/>
          <w:numId w:val="37"/>
        </w:numPr>
        <w:tabs>
          <w:tab w:val="clear" w:pos="1440"/>
        </w:tabs>
        <w:textAlignment w:val="auto"/>
        <w:rPr>
          <w:lang w:val="en-CA"/>
        </w:rPr>
      </w:pPr>
      <w:bookmarkStart w:id="2850" w:name="_Toc357439333"/>
      <w:bookmarkStart w:id="2851" w:name="_Toc356824359"/>
      <w:bookmarkStart w:id="2852" w:name="_Toc356148160"/>
      <w:bookmarkStart w:id="2853" w:name="_Toc348629478"/>
      <w:bookmarkStart w:id="2854" w:name="_Toc351367708"/>
      <w:bookmarkStart w:id="2855" w:name="_Toc378026261"/>
      <w:r w:rsidRPr="00564A49">
        <w:rPr>
          <w:lang w:val="en-CA"/>
        </w:rPr>
        <w:t>Profiles</w:t>
      </w:r>
      <w:bookmarkEnd w:id="2850"/>
      <w:bookmarkEnd w:id="2851"/>
      <w:bookmarkEnd w:id="2852"/>
      <w:bookmarkEnd w:id="2853"/>
      <w:bookmarkEnd w:id="2854"/>
      <w:bookmarkEnd w:id="2855"/>
    </w:p>
    <w:p w:rsidR="00944988" w:rsidRPr="00564A49" w:rsidRDefault="00944988" w:rsidP="00920F0C">
      <w:pPr>
        <w:pStyle w:val="Annex4"/>
      </w:pPr>
      <w:bookmarkStart w:id="2856" w:name="_Toc357439334"/>
      <w:bookmarkStart w:id="2857" w:name="_Toc356824360"/>
      <w:bookmarkStart w:id="2858" w:name="_Toc356148161"/>
      <w:bookmarkStart w:id="2859" w:name="_Toc348629479"/>
      <w:bookmarkStart w:id="2860" w:name="_Toc351367709"/>
      <w:bookmarkStart w:id="2861" w:name="_Toc378026262"/>
      <w:r w:rsidRPr="00564A49">
        <w:t>General</w:t>
      </w:r>
      <w:bookmarkEnd w:id="2856"/>
      <w:bookmarkEnd w:id="2857"/>
      <w:bookmarkEnd w:id="2858"/>
      <w:bookmarkEnd w:id="2859"/>
      <w:bookmarkEnd w:id="2860"/>
      <w:bookmarkEnd w:id="2861"/>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862" w:name="_Toc378026263"/>
      <w:bookmarkStart w:id="2863" w:name="_Toc356824362"/>
      <w:r w:rsidRPr="00564A49">
        <w:t xml:space="preserve">Scalable Main </w:t>
      </w:r>
      <w:r w:rsidR="003C3A2B" w:rsidRPr="00564A49">
        <w:t xml:space="preserve">and Scalable Main 10 </w:t>
      </w:r>
      <w:r w:rsidRPr="00564A49">
        <w:t>profile</w:t>
      </w:r>
      <w:bookmarkStart w:id="2864" w:name="_Toc356148163"/>
      <w:r w:rsidR="003C3A2B" w:rsidRPr="00564A49">
        <w:t>s</w:t>
      </w:r>
      <w:bookmarkEnd w:id="2862"/>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w:t>
      </w:r>
      <w:ins w:id="2865" w:author="(r1)" w:date="2014-03-21T13:03:00Z">
        <w:r w:rsidR="0041448D">
          <w:rPr>
            <w:lang w:val="en-CA"/>
          </w:rPr>
          <w:t xml:space="preserve"> </w:t>
        </w:r>
        <w:r w:rsidR="0041448D">
          <w:rPr>
            <w:noProof/>
            <w:lang w:eastAsia="ko-KR"/>
          </w:rPr>
          <w:t>indicated to conform to the Scalable Main or Scalable Main 10 profile, respectively</w:t>
        </w:r>
      </w:ins>
      <w:r w:rsidR="00321FB6" w:rsidRPr="00564A49">
        <w:rPr>
          <w:lang w:val="en-CA"/>
        </w:rPr>
        <w:t xml:space="preserve">,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w:t>
      </w:r>
      <w:ins w:id="2866" w:author="(r2)" w:date="2014-03-30T16:14:00Z">
        <w:r w:rsidR="0020528C">
          <w:rPr>
            <w:lang w:val="en-CA"/>
          </w:rPr>
          <w:t xml:space="preserve">layerId </w:t>
        </w:r>
      </w:ins>
      <w:r w:rsidR="00F40E54" w:rsidRPr="00564A49">
        <w:rPr>
          <w:lang w:val="en-CA"/>
        </w:rPr>
        <w:t>of the layer set with the index layerSetIdx</w:t>
      </w:r>
      <w:ins w:id="2867" w:author="(r2)" w:date="2014-03-30T16:14:00Z">
        <w:r w:rsidR="0020528C">
          <w:rPr>
            <w:lang w:val="en-CA"/>
          </w:rPr>
          <w:t xml:space="preserve"> for whi</w:t>
        </w:r>
      </w:ins>
      <w:ins w:id="2868" w:author="(r2)" w:date="2014-03-30T16:15:00Z">
        <w:r w:rsidR="0020528C">
          <w:rPr>
            <w:lang w:val="en-CA"/>
          </w:rPr>
          <w:t>c</w:t>
        </w:r>
      </w:ins>
      <w:ins w:id="2869" w:author="(r2)" w:date="2014-03-30T16:14:00Z">
        <w:r w:rsidR="0020528C">
          <w:rPr>
            <w:lang w:val="en-CA"/>
          </w:rPr>
          <w:t>h AuxId[ layerId ] is equal to 0</w:t>
        </w:r>
      </w:ins>
      <w:r w:rsidR="00F40E54" w:rsidRPr="00564A49">
        <w:rPr>
          <w:lang w:val="en-CA"/>
        </w:rPr>
        <w:t>.</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870"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 xml:space="preserve">The base layer bitstream derived from bitstreams conforming to the Scalable Main 10 profile shall obey the following </w:t>
      </w:r>
      <w:r w:rsidRPr="00564A49">
        <w:rPr>
          <w:lang w:val="en-CA"/>
        </w:rPr>
        <w:lastRenderedPageBreak/>
        <w:t>constraints:</w:t>
      </w:r>
    </w:p>
    <w:p w:rsidR="000E1CAD" w:rsidRPr="00564A49" w:rsidRDefault="000E1CAD" w:rsidP="000E1CAD">
      <w:pPr>
        <w:ind w:left="837" w:hanging="434"/>
        <w:rPr>
          <w:noProof/>
          <w:lang w:eastAsia="ko-KR"/>
        </w:rPr>
      </w:pPr>
      <w:r w:rsidRPr="00564A49">
        <w:rPr>
          <w:noProof/>
        </w:rPr>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w:t>
      </w:r>
      <w:ins w:id="2871" w:author="Miska Hannuksela" w:date="2014-03-04T14:56:00Z">
        <w:r w:rsidR="002D6E57">
          <w:rPr>
            <w:lang w:eastAsia="zh-CN"/>
          </w:rPr>
          <w:t>layer_id_in_nuh[ </w:t>
        </w:r>
      </w:ins>
      <w:r w:rsidR="00D42A5F" w:rsidRPr="00564A49">
        <w:rPr>
          <w:lang w:eastAsia="zh-CN"/>
        </w:rPr>
        <w:t>j</w:t>
      </w:r>
      <w:ins w:id="2872" w:author="Miska Hannuksela" w:date="2014-03-04T14:56:00Z">
        <w:r w:rsidR="002D6E57">
          <w:rPr>
            <w:lang w:eastAsia="zh-CN"/>
          </w:rPr>
          <w:t> ]</w:t>
        </w:r>
      </w:ins>
      <w:r w:rsidR="00D42A5F" w:rsidRPr="00564A49">
        <w:rPr>
          <w:lang w:eastAsia="zh-CN"/>
        </w:rPr>
        <w:t>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ins w:id="2873" w:author="(r1)" w:date="2014-03-21T13:04:00Z">
        <w:r w:rsidR="0041448D">
          <w:t xml:space="preserve"> [Ed. (MH): This constraint does not limit the number of simulcast layers. Would it be better to simply state </w:t>
        </w:r>
        <w:r w:rsidR="0041448D">
          <w:rPr>
            <w:lang w:val="en-CA" w:eastAsia="ko-KR"/>
          </w:rPr>
          <w:t xml:space="preserve">that the number of </w:t>
        </w:r>
        <w:r w:rsidR="0041448D">
          <w:rPr>
            <w:lang w:eastAsia="zh-CN"/>
          </w:rPr>
          <w:t>layers in the sub-bitstream shall be less than or equal to 8.]</w:t>
        </w:r>
      </w:ins>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874" w:name="_Toc348629482"/>
      <w:bookmarkStart w:id="2875" w:name="_Toc351367712"/>
      <w:bookmarkStart w:id="2876" w:name="_Toc378026264"/>
      <w:r w:rsidRPr="00564A49">
        <w:rPr>
          <w:lang w:val="en-CA"/>
        </w:rPr>
        <w:t>Tiers and levels</w:t>
      </w:r>
      <w:bookmarkEnd w:id="2863"/>
      <w:bookmarkEnd w:id="2864"/>
      <w:bookmarkEnd w:id="2870"/>
      <w:bookmarkEnd w:id="2874"/>
      <w:bookmarkEnd w:id="2875"/>
      <w:bookmarkEnd w:id="2876"/>
    </w:p>
    <w:p w:rsidR="00A87E3F" w:rsidRPr="00564A49" w:rsidRDefault="00A87E3F" w:rsidP="00A87E3F">
      <w:pPr>
        <w:pStyle w:val="Annex4"/>
      </w:pPr>
      <w:bookmarkStart w:id="2877" w:name="_Toc378026265"/>
      <w:r w:rsidRPr="00564A49">
        <w:t>Profile specific tier and level limits for the Scalable Main and Scalable Main 10 profiles</w:t>
      </w:r>
      <w:bookmarkEnd w:id="2877"/>
    </w:p>
    <w:p w:rsidR="00A87E3F" w:rsidRPr="00564A49" w:rsidRDefault="00A87E3F" w:rsidP="00DD3311">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878"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lastRenderedPageBreak/>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878"/>
      <w:r w:rsidRPr="00564A49">
        <w:rPr>
          <w:noProof/>
        </w:rPr>
        <w:t>.</w:t>
      </w:r>
    </w:p>
    <w:p w:rsidR="00A87E3F" w:rsidRPr="00564A49" w:rsidRDefault="00A87E3F" w:rsidP="00CC1A3E">
      <w:pPr>
        <w:numPr>
          <w:ilvl w:val="0"/>
          <w:numId w:val="49"/>
        </w:numPr>
      </w:pPr>
      <w:bookmarkStart w:id="2879"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879"/>
      <w:r w:rsidRPr="00564A49">
        <w:rPr>
          <w:noProof/>
        </w:rPr>
        <w:t>.</w:t>
      </w:r>
    </w:p>
    <w:p w:rsidR="00944988" w:rsidRPr="00564A49" w:rsidRDefault="00944988" w:rsidP="008557C3">
      <w:pPr>
        <w:pStyle w:val="Annex2"/>
        <w:numPr>
          <w:ilvl w:val="1"/>
          <w:numId w:val="37"/>
        </w:numPr>
        <w:rPr>
          <w:lang w:val="en-CA"/>
        </w:rPr>
      </w:pPr>
      <w:bookmarkStart w:id="2880" w:name="_Toc357439337"/>
      <w:bookmarkStart w:id="2881" w:name="_Toc356824363"/>
      <w:bookmarkStart w:id="2882" w:name="_Toc356148164"/>
      <w:bookmarkStart w:id="2883" w:name="_Toc348629483"/>
      <w:bookmarkStart w:id="2884" w:name="_Toc351367713"/>
      <w:bookmarkStart w:id="2885" w:name="_Toc378026266"/>
      <w:r w:rsidRPr="00564A49">
        <w:rPr>
          <w:lang w:val="en-CA"/>
        </w:rPr>
        <w:t>Byte stream format</w:t>
      </w:r>
      <w:bookmarkEnd w:id="2880"/>
      <w:bookmarkEnd w:id="2881"/>
      <w:bookmarkEnd w:id="2882"/>
      <w:bookmarkEnd w:id="2883"/>
      <w:bookmarkEnd w:id="2884"/>
      <w:bookmarkEnd w:id="2885"/>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886" w:name="_Toc357439338"/>
      <w:bookmarkStart w:id="2887" w:name="_Toc356824364"/>
      <w:bookmarkStart w:id="2888" w:name="_Toc356148165"/>
      <w:bookmarkStart w:id="2889" w:name="_Toc348629484"/>
      <w:bookmarkStart w:id="2890" w:name="_Toc351367714"/>
      <w:bookmarkStart w:id="2891" w:name="_Toc378026267"/>
      <w:r w:rsidRPr="00564A49">
        <w:rPr>
          <w:lang w:val="en-CA"/>
        </w:rPr>
        <w:t>Hypothetical reference decoder</w:t>
      </w:r>
      <w:bookmarkEnd w:id="2886"/>
      <w:bookmarkEnd w:id="2887"/>
      <w:bookmarkEnd w:id="2888"/>
      <w:bookmarkEnd w:id="2889"/>
      <w:bookmarkEnd w:id="2890"/>
      <w:bookmarkEnd w:id="2891"/>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892" w:name="_Toc357439339"/>
      <w:bookmarkStart w:id="2893" w:name="_Toc356824365"/>
      <w:bookmarkStart w:id="2894" w:name="_Toc356148166"/>
      <w:bookmarkStart w:id="2895" w:name="_Toc348629485"/>
      <w:bookmarkStart w:id="2896" w:name="_Toc351367715"/>
      <w:bookmarkStart w:id="2897" w:name="_Toc378026268"/>
      <w:r w:rsidRPr="00564A49">
        <w:rPr>
          <w:lang w:val="en-CA"/>
        </w:rPr>
        <w:t>SEI messages</w:t>
      </w:r>
      <w:bookmarkEnd w:id="2892"/>
      <w:bookmarkEnd w:id="2893"/>
      <w:bookmarkEnd w:id="2894"/>
      <w:bookmarkEnd w:id="2895"/>
      <w:bookmarkEnd w:id="2896"/>
      <w:bookmarkEnd w:id="2897"/>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898" w:name="_Toc356148169"/>
      <w:bookmarkStart w:id="2899" w:name="_Toc357439344"/>
      <w:bookmarkStart w:id="2900" w:name="_Toc356824370"/>
      <w:bookmarkStart w:id="2901" w:name="_Toc356148173"/>
      <w:bookmarkStart w:id="2902" w:name="_Toc348629486"/>
      <w:bookmarkStart w:id="2903" w:name="_Toc351367716"/>
      <w:bookmarkStart w:id="2904" w:name="_Toc378026269"/>
      <w:bookmarkEnd w:id="2898"/>
      <w:r w:rsidRPr="00564A49">
        <w:rPr>
          <w:lang w:val="en-CA"/>
        </w:rPr>
        <w:t>Video usability information</w:t>
      </w:r>
      <w:bookmarkEnd w:id="2899"/>
      <w:bookmarkEnd w:id="2900"/>
      <w:bookmarkEnd w:id="2901"/>
      <w:bookmarkEnd w:id="2902"/>
      <w:bookmarkEnd w:id="2903"/>
      <w:bookmarkEnd w:id="2904"/>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2E7" w:rsidRDefault="00EE32E7">
      <w:r>
        <w:separator/>
      </w:r>
    </w:p>
  </w:endnote>
  <w:endnote w:type="continuationSeparator" w:id="0">
    <w:p w:rsidR="00EE32E7" w:rsidRDefault="00EE32E7">
      <w:r>
        <w:continuationSeparator/>
      </w:r>
    </w:p>
  </w:endnote>
  <w:endnote w:type="continuationNotice" w:id="1">
    <w:p w:rsidR="00EE32E7" w:rsidRDefault="00EE32E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Pr="00CB04EC" w:rsidRDefault="00561B8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B1BA1">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Pr="00C37EDE" w:rsidRDefault="00561B8B"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1B1BA1">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Pr="00CB04EC" w:rsidRDefault="00561B8B"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1B1BA1">
      <w:rPr>
        <w:b/>
        <w:bCs/>
        <w:noProof/>
      </w:rPr>
      <w:t>96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Pr="00CB04EC" w:rsidRDefault="00561B8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B1BA1">
      <w:rPr>
        <w:bCs/>
        <w:noProof/>
        <w:lang w:val="fr-CH"/>
      </w:rPr>
      <w:t>97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2E7" w:rsidRDefault="00EE32E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EE32E7" w:rsidRDefault="00EE32E7"/>
  </w:footnote>
  <w:footnote w:type="continuationSeparator" w:id="0">
    <w:p w:rsidR="00EE32E7" w:rsidRDefault="00EE32E7">
      <w:r>
        <w:continuationSeparator/>
      </w:r>
    </w:p>
  </w:footnote>
  <w:footnote w:type="continuationNotice" w:id="1">
    <w:p w:rsidR="00EE32E7" w:rsidRDefault="00EE32E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Default="00561B8B"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Default="00561B8B"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Pr="00256CBF" w:rsidRDefault="00561B8B"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8B" w:rsidRPr="00563383" w:rsidRDefault="00561B8B"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9">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0"/>
  </w:num>
  <w:num w:numId="5">
    <w:abstractNumId w:val="24"/>
  </w:num>
  <w:num w:numId="6">
    <w:abstractNumId w:val="44"/>
  </w:num>
  <w:num w:numId="7">
    <w:abstractNumId w:val="39"/>
  </w:num>
  <w:num w:numId="8">
    <w:abstractNumId w:val="11"/>
  </w:num>
  <w:num w:numId="9">
    <w:abstractNumId w:val="34"/>
  </w:num>
  <w:num w:numId="10">
    <w:abstractNumId w:val="13"/>
  </w:num>
  <w:num w:numId="11">
    <w:abstractNumId w:val="3"/>
  </w:num>
  <w:num w:numId="12">
    <w:abstractNumId w:val="35"/>
  </w:num>
  <w:num w:numId="13">
    <w:abstractNumId w:val="17"/>
  </w:num>
  <w:num w:numId="14">
    <w:abstractNumId w:val="23"/>
  </w:num>
  <w:num w:numId="15">
    <w:abstractNumId w:val="14"/>
  </w:num>
  <w:num w:numId="16">
    <w:abstractNumId w:val="46"/>
  </w:num>
  <w:num w:numId="17">
    <w:abstractNumId w:val="48"/>
  </w:num>
  <w:num w:numId="18">
    <w:abstractNumId w:val="45"/>
  </w:num>
  <w:num w:numId="19">
    <w:abstractNumId w:val="27"/>
  </w:num>
  <w:num w:numId="20">
    <w:abstractNumId w:val="31"/>
  </w:num>
  <w:num w:numId="21">
    <w:abstractNumId w:val="32"/>
  </w:num>
  <w:num w:numId="22">
    <w:abstractNumId w:val="8"/>
  </w:num>
  <w:num w:numId="23">
    <w:abstractNumId w:val="12"/>
  </w:num>
  <w:num w:numId="24">
    <w:abstractNumId w:val="28"/>
  </w:num>
  <w:num w:numId="25">
    <w:abstractNumId w:val="15"/>
  </w:num>
  <w:num w:numId="26">
    <w:abstractNumId w:val="16"/>
  </w:num>
  <w:num w:numId="27">
    <w:abstractNumId w:val="5"/>
  </w:num>
  <w:num w:numId="28">
    <w:abstractNumId w:val="47"/>
  </w:num>
  <w:num w:numId="29">
    <w:abstractNumId w:val="49"/>
  </w:num>
  <w:num w:numId="30">
    <w:abstractNumId w:val="25"/>
  </w:num>
  <w:num w:numId="31">
    <w:abstractNumId w:val="4"/>
  </w:num>
  <w:num w:numId="32">
    <w:abstractNumId w:val="7"/>
  </w:num>
  <w:num w:numId="3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2"/>
  </w:num>
  <w:num w:numId="35">
    <w:abstractNumId w:val="10"/>
  </w:num>
  <w:num w:numId="36">
    <w:abstractNumId w:val="41"/>
  </w:num>
  <w:num w:numId="37">
    <w:abstractNumId w:val="43"/>
  </w:num>
  <w:num w:numId="38">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9"/>
  </w:num>
  <w:num w:numId="41">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6"/>
  </w:num>
  <w:num w:numId="48">
    <w:abstractNumId w:val="6"/>
  </w:num>
  <w:num w:numId="49">
    <w:abstractNumId w:val="19"/>
  </w:num>
  <w:num w:numId="50">
    <w:abstractNumId w:val="39"/>
  </w:num>
  <w:num w:numId="51">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37"/>
  </w:num>
  <w:num w:numId="5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0"/>
  </w:num>
  <w:num w:numId="60">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17EA0"/>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92C"/>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958"/>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0EB"/>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675"/>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93E"/>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1EA"/>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AD7"/>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49"/>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428"/>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5F"/>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4BA"/>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BC"/>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BA1"/>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553"/>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68C"/>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28C"/>
    <w:rsid w:val="0020580D"/>
    <w:rsid w:val="00205B89"/>
    <w:rsid w:val="00205CBE"/>
    <w:rsid w:val="00205D76"/>
    <w:rsid w:val="00205EDC"/>
    <w:rsid w:val="00205F79"/>
    <w:rsid w:val="00205FBC"/>
    <w:rsid w:val="0020600A"/>
    <w:rsid w:val="002062D9"/>
    <w:rsid w:val="0020658B"/>
    <w:rsid w:val="00206714"/>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6F5"/>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6C2"/>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3AC"/>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1EB2"/>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8BB"/>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29"/>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6E57"/>
    <w:rsid w:val="002D70EC"/>
    <w:rsid w:val="002D74AB"/>
    <w:rsid w:val="002D75A2"/>
    <w:rsid w:val="002D76B4"/>
    <w:rsid w:val="002D7843"/>
    <w:rsid w:val="002D7C51"/>
    <w:rsid w:val="002D7F27"/>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420"/>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1DD"/>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4CC"/>
    <w:rsid w:val="00313635"/>
    <w:rsid w:val="003136D2"/>
    <w:rsid w:val="00313C9F"/>
    <w:rsid w:val="00313E65"/>
    <w:rsid w:val="0031417B"/>
    <w:rsid w:val="003142CB"/>
    <w:rsid w:val="00314387"/>
    <w:rsid w:val="0031442B"/>
    <w:rsid w:val="00314480"/>
    <w:rsid w:val="00314663"/>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C39"/>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683"/>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0B"/>
    <w:rsid w:val="003D3959"/>
    <w:rsid w:val="003D396C"/>
    <w:rsid w:val="003D3C16"/>
    <w:rsid w:val="003D3D84"/>
    <w:rsid w:val="003D42E4"/>
    <w:rsid w:val="003D46DE"/>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277"/>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7B"/>
    <w:rsid w:val="004007CB"/>
    <w:rsid w:val="00400A6B"/>
    <w:rsid w:val="00400F6D"/>
    <w:rsid w:val="0040126B"/>
    <w:rsid w:val="0040128B"/>
    <w:rsid w:val="00401387"/>
    <w:rsid w:val="00401662"/>
    <w:rsid w:val="00401B3C"/>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1EA"/>
    <w:rsid w:val="0041448D"/>
    <w:rsid w:val="00414EA6"/>
    <w:rsid w:val="00414F4D"/>
    <w:rsid w:val="00415079"/>
    <w:rsid w:val="0041508A"/>
    <w:rsid w:val="00415259"/>
    <w:rsid w:val="004152B6"/>
    <w:rsid w:val="004152DE"/>
    <w:rsid w:val="00415533"/>
    <w:rsid w:val="00415AAA"/>
    <w:rsid w:val="00415B59"/>
    <w:rsid w:val="00415D69"/>
    <w:rsid w:val="00415F47"/>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E79"/>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BE3"/>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4FE"/>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2D7"/>
    <w:rsid w:val="004E0AE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8B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B8B"/>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3B4"/>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091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2FB2"/>
    <w:rsid w:val="005D3075"/>
    <w:rsid w:val="005D30B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E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B72"/>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748"/>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7F1"/>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170"/>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AD1"/>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6E4"/>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129"/>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972"/>
    <w:rsid w:val="007A015B"/>
    <w:rsid w:val="007A0928"/>
    <w:rsid w:val="007A0C02"/>
    <w:rsid w:val="007A0F04"/>
    <w:rsid w:val="007A0FFD"/>
    <w:rsid w:val="007A1146"/>
    <w:rsid w:val="007A11A8"/>
    <w:rsid w:val="007A1D1A"/>
    <w:rsid w:val="007A234B"/>
    <w:rsid w:val="007A24B8"/>
    <w:rsid w:val="007A266F"/>
    <w:rsid w:val="007A26EC"/>
    <w:rsid w:val="007A2746"/>
    <w:rsid w:val="007A2770"/>
    <w:rsid w:val="007A2C1E"/>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D36"/>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89C"/>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BB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7E0"/>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3F23"/>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6DB1"/>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9C5"/>
    <w:rsid w:val="008A1A5A"/>
    <w:rsid w:val="008A1B32"/>
    <w:rsid w:val="008A207B"/>
    <w:rsid w:val="008A2506"/>
    <w:rsid w:val="008A25EB"/>
    <w:rsid w:val="008A27E2"/>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DB6"/>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5B7E"/>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15C"/>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2F9"/>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95E"/>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BE2"/>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A3C"/>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0A8"/>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2D4F"/>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672"/>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8F6"/>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1E81"/>
    <w:rsid w:val="009C2017"/>
    <w:rsid w:val="009C208B"/>
    <w:rsid w:val="009C2210"/>
    <w:rsid w:val="009C248F"/>
    <w:rsid w:val="009C2607"/>
    <w:rsid w:val="009C27AF"/>
    <w:rsid w:val="009C28DE"/>
    <w:rsid w:val="009C2E13"/>
    <w:rsid w:val="009C2F7B"/>
    <w:rsid w:val="009C3530"/>
    <w:rsid w:val="009C381C"/>
    <w:rsid w:val="009C384D"/>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2AC"/>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13"/>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BD5"/>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751"/>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C35"/>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26F"/>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0B6C"/>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66"/>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23"/>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1"/>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029"/>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857"/>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C9A"/>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3B70"/>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9CF"/>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2BE5"/>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5EC"/>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0C68"/>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5C"/>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8B"/>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4C1A"/>
    <w:rsid w:val="00C94E5B"/>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87B"/>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244"/>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C5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1EAE"/>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11"/>
    <w:rsid w:val="00DD339B"/>
    <w:rsid w:val="00DD3419"/>
    <w:rsid w:val="00DD346B"/>
    <w:rsid w:val="00DD3CE7"/>
    <w:rsid w:val="00DD3D34"/>
    <w:rsid w:val="00DD3E4B"/>
    <w:rsid w:val="00DD4121"/>
    <w:rsid w:val="00DD41FD"/>
    <w:rsid w:val="00DD420E"/>
    <w:rsid w:val="00DD42F2"/>
    <w:rsid w:val="00DD465A"/>
    <w:rsid w:val="00DD488E"/>
    <w:rsid w:val="00DD48E6"/>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1C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A08"/>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3"/>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DCA"/>
    <w:rsid w:val="00E31F39"/>
    <w:rsid w:val="00E31F78"/>
    <w:rsid w:val="00E31F7D"/>
    <w:rsid w:val="00E32045"/>
    <w:rsid w:val="00E32285"/>
    <w:rsid w:val="00E3234F"/>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741"/>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520"/>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BEB"/>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E33"/>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38"/>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826"/>
    <w:rsid w:val="00EE2A1F"/>
    <w:rsid w:val="00EE2B4F"/>
    <w:rsid w:val="00EE2E96"/>
    <w:rsid w:val="00EE2EB4"/>
    <w:rsid w:val="00EE2F7D"/>
    <w:rsid w:val="00EE32E7"/>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B86"/>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8D3"/>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408"/>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557"/>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65"/>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0B5"/>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7FB"/>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201"/>
    <w:rsid w:val="00FB083C"/>
    <w:rsid w:val="00FB0B6D"/>
    <w:rsid w:val="00FB11A5"/>
    <w:rsid w:val="00FB11FF"/>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365"/>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7AD"/>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48C4E-A32A-4D7E-9BCA-DED45C22A76A}">
  <ds:schemaRefs>
    <ds:schemaRef ds:uri="http://schemas.openxmlformats.org/officeDocument/2006/bibliography"/>
  </ds:schemaRefs>
</ds:datastoreItem>
</file>

<file path=customXml/itemProps2.xml><?xml version="1.0" encoding="utf-8"?>
<ds:datastoreItem xmlns:ds="http://schemas.openxmlformats.org/officeDocument/2006/customXml" ds:itemID="{B763A3CD-2283-4D1A-9104-E30D47DD3F3D}">
  <ds:schemaRefs>
    <ds:schemaRef ds:uri="http://schemas.openxmlformats.org/officeDocument/2006/bibliography"/>
  </ds:schemaRefs>
</ds:datastoreItem>
</file>

<file path=customXml/itemProps3.xml><?xml version="1.0" encoding="utf-8"?>
<ds:datastoreItem xmlns:ds="http://schemas.openxmlformats.org/officeDocument/2006/customXml" ds:itemID="{1AEC75C3-0012-4A8E-AD6F-52670902284B}">
  <ds:schemaRefs>
    <ds:schemaRef ds:uri="http://schemas.openxmlformats.org/officeDocument/2006/bibliography"/>
  </ds:schemaRefs>
</ds:datastoreItem>
</file>

<file path=customXml/itemProps4.xml><?xml version="1.0" encoding="utf-8"?>
<ds:datastoreItem xmlns:ds="http://schemas.openxmlformats.org/officeDocument/2006/customXml" ds:itemID="{D257B42D-41D0-47DA-9614-BEF9BB49D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130</Pages>
  <Words>70362</Words>
  <Characters>401070</Characters>
  <Application>Microsoft Office Word</Application>
  <DocSecurity>0</DocSecurity>
  <Lines>3342</Lines>
  <Paragraphs>940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470492</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(r3)</cp:lastModifiedBy>
  <cp:revision>4</cp:revision>
  <cp:lastPrinted>2013-02-13T04:52:00Z</cp:lastPrinted>
  <dcterms:created xsi:type="dcterms:W3CDTF">2014-04-03T17:07:00Z</dcterms:created>
  <dcterms:modified xsi:type="dcterms:W3CDTF">2014-04-03T21:23:00Z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