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14:paraId="5F4478F1" w14:textId="77777777" w:rsidTr="001533A7">
        <w:tc>
          <w:tcPr>
            <w:tcW w:w="6408" w:type="dxa"/>
          </w:tcPr>
          <w:bookmarkStart w:id="0" w:name="_Ref280362398"/>
          <w:bookmarkStart w:id="1" w:name="_Toc287363716"/>
          <w:bookmarkStart w:id="2" w:name="_Toc311216699"/>
          <w:bookmarkStart w:id="3" w:name="_Toc317198660"/>
          <w:p w14:paraId="6E5B24EC" w14:textId="77777777"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D6A1E7F" wp14:editId="1B20EBF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5908557D" wp14:editId="2FC48D8E">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22773EB4" wp14:editId="53AD491F">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14:paraId="39A45A2F" w14:textId="77777777"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14:paraId="71249F01" w14:textId="77777777"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14:paraId="24F4D2B7" w14:textId="77777777"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14:paraId="60E093CF" w14:textId="77777777"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14:paraId="4C98A484" w14:textId="77777777" w:rsidTr="001E1CC2">
        <w:tc>
          <w:tcPr>
            <w:tcW w:w="1458" w:type="dxa"/>
          </w:tcPr>
          <w:p w14:paraId="2293595F" w14:textId="77777777" w:rsidR="007C335F" w:rsidRPr="00564A49" w:rsidRDefault="007C335F" w:rsidP="001533A7">
            <w:pPr>
              <w:spacing w:before="60" w:after="60"/>
              <w:jc w:val="left"/>
              <w:rPr>
                <w:i/>
              </w:rPr>
            </w:pPr>
            <w:r w:rsidRPr="00564A49">
              <w:rPr>
                <w:i/>
              </w:rPr>
              <w:t>Title:</w:t>
            </w:r>
          </w:p>
        </w:tc>
        <w:tc>
          <w:tcPr>
            <w:tcW w:w="8118" w:type="dxa"/>
            <w:gridSpan w:val="3"/>
          </w:tcPr>
          <w:p w14:paraId="09D85DF1" w14:textId="77777777"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14:paraId="22FE9220" w14:textId="77777777" w:rsidTr="001E1CC2">
        <w:tc>
          <w:tcPr>
            <w:tcW w:w="1458" w:type="dxa"/>
          </w:tcPr>
          <w:p w14:paraId="16EC3E1D" w14:textId="77777777" w:rsidR="007C335F" w:rsidRPr="00564A49" w:rsidRDefault="007C335F" w:rsidP="001533A7">
            <w:pPr>
              <w:spacing w:before="60" w:after="60"/>
              <w:jc w:val="left"/>
              <w:rPr>
                <w:i/>
              </w:rPr>
            </w:pPr>
            <w:r w:rsidRPr="00564A49">
              <w:rPr>
                <w:i/>
              </w:rPr>
              <w:t>Status:</w:t>
            </w:r>
          </w:p>
        </w:tc>
        <w:tc>
          <w:tcPr>
            <w:tcW w:w="8118" w:type="dxa"/>
            <w:gridSpan w:val="3"/>
          </w:tcPr>
          <w:p w14:paraId="00179011" w14:textId="77777777"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14:paraId="0EE70105" w14:textId="77777777" w:rsidTr="001E1CC2">
        <w:tc>
          <w:tcPr>
            <w:tcW w:w="1458" w:type="dxa"/>
          </w:tcPr>
          <w:p w14:paraId="1B38A713" w14:textId="77777777" w:rsidR="007C335F" w:rsidRPr="00564A49" w:rsidRDefault="007C335F" w:rsidP="001533A7">
            <w:pPr>
              <w:spacing w:before="60" w:after="60"/>
              <w:jc w:val="left"/>
              <w:rPr>
                <w:i/>
              </w:rPr>
            </w:pPr>
            <w:r w:rsidRPr="00564A49">
              <w:rPr>
                <w:i/>
              </w:rPr>
              <w:t>Purpose:</w:t>
            </w:r>
          </w:p>
        </w:tc>
        <w:tc>
          <w:tcPr>
            <w:tcW w:w="8118" w:type="dxa"/>
            <w:gridSpan w:val="3"/>
          </w:tcPr>
          <w:p w14:paraId="676E5606" w14:textId="77777777" w:rsidR="007C335F" w:rsidRPr="00564A49" w:rsidRDefault="00032915" w:rsidP="001533A7">
            <w:pPr>
              <w:spacing w:before="60" w:after="60"/>
              <w:jc w:val="left"/>
            </w:pPr>
            <w:r w:rsidRPr="00564A49">
              <w:t>Draft of SHVC</w:t>
            </w:r>
          </w:p>
        </w:tc>
      </w:tr>
      <w:tr w:rsidR="007C335F" w:rsidRPr="00564A49" w14:paraId="3FCDDEDD" w14:textId="77777777" w:rsidTr="001E1CC2">
        <w:tc>
          <w:tcPr>
            <w:tcW w:w="1458" w:type="dxa"/>
          </w:tcPr>
          <w:p w14:paraId="4F1ED251" w14:textId="77777777"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14:paraId="6C773B6C" w14:textId="77777777"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14:paraId="352FA1CF" w14:textId="77777777" w:rsidR="002A3ACF" w:rsidRPr="00564A49" w:rsidRDefault="002A3ACF" w:rsidP="004C2750">
            <w:pPr>
              <w:spacing w:before="60" w:after="60"/>
              <w:jc w:val="left"/>
              <w:rPr>
                <w:noProof/>
                <w:szCs w:val="22"/>
                <w:lang w:eastAsia="ko-KR"/>
              </w:rPr>
            </w:pPr>
            <w:r w:rsidRPr="00564A49">
              <w:rPr>
                <w:noProof/>
                <w:szCs w:val="22"/>
                <w:lang w:eastAsia="ko-KR"/>
              </w:rPr>
              <w:t>Jill Boyce, Vidyo</w:t>
            </w:r>
          </w:p>
          <w:p w14:paraId="7F5F5A89" w14:textId="77777777"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14:paraId="08213FE5" w14:textId="77777777"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14:paraId="7E9CED0F" w14:textId="77777777"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14:paraId="653F537B" w14:textId="77777777" w:rsidR="00FB713F" w:rsidRPr="00564A49" w:rsidRDefault="00FB713F" w:rsidP="001533A7">
            <w:pPr>
              <w:spacing w:before="60" w:after="60"/>
              <w:jc w:val="left"/>
              <w:rPr>
                <w:lang w:val="en-US"/>
              </w:rPr>
            </w:pPr>
            <w:r w:rsidRPr="00564A49">
              <w:rPr>
                <w:lang w:val="en-US"/>
              </w:rPr>
              <w:t>Ye-kui Wang, Qualcomm</w:t>
            </w:r>
          </w:p>
          <w:p w14:paraId="4972796A" w14:textId="77777777" w:rsidR="007C335F" w:rsidRPr="00564A49" w:rsidRDefault="007C335F" w:rsidP="001533A7">
            <w:pPr>
              <w:spacing w:before="60" w:after="60"/>
              <w:jc w:val="left"/>
              <w:rPr>
                <w:lang w:val="en-US"/>
              </w:rPr>
            </w:pPr>
          </w:p>
        </w:tc>
        <w:tc>
          <w:tcPr>
            <w:tcW w:w="900" w:type="dxa"/>
          </w:tcPr>
          <w:p w14:paraId="47A8A848" w14:textId="77777777" w:rsidR="007C335F" w:rsidRPr="00564A49" w:rsidRDefault="007C335F" w:rsidP="001533A7">
            <w:pPr>
              <w:spacing w:before="60" w:after="60"/>
              <w:jc w:val="left"/>
            </w:pPr>
            <w:r w:rsidRPr="00564A49">
              <w:t>Email:</w:t>
            </w:r>
          </w:p>
        </w:tc>
        <w:tc>
          <w:tcPr>
            <w:tcW w:w="3168" w:type="dxa"/>
          </w:tcPr>
          <w:p w14:paraId="2C4CA4A7" w14:textId="77777777" w:rsidR="00823950" w:rsidRPr="00564A49" w:rsidRDefault="00B31133"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14:paraId="135573FC" w14:textId="77777777" w:rsidR="00673D46" w:rsidRPr="00564A49" w:rsidRDefault="00B31133"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14:paraId="504F51CE" w14:textId="77777777" w:rsidR="00EC0339" w:rsidRPr="00564A49" w:rsidRDefault="00B31133"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14:paraId="0E021BB6" w14:textId="77777777" w:rsidR="008D042B" w:rsidRPr="00564A49" w:rsidRDefault="00B31133" w:rsidP="00C95541">
            <w:pPr>
              <w:spacing w:before="60" w:after="60"/>
              <w:jc w:val="left"/>
              <w:rPr>
                <w:noProof/>
                <w:szCs w:val="22"/>
                <w:lang w:eastAsia="ko-KR"/>
              </w:rPr>
            </w:pPr>
            <w:hyperlink r:id="rId17" w:history="1">
              <w:r w:rsidR="00673D46" w:rsidRPr="00564A49">
                <w:rPr>
                  <w:rStyle w:val="Hyperlink"/>
                  <w:noProof/>
                </w:rPr>
                <w:t>miska.hannuksela@nokia.com</w:t>
              </w:r>
            </w:hyperlink>
          </w:p>
          <w:p w14:paraId="01EDE0B9" w14:textId="77777777" w:rsidR="00673D46" w:rsidRPr="00564A49" w:rsidRDefault="00B31133"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14:paraId="1DD2D740" w14:textId="77777777" w:rsidR="00FB713F" w:rsidRPr="00564A49" w:rsidRDefault="00B31133"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14:paraId="3C987504" w14:textId="77777777" w:rsidR="007C335F" w:rsidRPr="00564A49" w:rsidRDefault="007C335F" w:rsidP="001533A7">
            <w:pPr>
              <w:spacing w:before="60" w:after="60"/>
              <w:jc w:val="left"/>
            </w:pPr>
          </w:p>
        </w:tc>
      </w:tr>
      <w:tr w:rsidR="007C335F" w:rsidRPr="00564A49" w14:paraId="2A9CFF13" w14:textId="77777777" w:rsidTr="001E1CC2">
        <w:tc>
          <w:tcPr>
            <w:tcW w:w="1458" w:type="dxa"/>
          </w:tcPr>
          <w:p w14:paraId="57EB97E7" w14:textId="77777777" w:rsidR="007C335F" w:rsidRPr="00564A49" w:rsidRDefault="007C335F" w:rsidP="001533A7">
            <w:pPr>
              <w:spacing w:before="60" w:after="60"/>
              <w:jc w:val="left"/>
              <w:rPr>
                <w:i/>
              </w:rPr>
            </w:pPr>
            <w:r w:rsidRPr="00564A49">
              <w:rPr>
                <w:i/>
              </w:rPr>
              <w:t>Source:</w:t>
            </w:r>
          </w:p>
        </w:tc>
        <w:tc>
          <w:tcPr>
            <w:tcW w:w="8118" w:type="dxa"/>
            <w:gridSpan w:val="3"/>
          </w:tcPr>
          <w:p w14:paraId="042F6E09" w14:textId="77777777" w:rsidR="007C335F" w:rsidRPr="00564A49" w:rsidRDefault="007C335F" w:rsidP="001533A7">
            <w:pPr>
              <w:spacing w:before="60" w:after="60"/>
              <w:jc w:val="left"/>
            </w:pPr>
            <w:r w:rsidRPr="00564A49">
              <w:t>Editor</w:t>
            </w:r>
            <w:r w:rsidR="00E01303" w:rsidRPr="00564A49">
              <w:t>s</w:t>
            </w:r>
          </w:p>
        </w:tc>
      </w:tr>
    </w:tbl>
    <w:p w14:paraId="63F25165" w14:textId="77777777" w:rsidR="007C335F" w:rsidRPr="00564A49" w:rsidRDefault="007C335F" w:rsidP="001533A7">
      <w:pPr>
        <w:jc w:val="center"/>
      </w:pPr>
      <w:r w:rsidRPr="00564A49">
        <w:rPr>
          <w:u w:val="single"/>
        </w:rPr>
        <w:t>_____________________________</w:t>
      </w:r>
    </w:p>
    <w:p w14:paraId="62297332" w14:textId="77777777"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14:paraId="6B352765" w14:textId="77777777"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14:paraId="71352C8C" w14:textId="77777777" w:rsidR="00564A49" w:rsidRPr="00564A49" w:rsidRDefault="00564A49" w:rsidP="00F86A7A">
      <w:pPr>
        <w:rPr>
          <w:lang w:val="en-CA"/>
        </w:rPr>
      </w:pPr>
    </w:p>
    <w:p w14:paraId="1FFAF591" w14:textId="77777777" w:rsidR="00F86A7A" w:rsidRPr="00564A49" w:rsidRDefault="00F86A7A" w:rsidP="00F86A7A">
      <w:pPr>
        <w:rPr>
          <w:lang w:val="en-CA"/>
        </w:rPr>
      </w:pPr>
      <w:r w:rsidRPr="00564A49">
        <w:rPr>
          <w:lang w:val="en-CA"/>
        </w:rPr>
        <w:t>Ed. Notes (Draft 5) (changes to JCTVC-O1008_v3)</w:t>
      </w:r>
    </w:p>
    <w:p w14:paraId="79AB7525" w14:textId="77777777"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14:paraId="41B9F27E" w14:textId="77777777"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14:paraId="1598B4E7" w14:textId="77777777"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14:paraId="1E60AF54" w14:textId="77777777" w:rsidR="00406BED" w:rsidRPr="00564A49" w:rsidRDefault="00406BED" w:rsidP="00A670B8">
      <w:pPr>
        <w:pStyle w:val="3EdNotes"/>
        <w:rPr>
          <w:szCs w:val="24"/>
          <w:lang w:val="en-US" w:eastAsia="de-DE"/>
        </w:rPr>
      </w:pPr>
      <w:r w:rsidRPr="00564A49">
        <w:rPr>
          <w:lang w:val="en-US" w:eastAsia="de-DE"/>
        </w:rPr>
        <w:t>(Review YY04): editorial improvement</w:t>
      </w:r>
    </w:p>
    <w:p w14:paraId="7E32DFD6" w14:textId="77777777"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14:paraId="00C20909" w14:textId="77777777" w:rsidR="004568BE" w:rsidRPr="00564A49" w:rsidRDefault="004568BE" w:rsidP="00A670B8">
      <w:pPr>
        <w:pStyle w:val="3EdNotes"/>
        <w:rPr>
          <w:szCs w:val="24"/>
          <w:lang w:val="en-US" w:eastAsia="de-DE"/>
        </w:rPr>
      </w:pPr>
      <w:r w:rsidRPr="00564A49">
        <w:rPr>
          <w:lang w:val="en-US" w:eastAsia="de-DE"/>
        </w:rPr>
        <w:t>(Review AR01): editorial improvement</w:t>
      </w:r>
    </w:p>
    <w:p w14:paraId="2EE14E26" w14:textId="77777777" w:rsidR="00A33ADA" w:rsidRPr="00564A49" w:rsidRDefault="00A33ADA" w:rsidP="00A670B8">
      <w:pPr>
        <w:pStyle w:val="3EdNotes"/>
        <w:rPr>
          <w:szCs w:val="24"/>
          <w:lang w:val="en-US" w:eastAsia="de-DE"/>
        </w:rPr>
      </w:pPr>
      <w:r w:rsidRPr="00564A49">
        <w:rPr>
          <w:lang w:val="en-US" w:eastAsia="de-DE"/>
        </w:rPr>
        <w:t>(Review JC03): editorial improvement</w:t>
      </w:r>
    </w:p>
    <w:p w14:paraId="147FE445" w14:textId="77777777"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14:paraId="0964EF98" w14:textId="77777777"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14:paraId="00483EC0" w14:textId="77777777"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14:paraId="6E9C0122" w14:textId="77777777" w:rsidR="00BA1C97" w:rsidRPr="00564A49" w:rsidRDefault="00BA1C97" w:rsidP="00B11F33">
      <w:pPr>
        <w:pStyle w:val="3EdNotes"/>
        <w:rPr>
          <w:lang w:val="en-US" w:eastAsia="de-DE"/>
        </w:rPr>
      </w:pPr>
      <w:r w:rsidRPr="00564A49">
        <w:rPr>
          <w:lang w:val="en-US" w:eastAsia="de-DE"/>
        </w:rPr>
        <w:t>(Review YY03): editorial fixes</w:t>
      </w:r>
    </w:p>
    <w:p w14:paraId="71E47271" w14:textId="77777777"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14:paraId="64075E0C" w14:textId="77777777" w:rsidR="00BC28F9" w:rsidRPr="00564A49" w:rsidRDefault="00BC28F9" w:rsidP="00B11F33">
      <w:pPr>
        <w:pStyle w:val="3EdNotes"/>
        <w:rPr>
          <w:lang w:val="en-US" w:eastAsia="de-DE"/>
        </w:rPr>
      </w:pPr>
      <w:r w:rsidRPr="00564A49">
        <w:rPr>
          <w:lang w:val="en-US" w:eastAsia="de-DE"/>
        </w:rPr>
        <w:t>(Review YY02): editorial fixes</w:t>
      </w:r>
    </w:p>
    <w:p w14:paraId="09AFDC16" w14:textId="77777777"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14:paraId="3A9AF6C8" w14:textId="77777777"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14:paraId="65FA38BC" w14:textId="77777777"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14:paraId="4B5F7B95" w14:textId="77777777" w:rsidR="00A87E3F" w:rsidRPr="00564A49" w:rsidRDefault="00A87E3F" w:rsidP="00C40BF3">
      <w:pPr>
        <w:pStyle w:val="3EdNotes"/>
        <w:rPr>
          <w:lang w:val="en-US" w:eastAsia="de-DE"/>
        </w:rPr>
      </w:pPr>
      <w:r w:rsidRPr="00564A49">
        <w:rPr>
          <w:lang w:val="en-US" w:eastAsia="de-DE"/>
        </w:rPr>
        <w:t>(JCTVC-P0134): Level constraints</w:t>
      </w:r>
    </w:p>
    <w:p w14:paraId="2914E390" w14:textId="77777777" w:rsidR="00C40BF3" w:rsidRPr="00564A49" w:rsidRDefault="00C40BF3" w:rsidP="00C40BF3">
      <w:pPr>
        <w:pStyle w:val="3EdNotes"/>
        <w:rPr>
          <w:lang w:val="en-US" w:eastAsia="de-DE"/>
        </w:rPr>
      </w:pPr>
      <w:r w:rsidRPr="00564A49">
        <w:rPr>
          <w:lang w:val="en-US" w:eastAsia="de-DE"/>
        </w:rPr>
        <w:t>(Review JC01)</w:t>
      </w:r>
    </w:p>
    <w:p w14:paraId="216ADC63" w14:textId="77777777" w:rsidR="00C40BF3" w:rsidRPr="00564A49" w:rsidRDefault="00C40BF3" w:rsidP="00C40BF3">
      <w:pPr>
        <w:pStyle w:val="3EdNotes"/>
        <w:rPr>
          <w:lang w:val="en-US" w:eastAsia="de-DE"/>
        </w:rPr>
      </w:pPr>
      <w:r w:rsidRPr="00564A49">
        <w:rPr>
          <w:lang w:val="en-US" w:eastAsia="de-DE"/>
        </w:rPr>
        <w:t>(Review JB01)</w:t>
      </w:r>
    </w:p>
    <w:p w14:paraId="1B9589F9" w14:textId="77777777" w:rsidR="00C40BF3" w:rsidRPr="00564A49" w:rsidRDefault="00C40BF3" w:rsidP="00C40BF3">
      <w:pPr>
        <w:pStyle w:val="3EdNotes"/>
        <w:rPr>
          <w:lang w:val="en-US" w:eastAsia="de-DE"/>
        </w:rPr>
      </w:pPr>
      <w:r w:rsidRPr="00564A49">
        <w:rPr>
          <w:lang w:val="en-US" w:eastAsia="de-DE"/>
        </w:rPr>
        <w:t>(Review YY01)</w:t>
      </w:r>
    </w:p>
    <w:p w14:paraId="52DADE49" w14:textId="77777777"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14:paraId="318E85A4" w14:textId="77777777"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14:paraId="43A9A65E" w14:textId="77777777" w:rsidR="009466B4" w:rsidRPr="00564A49" w:rsidRDefault="009466B4" w:rsidP="006B53CA">
      <w:pPr>
        <w:pStyle w:val="3EdNotes"/>
        <w:rPr>
          <w:lang w:val="en-US" w:eastAsia="de-DE"/>
        </w:rPr>
      </w:pPr>
      <w:r w:rsidRPr="00564A49">
        <w:rPr>
          <w:lang w:val="en-US" w:eastAsia="de-DE"/>
        </w:rPr>
        <w:t>(JCTVC-P0312): vertical phase adjustment for resampling process</w:t>
      </w:r>
    </w:p>
    <w:p w14:paraId="5E602A0E" w14:textId="77777777"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14:paraId="2A3A46FC" w14:textId="77777777"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14:paraId="18C1FA9B" w14:textId="77777777" w:rsidR="00F86A7A" w:rsidRPr="00564A49" w:rsidRDefault="00F86A7A" w:rsidP="00ED7D95">
      <w:pPr>
        <w:rPr>
          <w:lang w:val="en-US"/>
        </w:rPr>
      </w:pPr>
    </w:p>
    <w:p w14:paraId="64B7C39B" w14:textId="77777777" w:rsidR="008817DF" w:rsidRPr="00564A49" w:rsidRDefault="008817DF" w:rsidP="009B31BA">
      <w:pPr>
        <w:keepNext/>
        <w:rPr>
          <w:lang w:val="en-CA"/>
        </w:rPr>
      </w:pPr>
      <w:r w:rsidRPr="00564A49">
        <w:rPr>
          <w:lang w:val="en-CA"/>
        </w:rPr>
        <w:lastRenderedPageBreak/>
        <w:t>Ed. Notes (Draft 4) (changes to JCTVC-N1008)</w:t>
      </w:r>
    </w:p>
    <w:p w14:paraId="78D7ED18" w14:textId="77777777"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14:paraId="0EAF9F1E" w14:textId="77777777"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14:paraId="0277FCDF" w14:textId="77777777"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14:paraId="502CA89D" w14:textId="77777777"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14:paraId="5C4D7251" w14:textId="77777777"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14:paraId="222771C2" w14:textId="77777777"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14:paraId="5E43DB45" w14:textId="77777777"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14:paraId="6C3FBDF4" w14:textId="77777777"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14:paraId="64673C50" w14:textId="77777777"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14:paraId="6781C0DF" w14:textId="77777777" w:rsidR="002270F8" w:rsidRPr="00564A49" w:rsidRDefault="002270F8" w:rsidP="002B299F">
      <w:pPr>
        <w:pStyle w:val="3EdNotes"/>
        <w:rPr>
          <w:lang w:val="en-US" w:eastAsia="de-DE"/>
        </w:rPr>
      </w:pPr>
      <w:r w:rsidRPr="00564A49">
        <w:rPr>
          <w:lang w:val="en-US" w:eastAsia="de-DE"/>
        </w:rPr>
        <w:t>(Review MH02)</w:t>
      </w:r>
    </w:p>
    <w:p w14:paraId="77D115DB" w14:textId="77777777"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14:paraId="2B407383" w14:textId="77777777"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14:paraId="629C334B" w14:textId="77777777"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14:paraId="1D68A1C2" w14:textId="77777777"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14:paraId="52125D54" w14:textId="77777777" w:rsidR="008A2976" w:rsidRPr="00564A49" w:rsidRDefault="008A2976" w:rsidP="008A2976">
      <w:pPr>
        <w:pStyle w:val="3EdNotes"/>
        <w:rPr>
          <w:lang w:val="en-US" w:eastAsia="de-DE"/>
        </w:rPr>
      </w:pPr>
      <w:r w:rsidRPr="00564A49">
        <w:rPr>
          <w:lang w:val="en-US" w:eastAsia="de-DE"/>
        </w:rPr>
        <w:t>(Review JB01): editorial improvement and fix</w:t>
      </w:r>
    </w:p>
    <w:p w14:paraId="25932ECB" w14:textId="77777777" w:rsidR="008A6F10" w:rsidRPr="00564A49" w:rsidRDefault="008A6F10" w:rsidP="008A2976">
      <w:pPr>
        <w:pStyle w:val="3EdNotes"/>
        <w:rPr>
          <w:lang w:val="en-US" w:eastAsia="de-DE"/>
        </w:rPr>
      </w:pPr>
      <w:r w:rsidRPr="00564A49">
        <w:rPr>
          <w:lang w:val="en-US" w:eastAsia="de-DE"/>
        </w:rPr>
        <w:t>(Review JC01): editorial improvement and fix</w:t>
      </w:r>
    </w:p>
    <w:p w14:paraId="1A76DBF8" w14:textId="77777777"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14:paraId="5CE171BD" w14:textId="77777777"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14:paraId="4FD545C9" w14:textId="77777777"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14:paraId="43E31FF6" w14:textId="77777777"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14:paraId="7B4E0870" w14:textId="77777777"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14:paraId="7BA6BC5A" w14:textId="77777777"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14:paraId="4694B8B7" w14:textId="77777777"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14:paraId="527F0D3C" w14:textId="77777777"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14:paraId="6F2B9EF2" w14:textId="77777777" w:rsidR="008817DF" w:rsidRPr="00564A49" w:rsidRDefault="008817DF" w:rsidP="00ED7D95">
      <w:pPr>
        <w:rPr>
          <w:lang w:val="en-US"/>
        </w:rPr>
      </w:pPr>
    </w:p>
    <w:p w14:paraId="777D962F" w14:textId="77777777" w:rsidR="00F07FF9" w:rsidRPr="00564A49" w:rsidRDefault="00F07FF9" w:rsidP="00ED7D95">
      <w:pPr>
        <w:rPr>
          <w:lang w:val="en-CA"/>
        </w:rPr>
      </w:pPr>
      <w:r w:rsidRPr="00564A49">
        <w:rPr>
          <w:lang w:val="en-CA"/>
        </w:rPr>
        <w:t>Ed. Notes (Draft 3) (changes to JCTVC-N0242)</w:t>
      </w:r>
    </w:p>
    <w:p w14:paraId="27F7750C" w14:textId="77777777"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14:paraId="5B521D75" w14:textId="77777777" w:rsidR="00E056F8" w:rsidRPr="00564A49" w:rsidRDefault="00E056F8" w:rsidP="003C6518">
      <w:pPr>
        <w:pStyle w:val="3EdNotes"/>
        <w:rPr>
          <w:lang w:val="en-US" w:eastAsia="de-DE"/>
        </w:rPr>
      </w:pPr>
      <w:r w:rsidRPr="00564A49">
        <w:rPr>
          <w:lang w:val="en-US" w:eastAsia="de-DE"/>
        </w:rPr>
        <w:t>(Review JB01): editorial improvements</w:t>
      </w:r>
    </w:p>
    <w:p w14:paraId="7840F202" w14:textId="77777777" w:rsidR="003C6518" w:rsidRPr="00564A49" w:rsidRDefault="003C6518" w:rsidP="003C6518">
      <w:pPr>
        <w:pStyle w:val="3EdNotes"/>
        <w:rPr>
          <w:lang w:val="en-US" w:eastAsia="de-DE"/>
        </w:rPr>
      </w:pPr>
      <w:r w:rsidRPr="00564A49">
        <w:rPr>
          <w:lang w:val="en-US" w:eastAsia="de-DE"/>
        </w:rPr>
        <w:t>(Review JC02): editorial improvement and fix</w:t>
      </w:r>
    </w:p>
    <w:p w14:paraId="6E913521" w14:textId="77777777"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14:paraId="53B01D50" w14:textId="77777777" w:rsidR="003F6962" w:rsidRPr="00564A49" w:rsidRDefault="003F6962" w:rsidP="003F6962">
      <w:pPr>
        <w:pStyle w:val="3EdNotes"/>
        <w:rPr>
          <w:lang w:val="en-US" w:eastAsia="de-DE"/>
        </w:rPr>
      </w:pPr>
      <w:r w:rsidRPr="00564A49">
        <w:rPr>
          <w:lang w:val="en-US" w:eastAsia="de-DE"/>
        </w:rPr>
        <w:t>(Consisent ILRPS derivation with MV-HEVC text)</w:t>
      </w:r>
    </w:p>
    <w:p w14:paraId="26615650" w14:textId="77777777"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14:paraId="7F390324" w14:textId="77777777" w:rsidR="0038507D" w:rsidRPr="00564A49" w:rsidRDefault="0038507D" w:rsidP="0038507D">
      <w:pPr>
        <w:pStyle w:val="3EdNotes"/>
        <w:rPr>
          <w:lang w:val="en-US" w:eastAsia="de-DE"/>
        </w:rPr>
      </w:pPr>
      <w:r w:rsidRPr="00564A49">
        <w:rPr>
          <w:lang w:val="en-US" w:eastAsia="de-DE"/>
        </w:rPr>
        <w:t>(Fix chroma filter coefficient at phase 11)</w:t>
      </w:r>
    </w:p>
    <w:p w14:paraId="493A723D" w14:textId="77777777"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14:paraId="623D793B" w14:textId="77777777"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14:paraId="6B60BBED" w14:textId="77777777" w:rsidR="001A5CE9" w:rsidRPr="00564A49" w:rsidRDefault="001A5CE9" w:rsidP="003673C3">
      <w:pPr>
        <w:pStyle w:val="3EdNotes"/>
        <w:rPr>
          <w:lang w:val="en-US" w:eastAsia="de-DE"/>
        </w:rPr>
      </w:pPr>
      <w:r w:rsidRPr="00564A49">
        <w:rPr>
          <w:lang w:val="en-US" w:eastAsia="de-DE"/>
        </w:rPr>
        <w:t>(Subclause cross-reference clean up)</w:t>
      </w:r>
    </w:p>
    <w:p w14:paraId="791657B9" w14:textId="77777777" w:rsidR="00B83EB7" w:rsidRPr="00564A49" w:rsidRDefault="00B83EB7" w:rsidP="00A46D85">
      <w:pPr>
        <w:pStyle w:val="3EdNotes"/>
        <w:rPr>
          <w:lang w:val="en-US" w:eastAsia="de-DE"/>
        </w:rPr>
      </w:pPr>
      <w:r w:rsidRPr="00564A49">
        <w:rPr>
          <w:lang w:val="en-US" w:eastAsia="de-DE"/>
        </w:rPr>
        <w:t>(Review JB01)</w:t>
      </w:r>
    </w:p>
    <w:p w14:paraId="6930524F" w14:textId="77777777" w:rsidR="003C027E" w:rsidRPr="00564A49" w:rsidRDefault="003C027E" w:rsidP="00A46D85">
      <w:pPr>
        <w:pStyle w:val="3EdNotes"/>
        <w:rPr>
          <w:lang w:val="en-US" w:eastAsia="de-DE"/>
        </w:rPr>
      </w:pPr>
      <w:r w:rsidRPr="00564A49">
        <w:rPr>
          <w:lang w:val="en-US" w:eastAsia="de-DE"/>
        </w:rPr>
        <w:t>(Review JC01)</w:t>
      </w:r>
    </w:p>
    <w:p w14:paraId="7DD29582" w14:textId="77777777"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14:paraId="12BEA340" w14:textId="77777777"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14:paraId="36898E04" w14:textId="77777777"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14:paraId="5619F908" w14:textId="77777777"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14:paraId="3D738FFB" w14:textId="77777777"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14:paraId="1567757D" w14:textId="77777777"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14:paraId="3D130611" w14:textId="77777777"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14:paraId="1DDC82DC" w14:textId="77777777"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14:paraId="2F94ECBE" w14:textId="77777777" w:rsidR="00032915" w:rsidRPr="00564A49" w:rsidRDefault="00032915" w:rsidP="00ED7D95"/>
    <w:p w14:paraId="7F4AFF0D" w14:textId="77777777" w:rsidR="004E6468" w:rsidRPr="00564A49" w:rsidRDefault="004E6468" w:rsidP="00ED7D95">
      <w:pPr>
        <w:rPr>
          <w:lang w:val="en-CA"/>
        </w:rPr>
      </w:pPr>
      <w:r w:rsidRPr="00564A49">
        <w:rPr>
          <w:lang w:val="en-CA"/>
        </w:rPr>
        <w:t>Ed. Notes (JCTVC-N0242) (changes to JCTVC-M1008)</w:t>
      </w:r>
    </w:p>
    <w:p w14:paraId="7B27813E" w14:textId="77777777"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14:paraId="35961A8A" w14:textId="77777777"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14:paraId="5A84F314" w14:textId="77777777" w:rsidR="00103380" w:rsidRPr="00564A49" w:rsidRDefault="00103380" w:rsidP="00ED7D95"/>
    <w:p w14:paraId="396E2307" w14:textId="77777777"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14:paraId="51429870" w14:textId="77777777"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14:paraId="02DED2D0" w14:textId="77777777"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14:paraId="394A2C09" w14:textId="77777777"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14:paraId="6D883122" w14:textId="77777777" w:rsidR="009C13FB" w:rsidRPr="00564A49" w:rsidRDefault="009C13FB" w:rsidP="00295E61">
      <w:pPr>
        <w:pStyle w:val="3EdNotes"/>
        <w:rPr>
          <w:lang w:val="en-CA"/>
        </w:rPr>
      </w:pPr>
      <w:r w:rsidRPr="00564A49">
        <w:rPr>
          <w:lang w:val="en-CA"/>
        </w:rPr>
        <w:t>(Common HLS03)Common high level syntax ported from MV-HEVC text JCT3V-D1004_v3,</w:t>
      </w:r>
    </w:p>
    <w:p w14:paraId="1CD1CA5B" w14:textId="77777777"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14:paraId="374CD934" w14:textId="77777777"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14:paraId="1A35790F" w14:textId="77777777" w:rsidR="009C7B7C" w:rsidRPr="00564A49" w:rsidRDefault="009C7B7C" w:rsidP="002554A8">
      <w:pPr>
        <w:pStyle w:val="3EdNotes"/>
        <w:rPr>
          <w:lang w:val="en-CA"/>
        </w:rPr>
      </w:pPr>
      <w:r w:rsidRPr="00564A49">
        <w:rPr>
          <w:lang w:val="en-CA"/>
        </w:rPr>
        <w:t>Modifications to JCTVC-M0309: scaled reference layer picture offsets</w:t>
      </w:r>
    </w:p>
    <w:p w14:paraId="1071EDC6" w14:textId="77777777"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14:paraId="7DBB76AE" w14:textId="77777777"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14:paraId="1BC4E26E" w14:textId="77777777"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14:paraId="6B2F5B1E" w14:textId="77777777"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14:paraId="12C780D7" w14:textId="77777777"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14:paraId="0AA68429" w14:textId="77777777"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14:paraId="3128DA62" w14:textId="77777777"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14:paraId="074EB201" w14:textId="77777777"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14:paraId="710F8004" w14:textId="77777777"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14:paraId="7AAF075F"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14:paraId="27BAB356"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14:paraId="407EAC67" w14:textId="77777777"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14:paraId="56A8D42B" w14:textId="77777777"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14:paraId="25E04CEA"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14:paraId="28F377F0" w14:textId="77777777"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14:paraId="1F4CFE3E" w14:textId="77777777" w:rsidR="00F7278B" w:rsidRPr="00564A49" w:rsidRDefault="00F7278B" w:rsidP="008557C3">
      <w:pPr>
        <w:pStyle w:val="3EdNotes"/>
        <w:numPr>
          <w:ilvl w:val="1"/>
          <w:numId w:val="8"/>
        </w:numPr>
        <w:rPr>
          <w:lang w:val="en-CA"/>
        </w:rPr>
      </w:pPr>
      <w:r w:rsidRPr="00564A49">
        <w:rPr>
          <w:lang w:val="en-CA"/>
        </w:rPr>
        <w:t>Supporting YUV 422 and 444 format decoding</w:t>
      </w:r>
    </w:p>
    <w:p w14:paraId="67C25202" w14:textId="77777777"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14:paraId="24D10D7D" w14:textId="77777777"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14:paraId="02FF4A6F" w14:textId="77777777"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14:paraId="16D72585" w14:textId="77777777"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14:paraId="56C724B4" w14:textId="77777777"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14:paraId="30D7DF83" w14:textId="77777777"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14:paraId="64A6816D" w14:textId="77777777" w:rsidR="008562AC" w:rsidRPr="00564A49" w:rsidRDefault="00B31133">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14:paraId="62C00E75"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14:paraId="7CF792DD"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14:paraId="40CA2BDC"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14:paraId="27016F44"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14:paraId="7D163D18"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14:paraId="5932C72A"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14:paraId="0C0F836F"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14:paraId="4A31DF63"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14:paraId="7653BD4A" w14:textId="77777777" w:rsidR="008562AC" w:rsidRPr="00564A49" w:rsidRDefault="00B31133">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14:paraId="0591C868"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14:paraId="44C1EF75"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14:paraId="5F0C45C0"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14:paraId="74DCC651"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14:paraId="54B0FD06"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14:paraId="24E7A2BA"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14:paraId="655A815A"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14:paraId="5C2133FC"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14:paraId="00D41FAB"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14:paraId="64CFA3C8"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14:paraId="0CCB267F"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14:paraId="68909839"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14:paraId="0E2CA47E"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14:paraId="61AF2AD2"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14:paraId="180AAB35"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14:paraId="6C56DFD3"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14:paraId="5BD59E1B"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14:paraId="2D1F66C6"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14:paraId="28B6822A"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14:paraId="7CAC3CA0" w14:textId="77777777" w:rsidR="008562AC" w:rsidRPr="00564A49" w:rsidRDefault="00B31133">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14:paraId="769ECF3E" w14:textId="77777777" w:rsidR="008562AC" w:rsidRPr="00564A49" w:rsidRDefault="00B31133">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14:paraId="458166F3"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14:paraId="105741A3"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14:paraId="7E7DB705" w14:textId="77777777" w:rsidR="008562AC" w:rsidRPr="00564A49" w:rsidRDefault="00B31133">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37E32C7C"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212E59A8"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0A3235E3"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4349ED40"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061F9B67"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05996828"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693D80AC"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14:paraId="777E44E3"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4225A2B7"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38E00FD6"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06CC57E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6855774F"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14:paraId="31CF0098"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6D569A76"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2E709981"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30BDAE6D"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14:paraId="77D946CA"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657DA040"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1F79B49B"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1B1273B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2DEE831C"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32288929"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14:paraId="5822C861"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496E0CF3"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1DF3ACB5"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28355AD8"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14:paraId="21EAE810"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4BD56E40"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55F36F2E"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14:paraId="76FD210F"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67EA251F"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1C9F0D07"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1CC37533"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1173ED16"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275B2A61"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14:paraId="6F75865B"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0AB036F7"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25395668"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23B4A1DC"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63B232BC"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465150E1"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3898A7DF"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536CF193"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157C6CE5"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616A5485"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47396F85"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01782F2A"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7AB61CAB"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3776D817"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654CB50F"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4ACADDF6"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63B1F437"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14:paraId="3CF2D79E"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14:paraId="4B46A8F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14:paraId="70CD8431"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14:paraId="175531EE"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14:paraId="3A69411E"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14:paraId="72F3E493"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1194E2F3"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17D34E62"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2072D1B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14:paraId="6FE4BB63"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14:paraId="34F5B79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51918BDA"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57AEFC2A"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6F0CCC85"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14:paraId="590EEE6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14:paraId="2CDD727D"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14:paraId="467DE34D"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6685DC29"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85BECE8"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99C5C38"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E8AA550"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67F4C726"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488FBE2" w14:textId="77777777" w:rsidR="008562AC" w:rsidRPr="00564A49" w:rsidRDefault="00B31133">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0633E958"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108B7916"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1B10999"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0FCA0CCD"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559BC42"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6E981B1F"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C556AB9"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14:paraId="53EC1BCA"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14:paraId="23F2F365"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14:paraId="3A702975"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14:paraId="7BF33715"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3C9508B4"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3C7BC6C5"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73854430"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14:paraId="5A95D05C"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14:paraId="40673B0E"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53515590"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724C481B"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737728FE"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3D6C9BC6"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0AA0CC61"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55CD69B9"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445DB8CC"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5A8734BD"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0FFF0D35"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46AA55DD"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0FACCE30"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736EC52D"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7B8F42F5"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4208BBB2"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64157DE5"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278B990D" w14:textId="77777777" w:rsidR="008562AC" w:rsidRPr="00564A49" w:rsidRDefault="00B31133">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14:paraId="317B5FEA" w14:textId="77777777" w:rsidR="008562AC" w:rsidRPr="00564A49" w:rsidRDefault="00B31133">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14:paraId="651B65D4"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14:paraId="671E5D57"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12EFBEF4"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127D6325" w14:textId="77777777" w:rsidR="008562AC" w:rsidRPr="00564A49" w:rsidRDefault="00B31133">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6F51475F" w14:textId="77777777" w:rsidR="00C6730C" w:rsidRPr="00564A49" w:rsidRDefault="0045146C" w:rsidP="003475AB">
      <w:pPr>
        <w:pStyle w:val="3EdNotes"/>
        <w:numPr>
          <w:ilvl w:val="0"/>
          <w:numId w:val="0"/>
        </w:numPr>
        <w:ind w:left="284" w:hanging="284"/>
        <w:rPr>
          <w:lang w:val="en-CA"/>
        </w:rPr>
      </w:pPr>
      <w:r w:rsidRPr="00564A49">
        <w:fldChar w:fldCharType="end"/>
      </w:r>
    </w:p>
    <w:p w14:paraId="1C2C0BEA" w14:textId="77777777" w:rsidR="00C6730C" w:rsidRPr="00564A49" w:rsidRDefault="00C6730C" w:rsidP="00C6730C">
      <w:pPr>
        <w:pStyle w:val="3EdNotes"/>
        <w:numPr>
          <w:ilvl w:val="0"/>
          <w:numId w:val="0"/>
        </w:numPr>
        <w:ind w:left="284" w:hanging="284"/>
        <w:rPr>
          <w:lang w:val="en-CA"/>
        </w:rPr>
      </w:pPr>
    </w:p>
    <w:p w14:paraId="60D1C1FC" w14:textId="77777777"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14:paraId="6A0BC04E" w14:textId="77777777"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14:paraId="5FDD4F6B" w14:textId="77777777"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14:paraId="483CA8F7" w14:textId="77777777"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14:paraId="5A2AF78D" w14:textId="77777777"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14:paraId="3D67C4AC" w14:textId="77777777"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14:paraId="50F0DC44" w14:textId="77777777"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14:paraId="433EF81E" w14:textId="77777777"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14:paraId="61C16173" w14:textId="77777777" w:rsidR="007E173E" w:rsidRPr="00564A49" w:rsidRDefault="007E173E" w:rsidP="007E173E">
      <w:pPr>
        <w:rPr>
          <w:i/>
          <w:lang w:val="en-US"/>
        </w:rPr>
      </w:pPr>
    </w:p>
    <w:p w14:paraId="52C46EB7" w14:textId="77777777" w:rsidR="007E173E" w:rsidRPr="00564A49" w:rsidRDefault="007E173E" w:rsidP="007E173E">
      <w:pPr>
        <w:rPr>
          <w:i/>
          <w:lang w:val="en-US"/>
        </w:rPr>
      </w:pPr>
      <w:r w:rsidRPr="00564A49">
        <w:rPr>
          <w:i/>
          <w:lang w:val="en-US"/>
        </w:rPr>
        <w:t>Replace the definition of operation point in clause 3 with the following:</w:t>
      </w:r>
    </w:p>
    <w:p w14:paraId="54D83892" w14:textId="77777777"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14:paraId="05FF2DEE" w14:textId="77777777"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14:paraId="2991C4BA" w14:textId="77777777" w:rsidR="007E173E" w:rsidRPr="00564A49" w:rsidRDefault="007E173E" w:rsidP="007E173E">
      <w:pPr>
        <w:rPr>
          <w:i/>
          <w:lang w:val="en-US"/>
        </w:rPr>
      </w:pPr>
    </w:p>
    <w:p w14:paraId="5834CF10" w14:textId="77777777" w:rsidR="001A679E" w:rsidRPr="00564A49" w:rsidRDefault="001A679E" w:rsidP="001A679E">
      <w:pPr>
        <w:rPr>
          <w:i/>
          <w:lang w:val="en-US"/>
        </w:rPr>
      </w:pPr>
      <w:r w:rsidRPr="00564A49">
        <w:rPr>
          <w:i/>
          <w:lang w:val="en-US"/>
        </w:rPr>
        <w:t>Add the definition of the following mathematical function to subclause 5.8:</w:t>
      </w:r>
    </w:p>
    <w:p w14:paraId="7CF87B31" w14:textId="77777777" w:rsidR="001A679E" w:rsidRPr="00564A49" w:rsidRDefault="001A679E" w:rsidP="001A679E">
      <w:pPr>
        <w:ind w:left="403"/>
        <w:rPr>
          <w:i/>
          <w:lang w:val="en-US"/>
        </w:rPr>
      </w:pPr>
      <w:r w:rsidRPr="00564A49">
        <w:rPr>
          <w:noProof/>
          <w:position w:val="-50"/>
        </w:rPr>
        <w:object w:dxaOrig="5920" w:dyaOrig="1120" w14:anchorId="39DAF9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85pt;height:49.85pt" o:ole="">
            <v:imagedata r:id="rId24" o:title=""/>
          </v:shape>
          <o:OLEObject Type="Embed" ProgID="Equation.3" ShapeID="_x0000_i1025" DrawAspect="Content" ObjectID="_1329375995" r:id="rId25"/>
        </w:object>
      </w:r>
    </w:p>
    <w:p w14:paraId="639AF398" w14:textId="77777777" w:rsidR="001A679E" w:rsidRPr="00564A49" w:rsidRDefault="001A679E" w:rsidP="007E173E">
      <w:pPr>
        <w:rPr>
          <w:i/>
          <w:lang w:val="en-US"/>
        </w:rPr>
      </w:pPr>
    </w:p>
    <w:p w14:paraId="4A800488" w14:textId="77777777" w:rsidR="007E173E" w:rsidRPr="00564A49" w:rsidRDefault="007E173E" w:rsidP="007E173E">
      <w:pPr>
        <w:rPr>
          <w:i/>
          <w:lang w:val="en-US"/>
        </w:rPr>
      </w:pPr>
      <w:r w:rsidRPr="00564A49">
        <w:rPr>
          <w:i/>
          <w:lang w:val="en-US"/>
        </w:rPr>
        <w:t>Replace subclauses 7.4.2.4.2 with the following:</w:t>
      </w:r>
    </w:p>
    <w:p w14:paraId="2C3AA7FB" w14:textId="77777777"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14:paraId="614B021A" w14:textId="77777777" w:rsidR="007E173E" w:rsidRPr="00564A49" w:rsidRDefault="007E173E" w:rsidP="007E173E">
      <w:r w:rsidRPr="00564A49">
        <w:t>This subclause specifies the activation process of VPSs, SPSs, and PPSs.</w:t>
      </w:r>
    </w:p>
    <w:p w14:paraId="159C88F2" w14:textId="77777777"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14:paraId="313E7C2A" w14:textId="77777777"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14:paraId="452E1F57" w14:textId="77777777"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14:paraId="15751C68" w14:textId="77777777"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14:paraId="48CF866A" w14:textId="77777777"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14:paraId="5C647908" w14:textId="77777777"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14:paraId="158410A9" w14:textId="77777777"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14:paraId="067FD454" w14:textId="77777777"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14:paraId="71013F14" w14:textId="77777777"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14:paraId="57DDD4AE" w14:textId="77777777"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14:paraId="7434FF22" w14:textId="77777777"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14:paraId="302CB915" w14:textId="77777777"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14:paraId="3EC52CAD" w14:textId="77777777"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14:paraId="2D4FBEB8" w14:textId="77777777"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14:paraId="67545276" w14:textId="77777777"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14:paraId="28EC6CDC" w14:textId="77777777"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14:paraId="1118EE4B" w14:textId="77777777"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14:paraId="047A79D5" w14:textId="77777777"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14:paraId="69A097E6" w14:textId="77777777"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14:paraId="50F0433F" w14:textId="77777777" w:rsidR="007E173E" w:rsidRPr="00564A49" w:rsidRDefault="007E173E" w:rsidP="007E173E">
      <w:pPr>
        <w:rPr>
          <w:i/>
          <w:lang w:val="en-US"/>
        </w:rPr>
      </w:pPr>
    </w:p>
    <w:p w14:paraId="2C50A8EC" w14:textId="77777777" w:rsidR="007E173E" w:rsidRPr="00564A49" w:rsidRDefault="007E173E" w:rsidP="007E173E">
      <w:pPr>
        <w:rPr>
          <w:i/>
          <w:lang w:val="en-US"/>
        </w:rPr>
      </w:pPr>
      <w:r w:rsidRPr="00564A49">
        <w:rPr>
          <w:i/>
          <w:lang w:val="en-US"/>
        </w:rPr>
        <w:t>Replace clause 8, subclauses 8.1, 8.2, 8.3, 8.3.1, 8.3.2, 8.3.3, and 8.3.3.1 with the following and add subclause 8.1.1:</w:t>
      </w:r>
    </w:p>
    <w:p w14:paraId="2D6D21D4" w14:textId="77777777"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14:paraId="4EB78F6A" w14:textId="77777777"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14:paraId="7305C7B2" w14:textId="77777777" w:rsidR="007E173E" w:rsidRPr="00564A49" w:rsidRDefault="007E173E" w:rsidP="007E173E">
      <w:pPr>
        <w:rPr>
          <w:lang w:val="en-US"/>
        </w:rPr>
      </w:pPr>
      <w:r w:rsidRPr="00564A49">
        <w:rPr>
          <w:lang w:val="en-US"/>
        </w:rPr>
        <w:t>Input to this process is a bitstream. Output of this process is a list of decoded pictures.</w:t>
      </w:r>
    </w:p>
    <w:p w14:paraId="3FCAF0F9" w14:textId="77777777"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14:paraId="678B5D4B"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14:paraId="6886E21B"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14:paraId="199D1A2D"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14:paraId="3B01E732" w14:textId="77777777"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14:paraId="530F4181" w14:textId="77777777"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14:paraId="0B50D1A0" w14:textId="77777777" w:rsidR="007E173E" w:rsidRPr="00564A49" w:rsidRDefault="007E173E" w:rsidP="007E173E">
      <w:pPr>
        <w:rPr>
          <w:lang w:val="en-US"/>
        </w:rPr>
      </w:pPr>
      <w:r w:rsidRPr="00564A49">
        <w:rPr>
          <w:lang w:val="en-US"/>
        </w:rPr>
        <w:t>The variable HighestTid, which identifies the highest temporal sub-layer to be decoded, is specified as follows:</w:t>
      </w:r>
    </w:p>
    <w:p w14:paraId="36869FD9"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14:paraId="65AF0E90"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14:paraId="07CE9623"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14:paraId="1B627ECE" w14:textId="77777777"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14:paraId="2CA76041" w14:textId="77777777"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14:paraId="2C247907" w14:textId="77777777" w:rsidR="007E173E" w:rsidRPr="00564A49" w:rsidRDefault="007E173E" w:rsidP="007E173E">
      <w:pPr>
        <w:rPr>
          <w:lang w:val="en-US"/>
        </w:rPr>
      </w:pPr>
      <w:r w:rsidRPr="00564A49">
        <w:rPr>
          <w:lang w:val="en-US"/>
        </w:rPr>
        <w:t>Depending on the value of chroma_format_idc, the number of sample arrays of the current picture is as follows:</w:t>
      </w:r>
    </w:p>
    <w:p w14:paraId="0E43CC1A"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14:paraId="59F9AAA8"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14:paraId="5A14C51F" w14:textId="77777777"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14:paraId="69DB2B26" w14:textId="77777777"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14:paraId="1813386F" w14:textId="77777777"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14:paraId="3468B5D1"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14:paraId="3013F54F" w14:textId="77777777"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14:paraId="08B69E23" w14:textId="77777777"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14:paraId="60DD4E4C"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14:paraId="2511B28C"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14:paraId="32FB5EC8"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14:paraId="706FE1CA"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14:paraId="0F35F8FF"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14:paraId="249E16CB" w14:textId="77777777"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14:paraId="5FDD4083" w14:textId="77777777"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14:paraId="4600C877" w14:textId="77777777" w:rsidR="007E173E" w:rsidRPr="00564A49" w:rsidRDefault="007E173E" w:rsidP="007E173E">
      <w:pPr>
        <w:rPr>
          <w:lang w:val="en-US"/>
        </w:rPr>
      </w:pPr>
      <w:r w:rsidRPr="00564A49">
        <w:rPr>
          <w:lang w:val="en-US"/>
        </w:rPr>
        <w:t>When the current picture is an IRAP picture, the following applies:</w:t>
      </w:r>
    </w:p>
    <w:p w14:paraId="27176622"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14:paraId="47B5E537"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14:paraId="28275808"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14:paraId="0868F7B6" w14:textId="77777777"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14:paraId="3DF3BB90" w14:textId="77777777" w:rsidR="007E173E" w:rsidRPr="00564A49" w:rsidRDefault="007E173E" w:rsidP="007E173E">
      <w:pPr>
        <w:ind w:left="434" w:hanging="434"/>
        <w:rPr>
          <w:lang w:val="en-US"/>
        </w:rPr>
      </w:pPr>
      <w:r w:rsidRPr="00564A49">
        <w:rPr>
          <w:lang w:val="en-US"/>
        </w:rPr>
        <w:t>–</w:t>
      </w:r>
      <w:r w:rsidRPr="00564A49">
        <w:rPr>
          <w:lang w:val="en-US"/>
        </w:rPr>
        <w:tab/>
        <w:t>nuh_layer_id is equal to 0.</w:t>
      </w:r>
    </w:p>
    <w:p w14:paraId="4A6F50DD" w14:textId="77777777"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14:paraId="2B7E080D" w14:textId="77777777" w:rsidR="007E173E" w:rsidRPr="00564A49" w:rsidRDefault="007E173E" w:rsidP="007E173E">
      <w:pPr>
        <w:pStyle w:val="3N"/>
        <w:rPr>
          <w:lang w:val="en-US"/>
        </w:rPr>
      </w:pPr>
      <w:r w:rsidRPr="00564A49">
        <w:rPr>
          <w:lang w:val="en-US"/>
        </w:rPr>
        <w:t>Depending on the value of separate_colour_plane_flag, the decoding process is structured as follows:</w:t>
      </w:r>
    </w:p>
    <w:p w14:paraId="1D07A56E"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14:paraId="4962241C"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14:paraId="55101405" w14:textId="77777777"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64DCF974" w14:textId="77777777"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14:paraId="0C5AB7BA" w14:textId="77777777"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14:paraId="0F471338" w14:textId="77777777" w:rsidR="007E173E" w:rsidRPr="00564A49" w:rsidRDefault="007E173E" w:rsidP="007E173E">
      <w:pPr>
        <w:rPr>
          <w:lang w:val="en-US"/>
        </w:rPr>
      </w:pPr>
      <w:r w:rsidRPr="00564A49">
        <w:rPr>
          <w:lang w:val="en-US"/>
        </w:rPr>
        <w:t>The decoding process operates as follows for the current picture CurrPic:</w:t>
      </w:r>
    </w:p>
    <w:p w14:paraId="34B90B1C" w14:textId="77777777"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14:paraId="39EBFAC1" w14:textId="77777777"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14:paraId="2CFF7FD4" w14:textId="77777777"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14:paraId="60D7A6F4" w14:textId="77777777"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14:paraId="4C2CCEA8" w14:textId="77777777"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14:paraId="6E00F213" w14:textId="77777777"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14:paraId="3553A416" w14:textId="77777777"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14:paraId="64CAAA18" w14:textId="77777777"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14:paraId="4DEC4D35" w14:textId="77777777"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14:paraId="7D5AD912" w14:textId="77777777"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21467A2E" w14:textId="77777777"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14:paraId="27CA0D41" w14:textId="77777777"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14:paraId="0D6B4897" w14:textId="77777777" w:rsidR="007E173E" w:rsidRPr="00564A49" w:rsidRDefault="007E173E" w:rsidP="007E173E">
      <w:pPr>
        <w:rPr>
          <w:lang w:val="en-US"/>
        </w:rPr>
      </w:pPr>
      <w:r w:rsidRPr="00564A49">
        <w:rPr>
          <w:lang w:val="en-US"/>
        </w:rPr>
        <w:t>Inputs to this process are VCL NAL units of the current picture and their associated non-VCL NAL units.</w:t>
      </w:r>
    </w:p>
    <w:p w14:paraId="67CC7164" w14:textId="77777777"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14:paraId="2926ED6F" w14:textId="77777777"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14:paraId="556F8893" w14:textId="77777777"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14:paraId="32D753A8" w14:textId="77777777"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14:paraId="09B12F39" w14:textId="77777777" w:rsidR="007E173E" w:rsidRPr="00564A49" w:rsidRDefault="007E173E" w:rsidP="007E173E">
      <w:pPr>
        <w:rPr>
          <w:noProof/>
        </w:rPr>
      </w:pPr>
      <w:r w:rsidRPr="00564A49">
        <w:rPr>
          <w:noProof/>
        </w:rPr>
        <w:t>Output of this process is PicOrderCntVal, the picture order count of the current picture.</w:t>
      </w:r>
    </w:p>
    <w:p w14:paraId="6D6D535A" w14:textId="77777777"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14:paraId="1623A600" w14:textId="77777777" w:rsidR="007E173E" w:rsidRPr="00564A49" w:rsidRDefault="007E173E" w:rsidP="007E173E">
      <w:pPr>
        <w:rPr>
          <w:noProof/>
          <w:lang w:eastAsia="ja-JP"/>
        </w:rPr>
      </w:pPr>
      <w:r w:rsidRPr="00564A49">
        <w:rPr>
          <w:noProof/>
        </w:rPr>
        <w:t>Each coded picture is associated with a picture order count variable, denoted as PicOrderCntVal.</w:t>
      </w:r>
    </w:p>
    <w:p w14:paraId="70A3FCAD" w14:textId="77777777"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14:paraId="5E217F44" w14:textId="77777777"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14:paraId="461C4ECF" w14:textId="77777777"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14:paraId="470845BF" w14:textId="77777777"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14:paraId="23689578" w14:textId="77777777"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14:paraId="7E3AD157" w14:textId="77777777"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14:paraId="317DF203" w14:textId="77777777"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14:paraId="47BA3D39" w14:textId="77777777"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14:paraId="4ECB8F45" w14:textId="77777777" w:rsidR="007E173E" w:rsidRPr="00564A49" w:rsidRDefault="007E173E" w:rsidP="007E173E">
      <w:pPr>
        <w:rPr>
          <w:noProof/>
        </w:rPr>
      </w:pPr>
      <w:r w:rsidRPr="00564A49">
        <w:rPr>
          <w:noProof/>
        </w:rPr>
        <w:t>PicOrderCntVal is derived as follows:</w:t>
      </w:r>
    </w:p>
    <w:p w14:paraId="7244228E" w14:textId="77777777"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14:paraId="3AEE8F48" w14:textId="77777777"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14:paraId="6CFB93FF" w14:textId="77777777"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14:paraId="0A698B7C" w14:textId="77777777" w:rsidR="007E173E" w:rsidRPr="00564A49" w:rsidRDefault="007E173E" w:rsidP="007E173E">
      <w:pPr>
        <w:rPr>
          <w:noProof/>
        </w:rPr>
      </w:pPr>
      <w:r w:rsidRPr="00564A49">
        <w:rPr>
          <w:noProof/>
        </w:rPr>
        <w:t>The function PicOrderCnt( picX ) is specified as follows:</w:t>
      </w:r>
    </w:p>
    <w:p w14:paraId="0E18D29E" w14:textId="77777777"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14:paraId="69549E36" w14:textId="77777777" w:rsidR="007E173E" w:rsidRPr="00564A49" w:rsidRDefault="007E173E" w:rsidP="007E173E">
      <w:pPr>
        <w:rPr>
          <w:noProof/>
        </w:rPr>
      </w:pPr>
      <w:r w:rsidRPr="00564A49">
        <w:rPr>
          <w:noProof/>
        </w:rPr>
        <w:t>The function DiffPicOrderCnt( picA, picB ) is specified as follows:</w:t>
      </w:r>
    </w:p>
    <w:p w14:paraId="6E465AE7" w14:textId="77777777"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14:paraId="1C1A2F3B" w14:textId="77777777"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14:paraId="33929FB5" w14:textId="77777777"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14:paraId="1B05C237" w14:textId="77777777"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14:paraId="46F87B31" w14:textId="77777777"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14:paraId="459ADE04"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14:paraId="614429C6" w14:textId="77777777"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14:paraId="0F038778" w14:textId="77777777" w:rsidR="007E173E" w:rsidRPr="00564A49" w:rsidRDefault="007E173E" w:rsidP="007E173E">
      <w:pPr>
        <w:rPr>
          <w:lang w:val="en-US"/>
        </w:rPr>
      </w:pPr>
      <w:r w:rsidRPr="00564A49">
        <w:rPr>
          <w:lang w:val="en-US"/>
        </w:rPr>
        <w:t>The variable currPicLayerId is set equal to nuh_layer_id of the current picture.</w:t>
      </w:r>
    </w:p>
    <w:p w14:paraId="1570C7B6" w14:textId="77777777"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14:paraId="22AA3EAD" w14:textId="77777777"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14:paraId="7833371B" w14:textId="77777777"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14:paraId="5FD5F2DB" w14:textId="77777777"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14:paraId="2DD292B4" w14:textId="77777777"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14:paraId="0252C063" w14:textId="77777777"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14:paraId="3BAB43E5"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14:paraId="34588F4C"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14:paraId="447E1EB1"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14:paraId="356C3C1A" w14:textId="77777777"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14:paraId="144A7615"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14:paraId="07A0C5CB" w14:textId="77777777"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14:paraId="3DD0BF22"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14:paraId="0C4152A6"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14:paraId="410C4EDF" w14:textId="77777777"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14:paraId="103A8D11"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14:paraId="314286AA"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14:paraId="6034F827"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14:paraId="6B20EC8C" w14:textId="77777777"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14:paraId="691FA4C7"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14:paraId="7E01521C" w14:textId="77777777"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14:paraId="13B80AFD"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14:paraId="168A477B"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14:paraId="51E4FCAB"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14:paraId="58BE14CB"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14:paraId="0F30A670" w14:textId="77777777"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14:paraId="586DBF5F"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14:paraId="0553918E"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14:paraId="7203B998"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14:paraId="13F3E13A" w14:textId="77777777"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14:paraId="0E141BDB"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14:paraId="347D535C" w14:textId="77777777" w:rsidR="007E173E" w:rsidRPr="00564A49" w:rsidRDefault="007E173E" w:rsidP="007E173E">
      <w:r w:rsidRPr="00564A49">
        <w:t>The variable NumPicTotalCurr is derived as specified in subclause 7.4.7.2. It is a requirement of bitstream conformance that the following applies to the value of NumPicTotalCurr:</w:t>
      </w:r>
    </w:p>
    <w:p w14:paraId="46F3D01B" w14:textId="77777777"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14:paraId="128373ED" w14:textId="77777777" w:rsidR="007E173E" w:rsidRPr="00564A49" w:rsidRDefault="007E173E" w:rsidP="007E173E">
      <w:pPr>
        <w:numPr>
          <w:ilvl w:val="0"/>
          <w:numId w:val="7"/>
        </w:numPr>
      </w:pPr>
      <w:r w:rsidRPr="00564A49">
        <w:t>Otherwise, when the current picture contains a P or B slice, the value of NumPicTotalCurr shall not be equal to 0.</w:t>
      </w:r>
    </w:p>
    <w:p w14:paraId="580315F3" w14:textId="77777777"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14:paraId="096DF6BA"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14:paraId="5A9F032D" w14:textId="77777777"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14:paraId="2149CBBD" w14:textId="77777777" w:rsidR="007E173E" w:rsidRPr="00564A49" w:rsidRDefault="007E173E" w:rsidP="007E173E">
      <w:pPr>
        <w:numPr>
          <w:ilvl w:val="0"/>
          <w:numId w:val="16"/>
        </w:numPr>
        <w:textAlignment w:val="auto"/>
        <w:rPr>
          <w:lang w:eastAsia="ko-KR"/>
        </w:rPr>
      </w:pPr>
      <w:r w:rsidRPr="00564A49">
        <w:rPr>
          <w:lang w:eastAsia="ko-KR"/>
        </w:rPr>
        <w:t>The following applies:</w:t>
      </w:r>
    </w:p>
    <w:p w14:paraId="2719C4D7"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14:paraId="22A121E8" w14:textId="77777777"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14:paraId="1A9E84CB" w14:textId="77777777" w:rsidR="007E173E" w:rsidRPr="00564A49" w:rsidRDefault="007E173E" w:rsidP="007E173E">
      <w:pPr>
        <w:numPr>
          <w:ilvl w:val="0"/>
          <w:numId w:val="16"/>
        </w:numPr>
        <w:textAlignment w:val="auto"/>
        <w:rPr>
          <w:lang w:eastAsia="ko-KR"/>
        </w:rPr>
      </w:pPr>
      <w:r w:rsidRPr="00564A49">
        <w:rPr>
          <w:lang w:eastAsia="ko-KR"/>
        </w:rPr>
        <w:t>The following applies:</w:t>
      </w:r>
    </w:p>
    <w:p w14:paraId="4E592C79"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14:paraId="4E0BF7CC"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14:paraId="3C2E1EC8"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14:paraId="505FB80C" w14:textId="77777777"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14:paraId="03247297"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14:paraId="284CB03F"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14:paraId="21122CDE" w14:textId="77777777" w:rsidR="007E173E" w:rsidRPr="00564A49" w:rsidRDefault="007E173E" w:rsidP="007E173E">
      <w:pPr>
        <w:keepNext/>
        <w:rPr>
          <w:lang w:eastAsia="ko-KR"/>
        </w:rPr>
      </w:pPr>
      <w:r w:rsidRPr="00564A49">
        <w:rPr>
          <w:lang w:eastAsia="ko-KR"/>
        </w:rPr>
        <w:t>It is a requirement of bitstream conformance that the RPS is restricted as follows:</w:t>
      </w:r>
    </w:p>
    <w:p w14:paraId="5150122B" w14:textId="77777777"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14:paraId="07D5ED71"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14:paraId="3502B828"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14:paraId="445FA189"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14:paraId="23C4D7CB" w14:textId="77777777"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14:paraId="5197441D" w14:textId="77777777"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14:paraId="331CDD4F"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14:paraId="7562F231"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14:paraId="6FF2417A"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14:paraId="3BC6D2F1" w14:textId="77777777"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14:paraId="55973780"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14:paraId="2538FC13"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14:paraId="162B1ED3"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14:paraId="0F4A47CB" w14:textId="77777777"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14:paraId="2FB0E0A2"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14:paraId="2FA66EEF"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14:paraId="1EFA96A0"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14:paraId="0E713CC3"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14:paraId="2934C701" w14:textId="77777777"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14:paraId="68C333BF" w14:textId="77777777"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14:paraId="23A5240B" w14:textId="77777777"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14:paraId="116484ED" w14:textId="77777777"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14:paraId="584C4426" w14:textId="77777777"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14:paraId="00DF4DA9" w14:textId="77777777" w:rsidR="007E173E" w:rsidRPr="00564A49" w:rsidRDefault="007E173E" w:rsidP="007E173E">
      <w:pPr>
        <w:keepNext/>
        <w:rPr>
          <w:lang w:val="en-US"/>
        </w:rPr>
      </w:pPr>
      <w:r w:rsidRPr="00564A49">
        <w:rPr>
          <w:lang w:val="en-US"/>
        </w:rPr>
        <w:t>When this process is invoked, the following applies:</w:t>
      </w:r>
    </w:p>
    <w:p w14:paraId="11B2F66F" w14:textId="77777777"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14:paraId="19A4AFFC"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14:paraId="5E00033D"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14:paraId="4189358E"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14:paraId="47D86A71"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14:paraId="5478536E"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14:paraId="27258FC2" w14:textId="77777777"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14:paraId="6708D56C"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14:paraId="58F0892B"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14:paraId="1ECB16E8"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14:paraId="703A856A"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14:paraId="101D2A1F"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14:paraId="49E5AF6B"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14:paraId="0B8772A4" w14:textId="77777777"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14:paraId="6645BE17"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14:paraId="1C9A6142" w14:textId="77777777" w:rsidR="007E173E" w:rsidRPr="00564A49" w:rsidRDefault="007E173E" w:rsidP="007E173E">
      <w:pPr>
        <w:pStyle w:val="AnnexRef"/>
        <w:rPr>
          <w:lang w:val="en-US"/>
        </w:rPr>
      </w:pPr>
      <w:r w:rsidRPr="00564A49">
        <w:rPr>
          <w:lang w:val="en-US"/>
        </w:rPr>
        <w:t>(This annex forms an integral part of this Recommendation | International Standard)</w:t>
      </w:r>
    </w:p>
    <w:p w14:paraId="6991DFD7"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14:paraId="1C452428" w14:textId="77777777" w:rsidR="007E173E" w:rsidRPr="00564A49" w:rsidRDefault="007E173E" w:rsidP="007E173E">
      <w:r w:rsidRPr="00564A49">
        <w:t>This annex specifies the hypothetical reference decoder (HRD) and its use to check bitstream and decoder conformance.</w:t>
      </w:r>
    </w:p>
    <w:p w14:paraId="2388DF56" w14:textId="77777777"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14:paraId="54ECA0AF" w14:textId="77777777" w:rsidR="007E173E" w:rsidRPr="00564A49" w:rsidRDefault="007E173E" w:rsidP="007E173E">
      <w:pPr>
        <w:spacing w:before="86"/>
        <w:ind w:left="397" w:hanging="397"/>
      </w:pPr>
      <w:r w:rsidRPr="00564A49">
        <w:t>–</w:t>
      </w:r>
      <w:r w:rsidRPr="00564A49">
        <w:tab/>
        <w:t>additional non-VCL NAL units other than filler data NAL units,</w:t>
      </w:r>
    </w:p>
    <w:p w14:paraId="14DD4D7E" w14:textId="77777777"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14:paraId="08F28E2E" w14:textId="77777777"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14:paraId="5C451F0D" w14:textId="77777777" w:rsidR="007E173E" w:rsidRPr="00564A49" w:rsidRDefault="007E173E" w:rsidP="007E173E">
      <w:pPr>
        <w:keepNext/>
        <w:jc w:val="center"/>
      </w:pPr>
      <w:r w:rsidRPr="00564A49">
        <w:object w:dxaOrig="6992" w:dyaOrig="3740" w14:anchorId="20B23CB5">
          <v:shape id="_x0000_i1026" type="#_x0000_t75" style="width:349.85pt;height:187.4pt" o:ole="">
            <v:imagedata r:id="rId26" o:title=""/>
          </v:shape>
          <o:OLEObject Type="Embed" ProgID="Visio.Drawing.11" ShapeID="_x0000_i1026" DrawAspect="Content" ObjectID="_1329375996" r:id="rId27"/>
        </w:object>
      </w:r>
    </w:p>
    <w:p w14:paraId="62C5133B"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14:paraId="3D7FB2A6" w14:textId="77777777" w:rsidR="007E173E" w:rsidRPr="00564A49" w:rsidRDefault="007E173E" w:rsidP="007E173E">
      <w:pPr>
        <w:rPr>
          <w:lang w:eastAsia="ko-KR"/>
        </w:rPr>
      </w:pPr>
    </w:p>
    <w:p w14:paraId="66F55994" w14:textId="77777777"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14:paraId="6D7A6359" w14:textId="77777777"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14:paraId="0B422C58" w14:textId="77777777"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14:paraId="04ABEBBD" w14:textId="77777777"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14:paraId="527F54E0" w14:textId="77777777"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14:paraId="79E7FD72" w14:textId="77777777"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14:paraId="53F30A14" w14:textId="77777777"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14:paraId="2DD69149"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1B906634" w14:textId="77777777"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14:paraId="0DAD93B6" w14:textId="77777777"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14:paraId="57087725" w14:textId="77777777" w:rsidR="007E173E" w:rsidRPr="00564A49" w:rsidRDefault="007E173E" w:rsidP="007E173E">
      <w:pPr>
        <w:spacing w:before="86"/>
        <w:ind w:left="1117" w:hanging="397"/>
      </w:pPr>
      <w:r w:rsidRPr="00564A49">
        <w:t>–</w:t>
      </w:r>
      <w:r w:rsidRPr="00564A49">
        <w:tab/>
        <w:t>Otherwise, the hrd_parameters( ) syntax structure is selected as follows:</w:t>
      </w:r>
    </w:p>
    <w:p w14:paraId="7ACFB1F6" w14:textId="77777777"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14:paraId="0CEB1D50" w14:textId="77777777"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14:paraId="32D02BC1" w14:textId="77777777"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14:paraId="772B4C99" w14:textId="77777777"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14:paraId="53268058" w14:textId="77777777"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14:paraId="07168611" w14:textId="77777777"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14:paraId="0621E257" w14:textId="77777777"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14:paraId="5CF4E4DE"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39FCFA81" w14:textId="77777777"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14:paraId="3923093F" w14:textId="77777777"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14:paraId="10267C53" w14:textId="77777777"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14:paraId="2F7C25BD" w14:textId="77777777" w:rsidR="007E173E" w:rsidRPr="00564A49" w:rsidRDefault="007E173E" w:rsidP="007E173E">
      <w:pPr>
        <w:spacing w:before="86"/>
        <w:ind w:left="1117" w:hanging="397"/>
      </w:pPr>
      <w:r w:rsidRPr="00564A49">
        <w:t>The variable MultiLayerCpbOperationFlag is derived as follows:</w:t>
      </w:r>
    </w:p>
    <w:p w14:paraId="48C0963B" w14:textId="77777777"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14:paraId="1F5035B8" w14:textId="77777777" w:rsidR="007E173E" w:rsidRPr="00564A49" w:rsidRDefault="007E173E" w:rsidP="007E173E">
      <w:pPr>
        <w:spacing w:before="86"/>
        <w:ind w:left="1117" w:hanging="397"/>
      </w:pPr>
      <w:r w:rsidRPr="00564A49">
        <w:t>–</w:t>
      </w:r>
      <w:r w:rsidRPr="00564A49">
        <w:tab/>
        <w:t>Otherwise, MultiLayerCpbOperationFlag is set equal to 1.</w:t>
      </w:r>
    </w:p>
    <w:p w14:paraId="632996FA" w14:textId="77777777"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14:paraId="4D91EB6E"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7201C967" w14:textId="77777777"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14:paraId="49986A94" w14:textId="77777777"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14:paraId="773D9AD6" w14:textId="77777777"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14:paraId="1169F33D" w14:textId="77777777" w:rsidR="007E173E" w:rsidRPr="00564A49" w:rsidRDefault="007E173E" w:rsidP="00CC1A3E">
      <w:pPr>
        <w:numPr>
          <w:ilvl w:val="0"/>
          <w:numId w:val="47"/>
        </w:numPr>
        <w:tabs>
          <w:tab w:val="clear" w:pos="794"/>
          <w:tab w:val="left" w:pos="720"/>
        </w:tabs>
        <w:spacing w:before="86"/>
      </w:pPr>
      <w:r w:rsidRPr="00564A49">
        <w:t>A value of SchedSelIdx is selected as follows:</w:t>
      </w:r>
    </w:p>
    <w:p w14:paraId="28A5296D" w14:textId="77777777"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14:paraId="63331243" w14:textId="77777777"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14:paraId="3950821C" w14:textId="77777777"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14:paraId="609C49FB" w14:textId="77777777"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14:paraId="66CF0BE8" w14:textId="77777777"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14:paraId="3008A870" w14:textId="77777777"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14:paraId="57328C67" w14:textId="77777777"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14:paraId="494142B4" w14:textId="77777777" w:rsidR="007E173E" w:rsidRPr="00564A49" w:rsidRDefault="007E173E" w:rsidP="007E173E">
      <w:pPr>
        <w:spacing w:before="86"/>
        <w:ind w:left="1514" w:hanging="397"/>
      </w:pPr>
      <w:r w:rsidRPr="00564A49">
        <w:t>–</w:t>
      </w:r>
      <w:r w:rsidRPr="00564A49">
        <w:tab/>
        <w:t>MultiLayerCpbOperationFlag is equal to 0.</w:t>
      </w:r>
    </w:p>
    <w:p w14:paraId="67A8D3D2" w14:textId="77777777"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14:paraId="52D316B9" w14:textId="77777777"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14:paraId="071BA595" w14:textId="77777777"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14:paraId="4AABE798" w14:textId="77777777" w:rsidR="007E173E" w:rsidRPr="00564A49" w:rsidRDefault="007E173E" w:rsidP="007E173E">
      <w:pPr>
        <w:spacing w:before="86"/>
        <w:ind w:left="1514" w:hanging="397"/>
      </w:pPr>
      <w:r w:rsidRPr="00564A49">
        <w:t>–</w:t>
      </w:r>
      <w:r w:rsidRPr="00564A49">
        <w:tab/>
        <w:t>MultiLayerCpbOperationFlag is equal to 1.</w:t>
      </w:r>
    </w:p>
    <w:p w14:paraId="3FE0A156" w14:textId="77777777"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14:paraId="279A4865" w14:textId="77777777" w:rsidR="007E173E" w:rsidRPr="00564A49" w:rsidRDefault="007E173E" w:rsidP="007E173E">
      <w:pPr>
        <w:spacing w:before="86"/>
        <w:ind w:left="1117" w:hanging="397"/>
      </w:pPr>
      <w:r w:rsidRPr="00564A49">
        <w:t>–</w:t>
      </w:r>
      <w:r w:rsidRPr="00564A49">
        <w:tab/>
        <w:t>Otherwise, initialAltParamSelectionFlag is set equal to 0.</w:t>
      </w:r>
    </w:p>
    <w:p w14:paraId="64D81099" w14:textId="77777777"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14:paraId="5001A97A" w14:textId="77777777"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14:paraId="6ACF9CBD" w14:textId="77777777"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14:paraId="39BCDC52" w14:textId="77777777"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14:paraId="1D5D11BB" w14:textId="77777777"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14:paraId="167DE18B" w14:textId="77777777"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14:paraId="76424438" w14:textId="77777777"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14:paraId="6740176C" w14:textId="77777777" w:rsidR="007E173E" w:rsidRPr="00564A49" w:rsidRDefault="007E173E" w:rsidP="007E173E">
      <w:pPr>
        <w:spacing w:before="86"/>
        <w:ind w:left="397" w:hanging="397"/>
      </w:pPr>
      <w:r w:rsidRPr="00564A49">
        <w:t>–</w:t>
      </w:r>
      <w:r w:rsidRPr="00564A49">
        <w:tab/>
        <w:t>n0 is derived as follows:</w:t>
      </w:r>
    </w:p>
    <w:p w14:paraId="20CF6679" w14:textId="77777777" w:rsidR="007E173E" w:rsidRPr="00564A49" w:rsidRDefault="007E173E" w:rsidP="007E173E">
      <w:pPr>
        <w:spacing w:before="86"/>
        <w:ind w:left="810" w:hanging="397"/>
      </w:pPr>
      <w:r w:rsidRPr="00564A49">
        <w:t>–</w:t>
      </w:r>
      <w:r w:rsidRPr="00564A49">
        <w:tab/>
        <w:t>If BitstreamToDecode is a Type I bitstream, n0 is equal to 1.</w:t>
      </w:r>
    </w:p>
    <w:p w14:paraId="4F9AFA6F" w14:textId="77777777" w:rsidR="007E173E" w:rsidRPr="00564A49" w:rsidRDefault="007E173E" w:rsidP="007E173E">
      <w:pPr>
        <w:spacing w:before="86"/>
        <w:ind w:left="810" w:hanging="397"/>
      </w:pPr>
      <w:r w:rsidRPr="00564A49">
        <w:t>–</w:t>
      </w:r>
      <w:r w:rsidRPr="00564A49">
        <w:tab/>
        <w:t>Otherwise (BitstreamToDecode is a Type II bitstream), n0 is equal to 2.</w:t>
      </w:r>
    </w:p>
    <w:p w14:paraId="0786634C" w14:textId="77777777" w:rsidR="007E173E" w:rsidRPr="00564A49" w:rsidRDefault="007E173E" w:rsidP="007E173E">
      <w:pPr>
        <w:spacing w:before="86"/>
        <w:ind w:left="397" w:hanging="397"/>
      </w:pPr>
      <w:r w:rsidRPr="00564A49">
        <w:t>–</w:t>
      </w:r>
      <w:r w:rsidRPr="00564A49">
        <w:tab/>
        <w:t>n1 is equal to cpb_cnt_minus1[ HighestTid ] + 1.</w:t>
      </w:r>
    </w:p>
    <w:p w14:paraId="499C0E76" w14:textId="77777777"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14:paraId="02E39305" w14:textId="77777777" w:rsidR="007E173E" w:rsidRPr="00564A49" w:rsidRDefault="007E173E" w:rsidP="007E173E">
      <w:pPr>
        <w:spacing w:before="86"/>
        <w:ind w:left="1117" w:hanging="397"/>
      </w:pPr>
      <w:r w:rsidRPr="00564A49">
        <w:t>–</w:t>
      </w:r>
      <w:r w:rsidRPr="00564A49">
        <w:tab/>
        <w:t>nal_unit_type is equal to CRA_NUT or BLA_W_LP for the VCL NAL units;</w:t>
      </w:r>
    </w:p>
    <w:p w14:paraId="6F8BEB99" w14:textId="77777777"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14:paraId="65DA430B" w14:textId="77777777"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14:paraId="014AF483" w14:textId="77777777" w:rsidR="007E173E" w:rsidRPr="00564A49" w:rsidRDefault="007E173E" w:rsidP="007E173E">
      <w:pPr>
        <w:spacing w:before="86"/>
        <w:ind w:left="1117" w:hanging="397"/>
      </w:pPr>
      <w:r w:rsidRPr="00564A49">
        <w:t>–</w:t>
      </w:r>
      <w:r w:rsidRPr="00564A49">
        <w:tab/>
        <w:t>nal_unit_type is equal to neither CRA_NUT nor BLA_W_LP for the VCL NAL units;</w:t>
      </w:r>
    </w:p>
    <w:p w14:paraId="3392EE34" w14:textId="77777777"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14:paraId="26C9059A" w14:textId="77777777" w:rsidR="007E173E" w:rsidRPr="00564A49" w:rsidRDefault="007E173E" w:rsidP="007E173E">
      <w:pPr>
        <w:spacing w:before="86"/>
        <w:ind w:left="397" w:hanging="397"/>
      </w:pPr>
      <w:r w:rsidRPr="00564A49">
        <w:t>–</w:t>
      </w:r>
      <w:r w:rsidRPr="00564A49">
        <w:tab/>
        <w:t>n4 is derived as follows:</w:t>
      </w:r>
    </w:p>
    <w:p w14:paraId="08E8B995" w14:textId="77777777"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14:paraId="63242FAD" w14:textId="77777777" w:rsidR="007E173E" w:rsidRPr="00564A49" w:rsidRDefault="007E173E" w:rsidP="007E173E">
      <w:pPr>
        <w:spacing w:before="86"/>
        <w:ind w:left="1117" w:hanging="397"/>
      </w:pPr>
      <w:r w:rsidRPr="00564A49">
        <w:t>–</w:t>
      </w:r>
      <w:r w:rsidRPr="00564A49">
        <w:tab/>
        <w:t>Otherwise, n4 is equal to 2.</w:t>
      </w:r>
    </w:p>
    <w:p w14:paraId="7E45FE49" w14:textId="77777777" w:rsidR="007E173E" w:rsidRPr="00564A49" w:rsidRDefault="007E173E" w:rsidP="007E173E">
      <w:r w:rsidRPr="00564A49">
        <w:t>When BitstreamToDecode is a Type II bitstream, the following applies:</w:t>
      </w:r>
    </w:p>
    <w:p w14:paraId="5E393765" w14:textId="77777777"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14:paraId="540F07B7" w14:textId="77777777" w:rsidR="007E173E" w:rsidRPr="00564A49" w:rsidRDefault="007E173E" w:rsidP="007E173E">
      <w:pPr>
        <w:spacing w:before="86"/>
        <w:ind w:left="397" w:hanging="397"/>
      </w:pPr>
      <w:r w:rsidRPr="00564A49">
        <w:lastRenderedPageBreak/>
        <w:t>–</w:t>
      </w:r>
      <w:r w:rsidRPr="00564A49">
        <w:tab/>
        <w:t xml:space="preserve">Otherwise (the sub_layer_hrd_parameters(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14:paraId="5FA7D224"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14:paraId="4435A70A" w14:textId="77777777"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14:paraId="5955FD0D" w14:textId="77777777"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14:paraId="52D9D46E"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14:paraId="09B771B5" w14:textId="77777777"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14:paraId="5D91D5E3"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14:paraId="3EC75AF4" w14:textId="77777777"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14:paraId="00F9154A" w14:textId="77777777" w:rsidR="007E173E" w:rsidRPr="00564A49" w:rsidRDefault="007E173E" w:rsidP="007E173E">
      <w:pPr>
        <w:keepNext/>
        <w:jc w:val="center"/>
      </w:pPr>
      <w:r w:rsidRPr="00564A49">
        <w:object w:dxaOrig="4408" w:dyaOrig="4690" w14:anchorId="70CFB628">
          <v:shape id="_x0000_i1027" type="#_x0000_t75" style="width:220.6pt;height:235.4pt" o:ole="">
            <v:imagedata r:id="rId28" o:title=""/>
          </v:shape>
          <o:OLEObject Type="Embed" ProgID="Visio.Drawing.11" ShapeID="_x0000_i1027" DrawAspect="Content" ObjectID="_1329375997" r:id="rId29"/>
        </w:object>
      </w:r>
    </w:p>
    <w:p w14:paraId="6EB278C5"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14:paraId="4FD002F2" w14:textId="77777777"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14:paraId="7A0DDA26" w14:textId="77777777" w:rsidR="007E173E" w:rsidRPr="00564A49" w:rsidRDefault="007E173E" w:rsidP="007E173E">
      <w:pPr>
        <w:keepNext/>
        <w:jc w:val="center"/>
      </w:pPr>
      <w:r w:rsidRPr="00564A49">
        <w:object w:dxaOrig="8164" w:dyaOrig="11526" w14:anchorId="6B8C0488">
          <v:shape id="_x0000_i1028" type="#_x0000_t75" style="width:252pt;height:353.55pt" o:ole="">
            <v:imagedata r:id="rId30" o:title=""/>
          </v:shape>
          <o:OLEObject Type="Embed" ProgID="Visio.Drawing.11" ShapeID="_x0000_i1028" DrawAspect="Content" ObjectID="_1329375998" r:id="rId31"/>
        </w:object>
      </w:r>
    </w:p>
    <w:p w14:paraId="0076D4A7"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14:paraId="69C8AD0F" w14:textId="77777777"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14:paraId="52A4009A" w14:textId="77777777" w:rsidR="007E173E" w:rsidRPr="00564A49" w:rsidRDefault="007E173E" w:rsidP="007E173E">
      <w:r w:rsidRPr="00564A49">
        <w:t>The variable SubPicHrdPreferredFlag is either specified by external means, or when not specified by external means, set equal to 0.</w:t>
      </w:r>
    </w:p>
    <w:p w14:paraId="78B7E550" w14:textId="77777777"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14:paraId="41E5384E" w14:textId="77777777"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14:paraId="11ADE720" w14:textId="77777777"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14:paraId="5788617C"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14:paraId="2610A7FE" w14:textId="77777777" w:rsidR="007E173E" w:rsidRPr="00564A49" w:rsidRDefault="007E173E" w:rsidP="007E173E">
      <w:r w:rsidRPr="00564A49">
        <w:t>The following is specified for expressing the constraints in this annex:</w:t>
      </w:r>
    </w:p>
    <w:p w14:paraId="68097BDC" w14:textId="77777777"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14:paraId="4EE196CA" w14:textId="77777777"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14:paraId="3F62A47E"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14:paraId="464D38D6" w14:textId="77777777"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14:paraId="1B8A3306" w14:textId="77777777" w:rsidR="007E173E" w:rsidRPr="00564A49" w:rsidRDefault="007E173E" w:rsidP="007E173E">
      <w:r w:rsidRPr="00564A49">
        <w:t>The HRD operates as follows:</w:t>
      </w:r>
    </w:p>
    <w:p w14:paraId="1FD43962" w14:textId="77777777"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14:paraId="2BAA3407"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14:paraId="3B9AB8B3" w14:textId="77777777"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14:paraId="39AC81CC" w14:textId="77777777"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14:paraId="29FC2FA0" w14:textId="77777777"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14:paraId="4ABBCFA9" w14:textId="77777777"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14:paraId="221A6BA0" w14:textId="77777777"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14:paraId="6A9F9BCF" w14:textId="77777777"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14:paraId="0829475E" w14:textId="77777777"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14:paraId="32A39B98" w14:textId="77777777"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14:paraId="4994E3C5"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14:paraId="6FF2D654" w14:textId="77777777"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14:paraId="52154595" w14:textId="77777777"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14:paraId="151B42B8" w14:textId="77777777"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14:paraId="51DB3B4C" w14:textId="77777777" w:rsidR="007E173E" w:rsidRPr="00564A49" w:rsidRDefault="007E173E" w:rsidP="007E173E">
      <w:r w:rsidRPr="00564A49">
        <w:t>The variable ClockSubTick is derived as follows and is called a clock sub-tick:</w:t>
      </w:r>
    </w:p>
    <w:p w14:paraId="627EC420" w14:textId="77777777"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14:paraId="3436E095"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14:paraId="38528F9E"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14:paraId="525C71EB" w14:textId="77777777"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3F8B3630"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14:paraId="5AAAA5E7" w14:textId="77777777" w:rsidR="007E173E" w:rsidRPr="00564A49" w:rsidRDefault="007E173E" w:rsidP="007E173E">
      <w:pPr>
        <w:numPr>
          <w:ilvl w:val="12"/>
          <w:numId w:val="0"/>
        </w:numPr>
      </w:pPr>
      <w:r w:rsidRPr="00564A49">
        <w:t>The variable altParamSelectionFlag is derived as follows:</w:t>
      </w:r>
    </w:p>
    <w:p w14:paraId="5FAB8048" w14:textId="77777777"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14:paraId="5165438A" w14:textId="77777777"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14:paraId="34DCE8DD" w14:textId="77777777" w:rsidR="007E173E" w:rsidRPr="00564A49" w:rsidRDefault="007E173E" w:rsidP="007E173E">
      <w:pPr>
        <w:ind w:left="800" w:hanging="360"/>
      </w:pPr>
      <w:r w:rsidRPr="00564A49">
        <w:t>–</w:t>
      </w:r>
      <w:r w:rsidRPr="00564A49">
        <w:tab/>
        <w:t>MultiLayerCpbOperationFlag is equal to 0.</w:t>
      </w:r>
    </w:p>
    <w:p w14:paraId="19DE370F" w14:textId="77777777"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14:paraId="7CF30CF1" w14:textId="77777777" w:rsidR="007E173E" w:rsidRPr="00564A49" w:rsidRDefault="007E173E" w:rsidP="007E173E">
      <w:pPr>
        <w:ind w:left="800" w:hanging="360"/>
      </w:pPr>
      <w:r w:rsidRPr="00564A49">
        <w:t>–</w:t>
      </w:r>
      <w:r w:rsidRPr="00564A49">
        <w:tab/>
        <w:t>The current picture is an IRAP picture with nuh_layer_id equal to 0 and with NoClrasOutputFlag equal to 1.</w:t>
      </w:r>
    </w:p>
    <w:p w14:paraId="1344793B" w14:textId="77777777" w:rsidR="007E173E" w:rsidRPr="00564A49" w:rsidRDefault="007E173E" w:rsidP="007E173E">
      <w:pPr>
        <w:ind w:left="800" w:hanging="360"/>
      </w:pPr>
      <w:r w:rsidRPr="00564A49">
        <w:t>–</w:t>
      </w:r>
      <w:r w:rsidRPr="00564A49">
        <w:tab/>
        <w:t>MultiLayerCpbOperationFlag is equal to 1.</w:t>
      </w:r>
    </w:p>
    <w:p w14:paraId="44EB93B1" w14:textId="77777777"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14:paraId="1C8DBD2D" w14:textId="77777777" w:rsidR="007E173E" w:rsidRPr="00564A49" w:rsidRDefault="007E173E" w:rsidP="007E173E">
      <w:pPr>
        <w:numPr>
          <w:ilvl w:val="12"/>
          <w:numId w:val="0"/>
        </w:numPr>
      </w:pPr>
      <w:r w:rsidRPr="00564A49">
        <w:t>When altParamSelectionFlag is equal to 1, the following applies:</w:t>
      </w:r>
    </w:p>
    <w:p w14:paraId="049F32F4" w14:textId="77777777"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14:paraId="6A7278AE" w14:textId="77777777"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14:paraId="448C9456" w14:textId="77777777"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14:paraId="60237B03" w14:textId="77777777"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14:paraId="4C32FEC7" w14:textId="77777777" w:rsidR="007E173E" w:rsidRPr="00564A49" w:rsidRDefault="007E173E" w:rsidP="007E173E">
      <w:r w:rsidRPr="00564A49">
        <w:t>The variables InitCpbRemovalDelay[ SchedSelIdx ] and InitCpbRemovalDelayOffset[ SchedSelIdx ] are derived as follows:</w:t>
      </w:r>
    </w:p>
    <w:p w14:paraId="5B64E638" w14:textId="77777777"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48E0C896" w14:textId="77777777"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727BFEF3" w14:textId="77777777"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19F0B607" w14:textId="77777777" w:rsidR="007E173E" w:rsidRPr="00564A49" w:rsidRDefault="007E173E" w:rsidP="007E173E">
      <w:pPr>
        <w:spacing w:before="86"/>
        <w:ind w:left="1117" w:hanging="307"/>
      </w:pPr>
      <w:r w:rsidRPr="00564A49">
        <w:t>–</w:t>
      </w:r>
      <w:r w:rsidRPr="00564A49">
        <w:tab/>
        <w:t>UseAltCpbParamsFlag for access unit 0 is equal to 1.</w:t>
      </w:r>
    </w:p>
    <w:p w14:paraId="4283E6DC" w14:textId="77777777" w:rsidR="007E173E" w:rsidRPr="00564A49" w:rsidRDefault="007E173E" w:rsidP="007E173E">
      <w:pPr>
        <w:spacing w:before="86"/>
        <w:ind w:left="1117" w:hanging="307"/>
      </w:pPr>
      <w:r w:rsidRPr="00564A49">
        <w:t>–</w:t>
      </w:r>
      <w:r w:rsidRPr="00564A49">
        <w:tab/>
        <w:t>DefaultInitCpbParamsFlag is equal to 0.</w:t>
      </w:r>
    </w:p>
    <w:p w14:paraId="593C683A" w14:textId="77777777"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7D775EE5" w14:textId="77777777" w:rsidR="007E173E" w:rsidRPr="00564A49" w:rsidRDefault="007E173E" w:rsidP="007E173E">
      <w:pPr>
        <w:spacing w:before="86"/>
        <w:ind w:left="1117" w:hanging="307"/>
      </w:pPr>
      <w:r w:rsidRPr="00564A49">
        <w:t>–</w:t>
      </w:r>
      <w:r w:rsidRPr="00564A49">
        <w:tab/>
        <w:t>UseAltCpbParamsFlag for access unit 0 is equal to 1.</w:t>
      </w:r>
    </w:p>
    <w:p w14:paraId="6780719F" w14:textId="77777777" w:rsidR="007E173E" w:rsidRPr="00564A49" w:rsidRDefault="007E173E" w:rsidP="007E173E">
      <w:pPr>
        <w:spacing w:before="86"/>
        <w:ind w:left="1117" w:hanging="307"/>
      </w:pPr>
      <w:r w:rsidRPr="00564A49">
        <w:t>–</w:t>
      </w:r>
      <w:r w:rsidRPr="00564A49">
        <w:tab/>
        <w:t>DefaultInitCpbParamsFlag is equal to 0.</w:t>
      </w:r>
    </w:p>
    <w:p w14:paraId="4593D979" w14:textId="77777777" w:rsidR="007E173E" w:rsidRPr="00564A49" w:rsidRDefault="007E173E" w:rsidP="007E173E">
      <w:pPr>
        <w:ind w:left="800" w:hanging="360"/>
      </w:pPr>
      <w:r w:rsidRPr="00564A49">
        <w:t>–</w:t>
      </w:r>
      <w:r w:rsidRPr="00564A49">
        <w:tab/>
        <w:t>The value of subPicParamsFlag is equal to 1.</w:t>
      </w:r>
    </w:p>
    <w:p w14:paraId="540AC256" w14:textId="77777777"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3BCE2CBE" w14:textId="77777777"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14:paraId="6F974425" w14:textId="77777777"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14:paraId="191E3874" w14:textId="77777777" w:rsidR="007E173E" w:rsidRPr="00564A49" w:rsidRDefault="007E173E" w:rsidP="007E173E">
      <w:r w:rsidRPr="00564A49">
        <w:t>The initial arrival time of decoding unit m is derived as follows:</w:t>
      </w:r>
    </w:p>
    <w:p w14:paraId="37687B1B" w14:textId="77777777"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14:paraId="3E4780CB" w14:textId="77777777"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14:paraId="5824B83F" w14:textId="77777777" w:rsidR="007E173E" w:rsidRPr="00564A49" w:rsidRDefault="007E173E" w:rsidP="007E173E">
      <w:pPr>
        <w:tabs>
          <w:tab w:val="clear" w:pos="794"/>
          <w:tab w:val="clear" w:pos="1191"/>
          <w:tab w:val="left" w:pos="400"/>
        </w:tabs>
      </w:pPr>
      <w:r w:rsidRPr="00564A49">
        <w:t>–</w:t>
      </w:r>
      <w:r w:rsidRPr="00564A49">
        <w:tab/>
        <w:t>Otherwise, the following applies:</w:t>
      </w:r>
    </w:p>
    <w:p w14:paraId="13BD3430" w14:textId="77777777"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14:paraId="5C87CD1C" w14:textId="77777777"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14:paraId="60D48370" w14:textId="77777777"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14:paraId="53C3387A" w14:textId="77777777"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14:paraId="035A8388" w14:textId="77777777"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14:paraId="42749867" w14:textId="77777777"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14:paraId="0E077067"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14:paraId="4E6FCFBF" w14:textId="77777777" w:rsidR="007E173E" w:rsidRPr="00564A49" w:rsidRDefault="007E173E" w:rsidP="007E173E">
      <w:pPr>
        <w:tabs>
          <w:tab w:val="clear" w:pos="794"/>
          <w:tab w:val="left" w:pos="709"/>
        </w:tabs>
        <w:ind w:left="1200"/>
      </w:pPr>
      <w:r w:rsidRPr="00564A49">
        <w:t>where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14:paraId="3281B24C" w14:textId="77777777"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14:paraId="34A1D445"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14:paraId="3F59198F" w14:textId="77777777"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14:paraId="58364928"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14:paraId="35A164F0" w14:textId="77777777" w:rsidR="007E173E" w:rsidRPr="00564A49" w:rsidRDefault="007E173E" w:rsidP="007E173E">
      <w:r w:rsidRPr="00564A49">
        <w:t>The final arrival time for decoding unit m is derived as follows:</w:t>
      </w:r>
    </w:p>
    <w:p w14:paraId="0BAA2A20" w14:textId="77777777"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14:paraId="1A1EC66C" w14:textId="77777777" w:rsidR="007E173E" w:rsidRPr="00564A49" w:rsidRDefault="007E173E" w:rsidP="007E173E">
      <w:pPr>
        <w:numPr>
          <w:ilvl w:val="12"/>
          <w:numId w:val="0"/>
        </w:numPr>
      </w:pPr>
      <w:r w:rsidRPr="00564A49">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14:paraId="29AEEAF0" w14:textId="77777777"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14:paraId="3677BA87" w14:textId="77777777"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14:paraId="2A3B8F82" w14:textId="77777777"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14:paraId="49FD261F" w14:textId="77777777"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14:paraId="0FAC606F" w14:textId="77777777"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14:paraId="62FC4EC0" w14:textId="77777777"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14:paraId="04660015" w14:textId="77777777"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14:paraId="581DE16C" w14:textId="77777777"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14:paraId="0D5DC421"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14:paraId="6139DBEF" w14:textId="77777777" w:rsidR="007E173E" w:rsidRPr="00564A49" w:rsidRDefault="007E173E" w:rsidP="007E173E">
      <w:r w:rsidRPr="00564A49">
        <w:t>The variables InitCpbRemovalDelay[ SchedSelIdx ], InitCpbRemovalDelayOffset[ SchedSelIdx ], CpbDelayOffset, and DpbDelayOffset are derived as follows:</w:t>
      </w:r>
    </w:p>
    <w:p w14:paraId="03B757A3" w14:textId="77777777"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2BA9CCB3" w14:textId="77777777"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2C1EC99E" w14:textId="77777777"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34297D07" w14:textId="77777777" w:rsidR="007E173E" w:rsidRPr="00564A49" w:rsidRDefault="007E173E" w:rsidP="007E173E">
      <w:pPr>
        <w:spacing w:before="86"/>
        <w:ind w:left="1117" w:hanging="307"/>
      </w:pPr>
      <w:r w:rsidRPr="00564A49">
        <w:t>–</w:t>
      </w:r>
      <w:r w:rsidRPr="00564A49">
        <w:tab/>
        <w:t>UseAltCpbParamsFlag for access unit 0 is equal to 1.</w:t>
      </w:r>
    </w:p>
    <w:p w14:paraId="36AE4C16" w14:textId="77777777" w:rsidR="007E173E" w:rsidRPr="00564A49" w:rsidRDefault="007E173E" w:rsidP="007E173E">
      <w:pPr>
        <w:spacing w:before="86"/>
        <w:ind w:left="1117" w:hanging="307"/>
      </w:pPr>
      <w:r w:rsidRPr="00564A49">
        <w:t>–</w:t>
      </w:r>
      <w:r w:rsidRPr="00564A49">
        <w:tab/>
        <w:t>DefaultInitCpbParamsFlag is equal to 0.</w:t>
      </w:r>
    </w:p>
    <w:p w14:paraId="57A9B9F6" w14:textId="77777777"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255007A2" w14:textId="77777777" w:rsidR="007E173E" w:rsidRPr="00564A49" w:rsidRDefault="007E173E" w:rsidP="007E173E">
      <w:pPr>
        <w:spacing w:before="86"/>
        <w:ind w:left="1117" w:hanging="307"/>
      </w:pPr>
      <w:r w:rsidRPr="00564A49">
        <w:t>–</w:t>
      </w:r>
      <w:r w:rsidRPr="00564A49">
        <w:tab/>
        <w:t>UseAltCpbParamsFlag for access unit 0 is equal to 1.</w:t>
      </w:r>
    </w:p>
    <w:p w14:paraId="0A418F99" w14:textId="77777777" w:rsidR="007E173E" w:rsidRPr="00564A49" w:rsidRDefault="007E173E" w:rsidP="007E173E">
      <w:pPr>
        <w:spacing w:before="86"/>
        <w:ind w:left="1117" w:hanging="307"/>
      </w:pPr>
      <w:r w:rsidRPr="00564A49">
        <w:t>–</w:t>
      </w:r>
      <w:r w:rsidRPr="00564A49">
        <w:tab/>
        <w:t>DefaultInitCpbParamsFlag is equal to 0.</w:t>
      </w:r>
    </w:p>
    <w:p w14:paraId="102E8779" w14:textId="77777777"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14:paraId="640FEAD9" w14:textId="77777777"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14:paraId="51B16205" w14:textId="77777777"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14:paraId="1D0A35D5" w14:textId="77777777"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14:paraId="2BBFE1F4" w14:textId="77777777" w:rsidR="007E173E" w:rsidRPr="00564A49" w:rsidRDefault="007E173E" w:rsidP="007E173E">
      <w:pPr>
        <w:tabs>
          <w:tab w:val="clear" w:pos="794"/>
          <w:tab w:val="left" w:pos="400"/>
        </w:tabs>
        <w:ind w:left="400" w:hanging="400"/>
      </w:pPr>
      <w:r w:rsidRPr="00564A49">
        <w:t>–</w:t>
      </w:r>
      <w:r w:rsidRPr="00564A49">
        <w:tab/>
        <w:t>Otherwise, the following applies:</w:t>
      </w:r>
    </w:p>
    <w:p w14:paraId="7B4C229B" w14:textId="77777777"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14:paraId="32D893C3" w14:textId="77777777"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14:paraId="39A978A1" w14:textId="77777777"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14:paraId="35859BB2" w14:textId="77777777"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61B2C205" w14:textId="77777777"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14:paraId="21CA2929" w14:textId="77777777"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6399E096" w14:textId="77777777"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14:paraId="2149BA67" w14:textId="77777777"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14:paraId="2480C814" w14:textId="77777777"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14:paraId="7B8865C1" w14:textId="77777777"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14:paraId="3AB489AF" w14:textId="77777777"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14:paraId="3B12E00E" w14:textId="77777777"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14:paraId="5E2A5EFD" w14:textId="77777777" w:rsidR="007E173E" w:rsidRPr="00564A49" w:rsidRDefault="007E173E" w:rsidP="007E173E">
      <w:pPr>
        <w:ind w:left="810"/>
      </w:pPr>
      <w:r w:rsidRPr="00564A49">
        <w:t>where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1A8AEAF3" w14:textId="77777777" w:rsidR="007E173E" w:rsidRPr="00564A49" w:rsidRDefault="007E173E" w:rsidP="007E173E">
      <w:r w:rsidRPr="00564A49">
        <w:t>When SubPicHrdFlag is equal to 1, the following applies:</w:t>
      </w:r>
    </w:p>
    <w:p w14:paraId="5E643A5A" w14:textId="77777777"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14:paraId="461F72E0" w14:textId="77777777"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decoding unit m.</w:t>
      </w:r>
    </w:p>
    <w:p w14:paraId="3F86CF98" w14:textId="77777777"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14:paraId="31D6DA5A" w14:textId="77777777"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1A838A43" w14:textId="77777777"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14:paraId="435BDE78" w14:textId="77777777"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14:paraId="367268ED" w14:textId="77777777"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14:paraId="5E3022F0"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14:paraId="77B93F08" w14:textId="77777777"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14:paraId="18B3FAB0"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14:paraId="4BA4F140"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14:paraId="11C810C0" w14:textId="77777777" w:rsidR="007E173E" w:rsidRPr="00564A49" w:rsidRDefault="007E173E" w:rsidP="007E173E">
      <w:r w:rsidRPr="00564A49">
        <w:t>Otherwise (SubPicHrdFlag is equal to 1), the removal time of decoding unit m from the CPB is specified as follows:</w:t>
      </w:r>
    </w:p>
    <w:p w14:paraId="433749D3" w14:textId="77777777"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14:paraId="3B1806B5"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14:paraId="23C62C8A"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14:paraId="04A77B5C" w14:textId="77777777"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14:paraId="28342801" w14:textId="77777777"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14:paraId="73EF6EF3" w14:textId="77777777"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14:paraId="43805025"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14:paraId="2C8F7CA0" w14:textId="77777777"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14:paraId="17ACD028" w14:textId="77777777"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14:paraId="5BBA53B0" w14:textId="77777777" w:rsidR="007E173E" w:rsidRPr="00564A49" w:rsidRDefault="007E173E" w:rsidP="007E173E">
      <w:pPr>
        <w:tabs>
          <w:tab w:val="clear" w:pos="794"/>
          <w:tab w:val="left" w:pos="400"/>
        </w:tabs>
        <w:ind w:left="400" w:hanging="400"/>
      </w:pPr>
      <w:r w:rsidRPr="00564A49">
        <w:t>–</w:t>
      </w:r>
      <w:r w:rsidRPr="00564A49">
        <w:tab/>
        <w:t>Access unit n is considered as decoded.</w:t>
      </w:r>
    </w:p>
    <w:p w14:paraId="162979E1" w14:textId="77777777"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14:paraId="503578A4" w14:textId="77777777"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14:paraId="2E62057E" w14:textId="77777777"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14:paraId="01798B6B"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2EE636C7"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14:paraId="50D03EE5" w14:textId="77777777"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14:paraId="6009AAEC" w14:textId="77777777"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14:paraId="6DEF0C14" w14:textId="77777777" w:rsidR="007E173E" w:rsidRPr="00564A49" w:rsidRDefault="007E173E" w:rsidP="007E173E">
      <w:pPr>
        <w:pStyle w:val="3N"/>
        <w:rPr>
          <w:lang w:val="en-US"/>
        </w:rPr>
      </w:pPr>
      <w:r w:rsidRPr="00564A49">
        <w:rPr>
          <w:lang w:val="en-US"/>
        </w:rPr>
        <w:t>The following applies for all decoded access units:</w:t>
      </w:r>
    </w:p>
    <w:p w14:paraId="06AF4E22"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14:paraId="0E55335D"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14:paraId="75A0356C"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14:paraId="1E2E6ABF"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14:paraId="75C1D443" w14:textId="77777777"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14:paraId="27F8F4FE" w14:textId="77777777"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14:paraId="14DB886C"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14:paraId="450D4A09" w14:textId="77777777"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14:paraId="29DE1AF4"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14:paraId="48BCDAC2" w14:textId="77777777"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14:paraId="10210F55" w14:textId="77777777"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14:paraId="5F55F4F6" w14:textId="77777777"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14:paraId="7FA36D56" w14:textId="77777777" w:rsidR="007E173E" w:rsidRPr="00564A49" w:rsidRDefault="007E173E" w:rsidP="007E173E">
      <w:pPr>
        <w:ind w:left="806" w:hanging="403"/>
      </w:pPr>
      <w:r w:rsidRPr="00564A49">
        <w:t>1.</w:t>
      </w:r>
      <w:r w:rsidRPr="00564A49">
        <w:tab/>
        <w:t>The variable NoOutputOfPriorPicsFlag is derived for the decoder under test as follows:</w:t>
      </w:r>
    </w:p>
    <w:p w14:paraId="3BA672A1" w14:textId="77777777"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14:paraId="7B886406"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14:paraId="3A723CB5" w14:textId="77777777"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14:paraId="4B8FAF6A"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14:paraId="6249502B" w14:textId="77777777"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14:paraId="31957995" w14:textId="77777777"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14:paraId="4E661B8D" w14:textId="77777777"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14:paraId="3E3BC292" w14:textId="77777777" w:rsidR="007E173E" w:rsidRPr="00564A49" w:rsidRDefault="007E173E" w:rsidP="007E173E">
      <w:pPr>
        <w:ind w:left="806" w:hanging="403"/>
      </w:pPr>
      <w:r w:rsidRPr="00564A49">
        <w:t>–</w:t>
      </w:r>
      <w:r w:rsidRPr="00564A49">
        <w:tab/>
        <w:t>picture k is marked as "unused for reference"</w:t>
      </w:r>
    </w:p>
    <w:p w14:paraId="15A4266B" w14:textId="77777777"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14:paraId="5562A65E" w14:textId="77777777"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14:paraId="449559A3"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14:paraId="309C94DD" w14:textId="77777777"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14:paraId="0207A32D" w14:textId="77777777"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14:paraId="7A0BB45C"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14:paraId="2E132469" w14:textId="77777777"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14:paraId="2F68ABC8"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14:paraId="5D92F71D" w14:textId="77777777" w:rsidR="007E173E" w:rsidRPr="00564A49" w:rsidRDefault="007E173E" w:rsidP="007E173E">
      <w:r w:rsidRPr="00564A49">
        <w:t>The output of the current picture is specified as follows:</w:t>
      </w:r>
    </w:p>
    <w:p w14:paraId="6A1EFD1B" w14:textId="77777777"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14:paraId="41E0F263" w14:textId="77777777"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14:paraId="6DBFAA49" w14:textId="77777777"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r w:rsidRPr="00564A49">
        <w:t> </w:t>
      </w:r>
      <w:r w:rsidRPr="00564A49">
        <w:rPr>
          <w:iCs/>
        </w:rPr>
        <w:t>n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14:paraId="6CF4A90E" w14:textId="77777777" w:rsidR="007E173E" w:rsidRPr="00564A49" w:rsidRDefault="007E173E" w:rsidP="007E173E">
      <w:r w:rsidRPr="00564A49">
        <w:t>When output, the picture is cropped, using the conformance cropping window specified in the active SPS for the layer containing the picture.</w:t>
      </w:r>
    </w:p>
    <w:p w14:paraId="010665B7" w14:textId="77777777"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14:paraId="6D78D90C"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14:paraId="502B8AB6" w14:textId="77777777"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14:paraId="317535F8"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14:paraId="78A43A5D" w14:textId="77777777"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14:paraId="4F6008BB" w14:textId="77777777"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14:paraId="323BCD05"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14:paraId="3B34FF8D" w14:textId="77777777" w:rsidR="007E173E" w:rsidRPr="00564A49" w:rsidRDefault="007E173E" w:rsidP="007E173E">
      <w:r w:rsidRPr="00564A49">
        <w:t>A bitstream of coded data conforming to this Specification shall fulfil all requirements specified in this subclause.</w:t>
      </w:r>
    </w:p>
    <w:p w14:paraId="7B3C89AE" w14:textId="77777777" w:rsidR="007E173E" w:rsidRPr="00564A49" w:rsidRDefault="007E173E" w:rsidP="007E173E">
      <w:r w:rsidRPr="00564A49">
        <w:t>The bitstream shall be constructed according to the syntax, semantics, and constraints specified in this Specification outside of this annex.</w:t>
      </w:r>
    </w:p>
    <w:p w14:paraId="5C7AC0A9" w14:textId="77777777" w:rsidR="007E173E" w:rsidRPr="00564A49" w:rsidRDefault="007E173E" w:rsidP="007E173E">
      <w:r w:rsidRPr="00564A49">
        <w:rPr>
          <w:lang w:val="en-US"/>
        </w:rPr>
        <w:t>The first access unit in a bitstream shall be an IRAP access unit.</w:t>
      </w:r>
    </w:p>
    <w:p w14:paraId="6C3DF553" w14:textId="77777777"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14:paraId="1FF95A81" w14:textId="77777777" w:rsidR="007E173E" w:rsidRPr="00564A49" w:rsidRDefault="007E173E" w:rsidP="007E173E">
      <w:pPr>
        <w:rPr>
          <w:lang w:val="en-US"/>
        </w:rPr>
      </w:pPr>
      <w:r w:rsidRPr="00564A49">
        <w:rPr>
          <w:lang w:val="en-US"/>
        </w:rPr>
        <w:t>Let currPicLayerId be equal to the nuh_layer_id of the current picture.</w:t>
      </w:r>
    </w:p>
    <w:p w14:paraId="3C11C953" w14:textId="77777777"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14:paraId="1165536A" w14:textId="77777777" w:rsidR="007E173E" w:rsidRPr="00564A49" w:rsidRDefault="007E173E" w:rsidP="007E173E">
      <w:pPr>
        <w:tabs>
          <w:tab w:val="clear" w:pos="794"/>
          <w:tab w:val="left" w:pos="400"/>
        </w:tabs>
        <w:ind w:left="400" w:hanging="400"/>
      </w:pPr>
      <w:r w:rsidRPr="00564A49">
        <w:t>–</w:t>
      </w:r>
      <w:r w:rsidRPr="00564A49">
        <w:tab/>
        <w:t>The current picture.</w:t>
      </w:r>
    </w:p>
    <w:p w14:paraId="773DD050" w14:textId="77777777"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14:paraId="196D7FDB" w14:textId="77777777"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14:paraId="18CEB287" w14:textId="77777777"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14:paraId="4CA3A0D6" w14:textId="77777777" w:rsidR="007E173E" w:rsidRPr="00564A49" w:rsidRDefault="007E173E" w:rsidP="007E173E">
      <w:r w:rsidRPr="00564A49">
        <w:t>All of the following conditions shall be fulfilled for each of the bitstream conformance tests:</w:t>
      </w:r>
    </w:p>
    <w:p w14:paraId="3C5E09A2" w14:textId="77777777"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14:paraId="7EA46829" w14:textId="77777777"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14:paraId="043CE4B5" w14:textId="77777777" w:rsidR="007E173E" w:rsidRPr="00564A49" w:rsidRDefault="007E173E" w:rsidP="007E173E">
      <w:pPr>
        <w:ind w:left="600"/>
      </w:pPr>
      <w:r w:rsidRPr="00564A49">
        <w:t>The value of InitCpbRemovalDelay[ SchedSelIdx ] is constrained as follows:</w:t>
      </w:r>
    </w:p>
    <w:p w14:paraId="2F1EB851" w14:textId="77777777"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14:paraId="4891B69E" w14:textId="77777777"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14:paraId="1917B846" w14:textId="77777777"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14:paraId="3E0505FC" w14:textId="77777777"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14:paraId="61C362FF" w14:textId="77777777"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1FB9B14C"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14:paraId="31D3703A"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14:paraId="17851CB7" w14:textId="77777777"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14:paraId="68AB626F" w14:textId="77777777"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14:paraId="11EC20E2"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14:paraId="2AB62870"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14:paraId="293A1C38"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14:paraId="3559476B"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14:paraId="3D159AC1"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r w:rsidRPr="00564A49">
        <w:rPr>
          <w:bCs/>
          <w:iCs/>
        </w:rPr>
        <w:t> n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14:paraId="00DEB183"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14:paraId="7A4CA86E" w14:textId="77777777"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14:paraId="69E68CDB" w14:textId="77777777"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14:paraId="4CB68D8B" w14:textId="77777777"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14:paraId="1260DB20" w14:textId="77777777"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14:paraId="28C314FF"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14:paraId="5F094138" w14:textId="77777777"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14:paraId="0117DF3C" w14:textId="77777777" w:rsidR="007E173E" w:rsidRPr="00564A49" w:rsidRDefault="007E173E" w:rsidP="007E173E">
      <w:r w:rsidRPr="00564A49">
        <w:t>A decoder conforming to this Specification shall fulfil all requirements specified in this subclause.</w:t>
      </w:r>
    </w:p>
    <w:p w14:paraId="0BDBA4C4" w14:textId="77777777"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14:paraId="044CADE1" w14:textId="77777777"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14:paraId="0CB731F9" w14:textId="77777777" w:rsidR="007E173E" w:rsidRPr="00564A49" w:rsidRDefault="007E173E" w:rsidP="007E173E">
      <w:r w:rsidRPr="00564A49">
        <w:t>There are two types of conformance that can be claimed by a decoder: output timing conformance and output order conformance.</w:t>
      </w:r>
    </w:p>
    <w:p w14:paraId="6B04D324" w14:textId="77777777"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14:paraId="3324FEAF" w14:textId="77777777"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14:paraId="2D4B3F57" w14:textId="77777777"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14:paraId="3AC9B630" w14:textId="77777777"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14:paraId="675F1126" w14:textId="77777777"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14:paraId="4521C41C" w14:textId="77777777"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14:paraId="3B6D2FD4" w14:textId="77777777"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14:paraId="66D0A0B2"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14:paraId="6CB1ADD8" w14:textId="77777777"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14:paraId="776727DC" w14:textId="77777777" w:rsidR="007E173E" w:rsidRPr="00564A49" w:rsidRDefault="007E173E" w:rsidP="007E173E">
      <w:r w:rsidRPr="00564A49">
        <w:t>For output order decoder conformance, the following applies:</w:t>
      </w:r>
    </w:p>
    <w:p w14:paraId="4B710E72" w14:textId="77777777"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14:paraId="4B43F811"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14:paraId="0990770D" w14:textId="77777777"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14:paraId="0633DD28" w14:textId="77777777" w:rsidR="007E173E" w:rsidRPr="00564A49" w:rsidRDefault="007E173E" w:rsidP="007E173E">
      <w:pPr>
        <w:tabs>
          <w:tab w:val="clear" w:pos="794"/>
          <w:tab w:val="left" w:pos="400"/>
        </w:tabs>
        <w:ind w:left="400" w:hanging="400"/>
      </w:pPr>
      <w:r w:rsidRPr="00564A49">
        <w:t>–</w:t>
      </w:r>
      <w:r w:rsidRPr="00564A49">
        <w:tab/>
        <w:t xml:space="preserve">The HRD CPB size is given by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14:paraId="0EB7FA30" w14:textId="77777777"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14:paraId="4305AED2"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14:paraId="4C108EA5" w14:textId="77777777"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14:paraId="323D4069" w14:textId="77777777"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14:paraId="72DCC845" w14:textId="77777777"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14:paraId="1AFBEDE3"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14:paraId="4DE1E9D1" w14:textId="77777777"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14:paraId="6ED3D449" w14:textId="77777777"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14:paraId="4F83DACC" w14:textId="77777777"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14:paraId="106D9BB4" w14:textId="77777777"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14:paraId="57FB08D4" w14:textId="77777777"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14:paraId="548E8EF2" w14:textId="77777777"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14:paraId="7C0EC343" w14:textId="77777777"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14:paraId="5D65CA03" w14:textId="77777777"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14:paraId="2503CBDA" w14:textId="77777777"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14:paraId="1DB04037" w14:textId="77777777"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14:paraId="0D9C458A" w14:textId="77777777"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14:paraId="3F248484" w14:textId="77777777"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14:paraId="76FC9D6F" w14:textId="77777777"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14:paraId="5430913A"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14:paraId="6640391B" w14:textId="77777777"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14:paraId="48DBB53F" w14:textId="77777777"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14:paraId="2FC51611" w14:textId="77777777"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14:paraId="36EC5E65" w14:textId="77777777"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14:paraId="24EE28D4" w14:textId="77777777" w:rsidR="007E173E" w:rsidRPr="00564A49" w:rsidRDefault="007E173E" w:rsidP="007E173E">
      <w:pPr>
        <w:ind w:left="806" w:hanging="403"/>
      </w:pPr>
      <w:r w:rsidRPr="00564A49">
        <w:t>1.</w:t>
      </w:r>
      <w:r w:rsidRPr="00564A49">
        <w:tab/>
        <w:t>The variable NoOutputOfPriorPicsFlag is derived for the decoder under test as follows:</w:t>
      </w:r>
    </w:p>
    <w:p w14:paraId="5FA10237" w14:textId="77777777"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14:paraId="3EDED079"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14:paraId="04F0794B" w14:textId="77777777"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14:paraId="1869E2BA"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14:paraId="312BC10E" w14:textId="77777777"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14:paraId="7699F480" w14:textId="77777777"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14:paraId="0B45B81B" w14:textId="77777777"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14:paraId="0CB4A2FA" w14:textId="77777777"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14:paraId="08DD0905" w14:textId="77777777"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14:paraId="22AFC123" w14:textId="77777777"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14:paraId="4B9117A8" w14:textId="77777777"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14:paraId="18456DDD" w14:textId="77777777"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14:paraId="3A9464FE" w14:textId="77777777"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14:paraId="69F33678"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14:paraId="327D7D66" w14:textId="77777777" w:rsidR="007E173E" w:rsidRPr="00564A49" w:rsidRDefault="007E173E" w:rsidP="007E173E">
      <w:r w:rsidRPr="00564A49">
        <w:t>The processes specified in this subclause happen instantaneously when the last decoding unit of picture n is removed from the CPB.</w:t>
      </w:r>
    </w:p>
    <w:p w14:paraId="134089CC" w14:textId="77777777"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14:paraId="2DF3257C"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14:paraId="63F1DFBC"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14:paraId="51211965"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14:paraId="7DD81952"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14:paraId="665052A0" w14:textId="77777777"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14:paraId="327EBD6F" w14:textId="77777777"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14:paraId="43362816" w14:textId="77777777"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14:paraId="0FACA8E4" w14:textId="77777777"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14:paraId="6DD7DE95" w14:textId="77777777"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14:paraId="0D82FD55" w14:textId="77777777" w:rsidR="007E173E" w:rsidRPr="00564A49" w:rsidRDefault="007E173E" w:rsidP="007E173E">
      <w:r w:rsidRPr="00564A49">
        <w:t>The current decoded picture is marked as "used for short-term reference".</w:t>
      </w:r>
    </w:p>
    <w:p w14:paraId="753D5B73" w14:textId="77777777"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14:paraId="4DEA461C" w14:textId="77777777"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14:paraId="2F90796A" w14:textId="77777777"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14:paraId="548E97CC"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14:paraId="7D62411A" w14:textId="77777777" w:rsidR="007E173E" w:rsidRPr="00564A49" w:rsidRDefault="007E173E" w:rsidP="007E173E">
      <w:pPr>
        <w:spacing w:before="86"/>
      </w:pPr>
      <w:r w:rsidRPr="00564A49">
        <w:t>The "bumping" process consists of the following ordered steps:</w:t>
      </w:r>
    </w:p>
    <w:p w14:paraId="3D687409"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14:paraId="6B386531"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14:paraId="6D8F0687"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14:paraId="22FA6174"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14:paraId="7A797515" w14:textId="77777777" w:rsidR="007E173E" w:rsidRPr="00564A49" w:rsidRDefault="007E173E" w:rsidP="007E173E">
      <w:r w:rsidRPr="00564A49">
        <w:t>Inputs to this process are a bitstream, a layer identifier list bspLayerId[ bspIdx ] and the number of layer identifiers numBspLayerId in the layer index list bspLayerId[ bspIdx ].</w:t>
      </w:r>
    </w:p>
    <w:p w14:paraId="208D8D95" w14:textId="77777777" w:rsidR="007E173E" w:rsidRPr="00564A49" w:rsidRDefault="007E173E" w:rsidP="007E173E">
      <w:r w:rsidRPr="00564A49">
        <w:t>Output of this process is a bitstream partition.</w:t>
      </w:r>
    </w:p>
    <w:p w14:paraId="717D56C8" w14:textId="77777777" w:rsidR="007E173E" w:rsidRPr="00564A49" w:rsidRDefault="007E173E" w:rsidP="007E173E">
      <w:r w:rsidRPr="00564A49">
        <w:t>Let variable minBspLayerId be the smallest value of bspLayerId[ bspIdx ] with any value of bspIdx in the range of 0 to numBspLayerId − 1, inclusive.</w:t>
      </w:r>
    </w:p>
    <w:p w14:paraId="707725B3" w14:textId="77777777"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14:paraId="25EE255C" w14:textId="77777777"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14:paraId="3C1C1277" w14:textId="77777777"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14:paraId="1BFD231E" w14:textId="77777777"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14:paraId="5938FF1A" w14:textId="77777777"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14:paraId="7A9F740A"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14:paraId="52339D8A" w14:textId="77777777" w:rsidR="007E173E" w:rsidRPr="00564A49" w:rsidRDefault="007E173E" w:rsidP="007E173E">
      <w:pPr>
        <w:pStyle w:val="AnnexRef"/>
        <w:keepNext/>
        <w:rPr>
          <w:lang w:val="en-US"/>
        </w:rPr>
      </w:pPr>
      <w:r w:rsidRPr="00564A49">
        <w:rPr>
          <w:lang w:val="en-US"/>
        </w:rPr>
        <w:t>(This annex forms an integral part of this Recommendation | International Standard)</w:t>
      </w:r>
    </w:p>
    <w:p w14:paraId="212FA55B" w14:textId="77777777" w:rsidR="007E173E" w:rsidRPr="00564A49" w:rsidRDefault="007E173E" w:rsidP="007E173E">
      <w:pPr>
        <w:keepNext/>
        <w:rPr>
          <w:i/>
          <w:lang w:val="en-US"/>
        </w:rPr>
      </w:pPr>
      <w:r w:rsidRPr="00564A49">
        <w:rPr>
          <w:i/>
          <w:lang w:val="en-US"/>
        </w:rPr>
        <w:t>Modify subclause D.2.1 as follows:</w:t>
      </w:r>
    </w:p>
    <w:p w14:paraId="3BE74EF4" w14:textId="77777777" w:rsidR="007E173E" w:rsidRPr="00564A49" w:rsidRDefault="007E173E" w:rsidP="007E173E">
      <w:pPr>
        <w:keepNext/>
        <w:rPr>
          <w:i/>
          <w:lang w:val="en-US"/>
        </w:rPr>
      </w:pPr>
      <w:r w:rsidRPr="00564A49">
        <w:rPr>
          <w:i/>
          <w:lang w:val="en-US"/>
        </w:rPr>
        <w:t xml:space="preserve">Add rows enclosed by "...". </w:t>
      </w:r>
    </w:p>
    <w:p w14:paraId="33CCB7A4" w14:textId="77777777"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33C11E14" w14:textId="77777777" w:rsidTr="00802F9B">
        <w:trPr>
          <w:cantSplit/>
          <w:jc w:val="center"/>
        </w:trPr>
        <w:tc>
          <w:tcPr>
            <w:tcW w:w="7920" w:type="dxa"/>
          </w:tcPr>
          <w:p w14:paraId="4FADCF9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14:paraId="5A02AD59" w14:textId="77777777"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14:paraId="5F8C3208" w14:textId="77777777" w:rsidTr="00802F9B">
        <w:trPr>
          <w:cantSplit/>
          <w:jc w:val="center"/>
        </w:trPr>
        <w:tc>
          <w:tcPr>
            <w:tcW w:w="7920" w:type="dxa"/>
          </w:tcPr>
          <w:p w14:paraId="12ABAA9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14:paraId="5EBBA3EA" w14:textId="77777777" w:rsidR="007E173E" w:rsidRPr="00564A49" w:rsidRDefault="007E173E" w:rsidP="00802F9B">
            <w:pPr>
              <w:pStyle w:val="tableheading"/>
              <w:overflowPunct/>
              <w:autoSpaceDE/>
              <w:autoSpaceDN/>
              <w:adjustRightInd/>
              <w:jc w:val="left"/>
              <w:textAlignment w:val="auto"/>
              <w:rPr>
                <w:lang w:val="en-US"/>
              </w:rPr>
            </w:pPr>
          </w:p>
        </w:tc>
      </w:tr>
      <w:tr w:rsidR="007E173E" w:rsidRPr="00564A49" w14:paraId="089A18A4" w14:textId="77777777" w:rsidTr="00802F9B">
        <w:trPr>
          <w:cantSplit/>
          <w:jc w:val="center"/>
        </w:trPr>
        <w:tc>
          <w:tcPr>
            <w:tcW w:w="7920" w:type="dxa"/>
          </w:tcPr>
          <w:p w14:paraId="2068379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14:paraId="5928ADA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741C7CD" w14:textId="77777777" w:rsidTr="00802F9B">
        <w:trPr>
          <w:cantSplit/>
          <w:jc w:val="center"/>
        </w:trPr>
        <w:tc>
          <w:tcPr>
            <w:tcW w:w="7920" w:type="dxa"/>
          </w:tcPr>
          <w:p w14:paraId="1AAFF79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6BB91AB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6171A436" w14:textId="77777777" w:rsidTr="00802F9B">
        <w:trPr>
          <w:cantSplit/>
          <w:jc w:val="center"/>
        </w:trPr>
        <w:tc>
          <w:tcPr>
            <w:tcW w:w="7920" w:type="dxa"/>
          </w:tcPr>
          <w:p w14:paraId="719AD2A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5B90EA1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E87B5A" w14:textId="77777777" w:rsidTr="00802F9B">
        <w:trPr>
          <w:cantSplit/>
          <w:jc w:val="center"/>
        </w:trPr>
        <w:tc>
          <w:tcPr>
            <w:tcW w:w="7920" w:type="dxa"/>
          </w:tcPr>
          <w:p w14:paraId="5FB5915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14:paraId="5396B69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873FC72" w14:textId="77777777" w:rsidTr="00802F9B">
        <w:trPr>
          <w:cantSplit/>
          <w:jc w:val="center"/>
        </w:trPr>
        <w:tc>
          <w:tcPr>
            <w:tcW w:w="7920" w:type="dxa"/>
          </w:tcPr>
          <w:p w14:paraId="0CD10F2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B3E19E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A2E24DC" w14:textId="77777777" w:rsidTr="00802F9B">
        <w:trPr>
          <w:cantSplit/>
          <w:jc w:val="center"/>
        </w:trPr>
        <w:tc>
          <w:tcPr>
            <w:tcW w:w="7920" w:type="dxa"/>
          </w:tcPr>
          <w:p w14:paraId="04A8793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14:paraId="4E3FA1C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C419D95" w14:textId="77777777" w:rsidTr="00802F9B">
        <w:trPr>
          <w:cantSplit/>
          <w:jc w:val="center"/>
        </w:trPr>
        <w:tc>
          <w:tcPr>
            <w:tcW w:w="7920" w:type="dxa"/>
          </w:tcPr>
          <w:p w14:paraId="5748F66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25215EE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16CBB22" w14:textId="77777777" w:rsidTr="00802F9B">
        <w:trPr>
          <w:cantSplit/>
          <w:jc w:val="center"/>
        </w:trPr>
        <w:tc>
          <w:tcPr>
            <w:tcW w:w="7920" w:type="dxa"/>
          </w:tcPr>
          <w:p w14:paraId="4C47075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14:paraId="5BF06C04"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E29C01A" w14:textId="77777777" w:rsidTr="00802F9B">
        <w:trPr>
          <w:cantSplit/>
          <w:jc w:val="center"/>
        </w:trPr>
        <w:tc>
          <w:tcPr>
            <w:tcW w:w="7920" w:type="dxa"/>
          </w:tcPr>
          <w:p w14:paraId="3353CD7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30FEE87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AA2AEFA" w14:textId="77777777" w:rsidTr="00802F9B">
        <w:trPr>
          <w:cantSplit/>
          <w:jc w:val="center"/>
        </w:trPr>
        <w:tc>
          <w:tcPr>
            <w:tcW w:w="7920" w:type="dxa"/>
          </w:tcPr>
          <w:p w14:paraId="62BB843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14:paraId="4ECC9CA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D65A77D" w14:textId="77777777" w:rsidTr="00802F9B">
        <w:trPr>
          <w:cantSplit/>
          <w:jc w:val="center"/>
        </w:trPr>
        <w:tc>
          <w:tcPr>
            <w:tcW w:w="7920" w:type="dxa"/>
          </w:tcPr>
          <w:p w14:paraId="6E1F6D6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6B51EA6"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BFBF832" w14:textId="77777777" w:rsidTr="00802F9B">
        <w:trPr>
          <w:cantSplit/>
          <w:jc w:val="center"/>
        </w:trPr>
        <w:tc>
          <w:tcPr>
            <w:tcW w:w="7920" w:type="dxa"/>
          </w:tcPr>
          <w:p w14:paraId="2FD7307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14:paraId="6D6A243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6951EC7" w14:textId="77777777" w:rsidTr="00802F9B">
        <w:trPr>
          <w:cantSplit/>
          <w:jc w:val="center"/>
        </w:trPr>
        <w:tc>
          <w:tcPr>
            <w:tcW w:w="7920" w:type="dxa"/>
          </w:tcPr>
          <w:p w14:paraId="2C6D623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B5DBFD4"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361B50A" w14:textId="77777777" w:rsidTr="00802F9B">
        <w:trPr>
          <w:cantSplit/>
          <w:jc w:val="center"/>
        </w:trPr>
        <w:tc>
          <w:tcPr>
            <w:tcW w:w="7920" w:type="dxa"/>
          </w:tcPr>
          <w:p w14:paraId="31CA8E6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14:paraId="42C53A7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A59253D" w14:textId="77777777" w:rsidTr="00802F9B">
        <w:trPr>
          <w:cantSplit/>
          <w:jc w:val="center"/>
        </w:trPr>
        <w:tc>
          <w:tcPr>
            <w:tcW w:w="7920" w:type="dxa"/>
          </w:tcPr>
          <w:p w14:paraId="766AFC1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01573A0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8700644" w14:textId="77777777" w:rsidTr="00802F9B">
        <w:trPr>
          <w:cantSplit/>
          <w:jc w:val="center"/>
        </w:trPr>
        <w:tc>
          <w:tcPr>
            <w:tcW w:w="7920" w:type="dxa"/>
          </w:tcPr>
          <w:p w14:paraId="18F645B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14:paraId="3ADD576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338A4C0" w14:textId="77777777" w:rsidTr="00802F9B">
        <w:trPr>
          <w:cantSplit/>
          <w:jc w:val="center"/>
        </w:trPr>
        <w:tc>
          <w:tcPr>
            <w:tcW w:w="7920" w:type="dxa"/>
          </w:tcPr>
          <w:p w14:paraId="5CAD450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E3F089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36F0710" w14:textId="77777777" w:rsidTr="00802F9B">
        <w:trPr>
          <w:cantSplit/>
          <w:jc w:val="center"/>
        </w:trPr>
        <w:tc>
          <w:tcPr>
            <w:tcW w:w="7920" w:type="dxa"/>
          </w:tcPr>
          <w:p w14:paraId="3F15402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14:paraId="2D4BE3C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09D8414" w14:textId="77777777" w:rsidTr="00802F9B">
        <w:trPr>
          <w:cantSplit/>
          <w:jc w:val="center"/>
        </w:trPr>
        <w:tc>
          <w:tcPr>
            <w:tcW w:w="7920" w:type="dxa"/>
          </w:tcPr>
          <w:p w14:paraId="656ED79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685283F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35D6C6D" w14:textId="77777777" w:rsidTr="00802F9B">
        <w:trPr>
          <w:cantSplit/>
          <w:jc w:val="center"/>
        </w:trPr>
        <w:tc>
          <w:tcPr>
            <w:tcW w:w="7920" w:type="dxa"/>
          </w:tcPr>
          <w:p w14:paraId="75E0DBF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14:paraId="4E627CE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8B6A7A" w14:textId="77777777" w:rsidTr="00802F9B">
        <w:trPr>
          <w:cantSplit/>
          <w:jc w:val="center"/>
        </w:trPr>
        <w:tc>
          <w:tcPr>
            <w:tcW w:w="7920" w:type="dxa"/>
          </w:tcPr>
          <w:p w14:paraId="22155D4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28A831C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8B74660" w14:textId="77777777" w:rsidTr="00802F9B">
        <w:trPr>
          <w:cantSplit/>
          <w:jc w:val="center"/>
        </w:trPr>
        <w:tc>
          <w:tcPr>
            <w:tcW w:w="7920" w:type="dxa"/>
          </w:tcPr>
          <w:p w14:paraId="1A809E7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14:paraId="534C146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D842E12" w14:textId="77777777" w:rsidTr="00802F9B">
        <w:trPr>
          <w:cantSplit/>
          <w:jc w:val="center"/>
        </w:trPr>
        <w:tc>
          <w:tcPr>
            <w:tcW w:w="7920" w:type="dxa"/>
          </w:tcPr>
          <w:p w14:paraId="1A13A8F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14:paraId="7F46E32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DAE355B" w14:textId="77777777" w:rsidTr="00802F9B">
        <w:trPr>
          <w:cantSplit/>
          <w:jc w:val="center"/>
        </w:trPr>
        <w:tc>
          <w:tcPr>
            <w:tcW w:w="7920" w:type="dxa"/>
          </w:tcPr>
          <w:p w14:paraId="32E854A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14:paraId="1604B55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F8669FA"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2F41C0F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0894CCE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5626218"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729C796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77EA5F9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2BD598B" w14:textId="77777777" w:rsidTr="00802F9B">
        <w:trPr>
          <w:cantSplit/>
          <w:jc w:val="center"/>
        </w:trPr>
        <w:tc>
          <w:tcPr>
            <w:tcW w:w="7920" w:type="dxa"/>
          </w:tcPr>
          <w:p w14:paraId="5A5A3A1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52744D1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5A457E0" w14:textId="77777777" w:rsidTr="00802F9B">
        <w:trPr>
          <w:cantSplit/>
          <w:jc w:val="center"/>
        </w:trPr>
        <w:tc>
          <w:tcPr>
            <w:tcW w:w="7920" w:type="dxa"/>
          </w:tcPr>
          <w:p w14:paraId="4521179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14:paraId="2191E90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1B3841B" w14:textId="77777777" w:rsidTr="00802F9B">
        <w:trPr>
          <w:cantSplit/>
          <w:jc w:val="center"/>
        </w:trPr>
        <w:tc>
          <w:tcPr>
            <w:tcW w:w="7920" w:type="dxa"/>
          </w:tcPr>
          <w:p w14:paraId="3CCC13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14:paraId="7C02C7A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14D4D71" w14:textId="77777777" w:rsidTr="00802F9B">
        <w:trPr>
          <w:cantSplit/>
          <w:jc w:val="center"/>
        </w:trPr>
        <w:tc>
          <w:tcPr>
            <w:tcW w:w="7920" w:type="dxa"/>
          </w:tcPr>
          <w:p w14:paraId="2EDFB94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14:paraId="57D3BED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EB1741B" w14:textId="77777777" w:rsidTr="00802F9B">
        <w:trPr>
          <w:cantSplit/>
          <w:jc w:val="center"/>
        </w:trPr>
        <w:tc>
          <w:tcPr>
            <w:tcW w:w="7920" w:type="dxa"/>
          </w:tcPr>
          <w:p w14:paraId="3DA0D43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14:paraId="5DFB59D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068ED28" w14:textId="77777777" w:rsidTr="00802F9B">
        <w:trPr>
          <w:cantSplit/>
          <w:jc w:val="center"/>
        </w:trPr>
        <w:tc>
          <w:tcPr>
            <w:tcW w:w="7920" w:type="dxa"/>
          </w:tcPr>
          <w:p w14:paraId="48BFE6B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14:paraId="0503733F"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14:paraId="28EEC107" w14:textId="77777777" w:rsidTr="00802F9B">
        <w:trPr>
          <w:cantSplit/>
          <w:jc w:val="center"/>
        </w:trPr>
        <w:tc>
          <w:tcPr>
            <w:tcW w:w="7920" w:type="dxa"/>
          </w:tcPr>
          <w:p w14:paraId="045F1D5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14:paraId="4FF5EF6B"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14:paraId="5FD246C5" w14:textId="77777777" w:rsidTr="00802F9B">
        <w:trPr>
          <w:cantSplit/>
          <w:jc w:val="center"/>
        </w:trPr>
        <w:tc>
          <w:tcPr>
            <w:tcW w:w="7920" w:type="dxa"/>
          </w:tcPr>
          <w:p w14:paraId="6A6FE54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14:paraId="61BB0C4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791FE58" w14:textId="77777777" w:rsidTr="00802F9B">
        <w:trPr>
          <w:cantSplit/>
          <w:jc w:val="center"/>
        </w:trPr>
        <w:tc>
          <w:tcPr>
            <w:tcW w:w="7920" w:type="dxa"/>
          </w:tcPr>
          <w:p w14:paraId="20F1EB0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14:paraId="7BD14D5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14:paraId="2A88BA55" w14:textId="77777777" w:rsidTr="00802F9B">
        <w:trPr>
          <w:cantSplit/>
          <w:jc w:val="center"/>
        </w:trPr>
        <w:tc>
          <w:tcPr>
            <w:tcW w:w="7920" w:type="dxa"/>
          </w:tcPr>
          <w:p w14:paraId="26D73EB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14:paraId="2A8E275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3EB44F9" w14:textId="77777777" w:rsidTr="00802F9B">
        <w:trPr>
          <w:cantSplit/>
          <w:jc w:val="center"/>
        </w:trPr>
        <w:tc>
          <w:tcPr>
            <w:tcW w:w="7920" w:type="dxa"/>
          </w:tcPr>
          <w:p w14:paraId="5A61146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14:paraId="5958EF90" w14:textId="77777777" w:rsidR="007E173E" w:rsidRPr="00564A49" w:rsidRDefault="007E173E" w:rsidP="00802F9B">
            <w:pPr>
              <w:pStyle w:val="tableheading"/>
              <w:overflowPunct/>
              <w:autoSpaceDE/>
              <w:autoSpaceDN/>
              <w:adjustRightInd/>
              <w:jc w:val="left"/>
              <w:textAlignment w:val="auto"/>
              <w:rPr>
                <w:b w:val="0"/>
                <w:lang w:val="en-US"/>
              </w:rPr>
            </w:pPr>
          </w:p>
        </w:tc>
      </w:tr>
    </w:tbl>
    <w:p w14:paraId="33C1E03F" w14:textId="77777777" w:rsidR="007E173E" w:rsidRPr="00564A49" w:rsidRDefault="007E173E" w:rsidP="007E173E">
      <w:pPr>
        <w:rPr>
          <w:i/>
          <w:lang w:val="en-US"/>
        </w:rPr>
      </w:pPr>
    </w:p>
    <w:p w14:paraId="2FC497EC" w14:textId="77777777" w:rsidR="007E173E" w:rsidRPr="00564A49" w:rsidRDefault="007E173E" w:rsidP="007E173E">
      <w:pPr>
        <w:rPr>
          <w:i/>
          <w:lang w:val="en-US"/>
        </w:rPr>
      </w:pPr>
      <w:r w:rsidRPr="00564A49">
        <w:rPr>
          <w:i/>
          <w:lang w:val="en-US"/>
        </w:rPr>
        <w:t>Modify subclause D.2.2 as follows:</w:t>
      </w:r>
    </w:p>
    <w:p w14:paraId="2404F3B4" w14:textId="77777777"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14:paraId="65215D01" w14:textId="77777777"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14:paraId="6D06185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14:paraId="1DE13E57" w14:textId="77777777" w:rsidR="007E173E" w:rsidRPr="00564A49" w:rsidRDefault="007E173E" w:rsidP="00802F9B">
            <w:pPr>
              <w:keepNext/>
              <w:spacing w:before="40" w:after="40"/>
              <w:jc w:val="center"/>
              <w:rPr>
                <w:b/>
                <w:bCs/>
                <w:noProof/>
              </w:rPr>
            </w:pPr>
            <w:r w:rsidRPr="00564A49">
              <w:rPr>
                <w:b/>
                <w:bCs/>
                <w:noProof/>
              </w:rPr>
              <w:t>Descriptor</w:t>
            </w:r>
          </w:p>
        </w:tc>
      </w:tr>
      <w:tr w:rsidR="007E173E" w:rsidRPr="00564A49" w14:paraId="07AF592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BF9E18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14:paraId="4C4ED788" w14:textId="77777777" w:rsidR="007E173E" w:rsidRPr="00564A49" w:rsidRDefault="007E173E" w:rsidP="00802F9B">
            <w:pPr>
              <w:keepNext/>
              <w:spacing w:before="40" w:after="40"/>
              <w:jc w:val="center"/>
              <w:rPr>
                <w:noProof/>
              </w:rPr>
            </w:pPr>
            <w:r w:rsidRPr="00564A49">
              <w:rPr>
                <w:noProof/>
              </w:rPr>
              <w:t>ue(v)</w:t>
            </w:r>
          </w:p>
        </w:tc>
      </w:tr>
      <w:tr w:rsidR="007E173E" w:rsidRPr="00564A49" w14:paraId="02885AB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CFC9B8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14:paraId="31E6E913" w14:textId="77777777" w:rsidR="007E173E" w:rsidRPr="00564A49" w:rsidRDefault="007E173E" w:rsidP="00802F9B">
            <w:pPr>
              <w:keepNext/>
              <w:spacing w:before="40" w:after="40"/>
              <w:jc w:val="center"/>
              <w:rPr>
                <w:noProof/>
              </w:rPr>
            </w:pPr>
          </w:p>
        </w:tc>
      </w:tr>
      <w:tr w:rsidR="007E173E" w:rsidRPr="00564A49" w14:paraId="24EA016D"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40DE08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14:paraId="636B42AE" w14:textId="77777777" w:rsidR="007E173E" w:rsidRPr="00564A49" w:rsidRDefault="007E173E" w:rsidP="00802F9B">
            <w:pPr>
              <w:keepNext/>
              <w:spacing w:before="40" w:after="40"/>
              <w:jc w:val="center"/>
              <w:rPr>
                <w:noProof/>
              </w:rPr>
            </w:pPr>
            <w:r w:rsidRPr="00564A49">
              <w:rPr>
                <w:noProof/>
              </w:rPr>
              <w:t>u(1)</w:t>
            </w:r>
          </w:p>
        </w:tc>
      </w:tr>
      <w:tr w:rsidR="007E173E" w:rsidRPr="00564A49" w14:paraId="5FE62E3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04581D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14:paraId="45942898" w14:textId="77777777" w:rsidR="007E173E" w:rsidRPr="00564A49" w:rsidRDefault="007E173E" w:rsidP="00802F9B">
            <w:pPr>
              <w:keepNext/>
              <w:spacing w:before="40" w:after="40"/>
              <w:jc w:val="center"/>
              <w:rPr>
                <w:noProof/>
              </w:rPr>
            </w:pPr>
          </w:p>
        </w:tc>
      </w:tr>
      <w:tr w:rsidR="007E173E" w:rsidRPr="00564A49" w14:paraId="74AE5EE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C884D3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14:paraId="3406671C" w14:textId="77777777" w:rsidR="007E173E" w:rsidRPr="00564A49" w:rsidRDefault="007E173E" w:rsidP="00802F9B">
            <w:pPr>
              <w:keepNext/>
              <w:spacing w:before="40" w:after="40"/>
              <w:jc w:val="center"/>
              <w:rPr>
                <w:noProof/>
              </w:rPr>
            </w:pPr>
            <w:r w:rsidRPr="00564A49">
              <w:rPr>
                <w:noProof/>
              </w:rPr>
              <w:t>u(v)</w:t>
            </w:r>
          </w:p>
        </w:tc>
      </w:tr>
      <w:tr w:rsidR="007E173E" w:rsidRPr="00564A49" w14:paraId="000C055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07AE96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14:paraId="6659046F" w14:textId="77777777" w:rsidR="007E173E" w:rsidRPr="00564A49" w:rsidRDefault="007E173E" w:rsidP="00802F9B">
            <w:pPr>
              <w:keepNext/>
              <w:spacing w:before="40" w:after="40"/>
              <w:jc w:val="center"/>
              <w:rPr>
                <w:noProof/>
              </w:rPr>
            </w:pPr>
            <w:r w:rsidRPr="00564A49">
              <w:rPr>
                <w:noProof/>
              </w:rPr>
              <w:t>u(v)</w:t>
            </w:r>
          </w:p>
        </w:tc>
      </w:tr>
      <w:tr w:rsidR="007E173E" w:rsidRPr="00564A49" w14:paraId="3A04737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836C85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18B02EEA" w14:textId="77777777" w:rsidR="007E173E" w:rsidRPr="00564A49" w:rsidRDefault="007E173E" w:rsidP="00802F9B">
            <w:pPr>
              <w:keepNext/>
              <w:spacing w:before="40" w:after="40"/>
              <w:jc w:val="center"/>
              <w:rPr>
                <w:noProof/>
              </w:rPr>
            </w:pPr>
          </w:p>
        </w:tc>
      </w:tr>
      <w:tr w:rsidR="007E173E" w:rsidRPr="00564A49" w14:paraId="06230CF7"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7CD84E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14:paraId="026F6284" w14:textId="77777777" w:rsidR="007E173E" w:rsidRPr="00564A49" w:rsidRDefault="007E173E" w:rsidP="00802F9B">
            <w:pPr>
              <w:keepNext/>
              <w:spacing w:before="40" w:after="40"/>
              <w:jc w:val="center"/>
              <w:rPr>
                <w:noProof/>
              </w:rPr>
            </w:pPr>
            <w:r w:rsidRPr="00564A49">
              <w:rPr>
                <w:bCs/>
                <w:noProof/>
              </w:rPr>
              <w:t>u(1)</w:t>
            </w:r>
          </w:p>
        </w:tc>
      </w:tr>
      <w:tr w:rsidR="007E173E" w:rsidRPr="00564A49" w14:paraId="3E074C2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9B51D4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14:paraId="042FEF98" w14:textId="77777777" w:rsidR="007E173E" w:rsidRPr="00564A49" w:rsidRDefault="007E173E" w:rsidP="00802F9B">
            <w:pPr>
              <w:keepNext/>
              <w:spacing w:before="40" w:after="40"/>
              <w:jc w:val="center"/>
              <w:rPr>
                <w:noProof/>
              </w:rPr>
            </w:pPr>
            <w:r w:rsidRPr="00564A49">
              <w:rPr>
                <w:bCs/>
                <w:noProof/>
              </w:rPr>
              <w:t>u(v)</w:t>
            </w:r>
          </w:p>
        </w:tc>
      </w:tr>
      <w:tr w:rsidR="007E173E" w:rsidRPr="00564A49" w14:paraId="4EB3C5F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9012E0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14:paraId="7D4EAF9B" w14:textId="77777777" w:rsidR="007E173E" w:rsidRPr="00564A49" w:rsidRDefault="007E173E" w:rsidP="00802F9B">
            <w:pPr>
              <w:keepNext/>
              <w:spacing w:before="40" w:after="40"/>
              <w:jc w:val="center"/>
              <w:rPr>
                <w:noProof/>
              </w:rPr>
            </w:pPr>
          </w:p>
        </w:tc>
      </w:tr>
      <w:tr w:rsidR="007E173E" w:rsidRPr="00564A49" w14:paraId="6EA8C67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1BD997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41B59884" w14:textId="77777777" w:rsidR="007E173E" w:rsidRPr="00564A49" w:rsidRDefault="007E173E" w:rsidP="00802F9B">
            <w:pPr>
              <w:keepNext/>
              <w:spacing w:before="40" w:after="40"/>
              <w:jc w:val="center"/>
              <w:rPr>
                <w:noProof/>
              </w:rPr>
            </w:pPr>
          </w:p>
        </w:tc>
      </w:tr>
      <w:tr w:rsidR="007E173E" w:rsidRPr="00564A49" w14:paraId="1D08404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BD273C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33B0B478" w14:textId="77777777" w:rsidR="007E173E" w:rsidRPr="00564A49" w:rsidRDefault="007E173E" w:rsidP="00802F9B">
            <w:pPr>
              <w:keepNext/>
              <w:spacing w:before="40" w:after="40"/>
              <w:jc w:val="center"/>
              <w:rPr>
                <w:noProof/>
              </w:rPr>
            </w:pPr>
            <w:r w:rsidRPr="00564A49">
              <w:rPr>
                <w:noProof/>
              </w:rPr>
              <w:t>u(v)</w:t>
            </w:r>
          </w:p>
        </w:tc>
      </w:tr>
      <w:tr w:rsidR="007E173E" w:rsidRPr="00564A49" w14:paraId="0AD2953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095BD3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B893C13" w14:textId="77777777" w:rsidR="007E173E" w:rsidRPr="00564A49" w:rsidRDefault="007E173E" w:rsidP="00802F9B">
            <w:pPr>
              <w:keepNext/>
              <w:spacing w:before="40" w:after="40"/>
              <w:jc w:val="center"/>
              <w:rPr>
                <w:noProof/>
              </w:rPr>
            </w:pPr>
            <w:r w:rsidRPr="00564A49">
              <w:rPr>
                <w:noProof/>
              </w:rPr>
              <w:t>u(v)</w:t>
            </w:r>
          </w:p>
        </w:tc>
      </w:tr>
      <w:tr w:rsidR="007E173E" w:rsidRPr="00564A49" w14:paraId="299C8C0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BB369F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14:paraId="3CF54D20" w14:textId="77777777" w:rsidR="007E173E" w:rsidRPr="00564A49" w:rsidRDefault="007E173E" w:rsidP="00802F9B">
            <w:pPr>
              <w:keepNext/>
              <w:spacing w:before="40" w:after="40"/>
              <w:jc w:val="center"/>
              <w:rPr>
                <w:noProof/>
              </w:rPr>
            </w:pPr>
          </w:p>
        </w:tc>
      </w:tr>
      <w:tr w:rsidR="007E173E" w:rsidRPr="00564A49" w14:paraId="06C93A1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5B4ECB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38EA1234" w14:textId="77777777" w:rsidR="007E173E" w:rsidRPr="00564A49" w:rsidRDefault="007E173E" w:rsidP="00802F9B">
            <w:pPr>
              <w:keepNext/>
              <w:spacing w:before="40" w:after="40"/>
              <w:jc w:val="center"/>
              <w:rPr>
                <w:noProof/>
              </w:rPr>
            </w:pPr>
            <w:r w:rsidRPr="00564A49">
              <w:rPr>
                <w:noProof/>
              </w:rPr>
              <w:t>u(v)</w:t>
            </w:r>
          </w:p>
        </w:tc>
      </w:tr>
      <w:tr w:rsidR="007E173E" w:rsidRPr="00564A49" w14:paraId="620DDC2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0C779F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2F9E2C15" w14:textId="77777777" w:rsidR="007E173E" w:rsidRPr="00564A49" w:rsidRDefault="007E173E" w:rsidP="00802F9B">
            <w:pPr>
              <w:keepNext/>
              <w:spacing w:before="40" w:after="40"/>
              <w:jc w:val="center"/>
              <w:rPr>
                <w:noProof/>
              </w:rPr>
            </w:pPr>
            <w:r w:rsidRPr="00564A49">
              <w:rPr>
                <w:noProof/>
              </w:rPr>
              <w:t>u(v)</w:t>
            </w:r>
          </w:p>
        </w:tc>
      </w:tr>
      <w:tr w:rsidR="007E173E" w:rsidRPr="00564A49" w14:paraId="2E35F030"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8C3725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0D05AFCC" w14:textId="77777777" w:rsidR="007E173E" w:rsidRPr="00564A49" w:rsidRDefault="007E173E" w:rsidP="00802F9B">
            <w:pPr>
              <w:keepNext/>
              <w:spacing w:before="40" w:after="40"/>
              <w:jc w:val="center"/>
              <w:rPr>
                <w:noProof/>
              </w:rPr>
            </w:pPr>
          </w:p>
        </w:tc>
      </w:tr>
      <w:tr w:rsidR="007E173E" w:rsidRPr="00564A49" w14:paraId="68F8566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64C3B6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1590A436" w14:textId="77777777" w:rsidR="007E173E" w:rsidRPr="00564A49" w:rsidRDefault="007E173E" w:rsidP="00802F9B">
            <w:pPr>
              <w:keepNext/>
              <w:spacing w:before="40" w:after="40"/>
              <w:jc w:val="center"/>
              <w:rPr>
                <w:noProof/>
              </w:rPr>
            </w:pPr>
          </w:p>
        </w:tc>
      </w:tr>
      <w:tr w:rsidR="007E173E" w:rsidRPr="00564A49" w14:paraId="6F857F8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A177C6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14:paraId="120BF367" w14:textId="77777777" w:rsidR="007E173E" w:rsidRPr="00564A49" w:rsidRDefault="007E173E" w:rsidP="00802F9B">
            <w:pPr>
              <w:keepNext/>
              <w:spacing w:before="40" w:after="40"/>
              <w:jc w:val="center"/>
              <w:rPr>
                <w:noProof/>
              </w:rPr>
            </w:pPr>
          </w:p>
        </w:tc>
      </w:tr>
      <w:tr w:rsidR="007E173E" w:rsidRPr="00564A49" w14:paraId="7B6B9F9D"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F7B027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14:paraId="5D1B4D26" w14:textId="77777777" w:rsidR="007E173E" w:rsidRPr="00564A49" w:rsidRDefault="007E173E" w:rsidP="00802F9B">
            <w:pPr>
              <w:keepNext/>
              <w:spacing w:before="40" w:after="40"/>
              <w:jc w:val="center"/>
              <w:rPr>
                <w:noProof/>
              </w:rPr>
            </w:pPr>
          </w:p>
        </w:tc>
      </w:tr>
      <w:tr w:rsidR="007E173E" w:rsidRPr="00564A49" w14:paraId="723D43A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AD7510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614D6C36" w14:textId="77777777" w:rsidR="007E173E" w:rsidRPr="00564A49" w:rsidRDefault="007E173E" w:rsidP="00802F9B">
            <w:pPr>
              <w:keepNext/>
              <w:spacing w:before="40" w:after="40"/>
              <w:jc w:val="center"/>
              <w:rPr>
                <w:noProof/>
              </w:rPr>
            </w:pPr>
          </w:p>
        </w:tc>
      </w:tr>
      <w:tr w:rsidR="007E173E" w:rsidRPr="00564A49" w14:paraId="209402A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3588CE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7220E85" w14:textId="77777777" w:rsidR="007E173E" w:rsidRPr="00564A49" w:rsidRDefault="007E173E" w:rsidP="00802F9B">
            <w:pPr>
              <w:keepNext/>
              <w:spacing w:before="40" w:after="40"/>
              <w:jc w:val="center"/>
              <w:rPr>
                <w:noProof/>
              </w:rPr>
            </w:pPr>
            <w:r w:rsidRPr="00564A49">
              <w:rPr>
                <w:noProof/>
              </w:rPr>
              <w:t>u(v)</w:t>
            </w:r>
          </w:p>
        </w:tc>
      </w:tr>
      <w:tr w:rsidR="007E173E" w:rsidRPr="00564A49" w14:paraId="3FC4652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936573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4BCF308" w14:textId="77777777" w:rsidR="007E173E" w:rsidRPr="00564A49" w:rsidRDefault="007E173E" w:rsidP="00802F9B">
            <w:pPr>
              <w:keepNext/>
              <w:spacing w:before="40" w:after="40"/>
              <w:jc w:val="center"/>
              <w:rPr>
                <w:noProof/>
              </w:rPr>
            </w:pPr>
            <w:r w:rsidRPr="00564A49">
              <w:rPr>
                <w:noProof/>
              </w:rPr>
              <w:t>u(v)</w:t>
            </w:r>
          </w:p>
        </w:tc>
      </w:tr>
      <w:tr w:rsidR="007E173E" w:rsidRPr="00564A49" w14:paraId="6E05C57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C687A0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14:paraId="7F1F4778" w14:textId="77777777" w:rsidR="007E173E" w:rsidRPr="00564A49" w:rsidRDefault="007E173E" w:rsidP="00802F9B">
            <w:pPr>
              <w:keepNext/>
              <w:spacing w:before="40" w:after="40"/>
              <w:jc w:val="center"/>
              <w:rPr>
                <w:noProof/>
              </w:rPr>
            </w:pPr>
          </w:p>
        </w:tc>
      </w:tr>
      <w:tr w:rsidR="007E173E" w:rsidRPr="00564A49" w14:paraId="1CA923C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E74942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965ACF7" w14:textId="77777777" w:rsidR="007E173E" w:rsidRPr="00564A49" w:rsidRDefault="007E173E" w:rsidP="00802F9B">
            <w:pPr>
              <w:keepNext/>
              <w:spacing w:before="40" w:after="40"/>
              <w:jc w:val="center"/>
              <w:rPr>
                <w:noProof/>
              </w:rPr>
            </w:pPr>
            <w:r w:rsidRPr="00564A49">
              <w:rPr>
                <w:noProof/>
              </w:rPr>
              <w:t>u(v)</w:t>
            </w:r>
          </w:p>
        </w:tc>
      </w:tr>
      <w:tr w:rsidR="007E173E" w:rsidRPr="00564A49" w14:paraId="1EC319D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FCE249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425DAD03" w14:textId="77777777" w:rsidR="007E173E" w:rsidRPr="00564A49" w:rsidRDefault="007E173E" w:rsidP="00802F9B">
            <w:pPr>
              <w:keepNext/>
              <w:spacing w:before="40" w:after="40"/>
              <w:jc w:val="center"/>
              <w:rPr>
                <w:noProof/>
              </w:rPr>
            </w:pPr>
            <w:r w:rsidRPr="00564A49">
              <w:rPr>
                <w:noProof/>
              </w:rPr>
              <w:t>u(v)</w:t>
            </w:r>
          </w:p>
        </w:tc>
      </w:tr>
      <w:tr w:rsidR="007E173E" w:rsidRPr="00564A49" w14:paraId="3DCA789B"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DC421F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28577259" w14:textId="77777777" w:rsidR="007E173E" w:rsidRPr="00564A49" w:rsidRDefault="007E173E" w:rsidP="00802F9B">
            <w:pPr>
              <w:keepNext/>
              <w:spacing w:before="40" w:after="40"/>
              <w:jc w:val="center"/>
              <w:rPr>
                <w:noProof/>
              </w:rPr>
            </w:pPr>
          </w:p>
        </w:tc>
      </w:tr>
      <w:tr w:rsidR="007E173E" w:rsidRPr="00564A49" w14:paraId="304C439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B81959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5554C667" w14:textId="77777777" w:rsidR="007E173E" w:rsidRPr="00564A49" w:rsidRDefault="007E173E" w:rsidP="00802F9B">
            <w:pPr>
              <w:keepNext/>
              <w:spacing w:before="40" w:after="40"/>
              <w:jc w:val="center"/>
              <w:rPr>
                <w:noProof/>
              </w:rPr>
            </w:pPr>
          </w:p>
        </w:tc>
      </w:tr>
      <w:tr w:rsidR="007E173E" w:rsidRPr="00564A49" w14:paraId="166B9180"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8CAFB4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14:paraId="1E17E9A8" w14:textId="77777777" w:rsidR="007E173E" w:rsidRPr="00564A49" w:rsidRDefault="007E173E" w:rsidP="00802F9B">
            <w:pPr>
              <w:keepNext/>
              <w:spacing w:before="40" w:after="40"/>
              <w:jc w:val="center"/>
              <w:rPr>
                <w:noProof/>
              </w:rPr>
            </w:pPr>
          </w:p>
        </w:tc>
      </w:tr>
      <w:tr w:rsidR="007E173E" w:rsidRPr="00564A49" w14:paraId="786C8794"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7B9893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14:paraId="63D18873" w14:textId="77777777" w:rsidR="007E173E" w:rsidRPr="00564A49" w:rsidRDefault="007E173E" w:rsidP="00802F9B">
            <w:pPr>
              <w:keepNext/>
              <w:spacing w:before="40" w:after="40"/>
              <w:jc w:val="center"/>
              <w:rPr>
                <w:noProof/>
              </w:rPr>
            </w:pPr>
          </w:p>
        </w:tc>
      </w:tr>
      <w:tr w:rsidR="007E173E" w:rsidRPr="00564A49" w14:paraId="1A51AA9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69A36D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14:paraId="1537D777" w14:textId="77777777" w:rsidR="007E173E" w:rsidRPr="00564A49" w:rsidRDefault="007E173E" w:rsidP="00802F9B">
            <w:pPr>
              <w:keepNext/>
              <w:spacing w:before="40" w:after="40"/>
              <w:jc w:val="center"/>
              <w:rPr>
                <w:noProof/>
              </w:rPr>
            </w:pPr>
            <w:r w:rsidRPr="00564A49">
              <w:rPr>
                <w:noProof/>
              </w:rPr>
              <w:t>u(1)</w:t>
            </w:r>
          </w:p>
        </w:tc>
      </w:tr>
      <w:tr w:rsidR="007E173E" w:rsidRPr="00564A49" w14:paraId="3B46A8C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A0A9C8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1423C4EE" w14:textId="77777777" w:rsidR="007E173E" w:rsidRPr="00564A49" w:rsidRDefault="007E173E" w:rsidP="00802F9B">
            <w:pPr>
              <w:keepNext/>
              <w:spacing w:before="40" w:after="40"/>
              <w:jc w:val="center"/>
              <w:rPr>
                <w:noProof/>
              </w:rPr>
            </w:pPr>
          </w:p>
        </w:tc>
      </w:tr>
    </w:tbl>
    <w:p w14:paraId="20C62E6B" w14:textId="77777777"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14:paraId="6DEF7AF6" w14:textId="77777777" w:rsidR="007E173E" w:rsidRPr="00564A49" w:rsidRDefault="007E173E" w:rsidP="007E173E">
      <w:pPr>
        <w:pStyle w:val="3N"/>
      </w:pPr>
      <w:r w:rsidRPr="00564A49">
        <w:rPr>
          <w:i/>
          <w:lang w:val="en-US"/>
        </w:rPr>
        <w:t>Modify subclause D.3.2 as follows:</w:t>
      </w:r>
      <w:bookmarkEnd w:id="1436"/>
      <w:bookmarkEnd w:id="1437"/>
      <w:bookmarkEnd w:id="1438"/>
      <w:bookmarkEnd w:id="1439"/>
    </w:p>
    <w:p w14:paraId="174D2322" w14:textId="77777777"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14:paraId="05499B42" w14:textId="77777777" w:rsidR="007E173E" w:rsidRPr="00564A49" w:rsidRDefault="007E173E" w:rsidP="007E173E">
      <w:pPr>
        <w:rPr>
          <w:noProof/>
        </w:rPr>
      </w:pPr>
      <w:r w:rsidRPr="00564A49">
        <w:rPr>
          <w:noProof/>
        </w:rPr>
        <w:t>A buffering period SEI message may be included in a scalable nesting SEI message with nesting_op_flag equal to 1.</w:t>
      </w:r>
    </w:p>
    <w:p w14:paraId="73D5E686" w14:textId="77777777"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14:paraId="6FF9A1AE" w14:textId="77777777" w:rsidR="007E173E" w:rsidRPr="00564A49" w:rsidRDefault="007E173E" w:rsidP="007E173E">
      <w:pPr>
        <w:rPr>
          <w:noProof/>
        </w:rPr>
      </w:pPr>
      <w:r w:rsidRPr="00564A49">
        <w:rPr>
          <w:noProof/>
        </w:rPr>
        <w:t>The following applies for the buffering period SEI message syntax and semantics:</w:t>
      </w:r>
    </w:p>
    <w:p w14:paraId="56BC8BEB" w14:textId="77777777"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14:paraId="1A508C04" w14:textId="77777777"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14:paraId="1F184089" w14:textId="77777777"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14:paraId="00707B66" w14:textId="77777777"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14:paraId="763AB14C" w14:textId="77777777"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14:paraId="44B0A81F" w14:textId="77777777" w:rsidR="007E173E" w:rsidRPr="00564A49" w:rsidRDefault="007E173E" w:rsidP="007E173E">
      <w:pPr>
        <w:rPr>
          <w:noProof/>
          <w:lang w:val="en-CA"/>
        </w:rPr>
      </w:pPr>
      <w:r w:rsidRPr="00564A49">
        <w:rPr>
          <w:noProof/>
          <w:lang w:val="en-CA"/>
        </w:rPr>
        <w:t>The presence of buffering period SEI messages for an operation point is specified as follows:</w:t>
      </w:r>
    </w:p>
    <w:p w14:paraId="482E87DA" w14:textId="77777777"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14:paraId="3C1E80D3" w14:textId="77777777"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14:paraId="7940F531" w14:textId="77777777"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14:paraId="4C0B5123" w14:textId="77777777"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14:paraId="69347AC3" w14:textId="77777777"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14:paraId="1D567CE2" w14:textId="77777777"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14:paraId="1A01AF1D" w14:textId="77777777"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14:paraId="4DA7AA2D"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14:paraId="3438547E" w14:textId="77777777"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14:paraId="700E3EEF" w14:textId="77777777"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14:paraId="6D915CDE"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14:paraId="7CA4AF33" w14:textId="77777777"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14:paraId="54E22FC9" w14:textId="77777777"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14:paraId="04502065" w14:textId="77777777"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14:paraId="10F76529" w14:textId="77777777"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14:paraId="7DF09EA5" w14:textId="77777777"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14:paraId="13032E75" w14:textId="77777777"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14:paraId="7C1A048F" w14:textId="77777777"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14:paraId="0D2DDBC9" w14:textId="77777777"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14:paraId="33556EFC"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14:paraId="6F8F7F87" w14:textId="77777777"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14:paraId="6F1C50E8" w14:textId="77777777"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14:paraId="2C58BFA8" w14:textId="77777777"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14:paraId="63BD4EBF" w14:textId="77777777"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14:paraId="7082D07F" w14:textId="77777777"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14:paraId="6585938B" w14:textId="77777777"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14:paraId="507A1BA1" w14:textId="77777777"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14:paraId="7782CB0C"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14:paraId="6FB48A36" w14:textId="77777777" w:rsidR="007E173E" w:rsidRPr="00564A49" w:rsidRDefault="007E173E" w:rsidP="007E173E">
      <w:pPr>
        <w:rPr>
          <w:i/>
          <w:lang w:val="en-US"/>
        </w:rPr>
      </w:pPr>
    </w:p>
    <w:p w14:paraId="7C272762" w14:textId="77777777" w:rsidR="007E173E" w:rsidRPr="00564A49" w:rsidRDefault="007E173E" w:rsidP="007E173E">
      <w:pPr>
        <w:rPr>
          <w:i/>
          <w:lang w:val="en-US"/>
        </w:rPr>
      </w:pPr>
      <w:r w:rsidRPr="00564A49">
        <w:rPr>
          <w:i/>
          <w:lang w:val="en-US"/>
        </w:rPr>
        <w:t>Modify subclause D.3.4 as follows:</w:t>
      </w:r>
    </w:p>
    <w:p w14:paraId="051EDEDB" w14:textId="77777777" w:rsidR="007E173E" w:rsidRPr="00564A49" w:rsidRDefault="007E173E" w:rsidP="007E173E">
      <w:r w:rsidRPr="00564A49">
        <w:rPr>
          <w:b/>
        </w:rPr>
        <w:t>pan_scan_rect_persistence_flag</w:t>
      </w:r>
      <w:r w:rsidRPr="00564A49">
        <w:t xml:space="preserve"> specifies the persistence of the pan-scan rectangle SEI message.</w:t>
      </w:r>
    </w:p>
    <w:p w14:paraId="0C581B9A" w14:textId="77777777" w:rsidR="007E173E" w:rsidRPr="00564A49" w:rsidRDefault="007E173E" w:rsidP="007E173E">
      <w:r w:rsidRPr="00564A49">
        <w:t>pan_scan_rect_persistence_flag equal to 0 specifies that the pan-scan rectangle information applies to the current decoded picture only.</w:t>
      </w:r>
    </w:p>
    <w:p w14:paraId="2B27A496" w14:textId="77777777"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14:paraId="2AE1C677" w14:textId="77777777" w:rsidR="007E173E" w:rsidRPr="00564A49" w:rsidRDefault="007E173E" w:rsidP="007E173E">
      <w:pPr>
        <w:pStyle w:val="enumlev1"/>
        <w:ind w:left="397"/>
      </w:pPr>
      <w:r w:rsidRPr="00564A49">
        <w:t>–</w:t>
      </w:r>
      <w:r w:rsidRPr="00564A49">
        <w:tab/>
        <w:t>A new CVS begins.</w:t>
      </w:r>
    </w:p>
    <w:p w14:paraId="32879102" w14:textId="77777777" w:rsidR="007E173E" w:rsidRPr="00564A49" w:rsidRDefault="007E173E" w:rsidP="007E173E">
      <w:pPr>
        <w:pStyle w:val="enumlev1"/>
        <w:ind w:left="397"/>
      </w:pPr>
      <w:r w:rsidRPr="00564A49">
        <w:t>–</w:t>
      </w:r>
      <w:r w:rsidRPr="00564A49">
        <w:tab/>
        <w:t>The bitstream ends.</w:t>
      </w:r>
    </w:p>
    <w:p w14:paraId="15D2C209" w14:textId="77777777"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516A919C" w14:textId="77777777" w:rsidR="007E173E" w:rsidRPr="00564A49" w:rsidRDefault="007E173E" w:rsidP="007E173E">
      <w:pPr>
        <w:rPr>
          <w:i/>
        </w:rPr>
      </w:pPr>
    </w:p>
    <w:p w14:paraId="0060EC4F" w14:textId="77777777" w:rsidR="007E173E" w:rsidRPr="00564A49" w:rsidRDefault="007E173E" w:rsidP="007E173E">
      <w:pPr>
        <w:rPr>
          <w:i/>
          <w:lang w:val="en-US"/>
        </w:rPr>
      </w:pPr>
      <w:r w:rsidRPr="00564A49">
        <w:rPr>
          <w:i/>
          <w:lang w:val="en-US"/>
        </w:rPr>
        <w:t>Modify subclause D.3.8 as follows:</w:t>
      </w:r>
    </w:p>
    <w:p w14:paraId="215655FD"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14:paraId="082D82BD" w14:textId="77777777"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14:paraId="54FD3485" w14:textId="77777777"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14:paraId="10D4C46F" w14:textId="77777777"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14:paraId="4D80A24D" w14:textId="77777777"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14:paraId="5ADF44DB" w14:textId="77777777"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14:paraId="42615A14" w14:textId="77777777"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14:paraId="2BC986E9" w14:textId="77777777"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14:paraId="6D4963B8" w14:textId="77777777"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14:paraId="33838A32" w14:textId="77777777"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14:paraId="58597FD9" w14:textId="77777777"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14:paraId="7C8A7FF2" w14:textId="77777777"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14:paraId="685B5821" w14:textId="77777777"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14:paraId="1350D583" w14:textId="77777777"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14:paraId="1F1BCF2B" w14:textId="77777777"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14:paraId="08E77087" w14:textId="77777777"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14:paraId="31D49E98" w14:textId="77777777"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14:paraId="44D505DC" w14:textId="77777777"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14:paraId="3B4E9E31" w14:textId="77777777"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14:paraId="52178C66" w14:textId="77777777" w:rsidR="007E173E" w:rsidRPr="00564A49" w:rsidRDefault="007E173E" w:rsidP="007E173E">
      <w:pPr>
        <w:spacing w:after="120"/>
        <w:rPr>
          <w:noProof/>
        </w:rPr>
      </w:pPr>
      <w:r w:rsidRPr="00564A49">
        <w:rPr>
          <w:noProof/>
        </w:rPr>
        <w:t>When the current picture is a BLA picture, the value of broken_link_flag shall be equal to 1.</w:t>
      </w:r>
    </w:p>
    <w:p w14:paraId="6C7213A5" w14:textId="77777777"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14:paraId="6F68A50A" w14:textId="77777777" w:rsidR="007E173E" w:rsidRPr="00564A49" w:rsidRDefault="007E173E" w:rsidP="007E173E"/>
    <w:p w14:paraId="1C905377" w14:textId="77777777" w:rsidR="007E173E" w:rsidRPr="00564A49" w:rsidRDefault="007E173E" w:rsidP="007E173E">
      <w:pPr>
        <w:rPr>
          <w:i/>
          <w:lang w:val="en-US"/>
        </w:rPr>
      </w:pPr>
      <w:r w:rsidRPr="00564A49">
        <w:rPr>
          <w:i/>
          <w:lang w:val="en-US"/>
        </w:rPr>
        <w:t>Modify subclause D.3.11 as follows:</w:t>
      </w:r>
    </w:p>
    <w:p w14:paraId="67DEC62F" w14:textId="77777777"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14:paraId="6865DDA0" w14:textId="77777777" w:rsidR="007E173E" w:rsidRPr="00564A49" w:rsidRDefault="007E173E" w:rsidP="007E173E">
      <w:r w:rsidRPr="00564A49">
        <w:t>Let picA be the current picture. The tagged set of consecutive coded pictures continues until one of the following conditions is true:</w:t>
      </w:r>
    </w:p>
    <w:p w14:paraId="26F43A30" w14:textId="77777777" w:rsidR="007E173E" w:rsidRPr="00564A49" w:rsidRDefault="007E173E" w:rsidP="007E173E">
      <w:pPr>
        <w:pStyle w:val="enumlev1"/>
        <w:ind w:left="397"/>
      </w:pPr>
      <w:r w:rsidRPr="00564A49">
        <w:t>–</w:t>
      </w:r>
      <w:r w:rsidRPr="00564A49">
        <w:tab/>
        <w:t>A new CVS begins.</w:t>
      </w:r>
    </w:p>
    <w:p w14:paraId="02690EF8" w14:textId="77777777" w:rsidR="007E173E" w:rsidRPr="00564A49" w:rsidRDefault="007E173E" w:rsidP="007E173E">
      <w:pPr>
        <w:pStyle w:val="enumlev1"/>
        <w:ind w:left="397"/>
      </w:pPr>
      <w:r w:rsidRPr="00564A49">
        <w:t>–</w:t>
      </w:r>
      <w:r w:rsidRPr="00564A49">
        <w:tab/>
        <w:t>The bitstream ends.</w:t>
      </w:r>
    </w:p>
    <w:p w14:paraId="136FF72B" w14:textId="77777777"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14:paraId="4969F381" w14:textId="77777777"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14:paraId="00AF8644" w14:textId="77777777" w:rsidR="007E173E" w:rsidRPr="00564A49" w:rsidRDefault="007E173E" w:rsidP="007E173E">
      <w:r w:rsidRPr="00564A49">
        <w:t>The decoding order of pictures within the tagged set of consecutive pictures should be the same as their output order.</w:t>
      </w:r>
    </w:p>
    <w:p w14:paraId="68BE8F7B" w14:textId="77777777"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14:paraId="71934509" w14:textId="77777777"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14:paraId="39CC7064" w14:textId="77777777"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14:paraId="73008B8F" w14:textId="77777777"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14:paraId="76F6E7FA" w14:textId="77777777"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14:paraId="792E6BE9" w14:textId="77777777"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14:paraId="04EEC0DC" w14:textId="77777777"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14:paraId="56696B19" w14:textId="77777777"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14:paraId="253E7A3F" w14:textId="77777777"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14:paraId="68E48665" w14:textId="77777777"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14:paraId="2204C3C9" w14:textId="77777777" w:rsidR="007E173E" w:rsidRPr="00564A49" w:rsidRDefault="007E173E" w:rsidP="007E173E">
      <w:pPr>
        <w:rPr>
          <w:noProof/>
        </w:rPr>
      </w:pPr>
      <w:r w:rsidRPr="00564A49">
        <w:t>The value of pic_order_cnt_delta shall be in the range of 0 to 256, inclusive.</w:t>
      </w:r>
    </w:p>
    <w:p w14:paraId="2BD7A97F" w14:textId="77777777" w:rsidR="007E173E" w:rsidRPr="00564A49" w:rsidRDefault="007E173E" w:rsidP="007E173E">
      <w:pPr>
        <w:rPr>
          <w:b/>
        </w:rPr>
      </w:pPr>
    </w:p>
    <w:p w14:paraId="0B8E3ED0" w14:textId="77777777" w:rsidR="007E173E" w:rsidRPr="00564A49" w:rsidRDefault="007E173E" w:rsidP="007E173E">
      <w:pPr>
        <w:rPr>
          <w:i/>
          <w:lang w:val="en-US"/>
        </w:rPr>
      </w:pPr>
      <w:r w:rsidRPr="00564A49">
        <w:rPr>
          <w:i/>
          <w:lang w:val="en-US"/>
        </w:rPr>
        <w:t>Modify subclause D.3.13 as follows:</w:t>
      </w:r>
    </w:p>
    <w:p w14:paraId="6B0C6496" w14:textId="77777777"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14:paraId="557BC314" w14:textId="77777777" w:rsidR="007E173E" w:rsidRPr="00564A49" w:rsidRDefault="007E173E" w:rsidP="007E173E">
      <w:r w:rsidRPr="00564A49">
        <w:t>film_grain_characteristics_persistence_flag equal to 0 specifies that the film grain characteristics SEI message applies to the current decoded picture only.</w:t>
      </w:r>
    </w:p>
    <w:p w14:paraId="07F7C863" w14:textId="77777777"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14:paraId="47CF2394" w14:textId="77777777"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14:paraId="7094C5A5" w14:textId="77777777" w:rsidR="007E173E" w:rsidRPr="00564A49" w:rsidRDefault="007E173E" w:rsidP="007E173E">
      <w:pPr>
        <w:pStyle w:val="enumlev1"/>
        <w:ind w:left="397"/>
      </w:pPr>
      <w:r w:rsidRPr="00564A49">
        <w:t>–</w:t>
      </w:r>
      <w:r w:rsidRPr="00564A49">
        <w:tab/>
        <w:t>The bitstream ends.</w:t>
      </w:r>
    </w:p>
    <w:p w14:paraId="166F45D4" w14:textId="77777777"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45D6854C" w14:textId="77777777" w:rsidR="007E173E" w:rsidRPr="00564A49" w:rsidRDefault="007E173E" w:rsidP="007E173E">
      <w:pPr>
        <w:rPr>
          <w:lang w:val="de-DE"/>
        </w:rPr>
      </w:pPr>
    </w:p>
    <w:p w14:paraId="51C47FB0" w14:textId="77777777" w:rsidR="007E173E" w:rsidRPr="00564A49" w:rsidRDefault="007E173E" w:rsidP="007E173E">
      <w:pPr>
        <w:rPr>
          <w:i/>
          <w:lang w:val="en-US"/>
        </w:rPr>
      </w:pPr>
      <w:r w:rsidRPr="00564A49">
        <w:rPr>
          <w:i/>
          <w:lang w:val="en-US"/>
        </w:rPr>
        <w:t>Modify subclause D.3.14 as follows:</w:t>
      </w:r>
    </w:p>
    <w:p w14:paraId="7A635CEC" w14:textId="77777777"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14:paraId="50F0CFB5" w14:textId="77777777" w:rsidR="007E173E" w:rsidRPr="00564A49" w:rsidRDefault="007E173E" w:rsidP="007E173E">
      <w:pPr>
        <w:rPr>
          <w:noProof/>
        </w:rPr>
      </w:pPr>
      <w:r w:rsidRPr="00564A49">
        <w:rPr>
          <w:noProof/>
        </w:rPr>
        <w:t>tone_map_persistence_flag equal to 0 specifies that the tone mapping information applies to the current decoded picture only.</w:t>
      </w:r>
    </w:p>
    <w:p w14:paraId="415D23E7" w14:textId="77777777"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14:paraId="2D3723E5" w14:textId="77777777" w:rsidR="007E173E" w:rsidRPr="00564A49" w:rsidRDefault="007E173E" w:rsidP="007E173E">
      <w:pPr>
        <w:pStyle w:val="enumlev1"/>
        <w:ind w:left="397"/>
        <w:rPr>
          <w:noProof/>
        </w:rPr>
      </w:pPr>
      <w:r w:rsidRPr="00564A49">
        <w:rPr>
          <w:noProof/>
        </w:rPr>
        <w:t>–</w:t>
      </w:r>
      <w:r w:rsidRPr="00564A49">
        <w:rPr>
          <w:noProof/>
        </w:rPr>
        <w:tab/>
        <w:t>A new CVS begins.</w:t>
      </w:r>
    </w:p>
    <w:p w14:paraId="3768CCE7" w14:textId="77777777"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14:paraId="4A89830C" w14:textId="77777777" w:rsidR="007E173E" w:rsidRPr="00564A49" w:rsidRDefault="007E173E" w:rsidP="007E173E">
      <w:pPr>
        <w:rPr>
          <w:b/>
        </w:rPr>
      </w:pPr>
    </w:p>
    <w:p w14:paraId="187547FE" w14:textId="77777777" w:rsidR="007E173E" w:rsidRPr="00564A49" w:rsidRDefault="007E173E" w:rsidP="007E173E">
      <w:pPr>
        <w:rPr>
          <w:i/>
          <w:lang w:val="en-US"/>
        </w:rPr>
      </w:pPr>
      <w:r w:rsidRPr="00564A49">
        <w:rPr>
          <w:i/>
          <w:lang w:val="en-US"/>
        </w:rPr>
        <w:t>Modify subclause D.3.16 as follows:</w:t>
      </w:r>
    </w:p>
    <w:p w14:paraId="66578C93" w14:textId="77777777" w:rsidR="007E173E" w:rsidRPr="00564A49" w:rsidRDefault="007E173E" w:rsidP="007E173E">
      <w:r w:rsidRPr="00564A49">
        <w:rPr>
          <w:b/>
        </w:rPr>
        <w:t>frame_packing_arrangement_persistence_flag</w:t>
      </w:r>
      <w:r w:rsidRPr="00564A49">
        <w:t xml:space="preserve"> specifies the persistence of the frame packing arrangement SEI message.</w:t>
      </w:r>
    </w:p>
    <w:p w14:paraId="47B8D12C" w14:textId="77777777" w:rsidR="007E173E" w:rsidRPr="00564A49" w:rsidRDefault="007E173E" w:rsidP="007E173E">
      <w:r w:rsidRPr="00564A49">
        <w:t>frame_packing_arrangement_persistence_flag equal to 0 specifies that the frame packing arrangement SEI message applies to the current decoded frame only.</w:t>
      </w:r>
    </w:p>
    <w:p w14:paraId="183D62CC" w14:textId="77777777"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14:paraId="0603EF79" w14:textId="77777777" w:rsidR="007E173E" w:rsidRPr="00564A49" w:rsidRDefault="007E173E" w:rsidP="007E173E">
      <w:pPr>
        <w:pStyle w:val="enumlev1"/>
        <w:spacing w:before="136"/>
        <w:ind w:left="397"/>
      </w:pPr>
      <w:r w:rsidRPr="00564A49">
        <w:t>–</w:t>
      </w:r>
      <w:r w:rsidRPr="00564A49">
        <w:tab/>
        <w:t>A new CVS begins.</w:t>
      </w:r>
    </w:p>
    <w:p w14:paraId="6006B3BF" w14:textId="77777777" w:rsidR="007E173E" w:rsidRPr="00564A49" w:rsidRDefault="007E173E" w:rsidP="007E173E">
      <w:pPr>
        <w:pStyle w:val="enumlev1"/>
        <w:ind w:left="397"/>
        <w:rPr>
          <w:noProof/>
        </w:rPr>
      </w:pPr>
      <w:r w:rsidRPr="00564A49">
        <w:rPr>
          <w:noProof/>
        </w:rPr>
        <w:t>–</w:t>
      </w:r>
      <w:r w:rsidRPr="00564A49">
        <w:rPr>
          <w:noProof/>
        </w:rPr>
        <w:tab/>
        <w:t>The bitstream ends.</w:t>
      </w:r>
    </w:p>
    <w:p w14:paraId="7C2A8877" w14:textId="77777777"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06C23485" w14:textId="77777777" w:rsidR="007E173E" w:rsidRPr="00564A49" w:rsidRDefault="007E173E" w:rsidP="007E173E">
      <w:pPr>
        <w:rPr>
          <w:b/>
        </w:rPr>
      </w:pPr>
    </w:p>
    <w:p w14:paraId="63658C62" w14:textId="77777777" w:rsidR="007E173E" w:rsidRPr="00564A49" w:rsidRDefault="007E173E" w:rsidP="007E173E">
      <w:pPr>
        <w:rPr>
          <w:i/>
          <w:lang w:val="en-US"/>
        </w:rPr>
      </w:pPr>
      <w:r w:rsidRPr="00564A49">
        <w:rPr>
          <w:i/>
          <w:lang w:val="en-US"/>
        </w:rPr>
        <w:t>Modify subclause D.3.17 as follows:</w:t>
      </w:r>
    </w:p>
    <w:p w14:paraId="49C78309" w14:textId="77777777"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14:paraId="05FADEA5" w14:textId="77777777"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14:paraId="043C026A" w14:textId="77777777"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14:paraId="0D353EE7" w14:textId="77777777" w:rsidR="007E173E" w:rsidRPr="00564A49" w:rsidRDefault="007E173E" w:rsidP="007E173E">
      <w:pPr>
        <w:pStyle w:val="enumlev1"/>
        <w:ind w:left="397"/>
        <w:rPr>
          <w:noProof/>
        </w:rPr>
      </w:pPr>
      <w:r w:rsidRPr="00564A49">
        <w:rPr>
          <w:noProof/>
        </w:rPr>
        <w:t>–</w:t>
      </w:r>
      <w:r w:rsidRPr="00564A49">
        <w:rPr>
          <w:noProof/>
        </w:rPr>
        <w:tab/>
        <w:t>A new CVS begins.</w:t>
      </w:r>
    </w:p>
    <w:p w14:paraId="4EBAE5B4" w14:textId="77777777" w:rsidR="007E173E" w:rsidRPr="00564A49" w:rsidRDefault="007E173E" w:rsidP="007E173E">
      <w:pPr>
        <w:pStyle w:val="enumlev1"/>
        <w:ind w:left="397"/>
        <w:rPr>
          <w:noProof/>
        </w:rPr>
      </w:pPr>
      <w:r w:rsidRPr="00564A49">
        <w:rPr>
          <w:noProof/>
        </w:rPr>
        <w:t>–</w:t>
      </w:r>
      <w:r w:rsidRPr="00564A49">
        <w:rPr>
          <w:noProof/>
        </w:rPr>
        <w:tab/>
        <w:t>The bitstream ends.</w:t>
      </w:r>
    </w:p>
    <w:p w14:paraId="730B16A9" w14:textId="77777777"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14:paraId="0B713D4B" w14:textId="77777777" w:rsidR="007E173E" w:rsidRPr="00564A49" w:rsidRDefault="007E173E" w:rsidP="007E173E">
      <w:pPr>
        <w:rPr>
          <w:lang w:val="de-DE"/>
        </w:rPr>
      </w:pPr>
    </w:p>
    <w:p w14:paraId="12492F4E" w14:textId="77777777" w:rsidR="007E173E" w:rsidRPr="00564A49" w:rsidRDefault="007E173E" w:rsidP="007E173E">
      <w:pPr>
        <w:rPr>
          <w:i/>
          <w:lang w:val="en-US"/>
        </w:rPr>
      </w:pPr>
      <w:r w:rsidRPr="00564A49">
        <w:rPr>
          <w:i/>
          <w:lang w:val="en-US"/>
        </w:rPr>
        <w:t>Modify subclause D.3.24 as follows:</w:t>
      </w:r>
    </w:p>
    <w:p w14:paraId="1CA87AA3" w14:textId="77777777"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14:paraId="067574A4" w14:textId="77777777"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14:paraId="63087E9C" w14:textId="77777777"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14:paraId="57EE0801" w14:textId="77777777"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14:paraId="61B5E654"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14:paraId="1A5207CC" w14:textId="77777777" w:rsidR="007E173E" w:rsidRPr="00564A49" w:rsidRDefault="007E173E" w:rsidP="007E173E">
      <w:pPr>
        <w:pStyle w:val="AnnexRef"/>
        <w:keepNext/>
        <w:rPr>
          <w:lang w:val="en-US"/>
        </w:rPr>
      </w:pPr>
      <w:r w:rsidRPr="00564A49">
        <w:rPr>
          <w:lang w:val="en-US"/>
        </w:rPr>
        <w:t>(This annex forms an integral part of this Recommendation | International Standard)</w:t>
      </w:r>
    </w:p>
    <w:p w14:paraId="5801EA6F" w14:textId="77777777"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14:paraId="5C8B8F8C"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14:paraId="710EC4EC" w14:textId="77777777" w:rsidR="007E173E" w:rsidRPr="00564A49" w:rsidRDefault="007E173E" w:rsidP="007E173E">
      <w:pPr>
        <w:pStyle w:val="3N"/>
      </w:pPr>
      <w:r w:rsidRPr="00564A49">
        <w:t>The specifications in clause E.2.1 apply with the following modifications and additions.</w:t>
      </w:r>
    </w:p>
    <w:p w14:paraId="5EA5947C" w14:textId="77777777"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14:paraId="113E318A" w14:textId="77777777"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14:paraId="19FF4278" w14:textId="77777777"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14:paraId="70A5A612" w14:textId="77777777"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14:paraId="1DE0EE63" w14:textId="77777777"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14:paraId="59260A87" w14:textId="77777777"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14:paraId="236ED096" w14:textId="77777777" w:rsidR="00080C73" w:rsidRPr="00564A49" w:rsidRDefault="00080C73" w:rsidP="00080C73">
      <w:pPr>
        <w:pStyle w:val="3N"/>
      </w:pPr>
      <w:r w:rsidRPr="00564A49">
        <w:t>The specifications in clause E.3.2 apply with the following modifications and additions.</w:t>
      </w:r>
    </w:p>
    <w:p w14:paraId="6D44C16A" w14:textId="77777777"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14:paraId="01BCDED2" w14:textId="77777777" w:rsidR="00080C73" w:rsidRPr="00564A49" w:rsidRDefault="00080C73" w:rsidP="007E173E">
      <w:pPr>
        <w:pStyle w:val="3N"/>
      </w:pPr>
    </w:p>
    <w:p w14:paraId="45BCD390" w14:textId="77777777"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14:paraId="780D1AC5" w14:textId="77777777" w:rsidR="007E173E" w:rsidRPr="00564A49" w:rsidRDefault="007E173E" w:rsidP="007E173E">
      <w:pPr>
        <w:pStyle w:val="AnnexRef"/>
        <w:rPr>
          <w:lang w:val="en-US"/>
        </w:rPr>
      </w:pPr>
      <w:r w:rsidRPr="00564A49">
        <w:rPr>
          <w:lang w:val="en-US"/>
        </w:rPr>
        <w:t>(This annex forms an integral part of this Recommendation | International Standard)</w:t>
      </w:r>
    </w:p>
    <w:p w14:paraId="29C8F825" w14:textId="77777777"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14:paraId="1DE47198" w14:textId="77777777"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14:paraId="5FE69900" w14:textId="77777777"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14:paraId="2C888B77"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14:paraId="0D5B0E61" w14:textId="77777777" w:rsidR="007E173E" w:rsidRPr="00564A49" w:rsidRDefault="007E173E" w:rsidP="007E173E">
      <w:pPr>
        <w:pStyle w:val="3N"/>
        <w:rPr>
          <w:lang w:val="en-US"/>
        </w:rPr>
      </w:pPr>
      <w:r w:rsidRPr="00564A49">
        <w:rPr>
          <w:lang w:val="en-US"/>
        </w:rPr>
        <w:t>The specifications in clause 2 apply.</w:t>
      </w:r>
    </w:p>
    <w:p w14:paraId="794350EA"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14:paraId="26840B42" w14:textId="77777777"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14:paraId="32B0AC55"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14:paraId="3ED00C0D" w14:textId="77777777"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14:paraId="4E6B1A06"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14:paraId="7DD24712"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14:paraId="06FD7727"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14:paraId="44D0BF27"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14:paraId="1742068C"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14:paraId="5B01F85B" w14:textId="77777777"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14:paraId="75A1B08B" w14:textId="77777777"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14:paraId="56FEBD81"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14:paraId="05B8E531"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14:paraId="213D4EC9"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14:paraId="48044185"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14:paraId="6652769D" w14:textId="77777777"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14:paraId="049D4313"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14:paraId="2022E1CF"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14:paraId="753D749F"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14:paraId="51B00154"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14:paraId="682FE03C"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14:paraId="0FBA4D25"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14:paraId="792E34C4"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14:paraId="7CAB4979"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14:paraId="522E93FA"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14:paraId="5FEFC2BF"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14:paraId="0C0F0CEE"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14:paraId="386FBD62" w14:textId="77777777"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14:paraId="31C137E9" w14:textId="77777777"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14:paraId="5C8AC148" w14:textId="77777777"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14:paraId="5225C69D"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14:paraId="0E415E9D" w14:textId="77777777" w:rsidR="007E173E" w:rsidRPr="00564A49" w:rsidRDefault="007E173E" w:rsidP="007E173E">
      <w:pPr>
        <w:pStyle w:val="3N"/>
        <w:rPr>
          <w:lang w:val="en-US"/>
        </w:rPr>
      </w:pPr>
      <w:r w:rsidRPr="00564A49">
        <w:rPr>
          <w:lang w:val="en-US"/>
        </w:rPr>
        <w:t>The specifications in clause 4 apply.</w:t>
      </w:r>
    </w:p>
    <w:p w14:paraId="7CD75DE3"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14:paraId="6D39B7C9" w14:textId="77777777" w:rsidR="007E173E" w:rsidRPr="00564A49" w:rsidRDefault="007E173E" w:rsidP="007E173E">
      <w:pPr>
        <w:pStyle w:val="3N"/>
        <w:rPr>
          <w:lang w:val="en-US"/>
        </w:rPr>
      </w:pPr>
      <w:r w:rsidRPr="00564A49">
        <w:rPr>
          <w:lang w:val="en-US"/>
        </w:rPr>
        <w:t>The specifications in clause 5 apply.</w:t>
      </w:r>
    </w:p>
    <w:p w14:paraId="5A4C90A1"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14:paraId="46555F02" w14:textId="77777777" w:rsidR="007E173E" w:rsidRPr="00564A49" w:rsidRDefault="007E173E" w:rsidP="007E173E">
      <w:pPr>
        <w:pStyle w:val="3N"/>
        <w:rPr>
          <w:lang w:val="en-US"/>
        </w:rPr>
      </w:pPr>
      <w:r w:rsidRPr="00564A49">
        <w:rPr>
          <w:lang w:val="en-US"/>
        </w:rPr>
        <w:t>The specifications in clause 6 apply.</w:t>
      </w:r>
    </w:p>
    <w:p w14:paraId="542AA67E"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14:paraId="034216A7" w14:textId="77777777"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14:paraId="196BC735"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14:paraId="56C5FB1F" w14:textId="77777777" w:rsidR="007E173E" w:rsidRPr="00564A49" w:rsidRDefault="007E173E" w:rsidP="007E173E">
      <w:pPr>
        <w:pStyle w:val="3N"/>
        <w:rPr>
          <w:lang w:val="en-US"/>
        </w:rPr>
      </w:pPr>
      <w:r w:rsidRPr="00564A49">
        <w:rPr>
          <w:lang w:val="en-US"/>
        </w:rPr>
        <w:t>The specifications in subclause 7.1 apply.</w:t>
      </w:r>
    </w:p>
    <w:p w14:paraId="043FADF4"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14:paraId="1A012D61" w14:textId="77777777" w:rsidR="007E173E" w:rsidRPr="00564A49" w:rsidRDefault="007E173E" w:rsidP="007E173E">
      <w:pPr>
        <w:pStyle w:val="3N"/>
        <w:rPr>
          <w:lang w:val="en-US"/>
        </w:rPr>
      </w:pPr>
      <w:r w:rsidRPr="00564A49">
        <w:rPr>
          <w:lang w:val="en-US"/>
        </w:rPr>
        <w:t xml:space="preserve">The specifications in subclause 7.2 apply, with the following additions: </w:t>
      </w:r>
    </w:p>
    <w:p w14:paraId="3A369D82" w14:textId="77777777"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more_data_in_slice_segment_header_extension( ) is specified as follows:</w:t>
      </w:r>
    </w:p>
    <w:p w14:paraId="5C4551B3" w14:textId="77777777"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14:paraId="6A5C392F" w14:textId="77777777"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14:paraId="6F0AB54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14:paraId="08D8A87B"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14:paraId="7AC421C4" w14:textId="77777777" w:rsidR="007E173E" w:rsidRPr="00564A49" w:rsidRDefault="007E173E" w:rsidP="007E173E">
      <w:pPr>
        <w:pStyle w:val="3N"/>
        <w:rPr>
          <w:lang w:val="en-US"/>
        </w:rPr>
      </w:pPr>
      <w:r w:rsidRPr="00564A49">
        <w:rPr>
          <w:lang w:val="en-US"/>
        </w:rPr>
        <w:t>The specifications in subclause 7.3.1 apply.</w:t>
      </w:r>
    </w:p>
    <w:p w14:paraId="515047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14:paraId="0FC29877" w14:textId="77777777" w:rsidR="007E173E" w:rsidRPr="00564A49" w:rsidRDefault="007E173E" w:rsidP="007E173E">
      <w:pPr>
        <w:keepNext/>
        <w:rPr>
          <w:lang w:val="en-US"/>
        </w:rPr>
      </w:pPr>
      <w:r w:rsidRPr="00564A49">
        <w:rPr>
          <w:lang w:val="en-US"/>
        </w:rPr>
        <w:t>The specifications in subclause 7.3.1.1 apply.</w:t>
      </w:r>
    </w:p>
    <w:p w14:paraId="375FBF6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14:paraId="6F3FD39F" w14:textId="77777777" w:rsidR="007E173E" w:rsidRPr="00564A49" w:rsidRDefault="007E173E" w:rsidP="007E173E">
      <w:pPr>
        <w:pStyle w:val="3N"/>
        <w:rPr>
          <w:lang w:val="en-US"/>
        </w:rPr>
      </w:pPr>
      <w:r w:rsidRPr="00564A49">
        <w:rPr>
          <w:lang w:val="en-US"/>
        </w:rPr>
        <w:t>The specifications in subclause 7.3.1.2 apply.</w:t>
      </w:r>
    </w:p>
    <w:p w14:paraId="7EA673D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14:paraId="52B713B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14:paraId="547B2845" w14:textId="77777777"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14:paraId="5004ABC3" w14:textId="77777777" w:rsidTr="00802F9B">
        <w:trPr>
          <w:cantSplit/>
          <w:trHeight w:val="289"/>
          <w:jc w:val="center"/>
        </w:trPr>
        <w:tc>
          <w:tcPr>
            <w:tcW w:w="7774" w:type="dxa"/>
          </w:tcPr>
          <w:p w14:paraId="13C4B70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14:paraId="7CAE912F" w14:textId="77777777" w:rsidR="007E173E" w:rsidRPr="00564A49" w:rsidRDefault="007E173E" w:rsidP="00802F9B">
            <w:pPr>
              <w:pStyle w:val="tableheading"/>
              <w:rPr>
                <w:lang w:val="en-US"/>
              </w:rPr>
            </w:pPr>
            <w:r w:rsidRPr="00564A49">
              <w:rPr>
                <w:lang w:val="en-US"/>
              </w:rPr>
              <w:t>Descriptor</w:t>
            </w:r>
          </w:p>
        </w:tc>
      </w:tr>
      <w:tr w:rsidR="007E173E" w:rsidRPr="00564A49" w14:paraId="25F8FB20" w14:textId="77777777" w:rsidTr="00802F9B">
        <w:trPr>
          <w:cantSplit/>
          <w:trHeight w:val="289"/>
          <w:jc w:val="center"/>
        </w:trPr>
        <w:tc>
          <w:tcPr>
            <w:tcW w:w="7774" w:type="dxa"/>
          </w:tcPr>
          <w:p w14:paraId="5E3E431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14:paraId="159F93E2" w14:textId="77777777" w:rsidR="007E173E" w:rsidRPr="00564A49" w:rsidRDefault="007E173E" w:rsidP="00802F9B">
            <w:pPr>
              <w:pStyle w:val="tablecell"/>
              <w:rPr>
                <w:lang w:val="en-US"/>
              </w:rPr>
            </w:pPr>
            <w:r w:rsidRPr="00564A49">
              <w:rPr>
                <w:lang w:val="en-US"/>
              </w:rPr>
              <w:t>u(4)</w:t>
            </w:r>
          </w:p>
        </w:tc>
      </w:tr>
      <w:tr w:rsidR="0070390B" w:rsidRPr="00564A49" w14:paraId="585C5D62" w14:textId="77777777" w:rsidTr="00802F9B">
        <w:trPr>
          <w:cantSplit/>
          <w:trHeight w:val="289"/>
          <w:jc w:val="center"/>
          <w:ins w:id="1511" w:author="Ye-Kui Wang" w:date="2014-02-11T10:37:00Z"/>
        </w:trPr>
        <w:tc>
          <w:tcPr>
            <w:tcW w:w="7774" w:type="dxa"/>
          </w:tcPr>
          <w:p w14:paraId="5BC6D30A" w14:textId="77777777" w:rsidR="0070390B" w:rsidRPr="0070390B" w:rsidRDefault="0070390B" w:rsidP="0070390B">
            <w:pPr>
              <w:pStyle w:val="tablesyntax"/>
              <w:rPr>
                <w:ins w:id="1512" w:author="Ye-Kui Wang" w:date="2014-02-11T10:37:00Z"/>
                <w:rFonts w:ascii="Times New Roman" w:hAnsi="Times New Roman"/>
                <w:b/>
                <w:lang w:val="en-US"/>
              </w:rPr>
            </w:pPr>
            <w:ins w:id="1513" w:author="Ye-Kui Wang" w:date="2014-02-11T10:37:00Z">
              <w:r>
                <w:rPr>
                  <w:rFonts w:ascii="Times New Roman" w:hAnsi="Times New Roman"/>
                  <w:lang w:val="en-US"/>
                </w:rPr>
                <w:tab/>
              </w:r>
              <w:r w:rsidRPr="0070390B">
                <w:rPr>
                  <w:rFonts w:ascii="Times New Roman" w:hAnsi="Times New Roman"/>
                  <w:b/>
                  <w:lang w:val="en-US"/>
                </w:rPr>
                <w:t>vps_</w:t>
              </w:r>
            </w:ins>
            <w:ins w:id="1514" w:author="Ye-Kui Wang" w:date="2014-02-11T10:38:00Z">
              <w:r w:rsidRPr="0070390B">
                <w:rPr>
                  <w:rFonts w:ascii="Times New Roman" w:hAnsi="Times New Roman"/>
                  <w:b/>
                  <w:lang w:val="en-US"/>
                </w:rPr>
                <w:t>base_layer_external_flag</w:t>
              </w:r>
            </w:ins>
          </w:p>
        </w:tc>
        <w:tc>
          <w:tcPr>
            <w:tcW w:w="1227" w:type="dxa"/>
          </w:tcPr>
          <w:p w14:paraId="759B0D5B" w14:textId="77777777" w:rsidR="0070390B" w:rsidRPr="00564A49" w:rsidRDefault="0070390B" w:rsidP="00802F9B">
            <w:pPr>
              <w:pStyle w:val="tablecell"/>
              <w:rPr>
                <w:ins w:id="1515" w:author="Ye-Kui Wang" w:date="2014-02-11T10:37:00Z"/>
                <w:lang w:val="en-US"/>
              </w:rPr>
            </w:pPr>
            <w:ins w:id="1516" w:author="Ye-Kui Wang" w:date="2014-02-11T10:38:00Z">
              <w:r>
                <w:rPr>
                  <w:lang w:val="en-US"/>
                </w:rPr>
                <w:t>u(1)</w:t>
              </w:r>
            </w:ins>
          </w:p>
        </w:tc>
      </w:tr>
      <w:tr w:rsidR="007E173E" w:rsidRPr="00564A49" w14:paraId="754DE7BB" w14:textId="77777777" w:rsidTr="00802F9B">
        <w:trPr>
          <w:cantSplit/>
          <w:trHeight w:val="289"/>
          <w:jc w:val="center"/>
        </w:trPr>
        <w:tc>
          <w:tcPr>
            <w:tcW w:w="7774" w:type="dxa"/>
          </w:tcPr>
          <w:p w14:paraId="6A776638" w14:textId="77777777"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ins w:id="1517" w:author="Ye-Kui Wang" w:date="2014-02-11T10:38:00Z">
              <w:r w:rsidR="0070390B">
                <w:rPr>
                  <w:rFonts w:ascii="Times New Roman" w:hAnsi="Times New Roman"/>
                  <w:b/>
                  <w:lang w:val="en-US"/>
                </w:rPr>
                <w:t>one</w:t>
              </w:r>
            </w:ins>
            <w:del w:id="1518" w:author="Ye-Kui Wang" w:date="2014-02-11T10:38:00Z">
              <w:r w:rsidRPr="00564A49" w:rsidDel="0070390B">
                <w:rPr>
                  <w:rFonts w:ascii="Times New Roman" w:hAnsi="Times New Roman"/>
                  <w:b/>
                  <w:lang w:val="en-US"/>
                </w:rPr>
                <w:delText>three</w:delText>
              </w:r>
            </w:del>
            <w:r w:rsidRPr="00564A49">
              <w:rPr>
                <w:rFonts w:ascii="Times New Roman" w:hAnsi="Times New Roman"/>
                <w:b/>
                <w:lang w:val="en-US"/>
              </w:rPr>
              <w:t>_</w:t>
            </w:r>
            <w:del w:id="1519" w:author="Ye-Kui Wang" w:date="2014-02-11T10:38:00Z">
              <w:r w:rsidRPr="00564A49" w:rsidDel="0070390B">
                <w:rPr>
                  <w:rFonts w:ascii="Times New Roman" w:hAnsi="Times New Roman"/>
                  <w:b/>
                  <w:lang w:val="en-US"/>
                </w:rPr>
                <w:delText>2</w:delText>
              </w:r>
            </w:del>
            <w:r w:rsidRPr="00564A49">
              <w:rPr>
                <w:rFonts w:ascii="Times New Roman" w:hAnsi="Times New Roman"/>
                <w:b/>
                <w:lang w:val="en-US"/>
              </w:rPr>
              <w:t>bit</w:t>
            </w:r>
            <w:del w:id="1520" w:author="Ye-Kui Wang" w:date="2014-02-11T10:38:00Z">
              <w:r w:rsidRPr="00564A49" w:rsidDel="0070390B">
                <w:rPr>
                  <w:rFonts w:ascii="Times New Roman" w:hAnsi="Times New Roman"/>
                  <w:b/>
                  <w:lang w:val="en-US"/>
                </w:rPr>
                <w:delText>s</w:delText>
              </w:r>
            </w:del>
          </w:p>
        </w:tc>
        <w:tc>
          <w:tcPr>
            <w:tcW w:w="1227" w:type="dxa"/>
          </w:tcPr>
          <w:p w14:paraId="01996896" w14:textId="77777777" w:rsidR="007E173E" w:rsidRPr="00564A49" w:rsidRDefault="007E173E" w:rsidP="0070390B">
            <w:pPr>
              <w:pStyle w:val="tablecell"/>
              <w:rPr>
                <w:lang w:val="en-US"/>
              </w:rPr>
            </w:pPr>
            <w:r w:rsidRPr="00564A49">
              <w:rPr>
                <w:lang w:val="en-US"/>
              </w:rPr>
              <w:t>u(</w:t>
            </w:r>
            <w:ins w:id="1521" w:author="Ye-Kui Wang" w:date="2014-02-11T10:38:00Z">
              <w:r w:rsidR="0070390B">
                <w:rPr>
                  <w:lang w:val="en-US"/>
                </w:rPr>
                <w:t>1</w:t>
              </w:r>
            </w:ins>
            <w:del w:id="1522" w:author="Ye-Kui Wang" w:date="2014-02-11T10:38:00Z">
              <w:r w:rsidRPr="00564A49" w:rsidDel="0070390B">
                <w:rPr>
                  <w:lang w:val="en-US"/>
                </w:rPr>
                <w:delText>2</w:delText>
              </w:r>
            </w:del>
            <w:r w:rsidRPr="00564A49">
              <w:rPr>
                <w:lang w:val="en-US"/>
              </w:rPr>
              <w:t>)</w:t>
            </w:r>
          </w:p>
        </w:tc>
      </w:tr>
      <w:tr w:rsidR="007E173E" w:rsidRPr="00564A49" w14:paraId="735BEF00" w14:textId="77777777" w:rsidTr="00802F9B">
        <w:trPr>
          <w:cantSplit/>
          <w:trHeight w:val="289"/>
          <w:jc w:val="center"/>
        </w:trPr>
        <w:tc>
          <w:tcPr>
            <w:tcW w:w="7774" w:type="dxa"/>
          </w:tcPr>
          <w:p w14:paraId="48BFD55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14:paraId="026838E9" w14:textId="77777777" w:rsidR="007E173E" w:rsidRPr="00564A49" w:rsidRDefault="007E173E" w:rsidP="00802F9B">
            <w:pPr>
              <w:pStyle w:val="tablecell"/>
              <w:rPr>
                <w:lang w:val="en-US"/>
              </w:rPr>
            </w:pPr>
            <w:r w:rsidRPr="00564A49">
              <w:rPr>
                <w:lang w:val="en-US"/>
              </w:rPr>
              <w:t>u(6)</w:t>
            </w:r>
          </w:p>
        </w:tc>
      </w:tr>
      <w:tr w:rsidR="007E173E" w:rsidRPr="00564A49" w14:paraId="08EEF73E" w14:textId="77777777" w:rsidTr="00802F9B">
        <w:trPr>
          <w:cantSplit/>
          <w:trHeight w:val="289"/>
          <w:jc w:val="center"/>
        </w:trPr>
        <w:tc>
          <w:tcPr>
            <w:tcW w:w="7774" w:type="dxa"/>
          </w:tcPr>
          <w:p w14:paraId="28ECC13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14:paraId="1DBD799B" w14:textId="77777777" w:rsidR="007E173E" w:rsidRPr="00564A49" w:rsidRDefault="007E173E" w:rsidP="00802F9B">
            <w:pPr>
              <w:pStyle w:val="tablecell"/>
              <w:rPr>
                <w:lang w:val="en-US"/>
              </w:rPr>
            </w:pPr>
            <w:r w:rsidRPr="00564A49">
              <w:rPr>
                <w:lang w:val="en-US" w:eastAsia="ko-KR"/>
              </w:rPr>
              <w:t>u(3)</w:t>
            </w:r>
          </w:p>
        </w:tc>
      </w:tr>
      <w:tr w:rsidR="007E173E" w:rsidRPr="00564A49" w14:paraId="001138E3" w14:textId="77777777" w:rsidTr="00802F9B">
        <w:trPr>
          <w:cantSplit/>
          <w:trHeight w:val="289"/>
          <w:jc w:val="center"/>
        </w:trPr>
        <w:tc>
          <w:tcPr>
            <w:tcW w:w="7774" w:type="dxa"/>
          </w:tcPr>
          <w:p w14:paraId="528FC76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14:paraId="70E0EDD7" w14:textId="77777777" w:rsidR="007E173E" w:rsidRPr="00564A49" w:rsidRDefault="007E173E" w:rsidP="00802F9B">
            <w:pPr>
              <w:pStyle w:val="tablecell"/>
              <w:rPr>
                <w:lang w:val="en-US" w:eastAsia="ko-KR"/>
              </w:rPr>
            </w:pPr>
            <w:r w:rsidRPr="00564A49">
              <w:rPr>
                <w:lang w:val="en-US"/>
              </w:rPr>
              <w:t>u(1)</w:t>
            </w:r>
          </w:p>
        </w:tc>
      </w:tr>
      <w:tr w:rsidR="007E173E" w:rsidRPr="00564A49" w14:paraId="513EDF91" w14:textId="77777777" w:rsidTr="00802F9B">
        <w:trPr>
          <w:cantSplit/>
          <w:trHeight w:val="289"/>
          <w:jc w:val="center"/>
        </w:trPr>
        <w:tc>
          <w:tcPr>
            <w:tcW w:w="7774" w:type="dxa"/>
          </w:tcPr>
          <w:p w14:paraId="2FBFFF9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14:paraId="73BDBE6A" w14:textId="77777777" w:rsidR="007E173E" w:rsidRPr="00564A49" w:rsidRDefault="007E173E" w:rsidP="00802F9B">
            <w:pPr>
              <w:pStyle w:val="tablecell"/>
              <w:rPr>
                <w:lang w:val="en-US"/>
              </w:rPr>
            </w:pPr>
            <w:r w:rsidRPr="00564A49">
              <w:rPr>
                <w:lang w:val="en-US"/>
              </w:rPr>
              <w:t>u(16)</w:t>
            </w:r>
          </w:p>
        </w:tc>
      </w:tr>
      <w:tr w:rsidR="007E173E" w:rsidRPr="00564A49" w14:paraId="4420284F" w14:textId="77777777" w:rsidTr="00802F9B">
        <w:trPr>
          <w:cantSplit/>
          <w:trHeight w:val="289"/>
          <w:jc w:val="center"/>
        </w:trPr>
        <w:tc>
          <w:tcPr>
            <w:tcW w:w="7774" w:type="dxa"/>
          </w:tcPr>
          <w:p w14:paraId="7413AFA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14:paraId="32460AFC" w14:textId="77777777" w:rsidR="007E173E" w:rsidRPr="00564A49" w:rsidRDefault="007E173E" w:rsidP="00802F9B">
            <w:pPr>
              <w:pStyle w:val="tablecell"/>
              <w:rPr>
                <w:lang w:val="en-US"/>
              </w:rPr>
            </w:pPr>
          </w:p>
        </w:tc>
      </w:tr>
      <w:tr w:rsidR="007E173E" w:rsidRPr="00564A49" w14:paraId="471C5215" w14:textId="77777777" w:rsidTr="00802F9B">
        <w:trPr>
          <w:cantSplit/>
          <w:trHeight w:val="289"/>
          <w:jc w:val="center"/>
        </w:trPr>
        <w:tc>
          <w:tcPr>
            <w:tcW w:w="7774" w:type="dxa"/>
          </w:tcPr>
          <w:p w14:paraId="20B7327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14:paraId="2F180248" w14:textId="77777777" w:rsidR="007E173E" w:rsidRPr="00564A49" w:rsidRDefault="007E173E" w:rsidP="00802F9B">
            <w:pPr>
              <w:pStyle w:val="tablecell"/>
              <w:rPr>
                <w:lang w:val="en-US"/>
              </w:rPr>
            </w:pPr>
            <w:r w:rsidRPr="00564A49">
              <w:rPr>
                <w:lang w:val="en-US"/>
              </w:rPr>
              <w:t>u(1)</w:t>
            </w:r>
          </w:p>
        </w:tc>
      </w:tr>
      <w:tr w:rsidR="007E173E" w:rsidRPr="00564A49" w14:paraId="43F17957" w14:textId="77777777" w:rsidTr="00802F9B">
        <w:trPr>
          <w:cantSplit/>
          <w:trHeight w:val="289"/>
          <w:jc w:val="center"/>
        </w:trPr>
        <w:tc>
          <w:tcPr>
            <w:tcW w:w="7774" w:type="dxa"/>
          </w:tcPr>
          <w:p w14:paraId="2485C5E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14:paraId="3B04D879" w14:textId="77777777" w:rsidR="007E173E" w:rsidRPr="00564A49" w:rsidRDefault="007E173E" w:rsidP="00802F9B">
            <w:pPr>
              <w:pStyle w:val="tablecell"/>
              <w:rPr>
                <w:lang w:val="en-US"/>
              </w:rPr>
            </w:pPr>
          </w:p>
        </w:tc>
      </w:tr>
      <w:tr w:rsidR="007E173E" w:rsidRPr="00564A49" w14:paraId="418F0D97"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1C8E13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14:paraId="3274AFF5" w14:textId="77777777" w:rsidR="007E173E" w:rsidRPr="00564A49" w:rsidRDefault="007E173E" w:rsidP="00802F9B">
            <w:pPr>
              <w:pStyle w:val="tablecell"/>
              <w:rPr>
                <w:lang w:val="en-US"/>
              </w:rPr>
            </w:pPr>
            <w:r w:rsidRPr="00564A49">
              <w:rPr>
                <w:lang w:val="en-US"/>
              </w:rPr>
              <w:t>ue(v)</w:t>
            </w:r>
          </w:p>
        </w:tc>
      </w:tr>
      <w:tr w:rsidR="007E173E" w:rsidRPr="00564A49" w14:paraId="4978A299"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8092D8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14:paraId="03254FF2" w14:textId="77777777" w:rsidR="007E173E" w:rsidRPr="00564A49" w:rsidRDefault="007E173E" w:rsidP="00802F9B">
            <w:pPr>
              <w:pStyle w:val="tablecell"/>
              <w:rPr>
                <w:lang w:val="en-US"/>
              </w:rPr>
            </w:pPr>
            <w:r w:rsidRPr="00564A49">
              <w:rPr>
                <w:lang w:val="en-US"/>
              </w:rPr>
              <w:t>ue(v)</w:t>
            </w:r>
          </w:p>
        </w:tc>
      </w:tr>
      <w:tr w:rsidR="007E173E" w:rsidRPr="00564A49" w14:paraId="578492C3" w14:textId="77777777" w:rsidTr="00802F9B">
        <w:trPr>
          <w:cantSplit/>
          <w:trHeight w:val="289"/>
          <w:jc w:val="center"/>
        </w:trPr>
        <w:tc>
          <w:tcPr>
            <w:tcW w:w="7774" w:type="dxa"/>
          </w:tcPr>
          <w:p w14:paraId="34029D7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14:paraId="635F3BC3" w14:textId="77777777" w:rsidR="007E173E" w:rsidRPr="00564A49" w:rsidRDefault="007E173E" w:rsidP="00802F9B">
            <w:pPr>
              <w:pStyle w:val="tablecell"/>
              <w:rPr>
                <w:lang w:val="en-US" w:eastAsia="ko-KR"/>
              </w:rPr>
            </w:pPr>
            <w:r w:rsidRPr="00564A49">
              <w:rPr>
                <w:lang w:val="en-US"/>
              </w:rPr>
              <w:t>ue(v)</w:t>
            </w:r>
          </w:p>
        </w:tc>
      </w:tr>
      <w:tr w:rsidR="007E173E" w:rsidRPr="00564A49" w14:paraId="0B75223C" w14:textId="77777777" w:rsidTr="00802F9B">
        <w:trPr>
          <w:cantSplit/>
          <w:trHeight w:val="289"/>
          <w:jc w:val="center"/>
        </w:trPr>
        <w:tc>
          <w:tcPr>
            <w:tcW w:w="7774" w:type="dxa"/>
          </w:tcPr>
          <w:p w14:paraId="13FF2466"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14:paraId="3E242390" w14:textId="77777777" w:rsidR="007E173E" w:rsidRPr="00564A49" w:rsidRDefault="007E173E" w:rsidP="00802F9B">
            <w:pPr>
              <w:pStyle w:val="tablecell"/>
              <w:rPr>
                <w:lang w:val="en-US"/>
              </w:rPr>
            </w:pPr>
          </w:p>
        </w:tc>
      </w:tr>
      <w:tr w:rsidR="007E173E" w:rsidRPr="00564A49" w14:paraId="07023575" w14:textId="77777777" w:rsidTr="00802F9B">
        <w:trPr>
          <w:cantSplit/>
          <w:trHeight w:val="289"/>
          <w:jc w:val="center"/>
        </w:trPr>
        <w:tc>
          <w:tcPr>
            <w:tcW w:w="7774" w:type="dxa"/>
          </w:tcPr>
          <w:p w14:paraId="27AEFFE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14:paraId="7F9B61C1" w14:textId="77777777" w:rsidR="007E173E" w:rsidRPr="00564A49" w:rsidRDefault="007E173E" w:rsidP="00802F9B">
            <w:pPr>
              <w:pStyle w:val="tablecell"/>
              <w:rPr>
                <w:lang w:val="en-US"/>
              </w:rPr>
            </w:pPr>
            <w:r w:rsidRPr="00564A49">
              <w:rPr>
                <w:lang w:val="en-US"/>
              </w:rPr>
              <w:t>u(6)</w:t>
            </w:r>
          </w:p>
        </w:tc>
      </w:tr>
      <w:tr w:rsidR="007E173E" w:rsidRPr="00564A49" w14:paraId="07D37CED" w14:textId="77777777" w:rsidTr="00802F9B">
        <w:trPr>
          <w:cantSplit/>
          <w:trHeight w:val="289"/>
          <w:jc w:val="center"/>
        </w:trPr>
        <w:tc>
          <w:tcPr>
            <w:tcW w:w="7774" w:type="dxa"/>
          </w:tcPr>
          <w:p w14:paraId="7AC9853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14:paraId="2008ACA2" w14:textId="77777777" w:rsidR="007E173E" w:rsidRPr="00564A49" w:rsidRDefault="007E173E" w:rsidP="00802F9B">
            <w:pPr>
              <w:pStyle w:val="tablecell"/>
              <w:rPr>
                <w:lang w:val="en-US"/>
              </w:rPr>
            </w:pPr>
            <w:r w:rsidRPr="00564A49">
              <w:rPr>
                <w:lang w:val="en-US"/>
              </w:rPr>
              <w:t>ue(v)</w:t>
            </w:r>
          </w:p>
        </w:tc>
      </w:tr>
      <w:tr w:rsidR="007E173E" w:rsidRPr="00564A49" w14:paraId="4B37BD15" w14:textId="77777777" w:rsidTr="00802F9B">
        <w:trPr>
          <w:cantSplit/>
          <w:trHeight w:val="289"/>
          <w:jc w:val="center"/>
        </w:trPr>
        <w:tc>
          <w:tcPr>
            <w:tcW w:w="7774" w:type="dxa"/>
          </w:tcPr>
          <w:p w14:paraId="576C3AC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14:paraId="6E18DF34" w14:textId="77777777" w:rsidR="007E173E" w:rsidRPr="00564A49" w:rsidRDefault="007E173E" w:rsidP="00802F9B">
            <w:pPr>
              <w:pStyle w:val="tablecell"/>
              <w:rPr>
                <w:lang w:val="en-US"/>
              </w:rPr>
            </w:pPr>
          </w:p>
        </w:tc>
      </w:tr>
      <w:tr w:rsidR="007E173E" w:rsidRPr="00564A49" w14:paraId="7863E40A" w14:textId="77777777" w:rsidTr="00802F9B">
        <w:trPr>
          <w:cantSplit/>
          <w:trHeight w:val="289"/>
          <w:jc w:val="center"/>
        </w:trPr>
        <w:tc>
          <w:tcPr>
            <w:tcW w:w="7774" w:type="dxa"/>
          </w:tcPr>
          <w:p w14:paraId="345DBDC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14:paraId="0B45308A" w14:textId="77777777" w:rsidR="007E173E" w:rsidRPr="00564A49" w:rsidRDefault="007E173E" w:rsidP="00802F9B">
            <w:pPr>
              <w:pStyle w:val="tablecell"/>
              <w:rPr>
                <w:lang w:val="en-US"/>
              </w:rPr>
            </w:pPr>
          </w:p>
        </w:tc>
      </w:tr>
      <w:tr w:rsidR="007E173E" w:rsidRPr="00564A49" w14:paraId="6ACB4586" w14:textId="77777777" w:rsidTr="00802F9B">
        <w:trPr>
          <w:cantSplit/>
          <w:trHeight w:val="289"/>
          <w:jc w:val="center"/>
        </w:trPr>
        <w:tc>
          <w:tcPr>
            <w:tcW w:w="7774" w:type="dxa"/>
          </w:tcPr>
          <w:p w14:paraId="2B303F8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14:paraId="75020D75" w14:textId="77777777" w:rsidR="007E173E" w:rsidRPr="00564A49" w:rsidRDefault="007E173E" w:rsidP="00802F9B">
            <w:pPr>
              <w:pStyle w:val="tablecell"/>
              <w:rPr>
                <w:lang w:val="en-US"/>
              </w:rPr>
            </w:pPr>
            <w:r w:rsidRPr="00564A49">
              <w:rPr>
                <w:lang w:val="en-US"/>
              </w:rPr>
              <w:t>u(1)</w:t>
            </w:r>
          </w:p>
        </w:tc>
      </w:tr>
      <w:tr w:rsidR="007E173E" w:rsidRPr="00564A49" w14:paraId="606D9A20" w14:textId="77777777" w:rsidTr="00802F9B">
        <w:trPr>
          <w:cantSplit/>
          <w:trHeight w:val="289"/>
          <w:jc w:val="center"/>
        </w:trPr>
        <w:tc>
          <w:tcPr>
            <w:tcW w:w="7774" w:type="dxa"/>
          </w:tcPr>
          <w:p w14:paraId="133727F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14:paraId="46059D3A" w14:textId="77777777" w:rsidR="007E173E" w:rsidRPr="00564A49" w:rsidRDefault="007E173E" w:rsidP="00802F9B">
            <w:pPr>
              <w:pStyle w:val="tablecell"/>
              <w:rPr>
                <w:lang w:val="en-US"/>
              </w:rPr>
            </w:pPr>
            <w:r w:rsidRPr="00564A49">
              <w:rPr>
                <w:lang w:val="en-US"/>
              </w:rPr>
              <w:t>u(1)</w:t>
            </w:r>
          </w:p>
        </w:tc>
      </w:tr>
      <w:tr w:rsidR="007E173E" w:rsidRPr="00564A49" w14:paraId="3AA827FB" w14:textId="77777777" w:rsidTr="00802F9B">
        <w:trPr>
          <w:cantSplit/>
          <w:trHeight w:val="289"/>
          <w:jc w:val="center"/>
        </w:trPr>
        <w:tc>
          <w:tcPr>
            <w:tcW w:w="7774" w:type="dxa"/>
          </w:tcPr>
          <w:p w14:paraId="67BEB89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14:paraId="1ABC08BE" w14:textId="77777777" w:rsidR="007E173E" w:rsidRPr="00564A49" w:rsidRDefault="007E173E" w:rsidP="00802F9B">
            <w:pPr>
              <w:pStyle w:val="tablecell"/>
              <w:rPr>
                <w:lang w:val="en-US"/>
              </w:rPr>
            </w:pPr>
          </w:p>
        </w:tc>
      </w:tr>
      <w:tr w:rsidR="007E173E" w:rsidRPr="00564A49" w14:paraId="0A7B16D3" w14:textId="77777777" w:rsidTr="00802F9B">
        <w:trPr>
          <w:cantSplit/>
          <w:trHeight w:val="289"/>
          <w:jc w:val="center"/>
        </w:trPr>
        <w:tc>
          <w:tcPr>
            <w:tcW w:w="7774" w:type="dxa"/>
          </w:tcPr>
          <w:p w14:paraId="6012A28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14:paraId="45F2B0F2" w14:textId="77777777" w:rsidR="007E173E" w:rsidRPr="00564A49" w:rsidRDefault="007E173E" w:rsidP="00802F9B">
            <w:pPr>
              <w:pStyle w:val="tablecell"/>
              <w:rPr>
                <w:lang w:val="en-US"/>
              </w:rPr>
            </w:pPr>
            <w:r w:rsidRPr="00564A49">
              <w:rPr>
                <w:lang w:val="en-US"/>
              </w:rPr>
              <w:t>u(32)</w:t>
            </w:r>
          </w:p>
        </w:tc>
      </w:tr>
      <w:tr w:rsidR="007E173E" w:rsidRPr="00564A49" w14:paraId="1E7830E8" w14:textId="77777777" w:rsidTr="00802F9B">
        <w:trPr>
          <w:cantSplit/>
          <w:trHeight w:val="289"/>
          <w:jc w:val="center"/>
        </w:trPr>
        <w:tc>
          <w:tcPr>
            <w:tcW w:w="7774" w:type="dxa"/>
          </w:tcPr>
          <w:p w14:paraId="2F27472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14:paraId="10E0E32F" w14:textId="77777777" w:rsidR="007E173E" w:rsidRPr="00564A49" w:rsidRDefault="007E173E" w:rsidP="00802F9B">
            <w:pPr>
              <w:pStyle w:val="tablecell"/>
              <w:rPr>
                <w:lang w:val="en-US"/>
              </w:rPr>
            </w:pPr>
            <w:r w:rsidRPr="00564A49">
              <w:rPr>
                <w:lang w:val="en-US"/>
              </w:rPr>
              <w:t>u(32)</w:t>
            </w:r>
          </w:p>
        </w:tc>
      </w:tr>
      <w:tr w:rsidR="007E173E" w:rsidRPr="00564A49" w14:paraId="4B1802C8" w14:textId="77777777" w:rsidTr="00802F9B">
        <w:trPr>
          <w:cantSplit/>
          <w:trHeight w:val="289"/>
          <w:jc w:val="center"/>
        </w:trPr>
        <w:tc>
          <w:tcPr>
            <w:tcW w:w="7774" w:type="dxa"/>
          </w:tcPr>
          <w:p w14:paraId="03F8FBE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14:paraId="01E50C5D" w14:textId="77777777" w:rsidR="007E173E" w:rsidRPr="00564A49" w:rsidRDefault="007E173E" w:rsidP="00802F9B">
            <w:pPr>
              <w:pStyle w:val="tablecell"/>
              <w:rPr>
                <w:lang w:val="en-US"/>
              </w:rPr>
            </w:pPr>
            <w:r w:rsidRPr="00564A49">
              <w:rPr>
                <w:lang w:val="en-US"/>
              </w:rPr>
              <w:t>u(1)</w:t>
            </w:r>
          </w:p>
        </w:tc>
      </w:tr>
      <w:tr w:rsidR="007E173E" w:rsidRPr="00564A49" w14:paraId="33BFC1D0" w14:textId="77777777" w:rsidTr="00802F9B">
        <w:trPr>
          <w:cantSplit/>
          <w:trHeight w:val="289"/>
          <w:jc w:val="center"/>
        </w:trPr>
        <w:tc>
          <w:tcPr>
            <w:tcW w:w="7774" w:type="dxa"/>
          </w:tcPr>
          <w:p w14:paraId="732F98EF"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14:paraId="040AF759" w14:textId="77777777" w:rsidR="007E173E" w:rsidRPr="00564A49" w:rsidRDefault="007E173E" w:rsidP="00802F9B">
            <w:pPr>
              <w:pStyle w:val="tablecell"/>
              <w:rPr>
                <w:lang w:val="en-US"/>
              </w:rPr>
            </w:pPr>
          </w:p>
        </w:tc>
      </w:tr>
      <w:tr w:rsidR="007E173E" w:rsidRPr="00564A49" w14:paraId="115E4389" w14:textId="77777777" w:rsidTr="00802F9B">
        <w:trPr>
          <w:cantSplit/>
          <w:trHeight w:val="289"/>
          <w:jc w:val="center"/>
        </w:trPr>
        <w:tc>
          <w:tcPr>
            <w:tcW w:w="7774" w:type="dxa"/>
          </w:tcPr>
          <w:p w14:paraId="5E7B100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14:paraId="32235AC7" w14:textId="77777777" w:rsidR="007E173E" w:rsidRPr="00564A49" w:rsidRDefault="007E173E" w:rsidP="00802F9B">
            <w:pPr>
              <w:pStyle w:val="tablecell"/>
              <w:rPr>
                <w:lang w:val="en-US"/>
              </w:rPr>
            </w:pPr>
            <w:r w:rsidRPr="00564A49">
              <w:rPr>
                <w:lang w:val="en-US"/>
              </w:rPr>
              <w:t>ue(v)</w:t>
            </w:r>
          </w:p>
        </w:tc>
      </w:tr>
      <w:tr w:rsidR="007E173E" w:rsidRPr="00564A49" w14:paraId="01C26A49" w14:textId="77777777" w:rsidTr="00802F9B">
        <w:trPr>
          <w:cantSplit/>
          <w:trHeight w:val="289"/>
          <w:jc w:val="center"/>
        </w:trPr>
        <w:tc>
          <w:tcPr>
            <w:tcW w:w="7774" w:type="dxa"/>
          </w:tcPr>
          <w:p w14:paraId="68519DEF"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14:paraId="1E24B863" w14:textId="77777777" w:rsidR="007E173E" w:rsidRPr="00564A49" w:rsidRDefault="007E173E" w:rsidP="00802F9B">
            <w:pPr>
              <w:pStyle w:val="tablecell"/>
              <w:rPr>
                <w:lang w:val="en-US"/>
              </w:rPr>
            </w:pPr>
            <w:r w:rsidRPr="00564A49">
              <w:rPr>
                <w:lang w:val="en-US"/>
              </w:rPr>
              <w:t>ue(v)</w:t>
            </w:r>
          </w:p>
        </w:tc>
      </w:tr>
      <w:tr w:rsidR="007E173E" w:rsidRPr="00564A49" w14:paraId="5C6979BC" w14:textId="77777777" w:rsidTr="00802F9B">
        <w:trPr>
          <w:cantSplit/>
          <w:trHeight w:val="289"/>
          <w:jc w:val="center"/>
        </w:trPr>
        <w:tc>
          <w:tcPr>
            <w:tcW w:w="7774" w:type="dxa"/>
          </w:tcPr>
          <w:p w14:paraId="1A742E7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14:paraId="76274AB2" w14:textId="77777777" w:rsidR="007E173E" w:rsidRPr="00564A49" w:rsidRDefault="007E173E" w:rsidP="00802F9B">
            <w:pPr>
              <w:pStyle w:val="tablecell"/>
              <w:rPr>
                <w:lang w:val="en-US"/>
              </w:rPr>
            </w:pPr>
          </w:p>
        </w:tc>
      </w:tr>
      <w:tr w:rsidR="007E173E" w:rsidRPr="00564A49" w14:paraId="110A86A6" w14:textId="77777777" w:rsidTr="00802F9B">
        <w:trPr>
          <w:cantSplit/>
          <w:trHeight w:val="289"/>
          <w:jc w:val="center"/>
        </w:trPr>
        <w:tc>
          <w:tcPr>
            <w:tcW w:w="7774" w:type="dxa"/>
          </w:tcPr>
          <w:p w14:paraId="557010D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14:paraId="4743D9E2" w14:textId="77777777" w:rsidR="007E173E" w:rsidRPr="00564A49" w:rsidRDefault="007E173E" w:rsidP="00802F9B">
            <w:pPr>
              <w:pStyle w:val="tablecell"/>
              <w:rPr>
                <w:lang w:val="en-US"/>
              </w:rPr>
            </w:pPr>
            <w:r w:rsidRPr="00564A49">
              <w:rPr>
                <w:lang w:val="en-US"/>
              </w:rPr>
              <w:t>ue(v)</w:t>
            </w:r>
          </w:p>
        </w:tc>
      </w:tr>
      <w:tr w:rsidR="007E173E" w:rsidRPr="00564A49" w14:paraId="4B16F346" w14:textId="77777777" w:rsidTr="00802F9B">
        <w:trPr>
          <w:cantSplit/>
          <w:trHeight w:val="289"/>
          <w:jc w:val="center"/>
        </w:trPr>
        <w:tc>
          <w:tcPr>
            <w:tcW w:w="7774" w:type="dxa"/>
          </w:tcPr>
          <w:p w14:paraId="5BDC5616"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14:paraId="2EDF6448" w14:textId="77777777" w:rsidR="007E173E" w:rsidRPr="00564A49" w:rsidRDefault="007E173E" w:rsidP="00802F9B">
            <w:pPr>
              <w:pStyle w:val="tablecell"/>
              <w:rPr>
                <w:lang w:val="en-US"/>
              </w:rPr>
            </w:pPr>
          </w:p>
        </w:tc>
      </w:tr>
      <w:tr w:rsidR="007E173E" w:rsidRPr="00564A49" w14:paraId="4AC48ECE" w14:textId="77777777" w:rsidTr="00802F9B">
        <w:trPr>
          <w:cantSplit/>
          <w:trHeight w:val="289"/>
          <w:jc w:val="center"/>
        </w:trPr>
        <w:tc>
          <w:tcPr>
            <w:tcW w:w="7774" w:type="dxa"/>
          </w:tcPr>
          <w:p w14:paraId="4A7FAB7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14:paraId="1EE177FB" w14:textId="77777777" w:rsidR="007E173E" w:rsidRPr="00564A49" w:rsidRDefault="007E173E" w:rsidP="00802F9B">
            <w:pPr>
              <w:pStyle w:val="tablecell"/>
              <w:rPr>
                <w:lang w:val="en-US"/>
              </w:rPr>
            </w:pPr>
            <w:r w:rsidRPr="00564A49">
              <w:rPr>
                <w:lang w:val="en-US"/>
              </w:rPr>
              <w:t>u(1)</w:t>
            </w:r>
          </w:p>
        </w:tc>
      </w:tr>
      <w:tr w:rsidR="007E173E" w:rsidRPr="00564A49" w14:paraId="6BF0267D" w14:textId="77777777" w:rsidTr="00802F9B">
        <w:trPr>
          <w:cantSplit/>
          <w:trHeight w:val="289"/>
          <w:jc w:val="center"/>
        </w:trPr>
        <w:tc>
          <w:tcPr>
            <w:tcW w:w="7774" w:type="dxa"/>
          </w:tcPr>
          <w:p w14:paraId="71A75EA2"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14:paraId="3CE658F9" w14:textId="77777777" w:rsidR="007E173E" w:rsidRPr="00564A49" w:rsidRDefault="007E173E" w:rsidP="00802F9B">
            <w:pPr>
              <w:pStyle w:val="tablecell"/>
              <w:rPr>
                <w:lang w:val="en-US"/>
              </w:rPr>
            </w:pPr>
          </w:p>
        </w:tc>
      </w:tr>
      <w:tr w:rsidR="007E173E" w:rsidRPr="00564A49" w14:paraId="1A049242" w14:textId="77777777" w:rsidTr="00802F9B">
        <w:trPr>
          <w:cantSplit/>
          <w:trHeight w:val="289"/>
          <w:jc w:val="center"/>
        </w:trPr>
        <w:tc>
          <w:tcPr>
            <w:tcW w:w="7774" w:type="dxa"/>
          </w:tcPr>
          <w:p w14:paraId="7701880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14:paraId="10CCC093" w14:textId="77777777" w:rsidR="007E173E" w:rsidRPr="00564A49" w:rsidRDefault="007E173E" w:rsidP="00802F9B">
            <w:pPr>
              <w:pStyle w:val="tablecell"/>
              <w:rPr>
                <w:lang w:val="en-US"/>
              </w:rPr>
            </w:pPr>
          </w:p>
        </w:tc>
      </w:tr>
      <w:tr w:rsidR="007E173E" w:rsidRPr="00564A49" w14:paraId="30B82942" w14:textId="77777777" w:rsidTr="00802F9B">
        <w:trPr>
          <w:cantSplit/>
          <w:trHeight w:val="289"/>
          <w:jc w:val="center"/>
        </w:trPr>
        <w:tc>
          <w:tcPr>
            <w:tcW w:w="7774" w:type="dxa"/>
          </w:tcPr>
          <w:p w14:paraId="3C6BB31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14:paraId="0AC1326D" w14:textId="77777777" w:rsidR="007E173E" w:rsidRPr="00564A49" w:rsidRDefault="007E173E" w:rsidP="00802F9B">
            <w:pPr>
              <w:pStyle w:val="tablecell"/>
              <w:rPr>
                <w:lang w:val="en-US"/>
              </w:rPr>
            </w:pPr>
          </w:p>
        </w:tc>
      </w:tr>
      <w:tr w:rsidR="007E173E" w:rsidRPr="00564A49" w14:paraId="7E490868" w14:textId="77777777" w:rsidTr="00802F9B">
        <w:trPr>
          <w:cantSplit/>
          <w:trHeight w:val="289"/>
          <w:jc w:val="center"/>
        </w:trPr>
        <w:tc>
          <w:tcPr>
            <w:tcW w:w="7774" w:type="dxa"/>
          </w:tcPr>
          <w:p w14:paraId="2413A285"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14:paraId="204E7E1E" w14:textId="77777777" w:rsidR="007E173E" w:rsidRPr="00564A49" w:rsidRDefault="007E173E" w:rsidP="00802F9B">
            <w:pPr>
              <w:pStyle w:val="tablecell"/>
              <w:rPr>
                <w:lang w:val="en-US"/>
              </w:rPr>
            </w:pPr>
            <w:r w:rsidRPr="00564A49">
              <w:rPr>
                <w:lang w:val="en-US"/>
              </w:rPr>
              <w:t>u(1)</w:t>
            </w:r>
          </w:p>
        </w:tc>
      </w:tr>
      <w:tr w:rsidR="007E173E" w:rsidRPr="00564A49" w14:paraId="489020DE" w14:textId="77777777" w:rsidTr="00802F9B">
        <w:trPr>
          <w:cantSplit/>
          <w:trHeight w:val="289"/>
          <w:jc w:val="center"/>
        </w:trPr>
        <w:tc>
          <w:tcPr>
            <w:tcW w:w="7774" w:type="dxa"/>
          </w:tcPr>
          <w:p w14:paraId="52D470DF"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14:paraId="3AFAF4DA" w14:textId="77777777" w:rsidR="007E173E" w:rsidRPr="00564A49" w:rsidRDefault="007E173E" w:rsidP="00802F9B">
            <w:pPr>
              <w:pStyle w:val="tablecell"/>
              <w:rPr>
                <w:lang w:val="en-US"/>
              </w:rPr>
            </w:pPr>
          </w:p>
        </w:tc>
      </w:tr>
      <w:tr w:rsidR="007E173E" w:rsidRPr="00564A49" w14:paraId="37F9EAAD" w14:textId="77777777" w:rsidTr="00802F9B">
        <w:trPr>
          <w:trHeight w:val="289"/>
          <w:jc w:val="center"/>
        </w:trPr>
        <w:tc>
          <w:tcPr>
            <w:tcW w:w="7774" w:type="dxa"/>
          </w:tcPr>
          <w:p w14:paraId="5C49BE09"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14:paraId="140C53DC" w14:textId="77777777"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14:paraId="79158949" w14:textId="77777777" w:rsidTr="00802F9B">
        <w:trPr>
          <w:trHeight w:val="289"/>
          <w:jc w:val="center"/>
        </w:trPr>
        <w:tc>
          <w:tcPr>
            <w:tcW w:w="7774" w:type="dxa"/>
          </w:tcPr>
          <w:p w14:paraId="09ACBAD4"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14:paraId="42881189" w14:textId="77777777"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14:paraId="7B6F861E" w14:textId="77777777" w:rsidTr="00802F9B">
        <w:trPr>
          <w:cantSplit/>
          <w:trHeight w:val="289"/>
          <w:jc w:val="center"/>
        </w:trPr>
        <w:tc>
          <w:tcPr>
            <w:tcW w:w="7774" w:type="dxa"/>
          </w:tcPr>
          <w:p w14:paraId="4A40B18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14:paraId="2EE75333" w14:textId="77777777" w:rsidR="007E173E" w:rsidRPr="00564A49" w:rsidRDefault="007E173E" w:rsidP="00802F9B">
            <w:pPr>
              <w:pStyle w:val="tablecell"/>
              <w:rPr>
                <w:lang w:val="en-US"/>
              </w:rPr>
            </w:pPr>
          </w:p>
        </w:tc>
      </w:tr>
      <w:tr w:rsidR="007E173E" w:rsidRPr="00564A49" w14:paraId="4DBB21C1" w14:textId="77777777" w:rsidTr="00802F9B">
        <w:trPr>
          <w:cantSplit/>
          <w:trHeight w:val="289"/>
          <w:jc w:val="center"/>
        </w:trPr>
        <w:tc>
          <w:tcPr>
            <w:tcW w:w="7774" w:type="dxa"/>
          </w:tcPr>
          <w:p w14:paraId="00792EC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14:paraId="44034D59" w14:textId="77777777" w:rsidR="007E173E" w:rsidRPr="00564A49" w:rsidRDefault="007E173E" w:rsidP="00802F9B">
            <w:pPr>
              <w:pStyle w:val="tablecell"/>
              <w:rPr>
                <w:lang w:val="en-US"/>
              </w:rPr>
            </w:pPr>
            <w:r w:rsidRPr="00564A49">
              <w:rPr>
                <w:lang w:val="en-US"/>
              </w:rPr>
              <w:t>u(1)</w:t>
            </w:r>
          </w:p>
        </w:tc>
      </w:tr>
      <w:tr w:rsidR="007E173E" w:rsidRPr="00564A49" w14:paraId="33D5AEA8"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1F0AC6ED"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14:paraId="7B7E3574" w14:textId="77777777" w:rsidR="007E173E" w:rsidRPr="00564A49" w:rsidRDefault="007E173E" w:rsidP="00802F9B">
            <w:pPr>
              <w:pStyle w:val="tablecell"/>
              <w:rPr>
                <w:lang w:val="en-US"/>
              </w:rPr>
            </w:pPr>
          </w:p>
        </w:tc>
      </w:tr>
      <w:tr w:rsidR="007E173E" w:rsidRPr="00564A49" w14:paraId="510E4EB8"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79A454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14:paraId="645FFA32" w14:textId="77777777" w:rsidR="007E173E" w:rsidRPr="00564A49" w:rsidRDefault="007E173E" w:rsidP="00802F9B">
            <w:pPr>
              <w:pStyle w:val="tablecell"/>
              <w:rPr>
                <w:lang w:val="en-US"/>
              </w:rPr>
            </w:pPr>
          </w:p>
        </w:tc>
      </w:tr>
      <w:tr w:rsidR="007E173E" w:rsidRPr="00564A49" w14:paraId="772958F9"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CEEBAA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14:paraId="5D7BF315" w14:textId="77777777" w:rsidR="007E173E" w:rsidRPr="00564A49" w:rsidRDefault="007E173E" w:rsidP="00802F9B">
            <w:pPr>
              <w:pStyle w:val="tablecell"/>
              <w:rPr>
                <w:lang w:val="en-US"/>
              </w:rPr>
            </w:pPr>
            <w:r w:rsidRPr="00564A49">
              <w:rPr>
                <w:lang w:val="en-US"/>
              </w:rPr>
              <w:t>u(1)</w:t>
            </w:r>
          </w:p>
        </w:tc>
      </w:tr>
      <w:tr w:rsidR="007E173E" w:rsidRPr="00564A49" w14:paraId="4C959DE6"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08473B5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14:paraId="2FBBA42A" w14:textId="77777777" w:rsidR="007E173E" w:rsidRPr="00564A49" w:rsidRDefault="007E173E" w:rsidP="00802F9B">
            <w:pPr>
              <w:pStyle w:val="tablecell"/>
              <w:rPr>
                <w:lang w:val="en-US"/>
              </w:rPr>
            </w:pPr>
          </w:p>
        </w:tc>
      </w:tr>
      <w:tr w:rsidR="007E173E" w:rsidRPr="00564A49" w14:paraId="5C1AA77C"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2D754B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14:paraId="39D93031" w14:textId="77777777" w:rsidR="007E173E" w:rsidRPr="00564A49" w:rsidRDefault="007E173E" w:rsidP="00802F9B">
            <w:pPr>
              <w:pStyle w:val="tablecell"/>
              <w:rPr>
                <w:lang w:val="en-US"/>
              </w:rPr>
            </w:pPr>
          </w:p>
        </w:tc>
      </w:tr>
      <w:tr w:rsidR="007E173E" w:rsidRPr="00564A49" w14:paraId="5C66F39E"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0598182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14:paraId="36E3CE1D" w14:textId="77777777" w:rsidR="007E173E" w:rsidRPr="00564A49" w:rsidRDefault="007E173E" w:rsidP="00802F9B">
            <w:pPr>
              <w:pStyle w:val="tablecell"/>
              <w:rPr>
                <w:lang w:val="en-US"/>
              </w:rPr>
            </w:pPr>
          </w:p>
        </w:tc>
      </w:tr>
    </w:tbl>
    <w:p w14:paraId="749CE05E" w14:textId="77777777" w:rsidR="007E173E" w:rsidRPr="00564A49" w:rsidRDefault="007E173E" w:rsidP="007E173E">
      <w:pPr>
        <w:pStyle w:val="3N"/>
        <w:rPr>
          <w:lang w:val="en-US"/>
        </w:rPr>
      </w:pPr>
    </w:p>
    <w:p w14:paraId="41586C8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14:paraId="78489D4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522AE95" w14:textId="77777777" w:rsidTr="00802F9B">
        <w:trPr>
          <w:trHeight w:val="289"/>
          <w:jc w:val="center"/>
        </w:trPr>
        <w:tc>
          <w:tcPr>
            <w:tcW w:w="7920" w:type="dxa"/>
          </w:tcPr>
          <w:p w14:paraId="14C7BBD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14:paraId="4D7ED0F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Del="0070390B" w14:paraId="3DF3DA9A" w14:textId="77777777" w:rsidTr="00802F9B">
        <w:trPr>
          <w:trHeight w:val="289"/>
          <w:jc w:val="center"/>
          <w:del w:id="1523" w:author="Ye-Kui Wang" w:date="2014-02-11T10:39:00Z"/>
        </w:trPr>
        <w:tc>
          <w:tcPr>
            <w:tcW w:w="7920" w:type="dxa"/>
          </w:tcPr>
          <w:p w14:paraId="6E90355C" w14:textId="77777777" w:rsidR="007E173E" w:rsidRPr="00564A49" w:rsidDel="0070390B" w:rsidRDefault="007E173E" w:rsidP="00802F9B">
            <w:pPr>
              <w:pStyle w:val="tablesyntax"/>
              <w:keepLines w:val="0"/>
              <w:rPr>
                <w:del w:id="1524" w:author="Ye-Kui Wang" w:date="2014-02-11T10:39:00Z"/>
                <w:b/>
                <w:bCs/>
                <w:lang w:val="en-US"/>
              </w:rPr>
            </w:pPr>
            <w:del w:id="1525" w:author="Ye-Kui Wang" w:date="2014-02-11T10:39:00Z">
              <w:r w:rsidRPr="00564A49" w:rsidDel="0070390B">
                <w:rPr>
                  <w:bCs/>
                  <w:lang w:val="en-US"/>
                </w:rPr>
                <w:tab/>
              </w:r>
              <w:r w:rsidRPr="00564A49" w:rsidDel="0070390B">
                <w:rPr>
                  <w:b/>
                  <w:bCs/>
                  <w:lang w:val="en-US"/>
                </w:rPr>
                <w:delText>avc_base_layer_flag</w:delText>
              </w:r>
            </w:del>
          </w:p>
        </w:tc>
        <w:tc>
          <w:tcPr>
            <w:tcW w:w="1152" w:type="dxa"/>
          </w:tcPr>
          <w:p w14:paraId="2D5C0335" w14:textId="77777777" w:rsidR="007E173E" w:rsidRPr="00564A49" w:rsidDel="0070390B" w:rsidRDefault="007E173E" w:rsidP="00802F9B">
            <w:pPr>
              <w:pStyle w:val="tableheading"/>
              <w:keepLines w:val="0"/>
              <w:rPr>
                <w:del w:id="1526" w:author="Ye-Kui Wang" w:date="2014-02-11T10:39:00Z"/>
                <w:b w:val="0"/>
                <w:lang w:val="en-US"/>
              </w:rPr>
            </w:pPr>
            <w:del w:id="1527" w:author="Ye-Kui Wang" w:date="2014-02-11T10:39:00Z">
              <w:r w:rsidRPr="00564A49" w:rsidDel="0070390B">
                <w:rPr>
                  <w:b w:val="0"/>
                  <w:lang w:val="en-US"/>
                </w:rPr>
                <w:delText>u(1)</w:delText>
              </w:r>
            </w:del>
          </w:p>
        </w:tc>
      </w:tr>
      <w:tr w:rsidR="007E173E" w:rsidRPr="00564A49" w14:paraId="448C11CB" w14:textId="77777777" w:rsidTr="00802F9B">
        <w:trPr>
          <w:trHeight w:val="289"/>
          <w:jc w:val="center"/>
        </w:trPr>
        <w:tc>
          <w:tcPr>
            <w:tcW w:w="7920" w:type="dxa"/>
          </w:tcPr>
          <w:p w14:paraId="4F161153" w14:textId="77777777"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14:paraId="1CA36CA7" w14:textId="77777777" w:rsidR="007E173E" w:rsidRPr="00564A49" w:rsidRDefault="007E173E" w:rsidP="00802F9B">
            <w:pPr>
              <w:pStyle w:val="tableheading"/>
              <w:keepLines w:val="0"/>
              <w:rPr>
                <w:b w:val="0"/>
                <w:lang w:val="en-US"/>
              </w:rPr>
            </w:pPr>
            <w:r w:rsidRPr="00564A49">
              <w:rPr>
                <w:b w:val="0"/>
                <w:lang w:val="en-US"/>
              </w:rPr>
              <w:t>u(1)</w:t>
            </w:r>
          </w:p>
        </w:tc>
      </w:tr>
      <w:tr w:rsidR="007E173E" w:rsidRPr="00564A49" w14:paraId="62B48D24" w14:textId="77777777" w:rsidTr="00802F9B">
        <w:trPr>
          <w:trHeight w:val="289"/>
          <w:jc w:val="center"/>
        </w:trPr>
        <w:tc>
          <w:tcPr>
            <w:tcW w:w="7920" w:type="dxa"/>
          </w:tcPr>
          <w:p w14:paraId="4C936B6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14:paraId="4E8BC294"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B9E1ADA" w14:textId="77777777" w:rsidTr="00802F9B">
        <w:trPr>
          <w:trHeight w:val="289"/>
          <w:jc w:val="center"/>
        </w:trPr>
        <w:tc>
          <w:tcPr>
            <w:tcW w:w="7920" w:type="dxa"/>
          </w:tcPr>
          <w:p w14:paraId="4397951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14:paraId="293E71B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5CC4382B" w14:textId="77777777" w:rsidTr="00802F9B">
        <w:trPr>
          <w:trHeight w:val="289"/>
          <w:jc w:val="center"/>
        </w:trPr>
        <w:tc>
          <w:tcPr>
            <w:tcW w:w="7920" w:type="dxa"/>
          </w:tcPr>
          <w:p w14:paraId="5B790A1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14:paraId="4D84051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857A6A5" w14:textId="77777777" w:rsidTr="00802F9B">
        <w:trPr>
          <w:trHeight w:val="289"/>
          <w:jc w:val="center"/>
        </w:trPr>
        <w:tc>
          <w:tcPr>
            <w:tcW w:w="7920" w:type="dxa"/>
          </w:tcPr>
          <w:p w14:paraId="6EABAA4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14:paraId="4AB04BC5"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2E2709F0" w14:textId="77777777" w:rsidTr="00802F9B">
        <w:trPr>
          <w:trHeight w:val="289"/>
          <w:jc w:val="center"/>
        </w:trPr>
        <w:tc>
          <w:tcPr>
            <w:tcW w:w="7920" w:type="dxa"/>
          </w:tcPr>
          <w:p w14:paraId="05A0FF3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14:paraId="0C6C3482"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C089165" w14:textId="77777777" w:rsidTr="00802F9B">
        <w:trPr>
          <w:trHeight w:val="289"/>
          <w:jc w:val="center"/>
        </w:trPr>
        <w:tc>
          <w:tcPr>
            <w:tcW w:w="7920" w:type="dxa"/>
          </w:tcPr>
          <w:p w14:paraId="2AB5043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14:paraId="7D6EBAF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14:paraId="4224B3A5" w14:textId="77777777" w:rsidTr="00802F9B">
        <w:trPr>
          <w:trHeight w:val="289"/>
          <w:jc w:val="center"/>
        </w:trPr>
        <w:tc>
          <w:tcPr>
            <w:tcW w:w="7920" w:type="dxa"/>
          </w:tcPr>
          <w:p w14:paraId="0FBE918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14:paraId="1CE2C17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37FB25DA" w14:textId="77777777" w:rsidTr="00802F9B">
        <w:trPr>
          <w:trHeight w:val="289"/>
          <w:jc w:val="center"/>
        </w:trPr>
        <w:tc>
          <w:tcPr>
            <w:tcW w:w="7920" w:type="dxa"/>
          </w:tcPr>
          <w:p w14:paraId="150C8A6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14:paraId="1D2538A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826E3A7" w14:textId="77777777" w:rsidTr="00802F9B">
        <w:trPr>
          <w:trHeight w:val="289"/>
          <w:jc w:val="center"/>
        </w:trPr>
        <w:tc>
          <w:tcPr>
            <w:tcW w:w="7920" w:type="dxa"/>
          </w:tcPr>
          <w:p w14:paraId="38E7E51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14:paraId="334CE62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7DA0468D" w14:textId="77777777" w:rsidTr="00802F9B">
        <w:trPr>
          <w:trHeight w:val="289"/>
          <w:jc w:val="center"/>
        </w:trPr>
        <w:tc>
          <w:tcPr>
            <w:tcW w:w="7920" w:type="dxa"/>
          </w:tcPr>
          <w:p w14:paraId="76F843F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14:paraId="2D53A9A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14:paraId="10EE89FB" w14:textId="77777777" w:rsidTr="00802F9B">
        <w:trPr>
          <w:trHeight w:val="289"/>
          <w:jc w:val="center"/>
        </w:trPr>
        <w:tc>
          <w:tcPr>
            <w:tcW w:w="7920" w:type="dxa"/>
          </w:tcPr>
          <w:p w14:paraId="08BF9C1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14:paraId="39D3E46A"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89FF41B" w14:textId="77777777" w:rsidTr="00802F9B">
        <w:trPr>
          <w:trHeight w:val="289"/>
          <w:jc w:val="center"/>
        </w:trPr>
        <w:tc>
          <w:tcPr>
            <w:tcW w:w="7920" w:type="dxa"/>
          </w:tcPr>
          <w:p w14:paraId="2A30230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14:paraId="13BB6F0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34C0A3CF" w14:textId="77777777" w:rsidTr="00802F9B">
        <w:trPr>
          <w:trHeight w:val="289"/>
          <w:jc w:val="center"/>
        </w:trPr>
        <w:tc>
          <w:tcPr>
            <w:tcW w:w="7920" w:type="dxa"/>
          </w:tcPr>
          <w:p w14:paraId="4B6473F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14:paraId="67C2BC5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14:paraId="77E7C3B8" w14:textId="77777777" w:rsidTr="00802F9B">
        <w:trPr>
          <w:trHeight w:val="289"/>
          <w:jc w:val="center"/>
        </w:trPr>
        <w:tc>
          <w:tcPr>
            <w:tcW w:w="7920" w:type="dxa"/>
          </w:tcPr>
          <w:p w14:paraId="5D59113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14:paraId="3CF7579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03FFA41" w14:textId="77777777" w:rsidTr="00802F9B">
        <w:trPr>
          <w:trHeight w:val="289"/>
          <w:jc w:val="center"/>
        </w:trPr>
        <w:tc>
          <w:tcPr>
            <w:tcW w:w="7920" w:type="dxa"/>
          </w:tcPr>
          <w:p w14:paraId="114C6CD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14:paraId="3BF77B3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14:paraId="15EA9DA8" w14:textId="77777777" w:rsidTr="00802F9B">
        <w:trPr>
          <w:trHeight w:val="289"/>
          <w:jc w:val="center"/>
        </w:trPr>
        <w:tc>
          <w:tcPr>
            <w:tcW w:w="7920" w:type="dxa"/>
          </w:tcPr>
          <w:p w14:paraId="5170455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14:paraId="5B20D72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02CCC7E" w14:textId="77777777" w:rsidTr="00802F9B">
        <w:trPr>
          <w:trHeight w:val="289"/>
          <w:jc w:val="center"/>
        </w:trPr>
        <w:tc>
          <w:tcPr>
            <w:tcW w:w="7920" w:type="dxa"/>
          </w:tcPr>
          <w:p w14:paraId="64AEE921"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14:paraId="2532928C" w14:textId="77777777" w:rsidR="007E173E" w:rsidRPr="00564A49" w:rsidRDefault="007E173E" w:rsidP="00802F9B">
            <w:pPr>
              <w:keepNext/>
              <w:spacing w:before="0" w:after="60"/>
              <w:rPr>
                <w:lang w:val="en-US"/>
              </w:rPr>
            </w:pPr>
          </w:p>
        </w:tc>
      </w:tr>
      <w:tr w:rsidR="007E173E" w:rsidRPr="00564A49" w14:paraId="55224BF9" w14:textId="77777777" w:rsidTr="00802F9B">
        <w:trPr>
          <w:trHeight w:val="289"/>
          <w:jc w:val="center"/>
        </w:trPr>
        <w:tc>
          <w:tcPr>
            <w:tcW w:w="7920" w:type="dxa"/>
          </w:tcPr>
          <w:p w14:paraId="71ADCA1F"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14:paraId="33300AFD" w14:textId="77777777" w:rsidR="007E173E" w:rsidRPr="00564A49" w:rsidRDefault="007E173E" w:rsidP="00802F9B">
            <w:pPr>
              <w:keepNext/>
              <w:spacing w:before="0" w:after="60"/>
              <w:rPr>
                <w:lang w:val="en-US"/>
              </w:rPr>
            </w:pPr>
            <w:r w:rsidRPr="00564A49">
              <w:rPr>
                <w:lang w:val="en-US"/>
              </w:rPr>
              <w:t>u(v)</w:t>
            </w:r>
          </w:p>
        </w:tc>
      </w:tr>
      <w:tr w:rsidR="007E173E" w:rsidRPr="00564A49" w14:paraId="4E0B7299" w14:textId="77777777" w:rsidTr="00802F9B">
        <w:trPr>
          <w:trHeight w:val="289"/>
          <w:jc w:val="center"/>
        </w:trPr>
        <w:tc>
          <w:tcPr>
            <w:tcW w:w="7920" w:type="dxa"/>
          </w:tcPr>
          <w:p w14:paraId="1FC974E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14:paraId="0E96E63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14:paraId="67B8C2DC" w14:textId="77777777" w:rsidTr="00802F9B">
        <w:trPr>
          <w:trHeight w:val="289"/>
          <w:jc w:val="center"/>
        </w:trPr>
        <w:tc>
          <w:tcPr>
            <w:tcW w:w="7920" w:type="dxa"/>
          </w:tcPr>
          <w:p w14:paraId="28383984" w14:textId="77777777"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14:paraId="10033FF1" w14:textId="77777777"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C393FE2" w14:textId="77777777" w:rsidTr="00802F9B">
        <w:trPr>
          <w:trHeight w:val="289"/>
          <w:jc w:val="center"/>
        </w:trPr>
        <w:tc>
          <w:tcPr>
            <w:tcW w:w="7920" w:type="dxa"/>
          </w:tcPr>
          <w:p w14:paraId="3618689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14:paraId="6171F7B8" w14:textId="77777777"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2CD4CB75" w14:textId="77777777" w:rsidTr="00802F9B">
        <w:trPr>
          <w:trHeight w:val="289"/>
          <w:jc w:val="center"/>
        </w:trPr>
        <w:tc>
          <w:tcPr>
            <w:tcW w:w="7920" w:type="dxa"/>
          </w:tcPr>
          <w:p w14:paraId="6B54AC7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14:paraId="2A698309"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14ACB1E0" w14:textId="77777777" w:rsidTr="00802F9B">
        <w:trPr>
          <w:trHeight w:val="289"/>
          <w:jc w:val="center"/>
        </w:trPr>
        <w:tc>
          <w:tcPr>
            <w:tcW w:w="7920" w:type="dxa"/>
          </w:tcPr>
          <w:p w14:paraId="7A8E238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14:paraId="39F55AE4"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C1F57F6" w14:textId="77777777" w:rsidTr="00802F9B">
        <w:trPr>
          <w:trHeight w:val="289"/>
          <w:jc w:val="center"/>
        </w:trPr>
        <w:tc>
          <w:tcPr>
            <w:tcW w:w="7920" w:type="dxa"/>
          </w:tcPr>
          <w:p w14:paraId="40309812"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i = </w:t>
            </w:r>
            <w:ins w:id="1528" w:author="Ye-Kui Wang" w:date="2014-02-11T11:06:00Z">
              <w:r w:rsidR="00922F83" w:rsidRPr="00922F83">
                <w:rPr>
                  <w:rFonts w:eastAsia="Batang"/>
                  <w:bCs/>
                  <w:lang w:val="en-US" w:eastAsia="ko-KR"/>
                </w:rPr>
                <w:t>vps_base_layer_external_flag</w:t>
              </w:r>
              <w:r w:rsidR="00922F83">
                <w:rPr>
                  <w:rFonts w:eastAsia="Batang"/>
                  <w:bCs/>
                  <w:lang w:val="en-US" w:eastAsia="ko-KR"/>
                </w:rPr>
                <w:t xml:space="preserve"> </w:t>
              </w:r>
            </w:ins>
            <w:ins w:id="1529" w:author="Ye-Kui Wang" w:date="2014-02-11T10:40:00Z">
              <w:r w:rsidR="0070390B">
                <w:rPr>
                  <w:rFonts w:eastAsia="Batang"/>
                  <w:bCs/>
                  <w:lang w:val="en-US" w:eastAsia="ko-KR"/>
                </w:rPr>
                <w:t xml:space="preserve">? 1 : </w:t>
              </w:r>
            </w:ins>
            <w:r w:rsidRPr="00564A49">
              <w:rPr>
                <w:rFonts w:eastAsia="Batang"/>
                <w:bCs/>
                <w:lang w:val="en-US" w:eastAsia="ko-KR"/>
              </w:rPr>
              <w:t>0; i  &lt;=  MaxLayersMinus1; i++ )</w:t>
            </w:r>
          </w:p>
        </w:tc>
        <w:tc>
          <w:tcPr>
            <w:tcW w:w="1152" w:type="dxa"/>
          </w:tcPr>
          <w:p w14:paraId="2346BF23"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AC5A4EE" w14:textId="77777777" w:rsidTr="00802F9B">
        <w:trPr>
          <w:trHeight w:val="289"/>
          <w:jc w:val="center"/>
        </w:trPr>
        <w:tc>
          <w:tcPr>
            <w:tcW w:w="7920" w:type="dxa"/>
          </w:tcPr>
          <w:p w14:paraId="097E65B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14:paraId="510FEB6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14:paraId="4F32A6FC" w14:textId="77777777" w:rsidTr="00802F9B">
        <w:trPr>
          <w:trHeight w:val="289"/>
          <w:jc w:val="center"/>
        </w:trPr>
        <w:tc>
          <w:tcPr>
            <w:tcW w:w="7920" w:type="dxa"/>
          </w:tcPr>
          <w:p w14:paraId="3B551D3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14:paraId="4B4FCB2F"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0B50177D" w14:textId="77777777" w:rsidTr="00802F9B">
        <w:trPr>
          <w:trHeight w:val="289"/>
          <w:jc w:val="center"/>
        </w:trPr>
        <w:tc>
          <w:tcPr>
            <w:tcW w:w="7920" w:type="dxa"/>
          </w:tcPr>
          <w:p w14:paraId="653CF46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14:paraId="6E77F71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521E5A52" w14:textId="77777777" w:rsidTr="00802F9B">
        <w:trPr>
          <w:trHeight w:val="289"/>
          <w:jc w:val="center"/>
        </w:trPr>
        <w:tc>
          <w:tcPr>
            <w:tcW w:w="7920" w:type="dxa"/>
          </w:tcPr>
          <w:p w14:paraId="1AA1C4F1" w14:textId="032759AC" w:rsidR="007E173E" w:rsidRPr="00564A49" w:rsidRDefault="007E173E" w:rsidP="00B3113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30" w:author="Ye-Kui Wang" w:date="2014-02-11T11:07:00Z">
              <w:r w:rsidR="00922F83" w:rsidRPr="00922F83">
                <w:rPr>
                  <w:rFonts w:eastAsia="Batang"/>
                  <w:bCs/>
                  <w:lang w:val="en-US" w:eastAsia="ko-KR"/>
                </w:rPr>
                <w:t>vps_base_layer_external_flag</w:t>
              </w:r>
            </w:ins>
            <w:ins w:id="1531" w:author="Ye-Kui Wang" w:date="2014-02-11T10:42:00Z">
              <w:r w:rsidR="00645684">
                <w:rPr>
                  <w:rFonts w:eastAsia="Batang"/>
                  <w:bCs/>
                  <w:lang w:val="en-US" w:eastAsia="ko-KR"/>
                </w:rPr>
                <w:t xml:space="preserve"> ? 1 : </w:t>
              </w:r>
            </w:ins>
            <w:r w:rsidRPr="00564A49">
              <w:rPr>
                <w:rFonts w:eastAsia="Batang"/>
                <w:bCs/>
                <w:lang w:val="en-US" w:eastAsia="ko-KR"/>
              </w:rPr>
              <w:t xml:space="preserve">0; i &lt; MaxLayersMinus1; i++ ) </w:t>
            </w:r>
          </w:p>
        </w:tc>
        <w:tc>
          <w:tcPr>
            <w:tcW w:w="1152" w:type="dxa"/>
          </w:tcPr>
          <w:p w14:paraId="4B0D23A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06535069" w14:textId="77777777" w:rsidTr="00802F9B">
        <w:trPr>
          <w:trHeight w:val="289"/>
          <w:jc w:val="center"/>
        </w:trPr>
        <w:tc>
          <w:tcPr>
            <w:tcW w:w="7920" w:type="dxa"/>
          </w:tcPr>
          <w:p w14:paraId="717BD7A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14:paraId="370CEFAB"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186655BC" w14:textId="77777777" w:rsidTr="00802F9B">
        <w:trPr>
          <w:trHeight w:val="289"/>
          <w:jc w:val="center"/>
        </w:trPr>
        <w:tc>
          <w:tcPr>
            <w:tcW w:w="7920" w:type="dxa"/>
          </w:tcPr>
          <w:p w14:paraId="4540851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14:paraId="573E9EF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1A05F360" w14:textId="77777777" w:rsidTr="00802F9B">
        <w:trPr>
          <w:trHeight w:val="289"/>
          <w:jc w:val="center"/>
        </w:trPr>
        <w:tc>
          <w:tcPr>
            <w:tcW w:w="7920" w:type="dxa"/>
          </w:tcPr>
          <w:p w14:paraId="28F3D08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14:paraId="2C92E272"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14:paraId="790DB6BC" w14:textId="77777777" w:rsidTr="00802F9B">
        <w:trPr>
          <w:trHeight w:val="289"/>
          <w:jc w:val="center"/>
        </w:trPr>
        <w:tc>
          <w:tcPr>
            <w:tcW w:w="7920" w:type="dxa"/>
          </w:tcPr>
          <w:p w14:paraId="71567A0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14:paraId="1D9505D6"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5854E2B1" w14:textId="77777777" w:rsidTr="00802F9B">
        <w:trPr>
          <w:trHeight w:val="289"/>
          <w:jc w:val="center"/>
        </w:trPr>
        <w:tc>
          <w:tcPr>
            <w:tcW w:w="7920" w:type="dxa"/>
          </w:tcPr>
          <w:p w14:paraId="1E283BE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14:paraId="088E5B6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5C79F6BF" w14:textId="77777777" w:rsidTr="00802F9B">
        <w:trPr>
          <w:trHeight w:val="289"/>
          <w:jc w:val="center"/>
        </w:trPr>
        <w:tc>
          <w:tcPr>
            <w:tcW w:w="7920" w:type="dxa"/>
          </w:tcPr>
          <w:p w14:paraId="4B89988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14:paraId="78AE943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A40FE3D" w14:textId="77777777" w:rsidTr="00802F9B">
        <w:trPr>
          <w:trHeight w:val="289"/>
          <w:jc w:val="center"/>
        </w:trPr>
        <w:tc>
          <w:tcPr>
            <w:tcW w:w="7920" w:type="dxa"/>
          </w:tcPr>
          <w:p w14:paraId="4DFBF0B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14:paraId="554DF1C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CCDA9E4" w14:textId="77777777" w:rsidTr="00802F9B">
        <w:trPr>
          <w:trHeight w:val="289"/>
          <w:jc w:val="center"/>
        </w:trPr>
        <w:tc>
          <w:tcPr>
            <w:tcW w:w="7920" w:type="dxa"/>
          </w:tcPr>
          <w:p w14:paraId="1A6644AD"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14:paraId="60656482"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2B91432A" w14:textId="77777777" w:rsidTr="00802F9B">
        <w:trPr>
          <w:trHeight w:val="289"/>
          <w:jc w:val="center"/>
        </w:trPr>
        <w:tc>
          <w:tcPr>
            <w:tcW w:w="7920" w:type="dxa"/>
          </w:tcPr>
          <w:p w14:paraId="68FB616C"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14:paraId="0ED56506"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50FF9CAE" w14:textId="77777777" w:rsidTr="00802F9B">
        <w:trPr>
          <w:trHeight w:val="289"/>
          <w:jc w:val="center"/>
        </w:trPr>
        <w:tc>
          <w:tcPr>
            <w:tcW w:w="7920" w:type="dxa"/>
          </w:tcPr>
          <w:p w14:paraId="7ECA6DA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14:paraId="36DCD5B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1225137D" w14:textId="77777777" w:rsidTr="00802F9B">
        <w:trPr>
          <w:trHeight w:val="289"/>
          <w:jc w:val="center"/>
        </w:trPr>
        <w:tc>
          <w:tcPr>
            <w:tcW w:w="7920" w:type="dxa"/>
          </w:tcPr>
          <w:p w14:paraId="792A98D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14:paraId="7235B9C8"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E67236A" w14:textId="77777777" w:rsidTr="00802F9B">
        <w:trPr>
          <w:trHeight w:val="289"/>
          <w:jc w:val="center"/>
        </w:trPr>
        <w:tc>
          <w:tcPr>
            <w:tcW w:w="7920" w:type="dxa"/>
          </w:tcPr>
          <w:p w14:paraId="3369503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14:paraId="6A3640F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5E14F44" w14:textId="77777777" w:rsidTr="00802F9B">
        <w:trPr>
          <w:trHeight w:val="289"/>
          <w:jc w:val="center"/>
        </w:trPr>
        <w:tc>
          <w:tcPr>
            <w:tcW w:w="7920" w:type="dxa"/>
          </w:tcPr>
          <w:p w14:paraId="15C671A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14:paraId="7901D1F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14:paraId="1DA4EB56" w14:textId="77777777" w:rsidTr="00802F9B">
        <w:trPr>
          <w:trHeight w:val="289"/>
          <w:jc w:val="center"/>
        </w:trPr>
        <w:tc>
          <w:tcPr>
            <w:tcW w:w="7920" w:type="dxa"/>
          </w:tcPr>
          <w:p w14:paraId="3FAACFD3"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14:paraId="16F3AF9E"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529147DC" w14:textId="77777777" w:rsidTr="00802F9B">
        <w:trPr>
          <w:trHeight w:val="289"/>
          <w:jc w:val="center"/>
        </w:trPr>
        <w:tc>
          <w:tcPr>
            <w:tcW w:w="7920" w:type="dxa"/>
          </w:tcPr>
          <w:p w14:paraId="5AE4F8CA" w14:textId="77777777"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14:paraId="1D294037"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7B374782" w14:textId="77777777" w:rsidTr="00802F9B">
        <w:trPr>
          <w:trHeight w:val="289"/>
          <w:jc w:val="center"/>
        </w:trPr>
        <w:tc>
          <w:tcPr>
            <w:tcW w:w="7920" w:type="dxa"/>
          </w:tcPr>
          <w:p w14:paraId="2A7EA082" w14:textId="77777777"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14:paraId="56E0700B" w14:textId="77777777"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14:paraId="633B1A98" w14:textId="77777777" w:rsidTr="00802F9B">
        <w:trPr>
          <w:trHeight w:val="289"/>
          <w:jc w:val="center"/>
        </w:trPr>
        <w:tc>
          <w:tcPr>
            <w:tcW w:w="7920" w:type="dxa"/>
          </w:tcPr>
          <w:p w14:paraId="12BF4D8D" w14:textId="77777777"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14:paraId="500ECF7F"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682173B0" w14:textId="77777777" w:rsidTr="00802F9B">
        <w:trPr>
          <w:trHeight w:val="289"/>
          <w:jc w:val="center"/>
        </w:trPr>
        <w:tc>
          <w:tcPr>
            <w:tcW w:w="7920" w:type="dxa"/>
          </w:tcPr>
          <w:p w14:paraId="6D7822CA" w14:textId="77777777"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14:paraId="34DB9CF7"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0A99803F" w14:textId="77777777" w:rsidTr="00802F9B">
        <w:trPr>
          <w:trHeight w:val="289"/>
          <w:jc w:val="center"/>
        </w:trPr>
        <w:tc>
          <w:tcPr>
            <w:tcW w:w="7920" w:type="dxa"/>
          </w:tcPr>
          <w:p w14:paraId="66601D79" w14:textId="77777777"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14:paraId="10579270" w14:textId="77777777"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14:paraId="040EEA68" w14:textId="77777777" w:rsidTr="00802F9B">
        <w:trPr>
          <w:trHeight w:val="289"/>
          <w:jc w:val="center"/>
        </w:trPr>
        <w:tc>
          <w:tcPr>
            <w:tcW w:w="7920" w:type="dxa"/>
          </w:tcPr>
          <w:p w14:paraId="3DD9B52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14:paraId="6407387C"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223DF626" w14:textId="77777777" w:rsidTr="00802F9B">
        <w:trPr>
          <w:trHeight w:val="289"/>
          <w:jc w:val="center"/>
        </w:trPr>
        <w:tc>
          <w:tcPr>
            <w:tcW w:w="7920" w:type="dxa"/>
          </w:tcPr>
          <w:p w14:paraId="4B4346D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14:paraId="6F015C4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0BC48169" w14:textId="77777777" w:rsidTr="00802F9B">
        <w:trPr>
          <w:trHeight w:val="289"/>
          <w:jc w:val="center"/>
        </w:trPr>
        <w:tc>
          <w:tcPr>
            <w:tcW w:w="7920" w:type="dxa"/>
          </w:tcPr>
          <w:p w14:paraId="3E18C81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14:paraId="57C06A8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63258AD" w14:textId="77777777" w:rsidTr="00802F9B">
        <w:trPr>
          <w:trHeight w:val="289"/>
          <w:jc w:val="center"/>
        </w:trPr>
        <w:tc>
          <w:tcPr>
            <w:tcW w:w="7920" w:type="dxa"/>
          </w:tcPr>
          <w:p w14:paraId="0CA558F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14:paraId="3E538C18"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3A3C7C5" w14:textId="77777777" w:rsidTr="00802F9B">
        <w:trPr>
          <w:trHeight w:val="289"/>
          <w:jc w:val="center"/>
        </w:trPr>
        <w:tc>
          <w:tcPr>
            <w:tcW w:w="7920" w:type="dxa"/>
          </w:tcPr>
          <w:p w14:paraId="7480A42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14:paraId="0626A56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72CD390F" w14:textId="77777777" w:rsidTr="00802F9B">
        <w:trPr>
          <w:trHeight w:val="289"/>
          <w:jc w:val="center"/>
        </w:trPr>
        <w:tc>
          <w:tcPr>
            <w:tcW w:w="7920" w:type="dxa"/>
          </w:tcPr>
          <w:p w14:paraId="0D338D4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14:paraId="0DBEFBC4"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EA44C8D" w14:textId="77777777" w:rsidTr="00802F9B">
        <w:trPr>
          <w:trHeight w:val="289"/>
          <w:jc w:val="center"/>
        </w:trPr>
        <w:tc>
          <w:tcPr>
            <w:tcW w:w="7920" w:type="dxa"/>
          </w:tcPr>
          <w:p w14:paraId="4612F0C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14:paraId="5FAB032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2AF057D9" w14:textId="77777777" w:rsidTr="00802F9B">
        <w:trPr>
          <w:trHeight w:val="289"/>
          <w:jc w:val="center"/>
        </w:trPr>
        <w:tc>
          <w:tcPr>
            <w:tcW w:w="7920" w:type="dxa"/>
          </w:tcPr>
          <w:p w14:paraId="40199A3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14:paraId="313DCD0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DA388E4" w14:textId="77777777" w:rsidTr="00802F9B">
        <w:trPr>
          <w:trHeight w:val="289"/>
          <w:jc w:val="center"/>
        </w:trPr>
        <w:tc>
          <w:tcPr>
            <w:tcW w:w="7920" w:type="dxa"/>
          </w:tcPr>
          <w:p w14:paraId="6166D76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14:paraId="4163684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4965F8FF" w14:textId="77777777" w:rsidTr="00802F9B">
        <w:trPr>
          <w:trHeight w:val="289"/>
          <w:jc w:val="center"/>
        </w:trPr>
        <w:tc>
          <w:tcPr>
            <w:tcW w:w="7920" w:type="dxa"/>
          </w:tcPr>
          <w:p w14:paraId="25C74F4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14:paraId="6A39E07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56CAFFD" w14:textId="77777777" w:rsidTr="00802F9B">
        <w:trPr>
          <w:trHeight w:val="289"/>
          <w:jc w:val="center"/>
        </w:trPr>
        <w:tc>
          <w:tcPr>
            <w:tcW w:w="7920" w:type="dxa"/>
          </w:tcPr>
          <w:p w14:paraId="680E2374"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ins w:id="1532" w:author="Ye-Kui Wang" w:date="2014-02-11T11:14:00Z">
              <w:r w:rsidR="00922F83" w:rsidRPr="00922F83">
                <w:rPr>
                  <w:rFonts w:eastAsia="Batang"/>
                  <w:bCs/>
                  <w:lang w:val="en-US" w:eastAsia="ko-KR"/>
                </w:rPr>
                <w:t>vps_base_layer_external_flag</w:t>
              </w:r>
              <w:r w:rsidR="00922F83">
                <w:rPr>
                  <w:rFonts w:eastAsia="Batang"/>
                  <w:bCs/>
                  <w:lang w:val="en-US" w:eastAsia="ko-KR"/>
                </w:rPr>
                <w:t xml:space="preserve"> ? 0 : </w:t>
              </w:r>
            </w:ins>
            <w:r w:rsidRPr="00564A49">
              <w:rPr>
                <w:rFonts w:eastAsia="MS Mincho"/>
                <w:lang w:val="en-US"/>
              </w:rPr>
              <w:t>1; i  &lt;=  MaxLayersMinus1; i++ )</w:t>
            </w:r>
          </w:p>
        </w:tc>
        <w:tc>
          <w:tcPr>
            <w:tcW w:w="1152" w:type="dxa"/>
          </w:tcPr>
          <w:p w14:paraId="01730AA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4114F6F" w14:textId="77777777" w:rsidTr="00802F9B">
        <w:trPr>
          <w:trHeight w:val="289"/>
          <w:jc w:val="center"/>
        </w:trPr>
        <w:tc>
          <w:tcPr>
            <w:tcW w:w="7920" w:type="dxa"/>
          </w:tcPr>
          <w:p w14:paraId="25A8586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14:paraId="46541E0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F53BC27" w14:textId="77777777" w:rsidTr="00802F9B">
        <w:trPr>
          <w:trHeight w:val="289"/>
          <w:jc w:val="center"/>
        </w:trPr>
        <w:tc>
          <w:tcPr>
            <w:tcW w:w="7920" w:type="dxa"/>
          </w:tcPr>
          <w:p w14:paraId="47211B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14:paraId="5C18D296"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03356BF7" w14:textId="77777777" w:rsidTr="00802F9B">
        <w:trPr>
          <w:trHeight w:val="289"/>
          <w:jc w:val="center"/>
        </w:trPr>
        <w:tc>
          <w:tcPr>
            <w:tcW w:w="7920" w:type="dxa"/>
          </w:tcPr>
          <w:p w14:paraId="0A6601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14:paraId="06443F1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40E6306" w14:textId="77777777" w:rsidTr="00802F9B">
        <w:trPr>
          <w:trHeight w:val="289"/>
          <w:jc w:val="center"/>
        </w:trPr>
        <w:tc>
          <w:tcPr>
            <w:tcW w:w="7920" w:type="dxa"/>
          </w:tcPr>
          <w:p w14:paraId="337B99F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14:paraId="27CDFA7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6E982FA4" w14:textId="77777777" w:rsidTr="00802F9B">
        <w:trPr>
          <w:trHeight w:val="289"/>
          <w:jc w:val="center"/>
        </w:trPr>
        <w:tc>
          <w:tcPr>
            <w:tcW w:w="7920" w:type="dxa"/>
          </w:tcPr>
          <w:p w14:paraId="56F9B51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14:paraId="44A44FD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4FB04CF" w14:textId="77777777" w:rsidTr="00802F9B">
        <w:trPr>
          <w:trHeight w:val="289"/>
          <w:jc w:val="center"/>
        </w:trPr>
        <w:tc>
          <w:tcPr>
            <w:tcW w:w="7920" w:type="dxa"/>
          </w:tcPr>
          <w:p w14:paraId="5F68916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14:paraId="499FDD56"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3126E91" w14:textId="77777777" w:rsidTr="00802F9B">
        <w:trPr>
          <w:trHeight w:val="289"/>
          <w:jc w:val="center"/>
        </w:trPr>
        <w:tc>
          <w:tcPr>
            <w:tcW w:w="7920" w:type="dxa"/>
          </w:tcPr>
          <w:p w14:paraId="7CF4477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14:paraId="4267CC3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65CFEDAB" w14:textId="77777777" w:rsidTr="00802F9B">
        <w:trPr>
          <w:trHeight w:val="289"/>
          <w:jc w:val="center"/>
        </w:trPr>
        <w:tc>
          <w:tcPr>
            <w:tcW w:w="7920" w:type="dxa"/>
          </w:tcPr>
          <w:p w14:paraId="15286B93" w14:textId="77777777"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14:paraId="4AB3910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165B3100" w14:textId="77777777" w:rsidTr="00802F9B">
        <w:trPr>
          <w:trHeight w:val="289"/>
          <w:jc w:val="center"/>
        </w:trPr>
        <w:tc>
          <w:tcPr>
            <w:tcW w:w="7920" w:type="dxa"/>
          </w:tcPr>
          <w:p w14:paraId="74DDAC6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14:paraId="772D0D1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C4D913C" w14:textId="77777777" w:rsidTr="00802F9B">
        <w:trPr>
          <w:trHeight w:val="289"/>
          <w:jc w:val="center"/>
        </w:trPr>
        <w:tc>
          <w:tcPr>
            <w:tcW w:w="7920" w:type="dxa"/>
          </w:tcPr>
          <w:p w14:paraId="43738F2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14:paraId="434800A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14:paraId="5CDAB79C" w14:textId="77777777" w:rsidTr="00802F9B">
        <w:trPr>
          <w:trHeight w:val="289"/>
          <w:jc w:val="center"/>
        </w:trPr>
        <w:tc>
          <w:tcPr>
            <w:tcW w:w="7920" w:type="dxa"/>
          </w:tcPr>
          <w:p w14:paraId="06C975B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14:paraId="79B62C9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422C454F" w14:textId="77777777" w:rsidTr="00802F9B">
        <w:trPr>
          <w:trHeight w:val="289"/>
          <w:jc w:val="center"/>
        </w:trPr>
        <w:tc>
          <w:tcPr>
            <w:tcW w:w="7920" w:type="dxa"/>
          </w:tcPr>
          <w:p w14:paraId="4DC2D29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14:paraId="4615821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4F19AFB" w14:textId="77777777" w:rsidTr="00802F9B">
        <w:trPr>
          <w:trHeight w:val="289"/>
          <w:jc w:val="center"/>
        </w:trPr>
        <w:tc>
          <w:tcPr>
            <w:tcW w:w="7920" w:type="dxa"/>
          </w:tcPr>
          <w:p w14:paraId="376BADD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14:paraId="38F89ED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02FCBD5F" w14:textId="77777777" w:rsidTr="00802F9B">
        <w:trPr>
          <w:trHeight w:val="289"/>
          <w:jc w:val="center"/>
        </w:trPr>
        <w:tc>
          <w:tcPr>
            <w:tcW w:w="7920" w:type="dxa"/>
          </w:tcPr>
          <w:p w14:paraId="33D36DF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14:paraId="512E945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BA5EE64" w14:textId="77777777" w:rsidTr="00802F9B">
        <w:trPr>
          <w:trHeight w:val="289"/>
          <w:jc w:val="center"/>
        </w:trPr>
        <w:tc>
          <w:tcPr>
            <w:tcW w:w="7920" w:type="dxa"/>
          </w:tcPr>
          <w:p w14:paraId="34F9A61A"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ins w:id="1533" w:author="Ye-Kui Wang" w:date="2014-02-11T11:07:00Z">
              <w:r w:rsidR="00922F83" w:rsidRPr="00922F83">
                <w:rPr>
                  <w:rFonts w:eastAsia="Batang"/>
                  <w:bCs/>
                  <w:lang w:val="en-US" w:eastAsia="ko-KR"/>
                </w:rPr>
                <w:t>vps_base_layer_external_flag</w:t>
              </w:r>
            </w:ins>
            <w:ins w:id="1534" w:author="Ye-Kui Wang" w:date="2014-02-11T11:05:00Z">
              <w:r w:rsidR="00922F83">
                <w:rPr>
                  <w:rFonts w:eastAsia="Batang"/>
                  <w:bCs/>
                  <w:lang w:val="en-US" w:eastAsia="ko-KR"/>
                </w:rPr>
                <w:t xml:space="preserve"> ? 2 : </w:t>
              </w:r>
            </w:ins>
            <w:r w:rsidRPr="00564A49">
              <w:rPr>
                <w:rFonts w:eastAsia="Batang"/>
                <w:bCs/>
                <w:lang w:val="en-US" w:eastAsia="ko-KR"/>
              </w:rPr>
              <w:t>1; i  &lt;=  MaxLayersMinus1; i++ )</w:t>
            </w:r>
          </w:p>
        </w:tc>
        <w:tc>
          <w:tcPr>
            <w:tcW w:w="1152" w:type="dxa"/>
          </w:tcPr>
          <w:p w14:paraId="6865FCF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602A4E1A" w14:textId="77777777" w:rsidTr="00802F9B">
        <w:trPr>
          <w:trHeight w:val="289"/>
          <w:jc w:val="center"/>
        </w:trPr>
        <w:tc>
          <w:tcPr>
            <w:tcW w:w="7920" w:type="dxa"/>
          </w:tcPr>
          <w:p w14:paraId="17B72C53"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ins w:id="1535" w:author="Ye-Kui Wang" w:date="2014-02-11T11:07: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eastAsia="Batang"/>
                <w:bCs/>
                <w:lang w:val="en-US" w:eastAsia="ko-KR"/>
              </w:rPr>
              <w:t xml:space="preserve">0; j &lt; i; j++ ) </w:t>
            </w:r>
          </w:p>
        </w:tc>
        <w:tc>
          <w:tcPr>
            <w:tcW w:w="1152" w:type="dxa"/>
          </w:tcPr>
          <w:p w14:paraId="692C364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6C71F993" w14:textId="77777777" w:rsidTr="00802F9B">
        <w:trPr>
          <w:trHeight w:val="289"/>
          <w:jc w:val="center"/>
        </w:trPr>
        <w:tc>
          <w:tcPr>
            <w:tcW w:w="7920" w:type="dxa"/>
          </w:tcPr>
          <w:p w14:paraId="52032A4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14:paraId="5E793EFB"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E4F7377" w14:textId="77777777" w:rsidTr="00802F9B">
        <w:trPr>
          <w:trHeight w:val="289"/>
          <w:jc w:val="center"/>
        </w:trPr>
        <w:tc>
          <w:tcPr>
            <w:tcW w:w="7920" w:type="dxa"/>
          </w:tcPr>
          <w:p w14:paraId="6B8066C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14:paraId="37F49D9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14:paraId="023966EF" w14:textId="77777777" w:rsidTr="00802F9B">
        <w:trPr>
          <w:trHeight w:val="289"/>
          <w:jc w:val="center"/>
        </w:trPr>
        <w:tc>
          <w:tcPr>
            <w:tcW w:w="7920" w:type="dxa"/>
          </w:tcPr>
          <w:p w14:paraId="090D777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14:paraId="64ADFFC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35A89F8" w14:textId="77777777" w:rsidTr="00802F9B">
        <w:trPr>
          <w:trHeight w:val="289"/>
          <w:jc w:val="center"/>
        </w:trPr>
        <w:tc>
          <w:tcPr>
            <w:tcW w:w="7920" w:type="dxa"/>
          </w:tcPr>
          <w:p w14:paraId="6F2E8DC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14:paraId="6802ED6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14:paraId="7C18C25A" w14:textId="77777777" w:rsidTr="00802F9B">
        <w:trPr>
          <w:trHeight w:val="289"/>
          <w:jc w:val="center"/>
        </w:trPr>
        <w:tc>
          <w:tcPr>
            <w:tcW w:w="7920" w:type="dxa"/>
          </w:tcPr>
          <w:p w14:paraId="536BCB1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14:paraId="695BA6B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34BEF26D" w14:textId="77777777" w:rsidTr="00802F9B">
        <w:trPr>
          <w:trHeight w:val="289"/>
          <w:jc w:val="center"/>
        </w:trPr>
        <w:tc>
          <w:tcPr>
            <w:tcW w:w="7920" w:type="dxa"/>
          </w:tcPr>
          <w:p w14:paraId="5CE4F62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14:paraId="56C3E89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14:paraId="6B9BAA3D" w14:textId="77777777" w:rsidTr="00802F9B">
        <w:trPr>
          <w:trHeight w:val="289"/>
          <w:jc w:val="center"/>
        </w:trPr>
        <w:tc>
          <w:tcPr>
            <w:tcW w:w="7920" w:type="dxa"/>
          </w:tcPr>
          <w:p w14:paraId="1C6705F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14:paraId="375C50F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1C0CE05" w14:textId="77777777" w:rsidTr="00802F9B">
        <w:trPr>
          <w:trHeight w:val="289"/>
          <w:jc w:val="center"/>
        </w:trPr>
        <w:tc>
          <w:tcPr>
            <w:tcW w:w="7920" w:type="dxa"/>
          </w:tcPr>
          <w:p w14:paraId="4DDEC61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14:paraId="76616732" w14:textId="77777777" w:rsidR="007E173E" w:rsidRPr="00564A49" w:rsidRDefault="007E173E" w:rsidP="00802F9B">
            <w:pPr>
              <w:keepNext/>
              <w:spacing w:before="0" w:after="60"/>
              <w:rPr>
                <w:rFonts w:eastAsia="MS Mincho"/>
                <w:bCs/>
                <w:lang w:val="en-US"/>
              </w:rPr>
            </w:pPr>
          </w:p>
        </w:tc>
      </w:tr>
      <w:tr w:rsidR="007E173E" w:rsidRPr="00564A49" w14:paraId="4E7BB435" w14:textId="77777777" w:rsidTr="00802F9B">
        <w:trPr>
          <w:trHeight w:val="289"/>
          <w:jc w:val="center"/>
        </w:trPr>
        <w:tc>
          <w:tcPr>
            <w:tcW w:w="7920" w:type="dxa"/>
          </w:tcPr>
          <w:p w14:paraId="2CAC5C2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14:paraId="6B58F353" w14:textId="77777777" w:rsidR="007E173E" w:rsidRPr="00564A49" w:rsidRDefault="007E173E" w:rsidP="00802F9B">
            <w:pPr>
              <w:keepNext/>
              <w:spacing w:before="0" w:after="60"/>
              <w:rPr>
                <w:rFonts w:eastAsia="MS Mincho"/>
                <w:bCs/>
                <w:lang w:val="en-US"/>
              </w:rPr>
            </w:pPr>
          </w:p>
        </w:tc>
      </w:tr>
      <w:tr w:rsidR="007E173E" w:rsidRPr="00564A49" w14:paraId="4D9929C0" w14:textId="77777777" w:rsidTr="00802F9B">
        <w:trPr>
          <w:trHeight w:val="289"/>
          <w:jc w:val="center"/>
        </w:trPr>
        <w:tc>
          <w:tcPr>
            <w:tcW w:w="7920" w:type="dxa"/>
          </w:tcPr>
          <w:p w14:paraId="7ABD353C"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14:paraId="47B032C9" w14:textId="77777777"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14:paraId="38279C8D" w14:textId="77777777" w:rsidTr="00802F9B">
        <w:trPr>
          <w:trHeight w:val="289"/>
          <w:jc w:val="center"/>
        </w:trPr>
        <w:tc>
          <w:tcPr>
            <w:tcW w:w="7920" w:type="dxa"/>
          </w:tcPr>
          <w:p w14:paraId="07E397B3"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14:paraId="413F658D" w14:textId="77777777" w:rsidR="007E173E" w:rsidRPr="00564A49" w:rsidRDefault="007E173E" w:rsidP="00802F9B">
            <w:pPr>
              <w:keepNext/>
              <w:spacing w:before="0" w:after="60"/>
              <w:rPr>
                <w:rFonts w:eastAsia="MS Mincho"/>
                <w:bCs/>
                <w:lang w:val="en-US"/>
              </w:rPr>
            </w:pPr>
          </w:p>
        </w:tc>
      </w:tr>
      <w:tr w:rsidR="007E173E" w:rsidRPr="00564A49" w14:paraId="53DB3DF0" w14:textId="77777777" w:rsidTr="00802F9B">
        <w:trPr>
          <w:trHeight w:val="289"/>
          <w:jc w:val="center"/>
        </w:trPr>
        <w:tc>
          <w:tcPr>
            <w:tcW w:w="7920" w:type="dxa"/>
          </w:tcPr>
          <w:p w14:paraId="62ADAE4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14:paraId="3C02D612" w14:textId="77777777" w:rsidR="007E173E" w:rsidRPr="00564A49" w:rsidRDefault="007E173E" w:rsidP="00802F9B">
            <w:pPr>
              <w:keepNext/>
              <w:spacing w:before="0" w:after="60"/>
              <w:rPr>
                <w:rFonts w:eastAsia="MS Mincho"/>
                <w:bCs/>
                <w:lang w:val="en-US"/>
              </w:rPr>
            </w:pPr>
          </w:p>
        </w:tc>
      </w:tr>
      <w:tr w:rsidR="007E173E" w:rsidRPr="00564A49" w14:paraId="020875D7"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CE4126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74A1E62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14:paraId="199D67CA" w14:textId="77777777" w:rsidR="007E173E" w:rsidRPr="00564A49" w:rsidRDefault="007E173E" w:rsidP="007E173E">
      <w:pPr>
        <w:pStyle w:val="3N"/>
        <w:rPr>
          <w:lang w:val="en-US"/>
        </w:rPr>
      </w:pPr>
      <w:bookmarkStart w:id="1536" w:name="_Ref351039899"/>
    </w:p>
    <w:p w14:paraId="46A36A14"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37" w:name="_Ref360884668"/>
      <w:r w:rsidRPr="00564A49">
        <w:rPr>
          <w:lang w:val="en-US"/>
        </w:rPr>
        <w:lastRenderedPageBreak/>
        <w:t>Representation format syntax</w:t>
      </w:r>
    </w:p>
    <w:p w14:paraId="06296CD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2D105B56" w14:textId="77777777" w:rsidTr="00802F9B">
        <w:trPr>
          <w:trHeight w:val="289"/>
          <w:jc w:val="center"/>
        </w:trPr>
        <w:tc>
          <w:tcPr>
            <w:tcW w:w="7920" w:type="dxa"/>
          </w:tcPr>
          <w:p w14:paraId="7E422DD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14:paraId="4BE50C29" w14:textId="77777777"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14:paraId="31B862E5" w14:textId="77777777" w:rsidTr="00802F9B">
        <w:trPr>
          <w:trHeight w:val="289"/>
          <w:jc w:val="center"/>
        </w:trPr>
        <w:tc>
          <w:tcPr>
            <w:tcW w:w="7920" w:type="dxa"/>
          </w:tcPr>
          <w:p w14:paraId="678CAEE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14:paraId="1B1FE59C" w14:textId="77777777" w:rsidR="007E173E" w:rsidRPr="00564A49" w:rsidRDefault="007E173E" w:rsidP="00802F9B">
            <w:pPr>
              <w:keepNext/>
              <w:keepLines/>
              <w:spacing w:before="0" w:after="60"/>
              <w:rPr>
                <w:lang w:val="en-US"/>
              </w:rPr>
            </w:pPr>
            <w:r w:rsidRPr="00564A49">
              <w:rPr>
                <w:lang w:val="en-US"/>
              </w:rPr>
              <w:t>u(16)</w:t>
            </w:r>
          </w:p>
        </w:tc>
      </w:tr>
      <w:tr w:rsidR="007E173E" w:rsidRPr="00564A49" w14:paraId="2876A5D8" w14:textId="77777777" w:rsidTr="00802F9B">
        <w:trPr>
          <w:trHeight w:val="289"/>
          <w:jc w:val="center"/>
        </w:trPr>
        <w:tc>
          <w:tcPr>
            <w:tcW w:w="7920" w:type="dxa"/>
          </w:tcPr>
          <w:p w14:paraId="09B6C12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14:paraId="431C1C4E" w14:textId="77777777" w:rsidR="007E173E" w:rsidRPr="00564A49" w:rsidRDefault="007E173E" w:rsidP="00802F9B">
            <w:pPr>
              <w:keepNext/>
              <w:keepLines/>
              <w:spacing w:before="0" w:after="60"/>
              <w:rPr>
                <w:lang w:val="en-US"/>
              </w:rPr>
            </w:pPr>
            <w:r w:rsidRPr="00564A49">
              <w:rPr>
                <w:lang w:val="en-US"/>
              </w:rPr>
              <w:t>u(16)</w:t>
            </w:r>
          </w:p>
        </w:tc>
      </w:tr>
      <w:tr w:rsidR="007E173E" w:rsidRPr="00564A49" w14:paraId="52ECA65A" w14:textId="77777777" w:rsidTr="00802F9B">
        <w:trPr>
          <w:trHeight w:val="289"/>
          <w:jc w:val="center"/>
        </w:trPr>
        <w:tc>
          <w:tcPr>
            <w:tcW w:w="7920" w:type="dxa"/>
          </w:tcPr>
          <w:p w14:paraId="6AC50A36"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14:paraId="2425A30B"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4871112C" w14:textId="77777777" w:rsidTr="00802F9B">
        <w:trPr>
          <w:trHeight w:val="289"/>
          <w:jc w:val="center"/>
        </w:trPr>
        <w:tc>
          <w:tcPr>
            <w:tcW w:w="7920" w:type="dxa"/>
          </w:tcPr>
          <w:p w14:paraId="5BB69DD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14:paraId="07D318F5" w14:textId="77777777" w:rsidR="007E173E" w:rsidRPr="00564A49" w:rsidRDefault="007E173E" w:rsidP="00802F9B">
            <w:pPr>
              <w:keepNext/>
              <w:keepLines/>
              <w:spacing w:before="0" w:after="60"/>
              <w:rPr>
                <w:lang w:val="en-US"/>
              </w:rPr>
            </w:pPr>
          </w:p>
        </w:tc>
      </w:tr>
      <w:tr w:rsidR="007E173E" w:rsidRPr="00564A49" w14:paraId="58D7A12A" w14:textId="77777777" w:rsidTr="00802F9B">
        <w:trPr>
          <w:trHeight w:val="289"/>
          <w:jc w:val="center"/>
        </w:trPr>
        <w:tc>
          <w:tcPr>
            <w:tcW w:w="7920" w:type="dxa"/>
          </w:tcPr>
          <w:p w14:paraId="34AC983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14:paraId="5C58E1B4" w14:textId="77777777" w:rsidR="007E173E" w:rsidRPr="00564A49" w:rsidRDefault="007E173E" w:rsidP="00802F9B">
            <w:pPr>
              <w:keepNext/>
              <w:keepLines/>
              <w:spacing w:before="0" w:after="60"/>
              <w:rPr>
                <w:lang w:val="en-US"/>
              </w:rPr>
            </w:pPr>
            <w:r w:rsidRPr="00564A49">
              <w:rPr>
                <w:lang w:val="en-US"/>
              </w:rPr>
              <w:t>u(2)</w:t>
            </w:r>
          </w:p>
        </w:tc>
      </w:tr>
      <w:tr w:rsidR="007E173E" w:rsidRPr="00564A49" w14:paraId="0910F295" w14:textId="77777777" w:rsidTr="00802F9B">
        <w:trPr>
          <w:trHeight w:val="289"/>
          <w:jc w:val="center"/>
        </w:trPr>
        <w:tc>
          <w:tcPr>
            <w:tcW w:w="7920" w:type="dxa"/>
          </w:tcPr>
          <w:p w14:paraId="634E9BE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14:paraId="59BED57D" w14:textId="77777777" w:rsidR="007E173E" w:rsidRPr="00564A49" w:rsidRDefault="007E173E" w:rsidP="00802F9B">
            <w:pPr>
              <w:keepNext/>
              <w:keepLines/>
              <w:spacing w:before="0" w:after="60"/>
              <w:rPr>
                <w:lang w:val="en-US"/>
              </w:rPr>
            </w:pPr>
          </w:p>
        </w:tc>
      </w:tr>
      <w:tr w:rsidR="007E173E" w:rsidRPr="00564A49" w14:paraId="1908B0EB" w14:textId="77777777" w:rsidTr="00802F9B">
        <w:trPr>
          <w:trHeight w:val="289"/>
          <w:jc w:val="center"/>
        </w:trPr>
        <w:tc>
          <w:tcPr>
            <w:tcW w:w="7920" w:type="dxa"/>
          </w:tcPr>
          <w:p w14:paraId="6A36ED4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14:paraId="5838E07B"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36D64D01" w14:textId="77777777" w:rsidTr="00802F9B">
        <w:trPr>
          <w:trHeight w:val="289"/>
          <w:jc w:val="center"/>
        </w:trPr>
        <w:tc>
          <w:tcPr>
            <w:tcW w:w="7920" w:type="dxa"/>
          </w:tcPr>
          <w:p w14:paraId="7D77DFD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14:paraId="7AD41FD6" w14:textId="77777777" w:rsidR="007E173E" w:rsidRPr="00564A49" w:rsidRDefault="007E173E" w:rsidP="00802F9B">
            <w:pPr>
              <w:keepNext/>
              <w:keepLines/>
              <w:spacing w:before="0" w:after="60"/>
              <w:rPr>
                <w:lang w:val="en-US"/>
              </w:rPr>
            </w:pPr>
            <w:r w:rsidRPr="00564A49">
              <w:rPr>
                <w:lang w:val="en-US"/>
              </w:rPr>
              <w:t>u(4)</w:t>
            </w:r>
          </w:p>
        </w:tc>
      </w:tr>
      <w:tr w:rsidR="007E173E" w:rsidRPr="00564A49" w14:paraId="46DD28B9" w14:textId="77777777" w:rsidTr="00802F9B">
        <w:trPr>
          <w:trHeight w:val="289"/>
          <w:jc w:val="center"/>
        </w:trPr>
        <w:tc>
          <w:tcPr>
            <w:tcW w:w="7920" w:type="dxa"/>
          </w:tcPr>
          <w:p w14:paraId="5654E75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14:paraId="123CF058" w14:textId="77777777" w:rsidR="007E173E" w:rsidRPr="00564A49" w:rsidRDefault="007E173E" w:rsidP="00802F9B">
            <w:pPr>
              <w:keepNext/>
              <w:keepLines/>
              <w:spacing w:before="0" w:after="60"/>
              <w:rPr>
                <w:lang w:val="en-US"/>
              </w:rPr>
            </w:pPr>
            <w:r w:rsidRPr="00564A49">
              <w:rPr>
                <w:lang w:val="en-US"/>
              </w:rPr>
              <w:t>u(4)</w:t>
            </w:r>
          </w:p>
        </w:tc>
      </w:tr>
      <w:tr w:rsidR="007E173E" w:rsidRPr="00564A49" w14:paraId="774EA669" w14:textId="77777777" w:rsidTr="00802F9B">
        <w:trPr>
          <w:trHeight w:val="289"/>
          <w:jc w:val="center"/>
        </w:trPr>
        <w:tc>
          <w:tcPr>
            <w:tcW w:w="7920" w:type="dxa"/>
          </w:tcPr>
          <w:p w14:paraId="2D70295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14:paraId="42EF7455" w14:textId="77777777" w:rsidR="007E173E" w:rsidRPr="00564A49" w:rsidRDefault="007E173E" w:rsidP="00802F9B">
            <w:pPr>
              <w:keepNext/>
              <w:keepLines/>
              <w:spacing w:before="0" w:after="60"/>
              <w:rPr>
                <w:lang w:val="en-US"/>
              </w:rPr>
            </w:pPr>
          </w:p>
        </w:tc>
      </w:tr>
      <w:tr w:rsidR="007E173E" w:rsidRPr="00564A49" w14:paraId="34789A1E"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F52F99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4D3CE70C" w14:textId="77777777" w:rsidR="007E173E" w:rsidRPr="00564A49" w:rsidRDefault="007E173E" w:rsidP="00802F9B">
            <w:pPr>
              <w:keepNext/>
              <w:spacing w:before="0" w:after="60"/>
              <w:rPr>
                <w:rFonts w:eastAsia="MS Mincho"/>
                <w:bCs/>
                <w:lang w:val="en-US"/>
              </w:rPr>
            </w:pPr>
          </w:p>
        </w:tc>
      </w:tr>
    </w:tbl>
    <w:p w14:paraId="11BD33D0" w14:textId="77777777" w:rsidR="007E173E" w:rsidRPr="00564A49" w:rsidRDefault="007E173E" w:rsidP="007E173E">
      <w:pPr>
        <w:pStyle w:val="3N"/>
        <w:rPr>
          <w:lang w:val="en-US"/>
        </w:rPr>
      </w:pPr>
      <w:bookmarkStart w:id="1538" w:name="_Ref363160716"/>
    </w:p>
    <w:p w14:paraId="22796DE8"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14:paraId="277A31BA"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14:paraId="0BB6F89C" w14:textId="77777777" w:rsidTr="00802F9B">
        <w:trPr>
          <w:trHeight w:val="283"/>
          <w:jc w:val="center"/>
        </w:trPr>
        <w:tc>
          <w:tcPr>
            <w:tcW w:w="7920" w:type="dxa"/>
          </w:tcPr>
          <w:p w14:paraId="15D27B3F"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14:paraId="46CEEF16"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0CD08F28" w14:textId="77777777" w:rsidTr="00802F9B">
        <w:trPr>
          <w:trHeight w:val="283"/>
          <w:jc w:val="center"/>
        </w:trPr>
        <w:tc>
          <w:tcPr>
            <w:tcW w:w="7920" w:type="dxa"/>
          </w:tcPr>
          <w:p w14:paraId="056C3571"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14:paraId="234AEF71"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0C492496" w14:textId="77777777" w:rsidTr="00802F9B">
        <w:trPr>
          <w:trHeight w:val="283"/>
          <w:jc w:val="center"/>
        </w:trPr>
        <w:tc>
          <w:tcPr>
            <w:tcW w:w="7920" w:type="dxa"/>
          </w:tcPr>
          <w:p w14:paraId="3810A17C"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14:paraId="710FF579" w14:textId="77777777"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14:paraId="3914BB2F" w14:textId="77777777" w:rsidTr="00802F9B">
        <w:trPr>
          <w:trHeight w:val="283"/>
          <w:jc w:val="center"/>
        </w:trPr>
        <w:tc>
          <w:tcPr>
            <w:tcW w:w="7920" w:type="dxa"/>
          </w:tcPr>
          <w:p w14:paraId="6D0D4B42"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14:paraId="320D08BB"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75C53079" w14:textId="77777777" w:rsidTr="00802F9B">
        <w:trPr>
          <w:trHeight w:val="283"/>
          <w:jc w:val="center"/>
        </w:trPr>
        <w:tc>
          <w:tcPr>
            <w:tcW w:w="7920" w:type="dxa"/>
          </w:tcPr>
          <w:p w14:paraId="6B5DDE53"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14:paraId="0B2717B5"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70B7A0D5" w14:textId="77777777" w:rsidTr="00802F9B">
        <w:trPr>
          <w:trHeight w:val="283"/>
          <w:jc w:val="center"/>
        </w:trPr>
        <w:tc>
          <w:tcPr>
            <w:tcW w:w="7920" w:type="dxa"/>
          </w:tcPr>
          <w:p w14:paraId="28E19B3A"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14:paraId="720CD0EA" w14:textId="77777777"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14:paraId="3349B44B" w14:textId="77777777" w:rsidTr="00802F9B">
        <w:trPr>
          <w:trHeight w:val="283"/>
          <w:jc w:val="center"/>
        </w:trPr>
        <w:tc>
          <w:tcPr>
            <w:tcW w:w="7920" w:type="dxa"/>
          </w:tcPr>
          <w:p w14:paraId="4FA20716"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14:paraId="15F6ACA3"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59D142ED" w14:textId="77777777" w:rsidTr="00802F9B">
        <w:trPr>
          <w:trHeight w:val="283"/>
          <w:jc w:val="center"/>
        </w:trPr>
        <w:tc>
          <w:tcPr>
            <w:tcW w:w="7920" w:type="dxa"/>
          </w:tcPr>
          <w:p w14:paraId="2D967B3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14:paraId="01028C69"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65886265" w14:textId="77777777" w:rsidTr="00802F9B">
        <w:trPr>
          <w:trHeight w:val="283"/>
          <w:jc w:val="center"/>
        </w:trPr>
        <w:tc>
          <w:tcPr>
            <w:tcW w:w="7920" w:type="dxa"/>
          </w:tcPr>
          <w:p w14:paraId="4C017370"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14:paraId="6EB65FDC"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1B4FAA35" w14:textId="77777777" w:rsidTr="00802F9B">
        <w:trPr>
          <w:trHeight w:val="283"/>
          <w:jc w:val="center"/>
        </w:trPr>
        <w:tc>
          <w:tcPr>
            <w:tcW w:w="7920" w:type="dxa"/>
          </w:tcPr>
          <w:p w14:paraId="3C33B70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14:paraId="270238F4"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11779E4F" w14:textId="77777777" w:rsidTr="00802F9B">
        <w:trPr>
          <w:trHeight w:val="283"/>
          <w:jc w:val="center"/>
        </w:trPr>
        <w:tc>
          <w:tcPr>
            <w:tcW w:w="7920" w:type="dxa"/>
          </w:tcPr>
          <w:p w14:paraId="5A416441"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14:paraId="19B009E0"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6C44C436" w14:textId="77777777" w:rsidTr="00802F9B">
        <w:trPr>
          <w:trHeight w:val="283"/>
          <w:jc w:val="center"/>
        </w:trPr>
        <w:tc>
          <w:tcPr>
            <w:tcW w:w="7920" w:type="dxa"/>
          </w:tcPr>
          <w:p w14:paraId="3500FE90"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14:paraId="0232A731"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1B58E0DF" w14:textId="77777777" w:rsidTr="00802F9B">
        <w:trPr>
          <w:trHeight w:val="283"/>
          <w:jc w:val="center"/>
        </w:trPr>
        <w:tc>
          <w:tcPr>
            <w:tcW w:w="7920" w:type="dxa"/>
          </w:tcPr>
          <w:p w14:paraId="25283B6A"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14:paraId="137C1C5D"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401C3F8F" w14:textId="77777777" w:rsidTr="00802F9B">
        <w:trPr>
          <w:trHeight w:val="283"/>
          <w:jc w:val="center"/>
        </w:trPr>
        <w:tc>
          <w:tcPr>
            <w:tcW w:w="7920" w:type="dxa"/>
          </w:tcPr>
          <w:p w14:paraId="3BB7909F"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14:paraId="0C33F3CA"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0DC11A17" w14:textId="77777777" w:rsidTr="00802F9B">
        <w:trPr>
          <w:trHeight w:val="283"/>
          <w:jc w:val="center"/>
        </w:trPr>
        <w:tc>
          <w:tcPr>
            <w:tcW w:w="7920" w:type="dxa"/>
          </w:tcPr>
          <w:p w14:paraId="16BF2D1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14:paraId="3F32750C"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7371041C" w14:textId="77777777" w:rsidTr="00802F9B">
        <w:trPr>
          <w:trHeight w:val="283"/>
          <w:jc w:val="center"/>
        </w:trPr>
        <w:tc>
          <w:tcPr>
            <w:tcW w:w="7920" w:type="dxa"/>
          </w:tcPr>
          <w:p w14:paraId="441297D5"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14:paraId="1857980E"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51D8F132" w14:textId="77777777" w:rsidTr="00802F9B">
        <w:trPr>
          <w:trHeight w:val="283"/>
          <w:jc w:val="center"/>
        </w:trPr>
        <w:tc>
          <w:tcPr>
            <w:tcW w:w="7920" w:type="dxa"/>
          </w:tcPr>
          <w:p w14:paraId="51B79AC2"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14:paraId="0BB8F699"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01E4F963" w14:textId="77777777" w:rsidTr="00802F9B">
        <w:trPr>
          <w:trHeight w:val="283"/>
          <w:jc w:val="center"/>
        </w:trPr>
        <w:tc>
          <w:tcPr>
            <w:tcW w:w="7920" w:type="dxa"/>
          </w:tcPr>
          <w:p w14:paraId="0AA9EC0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14:paraId="33D15CE1" w14:textId="77777777" w:rsidR="007E173E" w:rsidRPr="00564A49" w:rsidRDefault="007E173E" w:rsidP="00802F9B">
            <w:pPr>
              <w:tabs>
                <w:tab w:val="clear" w:pos="794"/>
                <w:tab w:val="clear" w:pos="1191"/>
                <w:tab w:val="clear" w:pos="1588"/>
                <w:tab w:val="clear" w:pos="1985"/>
              </w:tabs>
              <w:spacing w:before="0" w:after="60"/>
            </w:pPr>
          </w:p>
        </w:tc>
      </w:tr>
    </w:tbl>
    <w:p w14:paraId="483FEFAE" w14:textId="77777777" w:rsidR="007E173E" w:rsidRPr="00564A49" w:rsidRDefault="007E173E" w:rsidP="007E173E">
      <w:pPr>
        <w:pStyle w:val="3N"/>
        <w:rPr>
          <w:lang w:val="en-US"/>
        </w:rPr>
      </w:pPr>
    </w:p>
    <w:p w14:paraId="57DAC033"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14:paraId="7E0C5B2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1F1BF10B" w14:textId="77777777" w:rsidTr="00802F9B">
        <w:trPr>
          <w:trHeight w:val="289"/>
          <w:jc w:val="center"/>
        </w:trPr>
        <w:tc>
          <w:tcPr>
            <w:tcW w:w="7920" w:type="dxa"/>
          </w:tcPr>
          <w:p w14:paraId="3B113C29"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14:paraId="1F3DC0D8" w14:textId="77777777"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14:paraId="68E96979" w14:textId="77777777" w:rsidTr="00802F9B">
        <w:trPr>
          <w:trHeight w:val="289"/>
          <w:jc w:val="center"/>
        </w:trPr>
        <w:tc>
          <w:tcPr>
            <w:tcW w:w="7920" w:type="dxa"/>
          </w:tcPr>
          <w:p w14:paraId="0DFAECE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14:paraId="6E5FB68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FC312DF" w14:textId="77777777" w:rsidTr="00802F9B">
        <w:trPr>
          <w:trHeight w:val="289"/>
          <w:jc w:val="center"/>
        </w:trPr>
        <w:tc>
          <w:tcPr>
            <w:tcW w:w="7920" w:type="dxa"/>
          </w:tcPr>
          <w:p w14:paraId="5D80357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14:paraId="1A906017" w14:textId="77777777" w:rsidR="007E173E" w:rsidRPr="00564A49" w:rsidRDefault="007E173E" w:rsidP="00802F9B">
            <w:pPr>
              <w:keepNext/>
              <w:spacing w:before="0" w:after="60"/>
              <w:rPr>
                <w:rFonts w:eastAsia="MS Mincho"/>
                <w:bCs/>
                <w:lang w:val="en-US"/>
              </w:rPr>
            </w:pPr>
          </w:p>
        </w:tc>
      </w:tr>
      <w:tr w:rsidR="007E173E" w:rsidRPr="00564A49" w14:paraId="29F8440B" w14:textId="77777777" w:rsidTr="00802F9B">
        <w:trPr>
          <w:trHeight w:val="289"/>
          <w:jc w:val="center"/>
        </w:trPr>
        <w:tc>
          <w:tcPr>
            <w:tcW w:w="7920" w:type="dxa"/>
          </w:tcPr>
          <w:p w14:paraId="69B7B78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14:paraId="48095B16" w14:textId="77777777"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14:paraId="365F44EC" w14:textId="77777777" w:rsidTr="00802F9B">
        <w:trPr>
          <w:trHeight w:val="289"/>
          <w:jc w:val="center"/>
        </w:trPr>
        <w:tc>
          <w:tcPr>
            <w:tcW w:w="7920" w:type="dxa"/>
          </w:tcPr>
          <w:p w14:paraId="345726C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14:paraId="0E7840EC" w14:textId="77777777" w:rsidR="007E173E" w:rsidRPr="00564A49" w:rsidRDefault="007E173E" w:rsidP="00802F9B">
            <w:pPr>
              <w:keepNext/>
              <w:spacing w:before="0" w:after="60"/>
              <w:rPr>
                <w:rFonts w:eastAsia="MS Mincho"/>
                <w:bCs/>
                <w:lang w:val="en-US"/>
              </w:rPr>
            </w:pPr>
          </w:p>
        </w:tc>
      </w:tr>
      <w:tr w:rsidR="007E173E" w:rsidRPr="00564A49" w14:paraId="381AA07A" w14:textId="77777777" w:rsidTr="00802F9B">
        <w:trPr>
          <w:trHeight w:val="289"/>
          <w:jc w:val="center"/>
        </w:trPr>
        <w:tc>
          <w:tcPr>
            <w:tcW w:w="7920" w:type="dxa"/>
          </w:tcPr>
          <w:p w14:paraId="7FE3EB7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14:paraId="65CE5834" w14:textId="77777777"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14:paraId="502D0D77" w14:textId="77777777" w:rsidTr="00802F9B">
        <w:trPr>
          <w:trHeight w:val="289"/>
          <w:jc w:val="center"/>
        </w:trPr>
        <w:tc>
          <w:tcPr>
            <w:tcW w:w="7920" w:type="dxa"/>
          </w:tcPr>
          <w:p w14:paraId="708B3D2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14:paraId="28B5593C"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44451E82" w14:textId="77777777" w:rsidTr="00802F9B">
        <w:trPr>
          <w:trHeight w:val="289"/>
          <w:jc w:val="center"/>
        </w:trPr>
        <w:tc>
          <w:tcPr>
            <w:tcW w:w="7920" w:type="dxa"/>
          </w:tcPr>
          <w:p w14:paraId="6B6A70A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14:paraId="6D71DD56"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390A4E01" w14:textId="77777777" w:rsidTr="00802F9B">
        <w:trPr>
          <w:trHeight w:val="289"/>
          <w:jc w:val="center"/>
        </w:trPr>
        <w:tc>
          <w:tcPr>
            <w:tcW w:w="7920" w:type="dxa"/>
          </w:tcPr>
          <w:p w14:paraId="2AB03B3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14:paraId="45DC8C97" w14:textId="77777777" w:rsidR="007E173E" w:rsidRPr="00564A49" w:rsidRDefault="007E173E" w:rsidP="00802F9B">
            <w:pPr>
              <w:keepNext/>
              <w:keepLines/>
              <w:spacing w:before="0" w:after="60"/>
              <w:rPr>
                <w:lang w:val="en-US"/>
              </w:rPr>
            </w:pPr>
          </w:p>
        </w:tc>
      </w:tr>
      <w:tr w:rsidR="007E173E" w:rsidRPr="00564A49" w14:paraId="553DA58E" w14:textId="77777777" w:rsidTr="00802F9B">
        <w:trPr>
          <w:trHeight w:val="289"/>
          <w:jc w:val="center"/>
        </w:trPr>
        <w:tc>
          <w:tcPr>
            <w:tcW w:w="7920" w:type="dxa"/>
          </w:tcPr>
          <w:p w14:paraId="5B5F4B56"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 xml:space="preserve">for( i = </w:t>
            </w:r>
            <w:ins w:id="1539" w:author="Sachin Deshpande" w:date="2014-02-20T16:55:00Z">
              <w:r w:rsidR="00F3211E" w:rsidRPr="00922F83">
                <w:rPr>
                  <w:rFonts w:eastAsia="Batang"/>
                  <w:bCs/>
                  <w:lang w:val="en-US" w:eastAsia="ko-KR"/>
                </w:rPr>
                <w:t>vps_base_layer_external_flag</w:t>
              </w:r>
              <w:r w:rsidR="00F3211E">
                <w:rPr>
                  <w:rFonts w:eastAsia="Batang"/>
                  <w:bCs/>
                  <w:lang w:val="en-US" w:eastAsia="ko-KR"/>
                </w:rPr>
                <w:t xml:space="preserve"> ? 1 : </w:t>
              </w:r>
            </w:ins>
            <w:r w:rsidRPr="00564A49">
              <w:rPr>
                <w:rFonts w:eastAsia="Batang"/>
                <w:bCs/>
                <w:lang w:val="en-US" w:eastAsia="ko-KR"/>
              </w:rPr>
              <w:t>0; i  &lt;=  vps_number_layer_sets_minus1; i++ )</w:t>
            </w:r>
          </w:p>
        </w:tc>
        <w:tc>
          <w:tcPr>
            <w:tcW w:w="1153" w:type="dxa"/>
          </w:tcPr>
          <w:p w14:paraId="71DA0D50" w14:textId="77777777" w:rsidR="007E173E" w:rsidRPr="00564A49" w:rsidRDefault="007E173E" w:rsidP="00802F9B">
            <w:pPr>
              <w:keepNext/>
              <w:keepLines/>
              <w:spacing w:before="0" w:after="60"/>
              <w:rPr>
                <w:lang w:val="en-US"/>
              </w:rPr>
            </w:pPr>
          </w:p>
        </w:tc>
      </w:tr>
      <w:tr w:rsidR="007E173E" w:rsidRPr="00564A49" w14:paraId="41590DB6" w14:textId="77777777" w:rsidTr="00802F9B">
        <w:trPr>
          <w:cantSplit/>
          <w:trHeight w:val="289"/>
          <w:jc w:val="center"/>
        </w:trPr>
        <w:tc>
          <w:tcPr>
            <w:tcW w:w="7920" w:type="dxa"/>
          </w:tcPr>
          <w:p w14:paraId="39051D37" w14:textId="77777777" w:rsidR="007E173E" w:rsidRPr="00564A49" w:rsidRDefault="007E173E" w:rsidP="00F3211E">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 xml:space="preserve">for( j = </w:t>
            </w:r>
            <w:commentRangeStart w:id="1540"/>
            <w:ins w:id="1541" w:author="Ye-Kui Wang" w:date="2014-02-11T11:08:00Z">
              <w:del w:id="1542" w:author="Sachin Deshpande" w:date="2014-02-20T16:55:00Z">
                <w:r w:rsidR="00922F83" w:rsidRPr="00922F83" w:rsidDel="00F3211E">
                  <w:rPr>
                    <w:rFonts w:eastAsia="Batang"/>
                    <w:bCs/>
                    <w:lang w:val="en-US" w:eastAsia="ko-KR"/>
                  </w:rPr>
                  <w:delText>vps_base_layer_external_flag</w:delText>
                </w:r>
                <w:r w:rsidR="00922F83" w:rsidDel="00F3211E">
                  <w:rPr>
                    <w:rFonts w:eastAsia="Batang"/>
                    <w:bCs/>
                    <w:lang w:val="en-US" w:eastAsia="ko-KR"/>
                  </w:rPr>
                  <w:delText xml:space="preserve"> ? 1 : </w:delText>
                </w:r>
              </w:del>
            </w:ins>
            <w:commentRangeEnd w:id="1540"/>
            <w:r w:rsidR="00FE6EDF">
              <w:rPr>
                <w:rStyle w:val="CommentReference"/>
                <w:rFonts w:ascii="Times New Roman" w:hAnsi="Times New Roman"/>
              </w:rPr>
              <w:commentReference w:id="1540"/>
            </w:r>
            <w:r w:rsidRPr="00564A49">
              <w:rPr>
                <w:bCs/>
                <w:lang w:val="en-US"/>
              </w:rPr>
              <w:t>0;</w:t>
            </w:r>
            <w:ins w:id="1543" w:author="Ye-Kui Wang" w:date="2014-02-11T11:08:00Z">
              <w:r w:rsidR="00922F83">
                <w:rPr>
                  <w:bCs/>
                  <w:lang w:val="en-US"/>
                </w:rPr>
                <w:br/>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ins>
            <w:del w:id="1544" w:author="Ye-Kui Wang" w:date="2014-02-11T11:08:00Z">
              <w:r w:rsidRPr="00564A49" w:rsidDel="00922F83">
                <w:rPr>
                  <w:bCs/>
                  <w:lang w:val="en-US"/>
                </w:rPr>
                <w:delText xml:space="preserve"> </w:delText>
              </w:r>
            </w:del>
            <w:r w:rsidRPr="00564A49">
              <w:rPr>
                <w:bCs/>
                <w:lang w:val="en-US"/>
              </w:rPr>
              <w:t>j  &lt;=  vps_max_sub_layers_minus1; j++ ) {</w:t>
            </w:r>
          </w:p>
        </w:tc>
        <w:tc>
          <w:tcPr>
            <w:tcW w:w="1153" w:type="dxa"/>
          </w:tcPr>
          <w:p w14:paraId="143E9EA6" w14:textId="77777777" w:rsidR="007E173E" w:rsidRPr="00564A49" w:rsidRDefault="007E173E" w:rsidP="00802F9B">
            <w:pPr>
              <w:pStyle w:val="tablecell"/>
              <w:rPr>
                <w:lang w:val="en-US"/>
              </w:rPr>
            </w:pPr>
          </w:p>
        </w:tc>
      </w:tr>
      <w:tr w:rsidR="007E173E" w:rsidRPr="00564A49" w14:paraId="4D31B271" w14:textId="77777777" w:rsidTr="00802F9B">
        <w:trPr>
          <w:cantSplit/>
          <w:trHeight w:val="289"/>
          <w:jc w:val="center"/>
        </w:trPr>
        <w:tc>
          <w:tcPr>
            <w:tcW w:w="7920" w:type="dxa"/>
          </w:tcPr>
          <w:p w14:paraId="106FDCEE" w14:textId="77777777"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14:paraId="2E7B59D3" w14:textId="77777777" w:rsidR="007E173E" w:rsidRPr="00564A49" w:rsidRDefault="007E173E" w:rsidP="00802F9B">
            <w:pPr>
              <w:pStyle w:val="tablecell"/>
              <w:rPr>
                <w:lang w:val="en-US"/>
              </w:rPr>
            </w:pPr>
          </w:p>
        </w:tc>
      </w:tr>
      <w:tr w:rsidR="007E173E" w:rsidRPr="00564A49" w14:paraId="60ED95DC" w14:textId="77777777" w:rsidTr="00802F9B">
        <w:trPr>
          <w:cantSplit/>
          <w:trHeight w:val="289"/>
          <w:jc w:val="center"/>
        </w:trPr>
        <w:tc>
          <w:tcPr>
            <w:tcW w:w="7920" w:type="dxa"/>
          </w:tcPr>
          <w:p w14:paraId="06977B23" w14:textId="77777777"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14:paraId="7C5B9845" w14:textId="77777777" w:rsidR="007E173E" w:rsidRPr="00564A49" w:rsidRDefault="007E173E" w:rsidP="00802F9B">
            <w:pPr>
              <w:pStyle w:val="tablecell"/>
              <w:rPr>
                <w:lang w:val="en-US"/>
              </w:rPr>
            </w:pPr>
            <w:r w:rsidRPr="00564A49">
              <w:rPr>
                <w:lang w:val="en-US"/>
              </w:rPr>
              <w:t>u(1)</w:t>
            </w:r>
          </w:p>
        </w:tc>
      </w:tr>
      <w:tr w:rsidR="007E173E" w:rsidRPr="00564A49" w14:paraId="351FEBAF" w14:textId="77777777" w:rsidTr="00802F9B">
        <w:trPr>
          <w:cantSplit/>
          <w:trHeight w:val="289"/>
          <w:jc w:val="center"/>
        </w:trPr>
        <w:tc>
          <w:tcPr>
            <w:tcW w:w="7920" w:type="dxa"/>
          </w:tcPr>
          <w:p w14:paraId="159B106F" w14:textId="77777777"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14:paraId="78D2414C" w14:textId="77777777" w:rsidR="007E173E" w:rsidRPr="00564A49" w:rsidRDefault="007E173E" w:rsidP="00802F9B">
            <w:pPr>
              <w:pStyle w:val="tablecell"/>
              <w:rPr>
                <w:lang w:val="en-US"/>
              </w:rPr>
            </w:pPr>
          </w:p>
        </w:tc>
      </w:tr>
      <w:tr w:rsidR="007E173E" w:rsidRPr="00564A49" w14:paraId="1815D060" w14:textId="77777777" w:rsidTr="00802F9B">
        <w:trPr>
          <w:cantSplit/>
          <w:trHeight w:val="289"/>
          <w:jc w:val="center"/>
        </w:trPr>
        <w:tc>
          <w:tcPr>
            <w:tcW w:w="7920" w:type="dxa"/>
          </w:tcPr>
          <w:p w14:paraId="24A161C8" w14:textId="77777777"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14:paraId="5E30FAE3" w14:textId="77777777" w:rsidR="007E173E" w:rsidRPr="00564A49" w:rsidRDefault="007E173E" w:rsidP="00802F9B">
            <w:pPr>
              <w:pStyle w:val="tablecell"/>
              <w:rPr>
                <w:lang w:val="en-US"/>
              </w:rPr>
            </w:pPr>
            <w:r w:rsidRPr="00564A49">
              <w:rPr>
                <w:lang w:val="en-US"/>
              </w:rPr>
              <w:t>u(1)</w:t>
            </w:r>
          </w:p>
        </w:tc>
      </w:tr>
      <w:tr w:rsidR="007E173E" w:rsidRPr="00564A49" w14:paraId="3C36B3E8" w14:textId="77777777" w:rsidTr="00802F9B">
        <w:trPr>
          <w:cantSplit/>
          <w:trHeight w:val="289"/>
          <w:jc w:val="center"/>
        </w:trPr>
        <w:tc>
          <w:tcPr>
            <w:tcW w:w="7920" w:type="dxa"/>
          </w:tcPr>
          <w:p w14:paraId="17E7BAA9" w14:textId="77777777"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14:paraId="2FF09952" w14:textId="77777777" w:rsidR="007E173E" w:rsidRPr="00564A49" w:rsidRDefault="007E173E" w:rsidP="00802F9B">
            <w:pPr>
              <w:pStyle w:val="tablecell"/>
              <w:rPr>
                <w:lang w:val="en-US" w:eastAsia="ko-KR"/>
              </w:rPr>
            </w:pPr>
          </w:p>
        </w:tc>
      </w:tr>
      <w:tr w:rsidR="007E173E" w:rsidRPr="00564A49" w14:paraId="2C67E1F9" w14:textId="77777777" w:rsidTr="00802F9B">
        <w:trPr>
          <w:cantSplit/>
          <w:trHeight w:val="289"/>
          <w:jc w:val="center"/>
        </w:trPr>
        <w:tc>
          <w:tcPr>
            <w:tcW w:w="7920" w:type="dxa"/>
          </w:tcPr>
          <w:p w14:paraId="19A0B24F" w14:textId="77777777"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14:paraId="44E5512C" w14:textId="77777777" w:rsidR="007E173E" w:rsidRPr="00564A49" w:rsidRDefault="007E173E" w:rsidP="00802F9B">
            <w:pPr>
              <w:pStyle w:val="tablecell"/>
              <w:rPr>
                <w:lang w:val="en-US" w:eastAsia="ko-KR"/>
              </w:rPr>
            </w:pPr>
            <w:r w:rsidRPr="00564A49">
              <w:rPr>
                <w:lang w:val="en-US"/>
              </w:rPr>
              <w:t>u(16)</w:t>
            </w:r>
          </w:p>
        </w:tc>
      </w:tr>
      <w:tr w:rsidR="007E173E" w:rsidRPr="00564A49" w14:paraId="70B7963C" w14:textId="77777777" w:rsidTr="00802F9B">
        <w:trPr>
          <w:cantSplit/>
          <w:trHeight w:val="289"/>
          <w:jc w:val="center"/>
        </w:trPr>
        <w:tc>
          <w:tcPr>
            <w:tcW w:w="7920" w:type="dxa"/>
          </w:tcPr>
          <w:p w14:paraId="2854D0E5"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14:paraId="58DEA6F3" w14:textId="77777777" w:rsidR="007E173E" w:rsidRPr="00564A49" w:rsidRDefault="007E173E" w:rsidP="00802F9B">
            <w:pPr>
              <w:pStyle w:val="tablecell"/>
              <w:rPr>
                <w:lang w:val="en-US"/>
              </w:rPr>
            </w:pPr>
            <w:r w:rsidRPr="00564A49">
              <w:rPr>
                <w:lang w:val="en-US"/>
              </w:rPr>
              <w:t>u(16)</w:t>
            </w:r>
          </w:p>
        </w:tc>
      </w:tr>
      <w:tr w:rsidR="007E173E" w:rsidRPr="00564A49" w14:paraId="000CA137" w14:textId="77777777" w:rsidTr="00802F9B">
        <w:trPr>
          <w:cantSplit/>
          <w:trHeight w:val="289"/>
          <w:jc w:val="center"/>
        </w:trPr>
        <w:tc>
          <w:tcPr>
            <w:tcW w:w="7920" w:type="dxa"/>
          </w:tcPr>
          <w:p w14:paraId="4E0B7375"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14:paraId="28592C7E" w14:textId="77777777" w:rsidR="007E173E" w:rsidRPr="00564A49" w:rsidRDefault="007E173E" w:rsidP="00802F9B">
            <w:pPr>
              <w:pStyle w:val="tablecell"/>
              <w:rPr>
                <w:lang w:val="en-US"/>
              </w:rPr>
            </w:pPr>
          </w:p>
        </w:tc>
      </w:tr>
      <w:tr w:rsidR="007E173E" w:rsidRPr="00564A49" w14:paraId="1E24DAD4" w14:textId="77777777" w:rsidTr="00802F9B">
        <w:trPr>
          <w:cantSplit/>
          <w:trHeight w:val="289"/>
          <w:jc w:val="center"/>
        </w:trPr>
        <w:tc>
          <w:tcPr>
            <w:tcW w:w="7920" w:type="dxa"/>
          </w:tcPr>
          <w:p w14:paraId="7F915A5F"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14:paraId="0644F2D7" w14:textId="77777777" w:rsidR="007E173E" w:rsidRPr="00564A49" w:rsidRDefault="007E173E" w:rsidP="00802F9B">
            <w:pPr>
              <w:pStyle w:val="tablecell"/>
              <w:rPr>
                <w:lang w:val="en-US"/>
              </w:rPr>
            </w:pPr>
          </w:p>
        </w:tc>
      </w:tr>
      <w:tr w:rsidR="007E173E" w:rsidRPr="00564A49" w14:paraId="206EBDB5" w14:textId="77777777" w:rsidTr="00802F9B">
        <w:trPr>
          <w:cantSplit/>
          <w:trHeight w:val="289"/>
          <w:jc w:val="center"/>
        </w:trPr>
        <w:tc>
          <w:tcPr>
            <w:tcW w:w="7920" w:type="dxa"/>
          </w:tcPr>
          <w:p w14:paraId="06EBBDC0"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14:paraId="1CDB3436" w14:textId="77777777" w:rsidR="007E173E" w:rsidRPr="00564A49" w:rsidRDefault="007E173E" w:rsidP="00802F9B">
            <w:pPr>
              <w:pStyle w:val="tablecell"/>
              <w:rPr>
                <w:lang w:val="en-US"/>
              </w:rPr>
            </w:pPr>
            <w:r w:rsidRPr="00564A49">
              <w:rPr>
                <w:lang w:val="en-US"/>
              </w:rPr>
              <w:t>u(2)</w:t>
            </w:r>
          </w:p>
        </w:tc>
      </w:tr>
      <w:tr w:rsidR="007E173E" w:rsidRPr="00564A49" w14:paraId="650A7E9B" w14:textId="77777777" w:rsidTr="00802F9B">
        <w:trPr>
          <w:cantSplit/>
          <w:trHeight w:val="289"/>
          <w:jc w:val="center"/>
        </w:trPr>
        <w:tc>
          <w:tcPr>
            <w:tcW w:w="7920" w:type="dxa"/>
          </w:tcPr>
          <w:p w14:paraId="5370842C"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14:paraId="1E8B6766" w14:textId="77777777" w:rsidR="007E173E" w:rsidRPr="00564A49" w:rsidRDefault="007E173E" w:rsidP="00802F9B">
            <w:pPr>
              <w:pStyle w:val="tablecell"/>
              <w:rPr>
                <w:lang w:val="en-US"/>
              </w:rPr>
            </w:pPr>
            <w:r w:rsidRPr="00564A49">
              <w:rPr>
                <w:lang w:val="en-US"/>
              </w:rPr>
              <w:t>u(16)</w:t>
            </w:r>
          </w:p>
        </w:tc>
      </w:tr>
      <w:tr w:rsidR="007E173E" w:rsidRPr="00564A49" w14:paraId="1D2BFFB6" w14:textId="77777777" w:rsidTr="00802F9B">
        <w:trPr>
          <w:cantSplit/>
          <w:trHeight w:val="289"/>
          <w:jc w:val="center"/>
        </w:trPr>
        <w:tc>
          <w:tcPr>
            <w:tcW w:w="7920" w:type="dxa"/>
          </w:tcPr>
          <w:p w14:paraId="5EA7F63F"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14:paraId="6C9EA4FA" w14:textId="77777777" w:rsidR="007E173E" w:rsidRPr="00564A49" w:rsidRDefault="007E173E" w:rsidP="00802F9B">
            <w:pPr>
              <w:pStyle w:val="tablecell"/>
              <w:rPr>
                <w:lang w:val="en-US"/>
              </w:rPr>
            </w:pPr>
          </w:p>
        </w:tc>
      </w:tr>
      <w:tr w:rsidR="007E173E" w:rsidRPr="00564A49" w14:paraId="3C94D41A"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BFDAA6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0D7E2D19" w14:textId="77777777" w:rsidR="007E173E" w:rsidRPr="00564A49" w:rsidRDefault="007E173E" w:rsidP="00802F9B">
            <w:pPr>
              <w:keepNext/>
              <w:spacing w:before="0" w:after="60"/>
              <w:rPr>
                <w:rFonts w:eastAsia="MS Mincho"/>
                <w:bCs/>
                <w:lang w:val="en-US"/>
              </w:rPr>
            </w:pPr>
          </w:p>
        </w:tc>
      </w:tr>
      <w:tr w:rsidR="007E173E" w:rsidRPr="00564A49" w14:paraId="36F5A482" w14:textId="77777777" w:rsidTr="00802F9B">
        <w:trPr>
          <w:cantSplit/>
          <w:trHeight w:val="289"/>
          <w:jc w:val="center"/>
        </w:trPr>
        <w:tc>
          <w:tcPr>
            <w:tcW w:w="7920" w:type="dxa"/>
          </w:tcPr>
          <w:p w14:paraId="3499AFE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14:paraId="06FD1AB1" w14:textId="77777777" w:rsidR="007E173E" w:rsidRPr="00564A49" w:rsidRDefault="007E173E" w:rsidP="00802F9B">
            <w:pPr>
              <w:pStyle w:val="tablecell"/>
              <w:rPr>
                <w:lang w:val="en-US"/>
              </w:rPr>
            </w:pPr>
            <w:r w:rsidRPr="00564A49">
              <w:rPr>
                <w:lang w:val="en-US"/>
              </w:rPr>
              <w:t>u(1)</w:t>
            </w:r>
          </w:p>
        </w:tc>
      </w:tr>
      <w:tr w:rsidR="007E173E" w:rsidRPr="00564A49" w14:paraId="0047AAD3" w14:textId="77777777" w:rsidTr="00802F9B">
        <w:trPr>
          <w:cantSplit/>
          <w:trHeight w:val="289"/>
          <w:jc w:val="center"/>
        </w:trPr>
        <w:tc>
          <w:tcPr>
            <w:tcW w:w="7920" w:type="dxa"/>
          </w:tcPr>
          <w:p w14:paraId="08B4EF8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14:paraId="205537BA" w14:textId="77777777" w:rsidR="007E173E" w:rsidRPr="00564A49" w:rsidRDefault="007E173E" w:rsidP="00802F9B">
            <w:pPr>
              <w:pStyle w:val="tablecell"/>
              <w:rPr>
                <w:lang w:val="en-US"/>
              </w:rPr>
            </w:pPr>
          </w:p>
        </w:tc>
      </w:tr>
      <w:tr w:rsidR="007E173E" w:rsidRPr="00564A49" w14:paraId="54E8BE15" w14:textId="77777777" w:rsidTr="00802F9B">
        <w:trPr>
          <w:cantSplit/>
          <w:trHeight w:val="289"/>
          <w:jc w:val="center"/>
        </w:trPr>
        <w:tc>
          <w:tcPr>
            <w:tcW w:w="7920" w:type="dxa"/>
          </w:tcPr>
          <w:p w14:paraId="5871025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14:paraId="0274C651" w14:textId="77777777" w:rsidR="007E173E" w:rsidRPr="00564A49" w:rsidRDefault="007E173E" w:rsidP="00802F9B">
            <w:pPr>
              <w:pStyle w:val="tablecell"/>
              <w:rPr>
                <w:lang w:val="en-US"/>
              </w:rPr>
            </w:pPr>
            <w:r w:rsidRPr="00564A49">
              <w:rPr>
                <w:lang w:val="en-US"/>
              </w:rPr>
              <w:t>u(4)</w:t>
            </w:r>
          </w:p>
        </w:tc>
      </w:tr>
      <w:tr w:rsidR="007E173E" w:rsidRPr="00564A49" w14:paraId="4E448208" w14:textId="77777777" w:rsidTr="00802F9B">
        <w:trPr>
          <w:cantSplit/>
          <w:trHeight w:val="289"/>
          <w:jc w:val="center"/>
        </w:trPr>
        <w:tc>
          <w:tcPr>
            <w:tcW w:w="7920" w:type="dxa"/>
          </w:tcPr>
          <w:p w14:paraId="7FD10F5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ins w:id="1545" w:author="Ye-Kui Wang" w:date="2014-02-11T11:09:00Z">
              <w:r w:rsidR="00922F83">
                <w:rPr>
                  <w:rFonts w:ascii="Times New Roman" w:hAnsi="Times New Roman"/>
                  <w:bCs/>
                  <w:lang w:val="en-US"/>
                </w:rPr>
                <w:t xml:space="preserve"> </w:t>
              </w:r>
            </w:ins>
            <w:r w:rsidRPr="00564A49">
              <w:rPr>
                <w:rFonts w:ascii="Times New Roman" w:hAnsi="Times New Roman"/>
                <w:bCs/>
                <w:lang w:val="en-US"/>
              </w:rPr>
              <w:t xml:space="preserve">&lt;= </w:t>
            </w:r>
            <w:ins w:id="1546" w:author="Ye-Kui Wang" w:date="2014-02-11T11:09:00Z">
              <w:r w:rsidR="00922F83">
                <w:rPr>
                  <w:rFonts w:ascii="Times New Roman" w:hAnsi="Times New Roman"/>
                  <w:bCs/>
                  <w:lang w:val="en-US"/>
                </w:rPr>
                <w:t xml:space="preserve"> </w:t>
              </w:r>
            </w:ins>
            <w:r w:rsidRPr="00564A49">
              <w:rPr>
                <w:rFonts w:ascii="Times New Roman" w:hAnsi="Times New Roman"/>
                <w:bCs/>
                <w:lang w:val="en-US"/>
              </w:rPr>
              <w:t>vps_num_video_signal_info_minus1; i++ )</w:t>
            </w:r>
          </w:p>
        </w:tc>
        <w:tc>
          <w:tcPr>
            <w:tcW w:w="1153" w:type="dxa"/>
          </w:tcPr>
          <w:p w14:paraId="12472433" w14:textId="77777777" w:rsidR="007E173E" w:rsidRPr="00564A49" w:rsidRDefault="007E173E" w:rsidP="00802F9B">
            <w:pPr>
              <w:pStyle w:val="tablecell"/>
              <w:rPr>
                <w:lang w:val="en-US"/>
              </w:rPr>
            </w:pPr>
          </w:p>
        </w:tc>
      </w:tr>
      <w:tr w:rsidR="007E173E" w:rsidRPr="00564A49" w14:paraId="2C5B3B3C" w14:textId="77777777" w:rsidTr="00802F9B">
        <w:trPr>
          <w:cantSplit/>
          <w:trHeight w:val="289"/>
          <w:jc w:val="center"/>
        </w:trPr>
        <w:tc>
          <w:tcPr>
            <w:tcW w:w="7920" w:type="dxa"/>
          </w:tcPr>
          <w:p w14:paraId="353D4E0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14:paraId="0BE6B284" w14:textId="77777777" w:rsidR="007E173E" w:rsidRPr="00564A49" w:rsidRDefault="007E173E" w:rsidP="00802F9B">
            <w:pPr>
              <w:pStyle w:val="tablecell"/>
              <w:rPr>
                <w:lang w:val="en-US"/>
              </w:rPr>
            </w:pPr>
          </w:p>
        </w:tc>
      </w:tr>
      <w:tr w:rsidR="007E173E" w:rsidRPr="00564A49" w14:paraId="2A9C11C1" w14:textId="77777777" w:rsidTr="00802F9B">
        <w:trPr>
          <w:cantSplit/>
          <w:trHeight w:val="289"/>
          <w:jc w:val="center"/>
        </w:trPr>
        <w:tc>
          <w:tcPr>
            <w:tcW w:w="7920" w:type="dxa"/>
          </w:tcPr>
          <w:p w14:paraId="42FC390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14:paraId="6123846C" w14:textId="77777777" w:rsidR="007E173E" w:rsidRPr="00564A49" w:rsidRDefault="007E173E" w:rsidP="00802F9B">
            <w:pPr>
              <w:pStyle w:val="tablecell"/>
              <w:rPr>
                <w:lang w:val="en-US"/>
              </w:rPr>
            </w:pPr>
          </w:p>
        </w:tc>
      </w:tr>
      <w:tr w:rsidR="007E173E" w:rsidRPr="00564A49" w14:paraId="11DF7CF0" w14:textId="77777777" w:rsidTr="00802F9B">
        <w:trPr>
          <w:cantSplit/>
          <w:trHeight w:val="289"/>
          <w:jc w:val="center"/>
        </w:trPr>
        <w:tc>
          <w:tcPr>
            <w:tcW w:w="7920" w:type="dxa"/>
          </w:tcPr>
          <w:p w14:paraId="4061EFE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ins w:id="1547" w:author="Ye-Kui Wang" w:date="2014-02-11T11:10:00Z">
              <w:r w:rsidR="00922F83">
                <w:rPr>
                  <w:rFonts w:ascii="Times New Roman" w:hAnsi="Times New Roman"/>
                  <w:bCs/>
                  <w:lang w:val="en-US"/>
                </w:rPr>
                <w:t xml:space="preserve"> </w:t>
              </w:r>
            </w:ins>
            <w:r w:rsidRPr="00564A49">
              <w:rPr>
                <w:rFonts w:ascii="Times New Roman" w:hAnsi="Times New Roman"/>
                <w:bCs/>
                <w:lang w:val="en-US"/>
              </w:rPr>
              <w:t>&lt;=  MaxLayersMinus1; i++ )</w:t>
            </w:r>
          </w:p>
        </w:tc>
        <w:tc>
          <w:tcPr>
            <w:tcW w:w="1153" w:type="dxa"/>
          </w:tcPr>
          <w:p w14:paraId="083C719E" w14:textId="77777777" w:rsidR="007E173E" w:rsidRPr="00564A49" w:rsidRDefault="007E173E" w:rsidP="00802F9B">
            <w:pPr>
              <w:pStyle w:val="tablecell"/>
              <w:rPr>
                <w:lang w:val="en-US"/>
              </w:rPr>
            </w:pPr>
          </w:p>
        </w:tc>
      </w:tr>
      <w:tr w:rsidR="007E173E" w:rsidRPr="00564A49" w14:paraId="63EC59BB" w14:textId="77777777" w:rsidTr="00802F9B">
        <w:trPr>
          <w:cantSplit/>
          <w:trHeight w:val="289"/>
          <w:jc w:val="center"/>
        </w:trPr>
        <w:tc>
          <w:tcPr>
            <w:tcW w:w="7920" w:type="dxa"/>
          </w:tcPr>
          <w:p w14:paraId="45C8C20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14:paraId="41C955C6" w14:textId="77777777" w:rsidR="007E173E" w:rsidRPr="00564A49" w:rsidRDefault="007E173E" w:rsidP="00802F9B">
            <w:pPr>
              <w:pStyle w:val="tablecell"/>
              <w:rPr>
                <w:lang w:val="en-US"/>
              </w:rPr>
            </w:pPr>
            <w:r w:rsidRPr="00564A49">
              <w:rPr>
                <w:lang w:val="en-US"/>
              </w:rPr>
              <w:t>u(4)</w:t>
            </w:r>
          </w:p>
        </w:tc>
      </w:tr>
      <w:tr w:rsidR="007E173E" w:rsidRPr="00564A49" w14:paraId="2C95A23E"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D3B3BB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14:paraId="646FB593"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3CF3D6D0"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037DF633"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14:paraId="125AB58E" w14:textId="77777777" w:rsidR="007E173E" w:rsidRPr="00564A49" w:rsidRDefault="007E173E" w:rsidP="00802F9B">
            <w:pPr>
              <w:keepNext/>
              <w:spacing w:before="0" w:after="60"/>
              <w:rPr>
                <w:rFonts w:eastAsia="MS Mincho"/>
                <w:bCs/>
                <w:lang w:val="en-US"/>
              </w:rPr>
            </w:pPr>
          </w:p>
        </w:tc>
      </w:tr>
      <w:tr w:rsidR="007E173E" w:rsidRPr="00564A49" w14:paraId="4C784073"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184B550" w14:textId="77777777" w:rsidR="007E173E" w:rsidRPr="00564A49" w:rsidRDefault="007E173E" w:rsidP="00922F83">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48" w:author="Ye-Kui Wang" w:date="2014-02-11T11:10:00Z">
              <w:r w:rsidR="00922F83" w:rsidRPr="00922F83">
                <w:rPr>
                  <w:rFonts w:eastAsia="Batang"/>
                  <w:bCs/>
                  <w:lang w:val="en-US" w:eastAsia="ko-KR"/>
                </w:rPr>
                <w:t>vps_base_layer_external_flag</w:t>
              </w:r>
              <w:r w:rsidR="00922F83">
                <w:rPr>
                  <w:rFonts w:eastAsia="Batang"/>
                  <w:bCs/>
                  <w:lang w:val="en-US" w:eastAsia="ko-KR"/>
                </w:rPr>
                <w:t xml:space="preserve"> ? </w:t>
              </w:r>
            </w:ins>
            <w:ins w:id="1549" w:author="Ye-Kui Wang" w:date="2014-02-11T11:11:00Z">
              <w:r w:rsidR="00922F83">
                <w:rPr>
                  <w:rFonts w:eastAsia="Batang"/>
                  <w:bCs/>
                  <w:lang w:val="en-US" w:eastAsia="ko-KR"/>
                </w:rPr>
                <w:t>1</w:t>
              </w:r>
            </w:ins>
            <w:ins w:id="1550" w:author="Ye-Kui Wang" w:date="2014-02-11T11:10:00Z">
              <w:r w:rsidR="00922F83">
                <w:rPr>
                  <w:rFonts w:eastAsia="Batang"/>
                  <w:bCs/>
                  <w:lang w:val="en-US" w:eastAsia="ko-KR"/>
                </w:rPr>
                <w:t xml:space="preserve"> :</w:t>
              </w:r>
            </w:ins>
            <w:ins w:id="1551" w:author="Ye-Kui Wang" w:date="2014-02-11T11:11:00Z">
              <w:r w:rsidR="00922F83">
                <w:rPr>
                  <w:rFonts w:eastAsia="Batang"/>
                  <w:bCs/>
                  <w:lang w:val="en-US" w:eastAsia="ko-KR"/>
                </w:rPr>
                <w:t xml:space="preserve"> </w:t>
              </w:r>
            </w:ins>
            <w:r w:rsidRPr="00564A49">
              <w:rPr>
                <w:rFonts w:eastAsia="Batang"/>
                <w:bCs/>
                <w:lang w:val="en-US" w:eastAsia="ko-KR"/>
              </w:rPr>
              <w:t>0; i  &lt;=  MaxLayersMinus1; i++ ) {</w:t>
            </w:r>
          </w:p>
        </w:tc>
        <w:tc>
          <w:tcPr>
            <w:tcW w:w="1153" w:type="dxa"/>
            <w:tcBorders>
              <w:top w:val="single" w:sz="4" w:space="0" w:color="auto"/>
              <w:left w:val="single" w:sz="4" w:space="0" w:color="auto"/>
              <w:bottom w:val="single" w:sz="4" w:space="0" w:color="auto"/>
              <w:right w:val="single" w:sz="4" w:space="0" w:color="auto"/>
            </w:tcBorders>
          </w:tcPr>
          <w:p w14:paraId="0B2CB068" w14:textId="77777777" w:rsidR="007E173E" w:rsidRPr="00564A49" w:rsidRDefault="007E173E" w:rsidP="00802F9B">
            <w:pPr>
              <w:keepNext/>
              <w:spacing w:before="0" w:after="60"/>
              <w:rPr>
                <w:rFonts w:eastAsia="MS Mincho"/>
                <w:bCs/>
                <w:lang w:val="en-US"/>
              </w:rPr>
            </w:pPr>
          </w:p>
        </w:tc>
      </w:tr>
      <w:tr w:rsidR="007E173E" w:rsidRPr="00564A49" w14:paraId="4745FD5B"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C4D5E3C"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14:paraId="7F24F132"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51284E85"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3155F0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14:paraId="45EA8620" w14:textId="77777777" w:rsidR="007E173E" w:rsidRPr="00564A49" w:rsidRDefault="007E173E" w:rsidP="00802F9B">
            <w:pPr>
              <w:keepNext/>
              <w:spacing w:before="0" w:after="60"/>
              <w:rPr>
                <w:rFonts w:eastAsia="MS Mincho"/>
                <w:bCs/>
                <w:lang w:val="en-US"/>
              </w:rPr>
            </w:pPr>
          </w:p>
        </w:tc>
      </w:tr>
      <w:tr w:rsidR="007E173E" w:rsidRPr="00564A49" w14:paraId="7294278A"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259167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14:paraId="7EBEA385"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2E9D0853"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8BDCDA6"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64871E29" w14:textId="77777777" w:rsidR="007E173E" w:rsidRPr="00564A49" w:rsidRDefault="007E173E" w:rsidP="00802F9B">
            <w:pPr>
              <w:keepNext/>
              <w:spacing w:before="0" w:after="60"/>
              <w:rPr>
                <w:rFonts w:eastAsia="MS Mincho"/>
                <w:bCs/>
                <w:lang w:val="en-US"/>
              </w:rPr>
            </w:pPr>
          </w:p>
        </w:tc>
      </w:tr>
      <w:tr w:rsidR="007E173E" w:rsidRPr="00564A49" w14:paraId="477D6396" w14:textId="77777777" w:rsidTr="00802F9B">
        <w:trPr>
          <w:cantSplit/>
          <w:trHeight w:val="289"/>
          <w:jc w:val="center"/>
        </w:trPr>
        <w:tc>
          <w:tcPr>
            <w:tcW w:w="7920" w:type="dxa"/>
          </w:tcPr>
          <w:p w14:paraId="5955348A" w14:textId="77777777" w:rsidR="007E173E" w:rsidRPr="00564A49" w:rsidRDefault="007E173E" w:rsidP="005C21C7">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ins w:id="1552" w:author="Hendry" w:date="2014-02-11T23:55:00Z">
              <w:r w:rsidR="005C21C7" w:rsidRPr="00922F83">
                <w:rPr>
                  <w:rFonts w:eastAsia="Batang"/>
                  <w:bCs/>
                  <w:lang w:val="en-US" w:eastAsia="ko-KR"/>
                </w:rPr>
                <w:t>vps_base_layer_external_flag</w:t>
              </w:r>
              <w:r w:rsidR="005C21C7">
                <w:rPr>
                  <w:rFonts w:eastAsia="Batang"/>
                  <w:bCs/>
                  <w:lang w:val="en-US" w:eastAsia="ko-KR"/>
                </w:rPr>
                <w:t xml:space="preserve"> ? 2 : </w:t>
              </w:r>
            </w:ins>
            <w:r w:rsidRPr="00564A49">
              <w:rPr>
                <w:rFonts w:ascii="Times New Roman" w:hAnsi="Times New Roman"/>
                <w:bCs/>
                <w:lang w:val="en-US"/>
              </w:rPr>
              <w:t>1; i  &lt;=  MaxLayersMinus1; i++ )</w:t>
            </w:r>
          </w:p>
        </w:tc>
        <w:tc>
          <w:tcPr>
            <w:tcW w:w="1153" w:type="dxa"/>
          </w:tcPr>
          <w:p w14:paraId="34CD6A8D" w14:textId="77777777" w:rsidR="007E173E" w:rsidRPr="00564A49" w:rsidRDefault="007E173E" w:rsidP="00802F9B">
            <w:pPr>
              <w:pStyle w:val="tablecell"/>
              <w:rPr>
                <w:lang w:val="en-US"/>
              </w:rPr>
            </w:pPr>
          </w:p>
        </w:tc>
      </w:tr>
      <w:tr w:rsidR="007E173E" w:rsidRPr="00564A49" w14:paraId="382AA7F9" w14:textId="77777777" w:rsidTr="00802F9B">
        <w:trPr>
          <w:cantSplit/>
          <w:trHeight w:val="289"/>
          <w:jc w:val="center"/>
        </w:trPr>
        <w:tc>
          <w:tcPr>
            <w:tcW w:w="7920" w:type="dxa"/>
          </w:tcPr>
          <w:p w14:paraId="30624C75"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14:paraId="461BEB9C" w14:textId="77777777" w:rsidR="007E173E" w:rsidRPr="00564A49" w:rsidRDefault="007E173E" w:rsidP="00802F9B">
            <w:pPr>
              <w:pStyle w:val="tablecell"/>
              <w:rPr>
                <w:lang w:val="en-US"/>
              </w:rPr>
            </w:pPr>
          </w:p>
        </w:tc>
      </w:tr>
      <w:tr w:rsidR="007E173E" w:rsidRPr="00564A49" w14:paraId="5E720A4B" w14:textId="77777777" w:rsidTr="00802F9B">
        <w:trPr>
          <w:cantSplit/>
          <w:trHeight w:val="289"/>
          <w:jc w:val="center"/>
        </w:trPr>
        <w:tc>
          <w:tcPr>
            <w:tcW w:w="7920" w:type="dxa"/>
          </w:tcPr>
          <w:p w14:paraId="577ACF4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14:paraId="1D6FA0A1" w14:textId="77777777" w:rsidR="007E173E" w:rsidRPr="00564A49" w:rsidRDefault="007E173E" w:rsidP="00802F9B">
            <w:pPr>
              <w:pStyle w:val="tablecell"/>
              <w:rPr>
                <w:lang w:val="en-US"/>
              </w:rPr>
            </w:pPr>
          </w:p>
        </w:tc>
      </w:tr>
      <w:tr w:rsidR="007E173E" w:rsidRPr="00564A49" w14:paraId="346A53DA" w14:textId="77777777" w:rsidTr="00802F9B">
        <w:trPr>
          <w:cantSplit/>
          <w:trHeight w:val="289"/>
          <w:jc w:val="center"/>
        </w:trPr>
        <w:tc>
          <w:tcPr>
            <w:tcW w:w="7920" w:type="dxa"/>
          </w:tcPr>
          <w:p w14:paraId="5801B5D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14:paraId="54AAB839" w14:textId="77777777" w:rsidR="007E173E" w:rsidRPr="00564A49" w:rsidRDefault="007E173E" w:rsidP="00802F9B">
            <w:pPr>
              <w:pStyle w:val="tablecell"/>
              <w:rPr>
                <w:lang w:val="en-US"/>
              </w:rPr>
            </w:pPr>
          </w:p>
        </w:tc>
      </w:tr>
      <w:tr w:rsidR="007E173E" w:rsidRPr="00564A49" w14:paraId="54A73965" w14:textId="77777777" w:rsidTr="00802F9B">
        <w:trPr>
          <w:cantSplit/>
          <w:trHeight w:val="289"/>
          <w:jc w:val="center"/>
        </w:trPr>
        <w:tc>
          <w:tcPr>
            <w:tcW w:w="7920" w:type="dxa"/>
          </w:tcPr>
          <w:p w14:paraId="6E1F904F"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14:paraId="4BF016CB" w14:textId="77777777" w:rsidR="007E173E" w:rsidRPr="00564A49" w:rsidRDefault="007E173E" w:rsidP="00802F9B">
            <w:pPr>
              <w:pStyle w:val="tablecell"/>
              <w:rPr>
                <w:lang w:val="en-US"/>
              </w:rPr>
            </w:pPr>
            <w:r w:rsidRPr="00564A49">
              <w:rPr>
                <w:lang w:val="en-US"/>
              </w:rPr>
              <w:t>u(1)</w:t>
            </w:r>
          </w:p>
        </w:tc>
      </w:tr>
      <w:tr w:rsidR="007E173E" w:rsidRPr="00564A49" w14:paraId="265621F5" w14:textId="77777777" w:rsidTr="00802F9B">
        <w:trPr>
          <w:cantSplit/>
          <w:trHeight w:val="289"/>
          <w:jc w:val="center"/>
        </w:trPr>
        <w:tc>
          <w:tcPr>
            <w:tcW w:w="7920" w:type="dxa"/>
          </w:tcPr>
          <w:p w14:paraId="2E51B4C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0F901A85" w14:textId="77777777" w:rsidR="007E173E" w:rsidRPr="00564A49" w:rsidRDefault="007E173E" w:rsidP="00802F9B">
            <w:pPr>
              <w:pStyle w:val="tablecell"/>
              <w:rPr>
                <w:lang w:val="en-US"/>
              </w:rPr>
            </w:pPr>
          </w:p>
        </w:tc>
      </w:tr>
      <w:tr w:rsidR="007E173E" w:rsidRPr="00564A49" w14:paraId="18FA6CE4" w14:textId="77777777" w:rsidTr="00802F9B">
        <w:trPr>
          <w:cantSplit/>
          <w:trHeight w:val="289"/>
          <w:jc w:val="center"/>
        </w:trPr>
        <w:tc>
          <w:tcPr>
            <w:tcW w:w="7920" w:type="dxa"/>
          </w:tcPr>
          <w:p w14:paraId="51616BF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14:paraId="21782399" w14:textId="77777777" w:rsidR="007E173E" w:rsidRPr="00564A49" w:rsidRDefault="007E173E" w:rsidP="00802F9B">
            <w:pPr>
              <w:pStyle w:val="tablecell"/>
              <w:rPr>
                <w:lang w:val="en-US"/>
              </w:rPr>
            </w:pPr>
          </w:p>
        </w:tc>
      </w:tr>
      <w:tr w:rsidR="007E173E" w:rsidRPr="00564A49" w14:paraId="4518C443" w14:textId="77777777" w:rsidTr="00802F9B">
        <w:trPr>
          <w:cantSplit/>
          <w:trHeight w:val="289"/>
          <w:jc w:val="center"/>
        </w:trPr>
        <w:tc>
          <w:tcPr>
            <w:tcW w:w="7920" w:type="dxa"/>
          </w:tcPr>
          <w:p w14:paraId="5A30252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14:paraId="040EC142" w14:textId="77777777" w:rsidR="007E173E" w:rsidRPr="00564A49" w:rsidRDefault="007E173E" w:rsidP="00802F9B">
            <w:pPr>
              <w:pStyle w:val="tablecell"/>
              <w:rPr>
                <w:lang w:val="en-US"/>
              </w:rPr>
            </w:pPr>
            <w:r w:rsidRPr="00564A49">
              <w:rPr>
                <w:lang w:val="en-US"/>
              </w:rPr>
              <w:t>u(1)</w:t>
            </w:r>
          </w:p>
        </w:tc>
      </w:tr>
      <w:tr w:rsidR="007E173E" w:rsidRPr="00564A49" w14:paraId="60257CA6" w14:textId="77777777" w:rsidTr="00802F9B">
        <w:trPr>
          <w:cantSplit/>
          <w:trHeight w:val="289"/>
          <w:jc w:val="center"/>
        </w:trPr>
        <w:tc>
          <w:tcPr>
            <w:tcW w:w="7920" w:type="dxa"/>
          </w:tcPr>
          <w:p w14:paraId="622E1C8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14:paraId="1E0926E2" w14:textId="77777777" w:rsidR="007E173E" w:rsidRPr="00564A49" w:rsidRDefault="007E173E" w:rsidP="00802F9B">
            <w:pPr>
              <w:pStyle w:val="tablecell"/>
              <w:rPr>
                <w:lang w:val="en-US"/>
              </w:rPr>
            </w:pPr>
          </w:p>
        </w:tc>
      </w:tr>
      <w:tr w:rsidR="007E173E" w:rsidRPr="00564A49" w14:paraId="2039482B" w14:textId="77777777" w:rsidTr="00802F9B">
        <w:trPr>
          <w:cantSplit/>
          <w:trHeight w:val="289"/>
          <w:jc w:val="center"/>
        </w:trPr>
        <w:tc>
          <w:tcPr>
            <w:tcW w:w="7920" w:type="dxa"/>
          </w:tcPr>
          <w:p w14:paraId="192BD043" w14:textId="77777777" w:rsidR="007E173E" w:rsidRPr="00564A49" w:rsidRDefault="007E173E" w:rsidP="00922F83">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ins w:id="1553" w:author="Ye-Kui Wang" w:date="2014-02-11T11:11: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ascii="Times New Roman" w:hAnsi="Times New Roman"/>
                <w:bCs/>
                <w:lang w:val="en-US"/>
              </w:rPr>
              <w:t>0; i  &lt;=  MaxLayersMinus1; i++ )</w:t>
            </w:r>
          </w:p>
        </w:tc>
        <w:tc>
          <w:tcPr>
            <w:tcW w:w="1153" w:type="dxa"/>
          </w:tcPr>
          <w:p w14:paraId="40E159A8" w14:textId="77777777" w:rsidR="007E173E" w:rsidRPr="00564A49" w:rsidRDefault="007E173E" w:rsidP="00802F9B">
            <w:pPr>
              <w:pStyle w:val="tablecell"/>
              <w:rPr>
                <w:lang w:val="en-US"/>
              </w:rPr>
            </w:pPr>
          </w:p>
        </w:tc>
      </w:tr>
      <w:tr w:rsidR="007E173E" w:rsidRPr="00564A49" w14:paraId="1078D9A2" w14:textId="77777777" w:rsidTr="00802F9B">
        <w:trPr>
          <w:cantSplit/>
          <w:trHeight w:val="289"/>
          <w:jc w:val="center"/>
        </w:trPr>
        <w:tc>
          <w:tcPr>
            <w:tcW w:w="7920" w:type="dxa"/>
          </w:tcPr>
          <w:p w14:paraId="50924DB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14:paraId="17BB88B9" w14:textId="77777777" w:rsidR="007E173E" w:rsidRPr="00564A49" w:rsidRDefault="007E173E" w:rsidP="00802F9B">
            <w:pPr>
              <w:pStyle w:val="tablecell"/>
              <w:rPr>
                <w:lang w:val="en-US"/>
              </w:rPr>
            </w:pPr>
            <w:r w:rsidRPr="00564A49">
              <w:rPr>
                <w:lang w:val="en-US"/>
              </w:rPr>
              <w:t>u(1)</w:t>
            </w:r>
          </w:p>
        </w:tc>
      </w:tr>
      <w:tr w:rsidR="00B15C8B" w:rsidRPr="00564A49" w14:paraId="689BC866" w14:textId="77777777" w:rsidTr="00802F9B">
        <w:trPr>
          <w:cantSplit/>
          <w:trHeight w:val="289"/>
          <w:jc w:val="center"/>
        </w:trPr>
        <w:tc>
          <w:tcPr>
            <w:tcW w:w="7920" w:type="dxa"/>
          </w:tcPr>
          <w:p w14:paraId="0741C6B7" w14:textId="77777777"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14:paraId="01710A10" w14:textId="77777777" w:rsidR="00B15C8B" w:rsidRPr="00564A49" w:rsidRDefault="00B15C8B" w:rsidP="00B15C8B">
            <w:pPr>
              <w:pStyle w:val="tablecell"/>
              <w:rPr>
                <w:lang w:val="en-US"/>
              </w:rPr>
            </w:pPr>
            <w:r w:rsidRPr="00564A49">
              <w:rPr>
                <w:rFonts w:eastAsia="MS Mincho"/>
                <w:bCs/>
                <w:lang w:val="en-US"/>
              </w:rPr>
              <w:t>u(1)</w:t>
            </w:r>
          </w:p>
        </w:tc>
      </w:tr>
      <w:tr w:rsidR="00B15C8B" w:rsidRPr="00564A49" w14:paraId="246A53BF" w14:textId="77777777" w:rsidTr="00802F9B">
        <w:trPr>
          <w:cantSplit/>
          <w:trHeight w:val="289"/>
          <w:jc w:val="center"/>
        </w:trPr>
        <w:tc>
          <w:tcPr>
            <w:tcW w:w="7920" w:type="dxa"/>
          </w:tcPr>
          <w:p w14:paraId="3B63E0ED" w14:textId="77777777"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14:paraId="01B8AA4F" w14:textId="77777777"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14:paraId="4D68FD41" w14:textId="77777777" w:rsidTr="00802F9B">
        <w:trPr>
          <w:cantSplit/>
          <w:trHeight w:val="289"/>
          <w:jc w:val="center"/>
        </w:trPr>
        <w:tc>
          <w:tcPr>
            <w:tcW w:w="7920" w:type="dxa"/>
          </w:tcPr>
          <w:p w14:paraId="1E1B7EF6" w14:textId="77777777"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14:paraId="1FE2732B" w14:textId="77777777"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14:paraId="098C1E87" w14:textId="77777777" w:rsidTr="00802F9B">
        <w:trPr>
          <w:cantSplit/>
          <w:trHeight w:val="289"/>
          <w:jc w:val="center"/>
        </w:trPr>
        <w:tc>
          <w:tcPr>
            <w:tcW w:w="7920" w:type="dxa"/>
          </w:tcPr>
          <w:p w14:paraId="4FC88F2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14:paraId="5C281A77" w14:textId="77777777" w:rsidR="007E173E" w:rsidRPr="00564A49" w:rsidRDefault="007E173E" w:rsidP="00802F9B">
            <w:pPr>
              <w:pStyle w:val="tablecell"/>
              <w:rPr>
                <w:lang w:val="en-US"/>
              </w:rPr>
            </w:pPr>
            <w:r w:rsidRPr="00564A49">
              <w:rPr>
                <w:lang w:val="en-US"/>
              </w:rPr>
              <w:t>u(1)</w:t>
            </w:r>
          </w:p>
        </w:tc>
      </w:tr>
      <w:tr w:rsidR="007E173E" w:rsidRPr="00564A49" w14:paraId="29734A0F" w14:textId="77777777" w:rsidTr="00802F9B">
        <w:trPr>
          <w:cantSplit/>
          <w:trHeight w:val="289"/>
          <w:jc w:val="center"/>
        </w:trPr>
        <w:tc>
          <w:tcPr>
            <w:tcW w:w="7920" w:type="dxa"/>
          </w:tcPr>
          <w:p w14:paraId="5F7BC59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14:paraId="2A58BDBA" w14:textId="77777777" w:rsidR="007E173E" w:rsidRPr="00564A49" w:rsidRDefault="007E173E" w:rsidP="00802F9B">
            <w:pPr>
              <w:pStyle w:val="tablecell"/>
              <w:rPr>
                <w:lang w:val="en-US"/>
              </w:rPr>
            </w:pPr>
          </w:p>
        </w:tc>
      </w:tr>
      <w:tr w:rsidR="007E173E" w:rsidRPr="00564A49" w14:paraId="22F95DC1" w14:textId="77777777" w:rsidTr="00802F9B">
        <w:trPr>
          <w:cantSplit/>
          <w:trHeight w:val="289"/>
          <w:jc w:val="center"/>
        </w:trPr>
        <w:tc>
          <w:tcPr>
            <w:tcW w:w="7920" w:type="dxa"/>
          </w:tcPr>
          <w:p w14:paraId="46ECF1D9"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14:paraId="0B06E7DA" w14:textId="77777777" w:rsidR="007E173E" w:rsidRPr="00564A49" w:rsidRDefault="007E173E" w:rsidP="00802F9B">
            <w:pPr>
              <w:pStyle w:val="tablecell"/>
              <w:rPr>
                <w:lang w:val="en-US"/>
              </w:rPr>
            </w:pPr>
          </w:p>
        </w:tc>
      </w:tr>
      <w:tr w:rsidR="007E173E" w:rsidRPr="00564A49" w14:paraId="0342024E" w14:textId="77777777" w:rsidTr="00802F9B">
        <w:trPr>
          <w:cantSplit/>
          <w:trHeight w:val="289"/>
          <w:jc w:val="center"/>
        </w:trPr>
        <w:tc>
          <w:tcPr>
            <w:tcW w:w="7920" w:type="dxa"/>
          </w:tcPr>
          <w:p w14:paraId="538E7A7F"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14:paraId="1BFE3B9F" w14:textId="77777777" w:rsidR="007E173E" w:rsidRPr="00564A49" w:rsidRDefault="007E173E" w:rsidP="00802F9B">
            <w:pPr>
              <w:pStyle w:val="tablecell"/>
              <w:rPr>
                <w:lang w:val="en-US"/>
              </w:rPr>
            </w:pPr>
          </w:p>
        </w:tc>
      </w:tr>
      <w:tr w:rsidR="00126D1C" w:rsidRPr="00564A49" w14:paraId="3B1AD646" w14:textId="77777777" w:rsidTr="00802F9B">
        <w:trPr>
          <w:cantSplit/>
          <w:trHeight w:val="289"/>
          <w:jc w:val="center"/>
          <w:ins w:id="1554" w:author="Sachin Deshpande" w:date="2014-02-20T17:05:00Z"/>
        </w:trPr>
        <w:tc>
          <w:tcPr>
            <w:tcW w:w="7920" w:type="dxa"/>
          </w:tcPr>
          <w:p w14:paraId="2168869D" w14:textId="0F9B1F76" w:rsidR="00126D1C" w:rsidRPr="00564A49" w:rsidRDefault="00126D1C" w:rsidP="00802F9B">
            <w:pPr>
              <w:pStyle w:val="tablesyntax"/>
              <w:rPr>
                <w:ins w:id="1555" w:author="Sachin Deshpande" w:date="2014-02-20T17:05:00Z"/>
                <w:rFonts w:ascii="Times New Roman" w:hAnsi="Times New Roman"/>
                <w:b/>
                <w:bCs/>
                <w:lang w:val="en-US"/>
              </w:rPr>
            </w:pPr>
            <w:commentRangeStart w:id="1556"/>
            <w:ins w:id="1557" w:author="Sachin Deshpande" w:date="2014-02-20T17:05:00Z">
              <w:r>
                <w:rPr>
                  <w:rFonts w:ascii="Times New Roman" w:hAnsi="Times New Roman"/>
                  <w:b/>
                  <w:bCs/>
                  <w:lang w:val="en-US"/>
                </w:rPr>
                <w:t xml:space="preserve">                   </w:t>
              </w:r>
              <w:r w:rsidRPr="004F734D">
                <w:rPr>
                  <w:bCs/>
                  <w:lang w:val="en-US"/>
                </w:rPr>
                <w:t>if(</w:t>
              </w:r>
              <w:r>
                <w:rPr>
                  <w:bCs/>
                  <w:lang w:val="en-US"/>
                </w:rPr>
                <w:t xml:space="preserve"> ( </w:t>
              </w:r>
              <w:r w:rsidRPr="00922F83">
                <w:rPr>
                  <w:rFonts w:eastAsia="Batang"/>
                  <w:bCs/>
                  <w:lang w:val="en-US" w:eastAsia="ko-KR"/>
                </w:rPr>
                <w:t>vps_base_layer_external_flag</w:t>
              </w:r>
              <w:r>
                <w:rPr>
                  <w:rFonts w:eastAsia="Batang"/>
                  <w:bCs/>
                  <w:lang w:val="en-US" w:eastAsia="ko-KR"/>
                </w:rPr>
                <w:t xml:space="preserve"> == 0 ) ||  ( </w:t>
              </w:r>
              <w:r>
                <w:rPr>
                  <w:bCs/>
                  <w:lang w:val="en-US"/>
                </w:rPr>
                <w:t xml:space="preserve">( </w:t>
              </w:r>
              <w:r w:rsidRPr="00922F83">
                <w:rPr>
                  <w:rFonts w:eastAsia="Batang"/>
                  <w:bCs/>
                  <w:lang w:val="en-US" w:eastAsia="ko-KR"/>
                </w:rPr>
                <w:t>vps_base_layer_external_flag</w:t>
              </w:r>
              <w:r>
                <w:rPr>
                  <w:rFonts w:eastAsia="Batang"/>
                  <w:bCs/>
                  <w:lang w:val="en-US" w:eastAsia="ko-KR"/>
                </w:rPr>
                <w:t xml:space="preserve"> == 1 )  &amp;&amp; (</w:t>
              </w:r>
              <w:r w:rsidRPr="004F734D">
                <w:rPr>
                  <w:bCs/>
                  <w:lang w:val="en-US"/>
                </w:rPr>
                <w:t xml:space="preserve"> layer_id_in_nuh</w:t>
              </w:r>
              <w:r w:rsidRPr="00D3020A">
                <w:rPr>
                  <w:bCs/>
                  <w:lang w:val="en-US"/>
                </w:rPr>
                <w:t>[ LayerIdxInVps[ RefLayerId[ layer_id_in_nuh[ i ][ j ] ] ] ]</w:t>
              </w:r>
              <w:r>
                <w:rPr>
                  <w:bCs/>
                  <w:lang w:val="en-US"/>
                </w:rPr>
                <w:t>!= 0 ) ) ) {</w:t>
              </w:r>
              <w:commentRangeEnd w:id="1556"/>
              <w:r w:rsidR="009638CD">
                <w:rPr>
                  <w:rStyle w:val="CommentReference"/>
                  <w:rFonts w:ascii="Times New Roman" w:hAnsi="Times New Roman"/>
                </w:rPr>
                <w:commentReference w:id="1556"/>
              </w:r>
            </w:ins>
          </w:p>
        </w:tc>
        <w:tc>
          <w:tcPr>
            <w:tcW w:w="1153" w:type="dxa"/>
          </w:tcPr>
          <w:p w14:paraId="4200FDF1" w14:textId="77777777" w:rsidR="00126D1C" w:rsidRPr="00564A49" w:rsidRDefault="00126D1C" w:rsidP="00802F9B">
            <w:pPr>
              <w:pStyle w:val="tablecell"/>
              <w:rPr>
                <w:ins w:id="1561" w:author="Sachin Deshpande" w:date="2014-02-20T17:05:00Z"/>
                <w:lang w:val="en-US"/>
              </w:rPr>
            </w:pPr>
          </w:p>
        </w:tc>
      </w:tr>
      <w:tr w:rsidR="007E173E" w:rsidRPr="00564A49" w14:paraId="521C3A70" w14:textId="77777777" w:rsidTr="00802F9B">
        <w:trPr>
          <w:cantSplit/>
          <w:trHeight w:val="289"/>
          <w:jc w:val="center"/>
        </w:trPr>
        <w:tc>
          <w:tcPr>
            <w:tcW w:w="7920" w:type="dxa"/>
          </w:tcPr>
          <w:p w14:paraId="165F1F03"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14:paraId="5A35842B" w14:textId="77777777" w:rsidR="007E173E" w:rsidRPr="00564A49" w:rsidRDefault="007E173E" w:rsidP="00802F9B">
            <w:pPr>
              <w:pStyle w:val="tablecell"/>
              <w:rPr>
                <w:lang w:val="en-US"/>
              </w:rPr>
            </w:pPr>
            <w:r w:rsidRPr="00564A49">
              <w:rPr>
                <w:lang w:val="en-US"/>
              </w:rPr>
              <w:t>ue(v)</w:t>
            </w:r>
          </w:p>
        </w:tc>
      </w:tr>
      <w:tr w:rsidR="007E173E" w:rsidRPr="00564A49" w14:paraId="7B97AB51" w14:textId="77777777" w:rsidTr="00802F9B">
        <w:trPr>
          <w:cantSplit/>
          <w:trHeight w:val="289"/>
          <w:jc w:val="center"/>
        </w:trPr>
        <w:tc>
          <w:tcPr>
            <w:tcW w:w="7920" w:type="dxa"/>
          </w:tcPr>
          <w:p w14:paraId="1FFACC35"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14:paraId="7378C7D8" w14:textId="77777777" w:rsidR="007E173E" w:rsidRPr="00564A49" w:rsidRDefault="007E173E" w:rsidP="00802F9B">
            <w:pPr>
              <w:pStyle w:val="tablecell"/>
              <w:rPr>
                <w:lang w:val="en-US"/>
              </w:rPr>
            </w:pPr>
          </w:p>
        </w:tc>
      </w:tr>
      <w:tr w:rsidR="007E173E" w:rsidRPr="00564A49" w14:paraId="5C4E1A2E" w14:textId="77777777" w:rsidTr="00802F9B">
        <w:trPr>
          <w:cantSplit/>
          <w:trHeight w:val="289"/>
          <w:jc w:val="center"/>
        </w:trPr>
        <w:tc>
          <w:tcPr>
            <w:tcW w:w="7920" w:type="dxa"/>
          </w:tcPr>
          <w:p w14:paraId="04943A64"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14:paraId="4590BA76" w14:textId="77777777" w:rsidR="007E173E" w:rsidRPr="00564A49" w:rsidRDefault="007E173E" w:rsidP="00802F9B">
            <w:pPr>
              <w:pStyle w:val="tablecell"/>
              <w:rPr>
                <w:lang w:val="en-US"/>
              </w:rPr>
            </w:pPr>
            <w:r w:rsidRPr="00564A49">
              <w:rPr>
                <w:lang w:val="en-US"/>
              </w:rPr>
              <w:t>u(1)</w:t>
            </w:r>
          </w:p>
        </w:tc>
      </w:tr>
      <w:tr w:rsidR="007E173E" w:rsidRPr="00564A49" w14:paraId="10A9F7B8" w14:textId="77777777" w:rsidTr="00802F9B">
        <w:trPr>
          <w:cantSplit/>
          <w:trHeight w:val="289"/>
          <w:jc w:val="center"/>
        </w:trPr>
        <w:tc>
          <w:tcPr>
            <w:tcW w:w="7920" w:type="dxa"/>
          </w:tcPr>
          <w:p w14:paraId="3B4F4455"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14:paraId="6AFD40C0" w14:textId="77777777" w:rsidR="007E173E" w:rsidRPr="00564A49" w:rsidRDefault="007E173E" w:rsidP="00802F9B">
            <w:pPr>
              <w:pStyle w:val="tablecell"/>
              <w:rPr>
                <w:lang w:val="en-US"/>
              </w:rPr>
            </w:pPr>
          </w:p>
        </w:tc>
      </w:tr>
      <w:tr w:rsidR="007E173E" w:rsidRPr="00564A49" w14:paraId="51E4DCBB" w14:textId="77777777" w:rsidTr="00802F9B">
        <w:trPr>
          <w:cantSplit/>
          <w:trHeight w:val="289"/>
          <w:jc w:val="center"/>
        </w:trPr>
        <w:tc>
          <w:tcPr>
            <w:tcW w:w="7920" w:type="dxa"/>
          </w:tcPr>
          <w:p w14:paraId="63910BF5"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14:paraId="4E84A619" w14:textId="77777777" w:rsidR="007E173E" w:rsidRPr="00564A49" w:rsidRDefault="007E173E" w:rsidP="00802F9B">
            <w:pPr>
              <w:pStyle w:val="tablecell"/>
              <w:rPr>
                <w:lang w:val="en-US"/>
              </w:rPr>
            </w:pPr>
            <w:r w:rsidRPr="00564A49">
              <w:rPr>
                <w:lang w:val="en-US"/>
              </w:rPr>
              <w:t>ue(v)</w:t>
            </w:r>
          </w:p>
        </w:tc>
      </w:tr>
      <w:tr w:rsidR="007E173E" w:rsidRPr="00564A49" w14:paraId="680782A2" w14:textId="77777777" w:rsidTr="00802F9B">
        <w:trPr>
          <w:cantSplit/>
          <w:trHeight w:val="289"/>
          <w:jc w:val="center"/>
        </w:trPr>
        <w:tc>
          <w:tcPr>
            <w:tcW w:w="7920" w:type="dxa"/>
          </w:tcPr>
          <w:p w14:paraId="53F4CEFE"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71B5D70A" w14:textId="77777777" w:rsidR="007E173E" w:rsidRPr="00564A49" w:rsidRDefault="007E173E" w:rsidP="00802F9B">
            <w:pPr>
              <w:pStyle w:val="tablecell"/>
              <w:rPr>
                <w:lang w:val="en-US"/>
              </w:rPr>
            </w:pPr>
          </w:p>
        </w:tc>
      </w:tr>
      <w:tr w:rsidR="00126D1C" w:rsidRPr="00564A49" w14:paraId="23C6DD29" w14:textId="77777777" w:rsidTr="00802F9B">
        <w:trPr>
          <w:cantSplit/>
          <w:trHeight w:val="289"/>
          <w:jc w:val="center"/>
          <w:ins w:id="1562" w:author="Sachin Deshpande" w:date="2014-02-20T17:05:00Z"/>
        </w:trPr>
        <w:tc>
          <w:tcPr>
            <w:tcW w:w="7920" w:type="dxa"/>
          </w:tcPr>
          <w:p w14:paraId="513C2986" w14:textId="16E3FC72" w:rsidR="00126D1C" w:rsidRPr="00564A49" w:rsidRDefault="00126D1C" w:rsidP="00802F9B">
            <w:pPr>
              <w:pStyle w:val="tablesyntax"/>
              <w:rPr>
                <w:ins w:id="1563" w:author="Sachin Deshpande" w:date="2014-02-20T17:05:00Z"/>
                <w:rFonts w:ascii="Times New Roman" w:hAnsi="Times New Roman"/>
                <w:bCs/>
                <w:lang w:val="en-US"/>
              </w:rPr>
            </w:pPr>
            <w:ins w:id="1564" w:author="Sachin Deshpande" w:date="2014-02-20T17:05:00Z">
              <w:r>
                <w:rPr>
                  <w:rFonts w:ascii="Times New Roman" w:hAnsi="Times New Roman"/>
                  <w:bCs/>
                  <w:lang w:val="en-US"/>
                </w:rPr>
                <w:t xml:space="preserve">               }</w:t>
              </w:r>
            </w:ins>
          </w:p>
        </w:tc>
        <w:tc>
          <w:tcPr>
            <w:tcW w:w="1153" w:type="dxa"/>
          </w:tcPr>
          <w:p w14:paraId="0C11D937" w14:textId="77777777" w:rsidR="00126D1C" w:rsidRPr="00564A49" w:rsidRDefault="00126D1C" w:rsidP="00802F9B">
            <w:pPr>
              <w:pStyle w:val="tablecell"/>
              <w:rPr>
                <w:ins w:id="1565" w:author="Sachin Deshpande" w:date="2014-02-20T17:05:00Z"/>
                <w:lang w:val="en-US"/>
              </w:rPr>
            </w:pPr>
          </w:p>
        </w:tc>
      </w:tr>
      <w:tr w:rsidR="007E173E" w:rsidRPr="00564A49" w14:paraId="4C63404A" w14:textId="77777777" w:rsidTr="00802F9B">
        <w:trPr>
          <w:cantSplit/>
          <w:trHeight w:val="289"/>
          <w:jc w:val="center"/>
        </w:trPr>
        <w:tc>
          <w:tcPr>
            <w:tcW w:w="7920" w:type="dxa"/>
          </w:tcPr>
          <w:p w14:paraId="032B5F31"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31EF8237" w14:textId="77777777" w:rsidR="007E173E" w:rsidRPr="00564A49" w:rsidRDefault="007E173E" w:rsidP="00802F9B">
            <w:pPr>
              <w:pStyle w:val="tablecell"/>
              <w:rPr>
                <w:lang w:val="en-US"/>
              </w:rPr>
            </w:pPr>
          </w:p>
        </w:tc>
      </w:tr>
      <w:tr w:rsidR="007E173E" w:rsidRPr="00564A49" w14:paraId="6ECF91AF" w14:textId="77777777" w:rsidTr="00802F9B">
        <w:trPr>
          <w:cantSplit/>
          <w:trHeight w:val="289"/>
          <w:jc w:val="center"/>
        </w:trPr>
        <w:tc>
          <w:tcPr>
            <w:tcW w:w="7920" w:type="dxa"/>
          </w:tcPr>
          <w:p w14:paraId="16A62C3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14:paraId="7FFB82A3" w14:textId="77777777" w:rsidR="007E173E" w:rsidRPr="00564A49" w:rsidRDefault="007E173E" w:rsidP="00802F9B">
            <w:pPr>
              <w:pStyle w:val="tablecell"/>
              <w:rPr>
                <w:lang w:val="en-US"/>
              </w:rPr>
            </w:pPr>
            <w:r w:rsidRPr="00564A49">
              <w:rPr>
                <w:lang w:val="en-US"/>
              </w:rPr>
              <w:t>u(1)</w:t>
            </w:r>
          </w:p>
        </w:tc>
      </w:tr>
      <w:tr w:rsidR="007E173E" w:rsidRPr="00564A49" w14:paraId="6E0E87A6" w14:textId="77777777" w:rsidTr="00802F9B">
        <w:trPr>
          <w:cantSplit/>
          <w:trHeight w:val="289"/>
          <w:jc w:val="center"/>
        </w:trPr>
        <w:tc>
          <w:tcPr>
            <w:tcW w:w="7920" w:type="dxa"/>
          </w:tcPr>
          <w:p w14:paraId="2C14EB2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14:paraId="398CEA8A" w14:textId="77777777" w:rsidR="007E173E" w:rsidRPr="00564A49" w:rsidRDefault="007E173E" w:rsidP="00802F9B">
            <w:pPr>
              <w:pStyle w:val="tablecell"/>
              <w:rPr>
                <w:lang w:val="en-US"/>
              </w:rPr>
            </w:pPr>
          </w:p>
        </w:tc>
      </w:tr>
      <w:tr w:rsidR="007E173E" w:rsidRPr="00564A49" w14:paraId="56409F0C" w14:textId="77777777" w:rsidTr="00802F9B">
        <w:trPr>
          <w:cantSplit/>
          <w:trHeight w:val="289"/>
          <w:jc w:val="center"/>
        </w:trPr>
        <w:tc>
          <w:tcPr>
            <w:tcW w:w="7920" w:type="dxa"/>
          </w:tcPr>
          <w:p w14:paraId="3E76CB2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14:paraId="6E5BE3D7" w14:textId="77777777" w:rsidR="007E173E" w:rsidRPr="00564A49" w:rsidRDefault="007E173E" w:rsidP="00802F9B">
            <w:pPr>
              <w:pStyle w:val="tablecell"/>
              <w:rPr>
                <w:lang w:val="en-US"/>
              </w:rPr>
            </w:pPr>
          </w:p>
        </w:tc>
      </w:tr>
      <w:tr w:rsidR="007E173E" w:rsidRPr="00564A49" w14:paraId="516037EC" w14:textId="77777777" w:rsidTr="00802F9B">
        <w:trPr>
          <w:cantSplit/>
          <w:trHeight w:val="289"/>
          <w:jc w:val="center"/>
        </w:trPr>
        <w:tc>
          <w:tcPr>
            <w:tcW w:w="7920" w:type="dxa"/>
          </w:tcPr>
          <w:p w14:paraId="0822779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14:paraId="2D52825F" w14:textId="77777777" w:rsidR="007E173E" w:rsidRPr="00564A49" w:rsidRDefault="007E173E" w:rsidP="00802F9B">
            <w:pPr>
              <w:pStyle w:val="tablecell"/>
              <w:rPr>
                <w:lang w:val="en-US"/>
              </w:rPr>
            </w:pPr>
          </w:p>
        </w:tc>
      </w:tr>
      <w:tr w:rsidR="007E173E" w:rsidRPr="00564A49" w14:paraId="6AD4FB54" w14:textId="77777777" w:rsidTr="00802F9B">
        <w:trPr>
          <w:cantSplit/>
          <w:trHeight w:val="289"/>
          <w:jc w:val="center"/>
        </w:trPr>
        <w:tc>
          <w:tcPr>
            <w:tcW w:w="7920" w:type="dxa"/>
          </w:tcPr>
          <w:p w14:paraId="734E488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14:paraId="1D413D2F" w14:textId="77777777" w:rsidR="007E173E" w:rsidRPr="00564A49" w:rsidRDefault="007E173E" w:rsidP="00802F9B">
            <w:pPr>
              <w:pStyle w:val="tablecell"/>
              <w:rPr>
                <w:lang w:val="en-US"/>
              </w:rPr>
            </w:pPr>
          </w:p>
        </w:tc>
      </w:tr>
      <w:tr w:rsidR="007E173E" w:rsidRPr="00564A49" w14:paraId="1D2B5EA1" w14:textId="77777777" w:rsidTr="00802F9B">
        <w:trPr>
          <w:cantSplit/>
          <w:trHeight w:val="289"/>
          <w:jc w:val="center"/>
        </w:trPr>
        <w:tc>
          <w:tcPr>
            <w:tcW w:w="7920" w:type="dxa"/>
          </w:tcPr>
          <w:p w14:paraId="07BABBC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14:paraId="21C1A6DE" w14:textId="77777777" w:rsidR="007E173E" w:rsidRPr="00564A49" w:rsidRDefault="007E173E" w:rsidP="00802F9B">
            <w:pPr>
              <w:pStyle w:val="tablecell"/>
              <w:rPr>
                <w:lang w:val="en-US"/>
              </w:rPr>
            </w:pPr>
            <w:r w:rsidRPr="00564A49">
              <w:rPr>
                <w:lang w:val="en-US"/>
              </w:rPr>
              <w:t>u(1)</w:t>
            </w:r>
          </w:p>
        </w:tc>
      </w:tr>
      <w:tr w:rsidR="007E173E" w:rsidRPr="00564A49" w14:paraId="39A90C88" w14:textId="77777777" w:rsidTr="00802F9B">
        <w:trPr>
          <w:cantSplit/>
          <w:trHeight w:val="289"/>
          <w:jc w:val="center"/>
        </w:trPr>
        <w:tc>
          <w:tcPr>
            <w:tcW w:w="7920" w:type="dxa"/>
          </w:tcPr>
          <w:p w14:paraId="23DA0102" w14:textId="77777777" w:rsidR="007E173E" w:rsidRPr="00564A49" w:rsidRDefault="007E173E" w:rsidP="00802F9B">
            <w:pPr>
              <w:pStyle w:val="tablesyntax"/>
              <w:rPr>
                <w:lang w:val="en-US"/>
              </w:rPr>
            </w:pPr>
            <w:r w:rsidRPr="00564A49">
              <w:rPr>
                <w:lang w:val="en-US"/>
              </w:rPr>
              <w:t>}</w:t>
            </w:r>
          </w:p>
        </w:tc>
        <w:tc>
          <w:tcPr>
            <w:tcW w:w="1153" w:type="dxa"/>
          </w:tcPr>
          <w:p w14:paraId="7D657E3E" w14:textId="77777777" w:rsidR="007E173E" w:rsidRPr="00564A49" w:rsidRDefault="007E173E" w:rsidP="00802F9B">
            <w:pPr>
              <w:pStyle w:val="tablecell"/>
              <w:rPr>
                <w:lang w:val="en-US"/>
              </w:rPr>
            </w:pPr>
          </w:p>
        </w:tc>
      </w:tr>
    </w:tbl>
    <w:p w14:paraId="25528890" w14:textId="77777777" w:rsidR="007E173E" w:rsidRPr="00564A49" w:rsidRDefault="007E173E" w:rsidP="007E173E">
      <w:pPr>
        <w:pStyle w:val="3N"/>
        <w:rPr>
          <w:lang w:val="en-US"/>
        </w:rPr>
      </w:pPr>
    </w:p>
    <w:p w14:paraId="6A4DB6E7"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14:paraId="426EBDC5" w14:textId="77777777"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6F6B04AA" w14:textId="77777777" w:rsidTr="00802F9B">
        <w:trPr>
          <w:cantSplit/>
          <w:trHeight w:val="289"/>
          <w:jc w:val="center"/>
        </w:trPr>
        <w:tc>
          <w:tcPr>
            <w:tcW w:w="7920" w:type="dxa"/>
          </w:tcPr>
          <w:p w14:paraId="2D73001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14:paraId="2FD73DCF" w14:textId="77777777" w:rsidR="007E173E" w:rsidRPr="00564A49" w:rsidRDefault="007E173E" w:rsidP="00802F9B">
            <w:pPr>
              <w:pStyle w:val="tableheading"/>
              <w:rPr>
                <w:lang w:val="en-US"/>
              </w:rPr>
            </w:pPr>
            <w:r w:rsidRPr="00564A49">
              <w:rPr>
                <w:lang w:val="en-US"/>
              </w:rPr>
              <w:t>Descriptor</w:t>
            </w:r>
          </w:p>
        </w:tc>
      </w:tr>
      <w:tr w:rsidR="007E173E" w:rsidRPr="00564A49" w14:paraId="2562FA9E" w14:textId="77777777" w:rsidTr="00802F9B">
        <w:trPr>
          <w:cantSplit/>
          <w:trHeight w:val="289"/>
          <w:jc w:val="center"/>
        </w:trPr>
        <w:tc>
          <w:tcPr>
            <w:tcW w:w="7920" w:type="dxa"/>
          </w:tcPr>
          <w:p w14:paraId="779EDF1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14:paraId="24E2A1B9" w14:textId="77777777" w:rsidR="007E173E" w:rsidRPr="00564A49" w:rsidRDefault="007E173E" w:rsidP="00802F9B">
            <w:pPr>
              <w:pStyle w:val="tablecell"/>
              <w:rPr>
                <w:lang w:val="en-US"/>
              </w:rPr>
            </w:pPr>
            <w:r w:rsidRPr="00564A49">
              <w:rPr>
                <w:lang w:val="en-US"/>
              </w:rPr>
              <w:t>u(3)</w:t>
            </w:r>
          </w:p>
        </w:tc>
      </w:tr>
      <w:tr w:rsidR="007E173E" w:rsidRPr="00564A49" w14:paraId="104851D9" w14:textId="77777777" w:rsidTr="00802F9B">
        <w:trPr>
          <w:cantSplit/>
          <w:trHeight w:val="289"/>
          <w:jc w:val="center"/>
        </w:trPr>
        <w:tc>
          <w:tcPr>
            <w:tcW w:w="7920" w:type="dxa"/>
          </w:tcPr>
          <w:p w14:paraId="6135530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14:paraId="55BEB591" w14:textId="77777777" w:rsidR="007E173E" w:rsidRPr="00564A49" w:rsidRDefault="007E173E" w:rsidP="00802F9B">
            <w:pPr>
              <w:pStyle w:val="tablecell"/>
              <w:rPr>
                <w:lang w:val="en-US" w:eastAsia="ko-KR"/>
              </w:rPr>
            </w:pPr>
            <w:r w:rsidRPr="00564A49">
              <w:rPr>
                <w:lang w:val="en-US"/>
              </w:rPr>
              <w:t>u(1)</w:t>
            </w:r>
          </w:p>
        </w:tc>
      </w:tr>
      <w:tr w:rsidR="007E173E" w:rsidRPr="00564A49" w14:paraId="3496AD3E" w14:textId="77777777" w:rsidTr="00802F9B">
        <w:trPr>
          <w:cantSplit/>
          <w:trHeight w:val="289"/>
          <w:jc w:val="center"/>
        </w:trPr>
        <w:tc>
          <w:tcPr>
            <w:tcW w:w="7920" w:type="dxa"/>
          </w:tcPr>
          <w:p w14:paraId="4178A0F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14:paraId="4BC3E0DF" w14:textId="77777777" w:rsidR="007E173E" w:rsidRPr="00564A49" w:rsidRDefault="007E173E" w:rsidP="00802F9B">
            <w:pPr>
              <w:pStyle w:val="tablecell"/>
              <w:rPr>
                <w:lang w:val="en-US"/>
              </w:rPr>
            </w:pPr>
            <w:r w:rsidRPr="00564A49">
              <w:rPr>
                <w:lang w:val="en-US"/>
              </w:rPr>
              <w:t>u(8)</w:t>
            </w:r>
          </w:p>
        </w:tc>
      </w:tr>
      <w:tr w:rsidR="007E173E" w:rsidRPr="00564A49" w14:paraId="16F9DA92" w14:textId="77777777" w:rsidTr="00802F9B">
        <w:trPr>
          <w:cantSplit/>
          <w:trHeight w:val="289"/>
          <w:jc w:val="center"/>
        </w:trPr>
        <w:tc>
          <w:tcPr>
            <w:tcW w:w="7920" w:type="dxa"/>
          </w:tcPr>
          <w:p w14:paraId="1381026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14:paraId="574541CB" w14:textId="77777777" w:rsidR="007E173E" w:rsidRPr="00564A49" w:rsidRDefault="007E173E" w:rsidP="00802F9B">
            <w:pPr>
              <w:pStyle w:val="tablecell"/>
              <w:rPr>
                <w:lang w:val="en-US" w:eastAsia="ko-KR"/>
              </w:rPr>
            </w:pPr>
            <w:r w:rsidRPr="00564A49">
              <w:rPr>
                <w:lang w:val="en-US"/>
              </w:rPr>
              <w:t>u(8)</w:t>
            </w:r>
          </w:p>
        </w:tc>
      </w:tr>
      <w:tr w:rsidR="007E173E" w:rsidRPr="00564A49" w14:paraId="6AD052D5" w14:textId="77777777" w:rsidTr="00802F9B">
        <w:trPr>
          <w:cantSplit/>
          <w:trHeight w:val="289"/>
          <w:jc w:val="center"/>
        </w:trPr>
        <w:tc>
          <w:tcPr>
            <w:tcW w:w="7920" w:type="dxa"/>
          </w:tcPr>
          <w:p w14:paraId="0A42D40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14:paraId="40CBF059" w14:textId="77777777" w:rsidR="007E173E" w:rsidRPr="00564A49" w:rsidRDefault="007E173E" w:rsidP="00802F9B">
            <w:pPr>
              <w:pStyle w:val="tablecell"/>
              <w:rPr>
                <w:lang w:val="en-US"/>
              </w:rPr>
            </w:pPr>
            <w:r w:rsidRPr="00564A49">
              <w:rPr>
                <w:lang w:val="en-US"/>
              </w:rPr>
              <w:t>u(8)</w:t>
            </w:r>
          </w:p>
        </w:tc>
      </w:tr>
      <w:tr w:rsidR="007E173E" w:rsidRPr="00564A49" w14:paraId="4095B85E" w14:textId="77777777" w:rsidTr="00802F9B">
        <w:trPr>
          <w:cantSplit/>
          <w:trHeight w:val="289"/>
          <w:jc w:val="center"/>
        </w:trPr>
        <w:tc>
          <w:tcPr>
            <w:tcW w:w="7920" w:type="dxa"/>
          </w:tcPr>
          <w:p w14:paraId="5506A0A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14:paraId="7A4EEAE1" w14:textId="77777777" w:rsidR="007E173E" w:rsidRPr="00564A49" w:rsidRDefault="007E173E" w:rsidP="00802F9B">
            <w:pPr>
              <w:pStyle w:val="tablecell"/>
              <w:rPr>
                <w:lang w:val="en-US"/>
              </w:rPr>
            </w:pPr>
          </w:p>
        </w:tc>
      </w:tr>
    </w:tbl>
    <w:p w14:paraId="4ACEC717" w14:textId="77777777" w:rsidR="007E173E" w:rsidRPr="00564A49" w:rsidRDefault="007E173E" w:rsidP="007E173E">
      <w:pPr>
        <w:pStyle w:val="3N"/>
        <w:rPr>
          <w:lang w:val="en-CA"/>
        </w:rPr>
      </w:pPr>
    </w:p>
    <w:p w14:paraId="79B88821" w14:textId="77777777"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14:paraId="374B64D5" w14:textId="77777777"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2E1A2D3E" w14:textId="77777777" w:rsidTr="00802F9B">
        <w:trPr>
          <w:trHeight w:val="289"/>
          <w:jc w:val="center"/>
        </w:trPr>
        <w:tc>
          <w:tcPr>
            <w:tcW w:w="7920" w:type="dxa"/>
          </w:tcPr>
          <w:p w14:paraId="6268092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14:paraId="4C3526B1" w14:textId="77777777" w:rsidR="007E173E" w:rsidRPr="00564A49" w:rsidRDefault="007E173E" w:rsidP="00802F9B">
            <w:pPr>
              <w:keepNext/>
              <w:spacing w:before="0" w:after="60"/>
              <w:rPr>
                <w:b/>
                <w:bCs/>
              </w:rPr>
            </w:pPr>
            <w:r w:rsidRPr="00564A49">
              <w:rPr>
                <w:b/>
                <w:bCs/>
              </w:rPr>
              <w:t>Descriptor</w:t>
            </w:r>
          </w:p>
        </w:tc>
      </w:tr>
      <w:tr w:rsidR="007E173E" w:rsidRPr="00564A49" w14:paraId="40D47FDF" w14:textId="77777777" w:rsidTr="00802F9B">
        <w:trPr>
          <w:cantSplit/>
          <w:trHeight w:val="289"/>
          <w:jc w:val="center"/>
        </w:trPr>
        <w:tc>
          <w:tcPr>
            <w:tcW w:w="7920" w:type="dxa"/>
          </w:tcPr>
          <w:p w14:paraId="3D466E4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14:paraId="52026473" w14:textId="77777777" w:rsidR="007E173E" w:rsidRPr="00564A49" w:rsidRDefault="007E173E" w:rsidP="00802F9B">
            <w:pPr>
              <w:keepNext/>
              <w:keepLines/>
              <w:spacing w:before="0" w:after="60"/>
            </w:pPr>
            <w:r w:rsidRPr="00564A49">
              <w:t>ue(v)</w:t>
            </w:r>
          </w:p>
        </w:tc>
      </w:tr>
      <w:tr w:rsidR="007E173E" w:rsidRPr="00564A49" w14:paraId="5599C7E8" w14:textId="77777777" w:rsidTr="00802F9B">
        <w:trPr>
          <w:cantSplit/>
          <w:trHeight w:val="289"/>
          <w:jc w:val="center"/>
        </w:trPr>
        <w:tc>
          <w:tcPr>
            <w:tcW w:w="7920" w:type="dxa"/>
          </w:tcPr>
          <w:p w14:paraId="333A5DA9"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14:paraId="6127F974" w14:textId="77777777" w:rsidR="007E173E" w:rsidRPr="00564A49" w:rsidRDefault="007E173E" w:rsidP="00802F9B">
            <w:pPr>
              <w:keepNext/>
              <w:keepLines/>
              <w:spacing w:before="0" w:after="60"/>
            </w:pPr>
          </w:p>
        </w:tc>
      </w:tr>
      <w:tr w:rsidR="007E173E" w:rsidRPr="00564A49" w14:paraId="288AA68D" w14:textId="77777777" w:rsidTr="00802F9B">
        <w:trPr>
          <w:cantSplit/>
          <w:trHeight w:val="289"/>
          <w:jc w:val="center"/>
        </w:trPr>
        <w:tc>
          <w:tcPr>
            <w:tcW w:w="7920" w:type="dxa"/>
          </w:tcPr>
          <w:p w14:paraId="0796F74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14:paraId="4599637E" w14:textId="77777777" w:rsidR="007E173E" w:rsidRPr="00564A49" w:rsidRDefault="007E173E" w:rsidP="00802F9B">
            <w:pPr>
              <w:pStyle w:val="tablecell"/>
              <w:rPr>
                <w:lang w:val="en-US"/>
              </w:rPr>
            </w:pPr>
          </w:p>
        </w:tc>
      </w:tr>
      <w:tr w:rsidR="007E173E" w:rsidRPr="00564A49" w14:paraId="7CD5F005" w14:textId="77777777" w:rsidTr="00802F9B">
        <w:trPr>
          <w:cantSplit/>
          <w:trHeight w:val="289"/>
          <w:jc w:val="center"/>
        </w:trPr>
        <w:tc>
          <w:tcPr>
            <w:tcW w:w="7920" w:type="dxa"/>
          </w:tcPr>
          <w:p w14:paraId="6A24378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14:paraId="0A731AC0" w14:textId="77777777" w:rsidR="007E173E" w:rsidRPr="00564A49" w:rsidRDefault="007E173E" w:rsidP="00802F9B">
            <w:pPr>
              <w:pStyle w:val="tablecell"/>
              <w:rPr>
                <w:lang w:val="en-US"/>
              </w:rPr>
            </w:pPr>
            <w:r w:rsidRPr="00564A49">
              <w:rPr>
                <w:lang w:val="en-US"/>
              </w:rPr>
              <w:t>u(1)</w:t>
            </w:r>
          </w:p>
        </w:tc>
      </w:tr>
      <w:tr w:rsidR="007E173E" w:rsidRPr="00564A49" w14:paraId="5207F073" w14:textId="77777777" w:rsidTr="00802F9B">
        <w:trPr>
          <w:cantSplit/>
          <w:trHeight w:val="289"/>
          <w:jc w:val="center"/>
        </w:trPr>
        <w:tc>
          <w:tcPr>
            <w:tcW w:w="7920" w:type="dxa"/>
          </w:tcPr>
          <w:p w14:paraId="3665D97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14:paraId="7C548890" w14:textId="77777777" w:rsidR="007E173E" w:rsidRPr="00564A49" w:rsidRDefault="007E173E" w:rsidP="00802F9B">
            <w:pPr>
              <w:pStyle w:val="tablecell"/>
              <w:rPr>
                <w:lang w:val="en-US"/>
              </w:rPr>
            </w:pPr>
          </w:p>
        </w:tc>
      </w:tr>
      <w:tr w:rsidR="007E173E" w:rsidRPr="00564A49" w14:paraId="47F6AD50" w14:textId="77777777" w:rsidTr="00802F9B">
        <w:trPr>
          <w:cantSplit/>
          <w:trHeight w:val="289"/>
          <w:jc w:val="center"/>
        </w:trPr>
        <w:tc>
          <w:tcPr>
            <w:tcW w:w="7920" w:type="dxa"/>
          </w:tcPr>
          <w:p w14:paraId="15A05A9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3C06BDC" w14:textId="77777777" w:rsidR="007E173E" w:rsidRPr="00564A49" w:rsidRDefault="007E173E" w:rsidP="00802F9B">
            <w:pPr>
              <w:pStyle w:val="tablecell"/>
              <w:rPr>
                <w:lang w:val="en-US"/>
              </w:rPr>
            </w:pPr>
          </w:p>
        </w:tc>
      </w:tr>
      <w:tr w:rsidR="007E173E" w:rsidRPr="00564A49" w14:paraId="35199E15" w14:textId="77777777" w:rsidTr="00802F9B">
        <w:trPr>
          <w:cantSplit/>
          <w:trHeight w:val="289"/>
          <w:jc w:val="center"/>
        </w:trPr>
        <w:tc>
          <w:tcPr>
            <w:tcW w:w="7920" w:type="dxa"/>
          </w:tcPr>
          <w:p w14:paraId="5D63C07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ins w:id="1566" w:author="Ye-Kui Wang" w:date="2014-02-11T11:18:00Z">
              <w:r w:rsidR="0003593D">
                <w:rPr>
                  <w:rFonts w:ascii="Times New Roman" w:hAnsi="Times New Roman"/>
                  <w:lang w:val="en-US"/>
                </w:rPr>
                <w:t xml:space="preserve"> </w:t>
              </w:r>
            </w:ins>
            <w:r w:rsidRPr="00564A49">
              <w:rPr>
                <w:rFonts w:ascii="Times New Roman" w:hAnsi="Times New Roman"/>
                <w:lang w:val="en-US"/>
              </w:rPr>
              <w:t>=</w:t>
            </w:r>
            <w:ins w:id="1567" w:author="Ye-Kui Wang" w:date="2014-02-11T11:18:00Z">
              <w:r w:rsidR="0003593D">
                <w:rPr>
                  <w:rFonts w:ascii="Times New Roman" w:hAnsi="Times New Roman"/>
                  <w:lang w:val="en-US"/>
                </w:rPr>
                <w:t xml:space="preserve"> </w:t>
              </w:r>
            </w:ins>
            <w:r w:rsidRPr="00564A49">
              <w:rPr>
                <w:rFonts w:ascii="Times New Roman" w:hAnsi="Times New Roman"/>
                <w:lang w:val="en-US"/>
              </w:rPr>
              <w:t>1; h</w:t>
            </w:r>
            <w:ins w:id="1568" w:author="Ye-Kui Wang" w:date="2014-02-11T11:18:00Z">
              <w:r w:rsidR="0003593D">
                <w:rPr>
                  <w:rFonts w:ascii="Times New Roman" w:hAnsi="Times New Roman"/>
                  <w:lang w:val="en-US"/>
                </w:rPr>
                <w:t xml:space="preserve"> </w:t>
              </w:r>
            </w:ins>
            <w:r w:rsidRPr="00564A49">
              <w:rPr>
                <w:rFonts w:ascii="Times New Roman" w:hAnsi="Times New Roman"/>
                <w:lang w:val="en-US"/>
              </w:rPr>
              <w:t xml:space="preserve"> &lt;= </w:t>
            </w:r>
            <w:ins w:id="1569" w:author="Ye-Kui Wang" w:date="2014-02-11T11:18:00Z">
              <w:r w:rsidR="0003593D">
                <w:rPr>
                  <w:rFonts w:ascii="Times New Roman" w:hAnsi="Times New Roman"/>
                  <w:lang w:val="en-US"/>
                </w:rPr>
                <w:t xml:space="preserve"> </w:t>
              </w:r>
            </w:ins>
            <w:r w:rsidRPr="00564A49">
              <w:rPr>
                <w:rFonts w:ascii="Times New Roman" w:hAnsi="Times New Roman"/>
                <w:lang w:val="en-US"/>
              </w:rPr>
              <w:t>vps_num_layer_sets_minus1; h++ ) {</w:t>
            </w:r>
          </w:p>
        </w:tc>
        <w:tc>
          <w:tcPr>
            <w:tcW w:w="1153" w:type="dxa"/>
          </w:tcPr>
          <w:p w14:paraId="56DB4602" w14:textId="77777777" w:rsidR="007E173E" w:rsidRPr="00564A49" w:rsidRDefault="007E173E" w:rsidP="00802F9B">
            <w:pPr>
              <w:pStyle w:val="tablecell"/>
              <w:rPr>
                <w:lang w:val="en-US"/>
              </w:rPr>
            </w:pPr>
          </w:p>
        </w:tc>
      </w:tr>
      <w:tr w:rsidR="007E173E" w:rsidRPr="00564A49" w14:paraId="3E1D342F" w14:textId="77777777" w:rsidTr="00802F9B">
        <w:trPr>
          <w:cantSplit/>
          <w:trHeight w:val="289"/>
          <w:jc w:val="center"/>
        </w:trPr>
        <w:tc>
          <w:tcPr>
            <w:tcW w:w="7920" w:type="dxa"/>
          </w:tcPr>
          <w:p w14:paraId="32D25FE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14:paraId="4BB6C7D6" w14:textId="77777777" w:rsidR="007E173E" w:rsidRPr="00564A49" w:rsidRDefault="007E173E" w:rsidP="00802F9B">
            <w:pPr>
              <w:pStyle w:val="tablecell"/>
              <w:rPr>
                <w:lang w:val="en-US"/>
              </w:rPr>
            </w:pPr>
            <w:r w:rsidRPr="00564A49">
              <w:rPr>
                <w:lang w:val="en-US"/>
              </w:rPr>
              <w:t>ue(v)</w:t>
            </w:r>
          </w:p>
        </w:tc>
      </w:tr>
      <w:tr w:rsidR="007E173E" w:rsidRPr="00564A49" w14:paraId="6EA8AE05" w14:textId="77777777" w:rsidTr="00802F9B">
        <w:trPr>
          <w:cantSplit/>
          <w:trHeight w:val="289"/>
          <w:jc w:val="center"/>
        </w:trPr>
        <w:tc>
          <w:tcPr>
            <w:tcW w:w="7920" w:type="dxa"/>
          </w:tcPr>
          <w:p w14:paraId="0167C7F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14:paraId="056E2C5D" w14:textId="77777777" w:rsidR="007E173E" w:rsidRPr="00564A49" w:rsidRDefault="007E173E" w:rsidP="00802F9B">
            <w:pPr>
              <w:pStyle w:val="tablecell"/>
              <w:rPr>
                <w:lang w:val="en-US"/>
              </w:rPr>
            </w:pPr>
          </w:p>
        </w:tc>
      </w:tr>
      <w:tr w:rsidR="007E173E" w:rsidRPr="00A94DA5" w14:paraId="462F4548" w14:textId="77777777" w:rsidTr="00802F9B">
        <w:trPr>
          <w:cantSplit/>
          <w:trHeight w:val="289"/>
          <w:jc w:val="center"/>
        </w:trPr>
        <w:tc>
          <w:tcPr>
            <w:tcW w:w="7920" w:type="dxa"/>
          </w:tcPr>
          <w:p w14:paraId="5828F108" w14:textId="77777777"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del w:id="1570" w:author="Ye-Kui Wang" w:date="2014-02-11T18:02:00Z">
              <w:r w:rsidRPr="00A94DA5" w:rsidDel="00A94DA5">
                <w:rPr>
                  <w:rFonts w:ascii="Times New Roman" w:hAnsi="Times New Roman"/>
                  <w:lang w:val="en-US"/>
                </w:rPr>
                <w:delText xml:space="preserve">= </w:delText>
              </w:r>
            </w:del>
            <w:ins w:id="1571" w:author="Ye-Kui Wang" w:date="2014-02-11T11:19:00Z">
              <w:r w:rsidR="0003593D" w:rsidRPr="00A94DA5">
                <w:rPr>
                  <w:rFonts w:ascii="Times New Roman" w:hAnsi="Times New Roman"/>
                  <w:lang w:val="en-US"/>
                </w:rPr>
                <w:t xml:space="preserve"> </w:t>
              </w:r>
            </w:ins>
            <w:ins w:id="1572" w:author="Ye-Kui Wang" w:date="2014-02-11T18:01:00Z">
              <w:r w:rsidR="00A94DA5" w:rsidRPr="00A94DA5">
                <w:rPr>
                  <w:rFonts w:ascii="Times New Roman" w:hAnsi="Times New Roman"/>
                  <w:lang w:val="en-US"/>
                </w:rPr>
                <w:t>NumLayersInIdList[ </w:t>
              </w:r>
              <w:r w:rsidR="00A94DA5">
                <w:rPr>
                  <w:rFonts w:ascii="Times New Roman" w:hAnsi="Times New Roman"/>
                  <w:lang w:val="en-US"/>
                </w:rPr>
                <w:t>h</w:t>
              </w:r>
              <w:r w:rsidR="00A94DA5" w:rsidRPr="00A94DA5">
                <w:rPr>
                  <w:rFonts w:ascii="Times New Roman" w:hAnsi="Times New Roman"/>
                  <w:lang w:val="en-US"/>
                </w:rPr>
                <w:t> ]</w:t>
              </w:r>
            </w:ins>
            <w:del w:id="1573" w:author="Ye-Kui Wang" w:date="2014-02-11T18:00:00Z">
              <w:r w:rsidRPr="00A94DA5" w:rsidDel="00A94DA5">
                <w:rPr>
                  <w:rFonts w:ascii="Times New Roman" w:hAnsi="Times New Roman"/>
                  <w:lang w:val="en-US"/>
                </w:rPr>
                <w:delText>vps_max_layers_minus1</w:delText>
              </w:r>
            </w:del>
            <w:r w:rsidRPr="00A94DA5">
              <w:rPr>
                <w:rFonts w:ascii="Times New Roman" w:hAnsi="Times New Roman"/>
                <w:lang w:val="en-US"/>
              </w:rPr>
              <w:t>; j++ )</w:t>
            </w:r>
          </w:p>
        </w:tc>
        <w:tc>
          <w:tcPr>
            <w:tcW w:w="1153" w:type="dxa"/>
          </w:tcPr>
          <w:p w14:paraId="35B39A32" w14:textId="77777777" w:rsidR="007E173E" w:rsidRPr="00A94DA5" w:rsidRDefault="007E173E" w:rsidP="00802F9B">
            <w:pPr>
              <w:pStyle w:val="tablecell"/>
              <w:rPr>
                <w:lang w:val="en-US"/>
              </w:rPr>
            </w:pPr>
          </w:p>
        </w:tc>
      </w:tr>
      <w:tr w:rsidR="007E173E" w:rsidRPr="00564A49" w:rsidDel="00385CD9" w14:paraId="61F5B8D8" w14:textId="77777777" w:rsidTr="00802F9B">
        <w:trPr>
          <w:cantSplit/>
          <w:trHeight w:val="289"/>
          <w:jc w:val="center"/>
          <w:del w:id="1574" w:author="Ye-Kui Wang" w:date="2014-02-12T14:50:00Z"/>
        </w:trPr>
        <w:tc>
          <w:tcPr>
            <w:tcW w:w="7920" w:type="dxa"/>
          </w:tcPr>
          <w:p w14:paraId="1E81C22F" w14:textId="77777777" w:rsidR="007E173E" w:rsidRPr="00564A49" w:rsidDel="00385CD9" w:rsidRDefault="007E173E" w:rsidP="00802F9B">
            <w:pPr>
              <w:pStyle w:val="tablesyntax"/>
              <w:rPr>
                <w:del w:id="1575" w:author="Ye-Kui Wang" w:date="2014-02-12T14:50:00Z"/>
                <w:rFonts w:ascii="Times New Roman" w:hAnsi="Times New Roman"/>
                <w:lang w:val="en-US"/>
              </w:rPr>
            </w:pPr>
            <w:del w:id="1576" w:author="Ye-Kui Wang" w:date="2014-02-12T14:50:00Z">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lang w:val="en-US"/>
                </w:rPr>
                <w:delText>if( layer_id_included_flag[ h ][ j ] )</w:delText>
              </w:r>
            </w:del>
          </w:p>
        </w:tc>
        <w:tc>
          <w:tcPr>
            <w:tcW w:w="1153" w:type="dxa"/>
          </w:tcPr>
          <w:p w14:paraId="7303558B" w14:textId="77777777" w:rsidR="007E173E" w:rsidRPr="00564A49" w:rsidDel="00385CD9" w:rsidRDefault="007E173E" w:rsidP="00802F9B">
            <w:pPr>
              <w:pStyle w:val="tablecell"/>
              <w:rPr>
                <w:del w:id="1577" w:author="Ye-Kui Wang" w:date="2014-02-12T14:50:00Z"/>
                <w:lang w:val="en-US"/>
              </w:rPr>
            </w:pPr>
          </w:p>
        </w:tc>
      </w:tr>
      <w:tr w:rsidR="007E173E" w:rsidRPr="00564A49" w14:paraId="55423281" w14:textId="77777777" w:rsidTr="00802F9B">
        <w:trPr>
          <w:cantSplit/>
          <w:trHeight w:val="289"/>
          <w:jc w:val="center"/>
        </w:trPr>
        <w:tc>
          <w:tcPr>
            <w:tcW w:w="7920" w:type="dxa"/>
          </w:tcPr>
          <w:p w14:paraId="2AC12058" w14:textId="77777777" w:rsidR="007E173E" w:rsidRPr="00564A49" w:rsidRDefault="007E173E" w:rsidP="00385CD9">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del w:id="1578" w:author="Ye-Kui Wang" w:date="2014-02-12T14:51:00Z">
              <w:r w:rsidRPr="00564A49" w:rsidDel="00385CD9">
                <w:rPr>
                  <w:rFonts w:ascii="Times New Roman" w:hAnsi="Times New Roman"/>
                  <w:b/>
                  <w:lang w:val="en-US"/>
                </w:rPr>
                <w:tab/>
              </w:r>
            </w:del>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14:paraId="4E029CB2" w14:textId="77777777" w:rsidR="007E173E" w:rsidRPr="00564A49" w:rsidRDefault="007E173E" w:rsidP="00802F9B">
            <w:pPr>
              <w:pStyle w:val="tablecell"/>
              <w:rPr>
                <w:lang w:val="en-US"/>
              </w:rPr>
            </w:pPr>
            <w:r w:rsidRPr="00564A49">
              <w:rPr>
                <w:lang w:val="en-US"/>
              </w:rPr>
              <w:t>u(1)</w:t>
            </w:r>
          </w:p>
        </w:tc>
      </w:tr>
      <w:tr w:rsidR="007E173E" w:rsidRPr="00564A49" w14:paraId="6440001E" w14:textId="77777777" w:rsidTr="00802F9B">
        <w:trPr>
          <w:cantSplit/>
          <w:trHeight w:val="289"/>
          <w:jc w:val="center"/>
        </w:trPr>
        <w:tc>
          <w:tcPr>
            <w:tcW w:w="7920" w:type="dxa"/>
          </w:tcPr>
          <w:p w14:paraId="6798508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ins w:id="1579" w:author="Ye-Kui Wang" w:date="2014-02-11T11:20:00Z">
              <w:r w:rsidR="0003593D">
                <w:rPr>
                  <w:rFonts w:ascii="Times New Roman" w:hAnsi="Times New Roman"/>
                  <w:lang w:val="en-US"/>
                </w:rPr>
                <w:t xml:space="preserve">&gt; 0 </w:t>
              </w:r>
            </w:ins>
            <w:r w:rsidRPr="00564A49">
              <w:rPr>
                <w:rFonts w:ascii="Times New Roman" w:hAnsi="Times New Roman"/>
                <w:lang w:val="en-US"/>
              </w:rPr>
              <w:t>) {</w:t>
            </w:r>
          </w:p>
        </w:tc>
        <w:tc>
          <w:tcPr>
            <w:tcW w:w="1153" w:type="dxa"/>
          </w:tcPr>
          <w:p w14:paraId="59567128" w14:textId="77777777" w:rsidR="007E173E" w:rsidRPr="00564A49" w:rsidRDefault="007E173E" w:rsidP="00802F9B">
            <w:pPr>
              <w:pStyle w:val="tablecell"/>
              <w:rPr>
                <w:lang w:val="en-US"/>
              </w:rPr>
            </w:pPr>
          </w:p>
        </w:tc>
      </w:tr>
      <w:tr w:rsidR="007E173E" w:rsidRPr="00564A49" w14:paraId="5157C6D8" w14:textId="77777777" w:rsidTr="00802F9B">
        <w:trPr>
          <w:cantSplit/>
          <w:trHeight w:val="289"/>
          <w:jc w:val="center"/>
        </w:trPr>
        <w:tc>
          <w:tcPr>
            <w:tcW w:w="7920" w:type="dxa"/>
          </w:tcPr>
          <w:p w14:paraId="0651710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14:paraId="7D69726D" w14:textId="77777777" w:rsidR="007E173E" w:rsidRPr="00564A49" w:rsidRDefault="007E173E" w:rsidP="00802F9B">
            <w:pPr>
              <w:pStyle w:val="tablecell"/>
              <w:rPr>
                <w:lang w:val="en-US"/>
              </w:rPr>
            </w:pPr>
            <w:r w:rsidRPr="00564A49">
              <w:rPr>
                <w:lang w:val="en-US"/>
              </w:rPr>
              <w:t>ue(v)</w:t>
            </w:r>
          </w:p>
        </w:tc>
      </w:tr>
      <w:tr w:rsidR="007E173E" w:rsidRPr="00564A49" w14:paraId="50FEFF8E" w14:textId="77777777" w:rsidTr="00802F9B">
        <w:trPr>
          <w:cantSplit/>
          <w:trHeight w:val="289"/>
          <w:jc w:val="center"/>
        </w:trPr>
        <w:tc>
          <w:tcPr>
            <w:tcW w:w="7920" w:type="dxa"/>
          </w:tcPr>
          <w:p w14:paraId="2F74211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14:paraId="15253F6D" w14:textId="77777777" w:rsidR="007E173E" w:rsidRPr="00564A49" w:rsidRDefault="007E173E" w:rsidP="00802F9B">
            <w:pPr>
              <w:pStyle w:val="tablecell"/>
              <w:rPr>
                <w:lang w:val="en-US"/>
              </w:rPr>
            </w:pPr>
          </w:p>
        </w:tc>
      </w:tr>
      <w:tr w:rsidR="007E173E" w:rsidRPr="00564A49" w14:paraId="64C124B0" w14:textId="77777777" w:rsidTr="00802F9B">
        <w:trPr>
          <w:cantSplit/>
          <w:trHeight w:val="289"/>
          <w:jc w:val="center"/>
        </w:trPr>
        <w:tc>
          <w:tcPr>
            <w:tcW w:w="7920" w:type="dxa"/>
          </w:tcPr>
          <w:p w14:paraId="619EC4F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14:paraId="22F67A5E" w14:textId="77777777" w:rsidR="007E173E" w:rsidRPr="00564A49" w:rsidRDefault="007E173E" w:rsidP="00802F9B">
            <w:pPr>
              <w:pStyle w:val="tablecell"/>
              <w:rPr>
                <w:lang w:val="en-US"/>
              </w:rPr>
            </w:pPr>
          </w:p>
        </w:tc>
      </w:tr>
      <w:tr w:rsidR="007E173E" w:rsidRPr="00564A49" w14:paraId="7F79AE42" w14:textId="77777777" w:rsidTr="00802F9B">
        <w:trPr>
          <w:cantSplit/>
          <w:trHeight w:val="289"/>
          <w:jc w:val="center"/>
        </w:trPr>
        <w:tc>
          <w:tcPr>
            <w:tcW w:w="7920" w:type="dxa"/>
          </w:tcPr>
          <w:p w14:paraId="60A96B26"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14:paraId="5E806A44" w14:textId="77777777" w:rsidR="007E173E" w:rsidRPr="00564A49" w:rsidRDefault="007E173E" w:rsidP="00802F9B">
            <w:pPr>
              <w:pStyle w:val="tablecell"/>
              <w:rPr>
                <w:lang w:val="en-US"/>
              </w:rPr>
            </w:pPr>
            <w:r w:rsidRPr="00564A49">
              <w:rPr>
                <w:lang w:val="en-US"/>
              </w:rPr>
              <w:t>ue(v)</w:t>
            </w:r>
          </w:p>
        </w:tc>
      </w:tr>
      <w:tr w:rsidR="007E173E" w:rsidRPr="00564A49" w14:paraId="700F8DA2" w14:textId="77777777" w:rsidTr="00802F9B">
        <w:trPr>
          <w:cantSplit/>
          <w:trHeight w:val="289"/>
          <w:jc w:val="center"/>
        </w:trPr>
        <w:tc>
          <w:tcPr>
            <w:tcW w:w="7920" w:type="dxa"/>
          </w:tcPr>
          <w:p w14:paraId="7A1F07F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14:paraId="1381A7D0" w14:textId="77777777" w:rsidR="007E173E" w:rsidRPr="00564A49" w:rsidRDefault="007E173E" w:rsidP="00802F9B">
            <w:pPr>
              <w:pStyle w:val="tablecell"/>
              <w:rPr>
                <w:lang w:val="en-US"/>
              </w:rPr>
            </w:pPr>
            <w:r w:rsidRPr="00564A49">
              <w:rPr>
                <w:lang w:val="en-US"/>
              </w:rPr>
              <w:t>ue(v)</w:t>
            </w:r>
          </w:p>
        </w:tc>
      </w:tr>
      <w:tr w:rsidR="007E173E" w:rsidRPr="00564A49" w14:paraId="06E58746" w14:textId="77777777" w:rsidTr="00802F9B">
        <w:trPr>
          <w:cantSplit/>
          <w:trHeight w:val="289"/>
          <w:jc w:val="center"/>
        </w:trPr>
        <w:tc>
          <w:tcPr>
            <w:tcW w:w="7920" w:type="dxa"/>
          </w:tcPr>
          <w:p w14:paraId="1FB96D1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14:paraId="279B2BA1" w14:textId="77777777" w:rsidR="007E173E" w:rsidRPr="00564A49" w:rsidRDefault="007E173E" w:rsidP="00802F9B">
            <w:pPr>
              <w:pStyle w:val="tablecell"/>
              <w:rPr>
                <w:lang w:val="en-US"/>
              </w:rPr>
            </w:pPr>
          </w:p>
        </w:tc>
      </w:tr>
      <w:tr w:rsidR="007E173E" w:rsidRPr="00564A49" w14:paraId="0DD75961" w14:textId="77777777" w:rsidTr="00802F9B">
        <w:trPr>
          <w:cantSplit/>
          <w:trHeight w:val="289"/>
          <w:jc w:val="center"/>
        </w:trPr>
        <w:tc>
          <w:tcPr>
            <w:tcW w:w="7920" w:type="dxa"/>
          </w:tcPr>
          <w:p w14:paraId="2E833C5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14:paraId="7BAF442C" w14:textId="77777777" w:rsidR="007E173E" w:rsidRPr="00564A49" w:rsidRDefault="007E173E" w:rsidP="00802F9B">
            <w:pPr>
              <w:pStyle w:val="tablecell"/>
              <w:rPr>
                <w:lang w:val="en-US"/>
              </w:rPr>
            </w:pPr>
          </w:p>
        </w:tc>
      </w:tr>
      <w:tr w:rsidR="007E173E" w:rsidRPr="00564A49" w14:paraId="0D34C61E" w14:textId="77777777" w:rsidTr="00802F9B">
        <w:trPr>
          <w:cantSplit/>
          <w:trHeight w:val="289"/>
          <w:jc w:val="center"/>
        </w:trPr>
        <w:tc>
          <w:tcPr>
            <w:tcW w:w="7920" w:type="dxa"/>
          </w:tcPr>
          <w:p w14:paraId="198C886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3F5A7B30" w14:textId="77777777" w:rsidR="007E173E" w:rsidRPr="00564A49" w:rsidRDefault="007E173E" w:rsidP="00802F9B">
            <w:pPr>
              <w:pStyle w:val="tablecell"/>
              <w:rPr>
                <w:lang w:val="en-US"/>
              </w:rPr>
            </w:pPr>
          </w:p>
        </w:tc>
      </w:tr>
      <w:tr w:rsidR="007E173E" w:rsidRPr="00564A49" w14:paraId="2F5AD706" w14:textId="77777777" w:rsidTr="00802F9B">
        <w:trPr>
          <w:cantSplit/>
          <w:trHeight w:val="289"/>
          <w:jc w:val="center"/>
        </w:trPr>
        <w:tc>
          <w:tcPr>
            <w:tcW w:w="7920" w:type="dxa"/>
          </w:tcPr>
          <w:p w14:paraId="3CA1330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0F2F9459" w14:textId="77777777" w:rsidR="007E173E" w:rsidRPr="00564A49" w:rsidRDefault="007E173E" w:rsidP="00802F9B">
            <w:pPr>
              <w:keepNext/>
              <w:keepLines/>
              <w:spacing w:before="0" w:after="60"/>
            </w:pPr>
          </w:p>
        </w:tc>
      </w:tr>
    </w:tbl>
    <w:p w14:paraId="4AF7DFF7" w14:textId="77777777" w:rsidR="00235581" w:rsidRPr="00564A49" w:rsidRDefault="00235581" w:rsidP="007E173E">
      <w:pPr>
        <w:pStyle w:val="3N"/>
        <w:rPr>
          <w:lang w:val="en-CA"/>
        </w:rPr>
      </w:pPr>
    </w:p>
    <w:p w14:paraId="2257D7F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36"/>
      <w:bookmarkEnd w:id="1537"/>
      <w:bookmarkEnd w:id="1538"/>
    </w:p>
    <w:p w14:paraId="1F048196" w14:textId="77777777"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66CA476" w14:textId="77777777" w:rsidTr="00802F9B">
        <w:trPr>
          <w:cantSplit/>
          <w:trHeight w:val="289"/>
          <w:jc w:val="center"/>
        </w:trPr>
        <w:tc>
          <w:tcPr>
            <w:tcW w:w="7920" w:type="dxa"/>
          </w:tcPr>
          <w:p w14:paraId="0AEC1815" w14:textId="77777777" w:rsidR="007E173E" w:rsidRPr="00564A49" w:rsidRDefault="007E173E" w:rsidP="00802F9B">
            <w:pPr>
              <w:pStyle w:val="tablesyntax"/>
              <w:rPr>
                <w:rFonts w:ascii="Times New Roman" w:hAnsi="Times New Roman"/>
                <w:lang w:val="en-US"/>
              </w:rPr>
            </w:pPr>
            <w:bookmarkStart w:id="1580" w:name="_Ref348090097"/>
            <w:r w:rsidRPr="00564A49">
              <w:rPr>
                <w:rFonts w:ascii="Times New Roman" w:hAnsi="Times New Roman"/>
                <w:lang w:val="en-US"/>
              </w:rPr>
              <w:t>seq_parameter_set_rbsp( ) {</w:t>
            </w:r>
          </w:p>
        </w:tc>
        <w:tc>
          <w:tcPr>
            <w:tcW w:w="1152" w:type="dxa"/>
          </w:tcPr>
          <w:p w14:paraId="1E64A723" w14:textId="77777777" w:rsidR="007E173E" w:rsidRPr="00564A49" w:rsidRDefault="007E173E" w:rsidP="00802F9B">
            <w:pPr>
              <w:pStyle w:val="tableheading"/>
              <w:rPr>
                <w:lang w:val="en-US"/>
              </w:rPr>
            </w:pPr>
            <w:r w:rsidRPr="00564A49">
              <w:rPr>
                <w:lang w:val="en-US"/>
              </w:rPr>
              <w:t>Descriptor</w:t>
            </w:r>
          </w:p>
        </w:tc>
      </w:tr>
      <w:tr w:rsidR="007E173E" w:rsidRPr="00564A49" w14:paraId="3C67F93A" w14:textId="77777777" w:rsidTr="00802F9B">
        <w:trPr>
          <w:cantSplit/>
          <w:trHeight w:val="289"/>
          <w:jc w:val="center"/>
        </w:trPr>
        <w:tc>
          <w:tcPr>
            <w:tcW w:w="7920" w:type="dxa"/>
          </w:tcPr>
          <w:p w14:paraId="60EE05E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14:paraId="266644BE" w14:textId="77777777" w:rsidR="007E173E" w:rsidRPr="00564A49" w:rsidRDefault="007E173E" w:rsidP="00802F9B">
            <w:pPr>
              <w:pStyle w:val="tablecell"/>
              <w:rPr>
                <w:lang w:val="en-US"/>
              </w:rPr>
            </w:pPr>
            <w:r w:rsidRPr="00564A49">
              <w:rPr>
                <w:lang w:val="en-US"/>
              </w:rPr>
              <w:t>u(4)</w:t>
            </w:r>
          </w:p>
        </w:tc>
      </w:tr>
      <w:tr w:rsidR="007E173E" w:rsidRPr="00564A49" w14:paraId="75780116" w14:textId="77777777" w:rsidTr="00802F9B">
        <w:trPr>
          <w:cantSplit/>
          <w:trHeight w:val="289"/>
          <w:jc w:val="center"/>
        </w:trPr>
        <w:tc>
          <w:tcPr>
            <w:tcW w:w="7920" w:type="dxa"/>
          </w:tcPr>
          <w:p w14:paraId="7BD0F57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14:paraId="1A66D14C" w14:textId="77777777" w:rsidR="007E173E" w:rsidRPr="00564A49" w:rsidRDefault="007E173E" w:rsidP="00802F9B">
            <w:pPr>
              <w:pStyle w:val="tablecell"/>
              <w:rPr>
                <w:lang w:val="en-US" w:eastAsia="ko-KR"/>
              </w:rPr>
            </w:pPr>
          </w:p>
        </w:tc>
      </w:tr>
      <w:tr w:rsidR="007E173E" w:rsidRPr="00564A49" w14:paraId="46F1B7A9" w14:textId="77777777" w:rsidTr="00802F9B">
        <w:trPr>
          <w:cantSplit/>
          <w:trHeight w:val="289"/>
          <w:jc w:val="center"/>
        </w:trPr>
        <w:tc>
          <w:tcPr>
            <w:tcW w:w="7920" w:type="dxa"/>
          </w:tcPr>
          <w:p w14:paraId="17CE96D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14:paraId="6B7D74AB" w14:textId="77777777" w:rsidR="007E173E" w:rsidRPr="00564A49" w:rsidRDefault="007E173E" w:rsidP="00802F9B">
            <w:pPr>
              <w:pStyle w:val="tablecell"/>
              <w:rPr>
                <w:lang w:val="en-US"/>
              </w:rPr>
            </w:pPr>
            <w:r w:rsidRPr="00564A49">
              <w:rPr>
                <w:lang w:val="en-US" w:eastAsia="ko-KR"/>
              </w:rPr>
              <w:t>u(3)</w:t>
            </w:r>
          </w:p>
        </w:tc>
      </w:tr>
      <w:tr w:rsidR="007E173E" w:rsidRPr="00564A49" w14:paraId="7DDBCABB" w14:textId="77777777" w:rsidTr="00802F9B">
        <w:trPr>
          <w:cantSplit/>
          <w:trHeight w:val="289"/>
          <w:jc w:val="center"/>
        </w:trPr>
        <w:tc>
          <w:tcPr>
            <w:tcW w:w="7920" w:type="dxa"/>
          </w:tcPr>
          <w:p w14:paraId="421FABD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81" w:name="GoHere2"/>
            <w:bookmarkEnd w:id="1581"/>
          </w:p>
        </w:tc>
        <w:tc>
          <w:tcPr>
            <w:tcW w:w="1152" w:type="dxa"/>
          </w:tcPr>
          <w:p w14:paraId="540FD143"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C2B5022" w14:textId="77777777" w:rsidTr="00802F9B">
        <w:trPr>
          <w:cantSplit/>
          <w:trHeight w:val="289"/>
          <w:jc w:val="center"/>
        </w:trPr>
        <w:tc>
          <w:tcPr>
            <w:tcW w:w="7920" w:type="dxa"/>
          </w:tcPr>
          <w:p w14:paraId="73FD6E8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14:paraId="5C852D64" w14:textId="77777777" w:rsidR="007E173E" w:rsidRPr="00564A49" w:rsidRDefault="007E173E" w:rsidP="00802F9B">
            <w:pPr>
              <w:pStyle w:val="tablecell"/>
              <w:rPr>
                <w:lang w:val="en-US"/>
              </w:rPr>
            </w:pPr>
          </w:p>
        </w:tc>
      </w:tr>
      <w:tr w:rsidR="007E173E" w:rsidRPr="00564A49" w14:paraId="0F7F5867" w14:textId="77777777" w:rsidTr="00802F9B">
        <w:trPr>
          <w:cantSplit/>
          <w:trHeight w:val="289"/>
          <w:jc w:val="center"/>
        </w:trPr>
        <w:tc>
          <w:tcPr>
            <w:tcW w:w="7920" w:type="dxa"/>
          </w:tcPr>
          <w:p w14:paraId="24AE1D6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14:paraId="46AA54AD" w14:textId="77777777" w:rsidR="007E173E" w:rsidRPr="00564A49" w:rsidRDefault="007E173E" w:rsidP="00802F9B">
            <w:pPr>
              <w:pStyle w:val="tablecell"/>
              <w:rPr>
                <w:lang w:val="en-US"/>
              </w:rPr>
            </w:pPr>
          </w:p>
        </w:tc>
      </w:tr>
      <w:tr w:rsidR="007E173E" w:rsidRPr="00564A49" w14:paraId="40A08625" w14:textId="77777777" w:rsidTr="00802F9B">
        <w:trPr>
          <w:cantSplit/>
          <w:trHeight w:val="289"/>
          <w:jc w:val="center"/>
        </w:trPr>
        <w:tc>
          <w:tcPr>
            <w:tcW w:w="7920" w:type="dxa"/>
          </w:tcPr>
          <w:p w14:paraId="236F1BF2"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14:paraId="788FD30D" w14:textId="77777777" w:rsidR="007E173E" w:rsidRPr="00564A49" w:rsidRDefault="007E173E" w:rsidP="00802F9B">
            <w:pPr>
              <w:pStyle w:val="tablecell"/>
              <w:rPr>
                <w:lang w:val="en-US"/>
              </w:rPr>
            </w:pPr>
            <w:r w:rsidRPr="00564A49">
              <w:rPr>
                <w:lang w:val="en-US"/>
              </w:rPr>
              <w:t>ue(v)</w:t>
            </w:r>
          </w:p>
        </w:tc>
      </w:tr>
      <w:tr w:rsidR="007E173E" w:rsidRPr="00564A49" w14:paraId="137C1998" w14:textId="77777777" w:rsidTr="00802F9B">
        <w:trPr>
          <w:cantSplit/>
          <w:trHeight w:val="289"/>
          <w:jc w:val="center"/>
        </w:trPr>
        <w:tc>
          <w:tcPr>
            <w:tcW w:w="7920" w:type="dxa"/>
          </w:tcPr>
          <w:p w14:paraId="69470CF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14:paraId="65CA0DB1" w14:textId="77777777" w:rsidR="007E173E" w:rsidRPr="00564A49" w:rsidRDefault="007E173E" w:rsidP="00802F9B">
            <w:pPr>
              <w:keepNext/>
              <w:keepLines/>
              <w:spacing w:before="0" w:after="60"/>
              <w:rPr>
                <w:lang w:val="en-US" w:eastAsia="ko-KR"/>
              </w:rPr>
            </w:pPr>
          </w:p>
        </w:tc>
      </w:tr>
      <w:tr w:rsidR="007E173E" w:rsidRPr="00564A49" w14:paraId="27B3BA86" w14:textId="77777777" w:rsidTr="00802F9B">
        <w:trPr>
          <w:cantSplit/>
          <w:trHeight w:val="289"/>
          <w:jc w:val="center"/>
        </w:trPr>
        <w:tc>
          <w:tcPr>
            <w:tcW w:w="7920" w:type="dxa"/>
          </w:tcPr>
          <w:p w14:paraId="1AEE8AF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14:paraId="4C56597C" w14:textId="77777777"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14:paraId="098F3DB1" w14:textId="77777777" w:rsidTr="00802F9B">
        <w:trPr>
          <w:cantSplit/>
          <w:trHeight w:val="289"/>
          <w:jc w:val="center"/>
        </w:trPr>
        <w:tc>
          <w:tcPr>
            <w:tcW w:w="7920" w:type="dxa"/>
          </w:tcPr>
          <w:p w14:paraId="35075D4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14:paraId="76933CC5" w14:textId="77777777" w:rsidR="007E173E" w:rsidRPr="00564A49" w:rsidRDefault="007E173E" w:rsidP="00802F9B">
            <w:pPr>
              <w:keepNext/>
              <w:keepLines/>
              <w:spacing w:before="0" w:after="60"/>
              <w:rPr>
                <w:lang w:val="en-US" w:eastAsia="ko-KR"/>
              </w:rPr>
            </w:pPr>
          </w:p>
        </w:tc>
      </w:tr>
      <w:tr w:rsidR="007E173E" w:rsidRPr="00564A49" w14:paraId="199D3000" w14:textId="77777777" w:rsidTr="00802F9B">
        <w:trPr>
          <w:cantSplit/>
          <w:trHeight w:val="289"/>
          <w:jc w:val="center"/>
        </w:trPr>
        <w:tc>
          <w:tcPr>
            <w:tcW w:w="7920" w:type="dxa"/>
          </w:tcPr>
          <w:p w14:paraId="573E66F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14:paraId="100136BA" w14:textId="77777777" w:rsidR="007E173E" w:rsidRPr="00564A49" w:rsidRDefault="007E173E" w:rsidP="00802F9B">
            <w:pPr>
              <w:pStyle w:val="tablecell"/>
              <w:rPr>
                <w:lang w:val="en-US"/>
              </w:rPr>
            </w:pPr>
            <w:r w:rsidRPr="00564A49">
              <w:rPr>
                <w:lang w:val="en-US"/>
              </w:rPr>
              <w:t>u(8)</w:t>
            </w:r>
          </w:p>
        </w:tc>
      </w:tr>
      <w:tr w:rsidR="007E173E" w:rsidRPr="00564A49" w14:paraId="73482DFE" w14:textId="77777777" w:rsidTr="00802F9B">
        <w:trPr>
          <w:cantSplit/>
          <w:trHeight w:val="289"/>
          <w:jc w:val="center"/>
        </w:trPr>
        <w:tc>
          <w:tcPr>
            <w:tcW w:w="7920" w:type="dxa"/>
          </w:tcPr>
          <w:p w14:paraId="3E472CD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14:paraId="4B9020D3" w14:textId="77777777" w:rsidR="007E173E" w:rsidRPr="00564A49" w:rsidRDefault="007E173E" w:rsidP="00802F9B">
            <w:pPr>
              <w:pStyle w:val="tablecell"/>
              <w:rPr>
                <w:lang w:val="en-US"/>
              </w:rPr>
            </w:pPr>
          </w:p>
        </w:tc>
      </w:tr>
      <w:tr w:rsidR="007E173E" w:rsidRPr="00564A49" w14:paraId="3422F020" w14:textId="77777777" w:rsidTr="00802F9B">
        <w:trPr>
          <w:cantSplit/>
          <w:trHeight w:val="289"/>
          <w:jc w:val="center"/>
        </w:trPr>
        <w:tc>
          <w:tcPr>
            <w:tcW w:w="7920" w:type="dxa"/>
          </w:tcPr>
          <w:p w14:paraId="3319665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14:paraId="7077847F" w14:textId="77777777" w:rsidR="007E173E" w:rsidRPr="00564A49" w:rsidRDefault="007E173E" w:rsidP="00802F9B">
            <w:pPr>
              <w:pStyle w:val="tablecell"/>
              <w:rPr>
                <w:lang w:val="en-US"/>
              </w:rPr>
            </w:pPr>
            <w:r w:rsidRPr="00564A49">
              <w:rPr>
                <w:lang w:val="en-US"/>
              </w:rPr>
              <w:t>ue(v)</w:t>
            </w:r>
          </w:p>
        </w:tc>
      </w:tr>
      <w:tr w:rsidR="007E173E" w:rsidRPr="00564A49" w14:paraId="261E1040"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B62DC5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5AAC7C01" w14:textId="77777777" w:rsidR="007E173E" w:rsidRPr="00564A49" w:rsidRDefault="007E173E" w:rsidP="00802F9B">
            <w:pPr>
              <w:pStyle w:val="tablecell"/>
              <w:rPr>
                <w:lang w:val="en-US"/>
              </w:rPr>
            </w:pPr>
          </w:p>
        </w:tc>
      </w:tr>
      <w:tr w:rsidR="007E173E" w:rsidRPr="00564A49" w14:paraId="3F41039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A62319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5414DBCC" w14:textId="77777777" w:rsidR="007E173E" w:rsidRPr="00564A49" w:rsidRDefault="007E173E" w:rsidP="00802F9B">
            <w:pPr>
              <w:pStyle w:val="tablecell"/>
              <w:rPr>
                <w:lang w:val="en-US"/>
              </w:rPr>
            </w:pPr>
            <w:r w:rsidRPr="00564A49">
              <w:rPr>
                <w:lang w:val="en-US"/>
              </w:rPr>
              <w:t>u(1)</w:t>
            </w:r>
          </w:p>
        </w:tc>
      </w:tr>
      <w:tr w:rsidR="007E173E" w:rsidRPr="00564A49" w14:paraId="0C1101AB" w14:textId="77777777" w:rsidTr="00802F9B">
        <w:trPr>
          <w:cantSplit/>
          <w:trHeight w:val="289"/>
          <w:jc w:val="center"/>
        </w:trPr>
        <w:tc>
          <w:tcPr>
            <w:tcW w:w="7920" w:type="dxa"/>
          </w:tcPr>
          <w:p w14:paraId="3C329F1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14:paraId="7D0D8E17" w14:textId="77777777" w:rsidR="007E173E" w:rsidRPr="00564A49" w:rsidRDefault="007E173E" w:rsidP="00802F9B">
            <w:pPr>
              <w:pStyle w:val="tablecell"/>
              <w:rPr>
                <w:lang w:val="en-US"/>
              </w:rPr>
            </w:pPr>
            <w:r w:rsidRPr="00564A49">
              <w:rPr>
                <w:lang w:val="en-US"/>
              </w:rPr>
              <w:t>ue(v)</w:t>
            </w:r>
          </w:p>
        </w:tc>
      </w:tr>
      <w:tr w:rsidR="007E173E" w:rsidRPr="00564A49" w14:paraId="61E8B5A1" w14:textId="77777777" w:rsidTr="00802F9B">
        <w:trPr>
          <w:cantSplit/>
          <w:trHeight w:val="289"/>
          <w:jc w:val="center"/>
        </w:trPr>
        <w:tc>
          <w:tcPr>
            <w:tcW w:w="7920" w:type="dxa"/>
          </w:tcPr>
          <w:p w14:paraId="0379B399"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14:paraId="6EEBAA14" w14:textId="77777777" w:rsidR="007E173E" w:rsidRPr="00564A49" w:rsidRDefault="007E173E" w:rsidP="00802F9B">
            <w:pPr>
              <w:pStyle w:val="tablecell"/>
              <w:rPr>
                <w:lang w:val="en-US"/>
              </w:rPr>
            </w:pPr>
            <w:r w:rsidRPr="00564A49">
              <w:rPr>
                <w:lang w:val="en-US"/>
              </w:rPr>
              <w:t>ue(v)</w:t>
            </w:r>
          </w:p>
        </w:tc>
      </w:tr>
      <w:tr w:rsidR="007E173E" w:rsidRPr="00564A49" w14:paraId="11F3ACCD" w14:textId="77777777" w:rsidTr="00802F9B">
        <w:trPr>
          <w:cantSplit/>
          <w:trHeight w:val="289"/>
          <w:jc w:val="center"/>
        </w:trPr>
        <w:tc>
          <w:tcPr>
            <w:tcW w:w="7920" w:type="dxa"/>
          </w:tcPr>
          <w:p w14:paraId="378CBEC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14:paraId="2D7F913D" w14:textId="77777777" w:rsidR="007E173E" w:rsidRPr="00564A49" w:rsidRDefault="007E173E" w:rsidP="00802F9B">
            <w:pPr>
              <w:pStyle w:val="tablecell"/>
              <w:rPr>
                <w:lang w:val="en-US"/>
              </w:rPr>
            </w:pPr>
          </w:p>
        </w:tc>
      </w:tr>
      <w:tr w:rsidR="007E173E" w:rsidRPr="00564A49" w14:paraId="4DAF1777"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C38ED9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3EFEBD40" w14:textId="77777777" w:rsidR="007E173E" w:rsidRPr="00564A49" w:rsidRDefault="007E173E" w:rsidP="00802F9B">
            <w:pPr>
              <w:pStyle w:val="tablecell"/>
              <w:rPr>
                <w:lang w:val="en-US"/>
              </w:rPr>
            </w:pPr>
            <w:r w:rsidRPr="00564A49">
              <w:rPr>
                <w:lang w:val="en-US"/>
              </w:rPr>
              <w:t>u(1)</w:t>
            </w:r>
          </w:p>
        </w:tc>
      </w:tr>
      <w:tr w:rsidR="007E173E" w:rsidRPr="00564A49" w14:paraId="4880BEF4"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1241A8E"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711B89C2" w14:textId="77777777" w:rsidR="007E173E" w:rsidRPr="00564A49" w:rsidRDefault="007E173E" w:rsidP="00802F9B">
            <w:pPr>
              <w:pStyle w:val="tablecell"/>
              <w:rPr>
                <w:lang w:val="en-US"/>
              </w:rPr>
            </w:pPr>
          </w:p>
        </w:tc>
      </w:tr>
      <w:tr w:rsidR="007E173E" w:rsidRPr="00564A49" w14:paraId="038268F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E2A6AA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0C49BA72" w14:textId="77777777" w:rsidR="007E173E" w:rsidRPr="00564A49" w:rsidRDefault="007E173E" w:rsidP="00802F9B">
            <w:pPr>
              <w:pStyle w:val="tablecell"/>
              <w:rPr>
                <w:lang w:val="en-US"/>
              </w:rPr>
            </w:pPr>
            <w:r w:rsidRPr="00564A49">
              <w:rPr>
                <w:lang w:val="en-US"/>
              </w:rPr>
              <w:t>ue(v)</w:t>
            </w:r>
          </w:p>
        </w:tc>
      </w:tr>
      <w:tr w:rsidR="007E173E" w:rsidRPr="00564A49" w14:paraId="44B2082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D02163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141A0156" w14:textId="77777777" w:rsidR="007E173E" w:rsidRPr="00564A49" w:rsidRDefault="007E173E" w:rsidP="00802F9B">
            <w:pPr>
              <w:pStyle w:val="tablecell"/>
              <w:rPr>
                <w:lang w:val="en-US"/>
              </w:rPr>
            </w:pPr>
            <w:r w:rsidRPr="00564A49">
              <w:rPr>
                <w:lang w:val="en-US"/>
              </w:rPr>
              <w:t>ue(v)</w:t>
            </w:r>
          </w:p>
        </w:tc>
      </w:tr>
      <w:tr w:rsidR="007E173E" w:rsidRPr="00564A49" w14:paraId="391845B3"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CF06835"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2DDAAC7F" w14:textId="77777777" w:rsidR="007E173E" w:rsidRPr="00564A49" w:rsidRDefault="007E173E" w:rsidP="00802F9B">
            <w:pPr>
              <w:pStyle w:val="tablecell"/>
              <w:rPr>
                <w:lang w:val="en-US"/>
              </w:rPr>
            </w:pPr>
            <w:r w:rsidRPr="00564A49">
              <w:rPr>
                <w:lang w:val="en-US"/>
              </w:rPr>
              <w:t>ue(v)</w:t>
            </w:r>
          </w:p>
        </w:tc>
      </w:tr>
      <w:tr w:rsidR="007E173E" w:rsidRPr="00564A49" w14:paraId="7D8ADFD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336BB6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15BFE397" w14:textId="77777777" w:rsidR="007E173E" w:rsidRPr="00564A49" w:rsidRDefault="007E173E" w:rsidP="00802F9B">
            <w:pPr>
              <w:pStyle w:val="tablecell"/>
              <w:rPr>
                <w:lang w:val="en-US"/>
              </w:rPr>
            </w:pPr>
            <w:r w:rsidRPr="00564A49">
              <w:rPr>
                <w:lang w:val="en-US"/>
              </w:rPr>
              <w:t>ue(v)</w:t>
            </w:r>
          </w:p>
        </w:tc>
      </w:tr>
      <w:tr w:rsidR="007E173E" w:rsidRPr="00564A49" w14:paraId="537A73D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3BAEA1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14:paraId="44B449A7" w14:textId="77777777" w:rsidR="007E173E" w:rsidRPr="00564A49" w:rsidRDefault="007E173E" w:rsidP="00802F9B">
            <w:pPr>
              <w:pStyle w:val="tablecell"/>
              <w:rPr>
                <w:lang w:val="en-US"/>
              </w:rPr>
            </w:pPr>
          </w:p>
        </w:tc>
      </w:tr>
      <w:tr w:rsidR="007E173E" w:rsidRPr="00564A49" w14:paraId="4EF49DDE"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BBA0533" w14:textId="77777777"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14:paraId="4A663B0F" w14:textId="77777777" w:rsidR="007E173E" w:rsidRPr="00564A49" w:rsidRDefault="007E173E" w:rsidP="00802F9B">
            <w:pPr>
              <w:pStyle w:val="tablecell"/>
              <w:rPr>
                <w:lang w:val="en-US"/>
              </w:rPr>
            </w:pPr>
          </w:p>
        </w:tc>
      </w:tr>
      <w:tr w:rsidR="007E173E" w:rsidRPr="00564A49" w14:paraId="6E45EF71" w14:textId="77777777" w:rsidTr="00802F9B">
        <w:trPr>
          <w:cantSplit/>
          <w:trHeight w:val="289"/>
          <w:jc w:val="center"/>
        </w:trPr>
        <w:tc>
          <w:tcPr>
            <w:tcW w:w="7920" w:type="dxa"/>
          </w:tcPr>
          <w:p w14:paraId="19592B50" w14:textId="77777777"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14:paraId="0CDF517D" w14:textId="77777777" w:rsidR="007E173E" w:rsidRPr="00564A49" w:rsidRDefault="007E173E" w:rsidP="00802F9B">
            <w:pPr>
              <w:pStyle w:val="tablecell"/>
              <w:rPr>
                <w:lang w:val="en-US"/>
              </w:rPr>
            </w:pPr>
            <w:r w:rsidRPr="00564A49">
              <w:rPr>
                <w:lang w:val="en-US"/>
              </w:rPr>
              <w:t>ue(v)</w:t>
            </w:r>
          </w:p>
        </w:tc>
      </w:tr>
      <w:tr w:rsidR="007E173E" w:rsidRPr="00564A49" w14:paraId="4E3D83D3" w14:textId="77777777" w:rsidTr="00802F9B">
        <w:trPr>
          <w:cantSplit/>
          <w:trHeight w:val="289"/>
          <w:jc w:val="center"/>
        </w:trPr>
        <w:tc>
          <w:tcPr>
            <w:tcW w:w="7920" w:type="dxa"/>
          </w:tcPr>
          <w:p w14:paraId="0BFFA36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14:paraId="692BBEA4" w14:textId="77777777" w:rsidR="007E173E" w:rsidRPr="00564A49" w:rsidRDefault="007E173E" w:rsidP="00802F9B">
            <w:pPr>
              <w:pStyle w:val="tablecell"/>
              <w:rPr>
                <w:lang w:val="en-US"/>
              </w:rPr>
            </w:pPr>
            <w:r w:rsidRPr="00564A49">
              <w:rPr>
                <w:lang w:val="en-US"/>
              </w:rPr>
              <w:t>ue(v)</w:t>
            </w:r>
          </w:p>
        </w:tc>
      </w:tr>
      <w:tr w:rsidR="007E173E" w:rsidRPr="00564A49" w14:paraId="5705B118" w14:textId="77777777" w:rsidTr="00802F9B">
        <w:trPr>
          <w:cantSplit/>
          <w:trHeight w:val="289"/>
          <w:jc w:val="center"/>
        </w:trPr>
        <w:tc>
          <w:tcPr>
            <w:tcW w:w="7920" w:type="dxa"/>
          </w:tcPr>
          <w:p w14:paraId="28F7253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14:paraId="2C5BC0F1" w14:textId="77777777" w:rsidR="007E173E" w:rsidRPr="00564A49" w:rsidRDefault="007E173E" w:rsidP="00802F9B">
            <w:pPr>
              <w:pStyle w:val="tablecell"/>
              <w:rPr>
                <w:lang w:val="en-US"/>
              </w:rPr>
            </w:pPr>
          </w:p>
        </w:tc>
      </w:tr>
      <w:tr w:rsidR="007E173E" w:rsidRPr="00564A49" w14:paraId="42F19F85" w14:textId="77777777" w:rsidTr="00802F9B">
        <w:trPr>
          <w:cantSplit/>
          <w:trHeight w:val="289"/>
          <w:jc w:val="center"/>
        </w:trPr>
        <w:tc>
          <w:tcPr>
            <w:tcW w:w="7920" w:type="dxa"/>
          </w:tcPr>
          <w:p w14:paraId="1067D3DE"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14:paraId="7A379F92" w14:textId="77777777" w:rsidR="007E173E" w:rsidRPr="00564A49" w:rsidRDefault="007E173E" w:rsidP="00802F9B">
            <w:pPr>
              <w:pStyle w:val="tablecell"/>
              <w:rPr>
                <w:lang w:val="en-US"/>
              </w:rPr>
            </w:pPr>
            <w:r w:rsidRPr="00564A49">
              <w:rPr>
                <w:lang w:val="en-US"/>
              </w:rPr>
              <w:t>ue(v)</w:t>
            </w:r>
          </w:p>
        </w:tc>
      </w:tr>
      <w:tr w:rsidR="007E173E" w:rsidRPr="00564A49" w14:paraId="64882409" w14:textId="77777777" w:rsidTr="00802F9B">
        <w:trPr>
          <w:cantSplit/>
          <w:trHeight w:val="289"/>
          <w:jc w:val="center"/>
        </w:trPr>
        <w:tc>
          <w:tcPr>
            <w:tcW w:w="7920" w:type="dxa"/>
          </w:tcPr>
          <w:p w14:paraId="4A81985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14:paraId="68BE3871" w14:textId="77777777" w:rsidR="007E173E" w:rsidRPr="00564A49" w:rsidRDefault="007E173E" w:rsidP="00802F9B">
            <w:pPr>
              <w:pStyle w:val="tablecell"/>
              <w:rPr>
                <w:lang w:val="en-US"/>
              </w:rPr>
            </w:pPr>
          </w:p>
        </w:tc>
      </w:tr>
      <w:tr w:rsidR="007E173E" w:rsidRPr="00564A49" w14:paraId="7CF92891" w14:textId="77777777" w:rsidTr="00802F9B">
        <w:trPr>
          <w:cantSplit/>
          <w:trHeight w:val="289"/>
          <w:jc w:val="center"/>
        </w:trPr>
        <w:tc>
          <w:tcPr>
            <w:tcW w:w="7920" w:type="dxa"/>
          </w:tcPr>
          <w:p w14:paraId="55DB571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14:paraId="5AA8134C" w14:textId="77777777" w:rsidR="007E173E" w:rsidRPr="00564A49" w:rsidRDefault="007E173E" w:rsidP="00802F9B">
            <w:pPr>
              <w:pStyle w:val="tablecell"/>
              <w:rPr>
                <w:lang w:val="en-US"/>
              </w:rPr>
            </w:pPr>
            <w:r w:rsidRPr="00564A49">
              <w:rPr>
                <w:lang w:val="en-US"/>
              </w:rPr>
              <w:t>u(1)</w:t>
            </w:r>
          </w:p>
        </w:tc>
      </w:tr>
      <w:tr w:rsidR="007E173E" w:rsidRPr="00564A49" w14:paraId="0FB5E4F2" w14:textId="77777777" w:rsidTr="00802F9B">
        <w:trPr>
          <w:cantSplit/>
          <w:trHeight w:val="289"/>
          <w:jc w:val="center"/>
        </w:trPr>
        <w:tc>
          <w:tcPr>
            <w:tcW w:w="7920" w:type="dxa"/>
          </w:tcPr>
          <w:p w14:paraId="7D963A5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14:paraId="0748D23B" w14:textId="77777777" w:rsidR="007E173E" w:rsidRPr="00564A49" w:rsidRDefault="007E173E" w:rsidP="00802F9B">
            <w:pPr>
              <w:pStyle w:val="tablecell"/>
              <w:rPr>
                <w:lang w:val="en-US"/>
              </w:rPr>
            </w:pPr>
          </w:p>
        </w:tc>
      </w:tr>
      <w:tr w:rsidR="007E173E" w:rsidRPr="00564A49" w14:paraId="5CE6778B" w14:textId="77777777" w:rsidTr="00802F9B">
        <w:trPr>
          <w:cantSplit/>
          <w:trHeight w:val="289"/>
          <w:jc w:val="center"/>
        </w:trPr>
        <w:tc>
          <w:tcPr>
            <w:tcW w:w="7920" w:type="dxa"/>
          </w:tcPr>
          <w:p w14:paraId="501CE4A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14:paraId="7F7C416A" w14:textId="77777777" w:rsidR="007E173E" w:rsidRPr="00564A49" w:rsidRDefault="007E173E" w:rsidP="00802F9B">
            <w:pPr>
              <w:pStyle w:val="tablecell"/>
              <w:rPr>
                <w:lang w:val="en-US"/>
              </w:rPr>
            </w:pPr>
            <w:r w:rsidRPr="00564A49">
              <w:rPr>
                <w:lang w:val="en-US"/>
              </w:rPr>
              <w:t>ue(v)</w:t>
            </w:r>
          </w:p>
        </w:tc>
      </w:tr>
      <w:tr w:rsidR="007E173E" w:rsidRPr="00564A49" w14:paraId="7A8497D5" w14:textId="77777777" w:rsidTr="00802F9B">
        <w:trPr>
          <w:cantSplit/>
          <w:trHeight w:val="289"/>
          <w:jc w:val="center"/>
        </w:trPr>
        <w:tc>
          <w:tcPr>
            <w:tcW w:w="7920" w:type="dxa"/>
          </w:tcPr>
          <w:p w14:paraId="1084E90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14:paraId="55ECDA6E" w14:textId="77777777" w:rsidR="007E173E" w:rsidRPr="00564A49" w:rsidRDefault="007E173E" w:rsidP="00802F9B">
            <w:pPr>
              <w:pStyle w:val="tablecell"/>
              <w:rPr>
                <w:lang w:val="en-US"/>
              </w:rPr>
            </w:pPr>
            <w:r w:rsidRPr="00564A49">
              <w:rPr>
                <w:lang w:val="en-US"/>
              </w:rPr>
              <w:t>ue(v)</w:t>
            </w:r>
          </w:p>
        </w:tc>
      </w:tr>
      <w:tr w:rsidR="007E173E" w:rsidRPr="00564A49" w14:paraId="109E1600" w14:textId="77777777" w:rsidTr="00802F9B">
        <w:trPr>
          <w:cantSplit/>
          <w:trHeight w:val="289"/>
          <w:jc w:val="center"/>
        </w:trPr>
        <w:tc>
          <w:tcPr>
            <w:tcW w:w="7920" w:type="dxa"/>
          </w:tcPr>
          <w:p w14:paraId="4BC1B97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14:paraId="61F50A6E" w14:textId="77777777" w:rsidR="007E173E" w:rsidRPr="00564A49" w:rsidRDefault="007E173E" w:rsidP="00802F9B">
            <w:pPr>
              <w:pStyle w:val="tablecell"/>
              <w:rPr>
                <w:lang w:val="en-US"/>
              </w:rPr>
            </w:pPr>
            <w:r w:rsidRPr="00564A49">
              <w:rPr>
                <w:lang w:val="en-US"/>
              </w:rPr>
              <w:t>ue(v)</w:t>
            </w:r>
          </w:p>
        </w:tc>
      </w:tr>
      <w:tr w:rsidR="007E173E" w:rsidRPr="00564A49" w14:paraId="1DF47C52" w14:textId="77777777" w:rsidTr="00802F9B">
        <w:trPr>
          <w:cantSplit/>
          <w:trHeight w:val="289"/>
          <w:jc w:val="center"/>
        </w:trPr>
        <w:tc>
          <w:tcPr>
            <w:tcW w:w="7920" w:type="dxa"/>
          </w:tcPr>
          <w:p w14:paraId="1BBEB1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14:paraId="7D9A27C4" w14:textId="77777777" w:rsidR="007E173E" w:rsidRPr="00564A49" w:rsidRDefault="007E173E" w:rsidP="00802F9B">
            <w:pPr>
              <w:pStyle w:val="tablecell"/>
              <w:rPr>
                <w:lang w:val="en-US"/>
              </w:rPr>
            </w:pPr>
          </w:p>
        </w:tc>
      </w:tr>
      <w:tr w:rsidR="007E173E" w:rsidRPr="00564A49" w14:paraId="6E08B366" w14:textId="77777777" w:rsidTr="00802F9B">
        <w:trPr>
          <w:cantSplit/>
          <w:trHeight w:val="289"/>
          <w:jc w:val="center"/>
        </w:trPr>
        <w:tc>
          <w:tcPr>
            <w:tcW w:w="7920" w:type="dxa"/>
          </w:tcPr>
          <w:p w14:paraId="475221D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14:paraId="34E91CF5" w14:textId="77777777" w:rsidR="007E173E" w:rsidRPr="00564A49" w:rsidRDefault="007E173E" w:rsidP="00802F9B">
            <w:pPr>
              <w:pStyle w:val="tablecell"/>
              <w:rPr>
                <w:lang w:val="en-US"/>
              </w:rPr>
            </w:pPr>
          </w:p>
        </w:tc>
      </w:tr>
      <w:tr w:rsidR="007E173E" w:rsidRPr="00564A49" w14:paraId="765A3244" w14:textId="77777777" w:rsidTr="00802F9B">
        <w:trPr>
          <w:cantSplit/>
          <w:trHeight w:val="289"/>
          <w:jc w:val="center"/>
        </w:trPr>
        <w:tc>
          <w:tcPr>
            <w:tcW w:w="7920" w:type="dxa"/>
          </w:tcPr>
          <w:p w14:paraId="5ED74C6F"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14:paraId="049C2C3F" w14:textId="77777777" w:rsidR="007E173E" w:rsidRPr="00564A49" w:rsidRDefault="007E173E" w:rsidP="00802F9B">
            <w:pPr>
              <w:pStyle w:val="tablecell"/>
              <w:rPr>
                <w:lang w:val="en-US"/>
              </w:rPr>
            </w:pPr>
            <w:r w:rsidRPr="00564A49">
              <w:rPr>
                <w:lang w:val="en-US"/>
              </w:rPr>
              <w:t>ue(v)</w:t>
            </w:r>
          </w:p>
        </w:tc>
      </w:tr>
      <w:tr w:rsidR="007E173E" w:rsidRPr="00564A49" w14:paraId="2C2145D3" w14:textId="77777777" w:rsidTr="00802F9B">
        <w:trPr>
          <w:cantSplit/>
          <w:trHeight w:val="289"/>
          <w:jc w:val="center"/>
        </w:trPr>
        <w:tc>
          <w:tcPr>
            <w:tcW w:w="7920" w:type="dxa"/>
          </w:tcPr>
          <w:p w14:paraId="7D47628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14:paraId="369C7AD6" w14:textId="77777777" w:rsidR="007E173E" w:rsidRPr="00564A49" w:rsidRDefault="007E173E" w:rsidP="00802F9B">
            <w:pPr>
              <w:pStyle w:val="tablecell"/>
              <w:rPr>
                <w:lang w:val="en-US"/>
              </w:rPr>
            </w:pPr>
            <w:r w:rsidRPr="00564A49">
              <w:rPr>
                <w:lang w:val="en-US"/>
              </w:rPr>
              <w:t>ue(v)</w:t>
            </w:r>
          </w:p>
        </w:tc>
      </w:tr>
      <w:tr w:rsidR="007E173E" w:rsidRPr="00564A49" w14:paraId="53894DD0" w14:textId="77777777" w:rsidTr="00802F9B">
        <w:trPr>
          <w:cantSplit/>
          <w:trHeight w:val="289"/>
          <w:jc w:val="center"/>
        </w:trPr>
        <w:tc>
          <w:tcPr>
            <w:tcW w:w="7920" w:type="dxa"/>
          </w:tcPr>
          <w:p w14:paraId="13808094"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14:paraId="43D167D6" w14:textId="77777777" w:rsidR="007E173E" w:rsidRPr="00564A49" w:rsidRDefault="007E173E" w:rsidP="00802F9B">
            <w:pPr>
              <w:pStyle w:val="tablecell"/>
              <w:rPr>
                <w:lang w:val="en-US"/>
              </w:rPr>
            </w:pPr>
            <w:r w:rsidRPr="00564A49">
              <w:rPr>
                <w:lang w:val="en-US"/>
              </w:rPr>
              <w:t>ue(v)</w:t>
            </w:r>
          </w:p>
        </w:tc>
      </w:tr>
      <w:tr w:rsidR="007E173E" w:rsidRPr="00564A49" w14:paraId="1A6EACCA" w14:textId="77777777" w:rsidTr="00802F9B">
        <w:trPr>
          <w:cantSplit/>
          <w:trHeight w:val="289"/>
          <w:jc w:val="center"/>
        </w:trPr>
        <w:tc>
          <w:tcPr>
            <w:tcW w:w="7920" w:type="dxa"/>
          </w:tcPr>
          <w:p w14:paraId="557B12EE"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14:paraId="6D9223A7" w14:textId="77777777" w:rsidR="007E173E" w:rsidRPr="00564A49" w:rsidRDefault="007E173E" w:rsidP="00802F9B">
            <w:pPr>
              <w:pStyle w:val="tablecell"/>
              <w:rPr>
                <w:lang w:val="en-US"/>
              </w:rPr>
            </w:pPr>
            <w:r w:rsidRPr="00564A49">
              <w:rPr>
                <w:lang w:val="en-US"/>
              </w:rPr>
              <w:t>ue(v)</w:t>
            </w:r>
          </w:p>
        </w:tc>
      </w:tr>
      <w:tr w:rsidR="007E173E" w:rsidRPr="00564A49" w14:paraId="4FC9249D" w14:textId="77777777" w:rsidTr="00802F9B">
        <w:trPr>
          <w:cantSplit/>
          <w:trHeight w:val="289"/>
          <w:jc w:val="center"/>
        </w:trPr>
        <w:tc>
          <w:tcPr>
            <w:tcW w:w="7920" w:type="dxa"/>
          </w:tcPr>
          <w:p w14:paraId="22E7833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14:paraId="26A2D4C4" w14:textId="77777777" w:rsidR="007E173E" w:rsidRPr="00564A49" w:rsidRDefault="007E173E" w:rsidP="00802F9B">
            <w:pPr>
              <w:pStyle w:val="tablecell"/>
              <w:rPr>
                <w:lang w:val="en-US"/>
              </w:rPr>
            </w:pPr>
            <w:r w:rsidRPr="00564A49">
              <w:rPr>
                <w:lang w:val="en-US"/>
              </w:rPr>
              <w:t>ue(v)</w:t>
            </w:r>
          </w:p>
        </w:tc>
      </w:tr>
      <w:tr w:rsidR="007E173E" w:rsidRPr="00564A49" w14:paraId="3DAEE2CA" w14:textId="77777777" w:rsidTr="00802F9B">
        <w:trPr>
          <w:cantSplit/>
          <w:trHeight w:val="289"/>
          <w:jc w:val="center"/>
        </w:trPr>
        <w:tc>
          <w:tcPr>
            <w:tcW w:w="7920" w:type="dxa"/>
          </w:tcPr>
          <w:p w14:paraId="728E8AD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14:paraId="6170C127" w14:textId="77777777" w:rsidR="007E173E" w:rsidRPr="00564A49" w:rsidRDefault="007E173E" w:rsidP="00802F9B">
            <w:pPr>
              <w:pStyle w:val="tablecell"/>
              <w:rPr>
                <w:lang w:val="en-US"/>
              </w:rPr>
            </w:pPr>
            <w:r w:rsidRPr="00564A49">
              <w:rPr>
                <w:lang w:val="en-US"/>
              </w:rPr>
              <w:t>ue(v)</w:t>
            </w:r>
          </w:p>
        </w:tc>
      </w:tr>
      <w:tr w:rsidR="007E173E" w:rsidRPr="00564A49" w14:paraId="39A98C3F" w14:textId="77777777" w:rsidTr="00802F9B">
        <w:trPr>
          <w:cantSplit/>
          <w:trHeight w:val="289"/>
          <w:jc w:val="center"/>
        </w:trPr>
        <w:tc>
          <w:tcPr>
            <w:tcW w:w="7920" w:type="dxa"/>
          </w:tcPr>
          <w:p w14:paraId="793F2F4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14:paraId="0804C295" w14:textId="77777777" w:rsidR="007E173E" w:rsidRPr="00564A49" w:rsidRDefault="007E173E" w:rsidP="00802F9B">
            <w:pPr>
              <w:pStyle w:val="tablecell"/>
              <w:rPr>
                <w:lang w:val="en-US"/>
              </w:rPr>
            </w:pPr>
            <w:r w:rsidRPr="00564A49">
              <w:rPr>
                <w:lang w:val="en-US" w:eastAsia="ko-KR"/>
              </w:rPr>
              <w:t>u(1)</w:t>
            </w:r>
          </w:p>
        </w:tc>
      </w:tr>
      <w:tr w:rsidR="007E173E" w:rsidRPr="00564A49" w14:paraId="4ED3586B" w14:textId="77777777" w:rsidTr="00802F9B">
        <w:trPr>
          <w:cantSplit/>
          <w:trHeight w:val="289"/>
          <w:jc w:val="center"/>
        </w:trPr>
        <w:tc>
          <w:tcPr>
            <w:tcW w:w="7920" w:type="dxa"/>
          </w:tcPr>
          <w:p w14:paraId="3876169E" w14:textId="77777777"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14:paraId="254E7B0D" w14:textId="77777777" w:rsidR="007E173E" w:rsidRPr="00564A49" w:rsidRDefault="007E173E" w:rsidP="00802F9B">
            <w:pPr>
              <w:pStyle w:val="tablecell"/>
              <w:rPr>
                <w:lang w:val="en-US"/>
              </w:rPr>
            </w:pPr>
          </w:p>
        </w:tc>
      </w:tr>
      <w:tr w:rsidR="007E173E" w:rsidRPr="00564A49" w14:paraId="25B83651" w14:textId="77777777" w:rsidTr="00802F9B">
        <w:trPr>
          <w:cantSplit/>
          <w:jc w:val="center"/>
        </w:trPr>
        <w:tc>
          <w:tcPr>
            <w:tcW w:w="7920" w:type="dxa"/>
          </w:tcPr>
          <w:p w14:paraId="1CF3F1A4"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14:paraId="5589E237" w14:textId="77777777" w:rsidR="007E173E" w:rsidRPr="00564A49" w:rsidRDefault="007E173E" w:rsidP="00802F9B">
            <w:pPr>
              <w:pStyle w:val="tablecell"/>
              <w:rPr>
                <w:rFonts w:eastAsia="MS Mincho"/>
                <w:lang w:val="en-US" w:eastAsia="ja-JP"/>
              </w:rPr>
            </w:pPr>
          </w:p>
        </w:tc>
      </w:tr>
      <w:tr w:rsidR="007E173E" w:rsidRPr="00564A49" w14:paraId="27AB10DF" w14:textId="77777777" w:rsidTr="00802F9B">
        <w:trPr>
          <w:cantSplit/>
          <w:jc w:val="center"/>
        </w:trPr>
        <w:tc>
          <w:tcPr>
            <w:tcW w:w="7920" w:type="dxa"/>
          </w:tcPr>
          <w:p w14:paraId="27088F3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14:paraId="0E6A8633" w14:textId="77777777" w:rsidR="007E173E" w:rsidRPr="00564A49" w:rsidRDefault="007E173E" w:rsidP="00802F9B">
            <w:pPr>
              <w:pStyle w:val="tablecell"/>
              <w:rPr>
                <w:rFonts w:eastAsia="MS Mincho"/>
                <w:lang w:val="en-US" w:eastAsia="ja-JP"/>
              </w:rPr>
            </w:pPr>
            <w:r w:rsidRPr="00564A49">
              <w:rPr>
                <w:lang w:val="en-US"/>
              </w:rPr>
              <w:t>u(1)</w:t>
            </w:r>
          </w:p>
        </w:tc>
      </w:tr>
      <w:tr w:rsidR="007E173E" w:rsidRPr="00564A49" w14:paraId="16418F06" w14:textId="77777777" w:rsidTr="00802F9B">
        <w:trPr>
          <w:cantSplit/>
          <w:jc w:val="center"/>
        </w:trPr>
        <w:tc>
          <w:tcPr>
            <w:tcW w:w="7920" w:type="dxa"/>
          </w:tcPr>
          <w:p w14:paraId="68B2F34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14:paraId="342BFACE" w14:textId="77777777" w:rsidR="007E173E" w:rsidRPr="00564A49" w:rsidRDefault="007E173E" w:rsidP="00802F9B">
            <w:pPr>
              <w:pStyle w:val="tablecell"/>
              <w:rPr>
                <w:rFonts w:eastAsia="MS Mincho"/>
                <w:lang w:val="en-US" w:eastAsia="ja-JP"/>
              </w:rPr>
            </w:pPr>
          </w:p>
        </w:tc>
      </w:tr>
      <w:tr w:rsidR="007E173E" w:rsidRPr="00564A49" w14:paraId="21AD44D1" w14:textId="77777777" w:rsidTr="00802F9B">
        <w:trPr>
          <w:cantSplit/>
          <w:jc w:val="center"/>
        </w:trPr>
        <w:tc>
          <w:tcPr>
            <w:tcW w:w="7920" w:type="dxa"/>
          </w:tcPr>
          <w:p w14:paraId="6C18990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14:paraId="06B3255E" w14:textId="77777777" w:rsidR="007E173E" w:rsidRPr="00564A49" w:rsidRDefault="007E173E" w:rsidP="00802F9B">
            <w:pPr>
              <w:pStyle w:val="tablecell"/>
              <w:rPr>
                <w:rFonts w:eastAsia="MS Mincho"/>
                <w:lang w:val="en-US" w:eastAsia="ja-JP"/>
              </w:rPr>
            </w:pPr>
            <w:r w:rsidRPr="00564A49">
              <w:rPr>
                <w:lang w:val="en-US"/>
              </w:rPr>
              <w:t>u(6)</w:t>
            </w:r>
          </w:p>
        </w:tc>
      </w:tr>
      <w:tr w:rsidR="007E173E" w:rsidRPr="00564A49" w14:paraId="66C6FC4D" w14:textId="77777777" w:rsidTr="00802F9B">
        <w:trPr>
          <w:cantSplit/>
          <w:jc w:val="center"/>
        </w:trPr>
        <w:tc>
          <w:tcPr>
            <w:tcW w:w="7920" w:type="dxa"/>
          </w:tcPr>
          <w:p w14:paraId="0F35CC36"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14:paraId="1DE7F5A2" w14:textId="77777777" w:rsidR="007E173E" w:rsidRPr="00564A49" w:rsidRDefault="007E173E" w:rsidP="00802F9B">
            <w:pPr>
              <w:pStyle w:val="tablecell"/>
              <w:rPr>
                <w:rFonts w:eastAsia="MS Mincho"/>
                <w:lang w:val="en-US" w:eastAsia="ja-JP"/>
              </w:rPr>
            </w:pPr>
          </w:p>
        </w:tc>
      </w:tr>
      <w:tr w:rsidR="007E173E" w:rsidRPr="00564A49" w14:paraId="0D85D708" w14:textId="77777777" w:rsidTr="00802F9B">
        <w:trPr>
          <w:cantSplit/>
          <w:trHeight w:val="289"/>
          <w:jc w:val="center"/>
        </w:trPr>
        <w:tc>
          <w:tcPr>
            <w:tcW w:w="7920" w:type="dxa"/>
          </w:tcPr>
          <w:p w14:paraId="7AC9F581"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14:paraId="30DC4668" w14:textId="77777777" w:rsidR="007E173E" w:rsidRPr="00564A49" w:rsidRDefault="007E173E" w:rsidP="00802F9B">
            <w:pPr>
              <w:pStyle w:val="tablecell"/>
              <w:rPr>
                <w:lang w:val="en-US"/>
              </w:rPr>
            </w:pPr>
            <w:r w:rsidRPr="00564A49">
              <w:rPr>
                <w:rFonts w:eastAsia="MS Mincho"/>
                <w:lang w:val="en-US" w:eastAsia="ja-JP"/>
              </w:rPr>
              <w:t>u(1)</w:t>
            </w:r>
          </w:p>
        </w:tc>
      </w:tr>
      <w:tr w:rsidR="007E173E" w:rsidRPr="00564A49" w14:paraId="2AC035DD" w14:textId="77777777" w:rsidTr="00802F9B">
        <w:trPr>
          <w:cantSplit/>
          <w:trHeight w:val="289"/>
          <w:jc w:val="center"/>
        </w:trPr>
        <w:tc>
          <w:tcPr>
            <w:tcW w:w="7920" w:type="dxa"/>
          </w:tcPr>
          <w:p w14:paraId="6296F9D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14:paraId="54FA8B56" w14:textId="77777777" w:rsidR="007E173E" w:rsidRPr="00564A49" w:rsidRDefault="007E173E" w:rsidP="00802F9B">
            <w:pPr>
              <w:pStyle w:val="tablecell"/>
              <w:rPr>
                <w:lang w:val="en-US"/>
              </w:rPr>
            </w:pPr>
          </w:p>
        </w:tc>
      </w:tr>
      <w:tr w:rsidR="007E173E" w:rsidRPr="00564A49" w14:paraId="4A6FCF2E" w14:textId="77777777" w:rsidTr="00802F9B">
        <w:trPr>
          <w:cantSplit/>
          <w:trHeight w:val="289"/>
          <w:jc w:val="center"/>
        </w:trPr>
        <w:tc>
          <w:tcPr>
            <w:tcW w:w="7920" w:type="dxa"/>
          </w:tcPr>
          <w:p w14:paraId="2ADF2E09" w14:textId="77777777"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14:paraId="4EF5E570" w14:textId="77777777" w:rsidR="007E173E" w:rsidRPr="00564A49" w:rsidRDefault="007E173E" w:rsidP="00802F9B">
            <w:pPr>
              <w:pStyle w:val="tablecell"/>
              <w:rPr>
                <w:lang w:val="en-US"/>
              </w:rPr>
            </w:pPr>
          </w:p>
        </w:tc>
      </w:tr>
      <w:tr w:rsidR="007E173E" w:rsidRPr="00564A49" w14:paraId="1498A97B" w14:textId="77777777" w:rsidTr="00802F9B">
        <w:trPr>
          <w:cantSplit/>
          <w:trHeight w:val="289"/>
          <w:jc w:val="center"/>
        </w:trPr>
        <w:tc>
          <w:tcPr>
            <w:tcW w:w="7920" w:type="dxa"/>
          </w:tcPr>
          <w:p w14:paraId="3E6BFB37" w14:textId="77777777"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14:paraId="4F914F36" w14:textId="77777777" w:rsidR="007E173E" w:rsidRPr="00564A49" w:rsidRDefault="007E173E" w:rsidP="00802F9B">
            <w:pPr>
              <w:pStyle w:val="tablecell"/>
              <w:rPr>
                <w:lang w:val="en-US"/>
              </w:rPr>
            </w:pPr>
          </w:p>
        </w:tc>
      </w:tr>
      <w:tr w:rsidR="007E173E" w:rsidRPr="00564A49" w14:paraId="630BD778" w14:textId="77777777" w:rsidTr="00802F9B">
        <w:trPr>
          <w:cantSplit/>
          <w:trHeight w:val="289"/>
          <w:jc w:val="center"/>
        </w:trPr>
        <w:tc>
          <w:tcPr>
            <w:tcW w:w="7920" w:type="dxa"/>
          </w:tcPr>
          <w:p w14:paraId="3FAA8583" w14:textId="77777777"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14:paraId="0BD0C46A" w14:textId="77777777" w:rsidR="007E173E" w:rsidRPr="00564A49" w:rsidRDefault="007E173E" w:rsidP="00802F9B">
            <w:pPr>
              <w:pStyle w:val="tablecell"/>
              <w:rPr>
                <w:lang w:val="en-US"/>
              </w:rPr>
            </w:pPr>
          </w:p>
        </w:tc>
      </w:tr>
      <w:tr w:rsidR="007E173E" w:rsidRPr="00564A49" w14:paraId="17917206" w14:textId="77777777" w:rsidTr="00802F9B">
        <w:trPr>
          <w:cantSplit/>
          <w:trHeight w:val="289"/>
          <w:jc w:val="center"/>
        </w:trPr>
        <w:tc>
          <w:tcPr>
            <w:tcW w:w="7920" w:type="dxa"/>
          </w:tcPr>
          <w:p w14:paraId="585602F0"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14:paraId="76BBA40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6999DA8" w14:textId="77777777" w:rsidTr="00802F9B">
        <w:trPr>
          <w:cantSplit/>
          <w:trHeight w:val="289"/>
          <w:jc w:val="center"/>
        </w:trPr>
        <w:tc>
          <w:tcPr>
            <w:tcW w:w="7920" w:type="dxa"/>
          </w:tcPr>
          <w:p w14:paraId="41D007DA"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14:paraId="64CA0E75"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82D5A4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E42193D"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08CEFF86"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6AD15C2" w14:textId="77777777" w:rsidTr="00802F9B">
        <w:trPr>
          <w:cantSplit/>
          <w:trHeight w:val="289"/>
          <w:jc w:val="center"/>
        </w:trPr>
        <w:tc>
          <w:tcPr>
            <w:tcW w:w="7920" w:type="dxa"/>
          </w:tcPr>
          <w:p w14:paraId="4EEDEC4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14:paraId="188F25E2" w14:textId="77777777" w:rsidR="007E173E" w:rsidRPr="00564A49" w:rsidRDefault="007E173E" w:rsidP="00802F9B">
            <w:pPr>
              <w:pStyle w:val="tablecell"/>
              <w:rPr>
                <w:lang w:val="en-US" w:eastAsia="ko-KR"/>
              </w:rPr>
            </w:pPr>
          </w:p>
        </w:tc>
      </w:tr>
      <w:tr w:rsidR="007E173E" w:rsidRPr="00564A49" w14:paraId="3DDE1C79" w14:textId="77777777" w:rsidTr="00802F9B">
        <w:trPr>
          <w:cantSplit/>
          <w:trHeight w:val="289"/>
          <w:jc w:val="center"/>
        </w:trPr>
        <w:tc>
          <w:tcPr>
            <w:tcW w:w="7920" w:type="dxa"/>
          </w:tcPr>
          <w:p w14:paraId="7928985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14:paraId="2568BB17" w14:textId="77777777" w:rsidR="007E173E" w:rsidRPr="00564A49" w:rsidRDefault="007E173E" w:rsidP="00802F9B">
            <w:pPr>
              <w:pStyle w:val="tablecell"/>
              <w:rPr>
                <w:lang w:val="en-US" w:eastAsia="ko-KR"/>
              </w:rPr>
            </w:pPr>
            <w:r w:rsidRPr="00564A49">
              <w:rPr>
                <w:lang w:val="en-US" w:eastAsia="ko-KR"/>
              </w:rPr>
              <w:t>u(4)</w:t>
            </w:r>
          </w:p>
        </w:tc>
      </w:tr>
      <w:tr w:rsidR="007E173E" w:rsidRPr="00564A49" w14:paraId="03C10072" w14:textId="77777777" w:rsidTr="00802F9B">
        <w:trPr>
          <w:cantSplit/>
          <w:trHeight w:val="289"/>
          <w:jc w:val="center"/>
        </w:trPr>
        <w:tc>
          <w:tcPr>
            <w:tcW w:w="7920" w:type="dxa"/>
          </w:tcPr>
          <w:p w14:paraId="0CF733D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14:paraId="028D59F7" w14:textId="77777777" w:rsidR="007E173E" w:rsidRPr="00564A49" w:rsidRDefault="007E173E" w:rsidP="00802F9B">
            <w:pPr>
              <w:pStyle w:val="tablecell"/>
              <w:rPr>
                <w:lang w:val="en-US" w:eastAsia="ko-KR"/>
              </w:rPr>
            </w:pPr>
            <w:r w:rsidRPr="00564A49">
              <w:rPr>
                <w:lang w:val="en-US" w:eastAsia="ko-KR"/>
              </w:rPr>
              <w:t>u(4)</w:t>
            </w:r>
          </w:p>
        </w:tc>
      </w:tr>
      <w:tr w:rsidR="007E173E" w:rsidRPr="00564A49" w14:paraId="43CFCD20" w14:textId="77777777" w:rsidTr="00802F9B">
        <w:trPr>
          <w:cantSplit/>
          <w:trHeight w:val="289"/>
          <w:jc w:val="center"/>
        </w:trPr>
        <w:tc>
          <w:tcPr>
            <w:tcW w:w="7920" w:type="dxa"/>
          </w:tcPr>
          <w:p w14:paraId="1E3AD33C" w14:textId="77777777"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14:paraId="51C669A5"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15025B81" w14:textId="77777777" w:rsidTr="00802F9B">
        <w:trPr>
          <w:cantSplit/>
          <w:trHeight w:val="289"/>
          <w:jc w:val="center"/>
        </w:trPr>
        <w:tc>
          <w:tcPr>
            <w:tcW w:w="7920" w:type="dxa"/>
          </w:tcPr>
          <w:p w14:paraId="15FD0F4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14:paraId="283F0728"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1DDB7F2B" w14:textId="77777777" w:rsidTr="00802F9B">
        <w:trPr>
          <w:cantSplit/>
          <w:trHeight w:val="289"/>
          <w:jc w:val="center"/>
        </w:trPr>
        <w:tc>
          <w:tcPr>
            <w:tcW w:w="7920" w:type="dxa"/>
          </w:tcPr>
          <w:p w14:paraId="167D32C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14:paraId="5C1146F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2A41C4F" w14:textId="77777777" w:rsidTr="00802F9B">
        <w:trPr>
          <w:cantSplit/>
          <w:trHeight w:val="289"/>
          <w:jc w:val="center"/>
        </w:trPr>
        <w:tc>
          <w:tcPr>
            <w:tcW w:w="7920" w:type="dxa"/>
          </w:tcPr>
          <w:p w14:paraId="08AA528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14:paraId="092C46C8" w14:textId="77777777" w:rsidR="007E173E" w:rsidRPr="00564A49" w:rsidRDefault="007E173E" w:rsidP="00802F9B">
            <w:pPr>
              <w:pStyle w:val="tablecell"/>
              <w:rPr>
                <w:lang w:val="en-US" w:eastAsia="ko-KR"/>
              </w:rPr>
            </w:pPr>
          </w:p>
        </w:tc>
      </w:tr>
      <w:tr w:rsidR="007E173E" w:rsidRPr="00564A49" w14:paraId="19777B3A" w14:textId="77777777" w:rsidTr="00802F9B">
        <w:trPr>
          <w:cantSplit/>
          <w:trHeight w:val="289"/>
          <w:jc w:val="center"/>
        </w:trPr>
        <w:tc>
          <w:tcPr>
            <w:tcW w:w="7920" w:type="dxa"/>
          </w:tcPr>
          <w:p w14:paraId="6CDEB845"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14:paraId="37502A67" w14:textId="77777777" w:rsidR="007E173E" w:rsidRPr="00564A49" w:rsidRDefault="007E173E" w:rsidP="00802F9B">
            <w:pPr>
              <w:pStyle w:val="tablecell"/>
              <w:rPr>
                <w:lang w:val="en-US" w:eastAsia="ko-KR"/>
              </w:rPr>
            </w:pPr>
            <w:r w:rsidRPr="00564A49">
              <w:rPr>
                <w:lang w:val="en-US"/>
              </w:rPr>
              <w:t>ue(v)</w:t>
            </w:r>
          </w:p>
        </w:tc>
      </w:tr>
      <w:tr w:rsidR="007E173E" w:rsidRPr="00564A49" w14:paraId="57E9787F" w14:textId="77777777" w:rsidTr="00802F9B">
        <w:trPr>
          <w:cantSplit/>
          <w:trHeight w:val="289"/>
          <w:jc w:val="center"/>
        </w:trPr>
        <w:tc>
          <w:tcPr>
            <w:tcW w:w="7920" w:type="dxa"/>
          </w:tcPr>
          <w:p w14:paraId="17BF105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14:paraId="17E21918" w14:textId="77777777" w:rsidR="007E173E" w:rsidRPr="00564A49" w:rsidRDefault="007E173E" w:rsidP="00802F9B">
            <w:pPr>
              <w:pStyle w:val="tablecell"/>
              <w:rPr>
                <w:lang w:val="en-US" w:eastAsia="ko-KR"/>
              </w:rPr>
            </w:pPr>
          </w:p>
        </w:tc>
      </w:tr>
      <w:tr w:rsidR="007E173E" w:rsidRPr="00564A49" w14:paraId="5796A0A3" w14:textId="77777777" w:rsidTr="00802F9B">
        <w:trPr>
          <w:cantSplit/>
          <w:trHeight w:val="289"/>
          <w:jc w:val="center"/>
        </w:trPr>
        <w:tc>
          <w:tcPr>
            <w:tcW w:w="7920" w:type="dxa"/>
          </w:tcPr>
          <w:p w14:paraId="32C0849E"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14:paraId="1EAC6B21" w14:textId="77777777" w:rsidR="007E173E" w:rsidRPr="00564A49" w:rsidRDefault="007E173E" w:rsidP="00802F9B">
            <w:pPr>
              <w:pStyle w:val="tablecell"/>
              <w:rPr>
                <w:lang w:val="en-US" w:eastAsia="ko-KR"/>
              </w:rPr>
            </w:pPr>
          </w:p>
        </w:tc>
      </w:tr>
      <w:tr w:rsidR="007E173E" w:rsidRPr="00564A49" w14:paraId="3DC5962A" w14:textId="77777777" w:rsidTr="00802F9B">
        <w:trPr>
          <w:cantSplit/>
          <w:trHeight w:val="289"/>
          <w:jc w:val="center"/>
        </w:trPr>
        <w:tc>
          <w:tcPr>
            <w:tcW w:w="7920" w:type="dxa"/>
          </w:tcPr>
          <w:p w14:paraId="489D6A47"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14:paraId="5A02F032"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173E1F1" w14:textId="77777777" w:rsidTr="00802F9B">
        <w:trPr>
          <w:cantSplit/>
          <w:trHeight w:val="289"/>
          <w:jc w:val="center"/>
        </w:trPr>
        <w:tc>
          <w:tcPr>
            <w:tcW w:w="7920" w:type="dxa"/>
          </w:tcPr>
          <w:p w14:paraId="601EA79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14:paraId="13103FFF" w14:textId="77777777" w:rsidR="007E173E" w:rsidRPr="00564A49" w:rsidRDefault="007E173E" w:rsidP="00802F9B">
            <w:pPr>
              <w:pStyle w:val="tablecell"/>
              <w:rPr>
                <w:lang w:val="en-US" w:eastAsia="ko-KR"/>
              </w:rPr>
            </w:pPr>
          </w:p>
        </w:tc>
      </w:tr>
      <w:tr w:rsidR="007E173E" w:rsidRPr="00564A49" w14:paraId="0574FD8A" w14:textId="77777777" w:rsidTr="00802F9B">
        <w:trPr>
          <w:cantSplit/>
          <w:trHeight w:val="289"/>
          <w:jc w:val="center"/>
        </w:trPr>
        <w:tc>
          <w:tcPr>
            <w:tcW w:w="7920" w:type="dxa"/>
          </w:tcPr>
          <w:p w14:paraId="05AFBF4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14:paraId="4248FF3F"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2B634B05" w14:textId="77777777" w:rsidTr="00802F9B">
        <w:trPr>
          <w:cantSplit/>
          <w:trHeight w:val="289"/>
          <w:jc w:val="center"/>
        </w:trPr>
        <w:tc>
          <w:tcPr>
            <w:tcW w:w="7920" w:type="dxa"/>
          </w:tcPr>
          <w:p w14:paraId="742F4EF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14:paraId="55F4CCD8" w14:textId="77777777" w:rsidR="007E173E" w:rsidRPr="00564A49" w:rsidRDefault="007E173E" w:rsidP="00802F9B">
            <w:pPr>
              <w:pStyle w:val="tablecell"/>
              <w:rPr>
                <w:lang w:val="en-US" w:eastAsia="ko-KR"/>
              </w:rPr>
            </w:pPr>
          </w:p>
        </w:tc>
      </w:tr>
      <w:tr w:rsidR="007E173E" w:rsidRPr="00564A49" w14:paraId="6121C000" w14:textId="77777777" w:rsidTr="00802F9B">
        <w:trPr>
          <w:cantSplit/>
          <w:trHeight w:val="289"/>
          <w:jc w:val="center"/>
        </w:trPr>
        <w:tc>
          <w:tcPr>
            <w:tcW w:w="7920" w:type="dxa"/>
          </w:tcPr>
          <w:p w14:paraId="1B41BC6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14:paraId="43E5C776"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400460CF" w14:textId="77777777" w:rsidTr="00802F9B">
        <w:trPr>
          <w:cantSplit/>
          <w:trHeight w:val="289"/>
          <w:jc w:val="center"/>
        </w:trPr>
        <w:tc>
          <w:tcPr>
            <w:tcW w:w="7920" w:type="dxa"/>
          </w:tcPr>
          <w:p w14:paraId="66CF9A7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14:paraId="45649DB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6ADB5C4D" w14:textId="77777777" w:rsidTr="00802F9B">
        <w:trPr>
          <w:cantSplit/>
          <w:trHeight w:val="289"/>
          <w:jc w:val="center"/>
        </w:trPr>
        <w:tc>
          <w:tcPr>
            <w:tcW w:w="7920" w:type="dxa"/>
          </w:tcPr>
          <w:p w14:paraId="0302B66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A1D232E" w14:textId="77777777" w:rsidR="007E173E" w:rsidRPr="00564A49" w:rsidRDefault="007E173E" w:rsidP="00802F9B">
            <w:pPr>
              <w:pStyle w:val="tablecell"/>
              <w:rPr>
                <w:lang w:val="en-US" w:eastAsia="ko-KR"/>
              </w:rPr>
            </w:pPr>
          </w:p>
        </w:tc>
      </w:tr>
      <w:tr w:rsidR="007E173E" w:rsidRPr="00564A49" w14:paraId="467F1788" w14:textId="77777777" w:rsidTr="00802F9B">
        <w:trPr>
          <w:cantSplit/>
          <w:trHeight w:val="289"/>
          <w:jc w:val="center"/>
        </w:trPr>
        <w:tc>
          <w:tcPr>
            <w:tcW w:w="7920" w:type="dxa"/>
          </w:tcPr>
          <w:p w14:paraId="7C70D67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0FE104BA" w14:textId="77777777" w:rsidR="007E173E" w:rsidRPr="00564A49" w:rsidRDefault="007E173E" w:rsidP="00802F9B">
            <w:pPr>
              <w:pStyle w:val="tablecell"/>
              <w:rPr>
                <w:lang w:val="en-US" w:eastAsia="ko-KR"/>
              </w:rPr>
            </w:pPr>
          </w:p>
        </w:tc>
      </w:tr>
      <w:tr w:rsidR="007E173E" w:rsidRPr="00564A49" w14:paraId="28A2AB72" w14:textId="77777777" w:rsidTr="00802F9B">
        <w:trPr>
          <w:cantSplit/>
          <w:trHeight w:val="289"/>
          <w:jc w:val="center"/>
        </w:trPr>
        <w:tc>
          <w:tcPr>
            <w:tcW w:w="7920" w:type="dxa"/>
          </w:tcPr>
          <w:p w14:paraId="14B68C95"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14:paraId="3A3BF13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3059A6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397F8AE"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782BCA87"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8020805" w14:textId="77777777" w:rsidTr="00802F9B">
        <w:trPr>
          <w:cantSplit/>
          <w:trHeight w:val="289"/>
          <w:jc w:val="center"/>
        </w:trPr>
        <w:tc>
          <w:tcPr>
            <w:tcW w:w="7920" w:type="dxa"/>
          </w:tcPr>
          <w:p w14:paraId="4901108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14:paraId="48E4AE5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02F5070" w14:textId="77777777" w:rsidTr="00802F9B">
        <w:trPr>
          <w:cantSplit/>
          <w:trHeight w:val="289"/>
          <w:jc w:val="center"/>
        </w:trPr>
        <w:tc>
          <w:tcPr>
            <w:tcW w:w="7920" w:type="dxa"/>
          </w:tcPr>
          <w:p w14:paraId="50FA605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14:paraId="304DB541" w14:textId="77777777" w:rsidR="007E173E" w:rsidRPr="00564A49" w:rsidRDefault="007E173E" w:rsidP="00802F9B">
            <w:pPr>
              <w:pStyle w:val="tablecell"/>
              <w:rPr>
                <w:lang w:val="en-US" w:eastAsia="ko-KR"/>
              </w:rPr>
            </w:pPr>
          </w:p>
        </w:tc>
      </w:tr>
      <w:tr w:rsidR="007E173E" w:rsidRPr="00564A49" w14:paraId="3AEB102C" w14:textId="77777777" w:rsidTr="00802F9B">
        <w:trPr>
          <w:cantSplit/>
          <w:trHeight w:val="289"/>
          <w:jc w:val="center"/>
        </w:trPr>
        <w:tc>
          <w:tcPr>
            <w:tcW w:w="7920" w:type="dxa"/>
          </w:tcPr>
          <w:p w14:paraId="222D99A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14:paraId="4A6C61A7" w14:textId="77777777" w:rsidR="007E173E" w:rsidRPr="00564A49" w:rsidRDefault="007E173E" w:rsidP="00802F9B">
            <w:pPr>
              <w:pStyle w:val="tablecell"/>
              <w:rPr>
                <w:lang w:val="en-US" w:eastAsia="ko-KR"/>
              </w:rPr>
            </w:pPr>
          </w:p>
        </w:tc>
      </w:tr>
      <w:tr w:rsidR="007E173E" w:rsidRPr="00564A49" w14:paraId="4AE89B0C" w14:textId="77777777" w:rsidTr="00802F9B">
        <w:trPr>
          <w:cantSplit/>
          <w:trHeight w:val="289"/>
          <w:jc w:val="center"/>
        </w:trPr>
        <w:tc>
          <w:tcPr>
            <w:tcW w:w="7920" w:type="dxa"/>
          </w:tcPr>
          <w:p w14:paraId="66D82CEB" w14:textId="77777777"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14:paraId="0E401169" w14:textId="77777777" w:rsidR="007E173E" w:rsidRPr="00564A49" w:rsidRDefault="007E173E" w:rsidP="00802F9B">
            <w:pPr>
              <w:pStyle w:val="tablecell"/>
              <w:rPr>
                <w:lang w:val="en-US" w:eastAsia="ko-KR"/>
              </w:rPr>
            </w:pPr>
            <w:r w:rsidRPr="00564A49">
              <w:rPr>
                <w:lang w:val="en-US"/>
              </w:rPr>
              <w:t>u(1)</w:t>
            </w:r>
          </w:p>
        </w:tc>
      </w:tr>
      <w:tr w:rsidR="007E173E" w:rsidRPr="00564A49" w14:paraId="4CDEEE72" w14:textId="77777777" w:rsidTr="00802F9B">
        <w:trPr>
          <w:cantSplit/>
          <w:trHeight w:val="289"/>
          <w:jc w:val="center"/>
        </w:trPr>
        <w:tc>
          <w:tcPr>
            <w:tcW w:w="7920" w:type="dxa"/>
          </w:tcPr>
          <w:p w14:paraId="5890F426" w14:textId="77777777"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14:paraId="4BF33902" w14:textId="77777777" w:rsidR="007E173E" w:rsidRPr="00564A49" w:rsidRDefault="007E173E" w:rsidP="00802F9B">
            <w:pPr>
              <w:pStyle w:val="tablecell"/>
              <w:rPr>
                <w:lang w:val="en-US" w:eastAsia="ko-KR"/>
              </w:rPr>
            </w:pPr>
          </w:p>
        </w:tc>
      </w:tr>
      <w:tr w:rsidR="007E173E" w:rsidRPr="00564A49" w14:paraId="75B2C087" w14:textId="77777777" w:rsidTr="00802F9B">
        <w:trPr>
          <w:cantSplit/>
          <w:trHeight w:val="289"/>
          <w:jc w:val="center"/>
        </w:trPr>
        <w:tc>
          <w:tcPr>
            <w:tcW w:w="7920" w:type="dxa"/>
          </w:tcPr>
          <w:p w14:paraId="1F6E7AC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14:paraId="6C683B2B" w14:textId="77777777" w:rsidR="007E173E" w:rsidRPr="00564A49" w:rsidRDefault="007E173E" w:rsidP="00802F9B">
            <w:pPr>
              <w:pStyle w:val="tablecell"/>
              <w:rPr>
                <w:lang w:val="en-US" w:eastAsia="ko-KR"/>
              </w:rPr>
            </w:pPr>
          </w:p>
        </w:tc>
      </w:tr>
      <w:tr w:rsidR="007E173E" w:rsidRPr="00564A49" w14:paraId="06C15034" w14:textId="77777777" w:rsidTr="00802F9B">
        <w:trPr>
          <w:cantSplit/>
          <w:trHeight w:val="289"/>
          <w:jc w:val="center"/>
        </w:trPr>
        <w:tc>
          <w:tcPr>
            <w:tcW w:w="7920" w:type="dxa"/>
          </w:tcPr>
          <w:p w14:paraId="6590E81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14:paraId="032392BF"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4B8DDEF" w14:textId="77777777" w:rsidTr="00802F9B">
        <w:trPr>
          <w:cantSplit/>
          <w:trHeight w:val="289"/>
          <w:jc w:val="center"/>
        </w:trPr>
        <w:tc>
          <w:tcPr>
            <w:tcW w:w="7920" w:type="dxa"/>
          </w:tcPr>
          <w:p w14:paraId="412E91D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14:paraId="329CCEDE" w14:textId="77777777" w:rsidR="007E173E" w:rsidRPr="00564A49" w:rsidRDefault="007E173E" w:rsidP="00802F9B">
            <w:pPr>
              <w:pStyle w:val="tablecell"/>
              <w:rPr>
                <w:lang w:val="en-US" w:eastAsia="ko-KR"/>
              </w:rPr>
            </w:pPr>
          </w:p>
        </w:tc>
      </w:tr>
      <w:tr w:rsidR="007E173E" w:rsidRPr="00564A49" w14:paraId="2B185D03" w14:textId="77777777" w:rsidTr="00802F9B">
        <w:trPr>
          <w:cantSplit/>
          <w:trHeight w:val="289"/>
          <w:jc w:val="center"/>
        </w:trPr>
        <w:tc>
          <w:tcPr>
            <w:tcW w:w="7920" w:type="dxa"/>
          </w:tcPr>
          <w:p w14:paraId="0326F80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14:paraId="09054AEF" w14:textId="77777777" w:rsidR="007E173E" w:rsidRPr="00564A49" w:rsidRDefault="007E173E" w:rsidP="00802F9B">
            <w:pPr>
              <w:pStyle w:val="tablecell"/>
              <w:rPr>
                <w:lang w:val="en-US" w:eastAsia="ko-KR"/>
              </w:rPr>
            </w:pPr>
          </w:p>
        </w:tc>
      </w:tr>
      <w:tr w:rsidR="007E173E" w:rsidRPr="00564A49" w14:paraId="42BC152E" w14:textId="77777777" w:rsidTr="00802F9B">
        <w:trPr>
          <w:cantSplit/>
          <w:trHeight w:val="289"/>
          <w:jc w:val="center"/>
        </w:trPr>
        <w:tc>
          <w:tcPr>
            <w:tcW w:w="7920" w:type="dxa"/>
          </w:tcPr>
          <w:p w14:paraId="60B510A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14:paraId="1D4D8A37" w14:textId="77777777" w:rsidR="007E173E" w:rsidRPr="00564A49" w:rsidRDefault="007E173E" w:rsidP="00802F9B">
            <w:pPr>
              <w:pStyle w:val="tablecell"/>
              <w:rPr>
                <w:lang w:val="en-US" w:eastAsia="ko-KR"/>
              </w:rPr>
            </w:pPr>
          </w:p>
        </w:tc>
      </w:tr>
      <w:tr w:rsidR="007E173E" w:rsidRPr="00564A49" w14:paraId="6457398C" w14:textId="77777777" w:rsidTr="00802F9B">
        <w:trPr>
          <w:cantSplit/>
          <w:trHeight w:val="289"/>
          <w:jc w:val="center"/>
        </w:trPr>
        <w:tc>
          <w:tcPr>
            <w:tcW w:w="7920" w:type="dxa"/>
          </w:tcPr>
          <w:p w14:paraId="44855E3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14:paraId="4B7BB839" w14:textId="77777777" w:rsidR="007E173E" w:rsidRPr="00564A49" w:rsidRDefault="007E173E" w:rsidP="00802F9B">
            <w:pPr>
              <w:pStyle w:val="tablecell"/>
              <w:rPr>
                <w:lang w:val="en-US" w:eastAsia="ko-KR"/>
              </w:rPr>
            </w:pPr>
          </w:p>
        </w:tc>
      </w:tr>
      <w:tr w:rsidR="007E173E" w:rsidRPr="00564A49" w14:paraId="66A64239" w14:textId="77777777" w:rsidTr="00802F9B">
        <w:trPr>
          <w:cantSplit/>
          <w:trHeight w:val="289"/>
          <w:jc w:val="center"/>
        </w:trPr>
        <w:tc>
          <w:tcPr>
            <w:tcW w:w="7920" w:type="dxa"/>
          </w:tcPr>
          <w:p w14:paraId="01479DB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14:paraId="3379E72C" w14:textId="77777777" w:rsidR="007E173E" w:rsidRPr="00564A49" w:rsidRDefault="007E173E" w:rsidP="00802F9B">
            <w:pPr>
              <w:pStyle w:val="tablecell"/>
              <w:rPr>
                <w:lang w:val="en-US" w:eastAsia="ko-KR"/>
              </w:rPr>
            </w:pPr>
            <w:r w:rsidRPr="00564A49">
              <w:rPr>
                <w:lang w:val="en-US"/>
              </w:rPr>
              <w:t>u(1)</w:t>
            </w:r>
          </w:p>
        </w:tc>
      </w:tr>
      <w:tr w:rsidR="007E173E" w:rsidRPr="00564A49" w14:paraId="424199E4" w14:textId="77777777" w:rsidTr="00802F9B">
        <w:trPr>
          <w:cantSplit/>
          <w:trHeight w:val="289"/>
          <w:jc w:val="center"/>
        </w:trPr>
        <w:tc>
          <w:tcPr>
            <w:tcW w:w="7920" w:type="dxa"/>
          </w:tcPr>
          <w:p w14:paraId="134775B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14:paraId="377C9A8B" w14:textId="77777777" w:rsidR="007E173E" w:rsidRPr="00564A49" w:rsidRDefault="007E173E" w:rsidP="00802F9B">
            <w:pPr>
              <w:pStyle w:val="tablecell"/>
              <w:rPr>
                <w:lang w:val="en-US"/>
              </w:rPr>
            </w:pPr>
          </w:p>
        </w:tc>
      </w:tr>
      <w:tr w:rsidR="007E173E" w:rsidRPr="00564A49" w14:paraId="79F79BD7" w14:textId="77777777" w:rsidTr="00802F9B">
        <w:trPr>
          <w:cantSplit/>
          <w:trHeight w:val="289"/>
          <w:jc w:val="center"/>
        </w:trPr>
        <w:tc>
          <w:tcPr>
            <w:tcW w:w="7920" w:type="dxa"/>
          </w:tcPr>
          <w:p w14:paraId="69B9A00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14:paraId="113D5BCE" w14:textId="77777777" w:rsidR="007E173E" w:rsidRPr="00564A49" w:rsidRDefault="007E173E" w:rsidP="00802F9B">
            <w:pPr>
              <w:pStyle w:val="tablecell"/>
              <w:rPr>
                <w:lang w:val="en-US"/>
              </w:rPr>
            </w:pPr>
          </w:p>
        </w:tc>
      </w:tr>
      <w:tr w:rsidR="007E173E" w:rsidRPr="00564A49" w14:paraId="7239E33B" w14:textId="77777777" w:rsidTr="00802F9B">
        <w:trPr>
          <w:cantSplit/>
          <w:trHeight w:val="289"/>
          <w:jc w:val="center"/>
        </w:trPr>
        <w:tc>
          <w:tcPr>
            <w:tcW w:w="7920" w:type="dxa"/>
          </w:tcPr>
          <w:p w14:paraId="2B22752D" w14:textId="77777777"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14:paraId="63F612BE" w14:textId="77777777" w:rsidR="007E173E" w:rsidRPr="00564A49" w:rsidRDefault="007E173E" w:rsidP="00802F9B">
            <w:pPr>
              <w:pStyle w:val="tablecell"/>
              <w:keepNext w:val="0"/>
              <w:rPr>
                <w:lang w:val="en-US"/>
              </w:rPr>
            </w:pPr>
          </w:p>
        </w:tc>
      </w:tr>
    </w:tbl>
    <w:p w14:paraId="31CF30F7" w14:textId="77777777" w:rsidR="007E173E" w:rsidRPr="00564A49" w:rsidRDefault="007E173E" w:rsidP="007E173E">
      <w:pPr>
        <w:pStyle w:val="3N"/>
        <w:rPr>
          <w:lang w:val="en-US"/>
        </w:rPr>
      </w:pPr>
      <w:bookmarkStart w:id="1582" w:name="_Ref360884713"/>
    </w:p>
    <w:p w14:paraId="7496482C"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82"/>
    </w:p>
    <w:p w14:paraId="445BB506"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14:paraId="72CFA21B" w14:textId="77777777" w:rsidTr="00802F9B">
        <w:trPr>
          <w:trHeight w:val="289"/>
          <w:jc w:val="center"/>
        </w:trPr>
        <w:tc>
          <w:tcPr>
            <w:tcW w:w="7920" w:type="dxa"/>
          </w:tcPr>
          <w:p w14:paraId="0D3C768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14:paraId="639C0098" w14:textId="77777777"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14:paraId="6B987BBB" w14:textId="77777777" w:rsidTr="00802F9B">
        <w:trPr>
          <w:trHeight w:val="289"/>
          <w:jc w:val="center"/>
        </w:trPr>
        <w:tc>
          <w:tcPr>
            <w:tcW w:w="7920" w:type="dxa"/>
          </w:tcPr>
          <w:p w14:paraId="228ACC5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14:paraId="41CCDF1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14:paraId="70E654BE" w14:textId="77777777" w:rsidTr="00802F9B">
        <w:trPr>
          <w:trHeight w:val="289"/>
          <w:jc w:val="center"/>
        </w:trPr>
        <w:tc>
          <w:tcPr>
            <w:tcW w:w="7920" w:type="dxa"/>
          </w:tcPr>
          <w:p w14:paraId="53CF9C1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14:paraId="5EA4BCA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14:paraId="0FAEC6E6" w14:textId="77777777" w:rsidTr="00802F9B">
        <w:trPr>
          <w:trHeight w:val="289"/>
          <w:jc w:val="center"/>
        </w:trPr>
        <w:tc>
          <w:tcPr>
            <w:tcW w:w="7920" w:type="dxa"/>
          </w:tcPr>
          <w:p w14:paraId="4F4DE37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14:paraId="7A1B984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7FB5BF08" w14:textId="77777777" w:rsidTr="00802F9B">
        <w:trPr>
          <w:trHeight w:val="289"/>
          <w:jc w:val="center"/>
        </w:trPr>
        <w:tc>
          <w:tcPr>
            <w:tcW w:w="7920" w:type="dxa"/>
          </w:tcPr>
          <w:p w14:paraId="3F11220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14:paraId="0F530A1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14:paraId="49F15E42" w14:textId="77777777" w:rsidTr="00802F9B">
        <w:trPr>
          <w:trHeight w:val="289"/>
          <w:jc w:val="center"/>
        </w:trPr>
        <w:tc>
          <w:tcPr>
            <w:tcW w:w="7920" w:type="dxa"/>
          </w:tcPr>
          <w:p w14:paraId="7A6E911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14:paraId="7EC0EA81"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0DD0B44B" w14:textId="77777777" w:rsidTr="00802F9B">
        <w:trPr>
          <w:trHeight w:val="289"/>
          <w:jc w:val="center"/>
        </w:trPr>
        <w:tc>
          <w:tcPr>
            <w:tcW w:w="7920" w:type="dxa"/>
          </w:tcPr>
          <w:p w14:paraId="4BB9EC8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14:paraId="36B30B99"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3325AAA4" w14:textId="77777777" w:rsidTr="00802F9B">
        <w:trPr>
          <w:trHeight w:val="289"/>
          <w:jc w:val="center"/>
        </w:trPr>
        <w:tc>
          <w:tcPr>
            <w:tcW w:w="7920" w:type="dxa"/>
          </w:tcPr>
          <w:p w14:paraId="1AA14E3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14:paraId="3941FA22"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72EC8369" w14:textId="77777777" w:rsidTr="00802F9B">
        <w:trPr>
          <w:trHeight w:val="289"/>
          <w:jc w:val="center"/>
        </w:trPr>
        <w:tc>
          <w:tcPr>
            <w:tcW w:w="7920" w:type="dxa"/>
          </w:tcPr>
          <w:p w14:paraId="4710299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14:paraId="5217B7A1"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60C1CC2D" w14:textId="77777777" w:rsidTr="00802F9B">
        <w:trPr>
          <w:trHeight w:val="289"/>
          <w:jc w:val="center"/>
        </w:trPr>
        <w:tc>
          <w:tcPr>
            <w:tcW w:w="7920" w:type="dxa"/>
          </w:tcPr>
          <w:p w14:paraId="767A50D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14:paraId="4D7D736C" w14:textId="77777777"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14:paraId="5CADD96D" w14:textId="77777777" w:rsidTr="00802F9B">
        <w:trPr>
          <w:trHeight w:val="289"/>
          <w:jc w:val="center"/>
        </w:trPr>
        <w:tc>
          <w:tcPr>
            <w:tcW w:w="7920" w:type="dxa"/>
          </w:tcPr>
          <w:p w14:paraId="05C2C14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14:paraId="1B7E707B"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577C211"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47B140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14:paraId="50BBF37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14:paraId="6E5CFBF6" w14:textId="77777777" w:rsidR="007E173E" w:rsidRPr="00564A49" w:rsidRDefault="007E173E" w:rsidP="007E173E">
      <w:pPr>
        <w:pStyle w:val="3N"/>
        <w:rPr>
          <w:lang w:val="en-US"/>
        </w:rPr>
      </w:pPr>
    </w:p>
    <w:p w14:paraId="003AFAE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3" w:name="_Ref351058034"/>
      <w:bookmarkStart w:id="1584" w:name="_Ref363160723"/>
      <w:r w:rsidRPr="00564A49">
        <w:rPr>
          <w:lang w:val="en-US"/>
        </w:rPr>
        <w:lastRenderedPageBreak/>
        <w:t>Picture parameter set RBSP syntax</w:t>
      </w:r>
      <w:bookmarkEnd w:id="1580"/>
      <w:bookmarkEnd w:id="1583"/>
      <w:bookmarkEnd w:id="1584"/>
    </w:p>
    <w:p w14:paraId="71B7AD4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0705FC30" w14:textId="77777777" w:rsidTr="00802F9B">
        <w:trPr>
          <w:cantSplit/>
          <w:trHeight w:val="289"/>
          <w:jc w:val="center"/>
        </w:trPr>
        <w:tc>
          <w:tcPr>
            <w:tcW w:w="7920" w:type="dxa"/>
          </w:tcPr>
          <w:p w14:paraId="2E80772F" w14:textId="77777777" w:rsidR="007E173E" w:rsidRPr="00564A49" w:rsidRDefault="007E173E" w:rsidP="00802F9B">
            <w:pPr>
              <w:pStyle w:val="tablesyntax"/>
              <w:rPr>
                <w:rFonts w:ascii="Times New Roman" w:hAnsi="Times New Roman"/>
                <w:lang w:val="en-US"/>
              </w:rPr>
            </w:pPr>
            <w:bookmarkStart w:id="1585" w:name="_Ref348090111"/>
            <w:r w:rsidRPr="00564A49">
              <w:rPr>
                <w:rFonts w:ascii="Times New Roman" w:hAnsi="Times New Roman"/>
                <w:lang w:val="en-US"/>
              </w:rPr>
              <w:t>pic_parameter_set_rbsp( ) {</w:t>
            </w:r>
          </w:p>
        </w:tc>
        <w:tc>
          <w:tcPr>
            <w:tcW w:w="1157" w:type="dxa"/>
          </w:tcPr>
          <w:p w14:paraId="116912E1" w14:textId="77777777" w:rsidR="007E173E" w:rsidRPr="00564A49" w:rsidRDefault="007E173E" w:rsidP="00802F9B">
            <w:pPr>
              <w:pStyle w:val="tableheading"/>
              <w:rPr>
                <w:lang w:val="en-US"/>
              </w:rPr>
            </w:pPr>
            <w:r w:rsidRPr="00564A49">
              <w:rPr>
                <w:lang w:val="en-US"/>
              </w:rPr>
              <w:t>Descriptor</w:t>
            </w:r>
          </w:p>
        </w:tc>
      </w:tr>
      <w:tr w:rsidR="007E173E" w:rsidRPr="00564A49" w14:paraId="03EC2089" w14:textId="77777777" w:rsidTr="00802F9B">
        <w:trPr>
          <w:cantSplit/>
          <w:trHeight w:val="289"/>
          <w:jc w:val="center"/>
        </w:trPr>
        <w:tc>
          <w:tcPr>
            <w:tcW w:w="7920" w:type="dxa"/>
          </w:tcPr>
          <w:p w14:paraId="0BA864A1"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14:paraId="562927E3" w14:textId="77777777" w:rsidR="007E173E" w:rsidRPr="00564A49" w:rsidRDefault="007E173E" w:rsidP="00802F9B">
            <w:pPr>
              <w:pStyle w:val="tablecell"/>
              <w:rPr>
                <w:lang w:val="en-US"/>
              </w:rPr>
            </w:pPr>
            <w:r w:rsidRPr="00564A49">
              <w:rPr>
                <w:lang w:val="en-US"/>
              </w:rPr>
              <w:t>ue(v)</w:t>
            </w:r>
          </w:p>
        </w:tc>
      </w:tr>
      <w:tr w:rsidR="007E173E" w:rsidRPr="00564A49" w14:paraId="22C178FC" w14:textId="77777777" w:rsidTr="00802F9B">
        <w:trPr>
          <w:cantSplit/>
          <w:trHeight w:val="289"/>
          <w:jc w:val="center"/>
        </w:trPr>
        <w:tc>
          <w:tcPr>
            <w:tcW w:w="7920" w:type="dxa"/>
          </w:tcPr>
          <w:p w14:paraId="14A8DEEB"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14:paraId="2D7CAB39" w14:textId="77777777" w:rsidR="007E173E" w:rsidRPr="00564A49" w:rsidRDefault="007E173E" w:rsidP="00802F9B">
            <w:pPr>
              <w:pStyle w:val="tablecell"/>
              <w:rPr>
                <w:lang w:val="en-US"/>
              </w:rPr>
            </w:pPr>
            <w:r w:rsidRPr="00564A49">
              <w:rPr>
                <w:lang w:val="en-US"/>
              </w:rPr>
              <w:t>ue(v)</w:t>
            </w:r>
          </w:p>
        </w:tc>
      </w:tr>
      <w:tr w:rsidR="007E173E" w:rsidRPr="00564A49" w14:paraId="5E1600BE" w14:textId="77777777" w:rsidTr="00802F9B">
        <w:trPr>
          <w:cantSplit/>
          <w:trHeight w:val="289"/>
          <w:jc w:val="center"/>
        </w:trPr>
        <w:tc>
          <w:tcPr>
            <w:tcW w:w="7920" w:type="dxa"/>
          </w:tcPr>
          <w:p w14:paraId="734B15C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14:paraId="228EDF37" w14:textId="77777777" w:rsidR="007E173E" w:rsidRPr="00564A49" w:rsidRDefault="007E173E" w:rsidP="00802F9B">
            <w:pPr>
              <w:pStyle w:val="tablecell"/>
              <w:rPr>
                <w:lang w:val="en-US"/>
              </w:rPr>
            </w:pPr>
            <w:r w:rsidRPr="00564A49">
              <w:rPr>
                <w:lang w:val="en-US" w:eastAsia="ko-KR"/>
              </w:rPr>
              <w:t>u(1)</w:t>
            </w:r>
          </w:p>
        </w:tc>
      </w:tr>
      <w:tr w:rsidR="007E173E" w:rsidRPr="00564A49" w14:paraId="68E8CB23" w14:textId="77777777" w:rsidTr="00802F9B">
        <w:trPr>
          <w:cantSplit/>
          <w:trHeight w:val="289"/>
          <w:jc w:val="center"/>
        </w:trPr>
        <w:tc>
          <w:tcPr>
            <w:tcW w:w="7920" w:type="dxa"/>
          </w:tcPr>
          <w:p w14:paraId="0D2768F8"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14:paraId="3BF2B3CE"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48AB1101" w14:textId="77777777" w:rsidTr="00802F9B">
        <w:trPr>
          <w:cantSplit/>
          <w:trHeight w:val="289"/>
          <w:jc w:val="center"/>
        </w:trPr>
        <w:tc>
          <w:tcPr>
            <w:tcW w:w="7920" w:type="dxa"/>
          </w:tcPr>
          <w:p w14:paraId="45C5EDBC"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14:paraId="553E0DFA" w14:textId="77777777" w:rsidR="007E173E" w:rsidRPr="00564A49" w:rsidRDefault="007E173E" w:rsidP="00802F9B">
            <w:pPr>
              <w:pStyle w:val="tablecell"/>
              <w:keepLines w:val="0"/>
              <w:rPr>
                <w:lang w:val="en-US"/>
              </w:rPr>
            </w:pPr>
            <w:r w:rsidRPr="00564A49">
              <w:rPr>
                <w:lang w:val="en-US"/>
              </w:rPr>
              <w:t>u(3)</w:t>
            </w:r>
          </w:p>
        </w:tc>
      </w:tr>
      <w:tr w:rsidR="007E173E" w:rsidRPr="00564A49" w14:paraId="069227C7" w14:textId="77777777" w:rsidTr="00802F9B">
        <w:trPr>
          <w:cantSplit/>
          <w:trHeight w:val="289"/>
          <w:jc w:val="center"/>
        </w:trPr>
        <w:tc>
          <w:tcPr>
            <w:tcW w:w="7920" w:type="dxa"/>
          </w:tcPr>
          <w:p w14:paraId="65B81D6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14:paraId="634C70D9" w14:textId="77777777" w:rsidR="007E173E" w:rsidRPr="00564A49" w:rsidRDefault="007E173E" w:rsidP="00802F9B">
            <w:pPr>
              <w:pStyle w:val="tablecell"/>
              <w:rPr>
                <w:lang w:val="en-US"/>
              </w:rPr>
            </w:pPr>
            <w:r w:rsidRPr="00564A49">
              <w:rPr>
                <w:lang w:val="en-US"/>
              </w:rPr>
              <w:t>u(1)</w:t>
            </w:r>
          </w:p>
        </w:tc>
      </w:tr>
      <w:tr w:rsidR="007E173E" w:rsidRPr="00564A49" w14:paraId="0B1ED8E4" w14:textId="77777777" w:rsidTr="00802F9B">
        <w:trPr>
          <w:cantSplit/>
          <w:trHeight w:val="289"/>
          <w:jc w:val="center"/>
        </w:trPr>
        <w:tc>
          <w:tcPr>
            <w:tcW w:w="7920" w:type="dxa"/>
          </w:tcPr>
          <w:p w14:paraId="300CA2D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14:paraId="6FCF9F4A"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9CC14AE" w14:textId="77777777" w:rsidTr="00802F9B">
        <w:trPr>
          <w:cantSplit/>
          <w:trHeight w:val="289"/>
          <w:jc w:val="center"/>
        </w:trPr>
        <w:tc>
          <w:tcPr>
            <w:tcW w:w="7920" w:type="dxa"/>
          </w:tcPr>
          <w:p w14:paraId="397351C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14:paraId="181647C5" w14:textId="77777777" w:rsidR="007E173E" w:rsidRPr="00564A49" w:rsidRDefault="007E173E" w:rsidP="00802F9B">
            <w:pPr>
              <w:pStyle w:val="tablecell"/>
              <w:rPr>
                <w:lang w:val="en-US"/>
              </w:rPr>
            </w:pPr>
            <w:r w:rsidRPr="00564A49">
              <w:rPr>
                <w:lang w:val="en-US"/>
              </w:rPr>
              <w:t>ue(v)</w:t>
            </w:r>
          </w:p>
        </w:tc>
      </w:tr>
      <w:tr w:rsidR="007E173E" w:rsidRPr="00564A49" w14:paraId="3F9074D4" w14:textId="77777777" w:rsidTr="00802F9B">
        <w:trPr>
          <w:cantSplit/>
          <w:trHeight w:val="289"/>
          <w:jc w:val="center"/>
        </w:trPr>
        <w:tc>
          <w:tcPr>
            <w:tcW w:w="7920" w:type="dxa"/>
          </w:tcPr>
          <w:p w14:paraId="15420EF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14:paraId="2244AC3D" w14:textId="77777777" w:rsidR="007E173E" w:rsidRPr="00564A49" w:rsidRDefault="007E173E" w:rsidP="00802F9B">
            <w:pPr>
              <w:pStyle w:val="tablecell"/>
              <w:rPr>
                <w:lang w:val="en-US"/>
              </w:rPr>
            </w:pPr>
            <w:r w:rsidRPr="00564A49">
              <w:rPr>
                <w:lang w:val="en-US"/>
              </w:rPr>
              <w:t>ue(v)</w:t>
            </w:r>
          </w:p>
        </w:tc>
      </w:tr>
      <w:tr w:rsidR="007E173E" w:rsidRPr="00564A49" w14:paraId="1DBDFF9D" w14:textId="77777777" w:rsidTr="00802F9B">
        <w:trPr>
          <w:cantSplit/>
          <w:trHeight w:val="289"/>
          <w:jc w:val="center"/>
        </w:trPr>
        <w:tc>
          <w:tcPr>
            <w:tcW w:w="7920" w:type="dxa"/>
          </w:tcPr>
          <w:p w14:paraId="23DECC99"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14:paraId="355BCC6B" w14:textId="77777777" w:rsidR="007E173E" w:rsidRPr="00564A49" w:rsidRDefault="007E173E" w:rsidP="00802F9B">
            <w:pPr>
              <w:pStyle w:val="tablecell"/>
              <w:keepLines w:val="0"/>
              <w:rPr>
                <w:lang w:val="en-US"/>
              </w:rPr>
            </w:pPr>
            <w:r w:rsidRPr="00564A49">
              <w:rPr>
                <w:lang w:val="en-US"/>
              </w:rPr>
              <w:t>se(v)</w:t>
            </w:r>
          </w:p>
        </w:tc>
      </w:tr>
      <w:tr w:rsidR="007E173E" w:rsidRPr="00564A49" w14:paraId="79772796" w14:textId="77777777" w:rsidTr="00802F9B">
        <w:trPr>
          <w:cantSplit/>
          <w:trHeight w:val="289"/>
          <w:jc w:val="center"/>
        </w:trPr>
        <w:tc>
          <w:tcPr>
            <w:tcW w:w="7920" w:type="dxa"/>
          </w:tcPr>
          <w:p w14:paraId="1D03DC3D"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14:paraId="3824DE76" w14:textId="77777777" w:rsidR="007E173E" w:rsidRPr="00564A49" w:rsidRDefault="007E173E" w:rsidP="00802F9B">
            <w:pPr>
              <w:pStyle w:val="tablecell"/>
              <w:keepLines w:val="0"/>
              <w:rPr>
                <w:lang w:val="en-US"/>
              </w:rPr>
            </w:pPr>
            <w:r w:rsidRPr="00564A49">
              <w:rPr>
                <w:lang w:val="en-US"/>
              </w:rPr>
              <w:t>u(1)</w:t>
            </w:r>
          </w:p>
        </w:tc>
      </w:tr>
      <w:tr w:rsidR="007E173E" w:rsidRPr="00564A49" w14:paraId="13DEA9D2"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B3693B6"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27CD8E73" w14:textId="77777777" w:rsidR="007E173E" w:rsidRPr="00564A49" w:rsidRDefault="007E173E" w:rsidP="00802F9B">
            <w:pPr>
              <w:pStyle w:val="tablecell"/>
              <w:keepLines w:val="0"/>
              <w:rPr>
                <w:lang w:val="en-US"/>
              </w:rPr>
            </w:pPr>
            <w:r w:rsidRPr="00564A49">
              <w:rPr>
                <w:lang w:val="en-US"/>
              </w:rPr>
              <w:t>u(1)</w:t>
            </w:r>
          </w:p>
        </w:tc>
      </w:tr>
      <w:tr w:rsidR="007E173E" w:rsidRPr="00564A49" w14:paraId="3BAC80D2"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025A12C"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1EA5048E" w14:textId="77777777" w:rsidR="007E173E" w:rsidRPr="00564A49" w:rsidRDefault="007E173E" w:rsidP="00802F9B">
            <w:pPr>
              <w:pStyle w:val="tablecell"/>
              <w:keepLines w:val="0"/>
              <w:rPr>
                <w:lang w:val="en-US"/>
              </w:rPr>
            </w:pPr>
            <w:r w:rsidRPr="00564A49">
              <w:rPr>
                <w:lang w:val="en-US"/>
              </w:rPr>
              <w:t>u(1)</w:t>
            </w:r>
          </w:p>
        </w:tc>
      </w:tr>
      <w:tr w:rsidR="007E173E" w:rsidRPr="00564A49" w14:paraId="0F2626F9"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3D6CBD5"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14:paraId="42569886" w14:textId="77777777" w:rsidR="007E173E" w:rsidRPr="00564A49" w:rsidRDefault="007E173E" w:rsidP="00802F9B">
            <w:pPr>
              <w:pStyle w:val="tablecell"/>
              <w:keepLines w:val="0"/>
              <w:rPr>
                <w:lang w:val="en-US"/>
              </w:rPr>
            </w:pPr>
          </w:p>
        </w:tc>
      </w:tr>
      <w:tr w:rsidR="007E173E" w:rsidRPr="00564A49" w14:paraId="7F6CC569" w14:textId="77777777" w:rsidTr="00802F9B">
        <w:trPr>
          <w:cantSplit/>
          <w:trHeight w:val="289"/>
          <w:jc w:val="center"/>
        </w:trPr>
        <w:tc>
          <w:tcPr>
            <w:tcW w:w="7920" w:type="dxa"/>
          </w:tcPr>
          <w:p w14:paraId="45B1CD36"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14:paraId="511A77A5" w14:textId="77777777" w:rsidR="007E173E" w:rsidRPr="00564A49" w:rsidRDefault="007E173E" w:rsidP="00802F9B">
            <w:pPr>
              <w:pStyle w:val="tablecell"/>
              <w:keepLines w:val="0"/>
              <w:rPr>
                <w:lang w:val="en-US" w:eastAsia="ko-KR"/>
              </w:rPr>
            </w:pPr>
            <w:r w:rsidRPr="00564A49">
              <w:rPr>
                <w:lang w:val="en-US" w:eastAsia="ko-KR"/>
              </w:rPr>
              <w:t>ue(v)</w:t>
            </w:r>
          </w:p>
        </w:tc>
      </w:tr>
      <w:tr w:rsidR="007E173E" w:rsidRPr="00564A49" w14:paraId="07713C09" w14:textId="77777777" w:rsidTr="00802F9B">
        <w:trPr>
          <w:cantSplit/>
          <w:trHeight w:val="289"/>
          <w:jc w:val="center"/>
        </w:trPr>
        <w:tc>
          <w:tcPr>
            <w:tcW w:w="7920" w:type="dxa"/>
          </w:tcPr>
          <w:p w14:paraId="0ADE507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14:paraId="0DC2DBA7" w14:textId="77777777" w:rsidR="007E173E" w:rsidRPr="00564A49" w:rsidRDefault="007E173E" w:rsidP="00802F9B">
            <w:pPr>
              <w:pStyle w:val="tablecell"/>
              <w:keepLines w:val="0"/>
              <w:rPr>
                <w:lang w:val="en-US" w:eastAsia="ko-KR"/>
              </w:rPr>
            </w:pPr>
            <w:r w:rsidRPr="00564A49">
              <w:rPr>
                <w:lang w:val="en-US" w:eastAsia="ko-KR"/>
              </w:rPr>
              <w:t>se(v)</w:t>
            </w:r>
          </w:p>
        </w:tc>
      </w:tr>
      <w:tr w:rsidR="007E173E" w:rsidRPr="00564A49" w14:paraId="40DCBDD7" w14:textId="77777777" w:rsidTr="00802F9B">
        <w:trPr>
          <w:cantSplit/>
          <w:trHeight w:val="289"/>
          <w:jc w:val="center"/>
        </w:trPr>
        <w:tc>
          <w:tcPr>
            <w:tcW w:w="7920" w:type="dxa"/>
          </w:tcPr>
          <w:p w14:paraId="1E18D8B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14:paraId="3A3FE90F" w14:textId="77777777" w:rsidR="007E173E" w:rsidRPr="00564A49" w:rsidRDefault="007E173E" w:rsidP="00802F9B">
            <w:pPr>
              <w:pStyle w:val="tablecell"/>
              <w:keepLines w:val="0"/>
              <w:rPr>
                <w:lang w:val="en-US" w:eastAsia="ko-KR"/>
              </w:rPr>
            </w:pPr>
            <w:r w:rsidRPr="00564A49">
              <w:rPr>
                <w:lang w:val="en-US" w:eastAsia="ko-KR"/>
              </w:rPr>
              <w:t>se(v)</w:t>
            </w:r>
          </w:p>
        </w:tc>
      </w:tr>
      <w:tr w:rsidR="007E173E" w:rsidRPr="00564A49" w14:paraId="4A5AE1E7" w14:textId="77777777" w:rsidTr="00802F9B">
        <w:trPr>
          <w:cantSplit/>
          <w:trHeight w:val="289"/>
          <w:jc w:val="center"/>
        </w:trPr>
        <w:tc>
          <w:tcPr>
            <w:tcW w:w="7920" w:type="dxa"/>
          </w:tcPr>
          <w:p w14:paraId="6F6BAF54"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14:paraId="11321BA2"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513F8CBF" w14:textId="77777777" w:rsidTr="00802F9B">
        <w:trPr>
          <w:cantSplit/>
          <w:trHeight w:val="289"/>
          <w:jc w:val="center"/>
        </w:trPr>
        <w:tc>
          <w:tcPr>
            <w:tcW w:w="7920" w:type="dxa"/>
          </w:tcPr>
          <w:p w14:paraId="1B9942C5"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14:paraId="61A34FF6"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6D7F241C" w14:textId="77777777" w:rsidTr="00802F9B">
        <w:trPr>
          <w:cantSplit/>
          <w:trHeight w:val="289"/>
          <w:jc w:val="center"/>
        </w:trPr>
        <w:tc>
          <w:tcPr>
            <w:tcW w:w="7920" w:type="dxa"/>
          </w:tcPr>
          <w:p w14:paraId="0E07694F"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14:paraId="4D5FC115"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2F367EA1" w14:textId="77777777" w:rsidTr="00802F9B">
        <w:trPr>
          <w:cantSplit/>
          <w:trHeight w:val="289"/>
          <w:jc w:val="center"/>
        </w:trPr>
        <w:tc>
          <w:tcPr>
            <w:tcW w:w="7920" w:type="dxa"/>
          </w:tcPr>
          <w:p w14:paraId="41992C13"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14:paraId="2C3CAFF1"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18FADFB9" w14:textId="77777777" w:rsidTr="00802F9B">
        <w:trPr>
          <w:cantSplit/>
          <w:trHeight w:val="289"/>
          <w:jc w:val="center"/>
        </w:trPr>
        <w:tc>
          <w:tcPr>
            <w:tcW w:w="7920" w:type="dxa"/>
          </w:tcPr>
          <w:p w14:paraId="58A4A44E"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14:paraId="3F40188E" w14:textId="77777777"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14:paraId="32D1F3D6" w14:textId="77777777" w:rsidTr="00802F9B">
        <w:trPr>
          <w:cantSplit/>
          <w:trHeight w:val="289"/>
          <w:jc w:val="center"/>
        </w:trPr>
        <w:tc>
          <w:tcPr>
            <w:tcW w:w="7920" w:type="dxa"/>
          </w:tcPr>
          <w:p w14:paraId="6B65716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14:paraId="2DBC7B46" w14:textId="77777777"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14:paraId="24B73112" w14:textId="77777777" w:rsidTr="00802F9B">
        <w:trPr>
          <w:cantSplit/>
          <w:trHeight w:val="289"/>
          <w:jc w:val="center"/>
        </w:trPr>
        <w:tc>
          <w:tcPr>
            <w:tcW w:w="7920" w:type="dxa"/>
          </w:tcPr>
          <w:p w14:paraId="3B84368E"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14:paraId="5A2DA8F2" w14:textId="77777777" w:rsidR="007E173E" w:rsidRPr="00564A49" w:rsidRDefault="007E173E" w:rsidP="00802F9B">
            <w:pPr>
              <w:pStyle w:val="tablecell"/>
              <w:keepLines w:val="0"/>
              <w:rPr>
                <w:lang w:val="en-US" w:eastAsia="ko-KR"/>
              </w:rPr>
            </w:pPr>
          </w:p>
        </w:tc>
      </w:tr>
      <w:tr w:rsidR="007E173E" w:rsidRPr="00564A49" w14:paraId="3F560EFD" w14:textId="77777777" w:rsidTr="00802F9B">
        <w:trPr>
          <w:cantSplit/>
          <w:trHeight w:val="289"/>
          <w:jc w:val="center"/>
        </w:trPr>
        <w:tc>
          <w:tcPr>
            <w:tcW w:w="7920" w:type="dxa"/>
          </w:tcPr>
          <w:p w14:paraId="22E23B42"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14:paraId="5C0823E6"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12E4DF6B" w14:textId="77777777" w:rsidTr="00802F9B">
        <w:trPr>
          <w:cantSplit/>
          <w:trHeight w:val="289"/>
          <w:jc w:val="center"/>
        </w:trPr>
        <w:tc>
          <w:tcPr>
            <w:tcW w:w="7920" w:type="dxa"/>
          </w:tcPr>
          <w:p w14:paraId="6389D0FB"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14:paraId="39231B8E"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69A6F7D9" w14:textId="77777777" w:rsidTr="00802F9B">
        <w:trPr>
          <w:cantSplit/>
          <w:trHeight w:val="289"/>
          <w:jc w:val="center"/>
        </w:trPr>
        <w:tc>
          <w:tcPr>
            <w:tcW w:w="7920" w:type="dxa"/>
          </w:tcPr>
          <w:p w14:paraId="715BD4A0"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14:paraId="6AF8E646" w14:textId="77777777" w:rsidR="007E173E" w:rsidRPr="00564A49" w:rsidRDefault="007E173E" w:rsidP="00802F9B">
            <w:pPr>
              <w:pStyle w:val="tablecell"/>
              <w:keepLines w:val="0"/>
              <w:rPr>
                <w:lang w:val="en-US" w:eastAsia="ko-KR"/>
              </w:rPr>
            </w:pPr>
            <w:r w:rsidRPr="00564A49">
              <w:rPr>
                <w:lang w:val="en-US"/>
              </w:rPr>
              <w:t>u(1)</w:t>
            </w:r>
          </w:p>
        </w:tc>
      </w:tr>
      <w:tr w:rsidR="007E173E" w:rsidRPr="00564A49" w14:paraId="1DA0BA20" w14:textId="77777777" w:rsidTr="00802F9B">
        <w:trPr>
          <w:cantSplit/>
          <w:trHeight w:val="289"/>
          <w:jc w:val="center"/>
        </w:trPr>
        <w:tc>
          <w:tcPr>
            <w:tcW w:w="7920" w:type="dxa"/>
          </w:tcPr>
          <w:p w14:paraId="457F39BE"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14:paraId="3CD6F5CE" w14:textId="77777777" w:rsidR="007E173E" w:rsidRPr="00564A49" w:rsidRDefault="007E173E" w:rsidP="00802F9B">
            <w:pPr>
              <w:pStyle w:val="tablecell"/>
              <w:keepLines w:val="0"/>
              <w:rPr>
                <w:lang w:val="en-US" w:eastAsia="ko-KR"/>
              </w:rPr>
            </w:pPr>
          </w:p>
        </w:tc>
      </w:tr>
      <w:tr w:rsidR="007E173E" w:rsidRPr="00564A49" w14:paraId="34C0E532" w14:textId="77777777" w:rsidTr="00802F9B">
        <w:trPr>
          <w:cantSplit/>
          <w:trHeight w:val="289"/>
          <w:jc w:val="center"/>
        </w:trPr>
        <w:tc>
          <w:tcPr>
            <w:tcW w:w="7920" w:type="dxa"/>
          </w:tcPr>
          <w:p w14:paraId="3A1132BF"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14:paraId="40D48A0D" w14:textId="77777777" w:rsidR="007E173E" w:rsidRPr="00564A49" w:rsidRDefault="007E173E" w:rsidP="00802F9B">
            <w:pPr>
              <w:pStyle w:val="tablecell"/>
              <w:keepLines w:val="0"/>
              <w:rPr>
                <w:lang w:val="en-US" w:eastAsia="ko-KR"/>
              </w:rPr>
            </w:pPr>
          </w:p>
        </w:tc>
      </w:tr>
      <w:tr w:rsidR="007E173E" w:rsidRPr="00564A49" w14:paraId="5CBF3B11" w14:textId="77777777" w:rsidTr="00802F9B">
        <w:trPr>
          <w:cantSplit/>
          <w:trHeight w:val="289"/>
          <w:jc w:val="center"/>
        </w:trPr>
        <w:tc>
          <w:tcPr>
            <w:tcW w:w="7920" w:type="dxa"/>
          </w:tcPr>
          <w:p w14:paraId="67258C26"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14:paraId="267E779B"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2C2D8101" w14:textId="77777777" w:rsidTr="00802F9B">
        <w:trPr>
          <w:cantSplit/>
          <w:trHeight w:val="289"/>
          <w:jc w:val="center"/>
        </w:trPr>
        <w:tc>
          <w:tcPr>
            <w:tcW w:w="7920" w:type="dxa"/>
          </w:tcPr>
          <w:p w14:paraId="2F49D923"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14:paraId="3F1BE503" w14:textId="77777777" w:rsidR="007E173E" w:rsidRPr="00564A49" w:rsidRDefault="007E173E" w:rsidP="00802F9B">
            <w:pPr>
              <w:pStyle w:val="tablecell"/>
              <w:keepLines w:val="0"/>
              <w:rPr>
                <w:lang w:val="en-US" w:eastAsia="ko-KR"/>
              </w:rPr>
            </w:pPr>
          </w:p>
        </w:tc>
      </w:tr>
      <w:tr w:rsidR="007E173E" w:rsidRPr="00564A49" w14:paraId="37D57990" w14:textId="77777777" w:rsidTr="00802F9B">
        <w:trPr>
          <w:cantSplit/>
          <w:trHeight w:val="289"/>
          <w:jc w:val="center"/>
        </w:trPr>
        <w:tc>
          <w:tcPr>
            <w:tcW w:w="7920" w:type="dxa"/>
          </w:tcPr>
          <w:p w14:paraId="68BABFD4"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14:paraId="5F5E1842"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3D8E7AD2" w14:textId="77777777" w:rsidTr="00802F9B">
        <w:trPr>
          <w:cantSplit/>
          <w:trHeight w:val="289"/>
          <w:jc w:val="center"/>
        </w:trPr>
        <w:tc>
          <w:tcPr>
            <w:tcW w:w="7920" w:type="dxa"/>
          </w:tcPr>
          <w:p w14:paraId="13A55E22"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14:paraId="4A190981" w14:textId="77777777" w:rsidR="007E173E" w:rsidRPr="00564A49" w:rsidRDefault="007E173E" w:rsidP="00802F9B">
            <w:pPr>
              <w:pStyle w:val="tablecell"/>
              <w:keepLines w:val="0"/>
              <w:rPr>
                <w:lang w:val="en-US" w:eastAsia="ko-KR"/>
              </w:rPr>
            </w:pPr>
          </w:p>
        </w:tc>
      </w:tr>
      <w:tr w:rsidR="007E173E" w:rsidRPr="00564A49" w14:paraId="5B07E161" w14:textId="77777777" w:rsidTr="00802F9B">
        <w:trPr>
          <w:cantSplit/>
          <w:trHeight w:val="289"/>
          <w:jc w:val="center"/>
        </w:trPr>
        <w:tc>
          <w:tcPr>
            <w:tcW w:w="7920" w:type="dxa"/>
          </w:tcPr>
          <w:p w14:paraId="1E0AA5C7"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14:paraId="198694D1"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25F5E380" w14:textId="77777777" w:rsidTr="00802F9B">
        <w:trPr>
          <w:cantSplit/>
          <w:trHeight w:val="289"/>
          <w:jc w:val="center"/>
        </w:trPr>
        <w:tc>
          <w:tcPr>
            <w:tcW w:w="7920" w:type="dxa"/>
          </w:tcPr>
          <w:p w14:paraId="585E1CB4" w14:textId="77777777"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14:paraId="2D8016C2" w14:textId="77777777" w:rsidR="007E173E" w:rsidRPr="00564A49" w:rsidRDefault="007E173E" w:rsidP="00802F9B">
            <w:pPr>
              <w:pStyle w:val="tablecell"/>
              <w:keepLines w:val="0"/>
              <w:rPr>
                <w:lang w:val="en-US" w:eastAsia="ko-KR"/>
              </w:rPr>
            </w:pPr>
          </w:p>
        </w:tc>
      </w:tr>
      <w:tr w:rsidR="007E173E" w:rsidRPr="00564A49" w14:paraId="73AC94BA"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52562DD"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664EAF6B"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36ED6C1A" w14:textId="77777777" w:rsidTr="00802F9B">
        <w:trPr>
          <w:cantSplit/>
          <w:trHeight w:val="289"/>
          <w:jc w:val="center"/>
        </w:trPr>
        <w:tc>
          <w:tcPr>
            <w:tcW w:w="7920" w:type="dxa"/>
          </w:tcPr>
          <w:p w14:paraId="3ED2A340" w14:textId="77777777"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14:paraId="31CD9582" w14:textId="77777777" w:rsidR="007E173E" w:rsidRPr="00564A49" w:rsidRDefault="007E173E" w:rsidP="00802F9B">
            <w:pPr>
              <w:pStyle w:val="tablecell"/>
              <w:keepLines w:val="0"/>
              <w:rPr>
                <w:lang w:val="en-US" w:eastAsia="ko-KR"/>
              </w:rPr>
            </w:pPr>
            <w:r w:rsidRPr="00564A49">
              <w:rPr>
                <w:lang w:val="en-US"/>
              </w:rPr>
              <w:t>u(1)</w:t>
            </w:r>
          </w:p>
        </w:tc>
      </w:tr>
      <w:tr w:rsidR="007E173E" w:rsidRPr="00564A49" w14:paraId="526B26F7" w14:textId="77777777" w:rsidTr="00802F9B">
        <w:trPr>
          <w:cantSplit/>
          <w:trHeight w:val="289"/>
          <w:jc w:val="center"/>
        </w:trPr>
        <w:tc>
          <w:tcPr>
            <w:tcW w:w="7920" w:type="dxa"/>
          </w:tcPr>
          <w:p w14:paraId="4D58ED0C"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14:paraId="678AC9C3" w14:textId="77777777" w:rsidR="007E173E" w:rsidRPr="00564A49" w:rsidRDefault="007E173E" w:rsidP="00802F9B">
            <w:pPr>
              <w:pStyle w:val="tablecell"/>
              <w:keepLines w:val="0"/>
              <w:rPr>
                <w:lang w:val="en-US"/>
              </w:rPr>
            </w:pPr>
          </w:p>
        </w:tc>
      </w:tr>
      <w:tr w:rsidR="007E173E" w:rsidRPr="00564A49" w14:paraId="69FE8B70" w14:textId="77777777" w:rsidTr="00802F9B">
        <w:trPr>
          <w:cantSplit/>
          <w:trHeight w:val="289"/>
          <w:jc w:val="center"/>
        </w:trPr>
        <w:tc>
          <w:tcPr>
            <w:tcW w:w="7920" w:type="dxa"/>
          </w:tcPr>
          <w:p w14:paraId="73C2A57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14:paraId="0D53FC31"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48C127F3" w14:textId="77777777" w:rsidTr="00802F9B">
        <w:trPr>
          <w:cantSplit/>
          <w:trHeight w:val="289"/>
          <w:jc w:val="center"/>
        </w:trPr>
        <w:tc>
          <w:tcPr>
            <w:tcW w:w="7920" w:type="dxa"/>
          </w:tcPr>
          <w:p w14:paraId="653824E5"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14:paraId="35EC63E5"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15ADE5C7" w14:textId="77777777" w:rsidTr="00802F9B">
        <w:trPr>
          <w:cantSplit/>
          <w:trHeight w:val="289"/>
          <w:jc w:val="center"/>
        </w:trPr>
        <w:tc>
          <w:tcPr>
            <w:tcW w:w="7920" w:type="dxa"/>
          </w:tcPr>
          <w:p w14:paraId="3526745D"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14:paraId="1F4ADA85" w14:textId="77777777" w:rsidR="007E173E" w:rsidRPr="00564A49" w:rsidRDefault="007E173E" w:rsidP="00802F9B">
            <w:pPr>
              <w:pStyle w:val="tablecell"/>
              <w:keepLines w:val="0"/>
              <w:rPr>
                <w:lang w:val="en-US"/>
              </w:rPr>
            </w:pPr>
          </w:p>
        </w:tc>
      </w:tr>
      <w:tr w:rsidR="007E173E" w:rsidRPr="00564A49" w14:paraId="3BE5273B" w14:textId="77777777" w:rsidTr="00802F9B">
        <w:trPr>
          <w:cantSplit/>
          <w:trHeight w:val="289"/>
          <w:jc w:val="center"/>
        </w:trPr>
        <w:tc>
          <w:tcPr>
            <w:tcW w:w="7920" w:type="dxa"/>
          </w:tcPr>
          <w:p w14:paraId="4B54C561"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14:paraId="0E24FC06" w14:textId="77777777" w:rsidR="007E173E" w:rsidRPr="00564A49" w:rsidRDefault="007E173E" w:rsidP="00802F9B">
            <w:pPr>
              <w:pStyle w:val="tablecell"/>
              <w:keepLines w:val="0"/>
              <w:rPr>
                <w:lang w:val="en-US"/>
              </w:rPr>
            </w:pPr>
            <w:r w:rsidRPr="00564A49">
              <w:rPr>
                <w:lang w:val="en-US" w:eastAsia="ko-KR"/>
              </w:rPr>
              <w:t>se(v)</w:t>
            </w:r>
          </w:p>
        </w:tc>
      </w:tr>
      <w:tr w:rsidR="007E173E" w:rsidRPr="00564A49" w14:paraId="35CCCC24" w14:textId="77777777" w:rsidTr="00802F9B">
        <w:trPr>
          <w:cantSplit/>
          <w:trHeight w:val="289"/>
          <w:jc w:val="center"/>
        </w:trPr>
        <w:tc>
          <w:tcPr>
            <w:tcW w:w="7920" w:type="dxa"/>
          </w:tcPr>
          <w:p w14:paraId="611ECCFC"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14:paraId="75AAD57B" w14:textId="77777777" w:rsidR="007E173E" w:rsidRPr="00564A49" w:rsidRDefault="007E173E" w:rsidP="00802F9B">
            <w:pPr>
              <w:pStyle w:val="tablecell"/>
              <w:keepLines w:val="0"/>
              <w:rPr>
                <w:lang w:val="en-US"/>
              </w:rPr>
            </w:pPr>
            <w:r w:rsidRPr="00564A49">
              <w:rPr>
                <w:lang w:val="en-US" w:eastAsia="ko-KR"/>
              </w:rPr>
              <w:t>se(v)</w:t>
            </w:r>
          </w:p>
        </w:tc>
      </w:tr>
      <w:tr w:rsidR="007E173E" w:rsidRPr="00564A49" w14:paraId="2B0E62CA" w14:textId="77777777" w:rsidTr="00802F9B">
        <w:trPr>
          <w:cantSplit/>
          <w:trHeight w:val="289"/>
          <w:jc w:val="center"/>
        </w:trPr>
        <w:tc>
          <w:tcPr>
            <w:tcW w:w="7920" w:type="dxa"/>
          </w:tcPr>
          <w:p w14:paraId="0CC04FAE"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14:paraId="48BD8E71" w14:textId="77777777" w:rsidR="007E173E" w:rsidRPr="00564A49" w:rsidRDefault="007E173E" w:rsidP="00802F9B">
            <w:pPr>
              <w:pStyle w:val="tablecell"/>
              <w:keepLines w:val="0"/>
              <w:rPr>
                <w:lang w:val="en-US"/>
              </w:rPr>
            </w:pPr>
          </w:p>
        </w:tc>
      </w:tr>
      <w:tr w:rsidR="007E173E" w:rsidRPr="00564A49" w14:paraId="79038098" w14:textId="77777777" w:rsidTr="00802F9B">
        <w:trPr>
          <w:cantSplit/>
          <w:trHeight w:val="289"/>
          <w:jc w:val="center"/>
        </w:trPr>
        <w:tc>
          <w:tcPr>
            <w:tcW w:w="7920" w:type="dxa"/>
          </w:tcPr>
          <w:p w14:paraId="61F09BC6"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14:paraId="6694E434" w14:textId="77777777" w:rsidR="007E173E" w:rsidRPr="00564A49" w:rsidRDefault="007E173E" w:rsidP="00802F9B">
            <w:pPr>
              <w:pStyle w:val="tablecell"/>
              <w:keepLines w:val="0"/>
              <w:rPr>
                <w:lang w:val="en-US"/>
              </w:rPr>
            </w:pPr>
          </w:p>
        </w:tc>
      </w:tr>
      <w:tr w:rsidR="007E173E" w:rsidRPr="00564A49" w14:paraId="0A01746B" w14:textId="77777777" w:rsidTr="00802F9B">
        <w:trPr>
          <w:cantSplit/>
          <w:jc w:val="center"/>
        </w:trPr>
        <w:tc>
          <w:tcPr>
            <w:tcW w:w="7920" w:type="dxa"/>
          </w:tcPr>
          <w:p w14:paraId="16694207"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14:paraId="5F16D54B" w14:textId="77777777" w:rsidR="007E173E" w:rsidRPr="00564A49" w:rsidRDefault="007E173E" w:rsidP="00802F9B">
            <w:pPr>
              <w:pStyle w:val="tablecell"/>
              <w:keepLines w:val="0"/>
              <w:rPr>
                <w:lang w:val="en-US"/>
              </w:rPr>
            </w:pPr>
          </w:p>
        </w:tc>
      </w:tr>
      <w:tr w:rsidR="007E173E" w:rsidRPr="00564A49" w14:paraId="0E8C6A19" w14:textId="77777777" w:rsidTr="00802F9B">
        <w:trPr>
          <w:cantSplit/>
          <w:jc w:val="center"/>
        </w:trPr>
        <w:tc>
          <w:tcPr>
            <w:tcW w:w="7920" w:type="dxa"/>
          </w:tcPr>
          <w:p w14:paraId="74DBDC00"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14:paraId="3193CF82" w14:textId="77777777"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14:paraId="33FEDAD4" w14:textId="77777777" w:rsidTr="00802F9B">
        <w:trPr>
          <w:cantSplit/>
          <w:jc w:val="center"/>
        </w:trPr>
        <w:tc>
          <w:tcPr>
            <w:tcW w:w="7920" w:type="dxa"/>
          </w:tcPr>
          <w:p w14:paraId="3BCEF994"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14:paraId="0E497AF6" w14:textId="77777777" w:rsidR="007E173E" w:rsidRPr="00564A49" w:rsidRDefault="007E173E" w:rsidP="00802F9B">
            <w:pPr>
              <w:pStyle w:val="tablecell"/>
              <w:keepLines w:val="0"/>
              <w:rPr>
                <w:rFonts w:eastAsia="MS Mincho"/>
                <w:lang w:val="en-US" w:eastAsia="ja-JP"/>
              </w:rPr>
            </w:pPr>
          </w:p>
        </w:tc>
      </w:tr>
      <w:tr w:rsidR="007E173E" w:rsidRPr="00564A49" w14:paraId="3282E420" w14:textId="77777777" w:rsidTr="00802F9B">
        <w:trPr>
          <w:cantSplit/>
          <w:jc w:val="center"/>
        </w:trPr>
        <w:tc>
          <w:tcPr>
            <w:tcW w:w="7920" w:type="dxa"/>
          </w:tcPr>
          <w:p w14:paraId="531DB7FA"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14:paraId="3627DE2B" w14:textId="77777777"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14:paraId="60925ED0" w14:textId="77777777" w:rsidTr="00802F9B">
        <w:trPr>
          <w:cantSplit/>
          <w:jc w:val="center"/>
        </w:trPr>
        <w:tc>
          <w:tcPr>
            <w:tcW w:w="7920" w:type="dxa"/>
          </w:tcPr>
          <w:p w14:paraId="6276648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14:paraId="72FC9FFB" w14:textId="77777777" w:rsidR="007E173E" w:rsidRPr="00564A49" w:rsidRDefault="007E173E" w:rsidP="00802F9B">
            <w:pPr>
              <w:pStyle w:val="tablecell"/>
              <w:keepLines w:val="0"/>
              <w:rPr>
                <w:rFonts w:eastAsia="MS Mincho"/>
                <w:lang w:val="en-US" w:eastAsia="ja-JP"/>
              </w:rPr>
            </w:pPr>
          </w:p>
        </w:tc>
      </w:tr>
      <w:tr w:rsidR="007E173E" w:rsidRPr="00564A49" w14:paraId="4139B50F" w14:textId="77777777" w:rsidTr="00802F9B">
        <w:trPr>
          <w:cantSplit/>
          <w:trHeight w:val="289"/>
          <w:jc w:val="center"/>
        </w:trPr>
        <w:tc>
          <w:tcPr>
            <w:tcW w:w="7920" w:type="dxa"/>
          </w:tcPr>
          <w:p w14:paraId="6A4C2A80"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14:paraId="070761A5" w14:textId="77777777"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14:paraId="77F6A47B" w14:textId="77777777" w:rsidTr="00802F9B">
        <w:trPr>
          <w:cantSplit/>
          <w:trHeight w:val="289"/>
          <w:jc w:val="center"/>
        </w:trPr>
        <w:tc>
          <w:tcPr>
            <w:tcW w:w="7920" w:type="dxa"/>
          </w:tcPr>
          <w:p w14:paraId="5DE3CA2D"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14:paraId="06D0165D" w14:textId="77777777" w:rsidR="007E173E" w:rsidRPr="00564A49" w:rsidRDefault="007E173E" w:rsidP="00802F9B">
            <w:pPr>
              <w:pStyle w:val="tablecell"/>
              <w:keepLines w:val="0"/>
              <w:rPr>
                <w:lang w:val="en-US"/>
              </w:rPr>
            </w:pPr>
          </w:p>
        </w:tc>
      </w:tr>
      <w:tr w:rsidR="007E173E" w:rsidRPr="00564A49" w14:paraId="7808127F" w14:textId="77777777" w:rsidTr="00802F9B">
        <w:trPr>
          <w:cantSplit/>
          <w:trHeight w:val="289"/>
          <w:jc w:val="center"/>
        </w:trPr>
        <w:tc>
          <w:tcPr>
            <w:tcW w:w="7920" w:type="dxa"/>
          </w:tcPr>
          <w:p w14:paraId="4C10F37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14:paraId="41586ADA" w14:textId="77777777" w:rsidR="007E173E" w:rsidRPr="00564A49" w:rsidRDefault="007E173E" w:rsidP="00802F9B">
            <w:pPr>
              <w:pStyle w:val="tablecell"/>
              <w:keepLines w:val="0"/>
              <w:rPr>
                <w:lang w:val="en-US"/>
              </w:rPr>
            </w:pPr>
          </w:p>
        </w:tc>
      </w:tr>
      <w:tr w:rsidR="007E173E" w:rsidRPr="00564A49" w14:paraId="24DE35AC" w14:textId="77777777" w:rsidTr="00802F9B">
        <w:trPr>
          <w:cantSplit/>
          <w:trHeight w:val="289"/>
          <w:jc w:val="center"/>
        </w:trPr>
        <w:tc>
          <w:tcPr>
            <w:tcW w:w="7920" w:type="dxa"/>
          </w:tcPr>
          <w:p w14:paraId="68BA8227"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14:paraId="56200149" w14:textId="77777777" w:rsidR="007E173E" w:rsidRPr="00564A49" w:rsidRDefault="007E173E" w:rsidP="00802F9B">
            <w:pPr>
              <w:pStyle w:val="tablecell"/>
              <w:keepLines w:val="0"/>
              <w:rPr>
                <w:lang w:val="en-US"/>
              </w:rPr>
            </w:pPr>
          </w:p>
        </w:tc>
      </w:tr>
      <w:tr w:rsidR="007E173E" w:rsidRPr="00564A49" w14:paraId="5407B720" w14:textId="77777777" w:rsidTr="00802F9B">
        <w:trPr>
          <w:cantSplit/>
          <w:trHeight w:val="289"/>
          <w:jc w:val="center"/>
        </w:trPr>
        <w:tc>
          <w:tcPr>
            <w:tcW w:w="7920" w:type="dxa"/>
          </w:tcPr>
          <w:p w14:paraId="7BBDCD64"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14:paraId="3B7D613A" w14:textId="77777777" w:rsidR="007E173E" w:rsidRPr="00564A49" w:rsidRDefault="007E173E" w:rsidP="00802F9B">
            <w:pPr>
              <w:pStyle w:val="tablecell"/>
              <w:keepLines w:val="0"/>
              <w:rPr>
                <w:lang w:val="en-US"/>
              </w:rPr>
            </w:pPr>
            <w:r w:rsidRPr="00564A49">
              <w:rPr>
                <w:lang w:val="en-US"/>
              </w:rPr>
              <w:t>u(1)</w:t>
            </w:r>
          </w:p>
        </w:tc>
      </w:tr>
      <w:tr w:rsidR="007E173E" w:rsidRPr="00564A49" w14:paraId="5CC6FDBB" w14:textId="77777777" w:rsidTr="00802F9B">
        <w:trPr>
          <w:cantSplit/>
          <w:trHeight w:val="289"/>
          <w:jc w:val="center"/>
        </w:trPr>
        <w:tc>
          <w:tcPr>
            <w:tcW w:w="7920" w:type="dxa"/>
          </w:tcPr>
          <w:p w14:paraId="47092449"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14:paraId="44C1E04F" w14:textId="77777777" w:rsidR="007E173E" w:rsidRPr="00564A49" w:rsidRDefault="007E173E" w:rsidP="00802F9B">
            <w:pPr>
              <w:pStyle w:val="tablecell"/>
              <w:keepLines w:val="0"/>
              <w:rPr>
                <w:lang w:val="en-US"/>
              </w:rPr>
            </w:pPr>
            <w:r w:rsidRPr="00564A49">
              <w:rPr>
                <w:lang w:val="en-US"/>
              </w:rPr>
              <w:t>ue(v)</w:t>
            </w:r>
          </w:p>
        </w:tc>
      </w:tr>
      <w:tr w:rsidR="007E173E" w:rsidRPr="00564A49" w14:paraId="08E7BB68" w14:textId="77777777" w:rsidTr="00802F9B">
        <w:trPr>
          <w:cantSplit/>
          <w:trHeight w:val="289"/>
          <w:jc w:val="center"/>
        </w:trPr>
        <w:tc>
          <w:tcPr>
            <w:tcW w:w="7920" w:type="dxa"/>
          </w:tcPr>
          <w:p w14:paraId="5900D04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14:paraId="0F4298AC"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5B0D5EF4" w14:textId="77777777" w:rsidTr="00802F9B">
        <w:trPr>
          <w:cantSplit/>
          <w:trHeight w:val="289"/>
          <w:jc w:val="center"/>
        </w:trPr>
        <w:tc>
          <w:tcPr>
            <w:tcW w:w="7920" w:type="dxa"/>
          </w:tcPr>
          <w:p w14:paraId="3D0D2BB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14:paraId="3D54033F" w14:textId="77777777" w:rsidR="007E173E" w:rsidRPr="00564A49" w:rsidRDefault="007E173E" w:rsidP="00802F9B">
            <w:pPr>
              <w:pStyle w:val="tablecell"/>
              <w:keepLines w:val="0"/>
              <w:rPr>
                <w:lang w:val="en-US"/>
              </w:rPr>
            </w:pPr>
            <w:r w:rsidRPr="00564A49">
              <w:rPr>
                <w:lang w:val="en-US"/>
              </w:rPr>
              <w:t>u(1)</w:t>
            </w:r>
          </w:p>
        </w:tc>
      </w:tr>
      <w:tr w:rsidR="007E173E" w:rsidRPr="00564A49" w14:paraId="5C0FDCBB" w14:textId="77777777" w:rsidTr="00802F9B">
        <w:trPr>
          <w:cantSplit/>
          <w:trHeight w:val="289"/>
          <w:jc w:val="center"/>
        </w:trPr>
        <w:tc>
          <w:tcPr>
            <w:tcW w:w="7920" w:type="dxa"/>
          </w:tcPr>
          <w:p w14:paraId="2B009307"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14:paraId="50154BF5" w14:textId="77777777" w:rsidR="007E173E" w:rsidRPr="00564A49" w:rsidRDefault="007E173E" w:rsidP="00802F9B">
            <w:pPr>
              <w:pStyle w:val="tablecell"/>
              <w:keepLines w:val="0"/>
              <w:rPr>
                <w:lang w:val="en-US"/>
              </w:rPr>
            </w:pPr>
          </w:p>
        </w:tc>
      </w:tr>
      <w:tr w:rsidR="007E173E" w:rsidRPr="00564A49" w14:paraId="232AEDB2" w14:textId="77777777" w:rsidTr="00802F9B">
        <w:trPr>
          <w:cantSplit/>
          <w:trHeight w:val="289"/>
          <w:jc w:val="center"/>
        </w:trPr>
        <w:tc>
          <w:tcPr>
            <w:tcW w:w="7920" w:type="dxa"/>
          </w:tcPr>
          <w:p w14:paraId="6793CCE5"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14:paraId="2C285AAA" w14:textId="77777777" w:rsidR="007E173E" w:rsidRPr="00564A49" w:rsidRDefault="007E173E" w:rsidP="00802F9B">
            <w:pPr>
              <w:pStyle w:val="tablecell"/>
              <w:rPr>
                <w:lang w:val="en-US" w:eastAsia="ko-KR"/>
              </w:rPr>
            </w:pPr>
          </w:p>
        </w:tc>
      </w:tr>
      <w:tr w:rsidR="007E173E" w:rsidRPr="00564A49" w14:paraId="4F66EEE8" w14:textId="77777777" w:rsidTr="00802F9B">
        <w:trPr>
          <w:cantSplit/>
          <w:trHeight w:val="289"/>
          <w:jc w:val="center"/>
        </w:trPr>
        <w:tc>
          <w:tcPr>
            <w:tcW w:w="7920" w:type="dxa"/>
          </w:tcPr>
          <w:p w14:paraId="40ED998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14:paraId="7626F3E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37ADCCE" w14:textId="77777777" w:rsidTr="00802F9B">
        <w:trPr>
          <w:cantSplit/>
          <w:trHeight w:val="289"/>
          <w:jc w:val="center"/>
        </w:trPr>
        <w:tc>
          <w:tcPr>
            <w:tcW w:w="7920" w:type="dxa"/>
          </w:tcPr>
          <w:p w14:paraId="3AE810F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14:paraId="73E0005D" w14:textId="77777777" w:rsidR="007E173E" w:rsidRPr="00564A49" w:rsidRDefault="007E173E" w:rsidP="00802F9B">
            <w:pPr>
              <w:pStyle w:val="tablecell"/>
              <w:rPr>
                <w:lang w:val="en-US" w:eastAsia="ko-KR"/>
              </w:rPr>
            </w:pPr>
          </w:p>
        </w:tc>
      </w:tr>
      <w:tr w:rsidR="007E173E" w:rsidRPr="00564A49" w14:paraId="6E91A964" w14:textId="77777777" w:rsidTr="00802F9B">
        <w:trPr>
          <w:cantSplit/>
          <w:trHeight w:val="289"/>
          <w:jc w:val="center"/>
        </w:trPr>
        <w:tc>
          <w:tcPr>
            <w:tcW w:w="7920" w:type="dxa"/>
          </w:tcPr>
          <w:p w14:paraId="4B75AFC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14:paraId="7CE4BF73"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719AE57" w14:textId="77777777" w:rsidTr="00802F9B">
        <w:trPr>
          <w:cantSplit/>
          <w:trHeight w:val="289"/>
          <w:jc w:val="center"/>
        </w:trPr>
        <w:tc>
          <w:tcPr>
            <w:tcW w:w="7920" w:type="dxa"/>
          </w:tcPr>
          <w:p w14:paraId="651C630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14:paraId="0D0FED92" w14:textId="77777777" w:rsidR="007E173E" w:rsidRPr="00564A49" w:rsidRDefault="007E173E" w:rsidP="00802F9B">
            <w:pPr>
              <w:pStyle w:val="tablecell"/>
              <w:rPr>
                <w:lang w:val="en-US" w:eastAsia="ko-KR"/>
              </w:rPr>
            </w:pPr>
          </w:p>
        </w:tc>
      </w:tr>
      <w:tr w:rsidR="007E173E" w:rsidRPr="00564A49" w14:paraId="51503168" w14:textId="77777777" w:rsidTr="00802F9B">
        <w:trPr>
          <w:cantSplit/>
          <w:trHeight w:val="289"/>
          <w:jc w:val="center"/>
        </w:trPr>
        <w:tc>
          <w:tcPr>
            <w:tcW w:w="7920" w:type="dxa"/>
          </w:tcPr>
          <w:p w14:paraId="6F42113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14:paraId="549ACA50" w14:textId="77777777" w:rsidR="007E173E" w:rsidRPr="00564A49" w:rsidRDefault="007E173E" w:rsidP="00802F9B">
            <w:pPr>
              <w:pStyle w:val="tablecell"/>
              <w:keepLines w:val="0"/>
              <w:rPr>
                <w:lang w:val="en-US"/>
              </w:rPr>
            </w:pPr>
          </w:p>
        </w:tc>
      </w:tr>
      <w:tr w:rsidR="007E173E" w:rsidRPr="00564A49" w14:paraId="09C87BD7" w14:textId="77777777" w:rsidTr="00802F9B">
        <w:trPr>
          <w:cantSplit/>
          <w:trHeight w:val="289"/>
          <w:jc w:val="center"/>
        </w:trPr>
        <w:tc>
          <w:tcPr>
            <w:tcW w:w="7920" w:type="dxa"/>
          </w:tcPr>
          <w:p w14:paraId="0C845487"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14:paraId="4BAB682E" w14:textId="77777777" w:rsidR="007E173E" w:rsidRPr="00564A49" w:rsidRDefault="007E173E" w:rsidP="00802F9B">
            <w:pPr>
              <w:pStyle w:val="tablecell"/>
              <w:keepLines w:val="0"/>
              <w:rPr>
                <w:lang w:val="en-US"/>
              </w:rPr>
            </w:pPr>
            <w:r w:rsidRPr="00564A49">
              <w:rPr>
                <w:lang w:val="en-US"/>
              </w:rPr>
              <w:t>u(1)</w:t>
            </w:r>
          </w:p>
        </w:tc>
      </w:tr>
      <w:tr w:rsidR="007E173E" w:rsidRPr="00564A49" w14:paraId="5ACC3782" w14:textId="77777777" w:rsidTr="00802F9B">
        <w:trPr>
          <w:cantSplit/>
          <w:trHeight w:val="289"/>
          <w:jc w:val="center"/>
        </w:trPr>
        <w:tc>
          <w:tcPr>
            <w:tcW w:w="7920" w:type="dxa"/>
          </w:tcPr>
          <w:p w14:paraId="6B439363" w14:textId="77777777"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14:paraId="1A7A2438" w14:textId="77777777" w:rsidR="007E173E" w:rsidRPr="00564A49" w:rsidRDefault="007E173E" w:rsidP="00802F9B">
            <w:pPr>
              <w:pStyle w:val="tablecell"/>
              <w:keepLines w:val="0"/>
              <w:rPr>
                <w:lang w:val="en-US"/>
              </w:rPr>
            </w:pPr>
          </w:p>
        </w:tc>
      </w:tr>
      <w:tr w:rsidR="007E173E" w:rsidRPr="00564A49" w14:paraId="16FD0656" w14:textId="77777777" w:rsidTr="00802F9B">
        <w:trPr>
          <w:cantSplit/>
          <w:trHeight w:val="289"/>
          <w:jc w:val="center"/>
        </w:trPr>
        <w:tc>
          <w:tcPr>
            <w:tcW w:w="7920" w:type="dxa"/>
          </w:tcPr>
          <w:p w14:paraId="677A54C9"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14:paraId="5B1385B3" w14:textId="77777777" w:rsidR="007E173E" w:rsidRPr="00564A49" w:rsidRDefault="007E173E" w:rsidP="00802F9B">
            <w:pPr>
              <w:pStyle w:val="tablecell"/>
              <w:keepLines w:val="0"/>
              <w:rPr>
                <w:lang w:val="en-US"/>
              </w:rPr>
            </w:pPr>
          </w:p>
        </w:tc>
      </w:tr>
      <w:tr w:rsidR="007E173E" w:rsidRPr="00564A49" w14:paraId="0A1D07DA" w14:textId="77777777" w:rsidTr="00802F9B">
        <w:trPr>
          <w:cantSplit/>
          <w:trHeight w:val="289"/>
          <w:jc w:val="center"/>
        </w:trPr>
        <w:tc>
          <w:tcPr>
            <w:tcW w:w="7920" w:type="dxa"/>
          </w:tcPr>
          <w:p w14:paraId="03E8D0B6"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14:paraId="159B83D4" w14:textId="77777777" w:rsidR="007E173E" w:rsidRPr="00564A49" w:rsidRDefault="007E173E" w:rsidP="00802F9B">
            <w:pPr>
              <w:pStyle w:val="tablecell"/>
              <w:keepLines w:val="0"/>
              <w:rPr>
                <w:lang w:val="en-US"/>
              </w:rPr>
            </w:pPr>
          </w:p>
        </w:tc>
      </w:tr>
    </w:tbl>
    <w:p w14:paraId="16C2F3A4" w14:textId="77777777" w:rsidR="007E173E" w:rsidRPr="00564A49" w:rsidRDefault="007E173E" w:rsidP="007E173E">
      <w:pPr>
        <w:pStyle w:val="3N"/>
        <w:rPr>
          <w:lang w:val="en-US"/>
        </w:rPr>
      </w:pPr>
      <w:bookmarkStart w:id="1586" w:name="_Ref363160740"/>
    </w:p>
    <w:p w14:paraId="50098BF5" w14:textId="77777777"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85"/>
      <w:bookmarkEnd w:id="1586"/>
    </w:p>
    <w:p w14:paraId="194B0462" w14:textId="77777777" w:rsidR="007E173E" w:rsidRPr="00564A49" w:rsidRDefault="007E173E" w:rsidP="007E173E">
      <w:pPr>
        <w:pStyle w:val="3N"/>
        <w:rPr>
          <w:lang w:val="en-US"/>
        </w:rPr>
      </w:pPr>
      <w:r w:rsidRPr="00564A49">
        <w:rPr>
          <w:lang w:val="en-US"/>
        </w:rPr>
        <w:t>The specifications in subclause 7.3.2.4 apply.</w:t>
      </w:r>
    </w:p>
    <w:p w14:paraId="6DF3D6E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7" w:name="_Ref348090122"/>
      <w:r w:rsidRPr="00564A49">
        <w:rPr>
          <w:lang w:val="en-US"/>
        </w:rPr>
        <w:t>Access unit delimiter RBSP syntax</w:t>
      </w:r>
      <w:bookmarkEnd w:id="1587"/>
    </w:p>
    <w:p w14:paraId="3E892C32" w14:textId="77777777" w:rsidR="007E173E" w:rsidRPr="00564A49" w:rsidRDefault="007E173E" w:rsidP="007E173E">
      <w:pPr>
        <w:pStyle w:val="3N"/>
        <w:rPr>
          <w:lang w:val="en-US"/>
        </w:rPr>
      </w:pPr>
      <w:r w:rsidRPr="00564A49">
        <w:rPr>
          <w:lang w:val="en-US"/>
        </w:rPr>
        <w:t>The specifications in subclause 7.3.2.5 apply.</w:t>
      </w:r>
    </w:p>
    <w:p w14:paraId="2F715BC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8" w:name="_Ref348090133"/>
      <w:r w:rsidRPr="00564A49">
        <w:rPr>
          <w:lang w:val="en-US"/>
        </w:rPr>
        <w:t>End of sequence RBSP syntax</w:t>
      </w:r>
      <w:bookmarkEnd w:id="1588"/>
    </w:p>
    <w:p w14:paraId="2ADB6E96" w14:textId="77777777" w:rsidR="007E173E" w:rsidRPr="00564A49" w:rsidRDefault="007E173E" w:rsidP="007E173E">
      <w:pPr>
        <w:pStyle w:val="3N"/>
        <w:rPr>
          <w:lang w:val="en-US"/>
        </w:rPr>
      </w:pPr>
      <w:r w:rsidRPr="00564A49">
        <w:rPr>
          <w:lang w:val="en-US"/>
        </w:rPr>
        <w:t>The specifications in subclause 7.3.2.6 apply.</w:t>
      </w:r>
    </w:p>
    <w:p w14:paraId="3F2E434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9" w:name="_Ref348090150"/>
      <w:r w:rsidRPr="00564A49">
        <w:rPr>
          <w:lang w:val="en-US"/>
        </w:rPr>
        <w:t>End of bitstream RBSP syntax</w:t>
      </w:r>
      <w:bookmarkEnd w:id="1589"/>
    </w:p>
    <w:p w14:paraId="6CD83CB4" w14:textId="77777777" w:rsidR="007E173E" w:rsidRPr="00564A49" w:rsidRDefault="007E173E" w:rsidP="007E173E">
      <w:pPr>
        <w:pStyle w:val="3N"/>
        <w:rPr>
          <w:lang w:val="en-US"/>
        </w:rPr>
      </w:pPr>
      <w:r w:rsidRPr="00564A49">
        <w:rPr>
          <w:lang w:val="en-US"/>
        </w:rPr>
        <w:t>The specifications in subclause 7.3.2.7 apply.</w:t>
      </w:r>
    </w:p>
    <w:p w14:paraId="3E9DC8E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0" w:name="_Ref348090167"/>
      <w:r w:rsidRPr="00564A49">
        <w:rPr>
          <w:lang w:val="en-US"/>
        </w:rPr>
        <w:t>Filler data RBSP syntax</w:t>
      </w:r>
      <w:bookmarkEnd w:id="1590"/>
    </w:p>
    <w:p w14:paraId="4630A446" w14:textId="77777777" w:rsidR="007E173E" w:rsidRPr="00564A49" w:rsidRDefault="007E173E" w:rsidP="007E173E">
      <w:pPr>
        <w:pStyle w:val="3N"/>
        <w:rPr>
          <w:lang w:val="en-US"/>
        </w:rPr>
      </w:pPr>
      <w:r w:rsidRPr="00564A49">
        <w:rPr>
          <w:lang w:val="en-US"/>
        </w:rPr>
        <w:t>The specifications in subclause 7.3.2.8 apply.</w:t>
      </w:r>
    </w:p>
    <w:p w14:paraId="531AFC4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1" w:name="_Ref348090173"/>
      <w:r w:rsidRPr="00564A49">
        <w:rPr>
          <w:lang w:val="en-US"/>
        </w:rPr>
        <w:t>Slice segment layer RBSP syntax</w:t>
      </w:r>
      <w:bookmarkEnd w:id="1591"/>
    </w:p>
    <w:p w14:paraId="4D4D0A61" w14:textId="77777777" w:rsidR="007E173E" w:rsidRPr="00564A49" w:rsidRDefault="007E173E" w:rsidP="007E173E">
      <w:pPr>
        <w:pStyle w:val="3N"/>
        <w:rPr>
          <w:lang w:val="en-US"/>
        </w:rPr>
      </w:pPr>
      <w:r w:rsidRPr="00564A49">
        <w:rPr>
          <w:lang w:val="en-US"/>
        </w:rPr>
        <w:t>The specifications in subclause 7.3.2.9 apply.</w:t>
      </w:r>
    </w:p>
    <w:p w14:paraId="1F941C3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2" w:name="_Ref331449326"/>
      <w:r w:rsidRPr="00564A49">
        <w:rPr>
          <w:lang w:val="en-US"/>
        </w:rPr>
        <w:t>RBSP slice segment trailing bits syntax</w:t>
      </w:r>
      <w:bookmarkEnd w:id="1592"/>
    </w:p>
    <w:p w14:paraId="100BD9FB" w14:textId="77777777" w:rsidR="007E173E" w:rsidRPr="00564A49" w:rsidRDefault="007E173E" w:rsidP="007E173E">
      <w:pPr>
        <w:pStyle w:val="3N"/>
        <w:rPr>
          <w:lang w:val="en-US"/>
        </w:rPr>
      </w:pPr>
      <w:r w:rsidRPr="00564A49">
        <w:rPr>
          <w:lang w:val="en-US"/>
        </w:rPr>
        <w:t>The specifications in subclause 7.3.2.10 apply.</w:t>
      </w:r>
    </w:p>
    <w:p w14:paraId="31B61DC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3" w:name="_Ref348090194"/>
      <w:r w:rsidRPr="00564A49">
        <w:rPr>
          <w:lang w:val="en-US"/>
        </w:rPr>
        <w:t>RBSP trailing bits syntax</w:t>
      </w:r>
      <w:bookmarkEnd w:id="1593"/>
    </w:p>
    <w:p w14:paraId="32A1C3A6" w14:textId="77777777" w:rsidR="007E173E" w:rsidRPr="00564A49" w:rsidRDefault="007E173E" w:rsidP="007E173E">
      <w:pPr>
        <w:pStyle w:val="3N"/>
        <w:rPr>
          <w:lang w:val="en-US"/>
        </w:rPr>
      </w:pPr>
      <w:r w:rsidRPr="00564A49">
        <w:rPr>
          <w:lang w:val="en-US"/>
        </w:rPr>
        <w:t>The specifications in subclause 7.3.2.11 apply.</w:t>
      </w:r>
    </w:p>
    <w:p w14:paraId="02DB75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4" w:name="_Ref348090200"/>
      <w:r w:rsidRPr="00564A49">
        <w:rPr>
          <w:lang w:val="en-US"/>
        </w:rPr>
        <w:t>Byte alignment syntax</w:t>
      </w:r>
      <w:bookmarkEnd w:id="1594"/>
    </w:p>
    <w:p w14:paraId="38261A9C" w14:textId="77777777" w:rsidR="007E173E" w:rsidRPr="00564A49" w:rsidRDefault="007E173E" w:rsidP="007E173E">
      <w:pPr>
        <w:pStyle w:val="3N"/>
        <w:rPr>
          <w:lang w:val="en-US"/>
        </w:rPr>
      </w:pPr>
      <w:r w:rsidRPr="00564A49">
        <w:rPr>
          <w:lang w:val="en-US"/>
        </w:rPr>
        <w:t>The specifications in subclause 7.3.2.12 apply.</w:t>
      </w:r>
    </w:p>
    <w:p w14:paraId="28D7B6E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5" w:name="_Ref348090209"/>
      <w:bookmarkStart w:id="1596" w:name="_Toc377921532"/>
      <w:bookmarkStart w:id="1597" w:name="_Toc378026170"/>
      <w:r w:rsidRPr="00564A49">
        <w:rPr>
          <w:lang w:val="en-US"/>
        </w:rPr>
        <w:lastRenderedPageBreak/>
        <w:t>Profile, tier and level syntax</w:t>
      </w:r>
      <w:bookmarkEnd w:id="1595"/>
      <w:bookmarkEnd w:id="1596"/>
      <w:bookmarkEnd w:id="1597"/>
    </w:p>
    <w:p w14:paraId="76919449"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14:paraId="668CD90E" w14:textId="77777777" w:rsidTr="00802F9B">
        <w:trPr>
          <w:cantSplit/>
          <w:trHeight w:val="289"/>
          <w:jc w:val="center"/>
        </w:trPr>
        <w:tc>
          <w:tcPr>
            <w:tcW w:w="7920" w:type="dxa"/>
          </w:tcPr>
          <w:p w14:paraId="49F2ADD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14:paraId="7E037AD9" w14:textId="77777777" w:rsidR="007E173E" w:rsidRPr="00564A49" w:rsidRDefault="007E173E" w:rsidP="00802F9B">
            <w:pPr>
              <w:pStyle w:val="tablecell"/>
              <w:rPr>
                <w:b/>
                <w:lang w:val="en-US"/>
              </w:rPr>
            </w:pPr>
            <w:r w:rsidRPr="00564A49">
              <w:rPr>
                <w:b/>
                <w:lang w:val="en-US"/>
              </w:rPr>
              <w:t>Descriptor</w:t>
            </w:r>
          </w:p>
        </w:tc>
      </w:tr>
      <w:tr w:rsidR="007E173E" w:rsidRPr="00564A49" w14:paraId="3CF0C008" w14:textId="77777777" w:rsidTr="00802F9B">
        <w:trPr>
          <w:cantSplit/>
          <w:trHeight w:val="289"/>
          <w:jc w:val="center"/>
        </w:trPr>
        <w:tc>
          <w:tcPr>
            <w:tcW w:w="7920" w:type="dxa"/>
          </w:tcPr>
          <w:p w14:paraId="446FE29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14:paraId="1354F2BC" w14:textId="77777777" w:rsidR="007E173E" w:rsidRPr="00564A49" w:rsidRDefault="007E173E" w:rsidP="00802F9B">
            <w:pPr>
              <w:pStyle w:val="tablecell"/>
              <w:rPr>
                <w:b/>
                <w:lang w:val="en-US"/>
              </w:rPr>
            </w:pPr>
          </w:p>
        </w:tc>
      </w:tr>
      <w:tr w:rsidR="007E173E" w:rsidRPr="00564A49" w14:paraId="0DF52230" w14:textId="77777777" w:rsidTr="00802F9B">
        <w:trPr>
          <w:cantSplit/>
          <w:trHeight w:val="289"/>
          <w:jc w:val="center"/>
        </w:trPr>
        <w:tc>
          <w:tcPr>
            <w:tcW w:w="7920" w:type="dxa"/>
          </w:tcPr>
          <w:p w14:paraId="7B03D36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14:paraId="5CD2618C" w14:textId="77777777" w:rsidR="007E173E" w:rsidRPr="00564A49" w:rsidRDefault="007E173E" w:rsidP="00802F9B">
            <w:pPr>
              <w:pStyle w:val="tablecell"/>
              <w:rPr>
                <w:lang w:val="en-US"/>
              </w:rPr>
            </w:pPr>
            <w:r w:rsidRPr="00564A49">
              <w:rPr>
                <w:lang w:val="en-US"/>
              </w:rPr>
              <w:t>u(2)</w:t>
            </w:r>
          </w:p>
        </w:tc>
      </w:tr>
      <w:tr w:rsidR="007E173E" w:rsidRPr="00564A49" w14:paraId="61E858B4" w14:textId="77777777" w:rsidTr="00802F9B">
        <w:trPr>
          <w:cantSplit/>
          <w:trHeight w:val="289"/>
          <w:jc w:val="center"/>
        </w:trPr>
        <w:tc>
          <w:tcPr>
            <w:tcW w:w="7920" w:type="dxa"/>
          </w:tcPr>
          <w:p w14:paraId="102D354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14:paraId="3160995D" w14:textId="77777777" w:rsidR="007E173E" w:rsidRPr="00564A49" w:rsidRDefault="007E173E" w:rsidP="00802F9B">
            <w:pPr>
              <w:pStyle w:val="tablecell"/>
              <w:rPr>
                <w:lang w:val="en-US"/>
              </w:rPr>
            </w:pPr>
            <w:r w:rsidRPr="00564A49">
              <w:rPr>
                <w:lang w:val="en-US"/>
              </w:rPr>
              <w:t>u(1)</w:t>
            </w:r>
          </w:p>
        </w:tc>
      </w:tr>
      <w:tr w:rsidR="007E173E" w:rsidRPr="00564A49" w14:paraId="42F754B5" w14:textId="77777777" w:rsidTr="00802F9B">
        <w:trPr>
          <w:cantSplit/>
          <w:trHeight w:val="289"/>
          <w:jc w:val="center"/>
        </w:trPr>
        <w:tc>
          <w:tcPr>
            <w:tcW w:w="7920" w:type="dxa"/>
          </w:tcPr>
          <w:p w14:paraId="299FDC0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14:paraId="74C84B22" w14:textId="77777777" w:rsidR="007E173E" w:rsidRPr="00564A49" w:rsidRDefault="007E173E" w:rsidP="00802F9B">
            <w:pPr>
              <w:pStyle w:val="tablecell"/>
              <w:rPr>
                <w:lang w:val="en-US"/>
              </w:rPr>
            </w:pPr>
            <w:r w:rsidRPr="00564A49">
              <w:rPr>
                <w:lang w:val="en-US"/>
              </w:rPr>
              <w:t>u(5)</w:t>
            </w:r>
          </w:p>
        </w:tc>
      </w:tr>
      <w:tr w:rsidR="007E173E" w:rsidRPr="00564A49" w14:paraId="24656390" w14:textId="77777777" w:rsidTr="00802F9B">
        <w:trPr>
          <w:cantSplit/>
          <w:trHeight w:val="289"/>
          <w:jc w:val="center"/>
        </w:trPr>
        <w:tc>
          <w:tcPr>
            <w:tcW w:w="7920" w:type="dxa"/>
          </w:tcPr>
          <w:p w14:paraId="2579794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14:paraId="402D4964" w14:textId="77777777" w:rsidR="007E173E" w:rsidRPr="00564A49" w:rsidRDefault="007E173E" w:rsidP="00802F9B">
            <w:pPr>
              <w:pStyle w:val="tablecell"/>
              <w:rPr>
                <w:lang w:val="en-US"/>
              </w:rPr>
            </w:pPr>
          </w:p>
        </w:tc>
      </w:tr>
      <w:tr w:rsidR="007E173E" w:rsidRPr="00564A49" w14:paraId="5535B226" w14:textId="77777777" w:rsidTr="00802F9B">
        <w:trPr>
          <w:cantSplit/>
          <w:trHeight w:val="289"/>
          <w:jc w:val="center"/>
        </w:trPr>
        <w:tc>
          <w:tcPr>
            <w:tcW w:w="7920" w:type="dxa"/>
          </w:tcPr>
          <w:p w14:paraId="60A943C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14:paraId="589B3463" w14:textId="77777777" w:rsidR="007E173E" w:rsidRPr="00564A49" w:rsidRDefault="007E173E" w:rsidP="00802F9B">
            <w:pPr>
              <w:pStyle w:val="tablecell"/>
              <w:rPr>
                <w:lang w:val="en-US"/>
              </w:rPr>
            </w:pPr>
            <w:r w:rsidRPr="00564A49">
              <w:rPr>
                <w:lang w:val="en-US"/>
              </w:rPr>
              <w:t>u(1)</w:t>
            </w:r>
          </w:p>
        </w:tc>
      </w:tr>
      <w:tr w:rsidR="007E173E" w:rsidRPr="00564A49" w14:paraId="0E36F0BF" w14:textId="77777777" w:rsidTr="00802F9B">
        <w:trPr>
          <w:cantSplit/>
          <w:trHeight w:val="289"/>
          <w:jc w:val="center"/>
        </w:trPr>
        <w:tc>
          <w:tcPr>
            <w:tcW w:w="7920" w:type="dxa"/>
          </w:tcPr>
          <w:p w14:paraId="08004322"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14:paraId="0D1C3557" w14:textId="77777777" w:rsidR="007E173E" w:rsidRPr="00564A49" w:rsidRDefault="007E173E" w:rsidP="00802F9B">
            <w:pPr>
              <w:pStyle w:val="tablecell"/>
              <w:rPr>
                <w:lang w:val="en-US"/>
              </w:rPr>
            </w:pPr>
            <w:r w:rsidRPr="00564A49">
              <w:rPr>
                <w:lang w:val="en-US"/>
              </w:rPr>
              <w:t>u(1)</w:t>
            </w:r>
          </w:p>
        </w:tc>
      </w:tr>
      <w:tr w:rsidR="007E173E" w:rsidRPr="00564A49" w14:paraId="2FFFD5FE" w14:textId="77777777" w:rsidTr="00802F9B">
        <w:trPr>
          <w:cantSplit/>
          <w:trHeight w:val="289"/>
          <w:jc w:val="center"/>
        </w:trPr>
        <w:tc>
          <w:tcPr>
            <w:tcW w:w="7920" w:type="dxa"/>
          </w:tcPr>
          <w:p w14:paraId="6CBE945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14:paraId="664CEBD2" w14:textId="77777777" w:rsidR="007E173E" w:rsidRPr="00564A49" w:rsidRDefault="007E173E" w:rsidP="00802F9B">
            <w:pPr>
              <w:pStyle w:val="tablecell"/>
              <w:rPr>
                <w:lang w:val="en-US"/>
              </w:rPr>
            </w:pPr>
            <w:r w:rsidRPr="00564A49">
              <w:rPr>
                <w:lang w:val="en-US"/>
              </w:rPr>
              <w:t>u(1)</w:t>
            </w:r>
          </w:p>
        </w:tc>
      </w:tr>
      <w:tr w:rsidR="007E173E" w:rsidRPr="00564A49" w14:paraId="696A9D01" w14:textId="77777777" w:rsidTr="00802F9B">
        <w:trPr>
          <w:cantSplit/>
          <w:trHeight w:val="289"/>
          <w:jc w:val="center"/>
        </w:trPr>
        <w:tc>
          <w:tcPr>
            <w:tcW w:w="7920" w:type="dxa"/>
          </w:tcPr>
          <w:p w14:paraId="04C15109"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14:paraId="074E7EFE" w14:textId="77777777" w:rsidR="007E173E" w:rsidRPr="00564A49" w:rsidRDefault="007E173E" w:rsidP="00802F9B">
            <w:pPr>
              <w:pStyle w:val="tablecell"/>
              <w:rPr>
                <w:lang w:val="en-US"/>
              </w:rPr>
            </w:pPr>
            <w:r w:rsidRPr="00564A49">
              <w:rPr>
                <w:lang w:val="en-US"/>
              </w:rPr>
              <w:t>u(1)</w:t>
            </w:r>
          </w:p>
        </w:tc>
      </w:tr>
      <w:tr w:rsidR="007E173E" w:rsidRPr="00564A49" w14:paraId="79BC7075" w14:textId="77777777" w:rsidTr="00802F9B">
        <w:trPr>
          <w:cantSplit/>
          <w:trHeight w:val="289"/>
          <w:jc w:val="center"/>
        </w:trPr>
        <w:tc>
          <w:tcPr>
            <w:tcW w:w="7920" w:type="dxa"/>
          </w:tcPr>
          <w:p w14:paraId="3A161B3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14:paraId="7D1DC285" w14:textId="77777777" w:rsidR="007E173E" w:rsidRPr="00564A49" w:rsidRDefault="007E173E" w:rsidP="00802F9B">
            <w:pPr>
              <w:pStyle w:val="tablecell"/>
              <w:rPr>
                <w:lang w:val="en-US"/>
              </w:rPr>
            </w:pPr>
            <w:r w:rsidRPr="00564A49">
              <w:rPr>
                <w:lang w:val="en-US"/>
              </w:rPr>
              <w:t>u(1)</w:t>
            </w:r>
          </w:p>
        </w:tc>
      </w:tr>
      <w:tr w:rsidR="007E173E" w:rsidRPr="00564A49" w14:paraId="1604AD75" w14:textId="77777777" w:rsidTr="00802F9B">
        <w:trPr>
          <w:cantSplit/>
          <w:trHeight w:val="289"/>
          <w:jc w:val="center"/>
        </w:trPr>
        <w:tc>
          <w:tcPr>
            <w:tcW w:w="7920" w:type="dxa"/>
          </w:tcPr>
          <w:p w14:paraId="4D333A5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14:paraId="415286A8" w14:textId="77777777" w:rsidR="007E173E" w:rsidRPr="00564A49" w:rsidRDefault="007E173E" w:rsidP="00802F9B">
            <w:pPr>
              <w:pStyle w:val="tablecell"/>
              <w:rPr>
                <w:lang w:val="en-US"/>
              </w:rPr>
            </w:pPr>
            <w:r w:rsidRPr="00564A49">
              <w:rPr>
                <w:lang w:val="en-US"/>
              </w:rPr>
              <w:t>u(44)</w:t>
            </w:r>
          </w:p>
        </w:tc>
      </w:tr>
      <w:tr w:rsidR="007E173E" w:rsidRPr="00564A49" w14:paraId="32DCF7E2" w14:textId="77777777" w:rsidTr="00802F9B">
        <w:trPr>
          <w:cantSplit/>
          <w:trHeight w:val="289"/>
          <w:jc w:val="center"/>
        </w:trPr>
        <w:tc>
          <w:tcPr>
            <w:tcW w:w="7920" w:type="dxa"/>
          </w:tcPr>
          <w:p w14:paraId="4C7F0D7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14:paraId="41353FCA" w14:textId="77777777" w:rsidR="007E173E" w:rsidRPr="00564A49" w:rsidRDefault="007E173E" w:rsidP="00802F9B">
            <w:pPr>
              <w:pStyle w:val="tablecell"/>
              <w:rPr>
                <w:lang w:val="en-US"/>
              </w:rPr>
            </w:pPr>
          </w:p>
        </w:tc>
      </w:tr>
      <w:tr w:rsidR="007E173E" w:rsidRPr="00564A49" w14:paraId="381292BC" w14:textId="77777777" w:rsidTr="00802F9B">
        <w:trPr>
          <w:cantSplit/>
          <w:trHeight w:val="289"/>
          <w:jc w:val="center"/>
        </w:trPr>
        <w:tc>
          <w:tcPr>
            <w:tcW w:w="7920" w:type="dxa"/>
          </w:tcPr>
          <w:p w14:paraId="621E683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14:paraId="43914BB7" w14:textId="77777777" w:rsidR="007E173E" w:rsidRPr="00564A49" w:rsidRDefault="007E173E" w:rsidP="00802F9B">
            <w:pPr>
              <w:pStyle w:val="tablecell"/>
              <w:rPr>
                <w:lang w:val="en-US"/>
              </w:rPr>
            </w:pPr>
            <w:r w:rsidRPr="00564A49">
              <w:rPr>
                <w:lang w:val="en-US"/>
              </w:rPr>
              <w:t>u(8)</w:t>
            </w:r>
          </w:p>
        </w:tc>
      </w:tr>
      <w:tr w:rsidR="007E173E" w:rsidRPr="00564A49" w14:paraId="6FA3FA7F" w14:textId="77777777" w:rsidTr="00802F9B">
        <w:trPr>
          <w:cantSplit/>
          <w:trHeight w:val="289"/>
          <w:jc w:val="center"/>
        </w:trPr>
        <w:tc>
          <w:tcPr>
            <w:tcW w:w="7920" w:type="dxa"/>
          </w:tcPr>
          <w:p w14:paraId="3B93F55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14:paraId="3636CEB0" w14:textId="77777777" w:rsidR="007E173E" w:rsidRPr="00564A49" w:rsidRDefault="007E173E" w:rsidP="00802F9B">
            <w:pPr>
              <w:pStyle w:val="tablecell"/>
              <w:rPr>
                <w:lang w:val="en-US"/>
              </w:rPr>
            </w:pPr>
          </w:p>
        </w:tc>
      </w:tr>
      <w:tr w:rsidR="007E173E" w:rsidRPr="00564A49" w14:paraId="5D16C8A4" w14:textId="77777777" w:rsidTr="00802F9B">
        <w:trPr>
          <w:cantSplit/>
          <w:trHeight w:val="289"/>
          <w:jc w:val="center"/>
        </w:trPr>
        <w:tc>
          <w:tcPr>
            <w:tcW w:w="7920" w:type="dxa"/>
          </w:tcPr>
          <w:p w14:paraId="00CDBBB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14:paraId="6FA66252" w14:textId="77777777" w:rsidR="007E173E" w:rsidRPr="00564A49" w:rsidRDefault="007E173E" w:rsidP="00802F9B">
            <w:pPr>
              <w:pStyle w:val="tablecell"/>
              <w:rPr>
                <w:lang w:val="en-US"/>
              </w:rPr>
            </w:pPr>
            <w:r w:rsidRPr="00564A49">
              <w:rPr>
                <w:lang w:val="en-US"/>
              </w:rPr>
              <w:t>u(1)</w:t>
            </w:r>
          </w:p>
        </w:tc>
      </w:tr>
      <w:tr w:rsidR="007E173E" w:rsidRPr="00564A49" w14:paraId="7EA578B6" w14:textId="77777777" w:rsidTr="00802F9B">
        <w:trPr>
          <w:cantSplit/>
          <w:trHeight w:val="289"/>
          <w:jc w:val="center"/>
        </w:trPr>
        <w:tc>
          <w:tcPr>
            <w:tcW w:w="7920" w:type="dxa"/>
          </w:tcPr>
          <w:p w14:paraId="4E1C33B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14:paraId="2AF7C74C" w14:textId="77777777" w:rsidR="007E173E" w:rsidRPr="00564A49" w:rsidRDefault="007E173E" w:rsidP="00802F9B">
            <w:pPr>
              <w:pStyle w:val="tablecell"/>
              <w:rPr>
                <w:lang w:val="en-US"/>
              </w:rPr>
            </w:pPr>
            <w:r w:rsidRPr="00564A49">
              <w:rPr>
                <w:lang w:val="en-US"/>
              </w:rPr>
              <w:t>u(1)</w:t>
            </w:r>
          </w:p>
        </w:tc>
      </w:tr>
      <w:tr w:rsidR="007E173E" w:rsidRPr="00564A49" w14:paraId="4831F344" w14:textId="77777777" w:rsidTr="00802F9B">
        <w:trPr>
          <w:cantSplit/>
          <w:trHeight w:val="289"/>
          <w:jc w:val="center"/>
        </w:trPr>
        <w:tc>
          <w:tcPr>
            <w:tcW w:w="7920" w:type="dxa"/>
          </w:tcPr>
          <w:p w14:paraId="2D14D09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14:paraId="1293B921" w14:textId="77777777" w:rsidR="007E173E" w:rsidRPr="00564A49" w:rsidRDefault="007E173E" w:rsidP="00802F9B">
            <w:pPr>
              <w:pStyle w:val="tablecell"/>
              <w:rPr>
                <w:lang w:val="en-US"/>
              </w:rPr>
            </w:pPr>
          </w:p>
        </w:tc>
      </w:tr>
      <w:tr w:rsidR="007E173E" w:rsidRPr="00564A49" w14:paraId="19942B0B" w14:textId="77777777" w:rsidTr="00802F9B">
        <w:trPr>
          <w:cantSplit/>
          <w:trHeight w:val="289"/>
          <w:jc w:val="center"/>
        </w:trPr>
        <w:tc>
          <w:tcPr>
            <w:tcW w:w="7920" w:type="dxa"/>
          </w:tcPr>
          <w:p w14:paraId="3F4E4E1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14:paraId="3A16D91E" w14:textId="77777777" w:rsidR="007E173E" w:rsidRPr="00564A49" w:rsidRDefault="007E173E" w:rsidP="00802F9B">
            <w:pPr>
              <w:pStyle w:val="tablecell"/>
              <w:rPr>
                <w:lang w:val="en-US"/>
              </w:rPr>
            </w:pPr>
          </w:p>
        </w:tc>
      </w:tr>
      <w:tr w:rsidR="007E173E" w:rsidRPr="00564A49" w14:paraId="31D980FE" w14:textId="77777777" w:rsidTr="00802F9B">
        <w:trPr>
          <w:cantSplit/>
          <w:trHeight w:val="289"/>
          <w:jc w:val="center"/>
        </w:trPr>
        <w:tc>
          <w:tcPr>
            <w:tcW w:w="7920" w:type="dxa"/>
          </w:tcPr>
          <w:p w14:paraId="644401F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14:paraId="200D1B35" w14:textId="77777777" w:rsidR="007E173E" w:rsidRPr="00564A49" w:rsidRDefault="007E173E" w:rsidP="00802F9B">
            <w:pPr>
              <w:pStyle w:val="tablecell"/>
              <w:rPr>
                <w:lang w:val="en-US"/>
              </w:rPr>
            </w:pPr>
          </w:p>
        </w:tc>
      </w:tr>
      <w:tr w:rsidR="007E173E" w:rsidRPr="00564A49" w14:paraId="20BB0A25" w14:textId="77777777" w:rsidTr="00802F9B">
        <w:trPr>
          <w:cantSplit/>
          <w:trHeight w:val="289"/>
          <w:jc w:val="center"/>
        </w:trPr>
        <w:tc>
          <w:tcPr>
            <w:tcW w:w="7920" w:type="dxa"/>
          </w:tcPr>
          <w:p w14:paraId="003667B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14:paraId="4235B058" w14:textId="77777777" w:rsidR="007E173E" w:rsidRPr="00564A49" w:rsidRDefault="007E173E" w:rsidP="00802F9B">
            <w:pPr>
              <w:pStyle w:val="tablecell"/>
              <w:rPr>
                <w:lang w:val="en-US"/>
              </w:rPr>
            </w:pPr>
            <w:r w:rsidRPr="00564A49">
              <w:rPr>
                <w:lang w:val="en-US"/>
              </w:rPr>
              <w:t>u(2)</w:t>
            </w:r>
          </w:p>
        </w:tc>
      </w:tr>
      <w:tr w:rsidR="007E173E" w:rsidRPr="00564A49" w14:paraId="2A668BDB" w14:textId="77777777" w:rsidTr="00802F9B">
        <w:trPr>
          <w:cantSplit/>
          <w:trHeight w:val="289"/>
          <w:jc w:val="center"/>
        </w:trPr>
        <w:tc>
          <w:tcPr>
            <w:tcW w:w="7920" w:type="dxa"/>
          </w:tcPr>
          <w:p w14:paraId="4280FE1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14:paraId="699F96BC" w14:textId="77777777" w:rsidR="007E173E" w:rsidRPr="00564A49" w:rsidRDefault="007E173E" w:rsidP="00802F9B">
            <w:pPr>
              <w:pStyle w:val="tablecell"/>
              <w:rPr>
                <w:lang w:val="en-US"/>
              </w:rPr>
            </w:pPr>
          </w:p>
        </w:tc>
      </w:tr>
      <w:tr w:rsidR="007E173E" w:rsidRPr="00564A49" w14:paraId="21F66D2C" w14:textId="77777777" w:rsidTr="00802F9B">
        <w:trPr>
          <w:cantSplit/>
          <w:trHeight w:val="289"/>
          <w:jc w:val="center"/>
        </w:trPr>
        <w:tc>
          <w:tcPr>
            <w:tcW w:w="7920" w:type="dxa"/>
          </w:tcPr>
          <w:p w14:paraId="3B10171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14:paraId="7351BE17" w14:textId="77777777" w:rsidR="007E173E" w:rsidRPr="00564A49" w:rsidRDefault="007E173E" w:rsidP="00802F9B">
            <w:pPr>
              <w:pStyle w:val="tablecell"/>
              <w:rPr>
                <w:lang w:val="en-US"/>
              </w:rPr>
            </w:pPr>
          </w:p>
        </w:tc>
      </w:tr>
      <w:tr w:rsidR="007E173E" w:rsidRPr="00564A49" w14:paraId="19011977" w14:textId="77777777" w:rsidTr="00802F9B">
        <w:trPr>
          <w:cantSplit/>
          <w:trHeight w:val="289"/>
          <w:jc w:val="center"/>
        </w:trPr>
        <w:tc>
          <w:tcPr>
            <w:tcW w:w="7920" w:type="dxa"/>
          </w:tcPr>
          <w:p w14:paraId="05C6EB5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14:paraId="3B3FC8A4" w14:textId="77777777" w:rsidR="007E173E" w:rsidRPr="00564A49" w:rsidRDefault="007E173E" w:rsidP="00802F9B">
            <w:pPr>
              <w:pStyle w:val="tablecell"/>
              <w:rPr>
                <w:lang w:val="en-US"/>
              </w:rPr>
            </w:pPr>
            <w:r w:rsidRPr="00564A49">
              <w:rPr>
                <w:lang w:val="en-US"/>
              </w:rPr>
              <w:t>u(2)</w:t>
            </w:r>
          </w:p>
        </w:tc>
      </w:tr>
      <w:tr w:rsidR="007E173E" w:rsidRPr="00564A49" w14:paraId="093829A5" w14:textId="77777777" w:rsidTr="00802F9B">
        <w:trPr>
          <w:cantSplit/>
          <w:trHeight w:val="289"/>
          <w:jc w:val="center"/>
        </w:trPr>
        <w:tc>
          <w:tcPr>
            <w:tcW w:w="7920" w:type="dxa"/>
          </w:tcPr>
          <w:p w14:paraId="5A3AB48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14:paraId="192DB2FC" w14:textId="77777777" w:rsidR="007E173E" w:rsidRPr="00564A49" w:rsidRDefault="007E173E" w:rsidP="00802F9B">
            <w:pPr>
              <w:pStyle w:val="tablecell"/>
              <w:rPr>
                <w:lang w:val="en-US"/>
              </w:rPr>
            </w:pPr>
            <w:r w:rsidRPr="00564A49">
              <w:rPr>
                <w:lang w:val="en-US"/>
              </w:rPr>
              <w:t>u(1)</w:t>
            </w:r>
          </w:p>
        </w:tc>
      </w:tr>
      <w:tr w:rsidR="007E173E" w:rsidRPr="00564A49" w14:paraId="594C9809" w14:textId="77777777" w:rsidTr="00802F9B">
        <w:trPr>
          <w:cantSplit/>
          <w:trHeight w:val="289"/>
          <w:jc w:val="center"/>
        </w:trPr>
        <w:tc>
          <w:tcPr>
            <w:tcW w:w="7920" w:type="dxa"/>
          </w:tcPr>
          <w:p w14:paraId="4AA245F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14:paraId="4E637A03" w14:textId="77777777" w:rsidR="007E173E" w:rsidRPr="00564A49" w:rsidRDefault="007E173E" w:rsidP="00802F9B">
            <w:pPr>
              <w:pStyle w:val="tablecell"/>
              <w:rPr>
                <w:lang w:val="en-US"/>
              </w:rPr>
            </w:pPr>
            <w:r w:rsidRPr="00564A49">
              <w:rPr>
                <w:lang w:val="en-US"/>
              </w:rPr>
              <w:t>u(5)</w:t>
            </w:r>
          </w:p>
        </w:tc>
      </w:tr>
      <w:tr w:rsidR="007E173E" w:rsidRPr="00564A49" w14:paraId="67937398" w14:textId="77777777" w:rsidTr="00802F9B">
        <w:trPr>
          <w:cantSplit/>
          <w:trHeight w:val="289"/>
          <w:jc w:val="center"/>
        </w:trPr>
        <w:tc>
          <w:tcPr>
            <w:tcW w:w="7920" w:type="dxa"/>
          </w:tcPr>
          <w:p w14:paraId="6A716E0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14:paraId="1C96FDCD" w14:textId="77777777" w:rsidR="007E173E" w:rsidRPr="00564A49" w:rsidRDefault="007E173E" w:rsidP="00802F9B">
            <w:pPr>
              <w:pStyle w:val="tablecell"/>
              <w:rPr>
                <w:lang w:val="en-US"/>
              </w:rPr>
            </w:pPr>
          </w:p>
        </w:tc>
      </w:tr>
      <w:tr w:rsidR="007E173E" w:rsidRPr="00564A49" w14:paraId="23A0DF48" w14:textId="77777777" w:rsidTr="00802F9B">
        <w:trPr>
          <w:cantSplit/>
          <w:trHeight w:val="289"/>
          <w:jc w:val="center"/>
        </w:trPr>
        <w:tc>
          <w:tcPr>
            <w:tcW w:w="7920" w:type="dxa"/>
          </w:tcPr>
          <w:p w14:paraId="1EC66B0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14:paraId="3D05D3F3" w14:textId="77777777" w:rsidR="007E173E" w:rsidRPr="00564A49" w:rsidRDefault="007E173E" w:rsidP="00802F9B">
            <w:pPr>
              <w:pStyle w:val="tablecell"/>
              <w:rPr>
                <w:lang w:val="en-US"/>
              </w:rPr>
            </w:pPr>
            <w:r w:rsidRPr="00564A49">
              <w:rPr>
                <w:lang w:val="en-US"/>
              </w:rPr>
              <w:t>u(1)</w:t>
            </w:r>
          </w:p>
        </w:tc>
      </w:tr>
      <w:tr w:rsidR="007E173E" w:rsidRPr="00564A49" w14:paraId="68A1C339"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DA2840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0EAEF2B5" w14:textId="77777777" w:rsidR="007E173E" w:rsidRPr="00564A49" w:rsidRDefault="007E173E" w:rsidP="00802F9B">
            <w:pPr>
              <w:pStyle w:val="tablecell"/>
              <w:rPr>
                <w:lang w:val="en-US"/>
              </w:rPr>
            </w:pPr>
            <w:r w:rsidRPr="00564A49">
              <w:rPr>
                <w:lang w:val="en-US"/>
              </w:rPr>
              <w:t>u(1)</w:t>
            </w:r>
          </w:p>
        </w:tc>
      </w:tr>
      <w:tr w:rsidR="007E173E" w:rsidRPr="00564A49" w14:paraId="00A615FA"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0CB47C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318CC674" w14:textId="77777777" w:rsidR="007E173E" w:rsidRPr="00564A49" w:rsidRDefault="007E173E" w:rsidP="00802F9B">
            <w:pPr>
              <w:pStyle w:val="tablecell"/>
              <w:rPr>
                <w:lang w:val="en-US"/>
              </w:rPr>
            </w:pPr>
            <w:r w:rsidRPr="00564A49">
              <w:rPr>
                <w:lang w:val="en-US"/>
              </w:rPr>
              <w:t>u(1)</w:t>
            </w:r>
          </w:p>
        </w:tc>
      </w:tr>
      <w:tr w:rsidR="007E173E" w:rsidRPr="00564A49" w14:paraId="17818AE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EA5D662"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3B1E6125" w14:textId="77777777" w:rsidR="007E173E" w:rsidRPr="00564A49" w:rsidRDefault="007E173E" w:rsidP="00802F9B">
            <w:pPr>
              <w:pStyle w:val="tablecell"/>
              <w:rPr>
                <w:lang w:val="en-US"/>
              </w:rPr>
            </w:pPr>
            <w:r w:rsidRPr="00564A49">
              <w:rPr>
                <w:lang w:val="en-US"/>
              </w:rPr>
              <w:t>u(1)</w:t>
            </w:r>
          </w:p>
        </w:tc>
      </w:tr>
      <w:tr w:rsidR="007E173E" w:rsidRPr="00564A49" w14:paraId="2ED3E7BF"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FBA9E2D"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15531185" w14:textId="77777777" w:rsidR="007E173E" w:rsidRPr="00564A49" w:rsidRDefault="007E173E" w:rsidP="00802F9B">
            <w:pPr>
              <w:pStyle w:val="tablecell"/>
              <w:rPr>
                <w:lang w:val="en-US"/>
              </w:rPr>
            </w:pPr>
            <w:r w:rsidRPr="00564A49">
              <w:rPr>
                <w:lang w:val="en-US"/>
              </w:rPr>
              <w:t>u(1)</w:t>
            </w:r>
          </w:p>
        </w:tc>
      </w:tr>
      <w:tr w:rsidR="007E173E" w:rsidRPr="00564A49" w14:paraId="79743115" w14:textId="77777777" w:rsidTr="00802F9B">
        <w:trPr>
          <w:cantSplit/>
          <w:trHeight w:val="289"/>
          <w:jc w:val="center"/>
        </w:trPr>
        <w:tc>
          <w:tcPr>
            <w:tcW w:w="7920" w:type="dxa"/>
          </w:tcPr>
          <w:p w14:paraId="126E485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14:paraId="2BDA86DA" w14:textId="77777777" w:rsidR="007E173E" w:rsidRPr="00564A49" w:rsidRDefault="007E173E" w:rsidP="00802F9B">
            <w:pPr>
              <w:pStyle w:val="tablecell"/>
              <w:rPr>
                <w:lang w:val="en-US"/>
              </w:rPr>
            </w:pPr>
            <w:r w:rsidRPr="00564A49">
              <w:rPr>
                <w:lang w:val="en-US"/>
              </w:rPr>
              <w:t>u(44)</w:t>
            </w:r>
          </w:p>
        </w:tc>
      </w:tr>
      <w:tr w:rsidR="007E173E" w:rsidRPr="00564A49" w14:paraId="23FC1D95" w14:textId="77777777" w:rsidTr="00802F9B">
        <w:trPr>
          <w:cantSplit/>
          <w:trHeight w:val="289"/>
          <w:jc w:val="center"/>
        </w:trPr>
        <w:tc>
          <w:tcPr>
            <w:tcW w:w="7920" w:type="dxa"/>
          </w:tcPr>
          <w:p w14:paraId="798BF54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14:paraId="094E82C9" w14:textId="77777777" w:rsidR="007E173E" w:rsidRPr="00564A49" w:rsidRDefault="007E173E" w:rsidP="00802F9B">
            <w:pPr>
              <w:pStyle w:val="tablecell"/>
              <w:rPr>
                <w:lang w:val="en-US"/>
              </w:rPr>
            </w:pPr>
          </w:p>
        </w:tc>
      </w:tr>
      <w:tr w:rsidR="007E173E" w:rsidRPr="00564A49" w14:paraId="24812050" w14:textId="77777777" w:rsidTr="00802F9B">
        <w:trPr>
          <w:cantSplit/>
          <w:trHeight w:val="289"/>
          <w:jc w:val="center"/>
        </w:trPr>
        <w:tc>
          <w:tcPr>
            <w:tcW w:w="7920" w:type="dxa"/>
          </w:tcPr>
          <w:p w14:paraId="1A07985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14:paraId="306B6EA9" w14:textId="77777777" w:rsidR="007E173E" w:rsidRPr="00564A49" w:rsidRDefault="007E173E" w:rsidP="00802F9B">
            <w:pPr>
              <w:pStyle w:val="tablecell"/>
              <w:rPr>
                <w:lang w:val="en-US"/>
              </w:rPr>
            </w:pPr>
          </w:p>
        </w:tc>
      </w:tr>
      <w:tr w:rsidR="007E173E" w:rsidRPr="00564A49" w14:paraId="4A0D93D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8C16B8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14:paraId="7F46613E" w14:textId="77777777" w:rsidR="007E173E" w:rsidRPr="00564A49" w:rsidRDefault="007E173E" w:rsidP="00802F9B">
            <w:pPr>
              <w:pStyle w:val="tablecell"/>
              <w:rPr>
                <w:lang w:val="en-US"/>
              </w:rPr>
            </w:pPr>
            <w:r w:rsidRPr="00564A49">
              <w:rPr>
                <w:lang w:val="en-US"/>
              </w:rPr>
              <w:t>u(8)</w:t>
            </w:r>
          </w:p>
        </w:tc>
      </w:tr>
      <w:tr w:rsidR="007E173E" w:rsidRPr="00564A49" w14:paraId="75595CF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5EE675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14:paraId="26005213" w14:textId="77777777" w:rsidR="007E173E" w:rsidRPr="00564A49" w:rsidRDefault="007E173E" w:rsidP="00802F9B">
            <w:pPr>
              <w:pStyle w:val="tablecell"/>
              <w:rPr>
                <w:lang w:val="en-US"/>
              </w:rPr>
            </w:pPr>
          </w:p>
        </w:tc>
      </w:tr>
      <w:tr w:rsidR="007E173E" w:rsidRPr="00564A49" w14:paraId="4C9C0515" w14:textId="77777777" w:rsidTr="00802F9B">
        <w:trPr>
          <w:cantSplit/>
          <w:trHeight w:val="289"/>
          <w:jc w:val="center"/>
        </w:trPr>
        <w:tc>
          <w:tcPr>
            <w:tcW w:w="7920" w:type="dxa"/>
          </w:tcPr>
          <w:p w14:paraId="00508D89"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14:paraId="2D526290" w14:textId="77777777" w:rsidR="007E173E" w:rsidRPr="00564A49" w:rsidRDefault="007E173E" w:rsidP="00802F9B">
            <w:pPr>
              <w:pStyle w:val="tablecell"/>
              <w:rPr>
                <w:lang w:val="en-US" w:eastAsia="ko-KR"/>
              </w:rPr>
            </w:pPr>
          </w:p>
        </w:tc>
      </w:tr>
    </w:tbl>
    <w:p w14:paraId="187BC588" w14:textId="77777777" w:rsidR="007E173E" w:rsidRPr="00564A49" w:rsidRDefault="007E173E" w:rsidP="007E173E">
      <w:pPr>
        <w:pStyle w:val="3N"/>
        <w:rPr>
          <w:lang w:val="en-US"/>
        </w:rPr>
      </w:pPr>
      <w:bookmarkStart w:id="1598" w:name="_Ref348090211"/>
    </w:p>
    <w:p w14:paraId="5F55B02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9" w:name="_Toc377921533"/>
      <w:bookmarkStart w:id="1600" w:name="_Toc378026171"/>
      <w:r w:rsidRPr="00564A49">
        <w:rPr>
          <w:lang w:val="en-US"/>
        </w:rPr>
        <w:t>Scaling list data syntax</w:t>
      </w:r>
      <w:bookmarkEnd w:id="1598"/>
      <w:bookmarkEnd w:id="1599"/>
      <w:bookmarkEnd w:id="1600"/>
    </w:p>
    <w:p w14:paraId="75536F0E" w14:textId="77777777" w:rsidR="007E173E" w:rsidRPr="00564A49" w:rsidRDefault="007E173E" w:rsidP="007E173E">
      <w:pPr>
        <w:pStyle w:val="3N"/>
        <w:rPr>
          <w:lang w:val="en-US"/>
        </w:rPr>
      </w:pPr>
      <w:r w:rsidRPr="00564A49">
        <w:rPr>
          <w:lang w:val="en-US"/>
        </w:rPr>
        <w:t>The specifications in subclause 7.3.4 apply.</w:t>
      </w:r>
    </w:p>
    <w:p w14:paraId="1CD8505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1" w:name="_Ref348090212"/>
      <w:bookmarkStart w:id="1602" w:name="_Toc377921534"/>
      <w:bookmarkStart w:id="1603" w:name="_Toc378026172"/>
      <w:r w:rsidRPr="00564A49">
        <w:rPr>
          <w:lang w:val="en-US"/>
        </w:rPr>
        <w:t>Supplemental enhancement information message syntax</w:t>
      </w:r>
      <w:bookmarkEnd w:id="1601"/>
      <w:bookmarkEnd w:id="1602"/>
      <w:bookmarkEnd w:id="1603"/>
    </w:p>
    <w:p w14:paraId="318EF4F2" w14:textId="77777777" w:rsidR="007E173E" w:rsidRPr="00564A49" w:rsidRDefault="007E173E" w:rsidP="007E173E">
      <w:pPr>
        <w:pStyle w:val="3N"/>
        <w:rPr>
          <w:lang w:val="en-US"/>
        </w:rPr>
      </w:pPr>
      <w:r w:rsidRPr="00564A49">
        <w:rPr>
          <w:lang w:val="en-US"/>
        </w:rPr>
        <w:t>The specifications in subclause 7.3.5 apply.</w:t>
      </w:r>
    </w:p>
    <w:p w14:paraId="5457AB8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4" w:name="_Ref348090214"/>
      <w:bookmarkStart w:id="1605" w:name="_Toc377921535"/>
      <w:bookmarkStart w:id="1606" w:name="_Toc378026173"/>
      <w:r w:rsidRPr="00564A49">
        <w:rPr>
          <w:lang w:val="en-US"/>
        </w:rPr>
        <w:lastRenderedPageBreak/>
        <w:t>Slice segment header syntax</w:t>
      </w:r>
      <w:bookmarkEnd w:id="1604"/>
      <w:bookmarkEnd w:id="1605"/>
      <w:bookmarkEnd w:id="1606"/>
    </w:p>
    <w:p w14:paraId="425B213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7" w:name="_Ref360884196"/>
      <w:r w:rsidRPr="00564A49">
        <w:rPr>
          <w:lang w:val="en-US"/>
        </w:rPr>
        <w:t>General slice segment header syntax</w:t>
      </w:r>
      <w:bookmarkEnd w:id="1607"/>
    </w:p>
    <w:p w14:paraId="3D1550E2" w14:textId="77777777"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86E719F" w14:textId="77777777" w:rsidTr="00802F9B">
        <w:trPr>
          <w:cantSplit/>
          <w:trHeight w:val="289"/>
          <w:jc w:val="center"/>
        </w:trPr>
        <w:tc>
          <w:tcPr>
            <w:tcW w:w="7920" w:type="dxa"/>
          </w:tcPr>
          <w:p w14:paraId="75CCC02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14:paraId="4AF447AC" w14:textId="77777777" w:rsidR="007E173E" w:rsidRPr="00564A49" w:rsidRDefault="007E173E" w:rsidP="00802F9B">
            <w:pPr>
              <w:pStyle w:val="tableheading"/>
              <w:rPr>
                <w:lang w:val="en-US"/>
              </w:rPr>
            </w:pPr>
            <w:r w:rsidRPr="00564A49">
              <w:rPr>
                <w:lang w:val="en-US"/>
              </w:rPr>
              <w:t>Descriptor</w:t>
            </w:r>
          </w:p>
        </w:tc>
      </w:tr>
      <w:tr w:rsidR="007E173E" w:rsidRPr="00564A49" w14:paraId="02A17D42" w14:textId="77777777" w:rsidTr="00802F9B">
        <w:trPr>
          <w:cantSplit/>
          <w:trHeight w:val="289"/>
          <w:jc w:val="center"/>
        </w:trPr>
        <w:tc>
          <w:tcPr>
            <w:tcW w:w="7920" w:type="dxa"/>
          </w:tcPr>
          <w:p w14:paraId="600995F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14:paraId="6ACAD6DB" w14:textId="77777777" w:rsidR="007E173E" w:rsidRPr="00564A49" w:rsidRDefault="007E173E" w:rsidP="00802F9B">
            <w:pPr>
              <w:pStyle w:val="tableheading"/>
              <w:rPr>
                <w:b w:val="0"/>
                <w:lang w:val="en-US"/>
              </w:rPr>
            </w:pPr>
            <w:r w:rsidRPr="00564A49">
              <w:rPr>
                <w:b w:val="0"/>
                <w:lang w:val="en-US" w:eastAsia="ko-KR"/>
              </w:rPr>
              <w:t>u(1)</w:t>
            </w:r>
          </w:p>
        </w:tc>
      </w:tr>
      <w:tr w:rsidR="007E173E" w:rsidRPr="00564A49" w14:paraId="0EBD1753" w14:textId="77777777" w:rsidTr="00802F9B">
        <w:trPr>
          <w:cantSplit/>
          <w:trHeight w:val="289"/>
          <w:jc w:val="center"/>
        </w:trPr>
        <w:tc>
          <w:tcPr>
            <w:tcW w:w="7920" w:type="dxa"/>
          </w:tcPr>
          <w:p w14:paraId="084EFD75" w14:textId="77777777"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14:paraId="595E38FD" w14:textId="77777777" w:rsidR="007E173E" w:rsidRPr="00564A49" w:rsidRDefault="007E173E" w:rsidP="00802F9B">
            <w:pPr>
              <w:pStyle w:val="tablecell"/>
              <w:rPr>
                <w:lang w:val="en-US"/>
              </w:rPr>
            </w:pPr>
          </w:p>
        </w:tc>
      </w:tr>
      <w:tr w:rsidR="007E173E" w:rsidRPr="00564A49" w14:paraId="007258A8" w14:textId="77777777" w:rsidTr="00802F9B">
        <w:trPr>
          <w:cantSplit/>
          <w:trHeight w:val="289"/>
          <w:jc w:val="center"/>
        </w:trPr>
        <w:tc>
          <w:tcPr>
            <w:tcW w:w="7920" w:type="dxa"/>
          </w:tcPr>
          <w:p w14:paraId="0734720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14:paraId="0207CDE4" w14:textId="77777777" w:rsidR="007E173E" w:rsidRPr="00564A49" w:rsidRDefault="007E173E" w:rsidP="00802F9B">
            <w:pPr>
              <w:pStyle w:val="tablecell"/>
              <w:rPr>
                <w:lang w:val="en-US"/>
              </w:rPr>
            </w:pPr>
            <w:r w:rsidRPr="00564A49">
              <w:rPr>
                <w:lang w:val="en-US" w:eastAsia="ko-KR"/>
              </w:rPr>
              <w:t>u(1)</w:t>
            </w:r>
          </w:p>
        </w:tc>
      </w:tr>
      <w:tr w:rsidR="007E173E" w:rsidRPr="00564A49" w14:paraId="08B7C29B" w14:textId="77777777" w:rsidTr="00802F9B">
        <w:trPr>
          <w:cantSplit/>
          <w:trHeight w:val="289"/>
          <w:jc w:val="center"/>
        </w:trPr>
        <w:tc>
          <w:tcPr>
            <w:tcW w:w="7920" w:type="dxa"/>
          </w:tcPr>
          <w:p w14:paraId="3DBFDAAF" w14:textId="77777777"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14:paraId="04353826" w14:textId="77777777" w:rsidR="007E173E" w:rsidRPr="00564A49" w:rsidRDefault="007E173E" w:rsidP="00802F9B">
            <w:pPr>
              <w:pStyle w:val="tablecell"/>
              <w:rPr>
                <w:lang w:val="en-US"/>
              </w:rPr>
            </w:pPr>
            <w:r w:rsidRPr="00564A49">
              <w:rPr>
                <w:lang w:val="en-US"/>
              </w:rPr>
              <w:t>ue(v)</w:t>
            </w:r>
          </w:p>
        </w:tc>
      </w:tr>
      <w:tr w:rsidR="007E173E" w:rsidRPr="00564A49" w14:paraId="5A266C67" w14:textId="77777777" w:rsidTr="00802F9B">
        <w:trPr>
          <w:cantSplit/>
          <w:trHeight w:val="289"/>
          <w:jc w:val="center"/>
        </w:trPr>
        <w:tc>
          <w:tcPr>
            <w:tcW w:w="7920" w:type="dxa"/>
          </w:tcPr>
          <w:p w14:paraId="0CB15BA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14:paraId="0B15B0A5" w14:textId="77777777" w:rsidR="007E173E" w:rsidRPr="00564A49" w:rsidRDefault="007E173E" w:rsidP="00802F9B">
            <w:pPr>
              <w:pStyle w:val="tableheading"/>
              <w:rPr>
                <w:b w:val="0"/>
                <w:lang w:val="en-US"/>
              </w:rPr>
            </w:pPr>
          </w:p>
        </w:tc>
      </w:tr>
      <w:tr w:rsidR="007E173E" w:rsidRPr="00564A49" w14:paraId="28B84F3F" w14:textId="77777777" w:rsidTr="00802F9B">
        <w:trPr>
          <w:cantSplit/>
          <w:trHeight w:val="289"/>
          <w:jc w:val="center"/>
        </w:trPr>
        <w:tc>
          <w:tcPr>
            <w:tcW w:w="7920" w:type="dxa"/>
          </w:tcPr>
          <w:p w14:paraId="0F1989A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14:paraId="61C39F04" w14:textId="77777777" w:rsidR="007E173E" w:rsidRPr="00564A49" w:rsidRDefault="007E173E" w:rsidP="00802F9B">
            <w:pPr>
              <w:pStyle w:val="tableheading"/>
              <w:rPr>
                <w:b w:val="0"/>
                <w:lang w:val="en-US"/>
              </w:rPr>
            </w:pPr>
          </w:p>
        </w:tc>
      </w:tr>
      <w:tr w:rsidR="007E173E" w:rsidRPr="00564A49" w14:paraId="1A463697" w14:textId="77777777" w:rsidTr="00802F9B">
        <w:trPr>
          <w:cantSplit/>
          <w:trHeight w:val="289"/>
          <w:jc w:val="center"/>
        </w:trPr>
        <w:tc>
          <w:tcPr>
            <w:tcW w:w="7920" w:type="dxa"/>
          </w:tcPr>
          <w:p w14:paraId="41C4E1D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14:paraId="39194A5A" w14:textId="77777777" w:rsidR="007E173E" w:rsidRPr="00564A49" w:rsidRDefault="007E173E" w:rsidP="00802F9B">
            <w:pPr>
              <w:pStyle w:val="tableheading"/>
              <w:rPr>
                <w:b w:val="0"/>
                <w:lang w:val="en-US"/>
              </w:rPr>
            </w:pPr>
            <w:r w:rsidRPr="00564A49">
              <w:rPr>
                <w:b w:val="0"/>
                <w:lang w:val="en-US" w:eastAsia="ko-KR"/>
              </w:rPr>
              <w:t>u(1)</w:t>
            </w:r>
          </w:p>
        </w:tc>
      </w:tr>
      <w:tr w:rsidR="007E173E" w:rsidRPr="00564A49" w14:paraId="64E23901" w14:textId="77777777" w:rsidTr="00802F9B">
        <w:trPr>
          <w:cantSplit/>
          <w:trHeight w:val="289"/>
          <w:jc w:val="center"/>
        </w:trPr>
        <w:tc>
          <w:tcPr>
            <w:tcW w:w="7920" w:type="dxa"/>
          </w:tcPr>
          <w:p w14:paraId="12A8F4C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14:paraId="76C45448" w14:textId="77777777" w:rsidR="007E173E" w:rsidRPr="00564A49" w:rsidRDefault="007E173E" w:rsidP="00802F9B">
            <w:pPr>
              <w:pStyle w:val="tableheading"/>
              <w:rPr>
                <w:b w:val="0"/>
                <w:lang w:val="en-US"/>
              </w:rPr>
            </w:pPr>
            <w:r w:rsidRPr="00564A49">
              <w:rPr>
                <w:b w:val="0"/>
                <w:lang w:val="en-US" w:eastAsia="ko-KR"/>
              </w:rPr>
              <w:t>u(v)</w:t>
            </w:r>
          </w:p>
        </w:tc>
      </w:tr>
      <w:tr w:rsidR="007E173E" w:rsidRPr="00564A49" w14:paraId="323C2D64" w14:textId="77777777" w:rsidTr="00802F9B">
        <w:trPr>
          <w:cantSplit/>
          <w:trHeight w:val="289"/>
          <w:jc w:val="center"/>
        </w:trPr>
        <w:tc>
          <w:tcPr>
            <w:tcW w:w="7920" w:type="dxa"/>
          </w:tcPr>
          <w:p w14:paraId="55B1B61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1DA3DC03" w14:textId="77777777" w:rsidR="007E173E" w:rsidRPr="00564A49" w:rsidRDefault="007E173E" w:rsidP="00802F9B">
            <w:pPr>
              <w:pStyle w:val="tableheading"/>
              <w:rPr>
                <w:b w:val="0"/>
                <w:lang w:val="en-US" w:eastAsia="ko-KR"/>
              </w:rPr>
            </w:pPr>
          </w:p>
        </w:tc>
      </w:tr>
      <w:tr w:rsidR="007E173E" w:rsidRPr="00564A49" w14:paraId="76160905" w14:textId="77777777" w:rsidTr="00802F9B">
        <w:trPr>
          <w:cantSplit/>
          <w:trHeight w:val="289"/>
          <w:jc w:val="center"/>
        </w:trPr>
        <w:tc>
          <w:tcPr>
            <w:tcW w:w="7920" w:type="dxa"/>
          </w:tcPr>
          <w:p w14:paraId="49A6280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14:paraId="065B4295" w14:textId="77777777" w:rsidR="007E173E" w:rsidRPr="00564A49" w:rsidRDefault="007E173E" w:rsidP="00802F9B">
            <w:pPr>
              <w:pStyle w:val="tablecell"/>
              <w:rPr>
                <w:lang w:val="en-US" w:eastAsia="ko-KR"/>
              </w:rPr>
            </w:pPr>
          </w:p>
        </w:tc>
      </w:tr>
      <w:tr w:rsidR="007E173E" w:rsidRPr="00564A49" w14:paraId="33233F93" w14:textId="77777777" w:rsidTr="00802F9B">
        <w:trPr>
          <w:cantSplit/>
          <w:trHeight w:val="289"/>
          <w:jc w:val="center"/>
        </w:trPr>
        <w:tc>
          <w:tcPr>
            <w:tcW w:w="7920" w:type="dxa"/>
          </w:tcPr>
          <w:p w14:paraId="4664FC2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14:paraId="2B2B31D3" w14:textId="77777777" w:rsidR="007E173E" w:rsidRPr="00564A49" w:rsidRDefault="007E173E" w:rsidP="00802F9B">
            <w:pPr>
              <w:pStyle w:val="tablecell"/>
              <w:rPr>
                <w:lang w:val="en-US" w:eastAsia="ko-KR"/>
              </w:rPr>
            </w:pPr>
          </w:p>
        </w:tc>
      </w:tr>
      <w:tr w:rsidR="007E173E" w:rsidRPr="00564A49" w14:paraId="0E75470C" w14:textId="77777777" w:rsidTr="00802F9B">
        <w:trPr>
          <w:cantSplit/>
          <w:trHeight w:val="289"/>
          <w:jc w:val="center"/>
        </w:trPr>
        <w:tc>
          <w:tcPr>
            <w:tcW w:w="7920" w:type="dxa"/>
          </w:tcPr>
          <w:p w14:paraId="6A4AAEA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14:paraId="4E1B7571" w14:textId="77777777" w:rsidR="007E173E" w:rsidRPr="00564A49" w:rsidRDefault="007E173E" w:rsidP="00802F9B">
            <w:pPr>
              <w:pStyle w:val="tablecell"/>
              <w:rPr>
                <w:lang w:val="en-US" w:eastAsia="ko-KR"/>
              </w:rPr>
            </w:pPr>
          </w:p>
        </w:tc>
      </w:tr>
      <w:tr w:rsidR="007E173E" w:rsidRPr="00564A49" w14:paraId="59C9E559" w14:textId="77777777" w:rsidTr="00802F9B">
        <w:trPr>
          <w:cantSplit/>
          <w:trHeight w:val="289"/>
          <w:jc w:val="center"/>
        </w:trPr>
        <w:tc>
          <w:tcPr>
            <w:tcW w:w="7920" w:type="dxa"/>
          </w:tcPr>
          <w:p w14:paraId="4433466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14:paraId="7E212D0A" w14:textId="77777777" w:rsidR="007E173E" w:rsidRPr="00564A49" w:rsidRDefault="007E173E" w:rsidP="00802F9B">
            <w:pPr>
              <w:pStyle w:val="tablecell"/>
              <w:rPr>
                <w:lang w:val="en-US" w:eastAsia="ko-KR"/>
              </w:rPr>
            </w:pPr>
          </w:p>
        </w:tc>
      </w:tr>
      <w:tr w:rsidR="007E173E" w:rsidRPr="00564A49" w14:paraId="0C3CCD6D" w14:textId="77777777" w:rsidTr="00802F9B">
        <w:trPr>
          <w:cantSplit/>
          <w:trHeight w:val="289"/>
          <w:jc w:val="center"/>
        </w:trPr>
        <w:tc>
          <w:tcPr>
            <w:tcW w:w="7920" w:type="dxa"/>
          </w:tcPr>
          <w:p w14:paraId="317065F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14:paraId="40049E6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B3AF4BF" w14:textId="77777777" w:rsidTr="00802F9B">
        <w:trPr>
          <w:cantSplit/>
          <w:trHeight w:val="289"/>
          <w:jc w:val="center"/>
        </w:trPr>
        <w:tc>
          <w:tcPr>
            <w:tcW w:w="7920" w:type="dxa"/>
          </w:tcPr>
          <w:p w14:paraId="13A18E7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37E22F3C" w14:textId="77777777" w:rsidR="007E173E" w:rsidRPr="00564A49" w:rsidRDefault="007E173E" w:rsidP="00802F9B">
            <w:pPr>
              <w:pStyle w:val="tablecell"/>
              <w:rPr>
                <w:lang w:val="en-US" w:eastAsia="ko-KR"/>
              </w:rPr>
            </w:pPr>
          </w:p>
        </w:tc>
      </w:tr>
      <w:tr w:rsidR="007E173E" w:rsidRPr="00564A49" w14:paraId="0B3D5408" w14:textId="77777777" w:rsidTr="00802F9B">
        <w:trPr>
          <w:cantSplit/>
          <w:trHeight w:val="289"/>
          <w:jc w:val="center"/>
        </w:trPr>
        <w:tc>
          <w:tcPr>
            <w:tcW w:w="7920" w:type="dxa"/>
          </w:tcPr>
          <w:p w14:paraId="1FCC4F6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14:paraId="7C0FF52A" w14:textId="77777777" w:rsidR="007E173E" w:rsidRPr="00564A49" w:rsidRDefault="007E173E" w:rsidP="00802F9B">
            <w:pPr>
              <w:pStyle w:val="tablecell"/>
              <w:rPr>
                <w:lang w:val="en-US" w:eastAsia="ko-KR"/>
              </w:rPr>
            </w:pPr>
          </w:p>
        </w:tc>
      </w:tr>
      <w:tr w:rsidR="007E173E" w:rsidRPr="00564A49" w14:paraId="4C798E62" w14:textId="77777777" w:rsidTr="00802F9B">
        <w:trPr>
          <w:cantSplit/>
          <w:trHeight w:val="289"/>
          <w:jc w:val="center"/>
        </w:trPr>
        <w:tc>
          <w:tcPr>
            <w:tcW w:w="7920" w:type="dxa"/>
          </w:tcPr>
          <w:p w14:paraId="4ACD6F7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14:paraId="463A7A7B" w14:textId="77777777" w:rsidR="007E173E" w:rsidRPr="00564A49" w:rsidRDefault="007E173E" w:rsidP="00802F9B">
            <w:pPr>
              <w:pStyle w:val="tablecell"/>
              <w:rPr>
                <w:lang w:val="en-US" w:eastAsia="ko-KR"/>
              </w:rPr>
            </w:pPr>
          </w:p>
        </w:tc>
      </w:tr>
      <w:tr w:rsidR="007E173E" w:rsidRPr="00564A49" w14:paraId="636D2F71" w14:textId="77777777" w:rsidTr="00802F9B">
        <w:trPr>
          <w:cantSplit/>
          <w:trHeight w:val="289"/>
          <w:jc w:val="center"/>
        </w:trPr>
        <w:tc>
          <w:tcPr>
            <w:tcW w:w="7920" w:type="dxa"/>
          </w:tcPr>
          <w:p w14:paraId="6E582D4D"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14:paraId="47CECBC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108B697" w14:textId="77777777" w:rsidTr="00802F9B">
        <w:trPr>
          <w:cantSplit/>
          <w:trHeight w:val="289"/>
          <w:jc w:val="center"/>
        </w:trPr>
        <w:tc>
          <w:tcPr>
            <w:tcW w:w="7920" w:type="dxa"/>
          </w:tcPr>
          <w:p w14:paraId="6EC1F63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20E7E1C" w14:textId="77777777" w:rsidR="007E173E" w:rsidRPr="00564A49" w:rsidRDefault="007E173E" w:rsidP="00802F9B">
            <w:pPr>
              <w:pStyle w:val="tablecell"/>
              <w:rPr>
                <w:lang w:val="en-US" w:eastAsia="ko-KR"/>
              </w:rPr>
            </w:pPr>
          </w:p>
        </w:tc>
      </w:tr>
      <w:tr w:rsidR="007E173E" w:rsidRPr="00564A49" w14:paraId="64CA0372" w14:textId="77777777" w:rsidTr="00802F9B">
        <w:trPr>
          <w:cantSplit/>
          <w:trHeight w:val="289"/>
          <w:jc w:val="center"/>
        </w:trPr>
        <w:tc>
          <w:tcPr>
            <w:tcW w:w="7920" w:type="dxa"/>
          </w:tcPr>
          <w:p w14:paraId="66517E1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14:paraId="5F5F443F" w14:textId="77777777" w:rsidR="007E173E" w:rsidRPr="00564A49" w:rsidRDefault="007E173E" w:rsidP="00802F9B">
            <w:pPr>
              <w:pStyle w:val="tablecell"/>
              <w:rPr>
                <w:lang w:val="en-US" w:eastAsia="ko-KR"/>
              </w:rPr>
            </w:pPr>
          </w:p>
        </w:tc>
      </w:tr>
      <w:tr w:rsidR="007E173E" w:rsidRPr="00564A49" w14:paraId="18364203" w14:textId="77777777" w:rsidTr="00802F9B">
        <w:trPr>
          <w:cantSplit/>
          <w:trHeight w:val="289"/>
          <w:jc w:val="center"/>
        </w:trPr>
        <w:tc>
          <w:tcPr>
            <w:tcW w:w="7920" w:type="dxa"/>
          </w:tcPr>
          <w:p w14:paraId="34F30F18"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14:paraId="6B96EE06"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6987BC2E" w14:textId="77777777" w:rsidTr="00802F9B">
        <w:trPr>
          <w:cantSplit/>
          <w:trHeight w:val="289"/>
          <w:jc w:val="center"/>
        </w:trPr>
        <w:tc>
          <w:tcPr>
            <w:tcW w:w="7920" w:type="dxa"/>
          </w:tcPr>
          <w:p w14:paraId="748F1AD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14:paraId="3106B62D" w14:textId="77777777" w:rsidR="007E173E" w:rsidRPr="00564A49" w:rsidRDefault="007E173E" w:rsidP="00802F9B">
            <w:pPr>
              <w:pStyle w:val="tableheading"/>
              <w:rPr>
                <w:b w:val="0"/>
                <w:lang w:val="en-US"/>
              </w:rPr>
            </w:pPr>
            <w:r w:rsidRPr="00564A49">
              <w:rPr>
                <w:b w:val="0"/>
                <w:lang w:val="en-US"/>
              </w:rPr>
              <w:t>ue(v)</w:t>
            </w:r>
          </w:p>
        </w:tc>
      </w:tr>
      <w:tr w:rsidR="007E173E" w:rsidRPr="00564A49" w14:paraId="5D925AC2" w14:textId="77777777" w:rsidTr="00802F9B">
        <w:trPr>
          <w:cantSplit/>
          <w:trHeight w:val="289"/>
          <w:jc w:val="center"/>
        </w:trPr>
        <w:tc>
          <w:tcPr>
            <w:tcW w:w="7920" w:type="dxa"/>
          </w:tcPr>
          <w:p w14:paraId="174B16C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14:paraId="36B51FD1" w14:textId="77777777" w:rsidR="007E173E" w:rsidRPr="00564A49" w:rsidRDefault="007E173E" w:rsidP="00802F9B">
            <w:pPr>
              <w:pStyle w:val="tablecell"/>
              <w:rPr>
                <w:lang w:val="en-US"/>
              </w:rPr>
            </w:pPr>
          </w:p>
        </w:tc>
      </w:tr>
      <w:tr w:rsidR="007E173E" w:rsidRPr="00564A49" w14:paraId="1B86DF4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B0A96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14:paraId="5E5FC7F5" w14:textId="77777777" w:rsidR="007E173E" w:rsidRPr="00564A49" w:rsidRDefault="007E173E" w:rsidP="00802F9B">
            <w:pPr>
              <w:pStyle w:val="tablecell"/>
              <w:rPr>
                <w:lang w:val="en-US"/>
              </w:rPr>
            </w:pPr>
            <w:r w:rsidRPr="00564A49">
              <w:rPr>
                <w:lang w:val="en-US"/>
              </w:rPr>
              <w:t>u(1)</w:t>
            </w:r>
          </w:p>
        </w:tc>
      </w:tr>
      <w:tr w:rsidR="007E173E" w:rsidRPr="00564A49" w14:paraId="264EB02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030F93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14:paraId="11D4A871" w14:textId="77777777" w:rsidR="007E173E" w:rsidRPr="00564A49" w:rsidRDefault="007E173E" w:rsidP="00802F9B">
            <w:pPr>
              <w:pStyle w:val="tablecell"/>
              <w:rPr>
                <w:lang w:val="en-US"/>
              </w:rPr>
            </w:pPr>
          </w:p>
        </w:tc>
      </w:tr>
      <w:tr w:rsidR="007E173E" w:rsidRPr="00564A49" w14:paraId="6390877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3C8650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14:paraId="29D821AC" w14:textId="77777777" w:rsidR="007E173E" w:rsidRPr="00564A49" w:rsidRDefault="007E173E" w:rsidP="00802F9B">
            <w:pPr>
              <w:pStyle w:val="tablecell"/>
              <w:rPr>
                <w:lang w:val="en-US"/>
              </w:rPr>
            </w:pPr>
            <w:r w:rsidRPr="00564A49">
              <w:rPr>
                <w:lang w:val="en-US"/>
              </w:rPr>
              <w:t>u(2)</w:t>
            </w:r>
          </w:p>
        </w:tc>
      </w:tr>
      <w:tr w:rsidR="007E173E" w:rsidRPr="00564A49" w14:paraId="0F46AB04" w14:textId="77777777" w:rsidTr="00802F9B">
        <w:trPr>
          <w:cantSplit/>
          <w:trHeight w:val="289"/>
          <w:jc w:val="center"/>
        </w:trPr>
        <w:tc>
          <w:tcPr>
            <w:tcW w:w="7920" w:type="dxa"/>
          </w:tcPr>
          <w:p w14:paraId="3AA8F09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14:paraId="7E2291F7" w14:textId="77777777" w:rsidR="007E173E" w:rsidRPr="00564A49" w:rsidRDefault="007E173E" w:rsidP="00802F9B">
            <w:pPr>
              <w:pStyle w:val="tablecell"/>
              <w:rPr>
                <w:lang w:val="en-US"/>
              </w:rPr>
            </w:pPr>
          </w:p>
        </w:tc>
      </w:tr>
      <w:tr w:rsidR="007E173E" w:rsidRPr="00564A49" w14:paraId="6139A83F" w14:textId="77777777" w:rsidTr="00802F9B">
        <w:trPr>
          <w:cantSplit/>
          <w:trHeight w:val="289"/>
          <w:jc w:val="center"/>
        </w:trPr>
        <w:tc>
          <w:tcPr>
            <w:tcW w:w="7920" w:type="dxa"/>
          </w:tcPr>
          <w:p w14:paraId="251B7CB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14:paraId="2A8C3E2A" w14:textId="77777777" w:rsidR="007E173E" w:rsidRPr="00564A49" w:rsidRDefault="007E173E" w:rsidP="00802F9B">
            <w:pPr>
              <w:pStyle w:val="tablecell"/>
              <w:rPr>
                <w:lang w:val="en-US"/>
              </w:rPr>
            </w:pPr>
            <w:r w:rsidRPr="00564A49">
              <w:rPr>
                <w:lang w:val="en-US"/>
              </w:rPr>
              <w:t>u(v)</w:t>
            </w:r>
          </w:p>
        </w:tc>
      </w:tr>
      <w:tr w:rsidR="007E173E" w:rsidRPr="00564A49" w14:paraId="7E403374" w14:textId="77777777" w:rsidTr="00802F9B">
        <w:trPr>
          <w:cantSplit/>
          <w:trHeight w:val="289"/>
          <w:jc w:val="center"/>
        </w:trPr>
        <w:tc>
          <w:tcPr>
            <w:tcW w:w="7920" w:type="dxa"/>
          </w:tcPr>
          <w:p w14:paraId="7BF874A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14:paraId="05A0A0A9" w14:textId="77777777" w:rsidR="007E173E" w:rsidRPr="00564A49" w:rsidRDefault="007E173E" w:rsidP="00802F9B">
            <w:pPr>
              <w:pStyle w:val="tablecell"/>
              <w:rPr>
                <w:lang w:val="en-US"/>
              </w:rPr>
            </w:pPr>
          </w:p>
        </w:tc>
      </w:tr>
      <w:tr w:rsidR="007E173E" w:rsidRPr="00564A49" w14:paraId="13B397C4" w14:textId="77777777" w:rsidTr="00802F9B">
        <w:trPr>
          <w:cantSplit/>
          <w:trHeight w:val="289"/>
          <w:jc w:val="center"/>
        </w:trPr>
        <w:tc>
          <w:tcPr>
            <w:tcW w:w="7920" w:type="dxa"/>
          </w:tcPr>
          <w:p w14:paraId="0002F4F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14:paraId="0C7C32C0" w14:textId="77777777" w:rsidR="007E173E" w:rsidRPr="00564A49" w:rsidRDefault="007E173E" w:rsidP="00802F9B">
            <w:pPr>
              <w:pStyle w:val="tablecell"/>
              <w:rPr>
                <w:lang w:val="en-US"/>
              </w:rPr>
            </w:pPr>
            <w:r w:rsidRPr="00564A49">
              <w:rPr>
                <w:lang w:val="en-US"/>
              </w:rPr>
              <w:t>u(1)</w:t>
            </w:r>
          </w:p>
        </w:tc>
      </w:tr>
      <w:tr w:rsidR="007E173E" w:rsidRPr="00564A49" w14:paraId="5FEE8EF0" w14:textId="77777777" w:rsidTr="00802F9B">
        <w:trPr>
          <w:cantSplit/>
          <w:trHeight w:val="289"/>
          <w:jc w:val="center"/>
        </w:trPr>
        <w:tc>
          <w:tcPr>
            <w:tcW w:w="7920" w:type="dxa"/>
          </w:tcPr>
          <w:p w14:paraId="6BD1FB5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14:paraId="71A4F241" w14:textId="77777777" w:rsidR="007E173E" w:rsidRPr="00564A49" w:rsidRDefault="007E173E" w:rsidP="00802F9B">
            <w:pPr>
              <w:pStyle w:val="tablecell"/>
              <w:rPr>
                <w:lang w:val="en-US"/>
              </w:rPr>
            </w:pPr>
          </w:p>
        </w:tc>
      </w:tr>
      <w:tr w:rsidR="007E173E" w:rsidRPr="00564A49" w14:paraId="6D833140" w14:textId="77777777" w:rsidTr="00802F9B">
        <w:trPr>
          <w:cantSplit/>
          <w:trHeight w:val="289"/>
          <w:jc w:val="center"/>
        </w:trPr>
        <w:tc>
          <w:tcPr>
            <w:tcW w:w="7920" w:type="dxa"/>
          </w:tcPr>
          <w:p w14:paraId="5DEE799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14:paraId="20BC2925" w14:textId="77777777" w:rsidR="007E173E" w:rsidRPr="00564A49" w:rsidRDefault="007E173E" w:rsidP="00802F9B">
            <w:pPr>
              <w:pStyle w:val="tablecell"/>
              <w:rPr>
                <w:lang w:val="en-US"/>
              </w:rPr>
            </w:pPr>
          </w:p>
        </w:tc>
      </w:tr>
      <w:tr w:rsidR="007E173E" w:rsidRPr="00564A49" w14:paraId="578D4B48" w14:textId="77777777" w:rsidTr="00802F9B">
        <w:trPr>
          <w:cantSplit/>
          <w:trHeight w:val="289"/>
          <w:jc w:val="center"/>
        </w:trPr>
        <w:tc>
          <w:tcPr>
            <w:tcW w:w="7920" w:type="dxa"/>
          </w:tcPr>
          <w:p w14:paraId="5D05690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14:paraId="339ADFED" w14:textId="77777777" w:rsidR="007E173E" w:rsidRPr="00564A49" w:rsidRDefault="007E173E" w:rsidP="00802F9B">
            <w:pPr>
              <w:pStyle w:val="tablecell"/>
              <w:rPr>
                <w:lang w:val="en-US"/>
              </w:rPr>
            </w:pPr>
          </w:p>
        </w:tc>
      </w:tr>
      <w:tr w:rsidR="007E173E" w:rsidRPr="00564A49" w14:paraId="6C5515B0" w14:textId="77777777" w:rsidTr="00802F9B">
        <w:trPr>
          <w:cantSplit/>
          <w:trHeight w:val="289"/>
          <w:jc w:val="center"/>
        </w:trPr>
        <w:tc>
          <w:tcPr>
            <w:tcW w:w="7920" w:type="dxa"/>
          </w:tcPr>
          <w:p w14:paraId="628DEE3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14:paraId="79F94EE8" w14:textId="77777777" w:rsidR="007E173E" w:rsidRPr="00564A49" w:rsidRDefault="007E173E" w:rsidP="00802F9B">
            <w:pPr>
              <w:pStyle w:val="tablecell"/>
              <w:rPr>
                <w:lang w:val="en-US"/>
              </w:rPr>
            </w:pPr>
            <w:r w:rsidRPr="00564A49">
              <w:rPr>
                <w:lang w:val="en-US"/>
              </w:rPr>
              <w:t>u(v)</w:t>
            </w:r>
          </w:p>
        </w:tc>
      </w:tr>
      <w:tr w:rsidR="007E173E" w:rsidRPr="00564A49" w14:paraId="2FF0DCCF" w14:textId="77777777" w:rsidTr="00802F9B">
        <w:trPr>
          <w:cantSplit/>
          <w:trHeight w:val="289"/>
          <w:jc w:val="center"/>
        </w:trPr>
        <w:tc>
          <w:tcPr>
            <w:tcW w:w="7920" w:type="dxa"/>
          </w:tcPr>
          <w:p w14:paraId="172DE11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14:paraId="56204B2D" w14:textId="77777777" w:rsidR="007E173E" w:rsidRPr="00564A49" w:rsidRDefault="007E173E" w:rsidP="00802F9B">
            <w:pPr>
              <w:pStyle w:val="tablecell"/>
              <w:rPr>
                <w:lang w:val="en-US"/>
              </w:rPr>
            </w:pPr>
          </w:p>
        </w:tc>
      </w:tr>
      <w:tr w:rsidR="007E173E" w:rsidRPr="00564A49" w14:paraId="01EA6EC0" w14:textId="77777777" w:rsidTr="00802F9B">
        <w:trPr>
          <w:cantSplit/>
          <w:trHeight w:val="289"/>
          <w:jc w:val="center"/>
        </w:trPr>
        <w:tc>
          <w:tcPr>
            <w:tcW w:w="7920" w:type="dxa"/>
          </w:tcPr>
          <w:p w14:paraId="4653B46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14:paraId="143CF75D" w14:textId="77777777" w:rsidR="007E173E" w:rsidRPr="00564A49" w:rsidRDefault="007E173E" w:rsidP="00802F9B">
            <w:pPr>
              <w:pStyle w:val="tablecell"/>
              <w:rPr>
                <w:lang w:val="en-US"/>
              </w:rPr>
            </w:pPr>
          </w:p>
        </w:tc>
      </w:tr>
      <w:tr w:rsidR="007E173E" w:rsidRPr="00564A49" w14:paraId="24336E86" w14:textId="77777777" w:rsidTr="00802F9B">
        <w:trPr>
          <w:cantSplit/>
          <w:trHeight w:val="289"/>
          <w:jc w:val="center"/>
        </w:trPr>
        <w:tc>
          <w:tcPr>
            <w:tcW w:w="7920" w:type="dxa"/>
          </w:tcPr>
          <w:p w14:paraId="19A7659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14:paraId="45F0066D" w14:textId="77777777" w:rsidR="007E173E" w:rsidRPr="00564A49" w:rsidRDefault="007E173E" w:rsidP="00802F9B">
            <w:pPr>
              <w:pStyle w:val="tablecell"/>
              <w:rPr>
                <w:lang w:val="en-US"/>
              </w:rPr>
            </w:pPr>
            <w:r w:rsidRPr="00564A49">
              <w:rPr>
                <w:lang w:val="en-US"/>
              </w:rPr>
              <w:t>ue(v)</w:t>
            </w:r>
          </w:p>
        </w:tc>
      </w:tr>
      <w:tr w:rsidR="007E173E" w:rsidRPr="00564A49" w14:paraId="5F74FD04" w14:textId="77777777" w:rsidTr="00802F9B">
        <w:trPr>
          <w:cantSplit/>
          <w:trHeight w:val="289"/>
          <w:jc w:val="center"/>
        </w:trPr>
        <w:tc>
          <w:tcPr>
            <w:tcW w:w="7920" w:type="dxa"/>
          </w:tcPr>
          <w:p w14:paraId="6423C5D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14:paraId="4B6AE8E2" w14:textId="77777777" w:rsidR="007E173E" w:rsidRPr="00564A49" w:rsidRDefault="007E173E" w:rsidP="00802F9B">
            <w:pPr>
              <w:pStyle w:val="tablecell"/>
              <w:rPr>
                <w:lang w:val="en-US"/>
              </w:rPr>
            </w:pPr>
            <w:r w:rsidRPr="00564A49">
              <w:rPr>
                <w:lang w:val="en-US"/>
              </w:rPr>
              <w:t>ue(v)</w:t>
            </w:r>
          </w:p>
        </w:tc>
      </w:tr>
      <w:tr w:rsidR="007E173E" w:rsidRPr="00564A49" w14:paraId="5A6D4B66" w14:textId="77777777" w:rsidTr="00802F9B">
        <w:trPr>
          <w:cantSplit/>
          <w:trHeight w:val="289"/>
          <w:jc w:val="center"/>
        </w:trPr>
        <w:tc>
          <w:tcPr>
            <w:tcW w:w="7920" w:type="dxa"/>
          </w:tcPr>
          <w:p w14:paraId="261B774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14:paraId="06BB4C5D" w14:textId="77777777" w:rsidR="007E173E" w:rsidRPr="00564A49" w:rsidRDefault="007E173E" w:rsidP="00802F9B">
            <w:pPr>
              <w:pStyle w:val="tablecell"/>
              <w:rPr>
                <w:lang w:val="en-US"/>
              </w:rPr>
            </w:pPr>
          </w:p>
        </w:tc>
      </w:tr>
      <w:tr w:rsidR="007E173E" w:rsidRPr="00564A49" w14:paraId="523F90C2" w14:textId="77777777" w:rsidTr="00802F9B">
        <w:trPr>
          <w:cantSplit/>
          <w:trHeight w:val="289"/>
          <w:jc w:val="center"/>
        </w:trPr>
        <w:tc>
          <w:tcPr>
            <w:tcW w:w="7920" w:type="dxa"/>
          </w:tcPr>
          <w:p w14:paraId="2DF26A1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14:paraId="47DBB1C4" w14:textId="77777777" w:rsidR="007E173E" w:rsidRPr="00564A49" w:rsidRDefault="007E173E" w:rsidP="00802F9B">
            <w:pPr>
              <w:pStyle w:val="tablecell"/>
              <w:rPr>
                <w:lang w:val="en-US"/>
              </w:rPr>
            </w:pPr>
          </w:p>
        </w:tc>
      </w:tr>
      <w:tr w:rsidR="007E173E" w:rsidRPr="00564A49" w14:paraId="68D53ECF" w14:textId="77777777" w:rsidTr="00802F9B">
        <w:trPr>
          <w:cantSplit/>
          <w:trHeight w:val="289"/>
          <w:jc w:val="center"/>
        </w:trPr>
        <w:tc>
          <w:tcPr>
            <w:tcW w:w="7920" w:type="dxa"/>
          </w:tcPr>
          <w:p w14:paraId="6BA1332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14:paraId="223510E1" w14:textId="77777777" w:rsidR="007E173E" w:rsidRPr="00564A49" w:rsidRDefault="007E173E" w:rsidP="00802F9B">
            <w:pPr>
              <w:pStyle w:val="tablecell"/>
              <w:rPr>
                <w:lang w:val="en-US"/>
              </w:rPr>
            </w:pPr>
          </w:p>
        </w:tc>
      </w:tr>
      <w:tr w:rsidR="007E173E" w:rsidRPr="00564A49" w14:paraId="793E6567" w14:textId="77777777" w:rsidTr="00802F9B">
        <w:trPr>
          <w:cantSplit/>
          <w:trHeight w:val="289"/>
          <w:jc w:val="center"/>
        </w:trPr>
        <w:tc>
          <w:tcPr>
            <w:tcW w:w="7920" w:type="dxa"/>
          </w:tcPr>
          <w:p w14:paraId="57D7787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14:paraId="003480D0" w14:textId="77777777" w:rsidR="007E173E" w:rsidRPr="00564A49" w:rsidRDefault="007E173E" w:rsidP="00802F9B">
            <w:pPr>
              <w:pStyle w:val="tablecell"/>
              <w:rPr>
                <w:lang w:val="en-US"/>
              </w:rPr>
            </w:pPr>
            <w:r w:rsidRPr="00564A49">
              <w:rPr>
                <w:lang w:val="en-US"/>
              </w:rPr>
              <w:t>u(v)</w:t>
            </w:r>
          </w:p>
        </w:tc>
      </w:tr>
      <w:tr w:rsidR="007E173E" w:rsidRPr="00564A49" w14:paraId="56644F12" w14:textId="77777777" w:rsidTr="00802F9B">
        <w:trPr>
          <w:cantSplit/>
          <w:trHeight w:val="289"/>
          <w:jc w:val="center"/>
        </w:trPr>
        <w:tc>
          <w:tcPr>
            <w:tcW w:w="7920" w:type="dxa"/>
          </w:tcPr>
          <w:p w14:paraId="69C5295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14:paraId="4BCEC4E4" w14:textId="77777777" w:rsidR="007E173E" w:rsidRPr="00564A49" w:rsidRDefault="007E173E" w:rsidP="00802F9B">
            <w:pPr>
              <w:pStyle w:val="tablecell"/>
              <w:rPr>
                <w:lang w:val="en-US"/>
              </w:rPr>
            </w:pPr>
          </w:p>
        </w:tc>
      </w:tr>
      <w:tr w:rsidR="007E173E" w:rsidRPr="00564A49" w14:paraId="657A9B91" w14:textId="77777777" w:rsidTr="00802F9B">
        <w:trPr>
          <w:cantSplit/>
          <w:trHeight w:val="289"/>
          <w:jc w:val="center"/>
        </w:trPr>
        <w:tc>
          <w:tcPr>
            <w:tcW w:w="7920" w:type="dxa"/>
          </w:tcPr>
          <w:p w14:paraId="613A431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14:paraId="132DF772" w14:textId="77777777" w:rsidR="007E173E" w:rsidRPr="00564A49" w:rsidRDefault="007E173E" w:rsidP="00802F9B">
            <w:pPr>
              <w:pStyle w:val="tablecell"/>
              <w:rPr>
                <w:lang w:val="en-US"/>
              </w:rPr>
            </w:pPr>
            <w:r w:rsidRPr="00564A49">
              <w:rPr>
                <w:lang w:val="en-US"/>
              </w:rPr>
              <w:t>u(v)</w:t>
            </w:r>
          </w:p>
        </w:tc>
      </w:tr>
      <w:tr w:rsidR="007E173E" w:rsidRPr="00564A49" w14:paraId="7FBAEF20" w14:textId="77777777" w:rsidTr="00802F9B">
        <w:trPr>
          <w:cantSplit/>
          <w:trHeight w:val="289"/>
          <w:jc w:val="center"/>
        </w:trPr>
        <w:tc>
          <w:tcPr>
            <w:tcW w:w="7920" w:type="dxa"/>
          </w:tcPr>
          <w:p w14:paraId="2BAEEAA2"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14:paraId="706C2456" w14:textId="77777777" w:rsidR="007E173E" w:rsidRPr="00564A49" w:rsidRDefault="007E173E" w:rsidP="00802F9B">
            <w:pPr>
              <w:pStyle w:val="tablecell"/>
              <w:rPr>
                <w:lang w:val="en-US"/>
              </w:rPr>
            </w:pPr>
            <w:r w:rsidRPr="00564A49">
              <w:rPr>
                <w:lang w:val="en-US"/>
              </w:rPr>
              <w:t>u(1)</w:t>
            </w:r>
          </w:p>
        </w:tc>
      </w:tr>
      <w:tr w:rsidR="007E173E" w:rsidRPr="00564A49" w14:paraId="43073A31" w14:textId="77777777" w:rsidTr="00802F9B">
        <w:trPr>
          <w:cantSplit/>
          <w:trHeight w:val="289"/>
          <w:jc w:val="center"/>
        </w:trPr>
        <w:tc>
          <w:tcPr>
            <w:tcW w:w="7920" w:type="dxa"/>
          </w:tcPr>
          <w:p w14:paraId="41749071"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14:paraId="2FD61598" w14:textId="77777777" w:rsidR="007E173E" w:rsidRPr="00564A49" w:rsidRDefault="007E173E" w:rsidP="00802F9B">
            <w:pPr>
              <w:pStyle w:val="tablecell"/>
              <w:rPr>
                <w:lang w:val="en-US"/>
              </w:rPr>
            </w:pPr>
          </w:p>
        </w:tc>
      </w:tr>
      <w:tr w:rsidR="007E173E" w:rsidRPr="00564A49" w14:paraId="1CFD589B" w14:textId="77777777" w:rsidTr="00802F9B">
        <w:trPr>
          <w:cantSplit/>
          <w:trHeight w:val="289"/>
          <w:jc w:val="center"/>
        </w:trPr>
        <w:tc>
          <w:tcPr>
            <w:tcW w:w="7920" w:type="dxa"/>
          </w:tcPr>
          <w:p w14:paraId="075038B4"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14:paraId="2B9C0F22" w14:textId="77777777" w:rsidR="007E173E" w:rsidRPr="00564A49" w:rsidRDefault="007E173E" w:rsidP="00802F9B">
            <w:pPr>
              <w:pStyle w:val="tablecell"/>
              <w:rPr>
                <w:lang w:val="en-US"/>
              </w:rPr>
            </w:pPr>
            <w:r w:rsidRPr="00564A49">
              <w:rPr>
                <w:lang w:val="en-US"/>
              </w:rPr>
              <w:t>u(1)</w:t>
            </w:r>
          </w:p>
        </w:tc>
      </w:tr>
      <w:tr w:rsidR="007E173E" w:rsidRPr="00564A49" w14:paraId="677CDB7E" w14:textId="77777777" w:rsidTr="00802F9B">
        <w:trPr>
          <w:cantSplit/>
          <w:trHeight w:val="289"/>
          <w:jc w:val="center"/>
        </w:trPr>
        <w:tc>
          <w:tcPr>
            <w:tcW w:w="7920" w:type="dxa"/>
          </w:tcPr>
          <w:p w14:paraId="3E3CF033"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14:paraId="42D7AFB7" w14:textId="77777777" w:rsidR="007E173E" w:rsidRPr="00564A49" w:rsidRDefault="007E173E" w:rsidP="00802F9B">
            <w:pPr>
              <w:pStyle w:val="tablecell"/>
              <w:rPr>
                <w:lang w:val="en-US"/>
              </w:rPr>
            </w:pPr>
          </w:p>
        </w:tc>
      </w:tr>
      <w:tr w:rsidR="007E173E" w:rsidRPr="00564A49" w14:paraId="3BA0A015" w14:textId="77777777" w:rsidTr="00802F9B">
        <w:trPr>
          <w:cantSplit/>
          <w:trHeight w:val="289"/>
          <w:jc w:val="center"/>
        </w:trPr>
        <w:tc>
          <w:tcPr>
            <w:tcW w:w="7920" w:type="dxa"/>
          </w:tcPr>
          <w:p w14:paraId="3BFD4CB6"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14:paraId="7F74B715" w14:textId="77777777" w:rsidR="007E173E" w:rsidRPr="00564A49" w:rsidRDefault="007E173E" w:rsidP="00802F9B">
            <w:pPr>
              <w:pStyle w:val="tablecell"/>
              <w:rPr>
                <w:lang w:val="en-US"/>
              </w:rPr>
            </w:pPr>
            <w:r w:rsidRPr="00564A49">
              <w:rPr>
                <w:lang w:val="en-US"/>
              </w:rPr>
              <w:t>ue(v)</w:t>
            </w:r>
          </w:p>
        </w:tc>
      </w:tr>
      <w:tr w:rsidR="007E173E" w:rsidRPr="00564A49" w14:paraId="56D10F9F" w14:textId="77777777" w:rsidTr="00802F9B">
        <w:trPr>
          <w:cantSplit/>
          <w:trHeight w:val="289"/>
          <w:jc w:val="center"/>
        </w:trPr>
        <w:tc>
          <w:tcPr>
            <w:tcW w:w="7920" w:type="dxa"/>
          </w:tcPr>
          <w:p w14:paraId="1C2A1E6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14:paraId="16DDD214" w14:textId="77777777" w:rsidR="007E173E" w:rsidRPr="00564A49" w:rsidRDefault="007E173E" w:rsidP="00802F9B">
            <w:pPr>
              <w:pStyle w:val="tablecell"/>
              <w:rPr>
                <w:lang w:val="en-US"/>
              </w:rPr>
            </w:pPr>
          </w:p>
        </w:tc>
      </w:tr>
      <w:tr w:rsidR="007E173E" w:rsidRPr="00564A49" w14:paraId="456F8E69" w14:textId="77777777" w:rsidTr="00802F9B">
        <w:trPr>
          <w:cantSplit/>
          <w:trHeight w:val="289"/>
          <w:jc w:val="center"/>
        </w:trPr>
        <w:tc>
          <w:tcPr>
            <w:tcW w:w="7920" w:type="dxa"/>
          </w:tcPr>
          <w:p w14:paraId="2D51361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F958081" w14:textId="77777777" w:rsidR="007E173E" w:rsidRPr="00564A49" w:rsidRDefault="007E173E" w:rsidP="00802F9B">
            <w:pPr>
              <w:pStyle w:val="tablecell"/>
              <w:rPr>
                <w:lang w:val="en-US"/>
              </w:rPr>
            </w:pPr>
          </w:p>
        </w:tc>
      </w:tr>
      <w:tr w:rsidR="007E173E" w:rsidRPr="00564A49" w14:paraId="52B93DB9" w14:textId="77777777" w:rsidTr="00802F9B">
        <w:trPr>
          <w:cantSplit/>
          <w:trHeight w:val="289"/>
          <w:jc w:val="center"/>
        </w:trPr>
        <w:tc>
          <w:tcPr>
            <w:tcW w:w="7920" w:type="dxa"/>
          </w:tcPr>
          <w:p w14:paraId="63B718C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14:paraId="023F5555" w14:textId="77777777" w:rsidR="007E173E" w:rsidRPr="00564A49" w:rsidRDefault="007E173E" w:rsidP="00802F9B">
            <w:pPr>
              <w:pStyle w:val="tablecell"/>
              <w:rPr>
                <w:lang w:val="en-US"/>
              </w:rPr>
            </w:pPr>
          </w:p>
        </w:tc>
      </w:tr>
      <w:tr w:rsidR="007E173E" w:rsidRPr="00564A49" w14:paraId="30B44D8D" w14:textId="77777777" w:rsidTr="00802F9B">
        <w:trPr>
          <w:cantSplit/>
          <w:trHeight w:val="289"/>
          <w:jc w:val="center"/>
        </w:trPr>
        <w:tc>
          <w:tcPr>
            <w:tcW w:w="7920" w:type="dxa"/>
          </w:tcPr>
          <w:p w14:paraId="2781C39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14:paraId="383A53F9" w14:textId="77777777" w:rsidR="007E173E" w:rsidRPr="00564A49" w:rsidRDefault="007E173E" w:rsidP="00802F9B">
            <w:pPr>
              <w:pStyle w:val="tablecell"/>
              <w:rPr>
                <w:lang w:val="en-US"/>
              </w:rPr>
            </w:pPr>
            <w:r w:rsidRPr="00564A49">
              <w:rPr>
                <w:lang w:val="en-US" w:eastAsia="ko-KR"/>
              </w:rPr>
              <w:t>u(1)</w:t>
            </w:r>
          </w:p>
        </w:tc>
      </w:tr>
      <w:tr w:rsidR="007E173E" w:rsidRPr="00564A49" w14:paraId="15F287F3" w14:textId="77777777" w:rsidTr="00802F9B">
        <w:trPr>
          <w:cantSplit/>
          <w:trHeight w:val="289"/>
          <w:jc w:val="center"/>
        </w:trPr>
        <w:tc>
          <w:tcPr>
            <w:tcW w:w="7920" w:type="dxa"/>
          </w:tcPr>
          <w:p w14:paraId="100FE8C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4D60CF03" w14:textId="77777777" w:rsidR="007E173E" w:rsidRPr="00564A49" w:rsidRDefault="007E173E" w:rsidP="00802F9B">
            <w:pPr>
              <w:pStyle w:val="tablecell"/>
              <w:rPr>
                <w:lang w:val="en-US"/>
              </w:rPr>
            </w:pPr>
          </w:p>
        </w:tc>
      </w:tr>
      <w:tr w:rsidR="007E173E" w:rsidRPr="00564A49" w14:paraId="31EB30F2" w14:textId="77777777" w:rsidTr="00802F9B">
        <w:trPr>
          <w:cantSplit/>
          <w:trHeight w:val="289"/>
          <w:jc w:val="center"/>
        </w:trPr>
        <w:tc>
          <w:tcPr>
            <w:tcW w:w="7920" w:type="dxa"/>
          </w:tcPr>
          <w:p w14:paraId="1456314C"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14:paraId="49ADF70B" w14:textId="77777777" w:rsidR="007E173E" w:rsidRPr="00564A49" w:rsidRDefault="007E173E" w:rsidP="00802F9B">
            <w:pPr>
              <w:pStyle w:val="tablecell"/>
              <w:rPr>
                <w:lang w:val="en-US"/>
              </w:rPr>
            </w:pPr>
          </w:p>
        </w:tc>
      </w:tr>
      <w:tr w:rsidR="007E173E" w:rsidRPr="00564A49" w14:paraId="68C53703" w14:textId="77777777" w:rsidTr="00802F9B">
        <w:trPr>
          <w:cantSplit/>
          <w:trHeight w:val="289"/>
          <w:jc w:val="center"/>
        </w:trPr>
        <w:tc>
          <w:tcPr>
            <w:tcW w:w="7920" w:type="dxa"/>
          </w:tcPr>
          <w:p w14:paraId="26C1867D"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14:paraId="69512354" w14:textId="77777777" w:rsidR="007E173E" w:rsidRPr="00564A49" w:rsidRDefault="007E173E" w:rsidP="00802F9B">
            <w:pPr>
              <w:pStyle w:val="tablecell"/>
              <w:rPr>
                <w:lang w:val="en-US"/>
              </w:rPr>
            </w:pPr>
            <w:r w:rsidRPr="00564A49">
              <w:rPr>
                <w:lang w:val="en-US"/>
              </w:rPr>
              <w:t>u(1)</w:t>
            </w:r>
          </w:p>
        </w:tc>
      </w:tr>
      <w:tr w:rsidR="007E173E" w:rsidRPr="00564A49" w14:paraId="4E1492E8" w14:textId="77777777" w:rsidTr="00802F9B">
        <w:trPr>
          <w:cantSplit/>
          <w:trHeight w:val="289"/>
          <w:jc w:val="center"/>
        </w:trPr>
        <w:tc>
          <w:tcPr>
            <w:tcW w:w="7920" w:type="dxa"/>
          </w:tcPr>
          <w:p w14:paraId="70DC64B3"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14:paraId="52101579" w14:textId="77777777" w:rsidR="007E173E" w:rsidRPr="00564A49" w:rsidRDefault="007E173E" w:rsidP="00802F9B">
            <w:pPr>
              <w:pStyle w:val="tablecell"/>
              <w:rPr>
                <w:lang w:val="en-US"/>
              </w:rPr>
            </w:pPr>
          </w:p>
        </w:tc>
      </w:tr>
      <w:tr w:rsidR="007E173E" w:rsidRPr="00564A49" w14:paraId="0FDE50D3" w14:textId="77777777" w:rsidTr="00802F9B">
        <w:trPr>
          <w:cantSplit/>
          <w:trHeight w:val="289"/>
          <w:jc w:val="center"/>
        </w:trPr>
        <w:tc>
          <w:tcPr>
            <w:tcW w:w="7920" w:type="dxa"/>
          </w:tcPr>
          <w:p w14:paraId="0654A0DB"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14:paraId="77ABAB7A" w14:textId="77777777" w:rsidR="007E173E" w:rsidRPr="00564A49" w:rsidRDefault="007E173E" w:rsidP="00802F9B">
            <w:pPr>
              <w:pStyle w:val="tablecell"/>
              <w:rPr>
                <w:lang w:val="en-US"/>
              </w:rPr>
            </w:pPr>
          </w:p>
        </w:tc>
      </w:tr>
      <w:tr w:rsidR="007E173E" w:rsidRPr="00564A49" w14:paraId="1A8503C8" w14:textId="77777777" w:rsidTr="00802F9B">
        <w:trPr>
          <w:cantSplit/>
          <w:trHeight w:val="289"/>
          <w:jc w:val="center"/>
        </w:trPr>
        <w:tc>
          <w:tcPr>
            <w:tcW w:w="7920" w:type="dxa"/>
          </w:tcPr>
          <w:p w14:paraId="5ECF5889"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14:paraId="53846E37" w14:textId="77777777" w:rsidR="007E173E" w:rsidRPr="00564A49" w:rsidRDefault="007E173E" w:rsidP="00802F9B">
            <w:pPr>
              <w:pStyle w:val="tablecell"/>
              <w:rPr>
                <w:lang w:val="en-US"/>
              </w:rPr>
            </w:pPr>
            <w:r w:rsidRPr="00564A49">
              <w:rPr>
                <w:lang w:val="en-US" w:eastAsia="ko-KR"/>
              </w:rPr>
              <w:t>u(v)</w:t>
            </w:r>
          </w:p>
        </w:tc>
      </w:tr>
      <w:tr w:rsidR="007E173E" w:rsidRPr="00564A49" w14:paraId="4FB6959B" w14:textId="77777777" w:rsidTr="00802F9B">
        <w:trPr>
          <w:cantSplit/>
          <w:trHeight w:val="289"/>
          <w:jc w:val="center"/>
        </w:trPr>
        <w:tc>
          <w:tcPr>
            <w:tcW w:w="7920" w:type="dxa"/>
          </w:tcPr>
          <w:p w14:paraId="7BEED44A" w14:textId="77777777"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14:paraId="14530369" w14:textId="77777777" w:rsidR="007E173E" w:rsidRPr="00564A49" w:rsidRDefault="007E173E" w:rsidP="00802F9B">
            <w:pPr>
              <w:pStyle w:val="tablecell"/>
              <w:rPr>
                <w:lang w:val="en-US" w:eastAsia="ko-KR"/>
              </w:rPr>
            </w:pPr>
          </w:p>
        </w:tc>
      </w:tr>
      <w:tr w:rsidR="007E173E" w:rsidRPr="00564A49" w14:paraId="7A95BD41" w14:textId="77777777" w:rsidTr="00802F9B">
        <w:trPr>
          <w:cantSplit/>
          <w:trHeight w:val="289"/>
          <w:jc w:val="center"/>
        </w:trPr>
        <w:tc>
          <w:tcPr>
            <w:tcW w:w="7920" w:type="dxa"/>
          </w:tcPr>
          <w:p w14:paraId="2A963992"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14:paraId="602B5CD8" w14:textId="77777777" w:rsidR="007E173E" w:rsidRPr="00564A49" w:rsidRDefault="007E173E" w:rsidP="00802F9B">
            <w:pPr>
              <w:pStyle w:val="tablecell"/>
              <w:rPr>
                <w:lang w:val="en-US"/>
              </w:rPr>
            </w:pPr>
          </w:p>
        </w:tc>
      </w:tr>
      <w:tr w:rsidR="007E173E" w:rsidRPr="00564A49" w14:paraId="0EDB5C8A" w14:textId="77777777" w:rsidTr="00802F9B">
        <w:trPr>
          <w:cantSplit/>
          <w:trHeight w:val="289"/>
          <w:jc w:val="center"/>
        </w:trPr>
        <w:tc>
          <w:tcPr>
            <w:tcW w:w="7920" w:type="dxa"/>
          </w:tcPr>
          <w:p w14:paraId="5D8A714E"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14:paraId="23299F92" w14:textId="77777777" w:rsidR="007E173E" w:rsidRPr="00564A49" w:rsidRDefault="007E173E" w:rsidP="00802F9B">
            <w:pPr>
              <w:pStyle w:val="tablecell"/>
              <w:rPr>
                <w:lang w:val="en-US"/>
              </w:rPr>
            </w:pPr>
            <w:r w:rsidRPr="00564A49">
              <w:rPr>
                <w:lang w:val="en-US" w:eastAsia="ko-KR"/>
              </w:rPr>
              <w:t>u(v)</w:t>
            </w:r>
          </w:p>
        </w:tc>
      </w:tr>
      <w:tr w:rsidR="007E173E" w:rsidRPr="00564A49" w14:paraId="2B9A0EC4" w14:textId="77777777" w:rsidTr="00802F9B">
        <w:trPr>
          <w:cantSplit/>
          <w:trHeight w:val="289"/>
          <w:jc w:val="center"/>
        </w:trPr>
        <w:tc>
          <w:tcPr>
            <w:tcW w:w="7920" w:type="dxa"/>
          </w:tcPr>
          <w:p w14:paraId="1079CBF7"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B926E31" w14:textId="77777777" w:rsidR="007E173E" w:rsidRPr="00564A49" w:rsidRDefault="007E173E" w:rsidP="00802F9B">
            <w:pPr>
              <w:pStyle w:val="tablecell"/>
              <w:rPr>
                <w:lang w:val="en-US"/>
              </w:rPr>
            </w:pPr>
          </w:p>
        </w:tc>
      </w:tr>
      <w:tr w:rsidR="007E173E" w:rsidRPr="00564A49" w14:paraId="345C1E7C" w14:textId="77777777" w:rsidTr="00802F9B">
        <w:trPr>
          <w:cantSplit/>
          <w:trHeight w:val="289"/>
          <w:jc w:val="center"/>
        </w:trPr>
        <w:tc>
          <w:tcPr>
            <w:tcW w:w="7920" w:type="dxa"/>
          </w:tcPr>
          <w:p w14:paraId="50353B2F"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52C6CF1" w14:textId="77777777" w:rsidR="007E173E" w:rsidRPr="00564A49" w:rsidRDefault="007E173E" w:rsidP="00802F9B">
            <w:pPr>
              <w:pStyle w:val="tablecell"/>
              <w:rPr>
                <w:lang w:val="en-US"/>
              </w:rPr>
            </w:pPr>
          </w:p>
        </w:tc>
      </w:tr>
      <w:tr w:rsidR="00802F9B" w:rsidRPr="00564A49" w14:paraId="5760F3FB" w14:textId="77777777" w:rsidTr="00802F9B">
        <w:trPr>
          <w:cantSplit/>
          <w:trHeight w:val="289"/>
          <w:jc w:val="center"/>
        </w:trPr>
        <w:tc>
          <w:tcPr>
            <w:tcW w:w="7920" w:type="dxa"/>
          </w:tcPr>
          <w:p w14:paraId="4D0A5915"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14:paraId="210852E6" w14:textId="77777777" w:rsidR="00802F9B" w:rsidRPr="00564A49" w:rsidRDefault="00802F9B" w:rsidP="00802F9B">
            <w:pPr>
              <w:pStyle w:val="tablecell"/>
              <w:rPr>
                <w:lang w:val="en-US"/>
              </w:rPr>
            </w:pPr>
          </w:p>
        </w:tc>
      </w:tr>
      <w:tr w:rsidR="00802F9B" w:rsidRPr="00564A49" w14:paraId="71EBE1EA" w14:textId="77777777" w:rsidTr="00802F9B">
        <w:trPr>
          <w:cantSplit/>
          <w:trHeight w:val="289"/>
          <w:jc w:val="center"/>
        </w:trPr>
        <w:tc>
          <w:tcPr>
            <w:tcW w:w="7920" w:type="dxa"/>
          </w:tcPr>
          <w:p w14:paraId="3D7CC764"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14:paraId="76FA0DAF" w14:textId="77777777" w:rsidR="00802F9B" w:rsidRPr="00564A49" w:rsidRDefault="00802F9B" w:rsidP="00802F9B">
            <w:pPr>
              <w:pStyle w:val="tablecell"/>
              <w:rPr>
                <w:lang w:val="en-US"/>
              </w:rPr>
            </w:pPr>
          </w:p>
        </w:tc>
      </w:tr>
      <w:tr w:rsidR="00802F9B" w:rsidRPr="00564A49" w14:paraId="49F6A784" w14:textId="77777777" w:rsidTr="00802F9B">
        <w:trPr>
          <w:cantSplit/>
          <w:trHeight w:val="289"/>
          <w:jc w:val="center"/>
        </w:trPr>
        <w:tc>
          <w:tcPr>
            <w:tcW w:w="7920" w:type="dxa"/>
          </w:tcPr>
          <w:p w14:paraId="0146CB38"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14:paraId="13EEC48A" w14:textId="77777777" w:rsidR="00802F9B" w:rsidRPr="00564A49" w:rsidRDefault="00802F9B" w:rsidP="00802F9B">
            <w:pPr>
              <w:pStyle w:val="tablecell"/>
              <w:rPr>
                <w:lang w:val="en-US"/>
              </w:rPr>
            </w:pPr>
            <w:r w:rsidRPr="00564A49">
              <w:rPr>
                <w:lang w:val="en-US"/>
              </w:rPr>
              <w:t>u(1)</w:t>
            </w:r>
          </w:p>
        </w:tc>
      </w:tr>
      <w:tr w:rsidR="007E173E" w:rsidRPr="00564A49" w14:paraId="3FECD643" w14:textId="77777777" w:rsidTr="00802F9B">
        <w:trPr>
          <w:cantSplit/>
          <w:trHeight w:val="289"/>
          <w:jc w:val="center"/>
        </w:trPr>
        <w:tc>
          <w:tcPr>
            <w:tcW w:w="7920" w:type="dxa"/>
          </w:tcPr>
          <w:p w14:paraId="16855FF0" w14:textId="77777777"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14:paraId="15BE486A" w14:textId="77777777" w:rsidR="007E173E" w:rsidRPr="00564A49" w:rsidRDefault="007E173E" w:rsidP="00802F9B">
            <w:pPr>
              <w:pStyle w:val="tablecell"/>
              <w:rPr>
                <w:lang w:val="en-US"/>
              </w:rPr>
            </w:pPr>
          </w:p>
        </w:tc>
      </w:tr>
      <w:tr w:rsidR="007E173E" w:rsidRPr="00564A49" w:rsidDel="004935C5" w14:paraId="1D83534C" w14:textId="77777777" w:rsidTr="00802F9B">
        <w:trPr>
          <w:cantSplit/>
          <w:trHeight w:val="289"/>
          <w:jc w:val="center"/>
        </w:trPr>
        <w:tc>
          <w:tcPr>
            <w:tcW w:w="7920" w:type="dxa"/>
          </w:tcPr>
          <w:p w14:paraId="7BE49450" w14:textId="77777777"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14:paraId="0B1AC850" w14:textId="77777777" w:rsidR="007E173E" w:rsidRPr="00564A49" w:rsidDel="004935C5" w:rsidRDefault="007E173E" w:rsidP="00802F9B">
            <w:pPr>
              <w:pStyle w:val="tablecell"/>
              <w:rPr>
                <w:lang w:val="en-US"/>
              </w:rPr>
            </w:pPr>
            <w:r w:rsidRPr="00564A49">
              <w:rPr>
                <w:kern w:val="2"/>
                <w:lang w:val="en-US"/>
              </w:rPr>
              <w:t>u(1)</w:t>
            </w:r>
          </w:p>
        </w:tc>
      </w:tr>
      <w:tr w:rsidR="007E173E" w:rsidRPr="00564A49" w:rsidDel="004935C5" w14:paraId="11C9D81B" w14:textId="77777777" w:rsidTr="00802F9B">
        <w:trPr>
          <w:cantSplit/>
          <w:trHeight w:val="289"/>
          <w:jc w:val="center"/>
        </w:trPr>
        <w:tc>
          <w:tcPr>
            <w:tcW w:w="7920" w:type="dxa"/>
          </w:tcPr>
          <w:p w14:paraId="521F40DB" w14:textId="77777777"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14:paraId="1407FEE2" w14:textId="77777777" w:rsidR="007E173E" w:rsidRPr="00564A49" w:rsidDel="004935C5" w:rsidRDefault="007E173E" w:rsidP="00802F9B">
            <w:pPr>
              <w:pStyle w:val="tablecell"/>
              <w:rPr>
                <w:lang w:val="en-US"/>
              </w:rPr>
            </w:pPr>
            <w:r w:rsidRPr="00564A49">
              <w:rPr>
                <w:kern w:val="2"/>
                <w:lang w:val="en-US"/>
              </w:rPr>
              <w:t>u(1)</w:t>
            </w:r>
          </w:p>
        </w:tc>
      </w:tr>
      <w:tr w:rsidR="007E173E" w:rsidRPr="00564A49" w14:paraId="159C42EA" w14:textId="77777777" w:rsidTr="00802F9B">
        <w:trPr>
          <w:cantSplit/>
          <w:trHeight w:val="289"/>
          <w:jc w:val="center"/>
        </w:trPr>
        <w:tc>
          <w:tcPr>
            <w:tcW w:w="7920" w:type="dxa"/>
          </w:tcPr>
          <w:p w14:paraId="07743989"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14:paraId="10CFF951" w14:textId="77777777" w:rsidR="007E173E" w:rsidRPr="00564A49" w:rsidDel="004935C5" w:rsidRDefault="007E173E" w:rsidP="00802F9B">
            <w:pPr>
              <w:pStyle w:val="tablecell"/>
              <w:rPr>
                <w:lang w:val="en-US"/>
              </w:rPr>
            </w:pPr>
          </w:p>
        </w:tc>
      </w:tr>
      <w:tr w:rsidR="007E173E" w:rsidRPr="00564A49" w14:paraId="352696C8" w14:textId="77777777" w:rsidTr="00802F9B">
        <w:trPr>
          <w:cantSplit/>
          <w:trHeight w:val="289"/>
          <w:jc w:val="center"/>
        </w:trPr>
        <w:tc>
          <w:tcPr>
            <w:tcW w:w="7920" w:type="dxa"/>
          </w:tcPr>
          <w:p w14:paraId="26BFBE1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14:paraId="24ED0D5E" w14:textId="77777777" w:rsidR="007E173E" w:rsidRPr="00564A49" w:rsidRDefault="007E173E" w:rsidP="00802F9B">
            <w:pPr>
              <w:pStyle w:val="tablecell"/>
              <w:rPr>
                <w:lang w:val="en-US"/>
              </w:rPr>
            </w:pPr>
          </w:p>
        </w:tc>
      </w:tr>
      <w:tr w:rsidR="007E173E" w:rsidRPr="00564A49" w14:paraId="170B0F46" w14:textId="77777777" w:rsidTr="00802F9B">
        <w:trPr>
          <w:cantSplit/>
          <w:trHeight w:val="289"/>
          <w:jc w:val="center"/>
        </w:trPr>
        <w:tc>
          <w:tcPr>
            <w:tcW w:w="7920" w:type="dxa"/>
          </w:tcPr>
          <w:p w14:paraId="2473430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14:paraId="74DE8116" w14:textId="77777777" w:rsidR="007E173E" w:rsidRPr="00564A49" w:rsidRDefault="007E173E" w:rsidP="00802F9B">
            <w:pPr>
              <w:pStyle w:val="tablecell"/>
              <w:rPr>
                <w:lang w:val="en-US"/>
              </w:rPr>
            </w:pPr>
            <w:r w:rsidRPr="00564A49">
              <w:rPr>
                <w:lang w:val="en-US"/>
              </w:rPr>
              <w:t>u(1)</w:t>
            </w:r>
          </w:p>
        </w:tc>
      </w:tr>
      <w:tr w:rsidR="007E173E" w:rsidRPr="00564A49" w14:paraId="46EC1D4F" w14:textId="77777777" w:rsidTr="00802F9B">
        <w:trPr>
          <w:cantSplit/>
          <w:trHeight w:val="289"/>
          <w:jc w:val="center"/>
        </w:trPr>
        <w:tc>
          <w:tcPr>
            <w:tcW w:w="7920" w:type="dxa"/>
          </w:tcPr>
          <w:p w14:paraId="1E55A1A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14:paraId="562790D5" w14:textId="77777777" w:rsidR="007E173E" w:rsidRPr="00564A49" w:rsidRDefault="007E173E" w:rsidP="00802F9B">
            <w:pPr>
              <w:pStyle w:val="tablecell"/>
              <w:rPr>
                <w:lang w:val="en-US"/>
              </w:rPr>
            </w:pPr>
          </w:p>
        </w:tc>
      </w:tr>
      <w:tr w:rsidR="007E173E" w:rsidRPr="00564A49" w14:paraId="2AB73BAB" w14:textId="77777777" w:rsidTr="00802F9B">
        <w:trPr>
          <w:cantSplit/>
          <w:trHeight w:val="289"/>
          <w:jc w:val="center"/>
        </w:trPr>
        <w:tc>
          <w:tcPr>
            <w:tcW w:w="7920" w:type="dxa"/>
          </w:tcPr>
          <w:p w14:paraId="6B2D490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14:paraId="43583A09" w14:textId="77777777" w:rsidR="007E173E" w:rsidRPr="00564A49" w:rsidRDefault="007E173E" w:rsidP="00802F9B">
            <w:pPr>
              <w:pStyle w:val="tablecell"/>
              <w:rPr>
                <w:lang w:val="en-US"/>
              </w:rPr>
            </w:pPr>
            <w:r w:rsidRPr="00564A49">
              <w:rPr>
                <w:lang w:val="en-US"/>
              </w:rPr>
              <w:t>ue(v)</w:t>
            </w:r>
          </w:p>
        </w:tc>
      </w:tr>
      <w:tr w:rsidR="007E173E" w:rsidRPr="00564A49" w14:paraId="0043FB9A" w14:textId="77777777" w:rsidTr="00802F9B">
        <w:trPr>
          <w:cantSplit/>
          <w:trHeight w:val="289"/>
          <w:jc w:val="center"/>
        </w:trPr>
        <w:tc>
          <w:tcPr>
            <w:tcW w:w="7920" w:type="dxa"/>
          </w:tcPr>
          <w:p w14:paraId="5278E52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14:paraId="02FB5DA4" w14:textId="77777777" w:rsidR="007E173E" w:rsidRPr="00564A49" w:rsidRDefault="007E173E" w:rsidP="00802F9B">
            <w:pPr>
              <w:pStyle w:val="tablecell"/>
              <w:rPr>
                <w:lang w:val="en-US"/>
              </w:rPr>
            </w:pPr>
          </w:p>
        </w:tc>
      </w:tr>
      <w:tr w:rsidR="007E173E" w:rsidRPr="00564A49" w14:paraId="66A73631" w14:textId="77777777" w:rsidTr="00802F9B">
        <w:trPr>
          <w:cantSplit/>
          <w:trHeight w:val="289"/>
          <w:jc w:val="center"/>
        </w:trPr>
        <w:tc>
          <w:tcPr>
            <w:tcW w:w="7920" w:type="dxa"/>
          </w:tcPr>
          <w:p w14:paraId="4B17FE1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14:paraId="727AA8B6" w14:textId="77777777" w:rsidR="007E173E" w:rsidRPr="00564A49" w:rsidRDefault="007E173E" w:rsidP="00802F9B">
            <w:pPr>
              <w:pStyle w:val="tablecell"/>
              <w:rPr>
                <w:lang w:val="en-US"/>
              </w:rPr>
            </w:pPr>
            <w:r w:rsidRPr="00564A49">
              <w:rPr>
                <w:lang w:val="en-US"/>
              </w:rPr>
              <w:t>ue(v)</w:t>
            </w:r>
          </w:p>
        </w:tc>
      </w:tr>
      <w:tr w:rsidR="007E173E" w:rsidRPr="00564A49" w14:paraId="3A815BCD" w14:textId="77777777" w:rsidTr="00802F9B">
        <w:trPr>
          <w:cantSplit/>
          <w:trHeight w:val="289"/>
          <w:jc w:val="center"/>
        </w:trPr>
        <w:tc>
          <w:tcPr>
            <w:tcW w:w="7920" w:type="dxa"/>
          </w:tcPr>
          <w:p w14:paraId="37D6DB2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14:paraId="48A34455" w14:textId="77777777" w:rsidR="007E173E" w:rsidRPr="00564A49" w:rsidRDefault="007E173E" w:rsidP="00802F9B">
            <w:pPr>
              <w:pStyle w:val="tablecell"/>
              <w:rPr>
                <w:lang w:val="en-US"/>
              </w:rPr>
            </w:pPr>
          </w:p>
        </w:tc>
      </w:tr>
      <w:tr w:rsidR="007E173E" w:rsidRPr="00564A49" w14:paraId="22B2DF6D" w14:textId="77777777" w:rsidTr="00802F9B">
        <w:trPr>
          <w:cantSplit/>
          <w:trHeight w:val="289"/>
          <w:jc w:val="center"/>
        </w:trPr>
        <w:tc>
          <w:tcPr>
            <w:tcW w:w="7920" w:type="dxa"/>
          </w:tcPr>
          <w:p w14:paraId="0FABA90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14:paraId="47805E6A" w14:textId="77777777" w:rsidR="007E173E" w:rsidRPr="00564A49" w:rsidRDefault="007E173E" w:rsidP="00802F9B">
            <w:pPr>
              <w:pStyle w:val="tablecell"/>
              <w:rPr>
                <w:lang w:val="en-US"/>
              </w:rPr>
            </w:pPr>
          </w:p>
        </w:tc>
      </w:tr>
      <w:tr w:rsidR="007E173E" w:rsidRPr="00564A49" w14:paraId="7F3BF76D" w14:textId="77777777" w:rsidTr="00802F9B">
        <w:trPr>
          <w:cantSplit/>
          <w:trHeight w:val="289"/>
          <w:jc w:val="center"/>
        </w:trPr>
        <w:tc>
          <w:tcPr>
            <w:tcW w:w="7920" w:type="dxa"/>
          </w:tcPr>
          <w:p w14:paraId="4332270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14:paraId="7610D804" w14:textId="77777777" w:rsidR="007E173E" w:rsidRPr="00564A49" w:rsidRDefault="007E173E" w:rsidP="00802F9B">
            <w:pPr>
              <w:pStyle w:val="tablecell"/>
              <w:rPr>
                <w:lang w:val="en-US"/>
              </w:rPr>
            </w:pPr>
          </w:p>
        </w:tc>
      </w:tr>
      <w:tr w:rsidR="007E173E" w:rsidRPr="00564A49" w14:paraId="199076AD" w14:textId="77777777" w:rsidTr="00802F9B">
        <w:trPr>
          <w:cantSplit/>
          <w:trHeight w:val="289"/>
          <w:jc w:val="center"/>
        </w:trPr>
        <w:tc>
          <w:tcPr>
            <w:tcW w:w="7920" w:type="dxa"/>
          </w:tcPr>
          <w:p w14:paraId="3A90190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14:paraId="451D8BFE" w14:textId="77777777" w:rsidR="007E173E" w:rsidRPr="00564A49" w:rsidRDefault="007E173E" w:rsidP="00802F9B">
            <w:pPr>
              <w:pStyle w:val="tablecell"/>
              <w:rPr>
                <w:lang w:val="en-US"/>
              </w:rPr>
            </w:pPr>
          </w:p>
        </w:tc>
      </w:tr>
      <w:tr w:rsidR="007E173E" w:rsidRPr="00564A49" w14:paraId="7BF9A5DD" w14:textId="77777777" w:rsidTr="00802F9B">
        <w:trPr>
          <w:cantSplit/>
          <w:trHeight w:val="289"/>
          <w:jc w:val="center"/>
        </w:trPr>
        <w:tc>
          <w:tcPr>
            <w:tcW w:w="7920" w:type="dxa"/>
          </w:tcPr>
          <w:p w14:paraId="562597C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14:paraId="7B3D5BDA" w14:textId="77777777" w:rsidR="007E173E" w:rsidRPr="00564A49" w:rsidRDefault="007E173E" w:rsidP="00802F9B">
            <w:pPr>
              <w:pStyle w:val="tablecell"/>
              <w:rPr>
                <w:lang w:val="en-US"/>
              </w:rPr>
            </w:pPr>
            <w:r w:rsidRPr="00564A49">
              <w:rPr>
                <w:lang w:val="en-US" w:eastAsia="ko-KR"/>
              </w:rPr>
              <w:t>u(1)</w:t>
            </w:r>
          </w:p>
        </w:tc>
      </w:tr>
      <w:tr w:rsidR="007E173E" w:rsidRPr="00564A49" w14:paraId="2C5B01CC" w14:textId="77777777" w:rsidTr="00802F9B">
        <w:trPr>
          <w:cantSplit/>
          <w:trHeight w:val="289"/>
          <w:jc w:val="center"/>
        </w:trPr>
        <w:tc>
          <w:tcPr>
            <w:tcW w:w="7920" w:type="dxa"/>
          </w:tcPr>
          <w:p w14:paraId="335D103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14:paraId="1444BEDE" w14:textId="77777777" w:rsidR="007E173E" w:rsidRPr="00564A49" w:rsidRDefault="007E173E" w:rsidP="00802F9B">
            <w:pPr>
              <w:pStyle w:val="tablecell"/>
              <w:rPr>
                <w:lang w:val="en-US"/>
              </w:rPr>
            </w:pPr>
          </w:p>
        </w:tc>
      </w:tr>
      <w:tr w:rsidR="007E173E" w:rsidRPr="00564A49" w14:paraId="60788C29" w14:textId="77777777" w:rsidTr="00802F9B">
        <w:trPr>
          <w:cantSplit/>
          <w:trHeight w:val="289"/>
          <w:jc w:val="center"/>
        </w:trPr>
        <w:tc>
          <w:tcPr>
            <w:tcW w:w="7920" w:type="dxa"/>
          </w:tcPr>
          <w:p w14:paraId="3A60BCF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14:paraId="2C3DF8A5" w14:textId="77777777" w:rsidR="007E173E" w:rsidRPr="00564A49" w:rsidRDefault="007E173E" w:rsidP="00802F9B">
            <w:pPr>
              <w:pStyle w:val="tablecell"/>
              <w:rPr>
                <w:lang w:val="en-US"/>
              </w:rPr>
            </w:pPr>
            <w:r w:rsidRPr="00564A49">
              <w:rPr>
                <w:rFonts w:eastAsia="MS Mincho"/>
                <w:lang w:val="en-US" w:eastAsia="ja-JP"/>
              </w:rPr>
              <w:t>u(1)</w:t>
            </w:r>
          </w:p>
        </w:tc>
      </w:tr>
      <w:tr w:rsidR="007E173E" w:rsidRPr="00564A49" w14:paraId="04C8A0F1" w14:textId="77777777" w:rsidTr="00802F9B">
        <w:trPr>
          <w:cantSplit/>
          <w:trHeight w:val="289"/>
          <w:jc w:val="center"/>
        </w:trPr>
        <w:tc>
          <w:tcPr>
            <w:tcW w:w="7920" w:type="dxa"/>
          </w:tcPr>
          <w:p w14:paraId="0BA5DFE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14:paraId="758B870B" w14:textId="77777777" w:rsidR="007E173E" w:rsidRPr="00564A49" w:rsidRDefault="007E173E" w:rsidP="00802F9B">
            <w:pPr>
              <w:pStyle w:val="tablecell"/>
              <w:rPr>
                <w:rFonts w:eastAsia="MS Mincho"/>
                <w:lang w:val="en-US" w:eastAsia="ja-JP"/>
              </w:rPr>
            </w:pPr>
          </w:p>
        </w:tc>
      </w:tr>
      <w:tr w:rsidR="007E173E" w:rsidRPr="00564A49" w14:paraId="3A6E6161" w14:textId="77777777" w:rsidTr="00802F9B">
        <w:trPr>
          <w:cantSplit/>
          <w:trHeight w:val="289"/>
          <w:jc w:val="center"/>
        </w:trPr>
        <w:tc>
          <w:tcPr>
            <w:tcW w:w="7920" w:type="dxa"/>
          </w:tcPr>
          <w:p w14:paraId="1FD2FF6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14:paraId="7C9D5262" w14:textId="77777777" w:rsidR="007E173E" w:rsidRPr="00564A49" w:rsidRDefault="007E173E" w:rsidP="00802F9B">
            <w:pPr>
              <w:pStyle w:val="tablecell"/>
              <w:rPr>
                <w:rFonts w:eastAsia="MS Mincho"/>
                <w:lang w:val="en-US" w:eastAsia="ja-JP"/>
              </w:rPr>
            </w:pPr>
          </w:p>
        </w:tc>
      </w:tr>
      <w:tr w:rsidR="007E173E" w:rsidRPr="00564A49" w14:paraId="1160D46A" w14:textId="77777777" w:rsidTr="00802F9B">
        <w:trPr>
          <w:cantSplit/>
          <w:trHeight w:val="289"/>
          <w:jc w:val="center"/>
        </w:trPr>
        <w:tc>
          <w:tcPr>
            <w:tcW w:w="7920" w:type="dxa"/>
          </w:tcPr>
          <w:p w14:paraId="379A8FB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14:paraId="3F894D21" w14:textId="77777777"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14:paraId="1F93DDEB" w14:textId="77777777" w:rsidTr="00802F9B">
        <w:trPr>
          <w:cantSplit/>
          <w:trHeight w:val="289"/>
          <w:jc w:val="center"/>
        </w:trPr>
        <w:tc>
          <w:tcPr>
            <w:tcW w:w="7920" w:type="dxa"/>
          </w:tcPr>
          <w:p w14:paraId="4AC1AFC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14:paraId="0381A497" w14:textId="77777777" w:rsidR="007E173E" w:rsidRPr="00564A49" w:rsidRDefault="007E173E" w:rsidP="00802F9B">
            <w:pPr>
              <w:pStyle w:val="tablecell"/>
              <w:rPr>
                <w:rFonts w:eastAsia="MS Mincho"/>
                <w:lang w:val="en-US" w:eastAsia="ja-JP"/>
              </w:rPr>
            </w:pPr>
          </w:p>
        </w:tc>
      </w:tr>
      <w:tr w:rsidR="007E173E" w:rsidRPr="00564A49" w14:paraId="3132A114" w14:textId="77777777" w:rsidTr="00802F9B">
        <w:trPr>
          <w:cantSplit/>
          <w:trHeight w:val="289"/>
          <w:jc w:val="center"/>
        </w:trPr>
        <w:tc>
          <w:tcPr>
            <w:tcW w:w="7920" w:type="dxa"/>
          </w:tcPr>
          <w:p w14:paraId="06B5488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14:paraId="73AC39CF" w14:textId="77777777"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14:paraId="7834DCF7" w14:textId="77777777" w:rsidTr="00802F9B">
        <w:trPr>
          <w:cantSplit/>
          <w:trHeight w:val="289"/>
          <w:jc w:val="center"/>
        </w:trPr>
        <w:tc>
          <w:tcPr>
            <w:tcW w:w="7920" w:type="dxa"/>
          </w:tcPr>
          <w:p w14:paraId="7E5A3EE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672B0392" w14:textId="77777777" w:rsidR="007E173E" w:rsidRPr="00564A49" w:rsidRDefault="007E173E" w:rsidP="00802F9B">
            <w:pPr>
              <w:pStyle w:val="tablecell"/>
              <w:rPr>
                <w:rFonts w:eastAsia="MS Mincho"/>
                <w:lang w:val="en-US" w:eastAsia="ja-JP"/>
              </w:rPr>
            </w:pPr>
          </w:p>
        </w:tc>
      </w:tr>
      <w:tr w:rsidR="007E173E" w:rsidRPr="00564A49" w14:paraId="63C43ABE" w14:textId="77777777" w:rsidTr="00802F9B">
        <w:trPr>
          <w:cantSplit/>
          <w:trHeight w:val="289"/>
          <w:jc w:val="center"/>
        </w:trPr>
        <w:tc>
          <w:tcPr>
            <w:tcW w:w="7920" w:type="dxa"/>
          </w:tcPr>
          <w:p w14:paraId="1F0DE34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14:paraId="72D4AB80" w14:textId="77777777" w:rsidR="007E173E" w:rsidRPr="00564A49" w:rsidRDefault="007E173E" w:rsidP="00802F9B">
            <w:pPr>
              <w:pStyle w:val="tablecell"/>
              <w:rPr>
                <w:rFonts w:eastAsia="MS Mincho"/>
                <w:lang w:val="en-US" w:eastAsia="ja-JP"/>
              </w:rPr>
            </w:pPr>
          </w:p>
        </w:tc>
      </w:tr>
      <w:tr w:rsidR="007E173E" w:rsidRPr="00564A49" w14:paraId="3B34F0BF" w14:textId="77777777" w:rsidTr="00802F9B">
        <w:trPr>
          <w:cantSplit/>
          <w:trHeight w:val="289"/>
          <w:jc w:val="center"/>
        </w:trPr>
        <w:tc>
          <w:tcPr>
            <w:tcW w:w="7920" w:type="dxa"/>
          </w:tcPr>
          <w:p w14:paraId="7A0E84E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14:paraId="1A0E8C9C" w14:textId="77777777" w:rsidR="007E173E" w:rsidRPr="00564A49" w:rsidRDefault="007E173E" w:rsidP="00802F9B">
            <w:pPr>
              <w:pStyle w:val="tablecell"/>
              <w:rPr>
                <w:rFonts w:eastAsia="MS Mincho"/>
                <w:lang w:val="en-US" w:eastAsia="ja-JP"/>
              </w:rPr>
            </w:pPr>
          </w:p>
        </w:tc>
      </w:tr>
      <w:tr w:rsidR="007E173E" w:rsidRPr="00564A49" w14:paraId="2B881E0A" w14:textId="77777777" w:rsidTr="00802F9B">
        <w:trPr>
          <w:cantSplit/>
          <w:trHeight w:val="289"/>
          <w:jc w:val="center"/>
        </w:trPr>
        <w:tc>
          <w:tcPr>
            <w:tcW w:w="7920" w:type="dxa"/>
          </w:tcPr>
          <w:p w14:paraId="7904B27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14:paraId="443E77D6" w14:textId="77777777"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14:paraId="5ECDAD65" w14:textId="77777777" w:rsidTr="00802F9B">
        <w:trPr>
          <w:cantSplit/>
          <w:trHeight w:val="289"/>
          <w:jc w:val="center"/>
        </w:trPr>
        <w:tc>
          <w:tcPr>
            <w:tcW w:w="7920" w:type="dxa"/>
          </w:tcPr>
          <w:p w14:paraId="1FF5428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F06B154" w14:textId="77777777" w:rsidR="007E173E" w:rsidRPr="00564A49" w:rsidRDefault="007E173E" w:rsidP="00802F9B">
            <w:pPr>
              <w:pStyle w:val="tablecell"/>
              <w:rPr>
                <w:lang w:val="en-US" w:eastAsia="ko-KR"/>
              </w:rPr>
            </w:pPr>
          </w:p>
        </w:tc>
      </w:tr>
      <w:tr w:rsidR="007E173E" w:rsidRPr="00564A49" w14:paraId="03A34B31" w14:textId="77777777" w:rsidTr="00802F9B">
        <w:trPr>
          <w:cantSplit/>
          <w:trHeight w:val="289"/>
          <w:jc w:val="center"/>
        </w:trPr>
        <w:tc>
          <w:tcPr>
            <w:tcW w:w="7920" w:type="dxa"/>
          </w:tcPr>
          <w:p w14:paraId="1381D94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14:paraId="77794D9C" w14:textId="77777777" w:rsidR="007E173E" w:rsidRPr="00564A49" w:rsidRDefault="007E173E" w:rsidP="00802F9B">
            <w:pPr>
              <w:pStyle w:val="tablecell"/>
              <w:rPr>
                <w:lang w:val="en-US"/>
              </w:rPr>
            </w:pPr>
            <w:r w:rsidRPr="00564A49">
              <w:rPr>
                <w:lang w:val="en-US"/>
              </w:rPr>
              <w:t>se(v)</w:t>
            </w:r>
          </w:p>
        </w:tc>
      </w:tr>
      <w:tr w:rsidR="007E173E" w:rsidRPr="00564A49" w14:paraId="020DFF21" w14:textId="77777777" w:rsidTr="00802F9B">
        <w:trPr>
          <w:cantSplit/>
          <w:trHeight w:val="289"/>
          <w:jc w:val="center"/>
        </w:trPr>
        <w:tc>
          <w:tcPr>
            <w:tcW w:w="7920" w:type="dxa"/>
          </w:tcPr>
          <w:p w14:paraId="2A88517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14:paraId="4AAA4B0D" w14:textId="77777777" w:rsidR="007E173E" w:rsidRPr="00564A49" w:rsidRDefault="007E173E" w:rsidP="00802F9B">
            <w:pPr>
              <w:pStyle w:val="tablecell"/>
              <w:rPr>
                <w:lang w:val="en-US"/>
              </w:rPr>
            </w:pPr>
          </w:p>
        </w:tc>
      </w:tr>
      <w:tr w:rsidR="007E173E" w:rsidRPr="00564A49" w14:paraId="7DB00AC1" w14:textId="77777777" w:rsidTr="00802F9B">
        <w:trPr>
          <w:cantSplit/>
          <w:trHeight w:val="289"/>
          <w:jc w:val="center"/>
        </w:trPr>
        <w:tc>
          <w:tcPr>
            <w:tcW w:w="7920" w:type="dxa"/>
          </w:tcPr>
          <w:p w14:paraId="6E013A7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14:paraId="402C4717" w14:textId="77777777" w:rsidR="007E173E" w:rsidRPr="00564A49" w:rsidRDefault="007E173E" w:rsidP="00802F9B">
            <w:pPr>
              <w:pStyle w:val="tablecell"/>
              <w:rPr>
                <w:lang w:val="en-US"/>
              </w:rPr>
            </w:pPr>
            <w:r w:rsidRPr="00564A49">
              <w:rPr>
                <w:lang w:val="en-US"/>
              </w:rPr>
              <w:t>se(v)</w:t>
            </w:r>
          </w:p>
        </w:tc>
      </w:tr>
      <w:tr w:rsidR="007E173E" w:rsidRPr="00564A49" w14:paraId="2F76BDEB" w14:textId="77777777" w:rsidTr="00802F9B">
        <w:trPr>
          <w:cantSplit/>
          <w:trHeight w:val="289"/>
          <w:jc w:val="center"/>
        </w:trPr>
        <w:tc>
          <w:tcPr>
            <w:tcW w:w="7920" w:type="dxa"/>
          </w:tcPr>
          <w:p w14:paraId="6599804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14:paraId="4CDC0348" w14:textId="77777777" w:rsidR="007E173E" w:rsidRPr="00564A49" w:rsidRDefault="007E173E" w:rsidP="00802F9B">
            <w:pPr>
              <w:pStyle w:val="tablecell"/>
              <w:rPr>
                <w:lang w:val="en-US"/>
              </w:rPr>
            </w:pPr>
            <w:r w:rsidRPr="00564A49">
              <w:rPr>
                <w:lang w:val="en-US"/>
              </w:rPr>
              <w:t>se(v)</w:t>
            </w:r>
          </w:p>
        </w:tc>
      </w:tr>
      <w:tr w:rsidR="007E173E" w:rsidRPr="00564A49" w14:paraId="1A63527E" w14:textId="77777777" w:rsidTr="00802F9B">
        <w:trPr>
          <w:cantSplit/>
          <w:trHeight w:val="289"/>
          <w:jc w:val="center"/>
        </w:trPr>
        <w:tc>
          <w:tcPr>
            <w:tcW w:w="7920" w:type="dxa"/>
          </w:tcPr>
          <w:p w14:paraId="7960B54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0E16C3D4" w14:textId="77777777" w:rsidR="007E173E" w:rsidRPr="00564A49" w:rsidRDefault="007E173E" w:rsidP="00802F9B">
            <w:pPr>
              <w:pStyle w:val="tablecell"/>
              <w:rPr>
                <w:lang w:val="en-US"/>
              </w:rPr>
            </w:pPr>
          </w:p>
        </w:tc>
      </w:tr>
      <w:tr w:rsidR="007E173E" w:rsidRPr="00564A49" w14:paraId="60FEC13F" w14:textId="77777777" w:rsidTr="00802F9B">
        <w:trPr>
          <w:cantSplit/>
          <w:trHeight w:val="289"/>
          <w:jc w:val="center"/>
        </w:trPr>
        <w:tc>
          <w:tcPr>
            <w:tcW w:w="7920" w:type="dxa"/>
          </w:tcPr>
          <w:p w14:paraId="6F60614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14:paraId="5F80886E" w14:textId="77777777" w:rsidR="007E173E" w:rsidRPr="00564A49" w:rsidRDefault="007E173E" w:rsidP="00802F9B">
            <w:pPr>
              <w:pStyle w:val="tablecell"/>
              <w:rPr>
                <w:lang w:val="en-US"/>
              </w:rPr>
            </w:pPr>
          </w:p>
        </w:tc>
      </w:tr>
      <w:tr w:rsidR="007E173E" w:rsidRPr="00564A49" w14:paraId="631C81EE" w14:textId="77777777" w:rsidTr="00802F9B">
        <w:trPr>
          <w:cantSplit/>
          <w:trHeight w:val="289"/>
          <w:jc w:val="center"/>
        </w:trPr>
        <w:tc>
          <w:tcPr>
            <w:tcW w:w="7920" w:type="dxa"/>
          </w:tcPr>
          <w:p w14:paraId="28486D33" w14:textId="77777777"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14:paraId="7D91F2C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10B27C28" w14:textId="77777777" w:rsidTr="00802F9B">
        <w:trPr>
          <w:cantSplit/>
          <w:trHeight w:val="289"/>
          <w:jc w:val="center"/>
        </w:trPr>
        <w:tc>
          <w:tcPr>
            <w:tcW w:w="7920" w:type="dxa"/>
          </w:tcPr>
          <w:p w14:paraId="57B1712F"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14:paraId="4D4FFD3A" w14:textId="77777777" w:rsidR="007E173E" w:rsidRPr="00564A49" w:rsidRDefault="007E173E" w:rsidP="00802F9B">
            <w:pPr>
              <w:pStyle w:val="tablecell"/>
              <w:rPr>
                <w:lang w:val="en-US" w:eastAsia="ko-KR"/>
              </w:rPr>
            </w:pPr>
          </w:p>
        </w:tc>
      </w:tr>
      <w:tr w:rsidR="007E173E" w:rsidRPr="00564A49" w14:paraId="740CFD74" w14:textId="77777777" w:rsidTr="00802F9B">
        <w:trPr>
          <w:cantSplit/>
          <w:trHeight w:val="289"/>
          <w:jc w:val="center"/>
        </w:trPr>
        <w:tc>
          <w:tcPr>
            <w:tcW w:w="7920" w:type="dxa"/>
          </w:tcPr>
          <w:p w14:paraId="2A51B518"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14:paraId="1B9D13CA" w14:textId="77777777" w:rsidR="007E173E" w:rsidRPr="00564A49" w:rsidRDefault="007E173E" w:rsidP="00802F9B">
            <w:pPr>
              <w:pStyle w:val="tablecell"/>
              <w:rPr>
                <w:lang w:val="en-US"/>
              </w:rPr>
            </w:pPr>
            <w:r w:rsidRPr="00564A49">
              <w:rPr>
                <w:lang w:val="en-US"/>
              </w:rPr>
              <w:t>u(1)</w:t>
            </w:r>
          </w:p>
        </w:tc>
      </w:tr>
      <w:tr w:rsidR="007E173E" w:rsidRPr="00564A49" w14:paraId="12681ADD" w14:textId="77777777" w:rsidTr="00802F9B">
        <w:trPr>
          <w:cantSplit/>
          <w:trHeight w:val="289"/>
          <w:jc w:val="center"/>
        </w:trPr>
        <w:tc>
          <w:tcPr>
            <w:tcW w:w="7920" w:type="dxa"/>
          </w:tcPr>
          <w:p w14:paraId="3164398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14:paraId="6CFF1F7E" w14:textId="77777777" w:rsidR="007E173E" w:rsidRPr="00564A49" w:rsidRDefault="007E173E" w:rsidP="00802F9B">
            <w:pPr>
              <w:pStyle w:val="tablecell"/>
              <w:rPr>
                <w:lang w:val="en-US"/>
              </w:rPr>
            </w:pPr>
          </w:p>
        </w:tc>
      </w:tr>
      <w:tr w:rsidR="007E173E" w:rsidRPr="00564A49" w14:paraId="03E8F91D" w14:textId="77777777" w:rsidTr="00802F9B">
        <w:trPr>
          <w:cantSplit/>
          <w:trHeight w:val="289"/>
          <w:jc w:val="center"/>
        </w:trPr>
        <w:tc>
          <w:tcPr>
            <w:tcW w:w="7920" w:type="dxa"/>
          </w:tcPr>
          <w:p w14:paraId="3EDB4DF4"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14:paraId="7E4A4FEB" w14:textId="77777777" w:rsidR="007E173E" w:rsidRPr="00564A49" w:rsidRDefault="007E173E" w:rsidP="00802F9B">
            <w:pPr>
              <w:pStyle w:val="tablecell"/>
              <w:rPr>
                <w:lang w:val="en-US" w:eastAsia="ko-KR"/>
              </w:rPr>
            </w:pPr>
            <w:r w:rsidRPr="00564A49">
              <w:rPr>
                <w:lang w:val="en-US" w:eastAsia="ko-KR"/>
              </w:rPr>
              <w:t>se(v)</w:t>
            </w:r>
          </w:p>
        </w:tc>
      </w:tr>
      <w:tr w:rsidR="007E173E" w:rsidRPr="00564A49" w14:paraId="0A40D9B4" w14:textId="77777777" w:rsidTr="00802F9B">
        <w:trPr>
          <w:cantSplit/>
          <w:trHeight w:val="289"/>
          <w:jc w:val="center"/>
        </w:trPr>
        <w:tc>
          <w:tcPr>
            <w:tcW w:w="7920" w:type="dxa"/>
          </w:tcPr>
          <w:p w14:paraId="1BA98210"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14:paraId="50EF5FF3" w14:textId="77777777" w:rsidR="007E173E" w:rsidRPr="00564A49" w:rsidRDefault="007E173E" w:rsidP="00802F9B">
            <w:pPr>
              <w:pStyle w:val="tablecell"/>
              <w:rPr>
                <w:lang w:val="en-US" w:eastAsia="ko-KR"/>
              </w:rPr>
            </w:pPr>
            <w:r w:rsidRPr="00564A49">
              <w:rPr>
                <w:lang w:val="en-US" w:eastAsia="ko-KR"/>
              </w:rPr>
              <w:t>se(v)</w:t>
            </w:r>
          </w:p>
        </w:tc>
      </w:tr>
      <w:tr w:rsidR="007E173E" w:rsidRPr="00564A49" w14:paraId="5CA8418C" w14:textId="77777777" w:rsidTr="00802F9B">
        <w:trPr>
          <w:cantSplit/>
          <w:trHeight w:val="289"/>
          <w:jc w:val="center"/>
        </w:trPr>
        <w:tc>
          <w:tcPr>
            <w:tcW w:w="7920" w:type="dxa"/>
          </w:tcPr>
          <w:p w14:paraId="74EC7B7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F4A9E50" w14:textId="77777777" w:rsidR="007E173E" w:rsidRPr="00564A49" w:rsidRDefault="007E173E" w:rsidP="00802F9B">
            <w:pPr>
              <w:pStyle w:val="tablecell"/>
              <w:rPr>
                <w:lang w:val="en-US"/>
              </w:rPr>
            </w:pPr>
          </w:p>
        </w:tc>
      </w:tr>
      <w:tr w:rsidR="007E173E" w:rsidRPr="00564A49" w14:paraId="67EB50AE" w14:textId="77777777" w:rsidTr="00802F9B">
        <w:trPr>
          <w:cantSplit/>
          <w:trHeight w:val="289"/>
          <w:jc w:val="center"/>
        </w:trPr>
        <w:tc>
          <w:tcPr>
            <w:tcW w:w="7920" w:type="dxa"/>
          </w:tcPr>
          <w:p w14:paraId="3DE77392"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73498E77" w14:textId="77777777" w:rsidR="007E173E" w:rsidRPr="00564A49" w:rsidRDefault="007E173E" w:rsidP="00802F9B">
            <w:pPr>
              <w:pStyle w:val="tablecell"/>
              <w:rPr>
                <w:lang w:val="en-US"/>
              </w:rPr>
            </w:pPr>
          </w:p>
        </w:tc>
      </w:tr>
      <w:tr w:rsidR="007E173E" w:rsidRPr="00564A49" w14:paraId="4D530829" w14:textId="77777777" w:rsidTr="00802F9B">
        <w:trPr>
          <w:cantSplit/>
          <w:trHeight w:val="289"/>
          <w:jc w:val="center"/>
        </w:trPr>
        <w:tc>
          <w:tcPr>
            <w:tcW w:w="7920" w:type="dxa"/>
          </w:tcPr>
          <w:p w14:paraId="49832151"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14:paraId="46A1EECD" w14:textId="77777777" w:rsidR="007E173E" w:rsidRPr="00564A49" w:rsidRDefault="007E173E" w:rsidP="00802F9B">
            <w:pPr>
              <w:pStyle w:val="tablecell"/>
              <w:rPr>
                <w:lang w:val="en-US" w:eastAsia="ko-KR"/>
              </w:rPr>
            </w:pPr>
          </w:p>
        </w:tc>
      </w:tr>
      <w:tr w:rsidR="007E173E" w:rsidRPr="00564A49" w14:paraId="4AA244C2" w14:textId="77777777" w:rsidTr="00802F9B">
        <w:trPr>
          <w:cantSplit/>
          <w:trHeight w:val="289"/>
          <w:jc w:val="center"/>
        </w:trPr>
        <w:tc>
          <w:tcPr>
            <w:tcW w:w="7920" w:type="dxa"/>
          </w:tcPr>
          <w:p w14:paraId="056CF6FF" w14:textId="77777777"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14:paraId="404C4FE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B1657C0" w14:textId="77777777" w:rsidTr="00802F9B">
        <w:trPr>
          <w:cantSplit/>
          <w:trHeight w:val="289"/>
          <w:jc w:val="center"/>
        </w:trPr>
        <w:tc>
          <w:tcPr>
            <w:tcW w:w="7920" w:type="dxa"/>
          </w:tcPr>
          <w:p w14:paraId="4E349946"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14:paraId="52E8E141" w14:textId="77777777" w:rsidR="007E173E" w:rsidRPr="00564A49" w:rsidRDefault="007E173E" w:rsidP="00802F9B">
            <w:pPr>
              <w:pStyle w:val="tablecell"/>
              <w:rPr>
                <w:lang w:val="en-US" w:eastAsia="ko-KR"/>
              </w:rPr>
            </w:pPr>
          </w:p>
        </w:tc>
      </w:tr>
      <w:tr w:rsidR="007E173E" w:rsidRPr="00564A49" w14:paraId="5C514AC9" w14:textId="77777777" w:rsidTr="00802F9B">
        <w:trPr>
          <w:cantSplit/>
          <w:trHeight w:val="289"/>
          <w:jc w:val="center"/>
        </w:trPr>
        <w:tc>
          <w:tcPr>
            <w:tcW w:w="7920" w:type="dxa"/>
          </w:tcPr>
          <w:p w14:paraId="33313220"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14:paraId="015CB325" w14:textId="77777777" w:rsidR="007E173E" w:rsidRPr="00564A49" w:rsidRDefault="007E173E" w:rsidP="00802F9B">
            <w:pPr>
              <w:pStyle w:val="tablecell"/>
              <w:rPr>
                <w:lang w:val="en-US" w:eastAsia="ko-KR"/>
              </w:rPr>
            </w:pPr>
          </w:p>
        </w:tc>
      </w:tr>
      <w:tr w:rsidR="007E173E" w:rsidRPr="00564A49" w14:paraId="1F2C5A96" w14:textId="77777777" w:rsidTr="00802F9B">
        <w:trPr>
          <w:cantSplit/>
          <w:trHeight w:val="289"/>
          <w:jc w:val="center"/>
        </w:trPr>
        <w:tc>
          <w:tcPr>
            <w:tcW w:w="7920" w:type="dxa"/>
          </w:tcPr>
          <w:p w14:paraId="35AEF1A4"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14:paraId="1378DFBF"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060E4DB2" w14:textId="77777777" w:rsidTr="00802F9B">
        <w:trPr>
          <w:cantSplit/>
          <w:trHeight w:val="289"/>
          <w:jc w:val="center"/>
        </w:trPr>
        <w:tc>
          <w:tcPr>
            <w:tcW w:w="7920" w:type="dxa"/>
          </w:tcPr>
          <w:p w14:paraId="039BE8D0"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14:paraId="0F3F2F82" w14:textId="77777777" w:rsidR="007E173E" w:rsidRPr="00564A49" w:rsidRDefault="007E173E" w:rsidP="00802F9B">
            <w:pPr>
              <w:pStyle w:val="tablecell"/>
              <w:rPr>
                <w:lang w:val="en-US" w:eastAsia="ko-KR"/>
              </w:rPr>
            </w:pPr>
          </w:p>
        </w:tc>
      </w:tr>
      <w:tr w:rsidR="007E173E" w:rsidRPr="00564A49" w14:paraId="3ED744A2" w14:textId="77777777" w:rsidTr="00802F9B">
        <w:trPr>
          <w:cantSplit/>
          <w:trHeight w:val="289"/>
          <w:jc w:val="center"/>
        </w:trPr>
        <w:tc>
          <w:tcPr>
            <w:tcW w:w="7920" w:type="dxa"/>
          </w:tcPr>
          <w:p w14:paraId="6DC7535E"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14:paraId="12D635B6"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B621BBD" w14:textId="77777777" w:rsidTr="00802F9B">
        <w:trPr>
          <w:cantSplit/>
          <w:trHeight w:val="289"/>
          <w:jc w:val="center"/>
        </w:trPr>
        <w:tc>
          <w:tcPr>
            <w:tcW w:w="7920" w:type="dxa"/>
          </w:tcPr>
          <w:p w14:paraId="6370D98F"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14:paraId="7B573390" w14:textId="77777777" w:rsidR="007E173E" w:rsidRPr="00564A49" w:rsidRDefault="007E173E" w:rsidP="00802F9B">
            <w:pPr>
              <w:pStyle w:val="tablecell"/>
              <w:rPr>
                <w:lang w:val="en-US" w:eastAsia="ko-KR"/>
              </w:rPr>
            </w:pPr>
          </w:p>
        </w:tc>
      </w:tr>
      <w:tr w:rsidR="007E173E" w:rsidRPr="00564A49" w14:paraId="08D4A992" w14:textId="77777777" w:rsidTr="00802F9B">
        <w:trPr>
          <w:cantSplit/>
          <w:trHeight w:val="289"/>
          <w:jc w:val="center"/>
        </w:trPr>
        <w:tc>
          <w:tcPr>
            <w:tcW w:w="7920" w:type="dxa"/>
          </w:tcPr>
          <w:p w14:paraId="5DCF0863"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14:paraId="6A8198ED"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4C61BE69" w14:textId="77777777" w:rsidTr="00802F9B">
        <w:trPr>
          <w:cantSplit/>
          <w:trHeight w:val="289"/>
          <w:jc w:val="center"/>
        </w:trPr>
        <w:tc>
          <w:tcPr>
            <w:tcW w:w="7920" w:type="dxa"/>
          </w:tcPr>
          <w:p w14:paraId="617A07F9"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190D5AB" w14:textId="77777777" w:rsidR="007E173E" w:rsidRPr="00564A49" w:rsidRDefault="007E173E" w:rsidP="00802F9B">
            <w:pPr>
              <w:pStyle w:val="tablecell"/>
              <w:rPr>
                <w:lang w:val="en-US" w:eastAsia="ko-KR"/>
              </w:rPr>
            </w:pPr>
          </w:p>
        </w:tc>
      </w:tr>
      <w:tr w:rsidR="007E173E" w:rsidRPr="00564A49" w14:paraId="5F555526" w14:textId="77777777" w:rsidTr="00802F9B">
        <w:trPr>
          <w:cantSplit/>
          <w:trHeight w:val="289"/>
          <w:jc w:val="center"/>
        </w:trPr>
        <w:tc>
          <w:tcPr>
            <w:tcW w:w="7920" w:type="dxa"/>
          </w:tcPr>
          <w:p w14:paraId="5CD2B25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1A0F7DAF" w14:textId="77777777" w:rsidR="007E173E" w:rsidRPr="00564A49" w:rsidRDefault="007E173E" w:rsidP="00802F9B">
            <w:pPr>
              <w:pStyle w:val="tablecell"/>
              <w:rPr>
                <w:lang w:val="en-US" w:eastAsia="ko-KR"/>
              </w:rPr>
            </w:pPr>
          </w:p>
        </w:tc>
      </w:tr>
      <w:tr w:rsidR="007E173E" w:rsidRPr="00564A49" w14:paraId="3F354F6C" w14:textId="77777777" w:rsidTr="00802F9B">
        <w:trPr>
          <w:cantSplit/>
          <w:trHeight w:val="289"/>
          <w:jc w:val="center"/>
        </w:trPr>
        <w:tc>
          <w:tcPr>
            <w:tcW w:w="7920" w:type="dxa"/>
          </w:tcPr>
          <w:p w14:paraId="67B083F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14:paraId="79C2BF64" w14:textId="77777777" w:rsidR="007E173E" w:rsidRPr="00564A49" w:rsidRDefault="007E173E" w:rsidP="00802F9B">
            <w:pPr>
              <w:pStyle w:val="tablecell"/>
              <w:rPr>
                <w:lang w:val="en-US" w:eastAsia="ko-KR"/>
              </w:rPr>
            </w:pPr>
          </w:p>
        </w:tc>
      </w:tr>
      <w:tr w:rsidR="007E173E" w:rsidRPr="00564A49" w14:paraId="1CDAFDD0" w14:textId="77777777" w:rsidTr="00802F9B">
        <w:trPr>
          <w:cantSplit/>
          <w:trHeight w:val="289"/>
          <w:jc w:val="center"/>
        </w:trPr>
        <w:tc>
          <w:tcPr>
            <w:tcW w:w="7920" w:type="dxa"/>
          </w:tcPr>
          <w:p w14:paraId="7B34B1E1"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14:paraId="2F99082A"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F7B1BB9" w14:textId="77777777" w:rsidTr="00802F9B">
        <w:trPr>
          <w:cantSplit/>
          <w:trHeight w:val="289"/>
          <w:jc w:val="center"/>
        </w:trPr>
        <w:tc>
          <w:tcPr>
            <w:tcW w:w="7920" w:type="dxa"/>
          </w:tcPr>
          <w:p w14:paraId="1847E42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14:paraId="1907E8CF" w14:textId="77777777" w:rsidR="007E173E" w:rsidRPr="00564A49" w:rsidRDefault="007E173E" w:rsidP="00802F9B">
            <w:pPr>
              <w:pStyle w:val="tablecell"/>
              <w:rPr>
                <w:lang w:val="en-US" w:eastAsia="ko-KR"/>
              </w:rPr>
            </w:pPr>
          </w:p>
        </w:tc>
      </w:tr>
      <w:tr w:rsidR="007E173E" w:rsidRPr="00564A49" w14:paraId="1D4F802E" w14:textId="77777777" w:rsidTr="00802F9B">
        <w:trPr>
          <w:cantSplit/>
          <w:trHeight w:val="289"/>
          <w:jc w:val="center"/>
        </w:trPr>
        <w:tc>
          <w:tcPr>
            <w:tcW w:w="7920" w:type="dxa"/>
          </w:tcPr>
          <w:p w14:paraId="10E36FD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14:paraId="0046203D" w14:textId="77777777" w:rsidR="007E173E" w:rsidRPr="00564A49" w:rsidRDefault="007E173E" w:rsidP="00802F9B">
            <w:pPr>
              <w:pStyle w:val="tablecell"/>
              <w:rPr>
                <w:lang w:val="en-US" w:eastAsia="ko-KR"/>
              </w:rPr>
            </w:pPr>
            <w:r w:rsidRPr="00564A49">
              <w:rPr>
                <w:lang w:val="en-US" w:eastAsia="ko-KR"/>
              </w:rPr>
              <w:t>u(2)</w:t>
            </w:r>
          </w:p>
        </w:tc>
      </w:tr>
      <w:tr w:rsidR="007E173E" w:rsidRPr="00564A49" w14:paraId="37AE8812" w14:textId="77777777" w:rsidTr="00802F9B">
        <w:trPr>
          <w:cantSplit/>
          <w:trHeight w:val="289"/>
          <w:jc w:val="center"/>
        </w:trPr>
        <w:tc>
          <w:tcPr>
            <w:tcW w:w="7920" w:type="dxa"/>
          </w:tcPr>
          <w:p w14:paraId="0DF52B2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14:paraId="118508C7" w14:textId="77777777" w:rsidR="007E173E" w:rsidRPr="00564A49" w:rsidRDefault="007E173E" w:rsidP="00802F9B">
            <w:pPr>
              <w:pStyle w:val="tablecell"/>
              <w:rPr>
                <w:lang w:val="en-US" w:eastAsia="ko-KR"/>
              </w:rPr>
            </w:pPr>
          </w:p>
        </w:tc>
      </w:tr>
      <w:tr w:rsidR="007E173E" w:rsidRPr="00564A49" w14:paraId="6D583F9E" w14:textId="77777777" w:rsidTr="00802F9B">
        <w:trPr>
          <w:cantSplit/>
          <w:trHeight w:val="289"/>
          <w:jc w:val="center"/>
        </w:trPr>
        <w:tc>
          <w:tcPr>
            <w:tcW w:w="7920" w:type="dxa"/>
          </w:tcPr>
          <w:p w14:paraId="3DA6E2D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14:paraId="46595D2C" w14:textId="77777777" w:rsidR="007E173E" w:rsidRPr="00564A49" w:rsidRDefault="007E173E" w:rsidP="00802F9B">
            <w:pPr>
              <w:pStyle w:val="tablecell"/>
              <w:rPr>
                <w:lang w:val="en-US" w:eastAsia="ko-KR"/>
              </w:rPr>
            </w:pPr>
            <w:r w:rsidRPr="00564A49">
              <w:rPr>
                <w:lang w:val="en-US" w:eastAsia="ko-KR"/>
              </w:rPr>
              <w:t>u(6)</w:t>
            </w:r>
          </w:p>
        </w:tc>
      </w:tr>
      <w:tr w:rsidR="007E173E" w:rsidRPr="00564A49" w14:paraId="19DE0684" w14:textId="77777777" w:rsidTr="00802F9B">
        <w:trPr>
          <w:cantSplit/>
          <w:trHeight w:val="289"/>
          <w:jc w:val="center"/>
        </w:trPr>
        <w:tc>
          <w:tcPr>
            <w:tcW w:w="7920" w:type="dxa"/>
          </w:tcPr>
          <w:p w14:paraId="6D8D7A0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14:paraId="678FFCB1" w14:textId="77777777" w:rsidR="007E173E" w:rsidRPr="00564A49" w:rsidRDefault="007E173E" w:rsidP="00802F9B">
            <w:pPr>
              <w:pStyle w:val="tablecell"/>
              <w:rPr>
                <w:lang w:val="en-US" w:eastAsia="ko-KR"/>
              </w:rPr>
            </w:pPr>
          </w:p>
        </w:tc>
      </w:tr>
      <w:tr w:rsidR="007E173E" w:rsidRPr="00564A49" w14:paraId="12993FC1" w14:textId="77777777" w:rsidTr="00802F9B">
        <w:trPr>
          <w:cantSplit/>
          <w:trHeight w:val="289"/>
          <w:jc w:val="center"/>
        </w:trPr>
        <w:tc>
          <w:tcPr>
            <w:tcW w:w="7920" w:type="dxa"/>
          </w:tcPr>
          <w:p w14:paraId="75ACC53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14:paraId="001722A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2F0BEBF" w14:textId="77777777" w:rsidTr="00802F9B">
        <w:trPr>
          <w:cantSplit/>
          <w:trHeight w:val="289"/>
          <w:jc w:val="center"/>
        </w:trPr>
        <w:tc>
          <w:tcPr>
            <w:tcW w:w="7920" w:type="dxa"/>
          </w:tcPr>
          <w:p w14:paraId="1C2F95D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14:paraId="689478F2"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78B828B3" w14:textId="77777777" w:rsidTr="00802F9B">
        <w:trPr>
          <w:cantSplit/>
          <w:trHeight w:val="289"/>
          <w:jc w:val="center"/>
        </w:trPr>
        <w:tc>
          <w:tcPr>
            <w:tcW w:w="7920" w:type="dxa"/>
          </w:tcPr>
          <w:p w14:paraId="08D26F4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0C03614B" w14:textId="77777777" w:rsidR="007E173E" w:rsidRPr="00564A49" w:rsidRDefault="007E173E" w:rsidP="00802F9B">
            <w:pPr>
              <w:pStyle w:val="tablecell"/>
              <w:rPr>
                <w:lang w:val="en-US" w:eastAsia="ko-KR"/>
              </w:rPr>
            </w:pPr>
          </w:p>
        </w:tc>
      </w:tr>
      <w:tr w:rsidR="007E173E" w:rsidRPr="00564A49" w14:paraId="14038A80" w14:textId="77777777" w:rsidTr="00802F9B">
        <w:trPr>
          <w:cantSplit/>
          <w:trHeight w:val="289"/>
          <w:jc w:val="center"/>
        </w:trPr>
        <w:tc>
          <w:tcPr>
            <w:tcW w:w="7920" w:type="dxa"/>
          </w:tcPr>
          <w:p w14:paraId="4BFE4C8B" w14:textId="77777777"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14:paraId="75CB5186" w14:textId="77777777" w:rsidR="007E173E" w:rsidRPr="00564A49" w:rsidRDefault="007E173E" w:rsidP="00802F9B">
            <w:pPr>
              <w:pStyle w:val="tablecell"/>
              <w:rPr>
                <w:lang w:val="en-US" w:eastAsia="ko-KR"/>
              </w:rPr>
            </w:pPr>
          </w:p>
        </w:tc>
      </w:tr>
      <w:tr w:rsidR="007E173E" w:rsidRPr="00564A49" w14:paraId="74D2301C" w14:textId="77777777" w:rsidTr="00802F9B">
        <w:trPr>
          <w:cantSplit/>
          <w:trHeight w:val="289"/>
          <w:jc w:val="center"/>
        </w:trPr>
        <w:tc>
          <w:tcPr>
            <w:tcW w:w="7920" w:type="dxa"/>
          </w:tcPr>
          <w:p w14:paraId="66E51E0C" w14:textId="77777777"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14:paraId="7EBEB27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558478A7" w14:textId="77777777" w:rsidTr="00802F9B">
        <w:trPr>
          <w:cantSplit/>
          <w:trHeight w:val="289"/>
          <w:jc w:val="center"/>
        </w:trPr>
        <w:tc>
          <w:tcPr>
            <w:tcW w:w="7920" w:type="dxa"/>
          </w:tcPr>
          <w:p w14:paraId="3E8CA61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14:paraId="34CDC828" w14:textId="77777777" w:rsidR="007E173E" w:rsidRPr="00564A49" w:rsidRDefault="007E173E" w:rsidP="00802F9B">
            <w:pPr>
              <w:pStyle w:val="tablecell"/>
              <w:rPr>
                <w:lang w:val="en-US" w:eastAsia="ko-KR"/>
              </w:rPr>
            </w:pPr>
          </w:p>
        </w:tc>
      </w:tr>
      <w:tr w:rsidR="007E173E" w:rsidRPr="00564A49" w14:paraId="74A6B091" w14:textId="77777777" w:rsidTr="00802F9B">
        <w:trPr>
          <w:cantSplit/>
          <w:trHeight w:val="289"/>
          <w:jc w:val="center"/>
        </w:trPr>
        <w:tc>
          <w:tcPr>
            <w:tcW w:w="7920" w:type="dxa"/>
          </w:tcPr>
          <w:p w14:paraId="56157B8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14:paraId="112FDFBB"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0E12719E" w14:textId="77777777" w:rsidTr="00802F9B">
        <w:trPr>
          <w:cantSplit/>
          <w:trHeight w:val="289"/>
          <w:jc w:val="center"/>
        </w:trPr>
        <w:tc>
          <w:tcPr>
            <w:tcW w:w="7920" w:type="dxa"/>
          </w:tcPr>
          <w:p w14:paraId="39D0AE4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14:paraId="15B9A598" w14:textId="77777777" w:rsidR="007E173E" w:rsidRPr="00564A49" w:rsidRDefault="007E173E" w:rsidP="00802F9B">
            <w:pPr>
              <w:pStyle w:val="tablecell"/>
              <w:rPr>
                <w:lang w:val="en-US" w:eastAsia="ko-KR"/>
              </w:rPr>
            </w:pPr>
          </w:p>
        </w:tc>
      </w:tr>
      <w:tr w:rsidR="007E173E" w:rsidRPr="00564A49" w14:paraId="20EF2619" w14:textId="77777777" w:rsidTr="00802F9B">
        <w:trPr>
          <w:cantSplit/>
          <w:trHeight w:val="289"/>
          <w:jc w:val="center"/>
        </w:trPr>
        <w:tc>
          <w:tcPr>
            <w:tcW w:w="7920" w:type="dxa"/>
          </w:tcPr>
          <w:p w14:paraId="749D731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14:paraId="575632F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A0178D5" w14:textId="77777777" w:rsidTr="00802F9B">
        <w:trPr>
          <w:cantSplit/>
          <w:trHeight w:val="289"/>
          <w:jc w:val="center"/>
        </w:trPr>
        <w:tc>
          <w:tcPr>
            <w:tcW w:w="7920" w:type="dxa"/>
          </w:tcPr>
          <w:p w14:paraId="11954F2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280B0668" w14:textId="77777777" w:rsidR="007E173E" w:rsidRPr="00564A49" w:rsidRDefault="007E173E" w:rsidP="00802F9B">
            <w:pPr>
              <w:pStyle w:val="tablecell"/>
              <w:rPr>
                <w:lang w:val="en-US" w:eastAsia="ko-KR"/>
              </w:rPr>
            </w:pPr>
          </w:p>
        </w:tc>
      </w:tr>
      <w:tr w:rsidR="007E173E" w:rsidRPr="00564A49" w14:paraId="1608B426" w14:textId="77777777" w:rsidTr="00802F9B">
        <w:trPr>
          <w:cantSplit/>
          <w:trHeight w:val="289"/>
          <w:jc w:val="center"/>
        </w:trPr>
        <w:tc>
          <w:tcPr>
            <w:tcW w:w="7920" w:type="dxa"/>
          </w:tcPr>
          <w:p w14:paraId="35854DE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14:paraId="560B9966" w14:textId="77777777" w:rsidR="007E173E" w:rsidRPr="00564A49" w:rsidRDefault="007E173E" w:rsidP="00802F9B">
            <w:pPr>
              <w:pStyle w:val="tablecell"/>
              <w:rPr>
                <w:lang w:val="en-US" w:eastAsia="ko-KR"/>
              </w:rPr>
            </w:pPr>
          </w:p>
        </w:tc>
      </w:tr>
      <w:tr w:rsidR="007E173E" w:rsidRPr="00564A49" w14:paraId="3CDB10EF" w14:textId="77777777" w:rsidTr="00802F9B">
        <w:trPr>
          <w:cantSplit/>
          <w:trHeight w:val="289"/>
          <w:jc w:val="center"/>
        </w:trPr>
        <w:tc>
          <w:tcPr>
            <w:tcW w:w="7920" w:type="dxa"/>
          </w:tcPr>
          <w:p w14:paraId="66F3E454" w14:textId="77777777"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14:paraId="358B5224" w14:textId="77777777" w:rsidR="007E173E" w:rsidRPr="00564A49" w:rsidRDefault="007E173E" w:rsidP="00802F9B">
            <w:pPr>
              <w:pStyle w:val="tablecell"/>
              <w:keepNext w:val="0"/>
              <w:rPr>
                <w:lang w:val="en-US"/>
              </w:rPr>
            </w:pPr>
          </w:p>
        </w:tc>
      </w:tr>
    </w:tbl>
    <w:p w14:paraId="3B258335" w14:textId="77777777" w:rsidR="007E173E" w:rsidRPr="00564A49" w:rsidRDefault="007E173E" w:rsidP="007E173E">
      <w:pPr>
        <w:pStyle w:val="3N"/>
        <w:rPr>
          <w:lang w:val="en-US"/>
        </w:rPr>
      </w:pPr>
    </w:p>
    <w:p w14:paraId="29274EB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14:paraId="640285E2" w14:textId="77777777" w:rsidR="007E173E" w:rsidRPr="00564A49" w:rsidRDefault="007E173E" w:rsidP="007E173E">
      <w:pPr>
        <w:pStyle w:val="3N"/>
        <w:rPr>
          <w:lang w:val="en-US"/>
        </w:rPr>
      </w:pPr>
      <w:r w:rsidRPr="00564A49">
        <w:rPr>
          <w:lang w:val="en-US"/>
        </w:rPr>
        <w:t>The specifications in subclause 7.3.6.2 apply.</w:t>
      </w:r>
    </w:p>
    <w:p w14:paraId="4FD7280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14:paraId="0C27C18E" w14:textId="77777777" w:rsidR="007E173E" w:rsidRPr="00564A49" w:rsidRDefault="007E173E" w:rsidP="007E173E">
      <w:pPr>
        <w:pStyle w:val="3N"/>
        <w:rPr>
          <w:lang w:val="en-US"/>
        </w:rPr>
      </w:pPr>
      <w:r w:rsidRPr="00564A49">
        <w:rPr>
          <w:lang w:val="en-US"/>
        </w:rPr>
        <w:t>The specifications in subclause 7.3.6.3 apply.</w:t>
      </w:r>
    </w:p>
    <w:p w14:paraId="6C3927B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8" w:name="_Ref351058069"/>
      <w:bookmarkStart w:id="1609" w:name="_Toc377921536"/>
      <w:bookmarkStart w:id="1610" w:name="_Toc378026174"/>
      <w:bookmarkStart w:id="1611" w:name="_Ref348090232"/>
      <w:r w:rsidRPr="00564A49">
        <w:rPr>
          <w:lang w:val="en-US"/>
        </w:rPr>
        <w:t>Short-term reference picture set syntax</w:t>
      </w:r>
      <w:bookmarkEnd w:id="1608"/>
      <w:bookmarkEnd w:id="1609"/>
      <w:bookmarkEnd w:id="1610"/>
    </w:p>
    <w:p w14:paraId="67B5B474" w14:textId="77777777" w:rsidR="007E173E" w:rsidRPr="00564A49" w:rsidRDefault="007E173E" w:rsidP="007E173E">
      <w:pPr>
        <w:pStyle w:val="3N"/>
        <w:rPr>
          <w:lang w:val="en-US" w:eastAsia="zh-CN"/>
        </w:rPr>
      </w:pPr>
      <w:r w:rsidRPr="00564A49">
        <w:rPr>
          <w:lang w:val="en-US"/>
        </w:rPr>
        <w:t>The specifications in subclause 7.3.7 apply.</w:t>
      </w:r>
    </w:p>
    <w:p w14:paraId="40D8B4A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2" w:name="_Ref351058099"/>
      <w:bookmarkStart w:id="1613" w:name="_Toc377921537"/>
      <w:bookmarkStart w:id="1614" w:name="_Toc378026175"/>
      <w:r w:rsidRPr="00564A49">
        <w:rPr>
          <w:lang w:val="en-US"/>
        </w:rPr>
        <w:t>Slice segment data syntax</w:t>
      </w:r>
      <w:bookmarkEnd w:id="1611"/>
      <w:bookmarkEnd w:id="1612"/>
      <w:bookmarkEnd w:id="1613"/>
      <w:bookmarkEnd w:id="1614"/>
    </w:p>
    <w:p w14:paraId="54978E2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14:paraId="5535A1C5" w14:textId="77777777" w:rsidR="007E173E" w:rsidRPr="00564A49" w:rsidRDefault="007E173E" w:rsidP="007E173E">
      <w:pPr>
        <w:pStyle w:val="3N"/>
        <w:rPr>
          <w:lang w:val="en-US"/>
        </w:rPr>
      </w:pPr>
      <w:r w:rsidRPr="00564A49">
        <w:rPr>
          <w:lang w:val="en-US"/>
        </w:rPr>
        <w:t>The specifications in subclause 7.3.8.1 apply.</w:t>
      </w:r>
    </w:p>
    <w:p w14:paraId="058BEB7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14:paraId="63D51975" w14:textId="77777777" w:rsidR="007E173E" w:rsidRPr="00564A49" w:rsidRDefault="007E173E" w:rsidP="007E173E">
      <w:pPr>
        <w:pStyle w:val="3N"/>
        <w:rPr>
          <w:lang w:val="en-US"/>
        </w:rPr>
      </w:pPr>
      <w:r w:rsidRPr="00564A49">
        <w:rPr>
          <w:lang w:val="en-US"/>
        </w:rPr>
        <w:t>The specifications in subclause 7.3.8.2 apply.</w:t>
      </w:r>
    </w:p>
    <w:p w14:paraId="013E868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14:paraId="56BCC263" w14:textId="77777777" w:rsidR="007E173E" w:rsidRPr="00564A49" w:rsidRDefault="007E173E" w:rsidP="007E173E">
      <w:pPr>
        <w:pStyle w:val="3N"/>
        <w:rPr>
          <w:lang w:val="en-US"/>
        </w:rPr>
      </w:pPr>
      <w:r w:rsidRPr="00564A49">
        <w:rPr>
          <w:lang w:val="en-US"/>
        </w:rPr>
        <w:t>The specifications in subclause 7.3.8.3 apply.</w:t>
      </w:r>
    </w:p>
    <w:p w14:paraId="227A30C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14:paraId="44ADF4F2" w14:textId="77777777" w:rsidR="007E173E" w:rsidRPr="00564A49" w:rsidRDefault="007E173E" w:rsidP="007E173E">
      <w:pPr>
        <w:pStyle w:val="3N"/>
        <w:rPr>
          <w:lang w:val="en-US"/>
        </w:rPr>
      </w:pPr>
      <w:r w:rsidRPr="00564A49">
        <w:rPr>
          <w:lang w:val="en-US"/>
        </w:rPr>
        <w:t>The specifications in subclause 7.3.8.4 apply.</w:t>
      </w:r>
    </w:p>
    <w:p w14:paraId="609AB9A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14:paraId="2AD168C1" w14:textId="77777777" w:rsidR="007E173E" w:rsidRPr="00564A49" w:rsidRDefault="007E173E" w:rsidP="007E173E">
      <w:pPr>
        <w:pStyle w:val="3N"/>
        <w:rPr>
          <w:lang w:val="en-US"/>
        </w:rPr>
      </w:pPr>
      <w:r w:rsidRPr="00564A49">
        <w:rPr>
          <w:lang w:val="en-US"/>
        </w:rPr>
        <w:t>The specifications in subclause 7.3.8.5 apply.</w:t>
      </w:r>
    </w:p>
    <w:p w14:paraId="3EAC7E3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14:paraId="7A72F678" w14:textId="77777777" w:rsidR="007E173E" w:rsidRPr="00564A49" w:rsidRDefault="007E173E" w:rsidP="007E173E">
      <w:pPr>
        <w:pStyle w:val="3N"/>
        <w:rPr>
          <w:lang w:val="en-US"/>
        </w:rPr>
      </w:pPr>
      <w:r w:rsidRPr="00564A49">
        <w:rPr>
          <w:lang w:val="en-US"/>
        </w:rPr>
        <w:t>The specifications in subclause 7.3.8.6 apply.</w:t>
      </w:r>
    </w:p>
    <w:p w14:paraId="2766486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14:paraId="19F4D6DD" w14:textId="77777777" w:rsidR="007E173E" w:rsidRPr="00564A49" w:rsidRDefault="007E173E" w:rsidP="007E173E">
      <w:pPr>
        <w:pStyle w:val="3N"/>
        <w:rPr>
          <w:lang w:val="en-US"/>
        </w:rPr>
      </w:pPr>
      <w:r w:rsidRPr="00564A49">
        <w:rPr>
          <w:lang w:val="en-US"/>
        </w:rPr>
        <w:t>The specifications in subclause 7.3.8.7 apply.</w:t>
      </w:r>
    </w:p>
    <w:p w14:paraId="60E3934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14:paraId="15961770" w14:textId="77777777" w:rsidR="007E173E" w:rsidRPr="00564A49" w:rsidRDefault="007E173E" w:rsidP="007E173E">
      <w:pPr>
        <w:pStyle w:val="3N"/>
        <w:rPr>
          <w:lang w:val="en-US"/>
        </w:rPr>
      </w:pPr>
      <w:r w:rsidRPr="00564A49">
        <w:rPr>
          <w:lang w:val="en-US"/>
        </w:rPr>
        <w:t>The specifications in subclause 7.3.8.8 apply.</w:t>
      </w:r>
    </w:p>
    <w:p w14:paraId="3A0DD4D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14:paraId="3FAB1BF0" w14:textId="77777777" w:rsidR="007E173E" w:rsidRPr="00564A49" w:rsidRDefault="007E173E" w:rsidP="007E173E">
      <w:pPr>
        <w:pStyle w:val="3N"/>
        <w:rPr>
          <w:lang w:val="en-US"/>
        </w:rPr>
      </w:pPr>
      <w:r w:rsidRPr="00564A49">
        <w:rPr>
          <w:lang w:val="en-US"/>
        </w:rPr>
        <w:t>The specifications in subclause 7.3.8.9 apply.</w:t>
      </w:r>
    </w:p>
    <w:p w14:paraId="225BAC3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14:paraId="31EB8923" w14:textId="77777777" w:rsidR="007E173E" w:rsidRPr="00564A49" w:rsidRDefault="007E173E" w:rsidP="007E173E">
      <w:pPr>
        <w:pStyle w:val="3N"/>
        <w:rPr>
          <w:lang w:val="en-US"/>
        </w:rPr>
      </w:pPr>
      <w:r w:rsidRPr="00564A49">
        <w:rPr>
          <w:lang w:val="en-US"/>
        </w:rPr>
        <w:t>The specifications in subclause 7.3.8.10 apply.</w:t>
      </w:r>
    </w:p>
    <w:p w14:paraId="33F8C98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14:paraId="6A58E4C9" w14:textId="77777777" w:rsidR="007E173E" w:rsidRPr="00564A49" w:rsidRDefault="007E173E" w:rsidP="007E173E">
      <w:pPr>
        <w:pStyle w:val="3N"/>
        <w:rPr>
          <w:lang w:val="en-US"/>
        </w:rPr>
      </w:pPr>
      <w:r w:rsidRPr="00564A49">
        <w:rPr>
          <w:lang w:val="en-US"/>
        </w:rPr>
        <w:t>The specifications in subclause 7.3.8.11 apply.</w:t>
      </w:r>
    </w:p>
    <w:p w14:paraId="6F4DE68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5" w:name="_Toc377921538"/>
      <w:bookmarkStart w:id="1616" w:name="_Toc378026176"/>
      <w:r w:rsidRPr="00564A49">
        <w:rPr>
          <w:lang w:val="en-US"/>
        </w:rPr>
        <w:t>Semantics</w:t>
      </w:r>
      <w:bookmarkEnd w:id="1615"/>
      <w:bookmarkEnd w:id="1616"/>
    </w:p>
    <w:p w14:paraId="1A92D93D"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7" w:name="_Ref351058589"/>
      <w:bookmarkStart w:id="1618" w:name="_Toc377921539"/>
      <w:bookmarkStart w:id="1619" w:name="_Toc378026177"/>
      <w:bookmarkStart w:id="1620" w:name="_Ref348090008"/>
      <w:bookmarkStart w:id="1621" w:name="_Ref348090335"/>
      <w:r w:rsidRPr="00564A49">
        <w:rPr>
          <w:lang w:val="en-US"/>
        </w:rPr>
        <w:t>General</w:t>
      </w:r>
      <w:bookmarkEnd w:id="1617"/>
      <w:bookmarkEnd w:id="1618"/>
      <w:bookmarkEnd w:id="1619"/>
    </w:p>
    <w:p w14:paraId="0EA4B22F"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2" w:name="_Ref351058186"/>
      <w:bookmarkStart w:id="1623" w:name="_Toc377921540"/>
      <w:bookmarkStart w:id="1624" w:name="_Toc378026178"/>
      <w:r w:rsidRPr="00564A49">
        <w:rPr>
          <w:lang w:val="en-US"/>
        </w:rPr>
        <w:t>NAL unit semantics</w:t>
      </w:r>
      <w:bookmarkEnd w:id="1620"/>
      <w:bookmarkEnd w:id="1621"/>
      <w:bookmarkEnd w:id="1622"/>
      <w:bookmarkEnd w:id="1623"/>
      <w:bookmarkEnd w:id="1624"/>
    </w:p>
    <w:p w14:paraId="5F54715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14:paraId="458C0BC3" w14:textId="77777777" w:rsidR="007E173E" w:rsidRPr="00564A49" w:rsidRDefault="007E173E" w:rsidP="007E173E">
      <w:pPr>
        <w:pStyle w:val="3N"/>
        <w:rPr>
          <w:lang w:val="en-US"/>
        </w:rPr>
      </w:pPr>
      <w:r w:rsidRPr="00564A49">
        <w:rPr>
          <w:lang w:val="en-US"/>
        </w:rPr>
        <w:t>The specifications in subclause 7.4.2.1 apply.</w:t>
      </w:r>
    </w:p>
    <w:p w14:paraId="28AC21C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14:paraId="6E991613" w14:textId="77777777" w:rsidR="007E173E" w:rsidRPr="00564A49" w:rsidRDefault="007E173E" w:rsidP="007E173E">
      <w:pPr>
        <w:pStyle w:val="3N"/>
        <w:rPr>
          <w:lang w:val="en-US"/>
        </w:rPr>
      </w:pPr>
      <w:r w:rsidRPr="00564A49">
        <w:rPr>
          <w:lang w:val="en-US"/>
        </w:rPr>
        <w:t>The specifications in subclause 7.4.2.2 apply with following modifications and additions.</w:t>
      </w:r>
    </w:p>
    <w:p w14:paraId="01F0D2FD" w14:textId="77777777"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14:paraId="0EDADF99" w14:textId="5C5265C8" w:rsidR="007E173E" w:rsidRPr="00564A49" w:rsidRDefault="007E173E" w:rsidP="007E173E">
      <w:pPr>
        <w:pStyle w:val="3N"/>
        <w:rPr>
          <w:bCs/>
          <w:lang w:val="en-US"/>
        </w:rPr>
      </w:pPr>
      <w:r w:rsidRPr="00564A49">
        <w:rPr>
          <w:bCs/>
          <w:lang w:val="en-US"/>
        </w:rPr>
        <w:t xml:space="preserve">When one picture picA of a layer layerA has nal_unit_type equal to TSA_N or TSA_R, each picture in the same access unit as picA in a direct or indirect reference layer of layerA </w:t>
      </w:r>
      <w:commentRangeStart w:id="1625"/>
      <w:ins w:id="1626" w:author="Sachin Deshpande" w:date="2014-02-20T17:08:00Z">
        <w:r w:rsidR="00EB4862">
          <w:rPr>
            <w:bCs/>
            <w:lang w:val="en-US"/>
          </w:rPr>
          <w:t>with the exception of layer with nuh_layer_id equal to 0 when vps_base_layer_external_flag is equal to 1</w:t>
        </w:r>
      </w:ins>
      <w:commentRangeEnd w:id="1625"/>
      <w:ins w:id="1627" w:author="Sachin Deshpande" w:date="2014-02-20T17:12:00Z">
        <w:r w:rsidR="005D05E3">
          <w:rPr>
            <w:rStyle w:val="CommentReference"/>
          </w:rPr>
          <w:commentReference w:id="1625"/>
        </w:r>
      </w:ins>
      <w:ins w:id="1629" w:author="Sachin Deshpande" w:date="2014-02-20T17:08:00Z">
        <w:r w:rsidR="00EB4862">
          <w:rPr>
            <w:bCs/>
            <w:lang w:val="en-US"/>
          </w:rPr>
          <w:t xml:space="preserve"> </w:t>
        </w:r>
      </w:ins>
      <w:r w:rsidRPr="00564A49">
        <w:rPr>
          <w:bCs/>
          <w:lang w:val="en-US"/>
        </w:rPr>
        <w:t>shall have nal_unit_type equal to TSA_N or TSA_R.</w:t>
      </w:r>
    </w:p>
    <w:p w14:paraId="7DC0A016" w14:textId="1BC5487E" w:rsidR="007E173E" w:rsidRPr="00564A49" w:rsidRDefault="007E173E" w:rsidP="007E173E">
      <w:pPr>
        <w:pStyle w:val="3N"/>
        <w:rPr>
          <w:bCs/>
          <w:lang w:val="en-US"/>
        </w:rPr>
      </w:pPr>
      <w:r w:rsidRPr="00564A49">
        <w:rPr>
          <w:bCs/>
          <w:lang w:val="en-US"/>
        </w:rPr>
        <w:t xml:space="preserve">When one picture picA of a layer layerA has nal_unit_type equal to STSA_N or STSA_R, each picture in the same access unit as picA in a direct or indirect reference layer of layerA </w:t>
      </w:r>
      <w:commentRangeStart w:id="1630"/>
      <w:ins w:id="1631" w:author="Sachin Deshpande" w:date="2014-02-20T17:08:00Z">
        <w:r w:rsidR="00EB4862">
          <w:rPr>
            <w:bCs/>
            <w:lang w:val="en-US"/>
          </w:rPr>
          <w:t>with the exception of layer with nuh_layer_id equal to 0 when vps_base_layer_external_flag is equal to 1</w:t>
        </w:r>
      </w:ins>
      <w:commentRangeEnd w:id="1630"/>
      <w:ins w:id="1632" w:author="Sachin Deshpande" w:date="2014-02-20T17:15:00Z">
        <w:r w:rsidR="00D41B86">
          <w:rPr>
            <w:rStyle w:val="CommentReference"/>
          </w:rPr>
          <w:commentReference w:id="1630"/>
        </w:r>
      </w:ins>
      <w:ins w:id="1634" w:author="Sachin Deshpande" w:date="2014-02-20T17:08:00Z">
        <w:r w:rsidR="00EB4862">
          <w:rPr>
            <w:bCs/>
            <w:lang w:val="en-US"/>
          </w:rPr>
          <w:t xml:space="preserve"> </w:t>
        </w:r>
      </w:ins>
      <w:r w:rsidRPr="00564A49">
        <w:rPr>
          <w:bCs/>
          <w:lang w:val="en-US"/>
        </w:rPr>
        <w:t>shall have nal_unit_type equal to STSA_N or STSA_R.</w:t>
      </w:r>
    </w:p>
    <w:p w14:paraId="61CA62FA" w14:textId="77777777" w:rsidR="007E173E" w:rsidRPr="00564A49" w:rsidRDefault="007E173E" w:rsidP="007E173E">
      <w:pPr>
        <w:pStyle w:val="3N"/>
        <w:rPr>
          <w:bCs/>
          <w:lang w:val="en-US"/>
        </w:rPr>
      </w:pPr>
      <w:r w:rsidRPr="00564A49">
        <w:rPr>
          <w:bCs/>
          <w:lang w:val="en-US"/>
        </w:rPr>
        <w:t>The variable CraOrBlaPicFlag is derived as follows:</w:t>
      </w:r>
    </w:p>
    <w:p w14:paraId="2C43FBB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14:paraId="471D8994" w14:textId="77777777"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14:paraId="5333DFA3" w14:textId="77777777"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14:paraId="08174723" w14:textId="77777777"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14:paraId="0010B1CE" w14:textId="77777777"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14:paraId="1B81E622" w14:textId="77777777"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14:paraId="616665F7" w14:textId="77777777"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14:paraId="3062A460" w14:textId="77777777" w:rsidR="007E173E" w:rsidRDefault="007E173E" w:rsidP="007E173E">
      <w:pPr>
        <w:rPr>
          <w:ins w:id="1635" w:author="Sachin Deshpande" w:date="2014-02-20T17:17:00Z"/>
          <w:noProof/>
        </w:rPr>
      </w:pPr>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14:paraId="30175975" w14:textId="77777777" w:rsidR="00F266F0" w:rsidRPr="00943A5F" w:rsidRDefault="00F266F0" w:rsidP="00F266F0">
      <w:pPr>
        <w:rPr>
          <w:ins w:id="1636" w:author="Sachin Deshpande" w:date="2014-02-20T17:17:00Z"/>
          <w:noProof/>
        </w:rPr>
      </w:pPr>
      <w:ins w:id="1637" w:author="Sachin Deshpande" w:date="2014-02-20T17:17:00Z">
        <w:r w:rsidRPr="00943A5F">
          <w:rPr>
            <w:b/>
            <w:noProof/>
          </w:rPr>
          <w:t>nuh_temporal_id_plus1</w:t>
        </w:r>
        <w:r w:rsidRPr="00943A5F">
          <w:rPr>
            <w:noProof/>
          </w:rPr>
          <w:t xml:space="preserve"> minus 1 specifies a temporal identifier for the NAL unit.</w:t>
        </w:r>
        <w:r w:rsidRPr="000E288B">
          <w:rPr>
            <w:noProof/>
          </w:rPr>
          <w:t xml:space="preserve"> The value of nuh_temporal_id_plus1 shall </w:t>
        </w:r>
        <w:r>
          <w:rPr>
            <w:noProof/>
          </w:rPr>
          <w:t>not be equal to</w:t>
        </w:r>
        <w:r w:rsidRPr="000E288B">
          <w:rPr>
            <w:noProof/>
          </w:rPr>
          <w:t xml:space="preserve"> 0.</w:t>
        </w:r>
      </w:ins>
    </w:p>
    <w:p w14:paraId="0ACFAAD5" w14:textId="77777777" w:rsidR="00F266F0" w:rsidRPr="00943A5F" w:rsidRDefault="00F266F0" w:rsidP="00F266F0">
      <w:pPr>
        <w:keepNext/>
        <w:rPr>
          <w:ins w:id="1638" w:author="Sachin Deshpande" w:date="2014-02-20T17:17:00Z"/>
          <w:noProof/>
        </w:rPr>
      </w:pPr>
      <w:ins w:id="1639" w:author="Sachin Deshpande" w:date="2014-02-20T17:17:00Z">
        <w:r w:rsidRPr="00943A5F">
          <w:rPr>
            <w:noProof/>
          </w:rPr>
          <w:t>The variable TemporalId is specified as</w:t>
        </w:r>
        <w:r>
          <w:rPr>
            <w:noProof/>
          </w:rPr>
          <w:t xml:space="preserve"> follows:</w:t>
        </w:r>
      </w:ins>
    </w:p>
    <w:p w14:paraId="5BD9723D" w14:textId="77777777" w:rsidR="00F266F0" w:rsidRPr="00943A5F" w:rsidRDefault="00F266F0" w:rsidP="00F266F0">
      <w:pPr>
        <w:pStyle w:val="Equation"/>
        <w:ind w:left="794"/>
        <w:rPr>
          <w:ins w:id="1640" w:author="Sachin Deshpande" w:date="2014-02-20T17:17:00Z"/>
          <w:noProof/>
        </w:rPr>
      </w:pPr>
      <w:ins w:id="1641" w:author="Sachin Deshpande" w:date="2014-02-20T17:17:00Z">
        <w:r w:rsidRPr="00943A5F">
          <w:rPr>
            <w:noProof/>
          </w:rPr>
          <w:t xml:space="preserve">TemporalId = </w:t>
        </w:r>
        <w:r>
          <w:rPr>
            <w:noProof/>
          </w:rPr>
          <w:t>nuh_</w:t>
        </w:r>
        <w:r w:rsidRPr="00943A5F">
          <w:rPr>
            <w:noProof/>
          </w:rPr>
          <w:t>temporal_id_plus1 − 1</w:t>
        </w:r>
        <w:r w:rsidRPr="00943A5F">
          <w:rPr>
            <w:noProof/>
          </w:rPr>
          <w:tab/>
        </w:r>
        <w:r w:rsidRPr="00943A5F">
          <w:rPr>
            <w:noProof/>
          </w:rPr>
          <w:tab/>
          <w:t>(</w:t>
        </w:r>
        <w:r w:rsidRPr="00943A5F">
          <w:rPr>
            <w:noProof/>
          </w:rPr>
          <w:fldChar w:fldCharType="begin" w:fldLock="1"/>
        </w:r>
        <w:r w:rsidRPr="00943A5F">
          <w:rPr>
            <w:noProof/>
          </w:rPr>
          <w:instrText xml:space="preserve"> STYLEREF 1 \s </w:instrText>
        </w:r>
        <w:r w:rsidRPr="00943A5F">
          <w:rPr>
            <w:noProof/>
          </w:rPr>
          <w:fldChar w:fldCharType="separate"/>
        </w:r>
        <w:r>
          <w:rPr>
            <w:noProof/>
          </w:rPr>
          <w:t>7</w:t>
        </w:r>
        <w:r w:rsidRPr="00943A5F">
          <w:rPr>
            <w:noProof/>
          </w:rPr>
          <w:fldChar w:fldCharType="end"/>
        </w:r>
        <w:r w:rsidRPr="00943A5F">
          <w:rPr>
            <w:noProof/>
          </w:rPr>
          <w:noBreakHyphen/>
        </w:r>
        <w:r w:rsidRPr="00943A5F">
          <w:rPr>
            <w:noProof/>
          </w:rPr>
          <w:fldChar w:fldCharType="begin" w:fldLock="1"/>
        </w:r>
        <w:r w:rsidRPr="00943A5F">
          <w:rPr>
            <w:noProof/>
          </w:rPr>
          <w:instrText xml:space="preserve"> SEQ Equation \* ARABIC \s 1 </w:instrText>
        </w:r>
        <w:r w:rsidRPr="00943A5F">
          <w:rPr>
            <w:noProof/>
          </w:rPr>
          <w:fldChar w:fldCharType="separate"/>
        </w:r>
        <w:r>
          <w:rPr>
            <w:noProof/>
          </w:rPr>
          <w:t>1</w:t>
        </w:r>
        <w:r w:rsidRPr="00943A5F">
          <w:rPr>
            <w:noProof/>
          </w:rPr>
          <w:fldChar w:fldCharType="end"/>
        </w:r>
        <w:r w:rsidRPr="00943A5F">
          <w:rPr>
            <w:noProof/>
          </w:rPr>
          <w:t>)</w:t>
        </w:r>
      </w:ins>
    </w:p>
    <w:p w14:paraId="4000653A" w14:textId="77777777" w:rsidR="00F266F0" w:rsidRDefault="00F266F0" w:rsidP="00F266F0">
      <w:pPr>
        <w:rPr>
          <w:ins w:id="1642" w:author="Sachin Deshpande" w:date="2014-02-20T17:17:00Z"/>
          <w:noProof/>
        </w:rPr>
      </w:pPr>
      <w:ins w:id="1643" w:author="Sachin Deshpande" w:date="2014-02-20T17:17:00Z">
        <w:r w:rsidRPr="00EF2ADA">
          <w:rPr>
            <w:noProof/>
          </w:rPr>
          <w:t xml:space="preserve">If </w:t>
        </w:r>
        <w:r>
          <w:rPr>
            <w:noProof/>
          </w:rPr>
          <w:t>nal_unit_type</w:t>
        </w:r>
        <w:r w:rsidRPr="00EF2ADA">
          <w:rPr>
            <w:noProof/>
          </w:rPr>
          <w:t xml:space="preserve"> is in the range of </w:t>
        </w:r>
        <w:r>
          <w:rPr>
            <w:noProof/>
            <w:lang w:eastAsia="ko-KR"/>
          </w:rPr>
          <w:t>BLA_W_LP</w:t>
        </w:r>
        <w:r w:rsidRPr="00EF2ADA">
          <w:rPr>
            <w:noProof/>
          </w:rPr>
          <w:t xml:space="preserve"> to </w:t>
        </w:r>
        <w:r>
          <w:rPr>
            <w:noProof/>
          </w:rPr>
          <w:t>RSV_IRAP_VCL23,</w:t>
        </w:r>
        <w:r w:rsidRPr="00EF2ADA">
          <w:rPr>
            <w:noProof/>
          </w:rPr>
          <w:t xml:space="preserve"> </w:t>
        </w:r>
        <w:r>
          <w:rPr>
            <w:noProof/>
          </w:rPr>
          <w:t>inclusive, i.e. the</w:t>
        </w:r>
        <w:r w:rsidDel="00C44E71">
          <w:rPr>
            <w:noProof/>
          </w:rPr>
          <w:t xml:space="preserve"> </w:t>
        </w:r>
        <w:r w:rsidRPr="00EF2ADA">
          <w:rPr>
            <w:noProof/>
          </w:rPr>
          <w:t xml:space="preserve">coded slice </w:t>
        </w:r>
        <w:r>
          <w:rPr>
            <w:noProof/>
          </w:rPr>
          <w:t xml:space="preserve">segment belongs to </w:t>
        </w:r>
        <w:r w:rsidRPr="00EF2ADA">
          <w:rPr>
            <w:noProof/>
          </w:rPr>
          <w:t>a</w:t>
        </w:r>
        <w:r>
          <w:rPr>
            <w:noProof/>
          </w:rPr>
          <w:t>n</w:t>
        </w:r>
        <w:r w:rsidRPr="00EF2ADA">
          <w:rPr>
            <w:noProof/>
          </w:rPr>
          <w:t xml:space="preserve"> </w:t>
        </w:r>
        <w:r>
          <w:rPr>
            <w:noProof/>
          </w:rPr>
          <w:t>IRAP</w:t>
        </w:r>
        <w:r w:rsidRPr="00EF2ADA">
          <w:rPr>
            <w:noProof/>
          </w:rPr>
          <w:t xml:space="preserve"> picture, TemporalId shall be equal to</w:t>
        </w:r>
        <w:r>
          <w:rPr>
            <w:noProof/>
          </w:rPr>
          <w:t xml:space="preserve"> </w:t>
        </w:r>
        <w:r w:rsidRPr="00EF2ADA">
          <w:rPr>
            <w:noProof/>
          </w:rPr>
          <w:t>0</w:t>
        </w:r>
        <w:r>
          <w:rPr>
            <w:noProof/>
          </w:rPr>
          <w:t>. O</w:t>
        </w:r>
        <w:r w:rsidRPr="00EF2ADA">
          <w:rPr>
            <w:noProof/>
          </w:rPr>
          <w:t xml:space="preserve">therwise, when </w:t>
        </w:r>
        <w:r>
          <w:rPr>
            <w:noProof/>
          </w:rPr>
          <w:t>nal_unit_type</w:t>
        </w:r>
        <w:r w:rsidRPr="00EF2ADA">
          <w:rPr>
            <w:noProof/>
          </w:rPr>
          <w:t xml:space="preserve"> is </w:t>
        </w:r>
        <w:r w:rsidRPr="00157378">
          <w:rPr>
            <w:noProof/>
          </w:rPr>
          <w:t>equal to TSA_R, TSA_N, STSA_R, or STSA_N</w:t>
        </w:r>
        <w:r w:rsidRPr="00EF2ADA">
          <w:rPr>
            <w:noProof/>
          </w:rPr>
          <w:t>, TemporalId shall not be equal to</w:t>
        </w:r>
        <w:r>
          <w:rPr>
            <w:noProof/>
          </w:rPr>
          <w:t xml:space="preserve"> </w:t>
        </w:r>
        <w:r w:rsidRPr="00EF2ADA">
          <w:rPr>
            <w:noProof/>
          </w:rPr>
          <w:t>0.</w:t>
        </w:r>
      </w:ins>
    </w:p>
    <w:p w14:paraId="6A383E74" w14:textId="5CC21A90" w:rsidR="00F266F0" w:rsidRDefault="00F266F0" w:rsidP="00F266F0">
      <w:pPr>
        <w:rPr>
          <w:ins w:id="1644" w:author="Sachin Deshpande" w:date="2014-02-20T17:17:00Z"/>
          <w:noProof/>
        </w:rPr>
      </w:pPr>
      <w:commentRangeStart w:id="1645"/>
      <w:ins w:id="1646" w:author="Sachin Deshpande" w:date="2014-02-20T17:17:00Z">
        <w:r>
          <w:rPr>
            <w:noProof/>
            <w:highlight w:val="yellow"/>
          </w:rPr>
          <w:t>Option</w:t>
        </w:r>
        <w:r w:rsidRPr="00FD1EE3">
          <w:rPr>
            <w:noProof/>
            <w:highlight w:val="yellow"/>
          </w:rPr>
          <w:t xml:space="preserve"> 1:</w:t>
        </w:r>
        <w:r>
          <w:rPr>
            <w:noProof/>
          </w:rPr>
          <w:t xml:space="preserve"> </w:t>
        </w:r>
        <w:r w:rsidRPr="00943A5F">
          <w:rPr>
            <w:noProof/>
          </w:rPr>
          <w:t>The value of TemporalId shall be the same for all VCL NAL units of an access unit</w:t>
        </w:r>
        <w:r>
          <w:rPr>
            <w:noProof/>
          </w:rPr>
          <w:t xml:space="preserve"> </w:t>
        </w:r>
        <w:r w:rsidRPr="00144A1E">
          <w:rPr>
            <w:noProof/>
            <w:highlight w:val="yellow"/>
          </w:rPr>
          <w:t xml:space="preserve">when </w:t>
        </w:r>
        <w:r w:rsidRPr="00144A1E">
          <w:rPr>
            <w:bCs/>
            <w:highlight w:val="yellow"/>
            <w:lang w:val="en-US"/>
          </w:rPr>
          <w:t>vps_base_layer_external_flag is equal to 0</w:t>
        </w:r>
        <w:r w:rsidRPr="00144A1E">
          <w:rPr>
            <w:noProof/>
            <w:highlight w:val="yellow"/>
          </w:rPr>
          <w:t>.</w:t>
        </w:r>
        <w:r w:rsidRPr="00943A5F">
          <w:rPr>
            <w:noProof/>
          </w:rPr>
          <w:t xml:space="preserve"> </w:t>
        </w:r>
        <w:r>
          <w:rPr>
            <w:noProof/>
          </w:rPr>
          <w:t xml:space="preserve"> </w:t>
        </w:r>
        <w:r w:rsidRPr="00943A5F">
          <w:rPr>
            <w:noProof/>
          </w:rPr>
          <w:t xml:space="preserve">The value of TemporalId shall be the same for all VCL NAL units </w:t>
        </w:r>
        <w:r w:rsidRPr="00692672">
          <w:rPr>
            <w:noProof/>
            <w:highlight w:val="yellow"/>
          </w:rPr>
          <w:t>with nuh_layer_id &gt; 0</w:t>
        </w:r>
        <w:r>
          <w:rPr>
            <w:noProof/>
          </w:rPr>
          <w:t xml:space="preserve"> </w:t>
        </w:r>
        <w:r w:rsidRPr="00943A5F">
          <w:rPr>
            <w:noProof/>
          </w:rPr>
          <w:t>of an access unit</w:t>
        </w:r>
        <w:r>
          <w:rPr>
            <w:noProof/>
          </w:rPr>
          <w:t xml:space="preserve"> when </w:t>
        </w:r>
        <w:r w:rsidRPr="00144A1E">
          <w:rPr>
            <w:bCs/>
            <w:highlight w:val="yellow"/>
            <w:lang w:val="en-US"/>
          </w:rPr>
          <w:t>vps_base_layer_external_flag</w:t>
        </w:r>
        <w:r>
          <w:rPr>
            <w:bCs/>
            <w:highlight w:val="yellow"/>
            <w:lang w:val="en-US"/>
          </w:rPr>
          <w:t xml:space="preserve"> is </w:t>
        </w:r>
        <w:r w:rsidRPr="00FB58AE">
          <w:rPr>
            <w:bCs/>
            <w:highlight w:val="yellow"/>
            <w:lang w:val="en-US"/>
          </w:rPr>
          <w:t>equal to 1</w:t>
        </w:r>
        <w:r w:rsidRPr="00FB58AE">
          <w:rPr>
            <w:noProof/>
            <w:highlight w:val="yellow"/>
          </w:rPr>
          <w:t xml:space="preserve">. </w:t>
        </w:r>
        <w:r>
          <w:rPr>
            <w:noProof/>
          </w:rPr>
          <w:t xml:space="preserve">When </w:t>
        </w:r>
        <w:r w:rsidRPr="00144A1E">
          <w:rPr>
            <w:bCs/>
            <w:highlight w:val="yellow"/>
            <w:lang w:val="en-US"/>
          </w:rPr>
          <w:t>vps_base_layer_external_flag is equal to 0</w:t>
        </w:r>
        <w:r>
          <w:rPr>
            <w:bCs/>
            <w:lang w:val="en-US"/>
          </w:rPr>
          <w:t xml:space="preserve"> </w:t>
        </w:r>
        <w:r>
          <w:rPr>
            <w:noProof/>
          </w:rPr>
          <w:t>t</w:t>
        </w:r>
        <w:r w:rsidRPr="00943A5F">
          <w:rPr>
            <w:noProof/>
          </w:rPr>
          <w:t xml:space="preserve">he value of TemporalId of </w:t>
        </w:r>
        <w:r>
          <w:rPr>
            <w:noProof/>
          </w:rPr>
          <w:t xml:space="preserve">a coded picture or </w:t>
        </w:r>
        <w:r w:rsidRPr="00943A5F">
          <w:rPr>
            <w:noProof/>
          </w:rPr>
          <w:t xml:space="preserve">an access unit is the value of the TemporalId of the VCL NAL units of the </w:t>
        </w:r>
        <w:r>
          <w:rPr>
            <w:noProof/>
          </w:rPr>
          <w:t xml:space="preserve">coded picture or the </w:t>
        </w:r>
        <w:r w:rsidRPr="00943A5F">
          <w:rPr>
            <w:noProof/>
          </w:rPr>
          <w:t>access unit.</w:t>
        </w:r>
        <w:r>
          <w:rPr>
            <w:noProof/>
          </w:rPr>
          <w:t xml:space="preserve"> </w:t>
        </w:r>
        <w:r w:rsidRPr="006C7C1F">
          <w:rPr>
            <w:noProof/>
            <w:highlight w:val="yellow"/>
          </w:rPr>
          <w:t xml:space="preserve">When </w:t>
        </w:r>
        <w:r w:rsidRPr="006C7C1F">
          <w:rPr>
            <w:bCs/>
            <w:highlight w:val="yellow"/>
            <w:lang w:val="en-US"/>
          </w:rPr>
          <w:t xml:space="preserve">vps_base_layer_external_flag is equal to 1 the value of </w:t>
        </w:r>
        <w:r w:rsidRPr="006C7C1F">
          <w:rPr>
            <w:noProof/>
            <w:highlight w:val="yellow"/>
          </w:rPr>
          <w:t xml:space="preserve">TemporalId of a coded picture with nuh_layer_id &gt; 0 or an access unit is the value of the TemporalId of the VCL NAL units of the </w:t>
        </w:r>
        <w:r>
          <w:rPr>
            <w:noProof/>
            <w:highlight w:val="yellow"/>
          </w:rPr>
          <w:t xml:space="preserve">coded picture </w:t>
        </w:r>
        <w:r w:rsidRPr="006C7C1F">
          <w:rPr>
            <w:noProof/>
            <w:highlight w:val="yellow"/>
          </w:rPr>
          <w:t xml:space="preserve">with nuh_layer_id &gt; 0. </w:t>
        </w:r>
      </w:ins>
      <w:ins w:id="1647" w:author="Sachin Deshpande" w:date="2014-02-21T16:44:00Z">
        <w:r w:rsidR="006A29D5" w:rsidRPr="00FB58AE">
          <w:rPr>
            <w:noProof/>
            <w:highlight w:val="yellow"/>
          </w:rPr>
          <w:t xml:space="preserve">When </w:t>
        </w:r>
        <w:r w:rsidR="006A29D5" w:rsidRPr="00FB58AE">
          <w:rPr>
            <w:bCs/>
            <w:highlight w:val="yellow"/>
            <w:lang w:val="en-US"/>
          </w:rPr>
          <w:t>vps</w:t>
        </w:r>
        <w:r w:rsidR="006A29D5" w:rsidRPr="00144A1E">
          <w:rPr>
            <w:bCs/>
            <w:highlight w:val="yellow"/>
            <w:lang w:val="en-US"/>
          </w:rPr>
          <w:t>_base_l</w:t>
        </w:r>
        <w:r w:rsidR="006A29D5">
          <w:rPr>
            <w:bCs/>
            <w:highlight w:val="yellow"/>
            <w:lang w:val="en-US"/>
          </w:rPr>
          <w:t xml:space="preserve">ayer_external_flag is equal to 1 </w:t>
        </w:r>
        <w:r w:rsidR="006A29D5">
          <w:rPr>
            <w:noProof/>
            <w:highlight w:val="yellow"/>
          </w:rPr>
          <w:t>t</w:t>
        </w:r>
        <w:r w:rsidR="006A29D5" w:rsidRPr="006C7C1F">
          <w:rPr>
            <w:noProof/>
            <w:highlight w:val="yellow"/>
          </w:rPr>
          <w:t xml:space="preserve">he value </w:t>
        </w:r>
        <w:r w:rsidR="006A29D5">
          <w:rPr>
            <w:noProof/>
            <w:highlight w:val="yellow"/>
          </w:rPr>
          <w:t xml:space="preserve">of TemporalId of a </w:t>
        </w:r>
        <w:r w:rsidR="006A29D5" w:rsidRPr="006C7C1F">
          <w:rPr>
            <w:noProof/>
            <w:highlight w:val="yellow"/>
          </w:rPr>
          <w:t xml:space="preserve">picture with nuh_layer_id equal to 0 </w:t>
        </w:r>
        <w:r w:rsidR="006A29D5" w:rsidRPr="006C7C1F">
          <w:rPr>
            <w:bCs/>
            <w:highlight w:val="yellow"/>
            <w:lang w:val="en-US"/>
          </w:rPr>
          <w:t>is inf</w:t>
        </w:r>
        <w:r w:rsidR="006A29D5">
          <w:rPr>
            <w:bCs/>
            <w:highlight w:val="yellow"/>
            <w:lang w:val="en-US"/>
          </w:rPr>
          <w:t>erred as described in section F.</w:t>
        </w:r>
        <w:r w:rsidR="006A29D5" w:rsidRPr="006C7C1F">
          <w:rPr>
            <w:bCs/>
            <w:highlight w:val="yellow"/>
            <w:lang w:val="en-US"/>
          </w:rPr>
          <w:t xml:space="preserve">8.1 </w:t>
        </w:r>
        <w:r w:rsidR="006A29D5">
          <w:rPr>
            <w:bCs/>
            <w:highlight w:val="yellow"/>
            <w:lang w:val="en-US"/>
          </w:rPr>
          <w:t>- General decoding process.</w:t>
        </w:r>
        <w:r w:rsidR="006A29D5">
          <w:rPr>
            <w:bCs/>
            <w:lang w:val="en-US"/>
          </w:rPr>
          <w:t xml:space="preserve"> </w:t>
        </w:r>
      </w:ins>
      <w:ins w:id="1648" w:author="Sachin Deshpande" w:date="2014-02-20T17:17:00Z">
        <w:r>
          <w:rPr>
            <w:noProof/>
          </w:rPr>
          <w:t xml:space="preserve">The value of TemporalId of </w:t>
        </w:r>
        <w:r w:rsidRPr="00ED5365">
          <w:rPr>
            <w:noProof/>
          </w:rPr>
          <w:t>a sub-layer representation</w:t>
        </w:r>
        <w:r>
          <w:rPr>
            <w:noProof/>
          </w:rPr>
          <w:t xml:space="preserve"> is the greatest value of TemporalId of all VCL NAL units in the sub-layer representation.</w:t>
        </w:r>
      </w:ins>
    </w:p>
    <w:p w14:paraId="0AC0E6EC" w14:textId="4458FDCC" w:rsidR="00F266F0" w:rsidRPr="00943A5F" w:rsidRDefault="00F266F0" w:rsidP="00F266F0">
      <w:pPr>
        <w:rPr>
          <w:ins w:id="1649" w:author="Sachin Deshpande" w:date="2014-02-20T17:17:00Z"/>
          <w:noProof/>
        </w:rPr>
      </w:pPr>
      <w:ins w:id="1650" w:author="Sachin Deshpande" w:date="2014-02-20T17:17:00Z">
        <w:r>
          <w:rPr>
            <w:noProof/>
            <w:highlight w:val="yellow"/>
          </w:rPr>
          <w:t>Option</w:t>
        </w:r>
        <w:r w:rsidRPr="001E3468">
          <w:rPr>
            <w:noProof/>
            <w:highlight w:val="yellow"/>
          </w:rPr>
          <w:t xml:space="preserve"> 2:</w:t>
        </w:r>
        <w:r>
          <w:rPr>
            <w:noProof/>
          </w:rPr>
          <w:t xml:space="preserve"> </w:t>
        </w:r>
        <w:r w:rsidRPr="00943A5F">
          <w:rPr>
            <w:noProof/>
          </w:rPr>
          <w:t xml:space="preserve">The value of TemporalId shall be the same for all VCL NAL units of an access unit. </w:t>
        </w:r>
        <w:r w:rsidRPr="001E3468">
          <w:rPr>
            <w:noProof/>
            <w:highlight w:val="yellow"/>
          </w:rPr>
          <w:t xml:space="preserve">When </w:t>
        </w:r>
        <w:r w:rsidRPr="001E3468">
          <w:rPr>
            <w:bCs/>
            <w:highlight w:val="yellow"/>
            <w:lang w:val="en-US"/>
          </w:rPr>
          <w:t>vps_base_l</w:t>
        </w:r>
        <w:r>
          <w:rPr>
            <w:bCs/>
            <w:highlight w:val="yellow"/>
            <w:lang w:val="en-US"/>
          </w:rPr>
          <w:t>ayer_external_flag is equal to 1</w:t>
        </w:r>
        <w:r>
          <w:rPr>
            <w:bCs/>
            <w:lang w:val="en-US"/>
          </w:rPr>
          <w:t xml:space="preserve"> the value </w:t>
        </w:r>
        <w:r>
          <w:rPr>
            <w:noProof/>
            <w:highlight w:val="yellow"/>
          </w:rPr>
          <w:t xml:space="preserve">of TemporalId of a </w:t>
        </w:r>
        <w:r w:rsidRPr="006C7C1F">
          <w:rPr>
            <w:noProof/>
            <w:highlight w:val="yellow"/>
          </w:rPr>
          <w:t xml:space="preserve">picture with nuh_layer_id equal to 0 </w:t>
        </w:r>
        <w:r w:rsidRPr="006C7C1F">
          <w:rPr>
            <w:bCs/>
            <w:highlight w:val="yellow"/>
            <w:lang w:val="en-US"/>
          </w:rPr>
          <w:t>is inf</w:t>
        </w:r>
        <w:r w:rsidR="009427C7">
          <w:rPr>
            <w:bCs/>
            <w:highlight w:val="yellow"/>
            <w:lang w:val="en-US"/>
          </w:rPr>
          <w:t>erred as described in section F.</w:t>
        </w:r>
        <w:r w:rsidRPr="006C7C1F">
          <w:rPr>
            <w:bCs/>
            <w:highlight w:val="yellow"/>
            <w:lang w:val="en-US"/>
          </w:rPr>
          <w:t xml:space="preserve">8.1 </w:t>
        </w:r>
        <w:r>
          <w:rPr>
            <w:bCs/>
            <w:highlight w:val="yellow"/>
            <w:lang w:val="en-US"/>
          </w:rPr>
          <w:t xml:space="preserve">- </w:t>
        </w:r>
        <w:r w:rsidRPr="006C7C1F">
          <w:rPr>
            <w:bCs/>
            <w:highlight w:val="yellow"/>
            <w:lang w:val="en-US"/>
          </w:rPr>
          <w:t>General decoding process</w:t>
        </w:r>
        <w:r w:rsidRPr="00A26F00">
          <w:rPr>
            <w:bCs/>
            <w:highlight w:val="yellow"/>
            <w:lang w:val="en-US"/>
          </w:rPr>
          <w:t>. Otherwise</w:t>
        </w:r>
        <w:r>
          <w:rPr>
            <w:bCs/>
            <w:lang w:val="en-US"/>
          </w:rPr>
          <w:t xml:space="preserve"> </w:t>
        </w:r>
        <w:r>
          <w:rPr>
            <w:noProof/>
          </w:rPr>
          <w:t>t</w:t>
        </w:r>
        <w:r w:rsidRPr="00943A5F">
          <w:rPr>
            <w:noProof/>
          </w:rPr>
          <w:t xml:space="preserve">he value of TemporalId of </w:t>
        </w:r>
        <w:r>
          <w:rPr>
            <w:noProof/>
          </w:rPr>
          <w:t xml:space="preserve">a coded picture or </w:t>
        </w:r>
        <w:r w:rsidRPr="00943A5F">
          <w:rPr>
            <w:noProof/>
          </w:rPr>
          <w:t xml:space="preserve">an access unit is the value of the TemporalId of the VCL NAL units of the </w:t>
        </w:r>
        <w:r>
          <w:rPr>
            <w:noProof/>
          </w:rPr>
          <w:t xml:space="preserve">coded picture or the </w:t>
        </w:r>
        <w:r w:rsidRPr="00943A5F">
          <w:rPr>
            <w:noProof/>
          </w:rPr>
          <w:t>access unit.</w:t>
        </w:r>
      </w:ins>
      <w:commentRangeEnd w:id="1645"/>
      <w:ins w:id="1651" w:author="Sachin Deshpande" w:date="2014-02-20T17:19:00Z">
        <w:r w:rsidR="00967EBE">
          <w:rPr>
            <w:rStyle w:val="CommentReference"/>
          </w:rPr>
          <w:commentReference w:id="1645"/>
        </w:r>
      </w:ins>
      <w:ins w:id="1653" w:author="Sachin Deshpande" w:date="2014-02-20T17:17:00Z">
        <w:r>
          <w:rPr>
            <w:noProof/>
          </w:rPr>
          <w:t xml:space="preserve"> The value of </w:t>
        </w:r>
        <w:r>
          <w:rPr>
            <w:noProof/>
          </w:rPr>
          <w:lastRenderedPageBreak/>
          <w:t xml:space="preserve">TemporalId of </w:t>
        </w:r>
        <w:r w:rsidRPr="00ED5365">
          <w:rPr>
            <w:noProof/>
          </w:rPr>
          <w:t>a sub-layer representation</w:t>
        </w:r>
        <w:r>
          <w:rPr>
            <w:noProof/>
          </w:rPr>
          <w:t xml:space="preserve"> is the greatest value of TemporalId of all VCL NAL units in the sub-layer representation.</w:t>
        </w:r>
      </w:ins>
    </w:p>
    <w:p w14:paraId="2567AC1A" w14:textId="77777777" w:rsidR="00F266F0" w:rsidRPr="00943A5F" w:rsidRDefault="00F266F0" w:rsidP="00F266F0">
      <w:pPr>
        <w:rPr>
          <w:ins w:id="1654" w:author="Sachin Deshpande" w:date="2014-02-20T17:17:00Z"/>
          <w:noProof/>
        </w:rPr>
      </w:pPr>
    </w:p>
    <w:p w14:paraId="1542160C" w14:textId="77777777" w:rsidR="00F266F0" w:rsidRPr="00943A5F" w:rsidRDefault="00F266F0" w:rsidP="00F266F0">
      <w:pPr>
        <w:rPr>
          <w:ins w:id="1655" w:author="Sachin Deshpande" w:date="2014-02-20T17:17:00Z"/>
          <w:noProof/>
        </w:rPr>
      </w:pPr>
      <w:ins w:id="1656" w:author="Sachin Deshpande" w:date="2014-02-20T17:17:00Z">
        <w:r w:rsidRPr="00943A5F">
          <w:rPr>
            <w:noProof/>
          </w:rPr>
          <w:t>The value of TemporalId for non-VCL NAL units is constrained as follows:</w:t>
        </w:r>
      </w:ins>
    </w:p>
    <w:p w14:paraId="23549178" w14:textId="77777777" w:rsidR="00F266F0" w:rsidRPr="00943A5F" w:rsidRDefault="00F266F0" w:rsidP="00F266F0">
      <w:pPr>
        <w:tabs>
          <w:tab w:val="clear" w:pos="794"/>
          <w:tab w:val="left" w:pos="400"/>
        </w:tabs>
        <w:ind w:left="400" w:hanging="400"/>
        <w:rPr>
          <w:ins w:id="1657" w:author="Sachin Deshpande" w:date="2014-02-20T17:17:00Z"/>
          <w:noProof/>
        </w:rPr>
      </w:pPr>
      <w:ins w:id="1658" w:author="Sachin Deshpande" w:date="2014-02-20T17:17:00Z">
        <w:r w:rsidRPr="00943A5F">
          <w:rPr>
            <w:noProof/>
          </w:rPr>
          <w:t>–</w:t>
        </w:r>
        <w:r w:rsidRPr="00943A5F">
          <w:rPr>
            <w:noProof/>
          </w:rPr>
          <w:tab/>
          <w:t xml:space="preserve">If </w:t>
        </w:r>
        <w:r>
          <w:rPr>
            <w:noProof/>
          </w:rPr>
          <w:t>nal_unit_type</w:t>
        </w:r>
        <w:r w:rsidRPr="00943A5F">
          <w:rPr>
            <w:noProof/>
          </w:rPr>
          <w:t xml:space="preserve"> is equal to VPS_NUT</w:t>
        </w:r>
        <w:r>
          <w:rPr>
            <w:noProof/>
          </w:rPr>
          <w:t xml:space="preserve"> or</w:t>
        </w:r>
        <w:r w:rsidRPr="00943A5F">
          <w:rPr>
            <w:noProof/>
          </w:rPr>
          <w:t xml:space="preserve"> SPS_NUT, TemporalId shall be equal to 0</w:t>
        </w:r>
        <w:r w:rsidRPr="00217F3B">
          <w:rPr>
            <w:noProof/>
          </w:rPr>
          <w:t xml:space="preserve"> and the TemporalId of the access unit containing the NAL unit shall be equal to 0</w:t>
        </w:r>
        <w:r w:rsidRPr="00943A5F">
          <w:rPr>
            <w:noProof/>
          </w:rPr>
          <w:t>.</w:t>
        </w:r>
      </w:ins>
    </w:p>
    <w:p w14:paraId="7E5D6A87" w14:textId="77777777" w:rsidR="00F266F0" w:rsidRPr="00943A5F" w:rsidRDefault="00F266F0" w:rsidP="00F266F0">
      <w:pPr>
        <w:tabs>
          <w:tab w:val="clear" w:pos="794"/>
          <w:tab w:val="left" w:pos="400"/>
        </w:tabs>
        <w:ind w:left="400" w:hanging="400"/>
        <w:rPr>
          <w:ins w:id="1659" w:author="Sachin Deshpande" w:date="2014-02-20T17:17:00Z"/>
          <w:noProof/>
        </w:rPr>
      </w:pPr>
      <w:ins w:id="1660" w:author="Sachin Deshpande" w:date="2014-02-20T17:17:00Z">
        <w:r w:rsidRPr="00943A5F">
          <w:rPr>
            <w:noProof/>
          </w:rPr>
          <w:t>–</w:t>
        </w:r>
        <w:r w:rsidRPr="00943A5F">
          <w:rPr>
            <w:noProof/>
          </w:rPr>
          <w:tab/>
        </w:r>
        <w:r>
          <w:rPr>
            <w:noProof/>
          </w:rPr>
          <w:t>Otherwise i</w:t>
        </w:r>
        <w:r w:rsidRPr="00943A5F">
          <w:rPr>
            <w:noProof/>
          </w:rPr>
          <w:t xml:space="preserve">f </w:t>
        </w:r>
        <w:r>
          <w:rPr>
            <w:noProof/>
          </w:rPr>
          <w:t>nal_unit_type</w:t>
        </w:r>
        <w:r w:rsidRPr="00943A5F">
          <w:rPr>
            <w:noProof/>
          </w:rPr>
          <w:t xml:space="preserve"> is equal to EOS_NUT or EOB_NUT, TemporalId shall be equal to 0.</w:t>
        </w:r>
      </w:ins>
    </w:p>
    <w:p w14:paraId="60CCB740" w14:textId="77777777" w:rsidR="00F266F0" w:rsidRPr="00943A5F" w:rsidRDefault="00F266F0" w:rsidP="00F266F0">
      <w:pPr>
        <w:tabs>
          <w:tab w:val="clear" w:pos="794"/>
          <w:tab w:val="left" w:pos="400"/>
        </w:tabs>
        <w:ind w:left="400" w:hanging="400"/>
        <w:rPr>
          <w:ins w:id="1661" w:author="Sachin Deshpande" w:date="2014-02-20T17:17:00Z"/>
          <w:noProof/>
        </w:rPr>
      </w:pPr>
      <w:ins w:id="1662" w:author="Sachin Deshpande" w:date="2014-02-20T17:17:00Z">
        <w:r w:rsidRPr="00943A5F">
          <w:rPr>
            <w:noProof/>
          </w:rPr>
          <w:t>–</w:t>
        </w:r>
        <w:r w:rsidRPr="00943A5F">
          <w:rPr>
            <w:noProof/>
          </w:rPr>
          <w:tab/>
          <w:t xml:space="preserve">Otherwise, if </w:t>
        </w:r>
        <w:r>
          <w:rPr>
            <w:noProof/>
          </w:rPr>
          <w:t>nal_unit_type</w:t>
        </w:r>
        <w:r w:rsidRPr="00943A5F">
          <w:rPr>
            <w:noProof/>
          </w:rPr>
          <w:t xml:space="preserve"> is equal to AUD_NUT or FD_NUT, TemporalId shall be equal to the TemporalId of the access unit containing the NAL unit.</w:t>
        </w:r>
      </w:ins>
    </w:p>
    <w:p w14:paraId="289EF5FB" w14:textId="77777777" w:rsidR="00F266F0" w:rsidRPr="00943A5F" w:rsidRDefault="00F266F0" w:rsidP="00F266F0">
      <w:pPr>
        <w:tabs>
          <w:tab w:val="clear" w:pos="794"/>
          <w:tab w:val="left" w:pos="400"/>
        </w:tabs>
        <w:ind w:left="400" w:hanging="400"/>
        <w:rPr>
          <w:ins w:id="1663" w:author="Sachin Deshpande" w:date="2014-02-20T17:17:00Z"/>
          <w:noProof/>
        </w:rPr>
      </w:pPr>
      <w:ins w:id="1664" w:author="Sachin Deshpande" w:date="2014-02-20T17:17:00Z">
        <w:r w:rsidRPr="00943A5F">
          <w:rPr>
            <w:noProof/>
          </w:rPr>
          <w:t>–</w:t>
        </w:r>
        <w:r w:rsidRPr="00943A5F">
          <w:rPr>
            <w:noProof/>
          </w:rPr>
          <w:tab/>
          <w:t xml:space="preserve">Otherwise, TemporalId shall </w:t>
        </w:r>
        <w:r w:rsidRPr="00EF2ADA">
          <w:rPr>
            <w:noProof/>
          </w:rPr>
          <w:t xml:space="preserve">be greater </w:t>
        </w:r>
        <w:r>
          <w:rPr>
            <w:noProof/>
          </w:rPr>
          <w:t xml:space="preserve">than </w:t>
        </w:r>
        <w:r w:rsidRPr="00EF2ADA">
          <w:rPr>
            <w:noProof/>
          </w:rPr>
          <w:t xml:space="preserve">or equal to </w:t>
        </w:r>
        <w:r w:rsidRPr="00943A5F">
          <w:rPr>
            <w:noProof/>
          </w:rPr>
          <w:t>the TemporalId of the access unit containing the NAL unit.</w:t>
        </w:r>
      </w:ins>
    </w:p>
    <w:p w14:paraId="754F6EF4" w14:textId="77777777" w:rsidR="00F266F0" w:rsidRPr="00943A5F" w:rsidRDefault="00F266F0" w:rsidP="00F266F0">
      <w:pPr>
        <w:pStyle w:val="Note1"/>
        <w:numPr>
          <w:ilvl w:val="12"/>
          <w:numId w:val="0"/>
        </w:numPr>
        <w:ind w:left="284"/>
        <w:rPr>
          <w:ins w:id="1665" w:author="Sachin Deshpande" w:date="2014-02-20T17:17:00Z"/>
          <w:noProof/>
        </w:rPr>
      </w:pPr>
      <w:ins w:id="1666" w:author="Sachin Deshpande" w:date="2014-02-20T17:17:00Z">
        <w:r w:rsidRPr="00943A5F">
          <w:rPr>
            <w:noProof/>
          </w:rPr>
          <w:t>NOTE </w:t>
        </w:r>
        <w:r w:rsidRPr="00943A5F">
          <w:rPr>
            <w:noProof/>
          </w:rPr>
          <w:fldChar w:fldCharType="begin" w:fldLock="1"/>
        </w:r>
        <w:r w:rsidRPr="00943A5F">
          <w:rPr>
            <w:noProof/>
          </w:rPr>
          <w:instrText xml:space="preserve"> SEQ NoteCounter \s 9 \* MERGEFORMAT </w:instrText>
        </w:r>
        <w:r w:rsidRPr="00943A5F">
          <w:rPr>
            <w:noProof/>
          </w:rPr>
          <w:fldChar w:fldCharType="separate"/>
        </w:r>
        <w:r>
          <w:rPr>
            <w:noProof/>
          </w:rPr>
          <w:t>9</w:t>
        </w:r>
        <w:r w:rsidRPr="00943A5F">
          <w:rPr>
            <w:noProof/>
          </w:rPr>
          <w:fldChar w:fldCharType="end"/>
        </w:r>
        <w:r w:rsidRPr="00943A5F">
          <w:rPr>
            <w:noProof/>
          </w:rPr>
          <w:t xml:space="preserve"> – When the NAL unit is a non-VCL NAL unit, the value of TemporalId is equal to the minimum value of the TemporalId values of all access units </w:t>
        </w:r>
        <w:r>
          <w:rPr>
            <w:noProof/>
          </w:rPr>
          <w:t>to which</w:t>
        </w:r>
        <w:r w:rsidRPr="00943A5F">
          <w:rPr>
            <w:noProof/>
          </w:rPr>
          <w:t xml:space="preserve"> the non-VCL NAL unit applies. When </w:t>
        </w:r>
        <w:r>
          <w:rPr>
            <w:noProof/>
          </w:rPr>
          <w:t>nal_unit_type</w:t>
        </w:r>
        <w:r w:rsidRPr="00943A5F">
          <w:rPr>
            <w:noProof/>
          </w:rPr>
          <w:t xml:space="preserve"> is equal to PPS_NUT, TemporalId may be </w:t>
        </w:r>
        <w:r>
          <w:rPr>
            <w:noProof/>
          </w:rPr>
          <w:t>greater</w:t>
        </w:r>
        <w:r w:rsidRPr="00943A5F">
          <w:rPr>
            <w:noProof/>
          </w:rPr>
          <w:t xml:space="preserve"> than</w:t>
        </w:r>
        <w:r>
          <w:rPr>
            <w:noProof/>
          </w:rPr>
          <w:t xml:space="preserve"> or</w:t>
        </w:r>
        <w:r w:rsidRPr="00943A5F">
          <w:rPr>
            <w:noProof/>
          </w:rPr>
          <w:t xml:space="preserve"> equal to the TemporalId of the containing access unit, as all </w:t>
        </w:r>
        <w:r>
          <w:rPr>
            <w:noProof/>
          </w:rPr>
          <w:t>PPS</w:t>
        </w:r>
        <w:r w:rsidRPr="00943A5F">
          <w:rPr>
            <w:noProof/>
          </w:rPr>
          <w:t xml:space="preserve">s may be included in the beginning of a bitstream, wherein the first coded picture has TemporalId equal to 0. When </w:t>
        </w:r>
        <w:r>
          <w:rPr>
            <w:noProof/>
          </w:rPr>
          <w:t>nal_unit_type</w:t>
        </w:r>
        <w:r w:rsidRPr="00943A5F">
          <w:rPr>
            <w:noProof/>
          </w:rPr>
          <w:t xml:space="preserve"> is equal to </w:t>
        </w:r>
        <w:r w:rsidRPr="00BC4916">
          <w:rPr>
            <w:noProof/>
          </w:rPr>
          <w:t>PREFIX_SEI_NUT or SUFFIX_SEI_NUT</w:t>
        </w:r>
        <w:r w:rsidRPr="00943A5F">
          <w:rPr>
            <w:noProof/>
          </w:rPr>
          <w:t xml:space="preserve">, TemporalId may be greater than or equal to the TemporalId of the containing access unit, as an SEI NAL unit may contain </w:t>
        </w:r>
        <w:r w:rsidRPr="00BC4916">
          <w:rPr>
            <w:noProof/>
          </w:rPr>
          <w:t xml:space="preserve">information, e.g. in </w:t>
        </w:r>
        <w:r w:rsidRPr="00943A5F">
          <w:rPr>
            <w:noProof/>
          </w:rPr>
          <w:t xml:space="preserve">a buffering </w:t>
        </w:r>
        <w:r>
          <w:rPr>
            <w:noProof/>
          </w:rPr>
          <w:t xml:space="preserve">period </w:t>
        </w:r>
        <w:r w:rsidRPr="00943A5F">
          <w:rPr>
            <w:noProof/>
          </w:rPr>
          <w:t>SEI message</w:t>
        </w:r>
        <w:r>
          <w:rPr>
            <w:noProof/>
          </w:rPr>
          <w:t xml:space="preserve"> or</w:t>
        </w:r>
        <w:r w:rsidRPr="00943A5F">
          <w:rPr>
            <w:noProof/>
          </w:rPr>
          <w:t xml:space="preserve"> a picture timing SEI message</w:t>
        </w:r>
        <w:r>
          <w:rPr>
            <w:noProof/>
          </w:rPr>
          <w:t>,</w:t>
        </w:r>
        <w:r w:rsidRPr="00943A5F">
          <w:rPr>
            <w:noProof/>
          </w:rPr>
          <w:t xml:space="preserve"> that applies to a bitstream subset that includes access units for which the TemporalId values are greater than the TemporalId of the access unit containing the SEI NAL unit.</w:t>
        </w:r>
      </w:ins>
    </w:p>
    <w:p w14:paraId="03607F81" w14:textId="77777777" w:rsidR="00F266F0" w:rsidRPr="00564A49" w:rsidRDefault="00F266F0" w:rsidP="00F266F0">
      <w:pPr>
        <w:rPr>
          <w:ins w:id="1667" w:author="Sachin Deshpande" w:date="2014-02-20T17:17:00Z"/>
        </w:rPr>
      </w:pPr>
    </w:p>
    <w:p w14:paraId="5C6C2327" w14:textId="77777777" w:rsidR="00F266F0" w:rsidRPr="00564A49" w:rsidRDefault="00F266F0" w:rsidP="007E173E"/>
    <w:p w14:paraId="5348C31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14:paraId="2970A5B1" w14:textId="77777777" w:rsidR="007E173E" w:rsidRPr="00564A49" w:rsidRDefault="007E173E" w:rsidP="007E173E">
      <w:pPr>
        <w:pStyle w:val="3N"/>
        <w:rPr>
          <w:lang w:val="en-US"/>
        </w:rPr>
      </w:pPr>
      <w:r w:rsidRPr="00564A49">
        <w:rPr>
          <w:lang w:val="en-US"/>
        </w:rPr>
        <w:t>The specifications in subclause 7.4.2.3 apply.</w:t>
      </w:r>
    </w:p>
    <w:p w14:paraId="61913F7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14:paraId="1C3C4246"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14:paraId="4EC737F1" w14:textId="77777777" w:rsidR="007E173E" w:rsidRPr="00564A49" w:rsidRDefault="007E173E" w:rsidP="007E173E">
      <w:pPr>
        <w:pStyle w:val="3N"/>
        <w:rPr>
          <w:lang w:val="en-US"/>
        </w:rPr>
      </w:pPr>
      <w:r w:rsidRPr="00564A49">
        <w:rPr>
          <w:lang w:val="en-US"/>
        </w:rPr>
        <w:t>The specifications in subclause 7.4.2.4.1 apply with the following additions.</w:t>
      </w:r>
    </w:p>
    <w:p w14:paraId="4BBA0173" w14:textId="77777777"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14:paraId="39D67E02"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14:paraId="74ACD569" w14:textId="77777777" w:rsidR="007E173E" w:rsidRPr="00564A49" w:rsidRDefault="007E173E" w:rsidP="007E173E">
      <w:pPr>
        <w:pStyle w:val="3N"/>
        <w:rPr>
          <w:lang w:val="en-US"/>
        </w:rPr>
      </w:pPr>
      <w:r w:rsidRPr="00564A49">
        <w:rPr>
          <w:lang w:val="en-US"/>
        </w:rPr>
        <w:t>The specifications in subclause 7.4.2.4.2 apply with the following additions.</w:t>
      </w:r>
    </w:p>
    <w:p w14:paraId="25841050" w14:textId="77777777"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14:paraId="56728795"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14:paraId="02C833A7"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14:paraId="55723CF2" w14:textId="77777777"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14:paraId="1A99015C"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14:paraId="7AD5F10C"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14:paraId="7C8D5643" w14:textId="77777777"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14:paraId="553340C0" w14:textId="77777777" w:rsidR="007E173E" w:rsidRPr="00564A49" w:rsidRDefault="007E173E" w:rsidP="007E173E">
      <w:pPr>
        <w:numPr>
          <w:ilvl w:val="12"/>
          <w:numId w:val="0"/>
        </w:numPr>
        <w:rPr>
          <w:lang w:val="en-US"/>
        </w:rPr>
      </w:pPr>
      <w:r w:rsidRPr="00564A49">
        <w:rPr>
          <w:lang w:val="en-US"/>
        </w:rPr>
        <w:t xml:space="preserve">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w:t>
      </w:r>
      <w:r w:rsidRPr="00564A49">
        <w:rPr>
          <w:lang w:val="en-US"/>
        </w:rPr>
        <w:lastRenderedPageBreak/>
        <w:t>particular non-base layer and precedes the first NAL unit that activates an SPS RBSP with the same value of seq_parameter_set_id.</w:t>
      </w:r>
    </w:p>
    <w:p w14:paraId="2A47DBB2" w14:textId="77777777"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14:paraId="21C3FC4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14:paraId="76B1131D" w14:textId="77777777" w:rsidR="007E173E" w:rsidRPr="00564A49" w:rsidRDefault="007E173E" w:rsidP="007E173E">
      <w:pPr>
        <w:pStyle w:val="3N"/>
        <w:rPr>
          <w:lang w:val="en-US"/>
        </w:rPr>
      </w:pPr>
      <w:r w:rsidRPr="00564A49">
        <w:rPr>
          <w:lang w:val="en-US"/>
        </w:rPr>
        <w:t>The specifications in subclause 7.4.2.4.3 apply.</w:t>
      </w:r>
    </w:p>
    <w:p w14:paraId="02374702"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14:paraId="1DABDACA" w14:textId="77777777" w:rsidR="007E173E" w:rsidRPr="00564A49" w:rsidRDefault="007E173E" w:rsidP="007E173E">
      <w:pPr>
        <w:rPr>
          <w:lang w:val="en-US"/>
        </w:rPr>
      </w:pPr>
      <w:r w:rsidRPr="00564A49">
        <w:rPr>
          <w:lang w:val="en-US"/>
        </w:rPr>
        <w:t>The specifications in subclause 7.4.2.4.4 apply.</w:t>
      </w:r>
    </w:p>
    <w:p w14:paraId="64F540AA"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14:paraId="2FBE9CF7" w14:textId="77777777" w:rsidR="007E173E" w:rsidRPr="00564A49" w:rsidRDefault="007E173E" w:rsidP="007E173E">
      <w:pPr>
        <w:rPr>
          <w:lang w:val="en-US"/>
        </w:rPr>
      </w:pPr>
      <w:r w:rsidRPr="00564A49">
        <w:rPr>
          <w:lang w:val="en-US"/>
        </w:rPr>
        <w:t>The specifications in subclause 7.4.2.4.5 apply.</w:t>
      </w:r>
    </w:p>
    <w:p w14:paraId="3E98761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8" w:name="_Ref363159861"/>
      <w:bookmarkStart w:id="1669" w:name="_Toc377921541"/>
      <w:bookmarkStart w:id="1670" w:name="_Toc378026179"/>
      <w:r w:rsidRPr="00564A49">
        <w:rPr>
          <w:lang w:val="en-US"/>
        </w:rPr>
        <w:t>Raw byte sequence payloads, trailing bits, and byte alignment semantics</w:t>
      </w:r>
      <w:bookmarkEnd w:id="1668"/>
      <w:bookmarkEnd w:id="1669"/>
      <w:bookmarkEnd w:id="1670"/>
    </w:p>
    <w:p w14:paraId="79F7195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1" w:name="_Ref348090354"/>
      <w:r w:rsidRPr="00564A49">
        <w:rPr>
          <w:lang w:val="en-US"/>
        </w:rPr>
        <w:t>Video parameter set RBSP semantics</w:t>
      </w:r>
      <w:bookmarkEnd w:id="1671"/>
    </w:p>
    <w:p w14:paraId="1793CEF0" w14:textId="77777777" w:rsidR="007E173E" w:rsidRPr="00564A49" w:rsidRDefault="007E173E" w:rsidP="007E173E">
      <w:pPr>
        <w:pStyle w:val="3N"/>
        <w:rPr>
          <w:lang w:val="en-US"/>
        </w:rPr>
      </w:pPr>
      <w:r w:rsidRPr="00564A49">
        <w:rPr>
          <w:lang w:val="en-US"/>
        </w:rPr>
        <w:t>The specifications in subclause 7.4.3.1 apply with following modifications and additions:</w:t>
      </w:r>
    </w:p>
    <w:p w14:paraId="1C7686CF" w14:textId="77777777"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14:paraId="0A1E80D4" w14:textId="77777777"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14:paraId="4F40FF62" w14:textId="77777777" w:rsidR="00583FBF" w:rsidRPr="00564A49" w:rsidRDefault="00583FBF" w:rsidP="00583FBF">
      <w:pPr>
        <w:numPr>
          <w:ilvl w:val="0"/>
          <w:numId w:val="7"/>
        </w:numPr>
        <w:tabs>
          <w:tab w:val="left" w:pos="360"/>
        </w:tabs>
        <w:textAlignment w:val="auto"/>
        <w:rPr>
          <w:ins w:id="1672" w:author="Ye-Kui Wang" w:date="2014-02-11T11:44:00Z"/>
          <w:lang w:val="en-US"/>
        </w:rPr>
      </w:pPr>
      <w:ins w:id="1673" w:author="Ye-Kui Wang" w:date="2014-02-11T11:44:00Z">
        <w:r w:rsidRPr="00583FBF">
          <w:rPr>
            <w:i/>
            <w:lang w:val="en-US"/>
          </w:rPr>
          <w:t xml:space="preserve">Remove the semantics of </w:t>
        </w:r>
        <w:r>
          <w:rPr>
            <w:lang w:val="en-US"/>
          </w:rPr>
          <w:t>vps_reserved_three_2bits</w:t>
        </w:r>
        <w:r w:rsidRPr="00564A49">
          <w:rPr>
            <w:lang w:val="en-US"/>
          </w:rPr>
          <w:t>.</w:t>
        </w:r>
      </w:ins>
    </w:p>
    <w:p w14:paraId="0B923F8D" w14:textId="77777777"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14:paraId="049CBBC0" w14:textId="77777777" w:rsidR="00E6132B" w:rsidRDefault="00583FBF" w:rsidP="00583FBF">
      <w:pPr>
        <w:rPr>
          <w:ins w:id="1674" w:author="Ye-Kui Wang" w:date="2014-02-11T11:51:00Z"/>
          <w:noProof/>
          <w:lang w:eastAsia="ko-KR"/>
        </w:rPr>
      </w:pPr>
      <w:ins w:id="1675" w:author="Ye-Kui Wang" w:date="2014-02-11T11:48:00Z">
        <w:r w:rsidRPr="0070390B">
          <w:rPr>
            <w:b/>
            <w:lang w:val="en-US"/>
          </w:rPr>
          <w:t>vps_base_layer_external_flag</w:t>
        </w:r>
        <w:r w:rsidRPr="00583FBF">
          <w:rPr>
            <w:noProof/>
            <w:lang w:eastAsia="ko-KR"/>
          </w:rPr>
          <w:t xml:space="preserve"> </w:t>
        </w:r>
        <w:r>
          <w:rPr>
            <w:noProof/>
            <w:lang w:eastAsia="ko-KR"/>
          </w:rPr>
          <w:t xml:space="preserve">equal to 1 specifies that the base layer </w:t>
        </w:r>
        <w:r w:rsidR="00E6132B">
          <w:rPr>
            <w:noProof/>
            <w:lang w:eastAsia="ko-KR"/>
          </w:rPr>
          <w:t>is provided by an external means not specified</w:t>
        </w:r>
      </w:ins>
      <w:ins w:id="1676" w:author="Ye-Kui Wang" w:date="2014-02-11T11:49:00Z">
        <w:r w:rsidR="00E6132B" w:rsidRPr="00E6132B">
          <w:rPr>
            <w:lang w:val="en-CA"/>
          </w:rPr>
          <w:t xml:space="preserve"> </w:t>
        </w:r>
        <w:r w:rsidR="00E6132B" w:rsidRPr="00564A49">
          <w:rPr>
            <w:lang w:val="en-CA"/>
          </w:rPr>
          <w:t>in this Specification</w:t>
        </w:r>
      </w:ins>
      <w:ins w:id="1677" w:author="Ye-Kui Wang" w:date="2014-02-11T11:48:00Z">
        <w:r w:rsidR="00E6132B">
          <w:rPr>
            <w:noProof/>
            <w:lang w:eastAsia="ko-KR"/>
          </w:rPr>
          <w:t xml:space="preserve">. </w:t>
        </w:r>
      </w:ins>
      <w:ins w:id="1678" w:author="Ye-Kui Wang" w:date="2014-02-11T11:50:00Z">
        <w:r w:rsidR="00E6132B" w:rsidRPr="00E6132B">
          <w:rPr>
            <w:noProof/>
            <w:lang w:eastAsia="ko-KR"/>
          </w:rPr>
          <w:t xml:space="preserve">vps_base_layer_external_flag equal to </w:t>
        </w:r>
      </w:ins>
      <w:ins w:id="1679" w:author="Ye-Kui Wang" w:date="2014-02-11T11:51:00Z">
        <w:r w:rsidR="00E6132B">
          <w:rPr>
            <w:noProof/>
            <w:lang w:eastAsia="ko-KR"/>
          </w:rPr>
          <w:t>0</w:t>
        </w:r>
      </w:ins>
      <w:ins w:id="1680" w:author="Ye-Kui Wang" w:date="2014-02-11T11:50:00Z">
        <w:r w:rsidR="00E6132B" w:rsidRPr="00E6132B">
          <w:rPr>
            <w:noProof/>
            <w:lang w:eastAsia="ko-KR"/>
          </w:rPr>
          <w:t xml:space="preserve"> specifies that the base layer is provided </w:t>
        </w:r>
      </w:ins>
      <w:ins w:id="1681" w:author="Ye-Kui Wang" w:date="2014-02-11T11:51:00Z">
        <w:r w:rsidR="00E6132B">
          <w:rPr>
            <w:noProof/>
            <w:lang w:eastAsia="ko-KR"/>
          </w:rPr>
          <w:t>in the bitstream.</w:t>
        </w:r>
      </w:ins>
    </w:p>
    <w:p w14:paraId="0BDB58B8" w14:textId="77777777" w:rsidR="00E6132B" w:rsidRDefault="00E6132B" w:rsidP="00583FBF">
      <w:pPr>
        <w:rPr>
          <w:ins w:id="1682" w:author="Ye-Kui Wang" w:date="2014-02-11T11:51:00Z"/>
          <w:noProof/>
          <w:lang w:eastAsia="ko-KR"/>
        </w:rPr>
      </w:pPr>
      <w:ins w:id="1683" w:author="Ye-Kui Wang" w:date="2014-02-11T11:52:00Z">
        <w:r w:rsidRPr="00E6132B">
          <w:rPr>
            <w:noProof/>
            <w:highlight w:val="yellow"/>
            <w:lang w:eastAsia="ko-KR"/>
          </w:rPr>
          <w:t>[Ed. (YK): Add a note to provide a summary o</w:t>
        </w:r>
      </w:ins>
      <w:ins w:id="1684" w:author="Ye-Kui Wang" w:date="2014-02-11T18:07:00Z">
        <w:r w:rsidR="00355511">
          <w:rPr>
            <w:noProof/>
            <w:highlight w:val="yellow"/>
            <w:lang w:eastAsia="ko-KR"/>
          </w:rPr>
          <w:t>n</w:t>
        </w:r>
      </w:ins>
      <w:ins w:id="1685" w:author="Ye-Kui Wang" w:date="2014-02-11T11:52:00Z">
        <w:r w:rsidRPr="00E6132B">
          <w:rPr>
            <w:noProof/>
            <w:highlight w:val="yellow"/>
            <w:lang w:eastAsia="ko-KR"/>
          </w:rPr>
          <w:t xml:space="preserve"> how </w:t>
        </w:r>
      </w:ins>
      <w:ins w:id="1686" w:author="Ye-Kui Wang" w:date="2014-02-11T11:53:00Z">
        <w:r w:rsidR="005D1B63">
          <w:rPr>
            <w:noProof/>
            <w:highlight w:val="yellow"/>
            <w:lang w:eastAsia="ko-KR"/>
          </w:rPr>
          <w:t xml:space="preserve">the codec works </w:t>
        </w:r>
      </w:ins>
      <w:ins w:id="1687" w:author="Ye-Kui Wang" w:date="2014-02-11T11:54:00Z">
        <w:r w:rsidR="005D1B63">
          <w:rPr>
            <w:noProof/>
            <w:highlight w:val="yellow"/>
            <w:lang w:eastAsia="ko-KR"/>
          </w:rPr>
          <w:t>when the flag is equal to 1</w:t>
        </w:r>
      </w:ins>
      <w:ins w:id="1688" w:author="Ye-Kui Wang" w:date="2014-02-11T11:52:00Z">
        <w:r w:rsidRPr="00E6132B">
          <w:rPr>
            <w:noProof/>
            <w:highlight w:val="yellow"/>
            <w:lang w:eastAsia="ko-KR"/>
          </w:rPr>
          <w:t>.]</w:t>
        </w:r>
      </w:ins>
    </w:p>
    <w:p w14:paraId="78E74582" w14:textId="77777777" w:rsidR="00583FBF" w:rsidRDefault="00583FBF" w:rsidP="00583FBF">
      <w:pPr>
        <w:rPr>
          <w:ins w:id="1689" w:author="Ye-Kui Wang" w:date="2014-02-11T11:41:00Z"/>
          <w:lang w:val="en-US"/>
        </w:rPr>
      </w:pPr>
      <w:ins w:id="1690" w:author="Ye-Kui Wang" w:date="2014-02-11T11:41:00Z">
        <w:r>
          <w:rPr>
            <w:lang w:val="en-US"/>
          </w:rPr>
          <w:t xml:space="preserve">When </w:t>
        </w:r>
        <w:r w:rsidRPr="00922F83">
          <w:rPr>
            <w:rFonts w:eastAsia="Batang"/>
            <w:bCs/>
            <w:lang w:val="en-US" w:eastAsia="ko-KR"/>
          </w:rPr>
          <w:t>vps_base_layer_external_flag</w:t>
        </w:r>
        <w:r>
          <w:rPr>
            <w:lang w:val="en-US"/>
          </w:rPr>
          <w:t xml:space="preserve"> is equal to 1, the following applies:</w:t>
        </w:r>
      </w:ins>
    </w:p>
    <w:p w14:paraId="5B62950B" w14:textId="77777777" w:rsidR="00583FBF" w:rsidRDefault="00583FBF" w:rsidP="00583FBF">
      <w:pPr>
        <w:numPr>
          <w:ilvl w:val="0"/>
          <w:numId w:val="7"/>
        </w:numPr>
        <w:tabs>
          <w:tab w:val="left" w:pos="360"/>
        </w:tabs>
        <w:textAlignment w:val="auto"/>
        <w:rPr>
          <w:ins w:id="1691" w:author="Ye-Kui Wang" w:date="2014-02-11T11:41:00Z"/>
          <w:lang w:eastAsia="ko-KR"/>
        </w:rPr>
      </w:pPr>
      <w:ins w:id="1692" w:author="Ye-Kui Wang" w:date="2014-02-11T11:41:00Z">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14:paraId="6FFCBAE8" w14:textId="77777777" w:rsidR="00583FBF" w:rsidRPr="0021476C" w:rsidRDefault="00583FBF" w:rsidP="00583FBF">
      <w:pPr>
        <w:numPr>
          <w:ilvl w:val="0"/>
          <w:numId w:val="7"/>
        </w:numPr>
        <w:tabs>
          <w:tab w:val="left" w:pos="360"/>
        </w:tabs>
        <w:textAlignment w:val="auto"/>
        <w:rPr>
          <w:ins w:id="1693" w:author="Ye-Kui Wang" w:date="2014-02-11T11:41:00Z"/>
          <w:lang w:eastAsia="ko-KR"/>
        </w:rPr>
      </w:pPr>
      <w:ins w:id="1694" w:author="Ye-Kui Wang" w:date="2014-02-11T11:41:00Z">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14:paraId="4D9B5668" w14:textId="77777777" w:rsidR="00583FBF" w:rsidRPr="00017B15" w:rsidRDefault="00583FBF" w:rsidP="00583FBF">
      <w:pPr>
        <w:numPr>
          <w:ilvl w:val="0"/>
          <w:numId w:val="7"/>
        </w:numPr>
        <w:tabs>
          <w:tab w:val="left" w:pos="360"/>
        </w:tabs>
        <w:textAlignment w:val="auto"/>
        <w:rPr>
          <w:ins w:id="1695" w:author="Ye-Kui Wang" w:date="2014-02-11T11:41:00Z"/>
          <w:lang w:eastAsia="ko-KR"/>
        </w:rPr>
      </w:pPr>
      <w:ins w:id="1696" w:author="Ye-Kui Wang" w:date="2014-02-11T11:41:00Z">
        <w:r>
          <w:rPr>
            <w:lang w:val="en-US"/>
          </w:rPr>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14:paraId="5B4EC4FF" w14:textId="77777777" w:rsidR="00583FBF" w:rsidRPr="00017B15" w:rsidRDefault="00583FBF" w:rsidP="00583FBF">
      <w:pPr>
        <w:numPr>
          <w:ilvl w:val="0"/>
          <w:numId w:val="7"/>
        </w:numPr>
        <w:tabs>
          <w:tab w:val="left" w:pos="360"/>
        </w:tabs>
        <w:textAlignment w:val="auto"/>
        <w:rPr>
          <w:ins w:id="1697" w:author="Ye-Kui Wang" w:date="2014-02-11T11:41:00Z"/>
          <w:lang w:eastAsia="ko-KR"/>
        </w:rPr>
      </w:pPr>
      <w:ins w:id="1698" w:author="Ye-Kui Wang" w:date="2014-02-11T11:41:00Z">
        <w:r>
          <w:rPr>
            <w:noProof/>
            <w:lang w:eastAsia="ko-KR"/>
          </w:rPr>
          <w:t xml:space="preserve">The value of </w:t>
        </w:r>
        <w:r w:rsidRPr="00017B15">
          <w:rPr>
            <w:noProof/>
            <w:lang w:eastAsia="ko-KR"/>
          </w:rPr>
          <w:t>hrd_layer_set_idx</w:t>
        </w:r>
        <w:r w:rsidRPr="00017B15">
          <w:rPr>
            <w:rFonts w:eastAsia="MS Mincho"/>
          </w:rPr>
          <w:t>[ i ]</w:t>
        </w:r>
        <w:r>
          <w:rPr>
            <w:rFonts w:eastAsia="MS Mincho"/>
          </w:rPr>
          <w:t xml:space="preserve"> shall be greater than 0.</w:t>
        </w:r>
      </w:ins>
    </w:p>
    <w:p w14:paraId="77E85615" w14:textId="77777777" w:rsidR="00583FBF" w:rsidRPr="00943A5F" w:rsidRDefault="00583FBF" w:rsidP="00583FBF">
      <w:pPr>
        <w:rPr>
          <w:ins w:id="1699" w:author="Ye-Kui Wang" w:date="2014-02-11T11:47:00Z"/>
          <w:noProof/>
          <w:lang w:eastAsia="ko-KR"/>
        </w:rPr>
      </w:pPr>
      <w:ins w:id="1700" w:author="Ye-Kui Wang" w:date="2014-02-11T11:47:00Z">
        <w:r w:rsidRPr="00943A5F">
          <w:rPr>
            <w:b/>
            <w:noProof/>
            <w:lang w:eastAsia="ko-KR"/>
          </w:rPr>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14:paraId="273B4F9A" w14:textId="77777777"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14:paraId="2969970C" w14:textId="77777777"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14:paraId="52D46181" w14:textId="77777777" w:rsidR="007E173E" w:rsidRPr="00564A49" w:rsidRDefault="007E173E" w:rsidP="007E173E">
      <w:pPr>
        <w:tabs>
          <w:tab w:val="left" w:pos="2977"/>
        </w:tabs>
      </w:pPr>
      <w:r w:rsidRPr="00564A49">
        <w:rPr>
          <w:bCs/>
        </w:rPr>
        <w:lastRenderedPageBreak/>
        <w:t xml:space="preserve">The variable </w:t>
      </w:r>
      <w:r w:rsidRPr="00564A49">
        <w:t>MaxLayersMinus1 is set equal to Min( 62, vps_max_layers_minus1 ).</w:t>
      </w:r>
    </w:p>
    <w:p w14:paraId="38AD69E8" w14:textId="77777777" w:rsidR="007E173E" w:rsidRDefault="007E173E" w:rsidP="007E173E">
      <w:pPr>
        <w:numPr>
          <w:ilvl w:val="12"/>
          <w:numId w:val="0"/>
        </w:numPr>
        <w:rPr>
          <w:ins w:id="1701" w:author="Sachin Deshpande" w:date="2014-02-20T17:46:00Z"/>
          <w:lang w:eastAsia="ko-KR"/>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14:paraId="12ADDD06" w14:textId="6502E15A" w:rsidR="000D5DC3" w:rsidRPr="000D5DC3" w:rsidRDefault="000D5DC3" w:rsidP="000D5DC3">
      <w:pPr>
        <w:rPr>
          <w:ins w:id="1702" w:author="Sachin Deshpande" w:date="2014-02-20T17:44:00Z"/>
          <w:bCs/>
          <w:noProof/>
          <w:szCs w:val="22"/>
        </w:rPr>
      </w:pPr>
      <w:ins w:id="1703" w:author="Sachin Deshpande" w:date="2014-02-20T17:46:00Z">
        <w:r w:rsidRPr="00AC5E6C">
          <w:rPr>
            <w:b/>
            <w:noProof/>
            <w:lang w:eastAsia="ko-KR"/>
          </w:rPr>
          <w:t>vps_num_layer_sets_minus1</w:t>
        </w:r>
        <w:r w:rsidRPr="00AC5E6C">
          <w:rPr>
            <w:noProof/>
            <w:lang w:eastAsia="ko-KR"/>
          </w:rPr>
          <w:t xml:space="preserve"> plus 1 specifies the number of layer sets that are specified by the VPS. </w:t>
        </w:r>
        <w:r w:rsidRPr="00AC5E6C">
          <w:rPr>
            <w:noProof/>
          </w:rPr>
          <w:t xml:space="preserve">In bitstreams conforming to this version of this Specification, the value of vps_num_layer_sets_minus1 shall be </w:t>
        </w:r>
        <w:r w:rsidRPr="00AC5E6C">
          <w:rPr>
            <w:strike/>
            <w:noProof/>
            <w:szCs w:val="22"/>
            <w:highlight w:val="yellow"/>
          </w:rPr>
          <w:t>equal to 0. Although the value of vps_num_layer_sets_minus1 is required to be equal to 0 in this version of this Specification, decoders shall allow other values of vps_num_layer_sets_minus1</w:t>
        </w:r>
        <w:r w:rsidRPr="00AC5E6C">
          <w:rPr>
            <w:noProof/>
          </w:rPr>
          <w:t xml:space="preserve"> </w:t>
        </w:r>
        <w:r w:rsidRPr="00AC5E6C">
          <w:rPr>
            <w:bCs/>
            <w:noProof/>
            <w:szCs w:val="22"/>
          </w:rPr>
          <w:t>in the range of 0 to 1023, inclusive</w:t>
        </w:r>
        <w:r w:rsidRPr="00AC5E6C">
          <w:rPr>
            <w:strike/>
            <w:noProof/>
            <w:szCs w:val="22"/>
            <w:highlight w:val="yellow"/>
          </w:rPr>
          <w:t>, to appear in the syntax</w:t>
        </w:r>
        <w:r w:rsidRPr="00AC5E6C">
          <w:rPr>
            <w:bCs/>
            <w:noProof/>
            <w:szCs w:val="22"/>
          </w:rPr>
          <w:t>.</w:t>
        </w:r>
      </w:ins>
    </w:p>
    <w:p w14:paraId="1FBADF0A" w14:textId="01EE26E9" w:rsidR="00F70771" w:rsidRPr="00567DF6" w:rsidRDefault="00567DF6" w:rsidP="007E173E">
      <w:pPr>
        <w:numPr>
          <w:ilvl w:val="12"/>
          <w:numId w:val="0"/>
        </w:numPr>
        <w:rPr>
          <w:ins w:id="1704" w:author="Sachin Deshpande" w:date="2014-02-20T17:28:00Z"/>
          <w:strike/>
          <w:noProof/>
          <w:szCs w:val="22"/>
          <w:highlight w:val="yellow"/>
        </w:rPr>
      </w:pPr>
      <w:ins w:id="1705" w:author="Sachin Deshpande" w:date="2014-02-20T17:44:00Z">
        <w:r w:rsidRPr="00AC5E6C">
          <w:rPr>
            <w:b/>
            <w:noProof/>
          </w:rPr>
          <w:t>vps_num_hrd_parameters</w:t>
        </w:r>
        <w:r w:rsidRPr="00AC5E6C">
          <w:rPr>
            <w:noProof/>
          </w:rPr>
          <w:t xml:space="preserve"> specifies the number of hrd_parameters( ) syntax structures present in the VPS RBSP. In bitstreams conforming to this version of this Specification, the value of vps_num_hrd_parameters shall be less than or equal to </w:t>
        </w:r>
        <w:r w:rsidRPr="00AC5E6C">
          <w:rPr>
            <w:strike/>
            <w:noProof/>
            <w:szCs w:val="22"/>
            <w:highlight w:val="yellow"/>
          </w:rPr>
          <w:t xml:space="preserve">1 </w:t>
        </w:r>
        <w:r w:rsidRPr="00AC5E6C">
          <w:rPr>
            <w:noProof/>
            <w:szCs w:val="22"/>
            <w:highlight w:val="yellow"/>
          </w:rPr>
          <w:t>vps_num_layer_sets_minus1+1, inclusive</w:t>
        </w:r>
        <w:r w:rsidRPr="00AC5E6C">
          <w:rPr>
            <w:noProof/>
            <w:highlight w:val="yellow"/>
          </w:rPr>
          <w:t xml:space="preserve">. </w:t>
        </w:r>
        <w:r w:rsidRPr="00AC5E6C">
          <w:rPr>
            <w:strike/>
            <w:noProof/>
            <w:szCs w:val="22"/>
            <w:highlight w:val="yellow"/>
          </w:rPr>
          <w:t>Although the value of vps_num_hrd_parameters is required to be less than or equal to 1 in this version of this Specification, decoders shall allow other values of vps_num_hrd_parameters in the range of 0 to 1024, inclusive, to appear in the syntax.</w:t>
        </w:r>
      </w:ins>
    </w:p>
    <w:p w14:paraId="4AC643D4" w14:textId="77777777" w:rsidR="00EE6BB4" w:rsidRDefault="00EE6BB4" w:rsidP="00EE6BB4">
      <w:pPr>
        <w:rPr>
          <w:ins w:id="1706" w:author="Sachin Deshpande" w:date="2014-02-20T17:28:00Z"/>
          <w:strike/>
          <w:noProof/>
          <w:szCs w:val="22"/>
          <w:highlight w:val="yellow"/>
        </w:rPr>
      </w:pPr>
      <w:ins w:id="1707" w:author="Sachin Deshpande" w:date="2014-02-20T17:28:00Z">
        <w:r w:rsidRPr="007B5D07">
          <w:rPr>
            <w:b/>
            <w:noProof/>
            <w:lang w:eastAsia="ko-KR"/>
          </w:rPr>
          <w:t>hrd_</w:t>
        </w:r>
        <w:r>
          <w:rPr>
            <w:b/>
            <w:noProof/>
            <w:lang w:eastAsia="ko-KR"/>
          </w:rPr>
          <w:t>layer_set</w:t>
        </w:r>
        <w:r w:rsidRPr="007B5D07">
          <w:rPr>
            <w:b/>
            <w:noProof/>
            <w:lang w:eastAsia="ko-KR"/>
          </w:rPr>
          <w:t>_idx</w:t>
        </w:r>
        <w:r w:rsidRPr="007B5D07">
          <w:rPr>
            <w:rFonts w:eastAsia="MS Mincho"/>
          </w:rPr>
          <w:t>[ i ]</w:t>
        </w:r>
        <w:r w:rsidRPr="007B5D07">
          <w:rPr>
            <w:noProof/>
            <w:lang w:eastAsia="ko-KR"/>
          </w:rPr>
          <w:t xml:space="preserve"> specifies </w:t>
        </w:r>
        <w:r>
          <w:rPr>
            <w:noProof/>
            <w:lang w:eastAsia="ko-KR"/>
          </w:rPr>
          <w:t>the index, into the list of layer sets specified by the VPS, of the layer set to which th</w:t>
        </w:r>
        <w:r w:rsidRPr="007B5D07">
          <w:rPr>
            <w:noProof/>
            <w:lang w:eastAsia="ko-KR"/>
          </w:rPr>
          <w:t>e i</w:t>
        </w:r>
        <w:r>
          <w:rPr>
            <w:noProof/>
            <w:lang w:eastAsia="ko-KR"/>
          </w:rPr>
          <w:noBreakHyphen/>
        </w:r>
        <w:r w:rsidRPr="007B5D07">
          <w:rPr>
            <w:noProof/>
            <w:lang w:eastAsia="ko-KR"/>
          </w:rPr>
          <w:t>th hrd_parameters(</w:t>
        </w:r>
        <w:r>
          <w:rPr>
            <w:noProof/>
            <w:lang w:eastAsia="ko-KR"/>
          </w:rPr>
          <w:t> </w:t>
        </w:r>
        <w:r w:rsidRPr="007B5D07">
          <w:rPr>
            <w:noProof/>
            <w:lang w:eastAsia="ko-KR"/>
          </w:rPr>
          <w:t xml:space="preserve">) syntax structure in the </w:t>
        </w:r>
        <w:r>
          <w:rPr>
            <w:noProof/>
            <w:lang w:eastAsia="ko-KR"/>
          </w:rPr>
          <w:t>VPS</w:t>
        </w:r>
        <w:r w:rsidRPr="007B5D07">
          <w:rPr>
            <w:noProof/>
            <w:lang w:eastAsia="ko-KR"/>
          </w:rPr>
          <w:t xml:space="preserve"> applies.</w:t>
        </w:r>
        <w:r>
          <w:rPr>
            <w:noProof/>
            <w:lang w:eastAsia="ko-KR"/>
          </w:rPr>
          <w:t xml:space="preserve"> </w:t>
        </w:r>
        <w:r w:rsidRPr="00943A5F">
          <w:rPr>
            <w:noProof/>
          </w:rPr>
          <w:t xml:space="preserve">In bitstreams conforming to this </w:t>
        </w:r>
        <w:r>
          <w:rPr>
            <w:noProof/>
          </w:rPr>
          <w:t xml:space="preserve">version of this </w:t>
        </w:r>
        <w:r w:rsidRPr="00943A5F">
          <w:rPr>
            <w:noProof/>
          </w:rPr>
          <w:t xml:space="preserve">Specification, the value of </w:t>
        </w:r>
        <w:r>
          <w:rPr>
            <w:noProof/>
          </w:rPr>
          <w:t xml:space="preserve">hrd_layer_set_idx[ i ] shall </w:t>
        </w:r>
        <w:r w:rsidRPr="00943A5F">
          <w:rPr>
            <w:noProof/>
          </w:rPr>
          <w:t xml:space="preserve">be </w:t>
        </w:r>
        <w:commentRangeStart w:id="1708"/>
        <w:r w:rsidRPr="00A34559">
          <w:rPr>
            <w:strike/>
            <w:noProof/>
            <w:szCs w:val="22"/>
            <w:highlight w:val="yellow"/>
          </w:rPr>
          <w:t>equal to 0</w:t>
        </w:r>
        <w:r w:rsidRPr="00A34559">
          <w:rPr>
            <w:noProof/>
            <w:highlight w:val="yellow"/>
          </w:rPr>
          <w:t xml:space="preserve"> in the range </w:t>
        </w:r>
        <w:r w:rsidRPr="0023570B">
          <w:rPr>
            <w:noProof/>
            <w:highlight w:val="yellow"/>
          </w:rPr>
          <w:t xml:space="preserve">of ( </w:t>
        </w:r>
        <w:r w:rsidRPr="0023570B">
          <w:rPr>
            <w:rFonts w:eastAsia="Batang"/>
            <w:bCs/>
            <w:highlight w:val="yellow"/>
            <w:lang w:val="en-US" w:eastAsia="ko-KR"/>
          </w:rPr>
          <w:t xml:space="preserve">vps_base_layer_external_flag ? 1 : </w:t>
        </w:r>
        <w:r w:rsidRPr="0023570B">
          <w:rPr>
            <w:noProof/>
            <w:highlight w:val="yellow"/>
          </w:rPr>
          <w:t>0 )</w:t>
        </w:r>
        <w:r w:rsidRPr="00A34559">
          <w:rPr>
            <w:noProof/>
            <w:highlight w:val="yellow"/>
          </w:rPr>
          <w:t xml:space="preserve"> to vps_num_layer_sets_minus1, inclusive. </w:t>
        </w:r>
        <w:r w:rsidRPr="00A34559">
          <w:rPr>
            <w:strike/>
            <w:noProof/>
            <w:szCs w:val="22"/>
            <w:highlight w:val="yellow"/>
          </w:rPr>
          <w:t>Although the value of hrd_layer_set_idx[ i ] is required to be equal to 0 in this version of this Specification, decoders shall allow other values of hrd_layer_set_idx[ i ] in the range of 0 to 1023, inclusive, to appear in the syntax.</w:t>
        </w:r>
      </w:ins>
    </w:p>
    <w:p w14:paraId="33E8D82F" w14:textId="6DA07C35" w:rsidR="00EE6BB4" w:rsidRPr="00D2655D" w:rsidRDefault="00EE6BB4" w:rsidP="00D2655D">
      <w:pPr>
        <w:rPr>
          <w:noProof/>
        </w:rPr>
      </w:pPr>
      <w:ins w:id="1709" w:author="Sachin Deshpande" w:date="2014-02-20T17:28:00Z">
        <w:r w:rsidRPr="0075604D">
          <w:rPr>
            <w:noProof/>
            <w:highlight w:val="yellow"/>
          </w:rPr>
          <w:t>It is a requirement of bitstream conformance that the value of hrd_layer_set_idx[ i ] shall not be equal to the value of hrd_layer_set_idx[ j ] for any value of j not equal to i.</w:t>
        </w:r>
      </w:ins>
    </w:p>
    <w:commentRangeEnd w:id="1708"/>
    <w:p w14:paraId="6FC4AD2A" w14:textId="77777777" w:rsidR="007E173E" w:rsidRPr="00564A49" w:rsidRDefault="00C379BC" w:rsidP="007E173E">
      <w:pPr>
        <w:rPr>
          <w:szCs w:val="22"/>
          <w:lang w:val="en-US"/>
        </w:rPr>
      </w:pPr>
      <w:r>
        <w:rPr>
          <w:rStyle w:val="CommentReference"/>
        </w:rPr>
        <w:commentReference w:id="1708"/>
      </w:r>
      <w:r w:rsidR="007E173E" w:rsidRPr="00564A49">
        <w:rPr>
          <w:b/>
          <w:szCs w:val="22"/>
          <w:lang w:val="en-US"/>
        </w:rPr>
        <w:t>vps_extension_flag</w:t>
      </w:r>
      <w:r w:rsidR="007E173E"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14:paraId="673413D3" w14:textId="77777777"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14:paraId="53E97153" w14:textId="77777777"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14:paraId="3DAD57AB"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14:paraId="3E08FEC8" w14:textId="77777777" w:rsidR="007E173E" w:rsidRPr="00564A49" w:rsidDel="006B75DB" w:rsidRDefault="007E173E" w:rsidP="007E173E">
      <w:pPr>
        <w:rPr>
          <w:del w:id="1712" w:author="Ye-Kui Wang" w:date="2014-02-11T11:55:00Z"/>
          <w:lang w:val="en-US"/>
        </w:rPr>
      </w:pPr>
      <w:del w:id="1713" w:author="Ye-Kui Wang" w:date="2014-02-11T11:55:00Z">
        <w:r w:rsidRPr="00564A49" w:rsidDel="006B75DB">
          <w:rPr>
            <w:b/>
            <w:lang w:val="en-US"/>
          </w:rPr>
          <w:delText>avc_base_layer_flag</w:delText>
        </w:r>
        <w:r w:rsidRPr="00564A49" w:rsidDel="006B75DB">
          <w:rPr>
            <w:lang w:val="en-US"/>
          </w:rPr>
          <w:delText xml:space="preserve"> equal to 1 specifies that the base layer conforms to Rec. ITU-T H.264 | ISO/IEC 14496-10. avc_base_layer_flag equal to 0 specifies that the base layer conforms to this Specification.</w:delText>
        </w:r>
      </w:del>
    </w:p>
    <w:p w14:paraId="7A231951" w14:textId="77777777" w:rsidR="007E173E" w:rsidRPr="00564A49" w:rsidDel="006B75DB" w:rsidRDefault="007E173E" w:rsidP="007E173E">
      <w:pPr>
        <w:rPr>
          <w:del w:id="1714" w:author="Ye-Kui Wang" w:date="2014-02-11T11:55:00Z"/>
          <w:lang w:val="en-US"/>
        </w:rPr>
      </w:pPr>
      <w:del w:id="1715" w:author="Ye-Kui Wang" w:date="2014-02-11T11:55:00Z">
        <w:r w:rsidRPr="00564A49" w:rsidDel="006B75DB">
          <w:rPr>
            <w:lang w:val="en-US"/>
          </w:rPr>
          <w:delTex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delText>
        </w:r>
        <w:r w:rsidRPr="00564A49" w:rsidDel="006B75DB">
          <w:rPr>
            <w:lang w:val="en-US"/>
          </w:rPr>
          <w:softHyphen/>
          <w:delText>T H.264 | ISO/IEC 14496-10 subclause G.8.8.1 with any value for temporal_id as the input shall result in a set of CVSs, with each CVS conforming to one or more of the profiles specified in Rec. ITU</w:delText>
        </w:r>
        <w:r w:rsidRPr="00564A49" w:rsidDel="006B75DB">
          <w:rPr>
            <w:lang w:val="en-US"/>
          </w:rPr>
          <w:softHyphen/>
          <w:delText>T H.264 | ISO/IEC 14496-10 Annexes A, G and H.</w:delText>
        </w:r>
      </w:del>
    </w:p>
    <w:p w14:paraId="2F8F3063" w14:textId="77777777"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14:paraId="23401877" w14:textId="77777777"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14:paraId="6CF7402E" w14:textId="77777777"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14:paraId="64661254" w14:textId="77777777" w:rsidR="007E173E" w:rsidRPr="00564A49" w:rsidRDefault="007E173E" w:rsidP="007E173E">
      <w:pPr>
        <w:pStyle w:val="Note1"/>
        <w:rPr>
          <w:lang w:val="en-US"/>
        </w:rPr>
      </w:pPr>
      <w:r w:rsidRPr="00564A49">
        <w:rPr>
          <w:lang w:val="en-US"/>
        </w:rPr>
        <w:lastRenderedPageBreak/>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14:paraId="3ADA16D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r w:rsidRPr="00564A49">
        <w:rPr>
          <w:rFonts w:eastAsia="Times New Roman"/>
          <w:lang w:val="en-US"/>
        </w:rPr>
        <w:t xml:space="preserve">[ i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14:paraId="5BAA9596" w14:textId="77777777" w:rsidR="007E173E" w:rsidRPr="00564A49" w:rsidRDefault="007E173E" w:rsidP="007E173E">
      <w:pPr>
        <w:pStyle w:val="Caption"/>
      </w:pPr>
      <w:bookmarkStart w:id="1716"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716"/>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14:paraId="4E9AA5D3" w14:textId="77777777" w:rsidTr="00802F9B">
        <w:trPr>
          <w:jc w:val="center"/>
        </w:trPr>
        <w:tc>
          <w:tcPr>
            <w:tcW w:w="0" w:type="auto"/>
          </w:tcPr>
          <w:p w14:paraId="3A397BC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14:paraId="4A4E446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14:paraId="37A40036"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14:paraId="29A8DFB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14:paraId="4BEF797F" w14:textId="77777777" w:rsidTr="00802F9B">
        <w:trPr>
          <w:jc w:val="center"/>
        </w:trPr>
        <w:tc>
          <w:tcPr>
            <w:tcW w:w="0" w:type="auto"/>
          </w:tcPr>
          <w:p w14:paraId="1DD87AA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14:paraId="14E61AD5"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14:paraId="5AA01FC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14:paraId="27446622" w14:textId="77777777" w:rsidTr="00802F9B">
        <w:trPr>
          <w:jc w:val="center"/>
        </w:trPr>
        <w:tc>
          <w:tcPr>
            <w:tcW w:w="0" w:type="auto"/>
          </w:tcPr>
          <w:p w14:paraId="3D14C811"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14:paraId="614C003A"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14:paraId="3BB198EC"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14:paraId="78CD8A37" w14:textId="77777777" w:rsidTr="00802F9B">
        <w:trPr>
          <w:jc w:val="center"/>
        </w:trPr>
        <w:tc>
          <w:tcPr>
            <w:tcW w:w="0" w:type="auto"/>
          </w:tcPr>
          <w:p w14:paraId="060EFC6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14:paraId="07F49012" w14:textId="77777777"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14:paraId="4C47C7EC" w14:textId="77777777"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14:paraId="779AEBBB" w14:textId="77777777" w:rsidTr="00802F9B">
        <w:trPr>
          <w:jc w:val="center"/>
        </w:trPr>
        <w:tc>
          <w:tcPr>
            <w:tcW w:w="0" w:type="auto"/>
          </w:tcPr>
          <w:p w14:paraId="003C45E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14:paraId="2351CA2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14:paraId="13C49528"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14:paraId="2D36011A" w14:textId="77777777" w:rsidTr="00802F9B">
        <w:trPr>
          <w:jc w:val="center"/>
        </w:trPr>
        <w:tc>
          <w:tcPr>
            <w:tcW w:w="0" w:type="auto"/>
          </w:tcPr>
          <w:p w14:paraId="0D525AB9"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14:paraId="2B6F335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14:paraId="64124D8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14:paraId="0BD504FC" w14:textId="77777777" w:rsidR="007E173E" w:rsidRPr="00564A49" w:rsidRDefault="007E173E" w:rsidP="007E173E">
      <w:pPr>
        <w:pStyle w:val="Note1"/>
        <w:rPr>
          <w:lang w:val="en-US"/>
        </w:rPr>
      </w:pPr>
    </w:p>
    <w:p w14:paraId="062CF66A"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14:paraId="05F6033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14:paraId="49E561F7" w14:textId="77777777"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14:paraId="7FEC2189"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14:paraId="20CF78B0"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w14:anchorId="7596B3BD">
          <v:shape id="_x0000_i1029" type="#_x0000_t75" style="width:276pt;height:29.55pt" o:ole="">
            <v:imagedata r:id="rId33" o:title=""/>
          </v:shape>
          <o:OLEObject Type="Embed" ProgID="Equation.3" ShapeID="_x0000_i1029" DrawAspect="Content" ObjectID="_1329375999" r:id="rId34"/>
        </w:object>
      </w:r>
      <w:r w:rsidRPr="00564A49">
        <w:rPr>
          <w:rFonts w:eastAsia="Batang"/>
          <w:bCs/>
          <w:sz w:val="20"/>
          <w:szCs w:val="20"/>
          <w:lang w:val="en-US" w:eastAsia="ko-KR"/>
        </w:rPr>
        <w:tab/>
        <w:t>(</w:t>
      </w:r>
      <w:bookmarkStart w:id="1717" w:name="F"/>
      <w:r w:rsidRPr="00564A49">
        <w:rPr>
          <w:rFonts w:eastAsia="Batang"/>
          <w:bCs/>
          <w:sz w:val="20"/>
          <w:szCs w:val="20"/>
          <w:lang w:val="en-US" w:eastAsia="ko-KR"/>
        </w:rPr>
        <w:t>F</w:t>
      </w:r>
      <w:bookmarkEnd w:id="1717"/>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14:paraId="5255AB6A"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14:paraId="3B9DD32E" w14:textId="77777777"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14:paraId="30BB651A" w14:textId="77777777"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14:paraId="202264A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14:paraId="627CE63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14:paraId="6C997E2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14:paraId="5788E59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14:paraId="39DCF32D"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14:paraId="6C69E1F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14:paraId="350E6153"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14:paraId="03B88798"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14:paraId="59368EE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lastRenderedPageBreak/>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14:paraId="1D155F6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14:paraId="57FAD02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14:paraId="4C11710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14:paraId="54298D6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14:paraId="5922984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14:paraId="1F3909A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14:paraId="6A33288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14:paraId="47A77281" w14:textId="77777777"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14:paraId="7DE08B1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14:paraId="2A43DA9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14:paraId="08260E1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14:paraId="36F7D23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14:paraId="5C48487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14:paraId="5C11F2AC" w14:textId="77777777"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14:paraId="379795B7" w14:textId="77777777" w:rsidR="007E173E" w:rsidRPr="00564A49" w:rsidRDefault="007E173E" w:rsidP="007E173E">
      <w:pPr>
        <w:pStyle w:val="Caption"/>
      </w:pPr>
      <w:bookmarkStart w:id="1718" w:name="_Ref366745143"/>
      <w:bookmarkStart w:id="1719"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718"/>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719"/>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14:paraId="2713818C" w14:textId="77777777" w:rsidTr="00802F9B">
        <w:trPr>
          <w:jc w:val="center"/>
        </w:trPr>
        <w:tc>
          <w:tcPr>
            <w:tcW w:w="953" w:type="dxa"/>
          </w:tcPr>
          <w:p w14:paraId="4D57502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14:paraId="29AB4E6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14:paraId="2BEC660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14:paraId="5C123BE4" w14:textId="77777777" w:rsidTr="00802F9B">
        <w:trPr>
          <w:jc w:val="center"/>
        </w:trPr>
        <w:tc>
          <w:tcPr>
            <w:tcW w:w="953" w:type="dxa"/>
          </w:tcPr>
          <w:p w14:paraId="325DB1A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14:paraId="4F7411D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14:paraId="32DCCF8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14:paraId="1EE6512B" w14:textId="77777777" w:rsidTr="00802F9B">
        <w:trPr>
          <w:jc w:val="center"/>
        </w:trPr>
        <w:tc>
          <w:tcPr>
            <w:tcW w:w="953" w:type="dxa"/>
          </w:tcPr>
          <w:p w14:paraId="42908F7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14:paraId="3EDCA8D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14:paraId="3245129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14:paraId="63B309E7" w14:textId="77777777" w:rsidTr="00802F9B">
        <w:trPr>
          <w:jc w:val="center"/>
        </w:trPr>
        <w:tc>
          <w:tcPr>
            <w:tcW w:w="953" w:type="dxa"/>
          </w:tcPr>
          <w:p w14:paraId="04C4A83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14:paraId="0775949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44D2BD4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14:paraId="73B624C5" w14:textId="77777777" w:rsidTr="00802F9B">
        <w:trPr>
          <w:jc w:val="center"/>
        </w:trPr>
        <w:tc>
          <w:tcPr>
            <w:tcW w:w="953" w:type="dxa"/>
          </w:tcPr>
          <w:p w14:paraId="668FD1F6"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14:paraId="3676AB8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01A00A42"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14:paraId="62AA63DE" w14:textId="77777777" w:rsidTr="00802F9B">
        <w:trPr>
          <w:jc w:val="center"/>
        </w:trPr>
        <w:tc>
          <w:tcPr>
            <w:tcW w:w="953" w:type="dxa"/>
          </w:tcPr>
          <w:p w14:paraId="2DAD8C82"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14:paraId="75F42EAA"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33AF2EF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14:paraId="3DC6322F" w14:textId="77777777" w:rsidR="007E173E" w:rsidRPr="00564A49" w:rsidRDefault="007E173E" w:rsidP="007E173E">
      <w:pPr>
        <w:pStyle w:val="Note1"/>
        <w:rPr>
          <w:lang w:val="en-US"/>
        </w:rPr>
      </w:pPr>
    </w:p>
    <w:p w14:paraId="77801C8C"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14:paraId="08D42125" w14:textId="77777777"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14:paraId="4D084CB3" w14:textId="77777777"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14:paraId="52735B13" w14:textId="77777777"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14:paraId="2E79BEE5"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14:paraId="0F9D2C9D" w14:textId="77777777"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14:paraId="1BC53936" w14:textId="77777777"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14:paraId="78308C9A" w14:textId="77777777"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14:paraId="798EF4C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14:paraId="7C51EB8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14:paraId="6DC5ADE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lastRenderedPageBreak/>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14:paraId="53AC52C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14:paraId="14EF6AA4" w14:textId="77777777"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14:paraId="3FDAD5B8" w14:textId="77777777"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14:paraId="4945B9E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14:paraId="12F9A664" w14:textId="77777777"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14:paraId="0E710B2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14:paraId="21C5427D" w14:textId="77777777" w:rsidR="007E173E" w:rsidRPr="00564A49" w:rsidRDefault="007E173E" w:rsidP="007E173E">
      <w:pPr>
        <w:rPr>
          <w:bCs/>
          <w:lang w:val="en-US"/>
        </w:rPr>
      </w:pPr>
      <w:r w:rsidRPr="00564A49">
        <w:rPr>
          <w:bCs/>
          <w:lang w:val="en-US"/>
        </w:rPr>
        <w:t>The variables NumPredictedLayers[ i ] and PredictedLayerId[ i ][ j ] are derived as follows:</w:t>
      </w:r>
    </w:p>
    <w:p w14:paraId="27948A2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14:paraId="0884E4B8" w14:textId="77777777"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14:paraId="6D47258E"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14:paraId="5D78BA10" w14:textId="77777777"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14:paraId="7B86CCDA" w14:textId="77777777"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14:paraId="7D6DCD9D" w14:textId="77777777"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14:paraId="5677A9B5" w14:textId="77777777" w:rsidR="00FB1D28" w:rsidRDefault="007E173E" w:rsidP="00A4063D">
      <w:pPr>
        <w:pStyle w:val="3N"/>
        <w:rPr>
          <w:ins w:id="1720" w:author="Sachin Deshpande Item5" w:date="2014-03-05T09:55:00Z"/>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t>
      </w:r>
    </w:p>
    <w:p w14:paraId="2D5F430B" w14:textId="0261336E" w:rsidR="00FB1D28" w:rsidRPr="00FB1D28" w:rsidRDefault="00BE400E" w:rsidP="00FB1D28">
      <w:pPr>
        <w:pStyle w:val="3N"/>
        <w:numPr>
          <w:ilvl w:val="0"/>
          <w:numId w:val="61"/>
        </w:numPr>
        <w:rPr>
          <w:ins w:id="1721" w:author="Sachin Deshpande Item5" w:date="2014-03-05T09:55:00Z"/>
          <w:szCs w:val="22"/>
          <w:lang w:val="en-US" w:eastAsia="ko-KR"/>
        </w:rPr>
      </w:pPr>
      <w:commentRangeStart w:id="1722"/>
      <w:ins w:id="1723" w:author="Sachin Deshpande Item5" w:date="2014-03-05T09:55:00Z">
        <w:r>
          <w:rPr>
            <w:szCs w:val="22"/>
            <w:lang w:val="en-US" w:eastAsia="ko-KR"/>
          </w:rPr>
          <w:t>W</w:t>
        </w:r>
        <w:r w:rsidR="00FB1D28" w:rsidRPr="00FB1D28">
          <w:rPr>
            <w:szCs w:val="22"/>
            <w:lang w:val="en-US" w:eastAsia="ko-KR"/>
          </w:rPr>
          <w:t>hen layer_id_in_nuh[ i ] is equal to 0 and vps_external_base_layer_flag is equal to 1, non-IRAP pictures with nuh_layer_id equal to layer_id_in_nuh[ i ] may or may not be used as reference for inter-layer prediction for pictures with nuh_layer_id equal to layer_id_in_nuh[ j ].</w:t>
        </w:r>
      </w:ins>
    </w:p>
    <w:p w14:paraId="60BEDC48" w14:textId="76CF5FD1" w:rsidR="00FB1D28" w:rsidRPr="008F0D92" w:rsidRDefault="00FB1D28" w:rsidP="009123F4">
      <w:pPr>
        <w:pStyle w:val="3N"/>
        <w:numPr>
          <w:ilvl w:val="0"/>
          <w:numId w:val="61"/>
        </w:numPr>
        <w:rPr>
          <w:ins w:id="1724" w:author="Sachin Deshpande Item5" w:date="2014-03-05T09:56:00Z"/>
          <w:rPrChange w:id="1725" w:author="Sachin Deshpande Item5" w:date="2014-03-05T10:00:00Z">
            <w:rPr>
              <w:ins w:id="1726" w:author="Sachin Deshpande Item5" w:date="2014-03-05T09:56:00Z"/>
              <w:szCs w:val="22"/>
              <w:lang w:val="en-US"/>
            </w:rPr>
          </w:rPrChange>
        </w:rPr>
      </w:pPr>
      <w:ins w:id="1727" w:author="Sachin Deshpande Item5" w:date="2014-03-05T09:56:00Z">
        <w:r w:rsidRPr="00232BD0">
          <w:rPr>
            <w:szCs w:val="22"/>
            <w:lang w:val="en-US" w:eastAsia="ko-KR"/>
          </w:rPr>
          <w:lastRenderedPageBreak/>
          <w:t>Otherwise</w:t>
        </w:r>
        <w:r w:rsidRPr="00564A49">
          <w:rPr>
            <w:szCs w:val="22"/>
            <w:lang w:val="en-US" w:eastAsia="ko-KR"/>
          </w:rPr>
          <w:t xml:space="preserve"> </w:t>
        </w:r>
      </w:ins>
      <w:r w:rsidR="007E173E" w:rsidRPr="00564A49">
        <w:rPr>
          <w:szCs w:val="22"/>
          <w:lang w:val="en-US" w:eastAsia="ko-KR"/>
        </w:rPr>
        <w:t xml:space="preserve">within the CVS non-IRAP pictures with nuh_layer_id equal to layer_id_in_nuh[ i ] are not used as reference for inter-layer prediction for pictures with nuh_layer_id equal to layer_id_in_nuh[ j ]. </w:t>
      </w:r>
    </w:p>
    <w:p w14:paraId="511BD3C7" w14:textId="15158FB3" w:rsidR="00A4063D" w:rsidRDefault="007E173E" w:rsidP="00FB1D28">
      <w:pPr>
        <w:pStyle w:val="3N"/>
        <w:ind w:left="720"/>
        <w:rPr>
          <w:ins w:id="1728" w:author="Sachin Deshpande Item5" w:date="2014-03-05T09:46:00Z"/>
          <w:szCs w:val="22"/>
          <w:lang w:val="en-US"/>
        </w:rPr>
      </w:pPr>
      <w:r w:rsidRPr="00564A49">
        <w:rPr>
          <w:szCs w:val="22"/>
          <w:lang w:val="en-US"/>
        </w:rPr>
        <w:t>max_tid_il_ref_pics_plus1[ i ][ j ] greater than 0 specifies that</w:t>
      </w:r>
      <w:ins w:id="1729" w:author="Sachin Deshpande Item5" w:date="2014-03-05T09:46:00Z">
        <w:r w:rsidR="00A4063D">
          <w:rPr>
            <w:szCs w:val="22"/>
            <w:lang w:val="en-US"/>
          </w:rPr>
          <w:t>:</w:t>
        </w:r>
      </w:ins>
    </w:p>
    <w:p w14:paraId="33986C02" w14:textId="77777777" w:rsidR="00A4063D" w:rsidRPr="00232BD0" w:rsidRDefault="00A4063D" w:rsidP="00A4063D">
      <w:pPr>
        <w:pStyle w:val="3N"/>
        <w:numPr>
          <w:ilvl w:val="0"/>
          <w:numId w:val="61"/>
        </w:numPr>
        <w:rPr>
          <w:ins w:id="1730" w:author="Sachin Deshpande Item5" w:date="2014-03-05T09:46:00Z"/>
          <w:szCs w:val="22"/>
          <w:lang w:val="en-US" w:eastAsia="ko-KR"/>
        </w:rPr>
      </w:pPr>
      <w:ins w:id="1731" w:author="Sachin Deshpande Item5" w:date="2014-03-05T09:46:00Z">
        <w:r w:rsidRPr="00232BD0">
          <w:rPr>
            <w:szCs w:val="22"/>
            <w:lang w:val="en-US" w:eastAsia="ko-KR"/>
          </w:rPr>
          <w:t xml:space="preserve">When </w:t>
        </w:r>
        <w:r w:rsidRPr="00232BD0">
          <w:rPr>
            <w:szCs w:val="22"/>
            <w:lang w:val="en-US"/>
          </w:rPr>
          <w:t xml:space="preserve">layer_id_in_nuh[ i ] is equal to 0 and </w:t>
        </w:r>
        <w:r w:rsidRPr="00232BD0">
          <w:rPr>
            <w:szCs w:val="22"/>
            <w:lang w:val="en-US" w:eastAsia="ko-KR"/>
          </w:rPr>
          <w:t xml:space="preserve">vps_external_base_layer_flag is equal to 1, </w:t>
        </w:r>
        <w:r w:rsidRPr="00232BD0">
          <w:rPr>
            <w:szCs w:val="22"/>
            <w:lang w:val="en-US"/>
          </w:rPr>
          <w:t xml:space="preserve">within the CVS pictures with nuh_layer_id equal to layer_id_in_nuh[ i ] </w:t>
        </w:r>
        <w:r w:rsidRPr="00232BD0">
          <w:rPr>
            <w:rFonts w:eastAsia="Batang"/>
            <w:bCs/>
            <w:lang w:val="en-US" w:eastAsia="ko-KR"/>
          </w:rPr>
          <w:t>may or may not be used as reference for inter-layer prediction as specified by the values of inter_layer_pred_enabled_flag, num_inter_layer_ref_pics_minus1_and inter_layer_pred_idc</w:t>
        </w:r>
        <w:r w:rsidRPr="00232BD0">
          <w:rPr>
            <w:szCs w:val="22"/>
            <w:lang w:val="en-US"/>
          </w:rPr>
          <w:t xml:space="preserve">[ k ] </w:t>
        </w:r>
        <w:r w:rsidRPr="00232BD0">
          <w:rPr>
            <w:rFonts w:eastAsia="Batang"/>
            <w:bCs/>
            <w:lang w:val="en-US" w:eastAsia="ko-KR"/>
          </w:rPr>
          <w:t xml:space="preserve">values in the slice segment header of </w:t>
        </w:r>
        <w:r w:rsidRPr="00232BD0">
          <w:rPr>
            <w:szCs w:val="22"/>
            <w:lang w:val="en-US"/>
          </w:rPr>
          <w:t>pictures with nuh_layer_id equal to layer_id_in_nuh[ j ].</w:t>
        </w:r>
      </w:ins>
    </w:p>
    <w:p w14:paraId="7875FB24" w14:textId="157B1FC4" w:rsidR="007E173E" w:rsidRPr="00564A49" w:rsidRDefault="00A4063D" w:rsidP="003541C5">
      <w:pPr>
        <w:pStyle w:val="3N"/>
        <w:numPr>
          <w:ilvl w:val="0"/>
          <w:numId w:val="61"/>
        </w:numPr>
        <w:rPr>
          <w:szCs w:val="22"/>
          <w:lang w:val="en-US"/>
        </w:rPr>
      </w:pPr>
      <w:ins w:id="1732" w:author="Sachin Deshpande Item5" w:date="2014-03-05T09:46:00Z">
        <w:r w:rsidRPr="00232BD0">
          <w:rPr>
            <w:szCs w:val="22"/>
            <w:lang w:val="en-US" w:eastAsia="ko-KR"/>
          </w:rPr>
          <w:t>Otherwise</w:t>
        </w:r>
      </w:ins>
      <w:commentRangeEnd w:id="1722"/>
      <w:ins w:id="1733" w:author="Sachin Deshpande Item5" w:date="2014-03-05T09:57:00Z">
        <w:r w:rsidR="007816C4">
          <w:rPr>
            <w:rStyle w:val="CommentReference"/>
          </w:rPr>
          <w:commentReference w:id="1722"/>
        </w:r>
      </w:ins>
      <w:r w:rsidR="007E173E" w:rsidRPr="00564A49">
        <w:rPr>
          <w:szCs w:val="22"/>
          <w:lang w:val="en-US"/>
        </w:rPr>
        <w:t xml:space="preserve"> within the CVS pictures with nuh_layer_id equal to layer_id_in_nuh[ i ] and TemporalId greater than max_tid_il_ref_pics_plus1[ i ][ j ]</w:t>
      </w:r>
      <w:r w:rsidR="007E173E" w:rsidRPr="00564A49">
        <w:rPr>
          <w:szCs w:val="22"/>
          <w:lang w:val="en-US" w:eastAsia="ko-KR"/>
        </w:rPr>
        <w:t> −</w:t>
      </w:r>
      <w:r w:rsidR="007E173E" w:rsidRPr="00564A49">
        <w:rPr>
          <w:szCs w:val="22"/>
          <w:lang w:val="en-US"/>
        </w:rPr>
        <w:t> 1 are not used as reference for inter-layer prediction for pictures with nuh_layer_id equal to layer_id_in_nuh[ j ]. When not present, max_tid_il_ref_pics_plus1[ i ][ j ] is inferred to be equal to 7.</w:t>
      </w:r>
    </w:p>
    <w:p w14:paraId="61307EB3" w14:textId="4D0B91AB"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w:t>
      </w:r>
      <w:commentRangeStart w:id="1735"/>
      <w:ins w:id="1736" w:author="Sachin Deshpande Item5" w:date="2014-03-05T09:59:00Z">
        <w:r w:rsidR="00F2712D" w:rsidRPr="007D4E4A">
          <w:rPr>
            <w:szCs w:val="22"/>
            <w:lang w:val="en-US"/>
          </w:rPr>
          <w:t>vps_base_layer_external_flag,</w:t>
        </w:r>
        <w:r w:rsidR="007D4E4A">
          <w:rPr>
            <w:szCs w:val="22"/>
            <w:lang w:val="en-US"/>
          </w:rPr>
          <w:t xml:space="preserve"> </w:t>
        </w:r>
      </w:ins>
      <w:commentRangeEnd w:id="1735"/>
      <w:ins w:id="1737" w:author="Sachin Deshpande Item5" w:date="2014-03-05T10:00:00Z">
        <w:r w:rsidR="008F0D92">
          <w:rPr>
            <w:rStyle w:val="CommentReference"/>
          </w:rPr>
          <w:commentReference w:id="1735"/>
        </w:r>
      </w:ins>
      <w:r w:rsidRPr="00564A49">
        <w:rPr>
          <w:rFonts w:eastAsia="Batang"/>
          <w:bCs/>
          <w:lang w:val="en-US" w:eastAsia="ko-KR"/>
        </w:rPr>
        <w:t>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14:paraId="1C798527" w14:textId="77777777"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14:paraId="7CF5E0C3" w14:textId="77777777"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14:paraId="7FBC907F" w14:textId="77777777"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14:paraId="00005B7E" w14:textId="77777777"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14:paraId="28C28DEC" w14:textId="77777777"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14:paraId="4ACB6376" w14:textId="77777777"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14:paraId="77B38D7D" w14:textId="77777777"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14:paraId="3E47FCA1" w14:textId="77777777"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14:paraId="6AB38F04" w14:textId="77777777"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14:paraId="05828731" w14:textId="77777777"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14:paraId="7B890424" w14:textId="77777777"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14:paraId="5270D2C3" w14:textId="77777777"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14:paraId="4D525C14"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14:paraId="6BA351EA" w14:textId="77777777"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14:paraId="738A785D" w14:textId="77777777" w:rsidR="007E173E" w:rsidRPr="00564A49" w:rsidRDefault="007E173E" w:rsidP="007E173E">
      <w:pPr>
        <w:rPr>
          <w:bCs/>
          <w:lang w:val="en-US"/>
        </w:rPr>
      </w:pPr>
      <w:r w:rsidRPr="00564A49">
        <w:rPr>
          <w:bCs/>
          <w:lang w:val="en-US"/>
        </w:rPr>
        <w:t>The variable NumOutputLayersInOutputLayerSet[ i ] is derived as follows:</w:t>
      </w:r>
    </w:p>
    <w:p w14:paraId="2238797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14:paraId="6B981FBE" w14:textId="2584ADA0"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w:t>
      </w:r>
      <w:commentRangeStart w:id="1739"/>
      <w:ins w:id="1740" w:author="Sachin Deshpande" w:date="2014-02-20T17:31:00Z">
        <w:r w:rsidR="00410865" w:rsidRPr="003D3C44">
          <w:rPr>
            <w:rFonts w:eastAsia="Batang"/>
            <w:bCs/>
            <w:lang w:eastAsia="ko-KR"/>
          </w:rPr>
          <w:t>for i in the range of 1 to NumOutputLayerSet-1, inclusive</w:t>
        </w:r>
        <w:r w:rsidR="00410865" w:rsidRPr="00564A49">
          <w:rPr>
            <w:rFonts w:eastAsia="Batang"/>
            <w:bCs/>
            <w:lang w:val="en-US" w:eastAsia="ko-KR"/>
          </w:rPr>
          <w:t xml:space="preserve"> </w:t>
        </w:r>
      </w:ins>
      <w:r w:rsidRPr="00564A49">
        <w:rPr>
          <w:rFonts w:eastAsia="Batang"/>
          <w:bCs/>
          <w:lang w:val="en-US" w:eastAsia="ko-KR"/>
        </w:rPr>
        <w:t xml:space="preserve">shall be in the range of </w:t>
      </w:r>
      <w:ins w:id="1741" w:author="Sachin Deshpande" w:date="2014-02-20T17:31:00Z">
        <w:r w:rsidR="00410865" w:rsidRPr="00DA5B38">
          <w:rPr>
            <w:rFonts w:eastAsia="Batang"/>
            <w:bCs/>
            <w:lang w:val="en-US" w:eastAsia="ko-KR"/>
          </w:rPr>
          <w:t xml:space="preserve">( </w:t>
        </w:r>
        <w:r w:rsidR="00410865" w:rsidRPr="00DA5B38">
          <w:rPr>
            <w:rFonts w:eastAsia="Batang"/>
            <w:bCs/>
            <w:lang w:eastAsia="ko-KR"/>
          </w:rPr>
          <w:t xml:space="preserve">vps_base_layer_external_flag ? 1 : </w:t>
        </w:r>
      </w:ins>
      <w:r w:rsidRPr="00564A49">
        <w:rPr>
          <w:rFonts w:eastAsia="Batang"/>
          <w:bCs/>
          <w:lang w:val="en-US" w:eastAsia="ko-KR"/>
        </w:rPr>
        <w:t>0</w:t>
      </w:r>
      <w:ins w:id="1742" w:author="Sachin Deshpande" w:date="2014-02-20T17:32:00Z">
        <w:r w:rsidR="00410865" w:rsidRPr="00DA5B38">
          <w:rPr>
            <w:rFonts w:eastAsia="Batang"/>
            <w:bCs/>
            <w:lang w:val="en-US" w:eastAsia="ko-KR"/>
          </w:rPr>
          <w:t>)</w:t>
        </w:r>
      </w:ins>
      <w:r w:rsidRPr="00564A49">
        <w:rPr>
          <w:rFonts w:eastAsia="Batang"/>
          <w:bCs/>
          <w:lang w:val="en-US" w:eastAsia="ko-KR"/>
        </w:rPr>
        <w:t xml:space="preserve"> </w:t>
      </w:r>
      <w:commentRangeEnd w:id="1739"/>
      <w:r w:rsidR="00FD00E4">
        <w:rPr>
          <w:rStyle w:val="CommentReference"/>
        </w:rPr>
        <w:commentReference w:id="1739"/>
      </w:r>
      <w:r w:rsidRPr="00564A49">
        <w:rPr>
          <w:rFonts w:eastAsia="Batang"/>
          <w:bCs/>
          <w:lang w:val="en-US" w:eastAsia="ko-KR"/>
        </w:rPr>
        <w:t>to vps_num_profile_tier_level_minus1, inclusive</w:t>
      </w:r>
      <w:r w:rsidRPr="00564A49">
        <w:rPr>
          <w:bCs/>
          <w:lang w:val="en-US"/>
        </w:rPr>
        <w:t>.</w:t>
      </w:r>
    </w:p>
    <w:p w14:paraId="4606BC9A" w14:textId="77777777" w:rsidR="007E173E" w:rsidRPr="00564A49" w:rsidRDefault="007E173E" w:rsidP="007E173E">
      <w:pPr>
        <w:rPr>
          <w:rFonts w:eastAsia="Batang"/>
          <w:bCs/>
          <w:lang w:val="en-US" w:eastAsia="ko-KR"/>
        </w:rPr>
      </w:pPr>
      <w:bookmarkStart w:id="1744"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14:paraId="0B7E2E19" w14:textId="77777777"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14:paraId="02BB39DF" w14:textId="77777777"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14:paraId="63A7C9BF" w14:textId="77777777"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14:paraId="36F384E6"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14:paraId="373E343C" w14:textId="77777777"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14:paraId="6866C2FA" w14:textId="77777777"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14:paraId="4952E136" w14:textId="77777777"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14:paraId="0B96C025"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14:paraId="3155F1A8"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14:paraId="492485EF" w14:textId="77777777"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14:paraId="1932FBBE" w14:textId="77777777" w:rsidR="007E173E" w:rsidRPr="00564A49" w:rsidRDefault="007E173E" w:rsidP="007E173E">
      <w:pPr>
        <w:pStyle w:val="Note1"/>
        <w:rPr>
          <w:lang w:val="en-US"/>
        </w:rPr>
      </w:pPr>
      <w:r w:rsidRPr="00564A49">
        <w:rPr>
          <w:lang w:val="en-US"/>
        </w:rPr>
        <w:lastRenderedPageBreak/>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14:paraId="53F05A4D" w14:textId="77777777"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14:paraId="46C5113E" w14:textId="77777777"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14:paraId="11334620" w14:textId="77777777"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14:paraId="771601DA" w14:textId="77777777"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14:paraId="22520C4C" w14:textId="77777777"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14:paraId="40AE7C14" w14:textId="77777777"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14:paraId="00DAD526" w14:textId="77777777"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14:paraId="662FCA06" w14:textId="77777777"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14:paraId="5266435D" w14:textId="77777777"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14:paraId="38331D67" w14:textId="77777777"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14:paraId="1BFBD15C" w14:textId="77777777" w:rsidR="006B75DB" w:rsidRDefault="007E173E" w:rsidP="007E173E">
      <w:pPr>
        <w:rPr>
          <w:ins w:id="1745" w:author="Ye-Kui Wang" w:date="2014-02-11T11:57:00Z"/>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14:paraId="269B8134" w14:textId="77777777" w:rsidR="007E173E" w:rsidRPr="00564A49" w:rsidRDefault="007E173E" w:rsidP="007E173E">
      <w:pPr>
        <w:rPr>
          <w:szCs w:val="22"/>
          <w:lang w:val="en-US"/>
        </w:rPr>
      </w:pPr>
      <w:del w:id="1746" w:author="Ye-Kui Wang" w:date="2014-02-11T11:57:00Z">
        <w:r w:rsidRPr="00564A49" w:rsidDel="006B75DB">
          <w:rPr>
            <w:szCs w:val="22"/>
            <w:lang w:val="en-US"/>
          </w:rPr>
          <w:lastRenderedPageBreak/>
          <w:delText xml:space="preserve"> </w:delText>
        </w:r>
      </w:del>
      <w:r w:rsidRPr="00564A49">
        <w:rPr>
          <w:szCs w:val="22"/>
          <w:lang w:val="en-US"/>
        </w:rPr>
        <w:t xml:space="preserve">When </w:t>
      </w:r>
      <w:ins w:id="1747" w:author="Ye-Kui Wang" w:date="2014-02-11T14:44:00Z">
        <w:r w:rsidR="000903B7" w:rsidRPr="000903B7">
          <w:rPr>
            <w:szCs w:val="22"/>
            <w:lang w:val="en-US"/>
          </w:rPr>
          <w:t xml:space="preserve">vps_base_layer_external_flag </w:t>
        </w:r>
        <w:r w:rsidR="000903B7">
          <w:rPr>
            <w:szCs w:val="22"/>
            <w:lang w:val="en-US"/>
          </w:rPr>
          <w:t xml:space="preserve">is equal to </w:t>
        </w:r>
      </w:ins>
      <w:ins w:id="1748" w:author="Ye-Kui Wang" w:date="2014-02-11T14:45:00Z">
        <w:r w:rsidR="000903B7">
          <w:rPr>
            <w:szCs w:val="22"/>
            <w:lang w:val="en-US"/>
          </w:rPr>
          <w:t>0 and direct_dependency_type</w:t>
        </w:r>
        <w:r w:rsidR="000903B7" w:rsidRPr="00983CFA">
          <w:rPr>
            <w:szCs w:val="22"/>
            <w:lang w:val="en-US"/>
          </w:rPr>
          <w:t>[ i ][ j ]</w:t>
        </w:r>
        <w:r w:rsidR="000903B7">
          <w:rPr>
            <w:szCs w:val="22"/>
            <w:lang w:val="en-US"/>
          </w:rPr>
          <w:t xml:space="preserve"> is </w:t>
        </w:r>
      </w:ins>
      <w:r w:rsidRPr="00564A49">
        <w:rPr>
          <w:szCs w:val="22"/>
          <w:lang w:val="en-US"/>
        </w:rPr>
        <w:t>not present, the value of direct_dependency_type[ i ][ j ] is inferred to be equal to default_direct_dependency_type.</w:t>
      </w:r>
      <w:del w:id="1749" w:author="Ye-Kui Wang" w:date="2014-02-11T14:45:00Z">
        <w:r w:rsidRPr="00564A49" w:rsidDel="000903B7">
          <w:rPr>
            <w:szCs w:val="22"/>
            <w:lang w:val="en-US"/>
          </w:rPr>
          <w:delText xml:space="preserve"> </w:delText>
        </w:r>
      </w:del>
    </w:p>
    <w:p w14:paraId="36B86602" w14:textId="77777777" w:rsidR="000903B7" w:rsidRPr="00564A49" w:rsidRDefault="000903B7" w:rsidP="000903B7">
      <w:pPr>
        <w:rPr>
          <w:ins w:id="1750" w:author="Ye-Kui Wang" w:date="2014-02-11T14:45:00Z"/>
          <w:szCs w:val="22"/>
          <w:lang w:val="en-US"/>
        </w:rPr>
      </w:pPr>
      <w:ins w:id="1751" w:author="Ye-Kui Wang" w:date="2014-02-11T14:45:00Z">
        <w:r w:rsidRPr="00564A49">
          <w:rPr>
            <w:szCs w:val="22"/>
            <w:lang w:val="en-US"/>
          </w:rPr>
          <w:t xml:space="preserve">When </w:t>
        </w:r>
        <w:r w:rsidRPr="000903B7">
          <w:rPr>
            <w:szCs w:val="22"/>
            <w:lang w:val="en-US"/>
          </w:rPr>
          <w:t xml:space="preserve">vps_base_layer_external_flag </w:t>
        </w:r>
        <w:r>
          <w:rPr>
            <w:szCs w:val="22"/>
            <w:lang w:val="en-US"/>
          </w:rPr>
          <w:t>is equal to 1</w:t>
        </w:r>
        <w:r w:rsidRPr="00564A49">
          <w:rPr>
            <w:szCs w:val="22"/>
            <w:lang w:val="en-US"/>
          </w:rPr>
          <w:t xml:space="preserve">, </w:t>
        </w:r>
      </w:ins>
      <w:ins w:id="1752" w:author="Ye-Kui Wang" w:date="2014-02-11T14:46:00Z">
        <w:r>
          <w:rPr>
            <w:szCs w:val="22"/>
            <w:lang w:val="en-US"/>
          </w:rPr>
          <w:t xml:space="preserve">the value of </w:t>
        </w:r>
        <w:r w:rsidRPr="00D560F3">
          <w:rPr>
            <w:szCs w:val="22"/>
            <w:lang w:val="en-US"/>
          </w:rPr>
          <w:t>direct_dependency_type[ i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MaxLayersMinus1, inclusive, is inferred to be equal to 1</w:t>
        </w:r>
      </w:ins>
      <w:ins w:id="1753" w:author="Ye-Kui Wang" w:date="2014-02-11T14:45:00Z">
        <w:r w:rsidRPr="00564A49">
          <w:rPr>
            <w:szCs w:val="22"/>
            <w:lang w:val="en-US"/>
          </w:rPr>
          <w:t>.</w:t>
        </w:r>
      </w:ins>
    </w:p>
    <w:p w14:paraId="5B2E2474" w14:textId="77777777"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14:paraId="14396C28" w14:textId="77777777"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14:paraId="79F6F13A" w14:textId="77777777"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14:paraId="11912ED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754"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14:paraId="09BEAFD2"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14:paraId="736BCA3A" w14:textId="77777777"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14:paraId="093A0317" w14:textId="77777777"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14:paraId="1195521D"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14:paraId="287BE453" w14:textId="77777777"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14:paraId="33F30A10" w14:textId="77777777"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14:paraId="0DD5CD5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14:paraId="5E339863"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14:paraId="7C69EB9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14:paraId="068134E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14:paraId="25D7BC1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14:paraId="60588CD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14:paraId="401FC196" w14:textId="77777777"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lastRenderedPageBreak/>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1D527B26" w14:textId="77777777"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004B2A9D" w14:textId="77777777"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5EAE794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14:paraId="666FE4D2" w14:textId="77777777"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ins w:id="1755" w:author="Ye-Kui Wang" w:date="2014-02-11T16:20:00Z">
        <w:r>
          <w:rPr>
            <w:rFonts w:eastAsia="Times New Roman"/>
            <w:lang w:val="en-CA"/>
          </w:rPr>
          <w:t xml:space="preserve">if( </w:t>
        </w:r>
        <w:r w:rsidRPr="000903B7">
          <w:rPr>
            <w:szCs w:val="22"/>
            <w:lang w:val="en-US"/>
          </w:rPr>
          <w:t>vps_base_layer_external_flag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ins>
      <w:ins w:id="1756" w:author="Ye-Kui Wang" w:date="2014-02-11T16:21:00Z">
        <w:r>
          <w:rPr>
            <w:rFonts w:eastAsia="Times New Roman"/>
            <w:lang w:val="en-US"/>
          </w:rPr>
          <w:br/>
        </w:r>
        <w:r>
          <w:rPr>
            <w:rFonts w:eastAsia="Times New Roman"/>
            <w:lang w:val="en-US"/>
          </w:rPr>
          <w:tab/>
        </w:r>
      </w:ins>
      <w:r w:rsidR="007E173E" w:rsidRPr="00564A49">
        <w:rPr>
          <w:rFonts w:eastAsia="Times New Roman"/>
          <w:lang w:val="en-US"/>
        </w:rPr>
        <w:t>subDpbCtr = 1</w:t>
      </w:r>
      <w:r w:rsidR="007E173E" w:rsidRPr="00564A49">
        <w:rPr>
          <w:rFonts w:eastAsia="Times New Roman"/>
          <w:lang w:val="en-US"/>
        </w:rPr>
        <w:br/>
      </w:r>
      <w:ins w:id="1757" w:author="Ye-Kui Wang" w:date="2014-02-11T16:21:00Z">
        <w:r>
          <w:rPr>
            <w:rFonts w:eastAsia="Times New Roman"/>
            <w:noProof/>
            <w:lang w:val="en-CA"/>
          </w:rPr>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ins>
      <w:r w:rsidR="007E173E" w:rsidRPr="00564A49">
        <w:rPr>
          <w:rFonts w:eastAsia="Times New Roman"/>
          <w:noProof/>
          <w:lang w:val="en-CA"/>
        </w:rPr>
        <w:t>SubDpbAssigned[ lsIdx ][ </w:t>
      </w:r>
      <w:ins w:id="1758" w:author="Ye-Kui Wang" w:date="2014-02-11T16:22:00Z">
        <w:r>
          <w:rPr>
            <w:rFonts w:eastAsia="Times New Roman"/>
            <w:noProof/>
            <w:lang w:val="en-CA"/>
          </w:rPr>
          <w:t>i</w:t>
        </w:r>
      </w:ins>
      <w:del w:id="1759" w:author="Ye-Kui Wang" w:date="2014-02-11T16:22:00Z">
        <w:r w:rsidR="007E173E" w:rsidRPr="00564A49" w:rsidDel="00EC4077">
          <w:rPr>
            <w:rFonts w:eastAsia="Times New Roman"/>
            <w:noProof/>
            <w:lang w:val="en-CA"/>
          </w:rPr>
          <w:delText>0</w:delText>
        </w:r>
      </w:del>
      <w:r w:rsidR="007E173E" w:rsidRPr="00564A49">
        <w:rPr>
          <w:rFonts w:eastAsia="Times New Roman"/>
          <w:lang w:val="en-US"/>
        </w:rPr>
        <w:t xml:space="preserve"> ] = </w:t>
      </w:r>
      <w:ins w:id="1760" w:author="Ye-Kui Wang" w:date="2014-02-11T16:22:00Z">
        <w:r>
          <w:rPr>
            <w:rFonts w:eastAsia="Times New Roman"/>
            <w:lang w:val="en-US"/>
          </w:rPr>
          <w:t>i</w:t>
        </w:r>
      </w:ins>
      <w:del w:id="1761" w:author="Ye-Kui Wang" w:date="2014-02-11T16:22:00Z">
        <w:r w:rsidR="007E173E" w:rsidRPr="00564A49" w:rsidDel="00EC4077">
          <w:rPr>
            <w:rFonts w:eastAsia="Times New Roman"/>
            <w:lang w:val="en-US"/>
          </w:rPr>
          <w:delText>0</w:delText>
        </w:r>
      </w:del>
      <w:r w:rsidR="007E173E" w:rsidRPr="00564A49">
        <w:rPr>
          <w:rFonts w:eastAsia="Times New Roman"/>
          <w:lang w:val="en-US"/>
        </w:rPr>
        <w:br/>
      </w:r>
      <w:ins w:id="1762" w:author="Ye-Kui Wang" w:date="2014-02-11T16:21:00Z">
        <w:r>
          <w:rPr>
            <w:rFonts w:eastAsia="Times New Roman"/>
            <w:noProof/>
            <w:lang w:val="en-CA"/>
          </w:rPr>
          <w:tab/>
        </w:r>
      </w:ins>
      <w:r w:rsidR="007E173E" w:rsidRPr="00564A49">
        <w:rPr>
          <w:rFonts w:eastAsia="Times New Roman"/>
          <w:noProof/>
          <w:lang w:val="en-CA"/>
        </w:rPr>
        <w:t>subDpbSpatRes[ </w:t>
      </w:r>
      <w:ins w:id="1763" w:author="Ye-Kui Wang" w:date="2014-02-11T16:22:00Z">
        <w:r>
          <w:rPr>
            <w:rFonts w:eastAsia="Times New Roman"/>
            <w:noProof/>
            <w:lang w:val="en-CA"/>
          </w:rPr>
          <w:t>i</w:t>
        </w:r>
      </w:ins>
      <w:del w:id="1764"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layerSpatRes[ </w:t>
      </w:r>
      <w:ins w:id="1765" w:author="Ye-Kui Wang" w:date="2014-02-11T16:22:00Z">
        <w:r>
          <w:rPr>
            <w:rFonts w:eastAsia="Times New Roman"/>
            <w:noProof/>
            <w:lang w:val="en-CA"/>
          </w:rPr>
          <w:t>i</w:t>
        </w:r>
      </w:ins>
      <w:del w:id="176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67" w:author="Ye-Kui Wang" w:date="2014-02-11T16:21:00Z">
        <w:r>
          <w:rPr>
            <w:rFonts w:eastAsia="Times New Roman"/>
            <w:noProof/>
            <w:lang w:val="en-CA"/>
          </w:rPr>
          <w:tab/>
        </w:r>
      </w:ins>
      <w:r w:rsidR="007E173E" w:rsidRPr="00564A49">
        <w:rPr>
          <w:rFonts w:eastAsia="Times New Roman"/>
          <w:noProof/>
          <w:lang w:val="en-CA"/>
        </w:rPr>
        <w:t>subDpbSpatRes[ </w:t>
      </w:r>
      <w:ins w:id="1768" w:author="Ye-Kui Wang" w:date="2014-02-11T16:22:00Z">
        <w:r>
          <w:rPr>
            <w:rFonts w:eastAsia="Times New Roman"/>
            <w:noProof/>
            <w:lang w:val="en-CA"/>
          </w:rPr>
          <w:t>i</w:t>
        </w:r>
      </w:ins>
      <w:del w:id="1769"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layerSpatRes[ </w:t>
      </w:r>
      <w:ins w:id="1770" w:author="Ye-Kui Wang" w:date="2014-02-11T16:22:00Z">
        <w:r>
          <w:rPr>
            <w:rFonts w:eastAsia="Times New Roman"/>
            <w:noProof/>
            <w:lang w:val="en-CA"/>
          </w:rPr>
          <w:t>i</w:t>
        </w:r>
      </w:ins>
      <w:del w:id="1771"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w:t>
      </w:r>
      <w:r w:rsidR="007E173E" w:rsidRPr="00564A49">
        <w:rPr>
          <w:rFonts w:eastAsia="Times New Roman"/>
          <w:noProof/>
          <w:lang w:val="en-CA"/>
        </w:rPr>
        <w:br/>
      </w:r>
      <w:ins w:id="1772" w:author="Ye-Kui Wang" w:date="2014-02-11T16:21:00Z">
        <w:r>
          <w:rPr>
            <w:rFonts w:eastAsia="Times New Roman"/>
            <w:noProof/>
            <w:lang w:val="en-CA"/>
          </w:rPr>
          <w:tab/>
        </w:r>
      </w:ins>
      <w:r w:rsidR="007E173E" w:rsidRPr="00564A49">
        <w:rPr>
          <w:rFonts w:eastAsia="Times New Roman"/>
          <w:noProof/>
          <w:lang w:val="en-CA"/>
        </w:rPr>
        <w:t>subDpbColourFormat[ </w:t>
      </w:r>
      <w:ins w:id="1773" w:author="Ye-Kui Wang" w:date="2014-02-11T16:22:00Z">
        <w:r>
          <w:rPr>
            <w:rFonts w:eastAsia="Times New Roman"/>
            <w:noProof/>
            <w:lang w:val="en-CA"/>
          </w:rPr>
          <w:t>i</w:t>
        </w:r>
      </w:ins>
      <w:del w:id="1774"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 layerColourFormat[ </w:t>
      </w:r>
      <w:ins w:id="1775" w:author="Ye-Kui Wang" w:date="2014-02-11T16:22:00Z">
        <w:r>
          <w:rPr>
            <w:rFonts w:eastAsia="Times New Roman"/>
            <w:noProof/>
            <w:lang w:val="en-CA"/>
          </w:rPr>
          <w:t>i</w:t>
        </w:r>
      </w:ins>
      <w:del w:id="177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w:t>
      </w:r>
      <w:r w:rsidR="007E173E" w:rsidRPr="00564A49">
        <w:rPr>
          <w:rFonts w:eastAsia="Times New Roman"/>
          <w:noProof/>
          <w:lang w:val="en-CA"/>
        </w:rPr>
        <w:br/>
      </w:r>
      <w:ins w:id="1777" w:author="Ye-Kui Wang" w:date="2014-02-11T16:21:00Z">
        <w:r>
          <w:rPr>
            <w:rFonts w:eastAsia="Times New Roman"/>
            <w:noProof/>
            <w:lang w:val="en-CA"/>
          </w:rPr>
          <w:tab/>
        </w:r>
      </w:ins>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ins w:id="1778" w:author="Ye-Kui Wang" w:date="2014-02-11T16:22:00Z">
        <w:r>
          <w:rPr>
            <w:rFonts w:eastAsia="Times New Roman"/>
            <w:noProof/>
            <w:lang w:val="en-CA"/>
          </w:rPr>
          <w:t>i</w:t>
        </w:r>
      </w:ins>
      <w:del w:id="1779"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ins w:id="1780" w:author="Ye-Kui Wang" w:date="2014-02-12T10:33:00Z">
        <w:r w:rsidR="00276BB0">
          <w:rPr>
            <w:rFonts w:eastAsia="Times New Roman"/>
            <w:noProof/>
            <w:lang w:val="en-CA"/>
          </w:rPr>
          <w:t>i</w:t>
        </w:r>
      </w:ins>
      <w:del w:id="1781"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82" w:author="Ye-Kui Wang" w:date="2014-02-11T16:21:00Z">
        <w:r>
          <w:rPr>
            <w:rFonts w:eastAsia="Times New Roman"/>
            <w:noProof/>
            <w:lang w:val="en-CA"/>
          </w:rPr>
          <w:tab/>
        </w:r>
      </w:ins>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ins w:id="1783" w:author="Ye-Kui Wang" w:date="2014-02-11T16:22:00Z">
        <w:r>
          <w:rPr>
            <w:rFonts w:eastAsia="Times New Roman"/>
            <w:noProof/>
            <w:lang w:val="en-CA"/>
          </w:rPr>
          <w:t>i</w:t>
        </w:r>
      </w:ins>
      <w:del w:id="1784"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ins w:id="1785" w:author="Ye-Kui Wang" w:date="2014-02-12T10:33:00Z">
        <w:r w:rsidR="00276BB0">
          <w:rPr>
            <w:rFonts w:eastAsia="Times New Roman"/>
            <w:noProof/>
            <w:lang w:val="en-CA"/>
          </w:rPr>
          <w:t>i</w:t>
        </w:r>
      </w:ins>
      <w:del w:id="1786"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][ 1 ]</w:t>
      </w:r>
      <w:ins w:id="1787" w:author="Ye-Kui Wang" w:date="2014-02-11T16:21:00Z">
        <w:r>
          <w:rPr>
            <w:rFonts w:eastAsia="Times New Roman"/>
            <w:noProof/>
            <w:lang w:val="en-CA"/>
          </w:rPr>
          <w:br/>
          <w:t>}</w:t>
        </w:r>
      </w:ins>
      <w:r w:rsidR="007E173E" w:rsidRPr="00564A49">
        <w:rPr>
          <w:rFonts w:eastAsia="Times New Roman"/>
          <w:noProof/>
          <w:lang w:val="en-CA"/>
        </w:rPr>
        <w:br/>
      </w:r>
      <w:r w:rsidR="007E173E" w:rsidRPr="00564A49">
        <w:rPr>
          <w:rFonts w:eastAsia="Times New Roman"/>
          <w:lang w:val="en-CA"/>
        </w:rPr>
        <w:br/>
      </w:r>
      <w:r w:rsidR="007E173E" w:rsidRPr="00564A49">
        <w:rPr>
          <w:rFonts w:eastAsia="Times New Roman"/>
          <w:noProof/>
          <w:lang w:val="en-CA"/>
        </w:rPr>
        <w:t xml:space="preserve">for( i = </w:t>
      </w:r>
      <w:ins w:id="1788" w:author="Ye-Kui Wang" w:date="2014-02-11T16:16: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2 : </w:t>
        </w:r>
      </w:ins>
      <w:r w:rsidR="007E173E" w:rsidRPr="00564A49">
        <w:rPr>
          <w:rFonts w:eastAsia="Times New Roman"/>
          <w:noProof/>
          <w:lang w:val="en-CA"/>
        </w:rPr>
        <w:t>1;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ins w:id="1789" w:author="Ye-Kui Wang" w:date="2014-02-11T16:14: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1 : </w:t>
        </w:r>
      </w:ins>
      <w:r w:rsidR="007E173E" w:rsidRPr="00564A49">
        <w:rPr>
          <w:rFonts w:eastAsia="Times New Roman"/>
          <w:noProof/>
          <w:lang w:val="en-CA"/>
        </w:rPr>
        <w:t xml:space="preserve">0;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14:paraId="6DAA4BD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14:paraId="392B709C"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14:paraId="528BE8DD"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lastRenderedPageBreak/>
        <w:t>sub_layer_dpb_info_present_flag[ i ][ 0 ] for any possible value of i is inferred to be equal to 1. When not present, the value of sub_layer_dpb_info_present_flag[ i ][ j ] for j greater than 0 and any possible value of i, is inferred to be equal to be equal to 0.</w:t>
      </w:r>
    </w:p>
    <w:p w14:paraId="5C71381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14:paraId="7E824B22"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14:paraId="678943B2"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14:paraId="17F6F6AF"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14:paraId="78624414"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14:paraId="6CDAAF6B" w14:textId="77777777"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14:paraId="1C889B54"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14:paraId="3FBB97F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90" w:name="_Ref363161318"/>
      <w:r w:rsidRPr="00564A49">
        <w:rPr>
          <w:lang w:val="en-US"/>
        </w:rPr>
        <w:t>VPS VUI semantics</w:t>
      </w:r>
    </w:p>
    <w:p w14:paraId="1AC0DBC2" w14:textId="77777777"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14:paraId="73BB67D5" w14:textId="77777777"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14:paraId="778B45B8" w14:textId="77777777"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14:paraId="34FEA10D" w14:textId="77777777"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14:paraId="27753748" w14:textId="77777777"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14:paraId="56D68A8A" w14:textId="77777777" w:rsidR="007E173E" w:rsidRPr="00564A49" w:rsidRDefault="007E173E" w:rsidP="007E173E">
      <w:pPr>
        <w:rPr>
          <w:bCs/>
          <w:lang w:val="en-US"/>
        </w:rPr>
      </w:pPr>
      <w:r w:rsidRPr="00564A49">
        <w:rPr>
          <w:b/>
          <w:bCs/>
          <w:lang w:val="en-US"/>
        </w:rPr>
        <w:lastRenderedPageBreak/>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14:paraId="7F8DB19C" w14:textId="77777777"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14:paraId="79E3B9EF" w14:textId="77777777"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14:paraId="3061073A" w14:textId="77777777"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14:paraId="155F0A39" w14:textId="77777777"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14:paraId="7A17F17D" w14:textId="77777777"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14:paraId="03983EE0"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14:paraId="02B0D199" w14:textId="77777777"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14:paraId="5465933A"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14:paraId="57CDFE33" w14:textId="77777777" w:rsidR="007E173E" w:rsidRPr="00564A49" w:rsidRDefault="007E173E" w:rsidP="007E173E">
      <w:pPr>
        <w:rPr>
          <w:bCs/>
          <w:lang w:val="en-US"/>
        </w:rPr>
      </w:pPr>
      <w:r w:rsidRPr="00564A49">
        <w:rPr>
          <w:b/>
          <w:bCs/>
          <w:lang w:val="en-US"/>
        </w:rPr>
        <w:t>max_bit_rate_layer</w:t>
      </w:r>
      <w:r w:rsidRPr="00564A49">
        <w:rPr>
          <w:bCs/>
          <w:lang w:val="en-US"/>
        </w:rPr>
        <w:t>[ i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14:paraId="149DCB1D" w14:textId="77777777"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14:paraId="0485D02F" w14:textId="77777777"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14:paraId="1C905AD7"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14:paraId="68F9B3AF" w14:textId="77777777"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14:paraId="4E6F28A6" w14:textId="77777777"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14:paraId="19774D9C" w14:textId="77777777"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14:paraId="10E92354" w14:textId="77777777"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14:paraId="5AFD1632"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14:paraId="3A495D59" w14:textId="77777777"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14:paraId="2B8EE95D"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14:paraId="249B59F2" w14:textId="77777777" w:rsidR="007E173E" w:rsidRPr="00564A49" w:rsidRDefault="007E173E" w:rsidP="007E173E">
      <w:r w:rsidRPr="00564A49">
        <w:rPr>
          <w:b/>
        </w:rPr>
        <w:lastRenderedPageBreak/>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ins w:id="1791" w:author="Ye-Kui Wang" w:date="2014-02-12T09:07:00Z">
        <w:r w:rsidR="006C79C7">
          <w:t xml:space="preserve"> When not present, the value of </w:t>
        </w:r>
        <w:r w:rsidR="006C79C7" w:rsidRPr="00564A49">
          <w:t>tiles_not_in_use_flag</w:t>
        </w:r>
        <w:r w:rsidR="006C79C7">
          <w:t xml:space="preserve"> is inferred to be </w:t>
        </w:r>
      </w:ins>
      <w:ins w:id="1792" w:author="Ye-Kui Wang" w:date="2014-02-12T09:09:00Z">
        <w:r w:rsidR="006C79C7">
          <w:t xml:space="preserve">equal to </w:t>
        </w:r>
      </w:ins>
      <w:ins w:id="1793" w:author="Ye-Kui Wang" w:date="2014-02-12T09:07:00Z">
        <w:r w:rsidR="006C79C7">
          <w:t>0.</w:t>
        </w:r>
      </w:ins>
    </w:p>
    <w:p w14:paraId="76D6657D" w14:textId="77777777"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ins w:id="1794" w:author="Hendry" w:date="2014-02-12T00:04:00Z">
        <w:r w:rsidR="007202C9">
          <w:t xml:space="preserve"> When </w:t>
        </w:r>
      </w:ins>
      <w:ins w:id="1795" w:author="Hendry" w:date="2014-02-12T00:10:00Z">
        <w:r w:rsidR="007202C9">
          <w:t>not present,</w:t>
        </w:r>
      </w:ins>
      <w:ins w:id="1796" w:author="Hendry" w:date="2014-02-12T00:04:00Z">
        <w:r w:rsidR="007202C9">
          <w:t xml:space="preserve"> the value of til</w:t>
        </w:r>
      </w:ins>
      <w:ins w:id="1797" w:author="Hendry" w:date="2014-02-12T00:11:00Z">
        <w:r w:rsidR="007202C9">
          <w:t>e</w:t>
        </w:r>
      </w:ins>
      <w:ins w:id="1798" w:author="Hendry" w:date="2014-02-12T00:04:00Z">
        <w:r w:rsidR="007202C9">
          <w:t>s_in_use_flag[</w:t>
        </w:r>
      </w:ins>
      <w:ins w:id="1799" w:author="Hendry" w:date="2014-02-12T00:05:00Z">
        <w:r w:rsidR="007202C9" w:rsidRPr="00564A49">
          <w:t> i ]</w:t>
        </w:r>
        <w:r w:rsidR="007202C9">
          <w:t xml:space="preserve"> is inferred to be </w:t>
        </w:r>
      </w:ins>
      <w:ins w:id="1800" w:author="Ye-Kui Wang" w:date="2014-02-12T09:09:00Z">
        <w:r w:rsidR="006C79C7">
          <w:t xml:space="preserve">equal to </w:t>
        </w:r>
      </w:ins>
      <w:ins w:id="1801" w:author="Hendry" w:date="2014-02-12T00:05:00Z">
        <w:r w:rsidR="007202C9">
          <w:t>0.</w:t>
        </w:r>
      </w:ins>
    </w:p>
    <w:p w14:paraId="1A005EAE" w14:textId="77777777"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ins w:id="1802" w:author="Ye-Kui Wang" w:date="2014-02-12T09:08:00Z">
        <w:r w:rsidR="006C79C7">
          <w:t xml:space="preserve"> When not present, the value of </w:t>
        </w:r>
        <w:r w:rsidR="006C79C7" w:rsidRPr="00564A49">
          <w:t>loop_filter_not_across_tiles_flag[ i ]</w:t>
        </w:r>
        <w:r w:rsidR="006C79C7">
          <w:t xml:space="preserve"> is inferred to be </w:t>
        </w:r>
      </w:ins>
      <w:ins w:id="1803" w:author="Ye-Kui Wang" w:date="2014-02-12T09:09:00Z">
        <w:r w:rsidR="006C79C7">
          <w:t xml:space="preserve">equal to </w:t>
        </w:r>
      </w:ins>
      <w:ins w:id="1804" w:author="Ye-Kui Wang" w:date="2014-02-12T09:08:00Z">
        <w:r w:rsidR="006C79C7">
          <w:t>0.</w:t>
        </w:r>
      </w:ins>
    </w:p>
    <w:p w14:paraId="1B3CECD7" w14:textId="77777777"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14:paraId="0B56AD5B" w14:textId="77777777"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ins w:id="1805" w:author="Ye-Kui Wang" w:date="2014-02-12T09:08:00Z">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w:t>
        </w:r>
      </w:ins>
      <w:ins w:id="1806" w:author="Ye-Kui Wang" w:date="2014-02-12T09:09:00Z">
        <w:r w:rsidR="006C79C7">
          <w:t xml:space="preserve">equal to </w:t>
        </w:r>
      </w:ins>
      <w:ins w:id="1807" w:author="Ye-Kui Wang" w:date="2014-02-12T09:08:00Z">
        <w:r w:rsidR="006C79C7">
          <w:t>0.</w:t>
        </w:r>
      </w:ins>
    </w:p>
    <w:p w14:paraId="174526D8" w14:textId="77777777"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ins w:id="1808" w:author="Ye-Kui Wang" w:date="2014-02-12T09:08:00Z">
        <w:r w:rsidR="006C79C7">
          <w:rPr>
            <w:lang w:val="en-US"/>
          </w:rPr>
          <w:t xml:space="preserve"> </w:t>
        </w:r>
        <w:r w:rsidR="006C79C7">
          <w:t xml:space="preserve">When not present, the value of </w:t>
        </w:r>
      </w:ins>
      <w:ins w:id="1809" w:author="Ye-Kui Wang" w:date="2014-02-12T09:09:00Z">
        <w:r w:rsidR="006C79C7" w:rsidRPr="00564A49">
          <w:rPr>
            <w:lang w:val="en-US"/>
          </w:rPr>
          <w:t>wpp_in_use_flag[ i ]</w:t>
        </w:r>
      </w:ins>
      <w:ins w:id="1810" w:author="Ye-Kui Wang" w:date="2014-02-12T09:08:00Z">
        <w:r w:rsidR="006C79C7">
          <w:t xml:space="preserve"> is inferred to be </w:t>
        </w:r>
      </w:ins>
      <w:ins w:id="1811" w:author="Ye-Kui Wang" w:date="2014-02-12T09:09:00Z">
        <w:r w:rsidR="006C79C7">
          <w:t xml:space="preserve">equal to </w:t>
        </w:r>
      </w:ins>
      <w:ins w:id="1812" w:author="Ye-Kui Wang" w:date="2014-02-12T09:08:00Z">
        <w:r w:rsidR="006C79C7">
          <w:t>0.</w:t>
        </w:r>
      </w:ins>
    </w:p>
    <w:p w14:paraId="52EFFB71" w14:textId="77777777"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ins w:id="1813" w:author="Ye-Kui Wang" w:date="2014-02-12T09:09:00Z">
        <w:r w:rsidR="006C79C7">
          <w:rPr>
            <w:lang w:val="en-CA"/>
          </w:rPr>
          <w:t xml:space="preserve">not present, the value of </w:t>
        </w:r>
      </w:ins>
      <w:r w:rsidRPr="00564A49">
        <w:rPr>
          <w:lang w:val="en-CA"/>
        </w:rPr>
        <w:t xml:space="preserve">single_layer_for_non_irap_flag </w:t>
      </w:r>
      <w:del w:id="1814" w:author="Ye-Kui Wang" w:date="2014-02-12T09:09:00Z">
        <w:r w:rsidRPr="00564A49" w:rsidDel="006C79C7">
          <w:rPr>
            <w:lang w:val="en-CA"/>
          </w:rPr>
          <w:delText xml:space="preserve">is not present, it </w:delText>
        </w:r>
      </w:del>
      <w:r w:rsidRPr="00564A49">
        <w:rPr>
          <w:lang w:val="en-CA"/>
        </w:rPr>
        <w:t>is inferred to be equal to 0.</w:t>
      </w:r>
    </w:p>
    <w:p w14:paraId="5B8E091F" w14:textId="77777777"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14:paraId="7300D9C1" w14:textId="77777777"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14:paraId="02AEA5BF" w14:textId="77777777"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14:paraId="011941C5" w14:textId="77777777"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14:paraId="40FCCA95" w14:textId="77777777" w:rsidR="00F34FF6" w:rsidRPr="00564A49" w:rsidRDefault="00F34FF6" w:rsidP="00F34FF6">
      <w:pPr>
        <w:numPr>
          <w:ilvl w:val="0"/>
          <w:numId w:val="53"/>
        </w:numPr>
        <w:ind w:left="1080"/>
        <w:rPr>
          <w:noProof/>
        </w:rPr>
      </w:pPr>
      <w:r w:rsidRPr="00564A49">
        <w:rPr>
          <w:noProof/>
        </w:rPr>
        <w:t>five_minus_max_num_merge_cand shall be equal to 4.</w:t>
      </w:r>
    </w:p>
    <w:p w14:paraId="3CF48074" w14:textId="77777777"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14:paraId="0AF0B012" w14:textId="77777777"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14:paraId="4E9F526B" w14:textId="77777777"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14:paraId="5129AF55" w14:textId="77777777"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14:paraId="47382F43" w14:textId="77777777"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14:paraId="5179FFF2" w14:textId="77777777"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14:paraId="505CC240" w14:textId="77777777"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14:paraId="1194FB34" w14:textId="77777777"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14:paraId="1B75A73A" w14:textId="77777777" w:rsidR="007E173E" w:rsidRPr="00564A49" w:rsidRDefault="007E173E" w:rsidP="007E173E">
      <w:pPr>
        <w:rPr>
          <w:bCs/>
          <w:lang w:val="en-US"/>
        </w:rPr>
      </w:pPr>
      <w:r w:rsidRPr="00564A49">
        <w:rPr>
          <w:bCs/>
          <w:lang w:val="en-US"/>
        </w:rPr>
        <w:lastRenderedPageBreak/>
        <w:t>The variables refCtbLog2SizeY[ i ][ j ], refPicWidthInCtbsY[ i ][ j ], and refPicHeightInCtbsY[ i ][ j ] are set equal to CtbLog2SizeY, PicWidthInCtbsY, and PicHeightInCtbsY, respectively, of the j-th direct reference layer of the i-th layer.</w:t>
      </w:r>
    </w:p>
    <w:p w14:paraId="0B9D0B6E" w14:textId="77777777"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14:paraId="22CC26A5" w14:textId="77777777"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14:paraId="0CF35DD0" w14:textId="77777777"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14:paraId="6F62AE2E" w14:textId="77777777"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14:paraId="37C10EB3"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14:paraId="045DC9C4" w14:textId="77777777"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14:paraId="1D12046D" w14:textId="77777777"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14:paraId="5740811E" w14:textId="77777777"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14:paraId="60A64C97" w14:textId="77777777"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14:paraId="66D51DE3" w14:textId="77777777"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14:paraId="18E86FEC" w14:textId="77777777"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xP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14:paraId="281A7E23" w14:textId="77777777"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yP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14:paraId="1B65D08B" w14:textId="77777777"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14:paraId="2BFE3771"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52A1C6D0"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2354EE75" w14:textId="77777777"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14:paraId="0C4CD0A1"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79EC66F5" w14:textId="77777777" w:rsidR="00F34FF6" w:rsidRPr="00564A49" w:rsidRDefault="00F34FF6" w:rsidP="00F34FF6">
      <w:pPr>
        <w:ind w:left="437" w:hanging="437"/>
        <w:rPr>
          <w:noProof/>
        </w:rPr>
      </w:pPr>
      <w:r w:rsidRPr="00564A49">
        <w:rPr>
          <w:lang w:val="en-US"/>
        </w:rPr>
        <w:lastRenderedPageBreak/>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14:paraId="7D36C73A" w14:textId="77777777"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14:paraId="3985F096" w14:textId="77777777"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14:paraId="626B6F59" w14:textId="77777777"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14:paraId="4E9BA6C3" w14:textId="77777777"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14:paraId="4459633A" w14:textId="77777777"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14:paraId="3440807D" w14:textId="77777777"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14:paraId="298DFBC6" w14:textId="77777777"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14:paraId="4700B5E4" w14:textId="77777777"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14:paraId="014ED94D"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14:paraId="48F320E9"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14:paraId="32425E7E"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14:paraId="372FD088"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14:paraId="405FB332"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14:paraId="326A4B13"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14:paraId="32CEDD70" w14:textId="77777777"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14:paraId="4511DABE"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14:paraId="590188AF" w14:textId="77777777"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lastRenderedPageBreak/>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14:paraId="2AE57D5D" w14:textId="77777777"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14:paraId="41071FD1" w14:textId="77777777"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14:paraId="495C7642"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14:paraId="7B3199F0" w14:textId="77777777"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14:paraId="38EB95D5" w14:textId="77777777"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14:paraId="40DFD9C8" w14:textId="77777777"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14:paraId="66B2997B" w14:textId="77777777"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14:paraId="6CB6FCFD" w14:textId="77777777"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14:paraId="43147909" w14:textId="77777777"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14:paraId="03742351" w14:textId="77777777"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14:paraId="197B9420" w14:textId="77777777"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14:paraId="34EE3DDB"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14:paraId="32C7D72C" w14:textId="77777777"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14:paraId="379679F1" w14:textId="77777777" w:rsidR="007E173E" w:rsidRPr="00564A49" w:rsidRDefault="007E173E" w:rsidP="007E173E">
      <w:pPr>
        <w:pStyle w:val="3N"/>
      </w:pPr>
      <w:r w:rsidRPr="00564A49">
        <w:t>For each of these syntax elements, all constraints, if any, that apply to the value of the corresponding SPS VUI syntax element also apply.</w:t>
      </w:r>
    </w:p>
    <w:p w14:paraId="22D0ECEB"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14:paraId="441DA918" w14:textId="77777777"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14:paraId="40ECE0A0" w14:textId="77777777"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 xml:space="preserve">cprms_present_flag[ i ] equal to 0 specifies that the HRD parameters that are common for all sub-layers are not present in the i-th hrd_parameters( ) syntax structure in the vps_vui_bsp_hrd_parameters( ) syntax structure and are </w:t>
      </w:r>
      <w:r w:rsidRPr="00564A49">
        <w:rPr>
          <w:lang w:val="en-US"/>
        </w:rPr>
        <w:lastRenderedPageBreak/>
        <w:t>derived to be the same as the ( i − 1 )-th hrd_parameters( ) syntax structure in the in the vps_vui_bsp_hrd_parameters( ) syntax structure. bsp_cprms_present_flag[ 0 ] is inferred to be equal to 1.</w:t>
      </w:r>
    </w:p>
    <w:p w14:paraId="5A722AF9" w14:textId="77777777"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14:paraId="68E76BEB" w14:textId="77777777"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14:paraId="112411EE" w14:textId="77777777" w:rsidR="007E173E" w:rsidRDefault="007E173E" w:rsidP="007E173E">
      <w:pPr>
        <w:pStyle w:val="3N"/>
        <w:rPr>
          <w:ins w:id="1815" w:author="Ye-Kui Wang" w:date="2014-02-11T17:46:00Z"/>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14:paraId="2FD09F18" w14:textId="77777777" w:rsidR="00235581" w:rsidRPr="00235581" w:rsidRDefault="00235581" w:rsidP="007E173E">
      <w:pPr>
        <w:pStyle w:val="3N"/>
      </w:pPr>
      <w:ins w:id="1816" w:author="Ye-Kui Wang" w:date="2014-02-11T17:48:00Z">
        <w:r>
          <w:rPr>
            <w:lang w:val="en-US"/>
          </w:rPr>
          <w:t>I</w:t>
        </w:r>
        <w:r w:rsidRPr="00564A49">
          <w:rPr>
            <w:lang w:val="en-US"/>
          </w:rPr>
          <w:t>t is a requirement of bitstream conformance that</w:t>
        </w:r>
        <w:r>
          <w:rPr>
            <w:lang w:val="en-US"/>
          </w:rPr>
          <w:t>, w</w:t>
        </w:r>
      </w:ins>
      <w:ins w:id="1817" w:author="Ye-Kui Wang" w:date="2014-02-11T17:47:00Z">
        <w:r>
          <w:rPr>
            <w:lang w:val="en-US"/>
          </w:rPr>
          <w:t xml:space="preserve">hen </w:t>
        </w:r>
        <w:r w:rsidRPr="00235581">
          <w:rPr>
            <w:lang w:val="en-US"/>
          </w:rPr>
          <w:t>vps_base_layer_external_flag</w:t>
        </w:r>
        <w:r>
          <w:rPr>
            <w:lang w:val="en-US"/>
          </w:rPr>
          <w:t xml:space="preserve"> is equal to 1</w:t>
        </w:r>
      </w:ins>
      <w:ins w:id="1818" w:author="Ye-Kui Wang" w:date="2014-02-11T17:54:00Z">
        <w:r w:rsidR="00A94DA5">
          <w:rPr>
            <w:lang w:val="en-US"/>
          </w:rPr>
          <w:t xml:space="preserve"> and </w:t>
        </w:r>
      </w:ins>
      <w:ins w:id="1819" w:author="Ye-Kui Wang" w:date="2014-02-11T17:55:00Z">
        <w:r w:rsidR="00A94DA5" w:rsidRPr="00A94DA5">
          <w:t>layer_in_bsp_flag[ h ][ i ][ </w:t>
        </w:r>
        <w:r w:rsidR="00A94DA5">
          <w:t>0</w:t>
        </w:r>
        <w:r w:rsidR="00A94DA5" w:rsidRPr="00A94DA5">
          <w:t> ]</w:t>
        </w:r>
        <w:r w:rsidR="00A94DA5">
          <w:t xml:space="preserve"> is equal to 1 for any value of h in the range of </w:t>
        </w:r>
      </w:ins>
      <w:ins w:id="1820" w:author="Ye-Kui Wang" w:date="2014-02-11T17:56:00Z">
        <w:r w:rsidR="00A94DA5">
          <w:t>1</w:t>
        </w:r>
      </w:ins>
      <w:ins w:id="1821" w:author="Ye-Kui Wang" w:date="2014-02-11T17:55:00Z">
        <w:r w:rsidR="00A94DA5">
          <w:t xml:space="preserve"> to </w:t>
        </w:r>
      </w:ins>
      <w:ins w:id="1822" w:author="Ye-Kui Wang" w:date="2014-02-11T17:56:00Z">
        <w:r w:rsidR="00A94DA5" w:rsidRPr="00564A49">
          <w:rPr>
            <w:lang w:val="en-US"/>
          </w:rPr>
          <w:t>vps_num_layer_sets_minus1</w:t>
        </w:r>
      </w:ins>
      <w:ins w:id="1823" w:author="Ye-Kui Wang" w:date="2014-02-11T18:03:00Z">
        <w:r w:rsidR="007977B8">
          <w:rPr>
            <w:lang w:val="en-US"/>
          </w:rPr>
          <w:t xml:space="preserve">, </w:t>
        </w:r>
      </w:ins>
      <w:ins w:id="1824" w:author="Ye-Kui Wang" w:date="2014-02-11T17:55:00Z">
        <w:r w:rsidR="00A94DA5">
          <w:t xml:space="preserve">inclusive, and </w:t>
        </w:r>
      </w:ins>
      <w:ins w:id="1825" w:author="Ye-Kui Wang" w:date="2014-02-11T17:56:00Z">
        <w:r w:rsidR="00A94DA5">
          <w:t xml:space="preserve">any value of </w:t>
        </w:r>
      </w:ins>
      <w:ins w:id="1826" w:author="Ye-Kui Wang" w:date="2014-02-11T17:57:00Z">
        <w:r w:rsidR="00A94DA5">
          <w:t>i</w:t>
        </w:r>
      </w:ins>
      <w:ins w:id="1827" w:author="Ye-Kui Wang" w:date="2014-02-11T17:56:00Z">
        <w:r w:rsidR="00A94DA5">
          <w:t xml:space="preserve"> in the range of </w:t>
        </w:r>
      </w:ins>
      <w:ins w:id="1828" w:author="Ye-Kui Wang" w:date="2014-02-11T17:57:00Z">
        <w:r w:rsidR="00A94DA5">
          <w:t xml:space="preserve">0 to </w:t>
        </w:r>
        <w:r w:rsidR="00A94DA5" w:rsidRPr="00564A49">
          <w:rPr>
            <w:lang w:val="en-US"/>
          </w:rPr>
          <w:t>num_bitstream_partitions[ h ]</w:t>
        </w:r>
        <w:r w:rsidR="00A94DA5">
          <w:rPr>
            <w:lang w:val="en-US"/>
          </w:rPr>
          <w:t> – 1, inclusive</w:t>
        </w:r>
      </w:ins>
      <w:ins w:id="1829" w:author="Ye-Kui Wang" w:date="2014-02-11T17:47:00Z">
        <w:r>
          <w:rPr>
            <w:lang w:val="en-US"/>
          </w:rPr>
          <w:t>,</w:t>
        </w:r>
      </w:ins>
      <w:ins w:id="1830" w:author="Ye-Kui Wang" w:date="2014-02-11T17:48:00Z">
        <w:r>
          <w:rPr>
            <w:lang w:val="en-US"/>
          </w:rPr>
          <w:t xml:space="preserve"> </w:t>
        </w:r>
      </w:ins>
      <w:ins w:id="1831" w:author="Ye-Kui Wang" w:date="2014-02-11T17:58:00Z">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w:t>
        </w:r>
      </w:ins>
      <w:ins w:id="1832" w:author="Ye-Kui Wang" w:date="2014-02-11T17:59:00Z">
        <w:r w:rsidR="00A94DA5">
          <w:t xml:space="preserve">1 to </w:t>
        </w:r>
      </w:ins>
      <w:ins w:id="1833" w:author="Ye-Kui Wang" w:date="2014-02-11T18:02:00Z">
        <w:r w:rsidR="00A94DA5" w:rsidRPr="00A94DA5">
          <w:rPr>
            <w:lang w:val="en-US"/>
          </w:rPr>
          <w:t>NumLayersInIdList[ </w:t>
        </w:r>
        <w:r w:rsidR="00A94DA5">
          <w:rPr>
            <w:lang w:val="en-US"/>
          </w:rPr>
          <w:t>h</w:t>
        </w:r>
        <w:r w:rsidR="00A94DA5" w:rsidRPr="00A94DA5">
          <w:rPr>
            <w:lang w:val="en-US"/>
          </w:rPr>
          <w:t> ]</w:t>
        </w:r>
      </w:ins>
      <w:ins w:id="1834" w:author="Ye-Kui Wang" w:date="2014-02-11T18:03:00Z">
        <w:r w:rsidR="00A94DA5">
          <w:rPr>
            <w:lang w:val="en-US"/>
          </w:rPr>
          <w:t> – 1, inclusive,</w:t>
        </w:r>
      </w:ins>
      <w:ins w:id="1835" w:author="Ye-Kui Wang" w:date="2014-02-11T18:02:00Z">
        <w:r w:rsidR="00A94DA5">
          <w:rPr>
            <w:lang w:val="en-US"/>
          </w:rPr>
          <w:t xml:space="preserve"> </w:t>
        </w:r>
      </w:ins>
      <w:ins w:id="1836" w:author="Ye-Kui Wang" w:date="2014-02-11T17:51:00Z">
        <w:r>
          <w:rPr>
            <w:lang w:val="en-CA"/>
          </w:rPr>
          <w:t xml:space="preserve">shall be </w:t>
        </w:r>
      </w:ins>
      <w:ins w:id="1837" w:author="Ye-Kui Wang" w:date="2014-02-11T18:03:00Z">
        <w:r w:rsidR="00A94DA5">
          <w:rPr>
            <w:lang w:val="en-CA"/>
          </w:rPr>
          <w:t>equal to 1</w:t>
        </w:r>
      </w:ins>
      <w:ins w:id="1838" w:author="Ye-Kui Wang" w:date="2014-02-11T17:48:00Z">
        <w:r>
          <w:rPr>
            <w:lang w:val="en-US"/>
          </w:rPr>
          <w:t>.</w:t>
        </w:r>
      </w:ins>
    </w:p>
    <w:p w14:paraId="71742811" w14:textId="77777777"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14:paraId="103217E7" w14:textId="77777777" w:rsidR="00F95233" w:rsidRPr="00564A49" w:rsidRDefault="00F95233" w:rsidP="007E173E">
      <w:pPr>
        <w:pStyle w:val="3N"/>
      </w:pPr>
      <w:r w:rsidRPr="00564A49">
        <w:t>The variable SchedCombCnt[ h ] is set equal to num_bsp_sched_combinations</w:t>
      </w:r>
      <w:r w:rsidRPr="00564A49">
        <w:rPr>
          <w:lang w:val="en-US"/>
        </w:rPr>
        <w:t>[ h ].</w:t>
      </w:r>
    </w:p>
    <w:p w14:paraId="6CCBB8FB" w14:textId="77777777"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14:paraId="5E845AA3" w14:textId="77777777"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14:paraId="1695F6F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744"/>
      <w:bookmarkEnd w:id="1754"/>
      <w:bookmarkEnd w:id="1790"/>
    </w:p>
    <w:p w14:paraId="122FE362" w14:textId="77777777" w:rsidR="007E173E" w:rsidRPr="00564A49" w:rsidRDefault="007E173E" w:rsidP="007E173E">
      <w:pPr>
        <w:pStyle w:val="3N"/>
        <w:rPr>
          <w:lang w:val="en-US"/>
        </w:rPr>
      </w:pPr>
      <w:r w:rsidRPr="00564A49">
        <w:rPr>
          <w:lang w:val="en-US"/>
        </w:rPr>
        <w:t>The specifications in subclause 7.4.3.2 apply, with following additions and modifications.</w:t>
      </w:r>
    </w:p>
    <w:p w14:paraId="5232D9ED" w14:textId="77777777"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14:paraId="03DF4333" w14:textId="77777777"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14:paraId="2721B6CC" w14:textId="77777777"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14:paraId="536E7D96" w14:textId="77777777"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14:paraId="50D4B64A" w14:textId="77777777"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14:paraId="0B6203B6" w14:textId="77777777"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14:paraId="4A3513E4" w14:textId="77777777"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14:paraId="7148E333" w14:textId="77777777"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14:paraId="1440FF69" w14:textId="77777777"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14:paraId="1C931791" w14:textId="77777777" w:rsidR="007E173E" w:rsidRPr="00564A49" w:rsidRDefault="007E173E" w:rsidP="007E173E">
      <w:pPr>
        <w:ind w:left="437" w:hanging="437"/>
        <w:rPr>
          <w:lang w:val="en-US" w:eastAsia="ko-KR"/>
        </w:rPr>
      </w:pPr>
      <w:r w:rsidRPr="00564A49">
        <w:rPr>
          <w:lang w:val="en-US"/>
        </w:rPr>
        <w:lastRenderedPageBreak/>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14:paraId="51FBE6E6" w14:textId="77777777"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14:paraId="47D5DB7F" w14:textId="77777777"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14:paraId="72527E16" w14:textId="77777777"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14:paraId="61BC01DC" w14:textId="77777777"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14:paraId="04A0361C" w14:textId="77777777"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14:paraId="114873D7" w14:textId="77777777"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14:paraId="2390C444" w14:textId="77777777"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14:paraId="03C63149" w14:textId="77777777"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655D630F" w14:textId="77777777"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14:paraId="4AAE105D" w14:textId="77777777"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14:paraId="12B6986E" w14:textId="77777777"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14:paraId="020262DF" w14:textId="77777777"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14:paraId="3097AD40" w14:textId="77777777"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14:paraId="45DE387C" w14:textId="77777777"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14:paraId="7929BB6B"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14:paraId="5107F7EC"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14:paraId="39BF02E9" w14:textId="77777777" w:rsidR="007E173E" w:rsidRPr="00564A49" w:rsidRDefault="007E173E" w:rsidP="007E173E">
      <w:pPr>
        <w:rPr>
          <w:lang w:val="en-US"/>
        </w:rPr>
      </w:pPr>
      <w:r w:rsidRPr="00564A49">
        <w:rPr>
          <w:lang w:val="en-US"/>
        </w:rPr>
        <w:lastRenderedPageBreak/>
        <w:t>bit_depth_luma_minus8 shall be in the range of 0 to 6, inclusive. bit_depth_luma_minus8 shall be less than or equal to bit_depth_vps_luma_minus8.</w:t>
      </w:r>
    </w:p>
    <w:p w14:paraId="6FDF66E1" w14:textId="77777777"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14:paraId="687AB574" w14:textId="77777777" w:rsidR="007E173E" w:rsidRPr="00564A49" w:rsidRDefault="007E173E" w:rsidP="007E173E">
      <w:pPr>
        <w:pStyle w:val="Equation"/>
        <w:tabs>
          <w:tab w:val="left" w:pos="1170"/>
          <w:tab w:val="left" w:pos="2127"/>
        </w:tabs>
        <w:ind w:left="794"/>
        <w:rPr>
          <w:sz w:val="20"/>
          <w:szCs w:val="20"/>
          <w:lang w:val="en-US"/>
        </w:rPr>
      </w:pPr>
      <w:bookmarkStart w:id="1839"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839"/>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14:paraId="46901CC0"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14:paraId="21ABC406" w14:textId="77777777"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14:paraId="558BDE97" w14:textId="77777777"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14:paraId="71E71A79" w14:textId="77777777"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14:paraId="49EF8912" w14:textId="77777777"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14:paraId="056A4DC9" w14:textId="77777777"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14:paraId="5A36CE1E" w14:textId="77777777"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14:paraId="038E3449" w14:textId="77777777"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14:paraId="017890C4" w14:textId="77777777" w:rsidR="007E173E" w:rsidRPr="00564A49" w:rsidRDefault="007E173E" w:rsidP="007E173E">
      <w:pPr>
        <w:rPr>
          <w:noProof/>
          <w:szCs w:val="22"/>
        </w:rPr>
      </w:pPr>
      <w:r w:rsidRPr="00564A49">
        <w:rPr>
          <w:noProof/>
          <w:szCs w:val="22"/>
        </w:rPr>
        <w:t>When sps_max_latency_increase_plus1[ i ] is equal to 0, no corresponding limit is expressed.</w:t>
      </w:r>
    </w:p>
    <w:p w14:paraId="0956642E" w14:textId="77777777"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14:paraId="524DFC4C" w14:textId="77777777"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14:paraId="14D4CECF" w14:textId="77777777" w:rsidR="007E173E" w:rsidRPr="00564A49" w:rsidRDefault="007E173E" w:rsidP="007E173E">
      <w:pPr>
        <w:rPr>
          <w:lang w:val="en-US" w:eastAsia="ko-KR"/>
        </w:rPr>
      </w:pPr>
      <w:r w:rsidRPr="00564A49">
        <w:rPr>
          <w:b/>
          <w:lang w:val="en-US" w:eastAsia="ko-KR"/>
        </w:rPr>
        <w:lastRenderedPageBreak/>
        <w:t>sps_scaling_list_ref_layer_id</w:t>
      </w:r>
      <w:r w:rsidRPr="00564A49">
        <w:rPr>
          <w:lang w:val="en-US" w:eastAsia="ko-KR"/>
        </w:rPr>
        <w:t xml:space="preserve"> specifies the value of the nuh_layer_id of the layer for which the active SPS is associated with the same scaling list data as the current SPS.</w:t>
      </w:r>
    </w:p>
    <w:p w14:paraId="430E993D" w14:textId="77777777" w:rsidR="007E173E" w:rsidRPr="00564A49" w:rsidRDefault="007E173E" w:rsidP="007E173E">
      <w:pPr>
        <w:rPr>
          <w:lang w:val="en-US" w:eastAsia="ko-KR"/>
        </w:rPr>
      </w:pPr>
      <w:r w:rsidRPr="00564A49">
        <w:rPr>
          <w:lang w:val="en-US" w:eastAsia="ko-KR"/>
        </w:rPr>
        <w:t>The value of sps_scaling_list_ref_layer_id shall be in the range of 0 to 62, inclusive.</w:t>
      </w:r>
    </w:p>
    <w:p w14:paraId="2219A249" w14:textId="77777777" w:rsidR="007E173E" w:rsidRPr="00564A49" w:rsidRDefault="007E173E" w:rsidP="007E173E">
      <w:pPr>
        <w:rPr>
          <w:lang w:val="en-US" w:eastAsia="ko-KR"/>
        </w:rPr>
      </w:pPr>
      <w:r w:rsidRPr="00564A49">
        <w:rPr>
          <w:lang w:val="en-US" w:eastAsia="ko-KR"/>
        </w:rPr>
        <w:t xml:space="preserve">When </w:t>
      </w:r>
      <w:ins w:id="1840" w:author="Ye-Kui Wang" w:date="2014-02-11T14:48:00Z">
        <w:r w:rsidR="000903B7" w:rsidRPr="000903B7">
          <w:rPr>
            <w:szCs w:val="22"/>
            <w:lang w:val="en-US"/>
          </w:rPr>
          <w:t xml:space="preserve">vps_base_layer_external_flag </w:t>
        </w:r>
      </w:ins>
      <w:del w:id="1841" w:author="Ye-Kui Wang" w:date="2014-02-11T14:48:00Z">
        <w:r w:rsidRPr="00564A49" w:rsidDel="000903B7">
          <w:rPr>
            <w:lang w:val="en-US" w:eastAsia="ko-KR"/>
          </w:rPr>
          <w:delText xml:space="preserve">avc_base_layer_flag </w:delText>
        </w:r>
      </w:del>
      <w:r w:rsidRPr="00564A49">
        <w:rPr>
          <w:lang w:val="en-US" w:eastAsia="ko-KR"/>
        </w:rPr>
        <w:t>is equal to 1, it is a requirement of bitstream conformance that the value of sps_scaling_list_ref_layer_id shall be greater than 0.</w:t>
      </w:r>
    </w:p>
    <w:p w14:paraId="4C739E4A" w14:textId="77777777"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14:paraId="0A8C5993" w14:textId="77777777"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14:paraId="455503F7" w14:textId="77777777"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14:paraId="6985F0F9" w14:textId="77777777"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14:paraId="527A5CEB" w14:textId="77777777"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14:paraId="3B4B82C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842" w:name="_Ref363161717"/>
      <w:bookmarkStart w:id="1843" w:name="_Ref348090366"/>
      <w:r w:rsidRPr="00564A49">
        <w:rPr>
          <w:lang w:val="en-US"/>
        </w:rPr>
        <w:t>Sequence parameter set multilayer extension semantics</w:t>
      </w:r>
      <w:bookmarkEnd w:id="1842"/>
    </w:p>
    <w:p w14:paraId="5AE408B8" w14:textId="77777777"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14:paraId="792F562E" w14:textId="77777777"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14:paraId="280A0CA9" w14:textId="77777777"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14:paraId="2494833E"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14:paraId="707B9ED0" w14:textId="77777777"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14:paraId="518881BB" w14:textId="77777777"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14:paraId="7CE5B99F" w14:textId="77777777"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14:paraId="140F0F09" w14:textId="77777777"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 xml:space="preserve">-left luma sample of the associated inter-layer picture with nuh_layer_id equal to scaled_ref_layer_id[ i ] and the top-left luma sample of the current picture in units of two luma samples. When not present, the value of </w:t>
      </w:r>
      <w:r w:rsidRPr="00564A49">
        <w:lastRenderedPageBreak/>
        <w:t>scaled_ref_layer_top_offset</w:t>
      </w:r>
      <w:r w:rsidRPr="00564A49">
        <w:rPr>
          <w:bCs/>
        </w:rPr>
        <w:t>[ scaled_ref_layer_id[ i ] ]</w:t>
      </w:r>
      <w:r w:rsidRPr="00564A49">
        <w:t xml:space="preserve"> is inferred to be equal to 0.</w:t>
      </w:r>
    </w:p>
    <w:p w14:paraId="20C092EE" w14:textId="77777777"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14:paraId="16D172F4" w14:textId="77777777"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14:paraId="7C33C0D8" w14:textId="77777777" w:rsidR="007E173E" w:rsidRPr="00564A49" w:rsidRDefault="00B210C7" w:rsidP="007E173E">
      <w:pPr>
        <w:pStyle w:val="3N"/>
        <w:rPr>
          <w:lang w:val="en-US"/>
        </w:rPr>
      </w:pPr>
      <w:bookmarkStart w:id="1844"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14:paraId="687A263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843"/>
      <w:bookmarkEnd w:id="1844"/>
    </w:p>
    <w:p w14:paraId="3119D118" w14:textId="77777777" w:rsidR="007E173E" w:rsidRPr="00564A49" w:rsidRDefault="007E173E" w:rsidP="007E173E">
      <w:pPr>
        <w:pStyle w:val="3N"/>
        <w:rPr>
          <w:lang w:val="en-US"/>
        </w:rPr>
      </w:pPr>
      <w:r w:rsidRPr="00564A49">
        <w:rPr>
          <w:lang w:val="en-US"/>
        </w:rPr>
        <w:t>The specifications in subclause 7.4.3.3 apply, with the following modifications:</w:t>
      </w:r>
    </w:p>
    <w:p w14:paraId="467764E1" w14:textId="77777777"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14:paraId="6D65D970" w14:textId="77777777" w:rsidR="007E173E" w:rsidRPr="00564A49" w:rsidRDefault="007E173E" w:rsidP="007E173E">
      <w:pPr>
        <w:pStyle w:val="3N"/>
        <w:rPr>
          <w:lang w:val="en-US"/>
        </w:rPr>
      </w:pPr>
      <w:bookmarkStart w:id="1845"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14:paraId="77538563" w14:textId="77777777"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14:paraId="5A310FCA" w14:textId="77777777" w:rsidR="007E173E" w:rsidRPr="00564A49" w:rsidRDefault="007E173E" w:rsidP="007E173E">
      <w:pPr>
        <w:pStyle w:val="3N"/>
        <w:rPr>
          <w:lang w:val="en-US"/>
        </w:rPr>
      </w:pPr>
      <w:r w:rsidRPr="00564A49">
        <w:rPr>
          <w:lang w:val="en-US"/>
        </w:rPr>
        <w:t>The value of pps_scaling_list_ref_layer_id shall be in the range of 0 to 62, inclusive.</w:t>
      </w:r>
    </w:p>
    <w:p w14:paraId="273796B8" w14:textId="77777777" w:rsidR="007E173E" w:rsidRPr="00564A49" w:rsidRDefault="007E173E" w:rsidP="007E173E">
      <w:pPr>
        <w:pStyle w:val="3N"/>
        <w:rPr>
          <w:lang w:val="en-US"/>
        </w:rPr>
      </w:pPr>
      <w:r w:rsidRPr="00564A49">
        <w:rPr>
          <w:lang w:val="en-US"/>
        </w:rPr>
        <w:t xml:space="preserve">When </w:t>
      </w:r>
      <w:ins w:id="1846" w:author="Ye-Kui Wang" w:date="2014-02-11T15:42:00Z">
        <w:r w:rsidR="00502BBB" w:rsidRPr="000903B7">
          <w:rPr>
            <w:szCs w:val="22"/>
            <w:lang w:val="en-US"/>
          </w:rPr>
          <w:t>vps_base_layer_external_flag</w:t>
        </w:r>
      </w:ins>
      <w:del w:id="1847" w:author="Ye-Kui Wang" w:date="2014-02-11T15:42:00Z">
        <w:r w:rsidRPr="00564A49" w:rsidDel="00502BBB">
          <w:rPr>
            <w:lang w:val="en-US"/>
          </w:rPr>
          <w:delText>avc_base_layer_flag</w:delText>
        </w:r>
      </w:del>
      <w:r w:rsidRPr="00564A49">
        <w:rPr>
          <w:lang w:val="en-US"/>
        </w:rPr>
        <w:t xml:space="preserve"> is equal to 1, it is a requirement of bitstream conformance that pps_scaling_list_ref_layer_id shall be greater than 0.</w:t>
      </w:r>
    </w:p>
    <w:p w14:paraId="1A9DDE9F" w14:textId="77777777"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14:paraId="35724212" w14:textId="77777777"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14:paraId="7B5D6AE0" w14:textId="77777777"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del w:id="1848" w:author="Ye-Kui Wang" w:date="2014-02-11T15:42:00Z">
        <w:r w:rsidRPr="00564A49" w:rsidDel="00502BBB">
          <w:rPr>
            <w:lang w:val="en-US" w:eastAsia="ko-KR"/>
          </w:rPr>
          <w:delText xml:space="preserve">the </w:delText>
        </w:r>
        <w:r w:rsidRPr="00564A49" w:rsidDel="00502BBB">
          <w:rPr>
            <w:lang w:val="en-US"/>
          </w:rPr>
          <w:delText>scaling list data semantics</w:delText>
        </w:r>
      </w:del>
      <w:ins w:id="1849" w:author="Ye-Kui Wang" w:date="2014-02-11T15:42:00Z">
        <w:r w:rsidR="00502BBB">
          <w:rPr>
            <w:lang w:val="en-US" w:eastAsia="ko-KR"/>
          </w:rPr>
          <w:t>subclause</w:t>
        </w:r>
      </w:ins>
      <w:r w:rsidRPr="00564A49">
        <w:rPr>
          <w:lang w:val="en-US" w:eastAsia="ko-KR"/>
        </w:rPr>
        <w:t xml:space="preserve"> 7.4.5.</w:t>
      </w:r>
    </w:p>
    <w:p w14:paraId="49DA185F" w14:textId="77777777" w:rsidR="007E173E" w:rsidRPr="00564A49" w:rsidRDefault="007E173E" w:rsidP="007E173E">
      <w:pPr>
        <w:rPr>
          <w:szCs w:val="22"/>
          <w:lang w:val="en-US"/>
        </w:rPr>
      </w:pPr>
      <w:bookmarkStart w:id="1850"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14:paraId="4EE5DE3C" w14:textId="77777777"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 xml:space="preserve">flag[ 7 ] equal to 0 specifies that no pps_extension_data_flag syntax elements are present in the PPS </w:t>
      </w:r>
      <w:r w:rsidRPr="00564A49">
        <w:lastRenderedPageBreak/>
        <w:t>RBSP syntax structure. Decoders shall ignore all pps_extension_data_flag syntax elements that follow the value 1 for pps_extension_</w:t>
      </w:r>
      <w:r w:rsidRPr="00564A49">
        <w:rPr>
          <w:szCs w:val="22"/>
          <w:lang w:val="en-CA"/>
        </w:rPr>
        <w:t>type_</w:t>
      </w:r>
      <w:r w:rsidRPr="00564A49">
        <w:t>flag[ 7 ] in an PPS NAL unit.</w:t>
      </w:r>
    </w:p>
    <w:p w14:paraId="638B88F3" w14:textId="77777777"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14:paraId="7B11B45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845"/>
      <w:bookmarkEnd w:id="1850"/>
    </w:p>
    <w:p w14:paraId="7140FE57" w14:textId="77777777" w:rsidR="007E173E" w:rsidRPr="00564A49" w:rsidRDefault="007E173E" w:rsidP="007E173E">
      <w:pPr>
        <w:pStyle w:val="3N"/>
        <w:rPr>
          <w:lang w:val="en-US"/>
        </w:rPr>
      </w:pPr>
      <w:r w:rsidRPr="00564A49">
        <w:rPr>
          <w:lang w:val="en-US"/>
        </w:rPr>
        <w:t>The specifications in subclause 7.4.3.4 apply.</w:t>
      </w:r>
    </w:p>
    <w:p w14:paraId="656A566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1" w:name="_Ref348090372"/>
      <w:r w:rsidRPr="00564A49">
        <w:rPr>
          <w:lang w:val="en-US"/>
        </w:rPr>
        <w:t>Access unit delimiter RBSP semantics</w:t>
      </w:r>
      <w:bookmarkEnd w:id="1851"/>
    </w:p>
    <w:p w14:paraId="3B817E91" w14:textId="77777777" w:rsidR="007E173E" w:rsidRPr="00564A49" w:rsidRDefault="007E173E" w:rsidP="007E173E">
      <w:pPr>
        <w:pStyle w:val="3N"/>
        <w:rPr>
          <w:lang w:val="en-US"/>
        </w:rPr>
      </w:pPr>
      <w:r w:rsidRPr="00564A49">
        <w:rPr>
          <w:lang w:val="en-US"/>
        </w:rPr>
        <w:t>The specifications in subclause 7.4.3.5 apply.</w:t>
      </w:r>
    </w:p>
    <w:p w14:paraId="71E14FA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2" w:name="_Ref348090373"/>
      <w:r w:rsidRPr="00564A49">
        <w:rPr>
          <w:lang w:val="en-US"/>
        </w:rPr>
        <w:t>End of sequence RBSP semantics</w:t>
      </w:r>
      <w:bookmarkEnd w:id="1852"/>
    </w:p>
    <w:p w14:paraId="6BB97E60" w14:textId="77777777" w:rsidR="007E173E" w:rsidRPr="00564A49" w:rsidRDefault="007E173E" w:rsidP="007E173E">
      <w:pPr>
        <w:pStyle w:val="3N"/>
        <w:rPr>
          <w:lang w:val="en-US"/>
        </w:rPr>
      </w:pPr>
      <w:r w:rsidRPr="00564A49">
        <w:rPr>
          <w:lang w:val="en-US"/>
        </w:rPr>
        <w:t>The specifications in subclause 7.4.3.6 apply.</w:t>
      </w:r>
    </w:p>
    <w:p w14:paraId="4632187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3" w:name="_Ref348090375"/>
      <w:r w:rsidRPr="00564A49">
        <w:rPr>
          <w:lang w:val="en-US"/>
        </w:rPr>
        <w:t>End of bitstream RBSP semantics</w:t>
      </w:r>
      <w:bookmarkEnd w:id="1853"/>
    </w:p>
    <w:p w14:paraId="0AE092BA" w14:textId="77777777" w:rsidR="007E173E" w:rsidRPr="00564A49" w:rsidRDefault="007E173E" w:rsidP="007E173E">
      <w:pPr>
        <w:pStyle w:val="3N"/>
        <w:rPr>
          <w:lang w:val="en-US"/>
        </w:rPr>
      </w:pPr>
      <w:r w:rsidRPr="00564A49">
        <w:rPr>
          <w:lang w:val="en-US"/>
        </w:rPr>
        <w:t>The specifications in subclause 7.4.3.7 apply.</w:t>
      </w:r>
    </w:p>
    <w:p w14:paraId="64699DB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4" w:name="_Ref348090378"/>
      <w:r w:rsidRPr="00564A49">
        <w:rPr>
          <w:lang w:val="en-US"/>
        </w:rPr>
        <w:t>Filler data RBSP semantics</w:t>
      </w:r>
      <w:bookmarkEnd w:id="1854"/>
    </w:p>
    <w:p w14:paraId="42D485DE" w14:textId="77777777" w:rsidR="007E173E" w:rsidRPr="00564A49" w:rsidRDefault="007E173E" w:rsidP="007E173E">
      <w:pPr>
        <w:pStyle w:val="3N"/>
        <w:rPr>
          <w:lang w:val="en-US"/>
        </w:rPr>
      </w:pPr>
      <w:r w:rsidRPr="00564A49">
        <w:rPr>
          <w:lang w:val="en-US"/>
        </w:rPr>
        <w:t>The specifications in subclause 7.4.3.8 apply.</w:t>
      </w:r>
    </w:p>
    <w:p w14:paraId="6E20704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5" w:name="_Ref348090379"/>
      <w:r w:rsidRPr="00564A49">
        <w:rPr>
          <w:lang w:val="en-US"/>
        </w:rPr>
        <w:t>Slice segment layer RBSP semantics</w:t>
      </w:r>
      <w:bookmarkEnd w:id="1855"/>
    </w:p>
    <w:p w14:paraId="6D817EA8" w14:textId="77777777" w:rsidR="007E173E" w:rsidRPr="00564A49" w:rsidRDefault="007E173E" w:rsidP="007E173E">
      <w:pPr>
        <w:pStyle w:val="3N"/>
        <w:rPr>
          <w:lang w:val="en-US"/>
        </w:rPr>
      </w:pPr>
      <w:r w:rsidRPr="00564A49">
        <w:rPr>
          <w:lang w:val="en-US"/>
        </w:rPr>
        <w:t>The specifications in subclause 7.4.3.9 apply.</w:t>
      </w:r>
    </w:p>
    <w:p w14:paraId="1BE4EBE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6" w:name="_Ref348090382"/>
      <w:r w:rsidRPr="00564A49">
        <w:rPr>
          <w:lang w:val="en-US"/>
        </w:rPr>
        <w:t>RBSP slice segment trailing bits semantics</w:t>
      </w:r>
      <w:bookmarkEnd w:id="1856"/>
    </w:p>
    <w:p w14:paraId="383A6338" w14:textId="77777777" w:rsidR="007E173E" w:rsidRPr="00564A49" w:rsidRDefault="007E173E" w:rsidP="007E173E">
      <w:pPr>
        <w:pStyle w:val="3N"/>
        <w:rPr>
          <w:lang w:val="en-US"/>
        </w:rPr>
      </w:pPr>
      <w:r w:rsidRPr="00564A49">
        <w:rPr>
          <w:lang w:val="en-US"/>
        </w:rPr>
        <w:t>The specifications in subclause 7.4.3.10 apply.</w:t>
      </w:r>
    </w:p>
    <w:p w14:paraId="32FD299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7" w:name="_Ref348090386"/>
      <w:r w:rsidRPr="00564A49">
        <w:rPr>
          <w:lang w:val="en-US"/>
        </w:rPr>
        <w:t>RBSP trailing bits semantics</w:t>
      </w:r>
      <w:bookmarkEnd w:id="1857"/>
    </w:p>
    <w:p w14:paraId="353091CB" w14:textId="77777777" w:rsidR="007E173E" w:rsidRPr="00564A49" w:rsidRDefault="007E173E" w:rsidP="007E173E">
      <w:pPr>
        <w:pStyle w:val="3N"/>
        <w:rPr>
          <w:lang w:val="en-US"/>
        </w:rPr>
      </w:pPr>
      <w:r w:rsidRPr="00564A49">
        <w:rPr>
          <w:lang w:val="en-US"/>
        </w:rPr>
        <w:t>The specifications in subclause 7.4.3.11 apply.</w:t>
      </w:r>
    </w:p>
    <w:p w14:paraId="2355E4B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58" w:name="_Ref348090388"/>
      <w:r w:rsidRPr="00564A49">
        <w:rPr>
          <w:lang w:val="en-US"/>
        </w:rPr>
        <w:t>Byte alignment semantics</w:t>
      </w:r>
      <w:bookmarkEnd w:id="1858"/>
    </w:p>
    <w:p w14:paraId="31346E17" w14:textId="77777777" w:rsidR="007E173E" w:rsidRPr="00564A49" w:rsidRDefault="007E173E" w:rsidP="007E173E">
      <w:pPr>
        <w:pStyle w:val="3N"/>
        <w:rPr>
          <w:lang w:val="en-US"/>
        </w:rPr>
      </w:pPr>
      <w:r w:rsidRPr="00564A49">
        <w:rPr>
          <w:lang w:val="en-US"/>
        </w:rPr>
        <w:t>The specifications in subclause 7.4.3.12 apply.</w:t>
      </w:r>
    </w:p>
    <w:p w14:paraId="43703CE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9" w:name="_Ref348090389"/>
      <w:bookmarkStart w:id="1860" w:name="_Toc377921542"/>
      <w:bookmarkStart w:id="1861" w:name="_Toc378026180"/>
      <w:r w:rsidRPr="00564A49">
        <w:rPr>
          <w:lang w:val="en-US"/>
        </w:rPr>
        <w:t>Profile, tier and level semantics</w:t>
      </w:r>
      <w:bookmarkEnd w:id="1859"/>
      <w:bookmarkEnd w:id="1860"/>
      <w:bookmarkEnd w:id="1861"/>
    </w:p>
    <w:p w14:paraId="43DC3305" w14:textId="77777777" w:rsidR="00B06AAB" w:rsidRPr="00B06AAB" w:rsidRDefault="00B06AAB" w:rsidP="007E173E">
      <w:pPr>
        <w:rPr>
          <w:ins w:id="1862" w:author="Ye-Kui Wang" w:date="2014-02-11T11:33:00Z"/>
        </w:rPr>
      </w:pPr>
      <w:ins w:id="1863" w:author="Ye-Kui Wang" w:date="2014-02-11T11:37:00Z">
        <w:r>
          <w:rPr>
            <w:lang w:val="en-US"/>
          </w:rPr>
          <w:t>If</w:t>
        </w:r>
      </w:ins>
      <w:ins w:id="1864" w:author="Ye-Kui Wang" w:date="2014-02-11T11:33:00Z">
        <w:r>
          <w:rPr>
            <w:lang w:val="en-US"/>
          </w:rPr>
          <w:t xml:space="preserve"> </w:t>
        </w:r>
        <w:r w:rsidRPr="00922F83">
          <w:rPr>
            <w:rFonts w:eastAsia="Batang"/>
            <w:bCs/>
            <w:lang w:val="en-US" w:eastAsia="ko-KR"/>
          </w:rPr>
          <w:t>vps_base_layer_external_flag</w:t>
        </w:r>
        <w:r>
          <w:rPr>
            <w:rFonts w:eastAsia="Batang"/>
            <w:bCs/>
            <w:lang w:val="en-US" w:eastAsia="ko-KR"/>
          </w:rPr>
          <w:t xml:space="preserve"> is equal to 1 and the </w:t>
        </w:r>
        <w:r w:rsidRPr="00564A49">
          <w:rPr>
            <w:lang w:val="en-US"/>
          </w:rPr>
          <w:t>profile_tier_level( ) syntax structure</w:t>
        </w:r>
        <w:r>
          <w:rPr>
            <w:lang w:val="en-US"/>
          </w:rPr>
          <w:t xml:space="preserve"> is the first </w:t>
        </w:r>
      </w:ins>
      <w:ins w:id="1865" w:author="Ye-Kui Wang" w:date="2014-02-11T11:34:00Z">
        <w:r w:rsidRPr="00564A49">
          <w:rPr>
            <w:lang w:val="en-US"/>
          </w:rPr>
          <w:t>profile_tier_level( ) syntax structure</w:t>
        </w:r>
        <w:r>
          <w:rPr>
            <w:lang w:val="en-US"/>
          </w:rPr>
          <w:t xml:space="preserve"> in the VPS, </w:t>
        </w:r>
      </w:ins>
      <w:ins w:id="1866" w:author="Ye-Kui Wang" w:date="2014-02-11T11:37:00Z">
        <w:r>
          <w:rPr>
            <w:lang w:val="en-US"/>
          </w:rPr>
          <w:t>all bits in the syntax structure shall be equal to 0 and decoders shall ignore the syntax structure</w:t>
        </w:r>
      </w:ins>
      <w:ins w:id="1867" w:author="Ye-Kui Wang" w:date="2014-02-11T11:34:00Z">
        <w:r>
          <w:rPr>
            <w:lang w:val="en-US"/>
          </w:rPr>
          <w:t>.</w:t>
        </w:r>
      </w:ins>
      <w:ins w:id="1868" w:author="Ye-Kui Wang" w:date="2014-02-11T11:37:00Z">
        <w:r>
          <w:rPr>
            <w:lang w:val="en-US"/>
          </w:rPr>
          <w:t xml:space="preserve"> Otherwise, the semantics of</w:t>
        </w:r>
      </w:ins>
      <w:ins w:id="1869" w:author="Ye-Kui Wang" w:date="2014-02-11T11:38:00Z">
        <w:r>
          <w:rPr>
            <w:lang w:val="en-US"/>
          </w:rPr>
          <w:t xml:space="preserve"> </w:t>
        </w:r>
        <w:r>
          <w:rPr>
            <w:rFonts w:eastAsia="Batang"/>
            <w:bCs/>
            <w:lang w:val="en-US" w:eastAsia="ko-KR"/>
          </w:rPr>
          <w:t xml:space="preserve">the </w:t>
        </w:r>
        <w:r w:rsidRPr="00564A49">
          <w:rPr>
            <w:lang w:val="en-US"/>
          </w:rPr>
          <w:t>profile_tier_level( ) syntax structure</w:t>
        </w:r>
        <w:r>
          <w:rPr>
            <w:lang w:val="en-US"/>
          </w:rPr>
          <w:t xml:space="preserve"> are specified by the remain</w:t>
        </w:r>
        <w:r w:rsidR="009F4F93">
          <w:rPr>
            <w:lang w:val="en-US"/>
          </w:rPr>
          <w:t>ing part of the current subclause.</w:t>
        </w:r>
      </w:ins>
    </w:p>
    <w:p w14:paraId="719E11E4" w14:textId="77777777"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14:paraId="5821582E" w14:textId="77777777"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14:paraId="1240BC66" w14:textId="77777777"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14:paraId="588846CE" w14:textId="77777777"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 xml:space="preserve">sub_layer_reserved_zero_44bits[ i ] are not present, they are inferred to be </w:t>
      </w:r>
      <w:r w:rsidRPr="00564A49">
        <w:rPr>
          <w:bCs/>
          <w:szCs w:val="22"/>
          <w:lang w:val="en-US"/>
        </w:rPr>
        <w:lastRenderedPageBreak/>
        <w:t>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14:paraId="7F113E0D" w14:textId="77777777" w:rsidR="007E173E" w:rsidRPr="00564A49" w:rsidRDefault="007E173E" w:rsidP="007E173E">
      <w:pPr>
        <w:pStyle w:val="3N"/>
        <w:rPr>
          <w:lang w:val="en-US"/>
        </w:rPr>
      </w:pPr>
      <w:r w:rsidRPr="00564A49">
        <w:rPr>
          <w:lang w:val="en-US"/>
        </w:rPr>
        <w:t>The specifications in subclause 7.4.4 apply, with following modifications.</w:t>
      </w:r>
    </w:p>
    <w:p w14:paraId="5386642B" w14:textId="77777777" w:rsidR="007E173E" w:rsidRPr="00564A49" w:rsidRDefault="007E173E" w:rsidP="007E173E">
      <w:pPr>
        <w:rPr>
          <w:bCs/>
          <w:szCs w:val="22"/>
          <w:lang w:val="en-US"/>
        </w:rPr>
      </w:pPr>
      <w:r w:rsidRPr="00564A49">
        <w:rPr>
          <w:b/>
          <w:bCs/>
          <w:szCs w:val="22"/>
          <w:lang w:val="en-US"/>
        </w:rPr>
        <w:t>general_tier_flag</w:t>
      </w:r>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14:paraId="65BDB1BE" w14:textId="77777777"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14:paraId="3958A3FC" w14:textId="77777777"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14:paraId="1897CBD9" w14:textId="77777777" w:rsidR="007E173E" w:rsidRPr="00564A49" w:rsidRDefault="007E173E" w:rsidP="007E173E">
      <w:pPr>
        <w:rPr>
          <w:bCs/>
          <w:szCs w:val="22"/>
          <w:lang w:val="en-US"/>
        </w:rPr>
      </w:pPr>
      <w:r w:rsidRPr="00564A49">
        <w:rPr>
          <w:b/>
          <w:bCs/>
          <w:szCs w:val="22"/>
          <w:lang w:val="en-US"/>
        </w:rPr>
        <w:t xml:space="preserve">general_level_idc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14:paraId="1273FA62" w14:textId="77777777"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14:paraId="06593E1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70" w:name="_Ref348090392"/>
      <w:bookmarkStart w:id="1871" w:name="_Toc377921543"/>
      <w:bookmarkStart w:id="1872" w:name="_Toc378026181"/>
      <w:r w:rsidRPr="00564A49">
        <w:rPr>
          <w:lang w:val="en-US"/>
        </w:rPr>
        <w:t>Scaling list data semantics</w:t>
      </w:r>
      <w:bookmarkEnd w:id="1870"/>
      <w:bookmarkEnd w:id="1871"/>
      <w:bookmarkEnd w:id="1872"/>
    </w:p>
    <w:p w14:paraId="28AF026C" w14:textId="77777777" w:rsidR="007E173E" w:rsidRPr="00564A49" w:rsidRDefault="007E173E" w:rsidP="007E173E">
      <w:pPr>
        <w:pStyle w:val="3N"/>
        <w:rPr>
          <w:lang w:val="en-US"/>
        </w:rPr>
      </w:pPr>
      <w:r w:rsidRPr="00564A49">
        <w:rPr>
          <w:lang w:val="en-US"/>
        </w:rPr>
        <w:t>The specifications in subclause 7.4.5 apply.</w:t>
      </w:r>
    </w:p>
    <w:p w14:paraId="5CFCA07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73" w:name="_Ref348090398"/>
      <w:bookmarkStart w:id="1874" w:name="_Toc377921544"/>
      <w:bookmarkStart w:id="1875" w:name="_Toc378026182"/>
      <w:r w:rsidRPr="00564A49">
        <w:rPr>
          <w:lang w:val="en-US"/>
        </w:rPr>
        <w:t>Supplemental enhancement information message semantics</w:t>
      </w:r>
      <w:bookmarkEnd w:id="1873"/>
      <w:bookmarkEnd w:id="1874"/>
      <w:bookmarkEnd w:id="1875"/>
    </w:p>
    <w:p w14:paraId="62A47D52" w14:textId="77777777" w:rsidR="007E173E" w:rsidRPr="00564A49" w:rsidRDefault="007E173E" w:rsidP="007E173E">
      <w:pPr>
        <w:pStyle w:val="3N"/>
        <w:rPr>
          <w:lang w:val="en-US"/>
        </w:rPr>
      </w:pPr>
      <w:r w:rsidRPr="00564A49">
        <w:rPr>
          <w:lang w:val="en-US"/>
        </w:rPr>
        <w:t>The specifications in subclause 7.4.6 apply.</w:t>
      </w:r>
    </w:p>
    <w:p w14:paraId="5B68A44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76" w:name="_Ref348090400"/>
      <w:bookmarkStart w:id="1877" w:name="_Toc377921545"/>
      <w:bookmarkStart w:id="1878" w:name="_Toc378026183"/>
      <w:r w:rsidRPr="00564A49">
        <w:rPr>
          <w:lang w:val="en-US"/>
        </w:rPr>
        <w:t>Slice segment header semantics</w:t>
      </w:r>
      <w:bookmarkEnd w:id="1876"/>
      <w:bookmarkEnd w:id="1877"/>
      <w:bookmarkEnd w:id="1878"/>
    </w:p>
    <w:p w14:paraId="5874254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9" w:name="_Ref348090412"/>
      <w:r w:rsidRPr="00564A49">
        <w:rPr>
          <w:lang w:val="en-US"/>
        </w:rPr>
        <w:t>General slice segment header semantics</w:t>
      </w:r>
      <w:bookmarkEnd w:id="1879"/>
    </w:p>
    <w:p w14:paraId="7AC789BB" w14:textId="77777777" w:rsidR="007E173E" w:rsidRPr="00564A49" w:rsidRDefault="007E173E" w:rsidP="007E173E">
      <w:pPr>
        <w:pStyle w:val="3N"/>
        <w:rPr>
          <w:lang w:val="en-US"/>
        </w:rPr>
      </w:pPr>
      <w:r w:rsidRPr="00564A49">
        <w:rPr>
          <w:lang w:val="en-US"/>
        </w:rPr>
        <w:t>The specifications in subclause 7.4.7.1 apply with the following modifications and additions.</w:t>
      </w:r>
    </w:p>
    <w:p w14:paraId="53FBC2D1" w14:textId="77777777"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14:paraId="7C6DBDBD" w14:textId="77777777"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14:paraId="1914F87E" w14:textId="77777777"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14:paraId="548DC4ED" w14:textId="77777777"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14:paraId="5DC8990E" w14:textId="77777777"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14:paraId="73A48992" w14:textId="77777777" w:rsidR="007E173E" w:rsidRPr="00564A49" w:rsidRDefault="007E173E" w:rsidP="007E173E">
      <w:pPr>
        <w:rPr>
          <w:lang w:val="en-US"/>
        </w:rPr>
      </w:pPr>
      <w:r w:rsidRPr="00564A49">
        <w:rPr>
          <w:b/>
          <w:lang w:val="en-US"/>
        </w:rPr>
        <w:lastRenderedPageBreak/>
        <w:t>cross_layer_bla_flag</w:t>
      </w:r>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14:paraId="0A3E9DEE" w14:textId="77777777"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14:paraId="1F3D588E" w14:textId="77777777"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14:paraId="0F7AEFB1" w14:textId="77777777"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14:paraId="1CE636E3" w14:textId="77777777" w:rsidR="00DC42CB" w:rsidRDefault="007E173E" w:rsidP="007E173E">
      <w:pPr>
        <w:tabs>
          <w:tab w:val="right" w:pos="9639"/>
        </w:tabs>
        <w:ind w:left="360"/>
        <w:jc w:val="left"/>
        <w:rPr>
          <w:ins w:id="1880" w:author="Sachin Deshpande Item5" w:date="2014-03-05T10:02:00Z"/>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p>
    <w:p w14:paraId="7A4A244D" w14:textId="6F8212F2" w:rsidR="007E173E" w:rsidRPr="00564A49" w:rsidRDefault="00CE01BC" w:rsidP="00DC42CB">
      <w:pPr>
        <w:tabs>
          <w:tab w:val="right" w:pos="9639"/>
        </w:tabs>
        <w:ind w:left="360"/>
        <w:jc w:val="left"/>
        <w:rPr>
          <w:lang w:val="en-US" w:eastAsia="ko-KR"/>
        </w:rPr>
      </w:pPr>
      <w:commentRangeStart w:id="1881"/>
      <w:ins w:id="1882" w:author="Sachin Deshpande Item5" w:date="2014-03-05T10:03:00Z">
        <w:r w:rsidRPr="00564A49">
          <w:rPr>
            <w:lang w:val="en-US" w:eastAsia="ko-KR"/>
          </w:rPr>
          <w:tab/>
        </w:r>
      </w:ins>
      <w:ins w:id="1883" w:author="Sachin Deshpande Item5" w:date="2014-03-05T10:02:00Z">
        <w:r w:rsidR="00DC42CB" w:rsidRPr="00BD7444">
          <w:rPr>
            <w:lang w:eastAsia="ko-KR"/>
          </w:rPr>
          <w:t>if( refLayerIdx == 0 &amp;&amp; vps_base_layer_external_flag )</w:t>
        </w:r>
        <w:r w:rsidR="00DC42CB" w:rsidRPr="00BD7444">
          <w:rPr>
            <w:lang w:val="en-US" w:eastAsia="ko-KR"/>
          </w:rPr>
          <w:t xml:space="preserve"> </w:t>
        </w:r>
        <w:r w:rsidR="00DC42CB" w:rsidRPr="00BD7444">
          <w:rPr>
            <w:lang w:val="en-US" w:eastAsia="ko-KR"/>
          </w:rPr>
          <w:br/>
        </w:r>
      </w:ins>
      <w:ins w:id="1884" w:author="Sachin Deshpande Item5" w:date="2014-03-05T10:03:00Z">
        <w:r w:rsidRPr="00BD7444">
          <w:rPr>
            <w:lang w:val="en-US" w:eastAsia="ko-KR"/>
          </w:rPr>
          <w:tab/>
        </w:r>
        <w:r w:rsidRPr="00BD7444">
          <w:rPr>
            <w:lang w:val="en-US" w:eastAsia="ko-KR"/>
          </w:rPr>
          <w:tab/>
        </w:r>
      </w:ins>
      <w:ins w:id="1885" w:author="Sachin Deshpande Item5" w:date="2014-03-05T10:02:00Z">
        <w:r w:rsidR="00DC42CB" w:rsidRPr="00BD7444">
          <w:rPr>
            <w:lang w:eastAsia="ko-KR"/>
          </w:rPr>
          <w:t>refLayerPicIdc[ j++ ] = i</w:t>
        </w:r>
      </w:ins>
      <w:r w:rsidR="007E173E" w:rsidRPr="00BD7444">
        <w:rPr>
          <w:lang w:val="en-US" w:eastAsia="ko-KR"/>
        </w:rPr>
        <w:br/>
      </w:r>
      <w:r w:rsidR="007E173E" w:rsidRPr="00BD7444">
        <w:rPr>
          <w:lang w:val="en-US" w:eastAsia="ko-KR"/>
        </w:rPr>
        <w:tab/>
      </w:r>
      <w:ins w:id="1886" w:author="Sachin Deshpande Item5" w:date="2014-03-05T10:03:00Z">
        <w:r w:rsidRPr="00BD7444">
          <w:rPr>
            <w:lang w:val="en-US" w:eastAsia="ko-KR"/>
          </w:rPr>
          <w:t>else</w:t>
        </w:r>
        <w:r>
          <w:rPr>
            <w:lang w:val="en-US" w:eastAsia="ko-KR"/>
          </w:rPr>
          <w:t xml:space="preserve"> </w:t>
        </w:r>
      </w:ins>
      <w:commentRangeEnd w:id="1881"/>
      <w:ins w:id="1887" w:author="Sachin Deshpande Item5" w:date="2014-03-05T10:04:00Z">
        <w:r w:rsidR="00BD7444">
          <w:rPr>
            <w:rStyle w:val="CommentReference"/>
          </w:rPr>
          <w:commentReference w:id="1881"/>
        </w:r>
      </w:ins>
      <w:r w:rsidR="007E173E" w:rsidRPr="00564A49">
        <w:rPr>
          <w:lang w:val="en-US" w:eastAsia="ko-KR"/>
        </w:rPr>
        <w:t xml:space="preserve">if( sub_layers_vps_max_minus1[ refLayerIdx ] &gt;= TemporalId  &amp;&amp; </w:t>
      </w:r>
      <w:r w:rsidR="007E173E" w:rsidRPr="00564A49">
        <w:rPr>
          <w:lang w:val="en-US" w:eastAsia="ko-KR"/>
        </w:rPr>
        <w:br/>
      </w:r>
      <w:r w:rsidR="007E173E" w:rsidRPr="00564A49">
        <w:rPr>
          <w:lang w:val="en-US" w:eastAsia="ko-KR"/>
        </w:rPr>
        <w:tab/>
      </w:r>
      <w:r w:rsidR="007E173E" w:rsidRPr="00564A49">
        <w:rPr>
          <w:lang w:val="en-US" w:eastAsia="ko-KR"/>
        </w:rPr>
        <w:tab/>
      </w:r>
      <w:r w:rsidR="007E173E" w:rsidRPr="00564A49">
        <w:rPr>
          <w:lang w:val="en-US" w:eastAsia="ko-KR"/>
        </w:rPr>
        <w:tab/>
      </w:r>
      <w:r w:rsidR="007E173E" w:rsidRPr="00564A49">
        <w:rPr>
          <w:lang w:val="en-US" w:eastAsia="ko-KR"/>
        </w:rPr>
        <w:tab/>
      </w:r>
      <w:r w:rsidR="007E173E" w:rsidRPr="00564A49">
        <w:rPr>
          <w:lang w:val="en-US" w:eastAsia="ko-KR"/>
        </w:rPr>
        <w:tab/>
        <w:t>max_tid_il_ref_pics_plus1[ refLayerIdx ][ LayerIdxInVps[ nuh_layer_id ] ] &gt; TemporalId )</w:t>
      </w:r>
      <w:r w:rsidR="007E173E" w:rsidRPr="00564A49">
        <w:rPr>
          <w:lang w:val="en-US" w:eastAsia="ko-KR"/>
        </w:rPr>
        <w:br/>
      </w:r>
      <w:r w:rsidR="007E173E" w:rsidRPr="00564A49">
        <w:rPr>
          <w:lang w:val="en-US" w:eastAsia="ko-KR"/>
        </w:rPr>
        <w:tab/>
      </w:r>
      <w:r w:rsidR="007E173E" w:rsidRPr="00564A49">
        <w:rPr>
          <w:lang w:val="en-US" w:eastAsia="ko-KR"/>
        </w:rPr>
        <w:tab/>
        <w:t>refLayerPicIdc[ j++ ] = i</w:t>
      </w:r>
      <w:r w:rsidR="007E173E" w:rsidRPr="00564A49">
        <w:rPr>
          <w:lang w:val="en-US" w:eastAsia="ko-KR"/>
        </w:rPr>
        <w:br/>
        <w:t>}</w:t>
      </w:r>
    </w:p>
    <w:p w14:paraId="095F975C" w14:textId="77777777" w:rsidR="007E173E" w:rsidRPr="00564A49" w:rsidRDefault="007E173E" w:rsidP="007E173E">
      <w:pPr>
        <w:tabs>
          <w:tab w:val="right" w:pos="9639"/>
        </w:tabs>
        <w:ind w:left="360"/>
        <w:jc w:val="left"/>
        <w:rPr>
          <w:lang w:val="en-US" w:eastAsia="ko-KR"/>
        </w:rPr>
      </w:pPr>
      <w:r w:rsidRPr="00564A49">
        <w:rPr>
          <w:lang w:val="en-US" w:eastAsia="ko-KR"/>
        </w:rPr>
        <w:t>numRefLayerPics = j</w:t>
      </w:r>
    </w:p>
    <w:p w14:paraId="333E61CA" w14:textId="77777777" w:rsidR="007E173E" w:rsidRPr="00564A49" w:rsidRDefault="007E173E" w:rsidP="007E173E">
      <w:pPr>
        <w:keepNext/>
        <w:rPr>
          <w:lang w:val="en-US" w:eastAsia="ko-KR"/>
        </w:rPr>
      </w:pPr>
      <w:r w:rsidRPr="00564A49">
        <w:rPr>
          <w:lang w:val="en-US" w:eastAsia="ko-KR"/>
        </w:rPr>
        <w:t>The variable NumActiveRefLayerPics is derived as follows:</w:t>
      </w:r>
    </w:p>
    <w:p w14:paraId="7B3A5327" w14:textId="77777777"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14:paraId="0794F808" w14:textId="77777777" w:rsidR="007E173E" w:rsidRPr="00564A49" w:rsidRDefault="007E173E" w:rsidP="007E173E">
      <w:pPr>
        <w:rPr>
          <w:lang w:val="en-US" w:eastAsia="ko-KR"/>
        </w:rPr>
      </w:pPr>
      <w:r w:rsidRPr="00564A49">
        <w:rPr>
          <w:lang w:val="en-US" w:eastAsia="ko-KR"/>
        </w:rPr>
        <w:t>All slices of a coded picture shall have the same value of NumActiveRefLayerPics.</w:t>
      </w:r>
    </w:p>
    <w:p w14:paraId="78FBFDEE" w14:textId="77777777"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14:paraId="7649880C" w14:textId="77777777"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14:paraId="7DF52679" w14:textId="77777777"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14:paraId="40D1E25F" w14:textId="77777777"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14:paraId="4EE63E70" w14:textId="645020AC" w:rsidR="007E173E" w:rsidRPr="00564A49" w:rsidRDefault="007E173E" w:rsidP="007E173E">
      <w:pPr>
        <w:rPr>
          <w:lang w:val="en-US" w:eastAsia="ko-KR"/>
        </w:rPr>
      </w:pPr>
      <w:r w:rsidRPr="00564A49">
        <w:rPr>
          <w:lang w:val="en-US" w:eastAsia="ko-KR"/>
        </w:rPr>
        <w:t xml:space="preserve">It is a requirement of bitstream conformance that for each value of i in the range of 0 to NumActiveRefLayerPics − 1, inclusive, either of the following </w:t>
      </w:r>
      <w:del w:id="1889" w:author="Sachin Deshpande Item5" w:date="2014-03-05T10:07:00Z">
        <w:r w:rsidRPr="00564A49" w:rsidDel="007A08C3">
          <w:rPr>
            <w:lang w:val="en-US" w:eastAsia="ko-KR"/>
          </w:rPr>
          <w:delText xml:space="preserve">two </w:delText>
        </w:r>
      </w:del>
      <w:r w:rsidRPr="00564A49">
        <w:rPr>
          <w:lang w:val="en-US" w:eastAsia="ko-KR"/>
        </w:rPr>
        <w:t>conditions shall be true:</w:t>
      </w:r>
    </w:p>
    <w:p w14:paraId="7F1E5335" w14:textId="23A1A58D" w:rsidR="007A08C3" w:rsidRPr="007A08C3" w:rsidRDefault="007A08C3" w:rsidP="007A08C3">
      <w:pPr>
        <w:ind w:left="437" w:hanging="437"/>
        <w:rPr>
          <w:ins w:id="1890" w:author="Sachin Deshpande Item5" w:date="2014-03-05T10:07:00Z"/>
          <w:lang w:eastAsia="ko-KR"/>
        </w:rPr>
      </w:pPr>
      <w:commentRangeStart w:id="1891"/>
      <w:ins w:id="1892" w:author="Sachin Deshpande Item5" w:date="2014-03-05T10:07:00Z">
        <w:r w:rsidRPr="007A08C3">
          <w:t>–</w:t>
        </w:r>
        <w:r w:rsidRPr="007A08C3">
          <w:tab/>
          <w:t>vps_base_layer_external_flag is equal to 1 and RefPicLayerId</w:t>
        </w:r>
        <w:r w:rsidRPr="007A08C3">
          <w:rPr>
            <w:rFonts w:eastAsia="Batang"/>
            <w:bCs/>
            <w:lang w:eastAsia="ko-KR"/>
          </w:rPr>
          <w:t>[ i ] is equal to 0.</w:t>
        </w:r>
        <w:r>
          <w:rPr>
            <w:rFonts w:eastAsia="Batang"/>
            <w:bCs/>
            <w:lang w:eastAsia="ko-KR"/>
          </w:rPr>
          <w:t xml:space="preserve"> </w:t>
        </w:r>
        <w:r w:rsidRPr="000C2028">
          <w:rPr>
            <w:lang w:eastAsia="ko-KR"/>
          </w:rPr>
          <w:t> </w:t>
        </w:r>
      </w:ins>
      <w:commentRangeEnd w:id="1891"/>
      <w:ins w:id="1893" w:author="Sachin Deshpande Item5" w:date="2014-03-05T10:08:00Z">
        <w:r w:rsidR="00B52D34">
          <w:rPr>
            <w:rStyle w:val="CommentReference"/>
          </w:rPr>
          <w:commentReference w:id="1891"/>
        </w:r>
      </w:ins>
    </w:p>
    <w:p w14:paraId="71F6260D" w14:textId="77777777"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14:paraId="0B1EB8FC" w14:textId="77777777"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14:paraId="34AB638E" w14:textId="77777777"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w:t>
      </w:r>
      <w:r w:rsidRPr="00564A49">
        <w:rPr>
          <w:lang w:val="en-US"/>
        </w:rPr>
        <w:lastRenderedPageBreak/>
        <w:t>significant bits and the least significant bits of the picture order count value for the current picture may be reset. poc_reset_idc</w:t>
      </w:r>
      <w:bookmarkStart w:id="1896" w:name="_GoBack"/>
      <w:bookmarkEnd w:id="1896"/>
      <w:r w:rsidRPr="00564A49">
        <w:rPr>
          <w:lang w:val="en-US"/>
        </w:rPr>
        <w:t xml:space="preserve">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14:paraId="2E17076B" w14:textId="77777777" w:rsidR="007E173E" w:rsidRPr="00564A49" w:rsidRDefault="007E173E" w:rsidP="007E173E">
      <w:r w:rsidRPr="00564A49">
        <w:t>It is a requirement of bitstream conformance that the following constraints apply:</w:t>
      </w:r>
    </w:p>
    <w:p w14:paraId="44845CA0"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14:paraId="24E24E47" w14:textId="77777777"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14:paraId="18E1BFB4"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14:paraId="278421ED"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14:paraId="13164A28" w14:textId="77777777"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14:paraId="592797D4"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14:paraId="5EF87BCD"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14:paraId="7DB254DD" w14:textId="77777777" w:rsidR="007E173E" w:rsidRPr="00564A49" w:rsidRDefault="007E173E" w:rsidP="007E173E">
      <w:pPr>
        <w:rPr>
          <w:b/>
        </w:rPr>
      </w:pPr>
      <w:r w:rsidRPr="00564A49">
        <w:t>The value of poc_reset_idc of an access unit is the value of poc_reset_idc of the pictures in the access unit.</w:t>
      </w:r>
    </w:p>
    <w:p w14:paraId="3D6EA9FB" w14:textId="77777777"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14:paraId="597BDA39"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14:paraId="7F6FA6F4" w14:textId="77777777"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14:paraId="7964CE35" w14:textId="77777777"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14:paraId="2B47B2ED" w14:textId="77777777" w:rsidR="007E173E" w:rsidRPr="00564A49" w:rsidRDefault="007E173E" w:rsidP="007E173E">
      <w:r w:rsidRPr="00564A49">
        <w:t>It is a requirement of bitstream conformance that the following constraints apply:</w:t>
      </w:r>
    </w:p>
    <w:p w14:paraId="78A808AF"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14:paraId="61621290"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14:paraId="0A6F1B39"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14:paraId="63740550" w14:textId="77777777"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14:paraId="74FCC353" w14:textId="77777777"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14:paraId="1FDE2B42" w14:textId="77777777"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14:paraId="292E503B" w14:textId="77777777" w:rsidR="007E173E" w:rsidRPr="00564A49" w:rsidRDefault="007E173E" w:rsidP="007E173E">
      <w:pPr>
        <w:rPr>
          <w:lang w:val="en-US"/>
        </w:rPr>
      </w:pPr>
      <w:r w:rsidRPr="00564A49">
        <w:rPr>
          <w:lang w:val="en-US"/>
        </w:rPr>
        <w:lastRenderedPageBreak/>
        <w:t>The variable PocMsbValRequiredFlag is derived as follows:</w:t>
      </w:r>
    </w:p>
    <w:p w14:paraId="70C8A552"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14:paraId="5C7B3C57" w14:textId="77777777"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14:paraId="7EC6B1B0"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14:paraId="279BB635"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14:paraId="1BA9E01B" w14:textId="77777777"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14:paraId="5F071EE8" w14:textId="77777777"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14:paraId="2F39A5D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97" w:name="_Ref348090415"/>
      <w:r w:rsidRPr="00564A49">
        <w:rPr>
          <w:lang w:val="en-US"/>
        </w:rPr>
        <w:t>Reference picture list modification semantics</w:t>
      </w:r>
      <w:bookmarkEnd w:id="1897"/>
    </w:p>
    <w:p w14:paraId="519BF0BC" w14:textId="77777777" w:rsidR="007E173E" w:rsidRPr="00564A49" w:rsidRDefault="007E173E" w:rsidP="007E173E">
      <w:pPr>
        <w:pStyle w:val="3N"/>
        <w:rPr>
          <w:lang w:val="en-US" w:eastAsia="zh-CN"/>
        </w:rPr>
      </w:pPr>
      <w:r w:rsidRPr="00564A49">
        <w:rPr>
          <w:lang w:val="en-US"/>
        </w:rPr>
        <w:t>The specifications in subclause 7.4.7.2 apply with following modifications.</w:t>
      </w:r>
    </w:p>
    <w:p w14:paraId="666F4F03" w14:textId="77777777"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14:paraId="57370373" w14:textId="77777777"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14:paraId="748C39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98" w:name="_Ref348090417"/>
      <w:r w:rsidRPr="00564A49">
        <w:rPr>
          <w:lang w:val="en-US"/>
        </w:rPr>
        <w:t>Weighted prediction parameters semantics</w:t>
      </w:r>
      <w:bookmarkEnd w:id="1898"/>
    </w:p>
    <w:p w14:paraId="4275A59A" w14:textId="77777777" w:rsidR="007E173E" w:rsidRPr="00564A49" w:rsidRDefault="007E173E" w:rsidP="007E173E">
      <w:pPr>
        <w:pStyle w:val="3N"/>
        <w:rPr>
          <w:lang w:val="en-US"/>
        </w:rPr>
      </w:pPr>
      <w:r w:rsidRPr="00564A49">
        <w:rPr>
          <w:lang w:val="en-US"/>
        </w:rPr>
        <w:t>The specifications in subclause 7.4.7.3 apply.</w:t>
      </w:r>
    </w:p>
    <w:p w14:paraId="365EE4C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9" w:name="_Toc350926526"/>
      <w:bookmarkStart w:id="1900" w:name="_Toc347485186"/>
      <w:bookmarkStart w:id="1901" w:name="_Ref351058442"/>
      <w:bookmarkStart w:id="1902" w:name="_Ref363159871"/>
      <w:bookmarkStart w:id="1903" w:name="_Toc377921546"/>
      <w:bookmarkStart w:id="1904" w:name="_Toc378026184"/>
      <w:bookmarkStart w:id="1905" w:name="_Ref348090407"/>
      <w:r w:rsidRPr="00564A49">
        <w:rPr>
          <w:lang w:val="en-US"/>
        </w:rPr>
        <w:t>Short-term reference picture set semantics</w:t>
      </w:r>
      <w:bookmarkEnd w:id="1899"/>
      <w:bookmarkEnd w:id="1900"/>
      <w:bookmarkEnd w:id="1901"/>
      <w:bookmarkEnd w:id="1902"/>
      <w:bookmarkEnd w:id="1903"/>
      <w:bookmarkEnd w:id="1904"/>
    </w:p>
    <w:p w14:paraId="717B8C58" w14:textId="77777777" w:rsidR="007E173E" w:rsidRPr="00564A49" w:rsidRDefault="007E173E" w:rsidP="007E173E">
      <w:pPr>
        <w:pStyle w:val="3N"/>
        <w:rPr>
          <w:lang w:val="en-US" w:eastAsia="zh-CN"/>
        </w:rPr>
      </w:pPr>
      <w:r w:rsidRPr="00564A49">
        <w:rPr>
          <w:lang w:val="en-US"/>
        </w:rPr>
        <w:t>The specifications in subclause 7.4.8 apply.</w:t>
      </w:r>
    </w:p>
    <w:p w14:paraId="2BC3F4F2"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6" w:name="_Ref351058473"/>
      <w:bookmarkStart w:id="1907" w:name="_Toc377921547"/>
      <w:bookmarkStart w:id="1908" w:name="_Toc378026185"/>
      <w:r w:rsidRPr="00564A49">
        <w:rPr>
          <w:lang w:val="en-US"/>
        </w:rPr>
        <w:t>Slice segment data semantics</w:t>
      </w:r>
      <w:bookmarkEnd w:id="1905"/>
      <w:bookmarkEnd w:id="1906"/>
      <w:bookmarkEnd w:id="1907"/>
      <w:bookmarkEnd w:id="1908"/>
    </w:p>
    <w:p w14:paraId="1798ADD3"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14:paraId="57513D2F" w14:textId="77777777" w:rsidR="007E173E" w:rsidRPr="00564A49" w:rsidRDefault="007E173E" w:rsidP="007E173E">
      <w:pPr>
        <w:pStyle w:val="3N"/>
        <w:rPr>
          <w:lang w:val="en-US"/>
        </w:rPr>
      </w:pPr>
      <w:r w:rsidRPr="00564A49">
        <w:rPr>
          <w:lang w:val="en-US"/>
        </w:rPr>
        <w:t>The specifications in subclause 7.4.9.1 apply.</w:t>
      </w:r>
    </w:p>
    <w:p w14:paraId="62A5237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14:paraId="744F766E" w14:textId="77777777" w:rsidR="007E173E" w:rsidRPr="00564A49" w:rsidRDefault="007E173E" w:rsidP="007E173E">
      <w:pPr>
        <w:pStyle w:val="3N"/>
        <w:rPr>
          <w:lang w:val="en-US"/>
        </w:rPr>
      </w:pPr>
      <w:r w:rsidRPr="00564A49">
        <w:rPr>
          <w:lang w:val="en-US"/>
        </w:rPr>
        <w:t>The specifications in subclause 7.4.9.2 apply.</w:t>
      </w:r>
    </w:p>
    <w:p w14:paraId="277F5C1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14:paraId="5BFD8BA4" w14:textId="77777777" w:rsidR="007E173E" w:rsidRPr="00564A49" w:rsidRDefault="007E173E" w:rsidP="007E173E">
      <w:pPr>
        <w:pStyle w:val="3N"/>
        <w:rPr>
          <w:lang w:val="en-US"/>
        </w:rPr>
      </w:pPr>
      <w:r w:rsidRPr="00564A49">
        <w:rPr>
          <w:lang w:val="en-US"/>
        </w:rPr>
        <w:t>The specifications in subclause 7.4.9.3 apply.</w:t>
      </w:r>
    </w:p>
    <w:p w14:paraId="28E2FAE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14:paraId="26BF5D96" w14:textId="77777777" w:rsidR="007E173E" w:rsidRPr="00564A49" w:rsidRDefault="007E173E" w:rsidP="007E173E">
      <w:pPr>
        <w:pStyle w:val="3N"/>
        <w:rPr>
          <w:lang w:val="en-US"/>
        </w:rPr>
      </w:pPr>
      <w:r w:rsidRPr="00564A49">
        <w:rPr>
          <w:lang w:val="en-US"/>
        </w:rPr>
        <w:t>The specifications in subclause 7.4.9.4 apply.</w:t>
      </w:r>
    </w:p>
    <w:p w14:paraId="167600C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unit semantics</w:t>
      </w:r>
    </w:p>
    <w:p w14:paraId="4808E8D3" w14:textId="77777777" w:rsidR="007E173E" w:rsidRPr="00564A49" w:rsidRDefault="007E173E" w:rsidP="007E173E">
      <w:pPr>
        <w:pStyle w:val="3N"/>
        <w:rPr>
          <w:lang w:val="en-US"/>
        </w:rPr>
      </w:pPr>
      <w:r w:rsidRPr="00564A49">
        <w:rPr>
          <w:lang w:val="en-US"/>
        </w:rPr>
        <w:t>The specifications in subclause 7.4.9.5 apply.</w:t>
      </w:r>
    </w:p>
    <w:p w14:paraId="18D8BD4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14:paraId="4DE1D901" w14:textId="77777777" w:rsidR="007E173E" w:rsidRPr="00564A49" w:rsidRDefault="007E173E" w:rsidP="007E173E">
      <w:pPr>
        <w:pStyle w:val="3N"/>
        <w:rPr>
          <w:lang w:val="en-US"/>
        </w:rPr>
      </w:pPr>
      <w:r w:rsidRPr="00564A49">
        <w:rPr>
          <w:lang w:val="en-US"/>
        </w:rPr>
        <w:t>The specifications in subclause 7.4.9.6 apply.</w:t>
      </w:r>
    </w:p>
    <w:p w14:paraId="6C4EEC8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14:paraId="2AD3F558" w14:textId="77777777" w:rsidR="007E173E" w:rsidRPr="00564A49" w:rsidRDefault="007E173E" w:rsidP="007E173E">
      <w:pPr>
        <w:pStyle w:val="3N"/>
        <w:rPr>
          <w:lang w:val="en-US"/>
        </w:rPr>
      </w:pPr>
      <w:r w:rsidRPr="00564A49">
        <w:rPr>
          <w:lang w:val="en-US"/>
        </w:rPr>
        <w:t>The specifications in subclause 7.4.9.7 apply.</w:t>
      </w:r>
    </w:p>
    <w:p w14:paraId="2077FAC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14:paraId="35DC548C" w14:textId="77777777" w:rsidR="007E173E" w:rsidRPr="00564A49" w:rsidRDefault="007E173E" w:rsidP="007E173E">
      <w:pPr>
        <w:pStyle w:val="3N"/>
        <w:rPr>
          <w:lang w:val="en-US"/>
        </w:rPr>
      </w:pPr>
      <w:r w:rsidRPr="00564A49">
        <w:rPr>
          <w:lang w:val="en-US"/>
        </w:rPr>
        <w:t>The specifications in subclause 7.4.9.8 apply.</w:t>
      </w:r>
    </w:p>
    <w:p w14:paraId="60A457C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14:paraId="1BC91E41" w14:textId="77777777" w:rsidR="007E173E" w:rsidRPr="00564A49" w:rsidRDefault="007E173E" w:rsidP="007E173E">
      <w:pPr>
        <w:pStyle w:val="3N"/>
        <w:rPr>
          <w:lang w:val="en-US"/>
        </w:rPr>
      </w:pPr>
      <w:r w:rsidRPr="00564A49">
        <w:rPr>
          <w:lang w:val="en-US"/>
        </w:rPr>
        <w:t>The specifications in subclause 7.4.9.9 apply.</w:t>
      </w:r>
    </w:p>
    <w:p w14:paraId="0D9A61B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14:paraId="76A40CA9" w14:textId="77777777" w:rsidR="007E173E" w:rsidRPr="00564A49" w:rsidRDefault="007E173E" w:rsidP="007E173E">
      <w:pPr>
        <w:pStyle w:val="3N"/>
        <w:rPr>
          <w:lang w:val="en-US"/>
        </w:rPr>
      </w:pPr>
      <w:r w:rsidRPr="00564A49">
        <w:rPr>
          <w:lang w:val="en-US"/>
        </w:rPr>
        <w:t>The specifications in subclause 7.4.9.10 apply.</w:t>
      </w:r>
    </w:p>
    <w:p w14:paraId="0E86A56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14:paraId="5E8463EA" w14:textId="77777777" w:rsidR="007E173E" w:rsidRPr="00564A49" w:rsidRDefault="007E173E" w:rsidP="007E173E">
      <w:pPr>
        <w:pStyle w:val="3N"/>
        <w:rPr>
          <w:lang w:val="en-US"/>
        </w:rPr>
      </w:pPr>
      <w:r w:rsidRPr="00564A49">
        <w:rPr>
          <w:lang w:val="en-US"/>
        </w:rPr>
        <w:t>The specifications in subclause 7.4.9.11 apply.</w:t>
      </w:r>
    </w:p>
    <w:p w14:paraId="17F9FFBF"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09" w:name="_Toc377921548"/>
      <w:bookmarkStart w:id="1910" w:name="_Toc378026186"/>
      <w:r w:rsidRPr="00564A49">
        <w:rPr>
          <w:lang w:val="en-US"/>
        </w:rPr>
        <w:t>Decoding process</w:t>
      </w:r>
      <w:bookmarkEnd w:id="1909"/>
      <w:bookmarkEnd w:id="1910"/>
    </w:p>
    <w:p w14:paraId="6CD4FFE7"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11" w:name="_Ref331522910"/>
      <w:bookmarkStart w:id="1912" w:name="_Ref360894978"/>
      <w:bookmarkStart w:id="1913" w:name="_Toc377921549"/>
      <w:bookmarkStart w:id="1914" w:name="_Toc378026187"/>
      <w:r w:rsidRPr="00564A49">
        <w:rPr>
          <w:lang w:val="en-US"/>
        </w:rPr>
        <w:t>General</w:t>
      </w:r>
      <w:bookmarkEnd w:id="1911"/>
      <w:r w:rsidRPr="00564A49">
        <w:rPr>
          <w:lang w:val="en-US"/>
        </w:rPr>
        <w:t xml:space="preserve"> decoding process</w:t>
      </w:r>
      <w:bookmarkEnd w:id="1912"/>
      <w:bookmarkEnd w:id="1913"/>
      <w:bookmarkEnd w:id="1914"/>
    </w:p>
    <w:p w14:paraId="426A1FA1" w14:textId="77777777" w:rsidR="007E173E" w:rsidRPr="00564A49" w:rsidRDefault="007E173E" w:rsidP="007E173E">
      <w:pPr>
        <w:pStyle w:val="3N"/>
        <w:rPr>
          <w:lang w:val="en-US"/>
        </w:rPr>
      </w:pPr>
      <w:r w:rsidRPr="00564A49">
        <w:rPr>
          <w:lang w:val="en-US"/>
        </w:rPr>
        <w:t>The specifications in subclause 8.1 apply with following changes:</w:t>
      </w:r>
    </w:p>
    <w:p w14:paraId="7C4C2DBD"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14:paraId="1183AC17"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14:paraId="036DAEB9" w14:textId="77777777" w:rsidR="007E173E" w:rsidRDefault="007E173E" w:rsidP="007E173E">
      <w:pPr>
        <w:tabs>
          <w:tab w:val="clear" w:pos="794"/>
          <w:tab w:val="left" w:pos="400"/>
        </w:tabs>
        <w:ind w:left="440" w:hanging="40"/>
        <w:rPr>
          <w:ins w:id="1915" w:author="Ye-Kui Wang" w:date="2014-02-11T15:44:00Z"/>
          <w:lang w:val="en-US"/>
        </w:rPr>
      </w:pPr>
      <w:r w:rsidRPr="00564A49">
        <w:rPr>
          <w:lang w:val="en-US"/>
        </w:rPr>
        <w:t xml:space="preserve">When the current picture has nuh_layer_id greater than 0, the decoding process for a coded picture with nuh_layer_id greater than 0 as specified in subclause </w:t>
      </w:r>
      <w:del w:id="1916" w:author="Ye-Kui Wang" w:date="2014-02-11T16:53:00Z">
        <w:r w:rsidRPr="00564A49" w:rsidDel="00AD2983">
          <w:rPr>
            <w:lang w:val="en-US"/>
          </w:rPr>
          <w:fldChar w:fldCharType="begin" w:fldLock="1"/>
        </w:r>
        <w:r w:rsidRPr="00564A49" w:rsidDel="00AD2983">
          <w:rPr>
            <w:lang w:val="en-US"/>
          </w:rPr>
          <w:delInstrText xml:space="preserve"> REF _Ref373315357 \r \h  \* MERGEFORMAT </w:delInstrText>
        </w:r>
        <w:r w:rsidRPr="00564A49" w:rsidDel="00AD2983">
          <w:rPr>
            <w:lang w:val="en-US"/>
          </w:rPr>
        </w:r>
        <w:r w:rsidRPr="00564A49" w:rsidDel="00AD2983">
          <w:rPr>
            <w:lang w:val="en-US"/>
          </w:rPr>
          <w:fldChar w:fldCharType="separate"/>
        </w:r>
        <w:r w:rsidRPr="00564A49" w:rsidDel="00AD2983">
          <w:rPr>
            <w:lang w:val="en-US"/>
          </w:rPr>
          <w:delText>0</w:delText>
        </w:r>
        <w:r w:rsidRPr="00564A49" w:rsidDel="00AD2983">
          <w:rPr>
            <w:lang w:val="en-US"/>
          </w:rPr>
          <w:fldChar w:fldCharType="end"/>
        </w:r>
      </w:del>
      <w:ins w:id="1917" w:author="Ye-Kui Wang" w:date="2014-02-11T16:53:00Z">
        <w:r w:rsidR="00AD2983">
          <w:rPr>
            <w:lang w:val="en-US"/>
          </w:rPr>
          <w:fldChar w:fldCharType="begin"/>
        </w:r>
        <w:r w:rsidR="00AD2983">
          <w:rPr>
            <w:lang w:val="en-US"/>
          </w:rPr>
          <w:instrText xml:space="preserve"> REF _Ref379900942 \r \h </w:instrText>
        </w:r>
      </w:ins>
      <w:r w:rsidR="00AD2983">
        <w:rPr>
          <w:lang w:val="en-US"/>
        </w:rPr>
      </w:r>
      <w:r w:rsidR="00AD2983">
        <w:rPr>
          <w:lang w:val="en-US"/>
        </w:rPr>
        <w:fldChar w:fldCharType="separate"/>
      </w:r>
      <w:ins w:id="1918" w:author="Ye-Kui Wang" w:date="2014-02-11T16:53:00Z">
        <w:r w:rsidR="00AD2983">
          <w:rPr>
            <w:lang w:val="en-US"/>
          </w:rPr>
          <w:t>F.8.1.2</w:t>
        </w:r>
        <w:r w:rsidR="00AD2983">
          <w:rPr>
            <w:lang w:val="en-US"/>
          </w:rPr>
          <w:fldChar w:fldCharType="end"/>
        </w:r>
      </w:ins>
      <w:r w:rsidRPr="00564A49">
        <w:rPr>
          <w:lang w:val="en-US"/>
        </w:rPr>
        <w:t xml:space="preserve"> is invoked.</w:t>
      </w:r>
    </w:p>
    <w:p w14:paraId="21D4A3CF" w14:textId="77777777" w:rsidR="00502BBB" w:rsidRDefault="00502BBB" w:rsidP="00502BBB">
      <w:pPr>
        <w:tabs>
          <w:tab w:val="clear" w:pos="794"/>
          <w:tab w:val="left" w:pos="400"/>
        </w:tabs>
        <w:ind w:left="400" w:hanging="400"/>
        <w:rPr>
          <w:ins w:id="1919" w:author="Ye-Kui Wang" w:date="2014-02-11T15:44:00Z"/>
          <w:lang w:val="en-US"/>
        </w:rPr>
      </w:pPr>
      <w:ins w:id="1920" w:author="Ye-Kui Wang" w:date="2014-02-11T15:44:00Z">
        <w:r w:rsidRPr="00AA6E0C">
          <w:rPr>
            <w:lang w:val="en-US"/>
          </w:rPr>
          <w:t>–</w:t>
        </w:r>
        <w:r w:rsidRPr="00AA6E0C">
          <w:rPr>
            <w:lang w:val="en-US"/>
          </w:rPr>
          <w:tab/>
        </w:r>
        <w:r>
          <w:rPr>
            <w:lang w:val="en-US"/>
          </w:rPr>
          <w:t xml:space="preserve">When </w:t>
        </w:r>
      </w:ins>
      <w:ins w:id="1921" w:author="Ye-Kui Wang" w:date="2014-02-11T15:45:00Z">
        <w:r w:rsidRPr="00922F83">
          <w:rPr>
            <w:rFonts w:eastAsia="Batang"/>
            <w:bCs/>
            <w:lang w:val="en-US" w:eastAsia="ko-KR"/>
          </w:rPr>
          <w:t>vps_base_layer_external_flag</w:t>
        </w:r>
      </w:ins>
      <w:ins w:id="1922" w:author="Ye-Kui Wang" w:date="2014-02-11T15:44:00Z">
        <w:r>
          <w:rPr>
            <w:lang w:val="en-US"/>
          </w:rPr>
          <w:t xml:space="preserve"> is equal to 1, t</w:t>
        </w:r>
        <w:r w:rsidRPr="00983CFA">
          <w:rPr>
            <w:lang w:val="en-US"/>
          </w:rPr>
          <w:t xml:space="preserve">he </w:t>
        </w:r>
        <w:r>
          <w:rPr>
            <w:lang w:val="en-US"/>
          </w:rPr>
          <w:t>following applies:</w:t>
        </w:r>
      </w:ins>
      <w:ins w:id="1923" w:author="Ye-Kui Wang" w:date="2014-02-11T18:11:00Z">
        <w:r w:rsidR="00355511">
          <w:rPr>
            <w:lang w:val="en-US"/>
          </w:rPr>
          <w:t xml:space="preserve"> </w:t>
        </w:r>
        <w:r w:rsidR="00355511" w:rsidRPr="00355511">
          <w:rPr>
            <w:highlight w:val="yellow"/>
            <w:lang w:val="en-US"/>
          </w:rPr>
          <w:t xml:space="preserve">[Ed. (YK): Check other places to </w:t>
        </w:r>
      </w:ins>
      <w:ins w:id="1924" w:author="Ye-Kui Wang" w:date="2014-02-11T18:13:00Z">
        <w:r w:rsidR="00355511">
          <w:rPr>
            <w:highlight w:val="yellow"/>
            <w:lang w:val="en-US"/>
          </w:rPr>
          <w:t>en</w:t>
        </w:r>
      </w:ins>
      <w:ins w:id="1925" w:author="Ye-Kui Wang" w:date="2014-02-11T18:11:00Z">
        <w:r w:rsidR="00355511" w:rsidRPr="00355511">
          <w:rPr>
            <w:highlight w:val="yellow"/>
            <w:lang w:val="en-US"/>
          </w:rPr>
          <w:t xml:space="preserve">sure correct handling of </w:t>
        </w:r>
      </w:ins>
      <w:ins w:id="1926" w:author="Ye-Kui Wang" w:date="2014-02-11T18:12:00Z">
        <w:r w:rsidR="00355511" w:rsidRPr="00355511">
          <w:rPr>
            <w:highlight w:val="yellow"/>
            <w:lang w:val="en-US"/>
          </w:rPr>
          <w:t>the base layer when this flag is equal to 1.</w:t>
        </w:r>
      </w:ins>
      <w:ins w:id="1927" w:author="Ye-Kui Wang" w:date="2014-02-11T18:11:00Z">
        <w:r w:rsidR="00355511" w:rsidRPr="00355511">
          <w:rPr>
            <w:highlight w:val="yellow"/>
            <w:lang w:val="en-US"/>
          </w:rPr>
          <w:t>]</w:t>
        </w:r>
      </w:ins>
    </w:p>
    <w:p w14:paraId="759D034E" w14:textId="77777777" w:rsidR="00502BBB" w:rsidRDefault="00502BBB" w:rsidP="00502BBB">
      <w:pPr>
        <w:tabs>
          <w:tab w:val="clear" w:pos="794"/>
          <w:tab w:val="left" w:pos="400"/>
        </w:tabs>
        <w:ind w:left="800" w:hanging="400"/>
        <w:rPr>
          <w:ins w:id="1928" w:author="Ye-Kui Wang" w:date="2014-02-11T15:44:00Z"/>
          <w:lang w:val="en-US"/>
        </w:rPr>
      </w:pPr>
      <w:ins w:id="1929" w:author="Ye-Kui Wang" w:date="2014-02-11T15:44:00Z">
        <w:r w:rsidRPr="00912A79">
          <w:rPr>
            <w:lang w:val="en-US"/>
          </w:rPr>
          <w:t>–</w:t>
        </w:r>
        <w:r w:rsidRPr="00912A79">
          <w:rPr>
            <w:lang w:val="en-US"/>
          </w:rPr>
          <w:tab/>
        </w:r>
        <w:r>
          <w:rPr>
            <w:lang w:val="en-US"/>
          </w:rPr>
          <w:t>There is no coded picture with nuh_layer_id equal to 0 in the bitstream.</w:t>
        </w:r>
      </w:ins>
    </w:p>
    <w:p w14:paraId="2394AFA3" w14:textId="77777777" w:rsidR="00502BBB" w:rsidRDefault="00502BBB" w:rsidP="00502BBB">
      <w:pPr>
        <w:tabs>
          <w:tab w:val="clear" w:pos="794"/>
          <w:tab w:val="left" w:pos="400"/>
        </w:tabs>
        <w:ind w:left="800" w:hanging="400"/>
        <w:rPr>
          <w:ins w:id="1930" w:author="Ye-Kui Wang" w:date="2014-02-11T15:44:00Z"/>
          <w:lang w:val="en-US"/>
        </w:rPr>
      </w:pPr>
      <w:ins w:id="1931" w:author="Ye-Kui Wang" w:date="2014-02-11T15:44:00Z">
        <w:r w:rsidRPr="00912A79">
          <w:rPr>
            <w:lang w:val="en-US"/>
          </w:rPr>
          <w:t>–</w:t>
        </w:r>
        <w:r w:rsidRPr="00912A79">
          <w:rPr>
            <w:lang w:val="en-US"/>
          </w:rPr>
          <w:tab/>
        </w:r>
        <w:r>
          <w:rPr>
            <w:lang w:val="en-US"/>
          </w:rPr>
          <w:t>The size of the sub-DPB for the layer with nuh_layer_id equal to 0 is set equal to 1.</w:t>
        </w:r>
      </w:ins>
    </w:p>
    <w:p w14:paraId="1A22D410" w14:textId="76155C5F" w:rsidR="00502BBB" w:rsidDel="00403680" w:rsidRDefault="00502BBB" w:rsidP="00502BBB">
      <w:pPr>
        <w:tabs>
          <w:tab w:val="clear" w:pos="794"/>
          <w:tab w:val="left" w:pos="400"/>
        </w:tabs>
        <w:ind w:left="800" w:hanging="400"/>
        <w:rPr>
          <w:ins w:id="1932" w:author="Ye-Kui Wang" w:date="2014-02-11T15:44:00Z"/>
          <w:del w:id="1933" w:author="Sachin Deshpande" w:date="2014-02-20T17:33:00Z"/>
          <w:lang w:val="en-US"/>
        </w:rPr>
      </w:pPr>
      <w:commentRangeStart w:id="1934"/>
      <w:ins w:id="1935" w:author="Ye-Kui Wang" w:date="2014-02-11T15:44:00Z">
        <w:del w:id="1936" w:author="Sachin Deshpande" w:date="2014-02-20T17:33:00Z">
          <w:r w:rsidRPr="00912A79" w:rsidDel="00403680">
            <w:rPr>
              <w:lang w:val="en-US"/>
            </w:rPr>
            <w:delText>–</w:delText>
          </w:r>
          <w:r w:rsidRPr="00912A79" w:rsidDel="00403680">
            <w:rPr>
              <w:lang w:val="en-US"/>
            </w:rPr>
            <w:tab/>
          </w:r>
          <w:r w:rsidDel="00403680">
            <w:rPr>
              <w:lang w:val="en-US"/>
            </w:rPr>
            <w:delText xml:space="preserve">The values of </w:delText>
          </w:r>
          <w:r w:rsidRPr="00983CFA" w:rsidDel="00403680">
            <w:rPr>
              <w:lang w:val="en-US"/>
            </w:rPr>
            <w:delText xml:space="preserve">pic_width_in_luma_samples, pic_height_in_luma_samples, </w:delText>
          </w:r>
          <w:r w:rsidRPr="00983CFA" w:rsidDel="00403680">
            <w:rPr>
              <w:lang w:val="en-US" w:eastAsia="ko-KR"/>
            </w:rPr>
            <w:delText xml:space="preserve">chroma_format_idc, separate_colour_plane_flag, </w:delText>
          </w:r>
          <w:r w:rsidRPr="00983CFA" w:rsidDel="00403680">
            <w:rPr>
              <w:lang w:val="en-US"/>
            </w:rPr>
            <w:delText>bit_depth_luma_minus8, and bit_depth_chroma_minus8</w:delText>
          </w:r>
          <w:r w:rsidDel="00403680">
            <w:rPr>
              <w:lang w:val="en-US"/>
            </w:rPr>
            <w:delText xml:space="preserve"> for decoded pictures with nuh_layer_id equal to 0 are </w:delText>
          </w:r>
        </w:del>
      </w:ins>
      <w:ins w:id="1937" w:author="Ye-Kui Wang" w:date="2014-02-11T15:46:00Z">
        <w:del w:id="1938" w:author="Sachin Deshpande" w:date="2014-02-20T17:33:00Z">
          <w:r w:rsidDel="00403680">
            <w:rPr>
              <w:lang w:val="en-US"/>
            </w:rPr>
            <w:delText>set equal to</w:delText>
          </w:r>
        </w:del>
      </w:ins>
      <w:ins w:id="1939" w:author="Ye-Kui Wang" w:date="2014-02-11T15:47:00Z">
        <w:del w:id="1940" w:author="Sachin Deshpande" w:date="2014-02-20T17:33:00Z">
          <w:r w:rsidDel="00403680">
            <w:rPr>
              <w:lang w:val="en-US"/>
            </w:rPr>
            <w:delText xml:space="preserve"> the values of </w:delText>
          </w:r>
          <w:r w:rsidRPr="00983CFA" w:rsidDel="00403680">
            <w:rPr>
              <w:lang w:val="en-US"/>
            </w:rPr>
            <w:delText>pic_width</w:delText>
          </w:r>
          <w:r w:rsidDel="00403680">
            <w:rPr>
              <w:lang w:val="en-US"/>
            </w:rPr>
            <w:delText>_vps</w:delText>
          </w:r>
          <w:r w:rsidRPr="00983CFA" w:rsidDel="00403680">
            <w:rPr>
              <w:lang w:val="en-US"/>
            </w:rPr>
            <w:delText>_in_luma_samples, pic_height</w:delText>
          </w:r>
          <w:r w:rsidDel="00403680">
            <w:rPr>
              <w:lang w:val="en-US"/>
            </w:rPr>
            <w:delText>_vps</w:delText>
          </w:r>
          <w:r w:rsidRPr="00983CFA" w:rsidDel="00403680">
            <w:rPr>
              <w:lang w:val="en-US"/>
            </w:rPr>
            <w:delText xml:space="preserve">_in_luma_samples, </w:delText>
          </w:r>
          <w:r w:rsidRPr="00983CFA" w:rsidDel="00403680">
            <w:rPr>
              <w:lang w:val="en-US" w:eastAsia="ko-KR"/>
            </w:rPr>
            <w:delText>chroma_format</w:delText>
          </w:r>
          <w:r w:rsidDel="00403680">
            <w:rPr>
              <w:lang w:val="en-US" w:eastAsia="ko-KR"/>
            </w:rPr>
            <w:delText>_vps</w:delText>
          </w:r>
          <w:r w:rsidRPr="00983CFA" w:rsidDel="00403680">
            <w:rPr>
              <w:lang w:val="en-US" w:eastAsia="ko-KR"/>
            </w:rPr>
            <w:delText>_idc, separate_colour_plane</w:delText>
          </w:r>
          <w:r w:rsidDel="00403680">
            <w:rPr>
              <w:lang w:val="en-US" w:eastAsia="ko-KR"/>
            </w:rPr>
            <w:delText>_vps</w:delText>
          </w:r>
          <w:r w:rsidRPr="00983CFA" w:rsidDel="00403680">
            <w:rPr>
              <w:lang w:val="en-US" w:eastAsia="ko-KR"/>
            </w:rPr>
            <w:delText xml:space="preserve">_flag, </w:delText>
          </w:r>
          <w:r w:rsidRPr="00983CFA" w:rsidDel="00403680">
            <w:rPr>
              <w:lang w:val="en-US"/>
            </w:rPr>
            <w:delText>bit_depth</w:delText>
          </w:r>
          <w:r w:rsidDel="00403680">
            <w:rPr>
              <w:lang w:val="en-US"/>
            </w:rPr>
            <w:delText>_vps</w:delText>
          </w:r>
          <w:r w:rsidRPr="00983CFA" w:rsidDel="00403680">
            <w:rPr>
              <w:lang w:val="en-US"/>
            </w:rPr>
            <w:delText>_luma_minus8, and bit_depth</w:delText>
          </w:r>
        </w:del>
      </w:ins>
      <w:ins w:id="1941" w:author="Ye-Kui Wang" w:date="2014-02-11T15:48:00Z">
        <w:del w:id="1942" w:author="Sachin Deshpande" w:date="2014-02-20T17:33:00Z">
          <w:r w:rsidDel="00403680">
            <w:rPr>
              <w:lang w:val="en-US"/>
            </w:rPr>
            <w:delText>_vps</w:delText>
          </w:r>
        </w:del>
      </w:ins>
      <w:ins w:id="1943" w:author="Ye-Kui Wang" w:date="2014-02-11T15:47:00Z">
        <w:del w:id="1944" w:author="Sachin Deshpande" w:date="2014-02-20T17:33:00Z">
          <w:r w:rsidRPr="00983CFA" w:rsidDel="00403680">
            <w:rPr>
              <w:lang w:val="en-US"/>
            </w:rPr>
            <w:delText>_chroma_minus8</w:delText>
          </w:r>
        </w:del>
      </w:ins>
      <w:ins w:id="1945" w:author="Ye-Kui Wang" w:date="2014-02-11T15:48:00Z">
        <w:del w:id="1946" w:author="Sachin Deshpande" w:date="2014-02-20T17:33:00Z">
          <w:r w:rsidDel="00403680">
            <w:rPr>
              <w:lang w:val="en-US"/>
            </w:rPr>
            <w:delText xml:space="preserve">, respectively, of </w:delText>
          </w:r>
        </w:del>
      </w:ins>
      <w:ins w:id="1947" w:author="Ye-Kui Wang" w:date="2014-02-11T15:50:00Z">
        <w:del w:id="1948" w:author="Sachin Deshpande" w:date="2014-02-20T17:33:00Z">
          <w:r w:rsidRPr="00564A49" w:rsidDel="00403680">
            <w:rPr>
              <w:lang w:eastAsia="ko-KR"/>
            </w:rPr>
            <w:delText>the vps_rep_format_idx[ </w:delText>
          </w:r>
          <w:r w:rsidDel="00403680">
            <w:rPr>
              <w:lang w:eastAsia="ko-KR"/>
            </w:rPr>
            <w:delText>0</w:delText>
          </w:r>
          <w:r w:rsidRPr="00564A49" w:rsidDel="00403680">
            <w:rPr>
              <w:lang w:eastAsia="ko-KR"/>
            </w:rPr>
            <w:delText> ]-th rep_format( ) syntax structure in the active VPS</w:delText>
          </w:r>
        </w:del>
      </w:ins>
      <w:ins w:id="1949" w:author="Ye-Kui Wang" w:date="2014-02-11T15:44:00Z">
        <w:del w:id="1950" w:author="Sachin Deshpande" w:date="2014-02-20T17:33:00Z">
          <w:r w:rsidDel="00403680">
            <w:rPr>
              <w:lang w:val="en-US"/>
            </w:rPr>
            <w:delText>.</w:delText>
          </w:r>
        </w:del>
      </w:ins>
      <w:commentRangeEnd w:id="1934"/>
      <w:r w:rsidR="00403680">
        <w:rPr>
          <w:rStyle w:val="CommentReference"/>
        </w:rPr>
        <w:commentReference w:id="1934"/>
      </w:r>
    </w:p>
    <w:p w14:paraId="452E271B" w14:textId="77777777" w:rsidR="00C107A8" w:rsidRDefault="00CA6A98" w:rsidP="00CA6A98">
      <w:pPr>
        <w:tabs>
          <w:tab w:val="clear" w:pos="794"/>
          <w:tab w:val="left" w:pos="400"/>
        </w:tabs>
        <w:ind w:left="800" w:hanging="400"/>
        <w:rPr>
          <w:ins w:id="1951" w:author="Ye-Kui Wang" w:date="2014-02-11T17:36:00Z"/>
          <w:lang w:val="en-US"/>
        </w:rPr>
      </w:pPr>
      <w:ins w:id="1952" w:author="Ye-Kui Wang" w:date="2014-02-11T17:19:00Z">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a flag BaseLayerPicOutputFlag for each access unit.</w:t>
        </w:r>
      </w:ins>
    </w:p>
    <w:p w14:paraId="169F009E" w14:textId="77777777" w:rsidR="00C107A8" w:rsidRPr="00564A49" w:rsidRDefault="00C107A8" w:rsidP="00C107A8">
      <w:pPr>
        <w:pStyle w:val="Note1CharCharCharCharCharChar"/>
        <w:ind w:left="1191"/>
        <w:rPr>
          <w:ins w:id="1953" w:author="Ye-Kui Wang" w:date="2014-02-11T17:36:00Z"/>
          <w:lang w:val="en-US"/>
        </w:rPr>
      </w:pPr>
      <w:ins w:id="1954" w:author="Ye-Kui Wang" w:date="2014-02-11T17:36:00Z">
        <w:r w:rsidRPr="00564A49">
          <w:rPr>
            <w:lang w:val="en-US"/>
          </w:rPr>
          <w:t>NOTE – Th</w:t>
        </w:r>
        <w:r>
          <w:rPr>
            <w:lang w:val="en-US"/>
          </w:rPr>
          <w:t>e BaseLayerOutputFlag and, when present, BaseLayerPicOutputFlag for each access unit</w:t>
        </w:r>
      </w:ins>
      <w:ins w:id="1955" w:author="Ye-Kui Wang" w:date="2014-02-11T17:37:00Z">
        <w:r>
          <w:rPr>
            <w:lang w:val="en-US"/>
          </w:rPr>
          <w:t>, are to be sent</w:t>
        </w:r>
      </w:ins>
      <w:ins w:id="1956" w:author="Ye-Kui Wang" w:date="2014-02-11T17:38:00Z">
        <w:r>
          <w:rPr>
            <w:lang w:val="en-US"/>
          </w:rPr>
          <w:t xml:space="preserve"> by an external means</w:t>
        </w:r>
      </w:ins>
      <w:ins w:id="1957" w:author="Ye-Kui Wang" w:date="2014-02-11T17:37:00Z">
        <w:r>
          <w:rPr>
            <w:lang w:val="en-US"/>
          </w:rPr>
          <w:t xml:space="preserve"> to the base layer decoder for controlling the output of base layer decoded pictures.</w:t>
        </w:r>
      </w:ins>
    </w:p>
    <w:p w14:paraId="6CE75DA6" w14:textId="77777777" w:rsidR="00CA6A98" w:rsidRDefault="00CA6A98" w:rsidP="00C107A8">
      <w:pPr>
        <w:tabs>
          <w:tab w:val="clear" w:pos="794"/>
          <w:tab w:val="left" w:pos="400"/>
        </w:tabs>
        <w:ind w:left="1200" w:hanging="400"/>
        <w:rPr>
          <w:ins w:id="1958" w:author="Ye-Kui Wang" w:date="2014-02-11T17:19:00Z"/>
          <w:lang w:val="en-US"/>
        </w:rPr>
      </w:pPr>
      <w:ins w:id="1959" w:author="Ye-Kui Wang" w:date="2014-02-11T17:19:00Z">
        <w:r>
          <w:rPr>
            <w:lang w:val="en-US"/>
          </w:rPr>
          <w:t>The following applies:</w:t>
        </w:r>
      </w:ins>
    </w:p>
    <w:p w14:paraId="0300A89D" w14:textId="77777777" w:rsidR="00CA6A98" w:rsidRDefault="00CA6A98" w:rsidP="00CA6A98">
      <w:pPr>
        <w:tabs>
          <w:tab w:val="clear" w:pos="794"/>
          <w:tab w:val="left" w:pos="400"/>
        </w:tabs>
        <w:ind w:left="1200" w:hanging="400"/>
        <w:rPr>
          <w:ins w:id="1960" w:author="Ye-Kui Wang" w:date="2014-02-11T17:19:00Z"/>
          <w:lang w:val="en-US"/>
        </w:rPr>
      </w:pPr>
      <w:ins w:id="1961" w:author="Ye-Kui Wang" w:date="2014-02-11T17:19:00Z">
        <w:r w:rsidRPr="00912A79">
          <w:rPr>
            <w:lang w:val="en-US"/>
          </w:rPr>
          <w:t>–</w:t>
        </w:r>
        <w:r w:rsidRPr="00912A79">
          <w:rPr>
            <w:lang w:val="en-US"/>
          </w:rPr>
          <w:tab/>
        </w:r>
        <w:r>
          <w:rPr>
            <w:lang w:val="en-US"/>
          </w:rPr>
          <w:t>BaseLayerOutputFlag is derived as follows:</w:t>
        </w:r>
      </w:ins>
    </w:p>
    <w:p w14:paraId="4B513386" w14:textId="77777777"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ins w:id="1962" w:author="Ye-Kui Wang" w:date="2014-02-11T17:19:00Z"/>
          <w:sz w:val="20"/>
          <w:lang w:val="en-US"/>
        </w:rPr>
      </w:pPr>
      <w:ins w:id="1963" w:author="Ye-Kui Wang" w:date="2014-02-11T17:19:00Z">
        <w:r w:rsidRPr="00AD2983">
          <w:rPr>
            <w:sz w:val="20"/>
            <w:lang w:val="en-US"/>
          </w:rPr>
          <w:t xml:space="preserve">BaseLayerOutputFlag </w:t>
        </w:r>
        <w:r>
          <w:rPr>
            <w:sz w:val="20"/>
            <w:lang w:val="en-US"/>
          </w:rPr>
          <w:t xml:space="preserve">= ( </w:t>
        </w:r>
        <w:r w:rsidRPr="00AD2983">
          <w:rPr>
            <w:sz w:val="20"/>
            <w:lang w:val="en-US"/>
          </w:rPr>
          <w:t>TargetOptLayerIdList[</w:t>
        </w:r>
        <w:r>
          <w:rPr>
            <w:sz w:val="20"/>
            <w:lang w:val="en-US"/>
          </w:rPr>
          <w:t> 0 </w:t>
        </w:r>
        <w:r w:rsidRPr="00AD2983">
          <w:rPr>
            <w:sz w:val="20"/>
            <w:lang w:val="en-US"/>
          </w:rPr>
          <w:t>]</w:t>
        </w:r>
        <w:r>
          <w:rPr>
            <w:sz w:val="20"/>
            <w:lang w:val="en-US"/>
          </w:rPr>
          <w:t xml:space="preserve">  = =  0 )</w:t>
        </w:r>
      </w:ins>
    </w:p>
    <w:p w14:paraId="05328722" w14:textId="77777777" w:rsidR="00CA6A98" w:rsidRDefault="00CA6A98" w:rsidP="00DD17A0">
      <w:pPr>
        <w:tabs>
          <w:tab w:val="clear" w:pos="794"/>
          <w:tab w:val="left" w:pos="400"/>
        </w:tabs>
        <w:ind w:left="1191"/>
        <w:rPr>
          <w:ins w:id="1964" w:author="Ye-Kui Wang" w:date="2014-02-11T17:19:00Z"/>
          <w:lang w:val="en-US"/>
        </w:rPr>
      </w:pPr>
      <w:ins w:id="1965" w:author="Ye-Kui Wang" w:date="2014-02-11T17:19:00Z">
        <w:r>
          <w:rPr>
            <w:lang w:val="en-US"/>
          </w:rPr>
          <w:t>BaseLayerOutputFlag equal to 1 specifies that the base layer is a target output layer. BaseLayerOutputFlag equal to 0 specifies that the base layer is a not target output layer.</w:t>
        </w:r>
      </w:ins>
    </w:p>
    <w:p w14:paraId="7E76D999" w14:textId="77777777" w:rsidR="00676828" w:rsidRDefault="00CA6A98" w:rsidP="00CA6A98">
      <w:pPr>
        <w:tabs>
          <w:tab w:val="clear" w:pos="794"/>
          <w:tab w:val="left" w:pos="400"/>
        </w:tabs>
        <w:ind w:left="1200" w:hanging="400"/>
        <w:rPr>
          <w:ins w:id="1966" w:author="Ye-Kui Wang" w:date="2014-02-11T17:32:00Z"/>
          <w:lang w:val="en-US"/>
        </w:rPr>
      </w:pPr>
      <w:ins w:id="1967" w:author="Ye-Kui Wang" w:date="2014-02-11T17:19:00Z">
        <w:r w:rsidRPr="00912A79">
          <w:rPr>
            <w:lang w:val="en-US"/>
          </w:rPr>
          <w:t>–</w:t>
        </w:r>
        <w:r w:rsidRPr="00912A79">
          <w:rPr>
            <w:lang w:val="en-US"/>
          </w:rPr>
          <w:tab/>
        </w:r>
        <w:r>
          <w:rPr>
            <w:lang w:val="en-US"/>
          </w:rPr>
          <w:t xml:space="preserve">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for each access unit, BaseLayerPicOutputFlag is derived as follows:</w:t>
        </w:r>
      </w:ins>
    </w:p>
    <w:p w14:paraId="3086AFE7" w14:textId="77777777"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ins w:id="1968" w:author="Ye-Kui Wang" w:date="2014-02-11T17:28:00Z"/>
          <w:sz w:val="20"/>
          <w:lang w:val="en-US"/>
        </w:rPr>
      </w:pPr>
      <w:ins w:id="1969" w:author="Ye-Kui Wang" w:date="2014-02-11T17:23:00Z">
        <w:r w:rsidRPr="00676828">
          <w:rPr>
            <w:sz w:val="20"/>
            <w:lang w:val="en-US"/>
          </w:rPr>
          <w:lastRenderedPageBreak/>
          <w:t>if</w:t>
        </w:r>
      </w:ins>
      <w:ins w:id="1970" w:author="Ye-Kui Wang" w:date="2014-02-11T17:33:00Z">
        <w:r w:rsidR="00676828">
          <w:rPr>
            <w:sz w:val="20"/>
            <w:lang w:val="en-US"/>
          </w:rPr>
          <w:t>(</w:t>
        </w:r>
      </w:ins>
      <w:ins w:id="1971" w:author="Ye-Kui Wang" w:date="2014-02-11T17:23:00Z">
        <w:r w:rsidRPr="00676828">
          <w:rPr>
            <w:sz w:val="20"/>
            <w:lang w:val="en-US"/>
          </w:rPr>
          <w:t xml:space="preserve"> the base layer is a </w:t>
        </w:r>
      </w:ins>
      <w:ins w:id="1972" w:author="Ye-Kui Wang" w:date="2014-02-11T17:24:00Z">
        <w:r w:rsidRPr="00676828">
          <w:rPr>
            <w:sz w:val="20"/>
            <w:lang w:val="en-US"/>
          </w:rPr>
          <w:t>direct or indirect reference layer of the target output layer</w:t>
        </w:r>
      </w:ins>
      <w:ins w:id="1973" w:author="Ye-Kui Wang" w:date="2014-02-11T17:25:00Z">
        <w:r w:rsidRPr="00676828">
          <w:rPr>
            <w:sz w:val="20"/>
            <w:lang w:val="en-US"/>
          </w:rPr>
          <w:t>, the access unit does not contain a picture at the target output layer</w:t>
        </w:r>
      </w:ins>
      <w:ins w:id="1974" w:author="Ye-Kui Wang" w:date="2014-02-11T17:26:00Z">
        <w:r w:rsidRPr="00676828">
          <w:rPr>
            <w:sz w:val="20"/>
            <w:lang w:val="en-US"/>
          </w:rPr>
          <w:t xml:space="preserve"> and does not contain a picture at any other direct or indirect reference layer of the target output layer</w:t>
        </w:r>
      </w:ins>
      <w:ins w:id="1975" w:author="Ye-Kui Wang" w:date="2014-02-11T17:33:00Z">
        <w:r w:rsidR="00676828">
          <w:rPr>
            <w:sz w:val="20"/>
            <w:lang w:val="en-US"/>
          </w:rPr>
          <w:t>)</w:t>
        </w:r>
        <w:r w:rsidR="00676828">
          <w:rPr>
            <w:sz w:val="20"/>
            <w:lang w:val="en-US"/>
          </w:rPr>
          <w:br/>
        </w:r>
        <w:r w:rsidR="00676828">
          <w:rPr>
            <w:sz w:val="20"/>
            <w:lang w:val="en-US"/>
          </w:rPr>
          <w:tab/>
        </w:r>
      </w:ins>
      <w:ins w:id="1976" w:author="Ye-Kui Wang" w:date="2014-02-11T17:27:00Z">
        <w:r w:rsidRPr="00676828">
          <w:rPr>
            <w:sz w:val="20"/>
            <w:lang w:val="en-US"/>
          </w:rPr>
          <w:t xml:space="preserve">BaseLayerPicOutputFlag </w:t>
        </w:r>
      </w:ins>
      <w:ins w:id="1977" w:author="Ye-Kui Wang" w:date="2014-02-11T17:33:00Z">
        <w:r w:rsidR="00676828">
          <w:rPr>
            <w:sz w:val="20"/>
            <w:lang w:val="en-US"/>
          </w:rPr>
          <w:t xml:space="preserve">= </w:t>
        </w:r>
      </w:ins>
      <w:ins w:id="1978" w:author="Ye-Kui Wang" w:date="2014-02-11T17:27:00Z">
        <w:r w:rsidRPr="00676828">
          <w:rPr>
            <w:sz w:val="20"/>
            <w:lang w:val="en-US"/>
          </w:rPr>
          <w:t>1</w:t>
        </w:r>
      </w:ins>
      <w:ins w:id="1979" w:author="Ye-Kui Wang" w:date="2014-02-11T17:33:00Z">
        <w:r w:rsidR="00676828">
          <w:rPr>
            <w:sz w:val="20"/>
            <w:lang w:val="en-US"/>
          </w:rPr>
          <w:br/>
          <w:t>else</w:t>
        </w:r>
        <w:r w:rsidR="00676828">
          <w:rPr>
            <w:sz w:val="20"/>
            <w:lang w:val="en-US"/>
          </w:rPr>
          <w:br/>
        </w:r>
        <w:r w:rsidR="00676828">
          <w:rPr>
            <w:sz w:val="20"/>
            <w:lang w:val="en-US"/>
          </w:rPr>
          <w:tab/>
        </w:r>
      </w:ins>
      <w:ins w:id="1980" w:author="Ye-Kui Wang" w:date="2014-02-11T17:27:00Z">
        <w:r w:rsidRPr="00676828">
          <w:rPr>
            <w:sz w:val="20"/>
            <w:lang w:val="en-US"/>
          </w:rPr>
          <w:t>BaseLayerPicOutputFlag</w:t>
        </w:r>
      </w:ins>
      <w:ins w:id="1981" w:author="Ye-Kui Wang" w:date="2014-02-11T17:28:00Z">
        <w:r w:rsidRPr="00676828">
          <w:rPr>
            <w:sz w:val="20"/>
            <w:lang w:val="en-US"/>
          </w:rPr>
          <w:t xml:space="preserve"> </w:t>
        </w:r>
      </w:ins>
      <w:ins w:id="1982" w:author="Ye-Kui Wang" w:date="2014-02-11T17:34:00Z">
        <w:r w:rsidR="00676828">
          <w:rPr>
            <w:sz w:val="20"/>
            <w:lang w:val="en-US"/>
          </w:rPr>
          <w:t>= 0</w:t>
        </w:r>
      </w:ins>
    </w:p>
    <w:p w14:paraId="3A170B5B" w14:textId="77777777" w:rsidR="00DD17A0" w:rsidRDefault="00DD17A0" w:rsidP="00DD17A0">
      <w:pPr>
        <w:tabs>
          <w:tab w:val="clear" w:pos="794"/>
          <w:tab w:val="left" w:pos="400"/>
        </w:tabs>
        <w:ind w:left="1191"/>
        <w:rPr>
          <w:ins w:id="1983" w:author="Ye-Kui Wang" w:date="2014-02-11T17:28:00Z"/>
          <w:lang w:val="en-US"/>
        </w:rPr>
      </w:pPr>
      <w:ins w:id="1984" w:author="Ye-Kui Wang" w:date="2014-02-11T17:28:00Z">
        <w:r>
          <w:rPr>
            <w:lang w:val="en-US"/>
          </w:rPr>
          <w:t xml:space="preserve">BaseLayerPicOutputFlag equal to 1 for an access unit specifies that the base layer picture of the access unit </w:t>
        </w:r>
      </w:ins>
      <w:ins w:id="1985" w:author="Ye-Kui Wang" w:date="2014-02-11T17:29:00Z">
        <w:r>
          <w:rPr>
            <w:lang w:val="en-US"/>
          </w:rPr>
          <w:t>is</w:t>
        </w:r>
      </w:ins>
      <w:ins w:id="1986" w:author="Ye-Kui Wang" w:date="2014-02-11T17:28:00Z">
        <w:r>
          <w:rPr>
            <w:lang w:val="en-US"/>
          </w:rPr>
          <w:t xml:space="preserve"> output. </w:t>
        </w:r>
      </w:ins>
      <w:ins w:id="1987" w:author="Ye-Kui Wang" w:date="2014-02-11T17:29:00Z">
        <w:r>
          <w:rPr>
            <w:lang w:val="en-US"/>
          </w:rPr>
          <w:t>BaseLayerPicOutputFlag equal to 0 for an access unit specifies that the base layer picture of the access unit is not output.</w:t>
        </w:r>
      </w:ins>
    </w:p>
    <w:p w14:paraId="211B851E" w14:textId="77777777" w:rsidR="00502BBB" w:rsidRDefault="00502BBB" w:rsidP="00502BBB">
      <w:pPr>
        <w:tabs>
          <w:tab w:val="clear" w:pos="794"/>
          <w:tab w:val="left" w:pos="400"/>
        </w:tabs>
        <w:ind w:left="800" w:hanging="400"/>
        <w:rPr>
          <w:ins w:id="1988" w:author="Ye-Kui Wang" w:date="2014-02-11T15:44:00Z"/>
          <w:lang w:val="en-US"/>
        </w:rPr>
      </w:pPr>
      <w:ins w:id="1989" w:author="Ye-Kui Wang" w:date="2014-02-11T15:44:00Z">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ins>
    </w:p>
    <w:p w14:paraId="37CE8852" w14:textId="77777777" w:rsidR="00502BBB" w:rsidRDefault="00502BBB" w:rsidP="00502BBB">
      <w:pPr>
        <w:tabs>
          <w:tab w:val="clear" w:pos="794"/>
          <w:tab w:val="left" w:pos="400"/>
        </w:tabs>
        <w:ind w:left="1200" w:hanging="400"/>
        <w:rPr>
          <w:ins w:id="1990" w:author="Ye-Kui Wang" w:date="2014-02-11T15:44:00Z"/>
          <w:lang w:val="en-US"/>
        </w:rPr>
      </w:pPr>
      <w:ins w:id="1991" w:author="Ye-Kui Wang" w:date="2014-02-11T15:44:00Z">
        <w:r w:rsidRPr="00912A79">
          <w:rPr>
            <w:lang w:val="en-US"/>
          </w:rPr>
          <w:t>–</w:t>
        </w:r>
        <w:r w:rsidRPr="00912A79">
          <w:rPr>
            <w:lang w:val="en-US"/>
          </w:rPr>
          <w:tab/>
        </w:r>
        <w:r>
          <w:rPr>
            <w:lang w:val="en-US"/>
          </w:rPr>
          <w:t>The following information of the picture with nuh_layer_id equal to 0 for the access unit is provided by external means:</w:t>
        </w:r>
      </w:ins>
    </w:p>
    <w:p w14:paraId="0DE6EA49" w14:textId="65F54463" w:rsidR="00FF6386" w:rsidRDefault="00502BBB" w:rsidP="00FF6386">
      <w:pPr>
        <w:tabs>
          <w:tab w:val="clear" w:pos="794"/>
          <w:tab w:val="left" w:pos="400"/>
        </w:tabs>
        <w:ind w:left="1591" w:hanging="400"/>
        <w:rPr>
          <w:ins w:id="1992" w:author="Sachin Deshpande" w:date="2014-02-20T17:34:00Z"/>
          <w:lang w:val="en-US"/>
        </w:rPr>
      </w:pPr>
      <w:ins w:id="1993" w:author="Ye-Kui Wang" w:date="2014-02-11T15:44:00Z">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ins>
    </w:p>
    <w:p w14:paraId="097C404B" w14:textId="77777777" w:rsidR="00FF6386" w:rsidRDefault="00FF6386" w:rsidP="00FF6386">
      <w:pPr>
        <w:tabs>
          <w:tab w:val="clear" w:pos="794"/>
          <w:tab w:val="left" w:pos="400"/>
        </w:tabs>
        <w:ind w:left="1591" w:hanging="400"/>
        <w:rPr>
          <w:ins w:id="1994" w:author="Sachin Deshpande" w:date="2014-02-20T17:34:00Z"/>
          <w:lang w:val="en-US"/>
        </w:rPr>
      </w:pPr>
      <w:ins w:id="1995" w:author="Sachin Deshpande" w:date="2014-02-20T17:34:00Z">
        <w:r w:rsidRPr="00912A79">
          <w:rPr>
            <w:lang w:val="en-US"/>
          </w:rPr>
          <w:t>–</w:t>
        </w:r>
        <w:r w:rsidRPr="00912A79">
          <w:rPr>
            <w:lang w:val="en-US"/>
          </w:rPr>
          <w:tab/>
        </w:r>
        <w:commentRangeStart w:id="1996"/>
        <w:r>
          <w:rPr>
            <w:lang w:val="en-US"/>
          </w:rPr>
          <w:t>The value of the variable BlRepFormatIdx which specifies an index into the list of rep_format() syntax structures in the VPS of the rep_format() structure that applies to the  decoded picture with nuh_layer_id equal to 0.</w:t>
        </w:r>
      </w:ins>
    </w:p>
    <w:p w14:paraId="7EBB361D" w14:textId="77777777" w:rsidR="00FF6386" w:rsidRPr="00A45D66" w:rsidRDefault="00FF6386" w:rsidP="00FF6386">
      <w:pPr>
        <w:tabs>
          <w:tab w:val="clear" w:pos="794"/>
          <w:tab w:val="left" w:pos="400"/>
        </w:tabs>
        <w:ind w:left="1988" w:hanging="400"/>
        <w:rPr>
          <w:ins w:id="1997" w:author="Sachin Deshpande" w:date="2014-02-20T17:34:00Z"/>
          <w:lang w:val="en-US"/>
        </w:rPr>
      </w:pPr>
      <w:ins w:id="1998" w:author="Sachin Deshpande" w:date="2014-02-20T17:34:00Z">
        <w:r w:rsidRPr="00912A79">
          <w:rPr>
            <w:lang w:val="en-US"/>
          </w:rPr>
          <w:t>–</w:t>
        </w:r>
        <w:r w:rsidRPr="00912A79">
          <w:rPr>
            <w:lang w:val="en-US"/>
          </w:rPr>
          <w:tab/>
        </w:r>
        <w:r>
          <w:rPr>
            <w:lang w:val="en-US"/>
          </w:rPr>
          <w:tab/>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set equal to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r>
          <w:rPr>
            <w:lang w:val="en-US"/>
          </w:rPr>
          <w:t>_vps</w:t>
        </w:r>
        <w:r w:rsidRPr="00983CFA">
          <w:rPr>
            <w:lang w:val="en-US"/>
          </w:rPr>
          <w:t>_chroma_minus8</w:t>
        </w:r>
        <w:r>
          <w:rPr>
            <w:lang w:val="en-US"/>
          </w:rPr>
          <w:t xml:space="preserve">, respectively, of </w:t>
        </w:r>
        <w:r w:rsidRPr="00564A49">
          <w:rPr>
            <w:lang w:eastAsia="ko-KR"/>
          </w:rPr>
          <w:t xml:space="preserve">the </w:t>
        </w:r>
        <w:r>
          <w:rPr>
            <w:lang w:eastAsia="ko-KR"/>
          </w:rPr>
          <w:t xml:space="preserve">BlRepFormatIdx’th </w:t>
        </w:r>
        <w:r w:rsidRPr="00564A49">
          <w:rPr>
            <w:lang w:eastAsia="ko-KR"/>
          </w:rPr>
          <w:t>rep_format( ) syntax structure in the active VPS</w:t>
        </w:r>
        <w:r>
          <w:rPr>
            <w:lang w:val="en-US"/>
          </w:rPr>
          <w:t>.</w:t>
        </w:r>
      </w:ins>
      <w:commentRangeEnd w:id="1996"/>
      <w:ins w:id="1999" w:author="Sachin Deshpande" w:date="2014-02-20T17:38:00Z">
        <w:r w:rsidR="002C5C97">
          <w:rPr>
            <w:rStyle w:val="CommentReference"/>
          </w:rPr>
          <w:commentReference w:id="1996"/>
        </w:r>
      </w:ins>
    </w:p>
    <w:p w14:paraId="6AFC70EE" w14:textId="77777777" w:rsidR="00FF6386" w:rsidRPr="00A45D66" w:rsidRDefault="00FF6386" w:rsidP="00790603">
      <w:pPr>
        <w:tabs>
          <w:tab w:val="clear" w:pos="794"/>
          <w:tab w:val="left" w:pos="400"/>
        </w:tabs>
        <w:rPr>
          <w:ins w:id="2003" w:author="Ye-Kui Wang" w:date="2014-02-11T15:44:00Z"/>
          <w:lang w:val="en-US"/>
        </w:rPr>
      </w:pPr>
    </w:p>
    <w:p w14:paraId="70BEE008" w14:textId="77777777" w:rsidR="00502BBB" w:rsidRDefault="00502BBB" w:rsidP="00502BBB">
      <w:pPr>
        <w:tabs>
          <w:tab w:val="clear" w:pos="794"/>
          <w:tab w:val="left" w:pos="400"/>
        </w:tabs>
        <w:ind w:left="1591" w:hanging="400"/>
        <w:rPr>
          <w:ins w:id="2004" w:author="Ye-Kui Wang" w:date="2014-02-11T15:44:00Z"/>
          <w:lang w:val="en-US"/>
        </w:rPr>
      </w:pPr>
      <w:ins w:id="2005" w:author="Ye-Kui Wang" w:date="2014-02-11T15:44:00Z">
        <w:r w:rsidRPr="00912A79">
          <w:rPr>
            <w:lang w:val="en-US"/>
          </w:rPr>
          <w:t>–</w:t>
        </w:r>
        <w:r w:rsidRPr="00912A79">
          <w:rPr>
            <w:lang w:val="en-US"/>
          </w:rPr>
          <w:tab/>
        </w:r>
        <w:r>
          <w:rPr>
            <w:lang w:val="en-US"/>
          </w:rPr>
          <w:t>The value of the variable BlIrapPicFlag, and when BlIrapPicFlag is equal to 1, the value of nal_unit_type of the decoded picture</w:t>
        </w:r>
      </w:ins>
      <w:ins w:id="2006" w:author="Ye-Kui Wang" w:date="2014-02-11T15:51:00Z">
        <w:r w:rsidR="00D72970">
          <w:rPr>
            <w:lang w:val="en-US"/>
          </w:rPr>
          <w:t xml:space="preserve"> </w:t>
        </w:r>
        <w:r w:rsidR="00D72970" w:rsidRPr="00D72970">
          <w:rPr>
            <w:highlight w:val="yellow"/>
            <w:lang w:val="en-US"/>
          </w:rPr>
          <w:t xml:space="preserve">[Ed. (YK): This aspect is </w:t>
        </w:r>
      </w:ins>
      <w:ins w:id="2007" w:author="Ye-Kui Wang" w:date="2014-02-11T15:55:00Z">
        <w:r w:rsidR="00D72970">
          <w:rPr>
            <w:highlight w:val="yellow"/>
            <w:lang w:val="en-US"/>
          </w:rPr>
          <w:t xml:space="preserve">included here just as a place holder </w:t>
        </w:r>
      </w:ins>
      <w:ins w:id="2008" w:author="Ye-Kui Wang" w:date="2014-02-11T15:51:00Z">
        <w:r w:rsidR="00D72970" w:rsidRPr="00D72970">
          <w:rPr>
            <w:highlight w:val="yellow"/>
            <w:lang w:val="en-US"/>
          </w:rPr>
          <w:t>for further study</w:t>
        </w:r>
      </w:ins>
      <w:ins w:id="2009" w:author="Ye-Kui Wang" w:date="2014-02-11T15:56:00Z">
        <w:r w:rsidR="00D72970">
          <w:rPr>
            <w:highlight w:val="yellow"/>
            <w:lang w:val="en-US"/>
          </w:rPr>
          <w:t xml:space="preserve">. Issues to be studied include </w:t>
        </w:r>
      </w:ins>
      <w:ins w:id="2010" w:author="Ye-Kui Wang" w:date="2014-02-11T15:51:00Z">
        <w:r w:rsidR="00D72970" w:rsidRPr="00D72970">
          <w:rPr>
            <w:highlight w:val="yellow"/>
            <w:lang w:val="en-US"/>
          </w:rPr>
          <w:t xml:space="preserve">whether all the six </w:t>
        </w:r>
      </w:ins>
      <w:ins w:id="2011" w:author="Ye-Kui Wang" w:date="2014-02-11T15:52:00Z">
        <w:r w:rsidR="00D72970" w:rsidRPr="00D72970">
          <w:rPr>
            <w:highlight w:val="yellow"/>
            <w:lang w:val="en-US"/>
          </w:rPr>
          <w:t xml:space="preserve">specified </w:t>
        </w:r>
      </w:ins>
      <w:ins w:id="2012" w:author="Ye-Kui Wang" w:date="2014-02-11T15:51:00Z">
        <w:r w:rsidR="00D72970" w:rsidRPr="00D72970">
          <w:rPr>
            <w:highlight w:val="yellow"/>
            <w:lang w:val="en-US"/>
          </w:rPr>
          <w:t>types of IRAP NAL unit types</w:t>
        </w:r>
      </w:ins>
      <w:ins w:id="2013" w:author="Ye-Kui Wang" w:date="2014-02-11T15:52:00Z">
        <w:r w:rsidR="00D72970" w:rsidRPr="00D72970">
          <w:rPr>
            <w:highlight w:val="yellow"/>
            <w:lang w:val="en-US"/>
          </w:rPr>
          <w:t xml:space="preserve"> should be defined instead of just three</w:t>
        </w:r>
      </w:ins>
      <w:ins w:id="2014" w:author="Ye-Kui Wang" w:date="2014-02-11T15:54:00Z">
        <w:r w:rsidR="00D72970">
          <w:rPr>
            <w:highlight w:val="yellow"/>
            <w:lang w:val="en-US"/>
          </w:rPr>
          <w:t>, and whether codec specific definitions, e.g. when the base layer is AVC, are needed</w:t>
        </w:r>
      </w:ins>
      <w:ins w:id="2015" w:author="Ye-Kui Wang" w:date="2014-02-11T15:56:00Z">
        <w:r w:rsidR="00D72970">
          <w:rPr>
            <w:highlight w:val="yellow"/>
            <w:lang w:val="en-US"/>
          </w:rPr>
          <w:t>, such as defined in P0184v2_attachment</w:t>
        </w:r>
      </w:ins>
      <w:ins w:id="2016" w:author="Ye-Kui Wang" w:date="2014-02-11T15:52:00Z">
        <w:r w:rsidR="00D72970" w:rsidRPr="00D72970">
          <w:rPr>
            <w:highlight w:val="yellow"/>
            <w:lang w:val="en-US"/>
          </w:rPr>
          <w:t>.</w:t>
        </w:r>
      </w:ins>
      <w:ins w:id="2017" w:author="Ye-Kui Wang" w:date="2014-02-11T15:51:00Z">
        <w:r w:rsidR="00D72970" w:rsidRPr="00D72970">
          <w:rPr>
            <w:highlight w:val="yellow"/>
            <w:lang w:val="en-US"/>
          </w:rPr>
          <w:t>]</w:t>
        </w:r>
      </w:ins>
    </w:p>
    <w:p w14:paraId="65A579DB" w14:textId="77777777" w:rsidR="00502BBB" w:rsidRDefault="00502BBB" w:rsidP="00502BBB">
      <w:pPr>
        <w:tabs>
          <w:tab w:val="clear" w:pos="794"/>
          <w:tab w:val="left" w:pos="400"/>
        </w:tabs>
        <w:ind w:left="1988" w:hanging="400"/>
        <w:rPr>
          <w:ins w:id="2018" w:author="Ye-Kui Wang" w:date="2014-02-11T15:44:00Z"/>
          <w:lang w:val="en-US"/>
        </w:rPr>
      </w:pPr>
      <w:ins w:id="2019" w:author="Ye-Kui Wang" w:date="2014-02-11T15:44:00Z">
        <w:r w:rsidRPr="00912A79">
          <w:rPr>
            <w:lang w:val="en-US"/>
          </w:rPr>
          <w:t>–</w:t>
        </w:r>
        <w:r w:rsidRPr="00912A79">
          <w:rPr>
            <w:lang w:val="en-US"/>
          </w:rPr>
          <w:tab/>
        </w:r>
        <w:r>
          <w:rPr>
            <w:lang w:val="en-US"/>
          </w:rPr>
          <w:t xml:space="preserve">BlIrapPicFlag equal to 1 specifies that the decoded picture is an IRAP picture. </w:t>
        </w:r>
      </w:ins>
      <w:ins w:id="2020" w:author="Adarsh K. Ramasubramonian" w:date="2014-02-12T11:51:00Z">
        <w:r w:rsidR="007B5421">
          <w:rPr>
            <w:lang w:val="en-US"/>
          </w:rPr>
          <w:t>Bl</w:t>
        </w:r>
      </w:ins>
      <w:ins w:id="2021" w:author="Ye-Kui Wang" w:date="2014-02-11T15:44:00Z">
        <w:r>
          <w:rPr>
            <w:lang w:val="en-US"/>
          </w:rPr>
          <w:t xml:space="preserve">IrapPicFlag equal to </w:t>
        </w:r>
      </w:ins>
      <w:ins w:id="2022" w:author="Adarsh K. Ramasubramonian" w:date="2014-02-12T11:51:00Z">
        <w:r w:rsidR="007B5421">
          <w:rPr>
            <w:lang w:val="en-US"/>
          </w:rPr>
          <w:t>0</w:t>
        </w:r>
      </w:ins>
      <w:ins w:id="2023" w:author="Ye-Kui Wang" w:date="2014-02-11T15:44:00Z">
        <w:r>
          <w:rPr>
            <w:lang w:val="en-US"/>
          </w:rPr>
          <w:t xml:space="preserve"> specifies that the decoded picture is a non-IRAP picture.</w:t>
        </w:r>
      </w:ins>
    </w:p>
    <w:p w14:paraId="1840B694" w14:textId="77777777" w:rsidR="00502BBB" w:rsidRDefault="00502BBB" w:rsidP="00502BBB">
      <w:pPr>
        <w:tabs>
          <w:tab w:val="clear" w:pos="794"/>
          <w:tab w:val="left" w:pos="400"/>
        </w:tabs>
        <w:ind w:left="1988" w:hanging="400"/>
        <w:rPr>
          <w:ins w:id="2024" w:author="Ye-Kui Wang" w:date="2014-02-11T15:44:00Z"/>
          <w:noProof/>
          <w:lang w:eastAsia="ko-KR"/>
        </w:rPr>
      </w:pPr>
      <w:ins w:id="2025" w:author="Ye-Kui Wang" w:date="2014-02-11T15:44:00Z">
        <w:r w:rsidRPr="00912A79">
          <w:rPr>
            <w:lang w:val="en-US"/>
          </w:rPr>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ins>
    </w:p>
    <w:p w14:paraId="05A91473" w14:textId="77777777" w:rsidR="00502BBB" w:rsidRDefault="00502BBB" w:rsidP="00502BBB">
      <w:pPr>
        <w:tabs>
          <w:tab w:val="clear" w:pos="794"/>
          <w:tab w:val="left" w:pos="400"/>
        </w:tabs>
        <w:ind w:left="2385" w:hanging="400"/>
        <w:rPr>
          <w:ins w:id="2026" w:author="Ye-Kui Wang" w:date="2014-02-11T15:44:00Z"/>
          <w:lang w:val="en-US"/>
        </w:rPr>
      </w:pPr>
      <w:ins w:id="2027" w:author="Ye-Kui Wang" w:date="2014-02-11T15:44:00Z">
        <w:r w:rsidRPr="00912A79">
          <w:rPr>
            <w:lang w:val="en-US"/>
          </w:rPr>
          <w:t>–</w:t>
        </w:r>
        <w:r w:rsidRPr="00912A79">
          <w:rPr>
            <w:lang w:val="en-US"/>
          </w:rPr>
          <w:tab/>
        </w:r>
        <w:r>
          <w:rPr>
            <w:lang w:val="en-US"/>
          </w:rPr>
          <w:t xml:space="preserve">nal_unit_type equal to </w:t>
        </w:r>
        <w:r>
          <w:rPr>
            <w:noProof/>
          </w:rPr>
          <w:t>IDR_W_RADL</w:t>
        </w:r>
        <w:r>
          <w:rPr>
            <w:lang w:val="en-US"/>
          </w:rPr>
          <w:t xml:space="preserve"> specifies that the decoded picture is an IDR picture.</w:t>
        </w:r>
      </w:ins>
    </w:p>
    <w:p w14:paraId="42823A99" w14:textId="77777777" w:rsidR="00502BBB" w:rsidRPr="00A45D66" w:rsidRDefault="00502BBB" w:rsidP="00502BBB">
      <w:pPr>
        <w:tabs>
          <w:tab w:val="clear" w:pos="794"/>
          <w:tab w:val="left" w:pos="400"/>
        </w:tabs>
        <w:ind w:left="2385" w:hanging="400"/>
        <w:rPr>
          <w:ins w:id="2028" w:author="Ye-Kui Wang" w:date="2014-02-11T15:44:00Z"/>
          <w:lang w:val="en-US"/>
        </w:rPr>
      </w:pPr>
      <w:ins w:id="2029" w:author="Ye-Kui Wang" w:date="2014-02-11T15:44:00Z">
        <w:r w:rsidRPr="00912A79">
          <w:rPr>
            <w:lang w:val="en-US"/>
          </w:rPr>
          <w:t>–</w:t>
        </w:r>
        <w:r w:rsidRPr="00912A79">
          <w:rPr>
            <w:lang w:val="en-US"/>
          </w:rPr>
          <w:tab/>
        </w:r>
        <w:r>
          <w:rPr>
            <w:lang w:val="en-US"/>
          </w:rPr>
          <w:t xml:space="preserve">nal_unit_type equal to </w:t>
        </w:r>
        <w:r w:rsidRPr="0056241E">
          <w:rPr>
            <w:noProof/>
            <w:lang w:eastAsia="ko-KR"/>
          </w:rPr>
          <w:t>CRA_NUT</w:t>
        </w:r>
        <w:r>
          <w:rPr>
            <w:lang w:val="en-US"/>
          </w:rPr>
          <w:t xml:space="preserve"> specifies that the decoded picture is a CRA picture</w:t>
        </w:r>
        <w:r>
          <w:t>.</w:t>
        </w:r>
      </w:ins>
    </w:p>
    <w:p w14:paraId="190EC99D" w14:textId="77777777" w:rsidR="00502BBB" w:rsidRPr="00A45D66" w:rsidRDefault="00502BBB" w:rsidP="00502BBB">
      <w:pPr>
        <w:tabs>
          <w:tab w:val="clear" w:pos="794"/>
          <w:tab w:val="left" w:pos="400"/>
        </w:tabs>
        <w:ind w:left="2385" w:hanging="400"/>
        <w:rPr>
          <w:ins w:id="2030" w:author="Ye-Kui Wang" w:date="2014-02-11T15:44:00Z"/>
          <w:lang w:val="en-US"/>
        </w:rPr>
      </w:pPr>
      <w:ins w:id="2031" w:author="Ye-Kui Wang" w:date="2014-02-11T15:44:00Z">
        <w:r w:rsidRPr="00912A79">
          <w:rPr>
            <w:lang w:val="en-US"/>
          </w:rPr>
          <w:t>–</w:t>
        </w:r>
        <w:r w:rsidRPr="00912A79">
          <w:rPr>
            <w:lang w:val="en-US"/>
          </w:rPr>
          <w:tab/>
        </w:r>
        <w:r>
          <w:rPr>
            <w:lang w:val="en-US"/>
          </w:rPr>
          <w:t xml:space="preserve">nal_unit_type equal to </w:t>
        </w:r>
        <w:r>
          <w:rPr>
            <w:noProof/>
            <w:lang w:eastAsia="ko-KR"/>
          </w:rPr>
          <w:t>BLA_W_LP</w:t>
        </w:r>
        <w:r>
          <w:rPr>
            <w:lang w:val="en-US"/>
          </w:rPr>
          <w:t xml:space="preserve"> specifies that the decoded picture is a BLA picture</w:t>
        </w:r>
        <w:r>
          <w:t>.</w:t>
        </w:r>
      </w:ins>
    </w:p>
    <w:p w14:paraId="67595131" w14:textId="77777777" w:rsidR="00502BBB" w:rsidRDefault="00502BBB" w:rsidP="00502BBB">
      <w:pPr>
        <w:tabs>
          <w:tab w:val="clear" w:pos="794"/>
          <w:tab w:val="left" w:pos="400"/>
        </w:tabs>
        <w:ind w:left="1200" w:hanging="400"/>
        <w:rPr>
          <w:ins w:id="2032" w:author="Ye-Kui Wang" w:date="2014-02-11T15:44:00Z"/>
          <w:lang w:val="en-US"/>
        </w:rPr>
      </w:pPr>
      <w:ins w:id="2033" w:author="Ye-Kui Wang" w:date="2014-02-11T15:44:00Z">
        <w:r w:rsidRPr="00912A79">
          <w:rPr>
            <w:lang w:val="en-US"/>
          </w:rPr>
          <w:t>–</w:t>
        </w:r>
        <w:r w:rsidRPr="00912A79">
          <w:rPr>
            <w:lang w:val="en-US"/>
          </w:rPr>
          <w:tab/>
        </w:r>
        <w:r>
          <w:rPr>
            <w:lang w:val="en-US"/>
          </w:rPr>
          <w:t>The following applies for the decoded picture with nuh_layer_id equal to 0 for the access unit:</w:t>
        </w:r>
      </w:ins>
    </w:p>
    <w:p w14:paraId="688CB7BD" w14:textId="77777777" w:rsidR="00502BBB" w:rsidRPr="00A45D66" w:rsidRDefault="00502BBB" w:rsidP="00502BBB">
      <w:pPr>
        <w:tabs>
          <w:tab w:val="clear" w:pos="794"/>
          <w:tab w:val="left" w:pos="400"/>
        </w:tabs>
        <w:ind w:left="1591" w:hanging="400"/>
        <w:rPr>
          <w:ins w:id="2034" w:author="Ye-Kui Wang" w:date="2014-02-11T15:44:00Z"/>
          <w:lang w:val="en-CA"/>
        </w:rPr>
      </w:pPr>
      <w:ins w:id="2035" w:author="Ye-Kui Wang" w:date="2014-02-11T15:44:00Z">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ins>
    </w:p>
    <w:p w14:paraId="74E26ED3" w14:textId="44BB34FA" w:rsidR="00656C4C" w:rsidRDefault="00502BBB" w:rsidP="00593F18">
      <w:pPr>
        <w:tabs>
          <w:tab w:val="clear" w:pos="794"/>
          <w:tab w:val="left" w:pos="400"/>
        </w:tabs>
        <w:ind w:left="1591" w:hanging="400"/>
        <w:rPr>
          <w:ins w:id="2036" w:author="Sachin Deshpande" w:date="2014-02-20T17:23:00Z"/>
          <w:lang w:val="en-US"/>
        </w:rPr>
      </w:pPr>
      <w:ins w:id="2037" w:author="Ye-Kui Wang" w:date="2014-02-11T15:44:00Z">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Pr>
            <w:lang w:val="en-US"/>
          </w:rPr>
          <w:t>PicOrderCntVal</w:t>
        </w:r>
        <w:r w:rsidRPr="00BA0FD3">
          <w:rPr>
            <w:lang w:val="en-US"/>
          </w:rPr>
          <w:t xml:space="preserve"> of the decoded picture </w:t>
        </w:r>
        <w:r>
          <w:rPr>
            <w:lang w:val="en-US"/>
          </w:rPr>
          <w:t xml:space="preserve">with nuh_layer_id equal to 0 </w:t>
        </w:r>
        <w:r w:rsidRPr="00BA0FD3">
          <w:rPr>
            <w:lang w:val="en-US"/>
          </w:rPr>
          <w:t xml:space="preserve">is set equal to the </w:t>
        </w:r>
        <w:r>
          <w:rPr>
            <w:lang w:val="en-US"/>
          </w:rPr>
          <w:t>PicOrderCntVal</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ins>
    </w:p>
    <w:p w14:paraId="4FECC8DB" w14:textId="7C6C4F22" w:rsidR="00656C4C" w:rsidRDefault="006A40C7" w:rsidP="00656C4C">
      <w:pPr>
        <w:tabs>
          <w:tab w:val="clear" w:pos="794"/>
          <w:tab w:val="left" w:pos="400"/>
        </w:tabs>
        <w:ind w:left="1591" w:hanging="400"/>
        <w:rPr>
          <w:ins w:id="2038" w:author="Sachin Deshpande" w:date="2014-02-20T17:23:00Z"/>
          <w:lang w:val="en-US"/>
        </w:rPr>
      </w:pPr>
      <w:ins w:id="2039" w:author="Sachin Deshpande" w:date="2014-02-20T17:27:00Z">
        <w:r w:rsidRPr="00912A79">
          <w:rPr>
            <w:lang w:val="en-US"/>
          </w:rPr>
          <w:t>–</w:t>
        </w:r>
        <w:r w:rsidRPr="00912A79">
          <w:rPr>
            <w:lang w:val="en-US"/>
          </w:rPr>
          <w:tab/>
        </w:r>
      </w:ins>
      <w:commentRangeStart w:id="2040"/>
      <w:ins w:id="2041" w:author="Sachin Deshpande" w:date="2014-02-20T17:23:00Z">
        <w:r w:rsidR="00656C4C">
          <w:rPr>
            <w:lang w:val="en-US"/>
          </w:rPr>
          <w:t xml:space="preserve">Option 1: If BlIrapPicFlag is equal to 1 the TemporalId of the decoded picture with nuh_layer_id equal to 0 is set equal to 0. Otherwise (if BlIrapPicFlag is equal to 0) if the access unit has at least one picture with nuh_layer_id greater than 0, </w:t>
        </w:r>
        <w:r w:rsidR="00656C4C" w:rsidRPr="0053579F">
          <w:rPr>
            <w:lang w:val="en-US"/>
          </w:rPr>
          <w:t>TemporalId of the decoded picture with nuh_layer_id equal to 0 is set equal to the TemporalId of any picture with nuh_layer_id greater than 0 in the access unit.</w:t>
        </w:r>
      </w:ins>
    </w:p>
    <w:p w14:paraId="280B1337" w14:textId="5CEC31E3" w:rsidR="00656C4C" w:rsidRDefault="00656C4C" w:rsidP="00593F18">
      <w:pPr>
        <w:tabs>
          <w:tab w:val="clear" w:pos="794"/>
          <w:tab w:val="left" w:pos="400"/>
        </w:tabs>
        <w:ind w:left="1591" w:hanging="400"/>
        <w:rPr>
          <w:ins w:id="2042" w:author="Ye-Kui Wang" w:date="2014-02-11T15:44:00Z"/>
          <w:lang w:val="en-US"/>
        </w:rPr>
      </w:pPr>
      <w:ins w:id="2043" w:author="Sachin Deshpande" w:date="2014-02-20T17:23:00Z">
        <w:r w:rsidRPr="00912A79">
          <w:rPr>
            <w:lang w:val="en-US"/>
          </w:rPr>
          <w:lastRenderedPageBreak/>
          <w:t>–</w:t>
        </w:r>
        <w:r w:rsidRPr="00912A79">
          <w:rPr>
            <w:lang w:val="en-US"/>
          </w:rPr>
          <w:tab/>
        </w:r>
        <w:r>
          <w:rPr>
            <w:lang w:val="en-US"/>
          </w:rPr>
          <w:t xml:space="preserve">Option 2: If the access unit has at least one picture with nuh_layer_id greater than 0, </w:t>
        </w:r>
        <w:r w:rsidRPr="0053579F">
          <w:rPr>
            <w:lang w:val="en-US"/>
          </w:rPr>
          <w:t>TemporalId of the decoded picture with nuh_layer_id equal to 0 is set equal to the TemporalId of any picture with nuh_layer_id greater than 0 in the access unit.</w:t>
        </w:r>
      </w:ins>
    </w:p>
    <w:commentRangeEnd w:id="2040"/>
    <w:p w14:paraId="1BDCC104" w14:textId="77777777" w:rsidR="00502BBB" w:rsidRPr="00564A49" w:rsidRDefault="003152BB" w:rsidP="00D72970">
      <w:pPr>
        <w:tabs>
          <w:tab w:val="clear" w:pos="794"/>
          <w:tab w:val="left" w:pos="400"/>
        </w:tabs>
        <w:ind w:left="1200" w:hanging="400"/>
        <w:rPr>
          <w:lang w:val="en-US"/>
        </w:rPr>
      </w:pPr>
      <w:r>
        <w:rPr>
          <w:rStyle w:val="CommentReference"/>
        </w:rPr>
        <w:commentReference w:id="2040"/>
      </w:r>
      <w:ins w:id="2046" w:author="Ye-Kui Wang" w:date="2014-02-11T15:44:00Z">
        <w:r w:rsidR="00502BBB" w:rsidRPr="00912A79">
          <w:rPr>
            <w:lang w:val="en-US"/>
          </w:rPr>
          <w:t>–</w:t>
        </w:r>
        <w:r w:rsidR="00502BBB" w:rsidRPr="00912A79">
          <w:rPr>
            <w:lang w:val="en-US"/>
          </w:rPr>
          <w:tab/>
        </w:r>
        <w:r w:rsidR="00502BBB">
          <w:rPr>
            <w:lang w:val="en-US"/>
          </w:rPr>
          <w:t>When the access unit has at least one picture with nuh_layer_id greater than 0, after all pictures in the access unit are decoded, the sub-DPB for the layer with nuh_layer_id equal to 0 is set to be empty.</w:t>
        </w:r>
      </w:ins>
    </w:p>
    <w:p w14:paraId="7EE568BA"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7" w:name="_Toc377921550"/>
      <w:bookmarkStart w:id="2048" w:name="_Toc378026188"/>
      <w:r w:rsidRPr="00564A49">
        <w:rPr>
          <w:lang w:val="en-US"/>
        </w:rPr>
        <w:t>Decoding process for a coded picture with nuh_layer_id equal to 0</w:t>
      </w:r>
      <w:bookmarkEnd w:id="2047"/>
      <w:bookmarkEnd w:id="2048"/>
    </w:p>
    <w:p w14:paraId="41EFA334" w14:textId="77777777" w:rsidR="007E173E" w:rsidRPr="00564A49" w:rsidRDefault="007E173E" w:rsidP="007E173E">
      <w:pPr>
        <w:rPr>
          <w:lang w:val="en-US"/>
        </w:rPr>
      </w:pPr>
      <w:r w:rsidRPr="00564A49">
        <w:rPr>
          <w:lang w:val="en-US"/>
        </w:rPr>
        <w:t>The specifications in subclause 8.1.1 apply with the following changes:</w:t>
      </w:r>
    </w:p>
    <w:p w14:paraId="2154D0A4"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14:paraId="4DD4F9BF" w14:textId="77777777" w:rsidR="007E173E" w:rsidRPr="00564A49" w:rsidRDefault="007E173E" w:rsidP="007E173E">
      <w:pPr>
        <w:tabs>
          <w:tab w:val="clear" w:pos="794"/>
          <w:tab w:val="left" w:pos="400"/>
        </w:tabs>
        <w:ind w:left="400" w:hanging="400"/>
        <w:rPr>
          <w:lang w:val="en-US"/>
        </w:rPr>
      </w:pPr>
      <w:bookmarkStart w:id="2049" w:name="_Ref373315357"/>
      <w:r w:rsidRPr="00564A49">
        <w:rPr>
          <w:lang w:val="en-US"/>
        </w:rPr>
        <w:t>–</w:t>
      </w:r>
      <w:r w:rsidRPr="00564A49">
        <w:rPr>
          <w:lang w:val="en-US"/>
        </w:rPr>
        <w:tab/>
        <w:t>At the end of the subclause, add item 5 as follows:</w:t>
      </w:r>
    </w:p>
    <w:p w14:paraId="7E7DE9E0" w14:textId="77777777"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14:paraId="3F82403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0" w:name="_Toc377921551"/>
      <w:bookmarkStart w:id="2051" w:name="_Toc378026189"/>
      <w:bookmarkStart w:id="2052" w:name="_Ref379900942"/>
      <w:r w:rsidRPr="00564A49">
        <w:rPr>
          <w:lang w:val="en-US"/>
        </w:rPr>
        <w:t>Decoding process for a coded picture with nuh_layer_id greater than 0</w:t>
      </w:r>
      <w:bookmarkEnd w:id="2050"/>
      <w:bookmarkEnd w:id="2051"/>
      <w:bookmarkEnd w:id="2052"/>
    </w:p>
    <w:bookmarkEnd w:id="2049"/>
    <w:p w14:paraId="02E76CC2" w14:textId="77777777"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14:paraId="034406FA"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14:paraId="63CC56A6"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r w:rsidRPr="00564A49">
        <w:rPr>
          <w:rFonts w:eastAsia="Batang"/>
          <w:bCs/>
          <w:lang w:val="en-US" w:eastAsia="ko-KR"/>
        </w:rPr>
        <w:t>ViewScalExtLayerFlag</w:t>
      </w:r>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14:paraId="31250720" w14:textId="77777777"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r w:rsidRPr="00564A49">
        <w:rPr>
          <w:lang w:val="en-CA"/>
        </w:rPr>
        <w:t>DependencyId</w:t>
      </w:r>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14:paraId="748F2D3D"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14:paraId="33C77C7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3" w:name="_Ref343098647"/>
      <w:bookmarkStart w:id="2054" w:name="_Toc377921552"/>
      <w:bookmarkStart w:id="2055" w:name="_Toc378026190"/>
      <w:r w:rsidRPr="00564A49">
        <w:rPr>
          <w:lang w:val="en-US"/>
        </w:rPr>
        <w:t>Decoding process for starting the decoding of a coded picture</w:t>
      </w:r>
      <w:bookmarkEnd w:id="2053"/>
      <w:r w:rsidRPr="00564A49">
        <w:rPr>
          <w:lang w:val="en-US"/>
        </w:rPr>
        <w:t xml:space="preserve"> with nuh_layer_id greater than 0</w:t>
      </w:r>
      <w:bookmarkEnd w:id="2054"/>
      <w:bookmarkEnd w:id="2055"/>
    </w:p>
    <w:p w14:paraId="06FEAC16" w14:textId="77777777" w:rsidR="007E173E" w:rsidRPr="00564A49" w:rsidRDefault="007E173E" w:rsidP="007E173E">
      <w:pPr>
        <w:rPr>
          <w:lang w:val="en-US"/>
        </w:rPr>
      </w:pPr>
      <w:r w:rsidRPr="00564A49">
        <w:rPr>
          <w:lang w:val="en-US"/>
        </w:rPr>
        <w:t>Each picture referred to in this subclause is a complete coded picture.</w:t>
      </w:r>
    </w:p>
    <w:p w14:paraId="731C8D13" w14:textId="77777777" w:rsidR="007E173E" w:rsidRPr="00564A49" w:rsidRDefault="007E173E" w:rsidP="007E173E">
      <w:pPr>
        <w:rPr>
          <w:lang w:val="en-US"/>
        </w:rPr>
      </w:pPr>
      <w:r w:rsidRPr="00564A49">
        <w:rPr>
          <w:lang w:val="en-US"/>
        </w:rPr>
        <w:t>The decoding process operates as follows for the current picture CurrPic:</w:t>
      </w:r>
    </w:p>
    <w:p w14:paraId="295CFDE0" w14:textId="77777777"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14:paraId="6F844A79" w14:textId="77777777"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14:paraId="4129E477"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14:paraId="7F2E8145"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14:paraId="36221E51"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14:paraId="55F1D2C8"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14:paraId="393015D4"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6" w:name="_Ref346382028"/>
      <w:bookmarkStart w:id="2057" w:name="_Toc377921553"/>
      <w:bookmarkStart w:id="2058" w:name="_Toc378026191"/>
      <w:r w:rsidRPr="00564A49">
        <w:rPr>
          <w:lang w:val="en-US"/>
        </w:rPr>
        <w:t>Decoding process for ending the decoding of a coded picture</w:t>
      </w:r>
      <w:bookmarkEnd w:id="2056"/>
      <w:r w:rsidRPr="00564A49">
        <w:rPr>
          <w:lang w:val="en-US"/>
        </w:rPr>
        <w:t xml:space="preserve"> with nuh_layer_id greater than 0</w:t>
      </w:r>
      <w:bookmarkEnd w:id="2057"/>
      <w:bookmarkEnd w:id="2058"/>
    </w:p>
    <w:p w14:paraId="04C23153" w14:textId="77777777" w:rsidR="007E173E" w:rsidRPr="00564A49" w:rsidRDefault="007E173E" w:rsidP="007E173E">
      <w:pPr>
        <w:ind w:left="434" w:hanging="434"/>
        <w:rPr>
          <w:lang w:val="en-US"/>
        </w:rPr>
      </w:pPr>
      <w:r w:rsidRPr="00564A49">
        <w:rPr>
          <w:lang w:val="en-US"/>
        </w:rPr>
        <w:t>PicOutputFlag is set as follows:</w:t>
      </w:r>
    </w:p>
    <w:p w14:paraId="28EADF52" w14:textId="77777777"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14:paraId="55862009" w14:textId="77777777"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14:paraId="1587CB8B" w14:textId="77777777" w:rsidR="007E173E" w:rsidRPr="00564A49" w:rsidRDefault="007E173E" w:rsidP="007E173E">
      <w:pPr>
        <w:ind w:left="434" w:hanging="434"/>
        <w:rPr>
          <w:lang w:val="en-US"/>
        </w:rPr>
      </w:pPr>
      <w:r w:rsidRPr="00564A49">
        <w:rPr>
          <w:lang w:val="en-US"/>
        </w:rPr>
        <w:lastRenderedPageBreak/>
        <w:t>–</w:t>
      </w:r>
      <w:r w:rsidRPr="00564A49">
        <w:rPr>
          <w:lang w:val="en-US"/>
        </w:rPr>
        <w:tab/>
        <w:t>Otherwise, PicOutputFlag is set equal to pic_output_flag.</w:t>
      </w:r>
    </w:p>
    <w:p w14:paraId="159857E9" w14:textId="77777777" w:rsidR="007E173E" w:rsidRPr="00564A49" w:rsidRDefault="007E173E" w:rsidP="007E173E">
      <w:pPr>
        <w:tabs>
          <w:tab w:val="clear" w:pos="1191"/>
          <w:tab w:val="left" w:pos="1200"/>
        </w:tabs>
        <w:ind w:left="434" w:hanging="434"/>
        <w:rPr>
          <w:lang w:val="en-US"/>
        </w:rPr>
      </w:pPr>
      <w:r w:rsidRPr="00564A49">
        <w:rPr>
          <w:lang w:val="en-US"/>
        </w:rPr>
        <w:t>The following applies:</w:t>
      </w:r>
    </w:p>
    <w:p w14:paraId="107132E8" w14:textId="77777777"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14:paraId="61BA96AA" w14:textId="77777777"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14:paraId="4E32F44A" w14:textId="77777777"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14:paraId="13D29061" w14:textId="77777777"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14:paraId="0FF9966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9" w:name="_Ref343168794"/>
      <w:r w:rsidRPr="00564A49">
        <w:rPr>
          <w:lang w:val="en-US"/>
        </w:rPr>
        <w:t>Marking process for sub-layer non-reference pictures not needed for inter-layer prediction</w:t>
      </w:r>
      <w:bookmarkEnd w:id="2059"/>
    </w:p>
    <w:p w14:paraId="750AE977" w14:textId="77777777" w:rsidR="007E173E" w:rsidRPr="00564A49" w:rsidRDefault="007E173E" w:rsidP="007E173E">
      <w:pPr>
        <w:rPr>
          <w:lang w:val="en-US"/>
        </w:rPr>
      </w:pPr>
      <w:r w:rsidRPr="00564A49">
        <w:rPr>
          <w:lang w:val="en-US"/>
        </w:rPr>
        <w:t>Input to this process is:</w:t>
      </w:r>
    </w:p>
    <w:p w14:paraId="3EAB7F74"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14:paraId="54455D7B" w14:textId="77777777" w:rsidR="007E173E" w:rsidRPr="00564A49" w:rsidRDefault="007E173E" w:rsidP="007E173E">
      <w:pPr>
        <w:rPr>
          <w:lang w:val="en-US"/>
        </w:rPr>
      </w:pPr>
      <w:r w:rsidRPr="00564A49">
        <w:rPr>
          <w:lang w:val="en-US"/>
        </w:rPr>
        <w:t>Output of this process is:</w:t>
      </w:r>
    </w:p>
    <w:p w14:paraId="04201772"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14:paraId="5E302922" w14:textId="77777777"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14:paraId="78A6EA72" w14:textId="77777777"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14:paraId="367D033D"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14:paraId="74F1FD52"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14:paraId="02901B8B" w14:textId="77777777"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14:paraId="6D7D5492" w14:textId="77777777"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14:paraId="7C226444"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14:paraId="4E6D85F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14:paraId="5AB8C837" w14:textId="77777777"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14:paraId="5DB6BFE9" w14:textId="734B25E4" w:rsidR="00C8263F"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ins w:id="2060" w:author="Sachin Deshpande Item5" w:date="2014-03-05T10:09:00Z">
        <w:r w:rsidR="00A248B1" w:rsidRPr="00564A49">
          <w:rPr>
            <w:sz w:val="20"/>
            <w:lang w:val="en-US"/>
          </w:rPr>
          <w:br/>
        </w:r>
      </w:ins>
      <w:commentRangeStart w:id="2061"/>
      <w:ins w:id="2062" w:author="Sachin Deshpande Item5" w:date="2014-03-05T10:10:00Z">
        <w:r w:rsidR="00A248B1" w:rsidRPr="00564A49">
          <w:rPr>
            <w:sz w:val="20"/>
            <w:lang w:val="en-US"/>
          </w:rPr>
          <w:tab/>
        </w:r>
        <w:r w:rsidR="00A248B1" w:rsidRPr="00564A49">
          <w:rPr>
            <w:sz w:val="20"/>
            <w:lang w:val="en-US"/>
          </w:rPr>
          <w:tab/>
        </w:r>
      </w:ins>
      <w:ins w:id="2063" w:author="Sachin Deshpande Item5" w:date="2014-03-05T10:09:00Z">
        <w:r w:rsidR="00A248B1" w:rsidRPr="00A248B1">
          <w:rPr>
            <w:sz w:val="20"/>
            <w:lang w:val="en-US"/>
          </w:rPr>
          <w:t>if (vps_base_layer_external_flag == 1 &amp;&amp; (TargetDecLayerIdList[ i ] == 0) ) {</w:t>
        </w:r>
        <w:r w:rsidR="00A248B1" w:rsidRPr="00A248B1">
          <w:rPr>
            <w:sz w:val="20"/>
            <w:lang w:val="en-US"/>
          </w:rPr>
          <w:br/>
        </w:r>
        <w:r w:rsidR="00A248B1" w:rsidRPr="00A248B1">
          <w:rPr>
            <w:sz w:val="20"/>
            <w:lang w:val="en-US"/>
          </w:rPr>
          <w:tab/>
          <w:t xml:space="preserve"> </w:t>
        </w:r>
      </w:ins>
      <w:ins w:id="2064" w:author="Sachin Deshpande Item5" w:date="2014-03-05T10:10:00Z">
        <w:r w:rsidR="00A248B1" w:rsidRPr="00564A49">
          <w:rPr>
            <w:sz w:val="20"/>
            <w:lang w:val="en-US"/>
          </w:rPr>
          <w:tab/>
        </w:r>
        <w:r w:rsidR="00A248B1" w:rsidRPr="00564A49">
          <w:rPr>
            <w:sz w:val="20"/>
            <w:lang w:val="en-US"/>
          </w:rPr>
          <w:tab/>
        </w:r>
      </w:ins>
      <w:ins w:id="2065" w:author="Sachin Deshpande Item5" w:date="2014-03-05T10:09:00Z">
        <w:r w:rsidR="00A248B1" w:rsidRPr="00A248B1">
          <w:rPr>
            <w:sz w:val="20"/>
            <w:lang w:val="en-US"/>
          </w:rPr>
          <w:t>remainingInterLayerReferencesFlag = 1</w:t>
        </w:r>
        <w:r w:rsidR="00A248B1" w:rsidRPr="00A248B1">
          <w:rPr>
            <w:sz w:val="20"/>
            <w:lang w:val="en-US"/>
          </w:rPr>
          <w:br/>
        </w:r>
      </w:ins>
      <w:ins w:id="2066" w:author="Sachin Deshpande Item5" w:date="2014-03-05T10:10:00Z">
        <w:r w:rsidR="00A248B1" w:rsidRPr="00564A49">
          <w:rPr>
            <w:sz w:val="20"/>
            <w:lang w:val="en-US"/>
          </w:rPr>
          <w:tab/>
        </w:r>
        <w:r w:rsidR="00A248B1" w:rsidRPr="00564A49">
          <w:rPr>
            <w:sz w:val="20"/>
            <w:lang w:val="en-US"/>
          </w:rPr>
          <w:tab/>
        </w:r>
      </w:ins>
      <w:ins w:id="2067" w:author="Sachin Deshpande Item5" w:date="2014-03-05T10:09:00Z">
        <w:r w:rsidR="00A248B1" w:rsidRPr="00A248B1">
          <w:rPr>
            <w:sz w:val="20"/>
            <w:lang w:val="en-US"/>
          </w:rPr>
          <w:t>} else {</w:t>
        </w:r>
      </w:ins>
      <w:r w:rsidRPr="00564A49">
        <w:rPr>
          <w:sz w:val="20"/>
          <w:lang w:val="en-US"/>
        </w:rPr>
        <w:br/>
      </w:r>
      <w:commentRangeEnd w:id="2061"/>
      <w:r w:rsidR="00AF562A">
        <w:rPr>
          <w:rStyle w:val="CommentReference"/>
        </w:rPr>
        <w:commentReference w:id="2061"/>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ins w:id="2069" w:author="Sachin Deshpande Item5" w:date="2014-03-05T10:11:00Z">
        <w:r w:rsidR="00C8263F" w:rsidRPr="00A248B1">
          <w:rPr>
            <w:sz w:val="20"/>
            <w:lang w:val="en-US"/>
          </w:rPr>
          <w:br/>
        </w:r>
        <w:r w:rsidR="00C8263F" w:rsidRPr="00564A49">
          <w:rPr>
            <w:sz w:val="20"/>
            <w:lang w:val="en-US"/>
          </w:rPr>
          <w:t>}</w:t>
        </w:r>
      </w:ins>
    </w:p>
    <w:p w14:paraId="75D0E0DC"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14:paraId="694F3F8C"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70" w:name="_Ref363260402"/>
      <w:bookmarkStart w:id="2071" w:name="_Toc377921554"/>
      <w:bookmarkStart w:id="2072" w:name="_Toc378026192"/>
      <w:r w:rsidRPr="00564A49">
        <w:rPr>
          <w:lang w:val="en-US"/>
        </w:rPr>
        <w:t>Generation of unavailable reference pictures for pictures first in decoding order within a layer</w:t>
      </w:r>
      <w:bookmarkEnd w:id="2070"/>
      <w:bookmarkEnd w:id="2071"/>
      <w:bookmarkEnd w:id="2072"/>
    </w:p>
    <w:p w14:paraId="2045BFCB" w14:textId="77777777"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14:paraId="2EDB91BC" w14:textId="77777777"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14:paraId="38729B9C" w14:textId="77777777" w:rsidR="007E173E" w:rsidRPr="00564A49" w:rsidRDefault="007E173E" w:rsidP="007E173E">
      <w:pPr>
        <w:keepNext/>
        <w:rPr>
          <w:lang w:val="en-US"/>
        </w:rPr>
      </w:pPr>
      <w:r w:rsidRPr="00564A49">
        <w:rPr>
          <w:lang w:val="en-US"/>
        </w:rPr>
        <w:lastRenderedPageBreak/>
        <w:t>When this process is invoked, the following applies:</w:t>
      </w:r>
    </w:p>
    <w:p w14:paraId="1FC87FFF" w14:textId="77777777"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14:paraId="69E328AF"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14:paraId="4A9CB39D"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78A3796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32756FC9"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14:paraId="5E4E462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7BE6926B" w14:textId="77777777"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14:paraId="578C18E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14:paraId="34A4C790"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3088B123"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07004CA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14:paraId="318A7532"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27BECBAB" w14:textId="77777777"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14:paraId="5D98240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14:paraId="30AC0B1F"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53337C8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793D1FD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14:paraId="38FB1196"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12DE6DDA" w14:textId="77777777"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14:paraId="7A290D2C"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14:paraId="13EB4E0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14:paraId="451DB59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1FCD3C0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14:paraId="1F8492E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14:paraId="3C04E19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224F3BBE" w14:textId="77777777"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14:paraId="54B3B25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14:paraId="0CCE07B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14:paraId="570B4D06"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6796D2F1"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14:paraId="202759B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14:paraId="20AAA0F9"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4CEE26DB"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73" w:name="_Ref373393356"/>
      <w:bookmarkStart w:id="2074" w:name="_Toc377921555"/>
      <w:bookmarkStart w:id="2075" w:name="_Toc378026193"/>
      <w:r w:rsidRPr="00564A49">
        <w:rPr>
          <w:lang w:val="en-US"/>
        </w:rPr>
        <w:t>NAL unit decoding process</w:t>
      </w:r>
      <w:bookmarkEnd w:id="2073"/>
      <w:bookmarkEnd w:id="2074"/>
      <w:bookmarkEnd w:id="2075"/>
    </w:p>
    <w:p w14:paraId="67557473" w14:textId="77777777" w:rsidR="007E173E" w:rsidRPr="00564A49" w:rsidRDefault="007E173E" w:rsidP="007E173E">
      <w:pPr>
        <w:pStyle w:val="3N"/>
        <w:rPr>
          <w:lang w:val="en-US"/>
        </w:rPr>
      </w:pPr>
      <w:r w:rsidRPr="00564A49">
        <w:rPr>
          <w:lang w:val="en-US"/>
        </w:rPr>
        <w:t>The specifications in subclause 8.2 apply.</w:t>
      </w:r>
    </w:p>
    <w:p w14:paraId="54615843"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76" w:name="_Ref363319757"/>
      <w:bookmarkStart w:id="2077" w:name="_Toc377921556"/>
      <w:bookmarkStart w:id="2078" w:name="_Toc378026194"/>
      <w:r w:rsidRPr="00564A49">
        <w:rPr>
          <w:lang w:val="en-US"/>
        </w:rPr>
        <w:lastRenderedPageBreak/>
        <w:t>Slice decoding processes</w:t>
      </w:r>
      <w:bookmarkEnd w:id="2076"/>
      <w:bookmarkEnd w:id="2077"/>
      <w:bookmarkEnd w:id="2078"/>
    </w:p>
    <w:p w14:paraId="3583DF2D"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79" w:name="_Ref363319686"/>
      <w:bookmarkStart w:id="2080" w:name="_Toc377921557"/>
      <w:bookmarkStart w:id="2081" w:name="_Toc378026195"/>
      <w:r w:rsidRPr="00564A49">
        <w:rPr>
          <w:lang w:val="en-US"/>
        </w:rPr>
        <w:t>Decoding process for picture order count</w:t>
      </w:r>
      <w:bookmarkEnd w:id="2079"/>
      <w:bookmarkEnd w:id="2080"/>
      <w:bookmarkEnd w:id="2081"/>
    </w:p>
    <w:p w14:paraId="1F159D36" w14:textId="77777777" w:rsidR="007E173E" w:rsidRPr="00564A49" w:rsidRDefault="007E173E" w:rsidP="007E173E">
      <w:pPr>
        <w:rPr>
          <w:lang w:val="en-US"/>
        </w:rPr>
      </w:pPr>
      <w:r w:rsidRPr="00564A49">
        <w:rPr>
          <w:lang w:val="en-US"/>
        </w:rPr>
        <w:t>Output of this process is PicOrderCntVal, the picture order count of the current picture.</w:t>
      </w:r>
    </w:p>
    <w:p w14:paraId="1B3CEE9F" w14:textId="77777777"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14:paraId="0B9B009D" w14:textId="77777777" w:rsidR="007E173E" w:rsidRPr="00564A49" w:rsidRDefault="007E173E" w:rsidP="007E173E">
      <w:pPr>
        <w:rPr>
          <w:lang w:val="en-US" w:eastAsia="ja-JP"/>
        </w:rPr>
      </w:pPr>
      <w:r w:rsidRPr="00564A49">
        <w:rPr>
          <w:lang w:val="en-US"/>
        </w:rPr>
        <w:t>Each coded picture is associated with a picture order count variable, denoted as PicOrderCntVal.</w:t>
      </w:r>
    </w:p>
    <w:p w14:paraId="54733903" w14:textId="77777777"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14:paraId="635F07D9" w14:textId="77777777" w:rsidR="007E173E" w:rsidRPr="00564A49" w:rsidRDefault="007E173E" w:rsidP="007E173E">
      <w:pPr>
        <w:rPr>
          <w:lang w:val="en-US"/>
        </w:rPr>
      </w:pPr>
      <w:r w:rsidRPr="00564A49">
        <w:rPr>
          <w:lang w:val="en-US"/>
        </w:rPr>
        <w:t>The variable pocResettingFlag is derived as follows:</w:t>
      </w:r>
    </w:p>
    <w:p w14:paraId="4FBCEEEA" w14:textId="77777777"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14:paraId="1E26741B"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14:paraId="4440F544"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14:paraId="0B0E1A28"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14:paraId="370E2BF3" w14:textId="77777777"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14:paraId="35B8E4B1" w14:textId="77777777" w:rsidR="007E173E" w:rsidRPr="00564A49" w:rsidRDefault="007E173E" w:rsidP="007E173E">
      <w:pPr>
        <w:rPr>
          <w:lang w:val="en-US"/>
        </w:rPr>
      </w:pPr>
      <w:r w:rsidRPr="00564A49">
        <w:rPr>
          <w:lang w:val="en-US"/>
        </w:rPr>
        <w:t>The list affectedLayerList is derived as follows:</w:t>
      </w:r>
    </w:p>
    <w:p w14:paraId="112A24DC" w14:textId="77777777"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14:paraId="18D4B523" w14:textId="77777777"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14:paraId="3335AF72" w14:textId="77777777" w:rsidR="007E173E" w:rsidRPr="00564A49" w:rsidRDefault="007E173E" w:rsidP="007E173E">
      <w:pPr>
        <w:rPr>
          <w:lang w:val="en-US"/>
        </w:rPr>
      </w:pPr>
      <w:r w:rsidRPr="00564A49">
        <w:rPr>
          <w:lang w:val="en-US"/>
        </w:rPr>
        <w:t>If pocResettingFlag is equal to 1, the following applies:</w:t>
      </w:r>
    </w:p>
    <w:p w14:paraId="2D9876F1" w14:textId="77777777"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14:paraId="4D17BCD0"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14:paraId="22B3596C"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14:paraId="557A4040"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14:paraId="4DFFC40C"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14:paraId="6810D04E" w14:textId="77777777"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14:paraId="68143945"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lastRenderedPageBreak/>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14:paraId="6AE5EC59" w14:textId="77777777"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14:paraId="11A8FBD6" w14:textId="77777777"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14:paraId="1AD1EAA1" w14:textId="77777777"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14:paraId="0222EA93" w14:textId="77777777"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14:paraId="108DB2D7" w14:textId="77777777"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14:paraId="2712A6BE" w14:textId="77777777"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14:paraId="1193A031"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14:paraId="6775311E"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14:paraId="15EA4A61" w14:textId="77777777"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14:paraId="58343617" w14:textId="77777777" w:rsidR="007E173E" w:rsidRPr="00564A49" w:rsidRDefault="007E173E" w:rsidP="007E173E">
      <w:pPr>
        <w:rPr>
          <w:lang w:val="en-US"/>
        </w:rPr>
      </w:pPr>
      <w:r w:rsidRPr="00564A49">
        <w:rPr>
          <w:lang w:val="en-US"/>
        </w:rPr>
        <w:t>The function PicOrderCnt( picX ) is specified as follows:</w:t>
      </w:r>
    </w:p>
    <w:p w14:paraId="660BFBCD" w14:textId="77777777" w:rsidR="007E173E" w:rsidRPr="00564A49" w:rsidRDefault="007E173E" w:rsidP="007E173E">
      <w:pPr>
        <w:pStyle w:val="Equation"/>
        <w:ind w:left="567"/>
        <w:rPr>
          <w:sz w:val="20"/>
          <w:lang w:val="en-US"/>
        </w:rPr>
      </w:pPr>
      <w:r w:rsidRPr="00564A49">
        <w:rPr>
          <w:sz w:val="20"/>
          <w:lang w:val="en-US"/>
        </w:rPr>
        <w:t>PicOrderCnt(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14:paraId="74C7D371" w14:textId="77777777" w:rsidR="007E173E" w:rsidRPr="00564A49" w:rsidRDefault="007E173E" w:rsidP="007E173E">
      <w:pPr>
        <w:rPr>
          <w:lang w:val="en-US"/>
        </w:rPr>
      </w:pPr>
      <w:r w:rsidRPr="00564A49">
        <w:rPr>
          <w:lang w:val="en-US"/>
        </w:rPr>
        <w:t>The function DiffPicOrderCnt( picA, picB ) is specified as follows:</w:t>
      </w:r>
    </w:p>
    <w:p w14:paraId="31078C70" w14:textId="77777777" w:rsidR="007E173E" w:rsidRPr="00564A49" w:rsidRDefault="007E173E" w:rsidP="007E173E">
      <w:pPr>
        <w:pStyle w:val="Equation"/>
        <w:ind w:left="567"/>
        <w:rPr>
          <w:sz w:val="20"/>
          <w:lang w:val="en-US"/>
        </w:rPr>
      </w:pPr>
      <w:r w:rsidRPr="00564A49">
        <w:rPr>
          <w:sz w:val="20"/>
          <w:lang w:val="en-US"/>
        </w:rPr>
        <w:t>DiffPicOrderCnt(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14:paraId="09A37E3B" w14:textId="77777777"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14:paraId="602E533B" w14:textId="77777777"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14:paraId="6C3BE84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2" w:name="_Ref363319770"/>
      <w:bookmarkStart w:id="2083" w:name="_Toc377921558"/>
      <w:bookmarkStart w:id="2084" w:name="_Toc378026196"/>
      <w:r w:rsidRPr="00564A49">
        <w:rPr>
          <w:lang w:val="en-US"/>
        </w:rPr>
        <w:t>Decoding process for reference picture set</w:t>
      </w:r>
      <w:bookmarkEnd w:id="2082"/>
      <w:bookmarkEnd w:id="2083"/>
      <w:bookmarkEnd w:id="2084"/>
    </w:p>
    <w:p w14:paraId="514BEB6D" w14:textId="77777777" w:rsidR="007E173E" w:rsidRPr="00564A49" w:rsidRDefault="007E173E" w:rsidP="007E173E">
      <w:pPr>
        <w:rPr>
          <w:lang w:val="en-US"/>
        </w:rPr>
      </w:pPr>
      <w:r w:rsidRPr="00564A49">
        <w:rPr>
          <w:lang w:val="en-US"/>
        </w:rPr>
        <w:t>The specifications in subclause 8.3.2 apply with the following changes:</w:t>
      </w:r>
    </w:p>
    <w:p w14:paraId="68938E6F" w14:textId="77777777"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14:paraId="7FCC305B" w14:textId="77777777" w:rsidR="007E173E" w:rsidRPr="00564A49" w:rsidRDefault="007E173E" w:rsidP="007E173E">
      <w:pPr>
        <w:pStyle w:val="3H2"/>
        <w:keepLines w:val="0"/>
        <w:numPr>
          <w:ilvl w:val="3"/>
          <w:numId w:val="37"/>
        </w:numPr>
        <w:tabs>
          <w:tab w:val="clear" w:pos="4230"/>
          <w:tab w:val="num" w:pos="1134"/>
        </w:tabs>
        <w:ind w:left="1134" w:hanging="1134"/>
        <w:rPr>
          <w:noProof/>
        </w:rPr>
      </w:pPr>
      <w:bookmarkStart w:id="2085" w:name="_Ref373399028"/>
      <w:bookmarkStart w:id="2086" w:name="_Toc377921559"/>
      <w:bookmarkStart w:id="2087" w:name="_Toc378026197"/>
      <w:bookmarkStart w:id="2088" w:name="_Ref316823342"/>
      <w:bookmarkStart w:id="2089" w:name="_Toc364083218"/>
      <w:bookmarkStart w:id="2090" w:name="_Ref373317388"/>
      <w:r w:rsidRPr="00564A49">
        <w:rPr>
          <w:noProof/>
        </w:rPr>
        <w:t>Decoding process for generating unavailable reference pictures</w:t>
      </w:r>
      <w:bookmarkEnd w:id="2085"/>
      <w:bookmarkEnd w:id="2086"/>
      <w:bookmarkEnd w:id="2087"/>
    </w:p>
    <w:p w14:paraId="576812CF" w14:textId="77777777" w:rsidR="007E173E" w:rsidRPr="00564A49" w:rsidRDefault="007E173E" w:rsidP="007E173E">
      <w:pPr>
        <w:pStyle w:val="3N"/>
        <w:rPr>
          <w:lang w:val="en-US"/>
        </w:rPr>
      </w:pPr>
      <w:r w:rsidRPr="00564A49">
        <w:rPr>
          <w:lang w:val="en-US"/>
        </w:rPr>
        <w:t>The specifications in subclause 8.3.3 apply.</w:t>
      </w:r>
    </w:p>
    <w:p w14:paraId="4EA683DD" w14:textId="77777777" w:rsidR="007E173E" w:rsidRPr="00564A49" w:rsidRDefault="007E173E" w:rsidP="007E173E">
      <w:pPr>
        <w:pStyle w:val="3H2"/>
        <w:keepLines w:val="0"/>
        <w:numPr>
          <w:ilvl w:val="3"/>
          <w:numId w:val="37"/>
        </w:numPr>
        <w:tabs>
          <w:tab w:val="clear" w:pos="4230"/>
          <w:tab w:val="num" w:pos="1134"/>
        </w:tabs>
        <w:ind w:left="1134" w:hanging="1134"/>
        <w:rPr>
          <w:noProof/>
        </w:rPr>
      </w:pPr>
      <w:bookmarkStart w:id="2091" w:name="_Toc377921560"/>
      <w:bookmarkStart w:id="2092" w:name="_Toc378026198"/>
      <w:r w:rsidRPr="00564A49">
        <w:rPr>
          <w:noProof/>
        </w:rPr>
        <w:lastRenderedPageBreak/>
        <w:t>Decoding process for reference picture lists construction</w:t>
      </w:r>
      <w:bookmarkEnd w:id="2091"/>
      <w:bookmarkEnd w:id="2092"/>
    </w:p>
    <w:p w14:paraId="651D8801" w14:textId="77777777" w:rsidR="007E173E" w:rsidRPr="00564A49" w:rsidRDefault="007E173E" w:rsidP="007E173E">
      <w:pPr>
        <w:keepNext/>
        <w:keepLines/>
        <w:rPr>
          <w:lang w:val="en-US"/>
        </w:rPr>
      </w:pPr>
      <w:r w:rsidRPr="00564A49">
        <w:rPr>
          <w:lang w:val="en-US"/>
        </w:rPr>
        <w:t>This process is invoked at the beginning of the decoding process for each P or B slice.</w:t>
      </w:r>
    </w:p>
    <w:p w14:paraId="38F77C95" w14:textId="77777777"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14:paraId="09734164" w14:textId="77777777"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14:paraId="25A043F7" w14:textId="77777777"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14:paraId="105C1BC5" w14:textId="77777777"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14:paraId="38A22185" w14:textId="77777777"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14:paraId="3EECB3B3" w14:textId="77777777"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14:paraId="19B69F57"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14:paraId="0E0B80C2" w14:textId="77777777"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14:paraId="6A575622" w14:textId="77777777"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14:paraId="33905761" w14:textId="77777777"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14:paraId="4374F5D6"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14:paraId="7907E529"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93" w:name="_Ref373399155"/>
      <w:bookmarkStart w:id="2094" w:name="_Toc377921561"/>
      <w:bookmarkStart w:id="2095" w:name="_Toc378026199"/>
      <w:bookmarkEnd w:id="2088"/>
      <w:bookmarkEnd w:id="2089"/>
      <w:bookmarkEnd w:id="2090"/>
      <w:r w:rsidRPr="00564A49">
        <w:rPr>
          <w:lang w:val="en-US"/>
        </w:rPr>
        <w:t>Decoding process for coding units coded in intra prediction mode</w:t>
      </w:r>
      <w:bookmarkEnd w:id="2093"/>
      <w:bookmarkEnd w:id="2094"/>
      <w:bookmarkEnd w:id="2095"/>
    </w:p>
    <w:p w14:paraId="3EEF4E9B" w14:textId="77777777" w:rsidR="007E173E" w:rsidRPr="00564A49" w:rsidRDefault="007E173E" w:rsidP="007E173E">
      <w:pPr>
        <w:pStyle w:val="3N"/>
        <w:rPr>
          <w:lang w:val="en-US"/>
        </w:rPr>
      </w:pPr>
      <w:r w:rsidRPr="00564A49">
        <w:rPr>
          <w:lang w:val="en-US"/>
        </w:rPr>
        <w:t>The specifications in subclause 8.4 apply.</w:t>
      </w:r>
    </w:p>
    <w:p w14:paraId="7DA75BC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96" w:name="_Ref360894666"/>
      <w:bookmarkStart w:id="2097" w:name="_Toc377921562"/>
      <w:bookmarkStart w:id="2098" w:name="_Toc378026200"/>
      <w:r w:rsidRPr="00564A49">
        <w:rPr>
          <w:lang w:val="en-US"/>
        </w:rPr>
        <w:t>Decoding process for coding units coded in inter prediction mode</w:t>
      </w:r>
      <w:bookmarkEnd w:id="2096"/>
      <w:bookmarkEnd w:id="2097"/>
      <w:bookmarkEnd w:id="2098"/>
    </w:p>
    <w:p w14:paraId="18781E4F" w14:textId="77777777"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14:paraId="532F87DA"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99" w:name="_Ref373399172"/>
      <w:bookmarkStart w:id="2100" w:name="_Toc377921563"/>
      <w:bookmarkStart w:id="2101" w:name="_Toc378026201"/>
      <w:r w:rsidRPr="00564A49">
        <w:rPr>
          <w:lang w:val="en-US"/>
        </w:rPr>
        <w:lastRenderedPageBreak/>
        <w:t>Scaling, transformation and array construction process prior to deblocking filter process</w:t>
      </w:r>
      <w:bookmarkEnd w:id="2099"/>
      <w:bookmarkEnd w:id="2100"/>
      <w:bookmarkEnd w:id="2101"/>
    </w:p>
    <w:p w14:paraId="617B9727" w14:textId="77777777" w:rsidR="007E173E" w:rsidRPr="00564A49" w:rsidRDefault="007E173E" w:rsidP="007E173E">
      <w:pPr>
        <w:pStyle w:val="3N"/>
        <w:rPr>
          <w:lang w:val="en-US"/>
        </w:rPr>
      </w:pPr>
      <w:r w:rsidRPr="00564A49">
        <w:rPr>
          <w:lang w:val="en-US"/>
        </w:rPr>
        <w:t>The specifications in subclause 8.6 apply.</w:t>
      </w:r>
    </w:p>
    <w:p w14:paraId="5D628EA7"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02" w:name="_Ref373399174"/>
      <w:bookmarkStart w:id="2103" w:name="_Toc377921564"/>
      <w:bookmarkStart w:id="2104" w:name="_Toc378026202"/>
      <w:r w:rsidRPr="00564A49">
        <w:rPr>
          <w:lang w:val="en-US"/>
        </w:rPr>
        <w:t>In-loop filter process</w:t>
      </w:r>
      <w:bookmarkEnd w:id="2102"/>
      <w:bookmarkEnd w:id="2103"/>
      <w:bookmarkEnd w:id="2104"/>
    </w:p>
    <w:p w14:paraId="2907948E" w14:textId="77777777" w:rsidR="007E173E" w:rsidRPr="00564A49" w:rsidRDefault="007E173E" w:rsidP="007E173E">
      <w:pPr>
        <w:pStyle w:val="3N"/>
        <w:rPr>
          <w:lang w:val="en-US"/>
        </w:rPr>
      </w:pPr>
      <w:r w:rsidRPr="00564A49">
        <w:rPr>
          <w:lang w:val="en-US"/>
        </w:rPr>
        <w:t>The specifications in subclause 8.7 apply.</w:t>
      </w:r>
    </w:p>
    <w:p w14:paraId="22DAD70A"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05" w:name="_Ref373399205"/>
      <w:bookmarkStart w:id="2106" w:name="_Toc377921565"/>
      <w:bookmarkStart w:id="2107" w:name="_Toc378026203"/>
      <w:r w:rsidRPr="00564A49">
        <w:rPr>
          <w:lang w:val="en-US"/>
        </w:rPr>
        <w:t>Parsing process</w:t>
      </w:r>
      <w:bookmarkEnd w:id="2105"/>
      <w:bookmarkEnd w:id="2106"/>
      <w:bookmarkEnd w:id="2107"/>
    </w:p>
    <w:p w14:paraId="4078711A" w14:textId="77777777" w:rsidR="007E173E" w:rsidRPr="00564A49" w:rsidRDefault="007E173E" w:rsidP="007E173E">
      <w:pPr>
        <w:pStyle w:val="3N"/>
        <w:rPr>
          <w:lang w:val="en-US"/>
        </w:rPr>
      </w:pPr>
      <w:r w:rsidRPr="00564A49">
        <w:rPr>
          <w:lang w:val="en-US"/>
        </w:rPr>
        <w:t>The specifications in clause 9 apply.</w:t>
      </w:r>
    </w:p>
    <w:p w14:paraId="6797BD72"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08" w:name="_Ref373399232"/>
      <w:bookmarkStart w:id="2109" w:name="_Toc377921566"/>
      <w:bookmarkStart w:id="2110" w:name="_Toc378026204"/>
      <w:r w:rsidRPr="00564A49">
        <w:rPr>
          <w:lang w:val="en-US"/>
        </w:rPr>
        <w:t>Specification of bitstream subsets</w:t>
      </w:r>
      <w:bookmarkEnd w:id="2108"/>
      <w:bookmarkEnd w:id="2109"/>
      <w:bookmarkEnd w:id="2110"/>
    </w:p>
    <w:p w14:paraId="434BB7CC" w14:textId="77777777" w:rsidR="007E173E" w:rsidRPr="00564A49" w:rsidRDefault="007E173E" w:rsidP="007E173E">
      <w:pPr>
        <w:pStyle w:val="3N"/>
        <w:rPr>
          <w:lang w:val="en-US"/>
        </w:rPr>
      </w:pPr>
      <w:r w:rsidRPr="00564A49">
        <w:rPr>
          <w:lang w:val="en-US"/>
        </w:rPr>
        <w:t>The specifications in clause 10 apply.</w:t>
      </w:r>
    </w:p>
    <w:p w14:paraId="4AD6F0D7"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11" w:name="_Toc377921567"/>
      <w:bookmarkStart w:id="2112" w:name="_Toc378026205"/>
      <w:r w:rsidRPr="00564A49">
        <w:rPr>
          <w:lang w:val="en-US"/>
        </w:rPr>
        <w:t>(Void)</w:t>
      </w:r>
      <w:bookmarkEnd w:id="2111"/>
      <w:bookmarkEnd w:id="2112"/>
    </w:p>
    <w:p w14:paraId="32E238E1"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13" w:name="_Ref348357790"/>
      <w:bookmarkStart w:id="2114" w:name="_Toc377921568"/>
      <w:bookmarkStart w:id="2115" w:name="_Toc378026206"/>
      <w:r w:rsidRPr="00564A49">
        <w:rPr>
          <w:lang w:val="en-US"/>
        </w:rPr>
        <w:t>Byte stream format</w:t>
      </w:r>
      <w:bookmarkEnd w:id="2113"/>
      <w:bookmarkEnd w:id="2114"/>
      <w:bookmarkEnd w:id="2115"/>
    </w:p>
    <w:p w14:paraId="2BACE23C" w14:textId="77777777" w:rsidR="007E173E" w:rsidRPr="00564A49" w:rsidRDefault="007E173E" w:rsidP="007E173E">
      <w:pPr>
        <w:pStyle w:val="3N"/>
        <w:rPr>
          <w:lang w:val="en-US"/>
        </w:rPr>
      </w:pPr>
      <w:r w:rsidRPr="00564A49">
        <w:rPr>
          <w:lang w:val="en-US"/>
        </w:rPr>
        <w:t>The specifications in Annex B apply.</w:t>
      </w:r>
    </w:p>
    <w:p w14:paraId="226FF11D"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16" w:name="_Ref348357793"/>
      <w:bookmarkStart w:id="2117" w:name="_Toc377921569"/>
      <w:bookmarkStart w:id="2118" w:name="_Toc378026207"/>
      <w:r w:rsidRPr="00564A49">
        <w:rPr>
          <w:lang w:val="en-US"/>
        </w:rPr>
        <w:t>Hypothetical reference decoder</w:t>
      </w:r>
      <w:bookmarkEnd w:id="2116"/>
      <w:bookmarkEnd w:id="2117"/>
      <w:bookmarkEnd w:id="2118"/>
    </w:p>
    <w:p w14:paraId="3B81ACCB" w14:textId="77777777" w:rsidR="007E173E" w:rsidRPr="00564A49" w:rsidRDefault="007E173E" w:rsidP="007E173E">
      <w:pPr>
        <w:pStyle w:val="3N"/>
        <w:rPr>
          <w:lang w:val="en-US"/>
        </w:rPr>
      </w:pPr>
      <w:r w:rsidRPr="00564A49">
        <w:rPr>
          <w:lang w:val="en-US"/>
        </w:rPr>
        <w:t>The specifications in Annex C and its subclauses apply.</w:t>
      </w:r>
    </w:p>
    <w:p w14:paraId="78CEB79E"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19" w:name="_Ref348357799"/>
      <w:bookmarkStart w:id="2120" w:name="_Toc377921570"/>
      <w:bookmarkStart w:id="2121" w:name="_Toc378026208"/>
      <w:r w:rsidRPr="00564A49">
        <w:rPr>
          <w:lang w:val="en-US"/>
        </w:rPr>
        <w:t>SEI messages</w:t>
      </w:r>
      <w:bookmarkEnd w:id="2119"/>
      <w:bookmarkEnd w:id="2120"/>
      <w:bookmarkEnd w:id="2121"/>
    </w:p>
    <w:p w14:paraId="2D671A5E" w14:textId="77777777"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14:paraId="676B4643" w14:textId="77777777" w:rsidR="007E173E" w:rsidRPr="00564A49" w:rsidRDefault="007E173E" w:rsidP="007E173E">
      <w:pPr>
        <w:widowControl w:val="0"/>
        <w:tabs>
          <w:tab w:val="clear" w:pos="794"/>
          <w:tab w:val="clear" w:pos="1191"/>
          <w:tab w:val="clear" w:pos="1588"/>
          <w:tab w:val="clear" w:pos="1985"/>
        </w:tabs>
        <w:rPr>
          <w:i/>
          <w:noProof/>
        </w:rPr>
      </w:pPr>
      <w:bookmarkStart w:id="2122" w:name="_Toc317198929"/>
      <w:bookmarkStart w:id="2123" w:name="_Toc364083381"/>
      <w:r w:rsidRPr="00564A49">
        <w:rPr>
          <w:i/>
          <w:noProof/>
          <w:lang w:val="en-US"/>
        </w:rPr>
        <w:t>T</w:t>
      </w:r>
      <w:r w:rsidRPr="00564A49">
        <w:rPr>
          <w:i/>
          <w:noProof/>
        </w:rPr>
        <w:t>he semantics of the structure of pictures information SEI message specified in subclause D.3.18 are replaced with the following:</w:t>
      </w:r>
      <w:bookmarkEnd w:id="2122"/>
      <w:bookmarkEnd w:id="2123"/>
    </w:p>
    <w:p w14:paraId="1973686F" w14:textId="77777777"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14:paraId="7B7A39F8" w14:textId="77777777"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14:paraId="1B0EE285" w14:textId="77777777"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14:paraId="2514D2DF" w14:textId="77777777"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14:paraId="2AEA8496" w14:textId="77777777"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14:paraId="01ED4497" w14:textId="77777777"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14:paraId="066CFD05" w14:textId="77777777"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14:paraId="1E336A15" w14:textId="77777777"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14:paraId="35797A1E" w14:textId="77777777" w:rsidR="007E173E" w:rsidRPr="00564A49" w:rsidRDefault="007E173E" w:rsidP="007E173E">
      <w:pPr>
        <w:rPr>
          <w:noProof/>
        </w:rPr>
      </w:pPr>
      <w:r w:rsidRPr="00564A49">
        <w:rPr>
          <w:b/>
          <w:noProof/>
        </w:rPr>
        <w:t>sop_temporal_id</w:t>
      </w:r>
      <w:r w:rsidRPr="00564A49">
        <w:rPr>
          <w:noProof/>
        </w:rPr>
        <w:t xml:space="preserve">[ i ], when the i-th entry corresponds to a picture in the target picture set, indicates and shall be equal to the TemporalId value of the picture corresponding to the i-th entry. The value of 7 for sop_temporal_id[ i ] is reserved </w:t>
      </w:r>
      <w:r w:rsidRPr="00564A49">
        <w:rPr>
          <w:noProof/>
        </w:rPr>
        <w:lastRenderedPageBreak/>
        <w:t>for future use by ITU-T | ISO/IEC and shall not be present in bitstreams conforming to this version of this Specification. Decoders shall ignore structure of pictures information SEI messages that contain the value 7 for sop_temporal_id[ i ].</w:t>
      </w:r>
    </w:p>
    <w:p w14:paraId="104E9AF8" w14:textId="77777777"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14:paraId="329BD198" w14:textId="77777777"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14:paraId="1EC48239" w14:textId="77777777" w:rsidR="007E173E" w:rsidRPr="00564A49" w:rsidRDefault="007E173E" w:rsidP="007E173E">
      <w:pPr>
        <w:rPr>
          <w:noProof/>
        </w:rPr>
      </w:pPr>
      <w:r w:rsidRPr="00564A49">
        <w:rPr>
          <w:noProof/>
        </w:rPr>
        <w:t>The variable entryPicOrderCnt[ i ] is derived as follows:</w:t>
      </w:r>
    </w:p>
    <w:p w14:paraId="73C47B8D" w14:textId="77777777"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14:paraId="53C4CEED" w14:textId="77777777" w:rsidR="007E173E" w:rsidRPr="00564A49" w:rsidRDefault="007E173E" w:rsidP="00B2549E">
      <w:pPr>
        <w:rPr>
          <w:lang w:val="en-US"/>
        </w:rPr>
      </w:pPr>
      <w:r w:rsidRPr="00564A49">
        <w:rPr>
          <w:noProof/>
        </w:rPr>
        <w:t>where currPic is the current picture.</w:t>
      </w:r>
    </w:p>
    <w:p w14:paraId="404339E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24" w:name="_Toc190849834"/>
      <w:bookmarkStart w:id="2125" w:name="_Toc198881594"/>
      <w:bookmarkStart w:id="2126" w:name="_Ref210021484"/>
      <w:bookmarkStart w:id="2127" w:name="_Toc221286691"/>
      <w:bookmarkStart w:id="2128" w:name="_Toc377921571"/>
      <w:bookmarkStart w:id="2129" w:name="_Toc378026209"/>
      <w:r w:rsidRPr="00564A49">
        <w:rPr>
          <w:lang w:val="en-US"/>
        </w:rPr>
        <w:t>SEI message syntax</w:t>
      </w:r>
      <w:bookmarkEnd w:id="2124"/>
      <w:bookmarkEnd w:id="2125"/>
      <w:bookmarkEnd w:id="2126"/>
      <w:bookmarkEnd w:id="2127"/>
      <w:bookmarkEnd w:id="2128"/>
      <w:bookmarkEnd w:id="2129"/>
    </w:p>
    <w:p w14:paraId="6E12458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0" w:name="_Toc226457147"/>
      <w:bookmarkStart w:id="2131" w:name="_Toc248045614"/>
      <w:bookmarkStart w:id="2132" w:name="_Toc288343354"/>
      <w:bookmarkStart w:id="2133" w:name="_Toc377921572"/>
      <w:bookmarkStart w:id="2134" w:name="_Toc378026210"/>
      <w:r w:rsidRPr="00564A49">
        <w:rPr>
          <w:lang w:val="en-US"/>
        </w:rPr>
        <w:t xml:space="preserve">Layers not present SEI message </w:t>
      </w:r>
      <w:bookmarkEnd w:id="2130"/>
      <w:bookmarkEnd w:id="2131"/>
      <w:bookmarkEnd w:id="2132"/>
      <w:r w:rsidRPr="00564A49">
        <w:rPr>
          <w:lang w:val="en-US"/>
        </w:rPr>
        <w:t>syntax</w:t>
      </w:r>
      <w:bookmarkEnd w:id="2133"/>
      <w:bookmarkEnd w:id="2134"/>
    </w:p>
    <w:p w14:paraId="4E019B90" w14:textId="77777777"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01129C9A" w14:textId="77777777" w:rsidTr="00802F9B">
        <w:trPr>
          <w:cantSplit/>
          <w:trHeight w:val="289"/>
          <w:jc w:val="center"/>
        </w:trPr>
        <w:tc>
          <w:tcPr>
            <w:tcW w:w="7920" w:type="dxa"/>
          </w:tcPr>
          <w:p w14:paraId="2EB9CF9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14:paraId="295D7307" w14:textId="77777777" w:rsidR="007E173E" w:rsidRPr="00564A49" w:rsidRDefault="007E173E" w:rsidP="00802F9B">
            <w:pPr>
              <w:pStyle w:val="tablecell"/>
              <w:rPr>
                <w:lang w:val="en-US"/>
              </w:rPr>
            </w:pPr>
            <w:r w:rsidRPr="00564A49">
              <w:rPr>
                <w:b/>
                <w:bCs/>
                <w:lang w:val="en-US"/>
              </w:rPr>
              <w:t>Descriptor</w:t>
            </w:r>
          </w:p>
        </w:tc>
      </w:tr>
      <w:tr w:rsidR="007E173E" w:rsidRPr="00564A49" w14:paraId="0FFF0C90" w14:textId="77777777" w:rsidTr="00802F9B">
        <w:trPr>
          <w:cantSplit/>
          <w:trHeight w:val="289"/>
          <w:jc w:val="center"/>
        </w:trPr>
        <w:tc>
          <w:tcPr>
            <w:tcW w:w="7920" w:type="dxa"/>
          </w:tcPr>
          <w:p w14:paraId="420E773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14:paraId="40016150" w14:textId="77777777" w:rsidR="007E173E" w:rsidRPr="00564A49" w:rsidRDefault="007E173E" w:rsidP="00802F9B">
            <w:pPr>
              <w:pStyle w:val="tablecell"/>
              <w:rPr>
                <w:lang w:val="en-US"/>
              </w:rPr>
            </w:pPr>
            <w:r w:rsidRPr="00564A49">
              <w:rPr>
                <w:lang w:val="en-US"/>
              </w:rPr>
              <w:t>u(4)</w:t>
            </w:r>
          </w:p>
        </w:tc>
      </w:tr>
      <w:tr w:rsidR="007E173E" w:rsidRPr="00564A49" w14:paraId="65E3633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691A34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14:paraId="5C312EF5" w14:textId="77777777" w:rsidR="007E173E" w:rsidRPr="00564A49" w:rsidRDefault="007E173E" w:rsidP="00802F9B">
            <w:pPr>
              <w:pStyle w:val="tablecell"/>
              <w:rPr>
                <w:lang w:val="en-US"/>
              </w:rPr>
            </w:pPr>
          </w:p>
        </w:tc>
      </w:tr>
      <w:tr w:rsidR="007E173E" w:rsidRPr="00564A49" w14:paraId="48F91AA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F630D2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14:paraId="75FB6907" w14:textId="77777777" w:rsidR="007E173E" w:rsidRPr="00564A49" w:rsidRDefault="007E173E" w:rsidP="00802F9B">
            <w:pPr>
              <w:pStyle w:val="tablecell"/>
              <w:rPr>
                <w:lang w:val="en-US"/>
              </w:rPr>
            </w:pPr>
            <w:r w:rsidRPr="00564A49">
              <w:rPr>
                <w:lang w:val="en-US"/>
              </w:rPr>
              <w:t>u(1)</w:t>
            </w:r>
          </w:p>
        </w:tc>
      </w:tr>
      <w:tr w:rsidR="007E173E" w:rsidRPr="00564A49" w14:paraId="5CCB57C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780E5F8"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14:paraId="47031863" w14:textId="77777777" w:rsidR="007E173E" w:rsidRPr="00564A49" w:rsidRDefault="007E173E" w:rsidP="00802F9B">
            <w:pPr>
              <w:pStyle w:val="tablecell"/>
              <w:rPr>
                <w:lang w:val="en-US"/>
              </w:rPr>
            </w:pPr>
          </w:p>
        </w:tc>
      </w:tr>
    </w:tbl>
    <w:p w14:paraId="7FF2F72E" w14:textId="77777777" w:rsidR="007E173E" w:rsidRPr="00564A49" w:rsidRDefault="007E173E" w:rsidP="007E173E">
      <w:pPr>
        <w:pStyle w:val="3N"/>
        <w:rPr>
          <w:lang w:val="en-US" w:eastAsia="zh-CN"/>
        </w:rPr>
      </w:pPr>
    </w:p>
    <w:p w14:paraId="27019F04"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5" w:name="_Toc377921573"/>
      <w:bookmarkStart w:id="2136" w:name="_Toc378026211"/>
      <w:r w:rsidRPr="00564A49">
        <w:rPr>
          <w:lang w:val="en-US"/>
        </w:rPr>
        <w:lastRenderedPageBreak/>
        <w:t>Inter-layer constrained tile sets SEI message syntax</w:t>
      </w:r>
      <w:bookmarkEnd w:id="2135"/>
      <w:bookmarkEnd w:id="2136"/>
    </w:p>
    <w:p w14:paraId="043E274F"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36013A83" w14:textId="77777777" w:rsidTr="00802F9B">
        <w:trPr>
          <w:cantSplit/>
          <w:trHeight w:val="289"/>
          <w:jc w:val="center"/>
        </w:trPr>
        <w:tc>
          <w:tcPr>
            <w:tcW w:w="7920" w:type="dxa"/>
          </w:tcPr>
          <w:p w14:paraId="5F76C6C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14:paraId="6AB4D2A0" w14:textId="77777777"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14:paraId="72C426AD" w14:textId="77777777" w:rsidTr="00802F9B">
        <w:trPr>
          <w:cantSplit/>
          <w:trHeight w:val="289"/>
          <w:jc w:val="center"/>
        </w:trPr>
        <w:tc>
          <w:tcPr>
            <w:tcW w:w="7920" w:type="dxa"/>
          </w:tcPr>
          <w:p w14:paraId="682E8D2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14:paraId="5CE90726"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6D7CA036" w14:textId="77777777" w:rsidTr="00802F9B">
        <w:trPr>
          <w:cantSplit/>
          <w:trHeight w:val="289"/>
          <w:jc w:val="center"/>
        </w:trPr>
        <w:tc>
          <w:tcPr>
            <w:tcW w:w="7920" w:type="dxa"/>
          </w:tcPr>
          <w:p w14:paraId="6A0CADE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14:paraId="0379AA08"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5673CF48" w14:textId="77777777" w:rsidTr="00802F9B">
        <w:trPr>
          <w:cantSplit/>
          <w:trHeight w:val="289"/>
          <w:jc w:val="center"/>
        </w:trPr>
        <w:tc>
          <w:tcPr>
            <w:tcW w:w="7920" w:type="dxa"/>
          </w:tcPr>
          <w:p w14:paraId="611B375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14:paraId="6C2805C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842059" w14:textId="77777777" w:rsidTr="00802F9B">
        <w:trPr>
          <w:cantSplit/>
          <w:trHeight w:val="289"/>
          <w:jc w:val="center"/>
        </w:trPr>
        <w:tc>
          <w:tcPr>
            <w:tcW w:w="7920" w:type="dxa"/>
          </w:tcPr>
          <w:p w14:paraId="33E3EB60"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14:paraId="49C9A322"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062659A3" w14:textId="77777777" w:rsidTr="00802F9B">
        <w:trPr>
          <w:cantSplit/>
          <w:trHeight w:val="289"/>
          <w:jc w:val="center"/>
        </w:trPr>
        <w:tc>
          <w:tcPr>
            <w:tcW w:w="7920" w:type="dxa"/>
          </w:tcPr>
          <w:p w14:paraId="02D9DDB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14:paraId="7B1C423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CCEB220" w14:textId="77777777" w:rsidTr="00802F9B">
        <w:trPr>
          <w:cantSplit/>
          <w:trHeight w:val="289"/>
          <w:jc w:val="center"/>
        </w:trPr>
        <w:tc>
          <w:tcPr>
            <w:tcW w:w="7920" w:type="dxa"/>
          </w:tcPr>
          <w:p w14:paraId="0849783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14:paraId="05969494"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08B4886F" w14:textId="77777777" w:rsidTr="00802F9B">
        <w:trPr>
          <w:cantSplit/>
          <w:trHeight w:val="289"/>
          <w:jc w:val="center"/>
        </w:trPr>
        <w:tc>
          <w:tcPr>
            <w:tcW w:w="7920" w:type="dxa"/>
          </w:tcPr>
          <w:p w14:paraId="209476F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14:paraId="7AA435E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F392863" w14:textId="77777777" w:rsidTr="00802F9B">
        <w:trPr>
          <w:cantSplit/>
          <w:trHeight w:val="289"/>
          <w:jc w:val="center"/>
        </w:trPr>
        <w:tc>
          <w:tcPr>
            <w:tcW w:w="7920" w:type="dxa"/>
          </w:tcPr>
          <w:p w14:paraId="10E2AFB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14:paraId="637BCB75" w14:textId="77777777" w:rsidR="007E173E" w:rsidRPr="00564A49" w:rsidRDefault="007E173E" w:rsidP="00802F9B">
            <w:pPr>
              <w:pStyle w:val="tableheading"/>
              <w:overflowPunct/>
              <w:autoSpaceDE/>
              <w:autoSpaceDN/>
              <w:adjustRightInd/>
              <w:jc w:val="left"/>
              <w:textAlignment w:val="auto"/>
              <w:rPr>
                <w:lang w:val="en-US"/>
              </w:rPr>
            </w:pPr>
          </w:p>
        </w:tc>
      </w:tr>
      <w:tr w:rsidR="007E173E" w:rsidRPr="00564A49" w14:paraId="65E51574" w14:textId="77777777" w:rsidTr="00802F9B">
        <w:trPr>
          <w:cantSplit/>
          <w:trHeight w:val="289"/>
          <w:jc w:val="center"/>
        </w:trPr>
        <w:tc>
          <w:tcPr>
            <w:tcW w:w="7920" w:type="dxa"/>
          </w:tcPr>
          <w:p w14:paraId="6ECF327B"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14:paraId="1DD094B1"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4B21A890" w14:textId="77777777" w:rsidTr="00802F9B">
        <w:trPr>
          <w:cantSplit/>
          <w:trHeight w:val="289"/>
          <w:jc w:val="center"/>
        </w:trPr>
        <w:tc>
          <w:tcPr>
            <w:tcW w:w="7920" w:type="dxa"/>
          </w:tcPr>
          <w:p w14:paraId="2074E41A"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14:paraId="3F5F6E92"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0761B17E" w14:textId="77777777" w:rsidTr="00802F9B">
        <w:trPr>
          <w:cantSplit/>
          <w:trHeight w:val="289"/>
          <w:jc w:val="center"/>
        </w:trPr>
        <w:tc>
          <w:tcPr>
            <w:tcW w:w="7920" w:type="dxa"/>
          </w:tcPr>
          <w:p w14:paraId="654C67C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14:paraId="3F35A0A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4B9CD13" w14:textId="77777777" w:rsidTr="00802F9B">
        <w:trPr>
          <w:cantSplit/>
          <w:trHeight w:val="289"/>
          <w:jc w:val="center"/>
        </w:trPr>
        <w:tc>
          <w:tcPr>
            <w:tcW w:w="7920" w:type="dxa"/>
          </w:tcPr>
          <w:p w14:paraId="49E2DB6E"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14:paraId="1F08EEB1"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2DB4A1C5" w14:textId="77777777" w:rsidTr="00802F9B">
        <w:trPr>
          <w:cantSplit/>
          <w:trHeight w:val="289"/>
          <w:jc w:val="center"/>
        </w:trPr>
        <w:tc>
          <w:tcPr>
            <w:tcW w:w="7920" w:type="dxa"/>
          </w:tcPr>
          <w:p w14:paraId="56FD246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14:paraId="486A365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13DB5F13" w14:textId="77777777" w:rsidTr="00802F9B">
        <w:trPr>
          <w:cantSplit/>
          <w:trHeight w:val="289"/>
          <w:jc w:val="center"/>
        </w:trPr>
        <w:tc>
          <w:tcPr>
            <w:tcW w:w="7920" w:type="dxa"/>
          </w:tcPr>
          <w:p w14:paraId="05AED272"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14:paraId="1ECC04A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3A99EBB" w14:textId="77777777" w:rsidTr="00802F9B">
        <w:trPr>
          <w:cantSplit/>
          <w:trHeight w:val="289"/>
          <w:jc w:val="center"/>
        </w:trPr>
        <w:tc>
          <w:tcPr>
            <w:tcW w:w="7920" w:type="dxa"/>
          </w:tcPr>
          <w:p w14:paraId="61DB1EA9"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14:paraId="2E343387"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14:paraId="1ADFBEB9" w14:textId="77777777" w:rsidTr="00802F9B">
        <w:trPr>
          <w:cantSplit/>
          <w:trHeight w:val="289"/>
          <w:jc w:val="center"/>
        </w:trPr>
        <w:tc>
          <w:tcPr>
            <w:tcW w:w="7920" w:type="dxa"/>
          </w:tcPr>
          <w:p w14:paraId="3D3B39DC"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14:paraId="2427832B"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F89672F" w14:textId="77777777" w:rsidTr="00802F9B">
        <w:trPr>
          <w:cantSplit/>
          <w:trHeight w:val="289"/>
          <w:jc w:val="center"/>
        </w:trPr>
        <w:tc>
          <w:tcPr>
            <w:tcW w:w="7920" w:type="dxa"/>
          </w:tcPr>
          <w:p w14:paraId="14A4783B"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14:paraId="04A52BA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0D53FC19" w14:textId="77777777" w:rsidTr="00802F9B">
        <w:trPr>
          <w:cantSplit/>
          <w:trHeight w:val="289"/>
          <w:jc w:val="center"/>
        </w:trPr>
        <w:tc>
          <w:tcPr>
            <w:tcW w:w="7920" w:type="dxa"/>
          </w:tcPr>
          <w:p w14:paraId="65486005"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14:paraId="249899E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4EBF986" w14:textId="77777777" w:rsidTr="00802F9B">
        <w:trPr>
          <w:cantSplit/>
          <w:trHeight w:val="289"/>
          <w:jc w:val="center"/>
        </w:trPr>
        <w:tc>
          <w:tcPr>
            <w:tcW w:w="7920" w:type="dxa"/>
          </w:tcPr>
          <w:p w14:paraId="69FAF6C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14:paraId="5BD9931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851751F" w14:textId="77777777" w:rsidTr="00802F9B">
        <w:trPr>
          <w:cantSplit/>
          <w:trHeight w:val="289"/>
          <w:jc w:val="center"/>
        </w:trPr>
        <w:tc>
          <w:tcPr>
            <w:tcW w:w="7920" w:type="dxa"/>
          </w:tcPr>
          <w:p w14:paraId="2BD0574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14:paraId="72B22C11"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14:paraId="2333FD2B" w14:textId="77777777" w:rsidTr="00802F9B">
        <w:trPr>
          <w:cantSplit/>
          <w:trHeight w:val="289"/>
          <w:jc w:val="center"/>
        </w:trPr>
        <w:tc>
          <w:tcPr>
            <w:tcW w:w="7920" w:type="dxa"/>
          </w:tcPr>
          <w:p w14:paraId="2807044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14:paraId="303CAFE0" w14:textId="77777777" w:rsidR="007E173E" w:rsidRPr="00564A49" w:rsidRDefault="007E173E" w:rsidP="00802F9B">
            <w:pPr>
              <w:pStyle w:val="tableheading"/>
              <w:overflowPunct/>
              <w:autoSpaceDE/>
              <w:autoSpaceDN/>
              <w:adjustRightInd/>
              <w:jc w:val="left"/>
              <w:textAlignment w:val="auto"/>
              <w:rPr>
                <w:b w:val="0"/>
                <w:lang w:val="en-US"/>
              </w:rPr>
            </w:pPr>
          </w:p>
        </w:tc>
      </w:tr>
    </w:tbl>
    <w:p w14:paraId="1C841777" w14:textId="77777777" w:rsidR="007E173E" w:rsidRPr="00564A49" w:rsidRDefault="007E173E" w:rsidP="007E173E">
      <w:pPr>
        <w:pStyle w:val="3N"/>
        <w:rPr>
          <w:lang w:val="en-US"/>
        </w:rPr>
      </w:pPr>
    </w:p>
    <w:p w14:paraId="1284F69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7" w:name="_Toc377921574"/>
      <w:bookmarkStart w:id="2138" w:name="_Toc378026212"/>
      <w:r w:rsidRPr="00564A49">
        <w:rPr>
          <w:lang w:val="en-US"/>
        </w:rPr>
        <w:t>Bitstream partition nesting SEI message syntax</w:t>
      </w:r>
      <w:bookmarkEnd w:id="2137"/>
      <w:bookmarkEnd w:id="2138"/>
    </w:p>
    <w:p w14:paraId="11F4C7D7"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05E40975" w14:textId="77777777" w:rsidTr="00802F9B">
        <w:trPr>
          <w:cantSplit/>
          <w:trHeight w:val="289"/>
          <w:jc w:val="center"/>
        </w:trPr>
        <w:tc>
          <w:tcPr>
            <w:tcW w:w="7920" w:type="dxa"/>
          </w:tcPr>
          <w:p w14:paraId="76A3336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14:paraId="6DF9093B" w14:textId="77777777"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14:paraId="0A5058C5" w14:textId="77777777" w:rsidTr="00802F9B">
        <w:trPr>
          <w:cantSplit/>
          <w:trHeight w:val="289"/>
          <w:jc w:val="center"/>
        </w:trPr>
        <w:tc>
          <w:tcPr>
            <w:tcW w:w="7920" w:type="dxa"/>
          </w:tcPr>
          <w:p w14:paraId="184B8C1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14:paraId="25495BB8"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14:paraId="0EB35F8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76A368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14:paraId="50BA1B3A"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3C52845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264A79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14:paraId="3A7F2F9E"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14:paraId="45856B9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4AC8D9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14:paraId="2AC0E7B2"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073B7B1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A7D1DC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14:paraId="1CEB3ACD"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2AB1A1A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FEE69D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14:paraId="48601FD2"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05223F1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B92EF0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14:paraId="4EEA1486" w14:textId="77777777" w:rsidR="007E173E" w:rsidRPr="00564A49" w:rsidRDefault="007E173E" w:rsidP="00802F9B">
            <w:pPr>
              <w:keepNext/>
              <w:keepLines/>
              <w:overflowPunct/>
              <w:autoSpaceDE/>
              <w:autoSpaceDN/>
              <w:adjustRightInd/>
              <w:spacing w:before="0" w:after="60"/>
              <w:textAlignment w:val="auto"/>
              <w:rPr>
                <w:bCs/>
              </w:rPr>
            </w:pPr>
          </w:p>
        </w:tc>
      </w:tr>
    </w:tbl>
    <w:p w14:paraId="0DDBD444" w14:textId="77777777" w:rsidR="007E173E" w:rsidRPr="00564A49" w:rsidRDefault="007E173E" w:rsidP="007E173E">
      <w:pPr>
        <w:pStyle w:val="3N"/>
        <w:rPr>
          <w:lang w:val="en-US"/>
        </w:rPr>
      </w:pPr>
    </w:p>
    <w:p w14:paraId="456AE5E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9" w:name="_Toc377921575"/>
      <w:bookmarkStart w:id="2140" w:name="_Toc378026213"/>
      <w:r w:rsidRPr="00564A49">
        <w:rPr>
          <w:lang w:val="en-US"/>
        </w:rPr>
        <w:lastRenderedPageBreak/>
        <w:t>Bitstream partition initial arrival time SEI message syntax</w:t>
      </w:r>
      <w:bookmarkEnd w:id="2139"/>
      <w:bookmarkEnd w:id="2140"/>
    </w:p>
    <w:p w14:paraId="3103C244"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75ED2154" w14:textId="77777777" w:rsidTr="00802F9B">
        <w:trPr>
          <w:cantSplit/>
          <w:trHeight w:val="289"/>
          <w:jc w:val="center"/>
        </w:trPr>
        <w:tc>
          <w:tcPr>
            <w:tcW w:w="7920" w:type="dxa"/>
          </w:tcPr>
          <w:p w14:paraId="78406645"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14:paraId="59A04E6A" w14:textId="77777777"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14:paraId="392387A2" w14:textId="77777777" w:rsidTr="00802F9B">
        <w:trPr>
          <w:cantSplit/>
          <w:trHeight w:val="289"/>
          <w:jc w:val="center"/>
        </w:trPr>
        <w:tc>
          <w:tcPr>
            <w:tcW w:w="7920" w:type="dxa"/>
          </w:tcPr>
          <w:p w14:paraId="2524982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14:paraId="07ED640A" w14:textId="77777777" w:rsidR="007E173E" w:rsidRPr="00564A49" w:rsidRDefault="007E173E" w:rsidP="00802F9B">
            <w:pPr>
              <w:keepNext/>
              <w:keepLines/>
              <w:overflowPunct/>
              <w:autoSpaceDE/>
              <w:autoSpaceDN/>
              <w:adjustRightInd/>
              <w:spacing w:before="0" w:after="60"/>
              <w:textAlignment w:val="auto"/>
              <w:rPr>
                <w:b/>
                <w:bCs/>
              </w:rPr>
            </w:pPr>
          </w:p>
        </w:tc>
      </w:tr>
      <w:tr w:rsidR="007E173E" w:rsidRPr="00564A49" w14:paraId="7896F090" w14:textId="77777777" w:rsidTr="00802F9B">
        <w:trPr>
          <w:cantSplit/>
          <w:trHeight w:val="289"/>
          <w:jc w:val="center"/>
        </w:trPr>
        <w:tc>
          <w:tcPr>
            <w:tcW w:w="7920" w:type="dxa"/>
          </w:tcPr>
          <w:p w14:paraId="23172DF1" w14:textId="77777777"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14:paraId="4B4A3318" w14:textId="77777777" w:rsidR="007E173E" w:rsidRPr="00564A49" w:rsidRDefault="007E173E" w:rsidP="00802F9B">
            <w:pPr>
              <w:keepNext/>
              <w:keepLines/>
              <w:overflowPunct/>
              <w:autoSpaceDE/>
              <w:autoSpaceDN/>
              <w:adjustRightInd/>
              <w:spacing w:before="0" w:after="60"/>
              <w:textAlignment w:val="auto"/>
              <w:rPr>
                <w:b/>
                <w:bCs/>
              </w:rPr>
            </w:pPr>
          </w:p>
        </w:tc>
      </w:tr>
      <w:tr w:rsidR="007E173E" w:rsidRPr="00564A49" w14:paraId="7D34FACD" w14:textId="77777777" w:rsidTr="00802F9B">
        <w:trPr>
          <w:cantSplit/>
          <w:trHeight w:val="289"/>
          <w:jc w:val="center"/>
        </w:trPr>
        <w:tc>
          <w:tcPr>
            <w:tcW w:w="7920" w:type="dxa"/>
          </w:tcPr>
          <w:p w14:paraId="5197C42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14:paraId="464C6E6C"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14:paraId="142B135D" w14:textId="77777777" w:rsidTr="00802F9B">
        <w:trPr>
          <w:cantSplit/>
          <w:trHeight w:val="289"/>
          <w:jc w:val="center"/>
        </w:trPr>
        <w:tc>
          <w:tcPr>
            <w:tcW w:w="7920" w:type="dxa"/>
          </w:tcPr>
          <w:p w14:paraId="748674F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14:paraId="65414619"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406CBFDE" w14:textId="77777777" w:rsidTr="00802F9B">
        <w:trPr>
          <w:cantSplit/>
          <w:trHeight w:val="289"/>
          <w:jc w:val="center"/>
        </w:trPr>
        <w:tc>
          <w:tcPr>
            <w:tcW w:w="7920" w:type="dxa"/>
          </w:tcPr>
          <w:p w14:paraId="539287F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14:paraId="3775E206"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11B70EEF" w14:textId="77777777" w:rsidTr="00802F9B">
        <w:trPr>
          <w:cantSplit/>
          <w:trHeight w:val="289"/>
          <w:jc w:val="center"/>
        </w:trPr>
        <w:tc>
          <w:tcPr>
            <w:tcW w:w="7920" w:type="dxa"/>
          </w:tcPr>
          <w:p w14:paraId="270990A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14:paraId="34FE0FF6"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14:paraId="5CE76CD4" w14:textId="77777777" w:rsidTr="00802F9B">
        <w:trPr>
          <w:cantSplit/>
          <w:trHeight w:val="289"/>
          <w:jc w:val="center"/>
        </w:trPr>
        <w:tc>
          <w:tcPr>
            <w:tcW w:w="7920" w:type="dxa"/>
          </w:tcPr>
          <w:p w14:paraId="36C4B40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14:paraId="333A4149" w14:textId="77777777" w:rsidR="007E173E" w:rsidRPr="00564A49" w:rsidRDefault="007E173E" w:rsidP="00802F9B">
            <w:pPr>
              <w:keepNext/>
              <w:keepLines/>
              <w:overflowPunct/>
              <w:autoSpaceDE/>
              <w:autoSpaceDN/>
              <w:adjustRightInd/>
              <w:spacing w:before="0" w:after="60"/>
              <w:textAlignment w:val="auto"/>
              <w:rPr>
                <w:bCs/>
              </w:rPr>
            </w:pPr>
          </w:p>
        </w:tc>
      </w:tr>
    </w:tbl>
    <w:p w14:paraId="3546DCA7" w14:textId="77777777" w:rsidR="007E173E" w:rsidRPr="00564A49" w:rsidRDefault="007E173E" w:rsidP="007E173E">
      <w:pPr>
        <w:pStyle w:val="3N"/>
        <w:rPr>
          <w:lang w:val="en-US"/>
        </w:rPr>
      </w:pPr>
    </w:p>
    <w:p w14:paraId="7A8BD22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41" w:name="_Toc377921576"/>
      <w:bookmarkStart w:id="2142" w:name="_Toc378026214"/>
      <w:r w:rsidRPr="00564A49">
        <w:rPr>
          <w:lang w:val="en-US"/>
        </w:rPr>
        <w:t>Bitstream partition HRD parameters SEI message syntax</w:t>
      </w:r>
      <w:bookmarkEnd w:id="2141"/>
      <w:bookmarkEnd w:id="2142"/>
    </w:p>
    <w:p w14:paraId="6108FF3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4C641565" w14:textId="77777777" w:rsidTr="00802F9B">
        <w:trPr>
          <w:trHeight w:val="289"/>
          <w:jc w:val="center"/>
        </w:trPr>
        <w:tc>
          <w:tcPr>
            <w:tcW w:w="7920" w:type="dxa"/>
          </w:tcPr>
          <w:p w14:paraId="31331ED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14:paraId="11322938" w14:textId="77777777" w:rsidR="007E173E" w:rsidRPr="00564A49" w:rsidRDefault="007E173E" w:rsidP="00802F9B">
            <w:pPr>
              <w:keepNext/>
              <w:spacing w:before="0" w:after="60"/>
              <w:rPr>
                <w:bCs/>
              </w:rPr>
            </w:pPr>
            <w:r w:rsidRPr="00564A49">
              <w:rPr>
                <w:bCs/>
              </w:rPr>
              <w:t>Descriptor</w:t>
            </w:r>
          </w:p>
        </w:tc>
      </w:tr>
      <w:tr w:rsidR="007E173E" w:rsidRPr="00564A49" w14:paraId="6481FE35" w14:textId="77777777" w:rsidTr="00802F9B">
        <w:trPr>
          <w:cantSplit/>
          <w:trHeight w:val="289"/>
          <w:jc w:val="center"/>
        </w:trPr>
        <w:tc>
          <w:tcPr>
            <w:tcW w:w="7920" w:type="dxa"/>
          </w:tcPr>
          <w:p w14:paraId="3695AB8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14:paraId="26E2C3E5" w14:textId="77777777" w:rsidR="007E173E" w:rsidRPr="00564A49" w:rsidRDefault="007E173E" w:rsidP="00802F9B">
            <w:pPr>
              <w:keepNext/>
              <w:keepLines/>
              <w:spacing w:before="0" w:after="60"/>
            </w:pPr>
            <w:r w:rsidRPr="00564A49">
              <w:t>ue(v)</w:t>
            </w:r>
          </w:p>
        </w:tc>
      </w:tr>
      <w:tr w:rsidR="007E173E" w:rsidRPr="00564A49" w14:paraId="42B18B6A" w14:textId="77777777" w:rsidTr="00802F9B">
        <w:trPr>
          <w:cantSplit/>
          <w:trHeight w:val="289"/>
          <w:jc w:val="center"/>
        </w:trPr>
        <w:tc>
          <w:tcPr>
            <w:tcW w:w="7920" w:type="dxa"/>
          </w:tcPr>
          <w:p w14:paraId="6A02252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14:paraId="6F58F4BB" w14:textId="77777777" w:rsidR="007E173E" w:rsidRPr="00564A49" w:rsidRDefault="007E173E" w:rsidP="00802F9B">
            <w:pPr>
              <w:keepNext/>
              <w:keepLines/>
              <w:spacing w:before="0" w:after="60"/>
            </w:pPr>
          </w:p>
        </w:tc>
      </w:tr>
      <w:tr w:rsidR="007E173E" w:rsidRPr="00564A49" w14:paraId="7577DD0A" w14:textId="77777777" w:rsidTr="00802F9B">
        <w:trPr>
          <w:cantSplit/>
          <w:trHeight w:val="289"/>
          <w:jc w:val="center"/>
        </w:trPr>
        <w:tc>
          <w:tcPr>
            <w:tcW w:w="7920" w:type="dxa"/>
          </w:tcPr>
          <w:p w14:paraId="303E477D"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14:paraId="6049420D" w14:textId="77777777" w:rsidR="007E173E" w:rsidRPr="00564A49" w:rsidRDefault="007E173E" w:rsidP="00802F9B">
            <w:pPr>
              <w:pStyle w:val="tablecell"/>
              <w:rPr>
                <w:lang w:val="en-US"/>
              </w:rPr>
            </w:pPr>
          </w:p>
        </w:tc>
      </w:tr>
      <w:tr w:rsidR="007E173E" w:rsidRPr="00564A49" w14:paraId="7AC858FB" w14:textId="77777777" w:rsidTr="00802F9B">
        <w:trPr>
          <w:cantSplit/>
          <w:trHeight w:val="289"/>
          <w:jc w:val="center"/>
        </w:trPr>
        <w:tc>
          <w:tcPr>
            <w:tcW w:w="7920" w:type="dxa"/>
          </w:tcPr>
          <w:p w14:paraId="1267AD31"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14:paraId="2E6BDB49" w14:textId="77777777" w:rsidR="007E173E" w:rsidRPr="00564A49" w:rsidRDefault="007E173E" w:rsidP="00802F9B">
            <w:pPr>
              <w:pStyle w:val="tablecell"/>
              <w:rPr>
                <w:lang w:val="en-US"/>
              </w:rPr>
            </w:pPr>
            <w:r w:rsidRPr="00564A49">
              <w:rPr>
                <w:lang w:val="en-US"/>
              </w:rPr>
              <w:t>u(1)</w:t>
            </w:r>
          </w:p>
        </w:tc>
      </w:tr>
      <w:tr w:rsidR="007E173E" w:rsidRPr="00564A49" w14:paraId="28402955" w14:textId="77777777" w:rsidTr="00802F9B">
        <w:trPr>
          <w:cantSplit/>
          <w:trHeight w:val="289"/>
          <w:jc w:val="center"/>
        </w:trPr>
        <w:tc>
          <w:tcPr>
            <w:tcW w:w="7920" w:type="dxa"/>
          </w:tcPr>
          <w:p w14:paraId="730A90BD"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14:paraId="775F90BA" w14:textId="77777777" w:rsidR="007E173E" w:rsidRPr="00564A49" w:rsidRDefault="007E173E" w:rsidP="00802F9B">
            <w:pPr>
              <w:pStyle w:val="tablecell"/>
              <w:rPr>
                <w:lang w:val="en-US"/>
              </w:rPr>
            </w:pPr>
          </w:p>
        </w:tc>
      </w:tr>
      <w:tr w:rsidR="007E173E" w:rsidRPr="00564A49" w14:paraId="3F9652EC" w14:textId="77777777" w:rsidTr="00802F9B">
        <w:trPr>
          <w:cantSplit/>
          <w:trHeight w:val="289"/>
          <w:jc w:val="center"/>
        </w:trPr>
        <w:tc>
          <w:tcPr>
            <w:tcW w:w="7920" w:type="dxa"/>
          </w:tcPr>
          <w:p w14:paraId="407E5BC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A948A9C" w14:textId="77777777" w:rsidR="007E173E" w:rsidRPr="00564A49" w:rsidRDefault="007E173E" w:rsidP="00802F9B">
            <w:pPr>
              <w:pStyle w:val="tablecell"/>
              <w:rPr>
                <w:lang w:val="en-US"/>
              </w:rPr>
            </w:pPr>
          </w:p>
        </w:tc>
      </w:tr>
      <w:tr w:rsidR="007E173E" w:rsidRPr="00564A49" w14:paraId="4A344834" w14:textId="77777777" w:rsidTr="00802F9B">
        <w:trPr>
          <w:cantSplit/>
          <w:trHeight w:val="289"/>
          <w:jc w:val="center"/>
        </w:trPr>
        <w:tc>
          <w:tcPr>
            <w:tcW w:w="7920" w:type="dxa"/>
          </w:tcPr>
          <w:p w14:paraId="04F7EFD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14:paraId="36B7F4BA" w14:textId="77777777" w:rsidR="007E173E" w:rsidRPr="00564A49" w:rsidRDefault="007E173E" w:rsidP="00802F9B">
            <w:pPr>
              <w:pStyle w:val="tablecell"/>
              <w:rPr>
                <w:lang w:val="en-US"/>
              </w:rPr>
            </w:pPr>
          </w:p>
        </w:tc>
      </w:tr>
      <w:tr w:rsidR="007E173E" w:rsidRPr="00564A49" w14:paraId="765B6D44" w14:textId="77777777" w:rsidTr="00802F9B">
        <w:trPr>
          <w:cantSplit/>
          <w:trHeight w:val="289"/>
          <w:jc w:val="center"/>
        </w:trPr>
        <w:tc>
          <w:tcPr>
            <w:tcW w:w="7920" w:type="dxa"/>
          </w:tcPr>
          <w:p w14:paraId="52C2DB6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14:paraId="18685A43" w14:textId="77777777" w:rsidR="007E173E" w:rsidRPr="00564A49" w:rsidRDefault="007E173E" w:rsidP="00802F9B">
            <w:pPr>
              <w:pStyle w:val="tablecell"/>
              <w:rPr>
                <w:lang w:val="en-US"/>
              </w:rPr>
            </w:pPr>
          </w:p>
        </w:tc>
      </w:tr>
      <w:tr w:rsidR="007E173E" w:rsidRPr="00564A49" w14:paraId="1A720BCA" w14:textId="77777777" w:rsidTr="00802F9B">
        <w:trPr>
          <w:cantSplit/>
          <w:trHeight w:val="289"/>
          <w:jc w:val="center"/>
        </w:trPr>
        <w:tc>
          <w:tcPr>
            <w:tcW w:w="7920" w:type="dxa"/>
          </w:tcPr>
          <w:p w14:paraId="2C7BBAFF" w14:textId="77777777"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14:paraId="21C194B1" w14:textId="77777777" w:rsidR="007E173E" w:rsidRPr="00564A49" w:rsidRDefault="007E173E" w:rsidP="00802F9B">
            <w:pPr>
              <w:pStyle w:val="tablecell"/>
              <w:rPr>
                <w:lang w:val="en-US"/>
              </w:rPr>
            </w:pPr>
            <w:r w:rsidRPr="00564A49">
              <w:rPr>
                <w:lang w:val="en-US"/>
              </w:rPr>
              <w:t>ue(v)</w:t>
            </w:r>
          </w:p>
        </w:tc>
      </w:tr>
      <w:tr w:rsidR="007E173E" w:rsidRPr="00564A49" w14:paraId="506E3E67" w14:textId="77777777" w:rsidTr="00802F9B">
        <w:trPr>
          <w:cantSplit/>
          <w:trHeight w:val="289"/>
          <w:jc w:val="center"/>
        </w:trPr>
        <w:tc>
          <w:tcPr>
            <w:tcW w:w="7920" w:type="dxa"/>
          </w:tcPr>
          <w:p w14:paraId="243B14C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14:paraId="099912AD" w14:textId="77777777" w:rsidR="007E173E" w:rsidRPr="00564A49" w:rsidRDefault="007E173E" w:rsidP="00802F9B">
            <w:pPr>
              <w:pStyle w:val="tablecell"/>
              <w:rPr>
                <w:lang w:val="en-US"/>
              </w:rPr>
            </w:pPr>
          </w:p>
        </w:tc>
      </w:tr>
      <w:tr w:rsidR="007E173E" w:rsidRPr="00564A49" w14:paraId="33B1DD90" w14:textId="77777777" w:rsidTr="00802F9B">
        <w:trPr>
          <w:cantSplit/>
          <w:trHeight w:val="289"/>
          <w:jc w:val="center"/>
        </w:trPr>
        <w:tc>
          <w:tcPr>
            <w:tcW w:w="7920" w:type="dxa"/>
          </w:tcPr>
          <w:p w14:paraId="305CE12B" w14:textId="77777777"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14:paraId="7636E9BD" w14:textId="77777777" w:rsidR="007E173E" w:rsidRPr="00564A49" w:rsidRDefault="007E173E" w:rsidP="00802F9B">
            <w:pPr>
              <w:pStyle w:val="tablecell"/>
              <w:rPr>
                <w:lang w:val="en-US"/>
              </w:rPr>
            </w:pPr>
          </w:p>
        </w:tc>
      </w:tr>
      <w:tr w:rsidR="007E173E" w:rsidRPr="00564A49" w14:paraId="03D0C3C0" w14:textId="77777777" w:rsidTr="00802F9B">
        <w:trPr>
          <w:cantSplit/>
          <w:trHeight w:val="289"/>
          <w:jc w:val="center"/>
        </w:trPr>
        <w:tc>
          <w:tcPr>
            <w:tcW w:w="7920" w:type="dxa"/>
          </w:tcPr>
          <w:p w14:paraId="498DB85A" w14:textId="77777777"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14:paraId="5CE622C5" w14:textId="77777777" w:rsidR="007E173E" w:rsidRPr="00564A49" w:rsidRDefault="007E173E" w:rsidP="00802F9B">
            <w:pPr>
              <w:pStyle w:val="tablecell"/>
              <w:rPr>
                <w:lang w:val="en-US"/>
              </w:rPr>
            </w:pPr>
          </w:p>
        </w:tc>
      </w:tr>
      <w:tr w:rsidR="007E173E" w:rsidRPr="00564A49" w14:paraId="71F556AF" w14:textId="77777777" w:rsidTr="00802F9B">
        <w:trPr>
          <w:cantSplit/>
          <w:trHeight w:val="289"/>
          <w:jc w:val="center"/>
        </w:trPr>
        <w:tc>
          <w:tcPr>
            <w:tcW w:w="7920" w:type="dxa"/>
          </w:tcPr>
          <w:p w14:paraId="7AF24A9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14:paraId="3C24FC71" w14:textId="77777777" w:rsidR="007E173E" w:rsidRPr="00564A49" w:rsidRDefault="007E173E" w:rsidP="00802F9B">
            <w:pPr>
              <w:pStyle w:val="tablecell"/>
              <w:rPr>
                <w:lang w:val="en-US"/>
              </w:rPr>
            </w:pPr>
            <w:r w:rsidRPr="00564A49">
              <w:rPr>
                <w:lang w:val="en-US"/>
              </w:rPr>
              <w:t>u(1)</w:t>
            </w:r>
          </w:p>
        </w:tc>
      </w:tr>
      <w:tr w:rsidR="007E173E" w:rsidRPr="00564A49" w14:paraId="316348BD" w14:textId="77777777" w:rsidTr="00802F9B">
        <w:trPr>
          <w:cantSplit/>
          <w:trHeight w:val="289"/>
          <w:jc w:val="center"/>
        </w:trPr>
        <w:tc>
          <w:tcPr>
            <w:tcW w:w="7920" w:type="dxa"/>
          </w:tcPr>
          <w:p w14:paraId="6C0B7D6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14:paraId="0FD6756B" w14:textId="77777777" w:rsidR="007E173E" w:rsidRPr="00564A49" w:rsidRDefault="007E173E" w:rsidP="00802F9B">
            <w:pPr>
              <w:pStyle w:val="tablecell"/>
              <w:rPr>
                <w:lang w:val="en-US"/>
              </w:rPr>
            </w:pPr>
            <w:r w:rsidRPr="00564A49">
              <w:rPr>
                <w:lang w:val="en-US"/>
              </w:rPr>
              <w:t>ue(v)</w:t>
            </w:r>
          </w:p>
        </w:tc>
      </w:tr>
      <w:tr w:rsidR="007E173E" w:rsidRPr="00564A49" w14:paraId="06B5952A" w14:textId="77777777" w:rsidTr="00802F9B">
        <w:trPr>
          <w:cantSplit/>
          <w:trHeight w:val="289"/>
          <w:jc w:val="center"/>
        </w:trPr>
        <w:tc>
          <w:tcPr>
            <w:tcW w:w="7920" w:type="dxa"/>
          </w:tcPr>
          <w:p w14:paraId="48EA3D5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14:paraId="5D404C22" w14:textId="77777777" w:rsidR="007E173E" w:rsidRPr="00564A49" w:rsidRDefault="007E173E" w:rsidP="00802F9B">
            <w:pPr>
              <w:pStyle w:val="tablecell"/>
              <w:rPr>
                <w:lang w:val="en-US"/>
              </w:rPr>
            </w:pPr>
          </w:p>
        </w:tc>
      </w:tr>
      <w:tr w:rsidR="007E173E" w:rsidRPr="00564A49" w14:paraId="7FEB6D90" w14:textId="77777777" w:rsidTr="00802F9B">
        <w:trPr>
          <w:cantSplit/>
          <w:trHeight w:val="289"/>
          <w:jc w:val="center"/>
        </w:trPr>
        <w:tc>
          <w:tcPr>
            <w:tcW w:w="7920" w:type="dxa"/>
          </w:tcPr>
          <w:p w14:paraId="7F281371"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14:paraId="3F7ED62E" w14:textId="77777777" w:rsidR="007E173E" w:rsidRPr="00564A49" w:rsidRDefault="007E173E" w:rsidP="00802F9B">
            <w:pPr>
              <w:pStyle w:val="tablecell"/>
              <w:rPr>
                <w:lang w:val="en-US"/>
              </w:rPr>
            </w:pPr>
          </w:p>
        </w:tc>
      </w:tr>
      <w:tr w:rsidR="007E173E" w:rsidRPr="00564A49" w14:paraId="7FB2E98A" w14:textId="77777777" w:rsidTr="00802F9B">
        <w:trPr>
          <w:cantSplit/>
          <w:trHeight w:val="289"/>
          <w:jc w:val="center"/>
        </w:trPr>
        <w:tc>
          <w:tcPr>
            <w:tcW w:w="7920" w:type="dxa"/>
          </w:tcPr>
          <w:p w14:paraId="05D718C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14:paraId="27DDB69A" w14:textId="77777777" w:rsidR="007E173E" w:rsidRPr="00564A49" w:rsidRDefault="007E173E" w:rsidP="00802F9B">
            <w:pPr>
              <w:pStyle w:val="tablecell"/>
              <w:rPr>
                <w:lang w:val="en-US"/>
              </w:rPr>
            </w:pPr>
            <w:r w:rsidRPr="00564A49">
              <w:rPr>
                <w:lang w:val="en-US"/>
              </w:rPr>
              <w:t>ue(v)</w:t>
            </w:r>
          </w:p>
        </w:tc>
      </w:tr>
      <w:tr w:rsidR="007E173E" w:rsidRPr="00564A49" w14:paraId="755431BB" w14:textId="77777777" w:rsidTr="00802F9B">
        <w:trPr>
          <w:cantSplit/>
          <w:trHeight w:val="289"/>
          <w:jc w:val="center"/>
        </w:trPr>
        <w:tc>
          <w:tcPr>
            <w:tcW w:w="7920" w:type="dxa"/>
          </w:tcPr>
          <w:p w14:paraId="0DB64ACC"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14:paraId="25602ABC" w14:textId="77777777" w:rsidR="007E173E" w:rsidRPr="00564A49" w:rsidRDefault="007E173E" w:rsidP="00802F9B">
            <w:pPr>
              <w:pStyle w:val="tablecell"/>
              <w:rPr>
                <w:lang w:val="en-US"/>
              </w:rPr>
            </w:pPr>
            <w:r w:rsidRPr="00564A49">
              <w:rPr>
                <w:lang w:val="en-US"/>
              </w:rPr>
              <w:t>ue(v)</w:t>
            </w:r>
          </w:p>
        </w:tc>
      </w:tr>
      <w:tr w:rsidR="007E173E" w:rsidRPr="00564A49" w14:paraId="37E82F87" w14:textId="77777777" w:rsidTr="00802F9B">
        <w:trPr>
          <w:cantSplit/>
          <w:trHeight w:val="289"/>
          <w:jc w:val="center"/>
        </w:trPr>
        <w:tc>
          <w:tcPr>
            <w:tcW w:w="7920" w:type="dxa"/>
          </w:tcPr>
          <w:p w14:paraId="3A04BF0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14:paraId="63225A1E" w14:textId="77777777" w:rsidR="007E173E" w:rsidRPr="00564A49" w:rsidRDefault="007E173E" w:rsidP="00802F9B">
            <w:pPr>
              <w:pStyle w:val="tablecell"/>
              <w:rPr>
                <w:lang w:val="en-US"/>
              </w:rPr>
            </w:pPr>
          </w:p>
        </w:tc>
      </w:tr>
      <w:tr w:rsidR="007E173E" w:rsidRPr="00564A49" w14:paraId="3F3DECDA" w14:textId="77777777" w:rsidTr="00802F9B">
        <w:trPr>
          <w:cantSplit/>
          <w:trHeight w:val="289"/>
          <w:jc w:val="center"/>
        </w:trPr>
        <w:tc>
          <w:tcPr>
            <w:tcW w:w="7920" w:type="dxa"/>
          </w:tcPr>
          <w:p w14:paraId="617426D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0029C96" w14:textId="77777777" w:rsidR="007E173E" w:rsidRPr="00564A49" w:rsidRDefault="007E173E" w:rsidP="00802F9B">
            <w:pPr>
              <w:pStyle w:val="tablecell"/>
              <w:rPr>
                <w:lang w:val="en-US"/>
              </w:rPr>
            </w:pPr>
          </w:p>
        </w:tc>
      </w:tr>
      <w:tr w:rsidR="007E173E" w:rsidRPr="00564A49" w14:paraId="6B33308A" w14:textId="77777777" w:rsidTr="00802F9B">
        <w:trPr>
          <w:cantSplit/>
          <w:trHeight w:val="289"/>
          <w:jc w:val="center"/>
        </w:trPr>
        <w:tc>
          <w:tcPr>
            <w:tcW w:w="7920" w:type="dxa"/>
          </w:tcPr>
          <w:p w14:paraId="45B4302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2CA9050B" w14:textId="77777777" w:rsidR="007E173E" w:rsidRPr="00564A49" w:rsidRDefault="007E173E" w:rsidP="00802F9B">
            <w:pPr>
              <w:keepNext/>
              <w:keepLines/>
              <w:spacing w:before="0" w:after="60"/>
            </w:pPr>
          </w:p>
        </w:tc>
      </w:tr>
    </w:tbl>
    <w:p w14:paraId="25DA0B28" w14:textId="77777777" w:rsidR="007E173E" w:rsidRPr="00564A49" w:rsidRDefault="007E173E" w:rsidP="007E173E">
      <w:pPr>
        <w:pStyle w:val="3N"/>
        <w:rPr>
          <w:lang w:val="en-US"/>
        </w:rPr>
      </w:pPr>
    </w:p>
    <w:p w14:paraId="38EABC1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43" w:name="_Toc377921577"/>
      <w:bookmarkStart w:id="2144" w:name="_Toc378026215"/>
      <w:r w:rsidRPr="00564A49">
        <w:rPr>
          <w:lang w:val="en-US"/>
        </w:rPr>
        <w:lastRenderedPageBreak/>
        <w:t>Sub-bitstream property SEI message syntax</w:t>
      </w:r>
      <w:bookmarkEnd w:id="2143"/>
      <w:bookmarkEnd w:id="2144"/>
    </w:p>
    <w:p w14:paraId="203ED84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2B6321F2" w14:textId="77777777" w:rsidTr="00802F9B">
        <w:trPr>
          <w:trHeight w:val="289"/>
          <w:jc w:val="center"/>
        </w:trPr>
        <w:tc>
          <w:tcPr>
            <w:tcW w:w="7920" w:type="dxa"/>
          </w:tcPr>
          <w:p w14:paraId="25FB394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14:paraId="31D09EA6" w14:textId="77777777" w:rsidR="007E173E" w:rsidRPr="00564A49" w:rsidRDefault="007E173E" w:rsidP="00802F9B">
            <w:pPr>
              <w:keepNext/>
              <w:spacing w:before="0" w:after="60"/>
              <w:rPr>
                <w:bCs/>
              </w:rPr>
            </w:pPr>
            <w:r w:rsidRPr="00564A49">
              <w:rPr>
                <w:bCs/>
              </w:rPr>
              <w:t>Descriptor</w:t>
            </w:r>
          </w:p>
        </w:tc>
      </w:tr>
      <w:tr w:rsidR="007E173E" w:rsidRPr="00564A49" w14:paraId="29E04931" w14:textId="77777777" w:rsidTr="00802F9B">
        <w:trPr>
          <w:cantSplit/>
          <w:trHeight w:val="289"/>
          <w:jc w:val="center"/>
        </w:trPr>
        <w:tc>
          <w:tcPr>
            <w:tcW w:w="7920" w:type="dxa"/>
          </w:tcPr>
          <w:p w14:paraId="1519FA0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14:paraId="2099084E" w14:textId="77777777" w:rsidR="007E173E" w:rsidRPr="00564A49" w:rsidRDefault="007E173E" w:rsidP="00802F9B">
            <w:pPr>
              <w:keepNext/>
              <w:keepLines/>
              <w:spacing w:before="0" w:after="60"/>
            </w:pPr>
            <w:r w:rsidRPr="00564A49">
              <w:rPr>
                <w:bCs/>
                <w:noProof/>
              </w:rPr>
              <w:t>u(4)</w:t>
            </w:r>
          </w:p>
        </w:tc>
      </w:tr>
      <w:tr w:rsidR="007E173E" w:rsidRPr="00564A49" w14:paraId="2BCA3F91" w14:textId="77777777" w:rsidTr="00802F9B">
        <w:trPr>
          <w:cantSplit/>
          <w:trHeight w:val="289"/>
          <w:jc w:val="center"/>
        </w:trPr>
        <w:tc>
          <w:tcPr>
            <w:tcW w:w="7920" w:type="dxa"/>
          </w:tcPr>
          <w:p w14:paraId="1C64A0C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14:paraId="5B782903" w14:textId="77777777" w:rsidR="007E173E" w:rsidRPr="00564A49" w:rsidRDefault="007E173E" w:rsidP="00802F9B">
            <w:pPr>
              <w:keepNext/>
              <w:keepLines/>
              <w:spacing w:before="0" w:after="60"/>
            </w:pPr>
            <w:r w:rsidRPr="00564A49">
              <w:rPr>
                <w:bCs/>
                <w:noProof/>
              </w:rPr>
              <w:t>ue(v)</w:t>
            </w:r>
          </w:p>
        </w:tc>
      </w:tr>
      <w:tr w:rsidR="007E173E" w:rsidRPr="00564A49" w14:paraId="4F8D2A27" w14:textId="77777777" w:rsidTr="00802F9B">
        <w:trPr>
          <w:cantSplit/>
          <w:trHeight w:val="289"/>
          <w:jc w:val="center"/>
        </w:trPr>
        <w:tc>
          <w:tcPr>
            <w:tcW w:w="7920" w:type="dxa"/>
          </w:tcPr>
          <w:p w14:paraId="08F57199" w14:textId="77777777"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14:paraId="4B13BED7" w14:textId="77777777" w:rsidR="007E173E" w:rsidRPr="00564A49" w:rsidRDefault="007E173E" w:rsidP="00802F9B">
            <w:pPr>
              <w:pStyle w:val="tablecell"/>
              <w:rPr>
                <w:lang w:val="en-US"/>
              </w:rPr>
            </w:pPr>
          </w:p>
        </w:tc>
      </w:tr>
      <w:tr w:rsidR="007E173E" w:rsidRPr="00564A49" w14:paraId="5489E499" w14:textId="77777777" w:rsidTr="00802F9B">
        <w:trPr>
          <w:cantSplit/>
          <w:trHeight w:val="289"/>
          <w:jc w:val="center"/>
        </w:trPr>
        <w:tc>
          <w:tcPr>
            <w:tcW w:w="7920" w:type="dxa"/>
          </w:tcPr>
          <w:p w14:paraId="7596F128" w14:textId="77777777"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14:paraId="3AAE8750" w14:textId="77777777" w:rsidR="007E173E" w:rsidRPr="00564A49" w:rsidRDefault="007E173E" w:rsidP="00802F9B">
            <w:pPr>
              <w:pStyle w:val="tablecell"/>
              <w:rPr>
                <w:lang w:val="en-US"/>
              </w:rPr>
            </w:pPr>
            <w:r w:rsidRPr="00564A49">
              <w:rPr>
                <w:bCs/>
                <w:noProof/>
              </w:rPr>
              <w:t>u(2)</w:t>
            </w:r>
          </w:p>
        </w:tc>
      </w:tr>
      <w:tr w:rsidR="007E173E" w:rsidRPr="00564A49" w14:paraId="317B646A" w14:textId="77777777" w:rsidTr="00802F9B">
        <w:trPr>
          <w:cantSplit/>
          <w:trHeight w:val="289"/>
          <w:jc w:val="center"/>
        </w:trPr>
        <w:tc>
          <w:tcPr>
            <w:tcW w:w="7920" w:type="dxa"/>
          </w:tcPr>
          <w:p w14:paraId="4913A7EF" w14:textId="77777777"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14:paraId="121E5A50" w14:textId="77777777" w:rsidR="007E173E" w:rsidRPr="00564A49" w:rsidRDefault="007E173E" w:rsidP="00802F9B">
            <w:pPr>
              <w:pStyle w:val="tablecell"/>
              <w:rPr>
                <w:lang w:val="en-US"/>
              </w:rPr>
            </w:pPr>
            <w:r w:rsidRPr="00564A49">
              <w:rPr>
                <w:bCs/>
                <w:noProof/>
              </w:rPr>
              <w:t>ue(v)</w:t>
            </w:r>
          </w:p>
        </w:tc>
      </w:tr>
      <w:tr w:rsidR="007E173E" w:rsidRPr="00564A49" w14:paraId="34C3CD5E" w14:textId="77777777" w:rsidTr="00802F9B">
        <w:trPr>
          <w:cantSplit/>
          <w:trHeight w:val="289"/>
          <w:jc w:val="center"/>
        </w:trPr>
        <w:tc>
          <w:tcPr>
            <w:tcW w:w="7920" w:type="dxa"/>
          </w:tcPr>
          <w:p w14:paraId="65C7F692"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14:paraId="434B247E" w14:textId="77777777" w:rsidR="007E173E" w:rsidRPr="00564A49" w:rsidRDefault="007E173E" w:rsidP="00802F9B">
            <w:pPr>
              <w:pStyle w:val="tablecell"/>
              <w:rPr>
                <w:lang w:val="en-US"/>
              </w:rPr>
            </w:pPr>
            <w:r w:rsidRPr="00564A49">
              <w:rPr>
                <w:lang w:val="en-US"/>
              </w:rPr>
              <w:t>u(3)</w:t>
            </w:r>
          </w:p>
        </w:tc>
      </w:tr>
      <w:tr w:rsidR="007E173E" w:rsidRPr="00564A49" w14:paraId="6FA88B95" w14:textId="77777777" w:rsidTr="00802F9B">
        <w:trPr>
          <w:cantSplit/>
          <w:trHeight w:val="289"/>
          <w:jc w:val="center"/>
        </w:trPr>
        <w:tc>
          <w:tcPr>
            <w:tcW w:w="7920" w:type="dxa"/>
          </w:tcPr>
          <w:p w14:paraId="56AA4F9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14:paraId="5EBC0F6C" w14:textId="77777777" w:rsidR="007E173E" w:rsidRPr="00564A49" w:rsidRDefault="007E173E" w:rsidP="00802F9B">
            <w:pPr>
              <w:pStyle w:val="tablecell"/>
              <w:rPr>
                <w:lang w:val="en-US"/>
              </w:rPr>
            </w:pPr>
            <w:r w:rsidRPr="00564A49">
              <w:rPr>
                <w:lang w:val="en-US"/>
              </w:rPr>
              <w:t>u(16)</w:t>
            </w:r>
          </w:p>
        </w:tc>
      </w:tr>
      <w:tr w:rsidR="007E173E" w:rsidRPr="00564A49" w14:paraId="77C739D0" w14:textId="77777777" w:rsidTr="00802F9B">
        <w:trPr>
          <w:cantSplit/>
          <w:trHeight w:val="289"/>
          <w:jc w:val="center"/>
        </w:trPr>
        <w:tc>
          <w:tcPr>
            <w:tcW w:w="7920" w:type="dxa"/>
          </w:tcPr>
          <w:p w14:paraId="2FFFBBC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14:paraId="00D49E3D" w14:textId="77777777" w:rsidR="007E173E" w:rsidRPr="00564A49" w:rsidRDefault="007E173E" w:rsidP="00802F9B">
            <w:pPr>
              <w:pStyle w:val="tablecell"/>
              <w:rPr>
                <w:lang w:val="en-US"/>
              </w:rPr>
            </w:pPr>
            <w:r w:rsidRPr="00564A49">
              <w:rPr>
                <w:lang w:val="en-US"/>
              </w:rPr>
              <w:t>u(16)</w:t>
            </w:r>
          </w:p>
        </w:tc>
      </w:tr>
      <w:tr w:rsidR="007E173E" w:rsidRPr="00564A49" w14:paraId="201B5966" w14:textId="77777777" w:rsidTr="00802F9B">
        <w:trPr>
          <w:cantSplit/>
          <w:trHeight w:val="289"/>
          <w:jc w:val="center"/>
        </w:trPr>
        <w:tc>
          <w:tcPr>
            <w:tcW w:w="7920" w:type="dxa"/>
          </w:tcPr>
          <w:p w14:paraId="3101CE7C" w14:textId="77777777"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14:paraId="2D5B3C0C" w14:textId="77777777" w:rsidR="007E173E" w:rsidRPr="00564A49" w:rsidRDefault="007E173E" w:rsidP="00802F9B">
            <w:pPr>
              <w:pStyle w:val="tablecell"/>
              <w:rPr>
                <w:lang w:val="en-US"/>
              </w:rPr>
            </w:pPr>
          </w:p>
        </w:tc>
      </w:tr>
      <w:tr w:rsidR="007E173E" w:rsidRPr="00564A49" w14:paraId="284B9B7B" w14:textId="77777777" w:rsidTr="00802F9B">
        <w:trPr>
          <w:cantSplit/>
          <w:trHeight w:val="289"/>
          <w:jc w:val="center"/>
        </w:trPr>
        <w:tc>
          <w:tcPr>
            <w:tcW w:w="7920" w:type="dxa"/>
          </w:tcPr>
          <w:p w14:paraId="54416B0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6CB2F41B" w14:textId="77777777" w:rsidR="007E173E" w:rsidRPr="00564A49" w:rsidRDefault="007E173E" w:rsidP="00802F9B">
            <w:pPr>
              <w:keepNext/>
              <w:keepLines/>
              <w:spacing w:before="0" w:after="60"/>
            </w:pPr>
          </w:p>
        </w:tc>
      </w:tr>
    </w:tbl>
    <w:p w14:paraId="77989845" w14:textId="77777777" w:rsidR="007E173E" w:rsidRPr="00564A49" w:rsidRDefault="007E173E" w:rsidP="007E173E">
      <w:pPr>
        <w:pStyle w:val="3N"/>
        <w:rPr>
          <w:lang w:val="en-US"/>
        </w:rPr>
      </w:pPr>
    </w:p>
    <w:p w14:paraId="3416800F"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45" w:name="_Toc377921578"/>
      <w:bookmarkStart w:id="2146" w:name="_Toc378026216"/>
      <w:r w:rsidRPr="00564A49">
        <w:rPr>
          <w:lang w:val="en-US"/>
        </w:rPr>
        <w:t>Alpha channel information SEI message syntax</w:t>
      </w:r>
      <w:bookmarkEnd w:id="2145"/>
      <w:bookmarkEnd w:id="2146"/>
    </w:p>
    <w:p w14:paraId="5E3B95FD" w14:textId="77777777"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7BF9411F" w14:textId="77777777" w:rsidTr="00802F9B">
        <w:trPr>
          <w:trHeight w:val="289"/>
          <w:jc w:val="center"/>
        </w:trPr>
        <w:tc>
          <w:tcPr>
            <w:tcW w:w="7920" w:type="dxa"/>
          </w:tcPr>
          <w:p w14:paraId="2EF6033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14:paraId="2EE756CA" w14:textId="77777777" w:rsidR="007E173E" w:rsidRPr="00564A49" w:rsidRDefault="007E173E" w:rsidP="00802F9B">
            <w:pPr>
              <w:keepNext/>
              <w:spacing w:before="0" w:after="60"/>
              <w:rPr>
                <w:bCs/>
              </w:rPr>
            </w:pPr>
            <w:r w:rsidRPr="00564A49">
              <w:rPr>
                <w:bCs/>
              </w:rPr>
              <w:t>Descriptor</w:t>
            </w:r>
          </w:p>
        </w:tc>
      </w:tr>
      <w:tr w:rsidR="007E173E" w:rsidRPr="00564A49" w14:paraId="4014F98C" w14:textId="77777777" w:rsidTr="00802F9B">
        <w:trPr>
          <w:cantSplit/>
          <w:trHeight w:val="289"/>
          <w:jc w:val="center"/>
        </w:trPr>
        <w:tc>
          <w:tcPr>
            <w:tcW w:w="7920" w:type="dxa"/>
          </w:tcPr>
          <w:p w14:paraId="244435E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14:paraId="67D3B6B4" w14:textId="77777777" w:rsidR="007E173E" w:rsidRPr="00564A49" w:rsidRDefault="007E173E" w:rsidP="00802F9B">
            <w:pPr>
              <w:keepNext/>
              <w:keepLines/>
              <w:spacing w:before="0" w:after="60"/>
            </w:pPr>
            <w:r w:rsidRPr="00564A49">
              <w:t>u(1)</w:t>
            </w:r>
          </w:p>
        </w:tc>
      </w:tr>
      <w:tr w:rsidR="007E173E" w:rsidRPr="00564A49" w14:paraId="78C3D042" w14:textId="77777777" w:rsidTr="00802F9B">
        <w:trPr>
          <w:cantSplit/>
          <w:trHeight w:val="289"/>
          <w:jc w:val="center"/>
        </w:trPr>
        <w:tc>
          <w:tcPr>
            <w:tcW w:w="7920" w:type="dxa"/>
          </w:tcPr>
          <w:p w14:paraId="7FB647B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14:paraId="0EEB6D11" w14:textId="77777777" w:rsidR="007E173E" w:rsidRPr="00564A49" w:rsidRDefault="007E173E" w:rsidP="00802F9B">
            <w:pPr>
              <w:keepNext/>
              <w:keepLines/>
              <w:spacing w:before="0" w:after="60"/>
            </w:pPr>
          </w:p>
        </w:tc>
      </w:tr>
      <w:tr w:rsidR="007E173E" w:rsidRPr="00564A49" w14:paraId="278A97E5" w14:textId="77777777" w:rsidTr="00802F9B">
        <w:trPr>
          <w:cantSplit/>
          <w:trHeight w:val="289"/>
          <w:jc w:val="center"/>
        </w:trPr>
        <w:tc>
          <w:tcPr>
            <w:tcW w:w="7920" w:type="dxa"/>
          </w:tcPr>
          <w:p w14:paraId="0B195ED4"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14:paraId="67579F63" w14:textId="77777777" w:rsidR="007E173E" w:rsidRPr="00564A49" w:rsidRDefault="007E173E" w:rsidP="00802F9B">
            <w:pPr>
              <w:pStyle w:val="tablecell"/>
              <w:rPr>
                <w:lang w:val="en-US"/>
              </w:rPr>
            </w:pPr>
            <w:r w:rsidRPr="00564A49">
              <w:t>u(3)</w:t>
            </w:r>
          </w:p>
        </w:tc>
      </w:tr>
      <w:tr w:rsidR="007E173E" w:rsidRPr="00564A49" w14:paraId="6DEB7DFE" w14:textId="77777777" w:rsidTr="00802F9B">
        <w:trPr>
          <w:cantSplit/>
          <w:trHeight w:val="289"/>
          <w:jc w:val="center"/>
        </w:trPr>
        <w:tc>
          <w:tcPr>
            <w:tcW w:w="7920" w:type="dxa"/>
          </w:tcPr>
          <w:p w14:paraId="0AF1FA7F"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14:paraId="00238680" w14:textId="77777777" w:rsidR="007E173E" w:rsidRPr="00564A49" w:rsidRDefault="007E173E" w:rsidP="00802F9B">
            <w:pPr>
              <w:pStyle w:val="tablecell"/>
              <w:rPr>
                <w:lang w:val="en-US"/>
              </w:rPr>
            </w:pPr>
            <w:r w:rsidRPr="00564A49">
              <w:t>u(3)</w:t>
            </w:r>
          </w:p>
        </w:tc>
      </w:tr>
      <w:tr w:rsidR="007E173E" w:rsidRPr="00564A49" w14:paraId="51ED1210" w14:textId="77777777" w:rsidTr="00802F9B">
        <w:trPr>
          <w:cantSplit/>
          <w:trHeight w:val="289"/>
          <w:jc w:val="center"/>
        </w:trPr>
        <w:tc>
          <w:tcPr>
            <w:tcW w:w="7920" w:type="dxa"/>
          </w:tcPr>
          <w:p w14:paraId="7E4D5A87"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14:paraId="7896F2C9" w14:textId="77777777" w:rsidR="007E173E" w:rsidRPr="00564A49" w:rsidRDefault="007E173E" w:rsidP="00802F9B">
            <w:pPr>
              <w:pStyle w:val="tablecell"/>
              <w:rPr>
                <w:lang w:val="en-US"/>
              </w:rPr>
            </w:pPr>
            <w:r w:rsidRPr="00564A49">
              <w:t>u(v)</w:t>
            </w:r>
          </w:p>
        </w:tc>
      </w:tr>
      <w:tr w:rsidR="007E173E" w:rsidRPr="00564A49" w14:paraId="58715388" w14:textId="77777777" w:rsidTr="00802F9B">
        <w:trPr>
          <w:cantSplit/>
          <w:trHeight w:val="289"/>
          <w:jc w:val="center"/>
        </w:trPr>
        <w:tc>
          <w:tcPr>
            <w:tcW w:w="7920" w:type="dxa"/>
          </w:tcPr>
          <w:p w14:paraId="0EDAD232"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14:paraId="7BBE8E98" w14:textId="77777777" w:rsidR="007E173E" w:rsidRPr="00564A49" w:rsidRDefault="007E173E" w:rsidP="00802F9B">
            <w:pPr>
              <w:pStyle w:val="tablecell"/>
              <w:rPr>
                <w:lang w:val="en-US"/>
              </w:rPr>
            </w:pPr>
            <w:r w:rsidRPr="00564A49">
              <w:t>u(v)</w:t>
            </w:r>
          </w:p>
        </w:tc>
      </w:tr>
      <w:tr w:rsidR="007E173E" w:rsidRPr="00564A49" w14:paraId="6C517DD5" w14:textId="77777777" w:rsidTr="00802F9B">
        <w:trPr>
          <w:cantSplit/>
          <w:trHeight w:val="289"/>
          <w:jc w:val="center"/>
        </w:trPr>
        <w:tc>
          <w:tcPr>
            <w:tcW w:w="7920" w:type="dxa"/>
          </w:tcPr>
          <w:p w14:paraId="0E9E5B0E"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14:paraId="6C17E8F9" w14:textId="77777777" w:rsidR="007E173E" w:rsidRPr="00564A49" w:rsidRDefault="007E173E" w:rsidP="00802F9B">
            <w:pPr>
              <w:pStyle w:val="tablecell"/>
              <w:rPr>
                <w:lang w:val="en-US"/>
              </w:rPr>
            </w:pPr>
            <w:r w:rsidRPr="00564A49">
              <w:t>u(1)</w:t>
            </w:r>
          </w:p>
        </w:tc>
      </w:tr>
      <w:tr w:rsidR="007E173E" w:rsidRPr="00564A49" w14:paraId="43E56012" w14:textId="77777777" w:rsidTr="00802F9B">
        <w:trPr>
          <w:cantSplit/>
          <w:trHeight w:val="289"/>
          <w:jc w:val="center"/>
        </w:trPr>
        <w:tc>
          <w:tcPr>
            <w:tcW w:w="7920" w:type="dxa"/>
          </w:tcPr>
          <w:p w14:paraId="0D554B72"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14:paraId="1C3BF9A8" w14:textId="77777777" w:rsidR="007E173E" w:rsidRPr="00564A49" w:rsidRDefault="007E173E" w:rsidP="00802F9B">
            <w:pPr>
              <w:pStyle w:val="tablecell"/>
              <w:rPr>
                <w:lang w:val="en-US"/>
              </w:rPr>
            </w:pPr>
            <w:r w:rsidRPr="00564A49">
              <w:t>u(1)</w:t>
            </w:r>
          </w:p>
        </w:tc>
      </w:tr>
      <w:tr w:rsidR="007E173E" w:rsidRPr="00564A49" w14:paraId="37A3A3BB" w14:textId="77777777" w:rsidTr="00802F9B">
        <w:trPr>
          <w:cantSplit/>
          <w:trHeight w:val="289"/>
          <w:jc w:val="center"/>
        </w:trPr>
        <w:tc>
          <w:tcPr>
            <w:tcW w:w="7920" w:type="dxa"/>
          </w:tcPr>
          <w:p w14:paraId="51A37BAA"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14:paraId="07CBFC88" w14:textId="77777777" w:rsidR="007E173E" w:rsidRPr="00564A49" w:rsidRDefault="007E173E" w:rsidP="00802F9B">
            <w:pPr>
              <w:pStyle w:val="tablecell"/>
              <w:rPr>
                <w:lang w:val="en-US"/>
              </w:rPr>
            </w:pPr>
          </w:p>
        </w:tc>
      </w:tr>
      <w:tr w:rsidR="007E173E" w:rsidRPr="00564A49" w14:paraId="71A9D7B7" w14:textId="77777777" w:rsidTr="00802F9B">
        <w:trPr>
          <w:cantSplit/>
          <w:trHeight w:val="289"/>
          <w:jc w:val="center"/>
        </w:trPr>
        <w:tc>
          <w:tcPr>
            <w:tcW w:w="7920" w:type="dxa"/>
          </w:tcPr>
          <w:p w14:paraId="1BCD0AD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14:paraId="2426702B" w14:textId="77777777" w:rsidR="007E173E" w:rsidRPr="00564A49" w:rsidRDefault="007E173E" w:rsidP="00802F9B">
            <w:pPr>
              <w:pStyle w:val="tablecell"/>
              <w:rPr>
                <w:lang w:val="en-US"/>
              </w:rPr>
            </w:pPr>
            <w:r w:rsidRPr="00564A49">
              <w:t>u(1)</w:t>
            </w:r>
          </w:p>
        </w:tc>
      </w:tr>
      <w:tr w:rsidR="007E173E" w:rsidRPr="00564A49" w14:paraId="0006C40F" w14:textId="77777777" w:rsidTr="00802F9B">
        <w:trPr>
          <w:cantSplit/>
          <w:trHeight w:val="289"/>
          <w:jc w:val="center"/>
        </w:trPr>
        <w:tc>
          <w:tcPr>
            <w:tcW w:w="7920" w:type="dxa"/>
          </w:tcPr>
          <w:p w14:paraId="1BC58D3B" w14:textId="77777777"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14:paraId="04C7CCC1" w14:textId="77777777" w:rsidR="007E173E" w:rsidRPr="00564A49" w:rsidRDefault="007E173E" w:rsidP="00802F9B">
            <w:pPr>
              <w:pStyle w:val="tablecell"/>
              <w:rPr>
                <w:lang w:val="en-US"/>
              </w:rPr>
            </w:pPr>
          </w:p>
        </w:tc>
      </w:tr>
      <w:tr w:rsidR="007E173E" w:rsidRPr="00564A49" w14:paraId="3F015219" w14:textId="77777777" w:rsidTr="00802F9B">
        <w:trPr>
          <w:cantSplit/>
          <w:trHeight w:val="289"/>
          <w:jc w:val="center"/>
        </w:trPr>
        <w:tc>
          <w:tcPr>
            <w:tcW w:w="7920" w:type="dxa"/>
          </w:tcPr>
          <w:p w14:paraId="1E9C32EA" w14:textId="77777777" w:rsidR="007E173E" w:rsidRPr="00564A49" w:rsidRDefault="007E173E" w:rsidP="00802F9B">
            <w:pPr>
              <w:pStyle w:val="tablesyntax"/>
              <w:rPr>
                <w:rFonts w:ascii="Times New Roman" w:hAnsi="Times New Roman"/>
              </w:rPr>
            </w:pPr>
            <w:r w:rsidRPr="00564A49">
              <w:t>}</w:t>
            </w:r>
          </w:p>
        </w:tc>
        <w:tc>
          <w:tcPr>
            <w:tcW w:w="1153" w:type="dxa"/>
          </w:tcPr>
          <w:p w14:paraId="695A0F14" w14:textId="77777777" w:rsidR="007E173E" w:rsidRPr="00564A49" w:rsidRDefault="007E173E" w:rsidP="00802F9B">
            <w:pPr>
              <w:pStyle w:val="tablecell"/>
              <w:rPr>
                <w:lang w:val="en-US"/>
              </w:rPr>
            </w:pPr>
          </w:p>
        </w:tc>
      </w:tr>
    </w:tbl>
    <w:p w14:paraId="30B76F23" w14:textId="77777777" w:rsidR="007E173E" w:rsidRPr="00564A49" w:rsidRDefault="007E173E" w:rsidP="007E173E">
      <w:pPr>
        <w:pStyle w:val="3N"/>
        <w:rPr>
          <w:lang w:val="en-US"/>
        </w:rPr>
      </w:pPr>
    </w:p>
    <w:p w14:paraId="082F5454"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47" w:name="_Toc377921579"/>
      <w:bookmarkStart w:id="2148" w:name="_Toc378026217"/>
      <w:r w:rsidRPr="00564A49">
        <w:rPr>
          <w:lang w:val="en-US"/>
        </w:rPr>
        <w:t>SEI message semantics</w:t>
      </w:r>
      <w:bookmarkEnd w:id="2147"/>
      <w:bookmarkEnd w:id="2148"/>
    </w:p>
    <w:p w14:paraId="1AC2E05A" w14:textId="77777777" w:rsidR="007E173E" w:rsidRPr="00564A49" w:rsidRDefault="007E173E" w:rsidP="007E173E">
      <w:pPr>
        <w:pStyle w:val="Caption"/>
      </w:pPr>
      <w:bookmarkStart w:id="2149"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149"/>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14:paraId="654C733D"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14:paraId="41259B43" w14:textId="77777777"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14:paraId="5AC22684" w14:textId="77777777"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14:paraId="48096BE4"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0EDCA78" w14:textId="77777777"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14:paraId="7D7D393A" w14:textId="77777777"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14:paraId="7DDD3DF4"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C7CF38E" w14:textId="77777777"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50984D60"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6BEBEA22"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B9EB0EE" w14:textId="77777777"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01F65489" w14:textId="77777777"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14:paraId="6215B67A" w14:textId="77777777"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14:paraId="760654B0" w14:textId="77777777"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14:paraId="6BD32A49"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482007A" w14:textId="77777777"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14:paraId="1A593857" w14:textId="77777777"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14:paraId="5B739643"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1F0A13B4" w14:textId="77777777"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14:paraId="60A2AA7E"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7B0B6A86"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C587728" w14:textId="77777777"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14:paraId="68E02C2B"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03042F8C"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0028F05" w14:textId="77777777"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7D355B80" w14:textId="77777777"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14:paraId="52A0BA71" w14:textId="77777777" w:rsidR="007E173E" w:rsidRPr="00564A49" w:rsidRDefault="007E173E" w:rsidP="007E173E">
      <w:pPr>
        <w:pStyle w:val="3N"/>
        <w:rPr>
          <w:bCs/>
          <w:lang w:val="en-US" w:eastAsia="zh-CN"/>
        </w:rPr>
      </w:pPr>
      <w:bookmarkStart w:id="2150" w:name="_Ref348357812"/>
    </w:p>
    <w:p w14:paraId="7B1D5DD0" w14:textId="77777777"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14:paraId="30A4E076" w14:textId="77777777"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14:paraId="4043D7EC" w14:textId="77777777"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14:paraId="05BF5666" w14:textId="77777777"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14:paraId="18623C7B"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1" w:name="_Toc377921580"/>
      <w:bookmarkStart w:id="2152" w:name="_Toc378026218"/>
      <w:r w:rsidRPr="00564A49">
        <w:rPr>
          <w:lang w:val="en-US"/>
        </w:rPr>
        <w:t>Layers not present SEI message semantics</w:t>
      </w:r>
      <w:bookmarkEnd w:id="2151"/>
      <w:bookmarkEnd w:id="2152"/>
    </w:p>
    <w:p w14:paraId="0BB701B8" w14:textId="77777777"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14:paraId="06C9AAD1" w14:textId="77777777"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14:paraId="01AAC588" w14:textId="77777777" w:rsidR="007E173E" w:rsidRPr="00564A49" w:rsidRDefault="007E173E" w:rsidP="007E173E">
      <w:pPr>
        <w:widowControl w:val="0"/>
        <w:rPr>
          <w:lang w:val="en-US"/>
        </w:rPr>
      </w:pPr>
      <w:r w:rsidRPr="00564A49">
        <w:rPr>
          <w:lang w:val="en-US"/>
        </w:rPr>
        <w:t>When present, the layers not present SEI message applies to the target access units.</w:t>
      </w:r>
    </w:p>
    <w:p w14:paraId="0F68AF54" w14:textId="77777777" w:rsidR="007E173E" w:rsidRPr="00564A49" w:rsidRDefault="007E173E" w:rsidP="007E173E">
      <w:pPr>
        <w:rPr>
          <w:lang w:val="en-US"/>
        </w:rPr>
      </w:pPr>
      <w:r w:rsidRPr="00564A49">
        <w:rPr>
          <w:lang w:val="en-US"/>
        </w:rPr>
        <w:t>A layers not present SEI message shall not be included in a scalable nesting SEI message.</w:t>
      </w:r>
    </w:p>
    <w:p w14:paraId="3E1AD07B" w14:textId="77777777" w:rsidR="007E173E" w:rsidRPr="00564A49" w:rsidRDefault="007E173E" w:rsidP="007E173E">
      <w:pPr>
        <w:rPr>
          <w:lang w:val="en-US"/>
        </w:rPr>
      </w:pPr>
      <w:r w:rsidRPr="00564A49">
        <w:rPr>
          <w:lang w:val="en-US"/>
        </w:rPr>
        <w:t>A layers not present SEI message shall not be included in an SEI NAL unit with TemporalId greater than 0.</w:t>
      </w:r>
    </w:p>
    <w:p w14:paraId="25BCDA8C" w14:textId="77777777"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14:paraId="5918FADC" w14:textId="77777777"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14:paraId="2E5CA722" w14:textId="77777777"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14:paraId="33849BB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3" w:name="_Toc377921581"/>
      <w:bookmarkStart w:id="2154" w:name="_Toc378026219"/>
      <w:bookmarkStart w:id="2155" w:name="_Ref355956448"/>
      <w:r w:rsidRPr="00564A49">
        <w:rPr>
          <w:lang w:val="en-US"/>
        </w:rPr>
        <w:t>Inter-layer constrained tile sets SEI message semantics</w:t>
      </w:r>
      <w:bookmarkEnd w:id="2153"/>
      <w:bookmarkEnd w:id="2154"/>
    </w:p>
    <w:p w14:paraId="0155B510" w14:textId="77777777"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14:paraId="500FDF88" w14:textId="77777777"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14:paraId="0BFF5182" w14:textId="77777777"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14:paraId="5CE692C9" w14:textId="77777777"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14:paraId="149A0975" w14:textId="77777777"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14:paraId="74697836" w14:textId="77777777"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14:paraId="0D359DFD" w14:textId="77777777" w:rsidR="007E173E" w:rsidRPr="00564A49" w:rsidRDefault="007E173E" w:rsidP="007E173E">
      <w:pPr>
        <w:rPr>
          <w:lang w:val="en-US"/>
        </w:rPr>
      </w:pPr>
      <w:r w:rsidRPr="00564A49">
        <w:rPr>
          <w:lang w:val="en-US"/>
        </w:rPr>
        <w:t>The number of inter-layer constrained tile sets SEI messages in each access unit shall not exceed 5.</w:t>
      </w:r>
    </w:p>
    <w:p w14:paraId="5CFABBD0" w14:textId="77777777"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14:paraId="1A0410A7" w14:textId="77777777"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14:paraId="28FF9456" w14:textId="77777777"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14:paraId="6FEA6D86" w14:textId="77777777"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14:paraId="0F78960F" w14:textId="77777777"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14:paraId="202171FA" w14:textId="77777777"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14:paraId="3E1E43F6" w14:textId="77777777"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14:paraId="2A21FA6D" w14:textId="77777777"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14:paraId="7490FB11" w14:textId="77777777"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14:paraId="78FCA259" w14:textId="77777777"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14:paraId="0EED352F" w14:textId="77777777"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3D1E0180" w14:textId="77777777"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14:paraId="432C528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6" w:name="_Toc377921582"/>
      <w:bookmarkStart w:id="2157" w:name="_Toc378026220"/>
      <w:bookmarkStart w:id="2158" w:name="_Ref363585405"/>
      <w:r w:rsidRPr="00564A49">
        <w:rPr>
          <w:lang w:val="en-US"/>
        </w:rPr>
        <w:t>Bitstream partition nesting SEI message semantics</w:t>
      </w:r>
      <w:bookmarkEnd w:id="2156"/>
      <w:bookmarkEnd w:id="2157"/>
    </w:p>
    <w:p w14:paraId="16670CBE" w14:textId="77777777"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14:paraId="0A6086A1" w14:textId="77777777"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14:paraId="34198B68" w14:textId="77777777" w:rsidR="007E173E" w:rsidRPr="00564A49" w:rsidRDefault="007E173E" w:rsidP="007E173E">
      <w:pPr>
        <w:rPr>
          <w:szCs w:val="22"/>
        </w:rPr>
      </w:pPr>
      <w:r w:rsidRPr="00564A49">
        <w:rPr>
          <w:szCs w:val="22"/>
        </w:rPr>
        <w:t>A bitstream partition nesting SEI message contains one or more SEI messages.</w:t>
      </w:r>
    </w:p>
    <w:p w14:paraId="5305E21B" w14:textId="77777777"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14:paraId="23C01108" w14:textId="77777777"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14:paraId="1A5A36FA" w14:textId="77777777"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14:paraId="11FBCAD9" w14:textId="77777777"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14:paraId="03A198E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9" w:name="_Toc377921583"/>
      <w:bookmarkStart w:id="2160" w:name="_Toc378026221"/>
      <w:r w:rsidRPr="00564A49">
        <w:rPr>
          <w:lang w:val="en-US"/>
        </w:rPr>
        <w:t>Bitstream partition initial arrival time SEI message semantics</w:t>
      </w:r>
      <w:bookmarkEnd w:id="2159"/>
      <w:bookmarkEnd w:id="2160"/>
    </w:p>
    <w:p w14:paraId="6972FCD3" w14:textId="77777777" w:rsidR="007E173E" w:rsidRPr="00564A49" w:rsidRDefault="007E173E" w:rsidP="007E173E">
      <w:r w:rsidRPr="00564A49">
        <w:t>The bitstream partition initial arrival time SEI message specifies the initial arrival times to be used in the bitstream-partition-specific CPB operation.</w:t>
      </w:r>
    </w:p>
    <w:p w14:paraId="7B5A2BFA" w14:textId="77777777"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14:paraId="4D56034A" w14:textId="77777777"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14:paraId="77C91641" w14:textId="77777777"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14:paraId="7867BCC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1" w:name="_Toc377921584"/>
      <w:bookmarkStart w:id="2162" w:name="_Toc378026222"/>
      <w:r w:rsidRPr="00564A49">
        <w:rPr>
          <w:lang w:val="en-US"/>
        </w:rPr>
        <w:t>Bitstream partition HRD parameters SEI message semantics</w:t>
      </w:r>
      <w:bookmarkEnd w:id="2161"/>
      <w:bookmarkEnd w:id="2162"/>
    </w:p>
    <w:p w14:paraId="3EC270EB" w14:textId="77777777" w:rsidR="007E173E" w:rsidRPr="00564A49" w:rsidRDefault="007E173E" w:rsidP="007E173E">
      <w:r w:rsidRPr="00564A49">
        <w:t xml:space="preserve">The bitstream partition HRD parameters SEI message specifies HRD parameters for bitstream-partition-specific CPB operation. </w:t>
      </w:r>
    </w:p>
    <w:p w14:paraId="4472B1A0" w14:textId="77777777"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14:paraId="7F15212F" w14:textId="77777777"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14:paraId="68A71503" w14:textId="77777777"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14:paraId="6CDE078D" w14:textId="77777777" w:rsidR="007E173E" w:rsidRPr="00564A49" w:rsidRDefault="007E173E" w:rsidP="007E173E">
      <w:pPr>
        <w:rPr>
          <w:lang w:val="en-US"/>
        </w:rPr>
      </w:pPr>
      <w:r w:rsidRPr="00564A49">
        <w:rPr>
          <w:lang w:val="en-US"/>
        </w:rPr>
        <w:t>For the subsequent syntax elements of this SEI message, the variable lsIdx is set equal to nesting_op_idx[ h ].</w:t>
      </w:r>
    </w:p>
    <w:p w14:paraId="1CD4A8E8" w14:textId="77777777"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14:paraId="2560895A" w14:textId="77777777"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14:paraId="0381F699" w14:textId="77777777"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14:paraId="2BDE0833" w14:textId="77777777"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14:paraId="7FED6457" w14:textId="77777777" w:rsidR="00F95233" w:rsidRPr="00564A49" w:rsidRDefault="00F95233" w:rsidP="007E173E">
      <w:r w:rsidRPr="00564A49">
        <w:t>The variable SchedCombCnt[ lsIdx ] is set equal to sei_num_bsp_sched_combinations_minus1[ lsIdx ] + 1.</w:t>
      </w:r>
    </w:p>
    <w:p w14:paraId="512F5950" w14:textId="77777777"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14:paraId="208227B5" w14:textId="77777777"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14:paraId="3C3A15D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3" w:name="_Toc377921585"/>
      <w:bookmarkStart w:id="2164" w:name="_Toc378026223"/>
      <w:bookmarkStart w:id="2165" w:name="_Ref373340820"/>
      <w:r w:rsidRPr="00564A49">
        <w:rPr>
          <w:lang w:val="en-US"/>
        </w:rPr>
        <w:t>Sub-bitstream property SEI message semantics</w:t>
      </w:r>
      <w:bookmarkEnd w:id="2163"/>
      <w:bookmarkEnd w:id="2164"/>
    </w:p>
    <w:p w14:paraId="1B64665F" w14:textId="77777777"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14:paraId="75B803C1" w14:textId="77777777"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14:paraId="2F74FAA0" w14:textId="77777777"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14:paraId="35BF9B2D" w14:textId="77777777"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14:paraId="12B0D907" w14:textId="77777777"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14:paraId="2582A68E" w14:textId="77777777"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14:paraId="203C543A" w14:textId="77777777"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14:paraId="45780937" w14:textId="77777777"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14:paraId="29065C26" w14:textId="77777777"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14:paraId="7409D71F" w14:textId="77777777"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14:paraId="388EBEBE" w14:textId="77777777"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14:paraId="573849E0" w14:textId="77777777"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14:paraId="257701D3" w14:textId="77777777"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14:paraId="618DC142" w14:textId="77777777" w:rsidR="007E173E" w:rsidRPr="00564A49" w:rsidRDefault="007E173E" w:rsidP="007E173E">
      <w:r w:rsidRPr="00564A49">
        <w:rPr>
          <w:b/>
          <w:bCs/>
        </w:rPr>
        <w:t>highest_sublayer_id</w:t>
      </w:r>
      <w:r w:rsidRPr="00564A49">
        <w:t>[ i ] specifies the highest TemporalId of access units in the i-th sub-bitstream.</w:t>
      </w:r>
    </w:p>
    <w:p w14:paraId="163BF75E" w14:textId="77777777"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14:paraId="158D8454" w14:textId="77777777"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14:paraId="711A4050" w14:textId="77777777"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14:paraId="172226F0" w14:textId="77777777"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14:paraId="143C91FE" w14:textId="77777777"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14:paraId="72B977B7" w14:textId="77777777"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14:paraId="50329B65" w14:textId="77777777"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0</w:t>
      </w:r>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14:paraId="40804B88" w14:textId="77777777" w:rsidR="007E173E" w:rsidRPr="00564A49" w:rsidRDefault="007E173E" w:rsidP="007E173E">
      <w:pPr>
        <w:rPr>
          <w:bCs/>
        </w:rPr>
      </w:pPr>
      <w:r w:rsidRPr="00564A49">
        <w:rPr>
          <w:b/>
          <w:bCs/>
        </w:rPr>
        <w:t>max_bit_rate</w:t>
      </w:r>
      <w:r w:rsidRPr="00564A49">
        <w:rPr>
          <w:bCs/>
        </w:rPr>
        <w:t xml:space="preserve">[ i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14:paraId="14DE7215" w14:textId="77777777"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14:paraId="34CB42A8" w14:textId="77777777"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166" w:name="_Toc377921586"/>
      <w:bookmarkStart w:id="2167" w:name="_Toc378026224"/>
      <w:r w:rsidRPr="00564A49">
        <w:t>Alpha</w:t>
      </w:r>
      <w:r w:rsidRPr="00564A49">
        <w:rPr>
          <w:bCs/>
          <w:noProof/>
          <w:lang w:val="it-IT"/>
        </w:rPr>
        <w:t xml:space="preserve"> channel information SEI message semantics</w:t>
      </w:r>
      <w:bookmarkEnd w:id="2166"/>
      <w:bookmarkEnd w:id="2167"/>
    </w:p>
    <w:p w14:paraId="74C8F541" w14:textId="77777777"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14:paraId="5C75B0BA" w14:textId="77777777"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14:paraId="2A09C1FD" w14:textId="77777777"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14:paraId="5363C866" w14:textId="77777777"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14:paraId="360BC174" w14:textId="77777777"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14:paraId="7C095528" w14:textId="77777777"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14:paraId="0D14CD74" w14:textId="77777777"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14:paraId="721AA099" w14:textId="77777777"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14:paraId="028FF609" w14:textId="77777777"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14:paraId="67DE72D6" w14:textId="77777777"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14:paraId="5BE86518"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68" w:name="_Toc377921587"/>
      <w:bookmarkStart w:id="2169" w:name="_Toc378026225"/>
      <w:r w:rsidRPr="00564A49">
        <w:rPr>
          <w:lang w:val="en-US"/>
        </w:rPr>
        <w:t>Video usability information</w:t>
      </w:r>
      <w:bookmarkEnd w:id="2158"/>
      <w:bookmarkEnd w:id="2165"/>
      <w:bookmarkEnd w:id="2168"/>
      <w:bookmarkEnd w:id="2169"/>
    </w:p>
    <w:p w14:paraId="7D7B2308"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70" w:name="_Toc377921588"/>
      <w:bookmarkStart w:id="2171" w:name="_Toc378026226"/>
      <w:r w:rsidRPr="00564A49">
        <w:rPr>
          <w:lang w:val="en-US"/>
        </w:rPr>
        <w:t>General</w:t>
      </w:r>
      <w:bookmarkEnd w:id="2170"/>
      <w:bookmarkEnd w:id="2171"/>
    </w:p>
    <w:p w14:paraId="77FBD786" w14:textId="77777777" w:rsidR="007E173E" w:rsidRPr="00564A49" w:rsidRDefault="007E173E" w:rsidP="007E173E">
      <w:pPr>
        <w:rPr>
          <w:lang w:val="en-US"/>
        </w:rPr>
      </w:pPr>
      <w:r w:rsidRPr="00564A49">
        <w:rPr>
          <w:lang w:val="en-US"/>
        </w:rPr>
        <w:t>The specifications in clause E.1 apply.</w:t>
      </w:r>
    </w:p>
    <w:p w14:paraId="138825FF"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72" w:name="_Toc377921589"/>
      <w:bookmarkStart w:id="2173" w:name="_Toc378026227"/>
      <w:r w:rsidRPr="00564A49">
        <w:rPr>
          <w:lang w:val="en-US"/>
        </w:rPr>
        <w:t>VUI syntax</w:t>
      </w:r>
      <w:bookmarkEnd w:id="2172"/>
      <w:bookmarkEnd w:id="2173"/>
    </w:p>
    <w:p w14:paraId="692653EB" w14:textId="77777777" w:rsidR="007E173E" w:rsidRPr="00564A49" w:rsidRDefault="007E173E" w:rsidP="007E173E">
      <w:pPr>
        <w:rPr>
          <w:lang w:val="en-US"/>
        </w:rPr>
      </w:pPr>
      <w:r w:rsidRPr="00564A49">
        <w:rPr>
          <w:lang w:val="en-US"/>
        </w:rPr>
        <w:t>The specifications in clause E.2 apply.</w:t>
      </w:r>
    </w:p>
    <w:p w14:paraId="7E6E459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174" w:name="_Toc377921590"/>
      <w:bookmarkStart w:id="2175" w:name="_Toc378026228"/>
      <w:r w:rsidRPr="00564A49">
        <w:t>VUI semantics</w:t>
      </w:r>
      <w:bookmarkEnd w:id="2174"/>
      <w:bookmarkEnd w:id="2175"/>
    </w:p>
    <w:p w14:paraId="6771CA23" w14:textId="77777777" w:rsidR="007E173E" w:rsidRPr="00564A49" w:rsidRDefault="007E173E" w:rsidP="007E173E">
      <w:pPr>
        <w:pStyle w:val="3H2"/>
        <w:keepLines w:val="0"/>
        <w:numPr>
          <w:ilvl w:val="3"/>
          <w:numId w:val="37"/>
        </w:numPr>
        <w:tabs>
          <w:tab w:val="clear" w:pos="4230"/>
          <w:tab w:val="num" w:pos="1134"/>
        </w:tabs>
        <w:ind w:left="1134" w:hanging="1134"/>
      </w:pPr>
      <w:bookmarkStart w:id="2176" w:name="_Toc377921591"/>
      <w:bookmarkStart w:id="2177" w:name="_Toc378026229"/>
      <w:r w:rsidRPr="00564A49">
        <w:t>VUI parameters semantics</w:t>
      </w:r>
      <w:bookmarkEnd w:id="2176"/>
      <w:bookmarkEnd w:id="2177"/>
    </w:p>
    <w:p w14:paraId="136497C7" w14:textId="77777777" w:rsidR="007E173E" w:rsidRPr="00564A49" w:rsidRDefault="007E173E" w:rsidP="007E173E">
      <w:pPr>
        <w:rPr>
          <w:lang w:val="en-US"/>
        </w:rPr>
      </w:pPr>
      <w:r w:rsidRPr="00564A49">
        <w:rPr>
          <w:lang w:val="en-US"/>
        </w:rPr>
        <w:t>The specifications in clause E.3.1 apply with the following modifications and additions.</w:t>
      </w:r>
    </w:p>
    <w:p w14:paraId="151F78D3" w14:textId="77777777"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14:paraId="736AEDB9" w14:textId="77777777" w:rsidR="007E173E" w:rsidRPr="00564A49" w:rsidRDefault="007E173E" w:rsidP="007E173E">
      <w:pPr>
        <w:pStyle w:val="3H2"/>
        <w:keepLines w:val="0"/>
        <w:numPr>
          <w:ilvl w:val="3"/>
          <w:numId w:val="37"/>
        </w:numPr>
        <w:tabs>
          <w:tab w:val="clear" w:pos="4230"/>
          <w:tab w:val="num" w:pos="1134"/>
        </w:tabs>
        <w:ind w:left="1134" w:hanging="1134"/>
      </w:pPr>
      <w:bookmarkStart w:id="2178" w:name="_Toc377921592"/>
      <w:bookmarkStart w:id="2179" w:name="_Toc378026230"/>
      <w:r w:rsidRPr="00564A49">
        <w:t>HRD parameters semantics</w:t>
      </w:r>
      <w:bookmarkEnd w:id="2178"/>
      <w:bookmarkEnd w:id="2179"/>
    </w:p>
    <w:p w14:paraId="682EBF73" w14:textId="77777777" w:rsidR="007E173E" w:rsidRPr="00564A49" w:rsidRDefault="007E173E" w:rsidP="007E173E">
      <w:pPr>
        <w:rPr>
          <w:lang w:val="en-US"/>
        </w:rPr>
      </w:pPr>
      <w:r w:rsidRPr="00564A49">
        <w:rPr>
          <w:lang w:val="en-US"/>
        </w:rPr>
        <w:t>The specifications in clause E.3.2 apply.</w:t>
      </w:r>
    </w:p>
    <w:p w14:paraId="647398AF" w14:textId="77777777" w:rsidR="007E173E" w:rsidRPr="00564A49" w:rsidRDefault="007E173E" w:rsidP="007E173E">
      <w:pPr>
        <w:pStyle w:val="3H2"/>
        <w:keepLines w:val="0"/>
        <w:numPr>
          <w:ilvl w:val="3"/>
          <w:numId w:val="37"/>
        </w:numPr>
        <w:tabs>
          <w:tab w:val="clear" w:pos="4230"/>
          <w:tab w:val="num" w:pos="1134"/>
        </w:tabs>
        <w:ind w:left="1134" w:hanging="1134"/>
      </w:pPr>
      <w:bookmarkStart w:id="2180" w:name="_Toc377921593"/>
      <w:bookmarkStart w:id="2181" w:name="_Toc378026231"/>
      <w:r w:rsidRPr="00564A49">
        <w:t>Sub-layer HRD parameters semantics</w:t>
      </w:r>
      <w:bookmarkEnd w:id="2180"/>
      <w:bookmarkEnd w:id="2181"/>
    </w:p>
    <w:p w14:paraId="41B55FB8" w14:textId="77777777" w:rsidR="008B3821" w:rsidRPr="00564A49" w:rsidRDefault="007E173E" w:rsidP="00944988">
      <w:pPr>
        <w:rPr>
          <w:lang w:val="en-US"/>
        </w:rPr>
      </w:pPr>
      <w:r w:rsidRPr="00564A49">
        <w:rPr>
          <w:lang w:val="en-US"/>
        </w:rPr>
        <w:t>The specifications in clause E.3.3 apply.</w:t>
      </w:r>
      <w:bookmarkEnd w:id="2150"/>
      <w:bookmarkEnd w:id="2155"/>
    </w:p>
    <w:p w14:paraId="6625F021" w14:textId="77777777" w:rsidR="0056407A" w:rsidRPr="00564A49" w:rsidRDefault="00944988" w:rsidP="00E177C2">
      <w:pPr>
        <w:pStyle w:val="Annex1"/>
        <w:keepNext/>
        <w:keepLines/>
        <w:numPr>
          <w:ilvl w:val="0"/>
          <w:numId w:val="38"/>
        </w:numPr>
        <w:spacing w:before="480"/>
        <w:outlineLvl w:val="0"/>
        <w:rPr>
          <w:b w:val="0"/>
          <w:sz w:val="24"/>
          <w:szCs w:val="24"/>
        </w:rPr>
      </w:pPr>
      <w:bookmarkStart w:id="2182" w:name="_Ref348033633"/>
      <w:r w:rsidRPr="00564A49">
        <w:rPr>
          <w:lang w:val="en-CA"/>
        </w:rPr>
        <w:br w:type="page"/>
      </w:r>
      <w:bookmarkStart w:id="2183" w:name="_Toc356824313"/>
      <w:bookmarkStart w:id="2184" w:name="_Toc356148114"/>
      <w:bookmarkStart w:id="2185" w:name="_Toc378026232"/>
      <w:bookmarkEnd w:id="2182"/>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183"/>
      <w:bookmarkEnd w:id="2184"/>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185"/>
      <w:r w:rsidR="00C6730C" w:rsidRPr="00564A49">
        <w:rPr>
          <w:b w:val="0"/>
          <w:noProof/>
          <w:sz w:val="24"/>
          <w:szCs w:val="24"/>
        </w:rPr>
        <w:br/>
      </w:r>
    </w:p>
    <w:p w14:paraId="587A1D78" w14:textId="77777777" w:rsidR="00944988" w:rsidRPr="00564A49" w:rsidRDefault="00944988" w:rsidP="00944988">
      <w:pPr>
        <w:pStyle w:val="AnnexRef"/>
        <w:rPr>
          <w:lang w:val="en-CA"/>
        </w:rPr>
      </w:pPr>
      <w:r w:rsidRPr="00564A49">
        <w:rPr>
          <w:lang w:val="en-CA"/>
        </w:rPr>
        <w:t>(This annex forms an integral part of this Recommendation | International Standard)</w:t>
      </w:r>
    </w:p>
    <w:p w14:paraId="5FC96B9E" w14:textId="77777777"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14:paraId="4D32833C" w14:textId="77777777" w:rsidR="00944988" w:rsidRPr="00564A49" w:rsidRDefault="00944988" w:rsidP="008557C3">
      <w:pPr>
        <w:pStyle w:val="Annex2"/>
        <w:numPr>
          <w:ilvl w:val="1"/>
          <w:numId w:val="37"/>
        </w:numPr>
        <w:rPr>
          <w:lang w:val="en-CA"/>
        </w:rPr>
      </w:pPr>
      <w:bookmarkStart w:id="2186" w:name="_Toc357439288"/>
      <w:bookmarkStart w:id="2187" w:name="_Toc356824314"/>
      <w:bookmarkStart w:id="2188" w:name="_Toc356148115"/>
      <w:bookmarkStart w:id="2189" w:name="_Toc348629434"/>
      <w:bookmarkStart w:id="2190" w:name="_Toc351367661"/>
      <w:bookmarkStart w:id="2191" w:name="_Toc378026233"/>
      <w:r w:rsidRPr="00564A49">
        <w:rPr>
          <w:lang w:val="en-CA"/>
        </w:rPr>
        <w:t>Scope</w:t>
      </w:r>
      <w:bookmarkEnd w:id="2186"/>
      <w:bookmarkEnd w:id="2187"/>
      <w:bookmarkEnd w:id="2188"/>
      <w:bookmarkEnd w:id="2189"/>
      <w:bookmarkEnd w:id="2190"/>
      <w:bookmarkEnd w:id="2191"/>
    </w:p>
    <w:p w14:paraId="25E171C9" w14:textId="77777777"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14:paraId="54D6EF74" w14:textId="77777777" w:rsidR="00944988" w:rsidRPr="00564A49" w:rsidRDefault="00944988" w:rsidP="008557C3">
      <w:pPr>
        <w:pStyle w:val="Annex2"/>
        <w:numPr>
          <w:ilvl w:val="1"/>
          <w:numId w:val="37"/>
        </w:numPr>
        <w:rPr>
          <w:lang w:val="en-CA"/>
        </w:rPr>
      </w:pPr>
      <w:bookmarkStart w:id="2192" w:name="_Toc357439289"/>
      <w:bookmarkStart w:id="2193" w:name="_Toc356824315"/>
      <w:bookmarkStart w:id="2194" w:name="_Toc356148116"/>
      <w:bookmarkStart w:id="2195" w:name="_Toc348629435"/>
      <w:bookmarkStart w:id="2196" w:name="_Toc351367662"/>
      <w:bookmarkStart w:id="2197" w:name="_Toc378026234"/>
      <w:r w:rsidRPr="00564A49">
        <w:rPr>
          <w:lang w:val="en-CA"/>
        </w:rPr>
        <w:t>Normative references</w:t>
      </w:r>
      <w:bookmarkEnd w:id="2192"/>
      <w:bookmarkEnd w:id="2193"/>
      <w:bookmarkEnd w:id="2194"/>
      <w:bookmarkEnd w:id="2195"/>
      <w:bookmarkEnd w:id="2196"/>
      <w:bookmarkEnd w:id="2197"/>
    </w:p>
    <w:p w14:paraId="54AD2143" w14:textId="77777777" w:rsidR="00944988" w:rsidRPr="00564A49" w:rsidRDefault="00944988" w:rsidP="00944988">
      <w:pPr>
        <w:pStyle w:val="3N"/>
        <w:rPr>
          <w:lang w:val="en-CA"/>
        </w:rPr>
      </w:pPr>
      <w:r w:rsidRPr="00564A49">
        <w:rPr>
          <w:lang w:val="en-CA"/>
        </w:rPr>
        <w:t>The specifications in clause 2 apply.</w:t>
      </w:r>
    </w:p>
    <w:p w14:paraId="10E1E54E" w14:textId="77777777" w:rsidR="00944988" w:rsidRPr="00564A49" w:rsidRDefault="00944988" w:rsidP="008557C3">
      <w:pPr>
        <w:pStyle w:val="Annex2"/>
        <w:numPr>
          <w:ilvl w:val="1"/>
          <w:numId w:val="37"/>
        </w:numPr>
        <w:rPr>
          <w:lang w:val="en-CA"/>
        </w:rPr>
      </w:pPr>
      <w:bookmarkStart w:id="2198" w:name="_Toc357439290"/>
      <w:bookmarkStart w:id="2199" w:name="_Toc356824316"/>
      <w:bookmarkStart w:id="2200" w:name="_Toc356148117"/>
      <w:bookmarkStart w:id="2201" w:name="_Toc348629436"/>
      <w:bookmarkStart w:id="2202" w:name="_Toc351367663"/>
      <w:bookmarkStart w:id="2203" w:name="_Toc378026235"/>
      <w:r w:rsidRPr="00564A49">
        <w:rPr>
          <w:lang w:val="en-CA"/>
        </w:rPr>
        <w:t>Definitions</w:t>
      </w:r>
      <w:bookmarkEnd w:id="2198"/>
      <w:bookmarkEnd w:id="2199"/>
      <w:bookmarkEnd w:id="2200"/>
      <w:bookmarkEnd w:id="2201"/>
      <w:bookmarkEnd w:id="2202"/>
      <w:bookmarkEnd w:id="2203"/>
    </w:p>
    <w:p w14:paraId="45268C45" w14:textId="77777777" w:rsidR="001A5CE9" w:rsidRPr="00564A49" w:rsidRDefault="001A5CE9" w:rsidP="001A5CE9">
      <w:pPr>
        <w:pStyle w:val="3N"/>
        <w:rPr>
          <w:lang w:val="en-CA"/>
        </w:rPr>
      </w:pPr>
      <w:bookmarkStart w:id="2204" w:name="_Toc357439291"/>
      <w:bookmarkStart w:id="2205" w:name="_Toc356824317"/>
      <w:bookmarkStart w:id="2206" w:name="_Toc356148118"/>
      <w:bookmarkStart w:id="2207" w:name="_Toc348629437"/>
      <w:bookmarkStart w:id="2208"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14:paraId="72E00FFA" w14:textId="77777777" w:rsidR="00944988" w:rsidRPr="00564A49" w:rsidRDefault="00944988" w:rsidP="008557C3">
      <w:pPr>
        <w:pStyle w:val="Annex2"/>
        <w:numPr>
          <w:ilvl w:val="1"/>
          <w:numId w:val="37"/>
        </w:numPr>
        <w:rPr>
          <w:lang w:val="en-CA"/>
        </w:rPr>
      </w:pPr>
      <w:bookmarkStart w:id="2209" w:name="_Toc378026236"/>
      <w:r w:rsidRPr="00564A49">
        <w:rPr>
          <w:lang w:val="en-CA"/>
        </w:rPr>
        <w:t>Abbreviations</w:t>
      </w:r>
      <w:bookmarkEnd w:id="2204"/>
      <w:bookmarkEnd w:id="2205"/>
      <w:bookmarkEnd w:id="2206"/>
      <w:bookmarkEnd w:id="2207"/>
      <w:bookmarkEnd w:id="2208"/>
      <w:bookmarkEnd w:id="2209"/>
    </w:p>
    <w:p w14:paraId="18D1CCA7" w14:textId="77777777"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14:paraId="43A4EC9F" w14:textId="77777777" w:rsidR="00944988" w:rsidRPr="00564A49" w:rsidRDefault="00944988" w:rsidP="008557C3">
      <w:pPr>
        <w:pStyle w:val="Annex2"/>
        <w:numPr>
          <w:ilvl w:val="1"/>
          <w:numId w:val="37"/>
        </w:numPr>
        <w:rPr>
          <w:lang w:val="en-CA"/>
        </w:rPr>
      </w:pPr>
      <w:bookmarkStart w:id="2210" w:name="_Toc357439292"/>
      <w:bookmarkStart w:id="2211" w:name="_Toc356824318"/>
      <w:bookmarkStart w:id="2212" w:name="_Toc356148119"/>
      <w:bookmarkStart w:id="2213" w:name="_Toc348629438"/>
      <w:bookmarkStart w:id="2214" w:name="_Toc351367665"/>
      <w:bookmarkStart w:id="2215" w:name="_Toc378026237"/>
      <w:r w:rsidRPr="00564A49">
        <w:rPr>
          <w:lang w:val="en-CA"/>
        </w:rPr>
        <w:t>Conventions</w:t>
      </w:r>
      <w:bookmarkEnd w:id="2210"/>
      <w:bookmarkEnd w:id="2211"/>
      <w:bookmarkEnd w:id="2212"/>
      <w:bookmarkEnd w:id="2213"/>
      <w:bookmarkEnd w:id="2214"/>
      <w:bookmarkEnd w:id="2215"/>
    </w:p>
    <w:p w14:paraId="29167451" w14:textId="77777777"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14:paraId="5D79181F" w14:textId="77777777" w:rsidR="00944988" w:rsidRPr="00564A49" w:rsidRDefault="00944988" w:rsidP="008557C3">
      <w:pPr>
        <w:pStyle w:val="Annex2"/>
        <w:numPr>
          <w:ilvl w:val="1"/>
          <w:numId w:val="37"/>
        </w:numPr>
        <w:rPr>
          <w:lang w:val="en-CA"/>
        </w:rPr>
      </w:pPr>
      <w:bookmarkStart w:id="2216" w:name="_Toc357439293"/>
      <w:bookmarkStart w:id="2217" w:name="_Toc356824319"/>
      <w:bookmarkStart w:id="2218" w:name="_Toc356148120"/>
      <w:bookmarkStart w:id="2219" w:name="_Toc348629439"/>
      <w:bookmarkStart w:id="2220" w:name="_Toc351367666"/>
      <w:bookmarkStart w:id="2221" w:name="_Toc378026238"/>
      <w:r w:rsidRPr="00564A49">
        <w:rPr>
          <w:lang w:val="en-CA"/>
        </w:rPr>
        <w:t>Source, coded, decoded and output data formats, scanning processes, and neighbouring relationships</w:t>
      </w:r>
      <w:bookmarkEnd w:id="2216"/>
      <w:bookmarkEnd w:id="2217"/>
      <w:bookmarkEnd w:id="2218"/>
      <w:bookmarkEnd w:id="2219"/>
      <w:bookmarkEnd w:id="2220"/>
      <w:bookmarkEnd w:id="2221"/>
    </w:p>
    <w:p w14:paraId="099F4F28" w14:textId="77777777"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14:paraId="3FAC689B" w14:textId="77777777" w:rsidR="009B5E7F" w:rsidRPr="00564A49" w:rsidRDefault="009B5E7F" w:rsidP="008557C3">
      <w:pPr>
        <w:pStyle w:val="Annex3"/>
        <w:numPr>
          <w:ilvl w:val="2"/>
          <w:numId w:val="37"/>
        </w:numPr>
        <w:tabs>
          <w:tab w:val="clear" w:pos="1440"/>
        </w:tabs>
        <w:textAlignment w:val="auto"/>
      </w:pPr>
      <w:bookmarkStart w:id="2222" w:name="_Ref364437398"/>
      <w:bookmarkStart w:id="2223" w:name="_Toc378026239"/>
      <w:r w:rsidRPr="00564A49">
        <w:t>Derivation process for reference layer sample location</w:t>
      </w:r>
      <w:bookmarkEnd w:id="2222"/>
      <w:bookmarkEnd w:id="2223"/>
    </w:p>
    <w:p w14:paraId="5435C931" w14:textId="77777777" w:rsidR="003363C8" w:rsidRPr="00564A49" w:rsidRDefault="003363C8" w:rsidP="000B69FD">
      <w:pPr>
        <w:pStyle w:val="3N"/>
        <w:rPr>
          <w:noProof/>
        </w:rPr>
      </w:pPr>
      <w:bookmarkStart w:id="2224" w:name="_Toc357439294"/>
      <w:bookmarkStart w:id="2225"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14:paraId="2E743033" w14:textId="77777777"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14:paraId="3A69CE5F" w14:textId="77777777"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14:paraId="081EF50C" w14:textId="77777777"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14:paraId="26AB7B5E" w14:textId="77777777" w:rsidR="003363C8" w:rsidRPr="00564A49" w:rsidRDefault="003363C8" w:rsidP="008557C3">
      <w:pPr>
        <w:pStyle w:val="Annex3"/>
        <w:numPr>
          <w:ilvl w:val="2"/>
          <w:numId w:val="37"/>
        </w:numPr>
        <w:tabs>
          <w:tab w:val="clear" w:pos="1440"/>
        </w:tabs>
        <w:textAlignment w:val="auto"/>
      </w:pPr>
      <w:bookmarkStart w:id="2226" w:name="_Toc351667785"/>
      <w:bookmarkStart w:id="2227" w:name="_Ref351668463"/>
      <w:bookmarkStart w:id="2228" w:name="_Ref351668475"/>
      <w:bookmarkStart w:id="2229" w:name="_Ref364437312"/>
      <w:bookmarkStart w:id="2230" w:name="_Ref364437331"/>
      <w:bookmarkStart w:id="2231" w:name="_Toc378026240"/>
      <w:r w:rsidRPr="00564A49">
        <w:t>Derivation process for reference layer sample location used in resampling</w:t>
      </w:r>
      <w:bookmarkEnd w:id="2226"/>
      <w:bookmarkEnd w:id="2227"/>
      <w:bookmarkEnd w:id="2228"/>
      <w:bookmarkEnd w:id="2229"/>
      <w:bookmarkEnd w:id="2230"/>
      <w:bookmarkEnd w:id="2231"/>
    </w:p>
    <w:p w14:paraId="1BA88CDB" w14:textId="77777777" w:rsidR="003363C8" w:rsidRPr="00564A49" w:rsidRDefault="003363C8" w:rsidP="003363C8">
      <w:pPr>
        <w:rPr>
          <w:noProof/>
          <w:lang w:eastAsia="ko-KR"/>
        </w:rPr>
      </w:pPr>
      <w:r w:rsidRPr="00564A49">
        <w:rPr>
          <w:noProof/>
          <w:lang w:eastAsia="ko-KR"/>
        </w:rPr>
        <w:t>Inputs to this process are</w:t>
      </w:r>
    </w:p>
    <w:p w14:paraId="2C3080E1" w14:textId="77777777"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14:paraId="5BCD10FA" w14:textId="77777777"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14:paraId="65112D78" w14:textId="77777777"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14:paraId="5F0A4EF3" w14:textId="77777777"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14:paraId="2983B1DF" w14:textId="77777777"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14:paraId="3C4B7993" w14:textId="77777777"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14:paraId="3683D3C5" w14:textId="77777777"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14:paraId="7A5FFE76" w14:textId="77777777"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14:paraId="4FB1E329" w14:textId="77777777"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14:paraId="7664841E" w14:textId="77777777"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14:paraId="092D6624" w14:textId="77777777" w:rsidR="00944988" w:rsidRPr="00564A49" w:rsidRDefault="00944988" w:rsidP="008557C3">
      <w:pPr>
        <w:pStyle w:val="Annex2"/>
        <w:numPr>
          <w:ilvl w:val="1"/>
          <w:numId w:val="37"/>
        </w:numPr>
        <w:rPr>
          <w:sz w:val="20"/>
          <w:lang w:val="en-CA"/>
        </w:rPr>
      </w:pPr>
      <w:bookmarkStart w:id="2232" w:name="_Toc356148121"/>
      <w:bookmarkStart w:id="2233" w:name="_Toc348629440"/>
      <w:bookmarkStart w:id="2234" w:name="_Toc351367667"/>
      <w:bookmarkStart w:id="2235" w:name="_Toc378026241"/>
      <w:r w:rsidRPr="00564A49">
        <w:rPr>
          <w:sz w:val="20"/>
          <w:lang w:val="en-CA"/>
        </w:rPr>
        <w:t>Syntax and semantics</w:t>
      </w:r>
      <w:bookmarkEnd w:id="2224"/>
      <w:bookmarkEnd w:id="2225"/>
      <w:bookmarkEnd w:id="2232"/>
      <w:bookmarkEnd w:id="2233"/>
      <w:bookmarkEnd w:id="2234"/>
      <w:bookmarkEnd w:id="2235"/>
    </w:p>
    <w:p w14:paraId="2DB434A4" w14:textId="77777777"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14:paraId="75544EF1" w14:textId="77777777" w:rsidR="00944988" w:rsidRPr="00564A49" w:rsidRDefault="00944988" w:rsidP="008557C3">
      <w:pPr>
        <w:pStyle w:val="Annex2"/>
        <w:numPr>
          <w:ilvl w:val="1"/>
          <w:numId w:val="37"/>
        </w:numPr>
        <w:rPr>
          <w:lang w:val="en-CA"/>
        </w:rPr>
      </w:pPr>
      <w:bookmarkStart w:id="2236" w:name="_Toc351057968"/>
      <w:bookmarkStart w:id="2237" w:name="_Toc351335564"/>
      <w:bookmarkStart w:id="2238" w:name="_Toc351057980"/>
      <w:bookmarkStart w:id="2239" w:name="_Toc351335576"/>
      <w:bookmarkStart w:id="2240" w:name="_Toc357439316"/>
      <w:bookmarkStart w:id="2241" w:name="_Toc356824342"/>
      <w:bookmarkStart w:id="2242" w:name="_Toc356148143"/>
      <w:bookmarkStart w:id="2243" w:name="_Toc348629460"/>
      <w:bookmarkStart w:id="2244" w:name="_Toc351367691"/>
      <w:bookmarkStart w:id="2245" w:name="_Toc378026242"/>
      <w:bookmarkEnd w:id="2236"/>
      <w:bookmarkEnd w:id="2237"/>
      <w:bookmarkEnd w:id="2238"/>
      <w:bookmarkEnd w:id="2239"/>
      <w:r w:rsidRPr="00564A49">
        <w:rPr>
          <w:lang w:val="en-CA"/>
        </w:rPr>
        <w:t>Decoding process</w:t>
      </w:r>
      <w:r w:rsidR="00665193" w:rsidRPr="00564A49">
        <w:rPr>
          <w:lang w:val="en-CA"/>
        </w:rPr>
        <w:t>es</w:t>
      </w:r>
      <w:bookmarkEnd w:id="2240"/>
      <w:bookmarkEnd w:id="2241"/>
      <w:bookmarkEnd w:id="2242"/>
      <w:bookmarkEnd w:id="2243"/>
      <w:bookmarkEnd w:id="2244"/>
      <w:bookmarkEnd w:id="2245"/>
    </w:p>
    <w:p w14:paraId="3E656BD0" w14:textId="77777777" w:rsidR="009B75C0" w:rsidRPr="00564A49" w:rsidRDefault="00A77488" w:rsidP="008557C3">
      <w:pPr>
        <w:pStyle w:val="Annex3"/>
        <w:numPr>
          <w:ilvl w:val="2"/>
          <w:numId w:val="37"/>
        </w:numPr>
        <w:tabs>
          <w:tab w:val="clear" w:pos="1440"/>
        </w:tabs>
        <w:textAlignment w:val="auto"/>
        <w:rPr>
          <w:noProof/>
        </w:rPr>
      </w:pPr>
      <w:bookmarkStart w:id="2246" w:name="_Toc347485200"/>
      <w:bookmarkStart w:id="2247" w:name="_Toc348629495"/>
      <w:bookmarkStart w:id="2248" w:name="_Toc348630649"/>
      <w:bookmarkStart w:id="2249" w:name="_Toc348631607"/>
      <w:bookmarkStart w:id="2250" w:name="_Toc348631886"/>
      <w:bookmarkStart w:id="2251" w:name="_Toc348632154"/>
      <w:bookmarkStart w:id="2252" w:name="_Toc348632894"/>
      <w:bookmarkStart w:id="2253" w:name="_Toc348633151"/>
      <w:bookmarkStart w:id="2254" w:name="_Toc351667809"/>
      <w:bookmarkStart w:id="2255" w:name="_Toc378026243"/>
      <w:bookmarkStart w:id="2256" w:name="_Ref346393708"/>
      <w:bookmarkStart w:id="2257" w:name="_Ref351062399"/>
      <w:bookmarkStart w:id="2258" w:name="_Toc357439317"/>
      <w:bookmarkStart w:id="2259" w:name="_Toc356824343"/>
      <w:bookmarkStart w:id="2260" w:name="_Toc356148144"/>
      <w:bookmarkStart w:id="2261" w:name="_Toc348629461"/>
      <w:bookmarkStart w:id="2262" w:name="_Toc351367692"/>
      <w:r w:rsidRPr="00564A49">
        <w:rPr>
          <w:noProof/>
        </w:rPr>
        <w:t>General</w:t>
      </w:r>
      <w:r w:rsidR="009B75C0" w:rsidRPr="00564A49">
        <w:rPr>
          <w:noProof/>
        </w:rPr>
        <w:t xml:space="preserve"> decoding process</w:t>
      </w:r>
      <w:bookmarkEnd w:id="2246"/>
      <w:bookmarkEnd w:id="2247"/>
      <w:bookmarkEnd w:id="2248"/>
      <w:bookmarkEnd w:id="2249"/>
      <w:bookmarkEnd w:id="2250"/>
      <w:bookmarkEnd w:id="2251"/>
      <w:bookmarkEnd w:id="2252"/>
      <w:bookmarkEnd w:id="2253"/>
      <w:bookmarkEnd w:id="2254"/>
      <w:bookmarkEnd w:id="2255"/>
    </w:p>
    <w:p w14:paraId="53E5D291" w14:textId="77777777"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14:paraId="32CBF3DF" w14:textId="77777777" w:rsidR="00944988" w:rsidRPr="00564A49" w:rsidRDefault="00C85A7A" w:rsidP="00CA7539">
      <w:pPr>
        <w:pStyle w:val="Annex4"/>
      </w:pPr>
      <w:bookmarkStart w:id="2263" w:name="_Ref373775286"/>
      <w:bookmarkStart w:id="2264" w:name="_Toc378026244"/>
      <w:r w:rsidRPr="00564A49">
        <w:t>D</w:t>
      </w:r>
      <w:r w:rsidR="00665193" w:rsidRPr="00564A49">
        <w:t>ecoding</w:t>
      </w:r>
      <w:r w:rsidR="00944988" w:rsidRPr="00564A49">
        <w:t xml:space="preserve"> process</w:t>
      </w:r>
      <w:bookmarkEnd w:id="2256"/>
      <w:r w:rsidRPr="00564A49">
        <w:t xml:space="preserve"> for a coded picture with nuh_layer_id greater than 0</w:t>
      </w:r>
      <w:bookmarkEnd w:id="2257"/>
      <w:bookmarkEnd w:id="2258"/>
      <w:bookmarkEnd w:id="2259"/>
      <w:bookmarkEnd w:id="2260"/>
      <w:bookmarkEnd w:id="2261"/>
      <w:bookmarkEnd w:id="2262"/>
      <w:bookmarkEnd w:id="2263"/>
      <w:bookmarkEnd w:id="2264"/>
    </w:p>
    <w:p w14:paraId="55577AC4" w14:textId="77777777" w:rsidR="00944988" w:rsidRPr="00564A49" w:rsidRDefault="00944988" w:rsidP="00944988">
      <w:pPr>
        <w:rPr>
          <w:lang w:val="en-CA"/>
        </w:rPr>
      </w:pPr>
      <w:r w:rsidRPr="00564A49">
        <w:rPr>
          <w:lang w:val="en-CA"/>
        </w:rPr>
        <w:t>The decoding process operates as follows for the current picture CurrPic:</w:t>
      </w:r>
    </w:p>
    <w:p w14:paraId="180D995B" w14:textId="77777777"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14:paraId="5CC0FDF7" w14:textId="77777777"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14:paraId="72DBD8A0" w14:textId="77777777"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14:paraId="7712618A" w14:textId="77777777"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14:paraId="1734EF3C" w14:textId="77777777"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64CA8D43" w14:textId="77777777"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14:paraId="499A3395" w14:textId="77777777" w:rsidR="00AB2CDA" w:rsidRPr="00564A49" w:rsidRDefault="00AB2CDA" w:rsidP="00CA7539">
      <w:pPr>
        <w:pStyle w:val="Annex4"/>
      </w:pPr>
      <w:bookmarkStart w:id="2265" w:name="_Toc351335582"/>
      <w:bookmarkStart w:id="2266" w:name="_Ref346526853"/>
      <w:bookmarkStart w:id="2267" w:name="_Toc357439318"/>
      <w:bookmarkStart w:id="2268" w:name="_Toc356824344"/>
      <w:bookmarkStart w:id="2269" w:name="_Toc356148145"/>
      <w:bookmarkStart w:id="2270" w:name="_Toc348629462"/>
      <w:bookmarkStart w:id="2271" w:name="_Toc351367693"/>
      <w:bookmarkStart w:id="2272" w:name="_Toc378026245"/>
      <w:bookmarkStart w:id="2273" w:name="_Ref346440968"/>
      <w:bookmarkEnd w:id="2265"/>
      <w:r w:rsidRPr="00564A49">
        <w:t>Decoding process for inter-layer reference picture set</w:t>
      </w:r>
      <w:bookmarkEnd w:id="2266"/>
      <w:bookmarkEnd w:id="2267"/>
      <w:bookmarkEnd w:id="2268"/>
      <w:bookmarkEnd w:id="2269"/>
      <w:bookmarkEnd w:id="2270"/>
      <w:bookmarkEnd w:id="2271"/>
      <w:bookmarkEnd w:id="2272"/>
    </w:p>
    <w:p w14:paraId="3BB9B8B7" w14:textId="77777777"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14:paraId="5EF0194C" w14:textId="77777777"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14:paraId="3C076A20" w14:textId="77777777"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14:paraId="037F2E96" w14:textId="77777777"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14:paraId="412AE59E" w14:textId="77777777"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14:paraId="25B7AFEC" w14:textId="77777777" w:rsidR="002B1006" w:rsidRPr="00564A49" w:rsidRDefault="002B1006" w:rsidP="002B1006">
      <w:pPr>
        <w:pStyle w:val="3N"/>
        <w:rPr>
          <w:lang w:val="en-CA"/>
        </w:rPr>
      </w:pPr>
      <w:bookmarkStart w:id="2274" w:name="_Ref346872782"/>
      <w:bookmarkStart w:id="2275"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14:paraId="12E4BC31" w14:textId="77777777"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14:paraId="6C1453E7" w14:textId="77777777"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14:paraId="62E3B648" w14:textId="77777777"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14:paraId="54D4E19D" w14:textId="77777777"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14:paraId="05E02EBD" w14:textId="77777777" w:rsidR="00153FC4" w:rsidRPr="00564A49" w:rsidRDefault="0060070E" w:rsidP="00CA7539">
      <w:pPr>
        <w:pStyle w:val="Annex4"/>
      </w:pPr>
      <w:bookmarkStart w:id="2276" w:name="_Ref355956155"/>
      <w:bookmarkStart w:id="2277" w:name="_Toc357439319"/>
      <w:bookmarkStart w:id="2278" w:name="_Toc356824345"/>
      <w:bookmarkStart w:id="2279" w:name="_Toc356148146"/>
      <w:bookmarkStart w:id="2280" w:name="_Toc348629463"/>
      <w:bookmarkStart w:id="2281" w:name="_Toc351367694"/>
      <w:bookmarkStart w:id="2282" w:name="_Toc378026246"/>
      <w:r w:rsidRPr="00564A49">
        <w:t>Marking</w:t>
      </w:r>
      <w:r w:rsidR="00153FC4" w:rsidRPr="00564A49">
        <w:t xml:space="preserve"> process for ending the decoding of a coded picture with nuh_layer_id greater than 0</w:t>
      </w:r>
      <w:bookmarkEnd w:id="2274"/>
      <w:bookmarkEnd w:id="2276"/>
      <w:bookmarkEnd w:id="2277"/>
      <w:bookmarkEnd w:id="2278"/>
      <w:bookmarkEnd w:id="2279"/>
      <w:bookmarkEnd w:id="2280"/>
      <w:bookmarkEnd w:id="2281"/>
      <w:bookmarkEnd w:id="2282"/>
    </w:p>
    <w:p w14:paraId="046DAEF4" w14:textId="77777777" w:rsidR="00376730" w:rsidRPr="00564A49" w:rsidRDefault="00376730" w:rsidP="00376730">
      <w:pPr>
        <w:pStyle w:val="3N"/>
        <w:rPr>
          <w:lang w:val="en-CA"/>
        </w:rPr>
      </w:pPr>
      <w:r w:rsidRPr="00564A49">
        <w:rPr>
          <w:lang w:val="en-CA"/>
        </w:rPr>
        <w:t>Output of this process is:</w:t>
      </w:r>
    </w:p>
    <w:p w14:paraId="7EDD7325" w14:textId="77777777"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14:paraId="10974E9A" w14:textId="77777777"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14:paraId="17AF1CAD" w14:textId="77777777"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14:paraId="33EBCB33" w14:textId="77777777"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14:paraId="77DF3FC3" w14:textId="77777777" w:rsidR="00EA1617" w:rsidRPr="00564A49" w:rsidRDefault="00EA1617" w:rsidP="00EA1617">
      <w:pPr>
        <w:pStyle w:val="Annex4"/>
      </w:pPr>
      <w:bookmarkStart w:id="2283" w:name="_Ref371062231"/>
      <w:bookmarkStart w:id="2284" w:name="_Ref371062289"/>
      <w:bookmarkStart w:id="2285" w:name="_Ref371062302"/>
      <w:bookmarkStart w:id="2286" w:name="_Ref371072921"/>
      <w:bookmarkStart w:id="2287" w:name="_Toc378026247"/>
      <w:bookmarkStart w:id="2288" w:name="_Toc357439320"/>
      <w:bookmarkStart w:id="2289" w:name="_Toc356824346"/>
      <w:r w:rsidRPr="00564A49">
        <w:t>Resampling process for inter</w:t>
      </w:r>
      <w:r w:rsidR="00764BB2" w:rsidRPr="00564A49">
        <w:t>-</w:t>
      </w:r>
      <w:r w:rsidRPr="00564A49">
        <w:t>layer reference pictures</w:t>
      </w:r>
      <w:bookmarkEnd w:id="2283"/>
      <w:bookmarkEnd w:id="2284"/>
      <w:bookmarkEnd w:id="2285"/>
      <w:bookmarkEnd w:id="2286"/>
      <w:bookmarkEnd w:id="2287"/>
    </w:p>
    <w:p w14:paraId="4A9E0CAE" w14:textId="77777777"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14:paraId="2C595E55" w14:textId="77777777"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14:paraId="7B84A4AA" w14:textId="77777777"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14:paraId="2AADFA08" w14:textId="77777777"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14:paraId="6F5DCA83" w14:textId="77777777"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14:paraId="7C2EF9F9" w14:textId="77777777"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14:paraId="3138C55C" w14:textId="77777777"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14:paraId="69F836A8" w14:textId="77777777"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14:paraId="7255BBDF" w14:textId="77777777"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14:paraId="5E1548FB" w14:textId="77777777"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14:paraId="719D9F78" w14:textId="77777777"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14:paraId="46FBBA13" w14:textId="77777777"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14:paraId="421E51EE" w14:textId="77777777"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14:paraId="2039E7F0" w14:textId="77777777"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14:paraId="688398CF" w14:textId="77777777"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14:paraId="1B8A2700" w14:textId="77777777"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14:paraId="1E06F0C3" w14:textId="77777777"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14:paraId="0B4F2071" w14:textId="77777777"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14:paraId="759C39FB" w14:textId="77777777"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14:paraId="05695576" w14:textId="77777777"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14:paraId="35004C56" w14:textId="77777777"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14:paraId="677D491F" w14:textId="77777777"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14:paraId="4C6B07D9" w14:textId="77777777"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14:paraId="4118E4A7" w14:textId="77777777"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14:paraId="7308A5D1" w14:textId="77777777"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14:paraId="2DCE4A3F" w14:textId="77777777"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14:paraId="5E032E86" w14:textId="77777777"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14:paraId="3B1CAA24" w14:textId="77777777"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14:paraId="55B7EA4A" w14:textId="77777777"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14:paraId="0BA3F01A" w14:textId="77777777"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14:paraId="2B3ED968" w14:textId="77777777"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14:paraId="25273AF5" w14:textId="77777777"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14:paraId="6D0D8A1D" w14:textId="77777777"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14:paraId="3B7874D2" w14:textId="77777777" w:rsidR="00AE3EE2" w:rsidRPr="00564A49" w:rsidRDefault="00AE3EE2" w:rsidP="005773D9">
      <w:pPr>
        <w:numPr>
          <w:ilvl w:val="1"/>
          <w:numId w:val="12"/>
        </w:numPr>
        <w:rPr>
          <w:noProof/>
        </w:rPr>
      </w:pPr>
      <w:r w:rsidRPr="00564A49">
        <w:t>NumResampling is incremented by 1</w:t>
      </w:r>
      <w:r w:rsidRPr="00564A49">
        <w:rPr>
          <w:noProof/>
        </w:rPr>
        <w:t>.</w:t>
      </w:r>
    </w:p>
    <w:p w14:paraId="1726608D" w14:textId="77777777" w:rsidR="00EA1617" w:rsidRPr="00564A49" w:rsidRDefault="00EA1617" w:rsidP="00EA1617">
      <w:pPr>
        <w:pStyle w:val="Annex5"/>
        <w:ind w:left="2232"/>
      </w:pPr>
      <w:bookmarkStart w:id="2290" w:name="_Ref348598889"/>
      <w:r w:rsidRPr="00564A49">
        <w:t>Resampling process of picture sample values</w:t>
      </w:r>
      <w:bookmarkEnd w:id="2290"/>
      <w:r w:rsidRPr="00564A49">
        <w:t xml:space="preserve"> </w:t>
      </w:r>
    </w:p>
    <w:p w14:paraId="3652C6E8" w14:textId="77777777" w:rsidR="00EA1617" w:rsidRPr="00564A49" w:rsidRDefault="00EA1617" w:rsidP="00EA1617">
      <w:pPr>
        <w:rPr>
          <w:noProof/>
          <w:lang w:eastAsia="ko-KR"/>
        </w:rPr>
      </w:pPr>
      <w:r w:rsidRPr="00564A49">
        <w:rPr>
          <w:noProof/>
          <w:lang w:eastAsia="ko-KR"/>
        </w:rPr>
        <w:t>Inputs to this process are:</w:t>
      </w:r>
    </w:p>
    <w:p w14:paraId="20A58946"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14:paraId="099017DA"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14:paraId="77EFBC5E"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14:paraId="431A4880" w14:textId="77777777"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14:paraId="625C3522" w14:textId="77777777"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14:paraId="066F4301" w14:textId="77777777"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14:paraId="756A352F"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14:paraId="06873248" w14:textId="77777777"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14:paraId="0BA09E58" w14:textId="77777777"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14:paraId="2BE75390" w14:textId="77777777"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14:paraId="647D7AA0" w14:textId="77777777" w:rsidR="00EA1617" w:rsidRPr="00564A49" w:rsidRDefault="00EA1617" w:rsidP="00EA1617">
      <w:pPr>
        <w:pStyle w:val="Annex6"/>
      </w:pPr>
      <w:bookmarkStart w:id="2291" w:name="_Ref348598872"/>
      <w:r w:rsidRPr="00564A49">
        <w:t>Resampling process of luma sample values</w:t>
      </w:r>
      <w:bookmarkEnd w:id="2291"/>
      <w:r w:rsidRPr="00564A49">
        <w:t xml:space="preserve"> </w:t>
      </w:r>
    </w:p>
    <w:p w14:paraId="3CD6389F" w14:textId="77777777"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14:paraId="01470634" w14:textId="77777777"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14:paraId="1CC5B596" w14:textId="77777777"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14:paraId="67D3F3EA" w14:textId="77777777"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14:paraId="494134BB" w14:textId="77777777"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14:paraId="6590CE7C" w14:textId="77777777" w:rsidR="00EA1617" w:rsidRPr="00564A49" w:rsidRDefault="00EA1617" w:rsidP="00EA1617">
      <w:pPr>
        <w:pStyle w:val="Annex6"/>
      </w:pPr>
      <w:bookmarkStart w:id="2292" w:name="_Ref348037885"/>
      <w:r w:rsidRPr="00564A49">
        <w:t>Resampling process of chroma sample values</w:t>
      </w:r>
      <w:bookmarkEnd w:id="2292"/>
      <w:r w:rsidRPr="00564A49">
        <w:t xml:space="preserve"> </w:t>
      </w:r>
    </w:p>
    <w:p w14:paraId="7F4E621B" w14:textId="77777777"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14:paraId="7D1697B2" w14:textId="77777777"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14:paraId="66C68B76" w14:textId="77777777"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14:paraId="69E11B2F" w14:textId="77777777"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14:paraId="7BDCDACC" w14:textId="77777777"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14:paraId="62C2C68F" w14:textId="77777777" w:rsidR="00EA1617" w:rsidRPr="00564A49" w:rsidRDefault="00EA1617" w:rsidP="00EA1617">
      <w:pPr>
        <w:pStyle w:val="Annex6"/>
        <w:rPr>
          <w:noProof/>
          <w:lang w:eastAsia="ko-KR"/>
        </w:rPr>
      </w:pPr>
      <w:bookmarkStart w:id="2293" w:name="_Ref347127882"/>
      <w:r w:rsidRPr="00564A49">
        <w:rPr>
          <w:noProof/>
          <w:lang w:eastAsia="ko-KR"/>
        </w:rPr>
        <w:t>Luma sample interpolation process</w:t>
      </w:r>
      <w:bookmarkEnd w:id="2293"/>
    </w:p>
    <w:p w14:paraId="65483EED" w14:textId="77777777" w:rsidR="00EA1617" w:rsidRPr="00564A49" w:rsidRDefault="00EA1617" w:rsidP="00EA1617">
      <w:pPr>
        <w:rPr>
          <w:noProof/>
          <w:lang w:eastAsia="ko-KR"/>
        </w:rPr>
      </w:pPr>
      <w:r w:rsidRPr="00564A49">
        <w:rPr>
          <w:noProof/>
          <w:lang w:eastAsia="ko-KR"/>
        </w:rPr>
        <w:t>Inputs to this process are</w:t>
      </w:r>
    </w:p>
    <w:p w14:paraId="1FA30847" w14:textId="77777777"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14:paraId="4C816123" w14:textId="77777777"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14:paraId="1A785149" w14:textId="77777777"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14:paraId="14D321A2" w14:textId="77777777"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f</w:t>
      </w:r>
      <w:r w:rsidR="00EA1617" w:rsidRPr="00564A49">
        <w:rPr>
          <w:rFonts w:ascii="Times New Roman" w:hAnsi="Times New Roman"/>
          <w:vertAlign w:val="subscript"/>
        </w:rPr>
        <w:t>L</w:t>
      </w:r>
      <w:r w:rsidR="00EA1617" w:rsidRPr="00564A49">
        <w:rPr>
          <w:rFonts w:ascii="Times New Roman" w:hAnsi="Times New Roman"/>
        </w:rPr>
        <w:t xml:space="preserve">[ p, x ] with p = 0 ... 15 and x = 0 ... 7 used for the luma resampling process. </w:t>
      </w:r>
    </w:p>
    <w:p w14:paraId="02BDFB9A" w14:textId="77777777" w:rsidR="00EA1617" w:rsidRPr="00564A49" w:rsidRDefault="00EA1617" w:rsidP="00EA1617">
      <w:pPr>
        <w:pStyle w:val="Caption"/>
      </w:pPr>
      <w:bookmarkStart w:id="2294" w:name="_Ref351654170"/>
      <w:bookmarkStart w:id="2295" w:name="_Ref351655790"/>
      <w:r w:rsidRPr="00564A49">
        <w:t>Table </w:t>
      </w:r>
      <w:r w:rsidR="00E907A9" w:rsidRPr="00564A49">
        <w:t>H</w:t>
      </w:r>
      <w:r w:rsidRPr="00564A49">
        <w:noBreakHyphen/>
      </w:r>
      <w:bookmarkEnd w:id="2294"/>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295"/>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14:paraId="5356A2CD" w14:textId="77777777"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14:paraId="4D69FBD1" w14:textId="77777777"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75EE5598" w14:textId="77777777"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14:paraId="0BC586EA" w14:textId="77777777"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14:paraId="3DB0729B" w14:textId="77777777"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297FDF"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14:paraId="141B6681"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382A31"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14:paraId="57B79701"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28EF49"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14:paraId="727088E6"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40E766"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14:paraId="6EFA1A08"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14:paraId="233879D9"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D588F7"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F429EC"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EF9136F"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6B54DB"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14:paraId="44A30CA2" w14:textId="77777777"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2869BC"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F6D24B2"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257A83"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7DD9AFC1"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0F6D3E0C"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8A741B0"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8FDE32" w14:textId="77777777"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514BF529"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090D4B" w14:textId="77777777"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14:paraId="784FE98F"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C001B2" w14:textId="77777777"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5D0DCF1F" w14:textId="77777777"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CFC0B5" w14:textId="77777777"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E20E7E6"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1FD719B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CF1FD84" w14:textId="77777777"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A97A2C6" w14:textId="77777777"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64C361C"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C4A224" w14:textId="77777777"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14:paraId="368D3458"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1DD1C8" w14:textId="77777777"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14:paraId="2D05E03E" w14:textId="77777777"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578644B" w14:textId="77777777"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06AC6CD0"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0CDB9DD5"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A0162A3" w14:textId="77777777"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231B7B2"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0860EF26"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C34339" w14:textId="77777777"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14:paraId="22F6A0F3"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894971" w14:textId="77777777"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14:paraId="2FD3529D" w14:textId="77777777"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150D5A"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7AE1801"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25DFB55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042A215" w14:textId="77777777"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750F82F"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84E2D3D" w14:textId="77777777"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2A7B43"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7AC7AE26"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70EED3" w14:textId="77777777"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14:paraId="5C86FAC7" w14:textId="77777777"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14F943C"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24F6A9E0"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50BA1544"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23BAE15" w14:textId="77777777"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922450"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F87CBE1"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A56722"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14:paraId="3F724883"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54962B" w14:textId="77777777"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14:paraId="2E11BB86"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53DD97" w14:textId="77777777"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2168E8DC"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14:paraId="202DF85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DCEA746" w14:textId="77777777"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BF3EC8A"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67C6483E"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CE51C2" w14:textId="77777777"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14:paraId="52235425"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5FF306" w14:textId="77777777"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14:paraId="6BFAF003"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D6A432" w14:textId="77777777"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0965C472"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14:paraId="70F6A4D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E9C3064" w14:textId="77777777"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F9348F"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B622FAF"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CC2F54" w14:textId="77777777"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14:paraId="744092C9"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4C3116" w14:textId="77777777"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14:paraId="420413CD"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786E39" w14:textId="77777777"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742956DF"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14:paraId="47B3899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11FBC3A" w14:textId="77777777"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84E657"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A859FAC"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4B844A"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14:paraId="331EFFFF"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4FAFE1" w14:textId="77777777"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14:paraId="571B2733"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BBAEE9" w14:textId="77777777"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06320341"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14:paraId="4685284D"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DB22971" w14:textId="77777777"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6ECA7BF"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FEC201A"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0987DDB" w14:textId="77777777"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15211081"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82E574" w14:textId="77777777"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14:paraId="28A95CA6" w14:textId="77777777"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454070D"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269F40C9"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14:paraId="6D8C9AB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D67DE2C" w14:textId="77777777"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C333C6"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FA5FB17"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9E51C2" w14:textId="77777777"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7DB3665A"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6A7398" w14:textId="77777777"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14:paraId="1CE17373" w14:textId="77777777"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016C577"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54A23308"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14:paraId="53F66C8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6182C08" w14:textId="77777777"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5E08BF"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A82590F"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9F6DD7" w14:textId="77777777"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14:paraId="40459F5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FE4BA2" w14:textId="77777777"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14:paraId="3BA851D4"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5812E6"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24D9D613"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69506A6C"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FAF01F0" w14:textId="77777777"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EA2E2D"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1DFA53F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73AF27" w14:textId="77777777"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14:paraId="1C133A2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AA6227" w14:textId="77777777"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14:paraId="2B843B4D" w14:textId="77777777"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E3B73E"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5CF976D3"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5567ADE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D0F8F0B" w14:textId="77777777"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EF82B8"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4776B1FF"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F9765B8"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14:paraId="5E2614C4"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F783A2" w14:textId="77777777"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14:paraId="3381D54A" w14:textId="77777777"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E0400B"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34059667"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7E4BDA7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5886C5D" w14:textId="77777777"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DB1EAA6"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0D83CB5C"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1D2EDD"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14:paraId="3E9B8EBB"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BF697B" w14:textId="77777777"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14:paraId="7A3E93CF" w14:textId="77777777"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B95D6A" w14:textId="77777777"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14:paraId="5B419707"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5A505117"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0992F3" w14:textId="77777777"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574E44" w14:textId="77777777"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49626650"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FBDC35" w14:textId="77777777"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14:paraId="7F3BD297"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0AD5EE" w14:textId="77777777"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14:paraId="7BBDD4AA" w14:textId="77777777"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94695B" w14:textId="77777777"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249A9B9B"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14:paraId="5643B9A5" w14:textId="77777777"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14:paraId="7F35C40E" w14:textId="77777777"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14:paraId="4CAF5A7A" w14:textId="77777777"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14:paraId="7E2ECADD" w14:textId="77777777"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64298A9A" w14:textId="77777777"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14:paraId="28B71BC6" w14:textId="77777777"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13B14F01" w14:textId="77777777"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14:paraId="14308533" w14:textId="77777777"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14:paraId="2472B2F8" w14:textId="77777777"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14:paraId="5F48ABD5" w14:textId="77777777"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14:paraId="01F4FF1F" w14:textId="77777777"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14:paraId="2EEBFB97" w14:textId="77777777"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14:paraId="2E1F9398"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14:paraId="0C6E007E"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7315A62E" w14:textId="77777777" w:rsidR="00EA1617" w:rsidRPr="00564A49" w:rsidRDefault="00EA1617" w:rsidP="00EA1617">
      <w:pPr>
        <w:pStyle w:val="Annex6"/>
        <w:rPr>
          <w:noProof/>
          <w:lang w:eastAsia="ko-KR"/>
        </w:rPr>
      </w:pPr>
      <w:bookmarkStart w:id="2296" w:name="_Ref347151884"/>
      <w:r w:rsidRPr="00564A49">
        <w:rPr>
          <w:noProof/>
          <w:lang w:eastAsia="ko-KR"/>
        </w:rPr>
        <w:t>Chroma sample interpolation process</w:t>
      </w:r>
      <w:bookmarkEnd w:id="2296"/>
    </w:p>
    <w:p w14:paraId="20952CB2" w14:textId="77777777" w:rsidR="00EA1617" w:rsidRPr="00564A49" w:rsidRDefault="00EA1617" w:rsidP="00EA1617">
      <w:pPr>
        <w:rPr>
          <w:noProof/>
          <w:lang w:eastAsia="ko-KR"/>
        </w:rPr>
      </w:pPr>
      <w:r w:rsidRPr="00564A49">
        <w:rPr>
          <w:noProof/>
          <w:lang w:eastAsia="ko-KR"/>
        </w:rPr>
        <w:t>Inputs to this process are:</w:t>
      </w:r>
    </w:p>
    <w:p w14:paraId="15E0776B" w14:textId="77777777"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14:paraId="5F51F3AC" w14:textId="77777777"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14:paraId="65FE0957" w14:textId="77777777"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14:paraId="5DB9321C" w14:textId="77777777"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f</w:t>
      </w:r>
      <w:r w:rsidR="00EA1617" w:rsidRPr="00564A49">
        <w:rPr>
          <w:rFonts w:ascii="Times New Roman" w:hAnsi="Times New Roman"/>
          <w:vertAlign w:val="subscript"/>
        </w:rPr>
        <w:t>C</w:t>
      </w:r>
      <w:r w:rsidR="00EA1617" w:rsidRPr="00564A49">
        <w:rPr>
          <w:rFonts w:ascii="Times New Roman" w:hAnsi="Times New Roman"/>
        </w:rPr>
        <w:t xml:space="preserve">[ p, x ] with p = 0 ... 15 and x = 0 ... 3 used for the chroma resampling process. </w:t>
      </w:r>
    </w:p>
    <w:p w14:paraId="24C43E68" w14:textId="77777777" w:rsidR="00EA1617" w:rsidRPr="00564A49" w:rsidRDefault="00EA1617" w:rsidP="00EA1617">
      <w:pPr>
        <w:pStyle w:val="Caption"/>
      </w:pPr>
      <w:bookmarkStart w:id="2297"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297"/>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14:paraId="7210B85E" w14:textId="77777777"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179AD448" w14:textId="77777777"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29CE7FFC" w14:textId="77777777" w:rsidR="00EA1617" w:rsidRPr="00564A49" w:rsidRDefault="00EA1617" w:rsidP="004A579B">
            <w:pPr>
              <w:keepNext/>
              <w:spacing w:before="0"/>
              <w:jc w:val="center"/>
              <w:rPr>
                <w:sz w:val="18"/>
              </w:rPr>
            </w:pPr>
            <w:r w:rsidRPr="00564A49">
              <w:rPr>
                <w:sz w:val="18"/>
              </w:rPr>
              <w:t>interpolation filter coefficients</w:t>
            </w:r>
          </w:p>
        </w:tc>
      </w:tr>
      <w:tr w:rsidR="00EA1617" w:rsidRPr="00564A49" w14:paraId="582CA8A0" w14:textId="77777777"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67DD57A" w14:textId="77777777"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736F61"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84AFB5"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5599EF"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FF1DF1"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14:paraId="713E4ED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44DE88D" w14:textId="77777777"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DF4EAC" w14:textId="77777777"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DA1A70" w14:textId="77777777"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352191" w14:textId="77777777"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557A37" w14:textId="77777777" w:rsidR="00EA1617" w:rsidRPr="00564A49" w:rsidRDefault="00EA1617" w:rsidP="004A579B">
            <w:pPr>
              <w:keepNext/>
              <w:spacing w:before="0"/>
              <w:jc w:val="center"/>
              <w:rPr>
                <w:rFonts w:eastAsia="Arial Unicode MS"/>
                <w:sz w:val="18"/>
              </w:rPr>
            </w:pPr>
            <w:r w:rsidRPr="00564A49">
              <w:rPr>
                <w:sz w:val="18"/>
              </w:rPr>
              <w:t>0</w:t>
            </w:r>
          </w:p>
        </w:tc>
      </w:tr>
      <w:tr w:rsidR="00EA1617" w:rsidRPr="00564A49" w14:paraId="3E5FC517"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639D84" w14:textId="77777777"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E9EC444" w14:textId="77777777"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DC5386" w14:textId="77777777"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7D07F6" w14:textId="77777777"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A71865" w14:textId="77777777" w:rsidR="00EA1617" w:rsidRPr="00564A49" w:rsidRDefault="00B32CE6" w:rsidP="004A579B">
            <w:pPr>
              <w:keepNext/>
              <w:spacing w:before="0"/>
              <w:jc w:val="center"/>
              <w:rPr>
                <w:rFonts w:eastAsia="Arial Unicode MS"/>
                <w:sz w:val="18"/>
              </w:rPr>
            </w:pPr>
            <w:r w:rsidRPr="00564A49">
              <w:rPr>
                <w:sz w:val="18"/>
              </w:rPr>
              <w:t>0</w:t>
            </w:r>
          </w:p>
        </w:tc>
      </w:tr>
      <w:tr w:rsidR="00EA1617" w:rsidRPr="00564A49" w14:paraId="7804AC1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B18DA7E" w14:textId="77777777"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831D7F" w14:textId="77777777"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0F3F37" w14:textId="77777777"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F91604" w14:textId="77777777"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CE8D03" w14:textId="77777777" w:rsidR="00EA1617" w:rsidRPr="00564A49" w:rsidRDefault="00B32CE6" w:rsidP="004A579B">
            <w:pPr>
              <w:keepNext/>
              <w:spacing w:before="0"/>
              <w:jc w:val="center"/>
              <w:rPr>
                <w:rFonts w:eastAsia="Arial Unicode MS"/>
                <w:sz w:val="18"/>
              </w:rPr>
            </w:pPr>
            <w:r w:rsidRPr="00564A49">
              <w:rPr>
                <w:sz w:val="18"/>
              </w:rPr>
              <w:t>−2</w:t>
            </w:r>
          </w:p>
        </w:tc>
      </w:tr>
      <w:tr w:rsidR="00EA1617" w:rsidRPr="00564A49" w14:paraId="0C9E627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649EB4E" w14:textId="77777777"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D4F52A" w14:textId="77777777"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CE2054" w14:textId="77777777"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BB08B7" w14:textId="77777777"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4A11EC" w14:textId="77777777" w:rsidR="00EA1617" w:rsidRPr="00564A49" w:rsidRDefault="001475CC" w:rsidP="001475CC">
            <w:pPr>
              <w:keepNext/>
              <w:spacing w:before="0"/>
              <w:jc w:val="center"/>
              <w:rPr>
                <w:rFonts w:eastAsia="Arial Unicode MS"/>
                <w:sz w:val="18"/>
              </w:rPr>
            </w:pPr>
            <w:r w:rsidRPr="00564A49">
              <w:rPr>
                <w:sz w:val="18"/>
              </w:rPr>
              <w:t>−2</w:t>
            </w:r>
          </w:p>
        </w:tc>
      </w:tr>
      <w:tr w:rsidR="00EA1617" w:rsidRPr="00564A49" w14:paraId="071C464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34B0B2" w14:textId="77777777"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76B765B"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A844CB" w14:textId="77777777"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640161" w14:textId="77777777"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95B3B7"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2E67869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2C0E09E" w14:textId="77777777"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75EA89" w14:textId="77777777"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B35B24" w14:textId="77777777"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BC57F5" w14:textId="77777777"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8730CB"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6299030C"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4A3BE40" w14:textId="77777777"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C68434" w14:textId="77777777"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CA8865" w14:textId="77777777"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DF6BCD" w14:textId="77777777"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375A89"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6BDC901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316D5ED" w14:textId="77777777"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19B486" w14:textId="77777777"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2F40D5" w14:textId="77777777"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D72882" w14:textId="77777777"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F39EA40" w14:textId="77777777" w:rsidR="00EA1617" w:rsidRPr="00564A49" w:rsidRDefault="00B32CE6" w:rsidP="004A579B">
            <w:pPr>
              <w:keepNext/>
              <w:spacing w:before="0"/>
              <w:jc w:val="center"/>
              <w:rPr>
                <w:rFonts w:eastAsia="Arial Unicode MS"/>
                <w:sz w:val="18"/>
              </w:rPr>
            </w:pPr>
            <w:r w:rsidRPr="00564A49">
              <w:rPr>
                <w:sz w:val="18"/>
              </w:rPr>
              <w:t>−4</w:t>
            </w:r>
          </w:p>
        </w:tc>
      </w:tr>
      <w:tr w:rsidR="00EA1617" w:rsidRPr="00564A49" w14:paraId="189EAE66"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7907922" w14:textId="77777777"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83B86F"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47652B" w14:textId="77777777"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012392" w14:textId="77777777"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BE891B"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78441A2D"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A952D83" w14:textId="77777777"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FFC5BE"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A51EAFB" w14:textId="77777777"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B07AAD" w14:textId="77777777"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5EEA01"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46C99EC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7AD2D40" w14:textId="77777777"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ADE8A8" w14:textId="77777777"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C37144" w14:textId="77777777"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DCF77A" w14:textId="77777777"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30EB885" w14:textId="77777777" w:rsidR="00EA1617" w:rsidRPr="00564A49" w:rsidRDefault="004E1049" w:rsidP="004A579B">
            <w:pPr>
              <w:keepNext/>
              <w:spacing w:before="0"/>
              <w:jc w:val="center"/>
              <w:rPr>
                <w:rFonts w:eastAsia="Arial Unicode MS"/>
                <w:sz w:val="18"/>
              </w:rPr>
            </w:pPr>
            <w:r w:rsidRPr="00564A49">
              <w:rPr>
                <w:sz w:val="18"/>
              </w:rPr>
              <w:t>−6</w:t>
            </w:r>
          </w:p>
        </w:tc>
      </w:tr>
      <w:tr w:rsidR="00EA1617" w:rsidRPr="00564A49" w14:paraId="54F6A95F"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DE3288" w14:textId="77777777"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45623F" w14:textId="77777777"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D6F8BB" w14:textId="77777777"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1102B6" w14:textId="77777777"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3A1E5B8" w14:textId="77777777" w:rsidR="00EA1617" w:rsidRPr="00564A49" w:rsidRDefault="00EA1617" w:rsidP="004A579B">
            <w:pPr>
              <w:keepNext/>
              <w:spacing w:before="0"/>
              <w:jc w:val="center"/>
              <w:rPr>
                <w:rFonts w:eastAsia="Arial Unicode MS"/>
                <w:sz w:val="18"/>
              </w:rPr>
            </w:pPr>
            <w:r w:rsidRPr="00564A49">
              <w:rPr>
                <w:sz w:val="18"/>
              </w:rPr>
              <w:t>−6</w:t>
            </w:r>
          </w:p>
        </w:tc>
      </w:tr>
      <w:tr w:rsidR="00EA1617" w:rsidRPr="00564A49" w14:paraId="3896B66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5CC8013" w14:textId="77777777"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5A1538" w14:textId="77777777"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ECE7A6" w14:textId="77777777"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7FB122" w14:textId="77777777"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BB396B" w14:textId="77777777"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14:paraId="0698583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8E17DC5" w14:textId="77777777"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A29FF2" w14:textId="77777777"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DED549" w14:textId="77777777"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9A95192" w14:textId="77777777"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AB3837" w14:textId="77777777" w:rsidR="00EA1617" w:rsidRPr="00564A49" w:rsidRDefault="004E1049" w:rsidP="004A579B">
            <w:pPr>
              <w:keepNext/>
              <w:spacing w:before="0"/>
              <w:jc w:val="center"/>
              <w:rPr>
                <w:rFonts w:eastAsia="Arial Unicode MS"/>
                <w:sz w:val="18"/>
              </w:rPr>
            </w:pPr>
            <w:r w:rsidRPr="00564A49">
              <w:rPr>
                <w:sz w:val="18"/>
              </w:rPr>
              <w:t>−4</w:t>
            </w:r>
          </w:p>
        </w:tc>
      </w:tr>
      <w:tr w:rsidR="00EA1617" w:rsidRPr="00564A49" w14:paraId="29223A1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D7D25B3" w14:textId="77777777"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1C1732" w14:textId="77777777"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1B2CAD6" w14:textId="77777777"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1C15E9" w14:textId="77777777"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815EE5"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6C5DC2C3"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11BD927" w14:textId="77777777"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66819D" w14:textId="77777777"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B8732B6" w14:textId="77777777"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B13F50" w14:textId="77777777"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D6E00A" w14:textId="77777777" w:rsidR="00EA1617" w:rsidRPr="00564A49" w:rsidRDefault="00EA1617" w:rsidP="004A579B">
            <w:pPr>
              <w:spacing w:before="0"/>
              <w:jc w:val="center"/>
              <w:rPr>
                <w:rFonts w:eastAsia="Arial Unicode MS"/>
                <w:sz w:val="18"/>
              </w:rPr>
            </w:pPr>
            <w:r w:rsidRPr="00564A49">
              <w:rPr>
                <w:sz w:val="18"/>
              </w:rPr>
              <w:t>−2</w:t>
            </w:r>
          </w:p>
        </w:tc>
      </w:tr>
    </w:tbl>
    <w:p w14:paraId="64059897" w14:textId="77777777"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14:paraId="45BBCC78" w14:textId="77777777"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14:paraId="509FFBD9" w14:textId="77777777"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14:paraId="248D8F06" w14:textId="77777777"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65B48ED4" w14:textId="77777777"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14:paraId="5AD836F4" w14:textId="77777777"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3C1039C" w14:textId="77777777"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14:paraId="0EB450C4" w14:textId="77777777"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68B218E" w14:textId="77777777"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14:paraId="129320D3" w14:textId="77777777"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15F0922" w14:textId="77777777"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14:paraId="25EE25F6" w14:textId="77777777"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14:paraId="3C330238" w14:textId="77777777"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14:paraId="0BE8EC7F"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01C588ED" w14:textId="77777777" w:rsidR="00EA1617" w:rsidRPr="00564A49" w:rsidRDefault="00EA1617" w:rsidP="00EA1617">
      <w:pPr>
        <w:pStyle w:val="Annex5"/>
        <w:ind w:left="2232"/>
      </w:pPr>
      <w:bookmarkStart w:id="2298" w:name="_Ref364437164"/>
      <w:r w:rsidRPr="00564A49">
        <w:t>Resampling process of picture motion field</w:t>
      </w:r>
      <w:bookmarkEnd w:id="2298"/>
      <w:r w:rsidRPr="00564A49">
        <w:t xml:space="preserve"> </w:t>
      </w:r>
    </w:p>
    <w:p w14:paraId="122295D6" w14:textId="77777777"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14:paraId="53DAECE3" w14:textId="77777777"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14:paraId="10BEAF83" w14:textId="77777777"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14:paraId="7E5FEF68"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14:paraId="4170592D"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14:paraId="0E19D883"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14:paraId="1093BFCE" w14:textId="77777777"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14:paraId="0F320DBE" w14:textId="77777777"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14:paraId="0E45E594" w14:textId="77777777"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14:paraId="2A85110B" w14:textId="77777777"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14:paraId="4DEBA844" w14:textId="77777777"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14:paraId="64A3074D" w14:textId="77777777"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14:paraId="5D5C0391" w14:textId="77777777"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14:paraId="2E01AF6A" w14:textId="77777777"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14:paraId="11B331E7" w14:textId="77777777" w:rsidR="00EA1617" w:rsidRPr="00564A49" w:rsidRDefault="00EA1617" w:rsidP="00EA1617">
      <w:pPr>
        <w:pStyle w:val="Annex6"/>
      </w:pPr>
      <w:bookmarkStart w:id="2299" w:name="_Ref348599073"/>
      <w:r w:rsidRPr="00564A49">
        <w:rPr>
          <w:noProof/>
        </w:rPr>
        <w:lastRenderedPageBreak/>
        <w:t>Derivation process for inter layer motion</w:t>
      </w:r>
      <w:bookmarkEnd w:id="2299"/>
      <w:r w:rsidR="003501D3" w:rsidRPr="00564A49">
        <w:rPr>
          <w:noProof/>
        </w:rPr>
        <w:t xml:space="preserve"> parameters</w:t>
      </w:r>
    </w:p>
    <w:p w14:paraId="228E2DD5" w14:textId="77777777" w:rsidR="00EA1617" w:rsidRPr="00564A49" w:rsidRDefault="00EA1617" w:rsidP="00EA1617">
      <w:pPr>
        <w:rPr>
          <w:noProof/>
          <w:lang w:eastAsia="ko-KR"/>
        </w:rPr>
      </w:pPr>
      <w:r w:rsidRPr="00564A49">
        <w:rPr>
          <w:noProof/>
          <w:lang w:eastAsia="ko-KR"/>
        </w:rPr>
        <w:t>Inputs to this process are</w:t>
      </w:r>
    </w:p>
    <w:p w14:paraId="4380FFB9"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14:paraId="46DF30A7" w14:textId="77777777"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14:paraId="7B5A4557"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14:paraId="5123102B"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14:paraId="49301B4F" w14:textId="77777777"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14:paraId="55948FCC" w14:textId="77777777" w:rsidR="00EA1617" w:rsidRPr="00564A49" w:rsidRDefault="00EA1617" w:rsidP="00EA1617">
      <w:pPr>
        <w:rPr>
          <w:noProof/>
          <w:lang w:eastAsia="ko-KR"/>
        </w:rPr>
      </w:pPr>
      <w:r w:rsidRPr="00564A49">
        <w:rPr>
          <w:noProof/>
          <w:lang w:eastAsia="ko-KR"/>
        </w:rPr>
        <w:t>Outputs of this process are</w:t>
      </w:r>
    </w:p>
    <w:p w14:paraId="3F5D66BE"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14:paraId="7D3B547F"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14:paraId="6825854B"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14:paraId="02778383"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14:paraId="3DFCF655" w14:textId="77777777"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14:paraId="2C82E822" w14:textId="77777777"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14:paraId="3510353F" w14:textId="77777777"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14:paraId="49D78402" w14:textId="77777777"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14:paraId="6BF01D8F" w14:textId="77777777"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14:paraId="75AAF92C" w14:textId="77777777"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14:paraId="3B260180" w14:textId="77777777"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14:paraId="3C14505C" w14:textId="77777777"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14:paraId="725BB07C" w14:textId="77777777"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14:paraId="428E87CC" w14:textId="77777777"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14:paraId="70FC7599" w14:textId="77777777"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14:paraId="20385C48" w14:textId="77777777"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14:paraId="2D38E6A3" w14:textId="77777777"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14:paraId="7AF4C2B1" w14:textId="77777777"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14:paraId="1ADE0B72" w14:textId="77777777"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14:paraId="5369D3BA" w14:textId="77777777"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14:paraId="1DEC7312"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14:paraId="13072D9E" w14:textId="77777777"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14:paraId="156DC318" w14:textId="77777777"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14:paraId="2EE22824"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14:paraId="352ABE4D" w14:textId="77777777"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14:paraId="43D365EA" w14:textId="77777777"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14:paraId="1FF9A8F6"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14:paraId="47D3AEDF" w14:textId="77777777"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14:paraId="1EE8821F" w14:textId="77777777"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14:paraId="58D4A252"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14:paraId="7064136E" w14:textId="77777777"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14:paraId="4A4A5587" w14:textId="77777777"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14:paraId="20BFEB8B" w14:textId="77777777"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14:paraId="7DBC029E" w14:textId="77777777" w:rsidR="00F50FE3" w:rsidRPr="00564A49" w:rsidRDefault="00F50FE3" w:rsidP="008557C3">
      <w:pPr>
        <w:pStyle w:val="Annex3"/>
        <w:numPr>
          <w:ilvl w:val="2"/>
          <w:numId w:val="37"/>
        </w:numPr>
        <w:tabs>
          <w:tab w:val="clear" w:pos="1440"/>
        </w:tabs>
        <w:textAlignment w:val="auto"/>
        <w:rPr>
          <w:lang w:val="en-CA"/>
        </w:rPr>
      </w:pPr>
      <w:bookmarkStart w:id="2300" w:name="_Toc356148147"/>
      <w:bookmarkStart w:id="2301" w:name="_Toc348629464"/>
      <w:bookmarkStart w:id="2302" w:name="_Toc351367695"/>
      <w:bookmarkStart w:id="2303" w:name="_Toc378026248"/>
      <w:r w:rsidRPr="00564A49">
        <w:rPr>
          <w:lang w:val="en-CA"/>
        </w:rPr>
        <w:t>NAL unit decoding process</w:t>
      </w:r>
      <w:bookmarkEnd w:id="2288"/>
      <w:bookmarkEnd w:id="2289"/>
      <w:bookmarkEnd w:id="2300"/>
      <w:bookmarkEnd w:id="2301"/>
      <w:bookmarkEnd w:id="2302"/>
      <w:bookmarkEnd w:id="2303"/>
    </w:p>
    <w:p w14:paraId="30BD6069" w14:textId="77777777" w:rsidR="000D0D3F" w:rsidRPr="00564A49" w:rsidRDefault="000D0D3F" w:rsidP="000D0D3F">
      <w:pPr>
        <w:rPr>
          <w:lang w:val="en-CA"/>
        </w:rPr>
      </w:pPr>
      <w:bookmarkStart w:id="2304" w:name="_Ref351062409"/>
      <w:bookmarkStart w:id="2305" w:name="_Toc357439321"/>
      <w:bookmarkStart w:id="2306" w:name="_Toc356824347"/>
      <w:bookmarkStart w:id="2307" w:name="_Toc356148148"/>
      <w:bookmarkStart w:id="2308" w:name="_Toc348629466"/>
      <w:bookmarkStart w:id="2309" w:name="_Toc351367696"/>
      <w:bookmarkEnd w:id="2273"/>
      <w:bookmarkEnd w:id="2275"/>
      <w:r w:rsidRPr="00564A49">
        <w:rPr>
          <w:lang w:val="en-CA"/>
        </w:rPr>
        <w:t xml:space="preserve">The specification in subclause </w:t>
      </w:r>
      <w:r w:rsidR="004C44E5" w:rsidRPr="00564A49">
        <w:rPr>
          <w:lang w:val="en-CA"/>
        </w:rPr>
        <w:t>8.2</w:t>
      </w:r>
      <w:r w:rsidRPr="00564A49">
        <w:rPr>
          <w:lang w:val="en-CA"/>
        </w:rPr>
        <w:t xml:space="preserve"> apply.</w:t>
      </w:r>
    </w:p>
    <w:p w14:paraId="6C285D1B" w14:textId="77777777" w:rsidR="00944988" w:rsidRPr="00564A49" w:rsidRDefault="00F50FE3" w:rsidP="008557C3">
      <w:pPr>
        <w:pStyle w:val="Annex3"/>
        <w:numPr>
          <w:ilvl w:val="2"/>
          <w:numId w:val="37"/>
        </w:numPr>
        <w:tabs>
          <w:tab w:val="clear" w:pos="1440"/>
        </w:tabs>
        <w:textAlignment w:val="auto"/>
        <w:rPr>
          <w:lang w:val="en-CA"/>
        </w:rPr>
      </w:pPr>
      <w:bookmarkStart w:id="2310" w:name="_Toc378026249"/>
      <w:r w:rsidRPr="00564A49">
        <w:rPr>
          <w:lang w:val="en-CA"/>
        </w:rPr>
        <w:t>S</w:t>
      </w:r>
      <w:r w:rsidR="00944988" w:rsidRPr="00564A49">
        <w:rPr>
          <w:lang w:val="en-CA"/>
        </w:rPr>
        <w:t>lice decoding processes</w:t>
      </w:r>
      <w:bookmarkEnd w:id="2304"/>
      <w:bookmarkEnd w:id="2305"/>
      <w:bookmarkEnd w:id="2306"/>
      <w:bookmarkEnd w:id="2307"/>
      <w:bookmarkEnd w:id="2308"/>
      <w:bookmarkEnd w:id="2309"/>
      <w:bookmarkEnd w:id="2310"/>
    </w:p>
    <w:p w14:paraId="6388C127" w14:textId="77777777" w:rsidR="00D44B28" w:rsidRPr="00564A49" w:rsidRDefault="00D44B28" w:rsidP="008557C3">
      <w:pPr>
        <w:pStyle w:val="3H2"/>
        <w:keepLines w:val="0"/>
        <w:numPr>
          <w:ilvl w:val="3"/>
          <w:numId w:val="37"/>
        </w:numPr>
        <w:tabs>
          <w:tab w:val="num" w:pos="1134"/>
        </w:tabs>
        <w:ind w:left="1134" w:hanging="1134"/>
        <w:rPr>
          <w:lang w:val="en-US"/>
        </w:rPr>
      </w:pPr>
      <w:bookmarkStart w:id="2311" w:name="_Toc363646430"/>
      <w:bookmarkStart w:id="2312" w:name="_Toc378026250"/>
      <w:r w:rsidRPr="00564A49">
        <w:rPr>
          <w:lang w:val="en-US"/>
        </w:rPr>
        <w:t>Decoding process for picture order count</w:t>
      </w:r>
      <w:bookmarkEnd w:id="2311"/>
      <w:bookmarkEnd w:id="2312"/>
    </w:p>
    <w:p w14:paraId="1066E830" w14:textId="77777777"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14:paraId="56E625F2" w14:textId="77777777" w:rsidR="00D44B28" w:rsidRPr="00564A49" w:rsidRDefault="00D44B28" w:rsidP="008557C3">
      <w:pPr>
        <w:pStyle w:val="3H2"/>
        <w:keepLines w:val="0"/>
        <w:numPr>
          <w:ilvl w:val="3"/>
          <w:numId w:val="37"/>
        </w:numPr>
        <w:tabs>
          <w:tab w:val="num" w:pos="1134"/>
        </w:tabs>
        <w:ind w:left="1134" w:hanging="1134"/>
        <w:rPr>
          <w:lang w:val="en-US"/>
        </w:rPr>
      </w:pPr>
      <w:bookmarkStart w:id="2313" w:name="_Toc350926544"/>
      <w:bookmarkStart w:id="2314" w:name="_Toc363646431"/>
      <w:bookmarkStart w:id="2315" w:name="_Toc378026251"/>
      <w:r w:rsidRPr="00564A49">
        <w:rPr>
          <w:lang w:val="en-US"/>
        </w:rPr>
        <w:t>Decoding process for reference picture set</w:t>
      </w:r>
      <w:bookmarkEnd w:id="2313"/>
      <w:bookmarkEnd w:id="2314"/>
      <w:bookmarkEnd w:id="2315"/>
    </w:p>
    <w:p w14:paraId="564A8AB5" w14:textId="77777777"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14:paraId="04B81AC6" w14:textId="77777777" w:rsidR="00D44B28" w:rsidRPr="00564A49" w:rsidRDefault="00D44B28" w:rsidP="008557C3">
      <w:pPr>
        <w:pStyle w:val="3H2"/>
        <w:keepLines w:val="0"/>
        <w:numPr>
          <w:ilvl w:val="3"/>
          <w:numId w:val="37"/>
        </w:numPr>
        <w:tabs>
          <w:tab w:val="num" w:pos="1134"/>
        </w:tabs>
        <w:ind w:left="1134" w:hanging="1134"/>
        <w:rPr>
          <w:lang w:val="en-US"/>
        </w:rPr>
      </w:pPr>
      <w:bookmarkStart w:id="2316" w:name="_Toc363646432"/>
      <w:bookmarkStart w:id="2317" w:name="_Toc378026252"/>
      <w:r w:rsidRPr="00564A49">
        <w:rPr>
          <w:lang w:val="en-US"/>
        </w:rPr>
        <w:t>Decoding process for generating unavailable reference pictures</w:t>
      </w:r>
      <w:bookmarkEnd w:id="2316"/>
      <w:bookmarkEnd w:id="2317"/>
    </w:p>
    <w:p w14:paraId="25E7C951" w14:textId="77777777"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14:paraId="4822E26C" w14:textId="77777777" w:rsidR="00D44B28" w:rsidRPr="00564A49" w:rsidRDefault="00D44B28" w:rsidP="008557C3">
      <w:pPr>
        <w:pStyle w:val="3H2"/>
        <w:keepLines w:val="0"/>
        <w:numPr>
          <w:ilvl w:val="3"/>
          <w:numId w:val="37"/>
        </w:numPr>
        <w:tabs>
          <w:tab w:val="num" w:pos="1134"/>
        </w:tabs>
        <w:ind w:left="1134" w:hanging="1134"/>
        <w:rPr>
          <w:lang w:val="en-US"/>
        </w:rPr>
      </w:pPr>
      <w:bookmarkStart w:id="2318" w:name="_Ref361089034"/>
      <w:bookmarkStart w:id="2319" w:name="_Toc363646433"/>
      <w:bookmarkStart w:id="2320" w:name="_Toc378026253"/>
      <w:r w:rsidRPr="00564A49">
        <w:rPr>
          <w:lang w:val="en-US"/>
        </w:rPr>
        <w:t>Decoding process for reference picture lists construction</w:t>
      </w:r>
      <w:bookmarkEnd w:id="2318"/>
      <w:bookmarkEnd w:id="2319"/>
      <w:bookmarkEnd w:id="2320"/>
    </w:p>
    <w:p w14:paraId="7D551356" w14:textId="77777777" w:rsidR="003508F4" w:rsidRPr="00564A49" w:rsidRDefault="003508F4" w:rsidP="00D44B28">
      <w:pPr>
        <w:keepNext/>
        <w:keepLines/>
        <w:rPr>
          <w:lang w:val="en-US"/>
        </w:rPr>
      </w:pPr>
      <w:bookmarkStart w:id="2321" w:name="_Toc360899811"/>
      <w:bookmarkStart w:id="2322" w:name="_Toc360900055"/>
      <w:bookmarkStart w:id="2323" w:name="_Toc361055005"/>
      <w:bookmarkStart w:id="2324" w:name="_Toc361058682"/>
      <w:bookmarkStart w:id="2325" w:name="_Toc361058839"/>
      <w:bookmarkStart w:id="2326" w:name="_Toc361058985"/>
      <w:bookmarkStart w:id="2327" w:name="_Toc361059130"/>
      <w:bookmarkStart w:id="2328" w:name="_Toc361059340"/>
      <w:bookmarkStart w:id="2329" w:name="_Toc361059486"/>
      <w:bookmarkStart w:id="2330" w:name="_Toc361059632"/>
      <w:bookmarkStart w:id="2331" w:name="_Toc361059778"/>
      <w:bookmarkStart w:id="2332" w:name="_Toc361063269"/>
      <w:bookmarkStart w:id="2333" w:name="_Toc361063417"/>
      <w:bookmarkStart w:id="2334" w:name="_Toc361063563"/>
      <w:bookmarkStart w:id="2335" w:name="_Toc361063713"/>
      <w:bookmarkStart w:id="2336" w:name="_Toc361063859"/>
      <w:bookmarkStart w:id="2337" w:name="_Toc361064005"/>
      <w:bookmarkStart w:id="2338" w:name="_Toc361064152"/>
      <w:bookmarkStart w:id="2339" w:name="_Toc361066251"/>
      <w:bookmarkStart w:id="2340" w:name="_Toc361066397"/>
      <w:bookmarkStart w:id="2341" w:name="_Toc361066544"/>
      <w:bookmarkStart w:id="2342" w:name="_Toc361066690"/>
      <w:bookmarkStart w:id="2343" w:name="_Toc361066835"/>
      <w:bookmarkStart w:id="2344" w:name="_Toc361154682"/>
      <w:bookmarkStart w:id="2345" w:name="_Toc360899817"/>
      <w:bookmarkStart w:id="2346" w:name="_Toc360900061"/>
      <w:bookmarkStart w:id="2347" w:name="_Toc361055011"/>
      <w:bookmarkStart w:id="2348" w:name="_Toc361058688"/>
      <w:bookmarkStart w:id="2349" w:name="_Toc361058845"/>
      <w:bookmarkStart w:id="2350" w:name="_Toc361058991"/>
      <w:bookmarkStart w:id="2351" w:name="_Toc361059136"/>
      <w:bookmarkStart w:id="2352" w:name="_Toc361059346"/>
      <w:bookmarkStart w:id="2353" w:name="_Toc361059492"/>
      <w:bookmarkStart w:id="2354" w:name="_Toc361059638"/>
      <w:bookmarkStart w:id="2355" w:name="_Toc361059784"/>
      <w:bookmarkStart w:id="2356" w:name="_Toc361063275"/>
      <w:bookmarkStart w:id="2357" w:name="_Toc361063423"/>
      <w:bookmarkStart w:id="2358" w:name="_Toc361063569"/>
      <w:bookmarkStart w:id="2359" w:name="_Toc361063719"/>
      <w:bookmarkStart w:id="2360" w:name="_Toc361063865"/>
      <w:bookmarkStart w:id="2361" w:name="_Toc361064011"/>
      <w:bookmarkStart w:id="2362" w:name="_Toc361064158"/>
      <w:bookmarkStart w:id="2363" w:name="_Toc361066257"/>
      <w:bookmarkStart w:id="2364" w:name="_Toc361066403"/>
      <w:bookmarkStart w:id="2365" w:name="_Toc361066550"/>
      <w:bookmarkStart w:id="2366" w:name="_Toc361066696"/>
      <w:bookmarkStart w:id="2367" w:name="_Toc361066841"/>
      <w:bookmarkStart w:id="2368" w:name="_Toc361154688"/>
      <w:bookmarkStart w:id="2369" w:name="_Toc360899818"/>
      <w:bookmarkStart w:id="2370" w:name="_Toc360900062"/>
      <w:bookmarkStart w:id="2371" w:name="_Toc361055012"/>
      <w:bookmarkStart w:id="2372" w:name="_Toc361058689"/>
      <w:bookmarkStart w:id="2373" w:name="_Toc361058846"/>
      <w:bookmarkStart w:id="2374" w:name="_Toc361058992"/>
      <w:bookmarkStart w:id="2375" w:name="_Toc361059137"/>
      <w:bookmarkStart w:id="2376" w:name="_Toc361059347"/>
      <w:bookmarkStart w:id="2377" w:name="_Toc361059493"/>
      <w:bookmarkStart w:id="2378" w:name="_Toc361059639"/>
      <w:bookmarkStart w:id="2379" w:name="_Toc361059785"/>
      <w:bookmarkStart w:id="2380" w:name="_Toc361063276"/>
      <w:bookmarkStart w:id="2381" w:name="_Toc361063424"/>
      <w:bookmarkStart w:id="2382" w:name="_Toc361063570"/>
      <w:bookmarkStart w:id="2383" w:name="_Toc361063720"/>
      <w:bookmarkStart w:id="2384" w:name="_Toc361063866"/>
      <w:bookmarkStart w:id="2385" w:name="_Toc361064012"/>
      <w:bookmarkStart w:id="2386" w:name="_Toc361064159"/>
      <w:bookmarkStart w:id="2387" w:name="_Toc361066258"/>
      <w:bookmarkStart w:id="2388" w:name="_Toc361066404"/>
      <w:bookmarkStart w:id="2389" w:name="_Toc361066551"/>
      <w:bookmarkStart w:id="2390" w:name="_Toc361066697"/>
      <w:bookmarkStart w:id="2391" w:name="_Toc361066842"/>
      <w:bookmarkStart w:id="2392" w:name="_Toc361154689"/>
      <w:bookmarkStart w:id="2393" w:name="_Toc360899821"/>
      <w:bookmarkStart w:id="2394" w:name="_Toc360900065"/>
      <w:bookmarkStart w:id="2395" w:name="_Toc361055015"/>
      <w:bookmarkStart w:id="2396" w:name="_Toc361058692"/>
      <w:bookmarkStart w:id="2397" w:name="_Toc361058849"/>
      <w:bookmarkStart w:id="2398" w:name="_Toc361058995"/>
      <w:bookmarkStart w:id="2399" w:name="_Toc361059140"/>
      <w:bookmarkStart w:id="2400" w:name="_Toc361059350"/>
      <w:bookmarkStart w:id="2401" w:name="_Toc361059496"/>
      <w:bookmarkStart w:id="2402" w:name="_Toc361059642"/>
      <w:bookmarkStart w:id="2403" w:name="_Toc361059788"/>
      <w:bookmarkStart w:id="2404" w:name="_Toc361063279"/>
      <w:bookmarkStart w:id="2405" w:name="_Toc361063427"/>
      <w:bookmarkStart w:id="2406" w:name="_Toc361063573"/>
      <w:bookmarkStart w:id="2407" w:name="_Toc361063723"/>
      <w:bookmarkStart w:id="2408" w:name="_Toc361063869"/>
      <w:bookmarkStart w:id="2409" w:name="_Toc361064015"/>
      <w:bookmarkStart w:id="2410" w:name="_Toc361064162"/>
      <w:bookmarkStart w:id="2411" w:name="_Toc361066261"/>
      <w:bookmarkStart w:id="2412" w:name="_Toc361066407"/>
      <w:bookmarkStart w:id="2413" w:name="_Toc361066554"/>
      <w:bookmarkStart w:id="2414" w:name="_Toc361066700"/>
      <w:bookmarkStart w:id="2415" w:name="_Toc361066845"/>
      <w:bookmarkStart w:id="2416" w:name="_Toc361154692"/>
      <w:bookmarkStart w:id="2417" w:name="_Toc360899823"/>
      <w:bookmarkStart w:id="2418" w:name="_Toc360900067"/>
      <w:bookmarkStart w:id="2419" w:name="_Toc361055017"/>
      <w:bookmarkStart w:id="2420" w:name="_Toc361058694"/>
      <w:bookmarkStart w:id="2421" w:name="_Toc361058851"/>
      <w:bookmarkStart w:id="2422" w:name="_Toc361058997"/>
      <w:bookmarkStart w:id="2423" w:name="_Toc361059142"/>
      <w:bookmarkStart w:id="2424" w:name="_Toc361059352"/>
      <w:bookmarkStart w:id="2425" w:name="_Toc361059498"/>
      <w:bookmarkStart w:id="2426" w:name="_Toc361059644"/>
      <w:bookmarkStart w:id="2427" w:name="_Toc361059790"/>
      <w:bookmarkStart w:id="2428" w:name="_Toc361063281"/>
      <w:bookmarkStart w:id="2429" w:name="_Toc361063429"/>
      <w:bookmarkStart w:id="2430" w:name="_Toc361063575"/>
      <w:bookmarkStart w:id="2431" w:name="_Toc361063725"/>
      <w:bookmarkStart w:id="2432" w:name="_Toc361063871"/>
      <w:bookmarkStart w:id="2433" w:name="_Toc361064017"/>
      <w:bookmarkStart w:id="2434" w:name="_Toc361064164"/>
      <w:bookmarkStart w:id="2435" w:name="_Toc361066263"/>
      <w:bookmarkStart w:id="2436" w:name="_Toc361066409"/>
      <w:bookmarkStart w:id="2437" w:name="_Toc361066556"/>
      <w:bookmarkStart w:id="2438" w:name="_Toc361066702"/>
      <w:bookmarkStart w:id="2439" w:name="_Toc361066847"/>
      <w:bookmarkStart w:id="2440" w:name="_Toc361154694"/>
      <w:bookmarkStart w:id="2441" w:name="_Toc360899825"/>
      <w:bookmarkStart w:id="2442" w:name="_Toc360900069"/>
      <w:bookmarkStart w:id="2443" w:name="_Toc361055019"/>
      <w:bookmarkStart w:id="2444" w:name="_Toc361058696"/>
      <w:bookmarkStart w:id="2445" w:name="_Toc361058853"/>
      <w:bookmarkStart w:id="2446" w:name="_Toc361058999"/>
      <w:bookmarkStart w:id="2447" w:name="_Toc361059144"/>
      <w:bookmarkStart w:id="2448" w:name="_Toc361059354"/>
      <w:bookmarkStart w:id="2449" w:name="_Toc361059500"/>
      <w:bookmarkStart w:id="2450" w:name="_Toc361059646"/>
      <w:bookmarkStart w:id="2451" w:name="_Toc361059792"/>
      <w:bookmarkStart w:id="2452" w:name="_Toc361063283"/>
      <w:bookmarkStart w:id="2453" w:name="_Toc361063431"/>
      <w:bookmarkStart w:id="2454" w:name="_Toc361063577"/>
      <w:bookmarkStart w:id="2455" w:name="_Toc361063727"/>
      <w:bookmarkStart w:id="2456" w:name="_Toc361063873"/>
      <w:bookmarkStart w:id="2457" w:name="_Toc361064019"/>
      <w:bookmarkStart w:id="2458" w:name="_Toc361064166"/>
      <w:bookmarkStart w:id="2459" w:name="_Toc361066265"/>
      <w:bookmarkStart w:id="2460" w:name="_Toc361066411"/>
      <w:bookmarkStart w:id="2461" w:name="_Toc361066558"/>
      <w:bookmarkStart w:id="2462" w:name="_Toc361066704"/>
      <w:bookmarkStart w:id="2463" w:name="_Toc361066849"/>
      <w:bookmarkStart w:id="2464" w:name="_Toc361154696"/>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14:paraId="43D3BCBC" w14:textId="77777777"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14:paraId="2CFC40C1" w14:textId="77777777" w:rsidR="00944988" w:rsidRPr="00564A49" w:rsidRDefault="00944988" w:rsidP="008557C3">
      <w:pPr>
        <w:pStyle w:val="Annex3"/>
        <w:numPr>
          <w:ilvl w:val="2"/>
          <w:numId w:val="37"/>
        </w:numPr>
        <w:tabs>
          <w:tab w:val="clear" w:pos="1440"/>
        </w:tabs>
        <w:textAlignment w:val="auto"/>
        <w:rPr>
          <w:lang w:val="en-CA"/>
        </w:rPr>
      </w:pPr>
      <w:bookmarkStart w:id="2465" w:name="_Toc357439326"/>
      <w:bookmarkStart w:id="2466" w:name="_Toc356824352"/>
      <w:bookmarkStart w:id="2467" w:name="_Toc356148153"/>
      <w:bookmarkStart w:id="2468" w:name="_Toc348629471"/>
      <w:bookmarkStart w:id="2469" w:name="_Toc351367701"/>
      <w:bookmarkStart w:id="2470" w:name="_Ref364437014"/>
      <w:bookmarkStart w:id="2471" w:name="_Toc378026254"/>
      <w:r w:rsidRPr="00564A49">
        <w:rPr>
          <w:lang w:val="en-CA"/>
        </w:rPr>
        <w:t>Decoding process for coding units coded in intra prediction mode</w:t>
      </w:r>
      <w:bookmarkEnd w:id="2465"/>
      <w:bookmarkEnd w:id="2466"/>
      <w:bookmarkEnd w:id="2467"/>
      <w:bookmarkEnd w:id="2468"/>
      <w:bookmarkEnd w:id="2469"/>
      <w:bookmarkEnd w:id="2470"/>
      <w:bookmarkEnd w:id="2471"/>
    </w:p>
    <w:p w14:paraId="644CF863"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14:paraId="77E1EAB8" w14:textId="77777777" w:rsidR="00944988" w:rsidRPr="00564A49" w:rsidRDefault="00944988" w:rsidP="008557C3">
      <w:pPr>
        <w:pStyle w:val="Annex3"/>
        <w:numPr>
          <w:ilvl w:val="2"/>
          <w:numId w:val="37"/>
        </w:numPr>
        <w:tabs>
          <w:tab w:val="clear" w:pos="1440"/>
        </w:tabs>
        <w:textAlignment w:val="auto"/>
        <w:rPr>
          <w:lang w:val="en-CA"/>
        </w:rPr>
      </w:pPr>
      <w:bookmarkStart w:id="2472" w:name="_Toc357439327"/>
      <w:bookmarkStart w:id="2473" w:name="_Toc356824353"/>
      <w:bookmarkStart w:id="2474" w:name="_Toc356148154"/>
      <w:bookmarkStart w:id="2475" w:name="_Toc348629472"/>
      <w:bookmarkStart w:id="2476" w:name="_Toc351367702"/>
      <w:bookmarkStart w:id="2477" w:name="_Ref364437022"/>
      <w:bookmarkStart w:id="2478" w:name="_Toc378026255"/>
      <w:r w:rsidRPr="00564A49">
        <w:rPr>
          <w:lang w:val="en-CA"/>
        </w:rPr>
        <w:t>Decoding process for coding units coded in inter prediction mode</w:t>
      </w:r>
      <w:bookmarkEnd w:id="2472"/>
      <w:bookmarkEnd w:id="2473"/>
      <w:bookmarkEnd w:id="2474"/>
      <w:bookmarkEnd w:id="2475"/>
      <w:bookmarkEnd w:id="2476"/>
      <w:bookmarkEnd w:id="2477"/>
      <w:bookmarkEnd w:id="2478"/>
    </w:p>
    <w:p w14:paraId="30F67F3E" w14:textId="77777777"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14:paraId="7B7C44A9" w14:textId="77777777"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14:paraId="6963111C" w14:textId="77777777"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14:paraId="189459FB" w14:textId="77777777"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14:paraId="0E4CC0DD" w14:textId="77777777"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14:paraId="318F871F" w14:textId="77777777"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14:paraId="6A3F89E0" w14:textId="77777777"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14:paraId="22993982" w14:textId="77777777"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14:paraId="6B3FEF9D" w14:textId="77777777"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14:paraId="0ED84D81" w14:textId="77777777" w:rsidR="00944988" w:rsidRPr="00564A49" w:rsidRDefault="00944988" w:rsidP="008557C3">
      <w:pPr>
        <w:pStyle w:val="Annex3"/>
        <w:numPr>
          <w:ilvl w:val="2"/>
          <w:numId w:val="37"/>
        </w:numPr>
        <w:tabs>
          <w:tab w:val="clear" w:pos="1440"/>
        </w:tabs>
        <w:textAlignment w:val="auto"/>
        <w:rPr>
          <w:lang w:val="en-CA"/>
        </w:rPr>
      </w:pPr>
      <w:bookmarkStart w:id="2479" w:name="_Toc357439328"/>
      <w:bookmarkStart w:id="2480" w:name="_Toc356824354"/>
      <w:bookmarkStart w:id="2481" w:name="_Toc356148155"/>
      <w:bookmarkStart w:id="2482" w:name="_Toc348629473"/>
      <w:bookmarkStart w:id="2483" w:name="_Toc351367703"/>
      <w:bookmarkStart w:id="2484" w:name="_Ref364437029"/>
      <w:bookmarkStart w:id="2485" w:name="_Toc378026256"/>
      <w:r w:rsidRPr="00564A49">
        <w:rPr>
          <w:lang w:val="en-CA"/>
        </w:rPr>
        <w:t>Scaling, transformation and array construction process prior to deblocking filter process</w:t>
      </w:r>
      <w:bookmarkEnd w:id="2479"/>
      <w:bookmarkEnd w:id="2480"/>
      <w:bookmarkEnd w:id="2481"/>
      <w:bookmarkEnd w:id="2482"/>
      <w:bookmarkEnd w:id="2483"/>
      <w:bookmarkEnd w:id="2484"/>
      <w:bookmarkEnd w:id="2485"/>
    </w:p>
    <w:p w14:paraId="1B21FDE5"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14:paraId="0215FE3B" w14:textId="77777777" w:rsidR="00944988" w:rsidRPr="00564A49" w:rsidRDefault="00944988" w:rsidP="008557C3">
      <w:pPr>
        <w:pStyle w:val="Annex3"/>
        <w:numPr>
          <w:ilvl w:val="2"/>
          <w:numId w:val="37"/>
        </w:numPr>
        <w:tabs>
          <w:tab w:val="clear" w:pos="1440"/>
        </w:tabs>
        <w:textAlignment w:val="auto"/>
        <w:rPr>
          <w:lang w:val="en-CA"/>
        </w:rPr>
      </w:pPr>
      <w:bookmarkStart w:id="2486" w:name="_Toc357439329"/>
      <w:bookmarkStart w:id="2487" w:name="_Toc356824355"/>
      <w:bookmarkStart w:id="2488" w:name="_Toc356148156"/>
      <w:bookmarkStart w:id="2489" w:name="_Toc348629474"/>
      <w:bookmarkStart w:id="2490" w:name="_Toc351367704"/>
      <w:bookmarkStart w:id="2491" w:name="_Ref364437036"/>
      <w:bookmarkStart w:id="2492" w:name="_Toc378026257"/>
      <w:r w:rsidRPr="00564A49">
        <w:rPr>
          <w:lang w:val="en-CA"/>
        </w:rPr>
        <w:t>In-loop filter process</w:t>
      </w:r>
      <w:bookmarkEnd w:id="2486"/>
      <w:bookmarkEnd w:id="2487"/>
      <w:bookmarkEnd w:id="2488"/>
      <w:bookmarkEnd w:id="2489"/>
      <w:bookmarkEnd w:id="2490"/>
      <w:bookmarkEnd w:id="2491"/>
      <w:bookmarkEnd w:id="2492"/>
    </w:p>
    <w:p w14:paraId="20C6CE37"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14:paraId="05E1D0FA" w14:textId="77777777" w:rsidR="00944988" w:rsidRPr="00564A49" w:rsidRDefault="00944988" w:rsidP="008557C3">
      <w:pPr>
        <w:pStyle w:val="Annex2"/>
        <w:numPr>
          <w:ilvl w:val="1"/>
          <w:numId w:val="37"/>
        </w:numPr>
        <w:rPr>
          <w:lang w:val="en-CA"/>
        </w:rPr>
      </w:pPr>
      <w:bookmarkStart w:id="2493" w:name="_Toc357439330"/>
      <w:bookmarkStart w:id="2494" w:name="_Toc356824356"/>
      <w:bookmarkStart w:id="2495" w:name="_Toc356148157"/>
      <w:bookmarkStart w:id="2496" w:name="_Toc348629475"/>
      <w:bookmarkStart w:id="2497" w:name="_Toc351367705"/>
      <w:bookmarkStart w:id="2498" w:name="_Toc378026258"/>
      <w:r w:rsidRPr="00564A49">
        <w:rPr>
          <w:lang w:val="en-CA"/>
        </w:rPr>
        <w:t>Parsing process</w:t>
      </w:r>
      <w:bookmarkEnd w:id="2493"/>
      <w:bookmarkEnd w:id="2494"/>
      <w:bookmarkEnd w:id="2495"/>
      <w:bookmarkEnd w:id="2496"/>
      <w:bookmarkEnd w:id="2497"/>
      <w:bookmarkEnd w:id="2498"/>
    </w:p>
    <w:p w14:paraId="431ACBC1" w14:textId="77777777"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14:paraId="76078925" w14:textId="77777777" w:rsidR="00944988" w:rsidRPr="00564A49" w:rsidRDefault="00944988" w:rsidP="008557C3">
      <w:pPr>
        <w:pStyle w:val="Annex2"/>
        <w:numPr>
          <w:ilvl w:val="1"/>
          <w:numId w:val="37"/>
        </w:numPr>
        <w:rPr>
          <w:lang w:val="en-CA"/>
        </w:rPr>
      </w:pPr>
      <w:bookmarkStart w:id="2499" w:name="_Toc357439331"/>
      <w:bookmarkStart w:id="2500" w:name="_Toc356824357"/>
      <w:bookmarkStart w:id="2501" w:name="_Toc356148158"/>
      <w:bookmarkStart w:id="2502" w:name="_Toc348629476"/>
      <w:bookmarkStart w:id="2503" w:name="_Toc351367706"/>
      <w:bookmarkStart w:id="2504" w:name="_Toc378026259"/>
      <w:r w:rsidRPr="00564A49">
        <w:rPr>
          <w:lang w:val="en-CA"/>
        </w:rPr>
        <w:t>Specification of bitstream subsets</w:t>
      </w:r>
      <w:bookmarkEnd w:id="2499"/>
      <w:bookmarkEnd w:id="2500"/>
      <w:bookmarkEnd w:id="2501"/>
      <w:bookmarkEnd w:id="2502"/>
      <w:bookmarkEnd w:id="2503"/>
      <w:bookmarkEnd w:id="2504"/>
      <w:r w:rsidRPr="00564A49">
        <w:rPr>
          <w:lang w:val="en-CA"/>
        </w:rPr>
        <w:t xml:space="preserve"> </w:t>
      </w:r>
    </w:p>
    <w:p w14:paraId="1A254F13" w14:textId="77777777"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14:paraId="24573E7B" w14:textId="77777777" w:rsidR="00944988" w:rsidRPr="00564A49" w:rsidRDefault="00944988" w:rsidP="008557C3">
      <w:pPr>
        <w:pStyle w:val="Annex2"/>
        <w:numPr>
          <w:ilvl w:val="1"/>
          <w:numId w:val="37"/>
        </w:numPr>
        <w:rPr>
          <w:lang w:val="en-CA"/>
        </w:rPr>
      </w:pPr>
      <w:bookmarkStart w:id="2505" w:name="_Ref348007252"/>
      <w:bookmarkStart w:id="2506" w:name="_Toc357439332"/>
      <w:bookmarkStart w:id="2507" w:name="_Toc356824358"/>
      <w:bookmarkStart w:id="2508" w:name="_Toc356148159"/>
      <w:bookmarkStart w:id="2509" w:name="_Toc348629477"/>
      <w:bookmarkStart w:id="2510" w:name="_Toc351367707"/>
      <w:bookmarkStart w:id="2511" w:name="_Toc378026260"/>
      <w:r w:rsidRPr="00564A49">
        <w:rPr>
          <w:lang w:val="en-CA"/>
        </w:rPr>
        <w:t>Profile</w:t>
      </w:r>
      <w:r w:rsidR="007A4CD0" w:rsidRPr="00564A49">
        <w:rPr>
          <w:lang w:val="en-CA"/>
        </w:rPr>
        <w:t>s, tiers,</w:t>
      </w:r>
      <w:r w:rsidRPr="00564A49">
        <w:rPr>
          <w:lang w:val="en-CA"/>
        </w:rPr>
        <w:t xml:space="preserve"> and levels</w:t>
      </w:r>
      <w:bookmarkEnd w:id="2505"/>
      <w:bookmarkEnd w:id="2506"/>
      <w:bookmarkEnd w:id="2507"/>
      <w:bookmarkEnd w:id="2508"/>
      <w:bookmarkEnd w:id="2509"/>
      <w:bookmarkEnd w:id="2510"/>
      <w:bookmarkEnd w:id="2511"/>
    </w:p>
    <w:p w14:paraId="4204BF76" w14:textId="77777777" w:rsidR="007A4CD0" w:rsidRPr="00564A49" w:rsidRDefault="007A4CD0" w:rsidP="008557C3">
      <w:pPr>
        <w:pStyle w:val="Annex3"/>
        <w:numPr>
          <w:ilvl w:val="2"/>
          <w:numId w:val="37"/>
        </w:numPr>
        <w:tabs>
          <w:tab w:val="clear" w:pos="1440"/>
        </w:tabs>
        <w:textAlignment w:val="auto"/>
        <w:rPr>
          <w:lang w:val="en-CA"/>
        </w:rPr>
      </w:pPr>
      <w:bookmarkStart w:id="2512" w:name="_Toc357439333"/>
      <w:bookmarkStart w:id="2513" w:name="_Toc356824359"/>
      <w:bookmarkStart w:id="2514" w:name="_Toc356148160"/>
      <w:bookmarkStart w:id="2515" w:name="_Toc348629478"/>
      <w:bookmarkStart w:id="2516" w:name="_Toc351367708"/>
      <w:bookmarkStart w:id="2517" w:name="_Toc378026261"/>
      <w:r w:rsidRPr="00564A49">
        <w:rPr>
          <w:lang w:val="en-CA"/>
        </w:rPr>
        <w:t>Profiles</w:t>
      </w:r>
      <w:bookmarkEnd w:id="2512"/>
      <w:bookmarkEnd w:id="2513"/>
      <w:bookmarkEnd w:id="2514"/>
      <w:bookmarkEnd w:id="2515"/>
      <w:bookmarkEnd w:id="2516"/>
      <w:bookmarkEnd w:id="2517"/>
    </w:p>
    <w:p w14:paraId="4B31F658" w14:textId="77777777" w:rsidR="00944988" w:rsidRPr="00564A49" w:rsidRDefault="00944988" w:rsidP="00920F0C">
      <w:pPr>
        <w:pStyle w:val="Annex4"/>
      </w:pPr>
      <w:bookmarkStart w:id="2518" w:name="_Toc357439334"/>
      <w:bookmarkStart w:id="2519" w:name="_Toc356824360"/>
      <w:bookmarkStart w:id="2520" w:name="_Toc356148161"/>
      <w:bookmarkStart w:id="2521" w:name="_Toc348629479"/>
      <w:bookmarkStart w:id="2522" w:name="_Toc351367709"/>
      <w:bookmarkStart w:id="2523" w:name="_Toc378026262"/>
      <w:r w:rsidRPr="00564A49">
        <w:t>General</w:t>
      </w:r>
      <w:bookmarkEnd w:id="2518"/>
      <w:bookmarkEnd w:id="2519"/>
      <w:bookmarkEnd w:id="2520"/>
      <w:bookmarkEnd w:id="2521"/>
      <w:bookmarkEnd w:id="2522"/>
      <w:bookmarkEnd w:id="2523"/>
    </w:p>
    <w:p w14:paraId="56C47E0F" w14:textId="77777777" w:rsidR="007A4CD0" w:rsidRPr="00564A49" w:rsidRDefault="0090496B" w:rsidP="007A4CD0">
      <w:pPr>
        <w:pStyle w:val="3N"/>
        <w:rPr>
          <w:lang w:val="en-CA"/>
        </w:rPr>
      </w:pPr>
      <w:r w:rsidRPr="00564A49">
        <w:rPr>
          <w:lang w:val="en-CA"/>
        </w:rPr>
        <w:t>TBD.</w:t>
      </w:r>
      <w:r w:rsidR="007A4CD0" w:rsidRPr="00564A49">
        <w:rPr>
          <w:lang w:val="en-CA"/>
        </w:rPr>
        <w:t xml:space="preserve"> </w:t>
      </w:r>
    </w:p>
    <w:p w14:paraId="4B24FB76" w14:textId="77777777" w:rsidR="00C6730C" w:rsidRPr="00564A49" w:rsidRDefault="00157FE5" w:rsidP="00C6730C">
      <w:pPr>
        <w:pStyle w:val="Annex4"/>
      </w:pPr>
      <w:bookmarkStart w:id="2524" w:name="_Toc378026263"/>
      <w:bookmarkStart w:id="2525" w:name="_Toc356824362"/>
      <w:r w:rsidRPr="00564A49">
        <w:t xml:space="preserve">Scalable Main </w:t>
      </w:r>
      <w:r w:rsidR="003C3A2B" w:rsidRPr="00564A49">
        <w:t xml:space="preserve">and Scalable Main 10 </w:t>
      </w:r>
      <w:r w:rsidRPr="00564A49">
        <w:t>profile</w:t>
      </w:r>
      <w:bookmarkStart w:id="2526" w:name="_Toc356148163"/>
      <w:r w:rsidR="003C3A2B" w:rsidRPr="00564A49">
        <w:t>s</w:t>
      </w:r>
      <w:bookmarkEnd w:id="2524"/>
    </w:p>
    <w:p w14:paraId="64CFBAED" w14:textId="77777777"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14:paraId="104306DE" w14:textId="77777777"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14:paraId="766B3448" w14:textId="77777777" w:rsidR="00CA64F3" w:rsidRPr="00564A49" w:rsidRDefault="003C3A2B" w:rsidP="0083331E">
      <w:pPr>
        <w:pStyle w:val="3N"/>
        <w:rPr>
          <w:lang w:val="en-CA"/>
        </w:rPr>
      </w:pPr>
      <w:bookmarkStart w:id="2527"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14:paraId="09C1B2DC" w14:textId="77777777"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14:paraId="66F74968" w14:textId="77777777"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14:paraId="37C8106B" w14:textId="77777777"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14:paraId="112AB975" w14:textId="77777777"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14:paraId="2F197627" w14:textId="77777777"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14:paraId="7ED675EE" w14:textId="77777777"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14:paraId="04771B68" w14:textId="77777777"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14:paraId="686326A4" w14:textId="77777777"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14:paraId="3ECE54D1" w14:textId="77777777"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14:paraId="0C98BDB4" w14:textId="77777777"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14:paraId="5AB26BD2" w14:textId="77777777"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14:paraId="09DF316E" w14:textId="77777777"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14:paraId="52781024" w14:textId="77777777"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14:paraId="63102458" w14:textId="77777777"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14:paraId="7D4F3A0D" w14:textId="77777777"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14:paraId="63730F1D" w14:textId="77777777"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14:paraId="5017B841" w14:textId="77777777"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14:paraId="390484F5" w14:textId="77777777"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14:paraId="7D6D81B1" w14:textId="77777777"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14:paraId="6D156992" w14:textId="77777777" w:rsidR="00A87E3F" w:rsidRPr="00564A49" w:rsidRDefault="00A21EA9" w:rsidP="00A87E3F">
      <w:pPr>
        <w:pStyle w:val="Annex3"/>
        <w:numPr>
          <w:ilvl w:val="2"/>
          <w:numId w:val="37"/>
        </w:numPr>
        <w:tabs>
          <w:tab w:val="clear" w:pos="1440"/>
        </w:tabs>
        <w:textAlignment w:val="auto"/>
        <w:rPr>
          <w:lang w:val="en-CA"/>
        </w:rPr>
      </w:pPr>
      <w:bookmarkStart w:id="2528" w:name="_Toc348629482"/>
      <w:bookmarkStart w:id="2529" w:name="_Toc351367712"/>
      <w:bookmarkStart w:id="2530" w:name="_Toc378026264"/>
      <w:r w:rsidRPr="00564A49">
        <w:rPr>
          <w:lang w:val="en-CA"/>
        </w:rPr>
        <w:t>Tiers and levels</w:t>
      </w:r>
      <w:bookmarkEnd w:id="2525"/>
      <w:bookmarkEnd w:id="2526"/>
      <w:bookmarkEnd w:id="2527"/>
      <w:bookmarkEnd w:id="2528"/>
      <w:bookmarkEnd w:id="2529"/>
      <w:bookmarkEnd w:id="2530"/>
    </w:p>
    <w:p w14:paraId="697FF30F" w14:textId="77777777" w:rsidR="00A87E3F" w:rsidRPr="00564A49" w:rsidRDefault="00A87E3F" w:rsidP="00A87E3F">
      <w:pPr>
        <w:pStyle w:val="Annex4"/>
      </w:pPr>
      <w:bookmarkStart w:id="2531" w:name="_Toc378026265"/>
      <w:r w:rsidRPr="00564A49">
        <w:t>Profile specific tier and level limits for the Scalable Main and Scalable Main 10 profiles</w:t>
      </w:r>
      <w:bookmarkEnd w:id="2531"/>
    </w:p>
    <w:p w14:paraId="6C9C6B60" w14:textId="77777777"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14:paraId="47D0356A" w14:textId="77777777"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14:paraId="199E00F2" w14:textId="77777777"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14:paraId="5D970ACB" w14:textId="77777777" w:rsidR="00A87E3F" w:rsidRPr="00564A49" w:rsidRDefault="00A87E3F" w:rsidP="00A87E3F">
      <w:pPr>
        <w:pStyle w:val="3N"/>
        <w:ind w:left="1209"/>
        <w:rPr>
          <w:lang w:val="en-US"/>
        </w:rPr>
      </w:pPr>
      <w:r w:rsidRPr="00564A49">
        <w:rPr>
          <w:lang w:val="en-US"/>
        </w:rPr>
        <w:t>TotalPicSizeInSamplesY = 0</w:t>
      </w:r>
    </w:p>
    <w:p w14:paraId="06860782" w14:textId="77777777"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14:paraId="5EDAC012" w14:textId="77777777"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14:paraId="09075513" w14:textId="77777777"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14:paraId="795767E8" w14:textId="77777777" w:rsidR="00A87E3F" w:rsidRPr="00564A49" w:rsidRDefault="00A87E3F" w:rsidP="00CC1A3E">
      <w:pPr>
        <w:numPr>
          <w:ilvl w:val="0"/>
          <w:numId w:val="49"/>
        </w:numPr>
        <w:rPr>
          <w:noProof/>
        </w:rPr>
      </w:pPr>
      <w:bookmarkStart w:id="2532"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14:paraId="293A1D5A" w14:textId="77777777"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532"/>
      <w:r w:rsidRPr="00564A49">
        <w:rPr>
          <w:noProof/>
        </w:rPr>
        <w:t>.</w:t>
      </w:r>
    </w:p>
    <w:p w14:paraId="3584D917" w14:textId="77777777" w:rsidR="00A87E3F" w:rsidRPr="00564A49" w:rsidRDefault="00A87E3F" w:rsidP="00CC1A3E">
      <w:pPr>
        <w:numPr>
          <w:ilvl w:val="0"/>
          <w:numId w:val="49"/>
        </w:numPr>
      </w:pPr>
      <w:bookmarkStart w:id="2533"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533"/>
      <w:r w:rsidRPr="00564A49">
        <w:rPr>
          <w:noProof/>
        </w:rPr>
        <w:t>.</w:t>
      </w:r>
    </w:p>
    <w:p w14:paraId="44892790" w14:textId="77777777" w:rsidR="00944988" w:rsidRPr="00564A49" w:rsidRDefault="00944988" w:rsidP="008557C3">
      <w:pPr>
        <w:pStyle w:val="Annex2"/>
        <w:numPr>
          <w:ilvl w:val="1"/>
          <w:numId w:val="37"/>
        </w:numPr>
        <w:rPr>
          <w:lang w:val="en-CA"/>
        </w:rPr>
      </w:pPr>
      <w:bookmarkStart w:id="2534" w:name="_Toc357439337"/>
      <w:bookmarkStart w:id="2535" w:name="_Toc356824363"/>
      <w:bookmarkStart w:id="2536" w:name="_Toc356148164"/>
      <w:bookmarkStart w:id="2537" w:name="_Toc348629483"/>
      <w:bookmarkStart w:id="2538" w:name="_Toc351367713"/>
      <w:bookmarkStart w:id="2539" w:name="_Toc378026266"/>
      <w:r w:rsidRPr="00564A49">
        <w:rPr>
          <w:lang w:val="en-CA"/>
        </w:rPr>
        <w:t>Byte stream format</w:t>
      </w:r>
      <w:bookmarkEnd w:id="2534"/>
      <w:bookmarkEnd w:id="2535"/>
      <w:bookmarkEnd w:id="2536"/>
      <w:bookmarkEnd w:id="2537"/>
      <w:bookmarkEnd w:id="2538"/>
      <w:bookmarkEnd w:id="2539"/>
    </w:p>
    <w:p w14:paraId="5CBFA1D7" w14:textId="77777777"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14:paraId="3EB0AFD7" w14:textId="77777777" w:rsidR="00944988" w:rsidRPr="00564A49" w:rsidRDefault="00944988" w:rsidP="008557C3">
      <w:pPr>
        <w:pStyle w:val="Annex2"/>
        <w:numPr>
          <w:ilvl w:val="1"/>
          <w:numId w:val="37"/>
        </w:numPr>
        <w:rPr>
          <w:lang w:val="en-CA"/>
        </w:rPr>
      </w:pPr>
      <w:bookmarkStart w:id="2540" w:name="_Toc357439338"/>
      <w:bookmarkStart w:id="2541" w:name="_Toc356824364"/>
      <w:bookmarkStart w:id="2542" w:name="_Toc356148165"/>
      <w:bookmarkStart w:id="2543" w:name="_Toc348629484"/>
      <w:bookmarkStart w:id="2544" w:name="_Toc351367714"/>
      <w:bookmarkStart w:id="2545" w:name="_Toc378026267"/>
      <w:r w:rsidRPr="00564A49">
        <w:rPr>
          <w:lang w:val="en-CA"/>
        </w:rPr>
        <w:t>Hypothetical reference decoder</w:t>
      </w:r>
      <w:bookmarkEnd w:id="2540"/>
      <w:bookmarkEnd w:id="2541"/>
      <w:bookmarkEnd w:id="2542"/>
      <w:bookmarkEnd w:id="2543"/>
      <w:bookmarkEnd w:id="2544"/>
      <w:bookmarkEnd w:id="2545"/>
    </w:p>
    <w:p w14:paraId="1B5692D0" w14:textId="77777777"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14:paraId="634B08E2" w14:textId="77777777" w:rsidR="00944988" w:rsidRPr="00564A49" w:rsidRDefault="00944988" w:rsidP="008557C3">
      <w:pPr>
        <w:pStyle w:val="Annex2"/>
        <w:numPr>
          <w:ilvl w:val="1"/>
          <w:numId w:val="37"/>
        </w:numPr>
        <w:rPr>
          <w:lang w:val="en-CA"/>
        </w:rPr>
      </w:pPr>
      <w:bookmarkStart w:id="2546" w:name="_Toc357439339"/>
      <w:bookmarkStart w:id="2547" w:name="_Toc356824365"/>
      <w:bookmarkStart w:id="2548" w:name="_Toc356148166"/>
      <w:bookmarkStart w:id="2549" w:name="_Toc348629485"/>
      <w:bookmarkStart w:id="2550" w:name="_Toc351367715"/>
      <w:bookmarkStart w:id="2551" w:name="_Toc378026268"/>
      <w:r w:rsidRPr="00564A49">
        <w:rPr>
          <w:lang w:val="en-CA"/>
        </w:rPr>
        <w:t>SEI messages</w:t>
      </w:r>
      <w:bookmarkEnd w:id="2546"/>
      <w:bookmarkEnd w:id="2547"/>
      <w:bookmarkEnd w:id="2548"/>
      <w:bookmarkEnd w:id="2549"/>
      <w:bookmarkEnd w:id="2550"/>
      <w:bookmarkEnd w:id="2551"/>
    </w:p>
    <w:p w14:paraId="50A09F57" w14:textId="77777777"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14:paraId="3D0DB342" w14:textId="77777777" w:rsidR="00944988" w:rsidRPr="00564A49" w:rsidRDefault="00944988" w:rsidP="008557C3">
      <w:pPr>
        <w:pStyle w:val="Annex2"/>
        <w:numPr>
          <w:ilvl w:val="1"/>
          <w:numId w:val="37"/>
        </w:numPr>
        <w:rPr>
          <w:lang w:val="en-CA"/>
        </w:rPr>
      </w:pPr>
      <w:bookmarkStart w:id="2552" w:name="_Toc356148169"/>
      <w:bookmarkStart w:id="2553" w:name="_Toc357439344"/>
      <w:bookmarkStart w:id="2554" w:name="_Toc356824370"/>
      <w:bookmarkStart w:id="2555" w:name="_Toc356148173"/>
      <w:bookmarkStart w:id="2556" w:name="_Toc348629486"/>
      <w:bookmarkStart w:id="2557" w:name="_Toc351367716"/>
      <w:bookmarkStart w:id="2558" w:name="_Toc378026269"/>
      <w:bookmarkEnd w:id="2552"/>
      <w:r w:rsidRPr="00564A49">
        <w:rPr>
          <w:lang w:val="en-CA"/>
        </w:rPr>
        <w:t>Video usability information</w:t>
      </w:r>
      <w:bookmarkEnd w:id="2553"/>
      <w:bookmarkEnd w:id="2554"/>
      <w:bookmarkEnd w:id="2555"/>
      <w:bookmarkEnd w:id="2556"/>
      <w:bookmarkEnd w:id="2557"/>
      <w:bookmarkEnd w:id="2558"/>
    </w:p>
    <w:p w14:paraId="51A2BEF8" w14:textId="77777777"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14:paraId="6B8521AF" w14:textId="77777777" w:rsidR="008D66D2" w:rsidRPr="00032915" w:rsidRDefault="008D66D2" w:rsidP="00074F68"/>
    <w:sectPr w:rsidR="008D66D2" w:rsidRPr="00032915" w:rsidSect="001533A7">
      <w:headerReference w:type="even" r:id="rId35"/>
      <w:headerReference w:type="default" r:id="rId36"/>
      <w:footerReference w:type="even" r:id="rId37"/>
      <w:footerReference w:type="default" r:id="rId38"/>
      <w:pgSz w:w="11907" w:h="16834" w:code="9"/>
      <w:pgMar w:top="1089" w:right="1089" w:bottom="1089" w:left="1089" w:header="482" w:footer="482" w:gutter="0"/>
      <w:paperSrc w:first="15" w:other="15"/>
      <w:pgNumType w:start="1"/>
      <w:cols w:space="720"/>
      <w:titlePg/>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40" w:author="Sachin Deshpande" w:date="2014-02-20T17:07:00Z" w:initials="SD">
    <w:p w14:paraId="4960A52C" w14:textId="6D018A75" w:rsidR="00DC42CB" w:rsidRDefault="00DC42CB" w:rsidP="009638CD">
      <w:pPr>
        <w:spacing w:before="86"/>
        <w:ind w:left="720"/>
      </w:pPr>
      <w:r>
        <w:rPr>
          <w:rStyle w:val="CommentReference"/>
        </w:rPr>
        <w:annotationRef/>
      </w:r>
      <w:r>
        <w:t>Item1: j=0 refers to temporal sub-layer 0 not layer with nuh_layer_id equal to 0.</w:t>
      </w:r>
    </w:p>
  </w:comment>
  <w:comment w:id="1556" w:author="Sachin Deshpande" w:date="2014-02-20T17:12:00Z" w:initials="SD">
    <w:p w14:paraId="5080D48A" w14:textId="26F824B7" w:rsidR="00DC42CB" w:rsidRPr="006F2A31" w:rsidRDefault="00DC42CB">
      <w:pPr>
        <w:spacing w:before="86"/>
        <w:ind w:left="720"/>
        <w:rPr>
          <w:rFonts w:cs="Arial"/>
          <w:rPrChange w:id="1558" w:author="Sachin Deshpande" w:date="2014-02-20T17:07:00Z">
            <w:rPr/>
          </w:rPrChange>
        </w:rPr>
        <w:pPrChange w:id="1559" w:author="Sachin Deshpande" w:date="2014-02-20T17:07:00Z">
          <w:pPr>
            <w:pStyle w:val="CommentText"/>
          </w:pPr>
        </w:pPrChange>
      </w:pPr>
      <w:ins w:id="1560" w:author="Sachin Deshpande" w:date="2014-02-20T17:05:00Z">
        <w:r>
          <w:rPr>
            <w:rStyle w:val="CommentReference"/>
          </w:rPr>
          <w:annotationRef/>
        </w:r>
      </w:ins>
      <w:r>
        <w:t xml:space="preserve">Item2: </w:t>
      </w:r>
      <w:r>
        <w:rPr>
          <w:rFonts w:cs="Arial"/>
        </w:rPr>
        <w:t xml:space="preserve">It is asserted that the semantics of </w:t>
      </w:r>
      <w:r w:rsidRPr="00C24AD8">
        <w:rPr>
          <w:rFonts w:cs="Arial"/>
        </w:rPr>
        <w:t xml:space="preserve">min_spatial_segment_offset_plus1[ i ][ j ], min_horizontal_ctu_offset_plus1[ i ][ j ] and related derivations utilize refPicWidthInCtbsY[ i ][ j ] and refPicHeightInCtbsY[ i ][ j ] information regarding j-th direct reference layer of i-th </w:t>
      </w:r>
      <w:r>
        <w:rPr>
          <w:rFonts w:cs="Arial"/>
        </w:rPr>
        <w:t xml:space="preserve">layer </w:t>
      </w:r>
      <w:r w:rsidRPr="00C24AD8">
        <w:rPr>
          <w:rFonts w:cs="Arial"/>
        </w:rPr>
        <w:t xml:space="preserve">which will not be available when that </w:t>
      </w:r>
      <w:r>
        <w:rPr>
          <w:rFonts w:cs="Arial"/>
        </w:rPr>
        <w:t xml:space="preserve">j-th direct reference </w:t>
      </w:r>
      <w:r w:rsidRPr="00C24AD8">
        <w:rPr>
          <w:rFonts w:cs="Arial"/>
        </w:rPr>
        <w:t>layer is externally specified base layer.</w:t>
      </w:r>
    </w:p>
  </w:comment>
  <w:comment w:id="1625" w:author="Sachin Deshpande" w:date="2014-02-20T17:12:00Z" w:initials="SD">
    <w:p w14:paraId="2F72A630" w14:textId="77777777" w:rsidR="00DC42CB" w:rsidRDefault="00DC42CB" w:rsidP="005D05E3">
      <w:pPr>
        <w:spacing w:before="86"/>
        <w:ind w:left="720"/>
        <w:rPr>
          <w:rFonts w:cs="Arial"/>
        </w:rPr>
      </w:pPr>
      <w:ins w:id="1628" w:author="Sachin Deshpande" w:date="2014-02-20T17:12:00Z">
        <w:r>
          <w:rPr>
            <w:rStyle w:val="CommentReference"/>
          </w:rPr>
          <w:annotationRef/>
        </w:r>
      </w:ins>
      <w:r>
        <w:rPr>
          <w:rFonts w:cs="Arial"/>
        </w:rPr>
        <w:t>Item3: In the case of externally specified base layer a variable BlIrapPicFlag is provided by external means and if BlIrapPicFlag  is equal to 1 (i.e. decoded picture is IRAP picture) value of nal_unit_Type is provided by external means. Thus TSA_N or TSA_R nal_unit_type is not signaled for an externally specified base layer. Thus the cross-layer alignment when such a layer is direct or indirect reference layer is proposed to be relaxed.</w:t>
      </w:r>
    </w:p>
    <w:p w14:paraId="2934F251" w14:textId="6F40DB80" w:rsidR="00DC42CB" w:rsidRDefault="00DC42CB">
      <w:pPr>
        <w:pStyle w:val="CommentText"/>
      </w:pPr>
    </w:p>
  </w:comment>
  <w:comment w:id="1630" w:author="Sachin Deshpande" w:date="2014-02-20T17:15:00Z" w:initials="SD">
    <w:p w14:paraId="0DA08EFD" w14:textId="77777777" w:rsidR="00DC42CB" w:rsidRDefault="00DC42CB" w:rsidP="00D41B86">
      <w:pPr>
        <w:spacing w:before="86"/>
        <w:ind w:left="720"/>
        <w:rPr>
          <w:rFonts w:cs="Arial"/>
        </w:rPr>
      </w:pPr>
      <w:ins w:id="1633" w:author="Sachin Deshpande" w:date="2014-02-20T17:15:00Z">
        <w:r>
          <w:rPr>
            <w:rStyle w:val="CommentReference"/>
          </w:rPr>
          <w:annotationRef/>
        </w:r>
      </w:ins>
      <w:r>
        <w:rPr>
          <w:rFonts w:cs="Arial"/>
        </w:rPr>
        <w:t>Item4: In the case of externally specified base layer a variable BlIrapPicFlag is provided by external means and if BlIrapPicFlag .is equal to 1 (i.e. decoded picture is IRAP picture) value of nal_unit_Type is provided by external means. Thus STSA_N or STSA_R nal_unit_type is not signaled for an externally specified base layer. Thus the cross-layer alignment when such a layer is direct or indirect reference layer is proposed to be relaxed.</w:t>
      </w:r>
    </w:p>
    <w:p w14:paraId="359F0F6A" w14:textId="321F32CB" w:rsidR="00DC42CB" w:rsidRDefault="00DC42CB">
      <w:pPr>
        <w:pStyle w:val="CommentText"/>
      </w:pPr>
    </w:p>
  </w:comment>
  <w:comment w:id="1645" w:author="Sachin Deshpande" w:date="2014-02-21T16:40:00Z" w:initials="SD">
    <w:p w14:paraId="7EB3C529" w14:textId="0AE9BB3C" w:rsidR="00DC42CB" w:rsidRPr="00967EBE" w:rsidRDefault="00DC42CB" w:rsidP="00967EBE">
      <w:pPr>
        <w:spacing w:before="86"/>
        <w:ind w:left="720"/>
        <w:rPr>
          <w:rFonts w:cs="Arial"/>
        </w:rPr>
      </w:pPr>
      <w:ins w:id="1652" w:author="Sachin Deshpande" w:date="2014-02-20T17:19:00Z">
        <w:r>
          <w:rPr>
            <w:rStyle w:val="CommentReference"/>
          </w:rPr>
          <w:annotationRef/>
        </w:r>
      </w:ins>
      <w:r>
        <w:rPr>
          <w:rFonts w:cs="Arial"/>
        </w:rPr>
        <w:t>Item5: Modification of the semantics for nuh_temporal_id_plus1 is proposed for pictures of externally specified base layer. This change works in conjunction with the proposed change to infer TemporalId value for the externally specified base layer decoded picture in section F.8.1. Two options (Option 1 and Option 2) are described.</w:t>
      </w:r>
    </w:p>
  </w:comment>
  <w:comment w:id="1708" w:author="Sachin Deshpande" w:date="2014-02-20T17:48:00Z" w:initials="SD">
    <w:p w14:paraId="1CB56653" w14:textId="77777777" w:rsidR="00DC42CB" w:rsidRPr="005713FF" w:rsidRDefault="00DC42CB" w:rsidP="00C379BC">
      <w:pPr>
        <w:spacing w:before="86"/>
        <w:ind w:left="720"/>
        <w:rPr>
          <w:rFonts w:cs="Arial"/>
        </w:rPr>
      </w:pPr>
      <w:r>
        <w:rPr>
          <w:rStyle w:val="CommentReference"/>
        </w:rPr>
        <w:annotationRef/>
      </w:r>
      <w:r>
        <w:rPr>
          <w:rFonts w:cs="Arial"/>
        </w:rPr>
        <w:t xml:space="preserve">Item6: For the case where base layer is not externally specified (i.e. is internally specified) a range of values for </w:t>
      </w:r>
      <w:r w:rsidRPr="005713FF">
        <w:rPr>
          <w:rFonts w:cs="Arial"/>
        </w:rPr>
        <w:t>hrd_layer_set_idx[ i ] is specified such that the index can point to only one of the layers sets  in VPS.</w:t>
      </w:r>
    </w:p>
    <w:p w14:paraId="76232F61" w14:textId="2AA4D9FA" w:rsidR="00DC42CB" w:rsidRDefault="00DC42CB" w:rsidP="00C379BC">
      <w:pPr>
        <w:spacing w:before="86"/>
        <w:ind w:left="720"/>
        <w:rPr>
          <w:rFonts w:cs="Arial"/>
        </w:rPr>
      </w:pPr>
      <w:r w:rsidRPr="005713FF">
        <w:rPr>
          <w:rFonts w:cs="Arial"/>
        </w:rPr>
        <w:t xml:space="preserve">For the case of externally specified base layer hrd_layer_set_idx is </w:t>
      </w:r>
      <w:r>
        <w:rPr>
          <w:rFonts w:cs="Arial"/>
        </w:rPr>
        <w:t xml:space="preserve">further </w:t>
      </w:r>
      <w:r w:rsidRPr="005713FF">
        <w:rPr>
          <w:rFonts w:cs="Arial"/>
        </w:rPr>
        <w:t>restricted from taking a value of 0.</w:t>
      </w:r>
    </w:p>
    <w:p w14:paraId="114B21D7" w14:textId="4B6B83F9" w:rsidR="00DC42CB" w:rsidRDefault="00DC42CB" w:rsidP="00C379BC">
      <w:pPr>
        <w:spacing w:before="86"/>
        <w:ind w:left="720"/>
        <w:rPr>
          <w:rFonts w:cs="Arial"/>
        </w:rPr>
      </w:pPr>
      <w:r>
        <w:rPr>
          <w:rFonts w:cs="Arial"/>
        </w:rPr>
        <w:t>Also semantics change is proposed for related syntax elements.</w:t>
      </w:r>
    </w:p>
    <w:p w14:paraId="183C1C4B" w14:textId="2B5DE1C4" w:rsidR="00DC42CB" w:rsidRPr="007A3893" w:rsidRDefault="00DC42CB">
      <w:pPr>
        <w:spacing w:before="86"/>
        <w:ind w:left="720"/>
        <w:rPr>
          <w:rFonts w:cs="Arial"/>
          <w:rPrChange w:id="1710" w:author="Sachin Deshpande" w:date="2014-02-20T17:31:00Z">
            <w:rPr/>
          </w:rPrChange>
        </w:rPr>
        <w:pPrChange w:id="1711" w:author="Sachin Deshpande" w:date="2014-02-20T17:31:00Z">
          <w:pPr>
            <w:pStyle w:val="CommentText"/>
          </w:pPr>
        </w:pPrChange>
      </w:pPr>
      <w:r>
        <w:rPr>
          <w:rFonts w:cs="Arial"/>
        </w:rPr>
        <w:t>Additionally a bitstream conformance constraint is proposed to avoid signaling duplicate hrd_parameters() for a layer set.</w:t>
      </w:r>
    </w:p>
  </w:comment>
  <w:comment w:id="1722" w:author="Sachin Deshpande Item5" w:date="2014-03-05T10:14:00Z" w:initials="SD">
    <w:p w14:paraId="522E0C52" w14:textId="612784FB" w:rsidR="00DC42CB" w:rsidRDefault="00DC42CB">
      <w:pPr>
        <w:pStyle w:val="CommentText"/>
      </w:pPr>
      <w:ins w:id="1734" w:author="Sachin Deshpande Item5" w:date="2014-03-05T09:57:00Z">
        <w:r>
          <w:rPr>
            <w:rStyle w:val="CommentReference"/>
          </w:rPr>
          <w:annotationRef/>
        </w:r>
      </w:ins>
      <w:r w:rsidRPr="007407AE">
        <w:t>ModA: When base layer is externally specified (i.e. vps_base_layer_external_flag is equal to 1) the semantics of max_tid_il_ref_pics_plus1[ i ][ j ] are modified to handle the aspect that TemporalId value of the externally specified base layer pictures (with layer_id_in_nu</w:t>
      </w:r>
      <w:r w:rsidR="002B53AB">
        <w:t>h[ i ] is equal to 0) is unspecified</w:t>
      </w:r>
      <w:r w:rsidRPr="007407AE">
        <w:t>. Thus in this case the use of these externally specified base layer pictures as inter-layer reference pictures for another layer (e.g. for layer with layer_id_in_nuh[ j ]) is based on the values signaled in the slic</w:t>
      </w:r>
      <w:r w:rsidR="002B53AB">
        <w:t>e segment header of that layer.</w:t>
      </w:r>
    </w:p>
  </w:comment>
  <w:comment w:id="1735" w:author="Sachin Deshpande Item5" w:date="2014-03-05T10:06:00Z" w:initials="SD">
    <w:p w14:paraId="3E1CC2C7" w14:textId="1D88AC6F" w:rsidR="00DC42CB" w:rsidRDefault="00DC42CB">
      <w:pPr>
        <w:pStyle w:val="CommentText"/>
      </w:pPr>
      <w:ins w:id="1738" w:author="Sachin Deshpande Item5" w:date="2014-03-05T10:00:00Z">
        <w:r>
          <w:rPr>
            <w:rStyle w:val="CommentReference"/>
          </w:rPr>
          <w:annotationRef/>
        </w:r>
      </w:ins>
      <w:r w:rsidR="002B53AB">
        <w:t xml:space="preserve">ModB: </w:t>
      </w:r>
      <w:r w:rsidR="007B5851" w:rsidRPr="007B5851">
        <w:t>The modification includes the use of external base layer as special case.</w:t>
      </w:r>
    </w:p>
  </w:comment>
  <w:comment w:id="1739" w:author="Sachin Deshpande" w:date="2014-02-21T16:52:00Z" w:initials="SD">
    <w:p w14:paraId="661D3FF1" w14:textId="39BFCAAB" w:rsidR="00DC42CB" w:rsidRDefault="00DC42CB">
      <w:pPr>
        <w:spacing w:before="86"/>
        <w:ind w:left="720"/>
        <w:pPrChange w:id="1743" w:author="Sachin Deshpande" w:date="2014-02-20T17:32:00Z">
          <w:pPr>
            <w:pStyle w:val="CommentText"/>
          </w:pPr>
        </w:pPrChange>
      </w:pPr>
      <w:r>
        <w:rPr>
          <w:rStyle w:val="CommentReference"/>
        </w:rPr>
        <w:annotationRef/>
      </w:r>
      <w:r>
        <w:t>Item7: When base layer is externally specified all bits in the first profile_tier_level() syntax structure are required to be equal to 0. Thus for i in the range of  1 to NumOutputLayerSets-1, inclusive the profile_level_tier_idx</w:t>
      </w:r>
      <w:r w:rsidRPr="00E963E8">
        <w:t>[ i ] should not point to this all zero profile_level_tier() structure when base layer is externally specified.</w:t>
      </w:r>
      <w:r>
        <w:t xml:space="preserve"> </w:t>
      </w:r>
    </w:p>
  </w:comment>
  <w:comment w:id="1881" w:author="Sachin Deshpande Item5" w:date="2014-03-05T10:15:00Z" w:initials="SD">
    <w:p w14:paraId="4F486D55" w14:textId="78BE9301" w:rsidR="00BD7444" w:rsidRDefault="00BD7444">
      <w:pPr>
        <w:pStyle w:val="CommentText"/>
      </w:pPr>
      <w:ins w:id="1888" w:author="Sachin Deshpande Item5" w:date="2014-03-05T10:04:00Z">
        <w:r>
          <w:rPr>
            <w:rStyle w:val="CommentReference"/>
          </w:rPr>
          <w:annotationRef/>
        </w:r>
      </w:ins>
      <w:r w:rsidR="002B53AB">
        <w:rPr>
          <w:szCs w:val="22"/>
        </w:rPr>
        <w:t xml:space="preserve">ModC: </w:t>
      </w:r>
      <w:r>
        <w:rPr>
          <w:szCs w:val="22"/>
        </w:rPr>
        <w:t>Since a TemporalId is not associated with externally specified base layer</w:t>
      </w:r>
      <w:r w:rsidR="002B53AB">
        <w:rPr>
          <w:szCs w:val="22"/>
        </w:rPr>
        <w:t xml:space="preserve"> picture,</w:t>
      </w:r>
      <w:r>
        <w:rPr>
          <w:szCs w:val="22"/>
        </w:rPr>
        <w:t xml:space="preserve"> the checks related to comparing the TemporalId value of externally specified base layer picture with </w:t>
      </w:r>
      <w:r w:rsidRPr="00EC6199">
        <w:rPr>
          <w:szCs w:val="22"/>
        </w:rPr>
        <w:t>sub_layers_vps_max_minus1[ refLayerIdx ] and max_tid_il_ref_pics_plus1[ refLayerIdx ][ LayerIdxInVps[ nuh_layer_id ] ] is omitted and the picture is added to refLayerPicIdc</w:t>
      </w:r>
      <w:r w:rsidR="002B53AB">
        <w:rPr>
          <w:szCs w:val="22"/>
        </w:rPr>
        <w:t>.</w:t>
      </w:r>
    </w:p>
  </w:comment>
  <w:comment w:id="1891" w:author="Sachin Deshpande Item5" w:date="2014-03-05T10:17:00Z" w:initials="SD">
    <w:p w14:paraId="7175D646" w14:textId="387BD872" w:rsidR="00B52D34" w:rsidRPr="005E6695" w:rsidRDefault="00B52D34">
      <w:pPr>
        <w:pStyle w:val="CommentText"/>
        <w:rPr>
          <w:szCs w:val="22"/>
          <w:rPrChange w:id="1894" w:author="Sachin Deshpande Item5" w:date="2014-03-05T10:16:00Z">
            <w:rPr/>
          </w:rPrChange>
        </w:rPr>
      </w:pPr>
      <w:ins w:id="1895" w:author="Sachin Deshpande Item5" w:date="2014-03-05T10:08:00Z">
        <w:r>
          <w:rPr>
            <w:rStyle w:val="CommentReference"/>
          </w:rPr>
          <w:annotationRef/>
        </w:r>
      </w:ins>
      <w:r w:rsidR="002B53AB">
        <w:rPr>
          <w:szCs w:val="22"/>
        </w:rPr>
        <w:t xml:space="preserve">ModD: </w:t>
      </w:r>
      <w:r w:rsidRPr="00EC6199">
        <w:rPr>
          <w:szCs w:val="22"/>
        </w:rPr>
        <w:t xml:space="preserve">The </w:t>
      </w:r>
      <w:r w:rsidR="002B53AB">
        <w:rPr>
          <w:szCs w:val="22"/>
        </w:rPr>
        <w:t xml:space="preserve">bitstream conformance </w:t>
      </w:r>
      <w:r w:rsidRPr="00EC6199">
        <w:rPr>
          <w:szCs w:val="22"/>
        </w:rPr>
        <w:t>condition</w:t>
      </w:r>
      <w:r w:rsidR="002B53AB">
        <w:rPr>
          <w:szCs w:val="22"/>
        </w:rPr>
        <w:t>s</w:t>
      </w:r>
      <w:r w:rsidRPr="00EC6199">
        <w:rPr>
          <w:szCs w:val="22"/>
        </w:rPr>
        <w:t xml:space="preserve"> regarding relation between TemporalId </w:t>
      </w:r>
      <w:r w:rsidR="002B53AB">
        <w:rPr>
          <w:szCs w:val="22"/>
        </w:rPr>
        <w:t>and max_tid_il_ref_pics_plus1 are</w:t>
      </w:r>
      <w:r w:rsidRPr="00EC6199">
        <w:rPr>
          <w:szCs w:val="22"/>
        </w:rPr>
        <w:t xml:space="preserve"> relaxed for externally specified base layer which does not have a TemporalId value associated with it.</w:t>
      </w:r>
    </w:p>
  </w:comment>
  <w:comment w:id="1934" w:author="Sachin Deshpande" w:date="2014-02-20T17:34:00Z" w:initials="SD">
    <w:p w14:paraId="546D20A8" w14:textId="5D1682F5" w:rsidR="00DC42CB" w:rsidRDefault="00DC42CB" w:rsidP="00FF6386">
      <w:pPr>
        <w:pStyle w:val="CommentText"/>
      </w:pPr>
      <w:r>
        <w:rPr>
          <w:rStyle w:val="CommentReference"/>
        </w:rPr>
        <w:annotationRef/>
      </w:r>
      <w:r>
        <w:t>Moved below to use externally signaled index into rep_format() sytax structures in VPS (Item8).</w:t>
      </w:r>
    </w:p>
    <w:p w14:paraId="1BDD664D" w14:textId="17AA6A8C" w:rsidR="00DC42CB" w:rsidRDefault="00DC42CB">
      <w:pPr>
        <w:pStyle w:val="CommentText"/>
      </w:pPr>
    </w:p>
  </w:comment>
  <w:comment w:id="1996" w:author="Sachin Deshpande" w:date="2014-02-20T17:40:00Z" w:initials="SD">
    <w:p w14:paraId="09DD0E4B" w14:textId="318E8D75" w:rsidR="00DC42CB" w:rsidRPr="005D2B50" w:rsidRDefault="00DC42CB">
      <w:pPr>
        <w:spacing w:before="86"/>
        <w:ind w:left="720"/>
        <w:rPr>
          <w:rFonts w:cs="Arial"/>
          <w:rPrChange w:id="2000" w:author="Sachin Deshpande" w:date="2014-02-20T17:40:00Z">
            <w:rPr/>
          </w:rPrChange>
        </w:rPr>
        <w:pPrChange w:id="2001" w:author="Sachin Deshpande" w:date="2014-02-20T17:40:00Z">
          <w:pPr>
            <w:pStyle w:val="CommentText"/>
          </w:pPr>
        </w:pPrChange>
      </w:pPr>
      <w:ins w:id="2002" w:author="Sachin Deshpande" w:date="2014-02-20T17:38:00Z">
        <w:r>
          <w:rPr>
            <w:rStyle w:val="CommentReference"/>
          </w:rPr>
          <w:annotationRef/>
        </w:r>
      </w:ins>
      <w:r w:rsidRPr="00257C3F">
        <w:rPr>
          <w:rFonts w:cs="Arial"/>
        </w:rPr>
        <w:t xml:space="preserve">Item8: It is proposed to signal by external means the value of a variable BlRepFormatIdx which specifies an index into the list of rep_format() syntax structures in the VPS of the rep_format() structure that applies to the  decoded picture with nuh_layer_id equal to 0 specified by external means. This is because without this modification when any of the representation format information for the externally specified layer with nuh_layer_id equal to 0 changes (e.g. change in picture height or width), a new VPS will need to be activated since currently the 0'th representation format structure is always selected to indicate representation format of the base layer. </w:t>
      </w:r>
    </w:p>
  </w:comment>
  <w:comment w:id="2040" w:author="Sachin Deshpande" w:date="2014-02-21T16:40:00Z" w:initials="SD">
    <w:p w14:paraId="045919C4" w14:textId="3417F1A6" w:rsidR="00DC42CB" w:rsidRPr="007A3893" w:rsidRDefault="00DC42CB">
      <w:pPr>
        <w:spacing w:before="86"/>
        <w:ind w:left="720"/>
        <w:rPr>
          <w:rFonts w:cs="Arial"/>
          <w:rPrChange w:id="2044" w:author="Sachin Deshpande" w:date="2014-02-20T17:27:00Z">
            <w:rPr/>
          </w:rPrChange>
        </w:rPr>
        <w:pPrChange w:id="2045" w:author="Sachin Deshpande" w:date="2014-02-20T17:27:00Z">
          <w:pPr>
            <w:pStyle w:val="CommentText"/>
          </w:pPr>
        </w:pPrChange>
      </w:pPr>
      <w:r>
        <w:rPr>
          <w:rStyle w:val="CommentReference"/>
        </w:rPr>
        <w:annotationRef/>
      </w:r>
      <w:r>
        <w:rPr>
          <w:rFonts w:cs="Arial"/>
        </w:rPr>
        <w:t>Item5: An inference rule for TemporalId value of externally specified base layer decoded picture is proposed. This change works in conjunction with the proposed modification of the semantics for nuh_temporal_id_plus1 for the case of externally specified base layer. Two options (Option 1 and Option 2) are described.</w:t>
      </w:r>
    </w:p>
  </w:comment>
  <w:comment w:id="2061" w:author="Sachin Deshpande Item5" w:date="2014-03-05T10:12:00Z" w:initials="SD">
    <w:p w14:paraId="7AC2AE98" w14:textId="2B0A5032" w:rsidR="00AF562A" w:rsidRPr="005E6695" w:rsidRDefault="00AF562A">
      <w:pPr>
        <w:pStyle w:val="CommentText"/>
        <w:rPr>
          <w:szCs w:val="22"/>
          <w:rPrChange w:id="2068" w:author="Sachin Deshpande Item5" w:date="2014-03-05T10:12:00Z">
            <w:rPr/>
          </w:rPrChange>
        </w:rPr>
      </w:pPr>
      <w:r>
        <w:rPr>
          <w:rStyle w:val="CommentReference"/>
        </w:rPr>
        <w:annotationRef/>
      </w:r>
      <w:r w:rsidR="002B53AB">
        <w:rPr>
          <w:szCs w:val="22"/>
        </w:rPr>
        <w:t xml:space="preserve">ModE: </w:t>
      </w:r>
      <w:r w:rsidRPr="00EC6199">
        <w:rPr>
          <w:szCs w:val="22"/>
        </w:rPr>
        <w:t xml:space="preserve">When performing the marking process for sub-layer non-reference pictures not needed for inter-layer prediction the pictures of externally specified base layer are </w:t>
      </w:r>
      <w:r w:rsidR="002B53AB">
        <w:rPr>
          <w:szCs w:val="22"/>
        </w:rPr>
        <w:t>treated specially</w:t>
      </w:r>
      <w:r w:rsidR="002B53AB">
        <w:rPr>
          <w:szCs w:val="22"/>
        </w:rP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9CAA9" w14:textId="77777777" w:rsidR="00DC42CB" w:rsidRDefault="00DC42CB">
      <w:r>
        <w:separator/>
      </w:r>
    </w:p>
  </w:endnote>
  <w:endnote w:type="continuationSeparator" w:id="0">
    <w:p w14:paraId="0DF27EFF" w14:textId="77777777" w:rsidR="00DC42CB" w:rsidRDefault="00DC42CB">
      <w:r>
        <w:continuationSeparator/>
      </w:r>
    </w:p>
  </w:endnote>
  <w:endnote w:type="continuationNotice" w:id="1">
    <w:p w14:paraId="093848E2" w14:textId="77777777" w:rsidR="00DC42CB" w:rsidRDefault="00DC42C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900002AF" w:usb1="09D77CFB" w:usb2="00000012" w:usb3="00000000" w:csb0="00080001" w:csb1="00000000"/>
  </w:font>
  <w:font w:name="Batang">
    <w:altName w:val="바탕"/>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0000012" w:usb3="00000000" w:csb0="0002009F" w:csb1="00000000"/>
  </w:font>
  <w:font w:name="宋体">
    <w:charset w:val="50"/>
    <w:family w:val="auto"/>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Lucida Console">
    <w:panose1 w:val="020B0609040504020204"/>
    <w:charset w:val="00"/>
    <w:family w:val="auto"/>
    <w:pitch w:val="variable"/>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2167A" w14:textId="77777777" w:rsidR="00DC42CB" w:rsidRPr="00CB04EC" w:rsidRDefault="00DC42C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40A0E">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929E" w14:textId="77777777" w:rsidR="00DC42CB" w:rsidRPr="00C37EDE" w:rsidRDefault="00DC42CB"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540A0E">
      <w:rPr>
        <w:b/>
        <w:bCs/>
        <w:noProof/>
      </w:rPr>
      <w:t>v</w:t>
    </w:r>
    <w:r w:rsidRPr="00C37EDE">
      <w:rPr>
        <w:b/>
        <w:bC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2857A" w14:textId="77777777" w:rsidR="00DC42CB" w:rsidRPr="00CB04EC" w:rsidRDefault="00DC42CB"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2340FB">
      <w:rPr>
        <w:b/>
        <w:bCs/>
        <w:noProof/>
      </w:rPr>
      <w:t>90</w:t>
    </w:r>
    <w:r w:rsidRPr="00C37EDE">
      <w:rPr>
        <w:b/>
        <w:bC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5688F" w14:textId="77777777" w:rsidR="00DC42CB" w:rsidRPr="00CB04EC" w:rsidRDefault="00DC42C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B53AB">
      <w:rPr>
        <w:bCs/>
        <w:noProof/>
        <w:lang w:val="fr-CH"/>
      </w:rPr>
      <w:t>89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A4DE0" w14:textId="77777777" w:rsidR="00DC42CB" w:rsidRDefault="00DC42CB">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3C0A59BA" w14:textId="77777777" w:rsidR="00DC42CB" w:rsidRDefault="00DC42CB"/>
  </w:footnote>
  <w:footnote w:type="continuationSeparator" w:id="0">
    <w:p w14:paraId="2F80EE5E" w14:textId="77777777" w:rsidR="00DC42CB" w:rsidRDefault="00DC42CB">
      <w:r>
        <w:continuationSeparator/>
      </w:r>
    </w:p>
  </w:footnote>
  <w:footnote w:type="continuationNotice" w:id="1">
    <w:p w14:paraId="7D8F58CF" w14:textId="77777777" w:rsidR="00DC42CB" w:rsidRDefault="00DC42CB">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4F56" w14:textId="77777777" w:rsidR="00DC42CB" w:rsidRDefault="00DC42CB"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75151" w14:textId="77777777" w:rsidR="00DC42CB" w:rsidRDefault="00DC42CB"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18F2" w14:textId="77777777" w:rsidR="00DC42CB" w:rsidRPr="00256CBF" w:rsidRDefault="00DC42CB"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5271D" w14:textId="77777777" w:rsidR="00DC42CB" w:rsidRPr="00563383" w:rsidRDefault="00DC42CB"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03D32FE"/>
    <w:multiLevelType w:val="hybridMultilevel"/>
    <w:tmpl w:val="232CB244"/>
    <w:lvl w:ilvl="0" w:tplc="3BAE0CD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0">
    <w:nsid w:val="4A79593E"/>
    <w:multiLevelType w:val="hybridMultilevel"/>
    <w:tmpl w:val="B8423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7">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3">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4">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4"/>
  </w:num>
  <w:num w:numId="6">
    <w:abstractNumId w:val="45"/>
  </w:num>
  <w:num w:numId="7">
    <w:abstractNumId w:val="40"/>
  </w:num>
  <w:num w:numId="8">
    <w:abstractNumId w:val="12"/>
  </w:num>
  <w:num w:numId="9">
    <w:abstractNumId w:val="35"/>
  </w:num>
  <w:num w:numId="10">
    <w:abstractNumId w:val="14"/>
  </w:num>
  <w:num w:numId="11">
    <w:abstractNumId w:val="3"/>
  </w:num>
  <w:num w:numId="12">
    <w:abstractNumId w:val="36"/>
  </w:num>
  <w:num w:numId="13">
    <w:abstractNumId w:val="18"/>
  </w:num>
  <w:num w:numId="14">
    <w:abstractNumId w:val="23"/>
  </w:num>
  <w:num w:numId="15">
    <w:abstractNumId w:val="15"/>
  </w:num>
  <w:num w:numId="16">
    <w:abstractNumId w:val="47"/>
  </w:num>
  <w:num w:numId="17">
    <w:abstractNumId w:val="49"/>
  </w:num>
  <w:num w:numId="18">
    <w:abstractNumId w:val="46"/>
  </w:num>
  <w:num w:numId="19">
    <w:abstractNumId w:val="27"/>
  </w:num>
  <w:num w:numId="20">
    <w:abstractNumId w:val="32"/>
  </w:num>
  <w:num w:numId="21">
    <w:abstractNumId w:val="33"/>
  </w:num>
  <w:num w:numId="22">
    <w:abstractNumId w:val="8"/>
  </w:num>
  <w:num w:numId="23">
    <w:abstractNumId w:val="13"/>
  </w:num>
  <w:num w:numId="24">
    <w:abstractNumId w:val="28"/>
  </w:num>
  <w:num w:numId="25">
    <w:abstractNumId w:val="16"/>
  </w:num>
  <w:num w:numId="26">
    <w:abstractNumId w:val="17"/>
  </w:num>
  <w:num w:numId="27">
    <w:abstractNumId w:val="5"/>
  </w:num>
  <w:num w:numId="28">
    <w:abstractNumId w:val="48"/>
  </w:num>
  <w:num w:numId="29">
    <w:abstractNumId w:val="50"/>
  </w:num>
  <w:num w:numId="30">
    <w:abstractNumId w:val="25"/>
  </w:num>
  <w:num w:numId="31">
    <w:abstractNumId w:val="4"/>
  </w:num>
  <w:num w:numId="32">
    <w:abstractNumId w:val="7"/>
  </w:num>
  <w:num w:numId="3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2"/>
  </w:num>
  <w:num w:numId="35">
    <w:abstractNumId w:val="10"/>
  </w:num>
  <w:num w:numId="36">
    <w:abstractNumId w:val="42"/>
  </w:num>
  <w:num w:numId="37">
    <w:abstractNumId w:val="44"/>
  </w:num>
  <w:num w:numId="38">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29"/>
  </w:num>
  <w:num w:numId="41">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37"/>
  </w:num>
  <w:num w:numId="48">
    <w:abstractNumId w:val="6"/>
  </w:num>
  <w:num w:numId="49">
    <w:abstractNumId w:val="19"/>
  </w:num>
  <w:num w:numId="50">
    <w:abstractNumId w:val="40"/>
  </w:num>
  <w:num w:numId="51">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38"/>
  </w:num>
  <w:num w:numId="5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1"/>
  </w:num>
  <w:num w:numId="60">
    <w:abstractNumId w:val="30"/>
  </w:num>
  <w:num w:numId="61">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461"/>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2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9B6"/>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DC3"/>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A94"/>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D1C"/>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0FCE"/>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A0"/>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CD8"/>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BD0"/>
    <w:rsid w:val="00232C89"/>
    <w:rsid w:val="00232F5C"/>
    <w:rsid w:val="00233463"/>
    <w:rsid w:val="002335AD"/>
    <w:rsid w:val="00233605"/>
    <w:rsid w:val="002337DF"/>
    <w:rsid w:val="00233817"/>
    <w:rsid w:val="00233907"/>
    <w:rsid w:val="00233AC3"/>
    <w:rsid w:val="00233BED"/>
    <w:rsid w:val="00234071"/>
    <w:rsid w:val="002340FB"/>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C3F"/>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CF1"/>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AB"/>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C97"/>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2BB"/>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E6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1C5"/>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CD9"/>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6F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680"/>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65"/>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5ED"/>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955"/>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3E9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4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0E"/>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67DF6"/>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3F18"/>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7B7"/>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5E3"/>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3FFD"/>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11E"/>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65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C4C"/>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9D5"/>
    <w:rsid w:val="006A2CEB"/>
    <w:rsid w:val="006A2FED"/>
    <w:rsid w:val="006A38A6"/>
    <w:rsid w:val="006A3942"/>
    <w:rsid w:val="006A3BF3"/>
    <w:rsid w:val="006A3FAE"/>
    <w:rsid w:val="006A40C7"/>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1EA"/>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91"/>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8DA"/>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7AE"/>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224"/>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1DE"/>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6C4"/>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603"/>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8C3"/>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421"/>
    <w:rsid w:val="007B5851"/>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4E4A"/>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D92"/>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3F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7C7"/>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864"/>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8CD"/>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5D6"/>
    <w:rsid w:val="0096792D"/>
    <w:rsid w:val="00967951"/>
    <w:rsid w:val="00967A22"/>
    <w:rsid w:val="00967DFE"/>
    <w:rsid w:val="00967E6E"/>
    <w:rsid w:val="00967EB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3D9"/>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8B1"/>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63D"/>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62A"/>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191"/>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133"/>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1A4"/>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D34"/>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7E6"/>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44"/>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00E"/>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1EB"/>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49"/>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9BC"/>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C1"/>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1F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87A"/>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63F"/>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9DB"/>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1BC"/>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55D"/>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1B86"/>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2CB"/>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37DD4"/>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07A"/>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7DC"/>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862"/>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BB4"/>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6F0"/>
    <w:rsid w:val="00F26771"/>
    <w:rsid w:val="00F268A0"/>
    <w:rsid w:val="00F26E70"/>
    <w:rsid w:val="00F26FF2"/>
    <w:rsid w:val="00F2712D"/>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11E"/>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1"/>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78"/>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D28"/>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0E4"/>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FF"/>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6EDF"/>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386"/>
    <w:rsid w:val="00FF64B9"/>
    <w:rsid w:val="00FF6584"/>
    <w:rsid w:val="00FF66D8"/>
    <w:rsid w:val="00FF698C"/>
    <w:rsid w:val="00FF6AA8"/>
    <w:rsid w:val="00FF6CE0"/>
    <w:rsid w:val="00FF6D27"/>
    <w:rsid w:val="00FF6F5F"/>
    <w:rsid w:val="00FF6FFC"/>
    <w:rsid w:val="00FF70E2"/>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90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image" Target="media/image3.wmf"/><Relationship Id="rId25" Type="http://schemas.openxmlformats.org/officeDocument/2006/relationships/oleObject" Target="embeddings/Microsoft_Equation1.bin"/><Relationship Id="rId26" Type="http://schemas.openxmlformats.org/officeDocument/2006/relationships/image" Target="media/image4.emf"/><Relationship Id="rId27" Type="http://schemas.openxmlformats.org/officeDocument/2006/relationships/oleObject" Target="embeddings/oleObject1.bin"/><Relationship Id="rId28" Type="http://schemas.openxmlformats.org/officeDocument/2006/relationships/image" Target="media/image5.emf"/><Relationship Id="rId29" Type="http://schemas.openxmlformats.org/officeDocument/2006/relationships/oleObject" Target="embeddings/oleObject2.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6.emf"/><Relationship Id="rId31" Type="http://schemas.openxmlformats.org/officeDocument/2006/relationships/oleObject" Target="embeddings/oleObject3.bin"/><Relationship Id="rId32" Type="http://schemas.openxmlformats.org/officeDocument/2006/relationships/comments" Target="comments.xm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image" Target="media/image7.wmf"/><Relationship Id="rId34" Type="http://schemas.openxmlformats.org/officeDocument/2006/relationships/oleObject" Target="embeddings/Microsoft_Equation2.bin"/><Relationship Id="rId35" Type="http://schemas.openxmlformats.org/officeDocument/2006/relationships/header" Target="header3.xml"/><Relationship Id="rId36" Type="http://schemas.openxmlformats.org/officeDocument/2006/relationships/header" Target="header4.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yperlink" Target="mailto:cjianle@qti.qualcomm.com" TargetMode="External"/><Relationship Id="rId15" Type="http://schemas.openxmlformats.org/officeDocument/2006/relationships/hyperlink" Target="mailto:jill@vidyo.com" TargetMode="External"/><Relationship Id="rId16" Type="http://schemas.openxmlformats.org/officeDocument/2006/relationships/hyperlink" Target="mailto:Yan.Ye@interdigital.com" TargetMode="External"/><Relationship Id="rId17" Type="http://schemas.openxmlformats.org/officeDocument/2006/relationships/hyperlink" Target="mailto:miska.hannuksela@nokia.com" TargetMode="External"/><Relationship Id="rId18" Type="http://schemas.openxmlformats.org/officeDocument/2006/relationships/hyperlink" Target="mailto:garysull@microsoft.com" TargetMode="External"/><Relationship Id="rId19" Type="http://schemas.openxmlformats.org/officeDocument/2006/relationships/hyperlink" Target="mailto:yekuiw@qti.qualcomm.com" TargetMode="External"/><Relationship Id="rId37" Type="http://schemas.openxmlformats.org/officeDocument/2006/relationships/footer" Target="footer3.xml"/><Relationship Id="rId38" Type="http://schemas.openxmlformats.org/officeDocument/2006/relationships/footer" Target="footer4.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AE497-A219-BB45-8BED-7537EF56AFB3}">
  <ds:schemaRefs>
    <ds:schemaRef ds:uri="http://schemas.openxmlformats.org/officeDocument/2006/bibliography"/>
  </ds:schemaRefs>
</ds:datastoreItem>
</file>

<file path=customXml/itemProps2.xml><?xml version="1.0" encoding="utf-8"?>
<ds:datastoreItem xmlns:ds="http://schemas.openxmlformats.org/officeDocument/2006/customXml" ds:itemID="{0D5A7313-BE98-E748-AC20-420BCFF690A1}">
  <ds:schemaRefs>
    <ds:schemaRef ds:uri="http://schemas.openxmlformats.org/officeDocument/2006/bibliography"/>
  </ds:schemaRefs>
</ds:datastoreItem>
</file>

<file path=customXml/itemProps3.xml><?xml version="1.0" encoding="utf-8"?>
<ds:datastoreItem xmlns:ds="http://schemas.openxmlformats.org/officeDocument/2006/customXml" ds:itemID="{41AD6E1D-BD65-2146-8D5A-33E86EFE998D}">
  <ds:schemaRefs>
    <ds:schemaRef ds:uri="http://schemas.openxmlformats.org/officeDocument/2006/bibliography"/>
  </ds:schemaRefs>
</ds:datastoreItem>
</file>

<file path=customXml/itemProps4.xml><?xml version="1.0" encoding="utf-8"?>
<ds:datastoreItem xmlns:ds="http://schemas.openxmlformats.org/officeDocument/2006/customXml" ds:itemID="{73302FDB-9041-1D46-A55F-D1A0B4674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129</Pages>
  <Words>70135</Words>
  <Characters>399770</Characters>
  <Application>Microsoft Macintosh Word</Application>
  <DocSecurity>0</DocSecurity>
  <Lines>3331</Lines>
  <Paragraphs>937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468968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Sachin Deshpande Item5</cp:lastModifiedBy>
  <cp:revision>49</cp:revision>
  <cp:lastPrinted>2013-02-13T05:52:00Z</cp:lastPrinted>
  <dcterms:created xsi:type="dcterms:W3CDTF">2014-02-21T01:40:00Z</dcterms:created>
  <dcterms:modified xsi:type="dcterms:W3CDTF">2014-03-05T18:17:00Z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1057121917</vt:i4>
  </property>
  <property fmtid="{D5CDD505-2E9C-101B-9397-08002B2CF9AE}" pid="6" name="_EmailSubject">
    <vt:lpwstr>Text for hybrid codec scalability support</vt:lpwstr>
  </property>
  <property fmtid="{D5CDD505-2E9C-101B-9397-08002B2CF9AE}" pid="7" name="_AuthorEmail">
    <vt:lpwstr>fhendry@qti.qualcomm.com</vt:lpwstr>
  </property>
  <property fmtid="{D5CDD505-2E9C-101B-9397-08002B2CF9AE}" pid="8" name="_AuthorEmailDisplayName">
    <vt:lpwstr>Hendry, Fnu</vt:lpwstr>
  </property>
  <property fmtid="{D5CDD505-2E9C-101B-9397-08002B2CF9AE}" pid="9" name="_PreviousAdHocReviewCycleID">
    <vt:i4>-578977172</vt:i4>
  </property>
  <property fmtid="{D5CDD505-2E9C-101B-9397-08002B2CF9AE}" pid="10" name="_ReviewingToolsShownOnce">
    <vt:lpwstr/>
  </property>
</Properties>
</file>