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eastAsia="zh-CN"/>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eastAsia="zh-CN"/>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eastAsia="zh-CN"/>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4A5324" w:rsidP="001533A7">
            <w:pPr>
              <w:tabs>
                <w:tab w:val="left" w:pos="7200"/>
              </w:tabs>
              <w:spacing w:before="0"/>
              <w:rPr>
                <w:b/>
              </w:rPr>
            </w:pPr>
            <w:r w:rsidRPr="0030279B">
              <w:rPr>
                <w:szCs w:val="22"/>
                <w:lang w:val="en-CA"/>
              </w:rPr>
              <w:t>17th Meeting: Valencia, ES, 27 March – 4 April 2014</w:t>
            </w:r>
          </w:p>
        </w:tc>
        <w:tc>
          <w:tcPr>
            <w:tcW w:w="3168" w:type="dxa"/>
          </w:tcPr>
          <w:p w:rsidR="007C335F" w:rsidRPr="00564A49" w:rsidRDefault="007C335F" w:rsidP="004A5324">
            <w:pPr>
              <w:tabs>
                <w:tab w:val="left" w:pos="7200"/>
              </w:tabs>
            </w:pPr>
            <w:r w:rsidRPr="00564A49">
              <w:t>Document:</w:t>
            </w:r>
            <w:r w:rsidR="008D66D2" w:rsidRPr="00564A49">
              <w:rPr>
                <w:noProof/>
              </w:rPr>
              <w:t xml:space="preserve"> </w:t>
            </w:r>
            <w:r w:rsidR="002A3ACF" w:rsidRPr="00564A49">
              <w:rPr>
                <w:noProof/>
              </w:rPr>
              <w:t>JCTVC-</w:t>
            </w:r>
            <w:r w:rsidR="004A5324">
              <w:rPr>
                <w:noProof/>
              </w:rPr>
              <w:t>Q</w:t>
            </w:r>
            <w:r w:rsidR="00E02921" w:rsidRPr="00564A49">
              <w:rPr>
                <w:noProof/>
              </w:rPr>
              <w:t>00</w:t>
            </w:r>
            <w:r w:rsidR="004A5324">
              <w:rPr>
                <w:noProof/>
              </w:rPr>
              <w:t>15</w:t>
            </w:r>
            <w:r w:rsidR="008B354C" w:rsidRPr="00564A49">
              <w:rPr>
                <w:noProof/>
              </w:rPr>
              <w:t>_</w:t>
            </w:r>
            <w:r w:rsidR="004A5324">
              <w:rPr>
                <w:noProof/>
              </w:rPr>
              <w:t>attach</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4A5324" w:rsidP="004A5324">
            <w:pPr>
              <w:spacing w:before="60" w:after="60"/>
              <w:jc w:val="left"/>
              <w:rPr>
                <w:b/>
              </w:rPr>
            </w:pPr>
            <w:r>
              <w:rPr>
                <w:rFonts w:eastAsia="Times New Roman"/>
                <w:b/>
                <w:sz w:val="22"/>
                <w:szCs w:val="22"/>
              </w:rPr>
              <w:t>Hybrid codec scalability</w:t>
            </w:r>
            <w:r w:rsidR="00121E1F">
              <w:rPr>
                <w:rFonts w:eastAsia="Times New Roman"/>
                <w:b/>
                <w:sz w:val="22"/>
                <w:szCs w:val="22"/>
              </w:rPr>
              <w:t xml:space="preserve"> </w:t>
            </w:r>
            <w:bookmarkStart w:id="4" w:name="_GoBack"/>
            <w:bookmarkEnd w:id="4"/>
            <w:r>
              <w:rPr>
                <w:rFonts w:eastAsia="Times New Roman"/>
                <w:b/>
                <w:sz w:val="22"/>
                <w:szCs w:val="22"/>
              </w:rPr>
              <w:t>design – output of AHG15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4A5324" w:rsidP="004A5324">
            <w:pPr>
              <w:spacing w:before="60" w:after="60"/>
              <w:jc w:val="left"/>
            </w:pPr>
            <w:r>
              <w:t>Input</w:t>
            </w:r>
            <w:r w:rsidR="007C5AC5" w:rsidRPr="00564A49">
              <w:t xml:space="preserve">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4A5324" w:rsidP="00A92CC6">
            <w:pPr>
              <w:spacing w:before="60" w:after="60"/>
              <w:jc w:val="left"/>
            </w:pPr>
            <w:r>
              <w:t>Output of AHG15</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FB713F" w:rsidP="00A92CC6">
            <w:pPr>
              <w:spacing w:before="60" w:after="60"/>
              <w:jc w:val="left"/>
              <w:rPr>
                <w:lang w:val="en-US"/>
              </w:rPr>
            </w:pPr>
            <w:r w:rsidRPr="00564A49">
              <w:rPr>
                <w:lang w:val="en-US"/>
              </w:rPr>
              <w:t>Ye-</w:t>
            </w:r>
            <w:r w:rsidR="004A5324">
              <w:rPr>
                <w:lang w:val="en-US"/>
              </w:rPr>
              <w:t>K</w:t>
            </w:r>
            <w:r w:rsidRPr="00564A49">
              <w:rPr>
                <w:lang w:val="en-US"/>
              </w:rPr>
              <w:t>ui Wang</w:t>
            </w:r>
            <w:r w:rsidR="00A92CC6">
              <w:rPr>
                <w:lang w:val="en-US"/>
              </w:rPr>
              <w:t xml:space="preserve"> (editor)</w:t>
            </w:r>
          </w:p>
        </w:tc>
        <w:tc>
          <w:tcPr>
            <w:tcW w:w="900" w:type="dxa"/>
          </w:tcPr>
          <w:p w:rsidR="007C335F" w:rsidRPr="00564A49" w:rsidRDefault="007C335F" w:rsidP="001533A7">
            <w:pPr>
              <w:spacing w:before="60" w:after="60"/>
              <w:jc w:val="left"/>
            </w:pPr>
            <w:r w:rsidRPr="00564A49">
              <w:t>Email:</w:t>
            </w:r>
          </w:p>
        </w:tc>
        <w:tc>
          <w:tcPr>
            <w:tcW w:w="3168" w:type="dxa"/>
          </w:tcPr>
          <w:p w:rsidR="007C335F" w:rsidRPr="00564A49" w:rsidRDefault="00891CA1" w:rsidP="004A5324">
            <w:pPr>
              <w:spacing w:before="60" w:after="60"/>
              <w:jc w:val="left"/>
            </w:pPr>
            <w:hyperlink r:id="rId14" w:history="1">
              <w:r w:rsidR="00FB713F" w:rsidRPr="00564A49">
                <w:rPr>
                  <w:rStyle w:val="Hyperlink"/>
                  <w:noProof/>
                </w:rPr>
                <w:t>yekuiw@qti.qualcomm.com</w:t>
              </w:r>
            </w:hyperlink>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A92CC6" w:rsidP="00A92CC6">
            <w:pPr>
              <w:spacing w:before="60" w:after="60"/>
              <w:jc w:val="left"/>
            </w:pPr>
            <w:r>
              <w:t>AHG15</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78026123"/>
      <w:r w:rsidRPr="00564A49">
        <w:t>Abstract</w:t>
      </w:r>
      <w:bookmarkEnd w:id="5"/>
      <w:bookmarkEnd w:id="6"/>
      <w:bookmarkEnd w:id="7"/>
      <w:bookmarkEnd w:id="8"/>
      <w:bookmarkEnd w:id="9"/>
      <w:bookmarkEnd w:id="10"/>
      <w:bookmarkEnd w:id="11"/>
      <w:bookmarkEnd w:id="12"/>
      <w:bookmarkEnd w:id="13"/>
      <w:bookmarkEnd w:id="14"/>
    </w:p>
    <w:p w:rsidR="00480060" w:rsidRPr="00564A49" w:rsidRDefault="001A71CA" w:rsidP="00480060">
      <w:pPr>
        <w:pStyle w:val="3N"/>
        <w:rPr>
          <w:lang w:val="en-CA" w:eastAsia="de-DE"/>
        </w:rPr>
      </w:pPr>
      <w:r w:rsidRPr="00564A49">
        <w:rPr>
          <w:lang w:val="en-CA"/>
        </w:rPr>
        <w:t xml:space="preserve">This document contains </w:t>
      </w:r>
      <w:r w:rsidR="004A5324">
        <w:rPr>
          <w:lang w:val="en-CA"/>
        </w:rPr>
        <w:t xml:space="preserve">the draft text for the hybrid codec scalability design </w:t>
      </w:r>
      <w:r w:rsidR="00A92CC6">
        <w:rPr>
          <w:lang w:val="en-CA"/>
        </w:rPr>
        <w:t>as an</w:t>
      </w:r>
      <w:r w:rsidR="004A5324">
        <w:rPr>
          <w:lang w:val="en-CA"/>
        </w:rPr>
        <w:t xml:space="preserve"> output of AHG15. The text changes are marked in relative to SHVC draft 5 in JCTVC-P1008v4</w:t>
      </w:r>
      <w:r w:rsidR="00F07FF9" w:rsidRPr="00564A49">
        <w:rPr>
          <w:lang w:val="en-CA"/>
        </w:rPr>
        <w:t>.</w:t>
      </w:r>
    </w:p>
    <w:bookmarkEnd w:id="0"/>
    <w:bookmarkEnd w:id="1"/>
    <w:bookmarkEnd w:id="2"/>
    <w:bookmarkEnd w:id="3"/>
    <w:p w:rsidR="00564A49" w:rsidRPr="00564A49" w:rsidRDefault="00564A49" w:rsidP="00F86A7A">
      <w:pPr>
        <w:rPr>
          <w:lang w:val="en-CA"/>
        </w:rPr>
      </w:pPr>
    </w:p>
    <w:p w:rsidR="003475AB" w:rsidRPr="00564A49" w:rsidRDefault="003475AB" w:rsidP="003475AB">
      <w:pPr>
        <w:jc w:val="center"/>
        <w:rPr>
          <w:b/>
        </w:rPr>
      </w:pPr>
      <w:r w:rsidRPr="00564A49">
        <w:rPr>
          <w:lang w:val="en-CA"/>
        </w:rPr>
        <w:br w:type="page"/>
      </w:r>
      <w:bookmarkStart w:id="15" w:name="_Toc348633111"/>
      <w:r w:rsidRPr="00564A49">
        <w:rPr>
          <w:b/>
        </w:rPr>
        <w:lastRenderedPageBreak/>
        <w:t>CONTENTS</w:t>
      </w:r>
      <w:bookmarkEnd w:id="15"/>
    </w:p>
    <w:p w:rsidR="004D7C9F" w:rsidRPr="00564A49"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891CA1">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891CA1">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891CA1">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891CA1">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891CA1">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891CA1">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891CA1">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891CA1">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891CA1">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15"/>
          <w:headerReference w:type="default" r:id="rId16"/>
          <w:footerReference w:type="even" r:id="rId17"/>
          <w:footerReference w:type="default" r:id="rId18"/>
          <w:headerReference w:type="first" r:id="rId19"/>
          <w:footerReference w:type="first" r:id="rId20"/>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33101255"/>
      <w:bookmarkStart w:id="26" w:name="_Toc351057897"/>
      <w:bookmarkStart w:id="27" w:name="_Toc351335493"/>
      <w:bookmarkStart w:id="28" w:name="_Hlt22614396"/>
      <w:bookmarkStart w:id="29" w:name="_Toc35694271"/>
      <w:bookmarkStart w:id="30" w:name="_Hlt22461470"/>
      <w:bookmarkStart w:id="31" w:name="_Hlt22617966"/>
      <w:bookmarkStart w:id="32" w:name="_Toc327284427"/>
      <w:bookmarkStart w:id="33" w:name="_Toc327290315"/>
      <w:bookmarkStart w:id="34" w:name="_Toc327299358"/>
      <w:bookmarkStart w:id="35" w:name="_Toc327299671"/>
      <w:bookmarkStart w:id="36" w:name="_Toc327284430"/>
      <w:bookmarkStart w:id="37" w:name="_Toc327290318"/>
      <w:bookmarkStart w:id="38" w:name="_Toc327299361"/>
      <w:bookmarkStart w:id="39" w:name="_Toc327299674"/>
      <w:bookmarkStart w:id="40" w:name="_Toc327284431"/>
      <w:bookmarkStart w:id="41" w:name="_Toc327290319"/>
      <w:bookmarkStart w:id="42" w:name="_Toc327299362"/>
      <w:bookmarkStart w:id="43" w:name="_Toc327299675"/>
      <w:bookmarkStart w:id="44" w:name="_Toc327284433"/>
      <w:bookmarkStart w:id="45" w:name="_Toc327290321"/>
      <w:bookmarkStart w:id="46" w:name="_Toc327299364"/>
      <w:bookmarkStart w:id="47" w:name="_Toc327299677"/>
      <w:bookmarkStart w:id="48" w:name="_Toc327284435"/>
      <w:bookmarkStart w:id="49" w:name="_Toc327290323"/>
      <w:bookmarkStart w:id="50" w:name="_Toc327299366"/>
      <w:bookmarkStart w:id="51" w:name="_Toc327299679"/>
      <w:bookmarkStart w:id="52" w:name="_Toc327284439"/>
      <w:bookmarkStart w:id="53" w:name="_Toc327290327"/>
      <w:bookmarkStart w:id="54" w:name="_Toc327299370"/>
      <w:bookmarkStart w:id="55" w:name="_Toc327299683"/>
      <w:bookmarkStart w:id="56" w:name="_Toc327284444"/>
      <w:bookmarkStart w:id="57" w:name="_Toc327290332"/>
      <w:bookmarkStart w:id="58" w:name="_Toc327299375"/>
      <w:bookmarkStart w:id="59" w:name="_Toc327299688"/>
      <w:bookmarkStart w:id="60" w:name="_Toc327284447"/>
      <w:bookmarkStart w:id="61" w:name="_Toc327290335"/>
      <w:bookmarkStart w:id="62" w:name="_Toc327299378"/>
      <w:bookmarkStart w:id="63" w:name="_Toc327299691"/>
      <w:bookmarkStart w:id="64" w:name="_Toc327284448"/>
      <w:bookmarkStart w:id="65" w:name="_Toc327290336"/>
      <w:bookmarkStart w:id="66" w:name="_Toc327299379"/>
      <w:bookmarkStart w:id="67" w:name="_Toc327299692"/>
      <w:bookmarkStart w:id="68" w:name="_Toc327284450"/>
      <w:bookmarkStart w:id="69" w:name="_Toc327290338"/>
      <w:bookmarkStart w:id="70" w:name="_Toc327299381"/>
      <w:bookmarkStart w:id="71" w:name="_Toc327299694"/>
      <w:bookmarkStart w:id="72" w:name="_Toc327299384"/>
      <w:bookmarkStart w:id="73" w:name="_Toc327299697"/>
      <w:bookmarkStart w:id="74" w:name="_Toc330810870"/>
      <w:bookmarkStart w:id="75" w:name="_Toc330812665"/>
      <w:bookmarkStart w:id="76" w:name="_Toc23159757"/>
      <w:bookmarkStart w:id="77" w:name="_Toc328753017"/>
      <w:bookmarkStart w:id="78" w:name="_Toc328753018"/>
      <w:bookmarkStart w:id="79" w:name="_Toc282087387"/>
      <w:bookmarkStart w:id="80" w:name="_Toc324427951"/>
      <w:bookmarkStart w:id="81" w:name="_Toc324427952"/>
      <w:bookmarkStart w:id="82" w:name="_Toc331084363"/>
      <w:bookmarkStart w:id="83" w:name="_Toc331084365"/>
      <w:bookmarkStart w:id="84" w:name="_Toc331084367"/>
      <w:bookmarkStart w:id="85" w:name="_Toc331084368"/>
      <w:bookmarkStart w:id="86" w:name="_Toc331084369"/>
      <w:bookmarkStart w:id="87" w:name="_Toc317198810"/>
      <w:bookmarkStart w:id="88" w:name="_Toc328753037"/>
      <w:bookmarkStart w:id="89" w:name="_Toc328753041"/>
      <w:bookmarkStart w:id="90" w:name="_Toc328753043"/>
      <w:bookmarkStart w:id="91" w:name="_Toc328753044"/>
      <w:bookmarkStart w:id="92" w:name="_Toc328753045"/>
      <w:bookmarkStart w:id="93" w:name="_Toc328753049"/>
      <w:bookmarkStart w:id="94" w:name="_Toc328753051"/>
      <w:bookmarkStart w:id="95" w:name="_Toc328753054"/>
      <w:bookmarkStart w:id="96" w:name="_Toc328753057"/>
      <w:bookmarkStart w:id="97" w:name="_Toc328753059"/>
      <w:bookmarkStart w:id="98" w:name="_Toc335234596"/>
      <w:bookmarkStart w:id="99" w:name="_Toc335234597"/>
      <w:bookmarkStart w:id="100" w:name="_Toc335234600"/>
      <w:bookmarkStart w:id="101" w:name="_Toc335234602"/>
      <w:bookmarkStart w:id="102" w:name="_Toc282087407"/>
      <w:bookmarkStart w:id="103" w:name="_Toc335234780"/>
      <w:bookmarkStart w:id="104" w:name="_Toc327178233"/>
      <w:bookmarkStart w:id="105" w:name="_Toc317097546"/>
      <w:bookmarkStart w:id="106" w:name="_Toc317097989"/>
      <w:bookmarkStart w:id="107" w:name="_Toc317163823"/>
      <w:bookmarkStart w:id="108" w:name="_Toc317163905"/>
      <w:bookmarkStart w:id="109" w:name="_Toc317183550"/>
      <w:bookmarkStart w:id="110" w:name="_Toc317183994"/>
      <w:bookmarkStart w:id="111" w:name="_Toc317097655"/>
      <w:bookmarkStart w:id="112" w:name="_Toc317183659"/>
      <w:bookmarkStart w:id="113" w:name="_Toc330921582"/>
      <w:bookmarkStart w:id="114" w:name="_Toc330921583"/>
      <w:bookmarkStart w:id="115" w:name="_Toc330921584"/>
      <w:bookmarkStart w:id="116" w:name="_Toc330921586"/>
      <w:bookmarkStart w:id="117" w:name="_Toc330921588"/>
      <w:bookmarkStart w:id="118" w:name="_Toc330921619"/>
      <w:bookmarkStart w:id="119" w:name="_Toc330921620"/>
      <w:bookmarkStart w:id="120" w:name="_Toc330921625"/>
      <w:bookmarkStart w:id="121" w:name="_Toc330921628"/>
      <w:bookmarkStart w:id="122" w:name="_Toc330921641"/>
      <w:bookmarkStart w:id="123" w:name="_Toc330921684"/>
      <w:bookmarkStart w:id="124" w:name="_Toc330921685"/>
      <w:bookmarkStart w:id="125" w:name="_Toc330921791"/>
      <w:bookmarkStart w:id="126" w:name="_Toc330921799"/>
      <w:bookmarkStart w:id="127" w:name="_Toc330921800"/>
      <w:bookmarkStart w:id="128" w:name="_Toc330921803"/>
      <w:bookmarkStart w:id="129" w:name="_Toc330921805"/>
      <w:bookmarkStart w:id="130" w:name="_Toc330921811"/>
      <w:bookmarkStart w:id="131" w:name="_Toc330921813"/>
      <w:bookmarkStart w:id="132" w:name="_Toc330921818"/>
      <w:bookmarkStart w:id="133" w:name="_Toc330921821"/>
      <w:bookmarkStart w:id="134" w:name="_Toc328577761"/>
      <w:bookmarkStart w:id="135" w:name="_Toc328598564"/>
      <w:bookmarkStart w:id="136" w:name="_Toc328663209"/>
      <w:bookmarkStart w:id="137" w:name="_Toc328753078"/>
      <w:bookmarkStart w:id="138" w:name="_Toc328577763"/>
      <w:bookmarkStart w:id="139" w:name="_Toc328598566"/>
      <w:bookmarkStart w:id="140" w:name="_Toc328663211"/>
      <w:bookmarkStart w:id="141" w:name="_Toc328753080"/>
      <w:bookmarkStart w:id="142" w:name="_Toc328577768"/>
      <w:bookmarkStart w:id="143" w:name="_Toc328598571"/>
      <w:bookmarkStart w:id="144" w:name="_Toc328663216"/>
      <w:bookmarkStart w:id="145" w:name="_Toc328753085"/>
      <w:bookmarkStart w:id="146" w:name="_Toc328577779"/>
      <w:bookmarkStart w:id="147" w:name="_Toc328598582"/>
      <w:bookmarkStart w:id="148" w:name="_Toc328663227"/>
      <w:bookmarkStart w:id="149" w:name="_Toc328753096"/>
      <w:bookmarkStart w:id="150" w:name="_Toc328577780"/>
      <w:bookmarkStart w:id="151" w:name="_Toc328598583"/>
      <w:bookmarkStart w:id="152" w:name="_Toc328663228"/>
      <w:bookmarkStart w:id="153" w:name="_Toc328753097"/>
      <w:bookmarkStart w:id="154" w:name="_Toc328577781"/>
      <w:bookmarkStart w:id="155" w:name="_Toc328598584"/>
      <w:bookmarkStart w:id="156" w:name="_Toc328663229"/>
      <w:bookmarkStart w:id="157" w:name="_Toc328753098"/>
      <w:bookmarkStart w:id="158" w:name="_Toc328577784"/>
      <w:bookmarkStart w:id="159" w:name="_Toc328598587"/>
      <w:bookmarkStart w:id="160" w:name="_Toc328663232"/>
      <w:bookmarkStart w:id="161" w:name="_Toc328753101"/>
      <w:bookmarkStart w:id="162" w:name="_Toc328577787"/>
      <w:bookmarkStart w:id="163" w:name="_Toc328598590"/>
      <w:bookmarkStart w:id="164" w:name="_Toc328663235"/>
      <w:bookmarkStart w:id="165" w:name="_Toc328753104"/>
      <w:bookmarkStart w:id="166" w:name="_Toc328577788"/>
      <w:bookmarkStart w:id="167" w:name="_Toc328598591"/>
      <w:bookmarkStart w:id="168" w:name="_Toc328663236"/>
      <w:bookmarkStart w:id="169" w:name="_Toc328753105"/>
      <w:bookmarkStart w:id="170" w:name="_Toc328577790"/>
      <w:bookmarkStart w:id="171" w:name="_Toc328598593"/>
      <w:bookmarkStart w:id="172" w:name="_Toc328663238"/>
      <w:bookmarkStart w:id="173" w:name="_Toc328753107"/>
      <w:bookmarkStart w:id="174" w:name="_Toc328577792"/>
      <w:bookmarkStart w:id="175" w:name="_Toc328598595"/>
      <w:bookmarkStart w:id="176" w:name="_Toc328663240"/>
      <w:bookmarkStart w:id="177" w:name="_Toc328753109"/>
      <w:bookmarkStart w:id="178" w:name="_Toc328577793"/>
      <w:bookmarkStart w:id="179" w:name="_Toc328598596"/>
      <w:bookmarkStart w:id="180" w:name="_Toc328663241"/>
      <w:bookmarkStart w:id="181" w:name="_Toc328753110"/>
      <w:bookmarkStart w:id="182" w:name="_Toc328577799"/>
      <w:bookmarkStart w:id="183" w:name="_Toc328598602"/>
      <w:bookmarkStart w:id="184" w:name="_Toc328663247"/>
      <w:bookmarkStart w:id="185" w:name="_Toc328753116"/>
      <w:bookmarkStart w:id="186" w:name="_Toc328577802"/>
      <w:bookmarkStart w:id="187" w:name="_Toc328598605"/>
      <w:bookmarkStart w:id="188" w:name="_Toc328663250"/>
      <w:bookmarkStart w:id="189" w:name="_Toc328753119"/>
      <w:bookmarkStart w:id="190" w:name="_Toc328577803"/>
      <w:bookmarkStart w:id="191" w:name="_Toc328598606"/>
      <w:bookmarkStart w:id="192" w:name="_Toc328663251"/>
      <w:bookmarkStart w:id="193" w:name="_Toc328753120"/>
      <w:bookmarkStart w:id="194" w:name="_Toc328577805"/>
      <w:bookmarkStart w:id="195" w:name="_Toc328598608"/>
      <w:bookmarkStart w:id="196" w:name="_Toc328663253"/>
      <w:bookmarkStart w:id="197" w:name="_Toc328753122"/>
      <w:bookmarkStart w:id="198" w:name="_Toc328577806"/>
      <w:bookmarkStart w:id="199" w:name="_Toc328598609"/>
      <w:bookmarkStart w:id="200" w:name="_Toc328663254"/>
      <w:bookmarkStart w:id="201" w:name="_Toc328753123"/>
      <w:bookmarkStart w:id="202" w:name="_Toc328577808"/>
      <w:bookmarkStart w:id="203" w:name="_Toc328598611"/>
      <w:bookmarkStart w:id="204" w:name="_Toc328663256"/>
      <w:bookmarkStart w:id="205" w:name="_Toc328753125"/>
      <w:bookmarkStart w:id="206" w:name="_Toc328577809"/>
      <w:bookmarkStart w:id="207" w:name="_Toc328598612"/>
      <w:bookmarkStart w:id="208" w:name="_Toc328663257"/>
      <w:bookmarkStart w:id="209" w:name="_Toc328753126"/>
      <w:bookmarkStart w:id="210" w:name="_Toc328577810"/>
      <w:bookmarkStart w:id="211" w:name="_Toc328598613"/>
      <w:bookmarkStart w:id="212" w:name="_Toc328663258"/>
      <w:bookmarkStart w:id="213" w:name="_Toc328753127"/>
      <w:bookmarkStart w:id="214" w:name="_Toc328577811"/>
      <w:bookmarkStart w:id="215" w:name="_Toc328598614"/>
      <w:bookmarkStart w:id="216" w:name="_Toc328663259"/>
      <w:bookmarkStart w:id="217" w:name="_Toc328753128"/>
      <w:bookmarkStart w:id="218" w:name="_Toc328577812"/>
      <w:bookmarkStart w:id="219" w:name="_Toc328598615"/>
      <w:bookmarkStart w:id="220" w:name="_Toc328663260"/>
      <w:bookmarkStart w:id="221" w:name="_Toc328753129"/>
      <w:bookmarkStart w:id="222" w:name="_Toc328577813"/>
      <w:bookmarkStart w:id="223" w:name="_Toc328598616"/>
      <w:bookmarkStart w:id="224" w:name="_Toc328663261"/>
      <w:bookmarkStart w:id="225" w:name="_Toc328753130"/>
      <w:bookmarkStart w:id="226" w:name="_Toc328577817"/>
      <w:bookmarkStart w:id="227" w:name="_Toc328598620"/>
      <w:bookmarkStart w:id="228" w:name="_Toc328663265"/>
      <w:bookmarkStart w:id="229" w:name="_Toc328753134"/>
      <w:bookmarkStart w:id="230" w:name="_Toc328577820"/>
      <w:bookmarkStart w:id="231" w:name="_Toc328598623"/>
      <w:bookmarkStart w:id="232" w:name="_Toc328663268"/>
      <w:bookmarkStart w:id="233" w:name="_Toc328753137"/>
      <w:bookmarkStart w:id="234" w:name="_Toc328577821"/>
      <w:bookmarkStart w:id="235" w:name="_Toc328598624"/>
      <w:bookmarkStart w:id="236" w:name="_Toc328663269"/>
      <w:bookmarkStart w:id="237" w:name="_Toc328753138"/>
      <w:bookmarkStart w:id="238" w:name="_Toc328577822"/>
      <w:bookmarkStart w:id="239" w:name="_Toc328598625"/>
      <w:bookmarkStart w:id="240" w:name="_Toc328663270"/>
      <w:bookmarkStart w:id="241" w:name="_Toc328753139"/>
      <w:bookmarkStart w:id="242" w:name="_Toc328577825"/>
      <w:bookmarkStart w:id="243" w:name="_Toc328598628"/>
      <w:bookmarkStart w:id="244" w:name="_Toc328663273"/>
      <w:bookmarkStart w:id="245" w:name="_Toc328753142"/>
      <w:bookmarkStart w:id="246" w:name="_Toc328577828"/>
      <w:bookmarkStart w:id="247" w:name="_Toc328598631"/>
      <w:bookmarkStart w:id="248" w:name="_Toc328663276"/>
      <w:bookmarkStart w:id="249" w:name="_Toc328753145"/>
      <w:bookmarkStart w:id="250" w:name="_Toc328577829"/>
      <w:bookmarkStart w:id="251" w:name="_Toc328598632"/>
      <w:bookmarkStart w:id="252" w:name="_Toc328663277"/>
      <w:bookmarkStart w:id="253" w:name="_Toc328753146"/>
      <w:bookmarkStart w:id="254" w:name="_Toc328577830"/>
      <w:bookmarkStart w:id="255" w:name="_Toc328598633"/>
      <w:bookmarkStart w:id="256" w:name="_Toc328663278"/>
      <w:bookmarkStart w:id="257" w:name="_Toc328753147"/>
      <w:bookmarkStart w:id="258" w:name="_Toc328577833"/>
      <w:bookmarkStart w:id="259" w:name="_Toc328598636"/>
      <w:bookmarkStart w:id="260" w:name="_Toc328663281"/>
      <w:bookmarkStart w:id="261" w:name="_Toc328753150"/>
      <w:bookmarkStart w:id="262" w:name="_Toc328577836"/>
      <w:bookmarkStart w:id="263" w:name="_Toc328598639"/>
      <w:bookmarkStart w:id="264" w:name="_Toc328663284"/>
      <w:bookmarkStart w:id="265" w:name="_Toc328753153"/>
      <w:bookmarkStart w:id="266" w:name="_Toc328577837"/>
      <w:bookmarkStart w:id="267" w:name="_Toc328598640"/>
      <w:bookmarkStart w:id="268" w:name="_Toc328663285"/>
      <w:bookmarkStart w:id="269" w:name="_Toc328753154"/>
      <w:bookmarkStart w:id="270" w:name="_Toc328577841"/>
      <w:bookmarkStart w:id="271" w:name="_Toc328598644"/>
      <w:bookmarkStart w:id="272" w:name="_Toc328663289"/>
      <w:bookmarkStart w:id="273" w:name="_Toc328753158"/>
      <w:bookmarkStart w:id="274" w:name="_Toc328577844"/>
      <w:bookmarkStart w:id="275" w:name="_Toc328598647"/>
      <w:bookmarkStart w:id="276" w:name="_Toc328663292"/>
      <w:bookmarkStart w:id="277" w:name="_Toc328753161"/>
      <w:bookmarkStart w:id="278" w:name="_Toc328577845"/>
      <w:bookmarkStart w:id="279" w:name="_Toc328598648"/>
      <w:bookmarkStart w:id="280" w:name="_Toc328663293"/>
      <w:bookmarkStart w:id="281" w:name="_Toc328753162"/>
      <w:bookmarkStart w:id="282" w:name="_Toc328577846"/>
      <w:bookmarkStart w:id="283" w:name="_Toc328598649"/>
      <w:bookmarkStart w:id="284" w:name="_Toc328663294"/>
      <w:bookmarkStart w:id="285" w:name="_Toc328753163"/>
      <w:bookmarkStart w:id="286" w:name="_Toc328577848"/>
      <w:bookmarkStart w:id="287" w:name="_Toc328598651"/>
      <w:bookmarkStart w:id="288" w:name="_Toc328663296"/>
      <w:bookmarkStart w:id="289" w:name="_Toc328753165"/>
      <w:bookmarkStart w:id="290" w:name="_Toc328577851"/>
      <w:bookmarkStart w:id="291" w:name="_Toc328598654"/>
      <w:bookmarkStart w:id="292" w:name="_Toc328663299"/>
      <w:bookmarkStart w:id="293" w:name="_Toc328753168"/>
      <w:bookmarkStart w:id="294" w:name="_Toc328577855"/>
      <w:bookmarkStart w:id="295" w:name="_Toc328598658"/>
      <w:bookmarkStart w:id="296" w:name="_Toc328663303"/>
      <w:bookmarkStart w:id="297" w:name="_Toc328753172"/>
      <w:bookmarkStart w:id="298" w:name="_Toc328577856"/>
      <w:bookmarkStart w:id="299" w:name="_Toc328598659"/>
      <w:bookmarkStart w:id="300" w:name="_Toc328663304"/>
      <w:bookmarkStart w:id="301" w:name="_Toc328753173"/>
      <w:bookmarkStart w:id="302" w:name="_Toc328577858"/>
      <w:bookmarkStart w:id="303" w:name="_Toc328598661"/>
      <w:bookmarkStart w:id="304" w:name="_Toc328663306"/>
      <w:bookmarkStart w:id="305" w:name="_Toc328753175"/>
      <w:bookmarkStart w:id="306" w:name="_Toc328577861"/>
      <w:bookmarkStart w:id="307" w:name="_Toc328598664"/>
      <w:bookmarkStart w:id="308" w:name="_Toc328663309"/>
      <w:bookmarkStart w:id="309" w:name="_Toc328753178"/>
      <w:bookmarkStart w:id="310" w:name="_Toc328577862"/>
      <w:bookmarkStart w:id="311" w:name="_Toc328598665"/>
      <w:bookmarkStart w:id="312" w:name="_Toc328663310"/>
      <w:bookmarkStart w:id="313" w:name="_Toc328753179"/>
      <w:bookmarkStart w:id="314" w:name="_Toc328577865"/>
      <w:bookmarkStart w:id="315" w:name="_Toc328598668"/>
      <w:bookmarkStart w:id="316" w:name="_Toc328663313"/>
      <w:bookmarkStart w:id="317" w:name="_Toc328753182"/>
      <w:bookmarkStart w:id="318" w:name="_Toc317097659"/>
      <w:bookmarkStart w:id="319" w:name="_Toc317183663"/>
      <w:bookmarkStart w:id="320" w:name="_Toc317097660"/>
      <w:bookmarkStart w:id="321" w:name="_Toc317183664"/>
      <w:bookmarkStart w:id="322" w:name="_Toc317097661"/>
      <w:bookmarkStart w:id="323" w:name="_Toc317183665"/>
      <w:bookmarkStart w:id="324" w:name="_Toc317097662"/>
      <w:bookmarkStart w:id="325" w:name="_Toc317183666"/>
      <w:bookmarkStart w:id="326" w:name="_Toc317097663"/>
      <w:bookmarkStart w:id="327" w:name="_Toc317183667"/>
      <w:bookmarkStart w:id="328" w:name="_Toc317097664"/>
      <w:bookmarkStart w:id="329" w:name="_Toc317183668"/>
      <w:bookmarkStart w:id="330" w:name="_Toc317097665"/>
      <w:bookmarkStart w:id="331" w:name="_Toc317183669"/>
      <w:bookmarkStart w:id="332" w:name="_Toc317097678"/>
      <w:bookmarkStart w:id="333" w:name="_Toc317183682"/>
      <w:bookmarkStart w:id="334" w:name="_Toc317097686"/>
      <w:bookmarkStart w:id="335" w:name="_Toc317183690"/>
      <w:bookmarkStart w:id="336" w:name="_Toc317097691"/>
      <w:bookmarkStart w:id="337" w:name="_Toc317183695"/>
      <w:bookmarkStart w:id="338" w:name="_Toc317097700"/>
      <w:bookmarkStart w:id="339" w:name="_Toc317183704"/>
      <w:bookmarkStart w:id="340" w:name="_Toc317097708"/>
      <w:bookmarkStart w:id="341" w:name="_Toc317183712"/>
      <w:bookmarkStart w:id="342" w:name="_Toc317097716"/>
      <w:bookmarkStart w:id="343" w:name="_Toc317183720"/>
      <w:bookmarkStart w:id="344" w:name="_Toc317097721"/>
      <w:bookmarkStart w:id="345" w:name="_Toc317183725"/>
      <w:bookmarkStart w:id="346" w:name="_Toc317097730"/>
      <w:bookmarkStart w:id="347" w:name="_Toc317183734"/>
      <w:bookmarkStart w:id="348" w:name="_Toc317097738"/>
      <w:bookmarkStart w:id="349" w:name="_Toc317183742"/>
      <w:bookmarkStart w:id="350" w:name="_Toc317097743"/>
      <w:bookmarkStart w:id="351" w:name="_Toc317183747"/>
      <w:bookmarkStart w:id="352" w:name="_Toc317097749"/>
      <w:bookmarkStart w:id="353" w:name="_Toc317183753"/>
      <w:bookmarkStart w:id="354" w:name="_Toc317097759"/>
      <w:bookmarkStart w:id="355" w:name="_Toc317183763"/>
      <w:bookmarkStart w:id="356" w:name="_Toc317097764"/>
      <w:bookmarkStart w:id="357" w:name="_Toc317183768"/>
      <w:bookmarkStart w:id="358" w:name="_Toc317097770"/>
      <w:bookmarkStart w:id="359" w:name="_Toc317183774"/>
      <w:bookmarkStart w:id="360" w:name="_Toc317097780"/>
      <w:bookmarkStart w:id="361" w:name="_Toc317183784"/>
      <w:bookmarkStart w:id="362" w:name="_Toc317097785"/>
      <w:bookmarkStart w:id="363" w:name="_Toc317183789"/>
      <w:bookmarkStart w:id="364" w:name="_Toc317097791"/>
      <w:bookmarkStart w:id="365" w:name="_Toc317183795"/>
      <w:bookmarkStart w:id="366" w:name="_Toc317097801"/>
      <w:bookmarkStart w:id="367" w:name="_Toc317183805"/>
      <w:bookmarkStart w:id="368" w:name="_Toc317097806"/>
      <w:bookmarkStart w:id="369" w:name="_Toc317183810"/>
      <w:bookmarkStart w:id="370" w:name="_Toc317097812"/>
      <w:bookmarkStart w:id="371" w:name="_Toc317183816"/>
      <w:bookmarkStart w:id="372" w:name="_Toc317097818"/>
      <w:bookmarkStart w:id="373" w:name="_Toc317183822"/>
      <w:bookmarkStart w:id="374" w:name="_Toc328577870"/>
      <w:bookmarkStart w:id="375" w:name="_Toc328598673"/>
      <w:bookmarkStart w:id="376" w:name="_Toc328663318"/>
      <w:bookmarkStart w:id="377" w:name="_Toc328753187"/>
      <w:bookmarkStart w:id="378" w:name="_Toc328577873"/>
      <w:bookmarkStart w:id="379" w:name="_Toc328578354"/>
      <w:bookmarkStart w:id="380" w:name="_Toc328598676"/>
      <w:bookmarkStart w:id="381" w:name="_Toc328599178"/>
      <w:bookmarkStart w:id="382" w:name="_Toc328663321"/>
      <w:bookmarkStart w:id="383" w:name="_Toc328663825"/>
      <w:bookmarkStart w:id="384" w:name="_Toc328663911"/>
      <w:bookmarkStart w:id="385" w:name="_Toc328663997"/>
      <w:bookmarkStart w:id="386" w:name="_Toc328664083"/>
      <w:bookmarkStart w:id="387" w:name="_Toc328664169"/>
      <w:bookmarkStart w:id="388" w:name="_Toc328664256"/>
      <w:bookmarkStart w:id="389" w:name="_Toc328664344"/>
      <w:bookmarkStart w:id="390" w:name="_Toc328664430"/>
      <w:bookmarkStart w:id="391" w:name="_Toc328664791"/>
      <w:bookmarkStart w:id="392" w:name="_Toc328753190"/>
      <w:bookmarkStart w:id="393" w:name="_Toc328753694"/>
      <w:bookmarkStart w:id="394" w:name="_Toc328577886"/>
      <w:bookmarkStart w:id="395" w:name="_Toc328598689"/>
      <w:bookmarkStart w:id="396" w:name="_Toc328663334"/>
      <w:bookmarkStart w:id="397" w:name="_Toc328753203"/>
      <w:bookmarkStart w:id="398" w:name="_Toc328577890"/>
      <w:bookmarkStart w:id="399" w:name="_Toc328598693"/>
      <w:bookmarkStart w:id="400" w:name="_Toc328663338"/>
      <w:bookmarkStart w:id="401" w:name="_Toc328753207"/>
      <w:bookmarkStart w:id="402" w:name="_Toc328577896"/>
      <w:bookmarkStart w:id="403" w:name="_Toc328598699"/>
      <w:bookmarkStart w:id="404" w:name="_Toc328663344"/>
      <w:bookmarkStart w:id="405" w:name="_Toc328753213"/>
      <w:bookmarkStart w:id="406" w:name="_Toc328577897"/>
      <w:bookmarkStart w:id="407" w:name="_Toc328598700"/>
      <w:bookmarkStart w:id="408" w:name="_Toc328663345"/>
      <w:bookmarkStart w:id="409" w:name="_Toc328753214"/>
      <w:bookmarkStart w:id="410" w:name="_Toc328577907"/>
      <w:bookmarkStart w:id="411" w:name="_Toc328598710"/>
      <w:bookmarkStart w:id="412" w:name="_Toc328663355"/>
      <w:bookmarkStart w:id="413" w:name="_Toc328753224"/>
      <w:bookmarkStart w:id="414" w:name="_Toc328577909"/>
      <w:bookmarkStart w:id="415" w:name="_Toc328598712"/>
      <w:bookmarkStart w:id="416" w:name="_Toc328663357"/>
      <w:bookmarkStart w:id="417" w:name="_Toc328753226"/>
      <w:bookmarkStart w:id="418" w:name="_Toc328577912"/>
      <w:bookmarkStart w:id="419" w:name="_Toc328598715"/>
      <w:bookmarkStart w:id="420" w:name="_Toc328663360"/>
      <w:bookmarkStart w:id="421" w:name="_Toc328753229"/>
      <w:bookmarkStart w:id="422" w:name="_Toc328577915"/>
      <w:bookmarkStart w:id="423" w:name="_Toc328598718"/>
      <w:bookmarkStart w:id="424" w:name="_Toc328663363"/>
      <w:bookmarkStart w:id="425" w:name="_Toc328753232"/>
      <w:bookmarkStart w:id="426" w:name="_Toc328577921"/>
      <w:bookmarkStart w:id="427" w:name="_Toc328598724"/>
      <w:bookmarkStart w:id="428" w:name="_Toc328663369"/>
      <w:bookmarkStart w:id="429" w:name="_Toc328753238"/>
      <w:bookmarkStart w:id="430" w:name="_Toc328577932"/>
      <w:bookmarkStart w:id="431" w:name="_Toc328598735"/>
      <w:bookmarkStart w:id="432" w:name="_Toc328663380"/>
      <w:bookmarkStart w:id="433" w:name="_Toc328753249"/>
      <w:bookmarkStart w:id="434" w:name="_Toc328577934"/>
      <w:bookmarkStart w:id="435" w:name="_Toc328598737"/>
      <w:bookmarkStart w:id="436" w:name="_Toc328663382"/>
      <w:bookmarkStart w:id="437" w:name="_Toc328753251"/>
      <w:bookmarkStart w:id="438" w:name="_Toc328577938"/>
      <w:bookmarkStart w:id="439" w:name="_Toc328598741"/>
      <w:bookmarkStart w:id="440" w:name="_Toc328663386"/>
      <w:bookmarkStart w:id="441" w:name="_Toc328753255"/>
      <w:bookmarkStart w:id="442" w:name="_Toc328577940"/>
      <w:bookmarkStart w:id="443" w:name="_Toc328598743"/>
      <w:bookmarkStart w:id="444" w:name="_Toc328663388"/>
      <w:bookmarkStart w:id="445" w:name="_Toc328753257"/>
      <w:bookmarkStart w:id="446" w:name="_Toc328577941"/>
      <w:bookmarkStart w:id="447" w:name="_Toc328598744"/>
      <w:bookmarkStart w:id="448" w:name="_Toc328663389"/>
      <w:bookmarkStart w:id="449" w:name="_Toc328753258"/>
      <w:bookmarkStart w:id="450" w:name="_Toc328577946"/>
      <w:bookmarkStart w:id="451" w:name="_Toc328598749"/>
      <w:bookmarkStart w:id="452" w:name="_Toc328663394"/>
      <w:bookmarkStart w:id="453" w:name="_Toc328753263"/>
      <w:bookmarkStart w:id="454" w:name="_Toc328577957"/>
      <w:bookmarkStart w:id="455" w:name="_Toc328598760"/>
      <w:bookmarkStart w:id="456" w:name="_Toc328663405"/>
      <w:bookmarkStart w:id="457" w:name="_Toc328753274"/>
      <w:bookmarkStart w:id="458" w:name="_Toc328577958"/>
      <w:bookmarkStart w:id="459" w:name="_Toc328598761"/>
      <w:bookmarkStart w:id="460" w:name="_Toc328663406"/>
      <w:bookmarkStart w:id="461" w:name="_Toc328753275"/>
      <w:bookmarkStart w:id="462" w:name="_Toc288383137"/>
      <w:bookmarkStart w:id="463" w:name="_Toc328577995"/>
      <w:bookmarkStart w:id="464" w:name="_Toc328598798"/>
      <w:bookmarkStart w:id="465" w:name="_Toc328663443"/>
      <w:bookmarkStart w:id="466" w:name="_Toc328753312"/>
      <w:bookmarkStart w:id="467" w:name="_Toc328577999"/>
      <w:bookmarkStart w:id="468" w:name="_Toc328598802"/>
      <w:bookmarkStart w:id="469" w:name="_Toc328663447"/>
      <w:bookmarkStart w:id="470" w:name="_Toc328753316"/>
      <w:bookmarkStart w:id="471" w:name="_Toc328578001"/>
      <w:bookmarkStart w:id="472" w:name="_Toc328598804"/>
      <w:bookmarkStart w:id="473" w:name="_Toc328663449"/>
      <w:bookmarkStart w:id="474" w:name="_Toc328753318"/>
      <w:bookmarkStart w:id="475" w:name="_Toc328578003"/>
      <w:bookmarkStart w:id="476" w:name="_Toc328598806"/>
      <w:bookmarkStart w:id="477" w:name="_Toc328663451"/>
      <w:bookmarkStart w:id="478" w:name="_Toc328753320"/>
      <w:bookmarkStart w:id="479" w:name="_Toc328578011"/>
      <w:bookmarkStart w:id="480" w:name="_Toc328598814"/>
      <w:bookmarkStart w:id="481" w:name="_Toc328663459"/>
      <w:bookmarkStart w:id="482" w:name="_Toc328753328"/>
      <w:bookmarkStart w:id="483" w:name="_Toc328578012"/>
      <w:bookmarkStart w:id="484" w:name="_Toc328598815"/>
      <w:bookmarkStart w:id="485" w:name="_Toc328663460"/>
      <w:bookmarkStart w:id="486" w:name="_Toc328753329"/>
      <w:bookmarkStart w:id="487" w:name="_Toc328578055"/>
      <w:bookmarkStart w:id="488" w:name="_Toc328598858"/>
      <w:bookmarkStart w:id="489" w:name="_Toc328663503"/>
      <w:bookmarkStart w:id="490" w:name="_Toc328753372"/>
      <w:bookmarkStart w:id="491" w:name="_Toc328578056"/>
      <w:bookmarkStart w:id="492" w:name="_Toc328598859"/>
      <w:bookmarkStart w:id="493" w:name="_Toc328663504"/>
      <w:bookmarkStart w:id="494" w:name="_Toc328753373"/>
      <w:bookmarkStart w:id="495" w:name="_Toc328578162"/>
      <w:bookmarkStart w:id="496" w:name="_Toc328598965"/>
      <w:bookmarkStart w:id="497" w:name="_Toc328663610"/>
      <w:bookmarkStart w:id="498" w:name="_Toc328753479"/>
      <w:bookmarkStart w:id="499" w:name="_Toc328578170"/>
      <w:bookmarkStart w:id="500" w:name="_Toc328598973"/>
      <w:bookmarkStart w:id="501" w:name="_Toc328663618"/>
      <w:bookmarkStart w:id="502" w:name="_Toc328753487"/>
      <w:bookmarkStart w:id="503" w:name="_Toc328578171"/>
      <w:bookmarkStart w:id="504" w:name="_Toc328598974"/>
      <w:bookmarkStart w:id="505" w:name="_Toc328663619"/>
      <w:bookmarkStart w:id="506" w:name="_Toc328753488"/>
      <w:bookmarkStart w:id="507" w:name="_Toc328578172"/>
      <w:bookmarkStart w:id="508" w:name="_Toc328598975"/>
      <w:bookmarkStart w:id="509" w:name="_Toc328663620"/>
      <w:bookmarkStart w:id="510" w:name="_Toc328753489"/>
      <w:bookmarkStart w:id="511" w:name="_Toc328578174"/>
      <w:bookmarkStart w:id="512" w:name="_Toc328598977"/>
      <w:bookmarkStart w:id="513" w:name="_Toc328663622"/>
      <w:bookmarkStart w:id="514" w:name="_Toc328753491"/>
      <w:bookmarkStart w:id="515" w:name="_Toc328578182"/>
      <w:bookmarkStart w:id="516" w:name="_Toc328598985"/>
      <w:bookmarkStart w:id="517" w:name="_Toc328663630"/>
      <w:bookmarkStart w:id="518" w:name="_Toc328753499"/>
      <w:bookmarkStart w:id="519" w:name="_Toc278305710"/>
      <w:bookmarkStart w:id="520" w:name="_Toc278893662"/>
      <w:bookmarkStart w:id="521" w:name="_Toc278977647"/>
      <w:bookmarkStart w:id="522" w:name="_Toc20221200"/>
      <w:bookmarkStart w:id="523" w:name="_Toc330921832"/>
      <w:bookmarkStart w:id="524" w:name="_Toc330921842"/>
      <w:bookmarkStart w:id="525" w:name="_Toc330921843"/>
      <w:bookmarkStart w:id="526" w:name="_Toc330921844"/>
      <w:bookmarkStart w:id="527" w:name="_Toc330921845"/>
      <w:bookmarkStart w:id="528" w:name="_Toc330921850"/>
      <w:bookmarkStart w:id="529" w:name="_Toc330921851"/>
      <w:bookmarkStart w:id="530" w:name="_Toc330921852"/>
      <w:bookmarkStart w:id="531" w:name="_Toc330921853"/>
      <w:bookmarkStart w:id="532" w:name="_Toc330921854"/>
      <w:bookmarkStart w:id="533" w:name="_Toc330921855"/>
      <w:bookmarkStart w:id="534" w:name="_Toc330921856"/>
      <w:bookmarkStart w:id="535" w:name="_Toc330921858"/>
      <w:bookmarkStart w:id="536" w:name="_Toc330921859"/>
      <w:bookmarkStart w:id="537" w:name="_Toc330921860"/>
      <w:bookmarkStart w:id="538" w:name="_Toc330921861"/>
      <w:bookmarkStart w:id="539" w:name="_Toc330921862"/>
      <w:bookmarkStart w:id="540" w:name="_Toc330921867"/>
      <w:bookmarkStart w:id="541" w:name="_Toc330921868"/>
      <w:bookmarkStart w:id="542" w:name="_Toc330921870"/>
      <w:bookmarkStart w:id="543" w:name="_Toc330921871"/>
      <w:bookmarkStart w:id="544" w:name="_Toc330921872"/>
      <w:bookmarkStart w:id="545" w:name="_Toc330921873"/>
      <w:bookmarkStart w:id="546" w:name="_Toc330921874"/>
      <w:bookmarkStart w:id="547" w:name="_Toc330921879"/>
      <w:bookmarkStart w:id="548" w:name="_Toc330921880"/>
      <w:bookmarkStart w:id="549" w:name="_Toc330921882"/>
      <w:bookmarkStart w:id="550" w:name="_Toc330921883"/>
      <w:bookmarkStart w:id="551" w:name="_Toc330921884"/>
      <w:bookmarkStart w:id="552" w:name="_Toc330921885"/>
      <w:bookmarkStart w:id="553" w:name="_Toc330921890"/>
      <w:bookmarkStart w:id="554" w:name="_Toc330921891"/>
      <w:bookmarkStart w:id="555" w:name="_Toc330921893"/>
      <w:bookmarkStart w:id="556" w:name="_Toc330921894"/>
      <w:bookmarkStart w:id="557" w:name="_Toc330921895"/>
      <w:bookmarkStart w:id="558" w:name="_Toc330921901"/>
      <w:bookmarkStart w:id="559" w:name="_Toc330921902"/>
      <w:bookmarkStart w:id="560" w:name="_Toc330921904"/>
      <w:bookmarkStart w:id="561" w:name="_Toc330921905"/>
      <w:bookmarkStart w:id="562" w:name="_Toc330921907"/>
      <w:bookmarkStart w:id="563" w:name="_Toc330921908"/>
      <w:bookmarkStart w:id="564" w:name="_Toc330921909"/>
      <w:bookmarkStart w:id="565" w:name="_Toc330921913"/>
      <w:bookmarkStart w:id="566" w:name="_Toc330921914"/>
      <w:bookmarkStart w:id="567" w:name="_Toc330921916"/>
      <w:bookmarkStart w:id="568" w:name="_Toc330921917"/>
      <w:bookmarkStart w:id="569" w:name="_Toc330921919"/>
      <w:bookmarkStart w:id="570" w:name="_Toc330921923"/>
      <w:bookmarkStart w:id="571" w:name="_Toc330921924"/>
      <w:bookmarkStart w:id="572" w:name="_Toc330921926"/>
      <w:bookmarkStart w:id="573" w:name="_Toc330921927"/>
      <w:bookmarkStart w:id="574" w:name="_Toc330921929"/>
      <w:bookmarkStart w:id="575" w:name="_Toc330921931"/>
      <w:bookmarkStart w:id="576" w:name="_Toc330921933"/>
      <w:bookmarkStart w:id="577" w:name="_Toc330921936"/>
      <w:bookmarkStart w:id="578" w:name="_Toc330921937"/>
      <w:bookmarkStart w:id="579" w:name="_Toc330921939"/>
      <w:bookmarkStart w:id="580" w:name="_Toc330921940"/>
      <w:bookmarkStart w:id="581" w:name="_Toc330921943"/>
      <w:bookmarkStart w:id="582" w:name="_Toc338608772"/>
      <w:bookmarkStart w:id="583" w:name="_Toc338608774"/>
      <w:bookmarkStart w:id="584" w:name="_Toc24167875"/>
      <w:bookmarkStart w:id="585" w:name="_Toc24168931"/>
      <w:bookmarkStart w:id="586" w:name="_Toc328598990"/>
      <w:bookmarkStart w:id="587" w:name="_Toc328663636"/>
      <w:bookmarkStart w:id="588" w:name="_Toc328753505"/>
      <w:bookmarkStart w:id="589" w:name="_Toc328598993"/>
      <w:bookmarkStart w:id="590" w:name="_Toc328663639"/>
      <w:bookmarkStart w:id="591" w:name="_Toc328753508"/>
      <w:bookmarkStart w:id="592" w:name="_Toc328598996"/>
      <w:bookmarkStart w:id="593" w:name="_Toc328663642"/>
      <w:bookmarkStart w:id="594" w:name="_Toc328753511"/>
      <w:bookmarkStart w:id="595" w:name="_Toc328599001"/>
      <w:bookmarkStart w:id="596" w:name="_Toc328663647"/>
      <w:bookmarkStart w:id="597" w:name="_Toc328753516"/>
      <w:bookmarkStart w:id="598" w:name="_Toc328599003"/>
      <w:bookmarkStart w:id="599" w:name="_Toc328663649"/>
      <w:bookmarkStart w:id="600" w:name="_Toc328753518"/>
      <w:bookmarkStart w:id="601" w:name="_Toc328599006"/>
      <w:bookmarkStart w:id="602" w:name="_Toc328663652"/>
      <w:bookmarkStart w:id="603" w:name="_Toc328753521"/>
      <w:bookmarkStart w:id="604" w:name="_Toc328599008"/>
      <w:bookmarkStart w:id="605" w:name="_Toc328663654"/>
      <w:bookmarkStart w:id="606" w:name="_Toc328753523"/>
      <w:bookmarkStart w:id="607" w:name="_Toc22727479"/>
      <w:bookmarkStart w:id="608" w:name="_Toc22728252"/>
      <w:bookmarkStart w:id="609" w:name="_Toc22728986"/>
      <w:bookmarkStart w:id="610" w:name="_Toc22790490"/>
      <w:bookmarkStart w:id="611" w:name="_Toc22727483"/>
      <w:bookmarkStart w:id="612" w:name="_Toc22728256"/>
      <w:bookmarkStart w:id="613" w:name="_Toc22728990"/>
      <w:bookmarkStart w:id="614" w:name="_Toc22790494"/>
      <w:bookmarkStart w:id="615" w:name="_Toc22006965"/>
      <w:bookmarkStart w:id="616" w:name="_Toc22033244"/>
      <w:bookmarkStart w:id="617" w:name="_Toc330921949"/>
      <w:bookmarkStart w:id="618" w:name="_Toc330921956"/>
      <w:bookmarkStart w:id="619" w:name="_Toc330921957"/>
      <w:bookmarkStart w:id="620" w:name="_Toc330921958"/>
      <w:bookmarkStart w:id="621" w:name="_Toc330921959"/>
      <w:bookmarkStart w:id="622" w:name="_Toc330921960"/>
      <w:bookmarkStart w:id="623" w:name="_Toc311217284"/>
      <w:bookmarkStart w:id="624" w:name="_Toc311217287"/>
      <w:bookmarkStart w:id="625" w:name="_Toc311217291"/>
      <w:bookmarkStart w:id="626" w:name="_Toc311217298"/>
      <w:bookmarkStart w:id="627" w:name="_Toc311217303"/>
      <w:bookmarkStart w:id="628" w:name="_Toc311217312"/>
      <w:bookmarkStart w:id="629" w:name="_Toc311217316"/>
      <w:bookmarkStart w:id="630" w:name="_Toc311217318"/>
      <w:bookmarkStart w:id="631" w:name="_Toc311217320"/>
      <w:bookmarkStart w:id="632" w:name="_Toc311217331"/>
      <w:bookmarkStart w:id="633" w:name="_Toc311217332"/>
      <w:bookmarkStart w:id="634" w:name="_Toc311217333"/>
      <w:bookmarkStart w:id="635" w:name="_Toc311217334"/>
      <w:bookmarkStart w:id="636" w:name="_Toc311217363"/>
      <w:bookmarkStart w:id="637" w:name="_Toc311217416"/>
      <w:bookmarkStart w:id="638" w:name="_Toc311217520"/>
      <w:bookmarkStart w:id="639" w:name="_Toc311217530"/>
      <w:bookmarkStart w:id="640" w:name="_Toc311217535"/>
      <w:bookmarkStart w:id="641" w:name="_Toc311217610"/>
      <w:bookmarkStart w:id="642" w:name="_Toc311217611"/>
      <w:bookmarkStart w:id="643" w:name="_Toc311217686"/>
      <w:bookmarkStart w:id="644" w:name="_Toc311217689"/>
      <w:bookmarkStart w:id="645" w:name="_Toc311217690"/>
      <w:bookmarkStart w:id="646" w:name="_Toc311217691"/>
      <w:bookmarkStart w:id="647" w:name="_Toc311217759"/>
      <w:bookmarkStart w:id="648" w:name="_Toc311217765"/>
      <w:bookmarkStart w:id="649" w:name="_Toc311217825"/>
      <w:bookmarkStart w:id="650" w:name="_Toc311217826"/>
      <w:bookmarkStart w:id="651" w:name="_Toc311217867"/>
      <w:bookmarkStart w:id="652" w:name="_Toc311217872"/>
      <w:bookmarkStart w:id="653" w:name="_Toc311218100"/>
      <w:bookmarkStart w:id="654" w:name="_Toc311218101"/>
      <w:bookmarkStart w:id="655" w:name="_Toc311218106"/>
      <w:bookmarkStart w:id="656" w:name="_Toc311218112"/>
      <w:bookmarkStart w:id="657" w:name="_Toc311218117"/>
      <w:bookmarkStart w:id="658" w:name="_Toc311218125"/>
      <w:bookmarkStart w:id="659" w:name="_Toc311218127"/>
      <w:bookmarkStart w:id="660" w:name="_Toc311218133"/>
      <w:bookmarkStart w:id="661" w:name="_Toc311218135"/>
      <w:bookmarkStart w:id="662" w:name="_Toc311218141"/>
      <w:bookmarkStart w:id="663" w:name="_Toc311218143"/>
      <w:bookmarkStart w:id="664" w:name="_Toc311218146"/>
      <w:bookmarkStart w:id="665" w:name="_Toc311218147"/>
      <w:bookmarkStart w:id="666" w:name="_Toc311218149"/>
      <w:bookmarkStart w:id="667" w:name="_Toc311218323"/>
      <w:bookmarkStart w:id="668" w:name="_Toc311218329"/>
      <w:bookmarkStart w:id="669" w:name="_Toc311218332"/>
      <w:bookmarkStart w:id="670" w:name="_Toc311218341"/>
      <w:bookmarkStart w:id="671" w:name="_Toc311218342"/>
      <w:bookmarkStart w:id="672" w:name="_Toc311218345"/>
      <w:bookmarkStart w:id="673" w:name="_Toc311218349"/>
      <w:bookmarkStart w:id="674" w:name="_Toc311218352"/>
      <w:bookmarkStart w:id="675" w:name="_Toc311218353"/>
      <w:bookmarkStart w:id="676" w:name="_Toc311218354"/>
      <w:bookmarkStart w:id="677" w:name="_Toc311218356"/>
      <w:bookmarkStart w:id="678" w:name="_Toc311218358"/>
      <w:bookmarkStart w:id="679" w:name="_Toc311218446"/>
      <w:bookmarkStart w:id="680" w:name="_Toc311218447"/>
      <w:bookmarkStart w:id="681" w:name="_Toc311218535"/>
      <w:bookmarkStart w:id="682" w:name="_Toc311218537"/>
      <w:bookmarkStart w:id="683" w:name="_Toc311218642"/>
      <w:bookmarkStart w:id="684" w:name="_Toc311218644"/>
      <w:bookmarkStart w:id="685" w:name="_Toc311218749"/>
      <w:bookmarkStart w:id="686" w:name="_Toc311218750"/>
      <w:bookmarkStart w:id="687" w:name="_Toc311218849"/>
      <w:bookmarkStart w:id="688" w:name="_Toc311218851"/>
      <w:bookmarkStart w:id="689" w:name="_Toc311219347"/>
      <w:bookmarkStart w:id="690" w:name="_Toc311219348"/>
      <w:bookmarkStart w:id="691" w:name="_Toc311219815"/>
      <w:bookmarkStart w:id="692" w:name="_Toc311219817"/>
      <w:bookmarkStart w:id="693" w:name="_Toc311219824"/>
      <w:bookmarkStart w:id="694" w:name="_Toc311219841"/>
      <w:bookmarkStart w:id="695" w:name="_Toc311219842"/>
      <w:bookmarkStart w:id="696" w:name="_Toc311219843"/>
      <w:bookmarkStart w:id="697" w:name="_Toc311219844"/>
      <w:bookmarkStart w:id="698" w:name="_Toc311219850"/>
      <w:bookmarkStart w:id="699" w:name="_Toc311219852"/>
      <w:bookmarkStart w:id="700" w:name="_Toc311219853"/>
      <w:bookmarkStart w:id="701" w:name="_Toc311219854"/>
      <w:bookmarkStart w:id="702" w:name="_Toc311219855"/>
      <w:bookmarkStart w:id="703" w:name="_Toc311219856"/>
      <w:bookmarkStart w:id="704" w:name="_Toc311219857"/>
      <w:bookmarkStart w:id="705" w:name="_Toc311219861"/>
      <w:bookmarkStart w:id="706" w:name="_Toc311219867"/>
      <w:bookmarkStart w:id="707" w:name="_Toc311219870"/>
      <w:bookmarkStart w:id="708" w:name="_Toc311219871"/>
      <w:bookmarkStart w:id="709" w:name="_Toc311219872"/>
      <w:bookmarkStart w:id="710" w:name="_Toc311219873"/>
      <w:bookmarkStart w:id="711" w:name="_Toc311219874"/>
      <w:bookmarkStart w:id="712" w:name="_Toc311219875"/>
      <w:bookmarkStart w:id="713" w:name="_Toc311219877"/>
      <w:bookmarkStart w:id="714" w:name="_Toc311219883"/>
      <w:bookmarkStart w:id="715" w:name="_Toc311219886"/>
      <w:bookmarkStart w:id="716" w:name="_Toc311219889"/>
      <w:bookmarkStart w:id="717" w:name="_Toc311219890"/>
      <w:bookmarkStart w:id="718" w:name="_Toc311219891"/>
      <w:bookmarkStart w:id="719" w:name="_Toc311219892"/>
      <w:bookmarkStart w:id="720" w:name="_Toc311219893"/>
      <w:bookmarkStart w:id="721" w:name="_Toc311219895"/>
      <w:bookmarkStart w:id="722" w:name="_Toc311219896"/>
      <w:bookmarkStart w:id="723" w:name="_Toc311219897"/>
      <w:bookmarkStart w:id="724" w:name="_Toc311219898"/>
      <w:bookmarkStart w:id="725" w:name="_Toc311219899"/>
      <w:bookmarkStart w:id="726" w:name="_Toc311219900"/>
      <w:bookmarkStart w:id="727" w:name="_Toc311219901"/>
      <w:bookmarkStart w:id="728" w:name="_Toc311219902"/>
      <w:bookmarkStart w:id="729" w:name="_Toc311219938"/>
      <w:bookmarkStart w:id="730" w:name="_Toc311219940"/>
      <w:bookmarkStart w:id="731" w:name="_Toc311219961"/>
      <w:bookmarkStart w:id="732" w:name="_Toc311219989"/>
      <w:bookmarkStart w:id="733" w:name="_Toc29970785"/>
      <w:bookmarkStart w:id="734" w:name="_Toc29970797"/>
      <w:bookmarkStart w:id="735" w:name="_Toc29970909"/>
      <w:bookmarkStart w:id="736" w:name="_Toc29971021"/>
      <w:bookmarkStart w:id="737" w:name="_Toc29971133"/>
      <w:bookmarkStart w:id="738" w:name="_Toc29971188"/>
      <w:bookmarkStart w:id="739" w:name="_Toc29971192"/>
      <w:bookmarkStart w:id="740" w:name="_Toc29971235"/>
      <w:bookmarkStart w:id="741" w:name="_Toc29971238"/>
      <w:bookmarkStart w:id="742" w:name="_Toc29971240"/>
      <w:bookmarkStart w:id="743" w:name="_Toc29971249"/>
      <w:bookmarkStart w:id="744" w:name="_Toc29971260"/>
      <w:bookmarkStart w:id="745" w:name="_Toc29971279"/>
      <w:bookmarkStart w:id="746" w:name="_Toc29971281"/>
      <w:bookmarkStart w:id="747" w:name="_Toc29971300"/>
      <w:bookmarkStart w:id="748" w:name="_Toc29971302"/>
      <w:bookmarkStart w:id="749" w:name="_Toc29971321"/>
      <w:bookmarkStart w:id="750" w:name="_Toc29971323"/>
      <w:bookmarkStart w:id="751" w:name="_Toc29971342"/>
      <w:bookmarkStart w:id="752" w:name="_Toc29971344"/>
      <w:bookmarkStart w:id="753" w:name="_Toc29971363"/>
      <w:bookmarkStart w:id="754" w:name="_Toc29971365"/>
      <w:bookmarkStart w:id="755" w:name="_Toc29971384"/>
      <w:bookmarkStart w:id="756" w:name="_Toc29971771"/>
      <w:bookmarkStart w:id="757" w:name="_Toc330921963"/>
      <w:bookmarkStart w:id="758" w:name="_Toc330857423"/>
      <w:bookmarkStart w:id="759" w:name="_Toc33078898"/>
      <w:bookmarkStart w:id="760" w:name="_Toc33078899"/>
      <w:bookmarkStart w:id="761" w:name="_Toc24878143"/>
      <w:bookmarkStart w:id="762" w:name="_Toc24878171"/>
      <w:bookmarkStart w:id="763" w:name="_Toc24878199"/>
      <w:bookmarkStart w:id="764" w:name="_Toc24878227"/>
      <w:bookmarkStart w:id="765" w:name="_Toc24878251"/>
      <w:bookmarkStart w:id="766" w:name="_Toc24878277"/>
      <w:bookmarkStart w:id="767" w:name="_Toc24878303"/>
      <w:bookmarkStart w:id="768" w:name="_Toc24878329"/>
      <w:bookmarkStart w:id="769" w:name="_Toc24878352"/>
      <w:bookmarkStart w:id="770" w:name="_Toc24878384"/>
      <w:bookmarkStart w:id="771" w:name="_Toc24878416"/>
      <w:bookmarkStart w:id="772" w:name="_Toc24878448"/>
      <w:bookmarkStart w:id="773" w:name="_Toc24878473"/>
      <w:bookmarkStart w:id="774" w:name="_Toc24878507"/>
      <w:bookmarkStart w:id="775" w:name="_Toc24878541"/>
      <w:bookmarkStart w:id="776" w:name="_Toc24878575"/>
      <w:bookmarkStart w:id="777" w:name="_Toc24878592"/>
      <w:bookmarkStart w:id="778" w:name="_Toc24881337"/>
      <w:bookmarkStart w:id="779" w:name="_Toc24878601"/>
      <w:bookmarkStart w:id="780" w:name="_Toc24878625"/>
      <w:bookmarkStart w:id="781" w:name="_Toc24878649"/>
      <w:bookmarkStart w:id="782" w:name="_Toc24878673"/>
      <w:bookmarkStart w:id="783" w:name="_Toc24878693"/>
      <w:bookmarkStart w:id="784" w:name="_Toc24878742"/>
      <w:bookmarkStart w:id="785" w:name="_Toc24878749"/>
      <w:bookmarkStart w:id="786" w:name="_Toc24878756"/>
      <w:bookmarkStart w:id="787" w:name="_Toc24878778"/>
      <w:bookmarkStart w:id="788" w:name="_Toc24878789"/>
      <w:bookmarkStart w:id="789" w:name="_Toc24878800"/>
      <w:bookmarkStart w:id="790" w:name="_Toc24878822"/>
      <w:bookmarkStart w:id="791" w:name="_Toc24878833"/>
      <w:bookmarkStart w:id="792" w:name="_Toc24878844"/>
      <w:bookmarkStart w:id="793" w:name="_Toc24878855"/>
      <w:bookmarkStart w:id="794" w:name="_Toc24878866"/>
      <w:bookmarkStart w:id="795" w:name="_Toc24878877"/>
      <w:bookmarkStart w:id="796" w:name="_Toc24878888"/>
      <w:bookmarkStart w:id="797" w:name="_Toc24878899"/>
      <w:bookmarkStart w:id="798" w:name="_Toc24878906"/>
      <w:bookmarkStart w:id="799" w:name="_Toc24878913"/>
      <w:bookmarkStart w:id="800" w:name="_Toc24878935"/>
      <w:bookmarkStart w:id="801" w:name="_Toc24878946"/>
      <w:bookmarkStart w:id="802" w:name="_Toc24878957"/>
      <w:bookmarkStart w:id="803" w:name="_Toc24878979"/>
      <w:bookmarkStart w:id="804" w:name="_Toc24878990"/>
      <w:bookmarkStart w:id="805" w:name="_Toc24879001"/>
      <w:bookmarkStart w:id="806" w:name="_Toc24879023"/>
      <w:bookmarkStart w:id="807" w:name="_Toc24879034"/>
      <w:bookmarkStart w:id="808" w:name="_Toc24879045"/>
      <w:bookmarkStart w:id="809" w:name="_Toc24879067"/>
      <w:bookmarkStart w:id="810" w:name="_Toc24879078"/>
      <w:bookmarkStart w:id="811" w:name="_Toc24879089"/>
      <w:bookmarkStart w:id="812" w:name="_Toc24879111"/>
      <w:bookmarkStart w:id="813" w:name="_Toc24879122"/>
      <w:bookmarkStart w:id="814" w:name="_Toc24879133"/>
      <w:bookmarkStart w:id="815" w:name="_Toc24879144"/>
      <w:bookmarkStart w:id="816" w:name="_Toc24881341"/>
      <w:bookmarkStart w:id="817" w:name="_Toc24879150"/>
      <w:bookmarkStart w:id="818" w:name="_Toc24879157"/>
      <w:bookmarkStart w:id="819" w:name="_Toc24879179"/>
      <w:bookmarkStart w:id="820" w:name="_Toc24879190"/>
      <w:bookmarkStart w:id="821" w:name="_Toc24879201"/>
      <w:bookmarkStart w:id="822" w:name="_Toc24879212"/>
      <w:bookmarkStart w:id="823" w:name="_Toc24879223"/>
      <w:bookmarkStart w:id="824" w:name="_Toc24879234"/>
      <w:bookmarkStart w:id="825" w:name="_Toc24879245"/>
      <w:bookmarkStart w:id="826" w:name="_Toc24879256"/>
      <w:bookmarkStart w:id="827" w:name="_Toc24879267"/>
      <w:bookmarkStart w:id="828" w:name="_Toc24879278"/>
      <w:bookmarkStart w:id="829" w:name="_Toc24879289"/>
      <w:bookmarkStart w:id="830" w:name="_Toc24879300"/>
      <w:bookmarkStart w:id="831" w:name="_Toc24879311"/>
      <w:bookmarkStart w:id="832" w:name="_Toc24879322"/>
      <w:bookmarkStart w:id="833" w:name="_Toc24879344"/>
      <w:bookmarkStart w:id="834" w:name="_Toc24879355"/>
      <w:bookmarkStart w:id="835" w:name="_Toc24879366"/>
      <w:bookmarkStart w:id="836" w:name="_Toc24879377"/>
      <w:bookmarkStart w:id="837" w:name="_Toc24879388"/>
      <w:bookmarkStart w:id="838" w:name="_Toc24879399"/>
      <w:bookmarkStart w:id="839" w:name="_Toc24879410"/>
      <w:bookmarkStart w:id="840" w:name="_Toc24879421"/>
      <w:bookmarkStart w:id="841" w:name="_Toc24879432"/>
      <w:bookmarkStart w:id="842" w:name="_Toc24879443"/>
      <w:bookmarkStart w:id="843" w:name="_Toc24879454"/>
      <w:bookmarkStart w:id="844" w:name="_Toc24879465"/>
      <w:bookmarkStart w:id="845" w:name="_Toc24879476"/>
      <w:bookmarkStart w:id="846" w:name="_Toc24879498"/>
      <w:bookmarkStart w:id="847" w:name="_Toc24879509"/>
      <w:bookmarkStart w:id="848" w:name="_Toc24879520"/>
      <w:bookmarkStart w:id="849" w:name="_Toc24879531"/>
      <w:bookmarkStart w:id="850" w:name="_Toc24879542"/>
      <w:bookmarkStart w:id="851" w:name="_Toc24879553"/>
      <w:bookmarkStart w:id="852" w:name="_Toc24879564"/>
      <w:bookmarkStart w:id="853" w:name="_Toc24879575"/>
      <w:bookmarkStart w:id="854" w:name="_Toc24879586"/>
      <w:bookmarkStart w:id="855" w:name="_Toc24879597"/>
      <w:bookmarkStart w:id="856" w:name="_Toc24879608"/>
      <w:bookmarkStart w:id="857" w:name="_Toc24879619"/>
      <w:bookmarkStart w:id="858" w:name="_Toc24879630"/>
      <w:bookmarkStart w:id="859" w:name="_Toc24879641"/>
      <w:bookmarkStart w:id="860" w:name="_Toc24879663"/>
      <w:bookmarkStart w:id="861" w:name="_Toc24879674"/>
      <w:bookmarkStart w:id="862" w:name="_Toc24879696"/>
      <w:bookmarkStart w:id="863" w:name="_Toc24879707"/>
      <w:bookmarkStart w:id="864" w:name="_Toc24879718"/>
      <w:bookmarkStart w:id="865" w:name="_Toc24879729"/>
      <w:bookmarkStart w:id="866" w:name="_Toc24879740"/>
      <w:bookmarkStart w:id="867" w:name="_Toc24879751"/>
      <w:bookmarkStart w:id="868" w:name="_Toc24879762"/>
      <w:bookmarkStart w:id="869" w:name="_Toc24879773"/>
      <w:bookmarkStart w:id="870" w:name="_Toc24879784"/>
      <w:bookmarkStart w:id="871" w:name="_Toc24879795"/>
      <w:bookmarkStart w:id="872" w:name="_Toc24879806"/>
      <w:bookmarkStart w:id="873" w:name="_Toc24879817"/>
      <w:bookmarkStart w:id="874" w:name="_Toc24879828"/>
      <w:bookmarkStart w:id="875" w:name="_Toc24879839"/>
      <w:bookmarkStart w:id="876" w:name="_Toc24881342"/>
      <w:bookmarkStart w:id="877" w:name="_Toc24879845"/>
      <w:bookmarkStart w:id="878" w:name="_Toc24879852"/>
      <w:bookmarkStart w:id="879" w:name="_Toc24879874"/>
      <w:bookmarkStart w:id="880" w:name="_Toc24879885"/>
      <w:bookmarkStart w:id="881" w:name="_Toc24879896"/>
      <w:bookmarkStart w:id="882" w:name="_Toc24879907"/>
      <w:bookmarkStart w:id="883" w:name="_Toc24879918"/>
      <w:bookmarkStart w:id="884" w:name="_Toc24879929"/>
      <w:bookmarkStart w:id="885" w:name="_Toc24879940"/>
      <w:bookmarkStart w:id="886" w:name="_Toc24879951"/>
      <w:bookmarkStart w:id="887" w:name="_Toc24879962"/>
      <w:bookmarkStart w:id="888" w:name="_Toc24879973"/>
      <w:bookmarkStart w:id="889" w:name="_Toc24879984"/>
      <w:bookmarkStart w:id="890" w:name="_Toc24879995"/>
      <w:bookmarkStart w:id="891" w:name="_Toc24880006"/>
      <w:bookmarkStart w:id="892" w:name="_Toc24880017"/>
      <w:bookmarkStart w:id="893" w:name="_Toc24880039"/>
      <w:bookmarkStart w:id="894" w:name="_Toc24880050"/>
      <w:bookmarkStart w:id="895" w:name="_Toc24880061"/>
      <w:bookmarkStart w:id="896" w:name="_Toc24880072"/>
      <w:bookmarkStart w:id="897" w:name="_Toc24880083"/>
      <w:bookmarkStart w:id="898" w:name="_Toc24880094"/>
      <w:bookmarkStart w:id="899" w:name="_Toc24880105"/>
      <w:bookmarkStart w:id="900" w:name="_Toc24880116"/>
      <w:bookmarkStart w:id="901" w:name="_Toc24880127"/>
      <w:bookmarkStart w:id="902" w:name="_Toc24880138"/>
      <w:bookmarkStart w:id="903" w:name="_Toc24880149"/>
      <w:bookmarkStart w:id="904" w:name="_Toc24880160"/>
      <w:bookmarkStart w:id="905" w:name="_Toc24880171"/>
      <w:bookmarkStart w:id="906" w:name="_Toc24880193"/>
      <w:bookmarkStart w:id="907" w:name="_Toc24880204"/>
      <w:bookmarkStart w:id="908" w:name="_Toc24880215"/>
      <w:bookmarkStart w:id="909" w:name="_Toc24880226"/>
      <w:bookmarkStart w:id="910" w:name="_Toc24880237"/>
      <w:bookmarkStart w:id="911" w:name="_Toc24880248"/>
      <w:bookmarkStart w:id="912" w:name="_Toc24880259"/>
      <w:bookmarkStart w:id="913" w:name="_Toc24880270"/>
      <w:bookmarkStart w:id="914" w:name="_Toc24880281"/>
      <w:bookmarkStart w:id="915" w:name="_Toc24880292"/>
      <w:bookmarkStart w:id="916" w:name="_Toc24880303"/>
      <w:bookmarkStart w:id="917" w:name="_Toc24880314"/>
      <w:bookmarkStart w:id="918" w:name="_Toc24880325"/>
      <w:bookmarkStart w:id="919" w:name="_Toc24880336"/>
      <w:bookmarkStart w:id="920" w:name="_Toc24880358"/>
      <w:bookmarkStart w:id="921" w:name="_Toc24880369"/>
      <w:bookmarkStart w:id="922" w:name="_Toc24880391"/>
      <w:bookmarkStart w:id="923" w:name="_Toc24880402"/>
      <w:bookmarkStart w:id="924" w:name="_Toc24880413"/>
      <w:bookmarkStart w:id="925" w:name="_Toc24880424"/>
      <w:bookmarkStart w:id="926" w:name="_Toc24880435"/>
      <w:bookmarkStart w:id="927" w:name="_Toc24880446"/>
      <w:bookmarkStart w:id="928" w:name="_Toc24880457"/>
      <w:bookmarkStart w:id="929" w:name="_Toc24880468"/>
      <w:bookmarkStart w:id="930" w:name="_Toc24880479"/>
      <w:bookmarkStart w:id="931" w:name="_Toc24880490"/>
      <w:bookmarkStart w:id="932" w:name="_Toc24880501"/>
      <w:bookmarkStart w:id="933" w:name="_Toc24880512"/>
      <w:bookmarkStart w:id="934" w:name="_Toc24880523"/>
      <w:bookmarkStart w:id="935" w:name="_Toc24880534"/>
      <w:bookmarkStart w:id="936" w:name="_Toc24881343"/>
      <w:bookmarkStart w:id="937" w:name="_Toc24880540"/>
      <w:bookmarkStart w:id="938" w:name="_Toc24880547"/>
      <w:bookmarkStart w:id="939" w:name="_Toc24880569"/>
      <w:bookmarkStart w:id="940" w:name="_Toc24880580"/>
      <w:bookmarkStart w:id="941" w:name="_Toc24880591"/>
      <w:bookmarkStart w:id="942" w:name="_Toc24880602"/>
      <w:bookmarkStart w:id="943" w:name="_Toc24880613"/>
      <w:bookmarkStart w:id="944" w:name="_Toc24880624"/>
      <w:bookmarkStart w:id="945" w:name="_Toc24880635"/>
      <w:bookmarkStart w:id="946" w:name="_Toc24880646"/>
      <w:bookmarkStart w:id="947" w:name="_Toc24880657"/>
      <w:bookmarkStart w:id="948" w:name="_Toc24880679"/>
      <w:bookmarkStart w:id="949" w:name="_Toc24880690"/>
      <w:bookmarkStart w:id="950" w:name="_Toc24880701"/>
      <w:bookmarkStart w:id="951" w:name="_Toc24880712"/>
      <w:bookmarkStart w:id="952" w:name="_Toc24880723"/>
      <w:bookmarkStart w:id="953" w:name="_Toc24880734"/>
      <w:bookmarkStart w:id="954" w:name="_Toc24880745"/>
      <w:bookmarkStart w:id="955" w:name="_Toc24880756"/>
      <w:bookmarkStart w:id="956" w:name="_Toc24880767"/>
      <w:bookmarkStart w:id="957" w:name="_Toc24880789"/>
      <w:bookmarkStart w:id="958" w:name="_Toc24880800"/>
      <w:bookmarkStart w:id="959" w:name="_Toc24880811"/>
      <w:bookmarkStart w:id="960" w:name="_Toc24880822"/>
      <w:bookmarkStart w:id="961" w:name="_Toc24880833"/>
      <w:bookmarkStart w:id="962" w:name="_Toc24880844"/>
      <w:bookmarkStart w:id="963" w:name="_Toc24880855"/>
      <w:bookmarkStart w:id="964" w:name="_Toc24880866"/>
      <w:bookmarkStart w:id="965" w:name="_Toc24880877"/>
      <w:bookmarkStart w:id="966" w:name="_Toc24880899"/>
      <w:bookmarkStart w:id="967" w:name="_Toc24880910"/>
      <w:bookmarkStart w:id="968" w:name="_Toc24880921"/>
      <w:bookmarkStart w:id="969" w:name="_Toc24880932"/>
      <w:bookmarkStart w:id="970" w:name="_Toc24880943"/>
      <w:bookmarkStart w:id="971" w:name="_Toc24880954"/>
      <w:bookmarkStart w:id="972" w:name="_Toc24880965"/>
      <w:bookmarkStart w:id="973" w:name="_Toc24880976"/>
      <w:bookmarkStart w:id="974" w:name="_Toc24880998"/>
      <w:bookmarkStart w:id="975" w:name="_Toc24881009"/>
      <w:bookmarkStart w:id="976" w:name="_Toc24881020"/>
      <w:bookmarkStart w:id="977" w:name="_Toc24881031"/>
      <w:bookmarkStart w:id="978" w:name="_Toc24881042"/>
      <w:bookmarkStart w:id="979" w:name="_Toc24881053"/>
      <w:bookmarkStart w:id="980" w:name="_Toc24881064"/>
      <w:bookmarkStart w:id="981" w:name="_Toc24881075"/>
      <w:bookmarkStart w:id="982" w:name="_Toc24881086"/>
      <w:bookmarkStart w:id="983" w:name="_Toc33078907"/>
      <w:bookmarkStart w:id="984" w:name="_Toc24881104"/>
      <w:bookmarkStart w:id="985" w:name="_Toc33078912"/>
      <w:bookmarkStart w:id="986" w:name="_Toc33078919"/>
      <w:bookmarkStart w:id="987" w:name="_Toc24881112"/>
      <w:bookmarkStart w:id="988" w:name="_Toc24881114"/>
      <w:bookmarkStart w:id="989" w:name="_Toc24881115"/>
      <w:bookmarkStart w:id="990" w:name="_Toc24881117"/>
      <w:bookmarkStart w:id="991" w:name="_Toc33078928"/>
      <w:bookmarkStart w:id="992" w:name="_Toc23248822"/>
      <w:bookmarkStart w:id="993" w:name="_Toc23248830"/>
      <w:bookmarkStart w:id="994" w:name="_Hlt168807772"/>
      <w:bookmarkStart w:id="995" w:name="_Toc73966554"/>
      <w:bookmarkStart w:id="996" w:name="_Toc330810998"/>
      <w:bookmarkStart w:id="997" w:name="_Toc330812793"/>
      <w:bookmarkStart w:id="998" w:name="_Toc327284572"/>
      <w:bookmarkStart w:id="999" w:name="_Toc327290460"/>
      <w:bookmarkStart w:id="1000" w:name="_Toc327299505"/>
      <w:bookmarkStart w:id="1001" w:name="_Toc327299818"/>
      <w:bookmarkStart w:id="1002" w:name="_Toc29960185"/>
      <w:bookmarkStart w:id="1003" w:name="_Toc29972050"/>
      <w:bookmarkStart w:id="1004" w:name="_Toc29960222"/>
      <w:bookmarkStart w:id="1005" w:name="_Toc29972087"/>
      <w:bookmarkStart w:id="1006" w:name="_Toc331028443"/>
      <w:bookmarkStart w:id="1007" w:name="_Hlt22605870"/>
      <w:bookmarkStart w:id="1008" w:name="_Toc356148056"/>
      <w:bookmarkStart w:id="1009" w:name="_Toc339889442"/>
      <w:bookmarkStart w:id="1010" w:name="_Toc340052321"/>
      <w:bookmarkStart w:id="1011" w:name="_Toc332305078"/>
      <w:bookmarkStart w:id="1012" w:name="_Toc332305325"/>
      <w:bookmarkStart w:id="1013" w:name="_Toc332971307"/>
      <w:bookmarkStart w:id="1014" w:name="_Toc332979244"/>
      <w:bookmarkStart w:id="1015" w:name="_Toc332982075"/>
      <w:bookmarkStart w:id="1016" w:name="_Toc332982218"/>
      <w:bookmarkStart w:id="1017" w:name="_Toc333174121"/>
      <w:bookmarkStart w:id="1018" w:name="_Toc333174646"/>
      <w:bookmarkStart w:id="1019" w:name="_Toc332305079"/>
      <w:bookmarkStart w:id="1020" w:name="_Toc332305326"/>
      <w:bookmarkStart w:id="1021" w:name="_Toc332971308"/>
      <w:bookmarkStart w:id="1022" w:name="_Toc332979245"/>
      <w:bookmarkStart w:id="1023" w:name="_Toc332982076"/>
      <w:bookmarkStart w:id="1024" w:name="_Toc332982219"/>
      <w:bookmarkStart w:id="1025" w:name="_Toc333174122"/>
      <w:bookmarkStart w:id="1026" w:name="_Toc333174647"/>
      <w:bookmarkStart w:id="1027" w:name="_Toc332305107"/>
      <w:bookmarkStart w:id="1028" w:name="_Toc332305354"/>
      <w:bookmarkStart w:id="1029" w:name="_Toc332971336"/>
      <w:bookmarkStart w:id="1030" w:name="_Toc332979273"/>
      <w:bookmarkStart w:id="1031" w:name="_Toc332982104"/>
      <w:bookmarkStart w:id="1032" w:name="_Toc332982247"/>
      <w:bookmarkStart w:id="1033" w:name="_Toc333174150"/>
      <w:bookmarkStart w:id="1034" w:name="_Toc333174675"/>
      <w:bookmarkStart w:id="1035" w:name="_Toc348545556"/>
      <w:bookmarkStart w:id="1036" w:name="_Toc348629387"/>
      <w:bookmarkStart w:id="1037" w:name="_Toc356148080"/>
      <w:bookmarkStart w:id="1038" w:name="_Toc348545568"/>
      <w:bookmarkStart w:id="1039" w:name="_Toc348629399"/>
      <w:bookmarkStart w:id="1040" w:name="_Toc332305127"/>
      <w:bookmarkStart w:id="1041" w:name="_Toc332305374"/>
      <w:bookmarkStart w:id="1042" w:name="_Toc332971357"/>
      <w:bookmarkStart w:id="1043" w:name="_Toc332979294"/>
      <w:bookmarkStart w:id="1044" w:name="_Toc332982125"/>
      <w:bookmarkStart w:id="1045" w:name="_Toc332982268"/>
      <w:bookmarkStart w:id="1046" w:name="_Toc333174171"/>
      <w:bookmarkStart w:id="1047" w:name="_Toc333174696"/>
      <w:bookmarkStart w:id="1048" w:name="_Toc332305130"/>
      <w:bookmarkStart w:id="1049" w:name="_Toc332305377"/>
      <w:bookmarkStart w:id="1050" w:name="_Toc332971360"/>
      <w:bookmarkStart w:id="1051" w:name="_Toc332979297"/>
      <w:bookmarkStart w:id="1052" w:name="_Toc332982128"/>
      <w:bookmarkStart w:id="1053" w:name="_Toc332982271"/>
      <w:bookmarkStart w:id="1054" w:name="_Toc333174174"/>
      <w:bookmarkStart w:id="1055" w:name="_Toc333174699"/>
      <w:bookmarkStart w:id="1056" w:name="GoHere"/>
      <w:bookmarkStart w:id="1057" w:name="_Toc356148090"/>
      <w:bookmarkStart w:id="1058" w:name="_Toc348545581"/>
      <w:bookmarkStart w:id="1059" w:name="_Toc348629412"/>
      <w:bookmarkStart w:id="1060" w:name="_Toc339889494"/>
      <w:bookmarkStart w:id="1061" w:name="_Toc340052373"/>
      <w:bookmarkStart w:id="1062" w:name="_Toc356148110"/>
      <w:bookmarkStart w:id="1063" w:name="_Toc356148112"/>
      <w:bookmarkStart w:id="1064" w:name="_Toc358989205"/>
      <w:bookmarkStart w:id="1065" w:name="_Toc358990294"/>
      <w:bookmarkStart w:id="1066" w:name="_Toc358990517"/>
      <w:bookmarkStart w:id="1067" w:name="_Toc359074856"/>
      <w:bookmarkStart w:id="1068" w:name="_Toc359075007"/>
      <w:bookmarkStart w:id="1069" w:name="_Toc359083265"/>
      <w:bookmarkStart w:id="1070" w:name="_Toc363478540"/>
      <w:bookmarkStart w:id="1071" w:name="_Toc363478974"/>
      <w:bookmarkStart w:id="1072" w:name="_Toc363479110"/>
      <w:bookmarkStart w:id="1073" w:name="_Toc363586251"/>
      <w:bookmarkStart w:id="1074" w:name="_Toc363586394"/>
      <w:bookmarkStart w:id="1075" w:name="_Toc363586537"/>
      <w:bookmarkStart w:id="1076" w:name="_Toc363586680"/>
      <w:bookmarkStart w:id="1077" w:name="_Toc363646371"/>
      <w:bookmarkStart w:id="1078" w:name="_Toc363478542"/>
      <w:bookmarkStart w:id="1079" w:name="_Toc363478976"/>
      <w:bookmarkStart w:id="1080" w:name="_Toc363479112"/>
      <w:bookmarkStart w:id="1081" w:name="_Toc363586253"/>
      <w:bookmarkStart w:id="1082" w:name="_Toc363586396"/>
      <w:bookmarkStart w:id="1083" w:name="_Toc363586539"/>
      <w:bookmarkStart w:id="1084" w:name="_Toc363586682"/>
      <w:bookmarkStart w:id="1085" w:name="_Toc363646373"/>
      <w:bookmarkStart w:id="1086" w:name="_Toc363478543"/>
      <w:bookmarkStart w:id="1087" w:name="_Toc363478977"/>
      <w:bookmarkStart w:id="1088" w:name="_Toc363479113"/>
      <w:bookmarkStart w:id="1089" w:name="_Toc363586254"/>
      <w:bookmarkStart w:id="1090" w:name="_Toc363586397"/>
      <w:bookmarkStart w:id="1091" w:name="_Toc363586540"/>
      <w:bookmarkStart w:id="1092" w:name="_Toc363586683"/>
      <w:bookmarkStart w:id="1093" w:name="_Toc363646374"/>
      <w:bookmarkStart w:id="1094" w:name="_Toc363478545"/>
      <w:bookmarkStart w:id="1095" w:name="_Toc363478979"/>
      <w:bookmarkStart w:id="1096" w:name="_Toc363479115"/>
      <w:bookmarkStart w:id="1097" w:name="_Toc363586256"/>
      <w:bookmarkStart w:id="1098" w:name="_Toc363586399"/>
      <w:bookmarkStart w:id="1099" w:name="_Toc363586542"/>
      <w:bookmarkStart w:id="1100" w:name="_Toc363586685"/>
      <w:bookmarkStart w:id="1101" w:name="_Toc363646376"/>
      <w:bookmarkStart w:id="1102" w:name="_Toc363478547"/>
      <w:bookmarkStart w:id="1103" w:name="_Toc363478981"/>
      <w:bookmarkStart w:id="1104" w:name="_Toc363479117"/>
      <w:bookmarkStart w:id="1105" w:name="_Toc363586258"/>
      <w:bookmarkStart w:id="1106" w:name="_Toc363586401"/>
      <w:bookmarkStart w:id="1107" w:name="_Toc363586544"/>
      <w:bookmarkStart w:id="1108" w:name="_Toc363586687"/>
      <w:bookmarkStart w:id="1109" w:name="_Toc363646378"/>
      <w:bookmarkStart w:id="1110" w:name="_Toc363478990"/>
      <w:bookmarkStart w:id="1111" w:name="_Toc363479126"/>
      <w:bookmarkStart w:id="1112" w:name="_Toc363586267"/>
      <w:bookmarkStart w:id="1113" w:name="_Toc363586410"/>
      <w:bookmarkStart w:id="1114" w:name="_Toc363586553"/>
      <w:bookmarkStart w:id="1115" w:name="_Toc363586696"/>
      <w:bookmarkStart w:id="1116" w:name="_Toc363646387"/>
      <w:bookmarkStart w:id="1117" w:name="_Toc358989213"/>
      <w:bookmarkStart w:id="1118" w:name="_Toc358990302"/>
      <w:bookmarkStart w:id="1119" w:name="_Toc358990525"/>
      <w:bookmarkStart w:id="1120" w:name="_Toc359074864"/>
      <w:bookmarkStart w:id="1121" w:name="_Toc359075015"/>
      <w:bookmarkStart w:id="1122" w:name="_Toc359083273"/>
      <w:bookmarkStart w:id="1123" w:name="_Toc358989215"/>
      <w:bookmarkStart w:id="1124" w:name="_Toc358990304"/>
      <w:bookmarkStart w:id="1125" w:name="_Toc358990527"/>
      <w:bookmarkStart w:id="1126" w:name="_Toc359074866"/>
      <w:bookmarkStart w:id="1127" w:name="_Toc359075017"/>
      <w:bookmarkStart w:id="1128" w:name="_Toc359083275"/>
      <w:bookmarkStart w:id="1129" w:name="_Toc358989223"/>
      <w:bookmarkStart w:id="1130" w:name="_Toc358990312"/>
      <w:bookmarkStart w:id="1131" w:name="_Toc358990535"/>
      <w:bookmarkStart w:id="1132" w:name="_Toc359074874"/>
      <w:bookmarkStart w:id="1133" w:name="_Toc359075025"/>
      <w:bookmarkStart w:id="1134" w:name="_Toc359083283"/>
      <w:bookmarkStart w:id="1135" w:name="_Toc373499519"/>
      <w:bookmarkStart w:id="1136" w:name="_Toc347083759"/>
      <w:bookmarkStart w:id="1137" w:name="_Toc363646323"/>
      <w:bookmarkStart w:id="1138" w:name="_Toc373499569"/>
      <w:bookmarkStart w:id="1139" w:name="_Toc373499604"/>
      <w:bookmarkStart w:id="1140" w:name="_Toc373499614"/>
      <w:bookmarkStart w:id="1141" w:name="_Toc373499616"/>
      <w:bookmarkStart w:id="1142" w:name="_Toc373499629"/>
      <w:bookmarkStart w:id="1143" w:name="_Toc373499633"/>
      <w:bookmarkStart w:id="1144" w:name="_Toc373499637"/>
      <w:bookmarkStart w:id="1145" w:name="_Toc16578974"/>
      <w:bookmarkStart w:id="1146" w:name="_Ref19428341"/>
      <w:bookmarkStart w:id="1147" w:name="_Ref20133543"/>
      <w:bookmarkStart w:id="1148" w:name="_Ref20133547"/>
      <w:bookmarkStart w:id="1149" w:name="_Toc20134294"/>
      <w:bookmarkStart w:id="1150" w:name="_Ref34466446"/>
      <w:bookmarkStart w:id="1151" w:name="_Ref36115734"/>
      <w:bookmarkStart w:id="1152" w:name="_Ref36826652"/>
      <w:bookmarkStart w:id="1153" w:name="_Ref41631640"/>
      <w:bookmarkStart w:id="1154" w:name="_Ref70757751"/>
      <w:bookmarkStart w:id="1155" w:name="_Ref70758137"/>
      <w:bookmarkStart w:id="1156" w:name="_Toc77680435"/>
      <w:bookmarkStart w:id="1157" w:name="_Toc118289073"/>
      <w:bookmarkStart w:id="1158" w:name="_Ref170312053"/>
      <w:bookmarkStart w:id="1159" w:name="_Ref220342355"/>
      <w:bookmarkStart w:id="1160" w:name="_Toc226456596"/>
      <w:bookmarkStart w:id="1161" w:name="_Toc248045272"/>
      <w:bookmarkStart w:id="1162" w:name="_Ref276143000"/>
      <w:bookmarkStart w:id="1163" w:name="_Toc287363796"/>
      <w:bookmarkStart w:id="1164" w:name="_Toc311217227"/>
      <w:bookmarkStart w:id="1165" w:name="_Ref317098305"/>
      <w:bookmarkStart w:id="1166" w:name="_Ref317175078"/>
      <w:bookmarkStart w:id="1167" w:name="_Toc317198779"/>
      <w:bookmarkStart w:id="1168" w:name="_Ref330057451"/>
      <w:bookmarkStart w:id="1169" w:name="_Ref330057476"/>
      <w:bookmarkStart w:id="1170" w:name="_Toc341908432"/>
      <w:bookmarkStart w:id="1171" w:name="_Toc351367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r w:rsidRPr="00564A49">
        <w:rPr>
          <w:b/>
          <w:bCs/>
          <w:lang w:val="en-CA"/>
        </w:rPr>
        <w:t>3.X</w:t>
      </w:r>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pt;height:50pt" o:ole="">
            <v:imagedata r:id="rId21" o:title=""/>
          </v:shape>
          <o:OLEObject Type="Embed" ProgID="Equation.3" ShapeID="_x0000_i1025" DrawAspect="Content" ObjectID="_1456170262" r:id="rId22"/>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2" w:name="_Ref57461487"/>
      <w:bookmarkStart w:id="1173" w:name="_Toc77680403"/>
      <w:bookmarkStart w:id="1174" w:name="_Toc226456557"/>
      <w:r w:rsidRPr="00564A49">
        <w:t xml:space="preserve"> RBSPs and their activation</w:t>
      </w:r>
      <w:bookmarkEnd w:id="1172"/>
      <w:bookmarkEnd w:id="1173"/>
      <w:bookmarkEnd w:id="1174"/>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5" w:name="_Toc377921503"/>
      <w:bookmarkStart w:id="1176" w:name="_Toc378026124"/>
      <w:r w:rsidRPr="00564A49">
        <w:rPr>
          <w:lang w:val="en-US"/>
        </w:rPr>
        <w:t>Decoding process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5"/>
      <w:bookmarkEnd w:id="1176"/>
    </w:p>
    <w:p w:rsidR="007E173E" w:rsidRPr="00564A49" w:rsidRDefault="007E173E" w:rsidP="007E173E">
      <w:pPr>
        <w:pStyle w:val="Heading2"/>
        <w:numPr>
          <w:ilvl w:val="1"/>
          <w:numId w:val="40"/>
        </w:numPr>
        <w:tabs>
          <w:tab w:val="clear" w:pos="794"/>
        </w:tabs>
        <w:rPr>
          <w:lang w:val="en-US"/>
        </w:rPr>
      </w:pPr>
      <w:bookmarkStart w:id="1177" w:name="_Toc317198780"/>
      <w:bookmarkStart w:id="1178" w:name="_Toc341908433"/>
      <w:bookmarkStart w:id="1179" w:name="_Ref370807721"/>
      <w:bookmarkStart w:id="1180" w:name="_Ref372892398"/>
      <w:bookmarkStart w:id="1181" w:name="_Toc377921504"/>
      <w:bookmarkStart w:id="1182" w:name="_Toc378026125"/>
      <w:r w:rsidRPr="00564A49">
        <w:rPr>
          <w:lang w:val="en-US"/>
        </w:rPr>
        <w:t>General</w:t>
      </w:r>
      <w:bookmarkEnd w:id="1177"/>
      <w:r w:rsidRPr="00564A49">
        <w:rPr>
          <w:lang w:val="en-US"/>
        </w:rPr>
        <w:t xml:space="preserve"> decoding process</w:t>
      </w:r>
      <w:bookmarkEnd w:id="1178"/>
      <w:bookmarkEnd w:id="1179"/>
      <w:bookmarkEnd w:id="1180"/>
      <w:bookmarkEnd w:id="1181"/>
      <w:bookmarkEnd w:id="1182"/>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3"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3"/>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4" w:name="_Ref373499510"/>
      <w:bookmarkStart w:id="1185" w:name="_Toc377921505"/>
      <w:bookmarkStart w:id="1186" w:name="_Toc378026126"/>
      <w:r w:rsidRPr="00564A49">
        <w:rPr>
          <w:lang w:val="en-US"/>
        </w:rPr>
        <w:lastRenderedPageBreak/>
        <w:t>Decoding process for a coded picture with nuh_layer_id equal to 0</w:t>
      </w:r>
      <w:bookmarkEnd w:id="1184"/>
      <w:bookmarkEnd w:id="1185"/>
      <w:bookmarkEnd w:id="1186"/>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7" w:name="_Toc16578976"/>
      <w:bookmarkStart w:id="1188" w:name="_Toc20134296"/>
      <w:bookmarkStart w:id="1189" w:name="_Ref24436508"/>
      <w:bookmarkStart w:id="1190" w:name="_Toc77680436"/>
      <w:bookmarkStart w:id="1191" w:name="_Toc118289074"/>
      <w:bookmarkStart w:id="1192" w:name="_Toc226456597"/>
      <w:bookmarkStart w:id="1193" w:name="_Toc248045273"/>
      <w:bookmarkStart w:id="1194" w:name="_Toc287363797"/>
      <w:bookmarkStart w:id="1195" w:name="_Toc311217228"/>
      <w:bookmarkStart w:id="1196" w:name="_Toc317198781"/>
      <w:bookmarkStart w:id="1197"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8" w:name="_Ref360895033"/>
      <w:bookmarkStart w:id="1199" w:name="_Toc377921506"/>
      <w:bookmarkStart w:id="1200" w:name="_Toc378026127"/>
      <w:r w:rsidRPr="00564A49">
        <w:rPr>
          <w:lang w:val="en-US"/>
        </w:rPr>
        <w:t>NAL unit decoding</w:t>
      </w:r>
      <w:bookmarkEnd w:id="1187"/>
      <w:bookmarkEnd w:id="1188"/>
      <w:r w:rsidRPr="00564A49">
        <w:rPr>
          <w:lang w:val="en-US"/>
        </w:rPr>
        <w:t xml:space="preserve"> process</w:t>
      </w:r>
      <w:bookmarkEnd w:id="1189"/>
      <w:bookmarkEnd w:id="1190"/>
      <w:bookmarkEnd w:id="1191"/>
      <w:bookmarkEnd w:id="1192"/>
      <w:bookmarkEnd w:id="1193"/>
      <w:bookmarkEnd w:id="1194"/>
      <w:bookmarkEnd w:id="1195"/>
      <w:bookmarkEnd w:id="1196"/>
      <w:bookmarkEnd w:id="1197"/>
      <w:bookmarkEnd w:id="1198"/>
      <w:bookmarkEnd w:id="1199"/>
      <w:bookmarkEnd w:id="1200"/>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1" w:name="_Toc16578979"/>
      <w:bookmarkStart w:id="1202" w:name="_Ref19432149"/>
      <w:bookmarkStart w:id="1203" w:name="_Ref19432162"/>
      <w:bookmarkStart w:id="1204" w:name="_Toc20134299"/>
      <w:bookmarkStart w:id="1205" w:name="_Ref24436509"/>
      <w:bookmarkStart w:id="1206" w:name="_Toc77680437"/>
      <w:bookmarkStart w:id="1207" w:name="_Toc118289075"/>
      <w:bookmarkStart w:id="1208" w:name="_Toc226456598"/>
      <w:bookmarkStart w:id="1209" w:name="_Toc248045274"/>
      <w:bookmarkStart w:id="1210" w:name="_Toc287363798"/>
      <w:bookmarkStart w:id="1211" w:name="_Toc311217229"/>
      <w:bookmarkStart w:id="1212" w:name="_Toc317198782"/>
      <w:bookmarkStart w:id="1213" w:name="_Toc341908435"/>
      <w:bookmarkStart w:id="1214" w:name="_Toc377921507"/>
      <w:bookmarkStart w:id="1215" w:name="_Toc378026128"/>
      <w:r w:rsidRPr="00564A49">
        <w:rPr>
          <w:lang w:val="en-US"/>
        </w:rPr>
        <w:t>Slice decoding</w:t>
      </w:r>
      <w:bookmarkEnd w:id="1201"/>
      <w:bookmarkEnd w:id="1202"/>
      <w:bookmarkEnd w:id="1203"/>
      <w:bookmarkEnd w:id="1204"/>
      <w:r w:rsidRPr="00564A49">
        <w:rPr>
          <w:lang w:val="en-US"/>
        </w:rPr>
        <w:t xml:space="preserve"> process</w:t>
      </w:r>
      <w:bookmarkEnd w:id="1205"/>
      <w:bookmarkEnd w:id="1206"/>
      <w:bookmarkEnd w:id="1207"/>
      <w:bookmarkEnd w:id="1208"/>
      <w:bookmarkEnd w:id="1209"/>
      <w:bookmarkEnd w:id="1210"/>
      <w:bookmarkEnd w:id="1211"/>
      <w:bookmarkEnd w:id="1212"/>
      <w:bookmarkEnd w:id="1213"/>
      <w:bookmarkEnd w:id="1214"/>
      <w:bookmarkEnd w:id="1215"/>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6" w:name="_Toc350926543"/>
      <w:bookmarkStart w:id="1217" w:name="_Toc377921508"/>
      <w:bookmarkStart w:id="1218" w:name="_Toc378026129"/>
      <w:bookmarkStart w:id="1219" w:name="_Ref305961533"/>
      <w:bookmarkStart w:id="1220" w:name="_Toc317198784"/>
      <w:bookmarkStart w:id="1221" w:name="_Toc358292104"/>
      <w:bookmarkStart w:id="1222" w:name="_Toc16578981"/>
      <w:bookmarkStart w:id="1223" w:name="_Ref19428535"/>
      <w:bookmarkStart w:id="1224" w:name="_Ref19429280"/>
      <w:bookmarkStart w:id="1225" w:name="_Ref19429573"/>
      <w:bookmarkStart w:id="1226" w:name="_Ref19431437"/>
      <w:bookmarkStart w:id="1227" w:name="_Toc20134301"/>
      <w:bookmarkStart w:id="1228" w:name="_Ref22887934"/>
      <w:bookmarkStart w:id="1229" w:name="_Ref26333761"/>
      <w:bookmarkStart w:id="1230" w:name="_Ref30320332"/>
      <w:bookmarkStart w:id="1231" w:name="_Ref31113220"/>
      <w:bookmarkStart w:id="1232" w:name="_Ref33085279"/>
      <w:bookmarkStart w:id="1233" w:name="_Ref33085282"/>
      <w:bookmarkStart w:id="1234" w:name="_Ref36860709"/>
      <w:bookmarkStart w:id="1235" w:name="_Ref59275470"/>
      <w:bookmarkStart w:id="1236" w:name="_Ref59277655"/>
      <w:bookmarkStart w:id="1237" w:name="_Toc77680438"/>
      <w:bookmarkStart w:id="1238" w:name="_Toc118289076"/>
      <w:bookmarkStart w:id="1239" w:name="_Ref171078802"/>
      <w:bookmarkStart w:id="1240" w:name="_Ref211401367"/>
      <w:bookmarkStart w:id="1241" w:name="_Ref220342402"/>
      <w:bookmarkStart w:id="1242" w:name="_Toc226456599"/>
      <w:bookmarkStart w:id="1243" w:name="_Toc248045275"/>
      <w:bookmarkStart w:id="1244" w:name="_Toc287363799"/>
      <w:bookmarkStart w:id="1245" w:name="_Toc311217230"/>
      <w:bookmarkStart w:id="1246" w:name="_Toc317198783"/>
      <w:bookmarkStart w:id="1247" w:name="_Ref330966619"/>
      <w:bookmarkStart w:id="1248" w:name="_Toc341908436"/>
      <w:r w:rsidRPr="00564A49">
        <w:rPr>
          <w:noProof/>
        </w:rPr>
        <w:t>Decoding process for picture order count</w:t>
      </w:r>
      <w:bookmarkEnd w:id="1216"/>
      <w:bookmarkEnd w:id="1217"/>
      <w:bookmarkEnd w:id="1218"/>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9" w:name="_Toc377921509"/>
      <w:bookmarkStart w:id="1250" w:name="_Toc378026130"/>
      <w:r w:rsidRPr="00564A49">
        <w:t>Decoding process for reference picture set</w:t>
      </w:r>
      <w:bookmarkEnd w:id="1219"/>
      <w:bookmarkEnd w:id="1220"/>
      <w:bookmarkEnd w:id="1221"/>
      <w:bookmarkEnd w:id="1249"/>
      <w:bookmarkEnd w:id="1250"/>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1" w:name="_Ref371513891"/>
      <w:bookmarkStart w:id="1252" w:name="_Ref348033586"/>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3" w:name="_Toc377921510"/>
      <w:bookmarkStart w:id="1254" w:name="_Toc378026131"/>
      <w:r w:rsidRPr="00564A49">
        <w:rPr>
          <w:lang w:val="en-US"/>
        </w:rPr>
        <w:t>Decoding process for generating unavailable reference pictures</w:t>
      </w:r>
      <w:bookmarkEnd w:id="1251"/>
      <w:bookmarkEnd w:id="1253"/>
      <w:bookmarkEnd w:id="1254"/>
    </w:p>
    <w:p w:rsidR="007E173E" w:rsidRPr="00564A49" w:rsidRDefault="007E173E" w:rsidP="007E173E">
      <w:pPr>
        <w:pStyle w:val="Heading4"/>
        <w:numPr>
          <w:ilvl w:val="3"/>
          <w:numId w:val="40"/>
        </w:numPr>
        <w:tabs>
          <w:tab w:val="clear" w:pos="794"/>
          <w:tab w:val="left" w:pos="2127"/>
        </w:tabs>
        <w:rPr>
          <w:lang w:val="en-US"/>
        </w:rPr>
      </w:pPr>
      <w:bookmarkStart w:id="1255" w:name="_Ref332047408"/>
      <w:bookmarkStart w:id="1256" w:name="_Toc351408786"/>
      <w:bookmarkStart w:id="1257" w:name="_Toc377921511"/>
      <w:bookmarkStart w:id="1258" w:name="_Toc378026132"/>
      <w:r w:rsidRPr="00564A49">
        <w:rPr>
          <w:lang w:val="en-US"/>
        </w:rPr>
        <w:t>General decoding process for generating unavailable reference pictures</w:t>
      </w:r>
      <w:bookmarkEnd w:id="1255"/>
      <w:bookmarkEnd w:id="1256"/>
      <w:bookmarkEnd w:id="1257"/>
      <w:bookmarkEnd w:id="1258"/>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9" w:name="_Ref363478675"/>
      <w:bookmarkStart w:id="1260" w:name="_Toc356148054"/>
      <w:bookmarkStart w:id="1261" w:name="_Toc248045502"/>
      <w:bookmarkStart w:id="1262" w:name="_Toc287363887"/>
      <w:bookmarkStart w:id="1263" w:name="_Toc311220035"/>
      <w:bookmarkStart w:id="1264" w:name="_Ref317176194"/>
      <w:bookmarkStart w:id="1265" w:name="_Toc317198933"/>
      <w:bookmarkStart w:id="1266" w:name="_Ref329772983"/>
      <w:bookmarkStart w:id="1267" w:name="_Ref329772992"/>
      <w:bookmarkStart w:id="1268" w:name="_Ref330980194"/>
      <w:bookmarkStart w:id="1269" w:name="_Toc349676420"/>
      <w:bookmarkStart w:id="1270" w:name="_Toc351367609"/>
      <w:bookmarkStart w:id="1271"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2" w:name="_Ref363646510"/>
      <w:bookmarkStart w:id="1273" w:name="_Toc377921512"/>
      <w:bookmarkStart w:id="1274" w:name="_Toc378026133"/>
      <w:r w:rsidRPr="00564A49">
        <w:rPr>
          <w:lang w:val="en-US"/>
        </w:rPr>
        <w:t>Annex C</w:t>
      </w:r>
      <w:r w:rsidRPr="00564A49">
        <w:rPr>
          <w:lang w:val="en-US"/>
        </w:rPr>
        <w:br/>
      </w:r>
      <w:r w:rsidRPr="00564A49">
        <w:rPr>
          <w:lang w:val="en-US"/>
        </w:rPr>
        <w:br/>
        <w:t>Hypothetical reference decoder</w:t>
      </w:r>
      <w:bookmarkEnd w:id="1259"/>
      <w:bookmarkEnd w:id="1272"/>
      <w:bookmarkEnd w:id="1273"/>
      <w:bookmarkEnd w:id="1274"/>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5" w:name="_Toc317198877"/>
      <w:bookmarkStart w:id="1276" w:name="_Ref343023252"/>
      <w:bookmarkStart w:id="1277" w:name="_Ref343024208"/>
      <w:bookmarkStart w:id="1278" w:name="_Ref343024718"/>
      <w:bookmarkStart w:id="1279" w:name="_Ref343074744"/>
      <w:bookmarkStart w:id="1280" w:name="_Ref343161820"/>
      <w:bookmarkStart w:id="1281" w:name="_Ref348794313"/>
      <w:bookmarkStart w:id="1282" w:name="_Toc364083317"/>
      <w:bookmarkStart w:id="1283" w:name="_Toc378026134"/>
      <w:bookmarkStart w:id="1284" w:name="_Toc9042149"/>
      <w:bookmarkStart w:id="1285" w:name="_Toc12253740"/>
      <w:bookmarkStart w:id="1286" w:name="_Toc12684721"/>
      <w:bookmarkStart w:id="1287" w:name="_Toc12699181"/>
      <w:bookmarkStart w:id="1288" w:name="_Toc15444306"/>
      <w:bookmarkStart w:id="1289" w:name="_Ref19428481"/>
      <w:bookmarkStart w:id="1290" w:name="_Ref19432892"/>
      <w:bookmarkStart w:id="1291" w:name="_Toc20134513"/>
      <w:r w:rsidRPr="00564A49">
        <w:rPr>
          <w:b/>
          <w:bCs/>
          <w:sz w:val="22"/>
          <w:szCs w:val="22"/>
        </w:rPr>
        <w:t>General</w:t>
      </w:r>
      <w:bookmarkEnd w:id="1275"/>
      <w:bookmarkEnd w:id="1276"/>
      <w:bookmarkEnd w:id="1277"/>
      <w:bookmarkEnd w:id="1278"/>
      <w:bookmarkEnd w:id="1279"/>
      <w:bookmarkEnd w:id="1280"/>
      <w:bookmarkEnd w:id="1281"/>
      <w:bookmarkEnd w:id="1282"/>
      <w:bookmarkEnd w:id="1283"/>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50pt;height:187.5pt" o:ole="">
            <v:imagedata r:id="rId23" o:title=""/>
          </v:shape>
          <o:OLEObject Type="Embed" ProgID="Visio.Drawing.11" ShapeID="_x0000_i1026" DrawAspect="Content" ObjectID="_1456170263" r:id="rId24"/>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2" w:name="_Ref33101618"/>
      <w:bookmarkStart w:id="1293" w:name="_Toc32860602"/>
      <w:bookmarkStart w:id="1294" w:name="_Toc77680711"/>
      <w:bookmarkStart w:id="1295" w:name="_Toc246350667"/>
      <w:bookmarkStart w:id="1296" w:name="_Toc287363914"/>
      <w:bookmarkStart w:id="1297" w:name="_Toc317198641"/>
      <w:bookmarkStart w:id="1298"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2"/>
      <w:r w:rsidRPr="00564A49">
        <w:rPr>
          <w:b/>
          <w:bCs/>
        </w:rPr>
        <w:t xml:space="preserve"> – Structure of byte streams and NAL unit streams for HRD conformance </w:t>
      </w:r>
      <w:bookmarkEnd w:id="1293"/>
      <w:r w:rsidRPr="00564A49">
        <w:rPr>
          <w:b/>
          <w:bCs/>
        </w:rPr>
        <w:t>checks</w:t>
      </w:r>
      <w:bookmarkEnd w:id="1294"/>
      <w:bookmarkEnd w:id="1295"/>
      <w:bookmarkEnd w:id="1296"/>
      <w:bookmarkEnd w:id="1297"/>
      <w:bookmarkEnd w:id="1298"/>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9"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9"/>
    </w:p>
    <w:p w:rsidR="007E173E" w:rsidRPr="00564A49" w:rsidRDefault="007E173E" w:rsidP="00CC1A3E">
      <w:pPr>
        <w:numPr>
          <w:ilvl w:val="0"/>
          <w:numId w:val="47"/>
        </w:numPr>
        <w:tabs>
          <w:tab w:val="clear" w:pos="794"/>
          <w:tab w:val="left" w:pos="720"/>
        </w:tabs>
        <w:spacing w:before="86"/>
      </w:pPr>
      <w:bookmarkStart w:id="1300"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00"/>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1"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1"/>
    </w:p>
    <w:p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 xml:space="preserve">Otherwise (the sub_layer_hrd_parameters(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5pt;height:234pt" o:ole="">
            <v:imagedata r:id="rId25" o:title=""/>
          </v:shape>
          <o:OLEObject Type="Embed" ProgID="Visio.Drawing.11" ShapeID="_x0000_i1027" DrawAspect="Content" ObjectID="_1456170264" r:id="rId26"/>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2" w:name="_Ref33101619"/>
      <w:bookmarkStart w:id="1303" w:name="_Toc32860603"/>
      <w:bookmarkStart w:id="1304" w:name="_Toc77680712"/>
      <w:bookmarkStart w:id="1305" w:name="_Toc246350668"/>
      <w:bookmarkStart w:id="1306" w:name="_Toc287363915"/>
      <w:bookmarkStart w:id="1307" w:name="_Toc317198642"/>
      <w:bookmarkStart w:id="1308"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2"/>
      <w:r w:rsidRPr="00564A49">
        <w:rPr>
          <w:b/>
          <w:bCs/>
        </w:rPr>
        <w:t xml:space="preserve"> – Bitstream-specific HRD buffer </w:t>
      </w:r>
      <w:bookmarkEnd w:id="1303"/>
      <w:r w:rsidRPr="00564A49">
        <w:rPr>
          <w:b/>
          <w:bCs/>
        </w:rPr>
        <w:t>model</w:t>
      </w:r>
      <w:bookmarkEnd w:id="1304"/>
      <w:bookmarkEnd w:id="1305"/>
      <w:bookmarkEnd w:id="1306"/>
      <w:bookmarkEnd w:id="1307"/>
      <w:bookmarkEnd w:id="1308"/>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5pt" o:ole="">
            <v:imagedata r:id="rId27" o:title=""/>
          </v:shape>
          <o:OLEObject Type="Embed" ProgID="Visio.Drawing.11" ShapeID="_x0000_i1028" DrawAspect="Content" ObjectID="_1456170265" r:id="rId28"/>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9"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9"/>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10"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10"/>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1" w:name="_Ref34217458"/>
      <w:bookmarkStart w:id="1312" w:name="_Ref36829585"/>
      <w:bookmarkStart w:id="1313" w:name="_Toc77680609"/>
      <w:bookmarkStart w:id="1314" w:name="_Toc118289207"/>
      <w:bookmarkStart w:id="1315" w:name="_Toc226456810"/>
      <w:bookmarkStart w:id="1316" w:name="_Toc248045427"/>
      <w:bookmarkStart w:id="1317" w:name="_Toc287363878"/>
      <w:bookmarkStart w:id="1318" w:name="_Toc311220026"/>
      <w:bookmarkStart w:id="1319" w:name="_Toc317198878"/>
      <w:bookmarkStart w:id="1320" w:name="_Ref347274168"/>
      <w:bookmarkStart w:id="1321" w:name="_Toc364083318"/>
      <w:bookmarkStart w:id="1322" w:name="_Toc378026135"/>
      <w:bookmarkStart w:id="1323" w:name="_Toc32860488"/>
      <w:r w:rsidRPr="00564A49">
        <w:rPr>
          <w:b/>
          <w:bCs/>
          <w:sz w:val="22"/>
          <w:szCs w:val="22"/>
        </w:rPr>
        <w:t>Operation of coded picture buffer (CPB)</w:t>
      </w:r>
      <w:bookmarkEnd w:id="1311"/>
      <w:bookmarkEnd w:id="1312"/>
      <w:bookmarkEnd w:id="1313"/>
      <w:bookmarkEnd w:id="1314"/>
      <w:bookmarkEnd w:id="1315"/>
      <w:bookmarkEnd w:id="1316"/>
      <w:bookmarkEnd w:id="1317"/>
      <w:bookmarkEnd w:id="1318"/>
      <w:bookmarkEnd w:id="1319"/>
      <w:bookmarkEnd w:id="1320"/>
      <w:bookmarkEnd w:id="1321"/>
      <w:r w:rsidRPr="00564A49">
        <w:rPr>
          <w:b/>
          <w:bCs/>
          <w:sz w:val="22"/>
          <w:szCs w:val="22"/>
        </w:rPr>
        <w:t xml:space="preserve"> and bitstream partition buffer (BPB)</w:t>
      </w:r>
      <w:bookmarkEnd w:id="1322"/>
    </w:p>
    <w:p w:rsidR="007E173E" w:rsidRPr="00564A49" w:rsidRDefault="007E173E" w:rsidP="007E173E">
      <w:pPr>
        <w:keepNext/>
        <w:numPr>
          <w:ilvl w:val="2"/>
          <w:numId w:val="37"/>
        </w:numPr>
        <w:tabs>
          <w:tab w:val="num" w:pos="1440"/>
          <w:tab w:val="num" w:pos="1702"/>
        </w:tabs>
        <w:spacing w:before="181"/>
        <w:outlineLvl w:val="2"/>
        <w:rPr>
          <w:b/>
          <w:bCs/>
        </w:rPr>
      </w:pPr>
      <w:bookmarkStart w:id="1324" w:name="_Toc364083319"/>
      <w:bookmarkStart w:id="1325" w:name="_Toc378026136"/>
      <w:bookmarkStart w:id="1326" w:name="_Toc32860489"/>
      <w:bookmarkEnd w:id="1323"/>
      <w:r w:rsidRPr="00564A49">
        <w:rPr>
          <w:b/>
          <w:bCs/>
        </w:rPr>
        <w:t>General</w:t>
      </w:r>
      <w:bookmarkEnd w:id="1324"/>
      <w:bookmarkEnd w:id="1325"/>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7" w:name="_Toc317198879"/>
      <w:bookmarkStart w:id="1328" w:name="_Ref349919287"/>
      <w:bookmarkStart w:id="1329" w:name="_Toc364083320"/>
      <w:bookmarkStart w:id="1330" w:name="_Toc378026137"/>
      <w:r w:rsidRPr="00564A49">
        <w:rPr>
          <w:b/>
          <w:bCs/>
        </w:rPr>
        <w:t>Timing of decoding unit arrival</w:t>
      </w:r>
      <w:bookmarkEnd w:id="1327"/>
      <w:bookmarkEnd w:id="1328"/>
      <w:bookmarkEnd w:id="1329"/>
      <w:bookmarkEnd w:id="1330"/>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1"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2"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2"/>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r w:rsidRPr="00564A49">
        <w:t>where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3" w:name="_Ref317100505"/>
      <w:bookmarkStart w:id="1334" w:name="_Toc317198880"/>
      <w:bookmarkStart w:id="1335" w:name="_Ref330937524"/>
      <w:bookmarkStart w:id="1336" w:name="_Ref330937761"/>
      <w:bookmarkStart w:id="1337" w:name="_Toc364083321"/>
      <w:bookmarkStart w:id="1338" w:name="_Toc378026138"/>
      <w:r w:rsidRPr="00564A49">
        <w:rPr>
          <w:b/>
          <w:bCs/>
        </w:rPr>
        <w:t>Timing of decoding unit removal and decoding of decoding unit</w:t>
      </w:r>
      <w:bookmarkEnd w:id="1333"/>
      <w:bookmarkEnd w:id="1334"/>
      <w:bookmarkEnd w:id="1335"/>
      <w:bookmarkEnd w:id="1336"/>
      <w:bookmarkEnd w:id="1337"/>
      <w:bookmarkEnd w:id="1338"/>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9"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9"/>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40"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40"/>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r w:rsidRPr="00564A49">
        <w:t>where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decoding unit m.</w:t>
      </w:r>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1" w:name="_Toc32860492"/>
      <w:bookmarkStart w:id="1342" w:name="_Ref34217484"/>
      <w:bookmarkStart w:id="1343" w:name="_Ref36741365"/>
      <w:bookmarkStart w:id="1344" w:name="_Toc77680612"/>
      <w:bookmarkStart w:id="1345" w:name="_Toc118289210"/>
      <w:bookmarkStart w:id="1346" w:name="_Toc226456813"/>
      <w:bookmarkStart w:id="1347" w:name="_Toc248045430"/>
      <w:bookmarkStart w:id="1348" w:name="_Toc287363881"/>
      <w:bookmarkStart w:id="1349" w:name="_Toc311220029"/>
      <w:bookmarkStart w:id="1350" w:name="_Toc317198881"/>
      <w:bookmarkStart w:id="1351" w:name="_Ref326740596"/>
      <w:bookmarkStart w:id="1352" w:name="_Ref326744124"/>
      <w:bookmarkStart w:id="1353" w:name="_Toc364083322"/>
      <w:bookmarkStart w:id="1354" w:name="_Toc378026139"/>
      <w:bookmarkEnd w:id="1326"/>
      <w:r w:rsidRPr="00564A49">
        <w:rPr>
          <w:b/>
          <w:bCs/>
          <w:sz w:val="22"/>
          <w:szCs w:val="22"/>
        </w:rPr>
        <w:t>Operation of the decoded picture buffer (DPB)</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rsidR="007E173E" w:rsidRPr="00564A49" w:rsidRDefault="007E173E" w:rsidP="007E173E">
      <w:pPr>
        <w:keepNext/>
        <w:numPr>
          <w:ilvl w:val="2"/>
          <w:numId w:val="37"/>
        </w:numPr>
        <w:tabs>
          <w:tab w:val="num" w:pos="1440"/>
          <w:tab w:val="num" w:pos="1702"/>
        </w:tabs>
        <w:spacing w:before="181"/>
        <w:outlineLvl w:val="2"/>
        <w:rPr>
          <w:b/>
          <w:bCs/>
        </w:rPr>
      </w:pPr>
      <w:bookmarkStart w:id="1355" w:name="_Toc364083323"/>
      <w:bookmarkStart w:id="1356" w:name="_Toc378026140"/>
      <w:bookmarkStart w:id="1357" w:name="_Toc32860493"/>
      <w:bookmarkStart w:id="1358" w:name="_Ref34217515"/>
      <w:bookmarkStart w:id="1359" w:name="_Toc77680619"/>
      <w:bookmarkStart w:id="1360" w:name="_Toc118289215"/>
      <w:bookmarkStart w:id="1361" w:name="_Toc226456820"/>
      <w:bookmarkStart w:id="1362" w:name="_Toc248045437"/>
      <w:bookmarkStart w:id="1363" w:name="_Toc287363882"/>
      <w:bookmarkStart w:id="1364" w:name="_Toc311220030"/>
      <w:r w:rsidRPr="00564A49">
        <w:rPr>
          <w:b/>
          <w:bCs/>
        </w:rPr>
        <w:t>General</w:t>
      </w:r>
      <w:bookmarkEnd w:id="1355"/>
      <w:bookmarkEnd w:id="1356"/>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5" w:name="_Toc364083324"/>
      <w:bookmarkStart w:id="1366" w:name="_Ref373336683"/>
      <w:bookmarkStart w:id="1367" w:name="_Ref373336836"/>
      <w:bookmarkStart w:id="1368" w:name="_Toc378026141"/>
      <w:bookmarkEnd w:id="1357"/>
      <w:r w:rsidRPr="00564A49">
        <w:rPr>
          <w:b/>
          <w:bCs/>
        </w:rPr>
        <w:t>Removal of pictures from the DPB</w:t>
      </w:r>
      <w:bookmarkEnd w:id="1365"/>
      <w:bookmarkEnd w:id="1366"/>
      <w:bookmarkEnd w:id="1367"/>
      <w:bookmarkEnd w:id="1368"/>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9" w:name="_Toc364083325"/>
      <w:bookmarkStart w:id="1370" w:name="_Ref373336691"/>
      <w:bookmarkStart w:id="1371" w:name="_Ref373337767"/>
      <w:bookmarkStart w:id="1372" w:name="_Toc378026142"/>
      <w:r w:rsidRPr="00564A49">
        <w:rPr>
          <w:b/>
          <w:bCs/>
        </w:rPr>
        <w:t>Picture output</w:t>
      </w:r>
      <w:bookmarkEnd w:id="1369"/>
      <w:bookmarkEnd w:id="1370"/>
      <w:bookmarkEnd w:id="1371"/>
      <w:bookmarkEnd w:id="1372"/>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r w:rsidRPr="00564A49">
        <w:t> </w:t>
      </w:r>
      <w:r w:rsidRPr="00564A49">
        <w:rPr>
          <w:iCs/>
        </w:rPr>
        <w:t>n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3"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3"/>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4" w:name="_Toc364083326"/>
      <w:bookmarkStart w:id="1375" w:name="_Ref373336701"/>
      <w:bookmarkStart w:id="1376" w:name="_Ref373336745"/>
      <w:bookmarkStart w:id="1377" w:name="_Toc378026143"/>
      <w:r w:rsidRPr="00564A49">
        <w:rPr>
          <w:b/>
          <w:bCs/>
        </w:rPr>
        <w:t>Current decoded picture marking and storage</w:t>
      </w:r>
      <w:bookmarkEnd w:id="1374"/>
      <w:bookmarkEnd w:id="1375"/>
      <w:bookmarkEnd w:id="1376"/>
      <w:bookmarkEnd w:id="1377"/>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8" w:name="_Toc364083327"/>
      <w:bookmarkStart w:id="1379" w:name="_Ref373337792"/>
      <w:bookmarkStart w:id="1380" w:name="_Ref373337954"/>
      <w:bookmarkStart w:id="1381" w:name="_Toc378026144"/>
      <w:r w:rsidRPr="00564A49">
        <w:rPr>
          <w:b/>
          <w:bCs/>
          <w:sz w:val="22"/>
          <w:szCs w:val="22"/>
        </w:rPr>
        <w:t>Bitstream conformance</w:t>
      </w:r>
      <w:bookmarkEnd w:id="1378"/>
      <w:bookmarkEnd w:id="1379"/>
      <w:bookmarkEnd w:id="1380"/>
      <w:bookmarkEnd w:id="1381"/>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46530A" w:rsidRDefault="0046530A" w:rsidP="007E173E">
      <w:pPr>
        <w:rPr>
          <w:ins w:id="1382" w:author="Author"/>
          <w:lang w:val="en-US"/>
        </w:rPr>
      </w:pPr>
      <w:ins w:id="1383" w:author="Author">
        <w:r>
          <w:rPr>
            <w:lang w:val="en-US"/>
          </w:rPr>
          <w:t xml:space="preserve">When </w:t>
        </w:r>
        <w:r w:rsidRPr="00922F83">
          <w:rPr>
            <w:rFonts w:eastAsia="Batang"/>
            <w:bCs/>
            <w:lang w:val="en-US" w:eastAsia="ko-KR"/>
          </w:rPr>
          <w:t>vps_base_layer_</w:t>
        </w:r>
        <w:r w:rsidR="009F44A7">
          <w:rPr>
            <w:rFonts w:eastAsia="Batang"/>
            <w:bCs/>
            <w:lang w:val="en-US" w:eastAsia="ko-KR"/>
          </w:rPr>
          <w:t>in</w:t>
        </w:r>
        <w:r w:rsidRPr="00922F83">
          <w:rPr>
            <w:rFonts w:eastAsia="Batang"/>
            <w:bCs/>
            <w:lang w:val="en-US" w:eastAsia="ko-KR"/>
          </w:rPr>
          <w:t>ternal_flag</w:t>
        </w:r>
        <w:r>
          <w:rPr>
            <w:lang w:val="en-US"/>
          </w:rPr>
          <w:t xml:space="preserve"> is equal to </w:t>
        </w:r>
        <w:r w:rsidR="009F44A7">
          <w:rPr>
            <w:lang w:val="en-US"/>
          </w:rPr>
          <w:t>0</w:t>
        </w:r>
        <w:r>
          <w:rPr>
            <w:lang w:val="en-US"/>
          </w:rPr>
          <w:t xml:space="preserve">, all the following bitstream conformance constraints apply without considering pictures with nuh_layer_id equal to 0, for which there is no coded picture in the bitstream and the decoded pictures are provided by external means. </w:t>
        </w:r>
        <w:r w:rsidRPr="00005479">
          <w:rPr>
            <w:highlight w:val="yellow"/>
            <w:lang w:val="en-US"/>
          </w:rPr>
          <w:t xml:space="preserve">[Ed. (YK): Check for </w:t>
        </w:r>
        <w:r w:rsidR="00005479">
          <w:rPr>
            <w:highlight w:val="yellow"/>
            <w:lang w:val="en-US"/>
          </w:rPr>
          <w:t xml:space="preserve">possible </w:t>
        </w:r>
        <w:r w:rsidRPr="00005479">
          <w:rPr>
            <w:highlight w:val="yellow"/>
            <w:lang w:val="en-US"/>
          </w:rPr>
          <w:t>wording improvements.]</w:t>
        </w:r>
      </w:ins>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lastRenderedPageBreak/>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The value of </w:t>
      </w:r>
      <w:r w:rsidRPr="00564A49">
        <w:t>DpbOutputInterval[</w:t>
      </w:r>
      <w:r w:rsidRPr="00564A49">
        <w:rPr>
          <w:bCs/>
          <w:iCs/>
        </w:rPr>
        <w:t> n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4" w:name="_Ref34233092"/>
      <w:bookmarkStart w:id="1385" w:name="_Toc77680620"/>
      <w:bookmarkStart w:id="1386" w:name="_Toc118289216"/>
      <w:bookmarkStart w:id="1387" w:name="_Toc226456821"/>
      <w:bookmarkStart w:id="1388" w:name="_Toc248045438"/>
      <w:bookmarkStart w:id="1389" w:name="_Toc287363883"/>
      <w:bookmarkStart w:id="1390" w:name="_Toc311220031"/>
      <w:bookmarkStart w:id="1391" w:name="_Toc317198883"/>
      <w:bookmarkEnd w:id="1358"/>
      <w:bookmarkEnd w:id="1359"/>
      <w:bookmarkEnd w:id="1360"/>
      <w:bookmarkEnd w:id="1361"/>
      <w:bookmarkEnd w:id="1362"/>
      <w:bookmarkEnd w:id="1363"/>
      <w:bookmarkEnd w:id="1364"/>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92" w:name="_Toc364083328"/>
      <w:bookmarkStart w:id="1393" w:name="_Toc378026145"/>
      <w:r w:rsidRPr="00564A49">
        <w:rPr>
          <w:b/>
          <w:bCs/>
          <w:sz w:val="22"/>
          <w:szCs w:val="22"/>
        </w:rPr>
        <w:t>Decoder conformance</w:t>
      </w:r>
      <w:bookmarkEnd w:id="1384"/>
      <w:bookmarkEnd w:id="1385"/>
      <w:bookmarkEnd w:id="1386"/>
      <w:bookmarkEnd w:id="1387"/>
      <w:bookmarkEnd w:id="1388"/>
      <w:bookmarkEnd w:id="1389"/>
      <w:bookmarkEnd w:id="1390"/>
      <w:bookmarkEnd w:id="1391"/>
      <w:bookmarkEnd w:id="1392"/>
      <w:bookmarkEnd w:id="1393"/>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4" w:name="_Toc364083329"/>
      <w:bookmarkStart w:id="1395" w:name="_Toc378026146"/>
      <w:r w:rsidRPr="00564A49">
        <w:rPr>
          <w:b/>
          <w:bCs/>
        </w:rPr>
        <w:t>General</w:t>
      </w:r>
      <w:bookmarkEnd w:id="1394"/>
      <w:bookmarkEnd w:id="1395"/>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in the manner specified in Annex A, provided that all VPSs, SPSs and PPSs referred to </w:t>
      </w:r>
      <w:ins w:id="1396" w:author="Author">
        <w:r w:rsidR="00612ADD">
          <w:t>by</w:t>
        </w:r>
      </w:ins>
      <w:del w:id="1397" w:author="Author">
        <w:r w:rsidRPr="00564A49" w:rsidDel="00612ADD">
          <w:delText>in</w:delText>
        </w:r>
      </w:del>
      <w:r w:rsidRPr="00564A49">
        <w:t xml:space="preserve"> the VCL NAL units, </w:t>
      </w:r>
      <w:del w:id="1398" w:author="Author">
        <w:r w:rsidRPr="00564A49" w:rsidDel="00612ADD">
          <w:delText xml:space="preserve">and </w:delText>
        </w:r>
      </w:del>
      <w:r w:rsidRPr="00564A49">
        <w:t>appropriate buffering period</w:t>
      </w:r>
      <w:ins w:id="1399" w:author="Author">
        <w:r w:rsidR="00612ADD">
          <w:t>,</w:t>
        </w:r>
      </w:ins>
      <w:r w:rsidRPr="00564A49">
        <w:t xml:space="preserve"> </w:t>
      </w:r>
      <w:del w:id="1400" w:author="Author">
        <w:r w:rsidRPr="00564A49" w:rsidDel="00612ADD">
          <w:delText xml:space="preserve">and </w:delText>
        </w:r>
      </w:del>
      <w:r w:rsidRPr="00564A49">
        <w:t>picture timing</w:t>
      </w:r>
      <w:ins w:id="1401" w:author="Author">
        <w:r w:rsidR="00612ADD">
          <w:t>, and decoding unit information</w:t>
        </w:r>
      </w:ins>
      <w:r w:rsidRPr="00564A49">
        <w:t xml:space="preserve"> SEI messages are conveyed to the decoder, in a timely manner, either in the bitstream (by non-VCL NAL units), or by external means not specified in this Specification</w:t>
      </w:r>
      <w:ins w:id="1402" w:author="Author">
        <w:r w:rsidR="00612ADD">
          <w:t xml:space="preserve">, and, when </w:t>
        </w:r>
        <w:r w:rsidR="00612ADD" w:rsidRPr="00922F83">
          <w:rPr>
            <w:rFonts w:eastAsia="Batang"/>
            <w:bCs/>
            <w:lang w:val="en-US" w:eastAsia="ko-KR"/>
          </w:rPr>
          <w:t>vps_base_layer_</w:t>
        </w:r>
        <w:r w:rsidR="009F44A7">
          <w:rPr>
            <w:rFonts w:eastAsia="Batang"/>
            <w:bCs/>
            <w:lang w:val="en-US" w:eastAsia="ko-KR"/>
          </w:rPr>
          <w:t>in</w:t>
        </w:r>
        <w:r w:rsidR="00612ADD" w:rsidRPr="00922F83">
          <w:rPr>
            <w:rFonts w:eastAsia="Batang"/>
            <w:bCs/>
            <w:lang w:val="en-US" w:eastAsia="ko-KR"/>
          </w:rPr>
          <w:t>ternal_flag</w:t>
        </w:r>
        <w:r w:rsidR="00612ADD">
          <w:rPr>
            <w:lang w:val="en-US"/>
          </w:rPr>
          <w:t xml:space="preserve"> is equal to </w:t>
        </w:r>
        <w:r w:rsidR="009F44A7">
          <w:rPr>
            <w:lang w:val="en-US"/>
          </w:rPr>
          <w:t>0</w:t>
        </w:r>
        <w:r w:rsidR="00612ADD">
          <w:rPr>
            <w:lang w:val="en-US"/>
          </w:rPr>
          <w:t>, the decoded pictures with nuh_layer_id equal to 0 and their properties as described in subclauase </w:t>
        </w:r>
        <w:r w:rsidR="00612ADD">
          <w:rPr>
            <w:lang w:val="en-US"/>
          </w:rPr>
          <w:fldChar w:fldCharType="begin"/>
        </w:r>
        <w:r w:rsidR="00612ADD">
          <w:rPr>
            <w:lang w:val="en-US"/>
          </w:rPr>
          <w:instrText xml:space="preserve"> REF _Ref360894978 \r \h </w:instrText>
        </w:r>
      </w:ins>
      <w:r w:rsidR="00612ADD">
        <w:rPr>
          <w:lang w:val="en-US"/>
        </w:rPr>
      </w:r>
      <w:ins w:id="1403" w:author="Author">
        <w:r w:rsidR="00612ADD">
          <w:rPr>
            <w:lang w:val="en-US"/>
          </w:rPr>
          <w:fldChar w:fldCharType="separate"/>
        </w:r>
        <w:r w:rsidR="00612ADD">
          <w:rPr>
            <w:lang w:val="en-US"/>
          </w:rPr>
          <w:t>F.8.1</w:t>
        </w:r>
        <w:r w:rsidR="00612ADD">
          <w:rPr>
            <w:lang w:val="en-US"/>
          </w:rPr>
          <w:fldChar w:fldCharType="end"/>
        </w:r>
        <w:r w:rsidR="00612ADD">
          <w:rPr>
            <w:lang w:val="en-US"/>
          </w:rPr>
          <w:t xml:space="preserve"> are </w:t>
        </w:r>
        <w:r w:rsidR="00612ADD" w:rsidRPr="00564A49">
          <w:t>conveyed to the decoder in a timely manner by external means not specified in this Specification</w:t>
        </w:r>
      </w:ins>
      <w:r w:rsidRPr="00564A49">
        <w:t>.</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w:t>
      </w:r>
      <w:ins w:id="1404" w:author="Author">
        <w:r w:rsidR="00612ADD">
          <w:t xml:space="preserve">When </w:t>
        </w:r>
        <w:r w:rsidR="00612ADD" w:rsidRPr="00922F83">
          <w:rPr>
            <w:rFonts w:eastAsia="Batang"/>
            <w:bCs/>
            <w:lang w:val="en-US" w:eastAsia="ko-KR"/>
          </w:rPr>
          <w:t>vps_base_layer_</w:t>
        </w:r>
        <w:r w:rsidR="009F44A7">
          <w:rPr>
            <w:rFonts w:eastAsia="Batang"/>
            <w:bCs/>
            <w:lang w:val="en-US" w:eastAsia="ko-KR"/>
          </w:rPr>
          <w:t>in</w:t>
        </w:r>
        <w:r w:rsidR="00612ADD" w:rsidRPr="00922F83">
          <w:rPr>
            <w:rFonts w:eastAsia="Batang"/>
            <w:bCs/>
            <w:lang w:val="en-US" w:eastAsia="ko-KR"/>
          </w:rPr>
          <w:t>ternal_flag</w:t>
        </w:r>
        <w:r w:rsidR="00612ADD">
          <w:rPr>
            <w:lang w:val="en-US"/>
          </w:rPr>
          <w:t xml:space="preserve"> is equal to </w:t>
        </w:r>
        <w:r w:rsidR="009F44A7">
          <w:rPr>
            <w:lang w:val="en-US"/>
          </w:rPr>
          <w:t>0</w:t>
        </w:r>
        <w:r w:rsidR="00612ADD">
          <w:rPr>
            <w:lang w:val="en-US"/>
          </w:rPr>
          <w:t xml:space="preserve">, </w:t>
        </w:r>
        <w:r w:rsidR="00594FEF">
          <w:rPr>
            <w:lang w:val="en-US"/>
          </w:rPr>
          <w:t>decoded pictures with nuh_layer_id equal to 0 and their properties as described in subclauase </w:t>
        </w:r>
        <w:r w:rsidR="00594FEF">
          <w:rPr>
            <w:lang w:val="en-US"/>
          </w:rPr>
          <w:fldChar w:fldCharType="begin"/>
        </w:r>
        <w:r w:rsidR="00594FEF">
          <w:rPr>
            <w:lang w:val="en-US"/>
          </w:rPr>
          <w:instrText xml:space="preserve"> REF _Ref360894978 \r \h </w:instrText>
        </w:r>
      </w:ins>
      <w:r w:rsidR="00594FEF">
        <w:rPr>
          <w:lang w:val="en-US"/>
        </w:rPr>
      </w:r>
      <w:ins w:id="1405" w:author="Author">
        <w:r w:rsidR="00594FEF">
          <w:rPr>
            <w:lang w:val="en-US"/>
          </w:rPr>
          <w:fldChar w:fldCharType="separate"/>
        </w:r>
        <w:r w:rsidR="00594FEF">
          <w:rPr>
            <w:lang w:val="en-US"/>
          </w:rPr>
          <w:t>F.8.1</w:t>
        </w:r>
        <w:r w:rsidR="00594FEF">
          <w:rPr>
            <w:lang w:val="en-US"/>
          </w:rPr>
          <w:fldChar w:fldCharType="end"/>
        </w:r>
        <w:r w:rsidR="00594FEF">
          <w:rPr>
            <w:lang w:val="en-US"/>
          </w:rPr>
          <w:t xml:space="preserve"> are aslo </w:t>
        </w:r>
        <w:r w:rsidR="00594FEF" w:rsidRPr="00564A49">
          <w:t xml:space="preserve">conveyed </w:t>
        </w:r>
        <w:r w:rsidR="00594FEF">
          <w:t xml:space="preserve">both </w:t>
        </w:r>
        <w:r w:rsidR="00594FEF" w:rsidRPr="00564A49">
          <w:t xml:space="preserve">to the </w:t>
        </w:r>
        <w:r w:rsidR="00594FEF">
          <w:t>HRD and to the DUT</w:t>
        </w:r>
        <w:r w:rsidR="00594FEF" w:rsidRPr="00564A49">
          <w:t xml:space="preserve"> in a timely manner by external means not specified in this Specification</w:t>
        </w:r>
        <w:r w:rsidR="00612ADD">
          <w:rPr>
            <w:lang w:val="en-US"/>
          </w:rPr>
          <w:t xml:space="preserve">. </w:t>
        </w:r>
      </w:ins>
      <w:r w:rsidRPr="00564A49">
        <w:t>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ins w:id="1406" w:author="Author">
        <w:r w:rsidR="00594FEF">
          <w:t xml:space="preserve"> The </w:t>
        </w:r>
        <w:r w:rsidR="00594FEF">
          <w:rPr>
            <w:lang w:val="en-US"/>
          </w:rPr>
          <w:t xml:space="preserve">flag BaseLayerOutputFlag and all flags BaseLayerPicOutputFlag output by the HRD shall also be output by the DUT, and the values </w:t>
        </w:r>
        <w:r w:rsidR="00594FEF" w:rsidRPr="00564A49">
          <w:t>that are output shall be equal to the values produced by the specified decoding process</w:t>
        </w:r>
        <w:r w:rsidR="00594FEF">
          <w:rPr>
            <w:lang w:val="en-US"/>
          </w:rPr>
          <w:t>.</w:t>
        </w:r>
      </w:ins>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lastRenderedPageBreak/>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407" w:name="_Toc256632243"/>
      <w:bookmarkStart w:id="1408" w:name="_Toc248045439"/>
      <w:bookmarkStart w:id="1409" w:name="_Toc226456822"/>
      <w:bookmarkStart w:id="1410" w:name="_Toc118289217"/>
      <w:bookmarkStart w:id="1411" w:name="_Toc77680621"/>
      <w:bookmarkStart w:id="1412" w:name="_Ref41705644"/>
      <w:bookmarkStart w:id="1413" w:name="_Toc317198884"/>
      <w:bookmarkStart w:id="1414" w:name="_Ref343184204"/>
      <w:bookmarkStart w:id="1415" w:name="_Toc364083330"/>
      <w:bookmarkStart w:id="1416" w:name="_Toc378026147"/>
      <w:bookmarkEnd w:id="1284"/>
      <w:bookmarkEnd w:id="1285"/>
      <w:bookmarkEnd w:id="1286"/>
      <w:bookmarkEnd w:id="1287"/>
      <w:bookmarkEnd w:id="1288"/>
      <w:bookmarkEnd w:id="1289"/>
      <w:bookmarkEnd w:id="1290"/>
      <w:bookmarkEnd w:id="1291"/>
      <w:r w:rsidRPr="00564A49">
        <w:rPr>
          <w:b/>
          <w:bCs/>
        </w:rPr>
        <w:t>Operation of the output order DPB</w:t>
      </w:r>
      <w:bookmarkEnd w:id="1407"/>
      <w:bookmarkEnd w:id="1408"/>
      <w:bookmarkEnd w:id="1409"/>
      <w:bookmarkEnd w:id="1410"/>
      <w:bookmarkEnd w:id="1411"/>
      <w:bookmarkEnd w:id="1412"/>
      <w:bookmarkEnd w:id="1413"/>
      <w:bookmarkEnd w:id="1414"/>
      <w:bookmarkEnd w:id="1415"/>
      <w:bookmarkEnd w:id="1416"/>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17" w:name="_Toc364083331"/>
      <w:bookmarkStart w:id="1418" w:name="_Toc378026148"/>
      <w:bookmarkStart w:id="1419" w:name="_Ref34218584"/>
      <w:r w:rsidRPr="00564A49">
        <w:rPr>
          <w:b/>
          <w:bCs/>
        </w:rPr>
        <w:t>General</w:t>
      </w:r>
      <w:bookmarkEnd w:id="1417"/>
      <w:bookmarkEnd w:id="1418"/>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lastRenderedPageBreak/>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20" w:name="_Toc256632246"/>
      <w:bookmarkStart w:id="1421" w:name="_Toc248045442"/>
      <w:bookmarkStart w:id="1422" w:name="_Toc226456825"/>
      <w:bookmarkStart w:id="1423" w:name="_Toc118289220"/>
      <w:bookmarkStart w:id="1424" w:name="_Toc77680624"/>
      <w:bookmarkStart w:id="1425" w:name="_Ref81126026"/>
      <w:bookmarkStart w:id="1426" w:name="_Ref306292151"/>
      <w:bookmarkStart w:id="1427" w:name="_Toc317198885"/>
      <w:bookmarkStart w:id="1428" w:name="_Ref343074962"/>
      <w:bookmarkStart w:id="1429" w:name="_Ref347102653"/>
      <w:bookmarkStart w:id="1430" w:name="_Toc364083332"/>
      <w:bookmarkStart w:id="1431" w:name="_Toc256632244"/>
      <w:bookmarkStart w:id="1432" w:name="_Toc248045440"/>
      <w:bookmarkStart w:id="1433" w:name="_Toc226456823"/>
      <w:bookmarkStart w:id="1434" w:name="_Toc118289218"/>
      <w:bookmarkStart w:id="1435" w:name="_Toc77680622"/>
      <w:bookmarkStart w:id="1436"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37" w:name="_Ref373337078"/>
      <w:bookmarkStart w:id="1438" w:name="_Toc378026149"/>
      <w:r w:rsidRPr="00564A49">
        <w:rPr>
          <w:b/>
          <w:bCs/>
        </w:rPr>
        <w:t>Output and removal of pictures from the DPB</w:t>
      </w:r>
      <w:bookmarkEnd w:id="1420"/>
      <w:bookmarkEnd w:id="1421"/>
      <w:bookmarkEnd w:id="1422"/>
      <w:bookmarkEnd w:id="1423"/>
      <w:bookmarkEnd w:id="1424"/>
      <w:bookmarkEnd w:id="1425"/>
      <w:bookmarkEnd w:id="1426"/>
      <w:bookmarkEnd w:id="1427"/>
      <w:bookmarkEnd w:id="1428"/>
      <w:bookmarkEnd w:id="1429"/>
      <w:bookmarkEnd w:id="1430"/>
      <w:bookmarkEnd w:id="1437"/>
      <w:bookmarkEnd w:id="1438"/>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 xml:space="preserve">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w:t>
      </w:r>
      <w:r w:rsidRPr="00564A49">
        <w:lastRenderedPageBreak/>
        <w:t>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39" w:name="_Toc364083333"/>
      <w:bookmarkStart w:id="1440" w:name="_Ref373336972"/>
      <w:bookmarkStart w:id="1441" w:name="_Ref373338162"/>
      <w:bookmarkStart w:id="1442" w:name="_Toc378026150"/>
      <w:bookmarkEnd w:id="1431"/>
      <w:bookmarkEnd w:id="1432"/>
      <w:bookmarkEnd w:id="1433"/>
      <w:bookmarkEnd w:id="1434"/>
      <w:bookmarkEnd w:id="1435"/>
      <w:bookmarkEnd w:id="1436"/>
      <w:r w:rsidRPr="00564A49">
        <w:rPr>
          <w:b/>
          <w:bCs/>
        </w:rPr>
        <w:t>Picture decoding</w:t>
      </w:r>
      <w:bookmarkEnd w:id="1419"/>
      <w:r w:rsidRPr="00564A49">
        <w:rPr>
          <w:b/>
          <w:bCs/>
        </w:rPr>
        <w:t>, marking, additional bumping, and storage</w:t>
      </w:r>
      <w:bookmarkEnd w:id="1439"/>
      <w:bookmarkEnd w:id="1440"/>
      <w:bookmarkEnd w:id="1441"/>
      <w:bookmarkEnd w:id="1442"/>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lastRenderedPageBreak/>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43" w:name="_Ref347083389"/>
      <w:bookmarkStart w:id="1444" w:name="_Toc364083334"/>
      <w:bookmarkStart w:id="1445" w:name="_Toc378026151"/>
      <w:r w:rsidRPr="00564A49">
        <w:rPr>
          <w:b/>
          <w:bCs/>
        </w:rPr>
        <w:t>"Bumping" process</w:t>
      </w:r>
      <w:bookmarkEnd w:id="1443"/>
      <w:bookmarkEnd w:id="1444"/>
      <w:bookmarkEnd w:id="1445"/>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46" w:name="_Ref372632240"/>
      <w:bookmarkStart w:id="1447" w:name="_Toc378026152"/>
      <w:r w:rsidRPr="00564A49">
        <w:rPr>
          <w:b/>
          <w:bCs/>
          <w:sz w:val="24"/>
          <w:szCs w:val="24"/>
        </w:rPr>
        <w:t>Demultiplexing process for deriving a bitstream partition</w:t>
      </w:r>
      <w:bookmarkEnd w:id="1446"/>
      <w:bookmarkEnd w:id="1447"/>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8" w:name="_Toc377921513"/>
      <w:bookmarkStart w:id="1449" w:name="_Toc378026153"/>
      <w:r w:rsidRPr="00564A49">
        <w:rPr>
          <w:lang w:val="en-US"/>
        </w:rPr>
        <w:t>Annex D</w:t>
      </w:r>
      <w:r w:rsidRPr="00564A49">
        <w:rPr>
          <w:lang w:val="en-US"/>
        </w:rPr>
        <w:br/>
      </w:r>
      <w:r w:rsidRPr="00564A49">
        <w:rPr>
          <w:lang w:val="en-US"/>
        </w:rPr>
        <w:br/>
      </w:r>
      <w:bookmarkEnd w:id="1260"/>
      <w:bookmarkEnd w:id="1261"/>
      <w:bookmarkEnd w:id="1262"/>
      <w:bookmarkEnd w:id="1263"/>
      <w:bookmarkEnd w:id="1264"/>
      <w:bookmarkEnd w:id="1265"/>
      <w:bookmarkEnd w:id="1266"/>
      <w:bookmarkEnd w:id="1267"/>
      <w:bookmarkEnd w:id="1268"/>
      <w:bookmarkEnd w:id="1269"/>
      <w:bookmarkEnd w:id="1270"/>
      <w:bookmarkEnd w:id="1271"/>
      <w:r w:rsidRPr="00564A49">
        <w:rPr>
          <w:lang w:val="en-US"/>
        </w:rPr>
        <w:t>Supplemental enhancement information</w:t>
      </w:r>
      <w:bookmarkEnd w:id="1448"/>
      <w:bookmarkEnd w:id="1449"/>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50" w:name="_Toc317198912"/>
      <w:bookmarkStart w:id="1451" w:name="_Ref326742500"/>
      <w:bookmarkStart w:id="1452" w:name="_Ref326742545"/>
      <w:bookmarkStart w:id="1453" w:name="_Toc364083365"/>
    </w:p>
    <w:p w:rsidR="007E173E" w:rsidRPr="00564A49" w:rsidRDefault="007E173E" w:rsidP="007E173E">
      <w:pPr>
        <w:pStyle w:val="3N"/>
      </w:pPr>
      <w:r w:rsidRPr="00564A49">
        <w:rPr>
          <w:i/>
          <w:lang w:val="en-US"/>
        </w:rPr>
        <w:t>Modify subclause D.3.2 as follows:</w:t>
      </w:r>
      <w:bookmarkEnd w:id="1450"/>
      <w:bookmarkEnd w:id="1451"/>
      <w:bookmarkEnd w:id="1452"/>
      <w:bookmarkEnd w:id="1453"/>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r w:rsidRPr="00564A49">
        <w:rPr>
          <w:b/>
        </w:rPr>
        <w:t>pan_scan_rect_persistence_flag</w:t>
      </w:r>
      <w:r w:rsidRPr="00564A49">
        <w:t xml:space="preserve"> specifies the persistence of the pan-scan rectangle SEI message.</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lastRenderedPageBreak/>
        <w:t>Let picA be the current picture. film_grain_characteristics_persistence_flag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54" w:name="_Toc377921516"/>
      <w:bookmarkStart w:id="1455" w:name="_Toc378026154"/>
      <w:r w:rsidRPr="00564A49">
        <w:rPr>
          <w:lang w:val="en-US"/>
        </w:rPr>
        <w:t>Annex E</w:t>
      </w:r>
      <w:r w:rsidRPr="00564A49">
        <w:rPr>
          <w:lang w:val="en-US"/>
        </w:rPr>
        <w:br/>
      </w:r>
      <w:r w:rsidRPr="00564A49">
        <w:rPr>
          <w:lang w:val="en-US"/>
        </w:rPr>
        <w:br/>
        <w:t>Video usability information</w:t>
      </w:r>
      <w:bookmarkEnd w:id="1454"/>
      <w:bookmarkEnd w:id="145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56" w:name="_Toc377921517"/>
      <w:bookmarkStart w:id="1457" w:name="_Toc378026155"/>
      <w:r w:rsidRPr="00564A49">
        <w:t>VUI semantics</w:t>
      </w:r>
      <w:bookmarkEnd w:id="1456"/>
      <w:bookmarkEnd w:id="145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58" w:name="_Toc377921518"/>
      <w:bookmarkStart w:id="1459" w:name="_Toc378026156"/>
      <w:r w:rsidRPr="00564A49">
        <w:t>VUI parameters semantics</w:t>
      </w:r>
      <w:bookmarkEnd w:id="1458"/>
      <w:bookmarkEnd w:id="1459"/>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60" w:name="_Toc377921519"/>
      <w:bookmarkStart w:id="1461" w:name="_Toc378026157"/>
      <w:bookmarkEnd w:id="1252"/>
      <w:r w:rsidRPr="00564A49">
        <w:rPr>
          <w:lang w:val="en-US"/>
        </w:rPr>
        <w:lastRenderedPageBreak/>
        <w:t>Annex F</w:t>
      </w:r>
      <w:r w:rsidRPr="00564A49">
        <w:rPr>
          <w:lang w:val="en-US"/>
        </w:rPr>
        <w:br/>
      </w:r>
      <w:r w:rsidRPr="00564A49">
        <w:rPr>
          <w:lang w:val="en-US" w:eastAsia="ko-KR"/>
        </w:rPr>
        <w:br/>
      </w:r>
      <w:bookmarkStart w:id="1462"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60"/>
      <w:bookmarkEnd w:id="1461"/>
      <w:bookmarkEnd w:id="1462"/>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63" w:name="_Toc303680795"/>
      <w:bookmarkStart w:id="1464" w:name="_Toc248045626"/>
      <w:bookmarkStart w:id="1465" w:name="_Toc226457159"/>
      <w:bookmarkStart w:id="1466" w:name="_Toc198881552"/>
      <w:bookmarkStart w:id="1467" w:name="_Ref198876696"/>
      <w:bookmarkStart w:id="1468" w:name="_Toc190849800"/>
      <w:bookmarkStart w:id="1469" w:name="_Toc140808416"/>
      <w:bookmarkStart w:id="1470" w:name="_Ref331513529"/>
      <w:bookmarkStart w:id="1471" w:name="_Toc377921520"/>
      <w:bookmarkStart w:id="1472" w:name="_Toc378026158"/>
      <w:r w:rsidRPr="00564A49">
        <w:rPr>
          <w:lang w:val="en-US"/>
        </w:rPr>
        <w:t>Scope</w:t>
      </w:r>
      <w:bookmarkEnd w:id="1463"/>
      <w:bookmarkEnd w:id="1464"/>
      <w:bookmarkEnd w:id="1465"/>
      <w:bookmarkEnd w:id="1466"/>
      <w:bookmarkEnd w:id="1467"/>
      <w:bookmarkEnd w:id="1468"/>
      <w:bookmarkEnd w:id="1469"/>
      <w:bookmarkEnd w:id="1470"/>
      <w:bookmarkEnd w:id="1471"/>
      <w:bookmarkEnd w:id="1472"/>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3" w:name="_Toc303680796"/>
      <w:bookmarkStart w:id="1474" w:name="_Toc248045627"/>
      <w:bookmarkStart w:id="1475" w:name="_Toc226457160"/>
      <w:bookmarkStart w:id="1476" w:name="_Toc377921521"/>
      <w:bookmarkStart w:id="1477" w:name="_Toc378026159"/>
      <w:r w:rsidRPr="00564A49">
        <w:rPr>
          <w:lang w:val="en-US"/>
        </w:rPr>
        <w:t>Normative references</w:t>
      </w:r>
      <w:bookmarkEnd w:id="1473"/>
      <w:bookmarkEnd w:id="1474"/>
      <w:bookmarkEnd w:id="1475"/>
      <w:bookmarkEnd w:id="1476"/>
      <w:bookmarkEnd w:id="1477"/>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8" w:name="_Ref348089934"/>
      <w:bookmarkStart w:id="1479" w:name="_Toc377921522"/>
      <w:bookmarkStart w:id="1480" w:name="_Toc378026160"/>
      <w:r w:rsidRPr="00564A49">
        <w:rPr>
          <w:lang w:val="en-US"/>
        </w:rPr>
        <w:t>Definitions</w:t>
      </w:r>
      <w:bookmarkEnd w:id="1478"/>
      <w:bookmarkEnd w:id="1479"/>
      <w:bookmarkEnd w:id="1480"/>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81" w:name="_Toc377921523"/>
      <w:bookmarkStart w:id="1482" w:name="_Toc378026161"/>
      <w:r w:rsidRPr="00564A49">
        <w:rPr>
          <w:lang w:val="en-US"/>
        </w:rPr>
        <w:t>Abbreviations</w:t>
      </w:r>
      <w:bookmarkEnd w:id="1481"/>
      <w:bookmarkEnd w:id="1482"/>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83" w:name="_Toc377921524"/>
      <w:bookmarkStart w:id="1484" w:name="_Toc378026162"/>
      <w:r w:rsidRPr="00564A49">
        <w:rPr>
          <w:lang w:val="en-US"/>
        </w:rPr>
        <w:t>Conventions</w:t>
      </w:r>
      <w:bookmarkEnd w:id="1483"/>
      <w:bookmarkEnd w:id="1484"/>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5" w:name="_Toc377921525"/>
      <w:bookmarkStart w:id="1486" w:name="_Toc378026163"/>
      <w:r w:rsidRPr="00564A49">
        <w:rPr>
          <w:lang w:val="en-US"/>
        </w:rPr>
        <w:t>Source, coded, decoded and output data formats, scanning processes, and neighbouring relationships</w:t>
      </w:r>
      <w:bookmarkEnd w:id="1485"/>
      <w:bookmarkEnd w:id="1486"/>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7" w:name="_Toc303680801"/>
      <w:bookmarkStart w:id="1488" w:name="_Toc248045632"/>
      <w:bookmarkStart w:id="1489" w:name="_Toc226457165"/>
      <w:bookmarkStart w:id="1490" w:name="_Ref220337191"/>
      <w:bookmarkStart w:id="1491" w:name="_Ref217305740"/>
      <w:bookmarkStart w:id="1492" w:name="_Ref360894127"/>
      <w:bookmarkStart w:id="1493" w:name="_Toc377921526"/>
      <w:bookmarkStart w:id="1494" w:name="_Toc378026164"/>
      <w:r w:rsidRPr="00564A49">
        <w:rPr>
          <w:lang w:val="en-US"/>
        </w:rPr>
        <w:t>Syntax and semantics</w:t>
      </w:r>
      <w:bookmarkEnd w:id="1487"/>
      <w:bookmarkEnd w:id="1488"/>
      <w:bookmarkEnd w:id="1489"/>
      <w:bookmarkEnd w:id="1490"/>
      <w:bookmarkEnd w:id="1491"/>
      <w:bookmarkEnd w:id="1492"/>
      <w:bookmarkEnd w:id="1493"/>
      <w:bookmarkEnd w:id="1494"/>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5" w:name="_Toc303680802"/>
      <w:bookmarkStart w:id="1496" w:name="_Toc248045633"/>
      <w:bookmarkStart w:id="1497" w:name="_Toc226457166"/>
      <w:bookmarkStart w:id="1498" w:name="_Toc198881559"/>
      <w:bookmarkStart w:id="1499" w:name="_Toc190849807"/>
      <w:bookmarkStart w:id="1500" w:name="_Toc140808430"/>
      <w:bookmarkStart w:id="1501" w:name="_Ref348089982"/>
      <w:bookmarkStart w:id="1502" w:name="_Ref363159905"/>
      <w:bookmarkStart w:id="1503" w:name="_Toc377921527"/>
      <w:bookmarkStart w:id="1504" w:name="_Toc378026165"/>
      <w:r w:rsidRPr="00564A49">
        <w:rPr>
          <w:lang w:val="en-US"/>
        </w:rPr>
        <w:t>Method of specifying syntax in tabular form</w:t>
      </w:r>
      <w:bookmarkEnd w:id="1495"/>
      <w:bookmarkEnd w:id="1496"/>
      <w:bookmarkEnd w:id="1497"/>
      <w:bookmarkEnd w:id="1498"/>
      <w:bookmarkEnd w:id="1499"/>
      <w:bookmarkEnd w:id="1500"/>
      <w:bookmarkEnd w:id="1501"/>
      <w:bookmarkEnd w:id="1502"/>
      <w:bookmarkEnd w:id="1503"/>
      <w:bookmarkEnd w:id="1504"/>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5" w:name="_Toc303680803"/>
      <w:bookmarkStart w:id="1506" w:name="_Toc248045634"/>
      <w:bookmarkStart w:id="1507" w:name="_Toc226457167"/>
      <w:bookmarkStart w:id="1508" w:name="_Toc198881560"/>
      <w:bookmarkStart w:id="1509" w:name="_Toc190849808"/>
      <w:bookmarkStart w:id="1510" w:name="_Toc140808431"/>
      <w:bookmarkStart w:id="1511" w:name="_Ref348089989"/>
      <w:bookmarkStart w:id="1512" w:name="_Ref363159910"/>
      <w:bookmarkStart w:id="1513" w:name="_Toc377921528"/>
      <w:bookmarkStart w:id="1514" w:name="_Toc378026166"/>
      <w:r w:rsidRPr="00564A49">
        <w:rPr>
          <w:lang w:val="en-US"/>
        </w:rPr>
        <w:t>Specification of syntax functions, categories, and descriptors</w:t>
      </w:r>
      <w:bookmarkEnd w:id="1505"/>
      <w:bookmarkEnd w:id="1506"/>
      <w:bookmarkEnd w:id="1507"/>
      <w:bookmarkEnd w:id="1508"/>
      <w:bookmarkEnd w:id="1509"/>
      <w:bookmarkEnd w:id="1510"/>
      <w:bookmarkEnd w:id="1511"/>
      <w:bookmarkEnd w:id="1512"/>
      <w:bookmarkEnd w:id="1513"/>
      <w:bookmarkEnd w:id="1514"/>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15"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16" w:name="_Toc377921529"/>
      <w:bookmarkStart w:id="1517" w:name="_Toc378026167"/>
      <w:r w:rsidRPr="00564A49">
        <w:rPr>
          <w:lang w:val="en-US"/>
        </w:rPr>
        <w:lastRenderedPageBreak/>
        <w:t>Syntax in tabular form</w:t>
      </w:r>
      <w:bookmarkEnd w:id="1515"/>
      <w:bookmarkEnd w:id="1516"/>
      <w:bookmarkEnd w:id="1517"/>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18" w:name="_Ref348090062"/>
      <w:bookmarkStart w:id="1519" w:name="_Toc377921530"/>
      <w:bookmarkStart w:id="1520" w:name="_Toc378026168"/>
      <w:r w:rsidRPr="00564A49">
        <w:rPr>
          <w:lang w:val="en-US"/>
        </w:rPr>
        <w:t>NAL unit syntax</w:t>
      </w:r>
      <w:bookmarkEnd w:id="1518"/>
      <w:bookmarkEnd w:id="1519"/>
      <w:bookmarkEnd w:id="1520"/>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21" w:name="_Ref363159828"/>
      <w:bookmarkStart w:id="1522" w:name="_Toc377921531"/>
      <w:bookmarkStart w:id="1523" w:name="_Toc378026169"/>
      <w:r w:rsidRPr="00564A49">
        <w:rPr>
          <w:lang w:val="en-US"/>
        </w:rPr>
        <w:lastRenderedPageBreak/>
        <w:t>Raw byte sequence payloads and RBSP trailing bits syntax</w:t>
      </w:r>
      <w:bookmarkEnd w:id="1521"/>
      <w:bookmarkEnd w:id="1522"/>
      <w:bookmarkEnd w:id="152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4" w:name="_Ref348090078"/>
      <w:r w:rsidRPr="00564A49">
        <w:rPr>
          <w:lang w:val="en-US"/>
        </w:rPr>
        <w:t>Video parameter set RBSP</w:t>
      </w:r>
      <w:bookmarkEnd w:id="1524"/>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0390B" w:rsidRPr="00564A49" w:rsidTr="00802F9B">
        <w:trPr>
          <w:cantSplit/>
          <w:trHeight w:val="289"/>
          <w:jc w:val="center"/>
          <w:ins w:id="1525" w:author="Author"/>
        </w:trPr>
        <w:tc>
          <w:tcPr>
            <w:tcW w:w="7774" w:type="dxa"/>
          </w:tcPr>
          <w:p w:rsidR="0070390B" w:rsidRPr="0070390B" w:rsidRDefault="0070390B" w:rsidP="009F44A7">
            <w:pPr>
              <w:pStyle w:val="tablesyntax"/>
              <w:rPr>
                <w:ins w:id="1526" w:author="Author"/>
                <w:rFonts w:ascii="Times New Roman" w:hAnsi="Times New Roman"/>
                <w:b/>
                <w:lang w:val="en-US"/>
              </w:rPr>
            </w:pPr>
            <w:ins w:id="1527" w:author="Author">
              <w:r>
                <w:rPr>
                  <w:rFonts w:ascii="Times New Roman" w:hAnsi="Times New Roman"/>
                  <w:lang w:val="en-US"/>
                </w:rPr>
                <w:tab/>
              </w:r>
              <w:r w:rsidRPr="0070390B">
                <w:rPr>
                  <w:rFonts w:ascii="Times New Roman" w:hAnsi="Times New Roman"/>
                  <w:b/>
                  <w:lang w:val="en-US"/>
                </w:rPr>
                <w:t>vps_base_layer_</w:t>
              </w:r>
              <w:r w:rsidR="009F44A7">
                <w:rPr>
                  <w:rFonts w:ascii="Times New Roman" w:hAnsi="Times New Roman"/>
                  <w:b/>
                  <w:lang w:val="en-US"/>
                </w:rPr>
                <w:t>in</w:t>
              </w:r>
              <w:r w:rsidRPr="0070390B">
                <w:rPr>
                  <w:rFonts w:ascii="Times New Roman" w:hAnsi="Times New Roman"/>
                  <w:b/>
                  <w:lang w:val="en-US"/>
                </w:rPr>
                <w:t>ternal_flag</w:t>
              </w:r>
            </w:ins>
          </w:p>
        </w:tc>
        <w:tc>
          <w:tcPr>
            <w:tcW w:w="1227" w:type="dxa"/>
          </w:tcPr>
          <w:p w:rsidR="0070390B" w:rsidRPr="00564A49" w:rsidRDefault="0070390B" w:rsidP="00802F9B">
            <w:pPr>
              <w:pStyle w:val="tablecell"/>
              <w:rPr>
                <w:ins w:id="1528" w:author="Author"/>
                <w:lang w:val="en-US"/>
              </w:rPr>
            </w:pPr>
            <w:ins w:id="1529" w:author="Author">
              <w:r>
                <w:rPr>
                  <w:lang w:val="en-US"/>
                </w:rPr>
                <w:t>u(1)</w:t>
              </w:r>
            </w:ins>
          </w:p>
        </w:tc>
      </w:tr>
      <w:tr w:rsidR="007E173E" w:rsidRPr="00564A49" w:rsidTr="00802F9B">
        <w:trPr>
          <w:cantSplit/>
          <w:trHeight w:val="289"/>
          <w:jc w:val="center"/>
        </w:trPr>
        <w:tc>
          <w:tcPr>
            <w:tcW w:w="7774" w:type="dxa"/>
          </w:tcPr>
          <w:p w:rsidR="007E173E" w:rsidRPr="00564A49" w:rsidRDefault="007E173E" w:rsidP="0070390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w:t>
            </w:r>
            <w:ins w:id="1530" w:author="Author">
              <w:r w:rsidR="0070390B">
                <w:rPr>
                  <w:rFonts w:ascii="Times New Roman" w:hAnsi="Times New Roman"/>
                  <w:b/>
                  <w:lang w:val="en-US"/>
                </w:rPr>
                <w:t>one</w:t>
              </w:r>
            </w:ins>
            <w:del w:id="1531" w:author="Author">
              <w:r w:rsidRPr="00564A49" w:rsidDel="0070390B">
                <w:rPr>
                  <w:rFonts w:ascii="Times New Roman" w:hAnsi="Times New Roman"/>
                  <w:b/>
                  <w:lang w:val="en-US"/>
                </w:rPr>
                <w:delText>three</w:delText>
              </w:r>
            </w:del>
            <w:r w:rsidRPr="00564A49">
              <w:rPr>
                <w:rFonts w:ascii="Times New Roman" w:hAnsi="Times New Roman"/>
                <w:b/>
                <w:lang w:val="en-US"/>
              </w:rPr>
              <w:t>_</w:t>
            </w:r>
            <w:del w:id="1532" w:author="Author">
              <w:r w:rsidRPr="00564A49" w:rsidDel="0070390B">
                <w:rPr>
                  <w:rFonts w:ascii="Times New Roman" w:hAnsi="Times New Roman"/>
                  <w:b/>
                  <w:lang w:val="en-US"/>
                </w:rPr>
                <w:delText>2</w:delText>
              </w:r>
            </w:del>
            <w:r w:rsidRPr="00564A49">
              <w:rPr>
                <w:rFonts w:ascii="Times New Roman" w:hAnsi="Times New Roman"/>
                <w:b/>
                <w:lang w:val="en-US"/>
              </w:rPr>
              <w:t>bit</w:t>
            </w:r>
            <w:del w:id="1533" w:author="Author">
              <w:r w:rsidRPr="00564A49" w:rsidDel="0070390B">
                <w:rPr>
                  <w:rFonts w:ascii="Times New Roman" w:hAnsi="Times New Roman"/>
                  <w:b/>
                  <w:lang w:val="en-US"/>
                </w:rPr>
                <w:delText>s</w:delText>
              </w:r>
            </w:del>
          </w:p>
        </w:tc>
        <w:tc>
          <w:tcPr>
            <w:tcW w:w="1227" w:type="dxa"/>
          </w:tcPr>
          <w:p w:rsidR="007E173E" w:rsidRPr="00564A49" w:rsidRDefault="007E173E" w:rsidP="0070390B">
            <w:pPr>
              <w:pStyle w:val="tablecell"/>
              <w:rPr>
                <w:lang w:val="en-US"/>
              </w:rPr>
            </w:pPr>
            <w:r w:rsidRPr="00564A49">
              <w:rPr>
                <w:lang w:val="en-US"/>
              </w:rPr>
              <w:t>u(</w:t>
            </w:r>
            <w:ins w:id="1534" w:author="Author">
              <w:r w:rsidR="0070390B">
                <w:rPr>
                  <w:lang w:val="en-US"/>
                </w:rPr>
                <w:t>1</w:t>
              </w:r>
            </w:ins>
            <w:del w:id="1535" w:author="Author">
              <w:r w:rsidRPr="00564A49" w:rsidDel="0070390B">
                <w:rPr>
                  <w:lang w:val="en-US"/>
                </w:rPr>
                <w:delText>2</w:delText>
              </w:r>
            </w:del>
            <w:r w:rsidRPr="00564A49">
              <w:rPr>
                <w:lang w:val="en-US"/>
              </w:rPr>
              <w:t>)</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Del="0070390B" w:rsidTr="00802F9B">
        <w:trPr>
          <w:trHeight w:val="289"/>
          <w:jc w:val="center"/>
          <w:del w:id="1536" w:author="Author"/>
        </w:trPr>
        <w:tc>
          <w:tcPr>
            <w:tcW w:w="7920" w:type="dxa"/>
          </w:tcPr>
          <w:p w:rsidR="007E173E" w:rsidRPr="00564A49" w:rsidDel="0070390B" w:rsidRDefault="007E173E" w:rsidP="00802F9B">
            <w:pPr>
              <w:pStyle w:val="tablesyntax"/>
              <w:keepLines w:val="0"/>
              <w:rPr>
                <w:del w:id="1537" w:author="Author"/>
                <w:b/>
                <w:bCs/>
                <w:lang w:val="en-US"/>
              </w:rPr>
            </w:pPr>
            <w:del w:id="1538" w:author="Author">
              <w:r w:rsidRPr="00564A49" w:rsidDel="0070390B">
                <w:rPr>
                  <w:bCs/>
                  <w:lang w:val="en-US"/>
                </w:rPr>
                <w:tab/>
              </w:r>
              <w:r w:rsidRPr="00564A49" w:rsidDel="0070390B">
                <w:rPr>
                  <w:b/>
                  <w:bCs/>
                  <w:lang w:val="en-US"/>
                </w:rPr>
                <w:delText>avc_base_layer_flag</w:delText>
              </w:r>
            </w:del>
          </w:p>
        </w:tc>
        <w:tc>
          <w:tcPr>
            <w:tcW w:w="1152" w:type="dxa"/>
          </w:tcPr>
          <w:p w:rsidR="007E173E" w:rsidRPr="00564A49" w:rsidDel="0070390B" w:rsidRDefault="007E173E" w:rsidP="00802F9B">
            <w:pPr>
              <w:pStyle w:val="tableheading"/>
              <w:keepLines w:val="0"/>
              <w:rPr>
                <w:del w:id="1539" w:author="Author"/>
                <w:b w:val="0"/>
                <w:lang w:val="en-US"/>
              </w:rPr>
            </w:pPr>
            <w:del w:id="1540" w:author="Author">
              <w:r w:rsidRPr="00564A49" w:rsidDel="0070390B">
                <w:rPr>
                  <w:b w:val="0"/>
                  <w:lang w:val="en-US"/>
                </w:rPr>
                <w:delText>u(1)</w:delText>
              </w:r>
            </w:del>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3D7CD2" w:rsidRPr="00564A49" w:rsidRDefault="007E173E" w:rsidP="0077390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ins w:id="1541" w:author="Author">
              <w:r w:rsidR="00773908">
                <w:rPr>
                  <w:rFonts w:eastAsia="Batang"/>
                  <w:bCs/>
                  <w:lang w:val="en-US" w:eastAsia="ko-KR"/>
                </w:rPr>
                <w:t xml:space="preserve"> </w:t>
              </w:r>
              <w:r w:rsidR="003D7CD2" w:rsidRPr="00005479">
                <w:rPr>
                  <w:rFonts w:eastAsia="Batang"/>
                  <w:bCs/>
                  <w:highlight w:val="yellow"/>
                  <w:lang w:val="en-US" w:eastAsia="ko-KR"/>
                </w:rPr>
                <w:t xml:space="preserve">[Ed. (YK): Further study whether "i = 0" </w:t>
              </w:r>
              <w:r w:rsidR="00773908" w:rsidRPr="00005479">
                <w:rPr>
                  <w:rFonts w:eastAsia="Batang"/>
                  <w:bCs/>
                  <w:highlight w:val="yellow"/>
                  <w:lang w:val="en-US" w:eastAsia="ko-KR"/>
                </w:rPr>
                <w:t xml:space="preserve">here </w:t>
              </w:r>
              <w:r w:rsidR="003D7CD2" w:rsidRPr="00005479">
                <w:rPr>
                  <w:rFonts w:eastAsia="Batang"/>
                  <w:bCs/>
                  <w:highlight w:val="yellow"/>
                  <w:lang w:val="en-US" w:eastAsia="ko-KR"/>
                </w:rPr>
                <w:t>should be replaced with</w:t>
              </w:r>
              <w:r w:rsidR="00773908" w:rsidRPr="00005479">
                <w:rPr>
                  <w:rFonts w:eastAsia="Batang"/>
                  <w:bCs/>
                  <w:highlight w:val="yellow"/>
                  <w:lang w:val="en-US" w:eastAsia="ko-KR"/>
                </w:rPr>
                <w:t xml:space="preserve"> </w:t>
              </w:r>
              <w:r w:rsidR="003D7CD2" w:rsidRPr="00005479">
                <w:rPr>
                  <w:rFonts w:eastAsia="Batang"/>
                  <w:bCs/>
                  <w:highlight w:val="yellow"/>
                  <w:lang w:val="en-US" w:eastAsia="ko-KR"/>
                </w:rPr>
                <w:t>" i = vps_base_layer_internal_flag ? 0 : 1"]</w:t>
              </w:r>
            </w:ins>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70390B">
              <w:rPr>
                <w:rFonts w:eastAsia="Batang"/>
                <w:b/>
                <w:bCs/>
                <w:lang w:val="en-US" w:eastAsia="ko-KR"/>
              </w:rPr>
              <w:t>sub_layers_vps_max_minus1</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73908" w:rsidRPr="00564A49" w:rsidRDefault="007E173E" w:rsidP="0077390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w:t>
            </w:r>
            <w:del w:id="1542" w:author="Author">
              <w:r w:rsidRPr="00564A49" w:rsidDel="00773908">
                <w:rPr>
                  <w:rFonts w:eastAsia="Batang"/>
                  <w:bCs/>
                  <w:lang w:val="en-US" w:eastAsia="ko-KR"/>
                </w:rPr>
                <w:delText xml:space="preserve"> </w:delText>
              </w:r>
            </w:del>
            <w:ins w:id="1543" w:author="Author">
              <w:r w:rsidR="00773908">
                <w:rPr>
                  <w:rFonts w:eastAsia="Batang"/>
                  <w:bCs/>
                  <w:lang w:val="en-US" w:eastAsia="ko-KR"/>
                </w:rPr>
                <w:t xml:space="preserve"> </w:t>
              </w:r>
              <w:r w:rsidR="00773908" w:rsidRPr="00005479">
                <w:rPr>
                  <w:rFonts w:eastAsia="Batang"/>
                  <w:bCs/>
                  <w:highlight w:val="yellow"/>
                  <w:lang w:val="en-US" w:eastAsia="ko-KR"/>
                </w:rPr>
                <w:t>[Ed. (YK): Further study whether "i = 0" here should be replaced with " i = vps_base_layer_internal_flag ? 0 : 1"]</w:t>
              </w:r>
            </w:ins>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F44A7">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 xml:space="preserve">for( i = </w:t>
            </w:r>
            <w:ins w:id="1544" w:author="Author">
              <w:r w:rsidR="00922F83" w:rsidRPr="00922F83">
                <w:rPr>
                  <w:rFonts w:eastAsia="Batang"/>
                  <w:bCs/>
                  <w:lang w:val="en-US" w:eastAsia="ko-KR"/>
                </w:rPr>
                <w:t>vps_base_layer_</w:t>
              </w:r>
              <w:r w:rsidR="009F44A7">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ins>
            <w:r w:rsidRPr="00564A49">
              <w:rPr>
                <w:rFonts w:eastAsia="MS Mincho"/>
                <w:lang w:val="en-US"/>
              </w:rPr>
              <w:t>1</w:t>
            </w:r>
            <w:ins w:id="1545" w:author="Author">
              <w:r w:rsidR="009F44A7">
                <w:rPr>
                  <w:rFonts w:eastAsia="MS Mincho"/>
                  <w:lang w:val="en-US"/>
                </w:rPr>
                <w:t xml:space="preserve"> : 0</w:t>
              </w:r>
            </w:ins>
            <w:r w:rsidRPr="00564A49">
              <w:rPr>
                <w:rFonts w:eastAsia="MS Mincho"/>
                <w:lang w:val="en-US"/>
              </w:rPr>
              <w:t>;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F44A7">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 xml:space="preserve">for( i = </w:t>
            </w:r>
            <w:ins w:id="1546" w:author="Author">
              <w:r w:rsidR="00922F83" w:rsidRPr="00922F83">
                <w:rPr>
                  <w:rFonts w:eastAsia="Batang"/>
                  <w:bCs/>
                  <w:lang w:val="en-US" w:eastAsia="ko-KR"/>
                </w:rPr>
                <w:t>vps_base_layer_</w:t>
              </w:r>
              <w:r w:rsidR="009F44A7">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ins>
            <w:r w:rsidRPr="00564A49">
              <w:rPr>
                <w:rFonts w:eastAsia="Batang"/>
                <w:bCs/>
                <w:lang w:val="en-US" w:eastAsia="ko-KR"/>
              </w:rPr>
              <w:t>1</w:t>
            </w:r>
            <w:ins w:id="1547" w:author="Author">
              <w:r w:rsidR="009F44A7">
                <w:rPr>
                  <w:rFonts w:eastAsia="Batang"/>
                  <w:bCs/>
                  <w:lang w:val="en-US" w:eastAsia="ko-KR"/>
                </w:rPr>
                <w:t xml:space="preserve"> : 2</w:t>
              </w:r>
            </w:ins>
            <w:r w:rsidRPr="00564A49">
              <w:rPr>
                <w:rFonts w:eastAsia="Batang"/>
                <w:bCs/>
                <w:lang w:val="en-US" w:eastAsia="ko-KR"/>
              </w:rPr>
              <w:t>;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F44A7">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w:t>
            </w:r>
            <w:ins w:id="1548" w:author="Author">
              <w:r w:rsidR="00922F83" w:rsidRPr="00922F83">
                <w:rPr>
                  <w:rFonts w:eastAsia="Batang"/>
                  <w:bCs/>
                  <w:lang w:val="en-US" w:eastAsia="ko-KR"/>
                </w:rPr>
                <w:t>vps_base_layer_</w:t>
              </w:r>
              <w:r w:rsidR="009F44A7">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ins>
            <w:r w:rsidRPr="00564A49">
              <w:rPr>
                <w:rFonts w:eastAsia="Batang"/>
                <w:bCs/>
                <w:lang w:val="en-US" w:eastAsia="ko-KR"/>
              </w:rPr>
              <w:t>0</w:t>
            </w:r>
            <w:ins w:id="1549" w:author="Author">
              <w:r w:rsidR="009F44A7">
                <w:rPr>
                  <w:rFonts w:eastAsia="Batang"/>
                  <w:bCs/>
                  <w:lang w:val="en-US" w:eastAsia="ko-KR"/>
                </w:rPr>
                <w:t xml:space="preserve"> : 1</w:t>
              </w:r>
            </w:ins>
            <w:r w:rsidRPr="00564A49">
              <w:rPr>
                <w:rFonts w:eastAsia="Batang"/>
                <w:bCs/>
                <w:lang w:val="en-US" w:eastAsia="ko-KR"/>
              </w:rPr>
              <w:t xml:space="preserve">;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50"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51"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52"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07458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 xml:space="preserve">for( i = </w:t>
            </w:r>
            <w:ins w:id="1553" w:author="Author">
              <w:r w:rsidR="00074588" w:rsidRPr="00922F83">
                <w:rPr>
                  <w:rFonts w:eastAsia="Batang"/>
                  <w:bCs/>
                  <w:lang w:val="en-US" w:eastAsia="ko-KR"/>
                </w:rPr>
                <w:t>vps_base_layer_</w:t>
              </w:r>
              <w:r w:rsidR="00074588">
                <w:rPr>
                  <w:rFonts w:eastAsia="Batang"/>
                  <w:bCs/>
                  <w:lang w:val="en-US" w:eastAsia="ko-KR"/>
                </w:rPr>
                <w:t>in</w:t>
              </w:r>
              <w:r w:rsidR="00074588" w:rsidRPr="00922F83">
                <w:rPr>
                  <w:rFonts w:eastAsia="Batang"/>
                  <w:bCs/>
                  <w:lang w:val="en-US" w:eastAsia="ko-KR"/>
                </w:rPr>
                <w:t>ternal_flag</w:t>
              </w:r>
              <w:r w:rsidR="00074588">
                <w:rPr>
                  <w:rFonts w:eastAsia="Batang"/>
                  <w:bCs/>
                  <w:lang w:val="en-US" w:eastAsia="ko-KR"/>
                </w:rPr>
                <w:t xml:space="preserve"> ? </w:t>
              </w:r>
            </w:ins>
            <w:r w:rsidRPr="00564A49">
              <w:rPr>
                <w:rFonts w:eastAsia="Batang"/>
                <w:bCs/>
                <w:lang w:val="en-US" w:eastAsia="ko-KR"/>
              </w:rPr>
              <w:t>0</w:t>
            </w:r>
            <w:ins w:id="1554" w:author="Author">
              <w:r w:rsidR="00074588">
                <w:rPr>
                  <w:rFonts w:eastAsia="Batang"/>
                  <w:bCs/>
                  <w:lang w:val="en-US" w:eastAsia="ko-KR"/>
                </w:rPr>
                <w:t xml:space="preserve"> : 1</w:t>
              </w:r>
            </w:ins>
            <w:r w:rsidRPr="00564A49">
              <w:rPr>
                <w:rFonts w:eastAsia="Batang"/>
                <w:bCs/>
                <w:lang w:val="en-US" w:eastAsia="ko-KR"/>
              </w:rPr>
              <w:t>;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9F44A7">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 xml:space="preserve">for( i = 0; i </w:t>
            </w:r>
            <w:ins w:id="1555" w:author="Author">
              <w:r w:rsidR="00922F83">
                <w:rPr>
                  <w:rFonts w:ascii="Times New Roman" w:hAnsi="Times New Roman"/>
                  <w:bCs/>
                  <w:lang w:val="en-US"/>
                </w:rPr>
                <w:t xml:space="preserve"> </w:t>
              </w:r>
            </w:ins>
            <w:r w:rsidRPr="00564A49">
              <w:rPr>
                <w:rFonts w:ascii="Times New Roman" w:hAnsi="Times New Roman"/>
                <w:bCs/>
                <w:lang w:val="en-US"/>
              </w:rPr>
              <w:t xml:space="preserve">&lt;= </w:t>
            </w:r>
            <w:ins w:id="1556" w:author="Author">
              <w:r w:rsidR="00922F83">
                <w:rPr>
                  <w:rFonts w:ascii="Times New Roman" w:hAnsi="Times New Roman"/>
                  <w:bCs/>
                  <w:lang w:val="en-US"/>
                </w:rPr>
                <w:t xml:space="preserve"> </w:t>
              </w:r>
            </w:ins>
            <w:r w:rsidRPr="00564A49">
              <w:rPr>
                <w:rFonts w:ascii="Times New Roman" w:hAnsi="Times New Roman"/>
                <w:bCs/>
                <w:lang w:val="en-US"/>
              </w:rPr>
              <w:t>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1; i </w:t>
            </w:r>
            <w:ins w:id="1557" w:author="Author">
              <w:r w:rsidR="00922F83">
                <w:rPr>
                  <w:rFonts w:ascii="Times New Roman" w:hAnsi="Times New Roman"/>
                  <w:bCs/>
                  <w:lang w:val="en-US"/>
                </w:rPr>
                <w:t xml:space="preserve"> </w:t>
              </w:r>
            </w:ins>
            <w:r w:rsidRPr="00564A49">
              <w:rPr>
                <w:rFonts w:ascii="Times New Roman" w:hAnsi="Times New Roman"/>
                <w:bCs/>
                <w:lang w:val="en-US"/>
              </w:rPr>
              <w:t>&lt;=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3D7CD2">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58" w:author="Author">
              <w:r w:rsidR="00922F83" w:rsidRPr="00922F83">
                <w:rPr>
                  <w:rFonts w:eastAsia="Batang"/>
                  <w:bCs/>
                  <w:lang w:val="en-US" w:eastAsia="ko-KR"/>
                </w:rPr>
                <w:t>vps_base_layer_</w:t>
              </w:r>
              <w:r w:rsidR="003D7CD2">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ins>
            <w:r w:rsidRPr="00564A49">
              <w:rPr>
                <w:rFonts w:eastAsia="Batang"/>
                <w:bCs/>
                <w:lang w:val="en-US" w:eastAsia="ko-KR"/>
              </w:rPr>
              <w:t>0</w:t>
            </w:r>
            <w:ins w:id="1559" w:author="Author">
              <w:r w:rsidR="003D7CD2">
                <w:rPr>
                  <w:rFonts w:eastAsia="Batang"/>
                  <w:bCs/>
                  <w:lang w:val="en-US" w:eastAsia="ko-KR"/>
                </w:rPr>
                <w:t xml:space="preserve"> : 1</w:t>
              </w:r>
            </w:ins>
            <w:r w:rsidRPr="00564A49">
              <w:rPr>
                <w:rFonts w:eastAsia="Batang"/>
                <w:bCs/>
                <w:lang w:val="en-US" w:eastAsia="ko-KR"/>
              </w:rPr>
              <w:t>;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3D7CD2">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i = </w:t>
            </w:r>
            <w:ins w:id="1560" w:author="Author">
              <w:r w:rsidR="005C21C7" w:rsidRPr="00922F83">
                <w:rPr>
                  <w:rFonts w:eastAsia="Batang"/>
                  <w:bCs/>
                  <w:lang w:val="en-US" w:eastAsia="ko-KR"/>
                </w:rPr>
                <w:t>vps_base_layer_</w:t>
              </w:r>
              <w:r w:rsidR="003D7CD2">
                <w:rPr>
                  <w:rFonts w:eastAsia="Batang"/>
                  <w:bCs/>
                  <w:lang w:val="en-US" w:eastAsia="ko-KR"/>
                </w:rPr>
                <w:t>in</w:t>
              </w:r>
              <w:r w:rsidR="005C21C7" w:rsidRPr="00922F83">
                <w:rPr>
                  <w:rFonts w:eastAsia="Batang"/>
                  <w:bCs/>
                  <w:lang w:val="en-US" w:eastAsia="ko-KR"/>
                </w:rPr>
                <w:t>ternal_flag</w:t>
              </w:r>
              <w:r w:rsidR="005C21C7">
                <w:rPr>
                  <w:rFonts w:eastAsia="Batang"/>
                  <w:bCs/>
                  <w:lang w:val="en-US" w:eastAsia="ko-KR"/>
                </w:rPr>
                <w:t xml:space="preserve"> ? </w:t>
              </w:r>
            </w:ins>
            <w:r w:rsidRPr="00564A49">
              <w:rPr>
                <w:rFonts w:ascii="Times New Roman" w:hAnsi="Times New Roman"/>
                <w:bCs/>
                <w:lang w:val="en-US"/>
              </w:rPr>
              <w:t>1</w:t>
            </w:r>
            <w:ins w:id="1561" w:author="Author">
              <w:r w:rsidR="003D7CD2">
                <w:rPr>
                  <w:rFonts w:ascii="Times New Roman" w:hAnsi="Times New Roman"/>
                  <w:bCs/>
                  <w:lang w:val="en-US"/>
                </w:rPr>
                <w:t xml:space="preserve"> : 2</w:t>
              </w:r>
            </w:ins>
            <w:r w:rsidRPr="00564A49">
              <w:rPr>
                <w:rFonts w:ascii="Times New Roman" w:hAnsi="Times New Roman"/>
                <w:bCs/>
                <w:lang w:val="en-US"/>
              </w:rPr>
              <w:t>;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3D7CD2">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w:t>
            </w:r>
            <w:ins w:id="1562" w:author="Author">
              <w:r w:rsidR="00922F83" w:rsidRPr="00922F83">
                <w:rPr>
                  <w:rFonts w:eastAsia="Batang"/>
                  <w:bCs/>
                  <w:lang w:val="en-US" w:eastAsia="ko-KR"/>
                </w:rPr>
                <w:t>vps_base_layer_</w:t>
              </w:r>
              <w:r w:rsidR="003D7CD2">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ins>
            <w:r w:rsidRPr="00564A49">
              <w:rPr>
                <w:rFonts w:ascii="Times New Roman" w:hAnsi="Times New Roman"/>
                <w:bCs/>
                <w:lang w:val="en-US"/>
              </w:rPr>
              <w:t>0</w:t>
            </w:r>
            <w:ins w:id="1563" w:author="Author">
              <w:r w:rsidR="003D7CD2">
                <w:rPr>
                  <w:rFonts w:ascii="Times New Roman" w:hAnsi="Times New Roman"/>
                  <w:bCs/>
                  <w:lang w:val="en-US"/>
                </w:rPr>
                <w:t xml:space="preserve"> : 1</w:t>
              </w:r>
            </w:ins>
            <w:r w:rsidRPr="00564A49">
              <w:rPr>
                <w:rFonts w:ascii="Times New Roman" w:hAnsi="Times New Roman"/>
                <w:bCs/>
                <w:lang w:val="en-US"/>
              </w:rPr>
              <w:t>;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074588" w:rsidRPr="00564A49" w:rsidTr="00802F9B">
        <w:trPr>
          <w:cantSplit/>
          <w:trHeight w:val="289"/>
          <w:jc w:val="center"/>
          <w:ins w:id="1564" w:author="Author"/>
        </w:trPr>
        <w:tc>
          <w:tcPr>
            <w:tcW w:w="7920" w:type="dxa"/>
          </w:tcPr>
          <w:p w:rsidR="00074588" w:rsidRPr="00074588" w:rsidRDefault="00074588" w:rsidP="00074588">
            <w:pPr>
              <w:pStyle w:val="tablesyntax"/>
              <w:rPr>
                <w:ins w:id="1565" w:author="Author"/>
                <w:rFonts w:ascii="Times New Roman" w:hAnsi="Times New Roman"/>
                <w:bCs/>
                <w:lang w:val="en-US"/>
              </w:rPr>
            </w:pPr>
            <w:ins w:id="1566" w:author="Author">
              <w:r w:rsidRPr="00074588">
                <w:rPr>
                  <w:rFonts w:ascii="Times New Roman" w:hAnsi="Times New Roman"/>
                  <w:bCs/>
                  <w:lang w:val="en-US"/>
                </w:rPr>
                <w:tab/>
              </w:r>
              <w:r w:rsidRPr="00074588">
                <w:rPr>
                  <w:rFonts w:ascii="Times New Roman" w:hAnsi="Times New Roman"/>
                  <w:bCs/>
                  <w:lang w:val="en-US"/>
                </w:rPr>
                <w:tab/>
              </w:r>
              <w:r w:rsidRPr="00074588">
                <w:rPr>
                  <w:rFonts w:ascii="Times New Roman" w:hAnsi="Times New Roman"/>
                  <w:bCs/>
                  <w:lang w:val="en-US"/>
                </w:rPr>
                <w:tab/>
              </w:r>
              <w:r w:rsidRPr="00074588">
                <w:rPr>
                  <w:rFonts w:ascii="Times New Roman" w:hAnsi="Times New Roman"/>
                  <w:bCs/>
                  <w:lang w:val="en-US"/>
                </w:rPr>
                <w:tab/>
                <w:t>tmpVal</w:t>
              </w:r>
              <w:r>
                <w:rPr>
                  <w:rFonts w:ascii="Times New Roman" w:hAnsi="Times New Roman"/>
                  <w:bCs/>
                  <w:lang w:val="en-US"/>
                </w:rPr>
                <w:t xml:space="preserve"> = </w:t>
              </w:r>
              <w:r w:rsidRPr="00D3020A">
                <w:rPr>
                  <w:bCs/>
                  <w:lang w:val="en-US"/>
                </w:rPr>
                <w:t>LayerIdxInVps[ RefLayerId[ layer_id_in_nuh[ i ][ j ]</w:t>
              </w:r>
              <w:r>
                <w:rPr>
                  <w:bCs/>
                  <w:lang w:val="en-US"/>
                </w:rPr>
                <w:t> </w:t>
              </w:r>
              <w:r w:rsidRPr="00D3020A">
                <w:rPr>
                  <w:bCs/>
                  <w:lang w:val="en-US"/>
                </w:rPr>
                <w:t>]</w:t>
              </w:r>
              <w:r>
                <w:rPr>
                  <w:bCs/>
                  <w:lang w:val="en-US"/>
                </w:rPr>
                <w:t> </w:t>
              </w:r>
              <w:r w:rsidRPr="00D3020A">
                <w:rPr>
                  <w:bCs/>
                  <w:lang w:val="en-US"/>
                </w:rPr>
                <w:t>]</w:t>
              </w:r>
            </w:ins>
          </w:p>
        </w:tc>
        <w:tc>
          <w:tcPr>
            <w:tcW w:w="1153" w:type="dxa"/>
          </w:tcPr>
          <w:p w:rsidR="00074588" w:rsidRPr="00564A49" w:rsidRDefault="00074588" w:rsidP="00802F9B">
            <w:pPr>
              <w:pStyle w:val="tablecell"/>
              <w:rPr>
                <w:ins w:id="1567" w:author="Author"/>
                <w:lang w:val="en-US"/>
              </w:rPr>
            </w:pPr>
          </w:p>
        </w:tc>
      </w:tr>
      <w:tr w:rsidR="00074588" w:rsidRPr="00564A49" w:rsidTr="00802F9B">
        <w:trPr>
          <w:cantSplit/>
          <w:trHeight w:val="289"/>
          <w:jc w:val="center"/>
          <w:ins w:id="1568" w:author="Author"/>
        </w:trPr>
        <w:tc>
          <w:tcPr>
            <w:tcW w:w="7920" w:type="dxa"/>
          </w:tcPr>
          <w:p w:rsidR="00074588" w:rsidRPr="00564A49" w:rsidRDefault="00074588" w:rsidP="00074588">
            <w:pPr>
              <w:pStyle w:val="tablesyntax"/>
              <w:rPr>
                <w:ins w:id="1569" w:author="Author"/>
                <w:rFonts w:ascii="Times New Roman" w:hAnsi="Times New Roman"/>
                <w:b/>
                <w:bCs/>
                <w:lang w:val="en-US"/>
              </w:rPr>
            </w:pPr>
            <w:ins w:id="1570" w:author="Author">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sidRPr="004F734D">
                <w:rPr>
                  <w:bCs/>
                  <w:lang w:val="en-US"/>
                </w:rPr>
                <w:t>if(</w:t>
              </w:r>
              <w:r>
                <w:rPr>
                  <w:bCs/>
                  <w:lang w:val="en-US"/>
                </w:rPr>
                <w:t xml:space="preserve"> </w:t>
              </w:r>
              <w:r w:rsidRPr="00922F83">
                <w:rPr>
                  <w:rFonts w:eastAsia="Batang"/>
                  <w:bCs/>
                  <w:lang w:val="en-US" w:eastAsia="ko-KR"/>
                </w:rPr>
                <w:t>vps_base_layer_</w:t>
              </w:r>
              <w:r>
                <w:rPr>
                  <w:rFonts w:eastAsia="Batang"/>
                  <w:bCs/>
                  <w:lang w:val="en-US" w:eastAsia="ko-KR"/>
                </w:rPr>
                <w:t>in</w:t>
              </w:r>
              <w:r w:rsidRPr="00922F83">
                <w:rPr>
                  <w:rFonts w:eastAsia="Batang"/>
                  <w:bCs/>
                  <w:lang w:val="en-US" w:eastAsia="ko-KR"/>
                </w:rPr>
                <w:t>ternal_flag</w:t>
              </w:r>
              <w:r>
                <w:rPr>
                  <w:rFonts w:eastAsia="Batang"/>
                  <w:bCs/>
                  <w:lang w:val="en-US" w:eastAsia="ko-KR"/>
                </w:rPr>
                <w:t xml:space="preserve">  | |</w:t>
              </w:r>
              <w:r>
                <w:rPr>
                  <w:rFonts w:eastAsia="Batang"/>
                  <w:bCs/>
                  <w:lang w:val="en-US" w:eastAsia="ko-KR"/>
                </w:rPr>
                <w:br/>
              </w: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t xml:space="preserve"> ( </w:t>
              </w:r>
              <w:r>
                <w:rPr>
                  <w:bCs/>
                  <w:lang w:val="en-US"/>
                </w:rPr>
                <w:t>!</w:t>
              </w:r>
              <w:r w:rsidRPr="00922F83">
                <w:rPr>
                  <w:rFonts w:eastAsia="Batang"/>
                  <w:bCs/>
                  <w:lang w:val="en-US" w:eastAsia="ko-KR"/>
                </w:rPr>
                <w:t>vps_base_layer_</w:t>
              </w:r>
              <w:r>
                <w:rPr>
                  <w:rFonts w:eastAsia="Batang"/>
                  <w:bCs/>
                  <w:lang w:val="en-US" w:eastAsia="ko-KR"/>
                </w:rPr>
                <w:t>in</w:t>
              </w:r>
              <w:r w:rsidRPr="00922F83">
                <w:rPr>
                  <w:rFonts w:eastAsia="Batang"/>
                  <w:bCs/>
                  <w:lang w:val="en-US" w:eastAsia="ko-KR"/>
                </w:rPr>
                <w:t>ternal_flag</w:t>
              </w:r>
              <w:r>
                <w:rPr>
                  <w:rFonts w:eastAsia="Batang"/>
                  <w:bCs/>
                  <w:lang w:val="en-US" w:eastAsia="ko-KR"/>
                </w:rPr>
                <w:t xml:space="preserve">  &amp;&amp;  </w:t>
              </w:r>
              <w:r w:rsidRPr="004F734D">
                <w:rPr>
                  <w:bCs/>
                  <w:lang w:val="en-US"/>
                </w:rPr>
                <w:t>layer_id_in_nuh</w:t>
              </w:r>
              <w:r w:rsidRPr="00D3020A">
                <w:rPr>
                  <w:bCs/>
                  <w:lang w:val="en-US"/>
                </w:rPr>
                <w:t>[</w:t>
              </w:r>
              <w:r>
                <w:rPr>
                  <w:bCs/>
                  <w:lang w:val="en-US"/>
                </w:rPr>
                <w:t> tmpVal ] &gt; 0 ) ) {</w:t>
              </w:r>
            </w:ins>
          </w:p>
        </w:tc>
        <w:tc>
          <w:tcPr>
            <w:tcW w:w="1153" w:type="dxa"/>
          </w:tcPr>
          <w:p w:rsidR="00074588" w:rsidRPr="00564A49" w:rsidRDefault="00074588" w:rsidP="00802F9B">
            <w:pPr>
              <w:pStyle w:val="tablecell"/>
              <w:rPr>
                <w:ins w:id="1571" w:author="Author"/>
                <w:lang w:val="en-US"/>
              </w:rPr>
            </w:pP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ins w:id="1572" w:author="Author">
              <w:r>
                <w:rPr>
                  <w:rFonts w:ascii="Times New Roman" w:hAnsi="Times New Roman"/>
                  <w:bCs/>
                </w:rPr>
                <w:tab/>
              </w:r>
            </w:ins>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
                <w:bCs/>
                <w:lang w:val="en-US"/>
              </w:rPr>
              <w:t>min_spatial_segment_offset_plus1</w:t>
            </w:r>
            <w:r w:rsidR="007E173E"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ins w:id="1573" w:author="Author">
              <w:r>
                <w:rPr>
                  <w:rFonts w:ascii="Times New Roman" w:hAnsi="Times New Roman"/>
                  <w:bCs/>
                  <w:lang w:val="en-US"/>
                </w:rPr>
                <w:tab/>
              </w:r>
            </w:ins>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ins w:id="1574" w:author="Author">
              <w:r>
                <w:rPr>
                  <w:rFonts w:ascii="Times New Roman" w:hAnsi="Times New Roman"/>
                  <w:bCs/>
                  <w:lang w:val="en-US"/>
                </w:rPr>
                <w:tab/>
              </w:r>
            </w:ins>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
                <w:bCs/>
                <w:lang w:val="en-US"/>
              </w:rPr>
              <w:t>ctu_based_offset_enabled_flag</w:t>
            </w:r>
            <w:r w:rsidR="007E173E"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ins w:id="1575" w:author="Author">
              <w:r>
                <w:rPr>
                  <w:rFonts w:ascii="Times New Roman" w:hAnsi="Times New Roman"/>
                  <w:bCs/>
                  <w:lang w:val="en-US"/>
                </w:rPr>
                <w:tab/>
              </w:r>
            </w:ins>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ins w:id="1576" w:author="Author">
              <w:r>
                <w:rPr>
                  <w:rFonts w:ascii="Times New Roman" w:hAnsi="Times New Roman"/>
                  <w:bCs/>
                  <w:lang w:val="en-US"/>
                </w:rPr>
                <w:tab/>
              </w:r>
            </w:ins>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
                <w:bCs/>
                <w:lang w:val="en-US"/>
              </w:rPr>
              <w:t>min_horizontal_ctu_offset_plus1</w:t>
            </w:r>
            <w:r w:rsidR="007E173E"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ins w:id="1577" w:author="Author">
              <w:r>
                <w:rPr>
                  <w:rFonts w:ascii="Times New Roman" w:hAnsi="Times New Roman"/>
                  <w:bCs/>
                  <w:lang w:val="en-US"/>
                </w:rPr>
                <w:tab/>
              </w:r>
            </w:ins>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074588" w:rsidRPr="00564A49" w:rsidTr="00802F9B">
        <w:trPr>
          <w:cantSplit/>
          <w:trHeight w:val="289"/>
          <w:jc w:val="center"/>
          <w:ins w:id="1578" w:author="Author"/>
        </w:trPr>
        <w:tc>
          <w:tcPr>
            <w:tcW w:w="7920" w:type="dxa"/>
          </w:tcPr>
          <w:p w:rsidR="00074588" w:rsidRDefault="00074588" w:rsidP="00802F9B">
            <w:pPr>
              <w:pStyle w:val="tablesyntax"/>
              <w:rPr>
                <w:ins w:id="1579" w:author="Author"/>
                <w:rFonts w:ascii="Times New Roman" w:hAnsi="Times New Roman"/>
                <w:bCs/>
                <w:lang w:val="en-US"/>
              </w:rPr>
            </w:pPr>
            <w:ins w:id="1580" w:author="Autho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ins>
          </w:p>
        </w:tc>
        <w:tc>
          <w:tcPr>
            <w:tcW w:w="1153" w:type="dxa"/>
          </w:tcPr>
          <w:p w:rsidR="00074588" w:rsidRPr="00564A49" w:rsidRDefault="00074588" w:rsidP="00802F9B">
            <w:pPr>
              <w:pStyle w:val="tablecell"/>
              <w:rPr>
                <w:ins w:id="1581" w:author="Autho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w:t>
            </w:r>
            <w:ins w:id="1582" w:author="Author">
              <w:r w:rsidR="0003593D">
                <w:rPr>
                  <w:rFonts w:ascii="Times New Roman" w:hAnsi="Times New Roman"/>
                  <w:lang w:val="en-US"/>
                </w:rPr>
                <w:t xml:space="preserve"> </w:t>
              </w:r>
            </w:ins>
            <w:r w:rsidRPr="00564A49">
              <w:rPr>
                <w:rFonts w:ascii="Times New Roman" w:hAnsi="Times New Roman"/>
                <w:lang w:val="en-US"/>
              </w:rPr>
              <w:t>=</w:t>
            </w:r>
            <w:ins w:id="1583" w:author="Author">
              <w:r w:rsidR="0003593D">
                <w:rPr>
                  <w:rFonts w:ascii="Times New Roman" w:hAnsi="Times New Roman"/>
                  <w:lang w:val="en-US"/>
                </w:rPr>
                <w:t xml:space="preserve"> </w:t>
              </w:r>
            </w:ins>
            <w:r w:rsidRPr="00564A49">
              <w:rPr>
                <w:rFonts w:ascii="Times New Roman" w:hAnsi="Times New Roman"/>
                <w:lang w:val="en-US"/>
              </w:rPr>
              <w:t>1; h</w:t>
            </w:r>
            <w:ins w:id="1584" w:author="Author">
              <w:r w:rsidR="0003593D">
                <w:rPr>
                  <w:rFonts w:ascii="Times New Roman" w:hAnsi="Times New Roman"/>
                  <w:lang w:val="en-US"/>
                </w:rPr>
                <w:t xml:space="preserve"> </w:t>
              </w:r>
            </w:ins>
            <w:r w:rsidRPr="00564A49">
              <w:rPr>
                <w:rFonts w:ascii="Times New Roman" w:hAnsi="Times New Roman"/>
                <w:lang w:val="en-US"/>
              </w:rPr>
              <w:t xml:space="preserve"> &lt;= </w:t>
            </w:r>
            <w:ins w:id="1585" w:author="Author">
              <w:r w:rsidR="0003593D">
                <w:rPr>
                  <w:rFonts w:ascii="Times New Roman" w:hAnsi="Times New Roman"/>
                  <w:lang w:val="en-US"/>
                </w:rPr>
                <w:t xml:space="preserve"> </w:t>
              </w:r>
            </w:ins>
            <w:r w:rsidRPr="00564A49">
              <w:rPr>
                <w:rFonts w:ascii="Times New Roman" w:hAnsi="Times New Roman"/>
                <w:lang w:val="en-US"/>
              </w:rPr>
              <w:t>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A94DA5" w:rsidTr="00802F9B">
        <w:trPr>
          <w:cantSplit/>
          <w:trHeight w:val="289"/>
          <w:jc w:val="center"/>
        </w:trPr>
        <w:tc>
          <w:tcPr>
            <w:tcW w:w="7920" w:type="dxa"/>
          </w:tcPr>
          <w:p w:rsidR="007E173E" w:rsidRPr="00A94DA5" w:rsidRDefault="007E173E" w:rsidP="00A94DA5">
            <w:pPr>
              <w:pStyle w:val="tablesyntax"/>
              <w:rPr>
                <w:rFonts w:ascii="Times New Roman" w:hAnsi="Times New Roman"/>
                <w:b/>
                <w:lang w:val="en-US"/>
              </w:rPr>
            </w:pP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lang w:val="en-US"/>
              </w:rPr>
              <w:t>for( j = 0; j &lt;</w:t>
            </w:r>
            <w:del w:id="1586" w:author="Author">
              <w:r w:rsidRPr="00A94DA5" w:rsidDel="00A94DA5">
                <w:rPr>
                  <w:rFonts w:ascii="Times New Roman" w:hAnsi="Times New Roman"/>
                  <w:lang w:val="en-US"/>
                </w:rPr>
                <w:delText xml:space="preserve">= </w:delText>
              </w:r>
            </w:del>
            <w:ins w:id="1587" w:author="Author">
              <w:r w:rsidR="0003593D" w:rsidRPr="00A94DA5">
                <w:rPr>
                  <w:rFonts w:ascii="Times New Roman" w:hAnsi="Times New Roman"/>
                  <w:lang w:val="en-US"/>
                </w:rPr>
                <w:t xml:space="preserve"> </w:t>
              </w:r>
              <w:r w:rsidR="00A94DA5" w:rsidRPr="00A94DA5">
                <w:rPr>
                  <w:rFonts w:ascii="Times New Roman" w:hAnsi="Times New Roman"/>
                  <w:lang w:val="en-US"/>
                </w:rPr>
                <w:t>NumLayersInIdList[ </w:t>
              </w:r>
              <w:r w:rsidR="00A94DA5">
                <w:rPr>
                  <w:rFonts w:ascii="Times New Roman" w:hAnsi="Times New Roman"/>
                  <w:lang w:val="en-US"/>
                </w:rPr>
                <w:t>h</w:t>
              </w:r>
              <w:r w:rsidR="00A94DA5" w:rsidRPr="00A94DA5">
                <w:rPr>
                  <w:rFonts w:ascii="Times New Roman" w:hAnsi="Times New Roman"/>
                  <w:lang w:val="en-US"/>
                </w:rPr>
                <w:t> ]</w:t>
              </w:r>
            </w:ins>
            <w:del w:id="1588" w:author="Author">
              <w:r w:rsidRPr="00A94DA5" w:rsidDel="00A94DA5">
                <w:rPr>
                  <w:rFonts w:ascii="Times New Roman" w:hAnsi="Times New Roman"/>
                  <w:lang w:val="en-US"/>
                </w:rPr>
                <w:delText>vps_max_layers_minus1</w:delText>
              </w:r>
            </w:del>
            <w:r w:rsidRPr="00A94DA5">
              <w:rPr>
                <w:rFonts w:ascii="Times New Roman" w:hAnsi="Times New Roman"/>
                <w:lang w:val="en-US"/>
              </w:rPr>
              <w:t>; j++ )</w:t>
            </w:r>
          </w:p>
        </w:tc>
        <w:tc>
          <w:tcPr>
            <w:tcW w:w="1153" w:type="dxa"/>
          </w:tcPr>
          <w:p w:rsidR="007E173E" w:rsidRPr="00A94DA5" w:rsidRDefault="007E173E" w:rsidP="00802F9B">
            <w:pPr>
              <w:pStyle w:val="tablecell"/>
              <w:rPr>
                <w:lang w:val="en-US"/>
              </w:rPr>
            </w:pPr>
          </w:p>
        </w:tc>
      </w:tr>
      <w:tr w:rsidR="007E173E" w:rsidRPr="00564A49" w:rsidDel="00385CD9" w:rsidTr="00802F9B">
        <w:trPr>
          <w:cantSplit/>
          <w:trHeight w:val="289"/>
          <w:jc w:val="center"/>
          <w:del w:id="1589" w:author="Author"/>
        </w:trPr>
        <w:tc>
          <w:tcPr>
            <w:tcW w:w="7920" w:type="dxa"/>
          </w:tcPr>
          <w:p w:rsidR="007E173E" w:rsidRPr="00564A49" w:rsidDel="00385CD9" w:rsidRDefault="007E173E" w:rsidP="00802F9B">
            <w:pPr>
              <w:pStyle w:val="tablesyntax"/>
              <w:rPr>
                <w:del w:id="1590" w:author="Author"/>
                <w:rFonts w:ascii="Times New Roman" w:hAnsi="Times New Roman"/>
                <w:lang w:val="en-US"/>
              </w:rPr>
            </w:pPr>
            <w:del w:id="1591" w:author="Autho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lang w:val="en-US"/>
                </w:rPr>
                <w:delText>if( layer_id_included_flag[ h ][ j ] )</w:delText>
              </w:r>
            </w:del>
          </w:p>
        </w:tc>
        <w:tc>
          <w:tcPr>
            <w:tcW w:w="1153" w:type="dxa"/>
          </w:tcPr>
          <w:p w:rsidR="007E173E" w:rsidRPr="00564A49" w:rsidDel="00385CD9" w:rsidRDefault="007E173E" w:rsidP="00802F9B">
            <w:pPr>
              <w:pStyle w:val="tablecell"/>
              <w:rPr>
                <w:del w:id="1592" w:author="Author"/>
                <w:lang w:val="en-US"/>
              </w:rPr>
            </w:pPr>
          </w:p>
        </w:tc>
      </w:tr>
      <w:tr w:rsidR="007E173E" w:rsidRPr="00564A49" w:rsidTr="00802F9B">
        <w:trPr>
          <w:cantSplit/>
          <w:trHeight w:val="289"/>
          <w:jc w:val="center"/>
        </w:trPr>
        <w:tc>
          <w:tcPr>
            <w:tcW w:w="7920" w:type="dxa"/>
          </w:tcPr>
          <w:p w:rsidR="007E173E" w:rsidRPr="00564A49" w:rsidRDefault="007E173E" w:rsidP="00385CD9">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del w:id="1593" w:author="Author">
              <w:r w:rsidRPr="00564A49" w:rsidDel="00385CD9">
                <w:rPr>
                  <w:rFonts w:ascii="Times New Roman" w:hAnsi="Times New Roman"/>
                  <w:b/>
                  <w:lang w:val="en-US"/>
                </w:rPr>
                <w:tab/>
              </w:r>
            </w:del>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 xml:space="preserve">if( num_bitstream_partitions[ h ] </w:t>
            </w:r>
            <w:ins w:id="1594" w:author="Author">
              <w:r w:rsidR="0003593D">
                <w:rPr>
                  <w:rFonts w:ascii="Times New Roman" w:hAnsi="Times New Roman"/>
                  <w:lang w:val="en-US"/>
                </w:rPr>
                <w:t xml:space="preserve">&gt; 0 </w:t>
              </w:r>
            </w:ins>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235581" w:rsidRPr="00564A49" w:rsidRDefault="00235581"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50"/>
      <w:bookmarkEnd w:id="1551"/>
      <w:bookmarkEnd w:id="1552"/>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95"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96" w:name="GoHere2"/>
            <w:bookmarkEnd w:id="1596"/>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97"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9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8" w:name="_Ref351058034"/>
      <w:bookmarkStart w:id="1599" w:name="_Ref363160723"/>
      <w:r w:rsidRPr="00564A49">
        <w:rPr>
          <w:lang w:val="en-US"/>
        </w:rPr>
        <w:lastRenderedPageBreak/>
        <w:t>Picture parameter set RBSP syntax</w:t>
      </w:r>
      <w:bookmarkEnd w:id="1595"/>
      <w:bookmarkEnd w:id="1598"/>
      <w:bookmarkEnd w:id="159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600"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601"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600"/>
      <w:bookmarkEnd w:id="1601"/>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2" w:name="_Ref348090122"/>
      <w:r w:rsidRPr="00564A49">
        <w:rPr>
          <w:lang w:val="en-US"/>
        </w:rPr>
        <w:t>Access unit delimiter RBSP syntax</w:t>
      </w:r>
      <w:bookmarkEnd w:id="1602"/>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3" w:name="_Ref348090133"/>
      <w:r w:rsidRPr="00564A49">
        <w:rPr>
          <w:lang w:val="en-US"/>
        </w:rPr>
        <w:t>End of sequence RBSP syntax</w:t>
      </w:r>
      <w:bookmarkEnd w:id="1603"/>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4" w:name="_Ref348090150"/>
      <w:r w:rsidRPr="00564A49">
        <w:rPr>
          <w:lang w:val="en-US"/>
        </w:rPr>
        <w:t>End of bitstream RBSP syntax</w:t>
      </w:r>
      <w:bookmarkEnd w:id="1604"/>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5" w:name="_Ref348090167"/>
      <w:r w:rsidRPr="00564A49">
        <w:rPr>
          <w:lang w:val="en-US"/>
        </w:rPr>
        <w:t>Filler data RBSP syntax</w:t>
      </w:r>
      <w:bookmarkEnd w:id="1605"/>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6" w:name="_Ref348090173"/>
      <w:r w:rsidRPr="00564A49">
        <w:rPr>
          <w:lang w:val="en-US"/>
        </w:rPr>
        <w:t>Slice segment layer RBSP syntax</w:t>
      </w:r>
      <w:bookmarkEnd w:id="1606"/>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7" w:name="_Ref331449326"/>
      <w:r w:rsidRPr="00564A49">
        <w:rPr>
          <w:lang w:val="en-US"/>
        </w:rPr>
        <w:t>RBSP slice segment trailing bits syntax</w:t>
      </w:r>
      <w:bookmarkEnd w:id="1607"/>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8" w:name="_Ref348090194"/>
      <w:r w:rsidRPr="00564A49">
        <w:rPr>
          <w:lang w:val="en-US"/>
        </w:rPr>
        <w:t>RBSP trailing bits syntax</w:t>
      </w:r>
      <w:bookmarkEnd w:id="1608"/>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9" w:name="_Ref348090200"/>
      <w:r w:rsidRPr="00564A49">
        <w:rPr>
          <w:lang w:val="en-US"/>
        </w:rPr>
        <w:t>Byte alignment syntax</w:t>
      </w:r>
      <w:bookmarkEnd w:id="1609"/>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0" w:name="_Ref348090209"/>
      <w:bookmarkStart w:id="1611" w:name="_Toc377921532"/>
      <w:bookmarkStart w:id="1612" w:name="_Toc378026170"/>
      <w:r w:rsidRPr="00564A49">
        <w:rPr>
          <w:lang w:val="en-US"/>
        </w:rPr>
        <w:lastRenderedPageBreak/>
        <w:t>Profile, tier and level syntax</w:t>
      </w:r>
      <w:bookmarkEnd w:id="1610"/>
      <w:bookmarkEnd w:id="1611"/>
      <w:bookmarkEnd w:id="161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613"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4" w:name="_Toc377921533"/>
      <w:bookmarkStart w:id="1615" w:name="_Toc378026171"/>
      <w:r w:rsidRPr="00564A49">
        <w:rPr>
          <w:lang w:val="en-US"/>
        </w:rPr>
        <w:t>Scaling list data syntax</w:t>
      </w:r>
      <w:bookmarkEnd w:id="1613"/>
      <w:bookmarkEnd w:id="1614"/>
      <w:bookmarkEnd w:id="1615"/>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6" w:name="_Ref348090212"/>
      <w:bookmarkStart w:id="1617" w:name="_Toc377921534"/>
      <w:bookmarkStart w:id="1618" w:name="_Toc378026172"/>
      <w:r w:rsidRPr="00564A49">
        <w:rPr>
          <w:lang w:val="en-US"/>
        </w:rPr>
        <w:t>Supplemental enhancement information message syntax</w:t>
      </w:r>
      <w:bookmarkEnd w:id="1616"/>
      <w:bookmarkEnd w:id="1617"/>
      <w:bookmarkEnd w:id="1618"/>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9" w:name="_Ref348090214"/>
      <w:bookmarkStart w:id="1620" w:name="_Toc377921535"/>
      <w:bookmarkStart w:id="1621" w:name="_Toc378026173"/>
      <w:r w:rsidRPr="00564A49">
        <w:rPr>
          <w:lang w:val="en-US"/>
        </w:rPr>
        <w:lastRenderedPageBreak/>
        <w:t>Slice segment header syntax</w:t>
      </w:r>
      <w:bookmarkEnd w:id="1619"/>
      <w:bookmarkEnd w:id="1620"/>
      <w:bookmarkEnd w:id="1621"/>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2" w:name="_Ref360884196"/>
      <w:r w:rsidRPr="00564A49">
        <w:rPr>
          <w:lang w:val="en-US"/>
        </w:rPr>
        <w:t>General slice segment header syntax</w:t>
      </w:r>
      <w:bookmarkEnd w:id="1622"/>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3" w:name="_Ref351058069"/>
      <w:bookmarkStart w:id="1624" w:name="_Toc377921536"/>
      <w:bookmarkStart w:id="1625" w:name="_Toc378026174"/>
      <w:bookmarkStart w:id="1626" w:name="_Ref348090232"/>
      <w:r w:rsidRPr="00564A49">
        <w:rPr>
          <w:lang w:val="en-US"/>
        </w:rPr>
        <w:t>Short-term reference picture set syntax</w:t>
      </w:r>
      <w:bookmarkEnd w:id="1623"/>
      <w:bookmarkEnd w:id="1624"/>
      <w:bookmarkEnd w:id="1625"/>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7" w:name="_Ref351058099"/>
      <w:bookmarkStart w:id="1628" w:name="_Toc377921537"/>
      <w:bookmarkStart w:id="1629" w:name="_Toc378026175"/>
      <w:r w:rsidRPr="00564A49">
        <w:rPr>
          <w:lang w:val="en-US"/>
        </w:rPr>
        <w:t>Slice segment data syntax</w:t>
      </w:r>
      <w:bookmarkEnd w:id="1626"/>
      <w:bookmarkEnd w:id="1627"/>
      <w:bookmarkEnd w:id="1628"/>
      <w:bookmarkEnd w:id="162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0" w:name="_Toc377921538"/>
      <w:bookmarkStart w:id="1631" w:name="_Toc378026176"/>
      <w:r w:rsidRPr="00564A49">
        <w:rPr>
          <w:lang w:val="en-US"/>
        </w:rPr>
        <w:t>Semantics</w:t>
      </w:r>
      <w:bookmarkEnd w:id="1630"/>
      <w:bookmarkEnd w:id="163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32" w:name="_Ref351058589"/>
      <w:bookmarkStart w:id="1633" w:name="_Toc377921539"/>
      <w:bookmarkStart w:id="1634" w:name="_Toc378026177"/>
      <w:bookmarkStart w:id="1635" w:name="_Ref348090008"/>
      <w:bookmarkStart w:id="1636" w:name="_Ref348090335"/>
      <w:r w:rsidRPr="00564A49">
        <w:rPr>
          <w:lang w:val="en-US"/>
        </w:rPr>
        <w:t>General</w:t>
      </w:r>
      <w:bookmarkEnd w:id="1632"/>
      <w:bookmarkEnd w:id="1633"/>
      <w:bookmarkEnd w:id="163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37" w:name="_Ref351058186"/>
      <w:bookmarkStart w:id="1638" w:name="_Toc377921540"/>
      <w:bookmarkStart w:id="1639" w:name="_Toc378026178"/>
      <w:r w:rsidRPr="00564A49">
        <w:rPr>
          <w:lang w:val="en-US"/>
        </w:rPr>
        <w:t>NAL unit semantics</w:t>
      </w:r>
      <w:bookmarkEnd w:id="1635"/>
      <w:bookmarkEnd w:id="1636"/>
      <w:bookmarkEnd w:id="1637"/>
      <w:bookmarkEnd w:id="1638"/>
      <w:bookmarkEnd w:id="163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 xml:space="preserve">When one </w:t>
      </w:r>
      <w:ins w:id="1640" w:author="Author">
        <w:r w:rsidR="004D7A14">
          <w:rPr>
            <w:bCs/>
            <w:lang w:val="en-US"/>
          </w:rPr>
          <w:t xml:space="preserve">coded </w:t>
        </w:r>
      </w:ins>
      <w:r w:rsidRPr="00564A49">
        <w:rPr>
          <w:bCs/>
          <w:lang w:val="en-US"/>
        </w:rPr>
        <w:t xml:space="preserve">picture picA of a layer layerA has nal_unit_type equal to TSA_N or TSA_R, each </w:t>
      </w:r>
      <w:ins w:id="1641" w:author="Author">
        <w:r w:rsidR="004D7A14">
          <w:rPr>
            <w:bCs/>
            <w:lang w:val="en-US"/>
          </w:rPr>
          <w:t xml:space="preserve">coded </w:t>
        </w:r>
      </w:ins>
      <w:r w:rsidRPr="00564A49">
        <w:rPr>
          <w:bCs/>
          <w:lang w:val="en-US"/>
        </w:rPr>
        <w:t xml:space="preserve">picture </w:t>
      </w:r>
      <w:ins w:id="1642" w:author="Author">
        <w:r w:rsidR="004D7A14">
          <w:rPr>
            <w:bCs/>
            <w:lang w:val="en-US"/>
          </w:rPr>
          <w:t xml:space="preserve">that is present in the bitstream, </w:t>
        </w:r>
      </w:ins>
      <w:r w:rsidRPr="00564A49">
        <w:rPr>
          <w:bCs/>
          <w:lang w:val="en-US"/>
        </w:rPr>
        <w:t>in the same access unit as picA</w:t>
      </w:r>
      <w:ins w:id="1643" w:author="Author">
        <w:r w:rsidR="004D7A14">
          <w:rPr>
            <w:bCs/>
            <w:lang w:val="en-US"/>
          </w:rPr>
          <w:t>,</w:t>
        </w:r>
      </w:ins>
      <w:r w:rsidRPr="00564A49">
        <w:rPr>
          <w:bCs/>
          <w:lang w:val="en-US"/>
        </w:rPr>
        <w:t xml:space="preserve"> </w:t>
      </w:r>
      <w:ins w:id="1644" w:author="Author">
        <w:r w:rsidR="004D7A14">
          <w:rPr>
            <w:bCs/>
            <w:lang w:val="en-US"/>
          </w:rPr>
          <w:t xml:space="preserve">and </w:t>
        </w:r>
      </w:ins>
      <w:r w:rsidRPr="00564A49">
        <w:rPr>
          <w:bCs/>
          <w:lang w:val="en-US"/>
        </w:rPr>
        <w:t>in a direct or indirect reference layer of layerA shall have nal_unit_type equal to TSA_N or TSA_R.</w:t>
      </w:r>
    </w:p>
    <w:p w:rsidR="007E173E" w:rsidRDefault="007E173E" w:rsidP="007E173E">
      <w:pPr>
        <w:pStyle w:val="3N"/>
        <w:rPr>
          <w:ins w:id="1645" w:author="Author"/>
          <w:bCs/>
          <w:lang w:val="en-US"/>
        </w:rPr>
      </w:pPr>
      <w:r w:rsidRPr="00564A49">
        <w:rPr>
          <w:bCs/>
          <w:lang w:val="en-US"/>
        </w:rPr>
        <w:t>When one</w:t>
      </w:r>
      <w:ins w:id="1646" w:author="Author">
        <w:r w:rsidR="004D7A14">
          <w:rPr>
            <w:bCs/>
            <w:lang w:val="en-US"/>
          </w:rPr>
          <w:t xml:space="preserve"> coded</w:t>
        </w:r>
      </w:ins>
      <w:r w:rsidRPr="00564A49">
        <w:rPr>
          <w:bCs/>
          <w:lang w:val="en-US"/>
        </w:rPr>
        <w:t xml:space="preserve"> picture picA of a layer layerA has nal_unit_type equal to STSA_N or STSA_R, each </w:t>
      </w:r>
      <w:ins w:id="1647" w:author="Author">
        <w:r w:rsidR="004D7A14">
          <w:rPr>
            <w:bCs/>
            <w:lang w:val="en-US"/>
          </w:rPr>
          <w:t xml:space="preserve">coded </w:t>
        </w:r>
      </w:ins>
      <w:r w:rsidRPr="00564A49">
        <w:rPr>
          <w:bCs/>
          <w:lang w:val="en-US"/>
        </w:rPr>
        <w:t xml:space="preserve">picture </w:t>
      </w:r>
      <w:ins w:id="1648" w:author="Author">
        <w:r w:rsidR="004D7A14">
          <w:rPr>
            <w:bCs/>
            <w:lang w:val="en-US"/>
          </w:rPr>
          <w:t xml:space="preserve">that is in the bitstream, </w:t>
        </w:r>
      </w:ins>
      <w:r w:rsidRPr="00564A49">
        <w:rPr>
          <w:bCs/>
          <w:lang w:val="en-US"/>
        </w:rPr>
        <w:t>in the same access unit as picA</w:t>
      </w:r>
      <w:ins w:id="1649" w:author="Author">
        <w:r w:rsidR="004D7A14">
          <w:rPr>
            <w:bCs/>
            <w:lang w:val="en-US"/>
          </w:rPr>
          <w:t>, and</w:t>
        </w:r>
      </w:ins>
      <w:r w:rsidRPr="00564A49">
        <w:rPr>
          <w:bCs/>
          <w:lang w:val="en-US"/>
        </w:rPr>
        <w:t xml:space="preserve"> in a direct or indirect reference layer of layerA shall have nal_unit_type equal to STSA_N or STSA_R.</w:t>
      </w:r>
    </w:p>
    <w:p w:rsidR="00240046" w:rsidRPr="00564A49" w:rsidRDefault="00240046" w:rsidP="007E173E">
      <w:pPr>
        <w:pStyle w:val="3N"/>
        <w:rPr>
          <w:bCs/>
          <w:lang w:val="en-US"/>
        </w:rPr>
      </w:pPr>
      <w:ins w:id="1650" w:author="Author">
        <w:r w:rsidRPr="00295CF8">
          <w:rPr>
            <w:highlight w:val="yellow"/>
            <w:lang w:val="en-CA"/>
          </w:rPr>
          <w:t>[Ed. (YK): Check for similar dependencies on pictures being present in the bitstream or provided externallly in other places.]</w:t>
        </w:r>
      </w:ins>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lastRenderedPageBreak/>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1" w:name="_Ref363159861"/>
      <w:bookmarkStart w:id="1652" w:name="_Toc377921541"/>
      <w:bookmarkStart w:id="1653" w:name="_Toc378026179"/>
      <w:r w:rsidRPr="00564A49">
        <w:rPr>
          <w:lang w:val="en-US"/>
        </w:rPr>
        <w:t>Raw byte sequence payloads, trailing bits, and byte alignment semantics</w:t>
      </w:r>
      <w:bookmarkEnd w:id="1651"/>
      <w:bookmarkEnd w:id="1652"/>
      <w:bookmarkEnd w:id="165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54" w:name="_Ref348090354"/>
      <w:r w:rsidRPr="00564A49">
        <w:rPr>
          <w:lang w:val="en-US"/>
        </w:rPr>
        <w:t>Video parameter set RBSP semantics</w:t>
      </w:r>
      <w:bookmarkEnd w:id="1654"/>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583FBF" w:rsidRPr="00564A49" w:rsidRDefault="00583FBF" w:rsidP="00583FBF">
      <w:pPr>
        <w:numPr>
          <w:ilvl w:val="0"/>
          <w:numId w:val="7"/>
        </w:numPr>
        <w:tabs>
          <w:tab w:val="left" w:pos="360"/>
        </w:tabs>
        <w:textAlignment w:val="auto"/>
        <w:rPr>
          <w:ins w:id="1655" w:author="Author"/>
          <w:lang w:val="en-US"/>
        </w:rPr>
      </w:pPr>
      <w:ins w:id="1656" w:author="Author">
        <w:r w:rsidRPr="00583FBF">
          <w:rPr>
            <w:i/>
            <w:lang w:val="en-US"/>
          </w:rPr>
          <w:t xml:space="preserve">Remove the semantics of </w:t>
        </w:r>
        <w:r>
          <w:rPr>
            <w:lang w:val="en-US"/>
          </w:rPr>
          <w:t>vps_reserved_three_2bits</w:t>
        </w:r>
        <w:r w:rsidRPr="00564A49">
          <w:rPr>
            <w:lang w:val="en-US"/>
          </w:rPr>
          <w:t>.</w:t>
        </w:r>
      </w:ins>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rsidR="00E6132B" w:rsidRDefault="00583FBF" w:rsidP="00583FBF">
      <w:pPr>
        <w:rPr>
          <w:ins w:id="1657" w:author="Author"/>
          <w:noProof/>
          <w:lang w:eastAsia="ko-KR"/>
        </w:rPr>
      </w:pPr>
      <w:ins w:id="1658" w:author="Author">
        <w:r w:rsidRPr="0070390B">
          <w:rPr>
            <w:b/>
            <w:lang w:val="en-US"/>
          </w:rPr>
          <w:t>vps_base_layer_</w:t>
        </w:r>
        <w:r w:rsidR="003D7CD2">
          <w:rPr>
            <w:b/>
            <w:lang w:val="en-US"/>
          </w:rPr>
          <w:t>in</w:t>
        </w:r>
        <w:r w:rsidRPr="0070390B">
          <w:rPr>
            <w:b/>
            <w:lang w:val="en-US"/>
          </w:rPr>
          <w:t>ternal_flag</w:t>
        </w:r>
        <w:r w:rsidRPr="00583FBF">
          <w:rPr>
            <w:noProof/>
            <w:lang w:eastAsia="ko-KR"/>
          </w:rPr>
          <w:t xml:space="preserve"> </w:t>
        </w:r>
        <w:r>
          <w:rPr>
            <w:noProof/>
            <w:lang w:eastAsia="ko-KR"/>
          </w:rPr>
          <w:t xml:space="preserve">equal to </w:t>
        </w:r>
        <w:r w:rsidR="003D7CD2">
          <w:rPr>
            <w:noProof/>
            <w:lang w:eastAsia="ko-KR"/>
          </w:rPr>
          <w:t>0</w:t>
        </w:r>
        <w:r>
          <w:rPr>
            <w:noProof/>
            <w:lang w:eastAsia="ko-KR"/>
          </w:rPr>
          <w:t xml:space="preserve"> specifies that the base layer </w:t>
        </w:r>
        <w:r w:rsidR="00E6132B">
          <w:rPr>
            <w:noProof/>
            <w:lang w:eastAsia="ko-KR"/>
          </w:rPr>
          <w:t>is provided by an external means not specified</w:t>
        </w:r>
        <w:r w:rsidR="00E6132B" w:rsidRPr="00E6132B">
          <w:rPr>
            <w:lang w:val="en-CA"/>
          </w:rPr>
          <w:t xml:space="preserve"> </w:t>
        </w:r>
        <w:r w:rsidR="00E6132B" w:rsidRPr="00564A49">
          <w:rPr>
            <w:lang w:val="en-CA"/>
          </w:rPr>
          <w:t>in this Specification</w:t>
        </w:r>
        <w:r w:rsidR="00E6132B">
          <w:rPr>
            <w:noProof/>
            <w:lang w:eastAsia="ko-KR"/>
          </w:rPr>
          <w:t xml:space="preserve">. </w:t>
        </w:r>
        <w:r w:rsidR="00E6132B" w:rsidRPr="00E6132B">
          <w:rPr>
            <w:noProof/>
            <w:lang w:eastAsia="ko-KR"/>
          </w:rPr>
          <w:t>vps_base_layer_</w:t>
        </w:r>
        <w:r w:rsidR="003D7CD2">
          <w:rPr>
            <w:noProof/>
            <w:lang w:eastAsia="ko-KR"/>
          </w:rPr>
          <w:t>in</w:t>
        </w:r>
        <w:r w:rsidR="00E6132B" w:rsidRPr="00E6132B">
          <w:rPr>
            <w:noProof/>
            <w:lang w:eastAsia="ko-KR"/>
          </w:rPr>
          <w:t xml:space="preserve">ternal_flag equal to </w:t>
        </w:r>
        <w:r w:rsidR="003D7CD2">
          <w:rPr>
            <w:noProof/>
            <w:lang w:eastAsia="ko-KR"/>
          </w:rPr>
          <w:t>1</w:t>
        </w:r>
        <w:r w:rsidR="00E6132B" w:rsidRPr="00E6132B">
          <w:rPr>
            <w:noProof/>
            <w:lang w:eastAsia="ko-KR"/>
          </w:rPr>
          <w:t xml:space="preserve"> specifies that the base layer is provided </w:t>
        </w:r>
        <w:r w:rsidR="00E6132B">
          <w:rPr>
            <w:noProof/>
            <w:lang w:eastAsia="ko-KR"/>
          </w:rPr>
          <w:t>in the bitstream.</w:t>
        </w:r>
      </w:ins>
    </w:p>
    <w:p w:rsidR="00E6132B" w:rsidRDefault="00E6132B" w:rsidP="00583FBF">
      <w:pPr>
        <w:rPr>
          <w:ins w:id="1659" w:author="Author"/>
          <w:noProof/>
          <w:lang w:eastAsia="ko-KR"/>
        </w:rPr>
      </w:pPr>
      <w:ins w:id="1660" w:author="Author">
        <w:r w:rsidRPr="00E6132B">
          <w:rPr>
            <w:noProof/>
            <w:highlight w:val="yellow"/>
            <w:lang w:eastAsia="ko-KR"/>
          </w:rPr>
          <w:t>[Ed. (YK): Add a note to provide a summary o</w:t>
        </w:r>
        <w:r w:rsidR="00355511">
          <w:rPr>
            <w:noProof/>
            <w:highlight w:val="yellow"/>
            <w:lang w:eastAsia="ko-KR"/>
          </w:rPr>
          <w:t>n</w:t>
        </w:r>
        <w:r w:rsidRPr="00E6132B">
          <w:rPr>
            <w:noProof/>
            <w:highlight w:val="yellow"/>
            <w:lang w:eastAsia="ko-KR"/>
          </w:rPr>
          <w:t xml:space="preserve"> how </w:t>
        </w:r>
        <w:r w:rsidR="005D1B63">
          <w:rPr>
            <w:noProof/>
            <w:highlight w:val="yellow"/>
            <w:lang w:eastAsia="ko-KR"/>
          </w:rPr>
          <w:t>the codec works when the flag is equal to 1</w:t>
        </w:r>
        <w:r w:rsidRPr="00E6132B">
          <w:rPr>
            <w:noProof/>
            <w:highlight w:val="yellow"/>
            <w:lang w:eastAsia="ko-KR"/>
          </w:rPr>
          <w:t>.]</w:t>
        </w:r>
      </w:ins>
    </w:p>
    <w:p w:rsidR="00583FBF" w:rsidRDefault="00583FBF" w:rsidP="00583FBF">
      <w:pPr>
        <w:rPr>
          <w:ins w:id="1661" w:author="Author"/>
          <w:lang w:val="en-US"/>
        </w:rPr>
      </w:pPr>
      <w:ins w:id="1662" w:author="Author">
        <w:r>
          <w:rPr>
            <w:lang w:val="en-US"/>
          </w:rPr>
          <w:t xml:space="preserve">When </w:t>
        </w:r>
        <w:r w:rsidRPr="00922F83">
          <w:rPr>
            <w:rFonts w:eastAsia="Batang"/>
            <w:bCs/>
            <w:lang w:val="en-US" w:eastAsia="ko-KR"/>
          </w:rPr>
          <w:t>vps_base_layer_</w:t>
        </w:r>
        <w:r w:rsidR="003D7CD2">
          <w:rPr>
            <w:rFonts w:eastAsia="Batang"/>
            <w:bCs/>
            <w:lang w:val="en-US" w:eastAsia="ko-KR"/>
          </w:rPr>
          <w:t>in</w:t>
        </w:r>
        <w:r w:rsidRPr="00922F83">
          <w:rPr>
            <w:rFonts w:eastAsia="Batang"/>
            <w:bCs/>
            <w:lang w:val="en-US" w:eastAsia="ko-KR"/>
          </w:rPr>
          <w:t>ternal_flag</w:t>
        </w:r>
        <w:r>
          <w:rPr>
            <w:lang w:val="en-US"/>
          </w:rPr>
          <w:t xml:space="preserve"> is equal to </w:t>
        </w:r>
        <w:r w:rsidR="003D7CD2">
          <w:rPr>
            <w:lang w:val="en-US"/>
          </w:rPr>
          <w:t>0</w:t>
        </w:r>
        <w:r>
          <w:rPr>
            <w:lang w:val="en-US"/>
          </w:rPr>
          <w:t>, the following applies:</w:t>
        </w:r>
      </w:ins>
    </w:p>
    <w:p w:rsidR="00583FBF" w:rsidRDefault="00583FBF" w:rsidP="00583FBF">
      <w:pPr>
        <w:numPr>
          <w:ilvl w:val="0"/>
          <w:numId w:val="7"/>
        </w:numPr>
        <w:tabs>
          <w:tab w:val="left" w:pos="360"/>
        </w:tabs>
        <w:textAlignment w:val="auto"/>
        <w:rPr>
          <w:ins w:id="1663" w:author="Author"/>
          <w:lang w:eastAsia="ko-KR"/>
        </w:rPr>
      </w:pPr>
      <w:ins w:id="1664" w:author="Author">
        <w:r>
          <w:rPr>
            <w:lang w:val="en-US"/>
          </w:rPr>
          <w:t>T</w:t>
        </w:r>
        <w:r w:rsidRPr="00BA2FC4">
          <w:rPr>
            <w:lang w:val="en-US"/>
          </w:rPr>
          <w:t xml:space="preserve">he value of vps_sub_layer_ordering_info_present_flag </w:t>
        </w:r>
        <w:r w:rsidRPr="00BA2FC4">
          <w:rPr>
            <w:lang w:eastAsia="ko-KR"/>
          </w:rPr>
          <w:t>shall be equal to 0</w:t>
        </w:r>
        <w:r>
          <w:rPr>
            <w:lang w:eastAsia="ko-KR"/>
          </w:rPr>
          <w:t>.</w:t>
        </w:r>
      </w:ins>
    </w:p>
    <w:p w:rsidR="00583FBF" w:rsidRPr="0021476C" w:rsidRDefault="00583FBF" w:rsidP="00583FBF">
      <w:pPr>
        <w:numPr>
          <w:ilvl w:val="0"/>
          <w:numId w:val="7"/>
        </w:numPr>
        <w:tabs>
          <w:tab w:val="left" w:pos="360"/>
        </w:tabs>
        <w:textAlignment w:val="auto"/>
        <w:rPr>
          <w:ins w:id="1665" w:author="Author"/>
          <w:lang w:eastAsia="ko-KR"/>
        </w:rPr>
      </w:pPr>
      <w:ins w:id="1666" w:author="Author">
        <w:r>
          <w:rPr>
            <w:lang w:eastAsia="ko-KR"/>
          </w:rPr>
          <w:t>T</w:t>
        </w:r>
        <w:r w:rsidRPr="00BA2FC4">
          <w:rPr>
            <w:lang w:eastAsia="ko-KR"/>
          </w:rPr>
          <w:t xml:space="preserve">he values of </w:t>
        </w:r>
        <w:r w:rsidRPr="00BA2FC4">
          <w:rPr>
            <w:lang w:val="en-US"/>
          </w:rPr>
          <w:t>vps_max_dec_pic_buffering_minus1[ i ], vps_max_num_reorder_pics[ i ], and vps_max_latency_increase_plus1[ i ] shall all be equal to 0 for all possible values of i</w:t>
        </w:r>
        <w:r>
          <w:rPr>
            <w:lang w:val="en-US"/>
          </w:rPr>
          <w:t>.</w:t>
        </w:r>
      </w:ins>
    </w:p>
    <w:p w:rsidR="00583FBF" w:rsidRPr="00017B15" w:rsidRDefault="00583FBF" w:rsidP="00583FBF">
      <w:pPr>
        <w:numPr>
          <w:ilvl w:val="0"/>
          <w:numId w:val="7"/>
        </w:numPr>
        <w:tabs>
          <w:tab w:val="left" w:pos="360"/>
        </w:tabs>
        <w:textAlignment w:val="auto"/>
        <w:rPr>
          <w:ins w:id="1667" w:author="Author"/>
          <w:lang w:eastAsia="ko-KR"/>
        </w:rPr>
      </w:pPr>
      <w:ins w:id="1668" w:author="Author">
        <w:r>
          <w:rPr>
            <w:lang w:val="en-US"/>
          </w:rPr>
          <w:lastRenderedPageBreak/>
          <w:t xml:space="preserve">Decoders shall ignore the values of </w:t>
        </w:r>
        <w:r w:rsidRPr="00BA2FC4">
          <w:rPr>
            <w:lang w:val="en-US"/>
          </w:rPr>
          <w:t>vps_sub_layer_ordering_info_present_flag</w:t>
        </w:r>
        <w:r>
          <w:rPr>
            <w:lang w:val="en-US"/>
          </w:rPr>
          <w:t xml:space="preserve">, </w:t>
        </w:r>
        <w:r w:rsidRPr="00BA2FC4">
          <w:rPr>
            <w:lang w:val="en-US"/>
          </w:rPr>
          <w:t>vps_max_dec_pic_buffering_minus1[ i ], vps_max_num_reorder_pics[ i ], and vps_max_latency_increase_plus1[ i ].</w:t>
        </w:r>
      </w:ins>
    </w:p>
    <w:p w:rsidR="00583FBF" w:rsidRPr="00017B15" w:rsidRDefault="00583FBF" w:rsidP="00583FBF">
      <w:pPr>
        <w:numPr>
          <w:ilvl w:val="0"/>
          <w:numId w:val="7"/>
        </w:numPr>
        <w:tabs>
          <w:tab w:val="left" w:pos="360"/>
        </w:tabs>
        <w:textAlignment w:val="auto"/>
        <w:rPr>
          <w:ins w:id="1669" w:author="Author"/>
          <w:lang w:eastAsia="ko-KR"/>
        </w:rPr>
      </w:pPr>
      <w:ins w:id="1670" w:author="Author">
        <w:r>
          <w:rPr>
            <w:noProof/>
            <w:lang w:eastAsia="ko-KR"/>
          </w:rPr>
          <w:t xml:space="preserve">The value of </w:t>
        </w:r>
        <w:r w:rsidRPr="00017B15">
          <w:rPr>
            <w:noProof/>
            <w:lang w:eastAsia="ko-KR"/>
          </w:rPr>
          <w:t>hrd_layer_set_idx</w:t>
        </w:r>
        <w:r w:rsidRPr="00017B15">
          <w:rPr>
            <w:rFonts w:eastAsia="MS Mincho"/>
          </w:rPr>
          <w:t>[ i ]</w:t>
        </w:r>
        <w:r>
          <w:rPr>
            <w:rFonts w:eastAsia="MS Mincho"/>
          </w:rPr>
          <w:t xml:space="preserve"> shall be greater than 0.</w:t>
        </w:r>
      </w:ins>
    </w:p>
    <w:p w:rsidR="00583FBF" w:rsidRPr="00943A5F" w:rsidRDefault="00583FBF" w:rsidP="00583FBF">
      <w:pPr>
        <w:rPr>
          <w:ins w:id="1671" w:author="Author"/>
          <w:noProof/>
          <w:lang w:eastAsia="ko-KR"/>
        </w:rPr>
      </w:pPr>
      <w:ins w:id="1672" w:author="Author">
        <w:r w:rsidRPr="00943A5F">
          <w:rPr>
            <w:b/>
            <w:noProof/>
            <w:lang w:eastAsia="ko-KR"/>
          </w:rPr>
          <w:t>vps_reserved_</w:t>
        </w:r>
        <w:r>
          <w:rPr>
            <w:b/>
            <w:noProof/>
            <w:lang w:eastAsia="ko-KR"/>
          </w:rPr>
          <w:t>one</w:t>
        </w:r>
        <w:r w:rsidRPr="00943A5F">
          <w:rPr>
            <w:b/>
            <w:noProof/>
            <w:lang w:eastAsia="ko-KR"/>
          </w:rPr>
          <w:t>_bit</w:t>
        </w:r>
        <w:r w:rsidRPr="00943A5F">
          <w:rPr>
            <w:noProof/>
            <w:lang w:eastAsia="ko-KR"/>
          </w:rPr>
          <w:t xml:space="preserve"> shall be equal to </w:t>
        </w:r>
        <w:r>
          <w:rPr>
            <w:noProof/>
            <w:lang w:eastAsia="ko-KR"/>
          </w:rPr>
          <w:t>1</w:t>
        </w:r>
        <w:r w:rsidRPr="00943A5F">
          <w:rPr>
            <w:noProof/>
            <w:lang w:eastAsia="ko-KR"/>
          </w:rPr>
          <w:t xml:space="preserve"> in bitstreams conforming to this </w:t>
        </w:r>
        <w:r w:rsidRPr="00EB2A56">
          <w:rPr>
            <w:noProof/>
            <w:lang w:eastAsia="ko-KR"/>
          </w:rPr>
          <w:t xml:space="preserve">version of this </w:t>
        </w:r>
        <w:r>
          <w:rPr>
            <w:noProof/>
            <w:lang w:eastAsia="ko-KR"/>
          </w:rPr>
          <w:t>Specification</w:t>
        </w:r>
        <w:r w:rsidRPr="00943A5F">
          <w:rPr>
            <w:noProof/>
            <w:lang w:eastAsia="ko-KR"/>
          </w:rPr>
          <w:t xml:space="preserve">. </w:t>
        </w:r>
        <w:r>
          <w:rPr>
            <w:noProof/>
            <w:lang w:eastAsia="ko-KR"/>
          </w:rPr>
          <w:t xml:space="preserve">The value 0 </w:t>
        </w:r>
        <w:r w:rsidRPr="00943A5F">
          <w:rPr>
            <w:noProof/>
            <w:lang w:eastAsia="ko-KR"/>
          </w:rPr>
          <w:t>for vps_reserved_</w:t>
        </w:r>
        <w:r>
          <w:rPr>
            <w:noProof/>
            <w:lang w:eastAsia="ko-KR"/>
          </w:rPr>
          <w:t>one</w:t>
        </w:r>
        <w:r w:rsidRPr="00943A5F">
          <w:rPr>
            <w:noProof/>
            <w:lang w:eastAsia="ko-KR"/>
          </w:rPr>
          <w:t xml:space="preserve">_bit </w:t>
        </w:r>
        <w:r>
          <w:rPr>
            <w:noProof/>
            <w:lang w:eastAsia="ko-KR"/>
          </w:rPr>
          <w:t>is</w:t>
        </w:r>
        <w:r w:rsidRPr="00943A5F">
          <w:rPr>
            <w:noProof/>
            <w:lang w:eastAsia="ko-KR"/>
          </w:rPr>
          <w:t xml:space="preserve"> reserved for future use by ITU-T | ISO/IEC. Decoders shall ignore </w:t>
        </w:r>
        <w:r>
          <w:rPr>
            <w:noProof/>
            <w:lang w:eastAsia="ko-KR"/>
          </w:rPr>
          <w:t xml:space="preserve">the </w:t>
        </w:r>
        <w:r w:rsidRPr="00943A5F">
          <w:rPr>
            <w:noProof/>
            <w:lang w:eastAsia="ko-KR"/>
          </w:rPr>
          <w:t>value of vps_reserved_</w:t>
        </w:r>
        <w:r>
          <w:rPr>
            <w:noProof/>
            <w:lang w:eastAsia="ko-KR"/>
          </w:rPr>
          <w:t>one</w:t>
        </w:r>
        <w:r w:rsidRPr="00943A5F">
          <w:rPr>
            <w:noProof/>
            <w:lang w:eastAsia="ko-KR"/>
          </w:rPr>
          <w:t>_bit.</w:t>
        </w:r>
      </w:ins>
    </w:p>
    <w:p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8A4BEE" w:rsidRPr="000D5DC3" w:rsidRDefault="008A4BEE" w:rsidP="008A4BEE">
      <w:pPr>
        <w:rPr>
          <w:ins w:id="1673" w:author="Author"/>
          <w:bCs/>
          <w:noProof/>
          <w:szCs w:val="22"/>
        </w:rPr>
      </w:pPr>
      <w:ins w:id="1674" w:author="Author">
        <w:r w:rsidRPr="00AC5E6C">
          <w:rPr>
            <w:b/>
            <w:noProof/>
            <w:lang w:eastAsia="ko-KR"/>
          </w:rPr>
          <w:t>vps_num_layer_sets_minus1</w:t>
        </w:r>
        <w:r w:rsidRPr="00AC5E6C">
          <w:rPr>
            <w:noProof/>
            <w:lang w:eastAsia="ko-KR"/>
          </w:rPr>
          <w:t xml:space="preserve"> plus 1 specifies the number of layer sets that are specified by the VPS. </w:t>
        </w:r>
        <w:r>
          <w:rPr>
            <w:noProof/>
          </w:rPr>
          <w:t>T</w:t>
        </w:r>
        <w:r w:rsidRPr="00AC5E6C">
          <w:rPr>
            <w:noProof/>
          </w:rPr>
          <w:t xml:space="preserve">he value of vps_num_layer_sets_minus1 shall be </w:t>
        </w:r>
        <w:r w:rsidRPr="00AC5E6C">
          <w:rPr>
            <w:bCs/>
            <w:noProof/>
            <w:szCs w:val="22"/>
          </w:rPr>
          <w:t>in the range of 0 to 1023, inclusive.</w:t>
        </w:r>
      </w:ins>
    </w:p>
    <w:p w:rsidR="008A4BEE" w:rsidRPr="008A4BEE" w:rsidRDefault="008A4BEE" w:rsidP="008A4BEE">
      <w:pPr>
        <w:numPr>
          <w:ilvl w:val="12"/>
          <w:numId w:val="0"/>
        </w:numPr>
        <w:rPr>
          <w:ins w:id="1675" w:author="Author"/>
          <w:strike/>
          <w:noProof/>
          <w:szCs w:val="22"/>
        </w:rPr>
      </w:pPr>
      <w:ins w:id="1676" w:author="Author">
        <w:r w:rsidRPr="00AC5E6C">
          <w:rPr>
            <w:b/>
            <w:noProof/>
          </w:rPr>
          <w:t>vps_num_hrd_parameters</w:t>
        </w:r>
        <w:r w:rsidRPr="00AC5E6C">
          <w:rPr>
            <w:noProof/>
          </w:rPr>
          <w:t xml:space="preserve"> specifies the number of hrd_parameters( ) syntax structures present in the VPS RBSP. </w:t>
        </w:r>
        <w:r>
          <w:rPr>
            <w:noProof/>
          </w:rPr>
          <w:t>T</w:t>
        </w:r>
        <w:r w:rsidRPr="00AC5E6C">
          <w:rPr>
            <w:noProof/>
          </w:rPr>
          <w:t xml:space="preserve">he </w:t>
        </w:r>
        <w:r w:rsidRPr="008A4BEE">
          <w:rPr>
            <w:noProof/>
          </w:rPr>
          <w:t xml:space="preserve">value of vps_num_hrd_parameters shall be </w:t>
        </w:r>
        <w:r>
          <w:rPr>
            <w:noProof/>
          </w:rPr>
          <w:t xml:space="preserve">in the range of 0 to </w:t>
        </w:r>
        <w:r w:rsidRPr="008A4BEE">
          <w:rPr>
            <w:noProof/>
            <w:szCs w:val="22"/>
          </w:rPr>
          <w:t>vps_num_layer_sets_minus1 + 1</w:t>
        </w:r>
        <w:r>
          <w:rPr>
            <w:noProof/>
            <w:szCs w:val="22"/>
          </w:rPr>
          <w:t>, inclusive</w:t>
        </w:r>
        <w:r w:rsidRPr="008A4BEE">
          <w:rPr>
            <w:noProof/>
            <w:szCs w:val="22"/>
          </w:rPr>
          <w:t>.</w:t>
        </w:r>
      </w:ins>
    </w:p>
    <w:p w:rsidR="008A4BEE" w:rsidRPr="008A4BEE" w:rsidRDefault="008A4BEE" w:rsidP="008A4BEE">
      <w:pPr>
        <w:rPr>
          <w:ins w:id="1677" w:author="Author"/>
          <w:noProof/>
          <w:lang w:eastAsia="ko-KR"/>
        </w:rPr>
      </w:pPr>
      <w:ins w:id="1678" w:author="Author">
        <w:r w:rsidRPr="007B5D07">
          <w:rPr>
            <w:b/>
            <w:noProof/>
            <w:lang w:eastAsia="ko-KR"/>
          </w:rPr>
          <w:t>hrd_</w:t>
        </w:r>
        <w:r>
          <w:rPr>
            <w:b/>
            <w:noProof/>
            <w:lang w:eastAsia="ko-KR"/>
          </w:rPr>
          <w:t>layer_set</w:t>
        </w:r>
        <w:r w:rsidRPr="007B5D07">
          <w:rPr>
            <w:b/>
            <w:noProof/>
            <w:lang w:eastAsia="ko-KR"/>
          </w:rPr>
          <w:t>_idx</w:t>
        </w:r>
        <w:r w:rsidRPr="007B5D07">
          <w:rPr>
            <w:rFonts w:eastAsia="MS Mincho"/>
          </w:rPr>
          <w:t>[ i ]</w:t>
        </w:r>
        <w:r w:rsidRPr="007B5D07">
          <w:rPr>
            <w:noProof/>
            <w:lang w:eastAsia="ko-KR"/>
          </w:rPr>
          <w:t xml:space="preserve"> specifies </w:t>
        </w:r>
        <w:r>
          <w:rPr>
            <w:noProof/>
            <w:lang w:eastAsia="ko-KR"/>
          </w:rPr>
          <w:t>the index, into the list of layer sets specified by the VPS, of the layer set to which th</w:t>
        </w:r>
        <w:r w:rsidRPr="007B5D07">
          <w:rPr>
            <w:noProof/>
            <w:lang w:eastAsia="ko-KR"/>
          </w:rPr>
          <w:t>e i</w:t>
        </w:r>
        <w:r>
          <w:rPr>
            <w:noProof/>
            <w:lang w:eastAsia="ko-KR"/>
          </w:rPr>
          <w:noBreakHyphen/>
        </w:r>
        <w:r w:rsidRPr="007B5D07">
          <w:rPr>
            <w:noProof/>
            <w:lang w:eastAsia="ko-KR"/>
          </w:rPr>
          <w:t>th hrd_parameters(</w:t>
        </w:r>
        <w:r>
          <w:rPr>
            <w:noProof/>
            <w:lang w:eastAsia="ko-KR"/>
          </w:rPr>
          <w:t> </w:t>
        </w:r>
        <w:r w:rsidRPr="007B5D07">
          <w:rPr>
            <w:noProof/>
            <w:lang w:eastAsia="ko-KR"/>
          </w:rPr>
          <w:t xml:space="preserve">) syntax structure in the </w:t>
        </w:r>
        <w:r>
          <w:rPr>
            <w:noProof/>
            <w:lang w:eastAsia="ko-KR"/>
          </w:rPr>
          <w:t>VPS</w:t>
        </w:r>
        <w:r w:rsidRPr="007B5D07">
          <w:rPr>
            <w:noProof/>
            <w:lang w:eastAsia="ko-KR"/>
          </w:rPr>
          <w:t xml:space="preserve"> applies.</w:t>
        </w:r>
        <w:r>
          <w:rPr>
            <w:noProof/>
            <w:lang w:eastAsia="ko-KR"/>
          </w:rPr>
          <w:t xml:space="preserve"> T</w:t>
        </w:r>
        <w:r w:rsidRPr="00943A5F">
          <w:rPr>
            <w:noProof/>
          </w:rPr>
          <w:t xml:space="preserve">he value of </w:t>
        </w:r>
        <w:r>
          <w:rPr>
            <w:noProof/>
          </w:rPr>
          <w:t>hrd_layer_</w:t>
        </w:r>
        <w:r>
          <w:rPr>
            <w:noProof/>
            <w:lang w:eastAsia="ko-KR"/>
          </w:rPr>
          <w:t xml:space="preserve">set_idx[ i ] shall </w:t>
        </w:r>
        <w:r w:rsidRPr="00943A5F">
          <w:rPr>
            <w:noProof/>
            <w:lang w:eastAsia="ko-KR"/>
          </w:rPr>
          <w:t xml:space="preserve">be </w:t>
        </w:r>
        <w:r w:rsidRPr="008A4BEE">
          <w:rPr>
            <w:noProof/>
            <w:lang w:eastAsia="ko-KR"/>
          </w:rPr>
          <w:t>in the range of ( vps_base_layer_internal_flag ? 0 : 1 ) to vps_num_layer_sets_minus1, inclusive.</w:t>
        </w:r>
      </w:ins>
    </w:p>
    <w:p w:rsidR="008A4BEE" w:rsidRPr="00D2655D" w:rsidRDefault="008A4BEE" w:rsidP="008A4BEE">
      <w:pPr>
        <w:rPr>
          <w:ins w:id="1679" w:author="Author"/>
          <w:noProof/>
        </w:rPr>
      </w:pPr>
      <w:ins w:id="1680" w:author="Author">
        <w:r w:rsidRPr="008A4BEE">
          <w:rPr>
            <w:noProof/>
          </w:rPr>
          <w:t>It is a requirement of bitstream conformance that the value of hrd_layer_set_idx[ i ] shall not be equal to the value of hrd_layer_set_idx[ j ] for any value of j not equal to i.</w:t>
        </w:r>
      </w:ins>
    </w:p>
    <w:p w:rsidR="007E173E" w:rsidRPr="00564A49" w:rsidRDefault="007E173E" w:rsidP="007E173E">
      <w:pPr>
        <w:rPr>
          <w:szCs w:val="22"/>
          <w:lang w:val="en-US"/>
        </w:rPr>
      </w:pPr>
      <w:r w:rsidRPr="00564A49">
        <w:rPr>
          <w:b/>
          <w:szCs w:val="22"/>
          <w:lang w:val="en-US"/>
        </w:rPr>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Del="006B75DB" w:rsidRDefault="007E173E" w:rsidP="007E173E">
      <w:pPr>
        <w:rPr>
          <w:del w:id="1681" w:author="Author"/>
          <w:lang w:val="en-US"/>
        </w:rPr>
      </w:pPr>
      <w:del w:id="1682" w:author="Author">
        <w:r w:rsidRPr="00564A49" w:rsidDel="006B75DB">
          <w:rPr>
            <w:b/>
            <w:lang w:val="en-US"/>
          </w:rPr>
          <w:delText>avc_base_layer_flag</w:delText>
        </w:r>
        <w:r w:rsidRPr="00564A49" w:rsidDel="006B75DB">
          <w:rPr>
            <w:lang w:val="en-US"/>
          </w:rPr>
          <w:delText xml:space="preserve"> equal to 1 specifies that the base layer conforms to Rec. ITU-T H.264 | ISO/IEC 14496-10. avc_base_layer_flag equal to 0 specifies that the base layer conforms to this Specification.</w:delText>
        </w:r>
      </w:del>
    </w:p>
    <w:p w:rsidR="007E173E" w:rsidRPr="00564A49" w:rsidDel="006B75DB" w:rsidRDefault="007E173E" w:rsidP="007E173E">
      <w:pPr>
        <w:rPr>
          <w:del w:id="1683" w:author="Author"/>
          <w:lang w:val="en-US"/>
        </w:rPr>
      </w:pPr>
      <w:del w:id="1684" w:author="Author">
        <w:r w:rsidRPr="00564A49" w:rsidDel="006B75DB">
          <w:rPr>
            <w:lang w:val="en-US"/>
          </w:rPr>
          <w:delTex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delText>
        </w:r>
        <w:r w:rsidRPr="00564A49" w:rsidDel="006B75DB">
          <w:rPr>
            <w:lang w:val="en-US"/>
          </w:rPr>
          <w:softHyphen/>
          <w:delText>T H.264 | ISO/IEC 14496-10 subclause G.8.8.1 with any value for temporal_id as the input shall result in a set of CVSs, with each CVS conforming to one or more of the profiles specified in Rec. ITU</w:delText>
        </w:r>
        <w:r w:rsidRPr="00564A49" w:rsidDel="006B75DB">
          <w:rPr>
            <w:lang w:val="en-US"/>
          </w:rPr>
          <w:softHyphen/>
          <w:delText>T H.264 | ISO/IEC 14496-10 Annexes A, G and H.</w:delText>
        </w:r>
      </w:del>
    </w:p>
    <w:p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lastRenderedPageBreak/>
        <w:t>scalability_mask_flag</w:t>
      </w:r>
      <w:r w:rsidRPr="00564A49">
        <w:rPr>
          <w:rFonts w:eastAsia="Times New Roman"/>
          <w:lang w:val="en-US"/>
        </w:rPr>
        <w:t xml:space="preserve">[ i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Caption"/>
      </w:pPr>
      <w:bookmarkStart w:id="1685"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685"/>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5pt;height:29.5pt" o:ole="">
            <v:imagedata r:id="rId29" o:title=""/>
          </v:shape>
          <o:OLEObject Type="Embed" ProgID="Equation.3" ShapeID="_x0000_i1029" DrawAspect="Content" ObjectID="_1456170266" r:id="rId30"/>
        </w:object>
      </w:r>
      <w:r w:rsidRPr="00564A49">
        <w:rPr>
          <w:rFonts w:eastAsia="Batang"/>
          <w:bCs/>
          <w:sz w:val="20"/>
          <w:szCs w:val="20"/>
          <w:lang w:val="en-US" w:eastAsia="ko-KR"/>
        </w:rPr>
        <w:tab/>
        <w:t>(</w:t>
      </w:r>
      <w:bookmarkStart w:id="1686" w:name="F"/>
      <w:r w:rsidRPr="00564A49">
        <w:rPr>
          <w:rFonts w:eastAsia="Batang"/>
          <w:bCs/>
          <w:sz w:val="20"/>
          <w:szCs w:val="20"/>
          <w:lang w:val="en-US" w:eastAsia="ko-KR"/>
        </w:rPr>
        <w:t>F</w:t>
      </w:r>
      <w:bookmarkEnd w:id="1686"/>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lastRenderedPageBreak/>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687" w:name="_Ref366745143"/>
      <w:bookmarkStart w:id="1688" w:name="_Ref37334029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687"/>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688"/>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lastRenderedPageBreak/>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w:t>
      </w:r>
      <w:ins w:id="1689" w:author="Author">
        <w:r w:rsidR="00A816FE" w:rsidRPr="003D3C44">
          <w:rPr>
            <w:rFonts w:eastAsia="Batang"/>
            <w:bCs/>
            <w:lang w:eastAsia="ko-KR"/>
          </w:rPr>
          <w:t>for i in the range of 1 to NumOutputLayerSet</w:t>
        </w:r>
        <w:r w:rsidR="00A816FE">
          <w:rPr>
            <w:rFonts w:eastAsia="Batang"/>
            <w:bCs/>
            <w:lang w:eastAsia="ko-KR"/>
          </w:rPr>
          <w:t> − </w:t>
        </w:r>
        <w:r w:rsidR="00A816FE" w:rsidRPr="003D3C44">
          <w:rPr>
            <w:rFonts w:eastAsia="Batang"/>
            <w:bCs/>
            <w:lang w:eastAsia="ko-KR"/>
          </w:rPr>
          <w:t xml:space="preserve">1, </w:t>
        </w:r>
        <w:r w:rsidR="00A816FE" w:rsidRPr="003D3C44">
          <w:rPr>
            <w:rFonts w:eastAsia="Batang"/>
            <w:bCs/>
            <w:lang w:eastAsia="ko-KR"/>
          </w:rPr>
          <w:lastRenderedPageBreak/>
          <w:t>inclusive</w:t>
        </w:r>
        <w:r w:rsidR="00A816FE">
          <w:rPr>
            <w:rFonts w:eastAsia="Batang"/>
            <w:bCs/>
            <w:lang w:eastAsia="ko-KR"/>
          </w:rPr>
          <w:t>,</w:t>
        </w:r>
        <w:r w:rsidR="00A816FE" w:rsidRPr="00564A49">
          <w:rPr>
            <w:rFonts w:eastAsia="Batang"/>
            <w:bCs/>
            <w:lang w:val="en-US" w:eastAsia="ko-KR"/>
          </w:rPr>
          <w:t xml:space="preserve"> </w:t>
        </w:r>
      </w:ins>
      <w:r w:rsidRPr="00564A49">
        <w:rPr>
          <w:rFonts w:eastAsia="Batang"/>
          <w:bCs/>
          <w:lang w:val="en-US" w:eastAsia="ko-KR"/>
        </w:rPr>
        <w:t xml:space="preserve">shall be in the range of </w:t>
      </w:r>
      <w:ins w:id="1690" w:author="Author">
        <w:r w:rsidR="00A816FE" w:rsidRPr="00DA5B38">
          <w:rPr>
            <w:rFonts w:eastAsia="Batang"/>
            <w:bCs/>
            <w:lang w:val="en-US" w:eastAsia="ko-KR"/>
          </w:rPr>
          <w:t>(</w:t>
        </w:r>
        <w:r w:rsidR="00A816FE">
          <w:rPr>
            <w:rFonts w:eastAsia="Batang"/>
            <w:bCs/>
            <w:lang w:val="en-US" w:eastAsia="ko-KR"/>
          </w:rPr>
          <w:t xml:space="preserve"> </w:t>
        </w:r>
        <w:r w:rsidR="00A816FE" w:rsidRPr="00DA5B38">
          <w:rPr>
            <w:rFonts w:eastAsia="Batang"/>
            <w:bCs/>
            <w:lang w:eastAsia="ko-KR"/>
          </w:rPr>
          <w:t>vps_base_layer_</w:t>
        </w:r>
        <w:r w:rsidR="00A816FE">
          <w:rPr>
            <w:rFonts w:eastAsia="Batang"/>
            <w:bCs/>
            <w:lang w:eastAsia="ko-KR"/>
          </w:rPr>
          <w:t>in</w:t>
        </w:r>
        <w:r w:rsidR="00A816FE" w:rsidRPr="00DA5B38">
          <w:rPr>
            <w:rFonts w:eastAsia="Batang"/>
            <w:bCs/>
            <w:lang w:eastAsia="ko-KR"/>
          </w:rPr>
          <w:t xml:space="preserve">ternal_flag ? </w:t>
        </w:r>
        <w:r w:rsidR="00A816FE">
          <w:rPr>
            <w:rFonts w:eastAsia="Batang"/>
            <w:bCs/>
            <w:lang w:eastAsia="ko-KR"/>
          </w:rPr>
          <w:t>0</w:t>
        </w:r>
        <w:r w:rsidR="00A816FE" w:rsidRPr="00DA5B38">
          <w:rPr>
            <w:rFonts w:eastAsia="Batang"/>
            <w:bCs/>
            <w:lang w:eastAsia="ko-KR"/>
          </w:rPr>
          <w:t xml:space="preserve"> : </w:t>
        </w:r>
        <w:r w:rsidR="00A816FE">
          <w:rPr>
            <w:rFonts w:eastAsia="Batang"/>
            <w:bCs/>
            <w:lang w:eastAsia="ko-KR"/>
          </w:rPr>
          <w:t>1</w:t>
        </w:r>
        <w:r w:rsidR="00A816FE" w:rsidRPr="00DA5B38">
          <w:rPr>
            <w:rFonts w:eastAsia="Batang"/>
            <w:bCs/>
            <w:lang w:val="en-US" w:eastAsia="ko-KR"/>
          </w:rPr>
          <w:t>)</w:t>
        </w:r>
        <w:r w:rsidR="00A816FE">
          <w:rPr>
            <w:rFonts w:eastAsia="Batang"/>
            <w:bCs/>
            <w:lang w:val="en-US" w:eastAsia="ko-KR"/>
          </w:rPr>
          <w:t xml:space="preserve"> </w:t>
        </w:r>
      </w:ins>
      <w:del w:id="1691" w:author="Author">
        <w:r w:rsidRPr="00564A49" w:rsidDel="00A816FE">
          <w:rPr>
            <w:rFonts w:eastAsia="Batang"/>
            <w:bCs/>
            <w:lang w:val="en-US" w:eastAsia="ko-KR"/>
          </w:rPr>
          <w:delText xml:space="preserve">0 </w:delText>
        </w:r>
      </w:del>
      <w:r w:rsidRPr="00564A49">
        <w:rPr>
          <w:rFonts w:eastAsia="Batang"/>
          <w:bCs/>
          <w:lang w:val="en-US" w:eastAsia="ko-KR"/>
        </w:rPr>
        <w:t>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692"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lastRenderedPageBreak/>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6B75DB" w:rsidRDefault="007E173E" w:rsidP="007E173E">
      <w:pPr>
        <w:rPr>
          <w:ins w:id="1693" w:author="Autho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w:t>
      </w:r>
    </w:p>
    <w:p w:rsidR="007E173E" w:rsidRPr="00564A49" w:rsidRDefault="007E173E" w:rsidP="007E173E">
      <w:pPr>
        <w:rPr>
          <w:szCs w:val="22"/>
          <w:lang w:val="en-US"/>
        </w:rPr>
      </w:pPr>
      <w:del w:id="1694" w:author="Author">
        <w:r w:rsidRPr="00564A49" w:rsidDel="006B75DB">
          <w:rPr>
            <w:szCs w:val="22"/>
            <w:lang w:val="en-US"/>
          </w:rPr>
          <w:delText xml:space="preserve"> </w:delText>
        </w:r>
      </w:del>
      <w:r w:rsidRPr="00564A49">
        <w:rPr>
          <w:szCs w:val="22"/>
          <w:lang w:val="en-US"/>
        </w:rPr>
        <w:t xml:space="preserve">When </w:t>
      </w:r>
      <w:ins w:id="1695" w:author="Author">
        <w:r w:rsidR="000903B7" w:rsidRPr="000903B7">
          <w:rPr>
            <w:szCs w:val="22"/>
            <w:lang w:val="en-US"/>
          </w:rPr>
          <w:t>vps_base_layer_</w:t>
        </w:r>
        <w:r w:rsidR="003D7CD2">
          <w:rPr>
            <w:szCs w:val="22"/>
            <w:lang w:val="en-US"/>
          </w:rPr>
          <w:t>in</w:t>
        </w:r>
        <w:r w:rsidR="000903B7" w:rsidRPr="000903B7">
          <w:rPr>
            <w:szCs w:val="22"/>
            <w:lang w:val="en-US"/>
          </w:rPr>
          <w:t xml:space="preserve">ternal_flag </w:t>
        </w:r>
        <w:r w:rsidR="000903B7">
          <w:rPr>
            <w:szCs w:val="22"/>
            <w:lang w:val="en-US"/>
          </w:rPr>
          <w:t xml:space="preserve">is equal to </w:t>
        </w:r>
        <w:r w:rsidR="003D7CD2">
          <w:rPr>
            <w:szCs w:val="22"/>
            <w:lang w:val="en-US"/>
          </w:rPr>
          <w:t>1</w:t>
        </w:r>
        <w:r w:rsidR="000903B7">
          <w:rPr>
            <w:szCs w:val="22"/>
            <w:lang w:val="en-US"/>
          </w:rPr>
          <w:t xml:space="preserve"> and direct_dependency_type</w:t>
        </w:r>
        <w:r w:rsidR="000903B7" w:rsidRPr="00983CFA">
          <w:rPr>
            <w:szCs w:val="22"/>
            <w:lang w:val="en-US"/>
          </w:rPr>
          <w:t>[ i ][ j ]</w:t>
        </w:r>
        <w:r w:rsidR="000903B7">
          <w:rPr>
            <w:szCs w:val="22"/>
            <w:lang w:val="en-US"/>
          </w:rPr>
          <w:t xml:space="preserve"> is </w:t>
        </w:r>
      </w:ins>
      <w:r w:rsidRPr="00564A49">
        <w:rPr>
          <w:szCs w:val="22"/>
          <w:lang w:val="en-US"/>
        </w:rPr>
        <w:t>not present, the value of direct_dependency_type[ i ][ j ] is inferred to be equal to default_direct_dependency_type.</w:t>
      </w:r>
      <w:del w:id="1696" w:author="Author">
        <w:r w:rsidRPr="00564A49" w:rsidDel="000903B7">
          <w:rPr>
            <w:szCs w:val="22"/>
            <w:lang w:val="en-US"/>
          </w:rPr>
          <w:delText xml:space="preserve"> </w:delText>
        </w:r>
      </w:del>
    </w:p>
    <w:p w:rsidR="000903B7" w:rsidRPr="00564A49" w:rsidRDefault="000903B7" w:rsidP="000903B7">
      <w:pPr>
        <w:rPr>
          <w:ins w:id="1697" w:author="Author"/>
          <w:szCs w:val="22"/>
          <w:lang w:val="en-US"/>
        </w:rPr>
      </w:pPr>
      <w:ins w:id="1698" w:author="Author">
        <w:r w:rsidRPr="00564A49">
          <w:rPr>
            <w:szCs w:val="22"/>
            <w:lang w:val="en-US"/>
          </w:rPr>
          <w:t xml:space="preserve">When </w:t>
        </w:r>
        <w:r w:rsidRPr="000903B7">
          <w:rPr>
            <w:szCs w:val="22"/>
            <w:lang w:val="en-US"/>
          </w:rPr>
          <w:t>vps_base_layer_</w:t>
        </w:r>
        <w:r w:rsidR="003D7CD2">
          <w:rPr>
            <w:szCs w:val="22"/>
            <w:lang w:val="en-US"/>
          </w:rPr>
          <w:t>in</w:t>
        </w:r>
        <w:r w:rsidRPr="000903B7">
          <w:rPr>
            <w:szCs w:val="22"/>
            <w:lang w:val="en-US"/>
          </w:rPr>
          <w:t xml:space="preserve">ternal_flag </w:t>
        </w:r>
        <w:r>
          <w:rPr>
            <w:szCs w:val="22"/>
            <w:lang w:val="en-US"/>
          </w:rPr>
          <w:t xml:space="preserve">is equal to </w:t>
        </w:r>
        <w:r w:rsidR="003D7CD2">
          <w:rPr>
            <w:szCs w:val="22"/>
            <w:lang w:val="en-US"/>
          </w:rPr>
          <w:t>0</w:t>
        </w:r>
        <w:r w:rsidRPr="00564A49">
          <w:rPr>
            <w:szCs w:val="22"/>
            <w:lang w:val="en-US"/>
          </w:rPr>
          <w:t xml:space="preserve">, </w:t>
        </w:r>
        <w:r>
          <w:rPr>
            <w:szCs w:val="22"/>
            <w:lang w:val="en-US"/>
          </w:rPr>
          <w:t xml:space="preserve">the value of </w:t>
        </w:r>
        <w:r w:rsidRPr="00D560F3">
          <w:rPr>
            <w:szCs w:val="22"/>
            <w:lang w:val="en-US"/>
          </w:rPr>
          <w:t>direct_dependency_type[ i ][ </w:t>
        </w:r>
        <w:r>
          <w:rPr>
            <w:szCs w:val="22"/>
            <w:lang w:val="en-US"/>
          </w:rPr>
          <w:t>0</w:t>
        </w:r>
        <w:r w:rsidRPr="00D560F3">
          <w:rPr>
            <w:szCs w:val="22"/>
            <w:lang w:val="en-US"/>
          </w:rPr>
          <w:t> ]</w:t>
        </w:r>
        <w:r w:rsidRPr="00983CFA">
          <w:rPr>
            <w:szCs w:val="22"/>
            <w:lang w:val="en-US"/>
          </w:rPr>
          <w:t xml:space="preserve"> </w:t>
        </w:r>
        <w:r>
          <w:rPr>
            <w:szCs w:val="22"/>
            <w:lang w:val="en-US"/>
          </w:rPr>
          <w:t xml:space="preserve">for i in the range of 1 to </w:t>
        </w:r>
        <w:r>
          <w:rPr>
            <w:rFonts w:eastAsia="Batang"/>
            <w:bCs/>
            <w:lang w:val="en-US" w:eastAsia="ko-KR"/>
          </w:rPr>
          <w:t xml:space="preserve">MaxLayersMinus1, inclusive, is inferred to be equal to </w:t>
        </w:r>
        <w:r w:rsidR="00005479">
          <w:rPr>
            <w:rFonts w:eastAsia="Batang"/>
            <w:bCs/>
            <w:lang w:val="en-US" w:eastAsia="ko-KR"/>
          </w:rPr>
          <w:t>0</w:t>
        </w:r>
        <w:r w:rsidRPr="00564A49">
          <w:rPr>
            <w:szCs w:val="22"/>
            <w:lang w:val="en-US"/>
          </w:rPr>
          <w:t>.</w:t>
        </w:r>
      </w:ins>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699"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lastRenderedPageBreak/>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EC4077"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ins w:id="1700" w:author="Author">
        <w:r>
          <w:rPr>
            <w:rFonts w:eastAsia="Times New Roman"/>
            <w:lang w:val="en-CA"/>
          </w:rPr>
          <w:t xml:space="preserve">if( </w:t>
        </w:r>
        <w:r w:rsidR="003D7CD2">
          <w:rPr>
            <w:rFonts w:eastAsia="Times New Roman"/>
            <w:lang w:val="en-CA"/>
          </w:rPr>
          <w:t>!</w:t>
        </w:r>
        <w:r w:rsidRPr="000903B7">
          <w:rPr>
            <w:szCs w:val="22"/>
            <w:lang w:val="en-US"/>
          </w:rPr>
          <w:t>vps_base_layer_</w:t>
        </w:r>
        <w:r w:rsidR="003D7CD2">
          <w:rPr>
            <w:szCs w:val="22"/>
            <w:lang w:val="en-US"/>
          </w:rPr>
          <w:t>in</w:t>
        </w:r>
        <w:r w:rsidRPr="000903B7">
          <w:rPr>
            <w:szCs w:val="22"/>
            <w:lang w:val="en-US"/>
          </w:rPr>
          <w:t>ternal_flag</w:t>
        </w:r>
        <w:r>
          <w:rPr>
            <w:rFonts w:eastAsia="Times New Roman"/>
            <w:lang w:val="en-CA"/>
          </w:rPr>
          <w:t xml:space="preserve">  &amp;&amp;  </w:t>
        </w:r>
        <w:r w:rsidRPr="00564A49">
          <w:rPr>
            <w:noProof/>
            <w:lang w:val="en-US"/>
          </w:rPr>
          <w:t>NumLayersInIdList[ lsIdx ]</w:t>
        </w:r>
        <w:r>
          <w:rPr>
            <w:noProof/>
            <w:lang w:val="en-US"/>
          </w:rPr>
          <w:t xml:space="preserve"> &gt; 1 </w:t>
        </w:r>
        <w:r>
          <w:rPr>
            <w:rFonts w:eastAsia="Times New Roman"/>
            <w:lang w:val="en-CA"/>
          </w:rPr>
          <w:t>)</w:t>
        </w:r>
        <w:r>
          <w:rPr>
            <w:rFonts w:eastAsia="Times New Roman"/>
            <w:lang w:val="en-CA"/>
          </w:rPr>
          <w:br/>
        </w:r>
        <w:r>
          <w:rPr>
            <w:rFonts w:eastAsia="Times New Roman"/>
            <w:lang w:val="en-US"/>
          </w:rPr>
          <w:tab/>
        </w:r>
        <w:r w:rsidRPr="00564A49">
          <w:rPr>
            <w:rFonts w:eastAsia="Times New Roman"/>
            <w:lang w:val="en-US"/>
          </w:rPr>
          <w:t xml:space="preserve">subDpbCtr = </w:t>
        </w:r>
        <w:r>
          <w:rPr>
            <w:rFonts w:eastAsia="Times New Roman"/>
            <w:lang w:val="en-US"/>
          </w:rPr>
          <w:t>2</w:t>
        </w:r>
        <w:r>
          <w:rPr>
            <w:rFonts w:eastAsia="Times New Roman"/>
            <w:lang w:val="en-US"/>
          </w:rPr>
          <w:br/>
          <w:t>else</w:t>
        </w:r>
        <w:r>
          <w:rPr>
            <w:rFonts w:eastAsia="Times New Roman"/>
            <w:lang w:val="en-US"/>
          </w:rPr>
          <w:br/>
        </w:r>
        <w:r>
          <w:rPr>
            <w:rFonts w:eastAsia="Times New Roman"/>
            <w:lang w:val="en-US"/>
          </w:rPr>
          <w:tab/>
        </w:r>
      </w:ins>
      <w:r w:rsidR="007E173E" w:rsidRPr="00564A49">
        <w:rPr>
          <w:rFonts w:eastAsia="Times New Roman"/>
          <w:lang w:val="en-US"/>
        </w:rPr>
        <w:t>subDpbCtr = 1</w:t>
      </w:r>
      <w:r w:rsidR="007E173E" w:rsidRPr="00564A49">
        <w:rPr>
          <w:rFonts w:eastAsia="Times New Roman"/>
          <w:lang w:val="en-US"/>
        </w:rPr>
        <w:br/>
      </w:r>
      <w:ins w:id="1701" w:author="Author">
        <w:r>
          <w:rPr>
            <w:rFonts w:eastAsia="Times New Roman"/>
            <w:noProof/>
            <w:lang w:val="en-CA"/>
          </w:rPr>
          <w:t xml:space="preserve">for( i = 0; i &lt; </w:t>
        </w:r>
        <w:r w:rsidRPr="00564A49">
          <w:rPr>
            <w:rFonts w:eastAsia="Times New Roman"/>
            <w:lang w:val="en-US"/>
          </w:rPr>
          <w:t>subDpbCtr</w:t>
        </w:r>
        <w:r>
          <w:rPr>
            <w:rFonts w:eastAsia="Times New Roman"/>
            <w:lang w:val="en-US"/>
          </w:rPr>
          <w:t xml:space="preserve">; i++ </w:t>
        </w:r>
        <w:r>
          <w:rPr>
            <w:rFonts w:eastAsia="Times New Roman"/>
            <w:noProof/>
            <w:lang w:val="en-CA"/>
          </w:rPr>
          <w:t>) {</w:t>
        </w:r>
        <w:r>
          <w:rPr>
            <w:rFonts w:eastAsia="Times New Roman"/>
            <w:noProof/>
            <w:lang w:val="en-CA"/>
          </w:rPr>
          <w:br/>
        </w:r>
        <w:r>
          <w:rPr>
            <w:rFonts w:eastAsia="Times New Roman"/>
            <w:noProof/>
            <w:lang w:val="en-CA"/>
          </w:rPr>
          <w:tab/>
        </w:r>
      </w:ins>
      <w:r w:rsidR="007E173E" w:rsidRPr="00564A49">
        <w:rPr>
          <w:rFonts w:eastAsia="Times New Roman"/>
          <w:noProof/>
          <w:lang w:val="en-CA"/>
        </w:rPr>
        <w:t>SubDpbAssigned[ lsIdx ][ </w:t>
      </w:r>
      <w:ins w:id="1702" w:author="Author">
        <w:r>
          <w:rPr>
            <w:rFonts w:eastAsia="Times New Roman"/>
            <w:noProof/>
            <w:lang w:val="en-CA"/>
          </w:rPr>
          <w:t>i</w:t>
        </w:r>
      </w:ins>
      <w:del w:id="1703" w:author="Author">
        <w:r w:rsidR="007E173E" w:rsidRPr="00564A49" w:rsidDel="00EC4077">
          <w:rPr>
            <w:rFonts w:eastAsia="Times New Roman"/>
            <w:noProof/>
            <w:lang w:val="en-CA"/>
          </w:rPr>
          <w:delText>0</w:delText>
        </w:r>
      </w:del>
      <w:r w:rsidR="007E173E" w:rsidRPr="00564A49">
        <w:rPr>
          <w:rFonts w:eastAsia="Times New Roman"/>
          <w:lang w:val="en-US"/>
        </w:rPr>
        <w:t xml:space="preserve"> ] = </w:t>
      </w:r>
      <w:ins w:id="1704" w:author="Author">
        <w:r>
          <w:rPr>
            <w:rFonts w:eastAsia="Times New Roman"/>
            <w:lang w:val="en-US"/>
          </w:rPr>
          <w:t>i</w:t>
        </w:r>
      </w:ins>
      <w:del w:id="1705" w:author="Author">
        <w:r w:rsidR="007E173E" w:rsidRPr="00564A49" w:rsidDel="00EC4077">
          <w:rPr>
            <w:rFonts w:eastAsia="Times New Roman"/>
            <w:lang w:val="en-US"/>
          </w:rPr>
          <w:delText>0</w:delText>
        </w:r>
      </w:del>
      <w:r w:rsidR="007E173E" w:rsidRPr="00564A49">
        <w:rPr>
          <w:rFonts w:eastAsia="Times New Roman"/>
          <w:lang w:val="en-US"/>
        </w:rPr>
        <w:br/>
      </w:r>
      <w:ins w:id="1706" w:author="Author">
        <w:r>
          <w:rPr>
            <w:rFonts w:eastAsia="Times New Roman"/>
            <w:noProof/>
            <w:lang w:val="en-CA"/>
          </w:rPr>
          <w:tab/>
        </w:r>
      </w:ins>
      <w:r w:rsidR="007E173E" w:rsidRPr="00564A49">
        <w:rPr>
          <w:rFonts w:eastAsia="Times New Roman"/>
          <w:noProof/>
          <w:lang w:val="en-CA"/>
        </w:rPr>
        <w:t>subDpbSpatRes[ </w:t>
      </w:r>
      <w:ins w:id="1707" w:author="Author">
        <w:r>
          <w:rPr>
            <w:rFonts w:eastAsia="Times New Roman"/>
            <w:noProof/>
            <w:lang w:val="en-CA"/>
          </w:rPr>
          <w:t>i</w:t>
        </w:r>
      </w:ins>
      <w:del w:id="1708" w:author="Author">
        <w:r w:rsidR="007E173E" w:rsidRPr="00564A49" w:rsidDel="00EC4077">
          <w:rPr>
            <w:rFonts w:eastAsia="Times New Roman"/>
            <w:noProof/>
            <w:lang w:val="en-CA"/>
          </w:rPr>
          <w:delText>0</w:delText>
        </w:r>
      </w:del>
      <w:r w:rsidR="007E173E" w:rsidRPr="00564A49">
        <w:rPr>
          <w:rFonts w:eastAsia="Times New Roman"/>
          <w:noProof/>
          <w:lang w:val="en-CA"/>
        </w:rPr>
        <w:t> ][ 0 ] = layerSpatRes[ </w:t>
      </w:r>
      <w:ins w:id="1709" w:author="Author">
        <w:r>
          <w:rPr>
            <w:rFonts w:eastAsia="Times New Roman"/>
            <w:noProof/>
            <w:lang w:val="en-CA"/>
          </w:rPr>
          <w:t>i</w:t>
        </w:r>
      </w:ins>
      <w:del w:id="1710" w:author="Author">
        <w:r w:rsidR="007E173E" w:rsidRPr="00564A49" w:rsidDel="00EC4077">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711" w:author="Author">
        <w:r>
          <w:rPr>
            <w:rFonts w:eastAsia="Times New Roman"/>
            <w:noProof/>
            <w:lang w:val="en-CA"/>
          </w:rPr>
          <w:tab/>
        </w:r>
      </w:ins>
      <w:r w:rsidR="007E173E" w:rsidRPr="00564A49">
        <w:rPr>
          <w:rFonts w:eastAsia="Times New Roman"/>
          <w:noProof/>
          <w:lang w:val="en-CA"/>
        </w:rPr>
        <w:t>subDpbSpatRes[ </w:t>
      </w:r>
      <w:ins w:id="1712" w:author="Author">
        <w:r>
          <w:rPr>
            <w:rFonts w:eastAsia="Times New Roman"/>
            <w:noProof/>
            <w:lang w:val="en-CA"/>
          </w:rPr>
          <w:t>i</w:t>
        </w:r>
      </w:ins>
      <w:del w:id="1713" w:author="Author">
        <w:r w:rsidR="007E173E" w:rsidRPr="00564A49" w:rsidDel="00EC4077">
          <w:rPr>
            <w:rFonts w:eastAsia="Times New Roman"/>
            <w:noProof/>
            <w:lang w:val="en-CA"/>
          </w:rPr>
          <w:delText>0</w:delText>
        </w:r>
      </w:del>
      <w:r w:rsidR="007E173E" w:rsidRPr="00564A49">
        <w:rPr>
          <w:rFonts w:eastAsia="Times New Roman"/>
          <w:noProof/>
          <w:lang w:val="en-CA"/>
        </w:rPr>
        <w:t> ][ 1 ] = layerSpatRes[ </w:t>
      </w:r>
      <w:ins w:id="1714" w:author="Author">
        <w:r>
          <w:rPr>
            <w:rFonts w:eastAsia="Times New Roman"/>
            <w:noProof/>
            <w:lang w:val="en-CA"/>
          </w:rPr>
          <w:t>i</w:t>
        </w:r>
      </w:ins>
      <w:del w:id="1715" w:author="Author">
        <w:r w:rsidR="007E173E" w:rsidRPr="00564A49" w:rsidDel="00EC4077">
          <w:rPr>
            <w:rFonts w:eastAsia="Times New Roman"/>
            <w:noProof/>
            <w:lang w:val="en-CA"/>
          </w:rPr>
          <w:delText>0</w:delText>
        </w:r>
      </w:del>
      <w:r w:rsidR="007E173E" w:rsidRPr="00564A49">
        <w:rPr>
          <w:rFonts w:eastAsia="Times New Roman"/>
          <w:noProof/>
          <w:lang w:val="en-CA"/>
        </w:rPr>
        <w:t> ][ 1 ]</w:t>
      </w:r>
      <w:r w:rsidR="007E173E" w:rsidRPr="00564A49">
        <w:rPr>
          <w:rFonts w:eastAsia="Times New Roman"/>
          <w:noProof/>
          <w:lang w:val="en-CA"/>
        </w:rPr>
        <w:br/>
      </w:r>
      <w:ins w:id="1716" w:author="Author">
        <w:r>
          <w:rPr>
            <w:rFonts w:eastAsia="Times New Roman"/>
            <w:noProof/>
            <w:lang w:val="en-CA"/>
          </w:rPr>
          <w:tab/>
        </w:r>
      </w:ins>
      <w:r w:rsidR="007E173E" w:rsidRPr="00564A49">
        <w:rPr>
          <w:rFonts w:eastAsia="Times New Roman"/>
          <w:noProof/>
          <w:lang w:val="en-CA"/>
        </w:rPr>
        <w:t>subDpbColourFormat[ </w:t>
      </w:r>
      <w:ins w:id="1717" w:author="Author">
        <w:r>
          <w:rPr>
            <w:rFonts w:eastAsia="Times New Roman"/>
            <w:noProof/>
            <w:lang w:val="en-CA"/>
          </w:rPr>
          <w:t>i</w:t>
        </w:r>
      </w:ins>
      <w:del w:id="1718" w:author="Author">
        <w:r w:rsidR="007E173E" w:rsidRPr="00564A49" w:rsidDel="00EC4077">
          <w:rPr>
            <w:rFonts w:eastAsia="Times New Roman"/>
            <w:noProof/>
            <w:lang w:val="en-CA"/>
          </w:rPr>
          <w:delText>0</w:delText>
        </w:r>
      </w:del>
      <w:r w:rsidR="007E173E" w:rsidRPr="00564A49">
        <w:rPr>
          <w:rFonts w:eastAsia="Times New Roman"/>
          <w:noProof/>
          <w:lang w:val="en-CA"/>
        </w:rPr>
        <w:t> ] = layerColourFormat[ </w:t>
      </w:r>
      <w:ins w:id="1719" w:author="Author">
        <w:r>
          <w:rPr>
            <w:rFonts w:eastAsia="Times New Roman"/>
            <w:noProof/>
            <w:lang w:val="en-CA"/>
          </w:rPr>
          <w:t>i</w:t>
        </w:r>
      </w:ins>
      <w:del w:id="1720" w:author="Author">
        <w:r w:rsidR="007E173E" w:rsidRPr="00564A49" w:rsidDel="00EC4077">
          <w:rPr>
            <w:rFonts w:eastAsia="Times New Roman"/>
            <w:noProof/>
            <w:lang w:val="en-CA"/>
          </w:rPr>
          <w:delText>0</w:delText>
        </w:r>
      </w:del>
      <w:r w:rsidR="007E173E" w:rsidRPr="00564A49">
        <w:rPr>
          <w:rFonts w:eastAsia="Times New Roman"/>
          <w:noProof/>
          <w:lang w:val="en-CA"/>
        </w:rPr>
        <w:t> ]</w:t>
      </w:r>
      <w:r w:rsidR="007E173E" w:rsidRPr="00564A49">
        <w:rPr>
          <w:rFonts w:eastAsia="Times New Roman"/>
          <w:noProof/>
          <w:lang w:val="en-CA"/>
        </w:rPr>
        <w:br/>
      </w:r>
      <w:ins w:id="1721" w:author="Author">
        <w:r>
          <w:rPr>
            <w:rFonts w:eastAsia="Times New Roman"/>
            <w:noProof/>
            <w:lang w:val="en-CA"/>
          </w:rPr>
          <w:tab/>
        </w:r>
      </w:ins>
      <w:r w:rsidR="007E173E" w:rsidRPr="00564A49">
        <w:rPr>
          <w:rFonts w:eastAsia="Times New Roman"/>
          <w:noProof/>
          <w:lang w:val="en-CA"/>
        </w:rPr>
        <w:t>subDpbB</w:t>
      </w:r>
      <w:r w:rsidR="007E173E" w:rsidRPr="00564A49">
        <w:rPr>
          <w:rFonts w:eastAsia="Times New Roman"/>
          <w:lang w:val="en-US"/>
        </w:rPr>
        <w:t>itDepth</w:t>
      </w:r>
      <w:r w:rsidR="007E173E" w:rsidRPr="00564A49">
        <w:rPr>
          <w:rFonts w:eastAsia="Times New Roman"/>
          <w:noProof/>
          <w:lang w:val="en-CA"/>
        </w:rPr>
        <w:t>[ </w:t>
      </w:r>
      <w:ins w:id="1722" w:author="Author">
        <w:r>
          <w:rPr>
            <w:rFonts w:eastAsia="Times New Roman"/>
            <w:noProof/>
            <w:lang w:val="en-CA"/>
          </w:rPr>
          <w:t>i</w:t>
        </w:r>
      </w:ins>
      <w:del w:id="1723" w:author="Author">
        <w:r w:rsidR="007E173E" w:rsidRPr="00564A49" w:rsidDel="00EC4077">
          <w:rPr>
            <w:rFonts w:eastAsia="Times New Roman"/>
            <w:noProof/>
            <w:lang w:val="en-CA"/>
          </w:rPr>
          <w:delText>0</w:delText>
        </w:r>
      </w:del>
      <w:r w:rsidR="007E173E" w:rsidRPr="00564A49">
        <w:rPr>
          <w:rFonts w:eastAsia="Times New Roman"/>
          <w:noProof/>
          <w:lang w:val="en-CA"/>
        </w:rPr>
        <w:t> ][ 0 ] = layerB</w:t>
      </w:r>
      <w:r w:rsidR="007E173E" w:rsidRPr="00564A49">
        <w:rPr>
          <w:rFonts w:eastAsia="Times New Roman"/>
          <w:lang w:val="en-US"/>
        </w:rPr>
        <w:t>itDepth</w:t>
      </w:r>
      <w:r w:rsidR="007E173E" w:rsidRPr="00564A49">
        <w:rPr>
          <w:rFonts w:eastAsia="Times New Roman"/>
          <w:noProof/>
          <w:lang w:val="en-CA"/>
        </w:rPr>
        <w:t>[ </w:t>
      </w:r>
      <w:ins w:id="1724" w:author="Author">
        <w:r w:rsidR="00276BB0">
          <w:rPr>
            <w:rFonts w:eastAsia="Times New Roman"/>
            <w:noProof/>
            <w:lang w:val="en-CA"/>
          </w:rPr>
          <w:t>i</w:t>
        </w:r>
      </w:ins>
      <w:del w:id="1725" w:author="Author">
        <w:r w:rsidR="007E173E" w:rsidRPr="00564A49" w:rsidDel="00276BB0">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726" w:author="Author">
        <w:r>
          <w:rPr>
            <w:rFonts w:eastAsia="Times New Roman"/>
            <w:noProof/>
            <w:lang w:val="en-CA"/>
          </w:rPr>
          <w:lastRenderedPageBreak/>
          <w:tab/>
        </w:r>
      </w:ins>
      <w:r w:rsidR="007E173E" w:rsidRPr="00564A49">
        <w:rPr>
          <w:rFonts w:eastAsia="Times New Roman"/>
          <w:noProof/>
          <w:lang w:val="en-CA"/>
        </w:rPr>
        <w:t>subDpbBit</w:t>
      </w:r>
      <w:r w:rsidR="007E173E" w:rsidRPr="00564A49">
        <w:rPr>
          <w:rFonts w:eastAsia="Times New Roman"/>
          <w:lang w:val="en-US"/>
        </w:rPr>
        <w:t>Depth</w:t>
      </w:r>
      <w:r w:rsidR="007E173E" w:rsidRPr="00564A49">
        <w:rPr>
          <w:rFonts w:eastAsia="Times New Roman"/>
          <w:noProof/>
          <w:lang w:val="en-CA"/>
        </w:rPr>
        <w:t>[ </w:t>
      </w:r>
      <w:ins w:id="1727" w:author="Author">
        <w:r>
          <w:rPr>
            <w:rFonts w:eastAsia="Times New Roman"/>
            <w:noProof/>
            <w:lang w:val="en-CA"/>
          </w:rPr>
          <w:t>i</w:t>
        </w:r>
      </w:ins>
      <w:del w:id="1728" w:author="Author">
        <w:r w:rsidR="007E173E" w:rsidRPr="00564A49" w:rsidDel="00EC4077">
          <w:rPr>
            <w:rFonts w:eastAsia="Times New Roman"/>
            <w:noProof/>
            <w:lang w:val="en-CA"/>
          </w:rPr>
          <w:delText>0</w:delText>
        </w:r>
      </w:del>
      <w:r w:rsidR="007E173E" w:rsidRPr="00564A49">
        <w:rPr>
          <w:rFonts w:eastAsia="Times New Roman"/>
          <w:noProof/>
          <w:lang w:val="en-CA"/>
        </w:rPr>
        <w:t> ][ 1 ] = layerB</w:t>
      </w:r>
      <w:r w:rsidR="007E173E" w:rsidRPr="00564A49">
        <w:rPr>
          <w:rFonts w:eastAsia="Times New Roman"/>
          <w:lang w:val="en-US"/>
        </w:rPr>
        <w:t>itDepth</w:t>
      </w:r>
      <w:r w:rsidR="007E173E" w:rsidRPr="00564A49">
        <w:rPr>
          <w:rFonts w:eastAsia="Times New Roman"/>
          <w:noProof/>
          <w:lang w:val="en-CA"/>
        </w:rPr>
        <w:t>[ </w:t>
      </w:r>
      <w:ins w:id="1729" w:author="Author">
        <w:r w:rsidR="00276BB0">
          <w:rPr>
            <w:rFonts w:eastAsia="Times New Roman"/>
            <w:noProof/>
            <w:lang w:val="en-CA"/>
          </w:rPr>
          <w:t>i</w:t>
        </w:r>
      </w:ins>
      <w:del w:id="1730" w:author="Author">
        <w:r w:rsidR="007E173E" w:rsidRPr="00564A49" w:rsidDel="00276BB0">
          <w:rPr>
            <w:rFonts w:eastAsia="Times New Roman"/>
            <w:noProof/>
            <w:lang w:val="en-CA"/>
          </w:rPr>
          <w:delText>0</w:delText>
        </w:r>
      </w:del>
      <w:r w:rsidR="007E173E" w:rsidRPr="00564A49">
        <w:rPr>
          <w:rFonts w:eastAsia="Times New Roman"/>
          <w:noProof/>
          <w:lang w:val="en-CA"/>
        </w:rPr>
        <w:t> ][ 1 ]</w:t>
      </w:r>
      <w:ins w:id="1731" w:author="Author">
        <w:r>
          <w:rPr>
            <w:rFonts w:eastAsia="Times New Roman"/>
            <w:noProof/>
            <w:lang w:val="en-CA"/>
          </w:rPr>
          <w:br/>
          <w:t>}</w:t>
        </w:r>
      </w:ins>
      <w:r w:rsidR="007E173E" w:rsidRPr="00564A49">
        <w:rPr>
          <w:rFonts w:eastAsia="Times New Roman"/>
          <w:noProof/>
          <w:lang w:val="en-CA"/>
        </w:rPr>
        <w:br/>
      </w:r>
      <w:r w:rsidR="007E173E" w:rsidRPr="00564A49">
        <w:rPr>
          <w:rFonts w:eastAsia="Times New Roman"/>
          <w:lang w:val="en-CA"/>
        </w:rPr>
        <w:br/>
      </w:r>
      <w:r w:rsidR="007E173E" w:rsidRPr="00564A49">
        <w:rPr>
          <w:rFonts w:eastAsia="Times New Roman"/>
          <w:noProof/>
          <w:lang w:val="en-CA"/>
        </w:rPr>
        <w:t xml:space="preserve">for( i = </w:t>
      </w:r>
      <w:ins w:id="1732" w:author="Author">
        <w:r w:rsidRPr="000903B7">
          <w:rPr>
            <w:szCs w:val="22"/>
            <w:lang w:val="en-US"/>
          </w:rPr>
          <w:t>vps_base_layer_</w:t>
        </w:r>
        <w:r w:rsidR="003D7CD2">
          <w:rPr>
            <w:szCs w:val="22"/>
            <w:lang w:val="en-US"/>
          </w:rPr>
          <w:t>in</w:t>
        </w:r>
        <w:r w:rsidRPr="000903B7">
          <w:rPr>
            <w:szCs w:val="22"/>
            <w:lang w:val="en-US"/>
          </w:rPr>
          <w:t>ternal_flag</w:t>
        </w:r>
        <w:r w:rsidRPr="00564A49">
          <w:rPr>
            <w:rFonts w:eastAsia="Times New Roman"/>
            <w:noProof/>
            <w:lang w:val="en-CA"/>
          </w:rPr>
          <w:t xml:space="preserve"> </w:t>
        </w:r>
        <w:r>
          <w:rPr>
            <w:rFonts w:eastAsia="Times New Roman"/>
            <w:noProof/>
            <w:lang w:val="en-CA"/>
          </w:rPr>
          <w:t xml:space="preserve">? </w:t>
        </w:r>
      </w:ins>
      <w:r w:rsidR="007E173E" w:rsidRPr="00564A49">
        <w:rPr>
          <w:rFonts w:eastAsia="Times New Roman"/>
          <w:noProof/>
          <w:lang w:val="en-CA"/>
        </w:rPr>
        <w:t>1</w:t>
      </w:r>
      <w:ins w:id="1733" w:author="Author">
        <w:r w:rsidR="003D7CD2">
          <w:rPr>
            <w:rFonts w:eastAsia="Times New Roman"/>
            <w:noProof/>
            <w:lang w:val="en-CA"/>
          </w:rPr>
          <w:t xml:space="preserve"> : 2</w:t>
        </w:r>
      </w:ins>
      <w:r w:rsidR="007E173E" w:rsidRPr="00564A49">
        <w:rPr>
          <w:rFonts w:eastAsia="Times New Roman"/>
          <w:noProof/>
          <w:lang w:val="en-CA"/>
        </w:rPr>
        <w:t>; i</w:t>
      </w:r>
      <w:r w:rsidR="007E173E" w:rsidRPr="00564A49">
        <w:rPr>
          <w:rFonts w:eastAsia="Times New Roman"/>
          <w:lang w:val="en-US"/>
        </w:rPr>
        <w:t xml:space="preserve"> &lt; </w:t>
      </w:r>
      <w:r w:rsidR="007E173E" w:rsidRPr="00564A49">
        <w:rPr>
          <w:noProof/>
          <w:lang w:val="en-US"/>
        </w:rPr>
        <w:t>NumLayersInIdList[ lsIdx ]</w:t>
      </w:r>
      <w:r w:rsidR="007E173E" w:rsidRPr="00564A49">
        <w:rPr>
          <w:rFonts w:eastAsia="Times New Roman"/>
          <w:noProof/>
          <w:lang w:val="en-CA"/>
        </w:rPr>
        <w:t>; i++ ) {</w:t>
      </w:r>
      <w:r w:rsidR="007E173E" w:rsidRPr="00564A49">
        <w:rPr>
          <w:rFonts w:eastAsia="Times New Roman"/>
          <w:noProof/>
          <w:lang w:val="en-CA"/>
        </w:rPr>
        <w:br/>
      </w:r>
      <w:r w:rsidR="007E173E" w:rsidRPr="00564A49">
        <w:rPr>
          <w:rFonts w:eastAsia="Times New Roman"/>
          <w:noProof/>
          <w:lang w:val="en-CA"/>
        </w:rPr>
        <w:tab/>
        <w:t>newSubDpbFlag = 1</w:t>
      </w:r>
      <w:r w:rsidR="007E173E" w:rsidRPr="00564A49">
        <w:rPr>
          <w:rFonts w:eastAsia="Times New Roman"/>
          <w:noProof/>
          <w:lang w:val="en-CA"/>
        </w:rPr>
        <w:br/>
      </w:r>
      <w:r w:rsidR="007E173E" w:rsidRPr="00564A49">
        <w:rPr>
          <w:rFonts w:eastAsia="Times New Roman"/>
          <w:noProof/>
          <w:lang w:val="en-CA"/>
        </w:rPr>
        <w:tab/>
        <w:t xml:space="preserve">for( j = </w:t>
      </w:r>
      <w:ins w:id="1734" w:author="Author">
        <w:r w:rsidRPr="000903B7">
          <w:rPr>
            <w:szCs w:val="22"/>
            <w:lang w:val="en-US"/>
          </w:rPr>
          <w:t>vps_base_layer_</w:t>
        </w:r>
        <w:r w:rsidR="003D7CD2">
          <w:rPr>
            <w:szCs w:val="22"/>
            <w:lang w:val="en-US"/>
          </w:rPr>
          <w:t>in</w:t>
        </w:r>
        <w:r w:rsidRPr="000903B7">
          <w:rPr>
            <w:szCs w:val="22"/>
            <w:lang w:val="en-US"/>
          </w:rPr>
          <w:t>ternal_flag</w:t>
        </w:r>
        <w:r w:rsidRPr="00564A49">
          <w:rPr>
            <w:rFonts w:eastAsia="Times New Roman"/>
            <w:noProof/>
            <w:lang w:val="en-CA"/>
          </w:rPr>
          <w:t xml:space="preserve"> </w:t>
        </w:r>
        <w:r>
          <w:rPr>
            <w:rFonts w:eastAsia="Times New Roman"/>
            <w:noProof/>
            <w:lang w:val="en-CA"/>
          </w:rPr>
          <w:t xml:space="preserve">? </w:t>
        </w:r>
      </w:ins>
      <w:r w:rsidR="007E173E" w:rsidRPr="00564A49">
        <w:rPr>
          <w:rFonts w:eastAsia="Times New Roman"/>
          <w:noProof/>
          <w:lang w:val="en-CA"/>
        </w:rPr>
        <w:t>0</w:t>
      </w:r>
      <w:ins w:id="1735" w:author="Author">
        <w:r w:rsidR="003D7CD2">
          <w:rPr>
            <w:rFonts w:eastAsia="Times New Roman"/>
            <w:noProof/>
            <w:lang w:val="en-CA"/>
          </w:rPr>
          <w:t xml:space="preserve"> : 1</w:t>
        </w:r>
      </w:ins>
      <w:r w:rsidR="007E173E" w:rsidRPr="00564A49">
        <w:rPr>
          <w:rFonts w:eastAsia="Times New Roman"/>
          <w:noProof/>
          <w:lang w:val="en-CA"/>
        </w:rPr>
        <w:t xml:space="preserve">; j &lt; </w:t>
      </w:r>
      <w:r w:rsidR="007E173E" w:rsidRPr="00564A49">
        <w:rPr>
          <w:rFonts w:eastAsia="Times New Roman"/>
          <w:lang w:val="en-US"/>
        </w:rPr>
        <w:t>subDpbCtr  &amp;&amp;  bNewSubDpb; j++</w:t>
      </w:r>
      <w:r w:rsidR="007E173E" w:rsidRPr="00564A49">
        <w:rPr>
          <w:rFonts w:eastAsia="Times New Roman"/>
          <w:noProof/>
          <w:lang w:val="en-CA"/>
        </w:rPr>
        <w:t xml:space="preserve">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if( layerSpatRes[ i ][ 0 ]  = =  subDpbSpatRes[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layerSpatRes[ i ][ 1 ]  = =  subDpbSpatRes[ j ][ 1 ]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layerColourFormat[ i ]  = =  subDpbColourFormat[ j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w:t>
      </w:r>
      <w:r w:rsidR="007E173E" w:rsidRPr="00564A49">
        <w:rPr>
          <w:rFonts w:eastAsia="Times New Roman"/>
          <w:lang w:val="en-US"/>
        </w:rPr>
        <w:t>itDepth</w:t>
      </w:r>
      <w:r w:rsidR="007E173E" w:rsidRPr="00564A49">
        <w:rPr>
          <w:rFonts w:eastAsia="Times New Roman"/>
          <w:noProof/>
          <w:lang w:val="en-CA"/>
        </w:rPr>
        <w:t>[ i ][ 0 ]  = =  subDpbB</w:t>
      </w:r>
      <w:r w:rsidR="007E173E" w:rsidRPr="00564A49">
        <w:rPr>
          <w:rFonts w:eastAsia="Times New Roman"/>
          <w:lang w:val="en-US"/>
        </w:rPr>
        <w:t>itDepth</w:t>
      </w:r>
      <w:r w:rsidR="007E173E" w:rsidRPr="00564A49">
        <w:rPr>
          <w:rFonts w:eastAsia="Times New Roman"/>
          <w:noProof/>
          <w:lang w:val="en-CA"/>
        </w:rPr>
        <w:t>[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layerBit</w:t>
      </w:r>
      <w:r w:rsidR="007E173E" w:rsidRPr="00564A49">
        <w:rPr>
          <w:rFonts w:eastAsia="Times New Roman"/>
          <w:lang w:val="en-US"/>
        </w:rPr>
        <w:t>Depth</w:t>
      </w:r>
      <w:r w:rsidR="007E173E" w:rsidRPr="00564A49">
        <w:rPr>
          <w:rFonts w:eastAsia="Times New Roman"/>
          <w:noProof/>
          <w:lang w:val="en-CA"/>
        </w:rPr>
        <w:t>[ i ][ 1 ]  = =  subDpbB</w:t>
      </w:r>
      <w:r w:rsidR="007E173E" w:rsidRPr="00564A49">
        <w:rPr>
          <w:rFonts w:eastAsia="Times New Roman"/>
          <w:lang w:val="en-US"/>
        </w:rPr>
        <w:t>itDepth</w:t>
      </w:r>
      <w:r w:rsidR="007E173E" w:rsidRPr="00564A49">
        <w:rPr>
          <w:rFonts w:eastAsia="Times New Roman"/>
          <w:noProof/>
          <w:lang w:val="en-CA"/>
        </w:rPr>
        <w:t>[ j ][ 1 ]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j</w:t>
      </w:r>
      <w:r w:rsidR="007E173E" w:rsidRPr="00564A49">
        <w:rPr>
          <w:rFonts w:eastAsia="Times New Roman"/>
          <w:lang w:val="en-US"/>
        </w:rPr>
        <w:br/>
      </w:r>
      <w:r w:rsidR="007E173E" w:rsidRPr="00564A49">
        <w:rPr>
          <w:rFonts w:eastAsia="Times New Roman"/>
          <w:lang w:val="en-US"/>
        </w:rPr>
        <w:tab/>
      </w:r>
      <w:r w:rsidR="007E173E" w:rsidRPr="00564A49">
        <w:rPr>
          <w:rFonts w:eastAsia="Times New Roman"/>
          <w:lang w:val="en-US"/>
        </w:rPr>
        <w:tab/>
      </w:r>
      <w:r w:rsidR="007E173E" w:rsidRPr="00564A49">
        <w:rPr>
          <w:rFonts w:eastAsia="Times New Roman"/>
          <w:lang w:val="en-US"/>
        </w:rPr>
        <w:tab/>
        <w:t>newSubDpbFlag = 0</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j = subDpbCtr</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w:t>
      </w:r>
      <w:r w:rsidR="007E173E" w:rsidRPr="00564A49">
        <w:rPr>
          <w:rFonts w:eastAsia="Times New Roman"/>
          <w:noProof/>
          <w:lang w:val="en-CA"/>
        </w:rPr>
        <w:br/>
      </w:r>
      <w:r w:rsidR="007E173E" w:rsidRPr="00564A49">
        <w:rPr>
          <w:rFonts w:eastAsia="Times New Roman"/>
          <w:noProof/>
          <w:lang w:val="en-CA"/>
        </w:rPr>
        <w:tab/>
        <w:t>if( newSubDpbFlag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][ 0 ] = layerSpatRes[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][ 1 ] = layerSpatRes[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subDpbColourFormat[ subDpbCtr ] = layerColourFormat[ i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w:t>
      </w:r>
      <w:r w:rsidR="007E173E" w:rsidRPr="00564A49">
        <w:rPr>
          <w:rFonts w:eastAsia="Times New Roman"/>
          <w:lang w:val="en-US"/>
        </w:rPr>
        <w:t>itDepth</w:t>
      </w:r>
      <w:r w:rsidR="007E173E" w:rsidRPr="00564A49">
        <w:rPr>
          <w:rFonts w:eastAsia="Times New Roman"/>
          <w:noProof/>
          <w:lang w:val="en-CA"/>
        </w:rPr>
        <w:t>[ subDpbCtr ][ 0 ] = layerB</w:t>
      </w:r>
      <w:r w:rsidR="007E173E" w:rsidRPr="00564A49">
        <w:rPr>
          <w:rFonts w:eastAsia="Times New Roman"/>
          <w:lang w:val="en-US"/>
        </w:rPr>
        <w:t>itDepth</w:t>
      </w:r>
      <w:r w:rsidR="007E173E" w:rsidRPr="00564A49">
        <w:rPr>
          <w:rFonts w:eastAsia="Times New Roman"/>
          <w:noProof/>
          <w:lang w:val="en-CA"/>
        </w:rPr>
        <w:t>[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subDpbBit</w:t>
      </w:r>
      <w:r w:rsidR="007E173E" w:rsidRPr="00564A49">
        <w:rPr>
          <w:rFonts w:eastAsia="Times New Roman"/>
          <w:lang w:val="en-US"/>
        </w:rPr>
        <w:t>Depth</w:t>
      </w:r>
      <w:r w:rsidR="007E173E" w:rsidRPr="00564A49">
        <w:rPr>
          <w:rFonts w:eastAsia="Times New Roman"/>
          <w:noProof/>
          <w:lang w:val="en-CA"/>
        </w:rPr>
        <w:t>[ subDpbCtr ][ 1 ] = layerB</w:t>
      </w:r>
      <w:r w:rsidR="007E173E" w:rsidRPr="00564A49">
        <w:rPr>
          <w:rFonts w:eastAsia="Times New Roman"/>
          <w:lang w:val="en-US"/>
        </w:rPr>
        <w:t>itDepth</w:t>
      </w:r>
      <w:r w:rsidR="007E173E" w:rsidRPr="00564A49">
        <w:rPr>
          <w:rFonts w:eastAsia="Times New Roman"/>
          <w:noProof/>
          <w:lang w:val="en-CA"/>
        </w:rPr>
        <w:t>[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subDpbCtr</w:t>
      </w:r>
      <w:r w:rsidR="007E173E" w:rsidRPr="00564A49">
        <w:rPr>
          <w:rFonts w:eastAsia="Times New Roman"/>
          <w:noProof/>
          <w:lang w:val="en-CA"/>
        </w:rPr>
        <w:t>++</w:t>
      </w:r>
      <w:r w:rsidR="007E173E" w:rsidRPr="00564A49">
        <w:rPr>
          <w:rFonts w:eastAsia="Times New Roman"/>
          <w:noProof/>
          <w:lang w:val="en-CA"/>
        </w:rPr>
        <w:br/>
      </w:r>
      <w:r w:rsidR="007E173E" w:rsidRPr="00564A49">
        <w:rPr>
          <w:rFonts w:eastAsia="Times New Roman"/>
          <w:noProof/>
          <w:lang w:val="en-CA"/>
        </w:rPr>
        <w:tab/>
        <w:t>}</w:t>
      </w:r>
      <w:r w:rsidR="007E173E" w:rsidRPr="00564A49">
        <w:rPr>
          <w:rFonts w:eastAsia="Times New Roman"/>
          <w:noProof/>
          <w:lang w:val="en-CA"/>
        </w:rPr>
        <w:br/>
        <w:t>}</w:t>
      </w:r>
      <w:r w:rsidR="007E173E"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w:t>
      </w:r>
      <w:r w:rsidRPr="00564A49">
        <w:rPr>
          <w:rFonts w:eastAsia="Times New Roman"/>
          <w:lang w:val="en-US"/>
        </w:rPr>
        <w:lastRenderedPageBreak/>
        <w:t xml:space="preserve">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36"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lastRenderedPageBreak/>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r w:rsidRPr="00564A49">
        <w:rPr>
          <w:bCs/>
          <w:lang w:val="en-US"/>
        </w:rPr>
        <w:t>[ i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ins w:id="1737" w:author="Author">
        <w:r w:rsidR="006C79C7">
          <w:t xml:space="preserve"> When not present, the value of </w:t>
        </w:r>
        <w:r w:rsidR="006C79C7" w:rsidRPr="00564A49">
          <w:t>tiles_not_in_use_flag</w:t>
        </w:r>
        <w:r w:rsidR="006C79C7">
          <w:t xml:space="preserve"> is inferred to be equal to 0.</w:t>
        </w:r>
      </w:ins>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ins w:id="1738" w:author="Author">
        <w:r w:rsidR="007202C9">
          <w:t xml:space="preserve"> When not present, the value of tiles_in_use_flag[</w:t>
        </w:r>
        <w:r w:rsidR="007202C9" w:rsidRPr="00564A49">
          <w:t> i ]</w:t>
        </w:r>
        <w:r w:rsidR="007202C9">
          <w:t xml:space="preserve"> is inferred to be </w:t>
        </w:r>
        <w:r w:rsidR="006C79C7">
          <w:t xml:space="preserve">equal to </w:t>
        </w:r>
        <w:r w:rsidR="007202C9">
          <w:t>0.</w:t>
        </w:r>
      </w:ins>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ins w:id="1739" w:author="Author">
        <w:r w:rsidR="006C79C7">
          <w:t xml:space="preserve"> When not present, the value of </w:t>
        </w:r>
        <w:r w:rsidR="006C79C7" w:rsidRPr="00564A49">
          <w:t>loop_filter_not_across_tiles_flag[ i ]</w:t>
        </w:r>
        <w:r w:rsidR="006C79C7">
          <w:t xml:space="preserve"> is inferred to be equal to 0.</w:t>
        </w:r>
      </w:ins>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ins w:id="1740" w:author="Author">
        <w:r w:rsidR="006C79C7">
          <w:rPr>
            <w:lang w:val="en-US"/>
          </w:rPr>
          <w:t xml:space="preserve"> </w:t>
        </w:r>
        <w:r w:rsidR="006C79C7">
          <w:t xml:space="preserve">When not present, the value of </w:t>
        </w:r>
        <w:r w:rsidR="006C79C7" w:rsidRPr="00564A49">
          <w:rPr>
            <w:lang w:val="en-US"/>
          </w:rPr>
          <w:t>wpp_not_in_use_flag</w:t>
        </w:r>
        <w:r w:rsidR="006C79C7">
          <w:t xml:space="preserve"> is inferred to be equal to 0.</w:t>
        </w:r>
      </w:ins>
    </w:p>
    <w:p w:rsidR="007E173E" w:rsidRPr="00564A49" w:rsidRDefault="007E173E" w:rsidP="007E173E">
      <w:r w:rsidRPr="00564A49">
        <w:rPr>
          <w:b/>
          <w:lang w:val="en-US"/>
        </w:rPr>
        <w:lastRenderedPageBreak/>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ins w:id="1741" w:author="Author">
        <w:r w:rsidR="006C79C7">
          <w:rPr>
            <w:lang w:val="en-US"/>
          </w:rPr>
          <w:t xml:space="preserve"> </w:t>
        </w:r>
        <w:r w:rsidR="006C79C7">
          <w:t xml:space="preserve">When not present, the value of </w:t>
        </w:r>
        <w:r w:rsidR="006C79C7" w:rsidRPr="00564A49">
          <w:rPr>
            <w:lang w:val="en-US"/>
          </w:rPr>
          <w:t>wpp_in_use_flag[ i ]</w:t>
        </w:r>
        <w:r w:rsidR="006C79C7">
          <w:t xml:space="preserve"> is inferred to be equal to 0.</w:t>
        </w:r>
      </w:ins>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xml:space="preserve">. When </w:t>
      </w:r>
      <w:ins w:id="1742" w:author="Author">
        <w:r w:rsidR="006C79C7">
          <w:rPr>
            <w:lang w:val="en-CA"/>
          </w:rPr>
          <w:t xml:space="preserve">not present, the value of </w:t>
        </w:r>
      </w:ins>
      <w:r w:rsidRPr="00564A49">
        <w:rPr>
          <w:lang w:val="en-CA"/>
        </w:rPr>
        <w:t xml:space="preserve">single_layer_for_non_irap_flag </w:t>
      </w:r>
      <w:del w:id="1743" w:author="Author">
        <w:r w:rsidRPr="00564A49" w:rsidDel="006C79C7">
          <w:rPr>
            <w:lang w:val="en-CA"/>
          </w:rPr>
          <w:delText xml:space="preserve">is not present, it </w:delText>
        </w:r>
      </w:del>
      <w:r w:rsidRPr="00564A49">
        <w:rPr>
          <w:lang w:val="en-CA"/>
        </w:rPr>
        <w:t>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lastRenderedPageBreak/>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xP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yP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lastRenderedPageBreak/>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 xml:space="preserve">i ). The value of vps_video_signal_info_idx[ i ] shall be in the range of 0 to </w:t>
      </w:r>
      <w:r w:rsidRPr="00564A49">
        <w:rPr>
          <w:lang w:val="en-CA"/>
        </w:rPr>
        <w:lastRenderedPageBreak/>
        <w:t>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Default="007E173E" w:rsidP="007E173E">
      <w:pPr>
        <w:pStyle w:val="3N"/>
        <w:rPr>
          <w:ins w:id="1744" w:author="Author"/>
          <w:lang w:val="en-US"/>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235581" w:rsidRPr="00235581" w:rsidRDefault="00235581" w:rsidP="007E173E">
      <w:pPr>
        <w:pStyle w:val="3N"/>
      </w:pPr>
      <w:ins w:id="1745" w:author="Author">
        <w:r>
          <w:rPr>
            <w:lang w:val="en-US"/>
          </w:rPr>
          <w:t>I</w:t>
        </w:r>
        <w:r w:rsidRPr="00564A49">
          <w:rPr>
            <w:lang w:val="en-US"/>
          </w:rPr>
          <w:t>t is a requirement of bitstream conformance that</w:t>
        </w:r>
        <w:r>
          <w:rPr>
            <w:lang w:val="en-US"/>
          </w:rPr>
          <w:t xml:space="preserve">, when </w:t>
        </w:r>
        <w:r w:rsidRPr="00235581">
          <w:rPr>
            <w:lang w:val="en-US"/>
          </w:rPr>
          <w:t>vps_base_layer_</w:t>
        </w:r>
        <w:r w:rsidR="003D7CD2">
          <w:rPr>
            <w:lang w:val="en-US"/>
          </w:rPr>
          <w:t>in</w:t>
        </w:r>
        <w:r w:rsidRPr="00235581">
          <w:rPr>
            <w:lang w:val="en-US"/>
          </w:rPr>
          <w:t>ternal_flag</w:t>
        </w:r>
        <w:r>
          <w:rPr>
            <w:lang w:val="en-US"/>
          </w:rPr>
          <w:t xml:space="preserve"> is equal to </w:t>
        </w:r>
        <w:r w:rsidR="003D7CD2">
          <w:rPr>
            <w:lang w:val="en-US"/>
          </w:rPr>
          <w:t>0</w:t>
        </w:r>
        <w:r w:rsidR="00A94DA5">
          <w:rPr>
            <w:lang w:val="en-US"/>
          </w:rPr>
          <w:t xml:space="preserve"> and </w:t>
        </w:r>
        <w:r w:rsidR="00A94DA5" w:rsidRPr="00A94DA5">
          <w:t>layer_in_bsp_flag[ h ][ i ][ </w:t>
        </w:r>
        <w:r w:rsidR="00A94DA5">
          <w:t>0</w:t>
        </w:r>
        <w:r w:rsidR="00A94DA5" w:rsidRPr="00A94DA5">
          <w:t> ]</w:t>
        </w:r>
        <w:r w:rsidR="00A94DA5">
          <w:t xml:space="preserve"> is equal to 1 for any value of h in the range of 1 to </w:t>
        </w:r>
        <w:r w:rsidR="00A94DA5" w:rsidRPr="00564A49">
          <w:rPr>
            <w:lang w:val="en-US"/>
          </w:rPr>
          <w:t>vps_num_layer_sets_minus1</w:t>
        </w:r>
        <w:r w:rsidR="007977B8">
          <w:rPr>
            <w:lang w:val="en-US"/>
          </w:rPr>
          <w:t xml:space="preserve">, </w:t>
        </w:r>
        <w:r w:rsidR="00A94DA5">
          <w:t xml:space="preserve">inclusive, and any value of i in the range of 0 to </w:t>
        </w:r>
        <w:r w:rsidR="00A94DA5" w:rsidRPr="00564A49">
          <w:rPr>
            <w:lang w:val="en-US"/>
          </w:rPr>
          <w:t>num_bitstream_partitions[ h ]</w:t>
        </w:r>
        <w:r w:rsidR="00A94DA5">
          <w:rPr>
            <w:lang w:val="en-US"/>
          </w:rPr>
          <w:t> – 1, inclusive</w:t>
        </w:r>
        <w:r>
          <w:rPr>
            <w:lang w:val="en-US"/>
          </w:rPr>
          <w:t xml:space="preserve">, </w:t>
        </w:r>
        <w:r w:rsidR="00A94DA5">
          <w:rPr>
            <w:lang w:val="en-US"/>
          </w:rPr>
          <w:t xml:space="preserve">the value of </w:t>
        </w:r>
        <w:r w:rsidR="00A94DA5" w:rsidRPr="00A94DA5">
          <w:t>layer_in_bsp_flag[ h ][ i ][ </w:t>
        </w:r>
        <w:r w:rsidR="00A94DA5">
          <w:t>j</w:t>
        </w:r>
        <w:r w:rsidR="00A94DA5" w:rsidRPr="00A94DA5">
          <w:t> ]</w:t>
        </w:r>
        <w:r w:rsidR="00A94DA5">
          <w:t xml:space="preserve"> for at least one value of j in the range of 1 to </w:t>
        </w:r>
        <w:r w:rsidR="00A94DA5" w:rsidRPr="00A94DA5">
          <w:rPr>
            <w:lang w:val="en-US"/>
          </w:rPr>
          <w:t>NumLayersInIdList[ </w:t>
        </w:r>
        <w:r w:rsidR="00A94DA5">
          <w:rPr>
            <w:lang w:val="en-US"/>
          </w:rPr>
          <w:t>h</w:t>
        </w:r>
        <w:r w:rsidR="00A94DA5" w:rsidRPr="00A94DA5">
          <w:rPr>
            <w:lang w:val="en-US"/>
          </w:rPr>
          <w:t> ]</w:t>
        </w:r>
        <w:r w:rsidR="00A94DA5">
          <w:rPr>
            <w:lang w:val="en-US"/>
          </w:rPr>
          <w:t xml:space="preserve"> – 1, inclusive, </w:t>
        </w:r>
        <w:r>
          <w:rPr>
            <w:lang w:val="en-CA"/>
          </w:rPr>
          <w:t xml:space="preserve">shall be </w:t>
        </w:r>
        <w:r w:rsidR="00A94DA5">
          <w:rPr>
            <w:lang w:val="en-CA"/>
          </w:rPr>
          <w:t>equal to 1</w:t>
        </w:r>
        <w:r>
          <w:rPr>
            <w:lang w:val="en-US"/>
          </w:rPr>
          <w:t>.</w:t>
        </w:r>
      </w:ins>
    </w:p>
    <w:p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 h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t>
      </w:r>
      <w:r w:rsidRPr="00564A49">
        <w:lastRenderedPageBreak/>
        <w:t xml:space="preserve">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692"/>
      <w:bookmarkEnd w:id="1699"/>
      <w:bookmarkEnd w:id="1736"/>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lastRenderedPageBreak/>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746"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746"/>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 xml:space="preserve">sps_max_dec_pic_buffering_minus1[ i ] is not present for i in the range of 0 to sps_max_sub_layers_minus1 − 1, inclusive, due to sps_sub_layer_ordering_info_present_flag being equal to 0, it is inferred to be equal to </w:t>
      </w:r>
      <w:r w:rsidRPr="00564A49">
        <w:rPr>
          <w:noProof/>
        </w:rPr>
        <w:lastRenderedPageBreak/>
        <w:t>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 xml:space="preserve">When </w:t>
      </w:r>
      <w:ins w:id="1747" w:author="Author">
        <w:r w:rsidR="000903B7" w:rsidRPr="000903B7">
          <w:rPr>
            <w:szCs w:val="22"/>
            <w:lang w:val="en-US"/>
          </w:rPr>
          <w:t>vps_base_layer_</w:t>
        </w:r>
        <w:r w:rsidR="003D7CD2">
          <w:rPr>
            <w:szCs w:val="22"/>
            <w:lang w:val="en-US"/>
          </w:rPr>
          <w:t>in</w:t>
        </w:r>
        <w:r w:rsidR="000903B7" w:rsidRPr="000903B7">
          <w:rPr>
            <w:szCs w:val="22"/>
            <w:lang w:val="en-US"/>
          </w:rPr>
          <w:t xml:space="preserve">ternal_flag </w:t>
        </w:r>
      </w:ins>
      <w:del w:id="1748" w:author="Author">
        <w:r w:rsidRPr="00564A49" w:rsidDel="000903B7">
          <w:rPr>
            <w:lang w:val="en-US" w:eastAsia="ko-KR"/>
          </w:rPr>
          <w:delText xml:space="preserve">avc_base_layer_flag </w:delText>
        </w:r>
      </w:del>
      <w:r w:rsidRPr="00564A49">
        <w:rPr>
          <w:lang w:val="en-US" w:eastAsia="ko-KR"/>
        </w:rPr>
        <w:t xml:space="preserve">is equal to </w:t>
      </w:r>
      <w:ins w:id="1749" w:author="Author">
        <w:r w:rsidR="003D7CD2">
          <w:rPr>
            <w:lang w:val="en-US" w:eastAsia="ko-KR"/>
          </w:rPr>
          <w:t>0</w:t>
        </w:r>
      </w:ins>
      <w:del w:id="1750" w:author="Author">
        <w:r w:rsidRPr="00564A49" w:rsidDel="003D7CD2">
          <w:rPr>
            <w:lang w:val="en-US" w:eastAsia="ko-KR"/>
          </w:rPr>
          <w:delText>1</w:delText>
        </w:r>
      </w:del>
      <w:r w:rsidRPr="00564A49">
        <w:rPr>
          <w:lang w:val="en-US" w:eastAsia="ko-KR"/>
        </w:rPr>
        <w:t>,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 xml:space="preserve">flag[ 7 ] </w:t>
      </w:r>
      <w:r w:rsidRPr="00564A49">
        <w:lastRenderedPageBreak/>
        <w:t>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51" w:name="_Ref363161717"/>
      <w:bookmarkStart w:id="1752" w:name="_Ref348090366"/>
      <w:r w:rsidRPr="00564A49">
        <w:rPr>
          <w:lang w:val="en-US"/>
        </w:rPr>
        <w:t>Sequence parameter set multilayer extension semantics</w:t>
      </w:r>
      <w:bookmarkEnd w:id="1751"/>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753"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752"/>
      <w:bookmarkEnd w:id="1753"/>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754"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w:t>
      </w:r>
      <w:r w:rsidRPr="00564A49">
        <w:rPr>
          <w:lang w:val="en-US"/>
        </w:rPr>
        <w:lastRenderedPageBreak/>
        <w:t>pps_scaling_list_ref_layer_id. pps_infer_scaling_list_flag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 xml:space="preserve">When </w:t>
      </w:r>
      <w:ins w:id="1755" w:author="Author">
        <w:r w:rsidR="00502BBB" w:rsidRPr="000903B7">
          <w:rPr>
            <w:szCs w:val="22"/>
            <w:lang w:val="en-US"/>
          </w:rPr>
          <w:t>vps_base_layer_</w:t>
        </w:r>
        <w:r w:rsidR="003D7CD2">
          <w:rPr>
            <w:szCs w:val="22"/>
            <w:lang w:val="en-US"/>
          </w:rPr>
          <w:t>in</w:t>
        </w:r>
        <w:r w:rsidR="00502BBB" w:rsidRPr="000903B7">
          <w:rPr>
            <w:szCs w:val="22"/>
            <w:lang w:val="en-US"/>
          </w:rPr>
          <w:t>ternal_flag</w:t>
        </w:r>
      </w:ins>
      <w:del w:id="1756" w:author="Author">
        <w:r w:rsidRPr="00564A49" w:rsidDel="00502BBB">
          <w:rPr>
            <w:lang w:val="en-US"/>
          </w:rPr>
          <w:delText>avc_base_layer_flag</w:delText>
        </w:r>
      </w:del>
      <w:r w:rsidRPr="00564A49">
        <w:rPr>
          <w:lang w:val="en-US"/>
        </w:rPr>
        <w:t xml:space="preserve"> is equal to </w:t>
      </w:r>
      <w:ins w:id="1757" w:author="Author">
        <w:r w:rsidR="003D7CD2">
          <w:rPr>
            <w:lang w:val="en-US"/>
          </w:rPr>
          <w:t>0</w:t>
        </w:r>
      </w:ins>
      <w:del w:id="1758" w:author="Author">
        <w:r w:rsidRPr="00564A49" w:rsidDel="003D7CD2">
          <w:rPr>
            <w:lang w:val="en-US"/>
          </w:rPr>
          <w:delText>1</w:delText>
        </w:r>
      </w:del>
      <w:r w:rsidRPr="00564A49">
        <w:rPr>
          <w:lang w:val="en-US"/>
        </w:rPr>
        <w:t>,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w:t>
      </w:r>
      <w:del w:id="1759" w:author="Author">
        <w:r w:rsidRPr="00564A49" w:rsidDel="00502BBB">
          <w:rPr>
            <w:lang w:val="en-US" w:eastAsia="ko-KR"/>
          </w:rPr>
          <w:delText xml:space="preserve">the </w:delText>
        </w:r>
        <w:r w:rsidRPr="00564A49" w:rsidDel="00502BBB">
          <w:rPr>
            <w:lang w:val="en-US"/>
          </w:rPr>
          <w:delText>scaling list data semantics</w:delText>
        </w:r>
      </w:del>
      <w:ins w:id="1760" w:author="Author">
        <w:r w:rsidR="00502BBB">
          <w:rPr>
            <w:lang w:val="en-US" w:eastAsia="ko-KR"/>
          </w:rPr>
          <w:t>subclause</w:t>
        </w:r>
      </w:ins>
      <w:r w:rsidRPr="00564A49">
        <w:rPr>
          <w:lang w:val="en-US" w:eastAsia="ko-KR"/>
        </w:rPr>
        <w:t xml:space="preserve"> 7.4.5.</w:t>
      </w:r>
    </w:p>
    <w:p w:rsidR="007E173E" w:rsidRPr="00564A49" w:rsidRDefault="007E173E" w:rsidP="007E173E">
      <w:pPr>
        <w:rPr>
          <w:szCs w:val="22"/>
          <w:lang w:val="en-US"/>
        </w:rPr>
      </w:pPr>
      <w:bookmarkStart w:id="1761"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754"/>
      <w:bookmarkEnd w:id="1761"/>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2" w:name="_Ref348090372"/>
      <w:r w:rsidRPr="00564A49">
        <w:rPr>
          <w:lang w:val="en-US"/>
        </w:rPr>
        <w:t>Access unit delimiter RBSP semantics</w:t>
      </w:r>
      <w:bookmarkEnd w:id="1762"/>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3" w:name="_Ref348090373"/>
      <w:r w:rsidRPr="00564A49">
        <w:rPr>
          <w:lang w:val="en-US"/>
        </w:rPr>
        <w:t>End of sequence RBSP semantics</w:t>
      </w:r>
      <w:bookmarkEnd w:id="1763"/>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4" w:name="_Ref348090375"/>
      <w:r w:rsidRPr="00564A49">
        <w:rPr>
          <w:lang w:val="en-US"/>
        </w:rPr>
        <w:t>End of bitstream RBSP semantics</w:t>
      </w:r>
      <w:bookmarkEnd w:id="1764"/>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5" w:name="_Ref348090378"/>
      <w:r w:rsidRPr="00564A49">
        <w:rPr>
          <w:lang w:val="en-US"/>
        </w:rPr>
        <w:t>Filler data RBSP semantics</w:t>
      </w:r>
      <w:bookmarkEnd w:id="1765"/>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6" w:name="_Ref348090379"/>
      <w:r w:rsidRPr="00564A49">
        <w:rPr>
          <w:lang w:val="en-US"/>
        </w:rPr>
        <w:t>Slice segment layer RBSP semantics</w:t>
      </w:r>
      <w:bookmarkEnd w:id="1766"/>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7" w:name="_Ref348090382"/>
      <w:r w:rsidRPr="00564A49">
        <w:rPr>
          <w:lang w:val="en-US"/>
        </w:rPr>
        <w:lastRenderedPageBreak/>
        <w:t>RBSP slice segment trailing bits semantics</w:t>
      </w:r>
      <w:bookmarkEnd w:id="1767"/>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8" w:name="_Ref348090386"/>
      <w:r w:rsidRPr="00564A49">
        <w:rPr>
          <w:lang w:val="en-US"/>
        </w:rPr>
        <w:t>RBSP trailing bits semantics</w:t>
      </w:r>
      <w:bookmarkEnd w:id="1768"/>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9" w:name="_Ref348090388"/>
      <w:r w:rsidRPr="00564A49">
        <w:rPr>
          <w:lang w:val="en-US"/>
        </w:rPr>
        <w:t>Byte alignment semantics</w:t>
      </w:r>
      <w:bookmarkEnd w:id="1769"/>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0" w:name="_Ref348090389"/>
      <w:bookmarkStart w:id="1771" w:name="_Toc377921542"/>
      <w:bookmarkStart w:id="1772" w:name="_Toc378026180"/>
      <w:r w:rsidRPr="00564A49">
        <w:rPr>
          <w:lang w:val="en-US"/>
        </w:rPr>
        <w:t>Profile, tier and level semantics</w:t>
      </w:r>
      <w:bookmarkEnd w:id="1770"/>
      <w:bookmarkEnd w:id="1771"/>
      <w:bookmarkEnd w:id="1772"/>
    </w:p>
    <w:p w:rsidR="00B06AAB" w:rsidRPr="00B06AAB" w:rsidRDefault="00B06AAB" w:rsidP="007E173E">
      <w:pPr>
        <w:rPr>
          <w:ins w:id="1773" w:author="Author"/>
        </w:rPr>
      </w:pPr>
      <w:ins w:id="1774" w:author="Author">
        <w:r>
          <w:rPr>
            <w:lang w:val="en-US"/>
          </w:rPr>
          <w:t xml:space="preserve">If </w:t>
        </w:r>
        <w:r w:rsidRPr="00922F83">
          <w:rPr>
            <w:rFonts w:eastAsia="Batang"/>
            <w:bCs/>
            <w:lang w:val="en-US" w:eastAsia="ko-KR"/>
          </w:rPr>
          <w:t>vps_base_layer_</w:t>
        </w:r>
        <w:r w:rsidR="003D7CD2">
          <w:rPr>
            <w:rFonts w:eastAsia="Batang"/>
            <w:bCs/>
            <w:lang w:val="en-US" w:eastAsia="ko-KR"/>
          </w:rPr>
          <w:t>in</w:t>
        </w:r>
        <w:r w:rsidRPr="00922F83">
          <w:rPr>
            <w:rFonts w:eastAsia="Batang"/>
            <w:bCs/>
            <w:lang w:val="en-US" w:eastAsia="ko-KR"/>
          </w:rPr>
          <w:t>ternal_flag</w:t>
        </w:r>
        <w:r>
          <w:rPr>
            <w:rFonts w:eastAsia="Batang"/>
            <w:bCs/>
            <w:lang w:val="en-US" w:eastAsia="ko-KR"/>
          </w:rPr>
          <w:t xml:space="preserve"> is equal to </w:t>
        </w:r>
        <w:r w:rsidR="003D7CD2">
          <w:rPr>
            <w:rFonts w:eastAsia="Batang"/>
            <w:bCs/>
            <w:lang w:val="en-US" w:eastAsia="ko-KR"/>
          </w:rPr>
          <w:t>0</w:t>
        </w:r>
        <w:r>
          <w:rPr>
            <w:rFonts w:eastAsia="Batang"/>
            <w:bCs/>
            <w:lang w:val="en-US" w:eastAsia="ko-KR"/>
          </w:rPr>
          <w:t xml:space="preserve"> and the </w:t>
        </w:r>
        <w:r w:rsidRPr="00564A49">
          <w:rPr>
            <w:lang w:val="en-US"/>
          </w:rPr>
          <w:t>profile_tier_level( ) syntax structure</w:t>
        </w:r>
        <w:r>
          <w:rPr>
            <w:lang w:val="en-US"/>
          </w:rPr>
          <w:t xml:space="preserve"> is the first </w:t>
        </w:r>
        <w:r w:rsidRPr="00564A49">
          <w:rPr>
            <w:lang w:val="en-US"/>
          </w:rPr>
          <w:t>profile_tier_level( ) syntax structure</w:t>
        </w:r>
        <w:r>
          <w:rPr>
            <w:lang w:val="en-US"/>
          </w:rPr>
          <w:t xml:space="preserve"> in the VPS, all bits in the syntax structure shall be equal to 0 and decoders shall ignore the syntax structure. Otherwise, the semantics of </w:t>
        </w:r>
        <w:r>
          <w:rPr>
            <w:rFonts w:eastAsia="Batang"/>
            <w:bCs/>
            <w:lang w:val="en-US" w:eastAsia="ko-KR"/>
          </w:rPr>
          <w:t xml:space="preserve">the </w:t>
        </w:r>
        <w:r w:rsidRPr="00564A49">
          <w:rPr>
            <w:lang w:val="en-US"/>
          </w:rPr>
          <w:t>profile_tier_level( ) syntax structure</w:t>
        </w:r>
        <w:r>
          <w:rPr>
            <w:lang w:val="en-US"/>
          </w:rPr>
          <w:t xml:space="preserve"> are specified by the remain</w:t>
        </w:r>
        <w:r w:rsidR="009F4F93">
          <w:rPr>
            <w:lang w:val="en-US"/>
          </w:rPr>
          <w:t>ing part of the current subclause.</w:t>
        </w:r>
      </w:ins>
    </w:p>
    <w:p w:rsidR="007E173E" w:rsidRPr="00564A49" w:rsidRDefault="007E173E" w:rsidP="007E173E">
      <w:pPr>
        <w:rPr>
          <w:bCs/>
          <w:szCs w:val="22"/>
          <w:lang w:val="en-US"/>
        </w:rPr>
      </w:pPr>
      <w:r w:rsidRPr="00564A49">
        <w:rPr>
          <w:lang w:val="en-US"/>
        </w:rPr>
        <w:t xml:space="preserve">The profile_tier_level( ) syntax structure provides profile, tier and level information used for a layer set. When the profile_tier_level(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 xml:space="preserve">syntax structure.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r w:rsidRPr="00564A49">
        <w:rPr>
          <w:b/>
          <w:bCs/>
          <w:szCs w:val="22"/>
          <w:lang w:val="en-US"/>
        </w:rPr>
        <w:t>general_tier_flag</w:t>
      </w:r>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 xml:space="preserve">general_level_idc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5" w:name="_Ref348090392"/>
      <w:bookmarkStart w:id="1776" w:name="_Toc377921543"/>
      <w:bookmarkStart w:id="1777" w:name="_Toc378026181"/>
      <w:r w:rsidRPr="00564A49">
        <w:rPr>
          <w:lang w:val="en-US"/>
        </w:rPr>
        <w:lastRenderedPageBreak/>
        <w:t>Scaling list data semantics</w:t>
      </w:r>
      <w:bookmarkEnd w:id="1775"/>
      <w:bookmarkEnd w:id="1776"/>
      <w:bookmarkEnd w:id="1777"/>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8" w:name="_Ref348090398"/>
      <w:bookmarkStart w:id="1779" w:name="_Toc377921544"/>
      <w:bookmarkStart w:id="1780" w:name="_Toc378026182"/>
      <w:r w:rsidRPr="00564A49">
        <w:rPr>
          <w:lang w:val="en-US"/>
        </w:rPr>
        <w:t>Supplemental enhancement information message semantics</w:t>
      </w:r>
      <w:bookmarkEnd w:id="1778"/>
      <w:bookmarkEnd w:id="1779"/>
      <w:bookmarkEnd w:id="1780"/>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1" w:name="_Ref348090400"/>
      <w:bookmarkStart w:id="1782" w:name="_Toc377921545"/>
      <w:bookmarkStart w:id="1783" w:name="_Toc378026183"/>
      <w:r w:rsidRPr="00564A49">
        <w:rPr>
          <w:lang w:val="en-US"/>
        </w:rPr>
        <w:t>Slice segment header semantics</w:t>
      </w:r>
      <w:bookmarkEnd w:id="1781"/>
      <w:bookmarkEnd w:id="1782"/>
      <w:bookmarkEnd w:id="178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4" w:name="_Ref348090412"/>
      <w:r w:rsidRPr="00564A49">
        <w:rPr>
          <w:lang w:val="en-US"/>
        </w:rPr>
        <w:t>General slice segment header semantics</w:t>
      </w:r>
      <w:bookmarkEnd w:id="1784"/>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r w:rsidRPr="00564A49">
        <w:rPr>
          <w:b/>
          <w:lang w:val="en-US"/>
        </w:rPr>
        <w:t>cross_layer_bla_flag</w:t>
      </w:r>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r>
      <w:r w:rsidRPr="00564A49">
        <w:rPr>
          <w:rFonts w:eastAsia="Batang"/>
          <w:bCs/>
          <w:lang w:val="en-US" w:eastAsia="ko-KR"/>
        </w:rPr>
        <w:lastRenderedPageBreak/>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lastRenderedPageBreak/>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5" w:name="_Ref348090415"/>
      <w:r w:rsidRPr="00564A49">
        <w:rPr>
          <w:lang w:val="en-US"/>
        </w:rPr>
        <w:t>Reference picture list modification semantics</w:t>
      </w:r>
      <w:bookmarkEnd w:id="1785"/>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lastRenderedPageBreak/>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6" w:name="_Ref348090417"/>
      <w:r w:rsidRPr="00564A49">
        <w:rPr>
          <w:lang w:val="en-US"/>
        </w:rPr>
        <w:t>Weighted prediction parameters semantics</w:t>
      </w:r>
      <w:bookmarkEnd w:id="1786"/>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7" w:name="_Toc350926526"/>
      <w:bookmarkStart w:id="1788" w:name="_Toc347485186"/>
      <w:bookmarkStart w:id="1789" w:name="_Ref351058442"/>
      <w:bookmarkStart w:id="1790" w:name="_Ref363159871"/>
      <w:bookmarkStart w:id="1791" w:name="_Toc377921546"/>
      <w:bookmarkStart w:id="1792" w:name="_Toc378026184"/>
      <w:bookmarkStart w:id="1793" w:name="_Ref348090407"/>
      <w:r w:rsidRPr="00564A49">
        <w:rPr>
          <w:lang w:val="en-US"/>
        </w:rPr>
        <w:t>Short-term reference picture set semantics</w:t>
      </w:r>
      <w:bookmarkEnd w:id="1787"/>
      <w:bookmarkEnd w:id="1788"/>
      <w:bookmarkEnd w:id="1789"/>
      <w:bookmarkEnd w:id="1790"/>
      <w:bookmarkEnd w:id="1791"/>
      <w:bookmarkEnd w:id="1792"/>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4" w:name="_Ref351058473"/>
      <w:bookmarkStart w:id="1795" w:name="_Toc377921547"/>
      <w:bookmarkStart w:id="1796" w:name="_Toc378026185"/>
      <w:r w:rsidRPr="00564A49">
        <w:rPr>
          <w:lang w:val="en-US"/>
        </w:rPr>
        <w:t>Slice segment data semantics</w:t>
      </w:r>
      <w:bookmarkEnd w:id="1793"/>
      <w:bookmarkEnd w:id="1794"/>
      <w:bookmarkEnd w:id="1795"/>
      <w:bookmarkEnd w:id="1796"/>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7" w:name="_Toc377921548"/>
      <w:bookmarkStart w:id="1798" w:name="_Toc378026186"/>
      <w:r w:rsidRPr="00564A49">
        <w:rPr>
          <w:lang w:val="en-US"/>
        </w:rPr>
        <w:t>Decoding process</w:t>
      </w:r>
      <w:bookmarkEnd w:id="1797"/>
      <w:bookmarkEnd w:id="1798"/>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9" w:name="_Ref331522910"/>
      <w:bookmarkStart w:id="1800" w:name="_Ref360894978"/>
      <w:bookmarkStart w:id="1801" w:name="_Toc377921549"/>
      <w:bookmarkStart w:id="1802" w:name="_Toc378026187"/>
      <w:r w:rsidRPr="00564A49">
        <w:rPr>
          <w:lang w:val="en-US"/>
        </w:rPr>
        <w:t>General</w:t>
      </w:r>
      <w:bookmarkEnd w:id="1799"/>
      <w:r w:rsidRPr="00564A49">
        <w:rPr>
          <w:lang w:val="en-US"/>
        </w:rPr>
        <w:t xml:space="preserve"> decoding process</w:t>
      </w:r>
      <w:bookmarkEnd w:id="1800"/>
      <w:bookmarkEnd w:id="1801"/>
      <w:bookmarkEnd w:id="1802"/>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At the end of the subclause, add the following sentence:</w:t>
      </w:r>
    </w:p>
    <w:p w:rsidR="007E173E" w:rsidRDefault="007E173E" w:rsidP="007E173E">
      <w:pPr>
        <w:tabs>
          <w:tab w:val="clear" w:pos="794"/>
          <w:tab w:val="left" w:pos="400"/>
        </w:tabs>
        <w:ind w:left="440" w:hanging="40"/>
        <w:rPr>
          <w:ins w:id="1803" w:author="Author"/>
          <w:lang w:val="en-US"/>
        </w:rPr>
      </w:pPr>
      <w:r w:rsidRPr="00564A49">
        <w:rPr>
          <w:lang w:val="en-US"/>
        </w:rPr>
        <w:t xml:space="preserve">When the current picture has nuh_layer_id greater than 0, the decoding process for a coded picture with nuh_layer_id greater than 0 as specified in subclause </w:t>
      </w:r>
      <w:del w:id="1804" w:author="Author">
        <w:r w:rsidRPr="00564A49" w:rsidDel="00AD2983">
          <w:rPr>
            <w:lang w:val="en-US"/>
          </w:rPr>
          <w:fldChar w:fldCharType="begin" w:fldLock="1"/>
        </w:r>
        <w:r w:rsidRPr="00564A49" w:rsidDel="00AD2983">
          <w:rPr>
            <w:lang w:val="en-US"/>
          </w:rPr>
          <w:delInstrText xml:space="preserve"> REF _Ref373315357 \r \h  \* MERGEFORMAT </w:delInstrText>
        </w:r>
        <w:r w:rsidRPr="00564A49" w:rsidDel="00AD2983">
          <w:rPr>
            <w:lang w:val="en-US"/>
          </w:rPr>
        </w:r>
        <w:r w:rsidRPr="00564A49" w:rsidDel="00AD2983">
          <w:rPr>
            <w:lang w:val="en-US"/>
          </w:rPr>
          <w:fldChar w:fldCharType="separate"/>
        </w:r>
        <w:r w:rsidRPr="00564A49" w:rsidDel="00AD2983">
          <w:rPr>
            <w:lang w:val="en-US"/>
          </w:rPr>
          <w:delText>0</w:delText>
        </w:r>
        <w:r w:rsidRPr="00564A49" w:rsidDel="00AD2983">
          <w:rPr>
            <w:lang w:val="en-US"/>
          </w:rPr>
          <w:fldChar w:fldCharType="end"/>
        </w:r>
      </w:del>
      <w:ins w:id="1805" w:author="Author">
        <w:r w:rsidR="00AD2983">
          <w:rPr>
            <w:lang w:val="en-US"/>
          </w:rPr>
          <w:fldChar w:fldCharType="begin"/>
        </w:r>
        <w:r w:rsidR="00AD2983">
          <w:rPr>
            <w:lang w:val="en-US"/>
          </w:rPr>
          <w:instrText xml:space="preserve"> REF _Ref379900942 \r \h </w:instrText>
        </w:r>
      </w:ins>
      <w:r w:rsidR="00AD2983">
        <w:rPr>
          <w:lang w:val="en-US"/>
        </w:rPr>
      </w:r>
      <w:r w:rsidR="00AD2983">
        <w:rPr>
          <w:lang w:val="en-US"/>
        </w:rPr>
        <w:fldChar w:fldCharType="separate"/>
      </w:r>
      <w:ins w:id="1806" w:author="Author">
        <w:r w:rsidR="00AD2983">
          <w:rPr>
            <w:lang w:val="en-US"/>
          </w:rPr>
          <w:t>F.8.1.2</w:t>
        </w:r>
        <w:r w:rsidR="00AD2983">
          <w:rPr>
            <w:lang w:val="en-US"/>
          </w:rPr>
          <w:fldChar w:fldCharType="end"/>
        </w:r>
      </w:ins>
      <w:r w:rsidRPr="00564A49">
        <w:rPr>
          <w:lang w:val="en-US"/>
        </w:rPr>
        <w:t xml:space="preserve"> is invoked.</w:t>
      </w:r>
    </w:p>
    <w:p w:rsidR="00502BBB" w:rsidRDefault="00502BBB" w:rsidP="00502BBB">
      <w:pPr>
        <w:tabs>
          <w:tab w:val="clear" w:pos="794"/>
          <w:tab w:val="left" w:pos="400"/>
        </w:tabs>
        <w:ind w:left="400" w:hanging="400"/>
        <w:rPr>
          <w:ins w:id="1807" w:author="Author"/>
          <w:lang w:val="en-US"/>
        </w:rPr>
      </w:pPr>
      <w:ins w:id="1808" w:author="Author">
        <w:r w:rsidRPr="00AA6E0C">
          <w:rPr>
            <w:lang w:val="en-US"/>
          </w:rPr>
          <w:t>–</w:t>
        </w:r>
        <w:r w:rsidRPr="00AA6E0C">
          <w:rPr>
            <w:lang w:val="en-US"/>
          </w:rPr>
          <w:tab/>
        </w:r>
        <w:r>
          <w:rPr>
            <w:lang w:val="en-US"/>
          </w:rPr>
          <w:t xml:space="preserve">When </w:t>
        </w:r>
        <w:r w:rsidRPr="00922F83">
          <w:rPr>
            <w:rFonts w:eastAsia="Batang"/>
            <w:bCs/>
            <w:lang w:val="en-US" w:eastAsia="ko-KR"/>
          </w:rPr>
          <w:t>vps_base_layer_</w:t>
        </w:r>
        <w:r w:rsidR="003D7CD2">
          <w:rPr>
            <w:rFonts w:eastAsia="Batang"/>
            <w:bCs/>
            <w:lang w:val="en-US" w:eastAsia="ko-KR"/>
          </w:rPr>
          <w:t>in</w:t>
        </w:r>
        <w:r w:rsidRPr="00922F83">
          <w:rPr>
            <w:rFonts w:eastAsia="Batang"/>
            <w:bCs/>
            <w:lang w:val="en-US" w:eastAsia="ko-KR"/>
          </w:rPr>
          <w:t>ternal_flag</w:t>
        </w:r>
        <w:r>
          <w:rPr>
            <w:lang w:val="en-US"/>
          </w:rPr>
          <w:t xml:space="preserve"> is equal to </w:t>
        </w:r>
        <w:r w:rsidR="003D7CD2">
          <w:rPr>
            <w:lang w:val="en-US"/>
          </w:rPr>
          <w:t>0</w:t>
        </w:r>
        <w:r>
          <w:rPr>
            <w:lang w:val="en-US"/>
          </w:rPr>
          <w:t>, t</w:t>
        </w:r>
        <w:r w:rsidRPr="00983CFA">
          <w:rPr>
            <w:lang w:val="en-US"/>
          </w:rPr>
          <w:t xml:space="preserve">he </w:t>
        </w:r>
        <w:r>
          <w:rPr>
            <w:lang w:val="en-US"/>
          </w:rPr>
          <w:t>following applies:</w:t>
        </w:r>
        <w:r w:rsidR="00355511">
          <w:rPr>
            <w:lang w:val="en-US"/>
          </w:rPr>
          <w:t xml:space="preserve"> </w:t>
        </w:r>
        <w:r w:rsidR="00355511" w:rsidRPr="00355511">
          <w:rPr>
            <w:highlight w:val="yellow"/>
            <w:lang w:val="en-US"/>
          </w:rPr>
          <w:t xml:space="preserve">[Ed. (YK): Check other places to </w:t>
        </w:r>
        <w:r w:rsidR="00355511">
          <w:rPr>
            <w:highlight w:val="yellow"/>
            <w:lang w:val="en-US"/>
          </w:rPr>
          <w:t>en</w:t>
        </w:r>
        <w:r w:rsidR="00355511" w:rsidRPr="00355511">
          <w:rPr>
            <w:highlight w:val="yellow"/>
            <w:lang w:val="en-US"/>
          </w:rPr>
          <w:t xml:space="preserve">sure correct handling of the base layer when this flag is equal to </w:t>
        </w:r>
        <w:r w:rsidR="003D7CD2">
          <w:rPr>
            <w:highlight w:val="yellow"/>
            <w:lang w:val="en-US"/>
          </w:rPr>
          <w:t>0</w:t>
        </w:r>
        <w:r w:rsidR="00355511" w:rsidRPr="00355511">
          <w:rPr>
            <w:highlight w:val="yellow"/>
            <w:lang w:val="en-US"/>
          </w:rPr>
          <w:t>.]</w:t>
        </w:r>
        <w:r w:rsidR="00005479">
          <w:rPr>
            <w:lang w:val="en-US"/>
          </w:rPr>
          <w:t xml:space="preserve"> </w:t>
        </w:r>
        <w:r w:rsidR="00005479" w:rsidRPr="00005479">
          <w:rPr>
            <w:highlight w:val="yellow"/>
            <w:lang w:val="en-US"/>
          </w:rPr>
          <w:t xml:space="preserve">[Ed. (MH): </w:t>
        </w:r>
        <w:r w:rsidR="00005479" w:rsidRPr="00005479">
          <w:rPr>
            <w:highlight w:val="yellow"/>
          </w:rPr>
          <w:t>It might be better to move this to subclause 8.1 to specify clearly that it applies before processing the first (internal) picture of an access unit.]</w:t>
        </w:r>
      </w:ins>
    </w:p>
    <w:p w:rsidR="00502BBB" w:rsidRDefault="00502BBB" w:rsidP="00502BBB">
      <w:pPr>
        <w:tabs>
          <w:tab w:val="clear" w:pos="794"/>
          <w:tab w:val="left" w:pos="400"/>
        </w:tabs>
        <w:ind w:left="800" w:hanging="400"/>
        <w:rPr>
          <w:ins w:id="1809" w:author="Author"/>
          <w:lang w:val="en-US"/>
        </w:rPr>
      </w:pPr>
      <w:ins w:id="1810" w:author="Author">
        <w:r w:rsidRPr="00912A79">
          <w:rPr>
            <w:lang w:val="en-US"/>
          </w:rPr>
          <w:t>–</w:t>
        </w:r>
        <w:r w:rsidRPr="00912A79">
          <w:rPr>
            <w:lang w:val="en-US"/>
          </w:rPr>
          <w:tab/>
        </w:r>
        <w:r>
          <w:rPr>
            <w:lang w:val="en-US"/>
          </w:rPr>
          <w:t>There is no coded picture with nuh_layer_id equal to 0 in the bitstream.</w:t>
        </w:r>
      </w:ins>
    </w:p>
    <w:p w:rsidR="00502BBB" w:rsidRDefault="00502BBB" w:rsidP="00502BBB">
      <w:pPr>
        <w:tabs>
          <w:tab w:val="clear" w:pos="794"/>
          <w:tab w:val="left" w:pos="400"/>
        </w:tabs>
        <w:ind w:left="800" w:hanging="400"/>
        <w:rPr>
          <w:ins w:id="1811" w:author="Author"/>
          <w:lang w:val="en-US"/>
        </w:rPr>
      </w:pPr>
      <w:ins w:id="1812" w:author="Author">
        <w:r w:rsidRPr="00912A79">
          <w:rPr>
            <w:lang w:val="en-US"/>
          </w:rPr>
          <w:t>–</w:t>
        </w:r>
        <w:r w:rsidRPr="00912A79">
          <w:rPr>
            <w:lang w:val="en-US"/>
          </w:rPr>
          <w:tab/>
        </w:r>
        <w:r>
          <w:rPr>
            <w:lang w:val="en-US"/>
          </w:rPr>
          <w:t>The size of the sub-DPB for the layer with nuh_layer_id equal to 0 is set equal to 1.</w:t>
        </w:r>
      </w:ins>
    </w:p>
    <w:p w:rsidR="00502BBB" w:rsidRDefault="00502BBB" w:rsidP="00502BBB">
      <w:pPr>
        <w:tabs>
          <w:tab w:val="clear" w:pos="794"/>
          <w:tab w:val="left" w:pos="400"/>
        </w:tabs>
        <w:ind w:left="800" w:hanging="400"/>
        <w:rPr>
          <w:ins w:id="1813" w:author="Author"/>
          <w:lang w:val="en-US"/>
        </w:rPr>
      </w:pPr>
      <w:ins w:id="1814" w:author="Author">
        <w:r w:rsidRPr="00912A79">
          <w:rPr>
            <w:lang w:val="en-US"/>
          </w:rPr>
          <w:t>–</w:t>
        </w:r>
        <w:r w:rsidRPr="00912A79">
          <w:rPr>
            <w:lang w:val="en-US"/>
          </w:rPr>
          <w:tab/>
        </w:r>
        <w:r>
          <w:rPr>
            <w:lang w:val="en-US"/>
          </w:rPr>
          <w:t xml:space="preserve">The values of </w:t>
        </w:r>
        <w:r w:rsidRPr="00983CFA">
          <w:rPr>
            <w:lang w:val="en-US"/>
          </w:rPr>
          <w:t xml:space="preserve">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w:t>
        </w:r>
        <w:r>
          <w:rPr>
            <w:lang w:val="en-US"/>
          </w:rPr>
          <w:t xml:space="preserve"> for decoded pictures with nuh_layer_id equal to 0 are set equal to the values of </w:t>
        </w:r>
        <w:r w:rsidRPr="00983CFA">
          <w:rPr>
            <w:lang w:val="en-US"/>
          </w:rPr>
          <w:t>pic_width</w:t>
        </w:r>
        <w:r>
          <w:rPr>
            <w:lang w:val="en-US"/>
          </w:rPr>
          <w:t>_vps</w:t>
        </w:r>
        <w:r w:rsidRPr="00983CFA">
          <w:rPr>
            <w:lang w:val="en-US"/>
          </w:rPr>
          <w:t>_in_luma_samples, pic_height</w:t>
        </w:r>
        <w:r>
          <w:rPr>
            <w:lang w:val="en-US"/>
          </w:rPr>
          <w:t>_vps</w:t>
        </w:r>
        <w:r w:rsidRPr="00983CFA">
          <w:rPr>
            <w:lang w:val="en-US"/>
          </w:rPr>
          <w:t xml:space="preserve">_in_luma_samples, </w:t>
        </w:r>
        <w:r w:rsidRPr="00983CFA">
          <w:rPr>
            <w:lang w:val="en-US" w:eastAsia="ko-KR"/>
          </w:rPr>
          <w:t>chroma_format</w:t>
        </w:r>
        <w:r>
          <w:rPr>
            <w:lang w:val="en-US" w:eastAsia="ko-KR"/>
          </w:rPr>
          <w:t>_vps</w:t>
        </w:r>
        <w:r w:rsidRPr="00983CFA">
          <w:rPr>
            <w:lang w:val="en-US" w:eastAsia="ko-KR"/>
          </w:rPr>
          <w:t>_idc, separate_colour_plane</w:t>
        </w:r>
        <w:r>
          <w:rPr>
            <w:lang w:val="en-US" w:eastAsia="ko-KR"/>
          </w:rPr>
          <w:t>_vps</w:t>
        </w:r>
        <w:r w:rsidRPr="00983CFA">
          <w:rPr>
            <w:lang w:val="en-US" w:eastAsia="ko-KR"/>
          </w:rPr>
          <w:t xml:space="preserve">_flag, </w:t>
        </w:r>
        <w:r w:rsidRPr="00983CFA">
          <w:rPr>
            <w:lang w:val="en-US"/>
          </w:rPr>
          <w:t>bit_depth</w:t>
        </w:r>
        <w:r>
          <w:rPr>
            <w:lang w:val="en-US"/>
          </w:rPr>
          <w:t>_vps</w:t>
        </w:r>
        <w:r w:rsidRPr="00983CFA">
          <w:rPr>
            <w:lang w:val="en-US"/>
          </w:rPr>
          <w:t>_luma_minus8, and bit_depth</w:t>
        </w:r>
        <w:r>
          <w:rPr>
            <w:lang w:val="en-US"/>
          </w:rPr>
          <w:t>_vps</w:t>
        </w:r>
        <w:r w:rsidRPr="00983CFA">
          <w:rPr>
            <w:lang w:val="en-US"/>
          </w:rPr>
          <w:t>_chroma_minus8</w:t>
        </w:r>
        <w:r>
          <w:rPr>
            <w:lang w:val="en-US"/>
          </w:rPr>
          <w:t xml:space="preserve">, respectively, of </w:t>
        </w:r>
        <w:r w:rsidRPr="00564A49">
          <w:rPr>
            <w:lang w:eastAsia="ko-KR"/>
          </w:rPr>
          <w:t>the vps_rep_format_idx[ </w:t>
        </w:r>
        <w:r>
          <w:rPr>
            <w:lang w:eastAsia="ko-KR"/>
          </w:rPr>
          <w:t>0</w:t>
        </w:r>
        <w:r w:rsidRPr="00564A49">
          <w:rPr>
            <w:lang w:eastAsia="ko-KR"/>
          </w:rPr>
          <w:t> ]-th rep_format( ) syntax structure in the active VPS</w:t>
        </w:r>
        <w:r>
          <w:rPr>
            <w:lang w:val="en-US"/>
          </w:rPr>
          <w:t>.</w:t>
        </w:r>
      </w:ins>
    </w:p>
    <w:p w:rsidR="00C107A8" w:rsidRDefault="00CA6A98" w:rsidP="00CA6A98">
      <w:pPr>
        <w:tabs>
          <w:tab w:val="clear" w:pos="794"/>
          <w:tab w:val="left" w:pos="400"/>
        </w:tabs>
        <w:ind w:left="800" w:hanging="400"/>
        <w:rPr>
          <w:ins w:id="1815" w:author="Author"/>
          <w:lang w:val="en-US"/>
        </w:rPr>
      </w:pPr>
      <w:ins w:id="1816" w:author="Author">
        <w:r w:rsidRPr="00912A79">
          <w:rPr>
            <w:lang w:val="en-US"/>
          </w:rPr>
          <w:t>–</w:t>
        </w:r>
        <w:r w:rsidRPr="00912A79">
          <w:rPr>
            <w:lang w:val="en-US"/>
          </w:rPr>
          <w:tab/>
        </w:r>
        <w:r>
          <w:rPr>
            <w:lang w:val="en-US"/>
          </w:rPr>
          <w:t xml:space="preserve">In addition to a list of decoded pictures, this process also outputs a flag BaseLayerOutputFlag, and, 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a flag BaseLayerPicOutputFlag for each access unit.</w:t>
        </w:r>
      </w:ins>
    </w:p>
    <w:p w:rsidR="00C107A8" w:rsidRPr="00564A49" w:rsidRDefault="00C107A8" w:rsidP="00C107A8">
      <w:pPr>
        <w:pStyle w:val="Note1CharCharCharCharCharChar"/>
        <w:ind w:left="1191"/>
        <w:rPr>
          <w:ins w:id="1817" w:author="Author"/>
          <w:lang w:val="en-US"/>
        </w:rPr>
      </w:pPr>
      <w:ins w:id="1818" w:author="Author">
        <w:r w:rsidRPr="00564A49">
          <w:rPr>
            <w:lang w:val="en-US"/>
          </w:rPr>
          <w:t>NOTE – Th</w:t>
        </w:r>
        <w:r>
          <w:rPr>
            <w:lang w:val="en-US"/>
          </w:rPr>
          <w:t>e BaseLayerOutputFlag and, when present, BaseLayerPicOutputFlag for each access unit, are to be sent by an external means to the base layer decoder for controlling the output of base layer decoded pictures.</w:t>
        </w:r>
      </w:ins>
    </w:p>
    <w:p w:rsidR="00CA6A98" w:rsidRDefault="00CA6A98" w:rsidP="00C107A8">
      <w:pPr>
        <w:tabs>
          <w:tab w:val="clear" w:pos="794"/>
          <w:tab w:val="left" w:pos="400"/>
        </w:tabs>
        <w:ind w:left="1200" w:hanging="400"/>
        <w:rPr>
          <w:ins w:id="1819" w:author="Author"/>
          <w:lang w:val="en-US"/>
        </w:rPr>
      </w:pPr>
      <w:ins w:id="1820" w:author="Author">
        <w:r>
          <w:rPr>
            <w:lang w:val="en-US"/>
          </w:rPr>
          <w:t>The following applies:</w:t>
        </w:r>
      </w:ins>
    </w:p>
    <w:p w:rsidR="00CA6A98" w:rsidRDefault="00CA6A98" w:rsidP="00CA6A98">
      <w:pPr>
        <w:tabs>
          <w:tab w:val="clear" w:pos="794"/>
          <w:tab w:val="left" w:pos="400"/>
        </w:tabs>
        <w:ind w:left="1200" w:hanging="400"/>
        <w:rPr>
          <w:ins w:id="1821" w:author="Author"/>
          <w:lang w:val="en-US"/>
        </w:rPr>
      </w:pPr>
      <w:ins w:id="1822" w:author="Author">
        <w:r w:rsidRPr="00912A79">
          <w:rPr>
            <w:lang w:val="en-US"/>
          </w:rPr>
          <w:t>–</w:t>
        </w:r>
        <w:r w:rsidRPr="00912A79">
          <w:rPr>
            <w:lang w:val="en-US"/>
          </w:rPr>
          <w:tab/>
        </w:r>
        <w:r>
          <w:rPr>
            <w:lang w:val="en-US"/>
          </w:rPr>
          <w:t>BaseLayerOutputFlag is derived as follows:</w:t>
        </w:r>
      </w:ins>
    </w:p>
    <w:p w:rsidR="00CA6A98" w:rsidRDefault="00CA6A98" w:rsidP="00CA6A98">
      <w:pPr>
        <w:pStyle w:val="Equation"/>
        <w:tabs>
          <w:tab w:val="clear" w:pos="794"/>
          <w:tab w:val="clear" w:pos="1588"/>
          <w:tab w:val="left" w:pos="567"/>
          <w:tab w:val="left" w:pos="851"/>
          <w:tab w:val="left" w:pos="1134"/>
          <w:tab w:val="left" w:pos="1418"/>
          <w:tab w:val="left" w:pos="1701"/>
          <w:tab w:val="left" w:pos="1985"/>
          <w:tab w:val="left" w:pos="2268"/>
        </w:tabs>
        <w:ind w:left="1418"/>
        <w:rPr>
          <w:ins w:id="1823" w:author="Author"/>
          <w:sz w:val="20"/>
          <w:lang w:val="en-US"/>
        </w:rPr>
      </w:pPr>
      <w:ins w:id="1824" w:author="Author">
        <w:r w:rsidRPr="00AD2983">
          <w:rPr>
            <w:sz w:val="20"/>
            <w:lang w:val="en-US"/>
          </w:rPr>
          <w:t xml:space="preserve">BaseLayerOutputFlag </w:t>
        </w:r>
        <w:r>
          <w:rPr>
            <w:sz w:val="20"/>
            <w:lang w:val="en-US"/>
          </w:rPr>
          <w:t xml:space="preserve">= ( </w:t>
        </w:r>
        <w:r w:rsidRPr="00AD2983">
          <w:rPr>
            <w:sz w:val="20"/>
            <w:lang w:val="en-US"/>
          </w:rPr>
          <w:t>TargetOptLayerIdList[</w:t>
        </w:r>
        <w:r>
          <w:rPr>
            <w:sz w:val="20"/>
            <w:lang w:val="en-US"/>
          </w:rPr>
          <w:t> 0 </w:t>
        </w:r>
        <w:r w:rsidRPr="00AD2983">
          <w:rPr>
            <w:sz w:val="20"/>
            <w:lang w:val="en-US"/>
          </w:rPr>
          <w:t>]</w:t>
        </w:r>
        <w:r>
          <w:rPr>
            <w:sz w:val="20"/>
            <w:lang w:val="en-US"/>
          </w:rPr>
          <w:t xml:space="preserve">  = =  0 )</w:t>
        </w:r>
      </w:ins>
    </w:p>
    <w:p w:rsidR="00CA6A98" w:rsidRDefault="00CA6A98" w:rsidP="00DD17A0">
      <w:pPr>
        <w:tabs>
          <w:tab w:val="clear" w:pos="794"/>
          <w:tab w:val="left" w:pos="400"/>
        </w:tabs>
        <w:ind w:left="1191"/>
        <w:rPr>
          <w:ins w:id="1825" w:author="Author"/>
          <w:lang w:val="en-US"/>
        </w:rPr>
      </w:pPr>
      <w:ins w:id="1826" w:author="Author">
        <w:r>
          <w:rPr>
            <w:lang w:val="en-US"/>
          </w:rPr>
          <w:t>BaseLayerOutputFlag equal to 1 specifies that the base layer is a target output layer. BaseLayerOutputFlag equal to 0 specifies that the base layer is a not target output layer.</w:t>
        </w:r>
      </w:ins>
    </w:p>
    <w:p w:rsidR="00676828" w:rsidRDefault="00CA6A98" w:rsidP="00CA6A98">
      <w:pPr>
        <w:tabs>
          <w:tab w:val="clear" w:pos="794"/>
          <w:tab w:val="left" w:pos="400"/>
        </w:tabs>
        <w:ind w:left="1200" w:hanging="400"/>
        <w:rPr>
          <w:ins w:id="1827" w:author="Author"/>
          <w:lang w:val="en-US"/>
        </w:rPr>
      </w:pPr>
      <w:ins w:id="1828" w:author="Author">
        <w:r w:rsidRPr="00912A79">
          <w:rPr>
            <w:lang w:val="en-US"/>
          </w:rPr>
          <w:t>–</w:t>
        </w:r>
        <w:r w:rsidRPr="00912A79">
          <w:rPr>
            <w:lang w:val="en-US"/>
          </w:rPr>
          <w:tab/>
        </w:r>
        <w:r>
          <w:rPr>
            <w:lang w:val="en-US"/>
          </w:rPr>
          <w:t xml:space="preserve">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for each access unit, BaseLayerPicOutputFlag is derived as follows:</w:t>
        </w:r>
      </w:ins>
    </w:p>
    <w:p w:rsidR="00DD17A0" w:rsidRPr="00676828" w:rsidRDefault="00DD17A0" w:rsidP="00676828">
      <w:pPr>
        <w:pStyle w:val="Equation"/>
        <w:tabs>
          <w:tab w:val="clear" w:pos="794"/>
          <w:tab w:val="clear" w:pos="1588"/>
          <w:tab w:val="left" w:pos="567"/>
          <w:tab w:val="left" w:pos="851"/>
          <w:tab w:val="left" w:pos="1134"/>
          <w:tab w:val="left" w:pos="1418"/>
          <w:tab w:val="left" w:pos="1701"/>
          <w:tab w:val="left" w:pos="1985"/>
          <w:tab w:val="left" w:pos="2268"/>
        </w:tabs>
        <w:ind w:left="1418"/>
        <w:rPr>
          <w:ins w:id="1829" w:author="Author"/>
          <w:sz w:val="20"/>
          <w:lang w:val="en-US"/>
        </w:rPr>
      </w:pPr>
      <w:ins w:id="1830" w:author="Author">
        <w:r w:rsidRPr="00676828">
          <w:rPr>
            <w:sz w:val="20"/>
            <w:lang w:val="en-US"/>
          </w:rPr>
          <w:t>if</w:t>
        </w:r>
        <w:r w:rsidR="00676828">
          <w:rPr>
            <w:sz w:val="20"/>
            <w:lang w:val="en-US"/>
          </w:rPr>
          <w:t>(</w:t>
        </w:r>
        <w:r w:rsidRPr="00676828">
          <w:rPr>
            <w:sz w:val="20"/>
            <w:lang w:val="en-US"/>
          </w:rPr>
          <w:t xml:space="preserve"> the base layer is a direct or indirect reference layer of the target output layer, the access unit does not contain a picture at the target output layer </w:t>
        </w:r>
        <w:r w:rsidR="00282439" w:rsidRPr="00282439">
          <w:rPr>
            <w:sz w:val="20"/>
            <w:lang w:val="en-US"/>
          </w:rPr>
          <w:t>or contains a picture at the target output layer that has PicOutputFlag equal to 0</w:t>
        </w:r>
        <w:r w:rsidR="00282439">
          <w:rPr>
            <w:sz w:val="20"/>
            <w:lang w:val="en-US"/>
          </w:rPr>
          <w:t xml:space="preserve">, </w:t>
        </w:r>
        <w:r w:rsidRPr="00676828">
          <w:rPr>
            <w:sz w:val="20"/>
            <w:lang w:val="en-US"/>
          </w:rPr>
          <w:t>and does not contain a picture at any other direct or indirect reference layer of the target output layer</w:t>
        </w:r>
        <w:r w:rsidR="00676828">
          <w:rPr>
            <w:sz w:val="20"/>
            <w:lang w:val="en-US"/>
          </w:rPr>
          <w:t>)</w:t>
        </w:r>
        <w:r w:rsidR="00676828">
          <w:rPr>
            <w:sz w:val="20"/>
            <w:lang w:val="en-US"/>
          </w:rPr>
          <w:br/>
        </w:r>
        <w:r w:rsidR="00676828">
          <w:rPr>
            <w:sz w:val="20"/>
            <w:lang w:val="en-US"/>
          </w:rPr>
          <w:tab/>
        </w:r>
        <w:r w:rsidRPr="00676828">
          <w:rPr>
            <w:sz w:val="20"/>
            <w:lang w:val="en-US"/>
          </w:rPr>
          <w:t xml:space="preserve">BaseLayerPicOutputFlag </w:t>
        </w:r>
        <w:r w:rsidR="00676828">
          <w:rPr>
            <w:sz w:val="20"/>
            <w:lang w:val="en-US"/>
          </w:rPr>
          <w:t xml:space="preserve">= </w:t>
        </w:r>
        <w:r w:rsidRPr="00676828">
          <w:rPr>
            <w:sz w:val="20"/>
            <w:lang w:val="en-US"/>
          </w:rPr>
          <w:t>1</w:t>
        </w:r>
        <w:r w:rsidR="00676828">
          <w:rPr>
            <w:sz w:val="20"/>
            <w:lang w:val="en-US"/>
          </w:rPr>
          <w:br/>
          <w:t>else</w:t>
        </w:r>
        <w:r w:rsidR="00676828">
          <w:rPr>
            <w:sz w:val="20"/>
            <w:lang w:val="en-US"/>
          </w:rPr>
          <w:br/>
        </w:r>
        <w:r w:rsidR="00676828">
          <w:rPr>
            <w:sz w:val="20"/>
            <w:lang w:val="en-US"/>
          </w:rPr>
          <w:tab/>
        </w:r>
        <w:r w:rsidRPr="00676828">
          <w:rPr>
            <w:sz w:val="20"/>
            <w:lang w:val="en-US"/>
          </w:rPr>
          <w:t xml:space="preserve">BaseLayerPicOutputFlag </w:t>
        </w:r>
        <w:r w:rsidR="00676828">
          <w:rPr>
            <w:sz w:val="20"/>
            <w:lang w:val="en-US"/>
          </w:rPr>
          <w:t>= 0</w:t>
        </w:r>
      </w:ins>
    </w:p>
    <w:p w:rsidR="00DD17A0" w:rsidRDefault="00DD17A0" w:rsidP="00DD17A0">
      <w:pPr>
        <w:tabs>
          <w:tab w:val="clear" w:pos="794"/>
          <w:tab w:val="left" w:pos="400"/>
        </w:tabs>
        <w:ind w:left="1191"/>
        <w:rPr>
          <w:ins w:id="1831" w:author="Author"/>
          <w:lang w:val="en-US"/>
        </w:rPr>
      </w:pPr>
      <w:ins w:id="1832" w:author="Author">
        <w:r>
          <w:rPr>
            <w:lang w:val="en-US"/>
          </w:rPr>
          <w:t>BaseLayerPicOutputFlag equal to 1 for an access unit specifies that the base layer picture of the access unit is output. BaseLayerPicOutputFlag equal to 0 for an access unit specifies that the base layer picture of the access unit is not output.</w:t>
        </w:r>
      </w:ins>
    </w:p>
    <w:p w:rsidR="005775AE" w:rsidRPr="005775AE" w:rsidRDefault="005775AE" w:rsidP="005775AE">
      <w:pPr>
        <w:tabs>
          <w:tab w:val="clear" w:pos="794"/>
          <w:tab w:val="left" w:pos="400"/>
        </w:tabs>
        <w:ind w:left="800" w:hanging="400"/>
        <w:rPr>
          <w:ins w:id="1833" w:author="Author"/>
          <w:lang w:val="en-US"/>
        </w:rPr>
      </w:pPr>
      <w:ins w:id="1834" w:author="Author">
        <w:r w:rsidRPr="00912A79">
          <w:rPr>
            <w:lang w:val="en-US"/>
          </w:rPr>
          <w:t>–</w:t>
        </w:r>
        <w:r w:rsidRPr="00912A79">
          <w:rPr>
            <w:lang w:val="en-US"/>
          </w:rPr>
          <w:tab/>
        </w:r>
        <w:r>
          <w:rPr>
            <w:lang w:val="en-US"/>
          </w:rPr>
          <w:t>T</w:t>
        </w:r>
        <w:r w:rsidRPr="005775AE">
          <w:rPr>
            <w:lang w:val="en-US"/>
          </w:rPr>
          <w:t>he variable LayerInitializedFlag[ 0 ] is set equal to 1 and the variable FirstPicInLayerDecodedFlag[ 0 ] is set equal to 1.</w:t>
        </w:r>
      </w:ins>
    </w:p>
    <w:p w:rsidR="00502BBB" w:rsidRDefault="00502BBB" w:rsidP="00502BBB">
      <w:pPr>
        <w:tabs>
          <w:tab w:val="clear" w:pos="794"/>
          <w:tab w:val="left" w:pos="400"/>
        </w:tabs>
        <w:ind w:left="800" w:hanging="400"/>
        <w:rPr>
          <w:ins w:id="1835" w:author="Author"/>
          <w:lang w:val="en-US"/>
        </w:rPr>
      </w:pPr>
      <w:ins w:id="1836" w:author="Author">
        <w:r w:rsidRPr="00912A79">
          <w:rPr>
            <w:lang w:val="en-US"/>
          </w:rPr>
          <w:t>–</w:t>
        </w:r>
        <w:r w:rsidRPr="00912A79">
          <w:rPr>
            <w:lang w:val="en-US"/>
          </w:rPr>
          <w:tab/>
        </w:r>
        <w:r>
          <w:rPr>
            <w:lang w:val="en-US"/>
          </w:rPr>
          <w:t xml:space="preserve">For each access unit, a decoded picture with nuh_layer_id equal to 0 may be provided by external means. When not provided, no </w:t>
        </w:r>
        <w:r>
          <w:rPr>
            <w:szCs w:val="22"/>
            <w:lang w:val="en-CA"/>
          </w:rPr>
          <w:t xml:space="preserve">picture with </w:t>
        </w:r>
        <w:r>
          <w:rPr>
            <w:lang w:val="en-US"/>
          </w:rPr>
          <w:t xml:space="preserve">nuh_layer_id equal to 0 </w:t>
        </w:r>
        <w:r>
          <w:rPr>
            <w:szCs w:val="22"/>
            <w:lang w:val="en-CA"/>
          </w:rPr>
          <w:t>is used for inter-layer prediction for the current access unit</w:t>
        </w:r>
        <w:r>
          <w:rPr>
            <w:lang w:val="en-US"/>
          </w:rPr>
          <w:t>. When provided, the following applies:</w:t>
        </w:r>
      </w:ins>
    </w:p>
    <w:p w:rsidR="00502BBB" w:rsidRDefault="00502BBB" w:rsidP="00502BBB">
      <w:pPr>
        <w:tabs>
          <w:tab w:val="clear" w:pos="794"/>
          <w:tab w:val="left" w:pos="400"/>
        </w:tabs>
        <w:ind w:left="1200" w:hanging="400"/>
        <w:rPr>
          <w:ins w:id="1837" w:author="Author"/>
          <w:lang w:val="en-US"/>
        </w:rPr>
      </w:pPr>
      <w:ins w:id="1838" w:author="Author">
        <w:r w:rsidRPr="00912A79">
          <w:rPr>
            <w:lang w:val="en-US"/>
          </w:rPr>
          <w:t>–</w:t>
        </w:r>
        <w:r w:rsidRPr="00912A79">
          <w:rPr>
            <w:lang w:val="en-US"/>
          </w:rPr>
          <w:tab/>
        </w:r>
        <w:r>
          <w:rPr>
            <w:lang w:val="en-US"/>
          </w:rPr>
          <w:t>The following information of the picture with nuh_layer_id equal to 0 for the access unit is provided by external means:</w:t>
        </w:r>
      </w:ins>
    </w:p>
    <w:p w:rsidR="00502BBB" w:rsidRPr="00A45D66" w:rsidRDefault="00502BBB" w:rsidP="00502BBB">
      <w:pPr>
        <w:tabs>
          <w:tab w:val="clear" w:pos="794"/>
          <w:tab w:val="left" w:pos="400"/>
        </w:tabs>
        <w:ind w:left="1591" w:hanging="400"/>
        <w:rPr>
          <w:ins w:id="1839" w:author="Author"/>
          <w:lang w:val="en-US"/>
        </w:rPr>
      </w:pPr>
      <w:ins w:id="1840" w:author="Author">
        <w:r w:rsidRPr="00912A79">
          <w:rPr>
            <w:lang w:val="en-US"/>
          </w:rPr>
          <w:t>–</w:t>
        </w:r>
        <w:r w:rsidRPr="00912A79">
          <w:rPr>
            <w:lang w:val="en-US"/>
          </w:rPr>
          <w:tab/>
        </w:r>
        <w:r w:rsidRPr="00A45D66">
          <w:rPr>
            <w:lang w:val="en-US"/>
          </w:rPr>
          <w:t>The decoded sample values</w:t>
        </w:r>
        <w:r>
          <w:rPr>
            <w:lang w:val="en-US"/>
          </w:rPr>
          <w:t xml:space="preserve"> (1</w:t>
        </w:r>
        <w:r w:rsidRPr="00983CFA">
          <w:rPr>
            <w:lang w:val="en-US"/>
          </w:rPr>
          <w:t xml:space="preserve"> sample array S</w:t>
        </w:r>
        <w:r w:rsidRPr="00983CFA">
          <w:rPr>
            <w:vertAlign w:val="subscript"/>
            <w:lang w:val="en-US"/>
          </w:rPr>
          <w:t>L</w:t>
        </w:r>
        <w:r>
          <w:rPr>
            <w:lang w:val="en-US"/>
          </w:rPr>
          <w:t xml:space="preserve"> if</w:t>
        </w:r>
        <w:r w:rsidRPr="00983CFA">
          <w:rPr>
            <w:lang w:val="en-US"/>
          </w:rPr>
          <w:t xml:space="preserve"> </w:t>
        </w:r>
        <w:r>
          <w:rPr>
            <w:lang w:val="en-US"/>
          </w:rPr>
          <w:t xml:space="preserve">chroma_format_idc is equal to 0 or </w:t>
        </w:r>
        <w:r w:rsidRPr="00983CFA">
          <w:rPr>
            <w:lang w:val="en-US"/>
          </w:rPr>
          <w:t>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xml:space="preserve">, </w:t>
        </w:r>
        <w:r>
          <w:rPr>
            <w:lang w:val="en-US"/>
          </w:rPr>
          <w:t xml:space="preserve">and </w:t>
        </w:r>
        <w:r w:rsidRPr="00983CFA">
          <w:rPr>
            <w:lang w:val="en-US"/>
          </w:rPr>
          <w:t>S</w:t>
        </w:r>
        <w:r w:rsidRPr="00983CFA">
          <w:rPr>
            <w:vertAlign w:val="subscript"/>
            <w:lang w:val="en-US"/>
          </w:rPr>
          <w:t>Cr</w:t>
        </w:r>
        <w:r>
          <w:rPr>
            <w:lang w:val="en-US"/>
          </w:rPr>
          <w:t xml:space="preserve"> otherwise)</w:t>
        </w:r>
      </w:ins>
    </w:p>
    <w:p w:rsidR="00502BBB" w:rsidRDefault="00502BBB" w:rsidP="00502BBB">
      <w:pPr>
        <w:tabs>
          <w:tab w:val="clear" w:pos="794"/>
          <w:tab w:val="left" w:pos="400"/>
        </w:tabs>
        <w:ind w:left="1591" w:hanging="400"/>
        <w:rPr>
          <w:ins w:id="1841" w:author="Author"/>
          <w:lang w:val="en-US"/>
        </w:rPr>
      </w:pPr>
      <w:ins w:id="1842" w:author="Author">
        <w:r w:rsidRPr="00912A79">
          <w:rPr>
            <w:lang w:val="en-US"/>
          </w:rPr>
          <w:t>–</w:t>
        </w:r>
        <w:r w:rsidRPr="00912A79">
          <w:rPr>
            <w:lang w:val="en-US"/>
          </w:rPr>
          <w:tab/>
        </w:r>
        <w:r>
          <w:rPr>
            <w:lang w:val="en-US"/>
          </w:rPr>
          <w:t>The value of the variable BlIrapPicFlag, and when BlIrapPicFlag is equal to 1, the value of nal_unit_type of the decoded picture</w:t>
        </w:r>
        <w:r w:rsidR="00D72970">
          <w:rPr>
            <w:lang w:val="en-US"/>
          </w:rPr>
          <w:t xml:space="preserve"> </w:t>
        </w:r>
        <w:r w:rsidR="00D72970" w:rsidRPr="00D72970">
          <w:rPr>
            <w:highlight w:val="yellow"/>
            <w:lang w:val="en-US"/>
          </w:rPr>
          <w:t xml:space="preserve">[Ed. (YK): </w:t>
        </w:r>
        <w:r w:rsidR="00005479">
          <w:rPr>
            <w:highlight w:val="yellow"/>
            <w:lang w:val="en-US"/>
          </w:rPr>
          <w:t xml:space="preserve">Further study </w:t>
        </w:r>
        <w:r w:rsidR="00D72970" w:rsidRPr="00D72970">
          <w:rPr>
            <w:highlight w:val="yellow"/>
            <w:lang w:val="en-US"/>
          </w:rPr>
          <w:t>whether all the six specified types of IRAP NAL unit types should be defined instead of just three</w:t>
        </w:r>
        <w:r w:rsidR="00D72970">
          <w:rPr>
            <w:highlight w:val="yellow"/>
            <w:lang w:val="en-US"/>
          </w:rPr>
          <w:t>, and whether codec specific definitions, e.g. when the base layer is AVC, are needed, such as defined in P0184v2_attachment</w:t>
        </w:r>
        <w:r w:rsidR="00D72970" w:rsidRPr="00D72970">
          <w:rPr>
            <w:highlight w:val="yellow"/>
            <w:lang w:val="en-US"/>
          </w:rPr>
          <w:t>.]</w:t>
        </w:r>
      </w:ins>
    </w:p>
    <w:p w:rsidR="00502BBB" w:rsidRDefault="00502BBB" w:rsidP="00502BBB">
      <w:pPr>
        <w:tabs>
          <w:tab w:val="clear" w:pos="794"/>
          <w:tab w:val="left" w:pos="400"/>
        </w:tabs>
        <w:ind w:left="1988" w:hanging="400"/>
        <w:rPr>
          <w:ins w:id="1843" w:author="Author"/>
          <w:lang w:val="en-US"/>
        </w:rPr>
      </w:pPr>
      <w:ins w:id="1844" w:author="Author">
        <w:r w:rsidRPr="00912A79">
          <w:rPr>
            <w:lang w:val="en-US"/>
          </w:rPr>
          <w:t>–</w:t>
        </w:r>
        <w:r w:rsidRPr="00912A79">
          <w:rPr>
            <w:lang w:val="en-US"/>
          </w:rPr>
          <w:tab/>
        </w:r>
        <w:r>
          <w:rPr>
            <w:lang w:val="en-US"/>
          </w:rPr>
          <w:t xml:space="preserve">BlIrapPicFlag equal to 1 specifies that the decoded picture is an IRAP picture. </w:t>
        </w:r>
        <w:r w:rsidR="007B5421">
          <w:rPr>
            <w:lang w:val="en-US"/>
          </w:rPr>
          <w:t>Bl</w:t>
        </w:r>
        <w:r>
          <w:rPr>
            <w:lang w:val="en-US"/>
          </w:rPr>
          <w:t xml:space="preserve">IrapPicFlag equal to </w:t>
        </w:r>
        <w:r w:rsidR="007B5421">
          <w:rPr>
            <w:lang w:val="en-US"/>
          </w:rPr>
          <w:t>0</w:t>
        </w:r>
        <w:r>
          <w:rPr>
            <w:lang w:val="en-US"/>
          </w:rPr>
          <w:t xml:space="preserve"> specifies that the decoded picture is a non-IRAP picture.</w:t>
        </w:r>
      </w:ins>
    </w:p>
    <w:p w:rsidR="00502BBB" w:rsidRDefault="00502BBB" w:rsidP="00502BBB">
      <w:pPr>
        <w:tabs>
          <w:tab w:val="clear" w:pos="794"/>
          <w:tab w:val="left" w:pos="400"/>
        </w:tabs>
        <w:ind w:left="1988" w:hanging="400"/>
        <w:rPr>
          <w:ins w:id="1845" w:author="Author"/>
          <w:noProof/>
          <w:lang w:eastAsia="ko-KR"/>
        </w:rPr>
      </w:pPr>
      <w:ins w:id="1846" w:author="Author">
        <w:r w:rsidRPr="00912A79">
          <w:rPr>
            <w:lang w:val="en-US"/>
          </w:rPr>
          <w:lastRenderedPageBreak/>
          <w:t>–</w:t>
        </w:r>
        <w:r w:rsidRPr="00912A79">
          <w:rPr>
            <w:lang w:val="en-US"/>
          </w:rPr>
          <w:tab/>
        </w:r>
        <w:r>
          <w:rPr>
            <w:lang w:val="en-US"/>
          </w:rPr>
          <w:t xml:space="preserve">The provided value of nal_unit_type of the decoded picture shall be equal to </w:t>
        </w:r>
        <w:r>
          <w:rPr>
            <w:noProof/>
          </w:rPr>
          <w:t xml:space="preserve">IDR_W_RADL, </w:t>
        </w:r>
        <w:r w:rsidRPr="0056241E">
          <w:rPr>
            <w:noProof/>
            <w:lang w:eastAsia="ko-KR"/>
          </w:rPr>
          <w:t>CRA_NUT</w:t>
        </w:r>
        <w:r>
          <w:rPr>
            <w:noProof/>
            <w:lang w:eastAsia="ko-KR"/>
          </w:rPr>
          <w:t>, or BLA_W_LP.</w:t>
        </w:r>
      </w:ins>
    </w:p>
    <w:p w:rsidR="00502BBB" w:rsidRDefault="00502BBB" w:rsidP="00502BBB">
      <w:pPr>
        <w:tabs>
          <w:tab w:val="clear" w:pos="794"/>
          <w:tab w:val="left" w:pos="400"/>
        </w:tabs>
        <w:ind w:left="2385" w:hanging="400"/>
        <w:rPr>
          <w:ins w:id="1847" w:author="Author"/>
          <w:lang w:val="en-US"/>
        </w:rPr>
      </w:pPr>
      <w:ins w:id="1848" w:author="Author">
        <w:r w:rsidRPr="00912A79">
          <w:rPr>
            <w:lang w:val="en-US"/>
          </w:rPr>
          <w:t>–</w:t>
        </w:r>
        <w:r w:rsidRPr="00912A79">
          <w:rPr>
            <w:lang w:val="en-US"/>
          </w:rPr>
          <w:tab/>
        </w:r>
        <w:r>
          <w:rPr>
            <w:lang w:val="en-US"/>
          </w:rPr>
          <w:t xml:space="preserve">nal_unit_type equal to </w:t>
        </w:r>
        <w:r>
          <w:rPr>
            <w:noProof/>
          </w:rPr>
          <w:t>IDR_W_RADL</w:t>
        </w:r>
        <w:r>
          <w:rPr>
            <w:lang w:val="en-US"/>
          </w:rPr>
          <w:t xml:space="preserve"> specifies that the decoded picture is an IDR picture.</w:t>
        </w:r>
      </w:ins>
    </w:p>
    <w:p w:rsidR="00502BBB" w:rsidRPr="00A45D66" w:rsidRDefault="00502BBB" w:rsidP="00502BBB">
      <w:pPr>
        <w:tabs>
          <w:tab w:val="clear" w:pos="794"/>
          <w:tab w:val="left" w:pos="400"/>
        </w:tabs>
        <w:ind w:left="2385" w:hanging="400"/>
        <w:rPr>
          <w:ins w:id="1849" w:author="Author"/>
          <w:lang w:val="en-US"/>
        </w:rPr>
      </w:pPr>
      <w:ins w:id="1850" w:author="Author">
        <w:r w:rsidRPr="00912A79">
          <w:rPr>
            <w:lang w:val="en-US"/>
          </w:rPr>
          <w:t>–</w:t>
        </w:r>
        <w:r w:rsidRPr="00912A79">
          <w:rPr>
            <w:lang w:val="en-US"/>
          </w:rPr>
          <w:tab/>
        </w:r>
        <w:r>
          <w:rPr>
            <w:lang w:val="en-US"/>
          </w:rPr>
          <w:t xml:space="preserve">nal_unit_type equal to </w:t>
        </w:r>
        <w:r w:rsidRPr="0056241E">
          <w:rPr>
            <w:noProof/>
            <w:lang w:eastAsia="ko-KR"/>
          </w:rPr>
          <w:t>CRA_NUT</w:t>
        </w:r>
        <w:r>
          <w:rPr>
            <w:lang w:val="en-US"/>
          </w:rPr>
          <w:t xml:space="preserve"> specifies that the decoded picture is a CRA picture</w:t>
        </w:r>
        <w:r>
          <w:t>.</w:t>
        </w:r>
      </w:ins>
    </w:p>
    <w:p w:rsidR="00502BBB" w:rsidRPr="00A45D66" w:rsidRDefault="00502BBB" w:rsidP="00502BBB">
      <w:pPr>
        <w:tabs>
          <w:tab w:val="clear" w:pos="794"/>
          <w:tab w:val="left" w:pos="400"/>
        </w:tabs>
        <w:ind w:left="2385" w:hanging="400"/>
        <w:rPr>
          <w:ins w:id="1851" w:author="Author"/>
          <w:lang w:val="en-US"/>
        </w:rPr>
      </w:pPr>
      <w:ins w:id="1852" w:author="Author">
        <w:r w:rsidRPr="00912A79">
          <w:rPr>
            <w:lang w:val="en-US"/>
          </w:rPr>
          <w:t>–</w:t>
        </w:r>
        <w:r w:rsidRPr="00912A79">
          <w:rPr>
            <w:lang w:val="en-US"/>
          </w:rPr>
          <w:tab/>
        </w:r>
        <w:r>
          <w:rPr>
            <w:lang w:val="en-US"/>
          </w:rPr>
          <w:t xml:space="preserve">nal_unit_type equal to </w:t>
        </w:r>
        <w:r>
          <w:rPr>
            <w:noProof/>
            <w:lang w:eastAsia="ko-KR"/>
          </w:rPr>
          <w:t>BLA_W_LP</w:t>
        </w:r>
        <w:r>
          <w:rPr>
            <w:lang w:val="en-US"/>
          </w:rPr>
          <w:t xml:space="preserve"> specifies that the decoded picture is a BLA picture</w:t>
        </w:r>
        <w:r>
          <w:t>.</w:t>
        </w:r>
      </w:ins>
    </w:p>
    <w:p w:rsidR="005B3998" w:rsidRPr="00564A49" w:rsidRDefault="005B3998" w:rsidP="005B3998">
      <w:pPr>
        <w:tabs>
          <w:tab w:val="clear" w:pos="794"/>
          <w:tab w:val="left" w:pos="400"/>
        </w:tabs>
        <w:ind w:left="1206" w:hanging="400"/>
        <w:rPr>
          <w:ins w:id="1853" w:author="Author"/>
          <w:color w:val="000000"/>
          <w:lang w:val="en-US"/>
        </w:rPr>
      </w:pPr>
      <w:ins w:id="1854" w:author="Author">
        <w:r w:rsidRPr="00912A79">
          <w:rPr>
            <w:lang w:val="en-US"/>
          </w:rPr>
          <w:t>–</w:t>
        </w:r>
        <w:r w:rsidRPr="00912A79">
          <w:rPr>
            <w:lang w:val="en-US"/>
          </w:rPr>
          <w:tab/>
        </w:r>
        <w:r w:rsidRPr="00564A49">
          <w:rPr>
            <w:color w:val="000000"/>
            <w:lang w:val="en-US"/>
          </w:rPr>
          <w:t xml:space="preserve">When </w:t>
        </w:r>
        <w:r>
          <w:rPr>
            <w:lang w:val="en-US"/>
          </w:rPr>
          <w:t xml:space="preserve">BlIrapPicFlag </w:t>
        </w:r>
        <w:r w:rsidR="005775AE">
          <w:rPr>
            <w:lang w:val="en-US"/>
          </w:rPr>
          <w:t xml:space="preserve">of the picture with nuh_layer_id equal to 0 </w:t>
        </w:r>
        <w:r>
          <w:rPr>
            <w:lang w:val="en-US"/>
          </w:rPr>
          <w:t>is equal to 1</w:t>
        </w:r>
        <w:r w:rsidRPr="00564A49">
          <w:rPr>
            <w:color w:val="000000"/>
            <w:lang w:val="en-US"/>
          </w:rPr>
          <w:t>, the following applies</w:t>
        </w:r>
        <w:r w:rsidR="008B6B77" w:rsidRPr="008B6B77">
          <w:rPr>
            <w:lang w:val="en-US"/>
          </w:rPr>
          <w:t xml:space="preserve"> </w:t>
        </w:r>
        <w:r w:rsidR="008B6B77">
          <w:rPr>
            <w:lang w:val="en-US"/>
          </w:rPr>
          <w:t>for the decoded picture with nuh_layer_id equal to 0 for the access unit</w:t>
        </w:r>
        <w:r w:rsidRPr="00564A49">
          <w:rPr>
            <w:color w:val="000000"/>
            <w:lang w:val="en-US"/>
          </w:rPr>
          <w:t>:</w:t>
        </w:r>
      </w:ins>
    </w:p>
    <w:p w:rsidR="005775AE" w:rsidRDefault="005775AE" w:rsidP="005775AE">
      <w:pPr>
        <w:tabs>
          <w:tab w:val="left" w:pos="400"/>
        </w:tabs>
        <w:ind w:left="1603" w:hanging="400"/>
        <w:rPr>
          <w:ins w:id="1855" w:author="Author"/>
          <w:color w:val="000000"/>
          <w:lang w:val="en-US"/>
        </w:rPr>
      </w:pPr>
      <w:ins w:id="1856" w:author="Author">
        <w:r w:rsidRPr="00564A49">
          <w:rPr>
            <w:color w:val="000000"/>
            <w:lang w:val="en-US"/>
          </w:rPr>
          <w:t>–</w:t>
        </w:r>
        <w:r w:rsidRPr="00564A49">
          <w:rPr>
            <w:color w:val="000000"/>
            <w:lang w:val="en-US"/>
          </w:rPr>
          <w:tab/>
          <w:t xml:space="preserve">The variable </w:t>
        </w:r>
        <w:r w:rsidRPr="00C308B9">
          <w:rPr>
            <w:lang w:val="en-CA"/>
          </w:rPr>
          <w:t xml:space="preserve">NoRaslOutputFlag </w:t>
        </w:r>
        <w:r w:rsidRPr="00564A49">
          <w:rPr>
            <w:color w:val="000000"/>
            <w:lang w:val="en-US"/>
          </w:rPr>
          <w:t>is specified as follows:</w:t>
        </w:r>
      </w:ins>
    </w:p>
    <w:p w:rsidR="005775AE" w:rsidRPr="005775AE" w:rsidRDefault="005775AE" w:rsidP="005775AE">
      <w:pPr>
        <w:tabs>
          <w:tab w:val="left" w:pos="400"/>
        </w:tabs>
        <w:ind w:left="2003" w:hanging="400"/>
        <w:rPr>
          <w:ins w:id="1857" w:author="Author"/>
          <w:color w:val="000000"/>
          <w:lang w:val="en-US"/>
        </w:rPr>
      </w:pPr>
      <w:ins w:id="1858" w:author="Author">
        <w:r w:rsidRPr="00564A49">
          <w:rPr>
            <w:color w:val="000000"/>
            <w:lang w:val="en-US"/>
          </w:rPr>
          <w:t>–</w:t>
        </w:r>
        <w:r w:rsidRPr="00564A49">
          <w:rPr>
            <w:color w:val="000000"/>
            <w:lang w:val="en-US"/>
          </w:rPr>
          <w:tab/>
        </w:r>
        <w:r w:rsidRPr="005775AE">
          <w:rPr>
            <w:color w:val="000000"/>
            <w:lang w:val="en-US"/>
          </w:rPr>
          <w:t>If nal_unit_type is IDR_W_RADL or BLA_W_LP, the variable NoRaslOutputFlag is set equal to 1.</w:t>
        </w:r>
      </w:ins>
    </w:p>
    <w:p w:rsidR="005775AE" w:rsidRPr="005775AE" w:rsidRDefault="005775AE" w:rsidP="005775AE">
      <w:pPr>
        <w:tabs>
          <w:tab w:val="left" w:pos="400"/>
        </w:tabs>
        <w:ind w:left="2003" w:hanging="400"/>
        <w:rPr>
          <w:ins w:id="1859" w:author="Author"/>
          <w:color w:val="000000"/>
          <w:lang w:val="en-US"/>
        </w:rPr>
      </w:pPr>
      <w:ins w:id="1860" w:author="Author">
        <w:r w:rsidRPr="00564A49">
          <w:rPr>
            <w:color w:val="000000"/>
            <w:lang w:val="en-US"/>
          </w:rPr>
          <w:t>–</w:t>
        </w:r>
        <w:r w:rsidRPr="00564A49">
          <w:rPr>
            <w:color w:val="000000"/>
            <w:lang w:val="en-US"/>
          </w:rPr>
          <w:tab/>
        </w:r>
        <w:r w:rsidRPr="005775AE">
          <w:rPr>
            <w:color w:val="000000"/>
            <w:lang w:val="en-US"/>
          </w:rPr>
          <w:t>Otherwise, if the current access unit is the first access unit in the bitstream in decoding order, the variable NoRaslOutputFlag is set equal to 1.</w:t>
        </w:r>
      </w:ins>
    </w:p>
    <w:p w:rsidR="005775AE" w:rsidRPr="005775AE" w:rsidRDefault="005775AE" w:rsidP="005775AE">
      <w:pPr>
        <w:tabs>
          <w:tab w:val="left" w:pos="400"/>
        </w:tabs>
        <w:ind w:left="2003" w:hanging="400"/>
        <w:rPr>
          <w:ins w:id="1861" w:author="Author"/>
          <w:color w:val="000000"/>
          <w:lang w:val="en-US"/>
        </w:rPr>
      </w:pPr>
      <w:ins w:id="1862" w:author="Author">
        <w:r w:rsidRPr="00564A49">
          <w:rPr>
            <w:color w:val="000000"/>
            <w:lang w:val="en-US"/>
          </w:rPr>
          <w:t>–</w:t>
        </w:r>
        <w:r w:rsidRPr="00564A49">
          <w:rPr>
            <w:color w:val="000000"/>
            <w:lang w:val="en-US"/>
          </w:rPr>
          <w:tab/>
        </w:r>
        <w:r w:rsidRPr="005775AE">
          <w:rPr>
            <w:color w:val="000000"/>
            <w:lang w:val="en-US"/>
          </w:rPr>
          <w:t>Otherwise, the variable NoRaslOutputFlag is set equal to 0.</w:t>
        </w:r>
      </w:ins>
    </w:p>
    <w:p w:rsidR="005B3998" w:rsidRPr="00564A49" w:rsidRDefault="005B3998" w:rsidP="005B3998">
      <w:pPr>
        <w:tabs>
          <w:tab w:val="left" w:pos="400"/>
        </w:tabs>
        <w:ind w:left="1603" w:hanging="400"/>
        <w:rPr>
          <w:ins w:id="1863" w:author="Author"/>
          <w:color w:val="000000"/>
          <w:lang w:val="en-US"/>
        </w:rPr>
      </w:pPr>
      <w:ins w:id="1864" w:author="Author">
        <w:r w:rsidRPr="00564A49">
          <w:rPr>
            <w:color w:val="000000"/>
            <w:lang w:val="en-US"/>
          </w:rPr>
          <w:t>–</w:t>
        </w:r>
        <w:r w:rsidRPr="00564A49">
          <w:rPr>
            <w:color w:val="000000"/>
            <w:lang w:val="en-US"/>
          </w:rPr>
          <w:tab/>
          <w:t>The variable NoClrasOutputFlag is specified as follows:</w:t>
        </w:r>
      </w:ins>
    </w:p>
    <w:p w:rsidR="005B3998" w:rsidRPr="00564A49" w:rsidRDefault="005B3998" w:rsidP="005B3998">
      <w:pPr>
        <w:tabs>
          <w:tab w:val="left" w:pos="400"/>
        </w:tabs>
        <w:ind w:left="2003" w:hanging="400"/>
        <w:rPr>
          <w:ins w:id="1865" w:author="Author"/>
          <w:color w:val="000000"/>
          <w:lang w:val="en-US"/>
        </w:rPr>
      </w:pPr>
      <w:ins w:id="1866" w:author="Author">
        <w:r w:rsidRPr="00564A49">
          <w:rPr>
            <w:color w:val="000000"/>
            <w:lang w:val="en-US"/>
          </w:rPr>
          <w:t>–</w:t>
        </w:r>
        <w:r w:rsidRPr="00564A49">
          <w:rPr>
            <w:color w:val="000000"/>
            <w:lang w:val="en-US"/>
          </w:rPr>
          <w:tab/>
          <w:t xml:space="preserve">If the current </w:t>
        </w:r>
        <w:r>
          <w:rPr>
            <w:color w:val="000000"/>
            <w:lang w:val="en-US"/>
          </w:rPr>
          <w:t>access unit</w:t>
        </w:r>
        <w:r w:rsidRPr="00564A49">
          <w:rPr>
            <w:color w:val="000000"/>
            <w:lang w:val="en-US"/>
          </w:rPr>
          <w:t xml:space="preserve"> is the first </w:t>
        </w:r>
        <w:r>
          <w:rPr>
            <w:color w:val="000000"/>
            <w:lang w:val="en-US"/>
          </w:rPr>
          <w:t>access unit</w:t>
        </w:r>
        <w:r w:rsidRPr="00564A49">
          <w:rPr>
            <w:color w:val="000000"/>
            <w:lang w:val="en-US"/>
          </w:rPr>
          <w:t xml:space="preserve"> in the bitstream, NoClrasOutputFlag is set equal to 1.</w:t>
        </w:r>
      </w:ins>
    </w:p>
    <w:p w:rsidR="005B3998" w:rsidRDefault="005B3998" w:rsidP="005B3998">
      <w:pPr>
        <w:tabs>
          <w:tab w:val="left" w:pos="400"/>
        </w:tabs>
        <w:ind w:left="2003" w:hanging="400"/>
        <w:rPr>
          <w:ins w:id="1867" w:author="Author"/>
          <w:color w:val="000000"/>
          <w:lang w:val="en-US"/>
        </w:rPr>
      </w:pPr>
      <w:ins w:id="1868" w:author="Author">
        <w:r w:rsidRPr="00564A49">
          <w:rPr>
            <w:color w:val="000000"/>
            <w:lang w:val="en-US"/>
          </w:rPr>
          <w:t>–</w:t>
        </w:r>
        <w:r w:rsidRPr="00564A49">
          <w:rPr>
            <w:color w:val="000000"/>
            <w:lang w:val="en-US"/>
          </w:rPr>
          <w:tab/>
          <w:t xml:space="preserve">Otherwise, if </w:t>
        </w:r>
        <w:r>
          <w:rPr>
            <w:color w:val="000000"/>
            <w:lang w:val="en-US"/>
          </w:rPr>
          <w:t>nal_unit_type is equal to CRA_NUT</w:t>
        </w:r>
        <w:r w:rsidRPr="00564A49">
          <w:rPr>
            <w:color w:val="000000"/>
            <w:lang w:val="en-US"/>
          </w:rPr>
          <w:t xml:space="preserve"> </w:t>
        </w:r>
        <w:r>
          <w:rPr>
            <w:color w:val="000000"/>
            <w:lang w:val="en-US"/>
          </w:rPr>
          <w:t>and</w:t>
        </w:r>
        <w:r w:rsidRPr="00564A49">
          <w:rPr>
            <w:color w:val="000000"/>
            <w:lang w:val="en-US"/>
          </w:rPr>
          <w:t xml:space="preserve"> </w:t>
        </w:r>
        <w:r>
          <w:rPr>
            <w:color w:val="000000"/>
            <w:lang w:val="en-US"/>
          </w:rPr>
          <w:t>NoRaslOutputFlag</w:t>
        </w:r>
        <w:r w:rsidRPr="00564A49">
          <w:rPr>
            <w:color w:val="000000"/>
            <w:lang w:val="en-US"/>
          </w:rPr>
          <w:t xml:space="preserve"> </w:t>
        </w:r>
        <w:r>
          <w:rPr>
            <w:color w:val="000000"/>
            <w:lang w:val="en-US"/>
          </w:rPr>
          <w:t xml:space="preserve">is </w:t>
        </w:r>
        <w:r w:rsidRPr="00564A49">
          <w:rPr>
            <w:color w:val="000000"/>
            <w:lang w:val="en-US"/>
          </w:rPr>
          <w:t>equal to 1</w:t>
        </w:r>
        <w:r>
          <w:rPr>
            <w:color w:val="000000"/>
            <w:lang w:val="en-US"/>
          </w:rPr>
          <w:t xml:space="preserve">, </w:t>
        </w:r>
        <w:r w:rsidRPr="00564A49">
          <w:rPr>
            <w:color w:val="000000"/>
            <w:lang w:val="en-US"/>
          </w:rPr>
          <w:t>NoClrasOutputFlag is set equal to 1</w:t>
        </w:r>
        <w:r>
          <w:rPr>
            <w:color w:val="000000"/>
            <w:lang w:val="en-US"/>
          </w:rPr>
          <w:t>.</w:t>
        </w:r>
      </w:ins>
    </w:p>
    <w:p w:rsidR="005B3998" w:rsidRPr="00564A49" w:rsidRDefault="005B3998" w:rsidP="005B3998">
      <w:pPr>
        <w:tabs>
          <w:tab w:val="left" w:pos="400"/>
        </w:tabs>
        <w:ind w:left="2003" w:hanging="400"/>
        <w:rPr>
          <w:ins w:id="1869" w:author="Author"/>
          <w:color w:val="000000"/>
          <w:lang w:val="en-US"/>
        </w:rPr>
      </w:pPr>
      <w:ins w:id="1870" w:author="Author">
        <w:r w:rsidRPr="00564A49">
          <w:rPr>
            <w:color w:val="000000"/>
            <w:lang w:val="en-US"/>
          </w:rPr>
          <w:t>–</w:t>
        </w:r>
        <w:r w:rsidRPr="00564A49">
          <w:rPr>
            <w:color w:val="000000"/>
            <w:lang w:val="en-US"/>
          </w:rPr>
          <w:tab/>
          <w:t>Otherwise, if</w:t>
        </w:r>
        <w:r>
          <w:rPr>
            <w:color w:val="000000"/>
            <w:lang w:val="en-US"/>
          </w:rPr>
          <w:t xml:space="preserve"> nal_unit_type is equal to BLA_W_LP, </w:t>
        </w:r>
        <w:r w:rsidRPr="00564A49">
          <w:rPr>
            <w:color w:val="000000"/>
            <w:lang w:val="en-US"/>
          </w:rPr>
          <w:t>NoClrasOutputFlag</w:t>
        </w:r>
        <w:r>
          <w:rPr>
            <w:color w:val="000000"/>
            <w:lang w:val="en-US"/>
          </w:rPr>
          <w:t xml:space="preserve"> is set equal to1</w:t>
        </w:r>
        <w:r w:rsidRPr="00564A49">
          <w:rPr>
            <w:color w:val="000000"/>
            <w:lang w:val="en-US"/>
          </w:rPr>
          <w:t>.</w:t>
        </w:r>
      </w:ins>
    </w:p>
    <w:p w:rsidR="005B3998" w:rsidRPr="00564A49" w:rsidRDefault="005B3998" w:rsidP="005B3998">
      <w:pPr>
        <w:tabs>
          <w:tab w:val="left" w:pos="400"/>
        </w:tabs>
        <w:ind w:left="2003" w:hanging="400"/>
        <w:rPr>
          <w:ins w:id="1871" w:author="Author"/>
          <w:color w:val="000000"/>
          <w:lang w:val="en-US"/>
        </w:rPr>
      </w:pPr>
      <w:ins w:id="1872" w:author="Autho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ins>
    </w:p>
    <w:p w:rsidR="005B3998" w:rsidRPr="00564A49" w:rsidRDefault="005B3998" w:rsidP="005B3998">
      <w:pPr>
        <w:tabs>
          <w:tab w:val="left" w:pos="400"/>
        </w:tabs>
        <w:ind w:left="2003" w:hanging="400"/>
        <w:rPr>
          <w:ins w:id="1873" w:author="Author"/>
          <w:color w:val="000000"/>
          <w:lang w:val="en-US"/>
        </w:rPr>
      </w:pPr>
      <w:ins w:id="1874" w:author="Author">
        <w:r w:rsidRPr="00564A49">
          <w:rPr>
            <w:color w:val="000000"/>
            <w:lang w:val="en-US"/>
          </w:rPr>
          <w:t>–</w:t>
        </w:r>
        <w:r w:rsidRPr="00564A49">
          <w:rPr>
            <w:color w:val="000000"/>
            <w:lang w:val="en-US"/>
          </w:rPr>
          <w:tab/>
          <w:t>Otherwise, NoClrasOutputFlag is set equal to 0.</w:t>
        </w:r>
      </w:ins>
    </w:p>
    <w:p w:rsidR="005B3998" w:rsidRDefault="005B3998" w:rsidP="005B3998">
      <w:pPr>
        <w:tabs>
          <w:tab w:val="left" w:pos="400"/>
        </w:tabs>
        <w:ind w:left="1603" w:hanging="400"/>
        <w:rPr>
          <w:ins w:id="1875" w:author="Author"/>
          <w:color w:val="000000"/>
          <w:lang w:val="en-US"/>
        </w:rPr>
      </w:pPr>
      <w:ins w:id="1876" w:author="Author">
        <w:r w:rsidRPr="00564A49">
          <w:rPr>
            <w:color w:val="000000"/>
            <w:lang w:val="en-US"/>
          </w:rPr>
          <w:t>–</w:t>
        </w:r>
        <w:r w:rsidRPr="00564A49">
          <w:rPr>
            <w:color w:val="000000"/>
            <w:lang w:val="en-US"/>
          </w:rPr>
          <w:tab/>
          <w:t>When NoClrasOutputFlag is equal to 1, the variable LayerInitializedFlag[ i ] is set equal</w:t>
        </w:r>
        <w:r>
          <w:rPr>
            <w:color w:val="000000"/>
            <w:lang w:val="en-US"/>
          </w:rPr>
          <w:t xml:space="preserve"> to 0 for all values of i from 1</w:t>
        </w:r>
        <w:r w:rsidRPr="00564A49">
          <w:rPr>
            <w:color w:val="000000"/>
            <w:lang w:val="en-US"/>
          </w:rPr>
          <w:t xml:space="preserve"> to </w:t>
        </w:r>
        <w:r w:rsidRPr="00564A49">
          <w:rPr>
            <w:color w:val="000000"/>
          </w:rPr>
          <w:t>vps_max_layer_id</w:t>
        </w:r>
        <w:r w:rsidRPr="00564A49">
          <w:rPr>
            <w:color w:val="000000"/>
            <w:lang w:val="en-US"/>
          </w:rPr>
          <w:t xml:space="preserve">, inclusive, and the variable FirstPicInLayerDecodedFlag[ i ] is set equal to 0 for all </w:t>
        </w:r>
        <w:r>
          <w:rPr>
            <w:color w:val="000000"/>
            <w:lang w:val="en-US"/>
          </w:rPr>
          <w:t>values of i from 1</w:t>
        </w:r>
        <w:r w:rsidRPr="00564A49">
          <w:rPr>
            <w:color w:val="000000"/>
            <w:lang w:val="en-US"/>
          </w:rPr>
          <w:t xml:space="preserve"> to </w:t>
        </w:r>
        <w:r w:rsidRPr="00564A49">
          <w:rPr>
            <w:color w:val="000000"/>
          </w:rPr>
          <w:t>vps_max_layer_id</w:t>
        </w:r>
        <w:r w:rsidRPr="00564A49">
          <w:rPr>
            <w:color w:val="000000"/>
            <w:lang w:val="en-US"/>
          </w:rPr>
          <w:t>, inclusive.</w:t>
        </w:r>
      </w:ins>
    </w:p>
    <w:p w:rsidR="00502BBB" w:rsidRDefault="00502BBB" w:rsidP="00502BBB">
      <w:pPr>
        <w:tabs>
          <w:tab w:val="clear" w:pos="794"/>
          <w:tab w:val="left" w:pos="400"/>
        </w:tabs>
        <w:ind w:left="1200" w:hanging="400"/>
        <w:rPr>
          <w:ins w:id="1877" w:author="Author"/>
          <w:lang w:val="en-US"/>
        </w:rPr>
      </w:pPr>
      <w:ins w:id="1878" w:author="Author">
        <w:r w:rsidRPr="00912A79">
          <w:rPr>
            <w:lang w:val="en-US"/>
          </w:rPr>
          <w:t>–</w:t>
        </w:r>
        <w:r w:rsidRPr="00912A79">
          <w:rPr>
            <w:lang w:val="en-US"/>
          </w:rPr>
          <w:tab/>
        </w:r>
        <w:r>
          <w:rPr>
            <w:lang w:val="en-US"/>
          </w:rPr>
          <w:t>The following applies for the decoded picture with nuh_layer_id equal to 0 for the access unit:</w:t>
        </w:r>
      </w:ins>
    </w:p>
    <w:p w:rsidR="00502BBB" w:rsidRDefault="00502BBB" w:rsidP="00502BBB">
      <w:pPr>
        <w:tabs>
          <w:tab w:val="clear" w:pos="794"/>
          <w:tab w:val="left" w:pos="400"/>
        </w:tabs>
        <w:ind w:left="1591" w:hanging="400"/>
        <w:rPr>
          <w:ins w:id="1879" w:author="Author"/>
          <w:lang w:val="en-US"/>
        </w:rPr>
      </w:pPr>
      <w:ins w:id="1880" w:author="Author">
        <w:r w:rsidRPr="00912A79">
          <w:rPr>
            <w:lang w:val="en-US"/>
          </w:rPr>
          <w:t>–</w:t>
        </w:r>
        <w:r w:rsidRPr="00912A79">
          <w:rPr>
            <w:lang w:val="en-US"/>
          </w:rPr>
          <w:tab/>
        </w:r>
        <w:r>
          <w:rPr>
            <w:lang w:val="en-US"/>
          </w:rPr>
          <w:t>If the access unit has at least one picture with nuh_layer_id greater than 0, t</w:t>
        </w:r>
        <w:r w:rsidRPr="00BA0FD3">
          <w:rPr>
            <w:lang w:val="en-US"/>
          </w:rPr>
          <w:t xml:space="preserve">he </w:t>
        </w:r>
        <w:r w:rsidR="000446D4">
          <w:rPr>
            <w:lang w:val="en-US"/>
          </w:rPr>
          <w:t xml:space="preserve">TemporalId and </w:t>
        </w:r>
        <w:r>
          <w:rPr>
            <w:lang w:val="en-US"/>
          </w:rPr>
          <w:t>PicOrderCntVal</w:t>
        </w:r>
        <w:r w:rsidRPr="00BA0FD3">
          <w:rPr>
            <w:lang w:val="en-US"/>
          </w:rPr>
          <w:t xml:space="preserve"> of the decoded picture </w:t>
        </w:r>
        <w:r>
          <w:rPr>
            <w:lang w:val="en-US"/>
          </w:rPr>
          <w:t xml:space="preserve">with nuh_layer_id equal to 0 </w:t>
        </w:r>
        <w:r w:rsidR="000446D4">
          <w:rPr>
            <w:lang w:val="en-US"/>
          </w:rPr>
          <w:t>are</w:t>
        </w:r>
        <w:r w:rsidRPr="00BA0FD3">
          <w:rPr>
            <w:lang w:val="en-US"/>
          </w:rPr>
          <w:t xml:space="preserve"> set equal to the </w:t>
        </w:r>
        <w:r w:rsidR="000446D4">
          <w:rPr>
            <w:lang w:val="en-US"/>
          </w:rPr>
          <w:t xml:space="preserve">TemporalId and </w:t>
        </w:r>
        <w:r>
          <w:rPr>
            <w:lang w:val="en-US"/>
          </w:rPr>
          <w:t>PicOrderCntVal</w:t>
        </w:r>
        <w:r w:rsidR="000446D4">
          <w:rPr>
            <w:lang w:val="en-US"/>
          </w:rPr>
          <w:t>, respectively,</w:t>
        </w:r>
        <w:r w:rsidRPr="00BA0FD3">
          <w:rPr>
            <w:lang w:val="en-US"/>
          </w:rPr>
          <w:t xml:space="preserve"> of </w:t>
        </w:r>
        <w:r>
          <w:rPr>
            <w:lang w:val="en-US"/>
          </w:rPr>
          <w:t>any picture with nuh_layer_id greater than 0 in the access unit. Otherwise, the decoded picture with nuh_layer_id equal to 0 is discarded and the sub-DPB for the layer with nuh_layer_id equal to 0 is set to be empty.</w:t>
        </w:r>
        <w:r w:rsidR="00C13B1F">
          <w:rPr>
            <w:lang w:val="en-US"/>
          </w:rPr>
          <w:t xml:space="preserve"> </w:t>
        </w:r>
        <w:r w:rsidR="00C13B1F" w:rsidRPr="00C13B1F">
          <w:rPr>
            <w:highlight w:val="yellow"/>
            <w:lang w:val="en-US"/>
          </w:rPr>
          <w:t xml:space="preserve">[Ed. (YK): </w:t>
        </w:r>
        <w:r w:rsidR="00E816FF">
          <w:rPr>
            <w:highlight w:val="yellow"/>
            <w:lang w:val="en-US"/>
          </w:rPr>
          <w:t xml:space="preserve">Make sure that there is a </w:t>
        </w:r>
        <w:r w:rsidR="00C13B1F" w:rsidRPr="00C13B1F">
          <w:rPr>
            <w:highlight w:val="yellow"/>
            <w:lang w:val="en-US"/>
          </w:rPr>
          <w:t>restriction</w:t>
        </w:r>
        <w:r w:rsidR="004D4F56">
          <w:rPr>
            <w:highlight w:val="yellow"/>
            <w:lang w:val="en-US"/>
          </w:rPr>
          <w:t>, indirect or direct,</w:t>
        </w:r>
        <w:r w:rsidR="00C13B1F" w:rsidRPr="00C13B1F">
          <w:rPr>
            <w:highlight w:val="yellow"/>
            <w:lang w:val="en-US"/>
          </w:rPr>
          <w:t xml:space="preserve"> that requires the TemporalId to be equal to 0 when BlIrapPicFlag is equal to 1.]</w:t>
        </w:r>
      </w:ins>
    </w:p>
    <w:p w:rsidR="008B6B77" w:rsidRPr="00A45D66" w:rsidRDefault="008B6B77" w:rsidP="008B6B77">
      <w:pPr>
        <w:tabs>
          <w:tab w:val="clear" w:pos="794"/>
          <w:tab w:val="left" w:pos="400"/>
        </w:tabs>
        <w:ind w:left="1591" w:hanging="400"/>
        <w:rPr>
          <w:ins w:id="1881" w:author="Author"/>
          <w:lang w:val="en-CA"/>
        </w:rPr>
      </w:pPr>
      <w:ins w:id="1882" w:author="Author">
        <w:r w:rsidRPr="00912A79">
          <w:rPr>
            <w:lang w:val="en-US"/>
          </w:rPr>
          <w:t>–</w:t>
        </w:r>
        <w:r w:rsidRPr="00912A79">
          <w:rPr>
            <w:lang w:val="en-US"/>
          </w:rPr>
          <w:tab/>
        </w:r>
        <w:r w:rsidRPr="00BA0FD3">
          <w:rPr>
            <w:lang w:val="en-US"/>
          </w:rPr>
          <w:t xml:space="preserve">The decoded picture </w:t>
        </w:r>
        <w:r>
          <w:rPr>
            <w:lang w:val="en-US"/>
          </w:rPr>
          <w:t xml:space="preserve">with nuh_layer_id equal to 0 </w:t>
        </w:r>
        <w:r w:rsidRPr="00BA0FD3">
          <w:rPr>
            <w:lang w:val="en-US"/>
          </w:rPr>
          <w:t xml:space="preserve">is </w:t>
        </w:r>
        <w:r>
          <w:rPr>
            <w:lang w:val="en-US"/>
          </w:rPr>
          <w:t xml:space="preserve">stored in the sub-DPB for the layer with nuh_layer_id equal to 0 and is </w:t>
        </w:r>
        <w:r w:rsidRPr="00BA0FD3">
          <w:rPr>
            <w:lang w:val="en-US"/>
          </w:rPr>
          <w:t>marked as "used for long-term reference"</w:t>
        </w:r>
        <w:r>
          <w:rPr>
            <w:lang w:val="en-US"/>
          </w:rPr>
          <w:t>.</w:t>
        </w:r>
      </w:ins>
    </w:p>
    <w:p w:rsidR="00502BBB" w:rsidRPr="00564A49" w:rsidRDefault="00502BBB" w:rsidP="00D72970">
      <w:pPr>
        <w:tabs>
          <w:tab w:val="clear" w:pos="794"/>
          <w:tab w:val="left" w:pos="400"/>
        </w:tabs>
        <w:ind w:left="1200" w:hanging="400"/>
        <w:rPr>
          <w:lang w:val="en-US"/>
        </w:rPr>
      </w:pPr>
      <w:ins w:id="1883" w:author="Author">
        <w:r w:rsidRPr="00912A79">
          <w:rPr>
            <w:lang w:val="en-US"/>
          </w:rPr>
          <w:t>–</w:t>
        </w:r>
        <w:r w:rsidRPr="00912A79">
          <w:rPr>
            <w:lang w:val="en-US"/>
          </w:rPr>
          <w:tab/>
        </w:r>
        <w:r>
          <w:rPr>
            <w:lang w:val="en-US"/>
          </w:rPr>
          <w:t>When the access unit has at least one picture with nuh_layer_id greater than 0, after all pictures in the access unit are decoded, the sub-DPB for the layer with nuh_layer_id equal to 0 is set to be empty.</w:t>
        </w:r>
      </w:ins>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84" w:name="_Toc377921550"/>
      <w:bookmarkStart w:id="1885" w:name="_Toc378026188"/>
      <w:r w:rsidRPr="00564A49">
        <w:rPr>
          <w:lang w:val="en-US"/>
        </w:rPr>
        <w:t>Decoding process for a coded picture with nuh_layer_id equal to 0</w:t>
      </w:r>
      <w:bookmarkEnd w:id="1884"/>
      <w:bookmarkEnd w:id="1885"/>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886"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87" w:name="_Toc377921551"/>
      <w:bookmarkStart w:id="1888" w:name="_Toc378026189"/>
      <w:bookmarkStart w:id="1889" w:name="_Ref379900942"/>
      <w:r w:rsidRPr="00564A49">
        <w:rPr>
          <w:lang w:val="en-US"/>
        </w:rPr>
        <w:t>Decoding process for a coded picture with nuh_layer_id greater than 0</w:t>
      </w:r>
      <w:bookmarkEnd w:id="1887"/>
      <w:bookmarkEnd w:id="1888"/>
      <w:bookmarkEnd w:id="1889"/>
    </w:p>
    <w:bookmarkEnd w:id="1886"/>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r>
      <w:r w:rsidR="00EB5791" w:rsidRPr="00564A49">
        <w:rPr>
          <w:lang w:val="en-US"/>
        </w:rPr>
        <w:t xml:space="preserve">If </w:t>
      </w:r>
      <w:r w:rsidRPr="00564A49">
        <w:rPr>
          <w:rFonts w:eastAsia="Batang"/>
          <w:bCs/>
          <w:lang w:val="en-US" w:eastAsia="ko-KR"/>
        </w:rPr>
        <w:t>ViewScalExtLayerFlag</w:t>
      </w:r>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r w:rsidRPr="00564A49">
        <w:rPr>
          <w:lang w:val="en-CA"/>
        </w:rPr>
        <w:t>DependencyId</w:t>
      </w:r>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0" w:name="_Ref343098647"/>
      <w:bookmarkStart w:id="1891" w:name="_Toc377921552"/>
      <w:bookmarkStart w:id="1892" w:name="_Toc378026190"/>
      <w:r w:rsidRPr="00564A49">
        <w:rPr>
          <w:lang w:val="en-US"/>
        </w:rPr>
        <w:t>Decoding process for starting the decoding of a coded picture</w:t>
      </w:r>
      <w:bookmarkEnd w:id="1890"/>
      <w:r w:rsidRPr="00564A49">
        <w:rPr>
          <w:lang w:val="en-US"/>
        </w:rPr>
        <w:t xml:space="preserve"> with nuh_layer_id greater than 0</w:t>
      </w:r>
      <w:bookmarkEnd w:id="1891"/>
      <w:bookmarkEnd w:id="1892"/>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3" w:name="_Ref346382028"/>
      <w:bookmarkStart w:id="1894" w:name="_Toc377921553"/>
      <w:bookmarkStart w:id="1895" w:name="_Toc378026191"/>
      <w:r w:rsidRPr="00564A49">
        <w:rPr>
          <w:lang w:val="en-US"/>
        </w:rPr>
        <w:t>Decoding process for ending the decoding of a coded picture</w:t>
      </w:r>
      <w:bookmarkEnd w:id="1893"/>
      <w:r w:rsidRPr="00564A49">
        <w:rPr>
          <w:lang w:val="en-US"/>
        </w:rPr>
        <w:t xml:space="preserve"> with nuh_layer_id greater than 0</w:t>
      </w:r>
      <w:bookmarkEnd w:id="1894"/>
      <w:bookmarkEnd w:id="1895"/>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96" w:name="_Ref343168794"/>
      <w:r w:rsidRPr="00564A49">
        <w:rPr>
          <w:lang w:val="en-US"/>
        </w:rPr>
        <w:t>Marking process for sub-layer non-reference pictures not needed for inter-layer prediction</w:t>
      </w:r>
      <w:bookmarkEnd w:id="1896"/>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lastRenderedPageBreak/>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7" w:name="_Ref363260402"/>
      <w:bookmarkStart w:id="1898" w:name="_Toc377921554"/>
      <w:bookmarkStart w:id="1899" w:name="_Toc378026192"/>
      <w:r w:rsidRPr="00564A49">
        <w:rPr>
          <w:lang w:val="en-US"/>
        </w:rPr>
        <w:t>Generation of unavailable reference pictures for pictures first in decoding order within a layer</w:t>
      </w:r>
      <w:bookmarkEnd w:id="1897"/>
      <w:bookmarkEnd w:id="1898"/>
      <w:bookmarkEnd w:id="1899"/>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00" w:name="_Ref373393356"/>
      <w:bookmarkStart w:id="1901" w:name="_Toc377921555"/>
      <w:bookmarkStart w:id="1902" w:name="_Toc378026193"/>
      <w:r w:rsidRPr="00564A49">
        <w:rPr>
          <w:lang w:val="en-US"/>
        </w:rPr>
        <w:t>NAL unit decoding process</w:t>
      </w:r>
      <w:bookmarkEnd w:id="1900"/>
      <w:bookmarkEnd w:id="1901"/>
      <w:bookmarkEnd w:id="1902"/>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03" w:name="_Ref363319757"/>
      <w:bookmarkStart w:id="1904" w:name="_Toc377921556"/>
      <w:bookmarkStart w:id="1905" w:name="_Toc378026194"/>
      <w:r w:rsidRPr="00564A49">
        <w:rPr>
          <w:lang w:val="en-US"/>
        </w:rPr>
        <w:t>Slice decoding processes</w:t>
      </w:r>
      <w:bookmarkEnd w:id="1903"/>
      <w:bookmarkEnd w:id="1904"/>
      <w:bookmarkEnd w:id="1905"/>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6" w:name="_Ref363319686"/>
      <w:bookmarkStart w:id="1907" w:name="_Toc377921557"/>
      <w:bookmarkStart w:id="1908" w:name="_Toc378026195"/>
      <w:r w:rsidRPr="00564A49">
        <w:rPr>
          <w:lang w:val="en-US"/>
        </w:rPr>
        <w:t>Decoding process for picture order count</w:t>
      </w:r>
      <w:bookmarkEnd w:id="1906"/>
      <w:bookmarkEnd w:id="1907"/>
      <w:bookmarkEnd w:id="1908"/>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lastRenderedPageBreak/>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lastRenderedPageBreak/>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The function PicOrderCnt( picX ) is specified as follows:</w:t>
      </w:r>
    </w:p>
    <w:p w:rsidR="007E173E" w:rsidRPr="00564A49" w:rsidRDefault="007E173E" w:rsidP="007E173E">
      <w:pPr>
        <w:pStyle w:val="Equation"/>
        <w:ind w:left="567"/>
        <w:rPr>
          <w:sz w:val="20"/>
          <w:lang w:val="en-US"/>
        </w:rPr>
      </w:pPr>
      <w:r w:rsidRPr="00564A49">
        <w:rPr>
          <w:sz w:val="20"/>
          <w:lang w:val="en-US"/>
        </w:rPr>
        <w:t>PicOrderCnt(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r w:rsidRPr="00564A49">
        <w:rPr>
          <w:sz w:val="20"/>
          <w:lang w:val="en-US"/>
        </w:rPr>
        <w:t>DiffPicOrderCnt(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9" w:name="_Ref363319770"/>
      <w:bookmarkStart w:id="1910" w:name="_Toc377921558"/>
      <w:bookmarkStart w:id="1911" w:name="_Toc378026196"/>
      <w:r w:rsidRPr="00564A49">
        <w:rPr>
          <w:lang w:val="en-US"/>
        </w:rPr>
        <w:t>Decoding process for reference picture set</w:t>
      </w:r>
      <w:bookmarkEnd w:id="1909"/>
      <w:bookmarkEnd w:id="1910"/>
      <w:bookmarkEnd w:id="1911"/>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912" w:name="_Ref373399028"/>
      <w:bookmarkStart w:id="1913" w:name="_Toc377921559"/>
      <w:bookmarkStart w:id="1914" w:name="_Toc378026197"/>
      <w:bookmarkStart w:id="1915" w:name="_Ref316823342"/>
      <w:bookmarkStart w:id="1916" w:name="_Toc364083218"/>
      <w:bookmarkStart w:id="1917" w:name="_Ref373317388"/>
      <w:r w:rsidRPr="00564A49">
        <w:rPr>
          <w:noProof/>
        </w:rPr>
        <w:t>Decoding process for generating unavailable reference pictures</w:t>
      </w:r>
      <w:bookmarkEnd w:id="1912"/>
      <w:bookmarkEnd w:id="1913"/>
      <w:bookmarkEnd w:id="1914"/>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918" w:name="_Toc377921560"/>
      <w:bookmarkStart w:id="1919" w:name="_Toc378026198"/>
      <w:r w:rsidRPr="00564A49">
        <w:rPr>
          <w:noProof/>
        </w:rPr>
        <w:t>Decoding process for reference picture lists construction</w:t>
      </w:r>
      <w:bookmarkEnd w:id="1918"/>
      <w:bookmarkEnd w:id="1919"/>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lastRenderedPageBreak/>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20" w:name="_Ref373399155"/>
      <w:bookmarkStart w:id="1921" w:name="_Toc377921561"/>
      <w:bookmarkStart w:id="1922" w:name="_Toc378026199"/>
      <w:bookmarkEnd w:id="1915"/>
      <w:bookmarkEnd w:id="1916"/>
      <w:bookmarkEnd w:id="1917"/>
      <w:r w:rsidRPr="00564A49">
        <w:rPr>
          <w:lang w:val="en-US"/>
        </w:rPr>
        <w:t>Decoding process for coding units coded in intra prediction mode</w:t>
      </w:r>
      <w:bookmarkEnd w:id="1920"/>
      <w:bookmarkEnd w:id="1921"/>
      <w:bookmarkEnd w:id="1922"/>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23" w:name="_Ref360894666"/>
      <w:bookmarkStart w:id="1924" w:name="_Toc377921562"/>
      <w:bookmarkStart w:id="1925" w:name="_Toc378026200"/>
      <w:r w:rsidRPr="00564A49">
        <w:rPr>
          <w:lang w:val="en-US"/>
        </w:rPr>
        <w:t>Decoding process for coding units coded in inter prediction mode</w:t>
      </w:r>
      <w:bookmarkEnd w:id="1923"/>
      <w:bookmarkEnd w:id="1924"/>
      <w:bookmarkEnd w:id="1925"/>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26" w:name="_Ref373399172"/>
      <w:bookmarkStart w:id="1927" w:name="_Toc377921563"/>
      <w:bookmarkStart w:id="1928" w:name="_Toc378026201"/>
      <w:r w:rsidRPr="00564A49">
        <w:rPr>
          <w:lang w:val="en-US"/>
        </w:rPr>
        <w:t>Scaling, transformation and array construction process prior to deblocking filter process</w:t>
      </w:r>
      <w:bookmarkEnd w:id="1926"/>
      <w:bookmarkEnd w:id="1927"/>
      <w:bookmarkEnd w:id="1928"/>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29" w:name="_Ref373399174"/>
      <w:bookmarkStart w:id="1930" w:name="_Toc377921564"/>
      <w:bookmarkStart w:id="1931" w:name="_Toc378026202"/>
      <w:r w:rsidRPr="00564A49">
        <w:rPr>
          <w:lang w:val="en-US"/>
        </w:rPr>
        <w:t>In-loop filter process</w:t>
      </w:r>
      <w:bookmarkEnd w:id="1929"/>
      <w:bookmarkEnd w:id="1930"/>
      <w:bookmarkEnd w:id="1931"/>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32" w:name="_Ref373399205"/>
      <w:bookmarkStart w:id="1933" w:name="_Toc377921565"/>
      <w:bookmarkStart w:id="1934" w:name="_Toc378026203"/>
      <w:r w:rsidRPr="00564A49">
        <w:rPr>
          <w:lang w:val="en-US"/>
        </w:rPr>
        <w:t>Parsing process</w:t>
      </w:r>
      <w:bookmarkEnd w:id="1932"/>
      <w:bookmarkEnd w:id="1933"/>
      <w:bookmarkEnd w:id="1934"/>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35" w:name="_Ref373399232"/>
      <w:bookmarkStart w:id="1936" w:name="_Toc377921566"/>
      <w:bookmarkStart w:id="1937" w:name="_Toc378026204"/>
      <w:r w:rsidRPr="00564A49">
        <w:rPr>
          <w:lang w:val="en-US"/>
        </w:rPr>
        <w:t>Specification of bitstream subsets</w:t>
      </w:r>
      <w:bookmarkEnd w:id="1935"/>
      <w:bookmarkEnd w:id="1936"/>
      <w:bookmarkEnd w:id="1937"/>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38" w:name="_Toc377921567"/>
      <w:bookmarkStart w:id="1939" w:name="_Toc378026205"/>
      <w:r w:rsidRPr="00564A49">
        <w:rPr>
          <w:lang w:val="en-US"/>
        </w:rPr>
        <w:t>(Void)</w:t>
      </w:r>
      <w:bookmarkEnd w:id="1938"/>
      <w:bookmarkEnd w:id="1939"/>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40" w:name="_Ref348357790"/>
      <w:bookmarkStart w:id="1941" w:name="_Toc377921568"/>
      <w:bookmarkStart w:id="1942" w:name="_Toc378026206"/>
      <w:r w:rsidRPr="00564A49">
        <w:rPr>
          <w:lang w:val="en-US"/>
        </w:rPr>
        <w:t>Byte stream format</w:t>
      </w:r>
      <w:bookmarkEnd w:id="1940"/>
      <w:bookmarkEnd w:id="1941"/>
      <w:bookmarkEnd w:id="1942"/>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43" w:name="_Ref348357793"/>
      <w:bookmarkStart w:id="1944" w:name="_Toc377921569"/>
      <w:bookmarkStart w:id="1945" w:name="_Toc378026207"/>
      <w:r w:rsidRPr="00564A49">
        <w:rPr>
          <w:lang w:val="en-US"/>
        </w:rPr>
        <w:t>Hypothetical reference decoder</w:t>
      </w:r>
      <w:bookmarkEnd w:id="1943"/>
      <w:bookmarkEnd w:id="1944"/>
      <w:bookmarkEnd w:id="1945"/>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46" w:name="_Ref348357799"/>
      <w:bookmarkStart w:id="1947" w:name="_Toc377921570"/>
      <w:bookmarkStart w:id="1948" w:name="_Toc378026208"/>
      <w:r w:rsidRPr="00564A49">
        <w:rPr>
          <w:lang w:val="en-US"/>
        </w:rPr>
        <w:lastRenderedPageBreak/>
        <w:t>SEI messages</w:t>
      </w:r>
      <w:bookmarkEnd w:id="1946"/>
      <w:bookmarkEnd w:id="1947"/>
      <w:bookmarkEnd w:id="1948"/>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949" w:name="_Toc317198929"/>
      <w:bookmarkStart w:id="1950" w:name="_Toc364083381"/>
      <w:r w:rsidRPr="00564A49">
        <w:rPr>
          <w:i/>
          <w:noProof/>
          <w:lang w:val="en-US"/>
        </w:rPr>
        <w:t>T</w:t>
      </w:r>
      <w:r w:rsidRPr="00564A49">
        <w:rPr>
          <w:i/>
          <w:noProof/>
        </w:rPr>
        <w:t>he semantics of the structure of pictures information SEI message specified in subclause D.3.18 are replaced with the following:</w:t>
      </w:r>
      <w:bookmarkEnd w:id="1949"/>
      <w:bookmarkEnd w:id="1950"/>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51" w:name="_Toc190849834"/>
      <w:bookmarkStart w:id="1952" w:name="_Toc198881594"/>
      <w:bookmarkStart w:id="1953" w:name="_Ref210021484"/>
      <w:bookmarkStart w:id="1954" w:name="_Toc221286691"/>
      <w:bookmarkStart w:id="1955" w:name="_Toc377921571"/>
      <w:bookmarkStart w:id="1956" w:name="_Toc378026209"/>
      <w:r w:rsidRPr="00564A49">
        <w:rPr>
          <w:lang w:val="en-US"/>
        </w:rPr>
        <w:lastRenderedPageBreak/>
        <w:t>SEI message syntax</w:t>
      </w:r>
      <w:bookmarkEnd w:id="1951"/>
      <w:bookmarkEnd w:id="1952"/>
      <w:bookmarkEnd w:id="1953"/>
      <w:bookmarkEnd w:id="1954"/>
      <w:bookmarkEnd w:id="1955"/>
      <w:bookmarkEnd w:id="195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57" w:name="_Toc226457147"/>
      <w:bookmarkStart w:id="1958" w:name="_Toc248045614"/>
      <w:bookmarkStart w:id="1959" w:name="_Toc288343354"/>
      <w:bookmarkStart w:id="1960" w:name="_Toc377921572"/>
      <w:bookmarkStart w:id="1961" w:name="_Toc378026210"/>
      <w:r w:rsidRPr="00564A49">
        <w:rPr>
          <w:lang w:val="en-US"/>
        </w:rPr>
        <w:t xml:space="preserve">Layers not present SEI message </w:t>
      </w:r>
      <w:bookmarkEnd w:id="1957"/>
      <w:bookmarkEnd w:id="1958"/>
      <w:bookmarkEnd w:id="1959"/>
      <w:r w:rsidRPr="00564A49">
        <w:rPr>
          <w:lang w:val="en-US"/>
        </w:rPr>
        <w:t>syntax</w:t>
      </w:r>
      <w:bookmarkEnd w:id="1960"/>
      <w:bookmarkEnd w:id="1961"/>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2" w:name="_Toc377921573"/>
      <w:bookmarkStart w:id="1963" w:name="_Toc378026211"/>
      <w:r w:rsidRPr="00564A49">
        <w:rPr>
          <w:lang w:val="en-US"/>
        </w:rPr>
        <w:t>Inter-layer constrained tile sets SEI message syntax</w:t>
      </w:r>
      <w:bookmarkEnd w:id="1962"/>
      <w:bookmarkEnd w:id="196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4" w:name="_Toc377921574"/>
      <w:bookmarkStart w:id="1965" w:name="_Toc378026212"/>
      <w:r w:rsidRPr="00564A49">
        <w:rPr>
          <w:lang w:val="en-US"/>
        </w:rPr>
        <w:t>Bitstream partition nesting SEI message syntax</w:t>
      </w:r>
      <w:bookmarkEnd w:id="1964"/>
      <w:bookmarkEnd w:id="196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6" w:name="_Toc377921575"/>
      <w:bookmarkStart w:id="1967" w:name="_Toc378026213"/>
      <w:r w:rsidRPr="00564A49">
        <w:rPr>
          <w:lang w:val="en-US"/>
        </w:rPr>
        <w:lastRenderedPageBreak/>
        <w:t>Bitstream partition initial arrival time SEI message syntax</w:t>
      </w:r>
      <w:bookmarkEnd w:id="1966"/>
      <w:bookmarkEnd w:id="196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8" w:name="_Toc377921576"/>
      <w:bookmarkStart w:id="1969" w:name="_Toc378026214"/>
      <w:r w:rsidRPr="00564A49">
        <w:rPr>
          <w:lang w:val="en-US"/>
        </w:rPr>
        <w:t>Bitstream partition HRD parameters SEI message syntax</w:t>
      </w:r>
      <w:bookmarkEnd w:id="1968"/>
      <w:bookmarkEnd w:id="196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70" w:name="_Toc377921577"/>
      <w:bookmarkStart w:id="1971" w:name="_Toc378026215"/>
      <w:r w:rsidRPr="00564A49">
        <w:rPr>
          <w:lang w:val="en-US"/>
        </w:rPr>
        <w:lastRenderedPageBreak/>
        <w:t>Sub-bitstream property SEI message syntax</w:t>
      </w:r>
      <w:bookmarkEnd w:id="1970"/>
      <w:bookmarkEnd w:id="197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72" w:name="_Toc377921578"/>
      <w:bookmarkStart w:id="1973" w:name="_Toc378026216"/>
      <w:r w:rsidRPr="00564A49">
        <w:rPr>
          <w:lang w:val="en-US"/>
        </w:rPr>
        <w:t>Alpha channel information SEI message syntax</w:t>
      </w:r>
      <w:bookmarkEnd w:id="1972"/>
      <w:bookmarkEnd w:id="1973"/>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74" w:name="_Toc377921579"/>
      <w:bookmarkStart w:id="1975" w:name="_Toc378026217"/>
      <w:r w:rsidRPr="00564A49">
        <w:rPr>
          <w:lang w:val="en-US"/>
        </w:rPr>
        <w:t>SEI message semantics</w:t>
      </w:r>
      <w:bookmarkEnd w:id="1974"/>
      <w:bookmarkEnd w:id="1975"/>
    </w:p>
    <w:p w:rsidR="007E173E" w:rsidRPr="00564A49" w:rsidRDefault="007E173E" w:rsidP="007E173E">
      <w:pPr>
        <w:pStyle w:val="Caption"/>
      </w:pPr>
      <w:bookmarkStart w:id="1976"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976"/>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1977"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78" w:name="_Toc377921580"/>
      <w:bookmarkStart w:id="1979" w:name="_Toc378026218"/>
      <w:r w:rsidRPr="00564A49">
        <w:rPr>
          <w:lang w:val="en-US"/>
        </w:rPr>
        <w:t>Layers not present SEI message semantics</w:t>
      </w:r>
      <w:bookmarkEnd w:id="1978"/>
      <w:bookmarkEnd w:id="1979"/>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0" w:name="_Toc377921581"/>
      <w:bookmarkStart w:id="1981" w:name="_Toc378026219"/>
      <w:bookmarkStart w:id="1982" w:name="_Ref355956448"/>
      <w:r w:rsidRPr="00564A49">
        <w:rPr>
          <w:lang w:val="en-US"/>
        </w:rPr>
        <w:t>Inter-layer constrained tile sets SEI message semantics</w:t>
      </w:r>
      <w:bookmarkEnd w:id="1980"/>
      <w:bookmarkEnd w:id="1981"/>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3" w:name="_Toc377921582"/>
      <w:bookmarkStart w:id="1984" w:name="_Toc378026220"/>
      <w:bookmarkStart w:id="1985" w:name="_Ref363585405"/>
      <w:r w:rsidRPr="00564A49">
        <w:rPr>
          <w:lang w:val="en-US"/>
        </w:rPr>
        <w:t>Bitstream partition nesting SEI message semantics</w:t>
      </w:r>
      <w:bookmarkEnd w:id="1983"/>
      <w:bookmarkEnd w:id="1984"/>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6" w:name="_Toc377921583"/>
      <w:bookmarkStart w:id="1987" w:name="_Toc378026221"/>
      <w:r w:rsidRPr="00564A49">
        <w:rPr>
          <w:lang w:val="en-US"/>
        </w:rPr>
        <w:t>Bitstream partition initial arrival time SEI message semantics</w:t>
      </w:r>
      <w:bookmarkEnd w:id="1986"/>
      <w:bookmarkEnd w:id="1987"/>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8" w:name="_Toc377921584"/>
      <w:bookmarkStart w:id="1989" w:name="_Toc378026222"/>
      <w:r w:rsidRPr="00564A49">
        <w:rPr>
          <w:lang w:val="en-US"/>
        </w:rPr>
        <w:t>Bitstream partition HRD parameters SEI message semantics</w:t>
      </w:r>
      <w:bookmarkEnd w:id="1988"/>
      <w:bookmarkEnd w:id="1989"/>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 h ].</w:t>
      </w:r>
    </w:p>
    <w:p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90" w:name="_Toc377921585"/>
      <w:bookmarkStart w:id="1991" w:name="_Toc378026223"/>
      <w:bookmarkStart w:id="1992" w:name="_Ref373340820"/>
      <w:r w:rsidRPr="00564A49">
        <w:rPr>
          <w:lang w:val="en-US"/>
        </w:rPr>
        <w:t>Sub-bitstream property SEI message semantics</w:t>
      </w:r>
      <w:bookmarkEnd w:id="1990"/>
      <w:bookmarkEnd w:id="1991"/>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0</w:t>
      </w:r>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r w:rsidRPr="00564A49">
        <w:rPr>
          <w:bCs/>
        </w:rPr>
        <w:t xml:space="preserve">[ i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993" w:name="_Toc377921586"/>
      <w:bookmarkStart w:id="1994" w:name="_Toc378026224"/>
      <w:r w:rsidRPr="00564A49">
        <w:t>Alpha</w:t>
      </w:r>
      <w:r w:rsidRPr="00564A49">
        <w:rPr>
          <w:bCs/>
          <w:noProof/>
          <w:lang w:val="it-IT"/>
        </w:rPr>
        <w:t xml:space="preserve"> channel information SEI message semantics</w:t>
      </w:r>
      <w:bookmarkEnd w:id="1993"/>
      <w:bookmarkEnd w:id="1994"/>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95" w:name="_Toc377921587"/>
      <w:bookmarkStart w:id="1996" w:name="_Toc378026225"/>
      <w:r w:rsidRPr="00564A49">
        <w:rPr>
          <w:lang w:val="en-US"/>
        </w:rPr>
        <w:t>Video usability information</w:t>
      </w:r>
      <w:bookmarkEnd w:id="1985"/>
      <w:bookmarkEnd w:id="1992"/>
      <w:bookmarkEnd w:id="1995"/>
      <w:bookmarkEnd w:id="1996"/>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97" w:name="_Toc377921588"/>
      <w:bookmarkStart w:id="1998" w:name="_Toc378026226"/>
      <w:r w:rsidRPr="00564A49">
        <w:rPr>
          <w:lang w:val="en-US"/>
        </w:rPr>
        <w:t>General</w:t>
      </w:r>
      <w:bookmarkEnd w:id="1997"/>
      <w:bookmarkEnd w:id="1998"/>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99" w:name="_Toc377921589"/>
      <w:bookmarkStart w:id="2000" w:name="_Toc378026227"/>
      <w:r w:rsidRPr="00564A49">
        <w:rPr>
          <w:lang w:val="en-US"/>
        </w:rPr>
        <w:t>VUI syntax</w:t>
      </w:r>
      <w:bookmarkEnd w:id="1999"/>
      <w:bookmarkEnd w:id="2000"/>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001" w:name="_Toc377921590"/>
      <w:bookmarkStart w:id="2002" w:name="_Toc378026228"/>
      <w:r w:rsidRPr="00564A49">
        <w:t>VUI semantics</w:t>
      </w:r>
      <w:bookmarkEnd w:id="2001"/>
      <w:bookmarkEnd w:id="2002"/>
    </w:p>
    <w:p w:rsidR="007E173E" w:rsidRPr="00564A49" w:rsidRDefault="007E173E" w:rsidP="007E173E">
      <w:pPr>
        <w:pStyle w:val="3H2"/>
        <w:keepLines w:val="0"/>
        <w:numPr>
          <w:ilvl w:val="3"/>
          <w:numId w:val="37"/>
        </w:numPr>
        <w:tabs>
          <w:tab w:val="clear" w:pos="4230"/>
          <w:tab w:val="num" w:pos="1134"/>
        </w:tabs>
        <w:ind w:left="1134" w:hanging="1134"/>
      </w:pPr>
      <w:bookmarkStart w:id="2003" w:name="_Toc377921591"/>
      <w:bookmarkStart w:id="2004" w:name="_Toc378026229"/>
      <w:r w:rsidRPr="00564A49">
        <w:t>VUI parameters semantics</w:t>
      </w:r>
      <w:bookmarkEnd w:id="2003"/>
      <w:bookmarkEnd w:id="2004"/>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2005" w:name="_Toc377921592"/>
      <w:bookmarkStart w:id="2006" w:name="_Toc378026230"/>
      <w:r w:rsidRPr="00564A49">
        <w:t>HRD parameters semantics</w:t>
      </w:r>
      <w:bookmarkEnd w:id="2005"/>
      <w:bookmarkEnd w:id="2006"/>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2007" w:name="_Toc377921593"/>
      <w:bookmarkStart w:id="2008" w:name="_Toc378026231"/>
      <w:r w:rsidRPr="00564A49">
        <w:t>Sub-layer HRD parameters semantics</w:t>
      </w:r>
      <w:bookmarkEnd w:id="2007"/>
      <w:bookmarkEnd w:id="2008"/>
    </w:p>
    <w:p w:rsidR="008B3821" w:rsidRPr="00564A49" w:rsidRDefault="007E173E" w:rsidP="00944988">
      <w:pPr>
        <w:rPr>
          <w:lang w:val="en-US"/>
        </w:rPr>
      </w:pPr>
      <w:r w:rsidRPr="00564A49">
        <w:rPr>
          <w:lang w:val="en-US"/>
        </w:rPr>
        <w:t>The specifications in clause E.3.3 apply.</w:t>
      </w:r>
      <w:bookmarkEnd w:id="1977"/>
      <w:bookmarkEnd w:id="1982"/>
    </w:p>
    <w:p w:rsidR="0056407A" w:rsidRPr="00564A49" w:rsidRDefault="00944988" w:rsidP="00E177C2">
      <w:pPr>
        <w:pStyle w:val="Annex1"/>
        <w:keepNext/>
        <w:keepLines/>
        <w:numPr>
          <w:ilvl w:val="0"/>
          <w:numId w:val="38"/>
        </w:numPr>
        <w:spacing w:before="480"/>
        <w:outlineLvl w:val="0"/>
        <w:rPr>
          <w:b w:val="0"/>
          <w:sz w:val="24"/>
          <w:szCs w:val="24"/>
        </w:rPr>
      </w:pPr>
      <w:bookmarkStart w:id="2009" w:name="_Ref348033633"/>
      <w:r w:rsidRPr="00564A49">
        <w:rPr>
          <w:lang w:val="en-CA"/>
        </w:rPr>
        <w:br w:type="page"/>
      </w:r>
      <w:bookmarkStart w:id="2010" w:name="_Toc356824313"/>
      <w:bookmarkStart w:id="2011" w:name="_Toc356148114"/>
      <w:bookmarkStart w:id="2012" w:name="_Toc378026232"/>
      <w:bookmarkEnd w:id="2009"/>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1"/>
      <w:bookmarkEnd w:id="2010"/>
      <w:bookmarkEnd w:id="2011"/>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012"/>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2013" w:name="_Toc357439288"/>
      <w:bookmarkStart w:id="2014" w:name="_Toc356824314"/>
      <w:bookmarkStart w:id="2015" w:name="_Toc356148115"/>
      <w:bookmarkStart w:id="2016" w:name="_Toc348629434"/>
      <w:bookmarkStart w:id="2017" w:name="_Toc351367661"/>
      <w:bookmarkStart w:id="2018" w:name="_Toc378026233"/>
      <w:r w:rsidRPr="00564A49">
        <w:rPr>
          <w:lang w:val="en-CA"/>
        </w:rPr>
        <w:t>Scope</w:t>
      </w:r>
      <w:bookmarkEnd w:id="2013"/>
      <w:bookmarkEnd w:id="2014"/>
      <w:bookmarkEnd w:id="2015"/>
      <w:bookmarkEnd w:id="2016"/>
      <w:bookmarkEnd w:id="2017"/>
      <w:bookmarkEnd w:id="2018"/>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2019" w:name="_Toc357439289"/>
      <w:bookmarkStart w:id="2020" w:name="_Toc356824315"/>
      <w:bookmarkStart w:id="2021" w:name="_Toc356148116"/>
      <w:bookmarkStart w:id="2022" w:name="_Toc348629435"/>
      <w:bookmarkStart w:id="2023" w:name="_Toc351367662"/>
      <w:bookmarkStart w:id="2024" w:name="_Toc378026234"/>
      <w:r w:rsidRPr="00564A49">
        <w:rPr>
          <w:lang w:val="en-CA"/>
        </w:rPr>
        <w:t>Normative references</w:t>
      </w:r>
      <w:bookmarkEnd w:id="2019"/>
      <w:bookmarkEnd w:id="2020"/>
      <w:bookmarkEnd w:id="2021"/>
      <w:bookmarkEnd w:id="2022"/>
      <w:bookmarkEnd w:id="2023"/>
      <w:bookmarkEnd w:id="2024"/>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2025" w:name="_Toc357439290"/>
      <w:bookmarkStart w:id="2026" w:name="_Toc356824316"/>
      <w:bookmarkStart w:id="2027" w:name="_Toc356148117"/>
      <w:bookmarkStart w:id="2028" w:name="_Toc348629436"/>
      <w:bookmarkStart w:id="2029" w:name="_Toc351367663"/>
      <w:bookmarkStart w:id="2030" w:name="_Toc378026235"/>
      <w:r w:rsidRPr="00564A49">
        <w:rPr>
          <w:lang w:val="en-CA"/>
        </w:rPr>
        <w:t>Definitions</w:t>
      </w:r>
      <w:bookmarkEnd w:id="2025"/>
      <w:bookmarkEnd w:id="2026"/>
      <w:bookmarkEnd w:id="2027"/>
      <w:bookmarkEnd w:id="2028"/>
      <w:bookmarkEnd w:id="2029"/>
      <w:bookmarkEnd w:id="2030"/>
    </w:p>
    <w:p w:rsidR="001A5CE9" w:rsidRPr="00564A49" w:rsidRDefault="001A5CE9" w:rsidP="001A5CE9">
      <w:pPr>
        <w:pStyle w:val="3N"/>
        <w:rPr>
          <w:lang w:val="en-CA"/>
        </w:rPr>
      </w:pPr>
      <w:bookmarkStart w:id="2031" w:name="_Toc357439291"/>
      <w:bookmarkStart w:id="2032" w:name="_Toc356824317"/>
      <w:bookmarkStart w:id="2033" w:name="_Toc356148118"/>
      <w:bookmarkStart w:id="2034" w:name="_Toc348629437"/>
      <w:bookmarkStart w:id="2035"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36" w:name="_Toc378026236"/>
      <w:r w:rsidRPr="00564A49">
        <w:rPr>
          <w:lang w:val="en-CA"/>
        </w:rPr>
        <w:t>Abbreviations</w:t>
      </w:r>
      <w:bookmarkEnd w:id="2031"/>
      <w:bookmarkEnd w:id="2032"/>
      <w:bookmarkEnd w:id="2033"/>
      <w:bookmarkEnd w:id="2034"/>
      <w:bookmarkEnd w:id="2035"/>
      <w:bookmarkEnd w:id="2036"/>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2037" w:name="_Toc357439292"/>
      <w:bookmarkStart w:id="2038" w:name="_Toc356824318"/>
      <w:bookmarkStart w:id="2039" w:name="_Toc356148119"/>
      <w:bookmarkStart w:id="2040" w:name="_Toc348629438"/>
      <w:bookmarkStart w:id="2041" w:name="_Toc351367665"/>
      <w:bookmarkStart w:id="2042" w:name="_Toc378026237"/>
      <w:r w:rsidRPr="00564A49">
        <w:rPr>
          <w:lang w:val="en-CA"/>
        </w:rPr>
        <w:t>Conventions</w:t>
      </w:r>
      <w:bookmarkEnd w:id="2037"/>
      <w:bookmarkEnd w:id="2038"/>
      <w:bookmarkEnd w:id="2039"/>
      <w:bookmarkEnd w:id="2040"/>
      <w:bookmarkEnd w:id="2041"/>
      <w:bookmarkEnd w:id="2042"/>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2043" w:name="_Toc357439293"/>
      <w:bookmarkStart w:id="2044" w:name="_Toc356824319"/>
      <w:bookmarkStart w:id="2045" w:name="_Toc356148120"/>
      <w:bookmarkStart w:id="2046" w:name="_Toc348629439"/>
      <w:bookmarkStart w:id="2047" w:name="_Toc351367666"/>
      <w:bookmarkStart w:id="2048" w:name="_Toc378026238"/>
      <w:r w:rsidRPr="00564A49">
        <w:rPr>
          <w:lang w:val="en-CA"/>
        </w:rPr>
        <w:t>Source, coded, decoded and output data formats, scanning processes, and neighbouring relationships</w:t>
      </w:r>
      <w:bookmarkEnd w:id="2043"/>
      <w:bookmarkEnd w:id="2044"/>
      <w:bookmarkEnd w:id="2045"/>
      <w:bookmarkEnd w:id="2046"/>
      <w:bookmarkEnd w:id="2047"/>
      <w:bookmarkEnd w:id="2048"/>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2049" w:name="_Ref364437398"/>
      <w:bookmarkStart w:id="2050" w:name="_Toc378026239"/>
      <w:r w:rsidRPr="00564A49">
        <w:t>Derivation process for reference layer sample location</w:t>
      </w:r>
      <w:bookmarkEnd w:id="2049"/>
      <w:bookmarkEnd w:id="2050"/>
    </w:p>
    <w:p w:rsidR="003363C8" w:rsidRPr="00564A49" w:rsidRDefault="003363C8" w:rsidP="000B69FD">
      <w:pPr>
        <w:pStyle w:val="3N"/>
        <w:rPr>
          <w:noProof/>
        </w:rPr>
      </w:pPr>
      <w:bookmarkStart w:id="2051" w:name="_Toc357439294"/>
      <w:bookmarkStart w:id="2052"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2053" w:name="_Toc351667785"/>
      <w:bookmarkStart w:id="2054" w:name="_Ref351668463"/>
      <w:bookmarkStart w:id="2055" w:name="_Ref351668475"/>
      <w:bookmarkStart w:id="2056" w:name="_Ref364437312"/>
      <w:bookmarkStart w:id="2057" w:name="_Ref364437331"/>
      <w:bookmarkStart w:id="2058" w:name="_Toc378026240"/>
      <w:r w:rsidRPr="00564A49">
        <w:t>Derivation process for reference layer sample location used in resampling</w:t>
      </w:r>
      <w:bookmarkEnd w:id="2053"/>
      <w:bookmarkEnd w:id="2054"/>
      <w:bookmarkEnd w:id="2055"/>
      <w:bookmarkEnd w:id="2056"/>
      <w:bookmarkEnd w:id="2057"/>
      <w:bookmarkEnd w:id="2058"/>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2059" w:name="_Toc356148121"/>
      <w:bookmarkStart w:id="2060" w:name="_Toc348629440"/>
      <w:bookmarkStart w:id="2061" w:name="_Toc351367667"/>
      <w:bookmarkStart w:id="2062" w:name="_Toc378026241"/>
      <w:r w:rsidRPr="00564A49">
        <w:rPr>
          <w:sz w:val="20"/>
          <w:lang w:val="en-CA"/>
        </w:rPr>
        <w:t>Syntax and semantics</w:t>
      </w:r>
      <w:bookmarkEnd w:id="2051"/>
      <w:bookmarkEnd w:id="2052"/>
      <w:bookmarkEnd w:id="2059"/>
      <w:bookmarkEnd w:id="2060"/>
      <w:bookmarkEnd w:id="2061"/>
      <w:bookmarkEnd w:id="2062"/>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063" w:name="_Toc351057968"/>
      <w:bookmarkStart w:id="2064" w:name="_Toc351335564"/>
      <w:bookmarkStart w:id="2065" w:name="_Toc351057980"/>
      <w:bookmarkStart w:id="2066" w:name="_Toc351335576"/>
      <w:bookmarkStart w:id="2067" w:name="_Toc357439316"/>
      <w:bookmarkStart w:id="2068" w:name="_Toc356824342"/>
      <w:bookmarkStart w:id="2069" w:name="_Toc356148143"/>
      <w:bookmarkStart w:id="2070" w:name="_Toc348629460"/>
      <w:bookmarkStart w:id="2071" w:name="_Toc351367691"/>
      <w:bookmarkStart w:id="2072" w:name="_Toc378026242"/>
      <w:bookmarkEnd w:id="2063"/>
      <w:bookmarkEnd w:id="2064"/>
      <w:bookmarkEnd w:id="2065"/>
      <w:bookmarkEnd w:id="2066"/>
      <w:r w:rsidRPr="00564A49">
        <w:rPr>
          <w:lang w:val="en-CA"/>
        </w:rPr>
        <w:t>Decoding process</w:t>
      </w:r>
      <w:r w:rsidR="00665193" w:rsidRPr="00564A49">
        <w:rPr>
          <w:lang w:val="en-CA"/>
        </w:rPr>
        <w:t>es</w:t>
      </w:r>
      <w:bookmarkEnd w:id="2067"/>
      <w:bookmarkEnd w:id="2068"/>
      <w:bookmarkEnd w:id="2069"/>
      <w:bookmarkEnd w:id="2070"/>
      <w:bookmarkEnd w:id="2071"/>
      <w:bookmarkEnd w:id="2072"/>
    </w:p>
    <w:p w:rsidR="009B75C0" w:rsidRPr="00564A49" w:rsidRDefault="00A77488" w:rsidP="008557C3">
      <w:pPr>
        <w:pStyle w:val="Annex3"/>
        <w:numPr>
          <w:ilvl w:val="2"/>
          <w:numId w:val="37"/>
        </w:numPr>
        <w:tabs>
          <w:tab w:val="clear" w:pos="1440"/>
        </w:tabs>
        <w:textAlignment w:val="auto"/>
        <w:rPr>
          <w:noProof/>
        </w:rPr>
      </w:pPr>
      <w:bookmarkStart w:id="2073" w:name="_Toc347485200"/>
      <w:bookmarkStart w:id="2074" w:name="_Toc348629495"/>
      <w:bookmarkStart w:id="2075" w:name="_Toc348630649"/>
      <w:bookmarkStart w:id="2076" w:name="_Toc348631607"/>
      <w:bookmarkStart w:id="2077" w:name="_Toc348631886"/>
      <w:bookmarkStart w:id="2078" w:name="_Toc348632154"/>
      <w:bookmarkStart w:id="2079" w:name="_Toc348632894"/>
      <w:bookmarkStart w:id="2080" w:name="_Toc348633151"/>
      <w:bookmarkStart w:id="2081" w:name="_Toc351667809"/>
      <w:bookmarkStart w:id="2082" w:name="_Toc378026243"/>
      <w:bookmarkStart w:id="2083" w:name="_Ref346393708"/>
      <w:bookmarkStart w:id="2084" w:name="_Ref351062399"/>
      <w:bookmarkStart w:id="2085" w:name="_Toc357439317"/>
      <w:bookmarkStart w:id="2086" w:name="_Toc356824343"/>
      <w:bookmarkStart w:id="2087" w:name="_Toc356148144"/>
      <w:bookmarkStart w:id="2088" w:name="_Toc348629461"/>
      <w:bookmarkStart w:id="2089" w:name="_Toc351367692"/>
      <w:r w:rsidRPr="00564A49">
        <w:rPr>
          <w:noProof/>
        </w:rPr>
        <w:t>General</w:t>
      </w:r>
      <w:r w:rsidR="009B75C0" w:rsidRPr="00564A49">
        <w:rPr>
          <w:noProof/>
        </w:rPr>
        <w:t xml:space="preserve"> decoding process</w:t>
      </w:r>
      <w:bookmarkEnd w:id="2073"/>
      <w:bookmarkEnd w:id="2074"/>
      <w:bookmarkEnd w:id="2075"/>
      <w:bookmarkEnd w:id="2076"/>
      <w:bookmarkEnd w:id="2077"/>
      <w:bookmarkEnd w:id="2078"/>
      <w:bookmarkEnd w:id="2079"/>
      <w:bookmarkEnd w:id="2080"/>
      <w:bookmarkEnd w:id="2081"/>
      <w:bookmarkEnd w:id="2082"/>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2090" w:name="_Ref373775286"/>
      <w:bookmarkStart w:id="2091" w:name="_Toc378026244"/>
      <w:r w:rsidRPr="00564A49">
        <w:t>D</w:t>
      </w:r>
      <w:r w:rsidR="00665193" w:rsidRPr="00564A49">
        <w:t>ecoding</w:t>
      </w:r>
      <w:r w:rsidR="00944988" w:rsidRPr="00564A49">
        <w:t xml:space="preserve"> process</w:t>
      </w:r>
      <w:bookmarkEnd w:id="2083"/>
      <w:r w:rsidRPr="00564A49">
        <w:t xml:space="preserve"> for a coded picture with nuh_layer_id greater than 0</w:t>
      </w:r>
      <w:bookmarkEnd w:id="2084"/>
      <w:bookmarkEnd w:id="2085"/>
      <w:bookmarkEnd w:id="2086"/>
      <w:bookmarkEnd w:id="2087"/>
      <w:bookmarkEnd w:id="2088"/>
      <w:bookmarkEnd w:id="2089"/>
      <w:bookmarkEnd w:id="2090"/>
      <w:bookmarkEnd w:id="2091"/>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2092" w:name="_Toc351335582"/>
      <w:bookmarkStart w:id="2093" w:name="_Ref346526853"/>
      <w:bookmarkStart w:id="2094" w:name="_Toc357439318"/>
      <w:bookmarkStart w:id="2095" w:name="_Toc356824344"/>
      <w:bookmarkStart w:id="2096" w:name="_Toc356148145"/>
      <w:bookmarkStart w:id="2097" w:name="_Toc348629462"/>
      <w:bookmarkStart w:id="2098" w:name="_Toc351367693"/>
      <w:bookmarkStart w:id="2099" w:name="_Toc378026245"/>
      <w:bookmarkStart w:id="2100" w:name="_Ref346440968"/>
      <w:bookmarkEnd w:id="2092"/>
      <w:r w:rsidRPr="00564A49">
        <w:t>Decoding process for inter-layer reference picture set</w:t>
      </w:r>
      <w:bookmarkEnd w:id="2093"/>
      <w:bookmarkEnd w:id="2094"/>
      <w:bookmarkEnd w:id="2095"/>
      <w:bookmarkEnd w:id="2096"/>
      <w:bookmarkEnd w:id="2097"/>
      <w:bookmarkEnd w:id="2098"/>
      <w:bookmarkEnd w:id="2099"/>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101" w:name="_Ref346872782"/>
      <w:bookmarkStart w:id="2102"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103" w:name="_Ref355956155"/>
      <w:bookmarkStart w:id="2104" w:name="_Toc357439319"/>
      <w:bookmarkStart w:id="2105" w:name="_Toc356824345"/>
      <w:bookmarkStart w:id="2106" w:name="_Toc356148146"/>
      <w:bookmarkStart w:id="2107" w:name="_Toc348629463"/>
      <w:bookmarkStart w:id="2108" w:name="_Toc351367694"/>
      <w:bookmarkStart w:id="2109" w:name="_Toc378026246"/>
      <w:r w:rsidRPr="00564A49">
        <w:t>Marking</w:t>
      </w:r>
      <w:r w:rsidR="00153FC4" w:rsidRPr="00564A49">
        <w:t xml:space="preserve"> process for ending the decoding of a coded picture with nuh_layer_id greater than 0</w:t>
      </w:r>
      <w:bookmarkEnd w:id="2101"/>
      <w:bookmarkEnd w:id="2103"/>
      <w:bookmarkEnd w:id="2104"/>
      <w:bookmarkEnd w:id="2105"/>
      <w:bookmarkEnd w:id="2106"/>
      <w:bookmarkEnd w:id="2107"/>
      <w:bookmarkEnd w:id="2108"/>
      <w:bookmarkEnd w:id="2109"/>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110" w:name="_Ref371062231"/>
      <w:bookmarkStart w:id="2111" w:name="_Ref371062289"/>
      <w:bookmarkStart w:id="2112" w:name="_Ref371062302"/>
      <w:bookmarkStart w:id="2113" w:name="_Ref371072921"/>
      <w:bookmarkStart w:id="2114" w:name="_Toc378026247"/>
      <w:bookmarkStart w:id="2115" w:name="_Toc357439320"/>
      <w:bookmarkStart w:id="2116" w:name="_Toc356824346"/>
      <w:r w:rsidRPr="00564A49">
        <w:t>Resampling process for inter</w:t>
      </w:r>
      <w:r w:rsidR="00764BB2" w:rsidRPr="00564A49">
        <w:t>-</w:t>
      </w:r>
      <w:r w:rsidRPr="00564A49">
        <w:t>layer reference pictures</w:t>
      </w:r>
      <w:bookmarkEnd w:id="2110"/>
      <w:bookmarkEnd w:id="2111"/>
      <w:bookmarkEnd w:id="2112"/>
      <w:bookmarkEnd w:id="2113"/>
      <w:bookmarkEnd w:id="2114"/>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117" w:name="_Ref348598889"/>
      <w:r w:rsidRPr="00564A49">
        <w:t>Resampling process of picture sample values</w:t>
      </w:r>
      <w:bookmarkEnd w:id="2117"/>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118" w:name="_Ref348598872"/>
      <w:r w:rsidRPr="00564A49">
        <w:t>Resampling process of luma sample values</w:t>
      </w:r>
      <w:bookmarkEnd w:id="2118"/>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119" w:name="_Ref348037885"/>
      <w:r w:rsidRPr="00564A49">
        <w:t>Resampling process of chroma sample values</w:t>
      </w:r>
      <w:bookmarkEnd w:id="2119"/>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120" w:name="_Ref347127882"/>
      <w:r w:rsidRPr="00564A49">
        <w:rPr>
          <w:noProof/>
          <w:lang w:eastAsia="ko-KR"/>
        </w:rPr>
        <w:t>Luma sample interpolation process</w:t>
      </w:r>
      <w:bookmarkEnd w:id="2120"/>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f</w:t>
      </w:r>
      <w:r w:rsidR="00EA1617" w:rsidRPr="00564A49">
        <w:rPr>
          <w:rFonts w:ascii="Times New Roman" w:hAnsi="Times New Roman"/>
          <w:vertAlign w:val="subscript"/>
        </w:rPr>
        <w:t>L</w:t>
      </w:r>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121" w:name="_Ref351654170"/>
      <w:bookmarkStart w:id="2122" w:name="_Ref351655790"/>
      <w:r w:rsidRPr="00564A49">
        <w:t>Table </w:t>
      </w:r>
      <w:r w:rsidR="00E907A9" w:rsidRPr="00564A49">
        <w:t>H</w:t>
      </w:r>
      <w:r w:rsidRPr="00564A49">
        <w:noBreakHyphen/>
      </w:r>
      <w:bookmarkEnd w:id="2121"/>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122"/>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123" w:name="_Ref347151884"/>
      <w:r w:rsidRPr="00564A49">
        <w:rPr>
          <w:noProof/>
          <w:lang w:eastAsia="ko-KR"/>
        </w:rPr>
        <w:t>Chroma sample interpolation process</w:t>
      </w:r>
      <w:bookmarkEnd w:id="2123"/>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f</w:t>
      </w:r>
      <w:r w:rsidR="00EA1617" w:rsidRPr="00564A49">
        <w:rPr>
          <w:rFonts w:ascii="Times New Roman" w:hAnsi="Times New Roman"/>
          <w:vertAlign w:val="subscript"/>
        </w:rPr>
        <w:t>C</w:t>
      </w:r>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124"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124"/>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125" w:name="_Ref364437164"/>
      <w:r w:rsidRPr="00564A49">
        <w:t>Resampling process of picture motion field</w:t>
      </w:r>
      <w:bookmarkEnd w:id="2125"/>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126" w:name="_Ref348599073"/>
      <w:r w:rsidRPr="00564A49">
        <w:rPr>
          <w:noProof/>
        </w:rPr>
        <w:lastRenderedPageBreak/>
        <w:t>Derivation process for inter layer motion</w:t>
      </w:r>
      <w:bookmarkEnd w:id="2126"/>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127" w:name="_Toc356148147"/>
      <w:bookmarkStart w:id="2128" w:name="_Toc348629464"/>
      <w:bookmarkStart w:id="2129" w:name="_Toc351367695"/>
      <w:bookmarkStart w:id="2130" w:name="_Toc378026248"/>
      <w:r w:rsidRPr="00564A49">
        <w:rPr>
          <w:lang w:val="en-CA"/>
        </w:rPr>
        <w:t>NAL unit decoding process</w:t>
      </w:r>
      <w:bookmarkEnd w:id="2115"/>
      <w:bookmarkEnd w:id="2116"/>
      <w:bookmarkEnd w:id="2127"/>
      <w:bookmarkEnd w:id="2128"/>
      <w:bookmarkEnd w:id="2129"/>
      <w:bookmarkEnd w:id="2130"/>
    </w:p>
    <w:p w:rsidR="000D0D3F" w:rsidRPr="00564A49" w:rsidRDefault="000D0D3F" w:rsidP="000D0D3F">
      <w:pPr>
        <w:rPr>
          <w:lang w:val="en-CA"/>
        </w:rPr>
      </w:pPr>
      <w:bookmarkStart w:id="2131" w:name="_Ref351062409"/>
      <w:bookmarkStart w:id="2132" w:name="_Toc357439321"/>
      <w:bookmarkStart w:id="2133" w:name="_Toc356824347"/>
      <w:bookmarkStart w:id="2134" w:name="_Toc356148148"/>
      <w:bookmarkStart w:id="2135" w:name="_Toc348629466"/>
      <w:bookmarkStart w:id="2136" w:name="_Toc351367696"/>
      <w:bookmarkEnd w:id="2100"/>
      <w:bookmarkEnd w:id="2102"/>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2137" w:name="_Toc378026249"/>
      <w:r w:rsidRPr="00564A49">
        <w:rPr>
          <w:lang w:val="en-CA"/>
        </w:rPr>
        <w:t>S</w:t>
      </w:r>
      <w:r w:rsidR="00944988" w:rsidRPr="00564A49">
        <w:rPr>
          <w:lang w:val="en-CA"/>
        </w:rPr>
        <w:t>lice decoding processes</w:t>
      </w:r>
      <w:bookmarkEnd w:id="2131"/>
      <w:bookmarkEnd w:id="2132"/>
      <w:bookmarkEnd w:id="2133"/>
      <w:bookmarkEnd w:id="2134"/>
      <w:bookmarkEnd w:id="2135"/>
      <w:bookmarkEnd w:id="2136"/>
      <w:bookmarkEnd w:id="2137"/>
    </w:p>
    <w:p w:rsidR="00D44B28" w:rsidRPr="00564A49" w:rsidRDefault="00D44B28" w:rsidP="008557C3">
      <w:pPr>
        <w:pStyle w:val="3H2"/>
        <w:keepLines w:val="0"/>
        <w:numPr>
          <w:ilvl w:val="3"/>
          <w:numId w:val="37"/>
        </w:numPr>
        <w:tabs>
          <w:tab w:val="num" w:pos="1134"/>
        </w:tabs>
        <w:ind w:left="1134" w:hanging="1134"/>
        <w:rPr>
          <w:lang w:val="en-US"/>
        </w:rPr>
      </w:pPr>
      <w:bookmarkStart w:id="2138" w:name="_Toc363646430"/>
      <w:bookmarkStart w:id="2139" w:name="_Toc378026250"/>
      <w:r w:rsidRPr="00564A49">
        <w:rPr>
          <w:lang w:val="en-US"/>
        </w:rPr>
        <w:t>Decoding process for picture order count</w:t>
      </w:r>
      <w:bookmarkEnd w:id="2138"/>
      <w:bookmarkEnd w:id="2139"/>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40" w:name="_Toc350926544"/>
      <w:bookmarkStart w:id="2141" w:name="_Toc363646431"/>
      <w:bookmarkStart w:id="2142" w:name="_Toc378026251"/>
      <w:r w:rsidRPr="00564A49">
        <w:rPr>
          <w:lang w:val="en-US"/>
        </w:rPr>
        <w:t>Decoding process for reference picture set</w:t>
      </w:r>
      <w:bookmarkEnd w:id="2140"/>
      <w:bookmarkEnd w:id="2141"/>
      <w:bookmarkEnd w:id="2142"/>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43" w:name="_Toc363646432"/>
      <w:bookmarkStart w:id="2144" w:name="_Toc378026252"/>
      <w:r w:rsidRPr="00564A49">
        <w:rPr>
          <w:lang w:val="en-US"/>
        </w:rPr>
        <w:t>Decoding process for generating unavailable reference pictures</w:t>
      </w:r>
      <w:bookmarkEnd w:id="2143"/>
      <w:bookmarkEnd w:id="2144"/>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45" w:name="_Ref361089034"/>
      <w:bookmarkStart w:id="2146" w:name="_Toc363646433"/>
      <w:bookmarkStart w:id="2147" w:name="_Toc378026253"/>
      <w:r w:rsidRPr="00564A49">
        <w:rPr>
          <w:lang w:val="en-US"/>
        </w:rPr>
        <w:t>Decoding process for reference picture lists construction</w:t>
      </w:r>
      <w:bookmarkEnd w:id="2145"/>
      <w:bookmarkEnd w:id="2146"/>
      <w:bookmarkEnd w:id="2147"/>
    </w:p>
    <w:p w:rsidR="003508F4" w:rsidRPr="00564A49" w:rsidRDefault="003508F4" w:rsidP="00D44B28">
      <w:pPr>
        <w:keepNext/>
        <w:keepLines/>
        <w:rPr>
          <w:lang w:val="en-US"/>
        </w:rPr>
      </w:pPr>
      <w:bookmarkStart w:id="2148" w:name="_Toc360899811"/>
      <w:bookmarkStart w:id="2149" w:name="_Toc360900055"/>
      <w:bookmarkStart w:id="2150" w:name="_Toc361055005"/>
      <w:bookmarkStart w:id="2151" w:name="_Toc361058682"/>
      <w:bookmarkStart w:id="2152" w:name="_Toc361058839"/>
      <w:bookmarkStart w:id="2153" w:name="_Toc361058985"/>
      <w:bookmarkStart w:id="2154" w:name="_Toc361059130"/>
      <w:bookmarkStart w:id="2155" w:name="_Toc361059340"/>
      <w:bookmarkStart w:id="2156" w:name="_Toc361059486"/>
      <w:bookmarkStart w:id="2157" w:name="_Toc361059632"/>
      <w:bookmarkStart w:id="2158" w:name="_Toc361059778"/>
      <w:bookmarkStart w:id="2159" w:name="_Toc361063269"/>
      <w:bookmarkStart w:id="2160" w:name="_Toc361063417"/>
      <w:bookmarkStart w:id="2161" w:name="_Toc361063563"/>
      <w:bookmarkStart w:id="2162" w:name="_Toc361063713"/>
      <w:bookmarkStart w:id="2163" w:name="_Toc361063859"/>
      <w:bookmarkStart w:id="2164" w:name="_Toc361064005"/>
      <w:bookmarkStart w:id="2165" w:name="_Toc361064152"/>
      <w:bookmarkStart w:id="2166" w:name="_Toc361066251"/>
      <w:bookmarkStart w:id="2167" w:name="_Toc361066397"/>
      <w:bookmarkStart w:id="2168" w:name="_Toc361066544"/>
      <w:bookmarkStart w:id="2169" w:name="_Toc361066690"/>
      <w:bookmarkStart w:id="2170" w:name="_Toc361066835"/>
      <w:bookmarkStart w:id="2171" w:name="_Toc361154682"/>
      <w:bookmarkStart w:id="2172" w:name="_Toc360899817"/>
      <w:bookmarkStart w:id="2173" w:name="_Toc360900061"/>
      <w:bookmarkStart w:id="2174" w:name="_Toc361055011"/>
      <w:bookmarkStart w:id="2175" w:name="_Toc361058688"/>
      <w:bookmarkStart w:id="2176" w:name="_Toc361058845"/>
      <w:bookmarkStart w:id="2177" w:name="_Toc361058991"/>
      <w:bookmarkStart w:id="2178" w:name="_Toc361059136"/>
      <w:bookmarkStart w:id="2179" w:name="_Toc361059346"/>
      <w:bookmarkStart w:id="2180" w:name="_Toc361059492"/>
      <w:bookmarkStart w:id="2181" w:name="_Toc361059638"/>
      <w:bookmarkStart w:id="2182" w:name="_Toc361059784"/>
      <w:bookmarkStart w:id="2183" w:name="_Toc361063275"/>
      <w:bookmarkStart w:id="2184" w:name="_Toc361063423"/>
      <w:bookmarkStart w:id="2185" w:name="_Toc361063569"/>
      <w:bookmarkStart w:id="2186" w:name="_Toc361063719"/>
      <w:bookmarkStart w:id="2187" w:name="_Toc361063865"/>
      <w:bookmarkStart w:id="2188" w:name="_Toc361064011"/>
      <w:bookmarkStart w:id="2189" w:name="_Toc361064158"/>
      <w:bookmarkStart w:id="2190" w:name="_Toc361066257"/>
      <w:bookmarkStart w:id="2191" w:name="_Toc361066403"/>
      <w:bookmarkStart w:id="2192" w:name="_Toc361066550"/>
      <w:bookmarkStart w:id="2193" w:name="_Toc361066696"/>
      <w:bookmarkStart w:id="2194" w:name="_Toc361066841"/>
      <w:bookmarkStart w:id="2195" w:name="_Toc361154688"/>
      <w:bookmarkStart w:id="2196" w:name="_Toc360899818"/>
      <w:bookmarkStart w:id="2197" w:name="_Toc360900062"/>
      <w:bookmarkStart w:id="2198" w:name="_Toc361055012"/>
      <w:bookmarkStart w:id="2199" w:name="_Toc361058689"/>
      <w:bookmarkStart w:id="2200" w:name="_Toc361058846"/>
      <w:bookmarkStart w:id="2201" w:name="_Toc361058992"/>
      <w:bookmarkStart w:id="2202" w:name="_Toc361059137"/>
      <w:bookmarkStart w:id="2203" w:name="_Toc361059347"/>
      <w:bookmarkStart w:id="2204" w:name="_Toc361059493"/>
      <w:bookmarkStart w:id="2205" w:name="_Toc361059639"/>
      <w:bookmarkStart w:id="2206" w:name="_Toc361059785"/>
      <w:bookmarkStart w:id="2207" w:name="_Toc361063276"/>
      <w:bookmarkStart w:id="2208" w:name="_Toc361063424"/>
      <w:bookmarkStart w:id="2209" w:name="_Toc361063570"/>
      <w:bookmarkStart w:id="2210" w:name="_Toc361063720"/>
      <w:bookmarkStart w:id="2211" w:name="_Toc361063866"/>
      <w:bookmarkStart w:id="2212" w:name="_Toc361064012"/>
      <w:bookmarkStart w:id="2213" w:name="_Toc361064159"/>
      <w:bookmarkStart w:id="2214" w:name="_Toc361066258"/>
      <w:bookmarkStart w:id="2215" w:name="_Toc361066404"/>
      <w:bookmarkStart w:id="2216" w:name="_Toc361066551"/>
      <w:bookmarkStart w:id="2217" w:name="_Toc361066697"/>
      <w:bookmarkStart w:id="2218" w:name="_Toc361066842"/>
      <w:bookmarkStart w:id="2219" w:name="_Toc361154689"/>
      <w:bookmarkStart w:id="2220" w:name="_Toc360899821"/>
      <w:bookmarkStart w:id="2221" w:name="_Toc360900065"/>
      <w:bookmarkStart w:id="2222" w:name="_Toc361055015"/>
      <w:bookmarkStart w:id="2223" w:name="_Toc361058692"/>
      <w:bookmarkStart w:id="2224" w:name="_Toc361058849"/>
      <w:bookmarkStart w:id="2225" w:name="_Toc361058995"/>
      <w:bookmarkStart w:id="2226" w:name="_Toc361059140"/>
      <w:bookmarkStart w:id="2227" w:name="_Toc361059350"/>
      <w:bookmarkStart w:id="2228" w:name="_Toc361059496"/>
      <w:bookmarkStart w:id="2229" w:name="_Toc361059642"/>
      <w:bookmarkStart w:id="2230" w:name="_Toc361059788"/>
      <w:bookmarkStart w:id="2231" w:name="_Toc361063279"/>
      <w:bookmarkStart w:id="2232" w:name="_Toc361063427"/>
      <w:bookmarkStart w:id="2233" w:name="_Toc361063573"/>
      <w:bookmarkStart w:id="2234" w:name="_Toc361063723"/>
      <w:bookmarkStart w:id="2235" w:name="_Toc361063869"/>
      <w:bookmarkStart w:id="2236" w:name="_Toc361064015"/>
      <w:bookmarkStart w:id="2237" w:name="_Toc361064162"/>
      <w:bookmarkStart w:id="2238" w:name="_Toc361066261"/>
      <w:bookmarkStart w:id="2239" w:name="_Toc361066407"/>
      <w:bookmarkStart w:id="2240" w:name="_Toc361066554"/>
      <w:bookmarkStart w:id="2241" w:name="_Toc361066700"/>
      <w:bookmarkStart w:id="2242" w:name="_Toc361066845"/>
      <w:bookmarkStart w:id="2243" w:name="_Toc361154692"/>
      <w:bookmarkStart w:id="2244" w:name="_Toc360899823"/>
      <w:bookmarkStart w:id="2245" w:name="_Toc360900067"/>
      <w:bookmarkStart w:id="2246" w:name="_Toc361055017"/>
      <w:bookmarkStart w:id="2247" w:name="_Toc361058694"/>
      <w:bookmarkStart w:id="2248" w:name="_Toc361058851"/>
      <w:bookmarkStart w:id="2249" w:name="_Toc361058997"/>
      <w:bookmarkStart w:id="2250" w:name="_Toc361059142"/>
      <w:bookmarkStart w:id="2251" w:name="_Toc361059352"/>
      <w:bookmarkStart w:id="2252" w:name="_Toc361059498"/>
      <w:bookmarkStart w:id="2253" w:name="_Toc361059644"/>
      <w:bookmarkStart w:id="2254" w:name="_Toc361059790"/>
      <w:bookmarkStart w:id="2255" w:name="_Toc361063281"/>
      <w:bookmarkStart w:id="2256" w:name="_Toc361063429"/>
      <w:bookmarkStart w:id="2257" w:name="_Toc361063575"/>
      <w:bookmarkStart w:id="2258" w:name="_Toc361063725"/>
      <w:bookmarkStart w:id="2259" w:name="_Toc361063871"/>
      <w:bookmarkStart w:id="2260" w:name="_Toc361064017"/>
      <w:bookmarkStart w:id="2261" w:name="_Toc361064164"/>
      <w:bookmarkStart w:id="2262" w:name="_Toc361066263"/>
      <w:bookmarkStart w:id="2263" w:name="_Toc361066409"/>
      <w:bookmarkStart w:id="2264" w:name="_Toc361066556"/>
      <w:bookmarkStart w:id="2265" w:name="_Toc361066702"/>
      <w:bookmarkStart w:id="2266" w:name="_Toc361066847"/>
      <w:bookmarkStart w:id="2267" w:name="_Toc361154694"/>
      <w:bookmarkStart w:id="2268" w:name="_Toc360899825"/>
      <w:bookmarkStart w:id="2269" w:name="_Toc360900069"/>
      <w:bookmarkStart w:id="2270" w:name="_Toc361055019"/>
      <w:bookmarkStart w:id="2271" w:name="_Toc361058696"/>
      <w:bookmarkStart w:id="2272" w:name="_Toc361058853"/>
      <w:bookmarkStart w:id="2273" w:name="_Toc361058999"/>
      <w:bookmarkStart w:id="2274" w:name="_Toc361059144"/>
      <w:bookmarkStart w:id="2275" w:name="_Toc361059354"/>
      <w:bookmarkStart w:id="2276" w:name="_Toc361059500"/>
      <w:bookmarkStart w:id="2277" w:name="_Toc361059646"/>
      <w:bookmarkStart w:id="2278" w:name="_Toc361059792"/>
      <w:bookmarkStart w:id="2279" w:name="_Toc361063283"/>
      <w:bookmarkStart w:id="2280" w:name="_Toc361063431"/>
      <w:bookmarkStart w:id="2281" w:name="_Toc361063577"/>
      <w:bookmarkStart w:id="2282" w:name="_Toc361063727"/>
      <w:bookmarkStart w:id="2283" w:name="_Toc361063873"/>
      <w:bookmarkStart w:id="2284" w:name="_Toc361064019"/>
      <w:bookmarkStart w:id="2285" w:name="_Toc361064166"/>
      <w:bookmarkStart w:id="2286" w:name="_Toc361066265"/>
      <w:bookmarkStart w:id="2287" w:name="_Toc361066411"/>
      <w:bookmarkStart w:id="2288" w:name="_Toc361066558"/>
      <w:bookmarkStart w:id="2289" w:name="_Toc361066704"/>
      <w:bookmarkStart w:id="2290" w:name="_Toc361066849"/>
      <w:bookmarkStart w:id="2291" w:name="_Toc361154696"/>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292" w:name="_Toc357439326"/>
      <w:bookmarkStart w:id="2293" w:name="_Toc356824352"/>
      <w:bookmarkStart w:id="2294" w:name="_Toc356148153"/>
      <w:bookmarkStart w:id="2295" w:name="_Toc348629471"/>
      <w:bookmarkStart w:id="2296" w:name="_Toc351367701"/>
      <w:bookmarkStart w:id="2297" w:name="_Ref364437014"/>
      <w:bookmarkStart w:id="2298" w:name="_Toc378026254"/>
      <w:r w:rsidRPr="00564A49">
        <w:rPr>
          <w:lang w:val="en-CA"/>
        </w:rPr>
        <w:t>Decoding process for coding units coded in intra prediction mode</w:t>
      </w:r>
      <w:bookmarkEnd w:id="2292"/>
      <w:bookmarkEnd w:id="2293"/>
      <w:bookmarkEnd w:id="2294"/>
      <w:bookmarkEnd w:id="2295"/>
      <w:bookmarkEnd w:id="2296"/>
      <w:bookmarkEnd w:id="2297"/>
      <w:bookmarkEnd w:id="2298"/>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299" w:name="_Toc357439327"/>
      <w:bookmarkStart w:id="2300" w:name="_Toc356824353"/>
      <w:bookmarkStart w:id="2301" w:name="_Toc356148154"/>
      <w:bookmarkStart w:id="2302" w:name="_Toc348629472"/>
      <w:bookmarkStart w:id="2303" w:name="_Toc351367702"/>
      <w:bookmarkStart w:id="2304" w:name="_Ref364437022"/>
      <w:bookmarkStart w:id="2305" w:name="_Toc378026255"/>
      <w:r w:rsidRPr="00564A49">
        <w:rPr>
          <w:lang w:val="en-CA"/>
        </w:rPr>
        <w:t>Decoding process for coding units coded in inter prediction mode</w:t>
      </w:r>
      <w:bookmarkEnd w:id="2299"/>
      <w:bookmarkEnd w:id="2300"/>
      <w:bookmarkEnd w:id="2301"/>
      <w:bookmarkEnd w:id="2302"/>
      <w:bookmarkEnd w:id="2303"/>
      <w:bookmarkEnd w:id="2304"/>
      <w:bookmarkEnd w:id="2305"/>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306" w:name="_Toc357439328"/>
      <w:bookmarkStart w:id="2307" w:name="_Toc356824354"/>
      <w:bookmarkStart w:id="2308" w:name="_Toc356148155"/>
      <w:bookmarkStart w:id="2309" w:name="_Toc348629473"/>
      <w:bookmarkStart w:id="2310" w:name="_Toc351367703"/>
      <w:bookmarkStart w:id="2311" w:name="_Ref364437029"/>
      <w:bookmarkStart w:id="2312" w:name="_Toc378026256"/>
      <w:r w:rsidRPr="00564A49">
        <w:rPr>
          <w:lang w:val="en-CA"/>
        </w:rPr>
        <w:t>Scaling, transformation and array construction process prior to deblocking filter process</w:t>
      </w:r>
      <w:bookmarkEnd w:id="2306"/>
      <w:bookmarkEnd w:id="2307"/>
      <w:bookmarkEnd w:id="2308"/>
      <w:bookmarkEnd w:id="2309"/>
      <w:bookmarkEnd w:id="2310"/>
      <w:bookmarkEnd w:id="2311"/>
      <w:bookmarkEnd w:id="2312"/>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313" w:name="_Toc357439329"/>
      <w:bookmarkStart w:id="2314" w:name="_Toc356824355"/>
      <w:bookmarkStart w:id="2315" w:name="_Toc356148156"/>
      <w:bookmarkStart w:id="2316" w:name="_Toc348629474"/>
      <w:bookmarkStart w:id="2317" w:name="_Toc351367704"/>
      <w:bookmarkStart w:id="2318" w:name="_Ref364437036"/>
      <w:bookmarkStart w:id="2319" w:name="_Toc378026257"/>
      <w:r w:rsidRPr="00564A49">
        <w:rPr>
          <w:lang w:val="en-CA"/>
        </w:rPr>
        <w:t>In-loop filter process</w:t>
      </w:r>
      <w:bookmarkEnd w:id="2313"/>
      <w:bookmarkEnd w:id="2314"/>
      <w:bookmarkEnd w:id="2315"/>
      <w:bookmarkEnd w:id="2316"/>
      <w:bookmarkEnd w:id="2317"/>
      <w:bookmarkEnd w:id="2318"/>
      <w:bookmarkEnd w:id="2319"/>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20" w:name="_Toc357439330"/>
      <w:bookmarkStart w:id="2321" w:name="_Toc356824356"/>
      <w:bookmarkStart w:id="2322" w:name="_Toc356148157"/>
      <w:bookmarkStart w:id="2323" w:name="_Toc348629475"/>
      <w:bookmarkStart w:id="2324" w:name="_Toc351367705"/>
      <w:bookmarkStart w:id="2325" w:name="_Toc378026258"/>
      <w:r w:rsidRPr="00564A49">
        <w:rPr>
          <w:lang w:val="en-CA"/>
        </w:rPr>
        <w:t>Parsing process</w:t>
      </w:r>
      <w:bookmarkEnd w:id="2320"/>
      <w:bookmarkEnd w:id="2321"/>
      <w:bookmarkEnd w:id="2322"/>
      <w:bookmarkEnd w:id="2323"/>
      <w:bookmarkEnd w:id="2324"/>
      <w:bookmarkEnd w:id="2325"/>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26" w:name="_Toc357439331"/>
      <w:bookmarkStart w:id="2327" w:name="_Toc356824357"/>
      <w:bookmarkStart w:id="2328" w:name="_Toc356148158"/>
      <w:bookmarkStart w:id="2329" w:name="_Toc348629476"/>
      <w:bookmarkStart w:id="2330" w:name="_Toc351367706"/>
      <w:bookmarkStart w:id="2331" w:name="_Toc378026259"/>
      <w:r w:rsidRPr="00564A49">
        <w:rPr>
          <w:lang w:val="en-CA"/>
        </w:rPr>
        <w:t>Specification of bitstream subsets</w:t>
      </w:r>
      <w:bookmarkEnd w:id="2326"/>
      <w:bookmarkEnd w:id="2327"/>
      <w:bookmarkEnd w:id="2328"/>
      <w:bookmarkEnd w:id="2329"/>
      <w:bookmarkEnd w:id="2330"/>
      <w:bookmarkEnd w:id="2331"/>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32" w:name="_Ref348007252"/>
      <w:bookmarkStart w:id="2333" w:name="_Toc357439332"/>
      <w:bookmarkStart w:id="2334" w:name="_Toc356824358"/>
      <w:bookmarkStart w:id="2335" w:name="_Toc356148159"/>
      <w:bookmarkStart w:id="2336" w:name="_Toc348629477"/>
      <w:bookmarkStart w:id="2337" w:name="_Toc351367707"/>
      <w:bookmarkStart w:id="2338" w:name="_Toc378026260"/>
      <w:r w:rsidRPr="00564A49">
        <w:rPr>
          <w:lang w:val="en-CA"/>
        </w:rPr>
        <w:t>Profile</w:t>
      </w:r>
      <w:r w:rsidR="007A4CD0" w:rsidRPr="00564A49">
        <w:rPr>
          <w:lang w:val="en-CA"/>
        </w:rPr>
        <w:t>s, tiers,</w:t>
      </w:r>
      <w:r w:rsidRPr="00564A49">
        <w:rPr>
          <w:lang w:val="en-CA"/>
        </w:rPr>
        <w:t xml:space="preserve"> and levels</w:t>
      </w:r>
      <w:bookmarkEnd w:id="2332"/>
      <w:bookmarkEnd w:id="2333"/>
      <w:bookmarkEnd w:id="2334"/>
      <w:bookmarkEnd w:id="2335"/>
      <w:bookmarkEnd w:id="2336"/>
      <w:bookmarkEnd w:id="2337"/>
      <w:bookmarkEnd w:id="2338"/>
    </w:p>
    <w:p w:rsidR="007A4CD0" w:rsidRPr="00564A49" w:rsidRDefault="007A4CD0" w:rsidP="008557C3">
      <w:pPr>
        <w:pStyle w:val="Annex3"/>
        <w:numPr>
          <w:ilvl w:val="2"/>
          <w:numId w:val="37"/>
        </w:numPr>
        <w:tabs>
          <w:tab w:val="clear" w:pos="1440"/>
        </w:tabs>
        <w:textAlignment w:val="auto"/>
        <w:rPr>
          <w:lang w:val="en-CA"/>
        </w:rPr>
      </w:pPr>
      <w:bookmarkStart w:id="2339" w:name="_Toc357439333"/>
      <w:bookmarkStart w:id="2340" w:name="_Toc356824359"/>
      <w:bookmarkStart w:id="2341" w:name="_Toc356148160"/>
      <w:bookmarkStart w:id="2342" w:name="_Toc348629478"/>
      <w:bookmarkStart w:id="2343" w:name="_Toc351367708"/>
      <w:bookmarkStart w:id="2344" w:name="_Toc378026261"/>
      <w:r w:rsidRPr="00564A49">
        <w:rPr>
          <w:lang w:val="en-CA"/>
        </w:rPr>
        <w:t>Profiles</w:t>
      </w:r>
      <w:bookmarkEnd w:id="2339"/>
      <w:bookmarkEnd w:id="2340"/>
      <w:bookmarkEnd w:id="2341"/>
      <w:bookmarkEnd w:id="2342"/>
      <w:bookmarkEnd w:id="2343"/>
      <w:bookmarkEnd w:id="2344"/>
    </w:p>
    <w:p w:rsidR="00944988" w:rsidRPr="00564A49" w:rsidRDefault="00944988" w:rsidP="00920F0C">
      <w:pPr>
        <w:pStyle w:val="Annex4"/>
      </w:pPr>
      <w:bookmarkStart w:id="2345" w:name="_Toc357439334"/>
      <w:bookmarkStart w:id="2346" w:name="_Toc356824360"/>
      <w:bookmarkStart w:id="2347" w:name="_Toc356148161"/>
      <w:bookmarkStart w:id="2348" w:name="_Toc348629479"/>
      <w:bookmarkStart w:id="2349" w:name="_Toc351367709"/>
      <w:bookmarkStart w:id="2350" w:name="_Toc378026262"/>
      <w:r w:rsidRPr="00564A49">
        <w:t>General</w:t>
      </w:r>
      <w:bookmarkEnd w:id="2345"/>
      <w:bookmarkEnd w:id="2346"/>
      <w:bookmarkEnd w:id="2347"/>
      <w:bookmarkEnd w:id="2348"/>
      <w:bookmarkEnd w:id="2349"/>
      <w:bookmarkEnd w:id="2350"/>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2351" w:name="_Toc378026263"/>
      <w:bookmarkStart w:id="2352" w:name="_Toc356824362"/>
      <w:r w:rsidRPr="00564A49">
        <w:t xml:space="preserve">Scalable Main </w:t>
      </w:r>
      <w:r w:rsidR="003C3A2B" w:rsidRPr="00564A49">
        <w:t xml:space="preserve">and Scalable Main 10 </w:t>
      </w:r>
      <w:r w:rsidRPr="00564A49">
        <w:t>profile</w:t>
      </w:r>
      <w:bookmarkStart w:id="2353" w:name="_Toc356148163"/>
      <w:r w:rsidR="003C3A2B" w:rsidRPr="00564A49">
        <w:t>s</w:t>
      </w:r>
      <w:bookmarkEnd w:id="2351"/>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w:t>
      </w:r>
      <w:ins w:id="2354" w:author="Author">
        <w:r w:rsidR="00F23E5E">
          <w:t xml:space="preserve">the </w:t>
        </w:r>
      </w:ins>
      <w:r w:rsidR="00F40E54" w:rsidRPr="00564A49">
        <w:t xml:space="preserve">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355"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ins w:id="2356" w:author="Author">
        <w:r w:rsidR="00F23E5E">
          <w:rPr>
            <w:lang w:val="en-CA"/>
          </w:rPr>
          <w:t xml:space="preserve"> </w:t>
        </w:r>
        <w:r w:rsidR="00F23E5E" w:rsidRPr="00005479">
          <w:rPr>
            <w:highlight w:val="yellow"/>
            <w:lang w:val="en-CA"/>
          </w:rPr>
          <w:t>[Ed. (YK): Check whether all the SPS syntax elements referred to be below have been derived, and if not, either derive them or use the corresponding VPS syntax elements instead.]</w:t>
        </w:r>
      </w:ins>
    </w:p>
    <w:p w:rsidR="000D636A" w:rsidRPr="00564A49" w:rsidRDefault="000D636A" w:rsidP="000D636A">
      <w:pPr>
        <w:ind w:left="837" w:hanging="434"/>
        <w:rPr>
          <w:ins w:id="2357" w:author="Author"/>
          <w:noProof/>
          <w:lang w:eastAsia="ko-KR"/>
        </w:rPr>
      </w:pPr>
      <w:ins w:id="2358" w:author="Author">
        <w:r w:rsidRPr="000D636A">
          <w:rPr>
            <w:noProof/>
          </w:rPr>
          <w:t>–</w:t>
        </w:r>
        <w:r w:rsidRPr="000D636A">
          <w:rPr>
            <w:noProof/>
            <w:lang w:eastAsia="ko-KR"/>
          </w:rPr>
          <w:tab/>
          <w:t>All active VPSs shall have</w:t>
        </w:r>
        <w:r w:rsidRPr="000D636A">
          <w:rPr>
            <w:rFonts w:eastAsia="Batang"/>
            <w:bCs/>
            <w:lang w:val="en-US" w:eastAsia="ko-KR"/>
          </w:rPr>
          <w:t xml:space="preserve"> </w:t>
        </w:r>
        <w:r w:rsidRPr="000D636A">
          <w:rPr>
            <w:bCs/>
            <w:noProof/>
            <w:lang w:val="en-US" w:eastAsia="ko-KR"/>
          </w:rPr>
          <w:t>vps_base_layer_</w:t>
        </w:r>
        <w:r w:rsidR="003D7CD2">
          <w:rPr>
            <w:bCs/>
            <w:noProof/>
            <w:lang w:val="en-US" w:eastAsia="ko-KR"/>
          </w:rPr>
          <w:t>in</w:t>
        </w:r>
        <w:r w:rsidRPr="000D636A">
          <w:rPr>
            <w:bCs/>
            <w:noProof/>
            <w:lang w:val="en-US" w:eastAsia="ko-KR"/>
          </w:rPr>
          <w:t xml:space="preserve">ternal_flag equal to </w:t>
        </w:r>
        <w:r w:rsidR="003D7CD2">
          <w:rPr>
            <w:bCs/>
            <w:noProof/>
            <w:lang w:val="en-US" w:eastAsia="ko-KR"/>
          </w:rPr>
          <w:t>1</w:t>
        </w:r>
        <w:r w:rsidRPr="000D636A">
          <w:rPr>
            <w:bCs/>
            <w:noProof/>
            <w:lang w:val="en-US" w:eastAsia="ko-KR"/>
          </w:rPr>
          <w:t xml:space="preserve"> only</w:t>
        </w:r>
        <w:r w:rsidRPr="000D636A">
          <w:rPr>
            <w:noProof/>
            <w:lang w:eastAsia="ko-KR"/>
          </w:rPr>
          <w:t xml:space="preserve">. </w:t>
        </w:r>
        <w:r w:rsidRPr="00005479">
          <w:rPr>
            <w:noProof/>
            <w:highlight w:val="yellow"/>
            <w:lang w:eastAsia="ko-KR"/>
          </w:rPr>
          <w:t>[Ed. (YK): Why do we need the word "only" here and in many other places below?]</w:t>
        </w:r>
      </w:ins>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E826BF" w:rsidRPr="00564A49" w:rsidRDefault="00E826BF" w:rsidP="00E826BF">
      <w:pPr>
        <w:pStyle w:val="Annex4"/>
        <w:rPr>
          <w:ins w:id="2359" w:author="Author"/>
        </w:rPr>
      </w:pPr>
      <w:bookmarkStart w:id="2360" w:name="_Toc348629482"/>
      <w:bookmarkStart w:id="2361" w:name="_Toc351367712"/>
      <w:bookmarkStart w:id="2362" w:name="_Toc378026264"/>
      <w:ins w:id="2363" w:author="Author">
        <w:r>
          <w:t xml:space="preserve">Hybrid </w:t>
        </w:r>
        <w:r w:rsidRPr="00564A49">
          <w:t xml:space="preserve">Scalable Main and </w:t>
        </w:r>
        <w:r w:rsidR="00D966E4">
          <w:t xml:space="preserve">Hybrid </w:t>
        </w:r>
        <w:r w:rsidRPr="00564A49">
          <w:t>Scalable Main 10 profiles</w:t>
        </w:r>
      </w:ins>
    </w:p>
    <w:p w:rsidR="00D966E4" w:rsidRPr="00D966E4" w:rsidRDefault="00D966E4" w:rsidP="00E826BF">
      <w:pPr>
        <w:pStyle w:val="3N"/>
        <w:rPr>
          <w:ins w:id="2364" w:author="Author"/>
          <w:highlight w:val="yellow"/>
          <w:lang w:val="en-CA"/>
        </w:rPr>
      </w:pPr>
      <w:ins w:id="2365" w:author="Author">
        <w:r w:rsidRPr="00D966E4">
          <w:rPr>
            <w:highlight w:val="yellow"/>
            <w:lang w:val="en-CA"/>
          </w:rPr>
          <w:t>[Ed. (GJS</w:t>
        </w:r>
        <w:r>
          <w:rPr>
            <w:highlight w:val="yellow"/>
            <w:lang w:val="en-CA"/>
          </w:rPr>
          <w:t>/YK</w:t>
        </w:r>
        <w:r w:rsidRPr="00D966E4">
          <w:rPr>
            <w:highlight w:val="yellow"/>
            <w:lang w:val="en-CA"/>
          </w:rPr>
          <w:t>): Further study the following</w:t>
        </w:r>
        <w:r>
          <w:rPr>
            <w:highlight w:val="yellow"/>
            <w:lang w:val="en-CA"/>
          </w:rPr>
          <w:t xml:space="preserve"> issues</w:t>
        </w:r>
        <w:r w:rsidRPr="00D966E4">
          <w:rPr>
            <w:highlight w:val="yellow"/>
            <w:lang w:val="en-CA"/>
          </w:rPr>
          <w:t>:</w:t>
        </w:r>
      </w:ins>
    </w:p>
    <w:p w:rsidR="00D966E4" w:rsidRPr="00D966E4" w:rsidRDefault="00D966E4" w:rsidP="00D966E4">
      <w:pPr>
        <w:numPr>
          <w:ilvl w:val="0"/>
          <w:numId w:val="60"/>
        </w:numPr>
        <w:tabs>
          <w:tab w:val="clear" w:pos="794"/>
          <w:tab w:val="clear" w:pos="1191"/>
          <w:tab w:val="clear" w:pos="1588"/>
          <w:tab w:val="clear" w:pos="1985"/>
          <w:tab w:val="left" w:pos="360"/>
          <w:tab w:val="left" w:pos="720"/>
          <w:tab w:val="left" w:pos="1080"/>
          <w:tab w:val="left" w:pos="1440"/>
        </w:tabs>
        <w:rPr>
          <w:ins w:id="2366" w:author="Author"/>
          <w:highlight w:val="yellow"/>
          <w:lang w:val="en-CA"/>
        </w:rPr>
      </w:pPr>
      <w:ins w:id="2367" w:author="Author">
        <w:r>
          <w:rPr>
            <w:highlight w:val="yellow"/>
            <w:lang w:val="en-CA"/>
          </w:rPr>
          <w:t xml:space="preserve">Would the addition of the support of </w:t>
        </w:r>
        <w:r w:rsidRPr="00D966E4">
          <w:rPr>
            <w:highlight w:val="yellow"/>
            <w:lang w:val="en-CA"/>
          </w:rPr>
          <w:t>external</w:t>
        </w:r>
        <w:r>
          <w:rPr>
            <w:highlight w:val="yellow"/>
            <w:lang w:val="en-CA"/>
          </w:rPr>
          <w:t>-</w:t>
        </w:r>
        <w:r w:rsidRPr="00D966E4">
          <w:rPr>
            <w:highlight w:val="yellow"/>
            <w:lang w:val="en-CA"/>
          </w:rPr>
          <w:t>means</w:t>
        </w:r>
        <w:r>
          <w:rPr>
            <w:highlight w:val="yellow"/>
            <w:lang w:val="en-CA"/>
          </w:rPr>
          <w:t>-provided base layer</w:t>
        </w:r>
        <w:r w:rsidRPr="00D966E4">
          <w:rPr>
            <w:highlight w:val="yellow"/>
            <w:lang w:val="en-CA"/>
          </w:rPr>
          <w:t xml:space="preserve"> affect the level definitions</w:t>
        </w:r>
        <w:r>
          <w:rPr>
            <w:highlight w:val="yellow"/>
            <w:lang w:val="en-CA"/>
          </w:rPr>
          <w:t>?</w:t>
        </w:r>
      </w:ins>
    </w:p>
    <w:p w:rsidR="00D966E4" w:rsidRPr="00D966E4" w:rsidRDefault="00D966E4" w:rsidP="00D966E4">
      <w:pPr>
        <w:numPr>
          <w:ilvl w:val="0"/>
          <w:numId w:val="60"/>
        </w:numPr>
        <w:tabs>
          <w:tab w:val="clear" w:pos="794"/>
          <w:tab w:val="clear" w:pos="1191"/>
          <w:tab w:val="clear" w:pos="1588"/>
          <w:tab w:val="clear" w:pos="1985"/>
          <w:tab w:val="left" w:pos="360"/>
          <w:tab w:val="left" w:pos="720"/>
          <w:tab w:val="left" w:pos="1080"/>
          <w:tab w:val="left" w:pos="1440"/>
        </w:tabs>
        <w:rPr>
          <w:ins w:id="2368" w:author="Author"/>
          <w:highlight w:val="yellow"/>
          <w:lang w:val="en-CA"/>
        </w:rPr>
      </w:pPr>
      <w:ins w:id="2369" w:author="Author">
        <w:r w:rsidRPr="00D966E4">
          <w:rPr>
            <w:highlight w:val="yellow"/>
            <w:lang w:val="en-CA"/>
          </w:rPr>
          <w:t>It was suggested that we may</w:t>
        </w:r>
        <w:r>
          <w:rPr>
            <w:highlight w:val="yellow"/>
            <w:lang w:val="en-CA"/>
          </w:rPr>
          <w:t xml:space="preserve"> not necessarily define</w:t>
        </w:r>
        <w:r w:rsidRPr="00D966E4">
          <w:rPr>
            <w:highlight w:val="yellow"/>
            <w:lang w:val="en-CA"/>
          </w:rPr>
          <w:t xml:space="preserve"> separate profile</w:t>
        </w:r>
        <w:r>
          <w:rPr>
            <w:highlight w:val="yellow"/>
            <w:lang w:val="en-CA"/>
          </w:rPr>
          <w:t xml:space="preserve">s for support of </w:t>
        </w:r>
        <w:r w:rsidRPr="00D966E4">
          <w:rPr>
            <w:highlight w:val="yellow"/>
            <w:lang w:val="en-CA"/>
          </w:rPr>
          <w:t>external</w:t>
        </w:r>
        <w:r>
          <w:rPr>
            <w:highlight w:val="yellow"/>
            <w:lang w:val="en-CA"/>
          </w:rPr>
          <w:t>-</w:t>
        </w:r>
        <w:r w:rsidRPr="00D966E4">
          <w:rPr>
            <w:highlight w:val="yellow"/>
            <w:lang w:val="en-CA"/>
          </w:rPr>
          <w:t>means</w:t>
        </w:r>
        <w:r>
          <w:rPr>
            <w:highlight w:val="yellow"/>
            <w:lang w:val="en-CA"/>
          </w:rPr>
          <w:t>-provided base layer</w:t>
        </w:r>
        <w:r w:rsidRPr="00D966E4">
          <w:rPr>
            <w:highlight w:val="yellow"/>
            <w:lang w:val="en-CA"/>
          </w:rPr>
          <w:t xml:space="preserve">, since we do not have separate profiles for other type of external means signalling. If this is agreed, then the addition of the hybrid profiles should be removed and the added restriction on </w:t>
        </w:r>
        <w:r w:rsidRPr="00D966E4">
          <w:rPr>
            <w:bCs/>
            <w:noProof/>
            <w:highlight w:val="yellow"/>
            <w:lang w:val="en-US" w:eastAsia="ko-KR"/>
          </w:rPr>
          <w:t>vps_base_layer_internal_flag for the non-hybrid profiles should also be removed.</w:t>
        </w:r>
      </w:ins>
    </w:p>
    <w:p w:rsidR="00D966E4" w:rsidRPr="00D966E4" w:rsidRDefault="00D966E4" w:rsidP="00D966E4">
      <w:pPr>
        <w:numPr>
          <w:ilvl w:val="0"/>
          <w:numId w:val="60"/>
        </w:numPr>
        <w:tabs>
          <w:tab w:val="clear" w:pos="794"/>
          <w:tab w:val="clear" w:pos="1191"/>
          <w:tab w:val="clear" w:pos="1588"/>
          <w:tab w:val="clear" w:pos="1985"/>
          <w:tab w:val="left" w:pos="360"/>
          <w:tab w:val="left" w:pos="720"/>
          <w:tab w:val="left" w:pos="1080"/>
          <w:tab w:val="left" w:pos="1440"/>
        </w:tabs>
        <w:rPr>
          <w:ins w:id="2370" w:author="Author"/>
          <w:highlight w:val="yellow"/>
          <w:lang w:val="en-CA"/>
        </w:rPr>
      </w:pPr>
      <w:ins w:id="2371" w:author="Author">
        <w:r w:rsidRPr="00D966E4">
          <w:rPr>
            <w:highlight w:val="yellow"/>
            <w:lang w:val="en-CA"/>
          </w:rPr>
          <w:t xml:space="preserve">It was asked how important it is to have a 10 bit </w:t>
        </w:r>
        <w:r w:rsidR="006F0685">
          <w:rPr>
            <w:highlight w:val="yellow"/>
            <w:lang w:val="en-CA"/>
          </w:rPr>
          <w:t xml:space="preserve">hybrid </w:t>
        </w:r>
        <w:r w:rsidRPr="00D966E4">
          <w:rPr>
            <w:highlight w:val="yellow"/>
            <w:lang w:val="en-CA"/>
          </w:rPr>
          <w:t>profile</w:t>
        </w:r>
        <w:r w:rsidR="006F0685">
          <w:rPr>
            <w:highlight w:val="yellow"/>
            <w:lang w:val="en-CA"/>
          </w:rPr>
          <w:t xml:space="preserve"> (if to define </w:t>
        </w:r>
        <w:r w:rsidR="006F0685" w:rsidRPr="00D966E4">
          <w:rPr>
            <w:highlight w:val="yellow"/>
            <w:lang w:val="en-CA"/>
          </w:rPr>
          <w:t>separate profile</w:t>
        </w:r>
        <w:r w:rsidR="006F0685">
          <w:rPr>
            <w:highlight w:val="yellow"/>
            <w:lang w:val="en-CA"/>
          </w:rPr>
          <w:t>s)</w:t>
        </w:r>
        <w:r w:rsidRPr="00D966E4">
          <w:rPr>
            <w:highlight w:val="yellow"/>
            <w:lang w:val="en-CA"/>
          </w:rPr>
          <w:t xml:space="preserve">. </w:t>
        </w:r>
        <w:r w:rsidR="006F0685">
          <w:rPr>
            <w:highlight w:val="yellow"/>
            <w:lang w:val="en-CA"/>
          </w:rPr>
          <w:t>It was remarked that this</w:t>
        </w:r>
        <w:r w:rsidRPr="00D966E4">
          <w:rPr>
            <w:highlight w:val="yellow"/>
            <w:lang w:val="en-CA"/>
          </w:rPr>
          <w:t xml:space="preserve"> was not necessarily important, and might be best to just start with an 8 bit profile. However, it was</w:t>
        </w:r>
        <w:r w:rsidR="006F0685">
          <w:rPr>
            <w:highlight w:val="yellow"/>
            <w:lang w:val="en-CA"/>
          </w:rPr>
          <w:t xml:space="preserve"> also</w:t>
        </w:r>
        <w:r w:rsidRPr="00D966E4">
          <w:rPr>
            <w:highlight w:val="yellow"/>
            <w:lang w:val="en-CA"/>
          </w:rPr>
          <w:t xml:space="preserve"> remarked that 4K applications may generally require 10 bit capability.</w:t>
        </w:r>
      </w:ins>
    </w:p>
    <w:p w:rsidR="00D966E4" w:rsidRPr="00D966E4" w:rsidRDefault="00D966E4" w:rsidP="006F0685">
      <w:pPr>
        <w:numPr>
          <w:ilvl w:val="0"/>
          <w:numId w:val="60"/>
        </w:numPr>
        <w:tabs>
          <w:tab w:val="clear" w:pos="794"/>
          <w:tab w:val="clear" w:pos="1191"/>
          <w:tab w:val="clear" w:pos="1588"/>
          <w:tab w:val="clear" w:pos="1985"/>
          <w:tab w:val="left" w:pos="360"/>
          <w:tab w:val="left" w:pos="720"/>
          <w:tab w:val="left" w:pos="1080"/>
          <w:tab w:val="left" w:pos="1440"/>
        </w:tabs>
        <w:rPr>
          <w:ins w:id="2372" w:author="Author"/>
          <w:highlight w:val="yellow"/>
          <w:lang w:val="en-CA"/>
        </w:rPr>
      </w:pPr>
      <w:ins w:id="2373" w:author="Author">
        <w:r w:rsidRPr="00D966E4">
          <w:rPr>
            <w:highlight w:val="yellow"/>
            <w:lang w:val="en-CA"/>
          </w:rPr>
          <w:t>It was asked whether hybrid profil</w:t>
        </w:r>
        <w:r w:rsidR="006F0685">
          <w:rPr>
            <w:highlight w:val="yellow"/>
            <w:lang w:val="en-CA"/>
          </w:rPr>
          <w:t>e</w:t>
        </w:r>
        <w:r w:rsidRPr="00D966E4">
          <w:rPr>
            <w:highlight w:val="yellow"/>
            <w:lang w:val="en-CA"/>
          </w:rPr>
          <w:t xml:space="preserve"> decoder</w:t>
        </w:r>
        <w:r w:rsidR="006F0685">
          <w:rPr>
            <w:highlight w:val="yellow"/>
            <w:lang w:val="en-CA"/>
          </w:rPr>
          <w:t>s</w:t>
        </w:r>
        <w:r w:rsidRPr="00D966E4">
          <w:rPr>
            <w:highlight w:val="yellow"/>
            <w:lang w:val="en-CA"/>
          </w:rPr>
          <w:t xml:space="preserve"> should be capable of decoding non-hybrid bitstream</w:t>
        </w:r>
        <w:r w:rsidR="006F0685">
          <w:rPr>
            <w:highlight w:val="yellow"/>
            <w:lang w:val="en-CA"/>
          </w:rPr>
          <w:t xml:space="preserve"> (if to define </w:t>
        </w:r>
        <w:r w:rsidR="006F0685" w:rsidRPr="00D966E4">
          <w:rPr>
            <w:highlight w:val="yellow"/>
            <w:lang w:val="en-CA"/>
          </w:rPr>
          <w:t>separate profile</w:t>
        </w:r>
        <w:r w:rsidR="006F0685">
          <w:rPr>
            <w:highlight w:val="yellow"/>
            <w:lang w:val="en-CA"/>
          </w:rPr>
          <w:t>s)</w:t>
        </w:r>
        <w:r w:rsidRPr="00D966E4">
          <w:rPr>
            <w:highlight w:val="yellow"/>
            <w:lang w:val="en-CA"/>
          </w:rPr>
          <w:t>.]</w:t>
        </w:r>
      </w:ins>
    </w:p>
    <w:p w:rsidR="00D966E4" w:rsidRDefault="00D966E4" w:rsidP="00E826BF">
      <w:pPr>
        <w:pStyle w:val="3N"/>
        <w:rPr>
          <w:ins w:id="2374" w:author="Author"/>
          <w:lang w:val="en-CA"/>
        </w:rPr>
      </w:pPr>
    </w:p>
    <w:p w:rsidR="00E826BF" w:rsidRDefault="00E826BF" w:rsidP="00E826BF">
      <w:pPr>
        <w:pStyle w:val="3N"/>
        <w:rPr>
          <w:ins w:id="2375" w:author="Author"/>
          <w:lang w:val="en-CA"/>
        </w:rPr>
      </w:pPr>
      <w:ins w:id="2376" w:author="Author">
        <w:r>
          <w:rPr>
            <w:lang w:val="en-CA"/>
          </w:rPr>
          <w:t xml:space="preserve">[Ed. (YK): Additions relative to the definition of the Scalable Main and Scalable Main 10 profiles are </w:t>
        </w:r>
        <w:r w:rsidRPr="00D966E4">
          <w:rPr>
            <w:highlight w:val="green"/>
            <w:lang w:val="en-CA"/>
          </w:rPr>
          <w:t xml:space="preserve">highlighted in </w:t>
        </w:r>
        <w:r w:rsidR="00D966E4" w:rsidRPr="00D966E4">
          <w:rPr>
            <w:highlight w:val="green"/>
            <w:lang w:val="en-CA"/>
          </w:rPr>
          <w:t>green</w:t>
        </w:r>
        <w:r>
          <w:rPr>
            <w:lang w:val="en-CA"/>
          </w:rPr>
          <w:t xml:space="preserve">, and removals are </w:t>
        </w:r>
        <w:r w:rsidRPr="00E826BF">
          <w:rPr>
            <w:strike/>
            <w:color w:val="FF0000"/>
            <w:lang w:val="en-CA"/>
          </w:rPr>
          <w:t>strikethrough and in red fonts</w:t>
        </w:r>
        <w:r>
          <w:rPr>
            <w:lang w:val="en-CA"/>
          </w:rPr>
          <w:t>.]</w:t>
        </w:r>
      </w:ins>
    </w:p>
    <w:p w:rsidR="00E826BF" w:rsidRPr="00564A49" w:rsidRDefault="00E826BF" w:rsidP="00E826BF">
      <w:pPr>
        <w:pStyle w:val="3N"/>
        <w:rPr>
          <w:ins w:id="2377" w:author="Author"/>
          <w:lang w:val="en-CA"/>
        </w:rPr>
      </w:pPr>
      <w:ins w:id="2378" w:author="Author">
        <w:r w:rsidRPr="00564A49">
          <w:rPr>
            <w:lang w:val="en-CA"/>
          </w:rPr>
          <w:t xml:space="preserve">Bitstreams containing output layer sets conforming to the </w:t>
        </w:r>
        <w:r w:rsidRPr="00D966E4">
          <w:rPr>
            <w:highlight w:val="green"/>
            <w:lang w:val="en-CA"/>
          </w:rPr>
          <w:t>Hybrid</w:t>
        </w:r>
        <w:r>
          <w:rPr>
            <w:lang w:val="en-CA"/>
          </w:rPr>
          <w:t xml:space="preserve"> </w:t>
        </w:r>
        <w:r w:rsidRPr="00564A49">
          <w:rPr>
            <w:lang w:val="en-CA"/>
          </w:rPr>
          <w:t xml:space="preserve">Scalable Main or </w:t>
        </w:r>
        <w:r w:rsidRPr="00D966E4">
          <w:rPr>
            <w:highlight w:val="green"/>
            <w:lang w:val="en-CA"/>
          </w:rPr>
          <w:t>Hybrid</w:t>
        </w:r>
        <w:r>
          <w:rPr>
            <w:lang w:val="en-CA"/>
          </w:rPr>
          <w:t xml:space="preserve"> </w:t>
        </w:r>
        <w:r w:rsidRPr="00564A49">
          <w:rPr>
            <w:lang w:val="en-CA"/>
          </w:rPr>
          <w:t xml:space="preserve">Scalable Main 10 profiles shall obey the following constraints on a derived sub-bitstream for the output layer set, with </w:t>
        </w:r>
        <w:r w:rsidRPr="00564A49">
          <w:t>layerSetIdx being the layer set for the output layer set conforming to</w:t>
        </w:r>
        <w:r w:rsidR="00F23E5E">
          <w:t xml:space="preserve"> </w:t>
        </w:r>
        <w:r w:rsidR="00F23E5E" w:rsidRPr="00D966E4">
          <w:rPr>
            <w:highlight w:val="green"/>
          </w:rPr>
          <w:t>the</w:t>
        </w:r>
        <w:r w:rsidRPr="00D966E4">
          <w:rPr>
            <w:highlight w:val="green"/>
          </w:rPr>
          <w:t xml:space="preserve"> </w:t>
        </w:r>
        <w:r w:rsidR="00F23E5E" w:rsidRPr="00D966E4">
          <w:rPr>
            <w:highlight w:val="green"/>
            <w:lang w:val="en-CA"/>
          </w:rPr>
          <w:t>Hybrid</w:t>
        </w:r>
        <w:r w:rsidR="00F23E5E">
          <w:rPr>
            <w:lang w:val="en-CA"/>
          </w:rPr>
          <w:t xml:space="preserve"> </w:t>
        </w:r>
        <w:r w:rsidRPr="00564A49">
          <w:t xml:space="preserve">Scalable Main or </w:t>
        </w:r>
        <w:r w:rsidR="00F23E5E" w:rsidRPr="00D966E4">
          <w:rPr>
            <w:highlight w:val="green"/>
            <w:lang w:val="en-CA"/>
          </w:rPr>
          <w:t>Hybrid</w:t>
        </w:r>
        <w:r w:rsidR="00F23E5E">
          <w:rPr>
            <w:lang w:val="en-CA"/>
          </w:rPr>
          <w:t xml:space="preserve"> </w:t>
        </w:r>
        <w:r w:rsidRPr="00564A49">
          <w:t xml:space="preserve">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ins>
      <w:r w:rsidRPr="00564A49">
        <w:rPr>
          <w:lang w:val="en-CA"/>
        </w:rPr>
      </w:r>
      <w:ins w:id="2379" w:author="Autho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the nuh_layer_id values of the layer set with the index layerSetIdx.</w:t>
        </w:r>
      </w:ins>
    </w:p>
    <w:p w:rsidR="00E826BF" w:rsidRPr="00E826BF" w:rsidRDefault="00E826BF" w:rsidP="00E826BF">
      <w:pPr>
        <w:pStyle w:val="3N"/>
        <w:rPr>
          <w:ins w:id="2380" w:author="Author"/>
          <w:strike/>
          <w:color w:val="FF0000"/>
        </w:rPr>
      </w:pPr>
      <w:ins w:id="2381" w:author="Author">
        <w:r w:rsidRPr="00E826BF">
          <w:rPr>
            <w:strike/>
            <w:color w:val="FF0000"/>
            <w:lang w:val="en-CA"/>
          </w:rPr>
          <w:lastRenderedPageBreak/>
          <w:t xml:space="preserve">Bitstreams containing output layer sets conforming to the Scalable Main or Scalable Main 10 profiles shall also obey the following constraints on the base layer bitstream derived by invoking the sub-bitstream extraction process as specified in subclause </w:t>
        </w:r>
        <w:r w:rsidRPr="00E826BF">
          <w:rPr>
            <w:strike/>
            <w:color w:val="FF0000"/>
            <w:lang w:val="en-CA"/>
          </w:rPr>
          <w:fldChar w:fldCharType="begin" w:fldLock="1"/>
        </w:r>
        <w:r w:rsidRPr="00E826BF">
          <w:rPr>
            <w:strike/>
            <w:color w:val="FF0000"/>
            <w:lang w:val="en-CA"/>
          </w:rPr>
          <w:instrText xml:space="preserve"> REF _Ref371165415 \r \h  \* MERGEFORMAT </w:instrText>
        </w:r>
      </w:ins>
      <w:r w:rsidRPr="00E826BF">
        <w:rPr>
          <w:strike/>
          <w:color w:val="FF0000"/>
          <w:lang w:val="en-CA"/>
        </w:rPr>
      </w:r>
      <w:ins w:id="2382" w:author="Author">
        <w:r w:rsidRPr="00E826BF">
          <w:rPr>
            <w:strike/>
            <w:color w:val="FF0000"/>
            <w:lang w:val="en-CA"/>
          </w:rPr>
          <w:fldChar w:fldCharType="separate"/>
        </w:r>
        <w:r w:rsidRPr="00E826BF">
          <w:rPr>
            <w:strike/>
            <w:color w:val="FF0000"/>
            <w:lang w:val="en-CA"/>
          </w:rPr>
          <w:t>F.10</w:t>
        </w:r>
        <w:r w:rsidRPr="00E826BF">
          <w:rPr>
            <w:strike/>
            <w:color w:val="FF0000"/>
            <w:lang w:val="en-CA"/>
          </w:rPr>
          <w:fldChar w:fldCharType="end"/>
        </w:r>
        <w:r w:rsidRPr="00E826BF">
          <w:rPr>
            <w:strike/>
            <w:color w:val="FF0000"/>
            <w:lang w:val="en-CA"/>
          </w:rPr>
          <w:t xml:space="preserve"> with tIdTarget equal to 7 and with TargetDecLayerIdList containing only one nuh_layer_id value that is equal to 0 as inputs.</w:t>
        </w:r>
      </w:ins>
    </w:p>
    <w:p w:rsidR="00E826BF" w:rsidRPr="00E826BF" w:rsidRDefault="00E826BF" w:rsidP="00E826BF">
      <w:pPr>
        <w:pStyle w:val="3N"/>
        <w:rPr>
          <w:ins w:id="2383" w:author="Author"/>
          <w:strike/>
          <w:color w:val="FF0000"/>
          <w:lang w:val="en-CA"/>
        </w:rPr>
      </w:pPr>
      <w:ins w:id="2384" w:author="Author">
        <w:r w:rsidRPr="00E826BF">
          <w:rPr>
            <w:strike/>
            <w:color w:val="FF0000"/>
            <w:lang w:val="en-CA"/>
          </w:rPr>
          <w:t>The base layer bitstream derived from bitstreams conforming to the Scalable Main profile shall obey the following constraints:</w:t>
        </w:r>
      </w:ins>
    </w:p>
    <w:p w:rsidR="00E826BF" w:rsidRPr="00E826BF" w:rsidRDefault="00E826BF" w:rsidP="00E826BF">
      <w:pPr>
        <w:ind w:left="837" w:hanging="434"/>
        <w:rPr>
          <w:ins w:id="2385" w:author="Author"/>
          <w:strike/>
          <w:noProof/>
          <w:color w:val="FF0000"/>
          <w:lang w:eastAsia="ko-KR"/>
        </w:rPr>
      </w:pPr>
      <w:ins w:id="2386" w:author="Author">
        <w:r w:rsidRPr="00E826BF">
          <w:rPr>
            <w:strike/>
            <w:noProof/>
            <w:color w:val="FF0000"/>
          </w:rPr>
          <w:t>–</w:t>
        </w:r>
        <w:r w:rsidRPr="00E826BF">
          <w:rPr>
            <w:strike/>
            <w:noProof/>
            <w:color w:val="FF0000"/>
            <w:lang w:eastAsia="ko-KR"/>
          </w:rPr>
          <w:tab/>
          <w:t>The base layer bitstream shall obey all constraints of the Main profile specified in subclause A.3.2.</w:t>
        </w:r>
      </w:ins>
    </w:p>
    <w:p w:rsidR="00E826BF" w:rsidRPr="00E826BF" w:rsidRDefault="00E826BF" w:rsidP="00E826BF">
      <w:pPr>
        <w:ind w:left="837" w:hanging="434"/>
        <w:rPr>
          <w:ins w:id="2387" w:author="Author"/>
          <w:strike/>
          <w:noProof/>
          <w:color w:val="FF0000"/>
          <w:lang w:eastAsia="ko-KR"/>
        </w:rPr>
      </w:pPr>
      <w:ins w:id="2388" w:author="Author">
        <w:r w:rsidRPr="00E826BF">
          <w:rPr>
            <w:strike/>
            <w:noProof/>
            <w:color w:val="FF0000"/>
          </w:rPr>
          <w:t>–</w:t>
        </w:r>
        <w:r w:rsidRPr="00E826BF">
          <w:rPr>
            <w:strike/>
            <w:noProof/>
            <w:color w:val="FF0000"/>
            <w:lang w:eastAsia="ko-KR"/>
          </w:rPr>
          <w:tab/>
          <w:t xml:space="preserve">SPSs of the base layer bitstream shall have general_profile_idc equal to 1 or general_profile_compatibility_flag[ 1 ] equal to 1. </w:t>
        </w:r>
      </w:ins>
    </w:p>
    <w:p w:rsidR="00E826BF" w:rsidRPr="00E826BF" w:rsidRDefault="00E826BF" w:rsidP="00E826BF">
      <w:pPr>
        <w:pStyle w:val="3N"/>
        <w:rPr>
          <w:ins w:id="2389" w:author="Author"/>
          <w:strike/>
          <w:color w:val="FF0000"/>
          <w:lang w:val="en-CA"/>
        </w:rPr>
      </w:pPr>
      <w:ins w:id="2390" w:author="Author">
        <w:r w:rsidRPr="00E826BF">
          <w:rPr>
            <w:strike/>
            <w:color w:val="FF0000"/>
            <w:lang w:val="en-CA"/>
          </w:rPr>
          <w:t>The base layer bitstream derived from bitstreams conforming to the Scalable Main 10 profile shall obey the following constraints:</w:t>
        </w:r>
      </w:ins>
    </w:p>
    <w:p w:rsidR="00E826BF" w:rsidRPr="00E826BF" w:rsidRDefault="00E826BF" w:rsidP="00E826BF">
      <w:pPr>
        <w:ind w:left="837" w:hanging="434"/>
        <w:rPr>
          <w:ins w:id="2391" w:author="Author"/>
          <w:strike/>
          <w:noProof/>
          <w:color w:val="FF0000"/>
          <w:lang w:eastAsia="ko-KR"/>
        </w:rPr>
      </w:pPr>
      <w:ins w:id="2392" w:author="Author">
        <w:r w:rsidRPr="00E826BF">
          <w:rPr>
            <w:strike/>
            <w:noProof/>
            <w:color w:val="FF0000"/>
          </w:rPr>
          <w:t>–</w:t>
        </w:r>
        <w:r w:rsidRPr="00E826BF">
          <w:rPr>
            <w:strike/>
            <w:noProof/>
            <w:color w:val="FF0000"/>
            <w:lang w:eastAsia="ko-KR"/>
          </w:rPr>
          <w:tab/>
          <w:t>The base layer bitstream shall obey all constraints of the Main 10 profile specified in subclause A.3.3.</w:t>
        </w:r>
      </w:ins>
    </w:p>
    <w:p w:rsidR="00E826BF" w:rsidRPr="00E826BF" w:rsidRDefault="00E826BF" w:rsidP="00E826BF">
      <w:pPr>
        <w:ind w:left="837" w:hanging="434"/>
        <w:rPr>
          <w:ins w:id="2393" w:author="Author"/>
          <w:strike/>
          <w:noProof/>
          <w:color w:val="FF0000"/>
          <w:lang w:eastAsia="ko-KR"/>
        </w:rPr>
      </w:pPr>
      <w:ins w:id="2394" w:author="Author">
        <w:r w:rsidRPr="00E826BF">
          <w:rPr>
            <w:strike/>
            <w:noProof/>
            <w:color w:val="FF0000"/>
          </w:rPr>
          <w:t>–</w:t>
        </w:r>
        <w:r w:rsidRPr="00E826BF">
          <w:rPr>
            <w:strike/>
            <w:noProof/>
            <w:color w:val="FF0000"/>
            <w:lang w:eastAsia="ko-KR"/>
          </w:rPr>
          <w:tab/>
          <w:t>SPSs of the base layer bitstream shall have general_profile_idc equal to 1 or 2, or general_profile_compatibility_flag[ 1 ] or general_profile_compatibility_flag[ 2 ] equal to 1</w:t>
        </w:r>
      </w:ins>
    </w:p>
    <w:p w:rsidR="00E826BF" w:rsidRPr="00564A49" w:rsidRDefault="00E826BF" w:rsidP="00E826BF">
      <w:pPr>
        <w:pStyle w:val="3N"/>
        <w:rPr>
          <w:ins w:id="2395" w:author="Author"/>
          <w:lang w:val="en-US"/>
        </w:rPr>
      </w:pPr>
      <w:ins w:id="2396" w:author="Author">
        <w:r w:rsidRPr="00564A49">
          <w:rPr>
            <w:lang w:val="en-CA"/>
          </w:rPr>
          <w:t xml:space="preserve">The derived sub-bitstream for an output layer set conforming to </w:t>
        </w:r>
        <w:r w:rsidRPr="00564A49" w:rsidDel="003C3A2B">
          <w:rPr>
            <w:lang w:val="en-CA"/>
          </w:rPr>
          <w:t xml:space="preserve">the </w:t>
        </w:r>
        <w:r w:rsidRPr="00D966E4">
          <w:rPr>
            <w:highlight w:val="green"/>
            <w:lang w:val="en-CA"/>
          </w:rPr>
          <w:t>Hybrid</w:t>
        </w:r>
        <w:r>
          <w:rPr>
            <w:lang w:val="en-CA"/>
          </w:rPr>
          <w:t xml:space="preserve"> </w:t>
        </w:r>
        <w:r w:rsidRPr="00564A49" w:rsidDel="003C3A2B">
          <w:rPr>
            <w:lang w:val="en-CA"/>
          </w:rPr>
          <w:t xml:space="preserve">Scalable Main </w:t>
        </w:r>
        <w:r w:rsidRPr="00564A49">
          <w:rPr>
            <w:lang w:val="en-CA"/>
          </w:rPr>
          <w:t xml:space="preserve">or </w:t>
        </w:r>
        <w:r w:rsidRPr="00D966E4">
          <w:rPr>
            <w:highlight w:val="green"/>
            <w:lang w:val="en-CA"/>
          </w:rPr>
          <w:t>Hybrid</w:t>
        </w:r>
        <w:r>
          <w:rPr>
            <w:lang w:val="en-CA"/>
          </w:rPr>
          <w:t xml:space="preserve"> </w:t>
        </w:r>
        <w:r w:rsidRPr="00564A49">
          <w:rPr>
            <w:lang w:val="en-CA"/>
          </w:rPr>
          <w:t xml:space="preserve">Scalable Main 10 </w:t>
        </w:r>
        <w:r w:rsidRPr="00564A49" w:rsidDel="003C3A2B">
          <w:rPr>
            <w:lang w:val="en-CA"/>
          </w:rPr>
          <w:t>profile</w:t>
        </w:r>
        <w:r w:rsidRPr="00564A49">
          <w:rPr>
            <w:lang w:val="en-CA"/>
          </w:rPr>
          <w:t>s</w:t>
        </w:r>
        <w:r w:rsidRPr="00564A49" w:rsidDel="003C3A2B">
          <w:rPr>
            <w:lang w:val="en-CA"/>
          </w:rPr>
          <w:t xml:space="preserve"> shall obey the following constraints:</w:t>
        </w:r>
        <w:r w:rsidR="00F23E5E">
          <w:rPr>
            <w:lang w:val="en-CA"/>
          </w:rPr>
          <w:t xml:space="preserve"> </w:t>
        </w:r>
        <w:r w:rsidR="00F23E5E" w:rsidRPr="00F23E5E">
          <w:rPr>
            <w:highlight w:val="yellow"/>
            <w:lang w:val="en-CA"/>
          </w:rPr>
          <w:t>[Ed. (YK): Check whether all the SPS syntax elements referred to be below have been derived, and if not, either derive them or use the corresponding VPS syntax elements instead.]</w:t>
        </w:r>
      </w:ins>
    </w:p>
    <w:p w:rsidR="00B17625" w:rsidRPr="00D966E4" w:rsidRDefault="00B17625" w:rsidP="00B17625">
      <w:pPr>
        <w:ind w:left="837" w:hanging="434"/>
        <w:rPr>
          <w:ins w:id="2397" w:author="Author"/>
          <w:noProof/>
          <w:highlight w:val="green"/>
          <w:lang w:eastAsia="ko-KR"/>
        </w:rPr>
      </w:pPr>
      <w:ins w:id="2398" w:author="Author">
        <w:r w:rsidRPr="00D966E4">
          <w:rPr>
            <w:noProof/>
            <w:highlight w:val="green"/>
          </w:rPr>
          <w:t>–</w:t>
        </w:r>
        <w:r w:rsidRPr="00D966E4">
          <w:rPr>
            <w:noProof/>
            <w:highlight w:val="green"/>
            <w:lang w:eastAsia="ko-KR"/>
          </w:rPr>
          <w:tab/>
          <w:t>All active VPSs shall have</w:t>
        </w:r>
        <w:r w:rsidRPr="00D966E4">
          <w:rPr>
            <w:rFonts w:eastAsia="Batang"/>
            <w:bCs/>
            <w:highlight w:val="green"/>
            <w:lang w:val="en-US" w:eastAsia="ko-KR"/>
          </w:rPr>
          <w:t xml:space="preserve"> </w:t>
        </w:r>
        <w:r w:rsidRPr="00D966E4">
          <w:rPr>
            <w:bCs/>
            <w:noProof/>
            <w:highlight w:val="green"/>
            <w:lang w:val="en-US" w:eastAsia="ko-KR"/>
          </w:rPr>
          <w:t>vps_base_layer_</w:t>
        </w:r>
        <w:r w:rsidR="003D7CD2" w:rsidRPr="00D966E4">
          <w:rPr>
            <w:bCs/>
            <w:noProof/>
            <w:highlight w:val="green"/>
            <w:lang w:val="en-US" w:eastAsia="ko-KR"/>
          </w:rPr>
          <w:t>in</w:t>
        </w:r>
        <w:r w:rsidRPr="00D966E4">
          <w:rPr>
            <w:bCs/>
            <w:noProof/>
            <w:highlight w:val="green"/>
            <w:lang w:val="en-US" w:eastAsia="ko-KR"/>
          </w:rPr>
          <w:t xml:space="preserve">ternal_flag equal to </w:t>
        </w:r>
        <w:r w:rsidR="003D7CD2" w:rsidRPr="00D966E4">
          <w:rPr>
            <w:bCs/>
            <w:noProof/>
            <w:highlight w:val="green"/>
            <w:lang w:val="en-US" w:eastAsia="ko-KR"/>
          </w:rPr>
          <w:t>0</w:t>
        </w:r>
        <w:r w:rsidR="000D636A" w:rsidRPr="00D966E4">
          <w:rPr>
            <w:bCs/>
            <w:noProof/>
            <w:highlight w:val="green"/>
            <w:lang w:val="en-US" w:eastAsia="ko-KR"/>
          </w:rPr>
          <w:t xml:space="preserve"> only</w:t>
        </w:r>
        <w:r w:rsidRPr="00D966E4">
          <w:rPr>
            <w:noProof/>
            <w:highlight w:val="green"/>
            <w:lang w:eastAsia="ko-KR"/>
          </w:rPr>
          <w:t>.</w:t>
        </w:r>
      </w:ins>
    </w:p>
    <w:p w:rsidR="00E826BF" w:rsidRPr="00564A49" w:rsidRDefault="00E826BF" w:rsidP="00E826BF">
      <w:pPr>
        <w:ind w:left="837" w:hanging="434"/>
        <w:rPr>
          <w:ins w:id="2399" w:author="Author"/>
          <w:noProof/>
          <w:lang w:eastAsia="ko-KR"/>
        </w:rPr>
      </w:pPr>
      <w:ins w:id="2400" w:author="Author">
        <w:r w:rsidRPr="00D966E4">
          <w:rPr>
            <w:noProof/>
            <w:highlight w:val="green"/>
          </w:rPr>
          <w:t>–</w:t>
        </w:r>
        <w:r w:rsidRPr="00D966E4">
          <w:rPr>
            <w:noProof/>
            <w:highlight w:val="green"/>
            <w:lang w:eastAsia="ko-KR"/>
          </w:rPr>
          <w:tab/>
          <w:t>All coded pictures in the sub-bitstream shall have nuh_layer_id greater than 0.</w:t>
        </w:r>
      </w:ins>
    </w:p>
    <w:p w:rsidR="00E826BF" w:rsidRPr="00564A49" w:rsidRDefault="00E826BF" w:rsidP="00E826BF">
      <w:pPr>
        <w:ind w:left="837" w:hanging="434"/>
        <w:rPr>
          <w:ins w:id="2401" w:author="Author"/>
          <w:noProof/>
          <w:lang w:eastAsia="ko-KR"/>
        </w:rPr>
      </w:pPr>
      <w:ins w:id="2402" w:author="Author">
        <w:r w:rsidRPr="00564A49">
          <w:rPr>
            <w:noProof/>
          </w:rPr>
          <w:t>–</w:t>
        </w:r>
        <w:r w:rsidRPr="00564A49">
          <w:rPr>
            <w:noProof/>
            <w:lang w:eastAsia="ko-KR"/>
          </w:rPr>
          <w:tab/>
          <w:t>All active SPSs for the sub-bitstream shall have chroma_format_idc equal to 1 only.</w:t>
        </w:r>
      </w:ins>
    </w:p>
    <w:p w:rsidR="00E826BF" w:rsidRPr="00564A49" w:rsidRDefault="00E826BF" w:rsidP="00E826BF">
      <w:pPr>
        <w:ind w:left="837" w:hanging="434"/>
        <w:rPr>
          <w:ins w:id="2403" w:author="Author"/>
          <w:noProof/>
          <w:lang w:eastAsia="ko-KR"/>
        </w:rPr>
      </w:pPr>
      <w:ins w:id="2404" w:author="Author">
        <w:r w:rsidRPr="00564A49">
          <w:rPr>
            <w:noProof/>
          </w:rPr>
          <w:t>–</w:t>
        </w:r>
        <w:r w:rsidRPr="00564A49">
          <w:rPr>
            <w:noProof/>
            <w:lang w:eastAsia="ko-KR"/>
          </w:rPr>
          <w:tab/>
          <w:t>CtbLog2SizeY derived from any active SPS for the sub-bitstream shall be in the range of 4 to 6, inclusive.</w:t>
        </w:r>
      </w:ins>
    </w:p>
    <w:p w:rsidR="00E826BF" w:rsidRPr="00564A49" w:rsidRDefault="00E826BF" w:rsidP="00E826BF">
      <w:pPr>
        <w:ind w:left="837" w:hanging="434"/>
        <w:rPr>
          <w:ins w:id="2405" w:author="Author"/>
          <w:lang w:val="en-CA" w:eastAsia="zh-CN"/>
        </w:rPr>
      </w:pPr>
      <w:ins w:id="2406" w:author="Author">
        <w:r w:rsidRPr="00564A49">
          <w:rPr>
            <w:noProof/>
          </w:rPr>
          <w:t>–</w:t>
        </w:r>
        <w:r w:rsidRPr="00564A49">
          <w:rPr>
            <w:noProof/>
            <w:lang w:eastAsia="ko-KR"/>
          </w:rPr>
          <w:tab/>
          <w:t xml:space="preserve">The variables NumResampling, NumSampleResampling, and NumMotionResampling shall be less than or equal to 1 for each decoded picture with nuh_layer_id included in the layer set with the index layerSetIdx. </w:t>
        </w:r>
      </w:ins>
    </w:p>
    <w:p w:rsidR="00E826BF" w:rsidRPr="00564A49" w:rsidRDefault="00E826BF" w:rsidP="00E826BF">
      <w:pPr>
        <w:ind w:left="837" w:hanging="434"/>
        <w:rPr>
          <w:ins w:id="2407" w:author="Author"/>
          <w:lang w:val="en-US" w:eastAsia="zh-CN"/>
        </w:rPr>
      </w:pPr>
      <w:ins w:id="2408" w:author="Author">
        <w:r w:rsidRPr="00564A49">
          <w:rPr>
            <w:lang w:val="en-CA" w:eastAsia="zh-CN"/>
          </w:rPr>
          <w:t>–</w:t>
        </w:r>
        <w:r w:rsidRPr="00564A49">
          <w:rPr>
            <w:lang w:val="en-CA" w:eastAsia="zh-CN"/>
          </w:rPr>
          <w:tab/>
        </w:r>
        <w:r w:rsidRPr="00564A49">
          <w:rPr>
            <w:lang w:eastAsia="zh-CN"/>
          </w:rPr>
          <w:t>ScalabilityId[ j ][ smIdx ] shall be equal to 0 for any smIdx value not equal to 2 and for any value of j for which layer_id_included_flag[ layerSetIdx ][ j ] is equal to 1.</w:t>
        </w:r>
      </w:ins>
    </w:p>
    <w:p w:rsidR="00E826BF" w:rsidRPr="00564A49" w:rsidRDefault="00E826BF" w:rsidP="00E826BF">
      <w:pPr>
        <w:ind w:left="837" w:hanging="434"/>
        <w:rPr>
          <w:ins w:id="2409" w:author="Author"/>
        </w:rPr>
      </w:pPr>
      <w:ins w:id="2410" w:author="Autho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included in the layer set with the index layerSetIdx</w:t>
        </w:r>
        <w:r w:rsidRPr="00564A49">
          <w:t xml:space="preserve">, the value of </w:t>
        </w:r>
        <w:r w:rsidRPr="00564A49">
          <w:rPr>
            <w:szCs w:val="22"/>
            <w:lang w:val="en-CA"/>
          </w:rPr>
          <w:t xml:space="preserve">NumRefLayers[ iNuhLId ], which specifies the </w:t>
        </w:r>
        <w:r w:rsidRPr="00564A49">
          <w:t>total number of direct and indirect dependent layers and is derived as in F.7.4.3.1, shall be less than or equal to 7.</w:t>
        </w:r>
      </w:ins>
    </w:p>
    <w:p w:rsidR="00E826BF" w:rsidRPr="00564A49" w:rsidRDefault="00E826BF" w:rsidP="00E826BF">
      <w:pPr>
        <w:ind w:left="837" w:hanging="434"/>
        <w:rPr>
          <w:ins w:id="2411" w:author="Author"/>
          <w:bCs/>
          <w:lang w:val="en-US"/>
        </w:rPr>
      </w:pPr>
      <w:ins w:id="2412" w:author="Autho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ins>
    </w:p>
    <w:p w:rsidR="00E826BF" w:rsidRPr="00564A49" w:rsidRDefault="00E826BF" w:rsidP="00E826BF">
      <w:pPr>
        <w:ind w:left="837" w:hanging="434"/>
        <w:rPr>
          <w:ins w:id="2413" w:author="Author"/>
          <w:bCs/>
          <w:lang w:val="en-US"/>
        </w:rPr>
      </w:pPr>
      <w:ins w:id="2414" w:author="Author">
        <w:r w:rsidRPr="00564A49">
          <w:rPr>
            <w:noProof/>
          </w:rPr>
          <w:t>–</w:t>
        </w:r>
        <w:r w:rsidRPr="00564A49">
          <w:rPr>
            <w:noProof/>
            <w:lang w:eastAsia="ko-KR"/>
          </w:rPr>
          <w:tab/>
          <w:t>All active PPSs</w:t>
        </w:r>
        <w:r w:rsidRPr="00564A49">
          <w:rPr>
            <w:bCs/>
            <w:lang w:val="en-US"/>
          </w:rPr>
          <w:t xml:space="preserve"> shall have pps_extension_type_flag[ i ] equal to 0 only for i in the range of 0 to 6, inclusive.</w:t>
        </w:r>
      </w:ins>
    </w:p>
    <w:p w:rsidR="00E826BF" w:rsidRPr="00564A49" w:rsidRDefault="00E826BF" w:rsidP="00E826BF">
      <w:pPr>
        <w:pStyle w:val="3N"/>
        <w:rPr>
          <w:ins w:id="2415" w:author="Author"/>
          <w:lang w:val="en-CA"/>
        </w:rPr>
      </w:pPr>
      <w:ins w:id="2416" w:author="Author">
        <w:r w:rsidRPr="00564A49">
          <w:rPr>
            <w:lang w:val="en-CA"/>
          </w:rPr>
          <w:t xml:space="preserve">The derived sub-bitstream for an output layer set conforming to </w:t>
        </w:r>
        <w:r w:rsidRPr="00564A49" w:rsidDel="003C3A2B">
          <w:rPr>
            <w:lang w:val="en-CA"/>
          </w:rPr>
          <w:t xml:space="preserve">the </w:t>
        </w:r>
        <w:r w:rsidR="00F23E5E" w:rsidRPr="00D966E4">
          <w:rPr>
            <w:highlight w:val="green"/>
            <w:lang w:val="en-CA"/>
          </w:rPr>
          <w:t>Hybrid</w:t>
        </w:r>
        <w:r w:rsidR="00F23E5E">
          <w:rPr>
            <w:lang w:val="en-CA"/>
          </w:rPr>
          <w:t xml:space="preserve"> </w:t>
        </w:r>
        <w:r w:rsidRPr="00564A49" w:rsidDel="003C3A2B">
          <w:rPr>
            <w:lang w:val="en-CA"/>
          </w:rPr>
          <w:t>Scalable Main profile shall obey the following constraints:</w:t>
        </w:r>
      </w:ins>
    </w:p>
    <w:p w:rsidR="00E826BF" w:rsidRPr="00564A49" w:rsidRDefault="00E826BF" w:rsidP="00E826BF">
      <w:pPr>
        <w:ind w:left="837" w:hanging="434"/>
        <w:rPr>
          <w:ins w:id="2417" w:author="Author"/>
          <w:noProof/>
          <w:lang w:eastAsia="ko-KR"/>
        </w:rPr>
      </w:pPr>
      <w:ins w:id="2418" w:author="Author">
        <w:r w:rsidRPr="00564A49">
          <w:rPr>
            <w:noProof/>
          </w:rPr>
          <w:t>–</w:t>
        </w:r>
        <w:r w:rsidRPr="00564A49">
          <w:rPr>
            <w:noProof/>
            <w:lang w:eastAsia="ko-KR"/>
          </w:rPr>
          <w:tab/>
          <w:t>All active SPSs for the sub-bitstream shall have bit_depth_luma_minus8 equal to 0 only.</w:t>
        </w:r>
      </w:ins>
    </w:p>
    <w:p w:rsidR="00E826BF" w:rsidRPr="00564A49" w:rsidRDefault="00E826BF" w:rsidP="00E826BF">
      <w:pPr>
        <w:ind w:left="837" w:hanging="434"/>
        <w:rPr>
          <w:ins w:id="2419" w:author="Author"/>
          <w:noProof/>
          <w:lang w:eastAsia="ko-KR"/>
        </w:rPr>
      </w:pPr>
      <w:ins w:id="2420" w:author="Author">
        <w:r w:rsidRPr="00564A49">
          <w:rPr>
            <w:noProof/>
          </w:rPr>
          <w:t>–</w:t>
        </w:r>
        <w:r w:rsidRPr="00564A49">
          <w:rPr>
            <w:noProof/>
            <w:lang w:eastAsia="ko-KR"/>
          </w:rPr>
          <w:tab/>
          <w:t>All active SPSs for the sub-bitstream shall have bit_depth_chroma_minus8 equal to 0 only.</w:t>
        </w:r>
      </w:ins>
    </w:p>
    <w:p w:rsidR="00E826BF" w:rsidRPr="00564A49" w:rsidRDefault="00E826BF" w:rsidP="00E826BF">
      <w:pPr>
        <w:pStyle w:val="3N"/>
        <w:rPr>
          <w:ins w:id="2421" w:author="Author"/>
          <w:lang w:val="en-CA"/>
        </w:rPr>
      </w:pPr>
      <w:ins w:id="2422" w:author="Author">
        <w:r w:rsidRPr="00564A49">
          <w:rPr>
            <w:lang w:val="en-CA"/>
          </w:rPr>
          <w:t xml:space="preserve">The derived sub-bitstream for an output layer set conforming to </w:t>
        </w:r>
        <w:r w:rsidRPr="00564A49" w:rsidDel="003C3A2B">
          <w:rPr>
            <w:lang w:val="en-CA"/>
          </w:rPr>
          <w:t xml:space="preserve">the </w:t>
        </w:r>
        <w:r w:rsidR="00F23E5E" w:rsidRPr="00D966E4">
          <w:rPr>
            <w:highlight w:val="green"/>
            <w:lang w:val="en-CA"/>
          </w:rPr>
          <w:t>Hybrid</w:t>
        </w:r>
        <w:r w:rsidR="00F23E5E">
          <w:rPr>
            <w:lang w:val="en-CA"/>
          </w:rPr>
          <w:t xml:space="preserve"> </w:t>
        </w:r>
        <w:r w:rsidRPr="00564A49">
          <w:rPr>
            <w:lang w:val="en-CA"/>
          </w:rPr>
          <w:t xml:space="preserve">Scalable Main 10 </w:t>
        </w:r>
        <w:r w:rsidRPr="00564A49" w:rsidDel="003C3A2B">
          <w:rPr>
            <w:lang w:val="en-CA"/>
          </w:rPr>
          <w:t>profile shall obey the following constraints:</w:t>
        </w:r>
      </w:ins>
    </w:p>
    <w:p w:rsidR="00E826BF" w:rsidRPr="00564A49" w:rsidRDefault="00E826BF" w:rsidP="00E826BF">
      <w:pPr>
        <w:ind w:left="837" w:hanging="434"/>
        <w:rPr>
          <w:ins w:id="2423" w:author="Author"/>
          <w:noProof/>
          <w:lang w:eastAsia="ko-KR"/>
        </w:rPr>
      </w:pPr>
      <w:ins w:id="2424" w:author="Author">
        <w:r w:rsidRPr="00564A49">
          <w:rPr>
            <w:noProof/>
          </w:rPr>
          <w:t>–</w:t>
        </w:r>
        <w:r w:rsidRPr="00564A49">
          <w:rPr>
            <w:noProof/>
            <w:lang w:eastAsia="ko-KR"/>
          </w:rPr>
          <w:tab/>
          <w:t>All active SPSs for the sub-bitstream shall have bit_depth_luma_minus8 in the range of 0 to 2, inclusive.</w:t>
        </w:r>
      </w:ins>
    </w:p>
    <w:p w:rsidR="00E826BF" w:rsidRDefault="00E826BF" w:rsidP="00E826BF">
      <w:pPr>
        <w:ind w:left="837" w:hanging="434"/>
        <w:rPr>
          <w:ins w:id="2425" w:author="Author"/>
          <w:noProof/>
          <w:lang w:eastAsia="ko-KR"/>
        </w:rPr>
      </w:pPr>
      <w:ins w:id="2426" w:author="Author">
        <w:r w:rsidRPr="00564A49">
          <w:rPr>
            <w:noProof/>
          </w:rPr>
          <w:t>–</w:t>
        </w:r>
        <w:r w:rsidRPr="00564A49">
          <w:rPr>
            <w:noProof/>
            <w:lang w:eastAsia="ko-KR"/>
          </w:rPr>
          <w:tab/>
          <w:t>All active SPSs for the sub-bitstream shall have bit_depth_chroma_minus8 in the range of 0 to 2, inclusive.</w:t>
        </w:r>
      </w:ins>
    </w:p>
    <w:p w:rsidR="00F23E5E" w:rsidRPr="00D966E4" w:rsidRDefault="00F23E5E" w:rsidP="00F23E5E">
      <w:pPr>
        <w:pStyle w:val="3N"/>
        <w:rPr>
          <w:ins w:id="2427" w:author="Author"/>
          <w:highlight w:val="green"/>
          <w:lang w:val="en-CA"/>
        </w:rPr>
      </w:pPr>
      <w:ins w:id="2428" w:author="Author">
        <w:r w:rsidRPr="00D966E4">
          <w:rPr>
            <w:highlight w:val="green"/>
            <w:lang w:val="en-CA"/>
          </w:rPr>
          <w:t xml:space="preserve">Additionally, the externally provided base layer for an output layer set conforming to </w:t>
        </w:r>
        <w:r w:rsidRPr="00D966E4" w:rsidDel="003C3A2B">
          <w:rPr>
            <w:highlight w:val="green"/>
            <w:lang w:val="en-CA"/>
          </w:rPr>
          <w:t xml:space="preserve">the </w:t>
        </w:r>
        <w:r w:rsidRPr="00D966E4">
          <w:rPr>
            <w:highlight w:val="green"/>
            <w:lang w:val="en-CA"/>
          </w:rPr>
          <w:t xml:space="preserve">Hybrid </w:t>
        </w:r>
        <w:r w:rsidRPr="00D966E4" w:rsidDel="003C3A2B">
          <w:rPr>
            <w:highlight w:val="green"/>
            <w:lang w:val="en-CA"/>
          </w:rPr>
          <w:t>Scalable Main profile shall obey the following constraints:</w:t>
        </w:r>
      </w:ins>
    </w:p>
    <w:p w:rsidR="00F23E5E" w:rsidRPr="00D966E4" w:rsidRDefault="00F23E5E" w:rsidP="00F23E5E">
      <w:pPr>
        <w:ind w:left="837" w:hanging="434"/>
        <w:rPr>
          <w:ins w:id="2429" w:author="Author"/>
          <w:noProof/>
          <w:highlight w:val="green"/>
          <w:lang w:eastAsia="ko-KR"/>
        </w:rPr>
      </w:pPr>
      <w:ins w:id="2430" w:author="Author">
        <w:r w:rsidRPr="00D966E4">
          <w:rPr>
            <w:noProof/>
            <w:highlight w:val="green"/>
          </w:rPr>
          <w:t>–</w:t>
        </w:r>
        <w:r w:rsidRPr="00D966E4">
          <w:rPr>
            <w:noProof/>
            <w:highlight w:val="green"/>
            <w:lang w:eastAsia="ko-KR"/>
          </w:rPr>
          <w:tab/>
          <w:t>The value of bit_depth_luma_minus8 shall be equal to 0.</w:t>
        </w:r>
      </w:ins>
    </w:p>
    <w:p w:rsidR="00F23E5E" w:rsidRPr="00D966E4" w:rsidRDefault="00F23E5E" w:rsidP="00F23E5E">
      <w:pPr>
        <w:ind w:left="837" w:hanging="434"/>
        <w:rPr>
          <w:ins w:id="2431" w:author="Author"/>
          <w:noProof/>
          <w:highlight w:val="green"/>
          <w:lang w:eastAsia="ko-KR"/>
        </w:rPr>
      </w:pPr>
      <w:ins w:id="2432" w:author="Author">
        <w:r w:rsidRPr="00D966E4">
          <w:rPr>
            <w:noProof/>
            <w:highlight w:val="green"/>
          </w:rPr>
          <w:t>–</w:t>
        </w:r>
        <w:r w:rsidRPr="00D966E4">
          <w:rPr>
            <w:noProof/>
            <w:highlight w:val="green"/>
            <w:lang w:eastAsia="ko-KR"/>
          </w:rPr>
          <w:tab/>
          <w:t>The value of bit_depth_chroma_minus8 shall be equal to 0.</w:t>
        </w:r>
      </w:ins>
    </w:p>
    <w:p w:rsidR="00F23E5E" w:rsidRPr="00D966E4" w:rsidRDefault="00F23E5E" w:rsidP="00F23E5E">
      <w:pPr>
        <w:pStyle w:val="3N"/>
        <w:rPr>
          <w:ins w:id="2433" w:author="Author"/>
          <w:highlight w:val="green"/>
          <w:lang w:val="en-CA"/>
        </w:rPr>
      </w:pPr>
      <w:ins w:id="2434" w:author="Author">
        <w:r w:rsidRPr="00D966E4">
          <w:rPr>
            <w:highlight w:val="green"/>
            <w:lang w:val="en-CA"/>
          </w:rPr>
          <w:t xml:space="preserve">Additionally, the externally provided base layer for an output layer set conforming to </w:t>
        </w:r>
        <w:r w:rsidRPr="00D966E4" w:rsidDel="003C3A2B">
          <w:rPr>
            <w:highlight w:val="green"/>
            <w:lang w:val="en-CA"/>
          </w:rPr>
          <w:t xml:space="preserve">the </w:t>
        </w:r>
        <w:r w:rsidRPr="00D966E4">
          <w:rPr>
            <w:highlight w:val="green"/>
            <w:lang w:val="en-CA"/>
          </w:rPr>
          <w:t xml:space="preserve">Hybrid </w:t>
        </w:r>
        <w:r w:rsidRPr="00D966E4" w:rsidDel="003C3A2B">
          <w:rPr>
            <w:highlight w:val="green"/>
            <w:lang w:val="en-CA"/>
          </w:rPr>
          <w:t xml:space="preserve">Scalable Main </w:t>
        </w:r>
        <w:r w:rsidRPr="00D966E4">
          <w:rPr>
            <w:highlight w:val="green"/>
            <w:lang w:val="en-CA"/>
          </w:rPr>
          <w:t xml:space="preserve">10 </w:t>
        </w:r>
        <w:r w:rsidRPr="00D966E4" w:rsidDel="003C3A2B">
          <w:rPr>
            <w:highlight w:val="green"/>
            <w:lang w:val="en-CA"/>
          </w:rPr>
          <w:t>profile shall obey the following constraints:</w:t>
        </w:r>
      </w:ins>
    </w:p>
    <w:p w:rsidR="00F23E5E" w:rsidRPr="00D966E4" w:rsidRDefault="00F23E5E" w:rsidP="00F23E5E">
      <w:pPr>
        <w:ind w:left="837" w:hanging="434"/>
        <w:rPr>
          <w:ins w:id="2435" w:author="Author"/>
          <w:noProof/>
          <w:highlight w:val="green"/>
          <w:lang w:eastAsia="ko-KR"/>
        </w:rPr>
      </w:pPr>
      <w:ins w:id="2436" w:author="Author">
        <w:r w:rsidRPr="00D966E4">
          <w:rPr>
            <w:noProof/>
            <w:highlight w:val="green"/>
          </w:rPr>
          <w:t>–</w:t>
        </w:r>
        <w:r w:rsidRPr="00D966E4">
          <w:rPr>
            <w:noProof/>
            <w:highlight w:val="green"/>
            <w:lang w:eastAsia="ko-KR"/>
          </w:rPr>
          <w:tab/>
          <w:t>The value of bit_depth_luma_minus8 shall be in the range of 0 to 2, inclusive.</w:t>
        </w:r>
      </w:ins>
    </w:p>
    <w:p w:rsidR="00F23E5E" w:rsidRPr="00D966E4" w:rsidRDefault="00F23E5E" w:rsidP="00F23E5E">
      <w:pPr>
        <w:ind w:left="837" w:hanging="434"/>
        <w:rPr>
          <w:ins w:id="2437" w:author="Author"/>
          <w:noProof/>
          <w:highlight w:val="green"/>
          <w:lang w:eastAsia="ko-KR"/>
        </w:rPr>
      </w:pPr>
      <w:ins w:id="2438" w:author="Author">
        <w:r w:rsidRPr="00D966E4">
          <w:rPr>
            <w:noProof/>
            <w:highlight w:val="green"/>
          </w:rPr>
          <w:t>–</w:t>
        </w:r>
        <w:r w:rsidRPr="00D966E4">
          <w:rPr>
            <w:noProof/>
            <w:highlight w:val="green"/>
            <w:lang w:eastAsia="ko-KR"/>
          </w:rPr>
          <w:tab/>
          <w:t>The value of bit_depth_chroma_minus8 shall be in the range of 0 to 2, inclusive.</w:t>
        </w:r>
      </w:ins>
    </w:p>
    <w:p w:rsidR="00A87E3F" w:rsidRPr="00564A49" w:rsidRDefault="00A21EA9" w:rsidP="00A87E3F">
      <w:pPr>
        <w:pStyle w:val="Annex3"/>
        <w:numPr>
          <w:ilvl w:val="2"/>
          <w:numId w:val="37"/>
        </w:numPr>
        <w:tabs>
          <w:tab w:val="clear" w:pos="1440"/>
        </w:tabs>
        <w:textAlignment w:val="auto"/>
        <w:rPr>
          <w:lang w:val="en-CA"/>
        </w:rPr>
      </w:pPr>
      <w:r w:rsidRPr="00564A49">
        <w:rPr>
          <w:lang w:val="en-CA"/>
        </w:rPr>
        <w:lastRenderedPageBreak/>
        <w:t>Tiers and levels</w:t>
      </w:r>
      <w:bookmarkEnd w:id="2352"/>
      <w:bookmarkEnd w:id="2353"/>
      <w:bookmarkEnd w:id="2355"/>
      <w:bookmarkEnd w:id="2360"/>
      <w:bookmarkEnd w:id="2361"/>
      <w:bookmarkEnd w:id="2362"/>
    </w:p>
    <w:p w:rsidR="00A87E3F" w:rsidRPr="00564A49" w:rsidRDefault="00A87E3F" w:rsidP="00A87E3F">
      <w:pPr>
        <w:pStyle w:val="Annex4"/>
      </w:pPr>
      <w:bookmarkStart w:id="2439" w:name="_Toc378026265"/>
      <w:r w:rsidRPr="00564A49">
        <w:t>Profile specific tier and level limits for the Scalable Main and Scalable Main 10 profiles</w:t>
      </w:r>
      <w:bookmarkEnd w:id="2439"/>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440"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440"/>
      <w:r w:rsidRPr="00564A49">
        <w:rPr>
          <w:noProof/>
        </w:rPr>
        <w:t>.</w:t>
      </w:r>
    </w:p>
    <w:p w:rsidR="00A87E3F" w:rsidRPr="00564A49" w:rsidRDefault="00A87E3F" w:rsidP="00CC1A3E">
      <w:pPr>
        <w:numPr>
          <w:ilvl w:val="0"/>
          <w:numId w:val="49"/>
        </w:numPr>
      </w:pPr>
      <w:bookmarkStart w:id="2441" w:name="_Ref326743728"/>
      <w:r w:rsidRPr="00564A49">
        <w:rPr>
          <w:noProof/>
        </w:rPr>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441"/>
      <w:r w:rsidRPr="00564A49">
        <w:rPr>
          <w:noProof/>
        </w:rPr>
        <w:t>.</w:t>
      </w:r>
    </w:p>
    <w:p w:rsidR="00944988" w:rsidRPr="00564A49" w:rsidRDefault="00944988" w:rsidP="008557C3">
      <w:pPr>
        <w:pStyle w:val="Annex2"/>
        <w:numPr>
          <w:ilvl w:val="1"/>
          <w:numId w:val="37"/>
        </w:numPr>
        <w:rPr>
          <w:lang w:val="en-CA"/>
        </w:rPr>
      </w:pPr>
      <w:bookmarkStart w:id="2442" w:name="_Toc357439337"/>
      <w:bookmarkStart w:id="2443" w:name="_Toc356824363"/>
      <w:bookmarkStart w:id="2444" w:name="_Toc356148164"/>
      <w:bookmarkStart w:id="2445" w:name="_Toc348629483"/>
      <w:bookmarkStart w:id="2446" w:name="_Toc351367713"/>
      <w:bookmarkStart w:id="2447" w:name="_Toc378026266"/>
      <w:r w:rsidRPr="00564A49">
        <w:rPr>
          <w:lang w:val="en-CA"/>
        </w:rPr>
        <w:t>Byte stream format</w:t>
      </w:r>
      <w:bookmarkEnd w:id="2442"/>
      <w:bookmarkEnd w:id="2443"/>
      <w:bookmarkEnd w:id="2444"/>
      <w:bookmarkEnd w:id="2445"/>
      <w:bookmarkEnd w:id="2446"/>
      <w:bookmarkEnd w:id="2447"/>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448" w:name="_Toc357439338"/>
      <w:bookmarkStart w:id="2449" w:name="_Toc356824364"/>
      <w:bookmarkStart w:id="2450" w:name="_Toc356148165"/>
      <w:bookmarkStart w:id="2451" w:name="_Toc348629484"/>
      <w:bookmarkStart w:id="2452" w:name="_Toc351367714"/>
      <w:bookmarkStart w:id="2453" w:name="_Toc378026267"/>
      <w:r w:rsidRPr="00564A49">
        <w:rPr>
          <w:lang w:val="en-CA"/>
        </w:rPr>
        <w:t>Hypothetical reference decoder</w:t>
      </w:r>
      <w:bookmarkEnd w:id="2448"/>
      <w:bookmarkEnd w:id="2449"/>
      <w:bookmarkEnd w:id="2450"/>
      <w:bookmarkEnd w:id="2451"/>
      <w:bookmarkEnd w:id="2452"/>
      <w:bookmarkEnd w:id="2453"/>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454" w:name="_Toc357439339"/>
      <w:bookmarkStart w:id="2455" w:name="_Toc356824365"/>
      <w:bookmarkStart w:id="2456" w:name="_Toc356148166"/>
      <w:bookmarkStart w:id="2457" w:name="_Toc348629485"/>
      <w:bookmarkStart w:id="2458" w:name="_Toc351367715"/>
      <w:bookmarkStart w:id="2459" w:name="_Toc378026268"/>
      <w:r w:rsidRPr="00564A49">
        <w:rPr>
          <w:lang w:val="en-CA"/>
        </w:rPr>
        <w:t>SEI messages</w:t>
      </w:r>
      <w:bookmarkEnd w:id="2454"/>
      <w:bookmarkEnd w:id="2455"/>
      <w:bookmarkEnd w:id="2456"/>
      <w:bookmarkEnd w:id="2457"/>
      <w:bookmarkEnd w:id="2458"/>
      <w:bookmarkEnd w:id="2459"/>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460" w:name="_Toc356148169"/>
      <w:bookmarkStart w:id="2461" w:name="_Toc357439344"/>
      <w:bookmarkStart w:id="2462" w:name="_Toc356824370"/>
      <w:bookmarkStart w:id="2463" w:name="_Toc356148173"/>
      <w:bookmarkStart w:id="2464" w:name="_Toc348629486"/>
      <w:bookmarkStart w:id="2465" w:name="_Toc351367716"/>
      <w:bookmarkStart w:id="2466" w:name="_Toc378026269"/>
      <w:bookmarkEnd w:id="2460"/>
      <w:r w:rsidRPr="00564A49">
        <w:rPr>
          <w:lang w:val="en-CA"/>
        </w:rPr>
        <w:t>Video usability information</w:t>
      </w:r>
      <w:bookmarkEnd w:id="2461"/>
      <w:bookmarkEnd w:id="2462"/>
      <w:bookmarkEnd w:id="2463"/>
      <w:bookmarkEnd w:id="2464"/>
      <w:bookmarkEnd w:id="2465"/>
      <w:bookmarkEnd w:id="2466"/>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CA1" w:rsidRDefault="00891CA1">
      <w:r>
        <w:separator/>
      </w:r>
    </w:p>
  </w:endnote>
  <w:endnote w:type="continuationSeparator" w:id="0">
    <w:p w:rsidR="00891CA1" w:rsidRDefault="00891CA1">
      <w:r>
        <w:continuationSeparator/>
      </w:r>
    </w:p>
  </w:endnote>
  <w:endnote w:type="continuationNotice" w:id="1">
    <w:p w:rsidR="00891CA1" w:rsidRDefault="00891CA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altName w:val="Arial Unicode MS"/>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6" w:rsidRPr="00CB04EC" w:rsidRDefault="00A92CC6"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21E1F">
      <w:rPr>
        <w:bCs/>
        <w:noProof/>
        <w:lang w:val="fr-CH"/>
      </w:rPr>
      <w:t>iv</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6" w:rsidRPr="00C37EDE" w:rsidRDefault="00A92CC6"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121E1F">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F42" w:rsidRDefault="00053F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6" w:rsidRPr="00CB04EC" w:rsidRDefault="00A92CC6"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121E1F">
      <w:rPr>
        <w:b/>
        <w:bCs/>
        <w:noProof/>
      </w:rPr>
      <w:t>122</w:t>
    </w:r>
    <w:r w:rsidRPr="00C37EDE">
      <w:rPr>
        <w:b/>
        <w:b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6" w:rsidRPr="00CB04EC" w:rsidRDefault="00A92CC6"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21E1F">
      <w:rPr>
        <w:bCs/>
        <w:noProof/>
        <w:lang w:val="fr-CH"/>
      </w:rPr>
      <w:t>121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CA1" w:rsidRDefault="00891CA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891CA1" w:rsidRDefault="00891CA1"/>
  </w:footnote>
  <w:footnote w:type="continuationSeparator" w:id="0">
    <w:p w:rsidR="00891CA1" w:rsidRDefault="00891CA1">
      <w:r>
        <w:continuationSeparator/>
      </w:r>
    </w:p>
  </w:footnote>
  <w:footnote w:type="continuationNotice" w:id="1">
    <w:p w:rsidR="00891CA1" w:rsidRDefault="00891CA1">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6" w:rsidRDefault="00A92CC6"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6" w:rsidRDefault="00A92CC6"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F42" w:rsidRDefault="00053F4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6" w:rsidRPr="00256CBF" w:rsidRDefault="00A92CC6"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6" w:rsidRPr="00563383" w:rsidRDefault="00A92CC6"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6A4B06"/>
    <w:multiLevelType w:val="hybridMultilevel"/>
    <w:tmpl w:val="E56C14EE"/>
    <w:lvl w:ilvl="0" w:tplc="04090001">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nsid w:val="43A714B1"/>
    <w:multiLevelType w:val="hybridMultilevel"/>
    <w:tmpl w:val="ED4AD212"/>
    <w:lvl w:ilvl="0" w:tplc="04090001">
      <w:start w:val="1"/>
      <w:numFmt w:val="bullet"/>
      <w:lvlText w:val="–"/>
      <w:lvlJc w:val="left"/>
      <w:pPr>
        <w:ind w:left="720" w:hanging="360"/>
      </w:pPr>
      <w:rPr>
        <w:rFonts w:ascii="Courier New" w:hAnsi="Courier New" w:hint="default"/>
      </w:rPr>
    </w:lvl>
    <w:lvl w:ilvl="1" w:tplc="EDBAA88A">
      <w:numFmt w:val="bullet"/>
      <w:lvlText w:val="–"/>
      <w:lvlJc w:val="left"/>
      <w:pPr>
        <w:ind w:left="1560" w:hanging="4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1">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7">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3">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4">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7">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31"/>
  </w:num>
  <w:num w:numId="5">
    <w:abstractNumId w:val="24"/>
  </w:num>
  <w:num w:numId="6">
    <w:abstractNumId w:val="45"/>
  </w:num>
  <w:num w:numId="7">
    <w:abstractNumId w:val="40"/>
  </w:num>
  <w:num w:numId="8">
    <w:abstractNumId w:val="11"/>
  </w:num>
  <w:num w:numId="9">
    <w:abstractNumId w:val="35"/>
  </w:num>
  <w:num w:numId="10">
    <w:abstractNumId w:val="13"/>
  </w:num>
  <w:num w:numId="11">
    <w:abstractNumId w:val="3"/>
  </w:num>
  <w:num w:numId="12">
    <w:abstractNumId w:val="36"/>
  </w:num>
  <w:num w:numId="13">
    <w:abstractNumId w:val="18"/>
  </w:num>
  <w:num w:numId="14">
    <w:abstractNumId w:val="23"/>
  </w:num>
  <w:num w:numId="15">
    <w:abstractNumId w:val="15"/>
  </w:num>
  <w:num w:numId="16">
    <w:abstractNumId w:val="47"/>
  </w:num>
  <w:num w:numId="17">
    <w:abstractNumId w:val="49"/>
  </w:num>
  <w:num w:numId="18">
    <w:abstractNumId w:val="46"/>
  </w:num>
  <w:num w:numId="19">
    <w:abstractNumId w:val="27"/>
  </w:num>
  <w:num w:numId="20">
    <w:abstractNumId w:val="32"/>
  </w:num>
  <w:num w:numId="21">
    <w:abstractNumId w:val="33"/>
  </w:num>
  <w:num w:numId="22">
    <w:abstractNumId w:val="8"/>
  </w:num>
  <w:num w:numId="23">
    <w:abstractNumId w:val="12"/>
  </w:num>
  <w:num w:numId="24">
    <w:abstractNumId w:val="28"/>
  </w:num>
  <w:num w:numId="25">
    <w:abstractNumId w:val="16"/>
  </w:num>
  <w:num w:numId="26">
    <w:abstractNumId w:val="17"/>
  </w:num>
  <w:num w:numId="27">
    <w:abstractNumId w:val="5"/>
  </w:num>
  <w:num w:numId="28">
    <w:abstractNumId w:val="48"/>
  </w:num>
  <w:num w:numId="29">
    <w:abstractNumId w:val="50"/>
  </w:num>
  <w:num w:numId="30">
    <w:abstractNumId w:val="25"/>
  </w:num>
  <w:num w:numId="31">
    <w:abstractNumId w:val="4"/>
  </w:num>
  <w:num w:numId="32">
    <w:abstractNumId w:val="7"/>
  </w:num>
  <w:num w:numId="33">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2"/>
  </w:num>
  <w:num w:numId="35">
    <w:abstractNumId w:val="10"/>
  </w:num>
  <w:num w:numId="36">
    <w:abstractNumId w:val="42"/>
  </w:num>
  <w:num w:numId="37">
    <w:abstractNumId w:val="44"/>
  </w:num>
  <w:num w:numId="38">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0"/>
  </w:num>
  <w:num w:numId="41">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37"/>
  </w:num>
  <w:num w:numId="48">
    <w:abstractNumId w:val="6"/>
  </w:num>
  <w:num w:numId="49">
    <w:abstractNumId w:val="19"/>
  </w:num>
  <w:num w:numId="50">
    <w:abstractNumId w:val="40"/>
  </w:num>
  <w:num w:numId="51">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38"/>
  </w:num>
  <w:num w:numId="54">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41"/>
  </w:num>
  <w:num w:numId="60">
    <w:abstractNumId w:val="14"/>
  </w:num>
  <w:num w:numId="61">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6E2"/>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479"/>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93D"/>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6D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3F42"/>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588"/>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3B7"/>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5DF"/>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6A"/>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6A"/>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E1F"/>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60"/>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2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8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81"/>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046"/>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9C0"/>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BB0"/>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439"/>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CF8"/>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693"/>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11"/>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CD9"/>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CD2"/>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709"/>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0A"/>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324"/>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4F56"/>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A14"/>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BBB"/>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D5"/>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5AE"/>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3FBF"/>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4FEF"/>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998"/>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1C7"/>
    <w:rsid w:val="005C2618"/>
    <w:rsid w:val="005C2958"/>
    <w:rsid w:val="005C2D74"/>
    <w:rsid w:val="005C2E5C"/>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63"/>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044"/>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ADD"/>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65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84"/>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828"/>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5DB"/>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9C7"/>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685"/>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0B"/>
    <w:rsid w:val="007039CA"/>
    <w:rsid w:val="00703D9A"/>
    <w:rsid w:val="00703F80"/>
    <w:rsid w:val="00703F9E"/>
    <w:rsid w:val="007041C9"/>
    <w:rsid w:val="00704211"/>
    <w:rsid w:val="00704322"/>
    <w:rsid w:val="007043B3"/>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2C9"/>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0DC"/>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908"/>
    <w:rsid w:val="00773DBA"/>
    <w:rsid w:val="00773E9B"/>
    <w:rsid w:val="00774180"/>
    <w:rsid w:val="007741A1"/>
    <w:rsid w:val="00774224"/>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7B8"/>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7E0"/>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1E2"/>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421"/>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4BC"/>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D10"/>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03F"/>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2E"/>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2F44"/>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A1"/>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BEE"/>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6B77"/>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2F83"/>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864"/>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6C5"/>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4A7"/>
    <w:rsid w:val="009F4527"/>
    <w:rsid w:val="009F452A"/>
    <w:rsid w:val="009F470A"/>
    <w:rsid w:val="009F476E"/>
    <w:rsid w:val="009F4A42"/>
    <w:rsid w:val="009F4C58"/>
    <w:rsid w:val="009F4C5B"/>
    <w:rsid w:val="009F4F93"/>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4CC"/>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6FE"/>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49A"/>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CC6"/>
    <w:rsid w:val="00A92EE1"/>
    <w:rsid w:val="00A930BB"/>
    <w:rsid w:val="00A930E5"/>
    <w:rsid w:val="00A9312C"/>
    <w:rsid w:val="00A938E0"/>
    <w:rsid w:val="00A93A7F"/>
    <w:rsid w:val="00A93E04"/>
    <w:rsid w:val="00A93E81"/>
    <w:rsid w:val="00A944EF"/>
    <w:rsid w:val="00A94812"/>
    <w:rsid w:val="00A94D56"/>
    <w:rsid w:val="00A94DA5"/>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5E44"/>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83"/>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AAB"/>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191"/>
    <w:rsid w:val="00B172DB"/>
    <w:rsid w:val="00B175A9"/>
    <w:rsid w:val="00B17602"/>
    <w:rsid w:val="00B17625"/>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1A4"/>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AE7"/>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10"/>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7E6"/>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A8"/>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3B1F"/>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C1"/>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87A"/>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6A98"/>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A6"/>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97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6E4"/>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A0"/>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32B"/>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6FF"/>
    <w:rsid w:val="00E81752"/>
    <w:rsid w:val="00E818EB"/>
    <w:rsid w:val="00E81942"/>
    <w:rsid w:val="00E81E09"/>
    <w:rsid w:val="00E81F7F"/>
    <w:rsid w:val="00E82305"/>
    <w:rsid w:val="00E82564"/>
    <w:rsid w:val="00E8267C"/>
    <w:rsid w:val="00E826BF"/>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47D"/>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05"/>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077"/>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587"/>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3E5E"/>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742"/>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9C8"/>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B00"/>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0AF"/>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FF"/>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52120387">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image" Target="media/image5.emf"/><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4.emf"/><Relationship Id="rId28" Type="http://schemas.openxmlformats.org/officeDocument/2006/relationships/oleObject" Target="embeddings/oleObject4.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yekuiw@qti.qualcomm.com" TargetMode="External"/><Relationship Id="rId22" Type="http://schemas.openxmlformats.org/officeDocument/2006/relationships/oleObject" Target="embeddings/oleObject1.bin"/><Relationship Id="rId27" Type="http://schemas.openxmlformats.org/officeDocument/2006/relationships/image" Target="media/image6.emf"/><Relationship Id="rId30" Type="http://schemas.openxmlformats.org/officeDocument/2006/relationships/oleObject" Target="embeddings/oleObject5.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C98AF-6794-4501-BDDF-74C84C836EF2}">
  <ds:schemaRefs>
    <ds:schemaRef ds:uri="http://schemas.openxmlformats.org/officeDocument/2006/bibliography"/>
  </ds:schemaRefs>
</ds:datastoreItem>
</file>

<file path=customXml/itemProps2.xml><?xml version="1.0" encoding="utf-8"?>
<ds:datastoreItem xmlns:ds="http://schemas.openxmlformats.org/officeDocument/2006/customXml" ds:itemID="{3A5839EE-6361-46A6-AA9A-8D19B8436718}">
  <ds:schemaRefs>
    <ds:schemaRef ds:uri="http://schemas.openxmlformats.org/officeDocument/2006/bibliography"/>
  </ds:schemaRefs>
</ds:datastoreItem>
</file>

<file path=customXml/itemProps3.xml><?xml version="1.0" encoding="utf-8"?>
<ds:datastoreItem xmlns:ds="http://schemas.openxmlformats.org/officeDocument/2006/customXml" ds:itemID="{0C2F06A1-B0AC-455D-A945-726EB6807FB5}">
  <ds:schemaRefs>
    <ds:schemaRef ds:uri="http://schemas.openxmlformats.org/officeDocument/2006/bibliography"/>
  </ds:schemaRefs>
</ds:datastoreItem>
</file>

<file path=customXml/itemProps4.xml><?xml version="1.0" encoding="utf-8"?>
<ds:datastoreItem xmlns:ds="http://schemas.openxmlformats.org/officeDocument/2006/customXml" ds:itemID="{13DB2F51-D061-4973-ACF1-3C4BC2989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126</Pages>
  <Words>69255</Words>
  <Characters>394757</Characters>
  <Application>Microsoft Office Word</Application>
  <DocSecurity>0</DocSecurity>
  <Lines>3289</Lines>
  <Paragraphs>926</Paragraphs>
  <ScaleCrop>false</ScaleCrop>
  <Company/>
  <LinksUpToDate>false</LinksUpToDate>
  <CharactersWithSpaces>463086</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2014-03-13T05:45:00Z</dcterms:created>
  <dcterms:modified xsi:type="dcterms:W3CDTF">2014-03-13T05:58:00Z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1992127128</vt:i4>
  </property>
  <property fmtid="{D5CDD505-2E9C-101B-9397-08002B2CF9AE}" pid="3" name="_NewReviewCycle">
    <vt:lpwstr/>
  </property>
</Properties>
</file>