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7B188F"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7B188F"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7B188F"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7B188F"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7B188F"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7B188F">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7B188F">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7B188F">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7B188F">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7B188F">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B188F">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B188F">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B188F">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7B188F">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Default="000B06B6" w:rsidP="000B06B6">
      <w:pPr>
        <w:tabs>
          <w:tab w:val="clear" w:pos="794"/>
          <w:tab w:val="clear" w:pos="1191"/>
          <w:tab w:val="left" w:pos="810"/>
        </w:tabs>
        <w:ind w:left="810" w:hanging="810"/>
        <w:rPr>
          <w:ins w:id="1161" w:author="Miska Hannuksela" w:date="2014-01-13T20:15:00Z"/>
          <w:bC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A52F26" w:rsidRDefault="00A52F26" w:rsidP="000B06B6">
      <w:pPr>
        <w:tabs>
          <w:tab w:val="clear" w:pos="794"/>
          <w:tab w:val="clear" w:pos="1191"/>
          <w:tab w:val="left" w:pos="810"/>
        </w:tabs>
        <w:ind w:left="810" w:hanging="810"/>
        <w:rPr>
          <w:ins w:id="1162" w:author="Miska Hannuksela" w:date="2014-01-13T20:15:00Z"/>
          <w:lang w:val="en-US"/>
        </w:rPr>
      </w:pPr>
      <w:ins w:id="1163" w:author="Miska Hannuksela" w:date="2014-01-13T20:15:00Z">
        <w:r w:rsidRPr="00A52F26">
          <w:rPr>
            <w:lang w:val="en-US"/>
          </w:rPr>
          <w:t>[Ed. (MH):</w:t>
        </w:r>
        <w:r>
          <w:rPr>
            <w:lang w:val="en-US"/>
          </w:rPr>
          <w:t xml:space="preserve"> Consider the following definition instead:</w:t>
        </w:r>
      </w:ins>
    </w:p>
    <w:p w:rsidR="00A52F26" w:rsidRDefault="00A52F26" w:rsidP="000B06B6">
      <w:pPr>
        <w:tabs>
          <w:tab w:val="clear" w:pos="794"/>
          <w:tab w:val="clear" w:pos="1191"/>
          <w:tab w:val="left" w:pos="810"/>
        </w:tabs>
        <w:ind w:left="810" w:hanging="810"/>
        <w:rPr>
          <w:ins w:id="1164" w:author="Miska Hannuksela" w:date="2014-01-13T20:15:00Z"/>
          <w:lang w:val="en-US"/>
        </w:rPr>
      </w:pPr>
      <w:ins w:id="1165" w:author="Miska Hannuksela" w:date="2014-01-13T20:15:00Z">
        <w:r>
          <w:rPr>
            <w:b/>
            <w:lang w:val="en-US"/>
          </w:rPr>
          <w:tab/>
        </w:r>
        <w:proofErr w:type="gramStart"/>
        <w:r w:rsidRPr="00A52F26">
          <w:rPr>
            <w:b/>
            <w:lang w:val="en-US"/>
          </w:rPr>
          <w:t>output</w:t>
        </w:r>
        <w:proofErr w:type="gramEnd"/>
        <w:r w:rsidRPr="00A52F26">
          <w:rPr>
            <w:b/>
            <w:lang w:val="en-US"/>
          </w:rPr>
          <w:t xml:space="preserve"> layer set: </w:t>
        </w:r>
        <w:r w:rsidRPr="00A52F26">
          <w:rPr>
            <w:lang w:val="en-US"/>
          </w:rPr>
          <w:t xml:space="preserve">A set of </w:t>
        </w:r>
        <w:r w:rsidRPr="00A52F26">
          <w:rPr>
            <w:i/>
            <w:lang w:val="en-US"/>
          </w:rPr>
          <w:t>layers</w:t>
        </w:r>
        <w:r w:rsidRPr="00A52F26">
          <w:rPr>
            <w:lang w:val="en-US"/>
          </w:rPr>
          <w:t xml:space="preserve"> consisting of the </w:t>
        </w:r>
        <w:r w:rsidRPr="00A52F26">
          <w:rPr>
            <w:i/>
            <w:lang w:val="en-US"/>
          </w:rPr>
          <w:t>layers</w:t>
        </w:r>
        <w:r w:rsidRPr="00A52F26">
          <w:rPr>
            <w:lang w:val="en-US"/>
          </w:rPr>
          <w:t xml:space="preserve"> of one of the specified </w:t>
        </w:r>
        <w:r w:rsidRPr="00A52F26">
          <w:rPr>
            <w:i/>
            <w:lang w:val="en-US"/>
          </w:rPr>
          <w:t>layer sets</w:t>
        </w:r>
        <w:r w:rsidRPr="00A52F26">
          <w:rPr>
            <w:lang w:val="en-US"/>
          </w:rPr>
          <w:t xml:space="preserve">, where one or more </w:t>
        </w:r>
        <w:r w:rsidRPr="00A52F26">
          <w:rPr>
            <w:i/>
            <w:lang w:val="en-US"/>
          </w:rPr>
          <w:t>layers</w:t>
        </w:r>
        <w:r w:rsidRPr="00A52F26">
          <w:rPr>
            <w:lang w:val="en-US"/>
          </w:rPr>
          <w:t xml:space="preserve"> in the set of layers are indicated to be </w:t>
        </w:r>
        <w:r w:rsidRPr="00A52F26">
          <w:rPr>
            <w:i/>
            <w:lang w:val="en-US"/>
          </w:rPr>
          <w:t>output layers</w:t>
        </w:r>
        <w:r w:rsidRPr="00A52F26">
          <w:rPr>
            <w:lang w:val="en-US"/>
          </w:rPr>
          <w:t>.</w:t>
        </w:r>
      </w:ins>
    </w:p>
    <w:p w:rsidR="00A52F26" w:rsidRPr="00EE4236" w:rsidRDefault="00A52F26" w:rsidP="000B06B6">
      <w:pPr>
        <w:tabs>
          <w:tab w:val="clear" w:pos="794"/>
          <w:tab w:val="clear" w:pos="1191"/>
          <w:tab w:val="left" w:pos="810"/>
        </w:tabs>
        <w:ind w:left="810" w:hanging="810"/>
        <w:rPr>
          <w:lang w:val="en-US"/>
        </w:rPr>
      </w:pPr>
      <w:ins w:id="1166" w:author="Miska Hannuksela" w:date="2014-01-13T20:15:00Z">
        <w:r w:rsidRPr="00EE4236">
          <w:rPr>
            <w:lang w:val="en-US"/>
          </w:rPr>
          <w:t>]</w:t>
        </w:r>
      </w:ins>
    </w:p>
    <w:p w:rsidR="000B06B6" w:rsidRPr="00A52F26" w:rsidRDefault="000B06B6" w:rsidP="000B06B6">
      <w:pPr>
        <w:rPr>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7" w:name="_Ref57461487"/>
      <w:bookmarkStart w:id="1168" w:name="_Toc77680403"/>
      <w:bookmarkStart w:id="1169" w:name="_Toc226456557"/>
      <w:r w:rsidRPr="00D93EC6">
        <w:rPr>
          <w:rFonts w:ascii="Times New Roman" w:eastAsia="Malgun Gothic" w:hAnsi="Times New Roman"/>
          <w:i w:val="0"/>
          <w:iCs w:val="0"/>
          <w:sz w:val="20"/>
          <w:szCs w:val="20"/>
        </w:rPr>
        <w:t xml:space="preserve"> RBSPs and their activation</w:t>
      </w:r>
      <w:bookmarkEnd w:id="1167"/>
      <w:bookmarkEnd w:id="1168"/>
      <w:bookmarkEnd w:id="1169"/>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fldSimple w:instr=" SEQ NoteCounter \s 9 \* MERGEFORMAT " w:fldLock="1">
        <w:r>
          <w:rPr>
            <w:noProof/>
          </w:rPr>
          <w:t>1</w:t>
        </w:r>
      </w:fldSimple>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 xml:space="preserve">an </w:t>
      </w:r>
      <w:r w:rsidRPr="00BC4916">
        <w:lastRenderedPageBreak/>
        <w:t>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2</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4</w:t>
        </w:r>
      </w:fldSimple>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70" w:name="_Toc373499513"/>
      <w:bookmarkStart w:id="1171"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70"/>
      <w:bookmarkEnd w:id="1171"/>
    </w:p>
    <w:p w:rsidR="000B06B6" w:rsidRPr="004F5DEA" w:rsidRDefault="000B06B6" w:rsidP="008557C3">
      <w:pPr>
        <w:pStyle w:val="Heading2"/>
        <w:numPr>
          <w:ilvl w:val="1"/>
          <w:numId w:val="40"/>
        </w:numPr>
        <w:tabs>
          <w:tab w:val="clear" w:pos="794"/>
        </w:tabs>
        <w:rPr>
          <w:lang w:val="en-US"/>
        </w:rPr>
      </w:pPr>
      <w:bookmarkStart w:id="1172" w:name="_Toc317198780"/>
      <w:bookmarkStart w:id="1173" w:name="_Toc341908433"/>
      <w:bookmarkStart w:id="1174" w:name="_Ref370807721"/>
      <w:bookmarkStart w:id="1175" w:name="_Ref372892398"/>
      <w:bookmarkStart w:id="1176" w:name="_Toc373499514"/>
      <w:bookmarkStart w:id="1177" w:name="_Toc373832673"/>
      <w:r w:rsidRPr="004F5DEA">
        <w:rPr>
          <w:lang w:val="en-US"/>
        </w:rPr>
        <w:t>General</w:t>
      </w:r>
      <w:bookmarkEnd w:id="1172"/>
      <w:r w:rsidRPr="004F5DEA">
        <w:rPr>
          <w:lang w:val="en-US"/>
        </w:rPr>
        <w:t xml:space="preserve"> decoding process</w:t>
      </w:r>
      <w:bookmarkEnd w:id="1173"/>
      <w:bookmarkEnd w:id="1174"/>
      <w:bookmarkEnd w:id="1175"/>
      <w:bookmarkEnd w:id="1176"/>
      <w:bookmarkEnd w:id="1177"/>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lastRenderedPageBreak/>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8"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8"/>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lastRenderedPageBreak/>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9" w:name="_Ref373499510"/>
      <w:bookmarkStart w:id="1180" w:name="_Toc373499515"/>
      <w:bookmarkStart w:id="1181" w:name="_Toc373832674"/>
      <w:r w:rsidRPr="0070364C">
        <w:rPr>
          <w:highlight w:val="cyan"/>
          <w:lang w:val="en-US"/>
        </w:rPr>
        <w:t>Decoding process for a coded picture with nuh_layer_id equal to 0</w:t>
      </w:r>
      <w:bookmarkEnd w:id="1179"/>
      <w:bookmarkEnd w:id="1180"/>
      <w:bookmarkEnd w:id="1181"/>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82" w:name="_Toc16578976"/>
      <w:bookmarkStart w:id="1183" w:name="_Toc20134296"/>
      <w:bookmarkStart w:id="1184" w:name="_Ref24436508"/>
      <w:bookmarkStart w:id="1185" w:name="_Toc77680436"/>
      <w:bookmarkStart w:id="1186" w:name="_Toc118289074"/>
      <w:bookmarkStart w:id="1187" w:name="_Toc226456597"/>
      <w:bookmarkStart w:id="1188" w:name="_Toc248045273"/>
      <w:bookmarkStart w:id="1189" w:name="_Toc287363797"/>
      <w:bookmarkStart w:id="1190" w:name="_Toc311217228"/>
      <w:bookmarkStart w:id="1191" w:name="_Toc317198781"/>
      <w:bookmarkStart w:id="1192"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93" w:name="_Ref360895033"/>
      <w:bookmarkStart w:id="1194" w:name="_Toc373499516"/>
      <w:bookmarkStart w:id="1195" w:name="_Toc373832675"/>
      <w:r w:rsidRPr="00983CFA">
        <w:rPr>
          <w:lang w:val="en-US"/>
        </w:rPr>
        <w:t>NAL unit decoding</w:t>
      </w:r>
      <w:bookmarkEnd w:id="1182"/>
      <w:bookmarkEnd w:id="1183"/>
      <w:r w:rsidRPr="00983CFA">
        <w:rPr>
          <w:lang w:val="en-US"/>
        </w:rPr>
        <w:t xml:space="preserve"> process</w:t>
      </w:r>
      <w:bookmarkEnd w:id="1184"/>
      <w:bookmarkEnd w:id="1185"/>
      <w:bookmarkEnd w:id="1186"/>
      <w:bookmarkEnd w:id="1187"/>
      <w:bookmarkEnd w:id="1188"/>
      <w:bookmarkEnd w:id="1189"/>
      <w:bookmarkEnd w:id="1190"/>
      <w:bookmarkEnd w:id="1191"/>
      <w:bookmarkEnd w:id="1192"/>
      <w:bookmarkEnd w:id="1193"/>
      <w:bookmarkEnd w:id="1194"/>
      <w:bookmarkEnd w:id="1195"/>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6" w:name="_Toc16578979"/>
      <w:bookmarkStart w:id="1197" w:name="_Ref19432149"/>
      <w:bookmarkStart w:id="1198" w:name="_Ref19432162"/>
      <w:bookmarkStart w:id="1199" w:name="_Toc20134299"/>
      <w:bookmarkStart w:id="1200" w:name="_Ref24436509"/>
      <w:bookmarkStart w:id="1201" w:name="_Toc77680437"/>
      <w:bookmarkStart w:id="1202" w:name="_Toc118289075"/>
      <w:bookmarkStart w:id="1203" w:name="_Toc226456598"/>
      <w:bookmarkStart w:id="1204" w:name="_Toc248045274"/>
      <w:bookmarkStart w:id="1205" w:name="_Toc287363798"/>
      <w:bookmarkStart w:id="1206" w:name="_Toc311217229"/>
      <w:bookmarkStart w:id="1207" w:name="_Toc317198782"/>
      <w:bookmarkStart w:id="1208" w:name="_Toc341908435"/>
      <w:bookmarkStart w:id="1209" w:name="_Toc373499517"/>
      <w:bookmarkStart w:id="1210" w:name="_Toc373832676"/>
      <w:r w:rsidRPr="00983CFA">
        <w:rPr>
          <w:lang w:val="en-US"/>
        </w:rPr>
        <w:t>Slice decoding</w:t>
      </w:r>
      <w:bookmarkEnd w:id="1196"/>
      <w:bookmarkEnd w:id="1197"/>
      <w:bookmarkEnd w:id="1198"/>
      <w:bookmarkEnd w:id="1199"/>
      <w:r w:rsidRPr="00983CFA">
        <w:rPr>
          <w:lang w:val="en-US"/>
        </w:rPr>
        <w:t xml:space="preserve"> process</w:t>
      </w:r>
      <w:bookmarkEnd w:id="1200"/>
      <w:bookmarkEnd w:id="1201"/>
      <w:bookmarkEnd w:id="1202"/>
      <w:bookmarkEnd w:id="1203"/>
      <w:bookmarkEnd w:id="1204"/>
      <w:bookmarkEnd w:id="1205"/>
      <w:bookmarkEnd w:id="1206"/>
      <w:bookmarkEnd w:id="1207"/>
      <w:bookmarkEnd w:id="1208"/>
      <w:bookmarkEnd w:id="1209"/>
      <w:bookmarkEnd w:id="1210"/>
    </w:p>
    <w:p w:rsidR="000B06B6" w:rsidRDefault="000B06B6" w:rsidP="000B06B6">
      <w:pPr>
        <w:pStyle w:val="3N"/>
        <w:rPr>
          <w:highlight w:val="yellow"/>
          <w:lang w:val="en-US"/>
        </w:rPr>
      </w:pPr>
      <w:bookmarkStart w:id="1211" w:name="_Toc16578981"/>
      <w:bookmarkStart w:id="1212" w:name="_Ref19428535"/>
      <w:bookmarkStart w:id="1213" w:name="_Ref19429280"/>
      <w:bookmarkStart w:id="1214" w:name="_Ref19429573"/>
      <w:bookmarkStart w:id="1215" w:name="_Ref19431437"/>
      <w:bookmarkStart w:id="1216" w:name="_Toc20134301"/>
      <w:bookmarkStart w:id="1217" w:name="_Ref22887934"/>
      <w:bookmarkStart w:id="1218" w:name="_Ref26333761"/>
      <w:bookmarkStart w:id="1219" w:name="_Ref30320332"/>
      <w:bookmarkStart w:id="1220" w:name="_Ref31113220"/>
      <w:bookmarkStart w:id="1221" w:name="_Ref33085279"/>
      <w:bookmarkStart w:id="1222" w:name="_Ref33085282"/>
      <w:bookmarkStart w:id="1223" w:name="_Ref36860709"/>
      <w:bookmarkStart w:id="1224" w:name="_Ref59275470"/>
      <w:bookmarkStart w:id="1225" w:name="_Ref59277655"/>
      <w:bookmarkStart w:id="1226" w:name="_Toc77680438"/>
      <w:bookmarkStart w:id="1227" w:name="_Toc118289076"/>
      <w:bookmarkStart w:id="1228" w:name="_Ref171078802"/>
      <w:bookmarkStart w:id="1229" w:name="_Ref211401367"/>
      <w:bookmarkStart w:id="1230" w:name="_Ref220342402"/>
      <w:bookmarkStart w:id="1231" w:name="_Toc226456599"/>
      <w:bookmarkStart w:id="1232" w:name="_Toc248045275"/>
      <w:bookmarkStart w:id="1233" w:name="_Toc287363799"/>
      <w:bookmarkStart w:id="1234" w:name="_Toc311217230"/>
      <w:bookmarkStart w:id="1235" w:name="_Toc317198783"/>
      <w:bookmarkStart w:id="1236" w:name="_Ref330966619"/>
      <w:bookmarkStart w:id="1237"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8" w:name="_Ref305961533"/>
      <w:bookmarkStart w:id="1239" w:name="_Toc317198784"/>
      <w:bookmarkStart w:id="1240" w:name="_Toc358292104"/>
      <w:bookmarkStart w:id="1241" w:name="_Toc373499518"/>
      <w:bookmarkStart w:id="1242" w:name="_Toc373832677"/>
      <w:r w:rsidRPr="00E36141">
        <w:t>Decoding process for reference picture set</w:t>
      </w:r>
      <w:bookmarkEnd w:id="1238"/>
      <w:bookmarkEnd w:id="1239"/>
      <w:bookmarkEnd w:id="1240"/>
      <w:bookmarkEnd w:id="1241"/>
      <w:bookmarkEnd w:id="1242"/>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lastRenderedPageBreak/>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lastRenderedPageBreak/>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43" w:name="_Toc373499519"/>
      <w:bookmarkStart w:id="1244" w:name="_Ref371513891"/>
      <w:bookmarkStart w:id="1245" w:name="_Toc373499520"/>
      <w:bookmarkStart w:id="1246" w:name="_Toc373832678"/>
      <w:bookmarkStart w:id="1247" w:name="_Ref348033586"/>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43"/>
      <w:r w:rsidRPr="001E00DD">
        <w:rPr>
          <w:lang w:val="en-US"/>
        </w:rPr>
        <w:t>Decoding process for generating unavailable reference pictures</w:t>
      </w:r>
      <w:bookmarkEnd w:id="1244"/>
      <w:bookmarkEnd w:id="1245"/>
      <w:bookmarkEnd w:id="1246"/>
    </w:p>
    <w:p w:rsidR="000B06B6" w:rsidRPr="00983CFA" w:rsidRDefault="000B06B6" w:rsidP="008557C3">
      <w:pPr>
        <w:pStyle w:val="Heading4"/>
        <w:numPr>
          <w:ilvl w:val="3"/>
          <w:numId w:val="40"/>
        </w:numPr>
        <w:tabs>
          <w:tab w:val="clear" w:pos="794"/>
          <w:tab w:val="left" w:pos="2127"/>
        </w:tabs>
        <w:rPr>
          <w:lang w:val="en-US"/>
        </w:rPr>
      </w:pPr>
      <w:bookmarkStart w:id="1248" w:name="_Ref332047408"/>
      <w:bookmarkStart w:id="1249" w:name="_Toc351408786"/>
      <w:bookmarkStart w:id="1250" w:name="_Toc373499521"/>
      <w:bookmarkStart w:id="1251" w:name="_Toc373832679"/>
      <w:r w:rsidRPr="00983CFA">
        <w:rPr>
          <w:lang w:val="en-US"/>
        </w:rPr>
        <w:t>General decoding process for generating unavailable reference pictures</w:t>
      </w:r>
      <w:bookmarkEnd w:id="1248"/>
      <w:bookmarkEnd w:id="1249"/>
      <w:bookmarkEnd w:id="1250"/>
      <w:bookmarkEnd w:id="1251"/>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lastRenderedPageBreak/>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52" w:name="_Ref363478675"/>
      <w:bookmarkStart w:id="1253" w:name="_Toc356148054"/>
      <w:bookmarkStart w:id="1254" w:name="_Toc248045502"/>
      <w:bookmarkStart w:id="1255" w:name="_Toc287363887"/>
      <w:bookmarkStart w:id="1256" w:name="_Toc311220035"/>
      <w:bookmarkStart w:id="1257" w:name="_Ref317176194"/>
      <w:bookmarkStart w:id="1258" w:name="_Toc317198933"/>
      <w:bookmarkStart w:id="1259" w:name="_Ref329772983"/>
      <w:bookmarkStart w:id="1260" w:name="_Ref329772992"/>
      <w:bookmarkStart w:id="1261" w:name="_Ref330980194"/>
      <w:bookmarkStart w:id="1262" w:name="_Toc349676420"/>
      <w:bookmarkStart w:id="1263" w:name="_Toc351367609"/>
      <w:bookmarkStart w:id="1264"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65" w:name="_Ref363646510"/>
      <w:bookmarkStart w:id="1266" w:name="_Toc373499522"/>
      <w:bookmarkStart w:id="1267" w:name="_Toc373832680"/>
      <w:r w:rsidRPr="00983CFA">
        <w:rPr>
          <w:lang w:val="en-US"/>
        </w:rPr>
        <w:t>Annex C</w:t>
      </w:r>
      <w:r w:rsidRPr="00983CFA">
        <w:rPr>
          <w:lang w:val="en-US"/>
        </w:rPr>
        <w:br/>
      </w:r>
      <w:r w:rsidRPr="00983CFA">
        <w:rPr>
          <w:lang w:val="en-US"/>
        </w:rPr>
        <w:br/>
        <w:t>Hypothetical reference decoder</w:t>
      </w:r>
      <w:bookmarkEnd w:id="1252"/>
      <w:bookmarkEnd w:id="1265"/>
      <w:bookmarkEnd w:id="1266"/>
      <w:bookmarkEnd w:id="1267"/>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8" w:name="_Toc317198877"/>
      <w:bookmarkStart w:id="1269" w:name="_Ref343023252"/>
      <w:bookmarkStart w:id="1270" w:name="_Ref343024208"/>
      <w:bookmarkStart w:id="1271" w:name="_Ref343024718"/>
      <w:bookmarkStart w:id="1272" w:name="_Ref343074744"/>
      <w:bookmarkStart w:id="1273" w:name="_Ref343161820"/>
      <w:bookmarkStart w:id="1274" w:name="_Ref348794313"/>
      <w:bookmarkStart w:id="1275" w:name="_Toc364083317"/>
      <w:bookmarkStart w:id="1276" w:name="_Toc373832681"/>
      <w:bookmarkStart w:id="1277" w:name="_Toc9042149"/>
      <w:bookmarkStart w:id="1278" w:name="_Toc12253740"/>
      <w:bookmarkStart w:id="1279" w:name="_Toc12684721"/>
      <w:bookmarkStart w:id="1280" w:name="_Toc12699181"/>
      <w:bookmarkStart w:id="1281" w:name="_Toc15444306"/>
      <w:bookmarkStart w:id="1282" w:name="_Ref19428481"/>
      <w:bookmarkStart w:id="1283" w:name="_Ref19432892"/>
      <w:bookmarkStart w:id="1284" w:name="_Toc20134513"/>
      <w:r w:rsidRPr="00964D5B">
        <w:rPr>
          <w:b/>
          <w:bCs/>
          <w:sz w:val="22"/>
          <w:szCs w:val="22"/>
        </w:rPr>
        <w:t>General</w:t>
      </w:r>
      <w:bookmarkEnd w:id="1268"/>
      <w:bookmarkEnd w:id="1269"/>
      <w:bookmarkEnd w:id="1270"/>
      <w:bookmarkEnd w:id="1271"/>
      <w:bookmarkEnd w:id="1272"/>
      <w:bookmarkEnd w:id="1273"/>
      <w:bookmarkEnd w:id="1274"/>
      <w:bookmarkEnd w:id="1275"/>
      <w:bookmarkEnd w:id="1276"/>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187.5pt" o:ole="">
            <v:imagedata r:id="rId23" o:title=""/>
          </v:shape>
          <o:OLEObject Type="Embed" ProgID="Visio.Drawing.11" ShapeID="_x0000_i1025" DrawAspect="Content" ObjectID="_1451154100"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5" w:name="_Ref33101618"/>
      <w:bookmarkStart w:id="1286" w:name="_Toc32860602"/>
      <w:bookmarkStart w:id="1287" w:name="_Toc77680711"/>
      <w:bookmarkStart w:id="1288" w:name="_Toc246350667"/>
      <w:bookmarkStart w:id="1289" w:name="_Toc287363914"/>
      <w:bookmarkStart w:id="1290" w:name="_Toc317198641"/>
      <w:bookmarkStart w:id="1291"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85"/>
      <w:r w:rsidRPr="00964D5B">
        <w:rPr>
          <w:b/>
          <w:bCs/>
        </w:rPr>
        <w:t xml:space="preserve"> – Structure of byte streams and NAL unit streams for HRD conformance </w:t>
      </w:r>
      <w:bookmarkEnd w:id="1286"/>
      <w:r w:rsidRPr="00964D5B">
        <w:rPr>
          <w:b/>
          <w:bCs/>
        </w:rPr>
        <w:t>checks</w:t>
      </w:r>
      <w:bookmarkEnd w:id="1287"/>
      <w:bookmarkEnd w:id="1288"/>
      <w:bookmarkEnd w:id="1289"/>
      <w:bookmarkEnd w:id="1290"/>
      <w:bookmarkEnd w:id="1291"/>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92"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2"/>
    </w:p>
    <w:p w:rsidR="000B06B6" w:rsidRPr="00E56D3E" w:rsidRDefault="000B06B6" w:rsidP="008557C3">
      <w:pPr>
        <w:numPr>
          <w:ilvl w:val="0"/>
          <w:numId w:val="50"/>
        </w:numPr>
        <w:tabs>
          <w:tab w:val="clear" w:pos="794"/>
          <w:tab w:val="left" w:pos="720"/>
        </w:tabs>
        <w:spacing w:before="86"/>
        <w:rPr>
          <w:highlight w:val="cyan"/>
        </w:rPr>
      </w:pPr>
      <w:bookmarkStart w:id="1293"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3"/>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94"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94"/>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5pt;height:234.75pt" o:ole="">
            <v:imagedata r:id="rId25" o:title=""/>
          </v:shape>
          <o:OLEObject Type="Embed" ProgID="Visio.Drawing.11" ShapeID="_x0000_i1026" DrawAspect="Content" ObjectID="_1451154101"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5" w:name="_Ref33101619"/>
      <w:bookmarkStart w:id="1296" w:name="_Toc32860603"/>
      <w:bookmarkStart w:id="1297" w:name="_Toc77680712"/>
      <w:bookmarkStart w:id="1298" w:name="_Toc246350668"/>
      <w:bookmarkStart w:id="1299" w:name="_Toc287363915"/>
      <w:bookmarkStart w:id="1300" w:name="_Toc317198642"/>
      <w:bookmarkStart w:id="1301"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95"/>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6"/>
      <w:r w:rsidRPr="00964D5B">
        <w:rPr>
          <w:b/>
          <w:bCs/>
        </w:rPr>
        <w:t>model</w:t>
      </w:r>
      <w:bookmarkEnd w:id="1297"/>
      <w:bookmarkEnd w:id="1298"/>
      <w:bookmarkEnd w:id="1299"/>
      <w:bookmarkEnd w:id="1300"/>
      <w:bookmarkEnd w:id="1301"/>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2pt;height:353.25pt" o:ole="">
            <v:imagedata r:id="rId27" o:title=""/>
          </v:shape>
          <o:OLEObject Type="Embed" ProgID="Visio.Drawing.11" ShapeID="_x0000_i1027" DrawAspect="Content" ObjectID="_1451154102"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302"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302"/>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303"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303"/>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04" w:name="_Ref34217458"/>
      <w:bookmarkStart w:id="1305" w:name="_Ref36829585"/>
      <w:bookmarkStart w:id="1306" w:name="_Toc77680609"/>
      <w:bookmarkStart w:id="1307" w:name="_Toc118289207"/>
      <w:bookmarkStart w:id="1308" w:name="_Toc226456810"/>
      <w:bookmarkStart w:id="1309" w:name="_Toc248045427"/>
      <w:bookmarkStart w:id="1310" w:name="_Toc287363878"/>
      <w:bookmarkStart w:id="1311" w:name="_Toc311220026"/>
      <w:bookmarkStart w:id="1312" w:name="_Toc317198878"/>
      <w:bookmarkStart w:id="1313" w:name="_Ref347274168"/>
      <w:bookmarkStart w:id="1314" w:name="_Toc364083318"/>
      <w:bookmarkStart w:id="1315" w:name="_Toc373832682"/>
      <w:bookmarkStart w:id="1316" w:name="_Toc32860488"/>
      <w:r w:rsidRPr="00964D5B">
        <w:rPr>
          <w:b/>
          <w:bCs/>
          <w:sz w:val="22"/>
          <w:szCs w:val="22"/>
        </w:rPr>
        <w:t>Operation of coded picture buffer (CPB)</w:t>
      </w:r>
      <w:bookmarkEnd w:id="1304"/>
      <w:bookmarkEnd w:id="1305"/>
      <w:bookmarkEnd w:id="1306"/>
      <w:bookmarkEnd w:id="1307"/>
      <w:bookmarkEnd w:id="1308"/>
      <w:bookmarkEnd w:id="1309"/>
      <w:bookmarkEnd w:id="1310"/>
      <w:bookmarkEnd w:id="1311"/>
      <w:bookmarkEnd w:id="1312"/>
      <w:bookmarkEnd w:id="1313"/>
      <w:bookmarkEnd w:id="1314"/>
      <w:r>
        <w:rPr>
          <w:b/>
          <w:bCs/>
          <w:sz w:val="22"/>
          <w:szCs w:val="22"/>
        </w:rPr>
        <w:t xml:space="preserve"> </w:t>
      </w:r>
      <w:r w:rsidRPr="00747E73">
        <w:rPr>
          <w:b/>
          <w:bCs/>
          <w:sz w:val="22"/>
          <w:szCs w:val="22"/>
          <w:highlight w:val="cyan"/>
        </w:rPr>
        <w:t>and bitstream partition buffer (BPB)</w:t>
      </w:r>
      <w:bookmarkEnd w:id="1315"/>
    </w:p>
    <w:p w:rsidR="000B06B6" w:rsidRPr="00964D5B" w:rsidRDefault="000B06B6" w:rsidP="008557C3">
      <w:pPr>
        <w:keepNext/>
        <w:numPr>
          <w:ilvl w:val="2"/>
          <w:numId w:val="37"/>
        </w:numPr>
        <w:tabs>
          <w:tab w:val="num" w:pos="1440"/>
          <w:tab w:val="num" w:pos="2557"/>
        </w:tabs>
        <w:spacing w:before="181"/>
        <w:outlineLvl w:val="2"/>
        <w:rPr>
          <w:b/>
          <w:bCs/>
        </w:rPr>
      </w:pPr>
      <w:bookmarkStart w:id="1317" w:name="_Toc364083319"/>
      <w:bookmarkStart w:id="1318" w:name="_Toc373832683"/>
      <w:bookmarkStart w:id="1319" w:name="_Toc32860489"/>
      <w:bookmarkEnd w:id="1316"/>
      <w:r w:rsidRPr="00964D5B">
        <w:rPr>
          <w:b/>
          <w:bCs/>
        </w:rPr>
        <w:t>General</w:t>
      </w:r>
      <w:bookmarkEnd w:id="1317"/>
      <w:bookmarkEnd w:id="1318"/>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Toc317198879"/>
      <w:bookmarkStart w:id="1321" w:name="_Ref349919287"/>
      <w:bookmarkStart w:id="1322" w:name="_Toc364083320"/>
      <w:bookmarkStart w:id="1323" w:name="_Toc373832684"/>
      <w:r w:rsidRPr="00964D5B">
        <w:rPr>
          <w:b/>
          <w:bCs/>
        </w:rPr>
        <w:lastRenderedPageBreak/>
        <w:t>Timing of decoding unit arrival</w:t>
      </w:r>
      <w:bookmarkEnd w:id="1320"/>
      <w:bookmarkEnd w:id="1321"/>
      <w:bookmarkEnd w:id="1322"/>
      <w:bookmarkEnd w:id="1323"/>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24"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24"/>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25"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25"/>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6" w:name="_Ref317100505"/>
      <w:bookmarkStart w:id="1327" w:name="_Toc317198880"/>
      <w:bookmarkStart w:id="1328" w:name="_Ref330937524"/>
      <w:bookmarkStart w:id="1329" w:name="_Ref330937761"/>
      <w:bookmarkStart w:id="1330" w:name="_Toc364083321"/>
      <w:bookmarkStart w:id="1331" w:name="_Toc373832685"/>
      <w:r w:rsidRPr="00964D5B">
        <w:rPr>
          <w:b/>
          <w:bCs/>
        </w:rPr>
        <w:t>Timing of decoding unit removal and decoding of decoding unit</w:t>
      </w:r>
      <w:bookmarkEnd w:id="1326"/>
      <w:bookmarkEnd w:id="1327"/>
      <w:bookmarkEnd w:id="1328"/>
      <w:bookmarkEnd w:id="1329"/>
      <w:bookmarkEnd w:id="1330"/>
      <w:bookmarkEnd w:id="1331"/>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32"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32"/>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33"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33"/>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34" w:name="_Toc32860492"/>
      <w:bookmarkStart w:id="1335" w:name="_Ref34217484"/>
      <w:bookmarkStart w:id="1336" w:name="_Ref36741365"/>
      <w:bookmarkStart w:id="1337" w:name="_Toc77680612"/>
      <w:bookmarkStart w:id="1338" w:name="_Toc118289210"/>
      <w:bookmarkStart w:id="1339" w:name="_Toc226456813"/>
      <w:bookmarkStart w:id="1340" w:name="_Toc248045430"/>
      <w:bookmarkStart w:id="1341" w:name="_Toc287363881"/>
      <w:bookmarkStart w:id="1342" w:name="_Toc311220029"/>
      <w:bookmarkStart w:id="1343" w:name="_Toc317198881"/>
      <w:bookmarkStart w:id="1344" w:name="_Ref326740596"/>
      <w:bookmarkStart w:id="1345" w:name="_Ref326744124"/>
      <w:bookmarkStart w:id="1346" w:name="_Toc364083322"/>
      <w:bookmarkStart w:id="1347" w:name="_Toc373832686"/>
      <w:bookmarkEnd w:id="1319"/>
      <w:r w:rsidRPr="00964D5B">
        <w:rPr>
          <w:b/>
          <w:bCs/>
          <w:sz w:val="22"/>
          <w:szCs w:val="22"/>
        </w:rPr>
        <w:t>Operation of the decoded picture buffer (DPB)</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0B06B6" w:rsidRPr="00964D5B" w:rsidRDefault="000B06B6" w:rsidP="008557C3">
      <w:pPr>
        <w:keepNext/>
        <w:numPr>
          <w:ilvl w:val="2"/>
          <w:numId w:val="37"/>
        </w:numPr>
        <w:tabs>
          <w:tab w:val="num" w:pos="1440"/>
          <w:tab w:val="num" w:pos="2557"/>
        </w:tabs>
        <w:spacing w:before="181"/>
        <w:outlineLvl w:val="2"/>
        <w:rPr>
          <w:b/>
          <w:bCs/>
        </w:rPr>
      </w:pPr>
      <w:bookmarkStart w:id="1348" w:name="_Toc364083323"/>
      <w:bookmarkStart w:id="1349" w:name="_Toc373832687"/>
      <w:bookmarkStart w:id="1350" w:name="_Toc32860493"/>
      <w:bookmarkStart w:id="1351" w:name="_Ref34217515"/>
      <w:bookmarkStart w:id="1352" w:name="_Toc77680619"/>
      <w:bookmarkStart w:id="1353" w:name="_Toc118289215"/>
      <w:bookmarkStart w:id="1354" w:name="_Toc226456820"/>
      <w:bookmarkStart w:id="1355" w:name="_Toc248045437"/>
      <w:bookmarkStart w:id="1356" w:name="_Toc287363882"/>
      <w:bookmarkStart w:id="1357" w:name="_Toc311220030"/>
      <w:r w:rsidRPr="00964D5B">
        <w:rPr>
          <w:b/>
          <w:bCs/>
        </w:rPr>
        <w:t>General</w:t>
      </w:r>
      <w:bookmarkEnd w:id="1348"/>
      <w:bookmarkEnd w:id="1349"/>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proofErr w:type="gramStart"/>
      <w:ins w:id="1358" w:author="Miska Hannuksela" w:date="2014-01-13T20:58:00Z">
        <w:r w:rsidR="00780259">
          <w:rPr>
            <w:highlight w:val="cyan"/>
            <w:lang w:val="en-US"/>
          </w:rPr>
          <w:t>AltOutputLayerFlag[</w:t>
        </w:r>
        <w:proofErr w:type="gramEnd"/>
        <w:r w:rsidR="00780259">
          <w:rPr>
            <w:highlight w:val="cyan"/>
            <w:lang w:val="en-US"/>
          </w:rPr>
          <w:t> </w:t>
        </w:r>
        <w:r w:rsidR="00780259">
          <w:rPr>
            <w:highlight w:val="cyan"/>
            <w:lang w:val="en-CA"/>
          </w:rPr>
          <w:t>Target</w:t>
        </w:r>
        <w:r w:rsidR="00780259" w:rsidRPr="00045A81">
          <w:rPr>
            <w:highlight w:val="cyan"/>
            <w:lang w:val="en-CA"/>
          </w:rPr>
          <w:t>O</w:t>
        </w:r>
        <w:r w:rsidR="00780259">
          <w:rPr>
            <w:highlight w:val="cyan"/>
            <w:lang w:val="en-CA"/>
          </w:rPr>
          <w:t>pt</w:t>
        </w:r>
        <w:r w:rsidR="00780259" w:rsidRPr="00045A81">
          <w:rPr>
            <w:highlight w:val="cyan"/>
            <w:lang w:val="en-CA"/>
          </w:rPr>
          <w:t>LayerSetIdx</w:t>
        </w:r>
        <w:r w:rsidR="00780259">
          <w:rPr>
            <w:highlight w:val="cyan"/>
            <w:lang w:val="en-CA"/>
          </w:rPr>
          <w:t> </w:t>
        </w:r>
        <w:r w:rsidR="00780259">
          <w:rPr>
            <w:highlight w:val="cyan"/>
            <w:lang w:val="en-US"/>
          </w:rPr>
          <w:t>]</w:t>
        </w:r>
        <w:r w:rsidR="00780259" w:rsidRPr="00C547EE">
          <w:rPr>
            <w:highlight w:val="cyan"/>
            <w:lang w:val="en-US"/>
          </w:rPr>
          <w:t xml:space="preserve"> is equal to 1</w:t>
        </w:r>
        <w:r w:rsidR="00780259">
          <w:rPr>
            <w:highlight w:val="cyan"/>
            <w:lang w:val="en-US"/>
          </w:rPr>
          <w:t xml:space="preserve"> and </w:t>
        </w:r>
      </w:ins>
      <w:r w:rsidRPr="00C547EE">
        <w:rPr>
          <w:highlight w:val="cyan"/>
          <w:lang w:val="en-US"/>
        </w:rPr>
        <w:t xml:space="preserve">an access unit does not contain a picture at </w:t>
      </w:r>
      <w:del w:id="1359" w:author="Miska Hannuksela" w:date="2014-01-13T20:58:00Z">
        <w:r w:rsidRPr="00C547EE" w:rsidDel="00780259">
          <w:rPr>
            <w:highlight w:val="cyan"/>
            <w:lang w:val="en-US"/>
          </w:rPr>
          <w:delText>a</w:delText>
        </w:r>
      </w:del>
      <w:ins w:id="1360" w:author="Miska Hannuksela" w:date="2014-01-13T20:58:00Z">
        <w:r w:rsidR="00780259">
          <w:rPr>
            <w:highlight w:val="cyan"/>
            <w:lang w:val="en-US"/>
          </w:rPr>
          <w:t>the</w:t>
        </w:r>
      </w:ins>
      <w:r w:rsidRPr="00C547EE">
        <w:rPr>
          <w:highlight w:val="cyan"/>
          <w:lang w:val="en-US"/>
        </w:rPr>
        <w:t xml:space="preserve"> target output layer </w:t>
      </w:r>
      <w:del w:id="1361" w:author="Miska Hannuksela" w:date="2014-01-13T20:59:00Z">
        <w:r w:rsidRPr="00C547EE" w:rsidDel="00780259">
          <w:rPr>
            <w:highlight w:val="cyan"/>
            <w:lang w:val="en-US"/>
          </w:rPr>
          <w:delText xml:space="preserve">and </w:delText>
        </w:r>
      </w:del>
      <w:del w:id="1362" w:author="Miska Hannuksela" w:date="2014-01-12T23:14:00Z">
        <w:r w:rsidRPr="00C547EE" w:rsidDel="00433DDB">
          <w:rPr>
            <w:highlight w:val="cyan"/>
            <w:lang w:val="en-US"/>
          </w:rPr>
          <w:delText>alt_output_layer_flag</w:delText>
        </w:r>
      </w:del>
      <w:del w:id="1363" w:author="Miska Hannuksela" w:date="2014-01-13T20:58:00Z">
        <w:r w:rsidRPr="00C547EE" w:rsidDel="00780259">
          <w:rPr>
            <w:highlight w:val="cyan"/>
            <w:lang w:val="en-US"/>
          </w:rPr>
          <w:delText xml:space="preserve"> is equal to 1</w:delText>
        </w:r>
      </w:del>
      <w:r w:rsidRPr="00C547EE">
        <w:rPr>
          <w:highlight w:val="cyan"/>
          <w:lang w:val="en-US"/>
        </w:rPr>
        <w:t>,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w:t>
      </w:r>
      <w:ins w:id="1364" w:author="Miska Hannuksela" w:date="2014-01-13T21:05:00Z">
        <w:r w:rsidR="00780259">
          <w:rPr>
            <w:highlight w:val="cyan"/>
            <w:lang w:val="en-US"/>
          </w:rPr>
          <w:t xml:space="preserve">the </w:t>
        </w:r>
      </w:ins>
      <w:r w:rsidRPr="00C547EE">
        <w:rPr>
          <w:highlight w:val="cyan"/>
          <w:lang w:val="en-US"/>
        </w:rPr>
        <w:t xml:space="preserve">pictures of the access unit with PicOutputFlag equal to 1 and with nuh_layer_id values </w:t>
      </w:r>
      <w:del w:id="1365" w:author="Miska Hannuksela" w:date="2014-01-13T20:57:00Z">
        <w:r w:rsidRPr="00C547EE" w:rsidDel="00780259">
          <w:rPr>
            <w:highlight w:val="cyan"/>
            <w:lang w:val="en-US"/>
          </w:rPr>
          <w:delText>that are included in the TargetDecLayerIdList and that are not on target output layers</w:delText>
        </w:r>
      </w:del>
      <w:ins w:id="1366" w:author="Miska Hannuksela" w:date="2014-01-13T20:57:00Z">
        <w:r w:rsidR="00780259">
          <w:rPr>
            <w:highlight w:val="cyan"/>
            <w:lang w:val="en-US"/>
          </w:rPr>
          <w:t>among the nuh_layer_id values of the direct and indirect reference layers of the target output layer</w:t>
        </w:r>
      </w:ins>
      <w:r w:rsidRPr="00C547EE">
        <w:rPr>
          <w:highlight w:val="cyan"/>
          <w:lang w:val="en-US"/>
        </w:rPr>
        <w:t xml:space="preserve">.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67" w:name="_Toc364083324"/>
      <w:bookmarkStart w:id="1368" w:name="_Ref373336683"/>
      <w:bookmarkStart w:id="1369" w:name="_Ref373336836"/>
      <w:bookmarkStart w:id="1370" w:name="_Toc373832688"/>
      <w:bookmarkEnd w:id="1350"/>
      <w:r w:rsidRPr="00964D5B">
        <w:rPr>
          <w:b/>
          <w:bCs/>
        </w:rPr>
        <w:t>Removal of pictures from the DPB</w:t>
      </w:r>
      <w:bookmarkEnd w:id="1367"/>
      <w:bookmarkEnd w:id="1368"/>
      <w:bookmarkEnd w:id="1369"/>
      <w:bookmarkEnd w:id="1370"/>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71" w:name="_Toc364083325"/>
      <w:bookmarkStart w:id="1372" w:name="_Ref373336691"/>
      <w:bookmarkStart w:id="1373" w:name="_Ref373337767"/>
      <w:bookmarkStart w:id="1374" w:name="_Toc373832689"/>
      <w:r w:rsidRPr="00964D5B">
        <w:rPr>
          <w:b/>
          <w:bCs/>
        </w:rPr>
        <w:t>Picture output</w:t>
      </w:r>
      <w:bookmarkEnd w:id="1371"/>
      <w:bookmarkEnd w:id="1372"/>
      <w:bookmarkEnd w:id="1373"/>
      <w:bookmarkEnd w:id="1374"/>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75"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75"/>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76" w:name="_Toc364083326"/>
      <w:bookmarkStart w:id="1377" w:name="_Ref373336701"/>
      <w:bookmarkStart w:id="1378" w:name="_Ref373336745"/>
      <w:bookmarkStart w:id="1379" w:name="_Toc373832690"/>
      <w:r w:rsidRPr="00964D5B">
        <w:rPr>
          <w:b/>
          <w:bCs/>
        </w:rPr>
        <w:t>Current decoded picture marking and storage</w:t>
      </w:r>
      <w:bookmarkEnd w:id="1376"/>
      <w:bookmarkEnd w:id="1377"/>
      <w:bookmarkEnd w:id="1378"/>
      <w:bookmarkEnd w:id="1379"/>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80" w:name="_Toc364083327"/>
      <w:bookmarkStart w:id="1381" w:name="_Ref373337792"/>
      <w:bookmarkStart w:id="1382" w:name="_Ref373337954"/>
      <w:bookmarkStart w:id="1383" w:name="_Toc373832691"/>
      <w:r w:rsidRPr="00964D5B">
        <w:rPr>
          <w:b/>
          <w:bCs/>
          <w:sz w:val="22"/>
          <w:szCs w:val="22"/>
        </w:rPr>
        <w:t>Bitstream conformance</w:t>
      </w:r>
      <w:bookmarkEnd w:id="1380"/>
      <w:bookmarkEnd w:id="1381"/>
      <w:bookmarkEnd w:id="1382"/>
      <w:bookmarkEnd w:id="1383"/>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84" w:name="_Ref34233092"/>
      <w:bookmarkStart w:id="1385" w:name="_Toc77680620"/>
      <w:bookmarkStart w:id="1386" w:name="_Toc118289216"/>
      <w:bookmarkStart w:id="1387" w:name="_Toc226456821"/>
      <w:bookmarkStart w:id="1388" w:name="_Toc248045438"/>
      <w:bookmarkStart w:id="1389" w:name="_Toc287363883"/>
      <w:bookmarkStart w:id="1390" w:name="_Toc311220031"/>
      <w:bookmarkStart w:id="1391" w:name="_Toc317198883"/>
      <w:bookmarkEnd w:id="1351"/>
      <w:bookmarkEnd w:id="1352"/>
      <w:bookmarkEnd w:id="1353"/>
      <w:bookmarkEnd w:id="1354"/>
      <w:bookmarkEnd w:id="1355"/>
      <w:bookmarkEnd w:id="1356"/>
      <w:bookmarkEnd w:id="1357"/>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92" w:name="_Toc364083328"/>
      <w:bookmarkStart w:id="1393" w:name="_Toc373832692"/>
      <w:r w:rsidRPr="00964D5B">
        <w:rPr>
          <w:b/>
          <w:bCs/>
          <w:sz w:val="22"/>
          <w:szCs w:val="22"/>
        </w:rPr>
        <w:t>Decoder conformance</w:t>
      </w:r>
      <w:bookmarkEnd w:id="1384"/>
      <w:bookmarkEnd w:id="1385"/>
      <w:bookmarkEnd w:id="1386"/>
      <w:bookmarkEnd w:id="1387"/>
      <w:bookmarkEnd w:id="1388"/>
      <w:bookmarkEnd w:id="1389"/>
      <w:bookmarkEnd w:id="1390"/>
      <w:bookmarkEnd w:id="1391"/>
      <w:bookmarkEnd w:id="1392"/>
      <w:bookmarkEnd w:id="1393"/>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94" w:name="_Toc364083329"/>
      <w:bookmarkStart w:id="1395" w:name="_Toc373832693"/>
      <w:r w:rsidRPr="00964D5B">
        <w:rPr>
          <w:b/>
          <w:bCs/>
        </w:rPr>
        <w:t>General</w:t>
      </w:r>
      <w:bookmarkEnd w:id="1394"/>
      <w:bookmarkEnd w:id="1395"/>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96" w:name="_Toc256632243"/>
      <w:bookmarkStart w:id="1397" w:name="_Toc248045439"/>
      <w:bookmarkStart w:id="1398" w:name="_Toc226456822"/>
      <w:bookmarkStart w:id="1399" w:name="_Toc118289217"/>
      <w:bookmarkStart w:id="1400" w:name="_Toc77680621"/>
      <w:bookmarkStart w:id="1401" w:name="_Ref41705644"/>
      <w:bookmarkStart w:id="1402" w:name="_Toc317198884"/>
      <w:bookmarkStart w:id="1403" w:name="_Ref343184204"/>
      <w:bookmarkStart w:id="1404" w:name="_Toc364083330"/>
      <w:bookmarkStart w:id="1405" w:name="_Toc373832694"/>
      <w:bookmarkEnd w:id="1277"/>
      <w:bookmarkEnd w:id="1278"/>
      <w:bookmarkEnd w:id="1279"/>
      <w:bookmarkEnd w:id="1280"/>
      <w:bookmarkEnd w:id="1281"/>
      <w:bookmarkEnd w:id="1282"/>
      <w:bookmarkEnd w:id="1283"/>
      <w:bookmarkEnd w:id="1284"/>
      <w:r w:rsidRPr="00964D5B">
        <w:rPr>
          <w:b/>
          <w:bCs/>
        </w:rPr>
        <w:t>Operation of the output order DPB</w:t>
      </w:r>
      <w:bookmarkEnd w:id="1396"/>
      <w:bookmarkEnd w:id="1397"/>
      <w:bookmarkEnd w:id="1398"/>
      <w:bookmarkEnd w:id="1399"/>
      <w:bookmarkEnd w:id="1400"/>
      <w:bookmarkEnd w:id="1401"/>
      <w:bookmarkEnd w:id="1402"/>
      <w:bookmarkEnd w:id="1403"/>
      <w:bookmarkEnd w:id="1404"/>
      <w:bookmarkEnd w:id="1405"/>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06" w:name="_Toc364083331"/>
      <w:bookmarkStart w:id="1407" w:name="_Toc373832695"/>
      <w:bookmarkStart w:id="1408" w:name="_Ref34218584"/>
      <w:r w:rsidRPr="00964D5B">
        <w:rPr>
          <w:b/>
          <w:bCs/>
        </w:rPr>
        <w:t>General</w:t>
      </w:r>
      <w:bookmarkEnd w:id="1406"/>
      <w:bookmarkEnd w:id="1407"/>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409" w:name="_Toc256632246"/>
      <w:bookmarkStart w:id="1410" w:name="_Toc248045442"/>
      <w:bookmarkStart w:id="1411" w:name="_Toc226456825"/>
      <w:bookmarkStart w:id="1412" w:name="_Toc118289220"/>
      <w:bookmarkStart w:id="1413" w:name="_Toc77680624"/>
      <w:bookmarkStart w:id="1414" w:name="_Ref81126026"/>
      <w:bookmarkStart w:id="1415" w:name="_Ref306292151"/>
      <w:bookmarkStart w:id="1416" w:name="_Toc317198885"/>
      <w:bookmarkStart w:id="1417" w:name="_Ref343074962"/>
      <w:bookmarkStart w:id="1418" w:name="_Ref347102653"/>
      <w:bookmarkStart w:id="1419" w:name="_Toc364083332"/>
      <w:bookmarkStart w:id="1420" w:name="_Toc256632244"/>
      <w:bookmarkStart w:id="1421" w:name="_Toc248045440"/>
      <w:bookmarkStart w:id="1422" w:name="_Toc226456823"/>
      <w:bookmarkStart w:id="1423" w:name="_Toc118289218"/>
      <w:bookmarkStart w:id="1424" w:name="_Toc77680622"/>
      <w:bookmarkStart w:id="1425"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26" w:name="_Ref373337078"/>
      <w:bookmarkStart w:id="1427" w:name="_Toc373832696"/>
      <w:r w:rsidRPr="00964D5B">
        <w:rPr>
          <w:b/>
          <w:bCs/>
        </w:rPr>
        <w:t>Output and removal of pictures from the DPB</w:t>
      </w:r>
      <w:bookmarkEnd w:id="1409"/>
      <w:bookmarkEnd w:id="1410"/>
      <w:bookmarkEnd w:id="1411"/>
      <w:bookmarkEnd w:id="1412"/>
      <w:bookmarkEnd w:id="1413"/>
      <w:bookmarkEnd w:id="1414"/>
      <w:bookmarkEnd w:id="1415"/>
      <w:bookmarkEnd w:id="1416"/>
      <w:bookmarkEnd w:id="1417"/>
      <w:bookmarkEnd w:id="1418"/>
      <w:bookmarkEnd w:id="1419"/>
      <w:bookmarkEnd w:id="1426"/>
      <w:bookmarkEnd w:id="1427"/>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28" w:name="_Toc347083759"/>
      <w:bookmarkStart w:id="1429" w:name="_Toc364083333"/>
      <w:bookmarkStart w:id="1430" w:name="_Ref373336972"/>
      <w:bookmarkStart w:id="1431" w:name="_Ref373338162"/>
      <w:bookmarkStart w:id="1432" w:name="_Toc373832697"/>
      <w:bookmarkEnd w:id="1420"/>
      <w:bookmarkEnd w:id="1421"/>
      <w:bookmarkEnd w:id="1422"/>
      <w:bookmarkEnd w:id="1423"/>
      <w:bookmarkEnd w:id="1424"/>
      <w:bookmarkEnd w:id="1425"/>
      <w:bookmarkEnd w:id="1428"/>
      <w:r w:rsidRPr="00964D5B">
        <w:rPr>
          <w:b/>
          <w:bCs/>
        </w:rPr>
        <w:t>Picture decoding</w:t>
      </w:r>
      <w:bookmarkEnd w:id="1408"/>
      <w:r w:rsidRPr="00964D5B">
        <w:rPr>
          <w:b/>
          <w:bCs/>
        </w:rPr>
        <w:t>, marking, additional bumping, and storage</w:t>
      </w:r>
      <w:bookmarkEnd w:id="1429"/>
      <w:bookmarkEnd w:id="1430"/>
      <w:bookmarkEnd w:id="1431"/>
      <w:bookmarkEnd w:id="1432"/>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proofErr w:type="gramStart"/>
      <w:ins w:id="1433" w:author="Miska Hannuksela" w:date="2014-01-13T21:04:00Z">
        <w:r w:rsidR="00780259">
          <w:rPr>
            <w:highlight w:val="cyan"/>
            <w:lang w:val="en-US"/>
          </w:rPr>
          <w:t>AltOutputLayerFlag[</w:t>
        </w:r>
        <w:proofErr w:type="gramEnd"/>
        <w:r w:rsidR="00780259">
          <w:rPr>
            <w:highlight w:val="cyan"/>
            <w:lang w:val="en-US"/>
          </w:rPr>
          <w:t> </w:t>
        </w:r>
        <w:r w:rsidR="00780259">
          <w:rPr>
            <w:highlight w:val="cyan"/>
            <w:lang w:val="en-CA"/>
          </w:rPr>
          <w:t>Target</w:t>
        </w:r>
        <w:r w:rsidR="00780259" w:rsidRPr="00045A81">
          <w:rPr>
            <w:highlight w:val="cyan"/>
            <w:lang w:val="en-CA"/>
          </w:rPr>
          <w:t>O</w:t>
        </w:r>
        <w:r w:rsidR="00780259">
          <w:rPr>
            <w:highlight w:val="cyan"/>
            <w:lang w:val="en-CA"/>
          </w:rPr>
          <w:t>pt</w:t>
        </w:r>
        <w:r w:rsidR="00780259" w:rsidRPr="00045A81">
          <w:rPr>
            <w:highlight w:val="cyan"/>
            <w:lang w:val="en-CA"/>
          </w:rPr>
          <w:t>LayerSetIdx</w:t>
        </w:r>
        <w:r w:rsidR="00780259">
          <w:rPr>
            <w:highlight w:val="cyan"/>
            <w:lang w:val="en-CA"/>
          </w:rPr>
          <w:t> </w:t>
        </w:r>
        <w:r w:rsidR="00780259">
          <w:rPr>
            <w:highlight w:val="cyan"/>
            <w:lang w:val="en-US"/>
          </w:rPr>
          <w:t xml:space="preserve">] </w:t>
        </w:r>
        <w:r w:rsidR="00780259" w:rsidRPr="00C547EE">
          <w:rPr>
            <w:highlight w:val="cyan"/>
            <w:lang w:val="en-US"/>
          </w:rPr>
          <w:t>is equal to 1</w:t>
        </w:r>
        <w:r w:rsidR="00780259">
          <w:rPr>
            <w:highlight w:val="cyan"/>
            <w:lang w:val="en-US"/>
          </w:rPr>
          <w:t xml:space="preserve"> and </w:t>
        </w:r>
      </w:ins>
      <w:r>
        <w:rPr>
          <w:highlight w:val="cyan"/>
          <w:lang w:val="en-US"/>
        </w:rPr>
        <w:t>the current</w:t>
      </w:r>
      <w:r w:rsidRPr="00C547EE">
        <w:rPr>
          <w:highlight w:val="cyan"/>
          <w:lang w:val="en-US"/>
        </w:rPr>
        <w:t xml:space="preserve"> access unit does not contain a picture at </w:t>
      </w:r>
      <w:del w:id="1434" w:author="Miska Hannuksela" w:date="2014-01-13T21:04:00Z">
        <w:r w:rsidRPr="00C547EE" w:rsidDel="00780259">
          <w:rPr>
            <w:highlight w:val="cyan"/>
            <w:lang w:val="en-US"/>
          </w:rPr>
          <w:delText xml:space="preserve">a </w:delText>
        </w:r>
      </w:del>
      <w:ins w:id="1435" w:author="Miska Hannuksela" w:date="2014-01-13T21:04:00Z">
        <w:r w:rsidR="00780259">
          <w:rPr>
            <w:highlight w:val="cyan"/>
            <w:lang w:val="en-US"/>
          </w:rPr>
          <w:t>the</w:t>
        </w:r>
        <w:r w:rsidR="00780259" w:rsidRPr="00C547EE">
          <w:rPr>
            <w:highlight w:val="cyan"/>
            <w:lang w:val="en-US"/>
          </w:rPr>
          <w:t xml:space="preserve"> </w:t>
        </w:r>
      </w:ins>
      <w:r w:rsidRPr="00C547EE">
        <w:rPr>
          <w:highlight w:val="cyan"/>
          <w:lang w:val="en-US"/>
        </w:rPr>
        <w:t>target output layer</w:t>
      </w:r>
      <w:del w:id="1436" w:author="Miska Hannuksela" w:date="2014-01-13T21:04:00Z">
        <w:r w:rsidRPr="00C547EE" w:rsidDel="00780259">
          <w:rPr>
            <w:highlight w:val="cyan"/>
            <w:lang w:val="en-US"/>
          </w:rPr>
          <w:delText xml:space="preserve"> and </w:delText>
        </w:r>
      </w:del>
      <w:del w:id="1437" w:author="Miska Hannuksela" w:date="2014-01-12T23:16:00Z">
        <w:r w:rsidRPr="00C547EE" w:rsidDel="00433DDB">
          <w:rPr>
            <w:highlight w:val="cyan"/>
            <w:lang w:val="en-US"/>
          </w:rPr>
          <w:delText xml:space="preserve">alt_output_layer_flag </w:delText>
        </w:r>
      </w:del>
      <w:del w:id="1438" w:author="Miska Hannuksela" w:date="2014-01-13T21:04:00Z">
        <w:r w:rsidRPr="00C547EE" w:rsidDel="00780259">
          <w:rPr>
            <w:highlight w:val="cyan"/>
            <w:lang w:val="en-US"/>
          </w:rPr>
          <w:delText>is equal to 1</w:delText>
        </w:r>
      </w:del>
      <w:r w:rsidRPr="00C547EE">
        <w:rPr>
          <w:highlight w:val="cyan"/>
          <w:lang w:val="en-US"/>
        </w:rPr>
        <w:t>,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w:t>
      </w:r>
      <w:ins w:id="1439" w:author="Miska Hannuksela" w:date="2014-01-13T21:05:00Z">
        <w:r w:rsidR="00780259">
          <w:rPr>
            <w:highlight w:val="cyan"/>
            <w:lang w:val="en-US"/>
          </w:rPr>
          <w:t xml:space="preserve">the </w:t>
        </w:r>
      </w:ins>
      <w:r w:rsidRPr="00C547EE">
        <w:rPr>
          <w:highlight w:val="cyan"/>
          <w:lang w:val="en-US"/>
        </w:rPr>
        <w:t xml:space="preserve">pictures of the access unit with PicOutputFlag equal to 1 and with nuh_layer_id values </w:t>
      </w:r>
      <w:ins w:id="1440" w:author="Miska Hannuksela" w:date="2014-01-13T21:05:00Z">
        <w:r w:rsidR="00780259">
          <w:rPr>
            <w:highlight w:val="cyan"/>
            <w:lang w:val="en-US"/>
          </w:rPr>
          <w:t>among the nuh_layer_id values of the direct and indirect reference layers of the target output layer</w:t>
        </w:r>
        <w:r w:rsidR="00780259" w:rsidRPr="00C547EE">
          <w:rPr>
            <w:highlight w:val="cyan"/>
            <w:lang w:val="en-US"/>
          </w:rPr>
          <w:t>.</w:t>
        </w:r>
      </w:ins>
      <w:del w:id="1441" w:author="Miska Hannuksela" w:date="2014-01-13T21:05:00Z">
        <w:r w:rsidRPr="00C547EE" w:rsidDel="00780259">
          <w:rPr>
            <w:highlight w:val="cyan"/>
            <w:lang w:val="en-US"/>
          </w:rPr>
          <w:delText>that are included in the TargetDecLayerIdList and that are not on target output layers</w:delText>
        </w:r>
      </w:del>
      <w:r w:rsidRPr="00C547EE">
        <w:rPr>
          <w:highlight w:val="cyan"/>
          <w:lang w:val="en-US"/>
        </w:rPr>
        <w:t xml:space="preserve">.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42" w:name="_Ref347083389"/>
      <w:bookmarkStart w:id="1443" w:name="_Toc364083334"/>
      <w:bookmarkStart w:id="1444" w:name="_Toc373832698"/>
      <w:r w:rsidRPr="00964D5B">
        <w:rPr>
          <w:b/>
          <w:bCs/>
        </w:rPr>
        <w:t>"Bumping" process</w:t>
      </w:r>
      <w:bookmarkEnd w:id="1442"/>
      <w:bookmarkEnd w:id="1443"/>
      <w:bookmarkEnd w:id="1444"/>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w:t>
      </w:r>
      <w:bookmarkStart w:id="1445" w:name="_GoBack"/>
      <w:r w:rsidRPr="00964D5B">
        <w:t>needed for output</w:t>
      </w:r>
      <w:bookmarkEnd w:id="1445"/>
      <w:r w:rsidRPr="00964D5B">
        <w: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46" w:name="_Ref372632240"/>
      <w:bookmarkStart w:id="1447" w:name="_Toc373832699"/>
      <w:r w:rsidRPr="00724BD2">
        <w:rPr>
          <w:b/>
          <w:bCs/>
          <w:sz w:val="22"/>
          <w:szCs w:val="24"/>
          <w:highlight w:val="cyan"/>
        </w:rPr>
        <w:t>Demultiplexing process for deriving a bitstream partition</w:t>
      </w:r>
      <w:bookmarkEnd w:id="1446"/>
      <w:bookmarkEnd w:id="1447"/>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48" w:name="_Toc363646323"/>
      <w:bookmarkStart w:id="1449" w:name="_Toc373499523"/>
      <w:bookmarkStart w:id="1450" w:name="_Toc373832700"/>
      <w:bookmarkEnd w:id="1448"/>
      <w:r w:rsidRPr="00983CFA">
        <w:rPr>
          <w:lang w:val="en-US"/>
        </w:rPr>
        <w:lastRenderedPageBreak/>
        <w:t>Annex D</w:t>
      </w:r>
      <w:r w:rsidRPr="00983CFA">
        <w:rPr>
          <w:lang w:val="en-US"/>
        </w:rPr>
        <w:br/>
      </w:r>
      <w:r w:rsidRPr="00983CFA">
        <w:rPr>
          <w:lang w:val="en-US"/>
        </w:rPr>
        <w:br/>
      </w:r>
      <w:bookmarkEnd w:id="1253"/>
      <w:bookmarkEnd w:id="1254"/>
      <w:bookmarkEnd w:id="1255"/>
      <w:bookmarkEnd w:id="1256"/>
      <w:bookmarkEnd w:id="1257"/>
      <w:bookmarkEnd w:id="1258"/>
      <w:bookmarkEnd w:id="1259"/>
      <w:bookmarkEnd w:id="1260"/>
      <w:bookmarkEnd w:id="1261"/>
      <w:bookmarkEnd w:id="1262"/>
      <w:bookmarkEnd w:id="1263"/>
      <w:bookmarkEnd w:id="1264"/>
      <w:r w:rsidRPr="00983CFA">
        <w:rPr>
          <w:lang w:val="en-US"/>
        </w:rPr>
        <w:t>Supplemental enhancement information</w:t>
      </w:r>
      <w:bookmarkEnd w:id="1449"/>
      <w:bookmarkEnd w:id="1450"/>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1" w:name="_Toc373499524"/>
      <w:bookmarkStart w:id="1452" w:name="_Toc373832701"/>
      <w:r w:rsidRPr="00983CFA">
        <w:rPr>
          <w:lang w:val="en-US"/>
        </w:rPr>
        <w:t>SEI payload syntax</w:t>
      </w:r>
      <w:bookmarkEnd w:id="1451"/>
      <w:bookmarkEnd w:id="1452"/>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53" w:name="_Toc373499525"/>
      <w:bookmarkStart w:id="1454" w:name="_Toc373832702"/>
      <w:r w:rsidRPr="00983CFA">
        <w:rPr>
          <w:lang w:val="en-US"/>
        </w:rPr>
        <w:t>General SEI message syntax</w:t>
      </w:r>
      <w:bookmarkEnd w:id="1453"/>
      <w:bookmarkEnd w:id="1454"/>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55" w:name="_Toc373499526"/>
      <w:bookmarkStart w:id="1456"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55"/>
      <w:bookmarkEnd w:id="1456"/>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57" w:name="_Toc373499527"/>
      <w:bookmarkStart w:id="1458" w:name="_Toc373832704"/>
      <w:r>
        <w:t>VUI semantics</w:t>
      </w:r>
      <w:bookmarkEnd w:id="1457"/>
      <w:bookmarkEnd w:id="1458"/>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59" w:name="_Toc373499528"/>
      <w:bookmarkStart w:id="1460" w:name="_Toc373832705"/>
      <w:r w:rsidRPr="00E76F39">
        <w:t>VUI parameters semantics</w:t>
      </w:r>
      <w:bookmarkEnd w:id="1459"/>
      <w:bookmarkEnd w:id="1460"/>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61" w:name="_Toc373499529"/>
      <w:bookmarkStart w:id="1462" w:name="_Toc373832706"/>
      <w:bookmarkEnd w:id="1247"/>
      <w:r w:rsidRPr="00983CFA">
        <w:rPr>
          <w:lang w:val="en-US"/>
        </w:rPr>
        <w:lastRenderedPageBreak/>
        <w:t>Annex F</w:t>
      </w:r>
      <w:r w:rsidRPr="00983CFA">
        <w:rPr>
          <w:lang w:val="en-US"/>
        </w:rPr>
        <w:br/>
      </w:r>
      <w:r w:rsidRPr="00983CFA">
        <w:rPr>
          <w:lang w:val="en-US" w:eastAsia="ko-KR"/>
        </w:rPr>
        <w:br/>
      </w:r>
      <w:bookmarkStart w:id="1463"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61"/>
      <w:bookmarkEnd w:id="1462"/>
      <w:bookmarkEnd w:id="1463"/>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64" w:name="_Toc303680795"/>
      <w:bookmarkStart w:id="1465" w:name="_Toc248045626"/>
      <w:bookmarkStart w:id="1466" w:name="_Toc226457159"/>
      <w:bookmarkStart w:id="1467" w:name="_Toc198881552"/>
      <w:bookmarkStart w:id="1468" w:name="_Ref198876696"/>
      <w:bookmarkStart w:id="1469" w:name="_Toc190849800"/>
      <w:bookmarkStart w:id="1470" w:name="_Toc140808416"/>
      <w:bookmarkStart w:id="1471" w:name="_Ref331513529"/>
      <w:bookmarkStart w:id="1472" w:name="_Toc373499530"/>
      <w:bookmarkStart w:id="1473" w:name="_Toc373832707"/>
      <w:r w:rsidRPr="00983CFA">
        <w:rPr>
          <w:lang w:val="en-US"/>
        </w:rPr>
        <w:t>Scope</w:t>
      </w:r>
      <w:bookmarkEnd w:id="1464"/>
      <w:bookmarkEnd w:id="1465"/>
      <w:bookmarkEnd w:id="1466"/>
      <w:bookmarkEnd w:id="1467"/>
      <w:bookmarkEnd w:id="1468"/>
      <w:bookmarkEnd w:id="1469"/>
      <w:bookmarkEnd w:id="1470"/>
      <w:bookmarkEnd w:id="1471"/>
      <w:bookmarkEnd w:id="1472"/>
      <w:bookmarkEnd w:id="1473"/>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4" w:name="_Toc303680796"/>
      <w:bookmarkStart w:id="1475" w:name="_Toc248045627"/>
      <w:bookmarkStart w:id="1476" w:name="_Toc226457160"/>
      <w:bookmarkStart w:id="1477" w:name="_Toc373499531"/>
      <w:bookmarkStart w:id="1478" w:name="_Toc373832708"/>
      <w:r w:rsidRPr="00983CFA">
        <w:rPr>
          <w:lang w:val="en-US"/>
        </w:rPr>
        <w:t>Normative references</w:t>
      </w:r>
      <w:bookmarkEnd w:id="1474"/>
      <w:bookmarkEnd w:id="1475"/>
      <w:bookmarkEnd w:id="1476"/>
      <w:bookmarkEnd w:id="1477"/>
      <w:bookmarkEnd w:id="1478"/>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9" w:name="_Ref348089934"/>
      <w:bookmarkStart w:id="1480" w:name="_Toc373499532"/>
      <w:bookmarkStart w:id="1481" w:name="_Toc373832709"/>
      <w:r w:rsidRPr="00983CFA">
        <w:rPr>
          <w:lang w:val="en-US"/>
        </w:rPr>
        <w:t>Definitions</w:t>
      </w:r>
      <w:bookmarkEnd w:id="1479"/>
      <w:bookmarkEnd w:id="1480"/>
      <w:bookmarkEnd w:id="1481"/>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575E55" w:rsidRDefault="00575E55" w:rsidP="008557C3">
      <w:pPr>
        <w:pStyle w:val="3L1"/>
        <w:keepNext w:val="0"/>
        <w:widowControl/>
        <w:numPr>
          <w:ilvl w:val="0"/>
          <w:numId w:val="43"/>
        </w:numPr>
        <w:spacing w:before="136"/>
        <w:ind w:left="714" w:hanging="714"/>
        <w:rPr>
          <w:ins w:id="1482" w:author="Miska Hannuksela" w:date="2014-01-13T19:54:00Z"/>
          <w:lang w:val="en-US"/>
        </w:rPr>
      </w:pPr>
      <w:proofErr w:type="gramStart"/>
      <w:ins w:id="1483" w:author="Miska Hannuksela" w:date="2014-01-13T19:55:00Z">
        <w:r>
          <w:rPr>
            <w:lang w:val="en-US"/>
          </w:rPr>
          <w:t>alternative</w:t>
        </w:r>
        <w:proofErr w:type="gramEnd"/>
        <w:r>
          <w:rPr>
            <w:lang w:val="en-US"/>
          </w:rPr>
          <w:t xml:space="preserve"> output layer</w:t>
        </w:r>
        <w:r>
          <w:rPr>
            <w:b w:val="0"/>
            <w:lang w:val="en-US"/>
          </w:rPr>
          <w:t xml:space="preserve">: </w:t>
        </w:r>
        <w:r w:rsidR="0042345D">
          <w:rPr>
            <w:b w:val="0"/>
            <w:lang w:val="en-US"/>
          </w:rPr>
          <w:t xml:space="preserve">A </w:t>
        </w:r>
        <w:r w:rsidR="0042345D" w:rsidRPr="0042345D">
          <w:rPr>
            <w:b w:val="0"/>
            <w:i/>
            <w:lang w:val="en-US"/>
          </w:rPr>
          <w:t>layer</w:t>
        </w:r>
        <w:r w:rsidR="0042345D">
          <w:rPr>
            <w:b w:val="0"/>
            <w:lang w:val="en-US"/>
          </w:rPr>
          <w:t xml:space="preserve"> </w:t>
        </w:r>
      </w:ins>
      <w:ins w:id="1484" w:author="Miska Hannuksela" w:date="2014-01-13T19:57:00Z">
        <w:r w:rsidR="0042345D">
          <w:rPr>
            <w:b w:val="0"/>
            <w:lang w:val="en-US"/>
          </w:rPr>
          <w:t xml:space="preserve">that is a </w:t>
        </w:r>
        <w:r w:rsidR="0042345D" w:rsidRPr="0042345D">
          <w:rPr>
            <w:b w:val="0"/>
            <w:i/>
            <w:lang w:val="en-US"/>
          </w:rPr>
          <w:t xml:space="preserve">direct </w:t>
        </w:r>
      </w:ins>
      <w:ins w:id="1485" w:author="Miska Hannuksela" w:date="2014-01-13T20:00:00Z">
        <w:r w:rsidR="0042345D" w:rsidRPr="0042345D">
          <w:rPr>
            <w:b w:val="0"/>
            <w:i/>
            <w:lang w:val="en-US"/>
          </w:rPr>
          <w:t>reference layer</w:t>
        </w:r>
        <w:r w:rsidR="0042345D">
          <w:rPr>
            <w:b w:val="0"/>
            <w:lang w:val="en-US"/>
          </w:rPr>
          <w:t xml:space="preserve"> </w:t>
        </w:r>
      </w:ins>
      <w:ins w:id="1486" w:author="Miska Hannuksela" w:date="2014-01-13T19:57:00Z">
        <w:r w:rsidR="0042345D">
          <w:rPr>
            <w:b w:val="0"/>
            <w:lang w:val="en-US"/>
          </w:rPr>
          <w:t xml:space="preserve">or </w:t>
        </w:r>
      </w:ins>
      <w:ins w:id="1487" w:author="Miska Hannuksela" w:date="2014-01-13T20:00:00Z">
        <w:r w:rsidR="0042345D">
          <w:rPr>
            <w:b w:val="0"/>
            <w:lang w:val="en-US"/>
          </w:rPr>
          <w:t xml:space="preserve">an </w:t>
        </w:r>
      </w:ins>
      <w:ins w:id="1488" w:author="Miska Hannuksela" w:date="2014-01-13T19:57:00Z">
        <w:r w:rsidR="0042345D" w:rsidRPr="0042345D">
          <w:rPr>
            <w:b w:val="0"/>
            <w:i/>
            <w:lang w:val="en-US"/>
          </w:rPr>
          <w:t>indirect reference layer</w:t>
        </w:r>
        <w:r w:rsidR="0042345D">
          <w:rPr>
            <w:b w:val="0"/>
            <w:lang w:val="en-US"/>
          </w:rPr>
          <w:t xml:space="preserve"> of an </w:t>
        </w:r>
        <w:r w:rsidR="0042345D" w:rsidRPr="0042345D">
          <w:rPr>
            <w:b w:val="0"/>
            <w:i/>
            <w:lang w:val="en-US"/>
          </w:rPr>
          <w:t>output layer</w:t>
        </w:r>
        <w:r w:rsidR="0042345D">
          <w:rPr>
            <w:b w:val="0"/>
            <w:lang w:val="en-US"/>
          </w:rPr>
          <w:t xml:space="preserve"> and which may include</w:t>
        </w:r>
      </w:ins>
      <w:ins w:id="1489" w:author="Miska Hannuksela" w:date="2014-01-13T19:56:00Z">
        <w:r w:rsidR="0042345D">
          <w:rPr>
            <w:b w:val="0"/>
            <w:lang w:val="en-US"/>
          </w:rPr>
          <w:t xml:space="preserve"> a </w:t>
        </w:r>
        <w:r w:rsidR="0042345D" w:rsidRPr="00A52F26">
          <w:rPr>
            <w:b w:val="0"/>
            <w:i/>
            <w:lang w:val="en-US"/>
          </w:rPr>
          <w:t>picture</w:t>
        </w:r>
        <w:r w:rsidR="0042345D">
          <w:rPr>
            <w:b w:val="0"/>
            <w:lang w:val="en-US"/>
          </w:rPr>
          <w:t xml:space="preserve"> that may be output when </w:t>
        </w:r>
      </w:ins>
      <w:ins w:id="1490" w:author="Miska Hannuksela" w:date="2014-01-13T19:57:00Z">
        <w:r w:rsidR="0042345D">
          <w:rPr>
            <w:b w:val="0"/>
            <w:lang w:val="en-US"/>
          </w:rPr>
          <w:t>no</w:t>
        </w:r>
      </w:ins>
      <w:ins w:id="1491" w:author="Miska Hannuksela" w:date="2014-01-13T19:56:00Z">
        <w:r w:rsidR="0042345D">
          <w:rPr>
            <w:b w:val="0"/>
            <w:lang w:val="en-US"/>
          </w:rPr>
          <w:t xml:space="preserve"> picture of </w:t>
        </w:r>
      </w:ins>
      <w:ins w:id="1492" w:author="Miska Hannuksela" w:date="2014-01-13T19:59:00Z">
        <w:r w:rsidR="0042345D">
          <w:rPr>
            <w:b w:val="0"/>
            <w:lang w:val="en-US"/>
          </w:rPr>
          <w:t>the</w:t>
        </w:r>
      </w:ins>
      <w:ins w:id="1493" w:author="Miska Hannuksela" w:date="2014-01-13T19:56:00Z">
        <w:r w:rsidR="0042345D">
          <w:rPr>
            <w:b w:val="0"/>
            <w:lang w:val="en-US"/>
          </w:rPr>
          <w:t xml:space="preserve"> </w:t>
        </w:r>
        <w:r w:rsidR="0042345D" w:rsidRPr="0042345D">
          <w:rPr>
            <w:b w:val="0"/>
            <w:i/>
            <w:lang w:val="en-US"/>
          </w:rPr>
          <w:t>output layer</w:t>
        </w:r>
        <w:r w:rsidR="0042345D">
          <w:rPr>
            <w:b w:val="0"/>
            <w:lang w:val="en-US"/>
          </w:rPr>
          <w:t xml:space="preserve"> </w:t>
        </w:r>
      </w:ins>
      <w:ins w:id="1494" w:author="Miska Hannuksela" w:date="2014-01-13T19:59:00Z">
        <w:r w:rsidR="0042345D">
          <w:rPr>
            <w:b w:val="0"/>
            <w:lang w:val="en-US"/>
          </w:rPr>
          <w:t xml:space="preserve">is present in the </w:t>
        </w:r>
        <w:r w:rsidR="0042345D" w:rsidRPr="0042345D">
          <w:rPr>
            <w:b w:val="0"/>
            <w:i/>
            <w:lang w:val="en-US"/>
          </w:rPr>
          <w:t>access unit</w:t>
        </w:r>
        <w:r w:rsidR="0042345D">
          <w:rPr>
            <w:b w:val="0"/>
            <w:lang w:val="en-US"/>
          </w:rPr>
          <w:t xml:space="preserve"> containing the </w:t>
        </w:r>
        <w:r w:rsidR="0042345D" w:rsidRPr="0042345D">
          <w:rPr>
            <w:b w:val="0"/>
            <w:i/>
            <w:lang w:val="en-US"/>
          </w:rPr>
          <w:t>picture</w:t>
        </w:r>
        <w:r w:rsidR="0042345D">
          <w:rPr>
            <w:b w:val="0"/>
            <w:lang w:val="en-US"/>
          </w:rPr>
          <w:t>.</w:t>
        </w:r>
      </w:ins>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lastRenderedPageBreak/>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A52F26" w:rsidRPr="00A52F26" w:rsidRDefault="0042345D" w:rsidP="008557C3">
      <w:pPr>
        <w:pStyle w:val="3L1"/>
        <w:keepNext w:val="0"/>
        <w:widowControl/>
        <w:numPr>
          <w:ilvl w:val="0"/>
          <w:numId w:val="43"/>
        </w:numPr>
        <w:spacing w:before="136"/>
        <w:ind w:left="714" w:hanging="714"/>
        <w:rPr>
          <w:ins w:id="1495" w:author="Miska Hannuksela" w:date="2014-01-13T20:01:00Z"/>
          <w:lang w:val="en-US"/>
        </w:rPr>
      </w:pPr>
      <w:proofErr w:type="gramStart"/>
      <w:ins w:id="1496" w:author="Miska Hannuksela" w:date="2014-01-13T20:01:00Z">
        <w:r w:rsidRPr="00A52F26">
          <w:rPr>
            <w:lang w:val="en-US"/>
          </w:rPr>
          <w:t>output</w:t>
        </w:r>
        <w:proofErr w:type="gramEnd"/>
        <w:r w:rsidRPr="00A52F26">
          <w:rPr>
            <w:lang w:val="en-US"/>
          </w:rPr>
          <w:t xml:space="preserve"> layer</w:t>
        </w:r>
        <w:r w:rsidRPr="00A52F26">
          <w:rPr>
            <w:b w:val="0"/>
            <w:lang w:val="en-US"/>
          </w:rPr>
          <w:t xml:space="preserve">: A </w:t>
        </w:r>
        <w:r w:rsidRPr="00A52F26">
          <w:rPr>
            <w:b w:val="0"/>
            <w:i/>
            <w:lang w:val="en-US"/>
          </w:rPr>
          <w:t>layer</w:t>
        </w:r>
        <w:r w:rsidRPr="00A52F26">
          <w:rPr>
            <w:b w:val="0"/>
            <w:lang w:val="en-US"/>
          </w:rPr>
          <w:t xml:space="preserve"> of an </w:t>
        </w:r>
        <w:r w:rsidRPr="00A52F26">
          <w:rPr>
            <w:b w:val="0"/>
            <w:i/>
            <w:lang w:val="en-US"/>
          </w:rPr>
          <w:t>output layer set</w:t>
        </w:r>
        <w:r w:rsidRPr="00A52F26">
          <w:rPr>
            <w:b w:val="0"/>
            <w:lang w:val="en-US"/>
          </w:rPr>
          <w:t xml:space="preserve"> that is </w:t>
        </w:r>
      </w:ins>
      <w:ins w:id="1497" w:author="Miska Hannuksela" w:date="2014-01-13T20:04:00Z">
        <w:r w:rsidRPr="00A52F26">
          <w:rPr>
            <w:b w:val="0"/>
            <w:lang w:val="en-US"/>
          </w:rPr>
          <w:t>to be output</w:t>
        </w:r>
      </w:ins>
      <w:ins w:id="1498" w:author="Miska Hannuksela" w:date="2014-01-13T20:12:00Z">
        <w:r w:rsidR="00A52F26" w:rsidRPr="00A52F26">
          <w:rPr>
            <w:b w:val="0"/>
            <w:lang w:val="en-US"/>
          </w:rPr>
          <w:t>,</w:t>
        </w:r>
      </w:ins>
      <w:ins w:id="1499" w:author="Miska Hannuksela" w:date="2014-01-13T20:04:00Z">
        <w:r w:rsidRPr="00A52F26">
          <w:rPr>
            <w:b w:val="0"/>
            <w:lang w:val="en-US"/>
          </w:rPr>
          <w:t xml:space="preserve"> when </w:t>
        </w:r>
      </w:ins>
      <w:ins w:id="1500" w:author="Miska Hannuksela" w:date="2014-01-13T20:06:00Z">
        <w:r w:rsidR="00A52F26" w:rsidRPr="00A52F26">
          <w:rPr>
            <w:b w:val="0"/>
            <w:lang w:val="en-US"/>
          </w:rPr>
          <w:t>TargetOptLayerSetIdx</w:t>
        </w:r>
        <w:r w:rsidR="00A52F26" w:rsidRPr="00A52F26">
          <w:rPr>
            <w:lang w:val="en-US"/>
          </w:rPr>
          <w:t xml:space="preserve"> </w:t>
        </w:r>
        <w:r w:rsidR="00A52F26" w:rsidRPr="00A52F26">
          <w:rPr>
            <w:b w:val="0"/>
            <w:lang w:val="en-US"/>
          </w:rPr>
          <w:t xml:space="preserve">is equal to the index of </w:t>
        </w:r>
      </w:ins>
      <w:ins w:id="1501" w:author="Miska Hannuksela" w:date="2014-01-13T20:04:00Z">
        <w:r w:rsidR="00A52F26" w:rsidRPr="00A52F26">
          <w:rPr>
            <w:b w:val="0"/>
            <w:lang w:val="en-US"/>
          </w:rPr>
          <w:t xml:space="preserve">the </w:t>
        </w:r>
        <w:r w:rsidR="00A52F26" w:rsidRPr="00A52F26">
          <w:rPr>
            <w:b w:val="0"/>
            <w:i/>
            <w:lang w:val="en-US"/>
          </w:rPr>
          <w:t>output layer set</w:t>
        </w:r>
      </w:ins>
      <w:ins w:id="1502" w:author="Miska Hannuksela" w:date="2014-01-13T20:06:00Z">
        <w:r w:rsidR="00A52F26" w:rsidRPr="00A52F26">
          <w:rPr>
            <w:b w:val="0"/>
            <w:lang w:val="en-US"/>
          </w:rPr>
          <w:t>.</w:t>
        </w:r>
      </w:ins>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ins w:id="1503" w:author="Miska Hannuksela" w:date="2014-01-13T20:20:00Z">
        <w:r w:rsidR="00237ED5">
          <w:rPr>
            <w:b w:val="0"/>
            <w:lang w:val="en-US"/>
          </w:rPr>
          <w:t xml:space="preserve"> and</w:t>
        </w:r>
      </w:ins>
      <w:ins w:id="1504" w:author="Miska Hannuksela" w:date="2014-01-13T20:18:00Z">
        <w:r w:rsidR="00237ED5">
          <w:rPr>
            <w:b w:val="0"/>
            <w:lang w:val="en-US"/>
          </w:rPr>
          <w:t xml:space="preserve"> is </w:t>
        </w:r>
      </w:ins>
      <w:ins w:id="1505" w:author="Miska Hannuksela" w:date="2014-01-13T20:20:00Z">
        <w:r w:rsidR="00237ED5">
          <w:rPr>
            <w:b w:val="0"/>
            <w:lang w:val="en-US"/>
          </w:rPr>
          <w:t>one of the</w:t>
        </w:r>
      </w:ins>
      <w:ins w:id="1506" w:author="Miska Hannuksela" w:date="2014-01-13T20:18:00Z">
        <w:r w:rsidR="00237ED5">
          <w:rPr>
            <w:b w:val="0"/>
            <w:lang w:val="en-US"/>
          </w:rPr>
          <w:t xml:space="preserve"> </w:t>
        </w:r>
        <w:r w:rsidR="00237ED5" w:rsidRPr="00237ED5">
          <w:rPr>
            <w:b w:val="0"/>
            <w:i/>
            <w:lang w:val="en-US"/>
          </w:rPr>
          <w:t>output layer</w:t>
        </w:r>
      </w:ins>
      <w:ins w:id="1507" w:author="Miska Hannuksela" w:date="2014-01-13T20:20:00Z">
        <w:r w:rsidR="00237ED5">
          <w:rPr>
            <w:b w:val="0"/>
            <w:i/>
            <w:lang w:val="en-US"/>
          </w:rPr>
          <w:t>s</w:t>
        </w:r>
      </w:ins>
      <w:ins w:id="1508" w:author="Miska Hannuksela" w:date="2014-01-13T20:18:00Z">
        <w:r w:rsidR="00237ED5">
          <w:rPr>
            <w:b w:val="0"/>
            <w:lang w:val="en-US"/>
          </w:rPr>
          <w:t xml:space="preserve"> of </w:t>
        </w:r>
      </w:ins>
      <w:ins w:id="1509" w:author="Miska Hannuksela" w:date="2014-01-13T20:20:00Z">
        <w:r w:rsidR="00237ED5">
          <w:rPr>
            <w:b w:val="0"/>
            <w:lang w:val="en-US"/>
          </w:rPr>
          <w:t>the</w:t>
        </w:r>
      </w:ins>
      <w:ins w:id="1510" w:author="Miska Hannuksela" w:date="2014-01-13T20:18:00Z">
        <w:r w:rsidR="00237ED5">
          <w:rPr>
            <w:b w:val="0"/>
            <w:lang w:val="en-US"/>
          </w:rPr>
          <w:t xml:space="preserve"> </w:t>
        </w:r>
        <w:r w:rsidR="00237ED5" w:rsidRPr="00237ED5">
          <w:rPr>
            <w:b w:val="0"/>
            <w:i/>
            <w:lang w:val="en-US"/>
          </w:rPr>
          <w:t>output layer set</w:t>
        </w:r>
      </w:ins>
      <w:ins w:id="1511" w:author="Miska Hannuksela" w:date="2014-01-13T20:21:00Z">
        <w:r w:rsidR="00237ED5">
          <w:rPr>
            <w:b w:val="0"/>
            <w:lang w:val="en-US"/>
          </w:rPr>
          <w:t xml:space="preserve"> with index olsIdx such that TargetOptLayerSetIdx is equal to olsIdx</w:t>
        </w:r>
      </w:ins>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12" w:name="_Toc373499533"/>
      <w:bookmarkStart w:id="1513" w:name="_Toc373832710"/>
      <w:r w:rsidRPr="00983CFA">
        <w:rPr>
          <w:lang w:val="en-US"/>
        </w:rPr>
        <w:t>Abbreviations</w:t>
      </w:r>
      <w:bookmarkEnd w:id="1512"/>
      <w:bookmarkEnd w:id="1513"/>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14" w:name="_Toc373499534"/>
      <w:bookmarkStart w:id="1515" w:name="_Toc373832711"/>
      <w:r w:rsidRPr="00983CFA">
        <w:rPr>
          <w:lang w:val="en-US"/>
        </w:rPr>
        <w:t>Conventions</w:t>
      </w:r>
      <w:bookmarkEnd w:id="1514"/>
      <w:bookmarkEnd w:id="1515"/>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16" w:name="_Toc373499535"/>
      <w:bookmarkStart w:id="1517" w:name="_Toc373832712"/>
      <w:r w:rsidRPr="00983CFA">
        <w:rPr>
          <w:lang w:val="en-US"/>
        </w:rPr>
        <w:t>Source, coded, decoded and output data formats, scanning processes, and neighbouring relationships</w:t>
      </w:r>
      <w:bookmarkEnd w:id="1516"/>
      <w:bookmarkEnd w:id="1517"/>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18" w:name="_Toc303680801"/>
      <w:bookmarkStart w:id="1519" w:name="_Toc248045632"/>
      <w:bookmarkStart w:id="1520" w:name="_Toc226457165"/>
      <w:bookmarkStart w:id="1521" w:name="_Ref220337191"/>
      <w:bookmarkStart w:id="1522" w:name="_Ref217305740"/>
      <w:bookmarkStart w:id="1523" w:name="_Ref360894127"/>
      <w:bookmarkStart w:id="1524" w:name="_Toc373499536"/>
      <w:bookmarkStart w:id="1525" w:name="_Toc373832713"/>
      <w:bookmarkStart w:id="1526" w:name="_Ref373835719"/>
      <w:r w:rsidRPr="00983CFA">
        <w:rPr>
          <w:lang w:val="en-US"/>
        </w:rPr>
        <w:t>Syntax and semantics</w:t>
      </w:r>
      <w:bookmarkEnd w:id="1518"/>
      <w:bookmarkEnd w:id="1519"/>
      <w:bookmarkEnd w:id="1520"/>
      <w:bookmarkEnd w:id="1521"/>
      <w:bookmarkEnd w:id="1522"/>
      <w:bookmarkEnd w:id="1523"/>
      <w:bookmarkEnd w:id="1524"/>
      <w:bookmarkEnd w:id="1525"/>
      <w:bookmarkEnd w:id="1526"/>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27" w:name="_Toc303680802"/>
      <w:bookmarkStart w:id="1528" w:name="_Toc248045633"/>
      <w:bookmarkStart w:id="1529" w:name="_Toc226457166"/>
      <w:bookmarkStart w:id="1530" w:name="_Toc198881559"/>
      <w:bookmarkStart w:id="1531" w:name="_Toc190849807"/>
      <w:bookmarkStart w:id="1532" w:name="_Toc140808430"/>
      <w:bookmarkStart w:id="1533" w:name="_Ref348089982"/>
      <w:bookmarkStart w:id="1534" w:name="_Ref363159905"/>
      <w:bookmarkStart w:id="1535" w:name="_Toc373499537"/>
      <w:bookmarkStart w:id="1536" w:name="_Toc373832714"/>
      <w:r w:rsidRPr="00983CFA">
        <w:rPr>
          <w:lang w:val="en-US"/>
        </w:rPr>
        <w:t>Method of specifying syntax in tabular form</w:t>
      </w:r>
      <w:bookmarkEnd w:id="1527"/>
      <w:bookmarkEnd w:id="1528"/>
      <w:bookmarkEnd w:id="1529"/>
      <w:bookmarkEnd w:id="1530"/>
      <w:bookmarkEnd w:id="1531"/>
      <w:bookmarkEnd w:id="1532"/>
      <w:bookmarkEnd w:id="1533"/>
      <w:bookmarkEnd w:id="1534"/>
      <w:bookmarkEnd w:id="1535"/>
      <w:bookmarkEnd w:id="1536"/>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37" w:name="_Toc303680803"/>
      <w:bookmarkStart w:id="1538" w:name="_Toc248045634"/>
      <w:bookmarkStart w:id="1539" w:name="_Toc226457167"/>
      <w:bookmarkStart w:id="1540" w:name="_Toc198881560"/>
      <w:bookmarkStart w:id="1541" w:name="_Toc190849808"/>
      <w:bookmarkStart w:id="1542" w:name="_Toc140808431"/>
      <w:bookmarkStart w:id="1543" w:name="_Ref348089989"/>
      <w:bookmarkStart w:id="1544" w:name="_Ref363159910"/>
      <w:bookmarkStart w:id="1545" w:name="_Toc373499538"/>
      <w:bookmarkStart w:id="1546" w:name="_Toc373832715"/>
      <w:r w:rsidRPr="00983CFA">
        <w:rPr>
          <w:lang w:val="en-US"/>
        </w:rPr>
        <w:t>Specification of syntax functions, categories, and descriptors</w:t>
      </w:r>
      <w:bookmarkEnd w:id="1537"/>
      <w:bookmarkEnd w:id="1538"/>
      <w:bookmarkEnd w:id="1539"/>
      <w:bookmarkEnd w:id="1540"/>
      <w:bookmarkEnd w:id="1541"/>
      <w:bookmarkEnd w:id="1542"/>
      <w:bookmarkEnd w:id="1543"/>
      <w:bookmarkEnd w:id="1544"/>
      <w:bookmarkEnd w:id="1545"/>
      <w:bookmarkEnd w:id="1546"/>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47" w:name="_Ref363159917"/>
      <w:bookmarkStart w:id="1548" w:name="_Toc373499539"/>
      <w:bookmarkStart w:id="1549" w:name="_Toc373832716"/>
      <w:r w:rsidRPr="00983CFA">
        <w:rPr>
          <w:lang w:val="en-US"/>
        </w:rPr>
        <w:t>Syntax in tabular form</w:t>
      </w:r>
      <w:bookmarkEnd w:id="1547"/>
      <w:bookmarkEnd w:id="1548"/>
      <w:bookmarkEnd w:id="1549"/>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0" w:name="_Ref348090062"/>
      <w:bookmarkStart w:id="1551" w:name="_Toc373499540"/>
      <w:bookmarkStart w:id="1552" w:name="_Toc373832717"/>
      <w:r w:rsidRPr="00983CFA">
        <w:rPr>
          <w:lang w:val="en-US"/>
        </w:rPr>
        <w:t>NAL unit syntax</w:t>
      </w:r>
      <w:bookmarkEnd w:id="1550"/>
      <w:bookmarkEnd w:id="1551"/>
      <w:bookmarkEnd w:id="1552"/>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3" w:name="_Ref363159828"/>
      <w:bookmarkStart w:id="1554" w:name="_Toc373499541"/>
      <w:bookmarkStart w:id="1555" w:name="_Toc373832718"/>
      <w:r w:rsidRPr="00983CFA">
        <w:rPr>
          <w:lang w:val="en-US"/>
        </w:rPr>
        <w:t>Raw byte sequence payloads and RBSP trailing bits syntax</w:t>
      </w:r>
      <w:bookmarkEnd w:id="1553"/>
      <w:bookmarkEnd w:id="1554"/>
      <w:bookmarkEnd w:id="1555"/>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56" w:name="_Ref348090078"/>
      <w:r w:rsidRPr="00983CFA">
        <w:rPr>
          <w:lang w:val="en-US"/>
        </w:rPr>
        <w:t>Video parameter set RBSP</w:t>
      </w:r>
      <w:bookmarkEnd w:id="1556"/>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7B188F" w:rsidRPr="00983CFA" w:rsidTr="000A29F0">
        <w:trPr>
          <w:trHeight w:val="289"/>
          <w:jc w:val="center"/>
          <w:ins w:id="1557" w:author="(option2)" w:date="2014-01-12T21:39:00Z"/>
        </w:trPr>
        <w:tc>
          <w:tcPr>
            <w:tcW w:w="7920" w:type="dxa"/>
          </w:tcPr>
          <w:p w:rsidR="007B188F" w:rsidRPr="00983CFA" w:rsidRDefault="007B188F" w:rsidP="00F00EFD">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58" w:author="(option2)" w:date="2014-01-12T21:39:00Z"/>
                <w:rFonts w:eastAsia="Batang"/>
                <w:bCs/>
                <w:lang w:val="en-US" w:eastAsia="ko-KR"/>
              </w:rPr>
            </w:pPr>
            <w:ins w:id="1559" w:author="(option2)" w:date="2014-01-12T21:39:00Z">
              <w:r>
                <w:rPr>
                  <w:rFonts w:eastAsia="Batang"/>
                  <w:bCs/>
                  <w:lang w:val="en-US" w:eastAsia="ko-KR"/>
                </w:rPr>
                <w:tab/>
              </w:r>
              <w:r>
                <w:rPr>
                  <w:rFonts w:eastAsia="Batang"/>
                  <w:bCs/>
                  <w:lang w:val="en-US" w:eastAsia="ko-KR"/>
                </w:rPr>
                <w:tab/>
                <w:t>if( NumOutputLayers</w:t>
              </w:r>
            </w:ins>
            <w:ins w:id="1560" w:author="(option2)" w:date="2014-01-12T21:40:00Z">
              <w:r>
                <w:rPr>
                  <w:rFonts w:eastAsia="Batang"/>
                  <w:bCs/>
                  <w:lang w:val="en-US" w:eastAsia="ko-KR"/>
                </w:rPr>
                <w:t>InOutputLayerSet</w:t>
              </w:r>
            </w:ins>
            <w:ins w:id="1561" w:author="(option2)" w:date="2014-01-12T21:39:00Z">
              <w:r>
                <w:rPr>
                  <w:rFonts w:eastAsia="Batang"/>
                  <w:bCs/>
                  <w:lang w:val="en-US" w:eastAsia="ko-KR"/>
                </w:rPr>
                <w:t xml:space="preserve">[ i ]  = =  1 </w:t>
              </w:r>
            </w:ins>
            <w:ins w:id="1562" w:author="(option2)" w:date="2014-01-12T22:55:00Z">
              <w:r w:rsidR="00F00EFD">
                <w:rPr>
                  <w:rFonts w:eastAsia="Batang"/>
                  <w:bCs/>
                  <w:lang w:val="en-US" w:eastAsia="ko-KR"/>
                </w:rPr>
                <w:br/>
              </w:r>
              <w:r w:rsidR="00F00EFD">
                <w:rPr>
                  <w:rFonts w:eastAsia="Batang"/>
                  <w:bCs/>
                  <w:lang w:val="en-US" w:eastAsia="ko-KR"/>
                </w:rPr>
                <w:tab/>
              </w:r>
              <w:r w:rsidR="00F00EFD">
                <w:rPr>
                  <w:rFonts w:eastAsia="Batang"/>
                  <w:bCs/>
                  <w:lang w:val="en-US" w:eastAsia="ko-KR"/>
                </w:rPr>
                <w:tab/>
              </w:r>
              <w:r w:rsidR="00F00EFD">
                <w:rPr>
                  <w:rFonts w:eastAsia="Batang"/>
                  <w:bCs/>
                  <w:lang w:val="en-US" w:eastAsia="ko-KR"/>
                </w:rPr>
                <w:tab/>
                <w:t xml:space="preserve">&amp;&amp;  </w:t>
              </w:r>
            </w:ins>
            <w:ins w:id="1563" w:author="(option2)" w:date="2014-01-12T22:56:00Z">
              <w:r w:rsidR="00F00EFD">
                <w:rPr>
                  <w:bCs/>
                  <w:lang w:val="en-US"/>
                </w:rPr>
                <w:t>NumDirectRefLayers[ OlsOutputLayerId[</w:t>
              </w:r>
              <w:r w:rsidR="00F00EFD" w:rsidRPr="00C66AFF">
                <w:rPr>
                  <w:bCs/>
                  <w:lang w:val="en-US"/>
                </w:rPr>
                <w:t> i ]</w:t>
              </w:r>
              <w:r w:rsidR="00F00EFD">
                <w:rPr>
                  <w:bCs/>
                  <w:lang w:val="en-US"/>
                </w:rPr>
                <w:t> ] &gt; 0</w:t>
              </w:r>
            </w:ins>
            <w:ins w:id="1564" w:author="(option2)" w:date="2014-01-12T21:39:00Z">
              <w:r>
                <w:rPr>
                  <w:rFonts w:eastAsia="Batang"/>
                  <w:bCs/>
                  <w:lang w:val="en-US" w:eastAsia="ko-KR"/>
                </w:rPr>
                <w:t>)</w:t>
              </w:r>
            </w:ins>
          </w:p>
        </w:tc>
        <w:tc>
          <w:tcPr>
            <w:tcW w:w="1152" w:type="dxa"/>
          </w:tcPr>
          <w:p w:rsidR="007B188F" w:rsidRPr="00983CFA" w:rsidRDefault="007B188F" w:rsidP="000A29F0">
            <w:pPr>
              <w:keepNext/>
              <w:tabs>
                <w:tab w:val="clear" w:pos="794"/>
                <w:tab w:val="clear" w:pos="1191"/>
                <w:tab w:val="clear" w:pos="1588"/>
                <w:tab w:val="clear" w:pos="1985"/>
              </w:tabs>
              <w:spacing w:before="0" w:after="60"/>
              <w:rPr>
                <w:ins w:id="1565" w:author="(option2)" w:date="2014-01-12T21:39:00Z"/>
                <w:rFonts w:eastAsia="MS Mincho"/>
                <w:bCs/>
                <w:lang w:val="en-US"/>
              </w:rPr>
            </w:pPr>
          </w:p>
        </w:tc>
      </w:tr>
      <w:tr w:rsidR="007B188F" w:rsidRPr="00983CFA" w:rsidTr="000A29F0">
        <w:trPr>
          <w:trHeight w:val="289"/>
          <w:jc w:val="center"/>
          <w:ins w:id="1566" w:author="(option2)" w:date="2014-01-12T21:40:00Z"/>
        </w:trPr>
        <w:tc>
          <w:tcPr>
            <w:tcW w:w="7920" w:type="dxa"/>
          </w:tcPr>
          <w:p w:rsidR="007B188F" w:rsidRDefault="007B188F"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67" w:author="(option2)" w:date="2014-01-12T21:40:00Z"/>
                <w:rFonts w:eastAsia="Batang"/>
                <w:bCs/>
                <w:lang w:val="en-US" w:eastAsia="ko-KR"/>
              </w:rPr>
            </w:pPr>
            <w:ins w:id="1568" w:author="(option2)" w:date="2014-01-12T21:40:00Z">
              <w:r>
                <w:rPr>
                  <w:rFonts w:eastAsia="Batang"/>
                  <w:bCs/>
                  <w:lang w:val="en-US" w:eastAsia="ko-KR"/>
                </w:rPr>
                <w:tab/>
              </w:r>
              <w:r>
                <w:rPr>
                  <w:rFonts w:eastAsia="Batang"/>
                  <w:bCs/>
                  <w:lang w:val="en-US" w:eastAsia="ko-KR"/>
                </w:rPr>
                <w:tab/>
              </w:r>
              <w:r>
                <w:rPr>
                  <w:rFonts w:eastAsia="Batang"/>
                  <w:bCs/>
                  <w:lang w:val="en-US" w:eastAsia="ko-KR"/>
                </w:rPr>
                <w:tab/>
                <w:t>alt_output_layer_flag[ i ]</w:t>
              </w:r>
            </w:ins>
          </w:p>
        </w:tc>
        <w:tc>
          <w:tcPr>
            <w:tcW w:w="1152" w:type="dxa"/>
          </w:tcPr>
          <w:p w:rsidR="007B188F" w:rsidRPr="00983CFA" w:rsidRDefault="000A6504" w:rsidP="000A29F0">
            <w:pPr>
              <w:keepNext/>
              <w:tabs>
                <w:tab w:val="clear" w:pos="794"/>
                <w:tab w:val="clear" w:pos="1191"/>
                <w:tab w:val="clear" w:pos="1588"/>
                <w:tab w:val="clear" w:pos="1985"/>
              </w:tabs>
              <w:spacing w:before="0" w:after="60"/>
              <w:rPr>
                <w:ins w:id="1569" w:author="(option2)" w:date="2014-01-12T21:40:00Z"/>
                <w:rFonts w:eastAsia="MS Mincho"/>
                <w:bCs/>
                <w:lang w:val="en-US"/>
              </w:rPr>
            </w:pPr>
            <w:ins w:id="1570" w:author="(option2)" w:date="2014-01-13T21:16:00Z">
              <w:r>
                <w:rPr>
                  <w:rFonts w:eastAsia="MS Mincho"/>
                  <w:bCs/>
                  <w:lang w:val="en-US"/>
                </w:rPr>
                <w:t>u(1)</w:t>
              </w:r>
            </w:ins>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ins w:id="1571" w:author="(option1)" w:date="2014-01-12T21:46:00Z">
              <w:r w:rsidR="007B188F">
                <w:rPr>
                  <w:bCs/>
                  <w:lang w:val="en-US"/>
                </w:rPr>
                <w:t xml:space="preserve"> // these two lines for option 1 only</w:t>
              </w:r>
            </w:ins>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lastRenderedPageBreak/>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72"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73"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74"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75" w:name="GoHere2"/>
            <w:bookmarkEnd w:id="1575"/>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7B188F" w:rsidRPr="00983CFA" w:rsidTr="000A29F0">
        <w:trPr>
          <w:cantSplit/>
          <w:trHeight w:val="289"/>
          <w:jc w:val="center"/>
          <w:ins w:id="1576" w:author="Miska Hannuksela" w:date="2014-01-12T21:47:00Z"/>
        </w:trPr>
        <w:tc>
          <w:tcPr>
            <w:tcW w:w="7920" w:type="dxa"/>
          </w:tcPr>
          <w:p w:rsidR="007B188F" w:rsidRPr="007B188F" w:rsidRDefault="007B188F" w:rsidP="007707E8">
            <w:pPr>
              <w:pStyle w:val="tablesyntax"/>
              <w:rPr>
                <w:ins w:id="1577" w:author="Miska Hannuksela" w:date="2014-01-12T21:47:00Z"/>
                <w:rFonts w:ascii="Times New Roman" w:hAnsi="Times New Roman"/>
                <w:b/>
                <w:bCs/>
                <w:lang w:val="en-US"/>
              </w:rPr>
            </w:pPr>
            <w:ins w:id="1578" w:author="Miska Hannuksela" w:date="2014-01-12T21:47:00Z">
              <w:r>
                <w:rPr>
                  <w:rFonts w:ascii="Times New Roman" w:hAnsi="Times New Roman"/>
                  <w:bCs/>
                  <w:lang w:val="en-US"/>
                </w:rPr>
                <w:tab/>
              </w:r>
              <w:r>
                <w:rPr>
                  <w:rFonts w:ascii="Times New Roman" w:hAnsi="Times New Roman"/>
                  <w:b/>
                  <w:bCs/>
                  <w:lang w:val="en-US"/>
                </w:rPr>
                <w:t>vps_vui_</w:t>
              </w:r>
            </w:ins>
            <w:ins w:id="1579" w:author="Miska Hannuksela" w:date="2014-01-12T21:48:00Z">
              <w:r w:rsidR="007707E8">
                <w:rPr>
                  <w:rFonts w:ascii="Times New Roman" w:hAnsi="Times New Roman"/>
                  <w:b/>
                  <w:bCs/>
                  <w:lang w:val="en-US"/>
                </w:rPr>
                <w:t>extraction</w:t>
              </w:r>
            </w:ins>
            <w:ins w:id="1580" w:author="Miska Hannuksela" w:date="2014-01-12T21:50:00Z">
              <w:r w:rsidR="007707E8">
                <w:rPr>
                  <w:rFonts w:ascii="Times New Roman" w:hAnsi="Times New Roman"/>
                  <w:b/>
                  <w:bCs/>
                  <w:lang w:val="en-US"/>
                </w:rPr>
                <w:t>_hrd_</w:t>
              </w:r>
            </w:ins>
            <w:ins w:id="1581" w:author="Miska Hannuksela" w:date="2014-01-12T21:49:00Z">
              <w:r w:rsidR="007707E8">
                <w:rPr>
                  <w:rFonts w:ascii="Times New Roman" w:hAnsi="Times New Roman"/>
                  <w:b/>
                  <w:bCs/>
                  <w:lang w:val="en-US"/>
                </w:rPr>
                <w:t>constraint</w:t>
              </w:r>
            </w:ins>
            <w:ins w:id="1582" w:author="Miska Hannuksela" w:date="2014-01-12T21:50:00Z">
              <w:r w:rsidR="007707E8">
                <w:rPr>
                  <w:rFonts w:ascii="Times New Roman" w:hAnsi="Times New Roman"/>
                  <w:b/>
                  <w:bCs/>
                  <w:lang w:val="en-US"/>
                </w:rPr>
                <w:t>_flag</w:t>
              </w:r>
            </w:ins>
          </w:p>
        </w:tc>
        <w:tc>
          <w:tcPr>
            <w:tcW w:w="1153" w:type="dxa"/>
          </w:tcPr>
          <w:p w:rsidR="007B188F" w:rsidRDefault="007707E8" w:rsidP="000A29F0">
            <w:pPr>
              <w:pStyle w:val="tablecell"/>
              <w:rPr>
                <w:ins w:id="1583" w:author="Miska Hannuksela" w:date="2014-01-12T21:47:00Z"/>
                <w:lang w:val="en-US"/>
              </w:rPr>
            </w:pPr>
            <w:ins w:id="1584" w:author="Miska Hannuksela" w:date="2014-01-12T21:50:00Z">
              <w:r>
                <w:rPr>
                  <w:lang w:val="en-US"/>
                </w:rPr>
                <w:t>u(1)</w:t>
              </w:r>
            </w:ins>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72"/>
      <w:bookmarkEnd w:id="1573"/>
      <w:bookmarkEnd w:id="1574"/>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85"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86"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86"/>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7" w:name="_Ref351058034"/>
      <w:bookmarkStart w:id="1588" w:name="_Ref363160723"/>
      <w:r w:rsidRPr="00983CFA">
        <w:rPr>
          <w:lang w:val="en-US"/>
        </w:rPr>
        <w:lastRenderedPageBreak/>
        <w:t>Picture parameter set RBSP syntax</w:t>
      </w:r>
      <w:bookmarkEnd w:id="1585"/>
      <w:bookmarkEnd w:id="1587"/>
      <w:bookmarkEnd w:id="1588"/>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89"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90"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89"/>
      <w:bookmarkEnd w:id="1590"/>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1" w:name="_Ref348090122"/>
      <w:r w:rsidRPr="00983CFA">
        <w:rPr>
          <w:lang w:val="en-US"/>
        </w:rPr>
        <w:t>Access unit delimiter RBSP syntax</w:t>
      </w:r>
      <w:bookmarkEnd w:id="1591"/>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2" w:name="_Ref348090133"/>
      <w:r w:rsidRPr="00983CFA">
        <w:rPr>
          <w:lang w:val="en-US"/>
        </w:rPr>
        <w:t>End of sequence RBSP syntax</w:t>
      </w:r>
      <w:bookmarkEnd w:id="1592"/>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3" w:name="_Ref348090150"/>
      <w:r w:rsidRPr="00983CFA">
        <w:rPr>
          <w:lang w:val="en-US"/>
        </w:rPr>
        <w:t>End of bitstream RBSP syntax</w:t>
      </w:r>
      <w:bookmarkEnd w:id="1593"/>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4" w:name="_Ref348090167"/>
      <w:r w:rsidRPr="00983CFA">
        <w:rPr>
          <w:lang w:val="en-US"/>
        </w:rPr>
        <w:t>Filler data RBSP syntax</w:t>
      </w:r>
      <w:bookmarkEnd w:id="1594"/>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5" w:name="_Ref348090173"/>
      <w:r w:rsidRPr="00983CFA">
        <w:rPr>
          <w:lang w:val="en-US"/>
        </w:rPr>
        <w:t>Slice segment layer RBSP syntax</w:t>
      </w:r>
      <w:bookmarkEnd w:id="1595"/>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6" w:name="_Ref331449326"/>
      <w:r w:rsidRPr="00983CFA">
        <w:rPr>
          <w:lang w:val="en-US"/>
        </w:rPr>
        <w:t>RBSP slice segment trailing bits syntax</w:t>
      </w:r>
      <w:bookmarkEnd w:id="1596"/>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7" w:name="_Ref348090194"/>
      <w:r w:rsidRPr="00983CFA">
        <w:rPr>
          <w:lang w:val="en-US"/>
        </w:rPr>
        <w:t>RBSP trailing bits syntax</w:t>
      </w:r>
      <w:bookmarkEnd w:id="1597"/>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8" w:name="_Ref348090200"/>
      <w:r w:rsidRPr="00983CFA">
        <w:rPr>
          <w:lang w:val="en-US"/>
        </w:rPr>
        <w:t>Byte alignment syntax</w:t>
      </w:r>
      <w:bookmarkEnd w:id="1598"/>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9" w:name="_Ref348090209"/>
      <w:bookmarkStart w:id="1600" w:name="_Toc373499542"/>
      <w:bookmarkStart w:id="1601" w:name="_Toc373832719"/>
      <w:r w:rsidRPr="00983CFA">
        <w:rPr>
          <w:lang w:val="en-US"/>
        </w:rPr>
        <w:lastRenderedPageBreak/>
        <w:t>Profile, tier and level syntax</w:t>
      </w:r>
      <w:bookmarkEnd w:id="1599"/>
      <w:bookmarkEnd w:id="1600"/>
      <w:bookmarkEnd w:id="1601"/>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602"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3" w:name="_Toc373499543"/>
      <w:bookmarkStart w:id="1604" w:name="_Toc373832720"/>
      <w:r w:rsidRPr="00983CFA">
        <w:rPr>
          <w:lang w:val="en-US"/>
        </w:rPr>
        <w:t>Scaling list data syntax</w:t>
      </w:r>
      <w:bookmarkEnd w:id="1602"/>
      <w:bookmarkEnd w:id="1603"/>
      <w:bookmarkEnd w:id="1604"/>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5" w:name="_Ref348090212"/>
      <w:bookmarkStart w:id="1606" w:name="_Toc373499544"/>
      <w:bookmarkStart w:id="1607" w:name="_Toc373832721"/>
      <w:r w:rsidRPr="00983CFA">
        <w:rPr>
          <w:lang w:val="en-US"/>
        </w:rPr>
        <w:t>Supplemental enhancement information message syntax</w:t>
      </w:r>
      <w:bookmarkEnd w:id="1605"/>
      <w:bookmarkEnd w:id="1606"/>
      <w:bookmarkEnd w:id="1607"/>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8" w:name="_Ref348090214"/>
      <w:bookmarkStart w:id="1609" w:name="_Toc373499545"/>
      <w:bookmarkStart w:id="1610" w:name="_Toc373832722"/>
      <w:r w:rsidRPr="00983CFA">
        <w:rPr>
          <w:lang w:val="en-US"/>
        </w:rPr>
        <w:lastRenderedPageBreak/>
        <w:t>Slice segment header syntax</w:t>
      </w:r>
      <w:bookmarkEnd w:id="1608"/>
      <w:bookmarkEnd w:id="1609"/>
      <w:bookmarkEnd w:id="161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1" w:name="_Ref360884196"/>
      <w:r w:rsidRPr="00983CFA">
        <w:rPr>
          <w:lang w:val="en-US"/>
        </w:rPr>
        <w:t>General slice segment header syntax</w:t>
      </w:r>
      <w:bookmarkEnd w:id="1611"/>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2" w:name="_Ref351058069"/>
      <w:bookmarkStart w:id="1613" w:name="_Toc373499546"/>
      <w:bookmarkStart w:id="1614" w:name="_Toc373832723"/>
      <w:bookmarkStart w:id="1615" w:name="_Ref348090232"/>
      <w:r w:rsidRPr="00983CFA">
        <w:rPr>
          <w:lang w:val="en-US"/>
        </w:rPr>
        <w:t>Short-term reference picture set syntax</w:t>
      </w:r>
      <w:bookmarkEnd w:id="1612"/>
      <w:bookmarkEnd w:id="1613"/>
      <w:bookmarkEnd w:id="1614"/>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6" w:name="_Ref351058099"/>
      <w:bookmarkStart w:id="1617" w:name="_Toc373499547"/>
      <w:bookmarkStart w:id="1618" w:name="_Toc373832724"/>
      <w:r w:rsidRPr="00983CFA">
        <w:rPr>
          <w:lang w:val="en-US"/>
        </w:rPr>
        <w:lastRenderedPageBreak/>
        <w:t>Slice segment data syntax</w:t>
      </w:r>
      <w:bookmarkEnd w:id="1615"/>
      <w:bookmarkEnd w:id="1616"/>
      <w:bookmarkEnd w:id="1617"/>
      <w:bookmarkEnd w:id="1618"/>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19" w:name="_Toc373499548"/>
      <w:bookmarkStart w:id="1620" w:name="_Toc373832725"/>
      <w:r w:rsidRPr="00983CFA">
        <w:rPr>
          <w:lang w:val="en-US"/>
        </w:rPr>
        <w:t>Semantics</w:t>
      </w:r>
      <w:bookmarkEnd w:id="1619"/>
      <w:bookmarkEnd w:id="1620"/>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1" w:name="_Ref351058589"/>
      <w:bookmarkStart w:id="1622" w:name="_Toc373499549"/>
      <w:bookmarkStart w:id="1623" w:name="_Toc373832726"/>
      <w:bookmarkStart w:id="1624" w:name="_Ref348090008"/>
      <w:bookmarkStart w:id="1625" w:name="_Ref348090335"/>
      <w:r w:rsidRPr="00983CFA">
        <w:rPr>
          <w:lang w:val="en-US"/>
        </w:rPr>
        <w:t>General</w:t>
      </w:r>
      <w:bookmarkEnd w:id="1621"/>
      <w:bookmarkEnd w:id="1622"/>
      <w:bookmarkEnd w:id="1623"/>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6" w:name="_Ref351058186"/>
      <w:bookmarkStart w:id="1627" w:name="_Toc373499550"/>
      <w:bookmarkStart w:id="1628" w:name="_Toc373832727"/>
      <w:r w:rsidRPr="00983CFA">
        <w:rPr>
          <w:lang w:val="en-US"/>
        </w:rPr>
        <w:t>NAL unit semantics</w:t>
      </w:r>
      <w:bookmarkEnd w:id="1624"/>
      <w:bookmarkEnd w:id="1625"/>
      <w:bookmarkEnd w:id="1626"/>
      <w:bookmarkEnd w:id="1627"/>
      <w:bookmarkEnd w:id="1628"/>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9" w:name="_Ref363159861"/>
      <w:bookmarkStart w:id="1630" w:name="_Toc373499551"/>
      <w:bookmarkStart w:id="1631" w:name="_Toc373832728"/>
      <w:r w:rsidRPr="00983CFA">
        <w:rPr>
          <w:lang w:val="en-US"/>
        </w:rPr>
        <w:t>Raw byte sequence payloads, trailing bits, and byte alignment semantics</w:t>
      </w:r>
      <w:bookmarkEnd w:id="1629"/>
      <w:bookmarkEnd w:id="1630"/>
      <w:bookmarkEnd w:id="1631"/>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2" w:name="_Ref348090354"/>
      <w:r w:rsidRPr="00983CFA">
        <w:rPr>
          <w:lang w:val="en-US"/>
        </w:rPr>
        <w:t>Video parameter set RBSP semantics</w:t>
      </w:r>
      <w:bookmarkEnd w:id="1632"/>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fldSimple w:instr=" SEQ NoteCounter \s 9 \* MERGEFORMAT " w:fldLock="1">
        <w:r>
          <w:rPr>
            <w:noProof/>
          </w:rPr>
          <w:t>4</w:t>
        </w:r>
      </w:fldSimple>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633"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633"/>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25pt;height:29.25pt" o:ole="">
            <v:imagedata r:id="rId29" o:title=""/>
          </v:shape>
          <o:OLEObject Type="Embed" ProgID="Equation.3" ShapeID="_x0000_i1028" DrawAspect="Content" ObjectID="_1451154103" r:id="rId30"/>
        </w:object>
      </w:r>
      <w:r w:rsidRPr="00983CFA">
        <w:rPr>
          <w:rFonts w:eastAsia="Batang"/>
          <w:bCs/>
          <w:sz w:val="20"/>
          <w:szCs w:val="20"/>
          <w:lang w:val="en-US" w:eastAsia="ko-KR"/>
        </w:rPr>
        <w:tab/>
        <w:t>(</w:t>
      </w:r>
      <w:bookmarkStart w:id="1634" w:name="F"/>
      <w:r w:rsidRPr="00983CFA">
        <w:rPr>
          <w:rFonts w:eastAsia="Batang"/>
          <w:bCs/>
          <w:sz w:val="20"/>
          <w:szCs w:val="20"/>
          <w:lang w:val="en-US" w:eastAsia="ko-KR"/>
        </w:rPr>
        <w:t>F</w:t>
      </w:r>
      <w:bookmarkEnd w:id="1634"/>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lastRenderedPageBreak/>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635" w:name="_Ref366745143"/>
      <w:bookmarkStart w:id="1636"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635"/>
      <w:r>
        <w:fldChar w:fldCharType="begin" w:fldLock="1"/>
      </w:r>
      <w:r>
        <w:instrText xml:space="preserve"> SEQ Table \* ARABIC \s 1 </w:instrText>
      </w:r>
      <w:r>
        <w:fldChar w:fldCharType="separate"/>
      </w:r>
      <w:r>
        <w:t>2</w:t>
      </w:r>
      <w:r>
        <w:fldChar w:fldCharType="end"/>
      </w:r>
      <w:bookmarkEnd w:id="1636"/>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 xml:space="preserve">For an auxiliary picture with nuh_layer_id equal to nuhLayerIdA, an associated primary picture, if any, is the picture in the same access unit having AuxId[ nuhLayerIdB ] equal to 0 such that </w:t>
      </w:r>
      <w:r>
        <w:lastRenderedPageBreak/>
        <w:t>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plus 1 specifies the maximum number of temporal sub-layers that may be present in </w:t>
      </w:r>
      <w:r w:rsidRPr="00A370C4">
        <w:rPr>
          <w:rFonts w:eastAsia="Batang"/>
          <w:bCs/>
          <w:lang w:val="en-US" w:eastAsia="ko-KR"/>
        </w:rPr>
        <w:lastRenderedPageBreak/>
        <w:t>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proofErr w:type="gramStart"/>
      <w:r w:rsidRPr="00983CFA">
        <w:rPr>
          <w:rFonts w:eastAsia="Batang"/>
          <w:b/>
          <w:bCs/>
          <w:lang w:val="en-US" w:eastAsia="ko-KR"/>
        </w:rPr>
        <w:t>more_output_layer_sets_than_default_flag</w:t>
      </w:r>
      <w:proofErr w:type="gramEnd"/>
      <w:r w:rsidRPr="00983CFA">
        <w:rPr>
          <w:rFonts w:eastAsia="Batang"/>
          <w:bCs/>
          <w:lang w:val="en-US" w:eastAsia="ko-KR"/>
        </w:rPr>
        <w:t xml:space="preserve"> equal to 1 specifies that the number of output layer sets specified by the VPS is greater than vps_number_layer_sets_minus1 + 1. </w:t>
      </w:r>
      <w:proofErr w:type="gramStart"/>
      <w:r w:rsidRPr="00983CFA">
        <w:rPr>
          <w:rFonts w:eastAsia="Batang"/>
          <w:bCs/>
          <w:lang w:val="en-US" w:eastAsia="ko-KR"/>
        </w:rPr>
        <w:t>more_output_layer_sets_than_default_flag</w:t>
      </w:r>
      <w:proofErr w:type="gramEnd"/>
      <w:r w:rsidRPr="00983CFA">
        <w:rPr>
          <w:rFonts w:eastAsia="Batang"/>
          <w:bCs/>
          <w:lang w:val="en-US" w:eastAsia="ko-KR"/>
        </w:rPr>
        <w:t xml:space="preserve">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proofErr w:type="gramStart"/>
      <w:r w:rsidRPr="00983CFA">
        <w:rPr>
          <w:rFonts w:eastAsia="Batang"/>
          <w:b/>
          <w:bCs/>
          <w:lang w:val="en-US" w:eastAsia="ko-KR"/>
        </w:rPr>
        <w:t>default_one_target_output_layer_</w:t>
      </w:r>
      <w:r>
        <w:rPr>
          <w:rFonts w:eastAsia="Batang"/>
          <w:b/>
          <w:bCs/>
          <w:lang w:val="en-US" w:eastAsia="ko-KR"/>
        </w:rPr>
        <w:t>idc</w:t>
      </w:r>
      <w:proofErr w:type="gramEnd"/>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 xml:space="preserve">in each of the default output layer sets is a target output layer. </w:t>
      </w:r>
      <w:proofErr w:type="gramStart"/>
      <w:r w:rsidRPr="00983CFA">
        <w:rPr>
          <w:rFonts w:eastAsia="Batang"/>
          <w:lang w:val="en-US" w:eastAsia="ko-KR"/>
        </w:rPr>
        <w:t>default_one_target_output_layer_</w:t>
      </w:r>
      <w:r>
        <w:rPr>
          <w:rFonts w:eastAsia="Batang"/>
          <w:lang w:val="en-US" w:eastAsia="ko-KR"/>
        </w:rPr>
        <w:t>idc</w:t>
      </w:r>
      <w:proofErr w:type="gramEnd"/>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proofErr w:type="gramStart"/>
      <w:r w:rsidRPr="00800EEA">
        <w:rPr>
          <w:rFonts w:eastAsia="Batang"/>
          <w:lang w:val="en-US" w:eastAsia="ko-KR"/>
        </w:rPr>
        <w:t>default_one_target_output_layer_idc</w:t>
      </w:r>
      <w:proofErr w:type="gramEnd"/>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proofErr w:type="gramStart"/>
      <w:r w:rsidRPr="00800EEA">
        <w:rPr>
          <w:bCs/>
          <w:szCs w:val="22"/>
          <w:highlight w:val="yellow"/>
        </w:rPr>
        <w:t>[ Ed</w:t>
      </w:r>
      <w:proofErr w:type="gramEnd"/>
      <w:r w:rsidRPr="00800EEA">
        <w:rPr>
          <w:bCs/>
          <w:szCs w:val="22"/>
          <w:highlight w:val="yellow"/>
        </w:rPr>
        <w:t xml:space="preserve">.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ins w:id="1637" w:author="Miska Hannuksela" w:date="2014-01-12T21:59:00Z">
        <w:r w:rsidR="007707E8">
          <w:rPr>
            <w:bCs/>
            <w:lang w:val="en-US"/>
          </w:rPr>
          <w:t xml:space="preserve"> [Ed. inference of output_layer_flag for default output layer sets is needed here from Gerhard's editorial changes.</w:t>
        </w:r>
      </w:ins>
      <w:ins w:id="1638" w:author="Miska Hannuksela" w:date="2014-01-12T22:48:00Z">
        <w:r w:rsidR="00C66AFF">
          <w:rPr>
            <w:bCs/>
            <w:lang w:val="en-US"/>
          </w:rPr>
          <w:t xml:space="preserve"> Below lsIdx is the layer set index of output layer set with index i.</w:t>
        </w:r>
      </w:ins>
      <w:ins w:id="1639" w:author="Miska Hannuksela" w:date="2014-01-12T21:59:00Z">
        <w:r w:rsidR="007707E8">
          <w:rPr>
            <w:bCs/>
            <w:lang w:val="en-US"/>
          </w:rPr>
          <w:t>]</w:t>
        </w:r>
      </w:ins>
    </w:p>
    <w:p w:rsidR="007707E8" w:rsidRDefault="007707E8" w:rsidP="007707E8">
      <w:pPr>
        <w:rPr>
          <w:ins w:id="1640" w:author="Miska Hannuksela" w:date="2014-01-12T21:59:00Z"/>
          <w:bCs/>
          <w:lang w:val="en-US"/>
        </w:rPr>
      </w:pPr>
      <w:ins w:id="1641" w:author="Miska Hannuksela" w:date="2014-01-12T21:59:00Z">
        <w:r>
          <w:rPr>
            <w:bCs/>
            <w:lang w:val="en-US"/>
          </w:rPr>
          <w:t>The variable NumOutputLayersInOutputLayerSet</w:t>
        </w:r>
        <w:proofErr w:type="gramStart"/>
        <w:r>
          <w:rPr>
            <w:bCs/>
            <w:lang w:val="en-US"/>
          </w:rPr>
          <w:t>[ i</w:t>
        </w:r>
        <w:proofErr w:type="gramEnd"/>
        <w:r>
          <w:rPr>
            <w:bCs/>
            <w:lang w:val="en-US"/>
          </w:rPr>
          <w:t> ] is derived as follows:</w:t>
        </w:r>
      </w:ins>
    </w:p>
    <w:p w:rsidR="007707E8" w:rsidRPr="007707E8" w:rsidRDefault="007707E8" w:rsidP="007707E8">
      <w:pPr>
        <w:tabs>
          <w:tab w:val="clear" w:pos="794"/>
          <w:tab w:val="clear" w:pos="1191"/>
          <w:tab w:val="clear" w:pos="1588"/>
          <w:tab w:val="clear" w:pos="1985"/>
          <w:tab w:val="left" w:pos="360"/>
          <w:tab w:val="left" w:pos="720"/>
          <w:tab w:val="left" w:pos="1080"/>
          <w:tab w:val="left" w:pos="1440"/>
        </w:tabs>
        <w:ind w:left="360"/>
        <w:jc w:val="left"/>
        <w:rPr>
          <w:ins w:id="1642" w:author="Miska Hannuksela" w:date="2014-01-12T21:59:00Z"/>
          <w:rFonts w:eastAsia="Batang"/>
          <w:bCs/>
          <w:lang w:val="en-US" w:eastAsia="ko-KR"/>
        </w:rPr>
      </w:pPr>
      <w:ins w:id="1643" w:author="Miska Hannuksela" w:date="2014-01-12T21:59:00Z">
        <w:r>
          <w:rPr>
            <w:bCs/>
            <w:lang w:val="en-US"/>
          </w:rPr>
          <w:lastRenderedPageBreak/>
          <w:t>NumOutputLayersInOutputLayerSet[ i ] = 0</w:t>
        </w:r>
        <w:r>
          <w:rPr>
            <w:rFonts w:eastAsia="Batang"/>
            <w:bCs/>
            <w:lang w:val="en-US" w:eastAsia="ko-KR"/>
          </w:rPr>
          <w:br/>
        </w:r>
        <w:r w:rsidRPr="007707E8">
          <w:rPr>
            <w:rFonts w:eastAsia="Batang"/>
            <w:bCs/>
            <w:lang w:val="en-US" w:eastAsia="ko-KR"/>
          </w:rPr>
          <w:t xml:space="preserve">for( j = 0 ; j &lt; NumLayersInIdList[ lsIdx ] − 1; j++) </w:t>
        </w:r>
      </w:ins>
      <w:ins w:id="1644" w:author="Miska Hannuksela" w:date="2014-01-12T22:45:00Z">
        <w:r w:rsidR="00C66AFF">
          <w:rPr>
            <w:rFonts w:eastAsia="Batang"/>
            <w:bCs/>
            <w:lang w:val="en-US" w:eastAsia="ko-KR"/>
          </w:rPr>
          <w:t xml:space="preserve">{ </w:t>
        </w:r>
      </w:ins>
      <w:ins w:id="1645" w:author="Miska Hannuksela" w:date="2014-01-13T20:24:00Z">
        <w:r w:rsidR="00D220CA">
          <w:rPr>
            <w:rFonts w:eastAsia="Batang"/>
            <w:bCs/>
            <w:lang w:val="en-US" w:eastAsia="ko-KR"/>
          </w:rPr>
          <w:t xml:space="preserve">/* </w:t>
        </w:r>
      </w:ins>
      <w:ins w:id="1646" w:author="Miska Hannuksela" w:date="2014-01-12T21:59:00Z">
        <w:r w:rsidRPr="007707E8">
          <w:rPr>
            <w:rFonts w:eastAsia="Batang"/>
            <w:bCs/>
            <w:lang w:val="en-US" w:eastAsia="ko-KR"/>
          </w:rPr>
          <w:t>[Ed. "− 1" is here to match with the current syntax but has been agreed in JCTVC-P to be removed from the syntax and hence should be removed also from here]</w:t>
        </w:r>
      </w:ins>
      <w:ins w:id="1647" w:author="Miska Hannuksela" w:date="2014-01-13T20:24:00Z">
        <w:r w:rsidR="00D220CA">
          <w:rPr>
            <w:rFonts w:eastAsia="Batang"/>
            <w:bCs/>
            <w:lang w:val="en-US" w:eastAsia="ko-KR"/>
          </w:rPr>
          <w:t xml:space="preserve"> */</w:t>
        </w:r>
      </w:ins>
      <w:ins w:id="1648" w:author="Miska Hannuksela" w:date="2014-01-12T21:59:00Z">
        <w:r w:rsidRPr="007707E8">
          <w:rPr>
            <w:rFonts w:eastAsia="Batang"/>
            <w:bCs/>
            <w:lang w:val="en-US" w:eastAsia="ko-KR"/>
          </w:rPr>
          <w:br/>
        </w:r>
        <w:r>
          <w:rPr>
            <w:rFonts w:eastAsia="Batang"/>
            <w:bCs/>
            <w:lang w:val="en-US" w:eastAsia="ko-KR"/>
          </w:rPr>
          <w:tab/>
        </w:r>
        <w:r>
          <w:rPr>
            <w:bCs/>
            <w:lang w:val="en-US"/>
          </w:rPr>
          <w:t xml:space="preserve">NumOutputLayersInOutputLayerSet[ i ] += </w:t>
        </w:r>
        <w:r w:rsidRPr="007707E8">
          <w:rPr>
            <w:bCs/>
            <w:lang w:val="en-US"/>
          </w:rPr>
          <w:t>output_layer_flag[ i ][ j ]</w:t>
        </w:r>
      </w:ins>
      <w:ins w:id="1649" w:author="Miska Hannuksela" w:date="2014-01-12T22:45:00Z">
        <w:r w:rsidR="00C66AFF">
          <w:rPr>
            <w:bCs/>
            <w:lang w:val="en-US"/>
          </w:rPr>
          <w:br/>
        </w:r>
        <w:r w:rsidR="00C66AFF">
          <w:rPr>
            <w:bCs/>
            <w:lang w:val="en-US"/>
          </w:rPr>
          <w:tab/>
        </w:r>
      </w:ins>
      <w:ins w:id="1650" w:author="Miska Hannuksela" w:date="2014-01-12T22:47:00Z">
        <w:r w:rsidR="00C66AFF">
          <w:rPr>
            <w:bCs/>
            <w:lang w:val="en-US"/>
          </w:rPr>
          <w:t xml:space="preserve">if( </w:t>
        </w:r>
        <w:r w:rsidR="00C66AFF" w:rsidRPr="007707E8">
          <w:rPr>
            <w:bCs/>
            <w:lang w:val="en-US"/>
          </w:rPr>
          <w:t>output_layer_flag[ i ][ j ]</w:t>
        </w:r>
        <w:r w:rsidR="00C66AFF">
          <w:rPr>
            <w:bCs/>
            <w:lang w:val="en-US"/>
          </w:rPr>
          <w:t xml:space="preserve"> )</w:t>
        </w:r>
        <w:r w:rsidR="00C66AFF">
          <w:rPr>
            <w:bCs/>
            <w:lang w:val="en-US"/>
          </w:rPr>
          <w:br/>
        </w:r>
        <w:r w:rsidR="00C66AFF">
          <w:rPr>
            <w:bCs/>
            <w:lang w:val="en-US"/>
          </w:rPr>
          <w:tab/>
        </w:r>
        <w:r w:rsidR="00C66AFF">
          <w:rPr>
            <w:bCs/>
            <w:lang w:val="en-US"/>
          </w:rPr>
          <w:tab/>
          <w:t xml:space="preserve">OlsOutputLayerId[ i ] = </w:t>
        </w:r>
      </w:ins>
      <w:ins w:id="1651" w:author="Miska Hannuksela" w:date="2014-01-12T22:54:00Z">
        <w:r w:rsidR="00F00EFD">
          <w:rPr>
            <w:rFonts w:ascii="TimesNewRoman" w:hAnsi="TimesNewRoman" w:cs="TimesNewRoman"/>
            <w:lang w:val="en-US"/>
          </w:rPr>
          <w:t>LayerSetLayerIdList[ </w:t>
        </w:r>
      </w:ins>
      <w:ins w:id="1652" w:author="Miska Hannuksela" w:date="2014-01-12T22:49:00Z">
        <w:r w:rsidR="00C66AFF">
          <w:rPr>
            <w:bCs/>
            <w:lang w:val="en-US"/>
          </w:rPr>
          <w:t>lsIdx</w:t>
        </w:r>
      </w:ins>
      <w:ins w:id="1653" w:author="Miska Hannuksela" w:date="2014-01-12T22:54:00Z">
        <w:r w:rsidR="00F00EFD">
          <w:rPr>
            <w:bCs/>
            <w:lang w:val="en-US"/>
          </w:rPr>
          <w:t> ][ j ]</w:t>
        </w:r>
      </w:ins>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8A5E44" w:rsidRDefault="008A5E44" w:rsidP="000B06B6">
      <w:pPr>
        <w:rPr>
          <w:ins w:id="1654" w:author="(option2)" w:date="2014-01-12T22:02:00Z"/>
          <w:rFonts w:eastAsia="Batang"/>
          <w:bCs/>
          <w:lang w:val="en-US" w:eastAsia="ko-KR"/>
        </w:rPr>
      </w:pPr>
      <w:bookmarkStart w:id="1655" w:name="_Ref348090365"/>
      <w:ins w:id="1656" w:author="(option2)" w:date="2014-01-12T22:00:00Z">
        <w:r>
          <w:rPr>
            <w:rFonts w:eastAsia="Batang"/>
            <w:b/>
            <w:bCs/>
            <w:lang w:val="en-US" w:eastAsia="ko-KR"/>
          </w:rPr>
          <w:t>alt_output_layer_flag</w:t>
        </w:r>
        <w:proofErr w:type="gramStart"/>
        <w:r>
          <w:rPr>
            <w:rFonts w:eastAsia="Batang"/>
            <w:bCs/>
            <w:lang w:val="en-US" w:eastAsia="ko-KR"/>
          </w:rPr>
          <w:t>[ i</w:t>
        </w:r>
        <w:proofErr w:type="gramEnd"/>
        <w:r>
          <w:rPr>
            <w:rFonts w:eastAsia="Batang"/>
            <w:bCs/>
            <w:lang w:val="en-US" w:eastAsia="ko-KR"/>
          </w:rPr>
          <w:t xml:space="preserve"> ] equal to 0 specifies </w:t>
        </w:r>
      </w:ins>
      <w:ins w:id="1657" w:author="(option2)" w:date="2014-01-12T22:01:00Z">
        <w:r>
          <w:rPr>
            <w:rFonts w:eastAsia="Batang"/>
            <w:bCs/>
            <w:lang w:val="en-US" w:eastAsia="ko-KR"/>
          </w:rPr>
          <w:t>that</w:t>
        </w:r>
      </w:ins>
      <w:ins w:id="1658" w:author="(option2)" w:date="2014-01-12T22:00:00Z">
        <w:r>
          <w:rPr>
            <w:rFonts w:eastAsia="Batang"/>
            <w:bCs/>
            <w:lang w:val="en-US" w:eastAsia="ko-KR"/>
          </w:rPr>
          <w:t xml:space="preserve"> an alternative output layer </w:t>
        </w:r>
      </w:ins>
      <w:ins w:id="1659" w:author="(option2)" w:date="2014-01-12T22:01:00Z">
        <w:r>
          <w:rPr>
            <w:rFonts w:eastAsia="Batang"/>
            <w:bCs/>
            <w:lang w:val="en-US" w:eastAsia="ko-KR"/>
          </w:rPr>
          <w:t>is not used for any output layer in the i-th output layer set. alt_output_layer_flag</w:t>
        </w:r>
        <w:proofErr w:type="gramStart"/>
        <w:r>
          <w:rPr>
            <w:rFonts w:eastAsia="Batang"/>
            <w:bCs/>
            <w:lang w:val="en-US" w:eastAsia="ko-KR"/>
          </w:rPr>
          <w:t>[ i</w:t>
        </w:r>
        <w:proofErr w:type="gramEnd"/>
        <w:r>
          <w:rPr>
            <w:rFonts w:eastAsia="Batang"/>
            <w:bCs/>
            <w:lang w:val="en-US" w:eastAsia="ko-KR"/>
          </w:rPr>
          <w:t> ] equal to 1 specifies that an alternative output layer may be used for the output layer in the i-th output layer set.</w:t>
        </w:r>
      </w:ins>
    </w:p>
    <w:p w:rsidR="008A5E44" w:rsidRDefault="00E40A17" w:rsidP="00E40A17">
      <w:pPr>
        <w:pStyle w:val="enumlev1"/>
        <w:ind w:left="397"/>
        <w:rPr>
          <w:ins w:id="1660" w:author="(option2)" w:date="2014-01-12T22:17:00Z"/>
          <w:bCs/>
          <w:lang w:val="en-US"/>
        </w:rPr>
      </w:pPr>
      <w:ins w:id="1661" w:author="(option2)" w:date="2014-01-12T22:21:00Z">
        <w:r w:rsidRPr="00983CFA">
          <w:rPr>
            <w:bCs/>
            <w:lang w:val="en-US"/>
          </w:rPr>
          <w:t>–</w:t>
        </w:r>
        <w:r w:rsidRPr="00983CFA">
          <w:rPr>
            <w:bCs/>
            <w:lang w:val="en-US"/>
          </w:rPr>
          <w:tab/>
        </w:r>
      </w:ins>
      <w:ins w:id="1662" w:author="(option2)" w:date="2014-01-12T22:02:00Z">
        <w:r w:rsidR="008A5E44">
          <w:rPr>
            <w:rFonts w:eastAsia="Batang"/>
            <w:bCs/>
            <w:lang w:val="en-US" w:eastAsia="ko-KR"/>
          </w:rPr>
          <w:t xml:space="preserve">If </w:t>
        </w:r>
        <w:r w:rsidR="008A5E44">
          <w:rPr>
            <w:bCs/>
            <w:lang w:val="en-US"/>
          </w:rPr>
          <w:t>NumOutputLayersInOutputLayerSet[ i ]</w:t>
        </w:r>
      </w:ins>
      <w:ins w:id="1663" w:author="(option2)" w:date="2014-01-12T22:03:00Z">
        <w:r w:rsidR="008A5E44">
          <w:rPr>
            <w:bCs/>
            <w:lang w:val="en-US"/>
          </w:rPr>
          <w:t xml:space="preserve"> is equal to 1</w:t>
        </w:r>
      </w:ins>
      <w:ins w:id="1664" w:author="(option2)" w:date="2014-01-12T22:39:00Z">
        <w:r w:rsidR="00C72910">
          <w:rPr>
            <w:bCs/>
            <w:lang w:val="en-US"/>
          </w:rPr>
          <w:t xml:space="preserve"> and </w:t>
        </w:r>
      </w:ins>
      <w:ins w:id="1665" w:author="(option2)" w:date="2014-01-12T22:43:00Z">
        <w:r w:rsidR="00C66AFF">
          <w:rPr>
            <w:bCs/>
            <w:lang w:val="en-US"/>
          </w:rPr>
          <w:t>Num</w:t>
        </w:r>
      </w:ins>
      <w:ins w:id="1666" w:author="(option2)" w:date="2014-01-12T22:44:00Z">
        <w:r w:rsidR="00C66AFF">
          <w:rPr>
            <w:bCs/>
            <w:lang w:val="en-US"/>
          </w:rPr>
          <w:t>DirectRefLayers[ Ols</w:t>
        </w:r>
      </w:ins>
      <w:ins w:id="1667" w:author="(option2)" w:date="2014-01-12T22:43:00Z">
        <w:r w:rsidR="00C66AFF">
          <w:rPr>
            <w:bCs/>
            <w:lang w:val="en-US"/>
          </w:rPr>
          <w:t>OutputLayerId[</w:t>
        </w:r>
        <w:r w:rsidR="00C66AFF" w:rsidRPr="00C66AFF">
          <w:rPr>
            <w:bCs/>
            <w:lang w:val="en-US"/>
          </w:rPr>
          <w:t> i ]</w:t>
        </w:r>
      </w:ins>
      <w:ins w:id="1668" w:author="(option2)" w:date="2014-01-12T22:44:00Z">
        <w:r w:rsidR="00C66AFF">
          <w:rPr>
            <w:bCs/>
            <w:lang w:val="en-US"/>
          </w:rPr>
          <w:t> ]</w:t>
        </w:r>
      </w:ins>
      <w:ins w:id="1669" w:author="(option2)" w:date="2014-01-12T22:39:00Z">
        <w:r w:rsidR="00C72910">
          <w:rPr>
            <w:bCs/>
            <w:lang w:val="en-US"/>
          </w:rPr>
          <w:t xml:space="preserve"> is greater than 0</w:t>
        </w:r>
      </w:ins>
      <w:ins w:id="1670" w:author="(option2)" w:date="2014-01-12T22:03:00Z">
        <w:r w:rsidR="008A5E44">
          <w:rPr>
            <w:bCs/>
            <w:lang w:val="en-US"/>
          </w:rPr>
          <w:t xml:space="preserve">, the variable AltOutputLayerFlag[ i ] is set equal to </w:t>
        </w:r>
      </w:ins>
      <w:ins w:id="1671" w:author="(option2)" w:date="2014-01-12T22:17:00Z">
        <w:r w:rsidR="00B71AC1">
          <w:rPr>
            <w:bCs/>
            <w:lang w:val="en-US"/>
          </w:rPr>
          <w:t>alt_output_layer_flag[ i ].</w:t>
        </w:r>
      </w:ins>
    </w:p>
    <w:p w:rsidR="00B71AC1" w:rsidRDefault="00E40A17" w:rsidP="00E40A17">
      <w:pPr>
        <w:pStyle w:val="enumlev1"/>
        <w:ind w:left="397"/>
        <w:rPr>
          <w:ins w:id="1672" w:author="(option2)" w:date="2014-01-12T22:32:00Z"/>
          <w:bCs/>
          <w:lang w:val="en-US"/>
        </w:rPr>
      </w:pPr>
      <w:ins w:id="1673" w:author="(option2)" w:date="2014-01-12T22:21:00Z">
        <w:r w:rsidRPr="00983CFA">
          <w:rPr>
            <w:bCs/>
            <w:lang w:val="en-US"/>
          </w:rPr>
          <w:t>–</w:t>
        </w:r>
        <w:r w:rsidRPr="00983CFA">
          <w:rPr>
            <w:bCs/>
            <w:lang w:val="en-US"/>
          </w:rPr>
          <w:tab/>
        </w:r>
      </w:ins>
      <w:ins w:id="1674" w:author="(option2)" w:date="2014-01-12T22:17:00Z">
        <w:r w:rsidR="00B71AC1">
          <w:rPr>
            <w:bCs/>
            <w:lang w:val="en-US"/>
          </w:rPr>
          <w:t xml:space="preserve">Otherwise, the </w:t>
        </w:r>
        <w:r w:rsidR="00B71AC1" w:rsidRPr="00E40A17">
          <w:rPr>
            <w:rFonts w:eastAsia="Batang"/>
            <w:bCs/>
            <w:lang w:val="en-US" w:eastAsia="ko-KR"/>
          </w:rPr>
          <w:t>variable</w:t>
        </w:r>
        <w:r w:rsidR="00B71AC1">
          <w:rPr>
            <w:bCs/>
            <w:lang w:val="en-US"/>
          </w:rPr>
          <w:t xml:space="preserve"> AltOutputLayerFlag</w:t>
        </w:r>
        <w:proofErr w:type="gramStart"/>
        <w:r w:rsidR="00B71AC1">
          <w:rPr>
            <w:bCs/>
            <w:lang w:val="en-US"/>
          </w:rPr>
          <w:t>[ i</w:t>
        </w:r>
        <w:proofErr w:type="gramEnd"/>
        <w:r w:rsidR="00B71AC1">
          <w:rPr>
            <w:bCs/>
            <w:lang w:val="en-US"/>
          </w:rPr>
          <w:t xml:space="preserve"> ] is set equal to </w:t>
        </w:r>
      </w:ins>
      <w:ins w:id="1675" w:author="(option2)" w:date="2014-01-12T22:18:00Z">
        <w:r w:rsidR="00B71AC1">
          <w:rPr>
            <w:bCs/>
            <w:lang w:val="en-US"/>
          </w:rPr>
          <w:t>0</w:t>
        </w:r>
      </w:ins>
      <w:ins w:id="1676" w:author="(option2)" w:date="2014-01-12T22:17:00Z">
        <w:r w:rsidR="00B71AC1">
          <w:rPr>
            <w:bCs/>
            <w:lang w:val="en-US"/>
          </w:rPr>
          <w:t>.</w:t>
        </w:r>
      </w:ins>
    </w:p>
    <w:p w:rsidR="00C72910" w:rsidRPr="008A5E44" w:rsidRDefault="00C72910" w:rsidP="00E40A17">
      <w:pPr>
        <w:pStyle w:val="enumlev1"/>
        <w:ind w:left="397"/>
        <w:rPr>
          <w:ins w:id="1677" w:author="(option2)" w:date="2014-01-12T22:00:00Z"/>
          <w:rFonts w:eastAsia="Batang"/>
          <w:bCs/>
          <w:lang w:val="en-US" w:eastAsia="ko-KR"/>
        </w:rPr>
      </w:pPr>
      <w:proofErr w:type="gramStart"/>
      <w:ins w:id="1678" w:author="(option2)" w:date="2014-01-12T22:32:00Z">
        <w:r>
          <w:rPr>
            <w:bCs/>
            <w:lang w:val="en-US"/>
          </w:rPr>
          <w:t>AltOutputLayerFlag[</w:t>
        </w:r>
        <w:proofErr w:type="gramEnd"/>
        <w:r>
          <w:rPr>
            <w:bCs/>
            <w:lang w:val="en-US"/>
          </w:rPr>
          <w:t> 0 ] is set equal to 0.</w:t>
        </w:r>
      </w:ins>
    </w:p>
    <w:p w:rsidR="00E40A17" w:rsidRDefault="000B06B6" w:rsidP="000B06B6">
      <w:pPr>
        <w:rPr>
          <w:ins w:id="1679" w:author="(option1)" w:date="2014-01-12T22:26:00Z"/>
          <w:rFonts w:eastAsia="Batang"/>
          <w:bCs/>
          <w:lang w:val="en-US" w:eastAsia="ko-KR"/>
        </w:rPr>
      </w:pPr>
      <w:proofErr w:type="gramStart"/>
      <w:r w:rsidRPr="006428C4">
        <w:rPr>
          <w:rFonts w:eastAsia="Batang"/>
          <w:b/>
          <w:bCs/>
          <w:lang w:val="en-US" w:eastAsia="ko-KR"/>
        </w:rPr>
        <w:t>alt_output_layer_flag</w:t>
      </w:r>
      <w:proofErr w:type="gramEnd"/>
      <w:r w:rsidRPr="006428C4">
        <w:rPr>
          <w:rFonts w:eastAsia="Batang"/>
          <w:bCs/>
          <w:lang w:val="en-US" w:eastAsia="ko-KR"/>
        </w:rPr>
        <w:t xml:space="preserve"> </w:t>
      </w:r>
      <w:del w:id="1680" w:author="(option1)" w:date="2014-01-12T22:22:00Z">
        <w:r w:rsidRPr="006428C4" w:rsidDel="00E40A17">
          <w:rPr>
            <w:rFonts w:eastAsia="Batang"/>
            <w:bCs/>
            <w:lang w:val="en-US" w:eastAsia="ko-KR"/>
          </w:rPr>
          <w:delText>affects picture output as specified in subclause F.13.</w:delText>
        </w:r>
        <w:r w:rsidDel="00E40A17">
          <w:rPr>
            <w:rFonts w:eastAsia="Batang"/>
            <w:bCs/>
            <w:lang w:val="en-US" w:eastAsia="ko-KR"/>
          </w:rPr>
          <w:delText xml:space="preserve"> </w:delText>
        </w:r>
        <w:r w:rsidRPr="006428C4" w:rsidDel="00E40A17">
          <w:rPr>
            <w:rFonts w:eastAsia="Batang"/>
            <w:bCs/>
            <w:highlight w:val="yellow"/>
            <w:lang w:val="en-US" w:eastAsia="ko-KR"/>
          </w:rPr>
          <w:delText>[Ed. (GT) semantics should be more specific.]</w:delText>
        </w:r>
      </w:del>
      <w:ins w:id="1681" w:author="(option1)" w:date="2014-01-12T22:22:00Z">
        <w:r w:rsidR="00E40A17">
          <w:rPr>
            <w:rFonts w:eastAsia="Batang"/>
            <w:bCs/>
            <w:lang w:val="en-US" w:eastAsia="ko-KR"/>
          </w:rPr>
          <w:t xml:space="preserve">equal to 0 specifies </w:t>
        </w:r>
      </w:ins>
      <w:ins w:id="1682" w:author="(option1)" w:date="2014-01-12T22:24:00Z">
        <w:r w:rsidR="00E40A17">
          <w:rPr>
            <w:rFonts w:eastAsia="Batang"/>
            <w:bCs/>
            <w:lang w:val="en-US" w:eastAsia="ko-KR"/>
          </w:rPr>
          <w:t xml:space="preserve">that an alternative output layer is not used for any output layer set. alt_output_layer_flag equal to 1 specifies that an alternative output layer may be used for the output layer in </w:t>
        </w:r>
      </w:ins>
      <w:ins w:id="1683" w:author="(option1)" w:date="2014-01-12T22:25:00Z">
        <w:r w:rsidR="00E40A17">
          <w:rPr>
            <w:rFonts w:eastAsia="Batang"/>
            <w:bCs/>
            <w:lang w:val="en-US" w:eastAsia="ko-KR"/>
          </w:rPr>
          <w:t>each</w:t>
        </w:r>
      </w:ins>
      <w:ins w:id="1684" w:author="(option1)" w:date="2014-01-12T22:24:00Z">
        <w:r w:rsidR="00E40A17">
          <w:rPr>
            <w:rFonts w:eastAsia="Batang"/>
            <w:bCs/>
            <w:lang w:val="en-US" w:eastAsia="ko-KR"/>
          </w:rPr>
          <w:t xml:space="preserve"> output layer set</w:t>
        </w:r>
      </w:ins>
      <w:ins w:id="1685" w:author="(option1)" w:date="2014-01-12T22:25:00Z">
        <w:r w:rsidR="00E40A17">
          <w:rPr>
            <w:rFonts w:eastAsia="Batang"/>
            <w:bCs/>
            <w:lang w:val="en-US" w:eastAsia="ko-KR"/>
          </w:rPr>
          <w:t xml:space="preserve"> with index olsIdx for which NumOutputLayers</w:t>
        </w:r>
      </w:ins>
      <w:ins w:id="1686" w:author="(option1)" w:date="2014-01-12T22:26:00Z">
        <w:r w:rsidR="00E40A17">
          <w:rPr>
            <w:rFonts w:eastAsia="Batang"/>
            <w:bCs/>
            <w:lang w:val="en-US" w:eastAsia="ko-KR"/>
          </w:rPr>
          <w:t>InOutputLayerSet[ olsIdx ] is equal to 1</w:t>
        </w:r>
      </w:ins>
      <w:ins w:id="1687" w:author="(option1)" w:date="2014-01-13T20:27:00Z">
        <w:r w:rsidR="00BC47EE">
          <w:rPr>
            <w:rFonts w:eastAsia="Batang"/>
            <w:bCs/>
            <w:lang w:val="en-US" w:eastAsia="ko-KR"/>
          </w:rPr>
          <w:t xml:space="preserve"> and in which the output layer has direct reference layers</w:t>
        </w:r>
      </w:ins>
      <w:ins w:id="1688" w:author="(option1)" w:date="2014-01-12T22:26:00Z">
        <w:r w:rsidR="00E40A17">
          <w:rPr>
            <w:rFonts w:eastAsia="Batang"/>
            <w:bCs/>
            <w:lang w:val="en-US" w:eastAsia="ko-KR"/>
          </w:rPr>
          <w:t xml:space="preserve">. </w:t>
        </w:r>
      </w:ins>
    </w:p>
    <w:p w:rsidR="000B06B6" w:rsidRDefault="00E40A17" w:rsidP="000B06B6">
      <w:pPr>
        <w:rPr>
          <w:ins w:id="1689" w:author="(option1)" w:date="2014-01-12T22:26:00Z"/>
          <w:rFonts w:eastAsia="Batang"/>
          <w:bCs/>
          <w:lang w:val="en-US" w:eastAsia="ko-KR"/>
        </w:rPr>
      </w:pPr>
      <w:ins w:id="1690" w:author="(option1)" w:date="2014-01-12T22:26:00Z">
        <w:r>
          <w:rPr>
            <w:rFonts w:eastAsia="Batang"/>
            <w:bCs/>
            <w:lang w:val="en-US" w:eastAsia="ko-KR"/>
          </w:rPr>
          <w:t>T</w:t>
        </w:r>
      </w:ins>
      <w:ins w:id="1691" w:author="(option1)" w:date="2014-01-12T22:22:00Z">
        <w:r>
          <w:rPr>
            <w:rFonts w:eastAsia="Batang"/>
            <w:bCs/>
            <w:lang w:val="en-US" w:eastAsia="ko-KR"/>
          </w:rPr>
          <w:t>he value of AltOutputLayerFlag</w:t>
        </w:r>
        <w:proofErr w:type="gramStart"/>
        <w:r>
          <w:rPr>
            <w:rFonts w:eastAsia="Batang"/>
            <w:bCs/>
            <w:lang w:val="en-US" w:eastAsia="ko-KR"/>
          </w:rPr>
          <w:t>[ i</w:t>
        </w:r>
        <w:proofErr w:type="gramEnd"/>
        <w:r>
          <w:rPr>
            <w:rFonts w:eastAsia="Batang"/>
            <w:bCs/>
            <w:lang w:val="en-US" w:eastAsia="ko-KR"/>
          </w:rPr>
          <w:t> ] as follows</w:t>
        </w:r>
      </w:ins>
      <w:ins w:id="1692" w:author="(option1)" w:date="2014-01-12T22:26:00Z">
        <w:r>
          <w:rPr>
            <w:rFonts w:eastAsia="Batang"/>
            <w:bCs/>
            <w:lang w:val="en-US" w:eastAsia="ko-KR"/>
          </w:rPr>
          <w:t>:</w:t>
        </w:r>
      </w:ins>
    </w:p>
    <w:p w:rsidR="00E40A17" w:rsidRPr="00E40A17" w:rsidRDefault="00E40A17" w:rsidP="00E40A17">
      <w:pPr>
        <w:tabs>
          <w:tab w:val="clear" w:pos="794"/>
          <w:tab w:val="clear" w:pos="1191"/>
          <w:tab w:val="clear" w:pos="1588"/>
          <w:tab w:val="clear" w:pos="1985"/>
          <w:tab w:val="left" w:pos="360"/>
          <w:tab w:val="left" w:pos="720"/>
          <w:tab w:val="left" w:pos="1080"/>
          <w:tab w:val="left" w:pos="1440"/>
        </w:tabs>
        <w:ind w:left="360"/>
        <w:jc w:val="left"/>
        <w:rPr>
          <w:bCs/>
          <w:lang w:val="en-US"/>
        </w:rPr>
      </w:pPr>
      <w:ins w:id="1693" w:author="(option1)" w:date="2014-01-12T22:28:00Z">
        <w:r>
          <w:rPr>
            <w:bCs/>
            <w:lang w:val="en-US"/>
          </w:rPr>
          <w:t>AltOutputLayerFlag[ 0 ] = 0</w:t>
        </w:r>
        <w:r>
          <w:rPr>
            <w:bCs/>
            <w:lang w:val="en-US"/>
          </w:rPr>
          <w:br/>
        </w:r>
      </w:ins>
      <w:ins w:id="1694" w:author="(option1)" w:date="2014-01-12T22:27:00Z">
        <w:r>
          <w:rPr>
            <w:bCs/>
            <w:lang w:val="en-US"/>
          </w:rPr>
          <w:t xml:space="preserve">for( i = 1; i &lt; </w:t>
        </w:r>
      </w:ins>
      <w:ins w:id="1695" w:author="(option1)" w:date="2014-01-12T22:26:00Z">
        <w:r w:rsidRPr="00983CFA">
          <w:rPr>
            <w:bCs/>
            <w:lang w:val="en-US"/>
          </w:rPr>
          <w:t>vps_number_layer_sets_minus1</w:t>
        </w:r>
      </w:ins>
      <w:ins w:id="1696" w:author="(option1)" w:date="2014-01-12T22:27:00Z">
        <w:r>
          <w:rPr>
            <w:bCs/>
            <w:lang w:val="en-US"/>
          </w:rPr>
          <w:t xml:space="preserve"> + </w:t>
        </w:r>
        <w:r w:rsidRPr="00E40A17">
          <w:rPr>
            <w:bCs/>
            <w:lang w:val="en-US"/>
          </w:rPr>
          <w:t>num_add_output_layer_sets_minus1</w:t>
        </w:r>
        <w:r>
          <w:rPr>
            <w:bCs/>
            <w:lang w:val="en-US"/>
          </w:rPr>
          <w:t xml:space="preserve"> + 2; i++ )</w:t>
        </w:r>
      </w:ins>
      <w:ins w:id="1697" w:author="(option1)" w:date="2014-01-12T22:28:00Z">
        <w:r>
          <w:rPr>
            <w:bCs/>
            <w:lang w:val="en-US"/>
          </w:rPr>
          <w:br/>
        </w:r>
        <w:r>
          <w:rPr>
            <w:bCs/>
            <w:lang w:val="en-US"/>
          </w:rPr>
          <w:tab/>
        </w:r>
      </w:ins>
      <w:ins w:id="1698" w:author="(option1)" w:date="2014-01-12T22:29:00Z">
        <w:r>
          <w:rPr>
            <w:bCs/>
            <w:lang w:val="en-US"/>
          </w:rPr>
          <w:t xml:space="preserve">if( </w:t>
        </w:r>
        <w:r w:rsidRPr="00E40A17">
          <w:rPr>
            <w:bCs/>
            <w:lang w:val="en-US"/>
          </w:rPr>
          <w:t>NumOutputLayersInOutputLayerSet[ i ]</w:t>
        </w:r>
        <w:r>
          <w:rPr>
            <w:bCs/>
            <w:lang w:val="en-US"/>
          </w:rPr>
          <w:t xml:space="preserve">  = =  1 </w:t>
        </w:r>
      </w:ins>
      <w:ins w:id="1699" w:author="(option1)" w:date="2014-01-12T22:59:00Z">
        <w:r w:rsidR="00F00EFD">
          <w:rPr>
            <w:bCs/>
            <w:lang w:val="en-US"/>
          </w:rPr>
          <w:t xml:space="preserve"> &amp;&amp;  NumDirectRefLayers[ OlsOutputLayerId[ i ] ] &gt; 0 </w:t>
        </w:r>
      </w:ins>
      <w:ins w:id="1700" w:author="(option1)" w:date="2014-01-12T22:29:00Z">
        <w:r>
          <w:rPr>
            <w:bCs/>
            <w:lang w:val="en-US"/>
          </w:rPr>
          <w:t>)</w:t>
        </w:r>
        <w:r w:rsidRPr="00E40A17">
          <w:rPr>
            <w:bCs/>
            <w:lang w:val="en-US"/>
          </w:rPr>
          <w:t xml:space="preserve"> </w:t>
        </w:r>
      </w:ins>
      <w:ins w:id="1701" w:author="(option1)" w:date="2014-01-12T22:30:00Z">
        <w:r>
          <w:rPr>
            <w:bCs/>
            <w:lang w:val="en-US"/>
          </w:rPr>
          <w:br/>
        </w:r>
        <w:r>
          <w:rPr>
            <w:bCs/>
            <w:lang w:val="en-US"/>
          </w:rPr>
          <w:tab/>
        </w:r>
        <w:r>
          <w:rPr>
            <w:bCs/>
            <w:lang w:val="en-US"/>
          </w:rPr>
          <w:tab/>
        </w:r>
      </w:ins>
      <w:ins w:id="1702" w:author="(option1)" w:date="2014-01-12T22:28:00Z">
        <w:r>
          <w:rPr>
            <w:bCs/>
            <w:lang w:val="en-US"/>
          </w:rPr>
          <w:t>AltOutputLayerFlag[ i ]</w:t>
        </w:r>
      </w:ins>
      <w:ins w:id="1703" w:author="(option1)" w:date="2014-01-12T22:30:00Z">
        <w:r>
          <w:rPr>
            <w:bCs/>
            <w:lang w:val="en-US"/>
          </w:rPr>
          <w:t xml:space="preserve"> = alt_output_layer_flag</w:t>
        </w:r>
        <w:r>
          <w:rPr>
            <w:bCs/>
            <w:lang w:val="en-US"/>
          </w:rPr>
          <w:br/>
        </w:r>
      </w:ins>
      <w:ins w:id="1704" w:author="(option1)" w:date="2014-01-12T22:31:00Z">
        <w:r>
          <w:rPr>
            <w:bCs/>
            <w:lang w:val="en-US"/>
          </w:rPr>
          <w:tab/>
          <w:t>else</w:t>
        </w:r>
        <w:r>
          <w:rPr>
            <w:bCs/>
            <w:lang w:val="en-US"/>
          </w:rPr>
          <w:br/>
        </w:r>
        <w:r>
          <w:rPr>
            <w:bCs/>
            <w:lang w:val="en-US"/>
          </w:rPr>
          <w:tab/>
        </w:r>
        <w:r>
          <w:rPr>
            <w:bCs/>
            <w:lang w:val="en-US"/>
          </w:rPr>
          <w:tab/>
        </w:r>
        <w:r w:rsidR="00C72910">
          <w:rPr>
            <w:bCs/>
            <w:lang w:val="en-US"/>
          </w:rPr>
          <w:t>AltOutputLayerFlag[ i ] = 0</w:t>
        </w:r>
      </w:ins>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w:t>
      </w:r>
      <w:del w:id="1705" w:author="Miska Hannuksela" w:date="2014-01-12T22:33:00Z">
        <w:r w:rsidRPr="006428C4" w:rsidDel="00C72910">
          <w:rPr>
            <w:lang w:val="en-US" w:eastAsia="ko-KR"/>
          </w:rPr>
          <w:delText>alt_output_layer_flag</w:delText>
        </w:r>
      </w:del>
      <w:proofErr w:type="gramStart"/>
      <w:ins w:id="1706" w:author="Miska Hannuksela" w:date="2014-01-12T22:33:00Z">
        <w:r w:rsidR="00C72910">
          <w:rPr>
            <w:lang w:val="en-US" w:eastAsia="ko-KR"/>
          </w:rPr>
          <w:t>AltOutputLayerFlag[</w:t>
        </w:r>
        <w:proofErr w:type="gramEnd"/>
        <w:r w:rsidR="00C72910">
          <w:rPr>
            <w:lang w:val="en-US" w:eastAsia="ko-KR"/>
          </w:rPr>
          <w:t> olsIdx ]</w:t>
        </w:r>
      </w:ins>
      <w:r w:rsidRPr="006428C4">
        <w:rPr>
          <w:lang w:val="en-US" w:eastAsia="ko-KR"/>
        </w:rPr>
        <w:t xml:space="preserve"> is equal to 0, pictures that are not at the target output layers </w:t>
      </w:r>
      <w:ins w:id="1707" w:author="Miska Hannuksela" w:date="2014-01-12T22:33:00Z">
        <w:r w:rsidR="00C72910">
          <w:rPr>
            <w:lang w:val="en-US" w:eastAsia="ko-KR"/>
          </w:rPr>
          <w:t xml:space="preserve">of the output layer set with index olsIdx </w:t>
        </w:r>
      </w:ins>
      <w:r w:rsidRPr="006428C4">
        <w:rPr>
          <w:lang w:val="en-US" w:eastAsia="ko-KR"/>
        </w:rPr>
        <w:t xml:space="preserve">are not output. When </w:t>
      </w:r>
      <w:proofErr w:type="gramStart"/>
      <w:ins w:id="1708" w:author="Miska Hannuksela" w:date="2014-01-12T22:34:00Z">
        <w:r w:rsidR="00C72910">
          <w:rPr>
            <w:lang w:val="en-US" w:eastAsia="ko-KR"/>
          </w:rPr>
          <w:t>AltOutputLayerFlag[</w:t>
        </w:r>
        <w:proofErr w:type="gramEnd"/>
        <w:r w:rsidR="00C72910">
          <w:rPr>
            <w:lang w:val="en-US" w:eastAsia="ko-KR"/>
          </w:rPr>
          <w:t> olsIdx ]</w:t>
        </w:r>
        <w:r w:rsidR="00C72910" w:rsidRPr="006428C4">
          <w:rPr>
            <w:lang w:val="en-US" w:eastAsia="ko-KR"/>
          </w:rPr>
          <w:t xml:space="preserve"> </w:t>
        </w:r>
        <w:r w:rsidR="00C72910">
          <w:rPr>
            <w:lang w:val="en-US" w:eastAsia="ko-KR"/>
          </w:rPr>
          <w:t xml:space="preserve">is </w:t>
        </w:r>
      </w:ins>
      <w:del w:id="1709" w:author="Miska Hannuksela" w:date="2014-01-12T22:34:00Z">
        <w:r w:rsidRPr="006428C4" w:rsidDel="00C72910">
          <w:rPr>
            <w:lang w:val="en-US" w:eastAsia="ko-KR"/>
          </w:rPr>
          <w:delText xml:space="preserve">alt_output_layer_flag </w:delText>
        </w:r>
      </w:del>
      <w:r w:rsidRPr="006428C4">
        <w:rPr>
          <w:lang w:val="en-US" w:eastAsia="ko-KR"/>
        </w:rPr>
        <w:t xml:space="preserve">equal to 1 and a picture at the </w:t>
      </w:r>
      <w:del w:id="1710" w:author="Miska Hannuksela" w:date="2014-01-12T22:35:00Z">
        <w:r w:rsidRPr="006428C4" w:rsidDel="00C72910">
          <w:rPr>
            <w:lang w:val="en-US" w:eastAsia="ko-KR"/>
          </w:rPr>
          <w:delText xml:space="preserve">a </w:delText>
        </w:r>
      </w:del>
      <w:r w:rsidRPr="006428C4">
        <w:rPr>
          <w:lang w:val="en-US" w:eastAsia="ko-KR"/>
        </w:rPr>
        <w:t xml:space="preserve">target output layer </w:t>
      </w:r>
      <w:ins w:id="1711" w:author="Miska Hannuksela" w:date="2014-01-12T22:35:00Z">
        <w:r w:rsidR="00C72910">
          <w:rPr>
            <w:lang w:val="en-US" w:eastAsia="ko-KR"/>
          </w:rPr>
          <w:t xml:space="preserve">of the output layer set with index olsIdx </w:t>
        </w:r>
      </w:ins>
      <w:r w:rsidRPr="006428C4">
        <w:rPr>
          <w:lang w:val="en-US" w:eastAsia="ko-KR"/>
        </w:rPr>
        <w:t xml:space="preserve">is not present in an access unit, a picture with highest nuh_layer_id among those pictures of the access unit for which PicOutputFlag is equal to 1 and </w:t>
      </w:r>
      <w:del w:id="1712" w:author="Miska Hannuksela" w:date="2014-01-13T21:07:00Z">
        <w:r w:rsidRPr="006428C4" w:rsidDel="00780259">
          <w:rPr>
            <w:lang w:val="en-US" w:eastAsia="ko-KR"/>
          </w:rPr>
          <w:delText>which are not among the target output layers</w:delText>
        </w:r>
      </w:del>
      <w:ins w:id="1713" w:author="Miska Hannuksela" w:date="2014-01-13T21:07:00Z">
        <w:r w:rsidR="00780259">
          <w:rPr>
            <w:lang w:val="en-US" w:eastAsia="ko-KR"/>
          </w:rPr>
          <w:t>which have nuh_layer</w:t>
        </w:r>
      </w:ins>
      <w:ins w:id="1714" w:author="Miska Hannuksela" w:date="2014-01-13T21:08:00Z">
        <w:r w:rsidR="000A6504">
          <w:rPr>
            <w:lang w:val="en-US" w:eastAsia="ko-KR"/>
          </w:rPr>
          <w:t>_id value and the nuh_layer_id values of the direct and indirect reference layers of the target output layer</w:t>
        </w:r>
      </w:ins>
      <w:r w:rsidRPr="006428C4">
        <w:rPr>
          <w:lang w:val="en-US" w:eastAsia="ko-KR"/>
        </w:rPr>
        <w:t xml:space="preserve"> is output. </w:t>
      </w:r>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 xml:space="preserve">[Ed. (MH): The </w:t>
      </w:r>
      <w:r w:rsidRPr="00B16643">
        <w:rPr>
          <w:rFonts w:eastAsia="Batang"/>
          <w:bCs/>
          <w:highlight w:val="yellow"/>
          <w:lang w:val="en-US" w:eastAsia="ko-KR"/>
        </w:rPr>
        <w:lastRenderedPageBreak/>
        <w:t>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715"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lastRenderedPageBreak/>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When max_vps_latency_increase_plus1[ i ][ j ] is not present 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716"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lastRenderedPageBreak/>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lastRenderedPageBreak/>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lastRenderedPageBreak/>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lastRenderedPageBreak/>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lastRenderedPageBreak/>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CF5308" w:rsidRDefault="00CF5308" w:rsidP="000B06B6">
      <w:pPr>
        <w:pStyle w:val="3N"/>
        <w:rPr>
          <w:ins w:id="1717" w:author="Miska Hannuksela" w:date="2014-01-12T23:36:00Z"/>
          <w:szCs w:val="22"/>
        </w:rPr>
      </w:pPr>
      <w:ins w:id="1718" w:author="Miska Hannuksela" w:date="2014-01-12T23:21:00Z">
        <w:r>
          <w:rPr>
            <w:b/>
            <w:szCs w:val="22"/>
          </w:rPr>
          <w:t>vps_vui_extraction_hrd_constraint_flag</w:t>
        </w:r>
        <w:r>
          <w:rPr>
            <w:szCs w:val="22"/>
          </w:rPr>
          <w:t xml:space="preserve"> equal to 0 </w:t>
        </w:r>
      </w:ins>
      <w:ins w:id="1719" w:author="Miska Hannuksela" w:date="2014-01-12T23:35:00Z">
        <w:r w:rsidR="00483D04">
          <w:rPr>
            <w:szCs w:val="22"/>
          </w:rPr>
          <w:t xml:space="preserve">indicates that a </w:t>
        </w:r>
      </w:ins>
      <w:ins w:id="1720" w:author="Miska Hannuksela" w:date="2014-01-12T23:45:00Z">
        <w:r w:rsidR="00AF46F6">
          <w:rPr>
            <w:szCs w:val="22"/>
          </w:rPr>
          <w:t>bitstream</w:t>
        </w:r>
      </w:ins>
      <w:ins w:id="1721" w:author="Miska Hannuksela" w:date="2014-01-12T23:35:00Z">
        <w:r w:rsidR="00483D04">
          <w:rPr>
            <w:szCs w:val="22"/>
          </w:rPr>
          <w:t xml:space="preserve"> that is formed by removing</w:t>
        </w:r>
      </w:ins>
      <w:ins w:id="1722" w:author="Miska Hannuksela" w:date="2014-01-13T00:21:00Z">
        <w:r w:rsidR="001215B8">
          <w:rPr>
            <w:szCs w:val="22"/>
          </w:rPr>
          <w:t>, from another conforming bitstream,</w:t>
        </w:r>
      </w:ins>
      <w:ins w:id="1723" w:author="Miska Hannuksela" w:date="2014-01-12T23:35:00Z">
        <w:r w:rsidR="00483D04">
          <w:rPr>
            <w:szCs w:val="22"/>
          </w:rPr>
          <w:t xml:space="preserve"> any </w:t>
        </w:r>
      </w:ins>
      <w:ins w:id="1724" w:author="Miska Hannuksela" w:date="2014-01-13T00:20:00Z">
        <w:r w:rsidR="001215B8">
          <w:rPr>
            <w:szCs w:val="22"/>
          </w:rPr>
          <w:t xml:space="preserve">coded </w:t>
        </w:r>
      </w:ins>
      <w:ins w:id="1725" w:author="Miska Hannuksela" w:date="2014-01-12T23:35:00Z">
        <w:r w:rsidR="00483D04">
          <w:rPr>
            <w:szCs w:val="22"/>
          </w:rPr>
          <w:t xml:space="preserve">picture that is not used as a reference for prediction for any other picture and is not the only coded picture of an access unit </w:t>
        </w:r>
      </w:ins>
      <w:ins w:id="1726" w:author="Miska Hannuksela" w:date="2014-01-12T23:36:00Z">
        <w:r w:rsidR="00483D04">
          <w:rPr>
            <w:szCs w:val="22"/>
          </w:rPr>
          <w:t xml:space="preserve">may or may not be </w:t>
        </w:r>
      </w:ins>
      <w:ins w:id="1727" w:author="Miska Hannuksela" w:date="2014-01-12T23:35:00Z">
        <w:r w:rsidR="00483D04">
          <w:rPr>
            <w:szCs w:val="22"/>
          </w:rPr>
          <w:t>a conforming bitstream</w:t>
        </w:r>
      </w:ins>
      <w:ins w:id="1728" w:author="Miska Hannuksela" w:date="2014-01-12T23:21:00Z">
        <w:r>
          <w:rPr>
            <w:szCs w:val="22"/>
          </w:rPr>
          <w:t xml:space="preserve">. </w:t>
        </w:r>
        <w:proofErr w:type="gramStart"/>
        <w:r>
          <w:rPr>
            <w:szCs w:val="22"/>
          </w:rPr>
          <w:t>vps_vui_extraction_hrd_constraint_flag</w:t>
        </w:r>
        <w:proofErr w:type="gramEnd"/>
        <w:r>
          <w:rPr>
            <w:szCs w:val="22"/>
          </w:rPr>
          <w:t xml:space="preserve"> equal to 1</w:t>
        </w:r>
      </w:ins>
      <w:ins w:id="1729" w:author="Miska Hannuksela" w:date="2014-01-12T23:29:00Z">
        <w:r>
          <w:rPr>
            <w:szCs w:val="22"/>
          </w:rPr>
          <w:t xml:space="preserve"> indicates that </w:t>
        </w:r>
      </w:ins>
      <w:ins w:id="1730" w:author="Miska Hannuksela" w:date="2014-01-12T23:34:00Z">
        <w:r w:rsidR="00483D04">
          <w:rPr>
            <w:szCs w:val="22"/>
          </w:rPr>
          <w:t xml:space="preserve">a </w:t>
        </w:r>
      </w:ins>
      <w:ins w:id="1731" w:author="Miska Hannuksela" w:date="2014-01-12T23:29:00Z">
        <w:r>
          <w:rPr>
            <w:szCs w:val="22"/>
          </w:rPr>
          <w:t>bitstream that is formed by removing</w:t>
        </w:r>
      </w:ins>
      <w:ins w:id="1732" w:author="Miska Hannuksela" w:date="2014-01-13T00:21:00Z">
        <w:r w:rsidR="001215B8">
          <w:rPr>
            <w:szCs w:val="22"/>
          </w:rPr>
          <w:t xml:space="preserve">, from another conforming bitstream, </w:t>
        </w:r>
      </w:ins>
      <w:ins w:id="1733" w:author="Miska Hannuksela" w:date="2014-01-12T23:29:00Z">
        <w:r>
          <w:rPr>
            <w:szCs w:val="22"/>
          </w:rPr>
          <w:t>a</w:t>
        </w:r>
      </w:ins>
      <w:ins w:id="1734" w:author="Miska Hannuksela" w:date="2014-01-12T23:34:00Z">
        <w:r w:rsidR="00483D04">
          <w:rPr>
            <w:szCs w:val="22"/>
          </w:rPr>
          <w:t>ny</w:t>
        </w:r>
      </w:ins>
      <w:ins w:id="1735" w:author="Miska Hannuksela" w:date="2014-01-12T23:29:00Z">
        <w:r>
          <w:rPr>
            <w:szCs w:val="22"/>
          </w:rPr>
          <w:t xml:space="preserve"> </w:t>
        </w:r>
      </w:ins>
      <w:ins w:id="1736" w:author="Miska Hannuksela" w:date="2014-01-13T00:20:00Z">
        <w:r w:rsidR="001215B8">
          <w:rPr>
            <w:szCs w:val="22"/>
          </w:rPr>
          <w:t xml:space="preserve">coded </w:t>
        </w:r>
      </w:ins>
      <w:ins w:id="1737" w:author="Miska Hannuksela" w:date="2014-01-12T23:29:00Z">
        <w:r w:rsidR="00483D04">
          <w:rPr>
            <w:szCs w:val="22"/>
          </w:rPr>
          <w:t xml:space="preserve">picture </w:t>
        </w:r>
      </w:ins>
      <w:ins w:id="1738" w:author="Miska Hannuksela" w:date="2014-01-12T23:33:00Z">
        <w:r w:rsidR="00483D04">
          <w:rPr>
            <w:szCs w:val="22"/>
          </w:rPr>
          <w:t>that is not used as a reference for prediction for any other picture</w:t>
        </w:r>
      </w:ins>
      <w:ins w:id="1739" w:author="Miska Hannuksela" w:date="2014-01-12T23:35:00Z">
        <w:r w:rsidR="00483D04">
          <w:rPr>
            <w:szCs w:val="22"/>
          </w:rPr>
          <w:t xml:space="preserve"> and is not the only coded picture of an access unit is a conforming bitstream.</w:t>
        </w:r>
      </w:ins>
      <w:ins w:id="1740" w:author="Miska Hannuksela" w:date="2014-01-12T23:55:00Z">
        <w:r w:rsidR="00976BBB">
          <w:rPr>
            <w:szCs w:val="22"/>
          </w:rPr>
          <w:t xml:space="preserve"> When not present, the value of vps_vui_extraction_hrd_constraint_flag is </w:t>
        </w:r>
      </w:ins>
      <w:ins w:id="1741" w:author="Miska Hannuksela" w:date="2014-01-13T21:10:00Z">
        <w:r w:rsidR="000A6504">
          <w:rPr>
            <w:szCs w:val="22"/>
          </w:rPr>
          <w:t>inferred to be</w:t>
        </w:r>
      </w:ins>
      <w:ins w:id="1742" w:author="Miska Hannuksela" w:date="2014-01-12T23:55:00Z">
        <w:r w:rsidR="00976BBB">
          <w:rPr>
            <w:szCs w:val="22"/>
          </w:rPr>
          <w:t xml:space="preserve"> equal to 0.</w:t>
        </w:r>
      </w:ins>
    </w:p>
    <w:p w:rsidR="00483D04" w:rsidRDefault="00483D04" w:rsidP="00483D04">
      <w:pPr>
        <w:pStyle w:val="Note1"/>
        <w:rPr>
          <w:ins w:id="1743" w:author="Miska Hannuksela" w:date="2014-01-12T23:56:00Z"/>
          <w:lang w:val="en-US" w:eastAsia="ko-KR"/>
        </w:rPr>
      </w:pPr>
      <w:ins w:id="1744" w:author="Miska Hannuksela" w:date="2014-01-12T23:36:00Z">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00D45711">
          <w:rPr>
            <w:lang w:val="en-US" w:eastAsia="ko-KR"/>
          </w:rPr>
          <w:t>–</w:t>
        </w:r>
      </w:ins>
      <w:ins w:id="1745" w:author="Miska Hannuksela" w:date="2014-01-13T00:09:00Z">
        <w:r w:rsidR="00D45711">
          <w:rPr>
            <w:lang w:val="en-US" w:eastAsia="ko-KR"/>
          </w:rPr>
          <w:t> </w:t>
        </w:r>
      </w:ins>
      <w:ins w:id="1746" w:author="Miska Hannuksela" w:date="2014-01-12T23:53:00Z">
        <w:r w:rsidR="00976BBB">
          <w:rPr>
            <w:lang w:val="en-US" w:eastAsia="ko-KR"/>
          </w:rPr>
          <w:t>When the HSS operates in a</w:t>
        </w:r>
      </w:ins>
      <w:ins w:id="1747" w:author="Miska Hannuksela" w:date="2014-01-12T23:54:00Z">
        <w:r w:rsidR="00976BBB">
          <w:rPr>
            <w:lang w:val="en-US" w:eastAsia="ko-KR"/>
          </w:rPr>
          <w:t xml:space="preserve"> constant bit rate (CBR) mode, encoders should be careful when setting vps_vui_extraction_hrd_constraint_flag equal to 1</w:t>
        </w:r>
      </w:ins>
      <w:ins w:id="1748" w:author="Miska Hannuksela" w:date="2014-01-13T00:06:00Z">
        <w:r w:rsidR="00D45711">
          <w:rPr>
            <w:lang w:val="en-US" w:eastAsia="ko-KR"/>
          </w:rPr>
          <w:t xml:space="preserve">, because a removal of a picture </w:t>
        </w:r>
      </w:ins>
      <w:ins w:id="1749" w:author="Miska Hannuksela" w:date="2014-01-13T00:07:00Z">
        <w:r w:rsidR="00D45711">
          <w:rPr>
            <w:szCs w:val="22"/>
          </w:rPr>
          <w:t xml:space="preserve">that is not used as a reference for prediction for any other picture and is not the only coded picture of an access unit </w:t>
        </w:r>
      </w:ins>
      <w:ins w:id="1750" w:author="Miska Hannuksela" w:date="2014-01-13T00:06:00Z">
        <w:r w:rsidR="00D45711">
          <w:rPr>
            <w:lang w:val="en-US" w:eastAsia="ko-KR"/>
          </w:rPr>
          <w:t xml:space="preserve">affects </w:t>
        </w:r>
      </w:ins>
      <w:ins w:id="1751" w:author="Miska Hannuksela" w:date="2014-01-13T21:10:00Z">
        <w:r w:rsidR="000A6504">
          <w:rPr>
            <w:lang w:val="en-US" w:eastAsia="ko-KR"/>
          </w:rPr>
          <w:t xml:space="preserve">the </w:t>
        </w:r>
      </w:ins>
      <w:ins w:id="1752" w:author="Miska Hannuksela" w:date="2014-01-13T00:06:00Z">
        <w:r w:rsidR="00D45711">
          <w:rPr>
            <w:lang w:val="en-US" w:eastAsia="ko-KR"/>
          </w:rPr>
          <w:t>scheduling</w:t>
        </w:r>
      </w:ins>
      <w:ins w:id="1753" w:author="Miska Hannuksela" w:date="2014-01-13T00:19:00Z">
        <w:r w:rsidR="001215B8">
          <w:rPr>
            <w:lang w:val="en-US" w:eastAsia="ko-KR"/>
          </w:rPr>
          <w:t xml:space="preserve"> of the bitstream into the HRD</w:t>
        </w:r>
      </w:ins>
      <w:ins w:id="1754" w:author="Miska Hannuksela" w:date="2014-01-13T00:08:00Z">
        <w:r w:rsidR="00D45711">
          <w:rPr>
            <w:lang w:val="en-US" w:eastAsia="ko-KR"/>
          </w:rPr>
          <w:t>.</w:t>
        </w:r>
      </w:ins>
    </w:p>
    <w:p w:rsidR="00976BBB" w:rsidRPr="006428C4" w:rsidRDefault="00976BBB" w:rsidP="00483D04">
      <w:pPr>
        <w:pStyle w:val="Note1"/>
        <w:rPr>
          <w:ins w:id="1755" w:author="Miska Hannuksela" w:date="2014-01-12T23:36:00Z"/>
          <w:lang w:val="en-US" w:eastAsia="ko-KR"/>
        </w:rPr>
      </w:pPr>
      <w:ins w:id="1756" w:author="Miska Hannuksela" w:date="2014-01-12T23:56:00Z">
        <w:r w:rsidRPr="006428C4">
          <w:rPr>
            <w:lang w:val="en-US" w:eastAsia="ko-KR"/>
          </w:rPr>
          <w:t>NOTE</w:t>
        </w:r>
        <w:r w:rsidRPr="00983CFA">
          <w:rPr>
            <w:lang w:val="en-US"/>
          </w:rPr>
          <w:t> </w:t>
        </w:r>
      </w:ins>
      <w:ins w:id="1757" w:author="Miska Hannuksela" w:date="2014-01-13T00:09:00Z">
        <w:r w:rsidR="00D45711" w:rsidRPr="00D45711">
          <w:rPr>
            <w:highlight w:val="yellow"/>
            <w:lang w:val="en-US"/>
          </w:rPr>
          <w:t>2</w:t>
        </w:r>
      </w:ins>
      <w:ins w:id="1758" w:author="Miska Hannuksela" w:date="2014-01-12T23:56:00Z">
        <w:r w:rsidRPr="00983CFA">
          <w:rPr>
            <w:lang w:val="en-US"/>
          </w:rPr>
          <w:t> </w:t>
        </w:r>
        <w:r w:rsidRPr="006428C4">
          <w:rPr>
            <w:lang w:val="en-US" w:eastAsia="ko-KR"/>
          </w:rPr>
          <w:t>–</w:t>
        </w:r>
      </w:ins>
      <w:ins w:id="1759" w:author="Miska Hannuksela" w:date="2014-01-13T00:09:00Z">
        <w:r w:rsidR="00D45711">
          <w:rPr>
            <w:lang w:val="en-US" w:eastAsia="ko-KR"/>
          </w:rPr>
          <w:t> </w:t>
        </w:r>
      </w:ins>
      <w:ins w:id="1760" w:author="Miska Hannuksela" w:date="2014-01-13T00:26:00Z">
        <w:r w:rsidR="001D4BB9">
          <w:rPr>
            <w:lang w:val="en-US" w:eastAsia="ko-KR"/>
          </w:rPr>
          <w:t xml:space="preserve">When encoders </w:t>
        </w:r>
      </w:ins>
      <w:ins w:id="1761" w:author="Miska Hannuksela" w:date="2014-01-13T00:28:00Z">
        <w:r w:rsidR="001D4BB9">
          <w:rPr>
            <w:lang w:val="en-US" w:eastAsia="ko-KR"/>
          </w:rPr>
          <w:t xml:space="preserve">set </w:t>
        </w:r>
        <w:r w:rsidR="001D4BB9">
          <w:rPr>
            <w:szCs w:val="22"/>
          </w:rPr>
          <w:t>vps_vui_extraction_hrd_constraint_flag equal to 1</w:t>
        </w:r>
        <w:r w:rsidR="001D4BB9">
          <w:rPr>
            <w:szCs w:val="22"/>
          </w:rPr>
          <w:t xml:space="preserve">, they should set </w:t>
        </w:r>
      </w:ins>
      <w:ins w:id="1762" w:author="Miska Hannuksela" w:date="2014-01-13T00:26:00Z">
        <w:r w:rsidR="001D4BB9">
          <w:rPr>
            <w:lang w:val="en-US" w:eastAsia="ko-KR"/>
          </w:rPr>
          <w:t xml:space="preserve">alt_output_layer_flag equal to </w:t>
        </w:r>
      </w:ins>
      <w:ins w:id="1763" w:author="Miska Hannuksela" w:date="2014-01-13T00:28:00Z">
        <w:r w:rsidR="001D4BB9">
          <w:rPr>
            <w:lang w:val="en-US" w:eastAsia="ko-KR"/>
          </w:rPr>
          <w:t>0 or</w:t>
        </w:r>
      </w:ins>
      <w:ins w:id="1764" w:author="Miska Hannuksela" w:date="2014-01-13T00:26:00Z">
        <w:r w:rsidR="001D4BB9">
          <w:rPr>
            <w:lang w:val="en-US" w:eastAsia="ko-KR"/>
          </w:rPr>
          <w:t xml:space="preserve"> </w:t>
        </w:r>
      </w:ins>
      <w:ins w:id="1765" w:author="Miska Hannuksela" w:date="2014-01-13T00:15:00Z">
        <w:r w:rsidR="00D45711">
          <w:rPr>
            <w:lang w:val="en-US" w:eastAsia="ko-KR"/>
          </w:rPr>
          <w:t xml:space="preserve">the values of </w:t>
        </w:r>
        <w:r w:rsidR="001215B8" w:rsidRPr="001215B8">
          <w:rPr>
            <w:lang w:val="en-US" w:eastAsia="ko-KR"/>
          </w:rPr>
          <w:t>ma</w:t>
        </w:r>
        <w:r w:rsidR="001215B8">
          <w:rPr>
            <w:lang w:val="en-US" w:eastAsia="ko-KR"/>
          </w:rPr>
          <w:t>x_vps_dec_pic_buffering_minus1[ i ][ k ][ j </w:t>
        </w:r>
        <w:r w:rsidR="001215B8" w:rsidRPr="001215B8">
          <w:rPr>
            <w:lang w:val="en-US" w:eastAsia="ko-KR"/>
          </w:rPr>
          <w:t>]</w:t>
        </w:r>
      </w:ins>
      <w:ins w:id="1766" w:author="Miska Hannuksela" w:date="2014-01-13T00:16:00Z">
        <w:r w:rsidR="001215B8">
          <w:rPr>
            <w:lang w:val="en-US" w:eastAsia="ko-KR"/>
          </w:rPr>
          <w:t xml:space="preserve"> so that they suffice also when </w:t>
        </w:r>
      </w:ins>
      <w:ins w:id="1767" w:author="Miska Hannuksela" w:date="2014-01-13T00:23:00Z">
        <w:r w:rsidR="001215B8">
          <w:rPr>
            <w:lang w:val="en-US" w:eastAsia="ko-KR"/>
          </w:rPr>
          <w:t>picture</w:t>
        </w:r>
      </w:ins>
      <w:ins w:id="1768" w:author="Miska Hannuksela" w:date="2014-01-13T00:29:00Z">
        <w:r w:rsidR="001D4BB9">
          <w:rPr>
            <w:lang w:val="en-US" w:eastAsia="ko-KR"/>
          </w:rPr>
          <w:t>s</w:t>
        </w:r>
      </w:ins>
      <w:ins w:id="1769" w:author="Miska Hannuksela" w:date="2014-01-13T00:23:00Z">
        <w:r w:rsidR="001215B8">
          <w:rPr>
            <w:lang w:val="en-US" w:eastAsia="ko-KR"/>
          </w:rPr>
          <w:t xml:space="preserve"> of an alternative output layer </w:t>
        </w:r>
      </w:ins>
      <w:ins w:id="1770" w:author="Miska Hannuksela" w:date="2014-01-13T00:29:00Z">
        <w:r w:rsidR="001D4BB9">
          <w:rPr>
            <w:lang w:val="en-US" w:eastAsia="ko-KR"/>
          </w:rPr>
          <w:t xml:space="preserve">of any output layer set with index olsIdx for which AltOutputLayerFlag[ olsIdx ] is equal to 1 </w:t>
        </w:r>
      </w:ins>
      <w:ins w:id="1771" w:author="Miska Hannuksela" w:date="2014-01-13T00:30:00Z">
        <w:r w:rsidR="001D4BB9">
          <w:rPr>
            <w:lang w:val="en-US" w:eastAsia="ko-KR"/>
          </w:rPr>
          <w:t>are</w:t>
        </w:r>
      </w:ins>
      <w:ins w:id="1772" w:author="Miska Hannuksela" w:date="2014-01-13T00:23:00Z">
        <w:r w:rsidR="001215B8">
          <w:rPr>
            <w:lang w:val="en-US" w:eastAsia="ko-KR"/>
          </w:rPr>
          <w:t xml:space="preserve"> marked as "needed for output"</w:t>
        </w:r>
      </w:ins>
      <w:ins w:id="1773" w:author="Miska Hannuksela" w:date="2014-01-13T00:30:00Z">
        <w:r w:rsidR="001D4BB9">
          <w:rPr>
            <w:lang w:val="en-US" w:eastAsia="ko-KR"/>
          </w:rPr>
          <w:t xml:space="preserve"> in the HRD</w:t>
        </w:r>
      </w:ins>
      <w:ins w:id="1774" w:author="Miska Hannuksela" w:date="2014-01-13T00:17:00Z">
        <w:r w:rsidR="001215B8">
          <w:rPr>
            <w:bCs/>
            <w:lang w:val="en-US" w:eastAsia="ko-KR"/>
          </w:rPr>
          <w:t>.</w:t>
        </w:r>
      </w:ins>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w:t>
      </w:r>
      <w:r w:rsidRPr="0012584E">
        <w:rPr>
          <w:lang w:val="en-US"/>
        </w:rPr>
        <w:lastRenderedPageBreak/>
        <w:t xml:space="preserve">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655"/>
      <w:bookmarkEnd w:id="1715"/>
      <w:bookmarkEnd w:id="1716"/>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lastRenderedPageBreak/>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775"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775"/>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lastRenderedPageBreak/>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The value of 1 for 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776" w:name="_Ref363161717"/>
      <w:bookmarkStart w:id="1777" w:name="_Ref348090366"/>
      <w:r w:rsidRPr="00983CFA">
        <w:rPr>
          <w:lang w:val="en-US"/>
        </w:rPr>
        <w:t xml:space="preserve">Sequence parameter set </w:t>
      </w:r>
      <w:r>
        <w:rPr>
          <w:lang w:val="en-US"/>
        </w:rPr>
        <w:t xml:space="preserve">multilayer </w:t>
      </w:r>
      <w:r w:rsidRPr="00983CFA">
        <w:rPr>
          <w:lang w:val="en-US"/>
        </w:rPr>
        <w:t>extension semantics</w:t>
      </w:r>
      <w:bookmarkEnd w:id="1776"/>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proofErr w:type="gramStart"/>
      <w:r w:rsidRPr="00125F3F">
        <w:rPr>
          <w:b/>
          <w:bCs/>
        </w:rPr>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 xml:space="preserve">(JB):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w:t>
      </w:r>
      <w:r w:rsidRPr="00125F3F">
        <w:rPr>
          <w:bCs/>
          <w:highlight w:val="yellow"/>
        </w:rPr>
        <w:lastRenderedPageBreak/>
        <w:t>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78" w:name="_Ref363161326"/>
      <w:r w:rsidRPr="00983CFA">
        <w:rPr>
          <w:lang w:val="en-US"/>
        </w:rPr>
        <w:t>Picture parameter set RBSP semantics</w:t>
      </w:r>
      <w:bookmarkEnd w:id="1777"/>
      <w:bookmarkEnd w:id="1778"/>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779"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lastRenderedPageBreak/>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0" w:name="_Ref363161328"/>
      <w:r w:rsidRPr="00983CFA">
        <w:rPr>
          <w:lang w:val="en-US"/>
        </w:rPr>
        <w:t>Supplemental enhancement information RBSP semantics</w:t>
      </w:r>
      <w:bookmarkEnd w:id="1779"/>
      <w:bookmarkEnd w:id="1780"/>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1" w:name="_Ref348090372"/>
      <w:r w:rsidRPr="00983CFA">
        <w:rPr>
          <w:lang w:val="en-US"/>
        </w:rPr>
        <w:t>Access unit delimiter RBSP semantics</w:t>
      </w:r>
      <w:bookmarkEnd w:id="1781"/>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2" w:name="_Ref348090373"/>
      <w:r w:rsidRPr="00983CFA">
        <w:rPr>
          <w:lang w:val="en-US"/>
        </w:rPr>
        <w:t>End of sequence RBSP semantics</w:t>
      </w:r>
      <w:bookmarkEnd w:id="1782"/>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3" w:name="_Ref348090375"/>
      <w:r w:rsidRPr="00983CFA">
        <w:rPr>
          <w:lang w:val="en-US"/>
        </w:rPr>
        <w:t>End of bitstream RBSP semantics</w:t>
      </w:r>
      <w:bookmarkEnd w:id="1783"/>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4" w:name="_Ref348090378"/>
      <w:r w:rsidRPr="00983CFA">
        <w:rPr>
          <w:lang w:val="en-US"/>
        </w:rPr>
        <w:t>Filler data RBSP semantics</w:t>
      </w:r>
      <w:bookmarkEnd w:id="1784"/>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5" w:name="_Ref348090379"/>
      <w:r w:rsidRPr="00983CFA">
        <w:rPr>
          <w:lang w:val="en-US"/>
        </w:rPr>
        <w:t>Slice segment layer RBSP semantics</w:t>
      </w:r>
      <w:bookmarkEnd w:id="1785"/>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6" w:name="_Ref348090382"/>
      <w:r w:rsidRPr="00983CFA">
        <w:rPr>
          <w:lang w:val="en-US"/>
        </w:rPr>
        <w:t>RBSP slice segment trailing bits semantics</w:t>
      </w:r>
      <w:bookmarkEnd w:id="1786"/>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7" w:name="_Ref348090386"/>
      <w:r w:rsidRPr="00983CFA">
        <w:rPr>
          <w:lang w:val="en-US"/>
        </w:rPr>
        <w:t>RBSP trailing bits semantics</w:t>
      </w:r>
      <w:bookmarkEnd w:id="1787"/>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8" w:name="_Ref348090388"/>
      <w:r w:rsidRPr="00983CFA">
        <w:rPr>
          <w:lang w:val="en-US"/>
        </w:rPr>
        <w:t>Byte alignment semantics</w:t>
      </w:r>
      <w:bookmarkEnd w:id="1788"/>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89" w:name="_Ref348090389"/>
      <w:bookmarkStart w:id="1790" w:name="_Toc373499552"/>
      <w:bookmarkStart w:id="1791" w:name="_Toc373832729"/>
      <w:r w:rsidRPr="00983CFA">
        <w:rPr>
          <w:lang w:val="en-US"/>
        </w:rPr>
        <w:t>Profile, tier and level semantics</w:t>
      </w:r>
      <w:bookmarkEnd w:id="1789"/>
      <w:bookmarkEnd w:id="1790"/>
      <w:bookmarkEnd w:id="1791"/>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 xml:space="preserve">sub_layer_reserved_zero_44bits[ i ] are not present for the applicable layer </w:t>
      </w:r>
      <w:r w:rsidRPr="00983CFA">
        <w:rPr>
          <w:bCs/>
          <w:szCs w:val="22"/>
          <w:lang w:val="en-US"/>
        </w:rPr>
        <w:lastRenderedPageBreak/>
        <w:t>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92" w:name="_Ref348090392"/>
      <w:bookmarkStart w:id="1793" w:name="_Toc373499553"/>
      <w:bookmarkStart w:id="1794" w:name="_Toc373832730"/>
      <w:r w:rsidRPr="00983CFA">
        <w:rPr>
          <w:lang w:val="en-US"/>
        </w:rPr>
        <w:t>Scaling list data semantics</w:t>
      </w:r>
      <w:bookmarkEnd w:id="1792"/>
      <w:bookmarkEnd w:id="1793"/>
      <w:bookmarkEnd w:id="1794"/>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95" w:name="_Ref348090398"/>
      <w:bookmarkStart w:id="1796" w:name="_Toc373499554"/>
      <w:bookmarkStart w:id="1797" w:name="_Toc373832731"/>
      <w:r w:rsidRPr="00983CFA">
        <w:rPr>
          <w:lang w:val="en-US"/>
        </w:rPr>
        <w:t>Supplemental enhancement information message semantics</w:t>
      </w:r>
      <w:bookmarkEnd w:id="1795"/>
      <w:bookmarkEnd w:id="1796"/>
      <w:bookmarkEnd w:id="1797"/>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98" w:name="_Ref348090400"/>
      <w:bookmarkStart w:id="1799" w:name="_Toc373499555"/>
      <w:bookmarkStart w:id="1800" w:name="_Toc373832732"/>
      <w:r w:rsidRPr="00983CFA">
        <w:rPr>
          <w:lang w:val="en-US"/>
        </w:rPr>
        <w:t>Slice segment header semantics</w:t>
      </w:r>
      <w:bookmarkEnd w:id="1798"/>
      <w:bookmarkEnd w:id="1799"/>
      <w:bookmarkEnd w:id="180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01" w:name="_Ref348090412"/>
      <w:r w:rsidRPr="00983CFA">
        <w:rPr>
          <w:lang w:val="en-US"/>
        </w:rPr>
        <w:t>General slice segment header semantics</w:t>
      </w:r>
      <w:bookmarkEnd w:id="1801"/>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lastRenderedPageBreak/>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t>num_inter_layer_ref_pics_minus1</w:t>
      </w:r>
      <w:proofErr w:type="gramEnd"/>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lastRenderedPageBreak/>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02" w:name="_Ref348090415"/>
      <w:r w:rsidRPr="00983CFA">
        <w:rPr>
          <w:lang w:val="en-US"/>
        </w:rPr>
        <w:t>Reference picture list modification semantics</w:t>
      </w:r>
      <w:bookmarkEnd w:id="1802"/>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03" w:name="_Ref348090417"/>
      <w:r w:rsidRPr="00983CFA">
        <w:rPr>
          <w:lang w:val="en-US"/>
        </w:rPr>
        <w:t>Weighted prediction parameters semantics</w:t>
      </w:r>
      <w:bookmarkEnd w:id="1803"/>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04" w:name="_Toc350926526"/>
      <w:bookmarkStart w:id="1805" w:name="_Toc347485186"/>
      <w:bookmarkStart w:id="1806" w:name="_Ref351058442"/>
      <w:bookmarkStart w:id="1807" w:name="_Ref363159871"/>
      <w:bookmarkStart w:id="1808" w:name="_Toc373499556"/>
      <w:bookmarkStart w:id="1809" w:name="_Toc373832733"/>
      <w:bookmarkStart w:id="1810" w:name="_Ref348090407"/>
      <w:r w:rsidRPr="00983CFA">
        <w:rPr>
          <w:lang w:val="en-US"/>
        </w:rPr>
        <w:t>Short-term reference picture set semantics</w:t>
      </w:r>
      <w:bookmarkEnd w:id="1804"/>
      <w:bookmarkEnd w:id="1805"/>
      <w:bookmarkEnd w:id="1806"/>
      <w:bookmarkEnd w:id="1807"/>
      <w:bookmarkEnd w:id="1808"/>
      <w:bookmarkEnd w:id="1809"/>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11" w:name="_Ref351058473"/>
      <w:bookmarkStart w:id="1812" w:name="_Toc373499557"/>
      <w:bookmarkStart w:id="1813" w:name="_Toc373832734"/>
      <w:r w:rsidRPr="00983CFA">
        <w:rPr>
          <w:lang w:val="en-US"/>
        </w:rPr>
        <w:t>Slice segment data semantics</w:t>
      </w:r>
      <w:bookmarkEnd w:id="1810"/>
      <w:bookmarkEnd w:id="1811"/>
      <w:bookmarkEnd w:id="1812"/>
      <w:bookmarkEnd w:id="1813"/>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4" w:name="_Toc373499558"/>
      <w:bookmarkStart w:id="1815" w:name="_Toc373832735"/>
      <w:r w:rsidRPr="00983CFA">
        <w:rPr>
          <w:lang w:val="en-US"/>
        </w:rPr>
        <w:t>Decoding process</w:t>
      </w:r>
      <w:bookmarkEnd w:id="1814"/>
      <w:bookmarkEnd w:id="1815"/>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16" w:name="_Ref331522910"/>
      <w:bookmarkStart w:id="1817" w:name="_Ref360894978"/>
      <w:bookmarkStart w:id="1818" w:name="_Toc373499559"/>
      <w:bookmarkStart w:id="1819" w:name="_Toc373832736"/>
      <w:r w:rsidRPr="00983CFA">
        <w:rPr>
          <w:lang w:val="en-US"/>
        </w:rPr>
        <w:t>General</w:t>
      </w:r>
      <w:bookmarkEnd w:id="1816"/>
      <w:r w:rsidRPr="00983CFA">
        <w:rPr>
          <w:lang w:val="en-US"/>
        </w:rPr>
        <w:t xml:space="preserve"> decoding process</w:t>
      </w:r>
      <w:bookmarkEnd w:id="1817"/>
      <w:bookmarkEnd w:id="1818"/>
      <w:bookmarkEnd w:id="1819"/>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0" w:name="_Toc373499560"/>
      <w:bookmarkStart w:id="1821"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820"/>
      <w:bookmarkEnd w:id="1821"/>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2" w:name="_Toc373499561"/>
      <w:bookmarkStart w:id="1823" w:name="_Toc373832738"/>
      <w:bookmarkStart w:id="1824"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822"/>
      <w:bookmarkEnd w:id="1823"/>
    </w:p>
    <w:bookmarkEnd w:id="1824"/>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5" w:name="_Ref343098647"/>
      <w:bookmarkStart w:id="1826" w:name="_Toc373499562"/>
      <w:bookmarkStart w:id="1827" w:name="_Toc373832739"/>
      <w:r w:rsidRPr="00983CFA">
        <w:rPr>
          <w:lang w:val="en-US"/>
        </w:rPr>
        <w:t>Decoding process for starting the decoding of a coded picture</w:t>
      </w:r>
      <w:bookmarkEnd w:id="1825"/>
      <w:r w:rsidRPr="00983CFA">
        <w:rPr>
          <w:lang w:val="en-US"/>
        </w:rPr>
        <w:t xml:space="preserve"> with nuh_layer_id greater than 0</w:t>
      </w:r>
      <w:bookmarkEnd w:id="1826"/>
      <w:bookmarkEnd w:id="1827"/>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xml:space="preserve">, the decoding process for generating unavailable reference </w:t>
      </w:r>
      <w:r w:rsidRPr="00983CFA">
        <w:rPr>
          <w:lang w:val="en-US"/>
        </w:rPr>
        <w:lastRenderedPageBreak/>
        <w:t>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8" w:name="_Ref346382028"/>
      <w:bookmarkStart w:id="1829" w:name="_Toc373499563"/>
      <w:bookmarkStart w:id="1830" w:name="_Toc373832740"/>
      <w:r w:rsidRPr="00983CFA">
        <w:rPr>
          <w:lang w:val="en-US"/>
        </w:rPr>
        <w:t>Decoding process for ending the decoding of a coded picture</w:t>
      </w:r>
      <w:bookmarkEnd w:id="1828"/>
      <w:r w:rsidRPr="00983CFA">
        <w:rPr>
          <w:lang w:val="en-US"/>
        </w:rPr>
        <w:t xml:space="preserve"> with nuh_layer_id greater than 0</w:t>
      </w:r>
      <w:bookmarkEnd w:id="1829"/>
      <w:bookmarkEnd w:id="1830"/>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31" w:name="_Ref343168794"/>
      <w:r w:rsidRPr="00983CFA">
        <w:rPr>
          <w:lang w:val="en-US"/>
        </w:rPr>
        <w:t>Marking process for sub-layer non-reference pictures not needed for inter-layer prediction</w:t>
      </w:r>
      <w:bookmarkEnd w:id="1831"/>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32" w:name="_Ref363260402"/>
      <w:bookmarkStart w:id="1833" w:name="_Toc373499564"/>
      <w:bookmarkStart w:id="1834" w:name="_Toc373832741"/>
      <w:r w:rsidRPr="00983CFA">
        <w:rPr>
          <w:lang w:val="en-US"/>
        </w:rPr>
        <w:t>Generation of unavailable reference pictures for pictures first in decoding order within a layer</w:t>
      </w:r>
      <w:bookmarkEnd w:id="1832"/>
      <w:bookmarkEnd w:id="1833"/>
      <w:bookmarkEnd w:id="1834"/>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xml:space="preserve"> layerId ] is equal to 0 when the decoding process for starting the decoding of a coded picture with </w:t>
      </w:r>
      <w:r w:rsidRPr="00983CFA">
        <w:rPr>
          <w:sz w:val="18"/>
          <w:szCs w:val="18"/>
          <w:lang w:val="en-US"/>
        </w:rPr>
        <w:lastRenderedPageBreak/>
        <w:t>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35" w:name="_Ref373393356"/>
      <w:bookmarkStart w:id="1836" w:name="_Toc373499565"/>
      <w:bookmarkStart w:id="1837" w:name="_Toc373832742"/>
      <w:r w:rsidRPr="00983CFA">
        <w:rPr>
          <w:lang w:val="en-US"/>
        </w:rPr>
        <w:t>NAL unit decoding process</w:t>
      </w:r>
      <w:bookmarkEnd w:id="1835"/>
      <w:bookmarkEnd w:id="1836"/>
      <w:bookmarkEnd w:id="1837"/>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38" w:name="_Ref363319757"/>
      <w:bookmarkStart w:id="1839" w:name="_Toc373499566"/>
      <w:bookmarkStart w:id="1840" w:name="_Toc373832743"/>
      <w:r w:rsidRPr="00983CFA">
        <w:rPr>
          <w:lang w:val="en-US"/>
        </w:rPr>
        <w:t>Slice decoding processes</w:t>
      </w:r>
      <w:bookmarkEnd w:id="1838"/>
      <w:bookmarkEnd w:id="1839"/>
      <w:bookmarkEnd w:id="1840"/>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41" w:name="_Ref363319686"/>
      <w:bookmarkStart w:id="1842" w:name="_Toc373499567"/>
      <w:bookmarkStart w:id="1843" w:name="_Toc373832744"/>
      <w:r w:rsidRPr="00983CFA">
        <w:rPr>
          <w:lang w:val="en-US"/>
        </w:rPr>
        <w:t>Decoding process for picture order count</w:t>
      </w:r>
      <w:bookmarkEnd w:id="1841"/>
      <w:bookmarkEnd w:id="1842"/>
      <w:bookmarkEnd w:id="1843"/>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 xml:space="preserve">NOTE – Let X be the current picture and Y and Z be two other pictures in the same sequence, Y and Z are considered to be in </w:t>
      </w:r>
      <w:r w:rsidRPr="00983CFA">
        <w:rPr>
          <w:sz w:val="18"/>
          <w:szCs w:val="18"/>
          <w:lang w:val="en-US"/>
        </w:rPr>
        <w:lastRenderedPageBreak/>
        <w:t>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44" w:name="_Ref363319770"/>
      <w:bookmarkStart w:id="1845" w:name="_Toc373499568"/>
      <w:bookmarkStart w:id="1846" w:name="_Toc373832745"/>
      <w:r w:rsidRPr="00983CFA">
        <w:rPr>
          <w:lang w:val="en-US"/>
        </w:rPr>
        <w:t>Decoding process for reference picture set</w:t>
      </w:r>
      <w:bookmarkEnd w:id="1844"/>
      <w:bookmarkEnd w:id="1845"/>
      <w:bookmarkEnd w:id="1846"/>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847" w:name="_Toc373499569"/>
      <w:bookmarkStart w:id="1848" w:name="_Toc373499604"/>
      <w:bookmarkStart w:id="1849" w:name="_Toc373499614"/>
      <w:bookmarkStart w:id="1850" w:name="_Toc373499616"/>
      <w:bookmarkStart w:id="1851" w:name="_Toc373499629"/>
      <w:bookmarkStart w:id="1852" w:name="_Toc373499633"/>
      <w:bookmarkStart w:id="1853" w:name="_Toc373499637"/>
      <w:bookmarkStart w:id="1854" w:name="_Ref373399028"/>
      <w:bookmarkStart w:id="1855" w:name="_Toc373499638"/>
      <w:bookmarkStart w:id="1856" w:name="_Toc373832746"/>
      <w:bookmarkStart w:id="1857" w:name="_Ref316823342"/>
      <w:bookmarkStart w:id="1858" w:name="_Toc364083218"/>
      <w:bookmarkStart w:id="1859" w:name="_Ref373317388"/>
      <w:bookmarkEnd w:id="1847"/>
      <w:bookmarkEnd w:id="1848"/>
      <w:bookmarkEnd w:id="1849"/>
      <w:bookmarkEnd w:id="1850"/>
      <w:bookmarkEnd w:id="1851"/>
      <w:bookmarkEnd w:id="1852"/>
      <w:bookmarkEnd w:id="1853"/>
      <w:r w:rsidRPr="00943A5F">
        <w:rPr>
          <w:noProof/>
        </w:rPr>
        <w:t>Decoding process for generating unavailable reference pictures</w:t>
      </w:r>
      <w:bookmarkEnd w:id="1854"/>
      <w:bookmarkEnd w:id="1855"/>
      <w:bookmarkEnd w:id="1856"/>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860" w:name="_Toc373499639"/>
      <w:bookmarkStart w:id="1861" w:name="_Toc373832747"/>
      <w:r w:rsidRPr="00943A5F">
        <w:rPr>
          <w:noProof/>
        </w:rPr>
        <w:t>Decoding process for reference picture lists construction</w:t>
      </w:r>
      <w:bookmarkEnd w:id="1860"/>
      <w:bookmarkEnd w:id="1861"/>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862" w:name="_Ref373399097"/>
      <w:bookmarkStart w:id="1863" w:name="_Toc373499640"/>
      <w:bookmarkStart w:id="1864" w:name="_Toc373832748"/>
      <w:r w:rsidRPr="00943A5F">
        <w:rPr>
          <w:noProof/>
        </w:rPr>
        <w:t xml:space="preserve">Decoding process for </w:t>
      </w:r>
      <w:r>
        <w:rPr>
          <w:noProof/>
        </w:rPr>
        <w:t>collocated picture and no backward prediction flag</w:t>
      </w:r>
      <w:bookmarkEnd w:id="1862"/>
      <w:bookmarkEnd w:id="1863"/>
      <w:bookmarkEnd w:id="1864"/>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65" w:name="_Ref373399155"/>
      <w:bookmarkStart w:id="1866" w:name="_Toc373499641"/>
      <w:bookmarkStart w:id="1867" w:name="_Toc373832749"/>
      <w:bookmarkEnd w:id="1857"/>
      <w:bookmarkEnd w:id="1858"/>
      <w:bookmarkEnd w:id="1859"/>
      <w:r w:rsidRPr="00983CFA">
        <w:rPr>
          <w:lang w:val="en-US"/>
        </w:rPr>
        <w:t>Decoding process for coding units coded in intra prediction mode</w:t>
      </w:r>
      <w:bookmarkEnd w:id="1865"/>
      <w:bookmarkEnd w:id="1866"/>
      <w:bookmarkEnd w:id="1867"/>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68" w:name="_Ref360894666"/>
      <w:bookmarkStart w:id="1869" w:name="_Toc373499642"/>
      <w:bookmarkStart w:id="1870" w:name="_Toc373832750"/>
      <w:r w:rsidRPr="00983CFA">
        <w:rPr>
          <w:lang w:val="en-US"/>
        </w:rPr>
        <w:t>Decoding process for coding units coded in inter prediction mode</w:t>
      </w:r>
      <w:bookmarkEnd w:id="1868"/>
      <w:bookmarkEnd w:id="1869"/>
      <w:bookmarkEnd w:id="1870"/>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71" w:name="_Ref373399172"/>
      <w:bookmarkStart w:id="1872" w:name="_Toc373499643"/>
      <w:bookmarkStart w:id="1873" w:name="_Toc373832751"/>
      <w:r w:rsidRPr="00983CFA">
        <w:rPr>
          <w:lang w:val="en-US"/>
        </w:rPr>
        <w:t>Scaling, transformation and array construction process prior to deblocking filter process</w:t>
      </w:r>
      <w:bookmarkEnd w:id="1871"/>
      <w:bookmarkEnd w:id="1872"/>
      <w:bookmarkEnd w:id="1873"/>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74" w:name="_Ref373399174"/>
      <w:bookmarkStart w:id="1875" w:name="_Toc373499644"/>
      <w:bookmarkStart w:id="1876" w:name="_Toc373832752"/>
      <w:r w:rsidRPr="00983CFA">
        <w:rPr>
          <w:lang w:val="en-US"/>
        </w:rPr>
        <w:t>In-loop filter process</w:t>
      </w:r>
      <w:bookmarkEnd w:id="1874"/>
      <w:bookmarkEnd w:id="1875"/>
      <w:bookmarkEnd w:id="1876"/>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77" w:name="_Ref373399205"/>
      <w:bookmarkStart w:id="1878" w:name="_Toc373499645"/>
      <w:bookmarkStart w:id="1879" w:name="_Toc373832753"/>
      <w:r w:rsidRPr="00983CFA">
        <w:rPr>
          <w:lang w:val="en-US"/>
        </w:rPr>
        <w:t>Parsing process</w:t>
      </w:r>
      <w:bookmarkEnd w:id="1877"/>
      <w:bookmarkEnd w:id="1878"/>
      <w:bookmarkEnd w:id="1879"/>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80" w:name="_Ref373399232"/>
      <w:bookmarkStart w:id="1881" w:name="_Toc373499646"/>
      <w:bookmarkStart w:id="1882" w:name="_Toc373832754"/>
      <w:r w:rsidRPr="00983CFA">
        <w:rPr>
          <w:lang w:val="en-US"/>
        </w:rPr>
        <w:t>Specification of bitstream subsets</w:t>
      </w:r>
      <w:bookmarkEnd w:id="1880"/>
      <w:bookmarkEnd w:id="1881"/>
      <w:bookmarkEnd w:id="1882"/>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83" w:name="_Toc373499647"/>
      <w:bookmarkStart w:id="1884" w:name="_Toc373832755"/>
      <w:r w:rsidRPr="00983CFA">
        <w:rPr>
          <w:lang w:val="en-US"/>
        </w:rPr>
        <w:t>(Void)</w:t>
      </w:r>
      <w:bookmarkEnd w:id="1883"/>
      <w:bookmarkEnd w:id="1884"/>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85" w:name="_Ref348357790"/>
      <w:bookmarkStart w:id="1886" w:name="_Toc373499648"/>
      <w:bookmarkStart w:id="1887" w:name="_Toc373832756"/>
      <w:r w:rsidRPr="00983CFA">
        <w:rPr>
          <w:lang w:val="en-US"/>
        </w:rPr>
        <w:t>Byte stream format</w:t>
      </w:r>
      <w:bookmarkEnd w:id="1885"/>
      <w:bookmarkEnd w:id="1886"/>
      <w:bookmarkEnd w:id="1887"/>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88" w:name="_Ref348357793"/>
      <w:bookmarkStart w:id="1889" w:name="_Toc373499649"/>
      <w:bookmarkStart w:id="1890" w:name="_Toc373832757"/>
      <w:r w:rsidRPr="00983CFA">
        <w:rPr>
          <w:lang w:val="en-US"/>
        </w:rPr>
        <w:t>Hypothetical reference decoder</w:t>
      </w:r>
      <w:bookmarkEnd w:id="1888"/>
      <w:bookmarkEnd w:id="1889"/>
      <w:bookmarkEnd w:id="1890"/>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91" w:name="_Ref348357799"/>
      <w:bookmarkStart w:id="1892" w:name="_Toc373499650"/>
      <w:bookmarkStart w:id="1893" w:name="_Toc373832758"/>
      <w:r w:rsidRPr="00983CFA">
        <w:rPr>
          <w:lang w:val="en-US"/>
        </w:rPr>
        <w:lastRenderedPageBreak/>
        <w:t>SEI messages</w:t>
      </w:r>
      <w:bookmarkEnd w:id="1891"/>
      <w:bookmarkEnd w:id="1892"/>
      <w:bookmarkEnd w:id="1893"/>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94" w:name="_Toc190849834"/>
      <w:bookmarkStart w:id="1895" w:name="_Toc198881594"/>
      <w:bookmarkStart w:id="1896" w:name="_Ref210021484"/>
      <w:bookmarkStart w:id="1897" w:name="_Toc221286691"/>
      <w:bookmarkStart w:id="1898" w:name="_Toc373499651"/>
      <w:bookmarkStart w:id="1899" w:name="_Toc373832759"/>
      <w:r w:rsidRPr="00983CFA">
        <w:rPr>
          <w:lang w:val="en-US"/>
        </w:rPr>
        <w:t>SEI message syntax</w:t>
      </w:r>
      <w:bookmarkEnd w:id="1894"/>
      <w:bookmarkEnd w:id="1895"/>
      <w:bookmarkEnd w:id="1896"/>
      <w:bookmarkEnd w:id="1897"/>
      <w:bookmarkEnd w:id="1898"/>
      <w:bookmarkEnd w:id="1899"/>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00" w:name="_Toc226457147"/>
      <w:bookmarkStart w:id="1901" w:name="_Toc248045614"/>
      <w:bookmarkStart w:id="1902" w:name="_Toc288343354"/>
      <w:bookmarkStart w:id="1903" w:name="_Toc373499652"/>
      <w:bookmarkStart w:id="1904" w:name="_Toc373832760"/>
      <w:r w:rsidRPr="00983CFA">
        <w:rPr>
          <w:lang w:val="en-US"/>
        </w:rPr>
        <w:t xml:space="preserve">Layers </w:t>
      </w:r>
      <w:r>
        <w:rPr>
          <w:lang w:val="en-US"/>
        </w:rPr>
        <w:t xml:space="preserve">not </w:t>
      </w:r>
      <w:r w:rsidRPr="00983CFA">
        <w:rPr>
          <w:lang w:val="en-US"/>
        </w:rPr>
        <w:t xml:space="preserve">present SEI message </w:t>
      </w:r>
      <w:bookmarkEnd w:id="1900"/>
      <w:bookmarkEnd w:id="1901"/>
      <w:bookmarkEnd w:id="1902"/>
      <w:r w:rsidRPr="00983CFA">
        <w:rPr>
          <w:lang w:val="en-US"/>
        </w:rPr>
        <w:t>syntax</w:t>
      </w:r>
      <w:bookmarkEnd w:id="1903"/>
      <w:bookmarkEnd w:id="1904"/>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05" w:name="_Toc373499653"/>
      <w:bookmarkStart w:id="1906" w:name="_Toc373832761"/>
      <w:r w:rsidRPr="00983CFA">
        <w:rPr>
          <w:lang w:val="en-US"/>
        </w:rPr>
        <w:t>Inter-layer constrained tile sets SEI message syntax</w:t>
      </w:r>
      <w:bookmarkEnd w:id="1905"/>
      <w:bookmarkEnd w:id="1906"/>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07" w:name="_Toc373499654"/>
      <w:bookmarkStart w:id="1908" w:name="_Toc373832762"/>
      <w:r>
        <w:rPr>
          <w:lang w:val="en-US"/>
        </w:rPr>
        <w:lastRenderedPageBreak/>
        <w:t>Bitstream partition nesting</w:t>
      </w:r>
      <w:r w:rsidRPr="00983CFA">
        <w:rPr>
          <w:lang w:val="en-US"/>
        </w:rPr>
        <w:t xml:space="preserve"> SEI message syntax</w:t>
      </w:r>
      <w:bookmarkEnd w:id="1907"/>
      <w:bookmarkEnd w:id="1908"/>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09" w:name="_Toc373499655"/>
      <w:bookmarkStart w:id="1910" w:name="_Toc373832763"/>
      <w:r>
        <w:rPr>
          <w:lang w:val="en-US"/>
        </w:rPr>
        <w:t>Bitstream partition initial arrival time</w:t>
      </w:r>
      <w:r w:rsidRPr="00983CFA">
        <w:rPr>
          <w:lang w:val="en-US"/>
        </w:rPr>
        <w:t xml:space="preserve"> SEI message syntax</w:t>
      </w:r>
      <w:bookmarkEnd w:id="1909"/>
      <w:bookmarkEnd w:id="1910"/>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11" w:name="_Toc373499656"/>
      <w:bookmarkStart w:id="1912" w:name="_Toc373832764"/>
      <w:r>
        <w:rPr>
          <w:lang w:val="en-US"/>
        </w:rPr>
        <w:lastRenderedPageBreak/>
        <w:t>Bitstream partition HRD parameters</w:t>
      </w:r>
      <w:r w:rsidRPr="00983CFA">
        <w:rPr>
          <w:lang w:val="en-US"/>
        </w:rPr>
        <w:t xml:space="preserve"> SEI message syntax</w:t>
      </w:r>
      <w:bookmarkEnd w:id="1911"/>
      <w:bookmarkEnd w:id="191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13" w:name="_Toc373499657"/>
      <w:bookmarkStart w:id="1914" w:name="_Toc373832765"/>
      <w:r w:rsidRPr="00983CFA">
        <w:rPr>
          <w:lang w:val="en-US"/>
        </w:rPr>
        <w:t>SEI message semantics</w:t>
      </w:r>
      <w:bookmarkEnd w:id="1913"/>
      <w:bookmarkEnd w:id="1914"/>
    </w:p>
    <w:p w:rsidR="000B06B6" w:rsidRPr="00983CFA" w:rsidRDefault="000B06B6" w:rsidP="000B06B6">
      <w:pPr>
        <w:pStyle w:val="Caption"/>
      </w:pPr>
      <w:bookmarkStart w:id="1915"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915"/>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1916"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 xml:space="preserve">the scalable nesting SEI message shall not follow any other SEI message that follows the </w:t>
      </w:r>
      <w:r w:rsidRPr="00066888">
        <w:lastRenderedPageBreak/>
        <w:t>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17" w:name="_Toc373499658"/>
      <w:bookmarkStart w:id="1918" w:name="_Toc373832766"/>
      <w:r w:rsidRPr="00983CFA">
        <w:rPr>
          <w:lang w:val="en-US"/>
        </w:rPr>
        <w:t>Layers not present SEI message semantics</w:t>
      </w:r>
      <w:bookmarkEnd w:id="1917"/>
      <w:bookmarkEnd w:id="1918"/>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19" w:name="_Toc373499659"/>
      <w:bookmarkStart w:id="1920" w:name="_Toc373832767"/>
      <w:bookmarkStart w:id="1921" w:name="_Ref355956448"/>
      <w:r w:rsidRPr="00983CFA">
        <w:rPr>
          <w:lang w:val="en-US"/>
        </w:rPr>
        <w:t>Inter-layer constrained tile sets SEI message semantics</w:t>
      </w:r>
      <w:bookmarkEnd w:id="1919"/>
      <w:bookmarkEnd w:id="1920"/>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lastRenderedPageBreak/>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w:t>
      </w:r>
      <w:r w:rsidRPr="00983CFA">
        <w:rPr>
          <w:lang w:val="en-US"/>
        </w:rPr>
        <w:lastRenderedPageBreak/>
        <w:t xml:space="preserve">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22" w:name="_Toc373499660"/>
      <w:bookmarkStart w:id="1923" w:name="_Toc373832768"/>
      <w:bookmarkStart w:id="1924" w:name="_Ref363585405"/>
      <w:r>
        <w:rPr>
          <w:lang w:val="en-US"/>
        </w:rPr>
        <w:t>Bitstream partition nesting</w:t>
      </w:r>
      <w:r w:rsidRPr="00983CFA">
        <w:rPr>
          <w:lang w:val="en-US"/>
        </w:rPr>
        <w:t xml:space="preserve"> SEI message semantics</w:t>
      </w:r>
      <w:bookmarkEnd w:id="1922"/>
      <w:bookmarkEnd w:id="1923"/>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25" w:name="_Toc373499661"/>
      <w:bookmarkStart w:id="1926" w:name="_Toc373832769"/>
      <w:r>
        <w:rPr>
          <w:lang w:val="en-US"/>
        </w:rPr>
        <w:t>Bitstream partition initial arrival time</w:t>
      </w:r>
      <w:r w:rsidRPr="00983CFA">
        <w:rPr>
          <w:lang w:val="en-US"/>
        </w:rPr>
        <w:t xml:space="preserve"> SEI message semantics</w:t>
      </w:r>
      <w:bookmarkEnd w:id="1925"/>
      <w:bookmarkEnd w:id="1926"/>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27" w:name="_Toc373499662"/>
      <w:bookmarkStart w:id="1928" w:name="_Toc373832770"/>
      <w:r>
        <w:rPr>
          <w:lang w:val="en-US"/>
        </w:rPr>
        <w:t>Bitstream partition HRD parameters</w:t>
      </w:r>
      <w:r w:rsidRPr="00983CFA">
        <w:rPr>
          <w:lang w:val="en-US"/>
        </w:rPr>
        <w:t xml:space="preserve"> SEI message semantics</w:t>
      </w:r>
      <w:bookmarkEnd w:id="1927"/>
      <w:bookmarkEnd w:id="1928"/>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lastRenderedPageBreak/>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29" w:name="_Ref373340820"/>
      <w:bookmarkStart w:id="1930" w:name="_Toc373499663"/>
      <w:bookmarkStart w:id="1931" w:name="_Toc373832771"/>
      <w:r w:rsidRPr="00D75CF0">
        <w:rPr>
          <w:lang w:val="en-US"/>
        </w:rPr>
        <w:t>Video usability information</w:t>
      </w:r>
      <w:bookmarkEnd w:id="1924"/>
      <w:bookmarkEnd w:id="1929"/>
      <w:bookmarkEnd w:id="1930"/>
      <w:bookmarkEnd w:id="1931"/>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32" w:name="_Toc373499664"/>
      <w:bookmarkStart w:id="1933" w:name="_Toc373832772"/>
      <w:r w:rsidRPr="00D75CF0">
        <w:rPr>
          <w:lang w:val="en-US"/>
        </w:rPr>
        <w:t>General</w:t>
      </w:r>
      <w:bookmarkEnd w:id="1932"/>
      <w:bookmarkEnd w:id="1933"/>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34" w:name="_Toc373499665"/>
      <w:bookmarkStart w:id="1935" w:name="_Toc373832773"/>
      <w:r w:rsidRPr="00D75CF0">
        <w:rPr>
          <w:lang w:val="en-US"/>
        </w:rPr>
        <w:t>VUI syntax</w:t>
      </w:r>
      <w:bookmarkEnd w:id="1934"/>
      <w:bookmarkEnd w:id="1935"/>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936" w:name="_Toc373499666"/>
      <w:bookmarkStart w:id="1937" w:name="_Toc373832774"/>
      <w:r w:rsidRPr="00D75CF0">
        <w:t>VUI semantics</w:t>
      </w:r>
      <w:bookmarkEnd w:id="1936"/>
      <w:bookmarkEnd w:id="1937"/>
    </w:p>
    <w:p w:rsidR="000B06B6" w:rsidRPr="00D75CF0" w:rsidRDefault="000B06B6" w:rsidP="008557C3">
      <w:pPr>
        <w:pStyle w:val="3H2"/>
        <w:keepLines w:val="0"/>
        <w:numPr>
          <w:ilvl w:val="3"/>
          <w:numId w:val="37"/>
        </w:numPr>
        <w:tabs>
          <w:tab w:val="clear" w:pos="720"/>
          <w:tab w:val="num" w:pos="1134"/>
        </w:tabs>
        <w:ind w:left="1134" w:hanging="1134"/>
      </w:pPr>
      <w:bookmarkStart w:id="1938" w:name="_Toc373499667"/>
      <w:bookmarkStart w:id="1939" w:name="_Toc373832775"/>
      <w:r w:rsidRPr="00D75CF0">
        <w:t>VUI parameters semantics</w:t>
      </w:r>
      <w:bookmarkEnd w:id="1938"/>
      <w:bookmarkEnd w:id="1939"/>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940" w:name="_Toc373499668"/>
      <w:bookmarkStart w:id="1941" w:name="_Toc373832776"/>
      <w:r w:rsidRPr="00D75CF0">
        <w:t>HRD parameters semantics</w:t>
      </w:r>
      <w:bookmarkEnd w:id="1940"/>
      <w:bookmarkEnd w:id="1941"/>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942" w:name="_Toc373499669"/>
      <w:bookmarkStart w:id="1943" w:name="_Toc373832777"/>
      <w:r w:rsidRPr="00D75CF0">
        <w:t>Sub-layer HRD parameters semantics</w:t>
      </w:r>
      <w:bookmarkEnd w:id="1942"/>
      <w:bookmarkEnd w:id="1943"/>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916"/>
      <w:bookmarkEnd w:id="1921"/>
    </w:p>
    <w:p w:rsidR="0056407A" w:rsidRPr="00941625" w:rsidRDefault="00944988" w:rsidP="008557C3">
      <w:pPr>
        <w:pStyle w:val="Annex1"/>
        <w:keepNext/>
        <w:keepLines/>
        <w:numPr>
          <w:ilvl w:val="0"/>
          <w:numId w:val="38"/>
        </w:numPr>
        <w:spacing w:before="480"/>
        <w:outlineLvl w:val="0"/>
        <w:rPr>
          <w:b w:val="0"/>
          <w:sz w:val="24"/>
          <w:szCs w:val="24"/>
        </w:rPr>
      </w:pPr>
      <w:bookmarkStart w:id="1944" w:name="_Ref348033633"/>
      <w:r w:rsidRPr="00867980">
        <w:rPr>
          <w:lang w:val="en-CA"/>
        </w:rPr>
        <w:br w:type="page"/>
      </w:r>
      <w:bookmarkStart w:id="1945" w:name="_Toc356824313"/>
      <w:bookmarkStart w:id="1946" w:name="_Toc356148114"/>
      <w:bookmarkStart w:id="1947" w:name="_Toc373832778"/>
      <w:bookmarkEnd w:id="1944"/>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1945"/>
      <w:bookmarkEnd w:id="1946"/>
      <w:r w:rsidR="00941625">
        <w:rPr>
          <w:b w:val="0"/>
          <w:sz w:val="24"/>
          <w:szCs w:val="24"/>
          <w:lang w:val="en-CA"/>
        </w:rPr>
        <w:t>extension</w:t>
      </w:r>
      <w:bookmarkEnd w:id="1947"/>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948" w:name="_Toc357439288"/>
      <w:bookmarkStart w:id="1949" w:name="_Toc356824314"/>
      <w:bookmarkStart w:id="1950" w:name="_Toc356148115"/>
      <w:bookmarkStart w:id="1951" w:name="_Toc348629434"/>
      <w:bookmarkStart w:id="1952" w:name="_Toc351367661"/>
      <w:bookmarkStart w:id="1953" w:name="_Toc373832779"/>
      <w:r w:rsidRPr="00867980">
        <w:rPr>
          <w:lang w:val="en-CA"/>
        </w:rPr>
        <w:t>Scope</w:t>
      </w:r>
      <w:bookmarkEnd w:id="1948"/>
      <w:bookmarkEnd w:id="1949"/>
      <w:bookmarkEnd w:id="1950"/>
      <w:bookmarkEnd w:id="1951"/>
      <w:bookmarkEnd w:id="1952"/>
      <w:bookmarkEnd w:id="1953"/>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954" w:name="_Toc357439289"/>
      <w:bookmarkStart w:id="1955" w:name="_Toc356824315"/>
      <w:bookmarkStart w:id="1956" w:name="_Toc356148116"/>
      <w:bookmarkStart w:id="1957" w:name="_Toc348629435"/>
      <w:bookmarkStart w:id="1958" w:name="_Toc351367662"/>
      <w:bookmarkStart w:id="1959" w:name="_Toc373832780"/>
      <w:r w:rsidRPr="00867980">
        <w:rPr>
          <w:lang w:val="en-CA"/>
        </w:rPr>
        <w:t>Normative references</w:t>
      </w:r>
      <w:bookmarkEnd w:id="1954"/>
      <w:bookmarkEnd w:id="1955"/>
      <w:bookmarkEnd w:id="1956"/>
      <w:bookmarkEnd w:id="1957"/>
      <w:bookmarkEnd w:id="1958"/>
      <w:bookmarkEnd w:id="1959"/>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960" w:name="_Toc357439290"/>
      <w:bookmarkStart w:id="1961" w:name="_Toc356824316"/>
      <w:bookmarkStart w:id="1962" w:name="_Toc356148117"/>
      <w:bookmarkStart w:id="1963" w:name="_Toc348629436"/>
      <w:bookmarkStart w:id="1964" w:name="_Toc351367663"/>
      <w:bookmarkStart w:id="1965" w:name="_Toc373832781"/>
      <w:r w:rsidRPr="00867980">
        <w:rPr>
          <w:lang w:val="en-CA"/>
        </w:rPr>
        <w:t>Definitions</w:t>
      </w:r>
      <w:bookmarkEnd w:id="1960"/>
      <w:bookmarkEnd w:id="1961"/>
      <w:bookmarkEnd w:id="1962"/>
      <w:bookmarkEnd w:id="1963"/>
      <w:bookmarkEnd w:id="1964"/>
      <w:bookmarkEnd w:id="1965"/>
    </w:p>
    <w:p w:rsidR="001A5CE9" w:rsidRDefault="001A5CE9" w:rsidP="001A5CE9">
      <w:pPr>
        <w:pStyle w:val="3N"/>
        <w:rPr>
          <w:lang w:val="en-CA"/>
        </w:rPr>
      </w:pPr>
      <w:bookmarkStart w:id="1966" w:name="_Toc357439291"/>
      <w:bookmarkStart w:id="1967" w:name="_Toc356824317"/>
      <w:bookmarkStart w:id="1968" w:name="_Toc356148118"/>
      <w:bookmarkStart w:id="1969" w:name="_Toc348629437"/>
      <w:bookmarkStart w:id="1970"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971" w:name="_Toc373832782"/>
      <w:r w:rsidRPr="00867980">
        <w:rPr>
          <w:lang w:val="en-CA"/>
        </w:rPr>
        <w:t>Abbreviations</w:t>
      </w:r>
      <w:bookmarkEnd w:id="1966"/>
      <w:bookmarkEnd w:id="1967"/>
      <w:bookmarkEnd w:id="1968"/>
      <w:bookmarkEnd w:id="1969"/>
      <w:bookmarkEnd w:id="1970"/>
      <w:bookmarkEnd w:id="1971"/>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972" w:name="_Toc357439292"/>
      <w:bookmarkStart w:id="1973" w:name="_Toc356824318"/>
      <w:bookmarkStart w:id="1974" w:name="_Toc356148119"/>
      <w:bookmarkStart w:id="1975" w:name="_Toc348629438"/>
      <w:bookmarkStart w:id="1976" w:name="_Toc351367665"/>
      <w:bookmarkStart w:id="1977" w:name="_Toc373832783"/>
      <w:r w:rsidRPr="00867980">
        <w:rPr>
          <w:lang w:val="en-CA"/>
        </w:rPr>
        <w:t>Conventions</w:t>
      </w:r>
      <w:bookmarkEnd w:id="1972"/>
      <w:bookmarkEnd w:id="1973"/>
      <w:bookmarkEnd w:id="1974"/>
      <w:bookmarkEnd w:id="1975"/>
      <w:bookmarkEnd w:id="1976"/>
      <w:bookmarkEnd w:id="1977"/>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978" w:name="_Toc357439293"/>
      <w:bookmarkStart w:id="1979" w:name="_Toc356824319"/>
      <w:bookmarkStart w:id="1980" w:name="_Toc356148120"/>
      <w:bookmarkStart w:id="1981" w:name="_Toc348629439"/>
      <w:bookmarkStart w:id="1982" w:name="_Toc351367666"/>
      <w:bookmarkStart w:id="1983" w:name="_Toc373832784"/>
      <w:r w:rsidRPr="00867980">
        <w:rPr>
          <w:lang w:val="en-CA"/>
        </w:rPr>
        <w:t>Source, coded, decoded and output data formats, scanning processes, and neighbouring relationships</w:t>
      </w:r>
      <w:bookmarkEnd w:id="1978"/>
      <w:bookmarkEnd w:id="1979"/>
      <w:bookmarkEnd w:id="1980"/>
      <w:bookmarkEnd w:id="1981"/>
      <w:bookmarkEnd w:id="1982"/>
      <w:bookmarkEnd w:id="1983"/>
    </w:p>
    <w:p w:rsidR="009B5E7F" w:rsidRPr="00021B77" w:rsidRDefault="009B5E7F" w:rsidP="008557C3">
      <w:pPr>
        <w:pStyle w:val="Annex3"/>
        <w:numPr>
          <w:ilvl w:val="2"/>
          <w:numId w:val="37"/>
        </w:numPr>
        <w:tabs>
          <w:tab w:val="clear" w:pos="1440"/>
        </w:tabs>
        <w:textAlignment w:val="auto"/>
      </w:pPr>
      <w:bookmarkStart w:id="1984" w:name="_Ref364437398"/>
      <w:bookmarkStart w:id="1985" w:name="_Toc373832785"/>
      <w:r w:rsidRPr="00021B77">
        <w:t>Derivation process for referenc</w:t>
      </w:r>
      <w:r>
        <w:t>e layer sample location</w:t>
      </w:r>
      <w:bookmarkEnd w:id="1984"/>
      <w:bookmarkEnd w:id="1985"/>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986" w:name="_Toc357439294"/>
      <w:bookmarkStart w:id="1987"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988" w:name="_Toc351667785"/>
      <w:bookmarkStart w:id="1989" w:name="_Ref351668463"/>
      <w:bookmarkStart w:id="1990" w:name="_Ref351668475"/>
      <w:bookmarkStart w:id="1991" w:name="_Ref364437312"/>
      <w:bookmarkStart w:id="1992" w:name="_Ref364437331"/>
      <w:bookmarkStart w:id="1993" w:name="_Toc373832786"/>
      <w:r w:rsidRPr="00021B77">
        <w:t>Derivation process for reference layer sample location used in resampling</w:t>
      </w:r>
      <w:bookmarkEnd w:id="1988"/>
      <w:bookmarkEnd w:id="1989"/>
      <w:bookmarkEnd w:id="1990"/>
      <w:bookmarkEnd w:id="1991"/>
      <w:bookmarkEnd w:id="1992"/>
      <w:bookmarkEnd w:id="1993"/>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lastRenderedPageBreak/>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994" w:name="_Toc356148121"/>
      <w:bookmarkStart w:id="1995" w:name="_Toc348629440"/>
      <w:bookmarkStart w:id="1996" w:name="_Toc351367667"/>
      <w:bookmarkStart w:id="1997" w:name="_Toc373832787"/>
      <w:r w:rsidRPr="00867980">
        <w:rPr>
          <w:sz w:val="20"/>
          <w:lang w:val="en-CA"/>
        </w:rPr>
        <w:t>Syntax and semantics</w:t>
      </w:r>
      <w:bookmarkEnd w:id="1986"/>
      <w:bookmarkEnd w:id="1987"/>
      <w:bookmarkEnd w:id="1994"/>
      <w:bookmarkEnd w:id="1995"/>
      <w:bookmarkEnd w:id="1996"/>
      <w:bookmarkEnd w:id="1997"/>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998" w:name="_Toc351057968"/>
      <w:bookmarkStart w:id="1999" w:name="_Toc351335564"/>
      <w:bookmarkStart w:id="2000" w:name="_Toc351057980"/>
      <w:bookmarkStart w:id="2001" w:name="_Toc351335576"/>
      <w:bookmarkStart w:id="2002" w:name="_Toc357439316"/>
      <w:bookmarkStart w:id="2003" w:name="_Toc356824342"/>
      <w:bookmarkStart w:id="2004" w:name="_Toc356148143"/>
      <w:bookmarkStart w:id="2005" w:name="_Toc348629460"/>
      <w:bookmarkStart w:id="2006" w:name="_Toc351367691"/>
      <w:bookmarkStart w:id="2007" w:name="_Toc373832788"/>
      <w:bookmarkEnd w:id="1998"/>
      <w:bookmarkEnd w:id="1999"/>
      <w:bookmarkEnd w:id="2000"/>
      <w:bookmarkEnd w:id="2001"/>
      <w:r w:rsidRPr="00CA7539">
        <w:rPr>
          <w:lang w:val="en-CA"/>
        </w:rPr>
        <w:t>Decoding process</w:t>
      </w:r>
      <w:r w:rsidR="00665193" w:rsidRPr="00CA7539">
        <w:rPr>
          <w:lang w:val="en-CA"/>
        </w:rPr>
        <w:t>es</w:t>
      </w:r>
      <w:bookmarkEnd w:id="2002"/>
      <w:bookmarkEnd w:id="2003"/>
      <w:bookmarkEnd w:id="2004"/>
      <w:bookmarkEnd w:id="2005"/>
      <w:bookmarkEnd w:id="2006"/>
      <w:bookmarkEnd w:id="2007"/>
    </w:p>
    <w:p w:rsidR="009B75C0" w:rsidRDefault="00A77488" w:rsidP="008557C3">
      <w:pPr>
        <w:pStyle w:val="Annex3"/>
        <w:numPr>
          <w:ilvl w:val="2"/>
          <w:numId w:val="37"/>
        </w:numPr>
        <w:tabs>
          <w:tab w:val="clear" w:pos="1440"/>
        </w:tabs>
        <w:textAlignment w:val="auto"/>
        <w:rPr>
          <w:noProof/>
        </w:rPr>
      </w:pPr>
      <w:bookmarkStart w:id="2008" w:name="_Toc347485200"/>
      <w:bookmarkStart w:id="2009" w:name="_Toc348629495"/>
      <w:bookmarkStart w:id="2010" w:name="_Toc348630649"/>
      <w:bookmarkStart w:id="2011" w:name="_Toc348631607"/>
      <w:bookmarkStart w:id="2012" w:name="_Toc348631886"/>
      <w:bookmarkStart w:id="2013" w:name="_Toc348632154"/>
      <w:bookmarkStart w:id="2014" w:name="_Toc348632894"/>
      <w:bookmarkStart w:id="2015" w:name="_Toc348633151"/>
      <w:bookmarkStart w:id="2016" w:name="_Toc351667809"/>
      <w:bookmarkStart w:id="2017" w:name="_Toc373832789"/>
      <w:bookmarkStart w:id="2018" w:name="_Ref346393708"/>
      <w:bookmarkStart w:id="2019" w:name="_Ref351062399"/>
      <w:bookmarkStart w:id="2020" w:name="_Toc357439317"/>
      <w:bookmarkStart w:id="2021" w:name="_Toc356824343"/>
      <w:bookmarkStart w:id="2022" w:name="_Toc356148144"/>
      <w:bookmarkStart w:id="2023" w:name="_Toc348629461"/>
      <w:bookmarkStart w:id="2024" w:name="_Toc351367692"/>
      <w:r w:rsidRPr="006314FB">
        <w:rPr>
          <w:noProof/>
        </w:rPr>
        <w:t>General</w:t>
      </w:r>
      <w:r w:rsidR="009B75C0" w:rsidRPr="00943A5F">
        <w:rPr>
          <w:noProof/>
        </w:rPr>
        <w:t xml:space="preserve"> decoding process</w:t>
      </w:r>
      <w:bookmarkEnd w:id="2008"/>
      <w:bookmarkEnd w:id="2009"/>
      <w:bookmarkEnd w:id="2010"/>
      <w:bookmarkEnd w:id="2011"/>
      <w:bookmarkEnd w:id="2012"/>
      <w:bookmarkEnd w:id="2013"/>
      <w:bookmarkEnd w:id="2014"/>
      <w:bookmarkEnd w:id="2015"/>
      <w:bookmarkEnd w:id="2016"/>
      <w:bookmarkEnd w:id="2017"/>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2025" w:name="_Ref373775286"/>
      <w:bookmarkStart w:id="2026" w:name="_Toc373832790"/>
      <w:r w:rsidRPr="008E14A4">
        <w:t>D</w:t>
      </w:r>
      <w:r w:rsidR="00665193" w:rsidRPr="008E14A4">
        <w:t>ecoding</w:t>
      </w:r>
      <w:r w:rsidR="00944988" w:rsidRPr="008E14A4">
        <w:t xml:space="preserve"> process</w:t>
      </w:r>
      <w:bookmarkEnd w:id="2018"/>
      <w:r w:rsidRPr="008E14A4">
        <w:t xml:space="preserve"> for a coded picture with nuh_layer_id greater than 0</w:t>
      </w:r>
      <w:bookmarkEnd w:id="2019"/>
      <w:bookmarkEnd w:id="2020"/>
      <w:bookmarkEnd w:id="2021"/>
      <w:bookmarkEnd w:id="2022"/>
      <w:bookmarkEnd w:id="2023"/>
      <w:bookmarkEnd w:id="2024"/>
      <w:bookmarkEnd w:id="2025"/>
      <w:bookmarkEnd w:id="2026"/>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2027" w:name="_Toc351335582"/>
      <w:bookmarkStart w:id="2028" w:name="_Ref346526853"/>
      <w:bookmarkStart w:id="2029" w:name="_Toc357439318"/>
      <w:bookmarkStart w:id="2030" w:name="_Toc356824344"/>
      <w:bookmarkStart w:id="2031" w:name="_Toc356148145"/>
      <w:bookmarkStart w:id="2032" w:name="_Toc348629462"/>
      <w:bookmarkStart w:id="2033" w:name="_Toc351367693"/>
      <w:bookmarkStart w:id="2034" w:name="_Toc373832791"/>
      <w:bookmarkStart w:id="2035" w:name="_Ref346440968"/>
      <w:bookmarkEnd w:id="2027"/>
      <w:r w:rsidRPr="008E14A4">
        <w:t>Decoding process for inter-layer reference picture set</w:t>
      </w:r>
      <w:bookmarkEnd w:id="2028"/>
      <w:bookmarkEnd w:id="2029"/>
      <w:bookmarkEnd w:id="2030"/>
      <w:bookmarkEnd w:id="2031"/>
      <w:bookmarkEnd w:id="2032"/>
      <w:bookmarkEnd w:id="2033"/>
      <w:bookmarkEnd w:id="2034"/>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2036" w:name="_Ref346872782"/>
      <w:bookmarkStart w:id="2037"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2038" w:name="_Ref355956155"/>
      <w:bookmarkStart w:id="2039" w:name="_Toc357439319"/>
      <w:bookmarkStart w:id="2040" w:name="_Toc356824345"/>
      <w:bookmarkStart w:id="2041" w:name="_Toc356148146"/>
      <w:bookmarkStart w:id="2042" w:name="_Toc348629463"/>
      <w:bookmarkStart w:id="2043" w:name="_Toc351367694"/>
      <w:bookmarkStart w:id="2044" w:name="_Toc373832792"/>
      <w:r w:rsidRPr="001533A7">
        <w:t>Marking</w:t>
      </w:r>
      <w:r w:rsidR="00153FC4" w:rsidRPr="001533A7">
        <w:t xml:space="preserve"> process for ending the decoding of a coded picture with nuh_layer_id greater than 0</w:t>
      </w:r>
      <w:bookmarkEnd w:id="2036"/>
      <w:bookmarkEnd w:id="2038"/>
      <w:bookmarkEnd w:id="2039"/>
      <w:bookmarkEnd w:id="2040"/>
      <w:bookmarkEnd w:id="2041"/>
      <w:bookmarkEnd w:id="2042"/>
      <w:bookmarkEnd w:id="2043"/>
      <w:bookmarkEnd w:id="2044"/>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2045" w:name="_Ref371062231"/>
      <w:bookmarkStart w:id="2046" w:name="_Ref371062289"/>
      <w:bookmarkStart w:id="2047" w:name="_Ref371062302"/>
      <w:bookmarkStart w:id="2048" w:name="_Ref371072921"/>
      <w:bookmarkStart w:id="2049" w:name="_Toc373832793"/>
      <w:bookmarkStart w:id="2050" w:name="_Toc357439320"/>
      <w:bookmarkStart w:id="2051" w:name="_Toc356824346"/>
      <w:r w:rsidRPr="00665644">
        <w:t xml:space="preserve">Resampling process for </w:t>
      </w:r>
      <w:r>
        <w:t xml:space="preserve">inter layer </w:t>
      </w:r>
      <w:r w:rsidRPr="00665644">
        <w:t>reference pictures</w:t>
      </w:r>
      <w:bookmarkEnd w:id="2045"/>
      <w:bookmarkEnd w:id="2046"/>
      <w:bookmarkEnd w:id="2047"/>
      <w:bookmarkEnd w:id="2048"/>
      <w:bookmarkEnd w:id="2049"/>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2052" w:name="_Ref348598889"/>
      <w:r w:rsidRPr="00665644">
        <w:t>Resampling process of picture sample values</w:t>
      </w:r>
      <w:bookmarkEnd w:id="2052"/>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2053" w:name="_Ref348598872"/>
      <w:r>
        <w:t>Resampling process of l</w:t>
      </w:r>
      <w:r w:rsidRPr="00665644">
        <w:t>uma sample</w:t>
      </w:r>
      <w:r>
        <w:t xml:space="preserve"> values</w:t>
      </w:r>
      <w:bookmarkEnd w:id="2053"/>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2054" w:name="_Ref348037885"/>
      <w:r>
        <w:t>R</w:t>
      </w:r>
      <w:r w:rsidRPr="00665644">
        <w:t>esampling process</w:t>
      </w:r>
      <w:r>
        <w:t xml:space="preserve"> of chroma sample values</w:t>
      </w:r>
      <w:bookmarkEnd w:id="2054"/>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2055" w:name="_Ref347127882"/>
      <w:r>
        <w:rPr>
          <w:noProof/>
          <w:lang w:eastAsia="ko-KR"/>
        </w:rPr>
        <w:t>Luma</w:t>
      </w:r>
      <w:r w:rsidRPr="00665644">
        <w:rPr>
          <w:noProof/>
          <w:lang w:eastAsia="ko-KR"/>
        </w:rPr>
        <w:t xml:space="preserve"> sample </w:t>
      </w:r>
      <w:r>
        <w:rPr>
          <w:noProof/>
          <w:lang w:eastAsia="ko-KR"/>
        </w:rPr>
        <w:t>interpolation process</w:t>
      </w:r>
      <w:bookmarkEnd w:id="2055"/>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2056" w:name="_Ref351654170"/>
      <w:bookmarkStart w:id="2057" w:name="_Ref351655790"/>
      <w:r w:rsidRPr="003243B0">
        <w:lastRenderedPageBreak/>
        <w:t>Table </w:t>
      </w:r>
      <w:r w:rsidR="00E907A9">
        <w:t>H</w:t>
      </w:r>
      <w:r w:rsidRPr="003243B0">
        <w:noBreakHyphen/>
      </w:r>
      <w:bookmarkEnd w:id="2056"/>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2057"/>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2058" w:name="_Ref347151884"/>
      <w:r w:rsidRPr="00C37BE1">
        <w:rPr>
          <w:noProof/>
          <w:lang w:eastAsia="ko-KR"/>
        </w:rPr>
        <w:t>Chroma</w:t>
      </w:r>
      <w:r w:rsidRPr="007C15BC">
        <w:rPr>
          <w:noProof/>
          <w:lang w:eastAsia="ko-KR"/>
        </w:rPr>
        <w:t xml:space="preserve"> sample interpolation process</w:t>
      </w:r>
      <w:bookmarkEnd w:id="2058"/>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2059"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2059"/>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2060" w:name="_Ref364437164"/>
      <w:r w:rsidRPr="00665644">
        <w:t>Resampling process of picture motion field</w:t>
      </w:r>
      <w:bookmarkEnd w:id="2060"/>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2061" w:name="_Ref348599073"/>
      <w:r w:rsidRPr="00665644">
        <w:rPr>
          <w:noProof/>
        </w:rPr>
        <w:t xml:space="preserve">Derivation process </w:t>
      </w:r>
      <w:r>
        <w:rPr>
          <w:noProof/>
        </w:rPr>
        <w:t>for</w:t>
      </w:r>
      <w:r w:rsidRPr="00665644">
        <w:rPr>
          <w:noProof/>
        </w:rPr>
        <w:t xml:space="preserve"> inter layer motion</w:t>
      </w:r>
      <w:bookmarkEnd w:id="2061"/>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2062" w:name="OLE_LINK6"/>
      <w:bookmarkStart w:id="2063"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2062"/>
      <w:bookmarkEnd w:id="2063"/>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2064" w:name="OLE_LINK469"/>
      <w:bookmarkStart w:id="2065" w:name="OLE_LINK470"/>
      <w:bookmarkStart w:id="2066" w:name="OLE_LINK461"/>
      <w:bookmarkStart w:id="2067" w:name="OLE_LINK462"/>
      <w:bookmarkStart w:id="2068" w:name="OLE_LINK82"/>
      <w:bookmarkStart w:id="2069" w:name="OLE_LINK439"/>
      <w:bookmarkStart w:id="2070"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2064"/>
      <w:bookmarkEnd w:id="2065"/>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2066"/>
      <w:bookmarkEnd w:id="2067"/>
      <w:bookmarkEnd w:id="2068"/>
      <w:r w:rsidRPr="00841AE6">
        <w:rPr>
          <w:noProof/>
          <w:sz w:val="20"/>
          <w:szCs w:val="20"/>
          <w:lang w:eastAsia="ko-KR"/>
        </w:rPr>
        <w:t xml:space="preserve">= </w:t>
      </w:r>
      <w:bookmarkStart w:id="2071" w:name="OLE_LINK463"/>
      <w:bookmarkStart w:id="2072" w:name="OLE_LINK464"/>
      <w:bookmarkStart w:id="2073" w:name="OLE_LINK465"/>
      <w:bookmarkStart w:id="2074" w:name="OLE_LINK466"/>
      <w:bookmarkStart w:id="2075" w:name="OLE_LINK74"/>
      <w:bookmarkStart w:id="2076" w:name="OLE_LINK75"/>
      <w:r w:rsidRPr="00841AE6">
        <w:rPr>
          <w:noProof/>
          <w:sz w:val="20"/>
          <w:szCs w:val="20"/>
          <w:lang w:eastAsia="ko-KR"/>
        </w:rPr>
        <w:t>Clip3(</w:t>
      </w:r>
      <w:bookmarkEnd w:id="2071"/>
      <w:bookmarkEnd w:id="2072"/>
      <w:r w:rsidRPr="00841AE6">
        <w:rPr>
          <w:noProof/>
          <w:sz w:val="20"/>
          <w:szCs w:val="20"/>
          <w:lang w:eastAsia="ko-KR"/>
        </w:rPr>
        <w:t> −4096, 4095,</w:t>
      </w:r>
      <w:bookmarkEnd w:id="2073"/>
      <w:bookmarkEnd w:id="2074"/>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2077" w:name="OLE_LINK447"/>
      <w:bookmarkStart w:id="2078" w:name="OLE_LINK448"/>
      <w:r w:rsidRPr="00841AE6">
        <w:rPr>
          <w:noProof/>
          <w:sz w:val="20"/>
          <w:szCs w:val="20"/>
          <w:lang w:eastAsia="ko-KR"/>
        </w:rPr>
        <w:t>+ (</w:t>
      </w:r>
      <w:bookmarkStart w:id="2079" w:name="OLE_LINK72"/>
      <w:bookmarkStart w:id="2080" w:name="OLE_LINK73"/>
      <w:r w:rsidRPr="00841AE6">
        <w:rPr>
          <w:noProof/>
          <w:sz w:val="20"/>
          <w:szCs w:val="20"/>
          <w:lang w:eastAsia="ko-KR"/>
        </w:rPr>
        <w:t> </w:t>
      </w:r>
      <w:bookmarkEnd w:id="2079"/>
      <w:bookmarkEnd w:id="2080"/>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2077"/>
      <w:bookmarkEnd w:id="2078"/>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2075"/>
      <w:bookmarkEnd w:id="2076"/>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2069"/>
      <w:bookmarkEnd w:id="2070"/>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2081" w:name="OLE_LINK87"/>
      <w:bookmarkStart w:id="2082"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2081"/>
      <w:bookmarkEnd w:id="2082"/>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2083" w:name="_Toc356148147"/>
      <w:bookmarkStart w:id="2084" w:name="_Toc348629464"/>
      <w:bookmarkStart w:id="2085" w:name="_Toc351367695"/>
      <w:bookmarkStart w:id="2086" w:name="_Toc373832794"/>
      <w:r w:rsidRPr="00920F0C">
        <w:rPr>
          <w:lang w:val="en-CA"/>
        </w:rPr>
        <w:t>NAL unit decoding process</w:t>
      </w:r>
      <w:bookmarkEnd w:id="2050"/>
      <w:bookmarkEnd w:id="2051"/>
      <w:bookmarkEnd w:id="2083"/>
      <w:bookmarkEnd w:id="2084"/>
      <w:bookmarkEnd w:id="2085"/>
      <w:bookmarkEnd w:id="2086"/>
    </w:p>
    <w:p w:rsidR="000D0D3F" w:rsidRDefault="000D0D3F" w:rsidP="000D0D3F">
      <w:pPr>
        <w:rPr>
          <w:lang w:val="en-CA"/>
        </w:rPr>
      </w:pPr>
      <w:bookmarkStart w:id="2087" w:name="_Ref351062409"/>
      <w:bookmarkStart w:id="2088" w:name="_Toc357439321"/>
      <w:bookmarkStart w:id="2089" w:name="_Toc356824347"/>
      <w:bookmarkStart w:id="2090" w:name="_Toc356148148"/>
      <w:bookmarkStart w:id="2091" w:name="_Toc348629466"/>
      <w:bookmarkStart w:id="2092" w:name="_Toc351367696"/>
      <w:bookmarkEnd w:id="2035"/>
      <w:bookmarkEnd w:id="2037"/>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2093" w:name="_Toc373832795"/>
      <w:r w:rsidRPr="00920F0C">
        <w:rPr>
          <w:lang w:val="en-CA"/>
        </w:rPr>
        <w:t>S</w:t>
      </w:r>
      <w:r w:rsidR="00944988" w:rsidRPr="00920F0C">
        <w:rPr>
          <w:lang w:val="en-CA"/>
        </w:rPr>
        <w:t>lice decoding processes</w:t>
      </w:r>
      <w:bookmarkEnd w:id="2087"/>
      <w:bookmarkEnd w:id="2088"/>
      <w:bookmarkEnd w:id="2089"/>
      <w:bookmarkEnd w:id="2090"/>
      <w:bookmarkEnd w:id="2091"/>
      <w:bookmarkEnd w:id="2092"/>
      <w:bookmarkEnd w:id="2093"/>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94" w:name="_Toc363646430"/>
      <w:bookmarkStart w:id="2095" w:name="_Toc373832796"/>
      <w:r w:rsidRPr="00983CFA">
        <w:rPr>
          <w:lang w:val="en-US"/>
        </w:rPr>
        <w:t>Decoding process for picture order count</w:t>
      </w:r>
      <w:bookmarkEnd w:id="2094"/>
      <w:bookmarkEnd w:id="2095"/>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96" w:name="_Toc350926544"/>
      <w:bookmarkStart w:id="2097" w:name="_Toc363646431"/>
      <w:bookmarkStart w:id="2098" w:name="_Toc373832797"/>
      <w:r w:rsidRPr="00983CFA">
        <w:rPr>
          <w:lang w:val="en-US"/>
        </w:rPr>
        <w:t>Decoding process for reference picture set</w:t>
      </w:r>
      <w:bookmarkEnd w:id="2096"/>
      <w:bookmarkEnd w:id="2097"/>
      <w:bookmarkEnd w:id="2098"/>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99" w:name="_Toc363646432"/>
      <w:bookmarkStart w:id="2100" w:name="_Toc373832798"/>
      <w:r w:rsidRPr="00983CFA">
        <w:rPr>
          <w:lang w:val="en-US"/>
        </w:rPr>
        <w:t>Decoding process for generating unavailable reference pictures</w:t>
      </w:r>
      <w:bookmarkEnd w:id="2099"/>
      <w:bookmarkEnd w:id="2100"/>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101" w:name="_Ref361089034"/>
      <w:bookmarkStart w:id="2102" w:name="_Toc363646433"/>
      <w:bookmarkStart w:id="2103" w:name="_Toc373832799"/>
      <w:r w:rsidRPr="00983CFA">
        <w:rPr>
          <w:lang w:val="en-US"/>
        </w:rPr>
        <w:t>Decoding process for reference picture lists construction</w:t>
      </w:r>
      <w:bookmarkEnd w:id="2101"/>
      <w:bookmarkEnd w:id="2102"/>
      <w:bookmarkEnd w:id="2103"/>
    </w:p>
    <w:p w:rsidR="00D44B28" w:rsidRPr="00983CFA" w:rsidRDefault="00D44B28" w:rsidP="00D44B28">
      <w:pPr>
        <w:keepNext/>
        <w:keepLines/>
        <w:rPr>
          <w:lang w:val="en-US"/>
        </w:rPr>
      </w:pPr>
      <w:bookmarkStart w:id="2104" w:name="_Toc360899811"/>
      <w:bookmarkStart w:id="2105" w:name="_Toc360900055"/>
      <w:bookmarkStart w:id="2106" w:name="_Toc361055005"/>
      <w:bookmarkStart w:id="2107" w:name="_Toc361058682"/>
      <w:bookmarkStart w:id="2108" w:name="_Toc361058839"/>
      <w:bookmarkStart w:id="2109" w:name="_Toc361058985"/>
      <w:bookmarkStart w:id="2110" w:name="_Toc361059130"/>
      <w:bookmarkStart w:id="2111" w:name="_Toc361059340"/>
      <w:bookmarkStart w:id="2112" w:name="_Toc361059486"/>
      <w:bookmarkStart w:id="2113" w:name="_Toc361059632"/>
      <w:bookmarkStart w:id="2114" w:name="_Toc361059778"/>
      <w:bookmarkStart w:id="2115" w:name="_Toc361063269"/>
      <w:bookmarkStart w:id="2116" w:name="_Toc361063417"/>
      <w:bookmarkStart w:id="2117" w:name="_Toc361063563"/>
      <w:bookmarkStart w:id="2118" w:name="_Toc361063713"/>
      <w:bookmarkStart w:id="2119" w:name="_Toc361063859"/>
      <w:bookmarkStart w:id="2120" w:name="_Toc361064005"/>
      <w:bookmarkStart w:id="2121" w:name="_Toc361064152"/>
      <w:bookmarkStart w:id="2122" w:name="_Toc361066251"/>
      <w:bookmarkStart w:id="2123" w:name="_Toc361066397"/>
      <w:bookmarkStart w:id="2124" w:name="_Toc361066544"/>
      <w:bookmarkStart w:id="2125" w:name="_Toc361066690"/>
      <w:bookmarkStart w:id="2126" w:name="_Toc361066835"/>
      <w:bookmarkStart w:id="2127" w:name="_Toc361154682"/>
      <w:bookmarkStart w:id="2128" w:name="_Toc360899817"/>
      <w:bookmarkStart w:id="2129" w:name="_Toc360900061"/>
      <w:bookmarkStart w:id="2130" w:name="_Toc361055011"/>
      <w:bookmarkStart w:id="2131" w:name="_Toc361058688"/>
      <w:bookmarkStart w:id="2132" w:name="_Toc361058845"/>
      <w:bookmarkStart w:id="2133" w:name="_Toc361058991"/>
      <w:bookmarkStart w:id="2134" w:name="_Toc361059136"/>
      <w:bookmarkStart w:id="2135" w:name="_Toc361059346"/>
      <w:bookmarkStart w:id="2136" w:name="_Toc361059492"/>
      <w:bookmarkStart w:id="2137" w:name="_Toc361059638"/>
      <w:bookmarkStart w:id="2138" w:name="_Toc361059784"/>
      <w:bookmarkStart w:id="2139" w:name="_Toc361063275"/>
      <w:bookmarkStart w:id="2140" w:name="_Toc361063423"/>
      <w:bookmarkStart w:id="2141" w:name="_Toc361063569"/>
      <w:bookmarkStart w:id="2142" w:name="_Toc361063719"/>
      <w:bookmarkStart w:id="2143" w:name="_Toc361063865"/>
      <w:bookmarkStart w:id="2144" w:name="_Toc361064011"/>
      <w:bookmarkStart w:id="2145" w:name="_Toc361064158"/>
      <w:bookmarkStart w:id="2146" w:name="_Toc361066257"/>
      <w:bookmarkStart w:id="2147" w:name="_Toc361066403"/>
      <w:bookmarkStart w:id="2148" w:name="_Toc361066550"/>
      <w:bookmarkStart w:id="2149" w:name="_Toc361066696"/>
      <w:bookmarkStart w:id="2150" w:name="_Toc361066841"/>
      <w:bookmarkStart w:id="2151" w:name="_Toc361154688"/>
      <w:bookmarkStart w:id="2152" w:name="_Toc360899818"/>
      <w:bookmarkStart w:id="2153" w:name="_Toc360900062"/>
      <w:bookmarkStart w:id="2154" w:name="_Toc361055012"/>
      <w:bookmarkStart w:id="2155" w:name="_Toc361058689"/>
      <w:bookmarkStart w:id="2156" w:name="_Toc361058846"/>
      <w:bookmarkStart w:id="2157" w:name="_Toc361058992"/>
      <w:bookmarkStart w:id="2158" w:name="_Toc361059137"/>
      <w:bookmarkStart w:id="2159" w:name="_Toc361059347"/>
      <w:bookmarkStart w:id="2160" w:name="_Toc361059493"/>
      <w:bookmarkStart w:id="2161" w:name="_Toc361059639"/>
      <w:bookmarkStart w:id="2162" w:name="_Toc361059785"/>
      <w:bookmarkStart w:id="2163" w:name="_Toc361063276"/>
      <w:bookmarkStart w:id="2164" w:name="_Toc361063424"/>
      <w:bookmarkStart w:id="2165" w:name="_Toc361063570"/>
      <w:bookmarkStart w:id="2166" w:name="_Toc361063720"/>
      <w:bookmarkStart w:id="2167" w:name="_Toc361063866"/>
      <w:bookmarkStart w:id="2168" w:name="_Toc361064012"/>
      <w:bookmarkStart w:id="2169" w:name="_Toc361064159"/>
      <w:bookmarkStart w:id="2170" w:name="_Toc361066258"/>
      <w:bookmarkStart w:id="2171" w:name="_Toc361066404"/>
      <w:bookmarkStart w:id="2172" w:name="_Toc361066551"/>
      <w:bookmarkStart w:id="2173" w:name="_Toc361066697"/>
      <w:bookmarkStart w:id="2174" w:name="_Toc361066842"/>
      <w:bookmarkStart w:id="2175" w:name="_Toc361154689"/>
      <w:bookmarkStart w:id="2176" w:name="_Toc360899821"/>
      <w:bookmarkStart w:id="2177" w:name="_Toc360900065"/>
      <w:bookmarkStart w:id="2178" w:name="_Toc361055015"/>
      <w:bookmarkStart w:id="2179" w:name="_Toc361058692"/>
      <w:bookmarkStart w:id="2180" w:name="_Toc361058849"/>
      <w:bookmarkStart w:id="2181" w:name="_Toc361058995"/>
      <w:bookmarkStart w:id="2182" w:name="_Toc361059140"/>
      <w:bookmarkStart w:id="2183" w:name="_Toc361059350"/>
      <w:bookmarkStart w:id="2184" w:name="_Toc361059496"/>
      <w:bookmarkStart w:id="2185" w:name="_Toc361059642"/>
      <w:bookmarkStart w:id="2186" w:name="_Toc361059788"/>
      <w:bookmarkStart w:id="2187" w:name="_Toc361063279"/>
      <w:bookmarkStart w:id="2188" w:name="_Toc361063427"/>
      <w:bookmarkStart w:id="2189" w:name="_Toc361063573"/>
      <w:bookmarkStart w:id="2190" w:name="_Toc361063723"/>
      <w:bookmarkStart w:id="2191" w:name="_Toc361063869"/>
      <w:bookmarkStart w:id="2192" w:name="_Toc361064015"/>
      <w:bookmarkStart w:id="2193" w:name="_Toc361064162"/>
      <w:bookmarkStart w:id="2194" w:name="_Toc361066261"/>
      <w:bookmarkStart w:id="2195" w:name="_Toc361066407"/>
      <w:bookmarkStart w:id="2196" w:name="_Toc361066554"/>
      <w:bookmarkStart w:id="2197" w:name="_Toc361066700"/>
      <w:bookmarkStart w:id="2198" w:name="_Toc361066845"/>
      <w:bookmarkStart w:id="2199" w:name="_Toc361154692"/>
      <w:bookmarkStart w:id="2200" w:name="_Toc360899823"/>
      <w:bookmarkStart w:id="2201" w:name="_Toc360900067"/>
      <w:bookmarkStart w:id="2202" w:name="_Toc361055017"/>
      <w:bookmarkStart w:id="2203" w:name="_Toc361058694"/>
      <w:bookmarkStart w:id="2204" w:name="_Toc361058851"/>
      <w:bookmarkStart w:id="2205" w:name="_Toc361058997"/>
      <w:bookmarkStart w:id="2206" w:name="_Toc361059142"/>
      <w:bookmarkStart w:id="2207" w:name="_Toc361059352"/>
      <w:bookmarkStart w:id="2208" w:name="_Toc361059498"/>
      <w:bookmarkStart w:id="2209" w:name="_Toc361059644"/>
      <w:bookmarkStart w:id="2210" w:name="_Toc361059790"/>
      <w:bookmarkStart w:id="2211" w:name="_Toc361063281"/>
      <w:bookmarkStart w:id="2212" w:name="_Toc361063429"/>
      <w:bookmarkStart w:id="2213" w:name="_Toc361063575"/>
      <w:bookmarkStart w:id="2214" w:name="_Toc361063725"/>
      <w:bookmarkStart w:id="2215" w:name="_Toc361063871"/>
      <w:bookmarkStart w:id="2216" w:name="_Toc361064017"/>
      <w:bookmarkStart w:id="2217" w:name="_Toc361064164"/>
      <w:bookmarkStart w:id="2218" w:name="_Toc361066263"/>
      <w:bookmarkStart w:id="2219" w:name="_Toc361066409"/>
      <w:bookmarkStart w:id="2220" w:name="_Toc361066556"/>
      <w:bookmarkStart w:id="2221" w:name="_Toc361066702"/>
      <w:bookmarkStart w:id="2222" w:name="_Toc361066847"/>
      <w:bookmarkStart w:id="2223" w:name="_Toc361154694"/>
      <w:bookmarkStart w:id="2224" w:name="_Toc360899825"/>
      <w:bookmarkStart w:id="2225" w:name="_Toc360900069"/>
      <w:bookmarkStart w:id="2226" w:name="_Toc361055019"/>
      <w:bookmarkStart w:id="2227" w:name="_Toc361058696"/>
      <w:bookmarkStart w:id="2228" w:name="_Toc361058853"/>
      <w:bookmarkStart w:id="2229" w:name="_Toc361058999"/>
      <w:bookmarkStart w:id="2230" w:name="_Toc361059144"/>
      <w:bookmarkStart w:id="2231" w:name="_Toc361059354"/>
      <w:bookmarkStart w:id="2232" w:name="_Toc361059500"/>
      <w:bookmarkStart w:id="2233" w:name="_Toc361059646"/>
      <w:bookmarkStart w:id="2234" w:name="_Toc361059792"/>
      <w:bookmarkStart w:id="2235" w:name="_Toc361063283"/>
      <w:bookmarkStart w:id="2236" w:name="_Toc361063431"/>
      <w:bookmarkStart w:id="2237" w:name="_Toc361063577"/>
      <w:bookmarkStart w:id="2238" w:name="_Toc361063727"/>
      <w:bookmarkStart w:id="2239" w:name="_Toc361063873"/>
      <w:bookmarkStart w:id="2240" w:name="_Toc361064019"/>
      <w:bookmarkStart w:id="2241" w:name="_Toc361064166"/>
      <w:bookmarkStart w:id="2242" w:name="_Toc361066265"/>
      <w:bookmarkStart w:id="2243" w:name="_Toc361066411"/>
      <w:bookmarkStart w:id="2244" w:name="_Toc361066558"/>
      <w:bookmarkStart w:id="2245" w:name="_Toc361066704"/>
      <w:bookmarkStart w:id="2246" w:name="_Toc361066849"/>
      <w:bookmarkStart w:id="2247" w:name="_Toc361154696"/>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lastRenderedPageBreak/>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248" w:name="_Toc357439326"/>
      <w:bookmarkStart w:id="2249" w:name="_Toc356824352"/>
      <w:bookmarkStart w:id="2250" w:name="_Toc356148153"/>
      <w:bookmarkStart w:id="2251" w:name="_Toc348629471"/>
      <w:bookmarkStart w:id="2252" w:name="_Toc351367701"/>
      <w:bookmarkStart w:id="2253" w:name="_Ref364437014"/>
      <w:bookmarkStart w:id="2254" w:name="_Toc373832800"/>
      <w:r w:rsidRPr="00920F0C">
        <w:rPr>
          <w:lang w:val="en-CA"/>
        </w:rPr>
        <w:t>Decoding process for coding units coded in intra prediction mode</w:t>
      </w:r>
      <w:bookmarkEnd w:id="2248"/>
      <w:bookmarkEnd w:id="2249"/>
      <w:bookmarkEnd w:id="2250"/>
      <w:bookmarkEnd w:id="2251"/>
      <w:bookmarkEnd w:id="2252"/>
      <w:bookmarkEnd w:id="2253"/>
      <w:bookmarkEnd w:id="2254"/>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255" w:name="_Toc357439327"/>
      <w:bookmarkStart w:id="2256" w:name="_Toc356824353"/>
      <w:bookmarkStart w:id="2257" w:name="_Toc356148154"/>
      <w:bookmarkStart w:id="2258" w:name="_Toc348629472"/>
      <w:bookmarkStart w:id="2259" w:name="_Toc351367702"/>
      <w:bookmarkStart w:id="2260" w:name="_Ref364437022"/>
      <w:bookmarkStart w:id="2261" w:name="_Toc373832801"/>
      <w:r w:rsidRPr="00920F0C">
        <w:rPr>
          <w:lang w:val="en-CA"/>
        </w:rPr>
        <w:t>Decoding process for coding units coded in inter prediction mode</w:t>
      </w:r>
      <w:bookmarkEnd w:id="2255"/>
      <w:bookmarkEnd w:id="2256"/>
      <w:bookmarkEnd w:id="2257"/>
      <w:bookmarkEnd w:id="2258"/>
      <w:bookmarkEnd w:id="2259"/>
      <w:bookmarkEnd w:id="2260"/>
      <w:bookmarkEnd w:id="2261"/>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262" w:name="_Toc357439328"/>
      <w:bookmarkStart w:id="2263" w:name="_Toc356824354"/>
      <w:bookmarkStart w:id="2264" w:name="_Toc356148155"/>
      <w:bookmarkStart w:id="2265" w:name="_Toc348629473"/>
      <w:bookmarkStart w:id="2266" w:name="_Toc351367703"/>
      <w:bookmarkStart w:id="2267" w:name="_Ref364437029"/>
      <w:bookmarkStart w:id="2268" w:name="_Toc373832802"/>
      <w:r w:rsidRPr="00920F0C">
        <w:rPr>
          <w:lang w:val="en-CA"/>
        </w:rPr>
        <w:t>Scaling, transformation and array construction process prior to deblocking filter process</w:t>
      </w:r>
      <w:bookmarkEnd w:id="2262"/>
      <w:bookmarkEnd w:id="2263"/>
      <w:bookmarkEnd w:id="2264"/>
      <w:bookmarkEnd w:id="2265"/>
      <w:bookmarkEnd w:id="2266"/>
      <w:bookmarkEnd w:id="2267"/>
      <w:bookmarkEnd w:id="2268"/>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269" w:name="_Toc357439329"/>
      <w:bookmarkStart w:id="2270" w:name="_Toc356824355"/>
      <w:bookmarkStart w:id="2271" w:name="_Toc356148156"/>
      <w:bookmarkStart w:id="2272" w:name="_Toc348629474"/>
      <w:bookmarkStart w:id="2273" w:name="_Toc351367704"/>
      <w:bookmarkStart w:id="2274" w:name="_Ref364437036"/>
      <w:bookmarkStart w:id="2275" w:name="_Toc373832803"/>
      <w:r w:rsidRPr="00920F0C">
        <w:rPr>
          <w:lang w:val="en-CA"/>
        </w:rPr>
        <w:t>In-loop filter process</w:t>
      </w:r>
      <w:bookmarkEnd w:id="2269"/>
      <w:bookmarkEnd w:id="2270"/>
      <w:bookmarkEnd w:id="2271"/>
      <w:bookmarkEnd w:id="2272"/>
      <w:bookmarkEnd w:id="2273"/>
      <w:bookmarkEnd w:id="2274"/>
      <w:bookmarkEnd w:id="2275"/>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276" w:name="_Toc357439330"/>
      <w:bookmarkStart w:id="2277" w:name="_Toc356824356"/>
      <w:bookmarkStart w:id="2278" w:name="_Toc356148157"/>
      <w:bookmarkStart w:id="2279" w:name="_Toc348629475"/>
      <w:bookmarkStart w:id="2280" w:name="_Toc351367705"/>
      <w:bookmarkStart w:id="2281" w:name="_Toc373832804"/>
      <w:r w:rsidRPr="00920F0C">
        <w:rPr>
          <w:lang w:val="en-CA"/>
        </w:rPr>
        <w:lastRenderedPageBreak/>
        <w:t>Parsing process</w:t>
      </w:r>
      <w:bookmarkEnd w:id="2276"/>
      <w:bookmarkEnd w:id="2277"/>
      <w:bookmarkEnd w:id="2278"/>
      <w:bookmarkEnd w:id="2279"/>
      <w:bookmarkEnd w:id="2280"/>
      <w:bookmarkEnd w:id="2281"/>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282" w:name="_Toc357439331"/>
      <w:bookmarkStart w:id="2283" w:name="_Toc356824357"/>
      <w:bookmarkStart w:id="2284" w:name="_Toc356148158"/>
      <w:bookmarkStart w:id="2285" w:name="_Toc348629476"/>
      <w:bookmarkStart w:id="2286" w:name="_Toc351367706"/>
      <w:bookmarkStart w:id="2287" w:name="_Toc373832805"/>
      <w:r w:rsidRPr="00920F0C">
        <w:rPr>
          <w:lang w:val="en-CA"/>
        </w:rPr>
        <w:t>Specification of bitstream subsets</w:t>
      </w:r>
      <w:bookmarkEnd w:id="2282"/>
      <w:bookmarkEnd w:id="2283"/>
      <w:bookmarkEnd w:id="2284"/>
      <w:bookmarkEnd w:id="2285"/>
      <w:bookmarkEnd w:id="2286"/>
      <w:bookmarkEnd w:id="2287"/>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288" w:name="_Ref348007252"/>
      <w:bookmarkStart w:id="2289" w:name="_Toc357439332"/>
      <w:bookmarkStart w:id="2290" w:name="_Toc356824358"/>
      <w:bookmarkStart w:id="2291" w:name="_Toc356148159"/>
      <w:bookmarkStart w:id="2292" w:name="_Toc348629477"/>
      <w:bookmarkStart w:id="2293" w:name="_Toc351367707"/>
      <w:bookmarkStart w:id="2294" w:name="_Toc373832806"/>
      <w:r w:rsidRPr="00920F0C">
        <w:rPr>
          <w:lang w:val="en-CA"/>
        </w:rPr>
        <w:t>Profile</w:t>
      </w:r>
      <w:r w:rsidR="007A4CD0" w:rsidRPr="00920F0C">
        <w:rPr>
          <w:lang w:val="en-CA"/>
        </w:rPr>
        <w:t>s, tiers,</w:t>
      </w:r>
      <w:r w:rsidRPr="00920F0C">
        <w:rPr>
          <w:lang w:val="en-CA"/>
        </w:rPr>
        <w:t xml:space="preserve"> and levels</w:t>
      </w:r>
      <w:bookmarkEnd w:id="2288"/>
      <w:bookmarkEnd w:id="2289"/>
      <w:bookmarkEnd w:id="2290"/>
      <w:bookmarkEnd w:id="2291"/>
      <w:bookmarkEnd w:id="2292"/>
      <w:bookmarkEnd w:id="2293"/>
      <w:bookmarkEnd w:id="2294"/>
    </w:p>
    <w:p w:rsidR="007A4CD0" w:rsidRPr="00920F0C" w:rsidRDefault="007A4CD0" w:rsidP="008557C3">
      <w:pPr>
        <w:pStyle w:val="Annex3"/>
        <w:numPr>
          <w:ilvl w:val="2"/>
          <w:numId w:val="37"/>
        </w:numPr>
        <w:tabs>
          <w:tab w:val="clear" w:pos="1440"/>
        </w:tabs>
        <w:textAlignment w:val="auto"/>
        <w:rPr>
          <w:lang w:val="en-CA"/>
        </w:rPr>
      </w:pPr>
      <w:bookmarkStart w:id="2295" w:name="_Toc357439333"/>
      <w:bookmarkStart w:id="2296" w:name="_Toc356824359"/>
      <w:bookmarkStart w:id="2297" w:name="_Toc356148160"/>
      <w:bookmarkStart w:id="2298" w:name="_Toc348629478"/>
      <w:bookmarkStart w:id="2299" w:name="_Toc351367708"/>
      <w:bookmarkStart w:id="2300" w:name="_Toc373832807"/>
      <w:r w:rsidRPr="00920F0C">
        <w:rPr>
          <w:lang w:val="en-CA"/>
        </w:rPr>
        <w:t>Profiles</w:t>
      </w:r>
      <w:bookmarkEnd w:id="2295"/>
      <w:bookmarkEnd w:id="2296"/>
      <w:bookmarkEnd w:id="2297"/>
      <w:bookmarkEnd w:id="2298"/>
      <w:bookmarkEnd w:id="2299"/>
      <w:bookmarkEnd w:id="2300"/>
    </w:p>
    <w:p w:rsidR="00944988" w:rsidRPr="008E14A4" w:rsidRDefault="00944988" w:rsidP="00920F0C">
      <w:pPr>
        <w:pStyle w:val="Annex4"/>
      </w:pPr>
      <w:bookmarkStart w:id="2301" w:name="_Toc357439334"/>
      <w:bookmarkStart w:id="2302" w:name="_Toc356824360"/>
      <w:bookmarkStart w:id="2303" w:name="_Toc356148161"/>
      <w:bookmarkStart w:id="2304" w:name="_Toc348629479"/>
      <w:bookmarkStart w:id="2305" w:name="_Toc351367709"/>
      <w:bookmarkStart w:id="2306" w:name="_Toc373832808"/>
      <w:r w:rsidRPr="001533A7">
        <w:t>General</w:t>
      </w:r>
      <w:bookmarkEnd w:id="2301"/>
      <w:bookmarkEnd w:id="2302"/>
      <w:bookmarkEnd w:id="2303"/>
      <w:bookmarkEnd w:id="2304"/>
      <w:bookmarkEnd w:id="2305"/>
      <w:bookmarkEnd w:id="2306"/>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307" w:name="_Toc373832809"/>
      <w:bookmarkStart w:id="2308" w:name="_Toc356824362"/>
      <w:r>
        <w:t>Scalable</w:t>
      </w:r>
      <w:r w:rsidRPr="00D93C4B">
        <w:t xml:space="preserve"> Main profile</w:t>
      </w:r>
      <w:bookmarkStart w:id="2309" w:name="_Toc356148163"/>
      <w:bookmarkEnd w:id="2307"/>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310"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311" w:name="_Toc348629482"/>
      <w:bookmarkStart w:id="2312" w:name="_Toc351367712"/>
      <w:bookmarkStart w:id="2313" w:name="_Toc373832810"/>
      <w:r w:rsidRPr="00920F0C">
        <w:rPr>
          <w:lang w:val="en-CA"/>
        </w:rPr>
        <w:t>Tiers and levels</w:t>
      </w:r>
      <w:bookmarkEnd w:id="2308"/>
      <w:bookmarkEnd w:id="2309"/>
      <w:bookmarkEnd w:id="2310"/>
      <w:bookmarkEnd w:id="2311"/>
      <w:bookmarkEnd w:id="2312"/>
      <w:bookmarkEnd w:id="2313"/>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314" w:name="_Toc357439337"/>
      <w:bookmarkStart w:id="2315" w:name="_Toc356824363"/>
      <w:bookmarkStart w:id="2316" w:name="_Toc356148164"/>
      <w:bookmarkStart w:id="2317" w:name="_Toc348629483"/>
      <w:bookmarkStart w:id="2318" w:name="_Toc351367713"/>
      <w:bookmarkStart w:id="2319" w:name="_Toc373832811"/>
      <w:r w:rsidRPr="00920F0C">
        <w:rPr>
          <w:lang w:val="en-CA"/>
        </w:rPr>
        <w:t>Byte stream format</w:t>
      </w:r>
      <w:bookmarkEnd w:id="2314"/>
      <w:bookmarkEnd w:id="2315"/>
      <w:bookmarkEnd w:id="2316"/>
      <w:bookmarkEnd w:id="2317"/>
      <w:bookmarkEnd w:id="2318"/>
      <w:bookmarkEnd w:id="2319"/>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320" w:name="_Toc357439338"/>
      <w:bookmarkStart w:id="2321" w:name="_Toc356824364"/>
      <w:bookmarkStart w:id="2322" w:name="_Toc356148165"/>
      <w:bookmarkStart w:id="2323" w:name="_Toc348629484"/>
      <w:bookmarkStart w:id="2324" w:name="_Toc351367714"/>
      <w:bookmarkStart w:id="2325" w:name="_Toc373832812"/>
      <w:r w:rsidRPr="00920F0C">
        <w:rPr>
          <w:lang w:val="en-CA"/>
        </w:rPr>
        <w:lastRenderedPageBreak/>
        <w:t>Hypothetical reference decoder</w:t>
      </w:r>
      <w:bookmarkEnd w:id="2320"/>
      <w:bookmarkEnd w:id="2321"/>
      <w:bookmarkEnd w:id="2322"/>
      <w:bookmarkEnd w:id="2323"/>
      <w:bookmarkEnd w:id="2324"/>
      <w:bookmarkEnd w:id="2325"/>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326" w:name="_Toc357439339"/>
      <w:bookmarkStart w:id="2327" w:name="_Toc356824365"/>
      <w:bookmarkStart w:id="2328" w:name="_Toc356148166"/>
      <w:bookmarkStart w:id="2329" w:name="_Toc348629485"/>
      <w:bookmarkStart w:id="2330" w:name="_Toc351367715"/>
      <w:bookmarkStart w:id="2331" w:name="_Toc373832813"/>
      <w:r w:rsidRPr="00920F0C">
        <w:rPr>
          <w:lang w:val="en-CA"/>
        </w:rPr>
        <w:t>SEI messages</w:t>
      </w:r>
      <w:bookmarkEnd w:id="2326"/>
      <w:bookmarkEnd w:id="2327"/>
      <w:bookmarkEnd w:id="2328"/>
      <w:bookmarkEnd w:id="2329"/>
      <w:bookmarkEnd w:id="2330"/>
      <w:bookmarkEnd w:id="2331"/>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332" w:name="_Toc356148169"/>
      <w:bookmarkStart w:id="2333" w:name="_Toc357439344"/>
      <w:bookmarkStart w:id="2334" w:name="_Toc356824370"/>
      <w:bookmarkStart w:id="2335" w:name="_Toc356148173"/>
      <w:bookmarkStart w:id="2336" w:name="_Toc348629486"/>
      <w:bookmarkStart w:id="2337" w:name="_Toc351367716"/>
      <w:bookmarkStart w:id="2338" w:name="_Toc373832814"/>
      <w:bookmarkEnd w:id="2332"/>
      <w:r w:rsidRPr="00920F0C">
        <w:rPr>
          <w:lang w:val="en-CA"/>
        </w:rPr>
        <w:t>Video usability information</w:t>
      </w:r>
      <w:bookmarkEnd w:id="2333"/>
      <w:bookmarkEnd w:id="2334"/>
      <w:bookmarkEnd w:id="2335"/>
      <w:bookmarkEnd w:id="2336"/>
      <w:bookmarkEnd w:id="2337"/>
      <w:bookmarkEnd w:id="2338"/>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1E8" w:rsidRDefault="004951E8">
      <w:r>
        <w:separator/>
      </w:r>
    </w:p>
  </w:endnote>
  <w:endnote w:type="continuationSeparator" w:id="0">
    <w:p w:rsidR="004951E8" w:rsidRDefault="004951E8">
      <w:r>
        <w:continuationSeparator/>
      </w:r>
    </w:p>
  </w:endnote>
  <w:endnote w:type="continuationNotice" w:id="1">
    <w:p w:rsidR="004951E8" w:rsidRDefault="004951E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BB" w:rsidRPr="00CB04EC" w:rsidRDefault="00976BBB"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A6504">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BB" w:rsidRPr="00C37EDE" w:rsidRDefault="00976BBB"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0A6504">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BB" w:rsidRPr="00CB04EC" w:rsidRDefault="00976BBB"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8978E9">
      <w:rPr>
        <w:b/>
        <w:bCs/>
        <w:noProof/>
      </w:rPr>
      <w:t>32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BB" w:rsidRPr="00CB04EC" w:rsidRDefault="00976BBB"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8978E9">
      <w:rPr>
        <w:bCs/>
        <w:noProof/>
        <w:lang w:val="fr-CH"/>
      </w:rPr>
      <w:t>31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1E8" w:rsidRDefault="004951E8">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4951E8" w:rsidRDefault="004951E8"/>
  </w:footnote>
  <w:footnote w:type="continuationSeparator" w:id="0">
    <w:p w:rsidR="004951E8" w:rsidRDefault="004951E8">
      <w:r>
        <w:continuationSeparator/>
      </w:r>
    </w:p>
  </w:footnote>
  <w:footnote w:type="continuationNotice" w:id="1">
    <w:p w:rsidR="004951E8" w:rsidRDefault="004951E8">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BB" w:rsidRDefault="00976BBB"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BB" w:rsidRDefault="00976BBB"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BB" w:rsidRPr="00256CBF" w:rsidRDefault="00976BBB"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BBB" w:rsidRPr="00563383" w:rsidRDefault="00976BBB"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0"/>
  </w:num>
  <w:num w:numId="7">
    <w:abstractNumId w:val="36"/>
  </w:num>
  <w:num w:numId="8">
    <w:abstractNumId w:val="11"/>
  </w:num>
  <w:num w:numId="9">
    <w:abstractNumId w:val="31"/>
  </w:num>
  <w:num w:numId="10">
    <w:abstractNumId w:val="13"/>
  </w:num>
  <w:num w:numId="11">
    <w:abstractNumId w:val="3"/>
  </w:num>
  <w:num w:numId="12">
    <w:abstractNumId w:val="32"/>
  </w:num>
  <w:num w:numId="13">
    <w:abstractNumId w:val="17"/>
  </w:num>
  <w:num w:numId="14">
    <w:abstractNumId w:val="21"/>
  </w:num>
  <w:num w:numId="15">
    <w:abstractNumId w:val="14"/>
  </w:num>
  <w:num w:numId="16">
    <w:abstractNumId w:val="42"/>
  </w:num>
  <w:num w:numId="17">
    <w:abstractNumId w:val="44"/>
  </w:num>
  <w:num w:numId="18">
    <w:abstractNumId w:val="41"/>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3"/>
  </w:num>
  <w:num w:numId="29">
    <w:abstractNumId w:val="45"/>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7"/>
  </w:num>
  <w:num w:numId="37">
    <w:abstractNumId w:val="39"/>
  </w:num>
  <w:num w:numId="38">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6"/>
  </w:num>
  <w:num w:numId="46">
    <w:abstractNumId w:val="3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3"/>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504"/>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5B8"/>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B9"/>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ED5"/>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4DB5"/>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45D"/>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3DDB"/>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D04"/>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1E8"/>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5E55"/>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7E8"/>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259"/>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88F"/>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52"/>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D9"/>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8E9"/>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5E44"/>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51"/>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6BBB"/>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5FA"/>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2F26"/>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49E"/>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6F6"/>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AC1"/>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7EE"/>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AFF"/>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910"/>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08"/>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0CA"/>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11"/>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17"/>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236"/>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EFD"/>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45554-27A2-47BC-AF22-B293D5F12F30}">
  <ds:schemaRefs>
    <ds:schemaRef ds:uri="http://schemas.openxmlformats.org/officeDocument/2006/bibliography"/>
  </ds:schemaRefs>
</ds:datastoreItem>
</file>

<file path=customXml/itemProps2.xml><?xml version="1.0" encoding="utf-8"?>
<ds:datastoreItem xmlns:ds="http://schemas.openxmlformats.org/officeDocument/2006/customXml" ds:itemID="{AA3746B2-1720-4C16-8FD8-62C25ACFA917}">
  <ds:schemaRefs>
    <ds:schemaRef ds:uri="http://schemas.openxmlformats.org/officeDocument/2006/bibliography"/>
  </ds:schemaRefs>
</ds:datastoreItem>
</file>

<file path=customXml/itemProps3.xml><?xml version="1.0" encoding="utf-8"?>
<ds:datastoreItem xmlns:ds="http://schemas.openxmlformats.org/officeDocument/2006/customXml" ds:itemID="{7E582789-81A0-4D43-8ABE-F7981C569D84}">
  <ds:schemaRefs>
    <ds:schemaRef ds:uri="http://schemas.openxmlformats.org/officeDocument/2006/bibliography"/>
  </ds:schemaRefs>
</ds:datastoreItem>
</file>

<file path=customXml/itemProps4.xml><?xml version="1.0" encoding="utf-8"?>
<ds:datastoreItem xmlns:ds="http://schemas.openxmlformats.org/officeDocument/2006/customXml" ds:itemID="{6BEDF0B5-7FF5-437F-9DEC-48FAEA691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106</Pages>
  <Words>54611</Words>
  <Characters>311288</Characters>
  <Application>Microsoft Office Word</Application>
  <DocSecurity>0</DocSecurity>
  <Lines>2594</Lines>
  <Paragraphs>730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365169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(option2)</cp:lastModifiedBy>
  <cp:revision>2</cp:revision>
  <cp:lastPrinted>2013-02-13T05:52:00Z</cp:lastPrinted>
  <dcterms:created xsi:type="dcterms:W3CDTF">2014-01-13T19:31:00Z</dcterms:created>
  <dcterms:modified xsi:type="dcterms:W3CDTF">2014-01-13T19:31:00Z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