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DE85975" w14:textId="77777777">
        <w:tc>
          <w:tcPr>
            <w:tcW w:w="6408" w:type="dxa"/>
          </w:tcPr>
          <w:p w14:paraId="4193482B" w14:textId="77777777" w:rsidR="006C5D39" w:rsidRPr="005B217D" w:rsidRDefault="00AE2076"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5D5B2278" wp14:editId="0C462FE3">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7BA7C637" wp14:editId="6E6C395E">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48E1C20F" wp14:editId="17DE9D7B">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4A447230"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EDD69BD" w14:textId="77777777" w:rsidR="00E61DAC" w:rsidRPr="005B217D" w:rsidRDefault="000B4FF9" w:rsidP="0074393F">
            <w:pPr>
              <w:tabs>
                <w:tab w:val="left" w:pos="7200"/>
              </w:tabs>
              <w:spacing w:before="0"/>
              <w:rPr>
                <w:b/>
                <w:szCs w:val="22"/>
                <w:lang w:val="en-CA"/>
              </w:rPr>
            </w:pPr>
            <w:r>
              <w:rPr>
                <w:szCs w:val="22"/>
                <w:lang w:val="en-CA"/>
              </w:rPr>
              <w:t>1</w:t>
            </w:r>
            <w:r w:rsidR="00065039">
              <w:rPr>
                <w:szCs w:val="22"/>
                <w:lang w:val="en-CA"/>
              </w:rPr>
              <w:t>6</w:t>
            </w:r>
            <w:r w:rsidR="00630AA2" w:rsidRPr="005B217D">
              <w:rPr>
                <w:szCs w:val="22"/>
                <w:lang w:val="en-CA"/>
              </w:rPr>
              <w:t>th</w:t>
            </w:r>
            <w:r w:rsidR="00E61DAC" w:rsidRPr="005B217D">
              <w:rPr>
                <w:szCs w:val="22"/>
                <w:lang w:val="en-CA"/>
              </w:rPr>
              <w:t xml:space="preserve"> Meeting: </w:t>
            </w:r>
            <w:r w:rsidR="00065039">
              <w:rPr>
                <w:szCs w:val="22"/>
                <w:lang w:val="en-CA"/>
              </w:rPr>
              <w:t>San José</w:t>
            </w:r>
            <w:r w:rsidR="00B4194A" w:rsidRPr="00B4194A">
              <w:rPr>
                <w:szCs w:val="22"/>
                <w:lang w:val="en-CA"/>
              </w:rPr>
              <w:t xml:space="preserve">, </w:t>
            </w:r>
            <w:r w:rsidR="00065039">
              <w:rPr>
                <w:szCs w:val="22"/>
                <w:lang w:val="en-CA"/>
              </w:rPr>
              <w:t>US</w:t>
            </w:r>
            <w:r w:rsidR="00B4194A" w:rsidRPr="00B4194A">
              <w:rPr>
                <w:szCs w:val="22"/>
                <w:lang w:val="en-CA"/>
              </w:rPr>
              <w:t xml:space="preserve">, </w:t>
            </w:r>
            <w:r w:rsidR="00065039">
              <w:rPr>
                <w:szCs w:val="22"/>
                <w:lang w:val="en-CA"/>
              </w:rPr>
              <w:t>9</w:t>
            </w:r>
            <w:r w:rsidR="00FA139D">
              <w:rPr>
                <w:szCs w:val="22"/>
                <w:lang w:val="en-CA"/>
              </w:rPr>
              <w:t>–</w:t>
            </w:r>
            <w:r w:rsidR="00346148">
              <w:rPr>
                <w:szCs w:val="22"/>
                <w:lang w:val="en-CA"/>
              </w:rPr>
              <w:t>1</w:t>
            </w:r>
            <w:r w:rsidR="00065039">
              <w:rPr>
                <w:szCs w:val="22"/>
                <w:lang w:val="en-CA"/>
              </w:rPr>
              <w:t>7</w:t>
            </w:r>
            <w:r w:rsidR="00FA139D" w:rsidRPr="005E1AC6">
              <w:rPr>
                <w:szCs w:val="22"/>
                <w:lang w:val="en-CA"/>
              </w:rPr>
              <w:t xml:space="preserve"> </w:t>
            </w:r>
            <w:r w:rsidR="00065039">
              <w:rPr>
                <w:szCs w:val="22"/>
                <w:lang w:val="en-CA"/>
              </w:rPr>
              <w:t>Jan</w:t>
            </w:r>
            <w:r w:rsidR="00FA139D">
              <w:rPr>
                <w:szCs w:val="22"/>
                <w:lang w:val="en-CA"/>
              </w:rPr>
              <w:t>.</w:t>
            </w:r>
            <w:r w:rsidR="00FA139D" w:rsidRPr="005E1AC6">
              <w:rPr>
                <w:szCs w:val="22"/>
                <w:lang w:val="en-CA"/>
              </w:rPr>
              <w:t xml:space="preserve"> 201</w:t>
            </w:r>
            <w:r w:rsidR="00065039">
              <w:rPr>
                <w:szCs w:val="22"/>
                <w:lang w:val="en-CA"/>
              </w:rPr>
              <w:t>4</w:t>
            </w:r>
          </w:p>
        </w:tc>
        <w:tc>
          <w:tcPr>
            <w:tcW w:w="3168" w:type="dxa"/>
          </w:tcPr>
          <w:p w14:paraId="4F2E4A61" w14:textId="305CBB2C" w:rsidR="008A4B4C" w:rsidRPr="005B217D" w:rsidRDefault="00E61DAC" w:rsidP="00D72ED4">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65039">
              <w:rPr>
                <w:lang w:val="en-CA"/>
              </w:rPr>
              <w:t>P</w:t>
            </w:r>
            <w:r w:rsidR="00153B79">
              <w:rPr>
                <w:u w:val="single"/>
                <w:lang w:val="en-CA"/>
              </w:rPr>
              <w:t>0261</w:t>
            </w:r>
          </w:p>
        </w:tc>
      </w:tr>
    </w:tbl>
    <w:p w14:paraId="15BCBEC4"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6249465" w14:textId="77777777">
        <w:tc>
          <w:tcPr>
            <w:tcW w:w="1458" w:type="dxa"/>
          </w:tcPr>
          <w:p w14:paraId="04EF0FD7"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23F6C24" w14:textId="77777777" w:rsidR="00E61DAC" w:rsidRPr="005B217D" w:rsidRDefault="00574BF6" w:rsidP="00637CEB">
            <w:pPr>
              <w:spacing w:before="60" w:after="60"/>
              <w:rPr>
                <w:b/>
                <w:szCs w:val="22"/>
                <w:lang w:val="en-CA"/>
              </w:rPr>
            </w:pPr>
            <w:r>
              <w:rPr>
                <w:b/>
                <w:szCs w:val="22"/>
                <w:lang w:val="en-CA"/>
              </w:rPr>
              <w:t xml:space="preserve">Extension of the </w:t>
            </w:r>
            <w:proofErr w:type="spellStart"/>
            <w:r>
              <w:rPr>
                <w:b/>
                <w:szCs w:val="22"/>
                <w:lang w:val="en-CA"/>
              </w:rPr>
              <w:t>pic_struct</w:t>
            </w:r>
            <w:proofErr w:type="spellEnd"/>
            <w:r>
              <w:rPr>
                <w:b/>
                <w:szCs w:val="22"/>
                <w:lang w:val="en-CA"/>
              </w:rPr>
              <w:t xml:space="preserve"> element in HEVC</w:t>
            </w:r>
          </w:p>
        </w:tc>
      </w:tr>
      <w:tr w:rsidR="00E61DAC" w:rsidRPr="005B217D" w14:paraId="19F6BF22" w14:textId="77777777">
        <w:tc>
          <w:tcPr>
            <w:tcW w:w="1458" w:type="dxa"/>
          </w:tcPr>
          <w:p w14:paraId="345DAF1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9123137" w14:textId="77777777" w:rsidR="00E61DAC" w:rsidRPr="005B217D" w:rsidRDefault="00E61DAC" w:rsidP="003434E8">
            <w:pPr>
              <w:spacing w:before="60" w:after="60"/>
              <w:rPr>
                <w:szCs w:val="22"/>
                <w:lang w:val="en-CA"/>
              </w:rPr>
            </w:pPr>
            <w:r w:rsidRPr="005B217D">
              <w:rPr>
                <w:szCs w:val="22"/>
                <w:lang w:val="en-CA"/>
              </w:rPr>
              <w:t xml:space="preserve">Input Document to </w:t>
            </w:r>
            <w:r w:rsidR="00AE341B" w:rsidRPr="005B217D">
              <w:rPr>
                <w:szCs w:val="22"/>
                <w:lang w:val="en-CA"/>
              </w:rPr>
              <w:t>JCT-VC</w:t>
            </w:r>
            <w:r w:rsidRPr="005B217D">
              <w:rPr>
                <w:szCs w:val="22"/>
                <w:lang w:val="en-CA"/>
              </w:rPr>
              <w:t xml:space="preserve"> </w:t>
            </w:r>
          </w:p>
        </w:tc>
      </w:tr>
      <w:tr w:rsidR="00E61DAC" w:rsidRPr="005B217D" w14:paraId="30E82DB6" w14:textId="77777777">
        <w:tc>
          <w:tcPr>
            <w:tcW w:w="1458" w:type="dxa"/>
          </w:tcPr>
          <w:p w14:paraId="2A0F3F03"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5F130C1" w14:textId="77777777" w:rsidR="00E61DAC" w:rsidRPr="005B217D" w:rsidRDefault="00E61DAC" w:rsidP="003434E8">
            <w:pPr>
              <w:spacing w:before="60" w:after="60"/>
              <w:rPr>
                <w:szCs w:val="22"/>
                <w:lang w:val="en-CA"/>
              </w:rPr>
            </w:pPr>
            <w:r w:rsidRPr="005B217D">
              <w:rPr>
                <w:szCs w:val="22"/>
                <w:lang w:val="en-CA"/>
              </w:rPr>
              <w:t>Proposal</w:t>
            </w:r>
          </w:p>
        </w:tc>
      </w:tr>
      <w:tr w:rsidR="00E61DAC" w:rsidRPr="005B217D" w14:paraId="1E200AB8" w14:textId="77777777">
        <w:tc>
          <w:tcPr>
            <w:tcW w:w="1458" w:type="dxa"/>
          </w:tcPr>
          <w:p w14:paraId="562E718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EC68D7A" w14:textId="77777777" w:rsidR="00F4741D" w:rsidRDefault="00574BF6" w:rsidP="00F4741D">
            <w:pPr>
              <w:spacing w:before="60" w:after="60"/>
              <w:rPr>
                <w:szCs w:val="22"/>
                <w:lang w:val="en-CA"/>
              </w:rPr>
            </w:pPr>
            <w:r>
              <w:rPr>
                <w:szCs w:val="22"/>
                <w:lang w:val="en-CA"/>
              </w:rPr>
              <w:t>Alexis Michael Tourapis</w:t>
            </w:r>
          </w:p>
          <w:p w14:paraId="322E7310" w14:textId="77777777" w:rsidR="00F27485" w:rsidRDefault="00574BF6" w:rsidP="003434E8">
            <w:pPr>
              <w:spacing w:before="60" w:after="60"/>
              <w:rPr>
                <w:szCs w:val="22"/>
                <w:lang w:val="en-CA"/>
              </w:rPr>
            </w:pPr>
            <w:r>
              <w:rPr>
                <w:szCs w:val="22"/>
                <w:lang w:val="en-CA"/>
              </w:rPr>
              <w:t>David Singer</w:t>
            </w:r>
          </w:p>
          <w:p w14:paraId="3B00FC50" w14:textId="77777777" w:rsidR="00F4741D" w:rsidRDefault="00574BF6" w:rsidP="003434E8">
            <w:pPr>
              <w:spacing w:before="60" w:after="60"/>
              <w:rPr>
                <w:szCs w:val="22"/>
                <w:lang w:val="en-CA"/>
              </w:rPr>
            </w:pPr>
            <w:proofErr w:type="spellStart"/>
            <w:r>
              <w:rPr>
                <w:szCs w:val="22"/>
                <w:lang w:val="en-CA"/>
              </w:rPr>
              <w:t>Krasimir</w:t>
            </w:r>
            <w:proofErr w:type="spellEnd"/>
            <w:r>
              <w:rPr>
                <w:szCs w:val="22"/>
                <w:lang w:val="en-CA"/>
              </w:rPr>
              <w:t xml:space="preserve"> </w:t>
            </w:r>
            <w:proofErr w:type="spellStart"/>
            <w:r>
              <w:rPr>
                <w:szCs w:val="22"/>
                <w:lang w:val="en-CA"/>
              </w:rPr>
              <w:t>Kolarov</w:t>
            </w:r>
            <w:proofErr w:type="spellEnd"/>
          </w:p>
          <w:p w14:paraId="2FDC5830" w14:textId="77777777" w:rsidR="00E61DAC" w:rsidRDefault="00574BF6" w:rsidP="003434E8">
            <w:pPr>
              <w:spacing w:before="60" w:after="60"/>
              <w:rPr>
                <w:szCs w:val="22"/>
                <w:lang w:val="en-CA"/>
              </w:rPr>
            </w:pPr>
            <w:r>
              <w:rPr>
                <w:szCs w:val="22"/>
                <w:lang w:val="en-CA"/>
              </w:rPr>
              <w:t>Steve Saunders</w:t>
            </w:r>
          </w:p>
          <w:p w14:paraId="332FFC16" w14:textId="77777777" w:rsidR="00F27485" w:rsidRDefault="00F27485" w:rsidP="003434E8">
            <w:pPr>
              <w:spacing w:before="60" w:after="60"/>
              <w:rPr>
                <w:szCs w:val="22"/>
                <w:lang w:val="en-CA"/>
              </w:rPr>
            </w:pPr>
          </w:p>
          <w:p w14:paraId="52E698E1" w14:textId="77777777" w:rsidR="00F27485" w:rsidRPr="005B217D" w:rsidRDefault="00574BF6" w:rsidP="00574BF6">
            <w:pPr>
              <w:spacing w:before="60" w:after="60"/>
              <w:rPr>
                <w:szCs w:val="22"/>
                <w:lang w:val="en-CA"/>
              </w:rPr>
            </w:pPr>
            <w:r>
              <w:rPr>
                <w:szCs w:val="22"/>
                <w:lang w:val="en-CA"/>
              </w:rPr>
              <w:t>1 Infinite Loop</w:t>
            </w:r>
            <w:r w:rsidR="00F27485">
              <w:rPr>
                <w:szCs w:val="22"/>
                <w:lang w:val="en-CA"/>
              </w:rPr>
              <w:t>,</w:t>
            </w:r>
            <w:r w:rsidR="0056674B">
              <w:rPr>
                <w:szCs w:val="22"/>
                <w:lang w:val="en-CA"/>
              </w:rPr>
              <w:t xml:space="preserve"> </w:t>
            </w:r>
            <w:r>
              <w:rPr>
                <w:szCs w:val="22"/>
                <w:lang w:val="en-CA"/>
              </w:rPr>
              <w:t>Cupertino</w:t>
            </w:r>
            <w:r w:rsidR="00F27485">
              <w:rPr>
                <w:szCs w:val="22"/>
                <w:lang w:val="en-CA"/>
              </w:rPr>
              <w:t>, CA, 9</w:t>
            </w:r>
            <w:r>
              <w:rPr>
                <w:szCs w:val="22"/>
                <w:lang w:val="en-CA"/>
              </w:rPr>
              <w:t>5014</w:t>
            </w:r>
            <w:r w:rsidR="00F27485">
              <w:rPr>
                <w:szCs w:val="22"/>
                <w:lang w:val="en-CA"/>
              </w:rPr>
              <w:t>, U.S.A</w:t>
            </w:r>
          </w:p>
        </w:tc>
        <w:tc>
          <w:tcPr>
            <w:tcW w:w="900" w:type="dxa"/>
          </w:tcPr>
          <w:p w14:paraId="7383D51D" w14:textId="77777777" w:rsidR="00E61DAC" w:rsidRPr="005B217D" w:rsidRDefault="00E61DAC">
            <w:pPr>
              <w:spacing w:before="60" w:after="60"/>
              <w:rPr>
                <w:szCs w:val="22"/>
                <w:lang w:val="en-CA"/>
              </w:rPr>
            </w:pPr>
            <w:r w:rsidRPr="005B217D">
              <w:rPr>
                <w:szCs w:val="22"/>
                <w:lang w:val="en-CA"/>
              </w:rPr>
              <w:t>Email:</w:t>
            </w:r>
          </w:p>
        </w:tc>
        <w:tc>
          <w:tcPr>
            <w:tcW w:w="3168" w:type="dxa"/>
          </w:tcPr>
          <w:p w14:paraId="2393B086" w14:textId="77777777" w:rsidR="003434E8" w:rsidRDefault="00574BF6" w:rsidP="003434E8">
            <w:pPr>
              <w:spacing w:before="60" w:after="60"/>
              <w:rPr>
                <w:szCs w:val="22"/>
                <w:lang w:val="en-CA"/>
              </w:rPr>
            </w:pPr>
            <w:r>
              <w:t>atourapis@apple.com</w:t>
            </w:r>
          </w:p>
          <w:p w14:paraId="73E7C93C" w14:textId="77777777" w:rsidR="00E61DAC" w:rsidRPr="005B217D" w:rsidRDefault="00E61DAC" w:rsidP="005952A5">
            <w:pPr>
              <w:spacing w:before="60" w:after="60"/>
              <w:rPr>
                <w:szCs w:val="22"/>
                <w:lang w:val="en-CA"/>
              </w:rPr>
            </w:pPr>
          </w:p>
        </w:tc>
      </w:tr>
      <w:tr w:rsidR="00E61DAC" w:rsidRPr="005B217D" w14:paraId="18666345" w14:textId="77777777">
        <w:tc>
          <w:tcPr>
            <w:tcW w:w="1458" w:type="dxa"/>
          </w:tcPr>
          <w:p w14:paraId="4E47FB80"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88425B" w14:textId="77777777" w:rsidR="00E61DAC" w:rsidRPr="005B217D" w:rsidRDefault="00574BF6">
            <w:pPr>
              <w:spacing w:before="60" w:after="60"/>
              <w:rPr>
                <w:szCs w:val="22"/>
                <w:lang w:val="en-CA"/>
              </w:rPr>
            </w:pPr>
            <w:r>
              <w:rPr>
                <w:szCs w:val="22"/>
                <w:lang w:val="en-CA"/>
              </w:rPr>
              <w:t>Apple</w:t>
            </w:r>
            <w:r w:rsidR="003434E8">
              <w:rPr>
                <w:szCs w:val="22"/>
                <w:lang w:val="en-CA"/>
              </w:rPr>
              <w:t xml:space="preserve"> Inc.</w:t>
            </w:r>
          </w:p>
        </w:tc>
      </w:tr>
    </w:tbl>
    <w:p w14:paraId="2AFB091D"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B99561A" w14:textId="77777777" w:rsidR="00275BCF" w:rsidRDefault="00275BCF" w:rsidP="009234A5">
      <w:pPr>
        <w:pStyle w:val="Heading1"/>
        <w:numPr>
          <w:ilvl w:val="0"/>
          <w:numId w:val="0"/>
        </w:numPr>
        <w:ind w:left="432" w:hanging="432"/>
        <w:rPr>
          <w:lang w:val="en-CA"/>
        </w:rPr>
      </w:pPr>
      <w:r w:rsidRPr="005B217D">
        <w:rPr>
          <w:lang w:val="en-CA"/>
        </w:rPr>
        <w:t>Abstract</w:t>
      </w:r>
    </w:p>
    <w:p w14:paraId="448928F8" w14:textId="060D40DA" w:rsidR="00B01F8D" w:rsidRDefault="004653D9" w:rsidP="00807374">
      <w:pPr>
        <w:jc w:val="both"/>
        <w:rPr>
          <w:lang w:val="en-CA"/>
        </w:rPr>
      </w:pPr>
      <w:r>
        <w:rPr>
          <w:lang w:val="en-CA"/>
        </w:rPr>
        <w:t xml:space="preserve">In this contribution, an </w:t>
      </w:r>
      <w:r w:rsidR="00574BF6">
        <w:rPr>
          <w:lang w:val="en-CA"/>
        </w:rPr>
        <w:t xml:space="preserve">extension of the </w:t>
      </w:r>
      <w:proofErr w:type="spellStart"/>
      <w:r w:rsidR="00574BF6">
        <w:rPr>
          <w:lang w:val="en-CA"/>
        </w:rPr>
        <w:t>pic_struct</w:t>
      </w:r>
      <w:proofErr w:type="spellEnd"/>
      <w:r w:rsidR="00574BF6">
        <w:rPr>
          <w:lang w:val="en-CA"/>
        </w:rPr>
        <w:t xml:space="preserve"> element that is present in the Picture timing SEI message</w:t>
      </w:r>
      <w:r w:rsidR="00D72ED4" w:rsidRPr="00D72ED4">
        <w:rPr>
          <w:lang w:val="en-CA"/>
        </w:rPr>
        <w:t xml:space="preserve"> </w:t>
      </w:r>
      <w:r>
        <w:rPr>
          <w:lang w:val="en-CA"/>
        </w:rPr>
        <w:t xml:space="preserve">of HEVC </w:t>
      </w:r>
      <w:r w:rsidR="00574BF6">
        <w:rPr>
          <w:lang w:val="en-CA"/>
        </w:rPr>
        <w:t>is proposed</w:t>
      </w:r>
      <w:r>
        <w:rPr>
          <w:lang w:val="en-CA"/>
        </w:rPr>
        <w:t>. This extension</w:t>
      </w:r>
      <w:r w:rsidR="00574BF6">
        <w:rPr>
          <w:lang w:val="en-CA"/>
        </w:rPr>
        <w:t xml:space="preserve"> enables carriage of interlace</w:t>
      </w:r>
      <w:r>
        <w:rPr>
          <w:lang w:val="en-CA"/>
        </w:rPr>
        <w:t>d</w:t>
      </w:r>
      <w:r w:rsidR="00574BF6">
        <w:rPr>
          <w:lang w:val="en-CA"/>
        </w:rPr>
        <w:t xml:space="preserve"> </w:t>
      </w:r>
      <w:r>
        <w:rPr>
          <w:lang w:val="en-CA"/>
        </w:rPr>
        <w:t xml:space="preserve">video </w:t>
      </w:r>
      <w:r w:rsidR="00574BF6">
        <w:rPr>
          <w:lang w:val="en-CA"/>
        </w:rPr>
        <w:t>material using a “progressive”-like carriage mechanism</w:t>
      </w:r>
      <w:r>
        <w:rPr>
          <w:lang w:val="en-CA"/>
        </w:rPr>
        <w:t xml:space="preserve"> that does not require any other coding tool modifications in the specification</w:t>
      </w:r>
      <w:r w:rsidR="00D72ED4" w:rsidRPr="00D72ED4">
        <w:rPr>
          <w:lang w:val="en-CA"/>
        </w:rPr>
        <w:t>.</w:t>
      </w:r>
    </w:p>
    <w:p w14:paraId="127C6C03" w14:textId="77777777" w:rsidR="00BC6658" w:rsidRDefault="00BC6658" w:rsidP="00BC6658">
      <w:pPr>
        <w:jc w:val="center"/>
        <w:rPr>
          <w:szCs w:val="22"/>
          <w:lang w:val="en-CA"/>
        </w:rPr>
      </w:pPr>
      <w:r>
        <w:rPr>
          <w:noProof/>
          <w:szCs w:val="22"/>
        </w:rPr>
        <w:drawing>
          <wp:inline distT="0" distB="0" distL="0" distR="0" wp14:anchorId="59C89A81" wp14:editId="7FDC36A7">
            <wp:extent cx="5069839" cy="2993089"/>
            <wp:effectExtent l="0" t="0" r="10795" b="4445"/>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72592" cy="2994715"/>
                    </a:xfrm>
                    <a:prstGeom prst="rect">
                      <a:avLst/>
                    </a:prstGeom>
                    <a:noFill/>
                    <a:ln>
                      <a:noFill/>
                    </a:ln>
                  </pic:spPr>
                </pic:pic>
              </a:graphicData>
            </a:graphic>
          </wp:inline>
        </w:drawing>
      </w:r>
    </w:p>
    <w:p w14:paraId="1126A45E" w14:textId="3E29A52C" w:rsidR="00BC6658" w:rsidRPr="00BC6658" w:rsidRDefault="00BC6658" w:rsidP="00BC6658">
      <w:pPr>
        <w:pStyle w:val="Caption"/>
        <w:jc w:val="center"/>
        <w:rPr>
          <w:szCs w:val="22"/>
          <w:lang w:val="en-CA"/>
        </w:rPr>
      </w:pPr>
      <w:bookmarkStart w:id="0" w:name="_Ref250810070"/>
      <w:proofErr w:type="gramStart"/>
      <w:r>
        <w:t xml:space="preserve">Figure </w:t>
      </w:r>
      <w:fldSimple w:instr=" SEQ Figure \* ARABIC ">
        <w:r>
          <w:rPr>
            <w:noProof/>
          </w:rPr>
          <w:t>1</w:t>
        </w:r>
      </w:fldSimple>
      <w:bookmarkEnd w:id="0"/>
      <w:r>
        <w:t>.</w:t>
      </w:r>
      <w:proofErr w:type="gramEnd"/>
      <w:r>
        <w:t xml:space="preserve"> Encoding of Interlace Material using a Progressive Carriage mechanism.</w:t>
      </w:r>
    </w:p>
    <w:p w14:paraId="5CF57FF1" w14:textId="77777777" w:rsidR="00745F6B" w:rsidRPr="005B217D" w:rsidRDefault="00745F6B" w:rsidP="00E11923">
      <w:pPr>
        <w:pStyle w:val="Heading1"/>
        <w:rPr>
          <w:lang w:val="en-CA"/>
        </w:rPr>
      </w:pPr>
      <w:r w:rsidRPr="005B217D">
        <w:rPr>
          <w:lang w:val="en-CA"/>
        </w:rPr>
        <w:t xml:space="preserve">Introduction </w:t>
      </w:r>
    </w:p>
    <w:p w14:paraId="19981FCA" w14:textId="77777777" w:rsidR="00CF138F" w:rsidRDefault="00574BF6" w:rsidP="00D72ED4">
      <w:pPr>
        <w:jc w:val="both"/>
        <w:rPr>
          <w:szCs w:val="22"/>
          <w:lang w:val="en-CA"/>
        </w:rPr>
      </w:pPr>
      <w:r>
        <w:rPr>
          <w:szCs w:val="22"/>
          <w:lang w:val="en-CA"/>
        </w:rPr>
        <w:t>It has been suggested that interlace</w:t>
      </w:r>
      <w:r w:rsidR="004653D9">
        <w:rPr>
          <w:szCs w:val="22"/>
          <w:lang w:val="en-CA"/>
        </w:rPr>
        <w:t>d</w:t>
      </w:r>
      <w:r>
        <w:rPr>
          <w:szCs w:val="22"/>
          <w:lang w:val="en-CA"/>
        </w:rPr>
        <w:t xml:space="preserve"> material can be carried using the HEVC specification using a progressive-li</w:t>
      </w:r>
      <w:r w:rsidR="005C58F0">
        <w:rPr>
          <w:szCs w:val="22"/>
          <w:lang w:val="en-CA"/>
        </w:rPr>
        <w:t xml:space="preserve">ke carriage mechanism. That is, an interlace sequence can first, and in one sense "temporarily, be de-interlaced using any available de-interlacing strategy, encoded using progressive video coding tools (i.e. using the HEVC Main or Main 10 profiles), and when decoded, the decoder may select to “re-interlace” the material back into its original interlace form for further processing if desired </w:t>
      </w:r>
      <w:r w:rsidR="005C58F0">
        <w:rPr>
          <w:szCs w:val="22"/>
          <w:lang w:val="en-CA"/>
        </w:rPr>
        <w:lastRenderedPageBreak/>
        <w:t>(</w:t>
      </w:r>
      <w:r w:rsidR="005C58F0">
        <w:rPr>
          <w:szCs w:val="22"/>
          <w:lang w:val="en-CA"/>
        </w:rPr>
        <w:fldChar w:fldCharType="begin"/>
      </w:r>
      <w:r w:rsidR="005C58F0">
        <w:rPr>
          <w:szCs w:val="22"/>
          <w:lang w:val="en-CA"/>
        </w:rPr>
        <w:instrText xml:space="preserve"> REF _Ref250810070 \h </w:instrText>
      </w:r>
      <w:r w:rsidR="005C58F0">
        <w:rPr>
          <w:szCs w:val="22"/>
          <w:lang w:val="en-CA"/>
        </w:rPr>
      </w:r>
      <w:r w:rsidR="005C58F0">
        <w:rPr>
          <w:szCs w:val="22"/>
          <w:lang w:val="en-CA"/>
        </w:rPr>
        <w:fldChar w:fldCharType="separate"/>
      </w:r>
      <w:r w:rsidR="005C58F0">
        <w:t xml:space="preserve">Figure </w:t>
      </w:r>
      <w:r w:rsidR="005C58F0">
        <w:rPr>
          <w:noProof/>
        </w:rPr>
        <w:t>1</w:t>
      </w:r>
      <w:r w:rsidR="005C58F0">
        <w:rPr>
          <w:szCs w:val="22"/>
          <w:lang w:val="en-CA"/>
        </w:rPr>
        <w:fldChar w:fldCharType="end"/>
      </w:r>
      <w:r w:rsidR="005C58F0">
        <w:rPr>
          <w:szCs w:val="22"/>
          <w:lang w:val="en-CA"/>
        </w:rPr>
        <w:t xml:space="preserve">). This method has the advantage that it does not require any new coding tool additions within a video codec such as HEVC for the support of interlace material, </w:t>
      </w:r>
      <w:r w:rsidR="00BC6658">
        <w:rPr>
          <w:szCs w:val="22"/>
          <w:lang w:val="en-CA"/>
        </w:rPr>
        <w:t xml:space="preserve">while, if it is desired, the content can be kept in a progressive mode for further consumption. Performing </w:t>
      </w:r>
      <w:proofErr w:type="spellStart"/>
      <w:r w:rsidR="00BC6658">
        <w:rPr>
          <w:szCs w:val="22"/>
          <w:lang w:val="en-CA"/>
        </w:rPr>
        <w:t>deinterlacing</w:t>
      </w:r>
      <w:proofErr w:type="spellEnd"/>
      <w:r w:rsidR="00BC6658">
        <w:rPr>
          <w:szCs w:val="22"/>
          <w:lang w:val="en-CA"/>
        </w:rPr>
        <w:t xml:space="preserve"> at the source can have substantial benefits in multiple scenarios since </w:t>
      </w:r>
      <w:proofErr w:type="spellStart"/>
      <w:r w:rsidR="00BC6658">
        <w:rPr>
          <w:szCs w:val="22"/>
          <w:lang w:val="en-CA"/>
        </w:rPr>
        <w:t>deinterlacing</w:t>
      </w:r>
      <w:proofErr w:type="spellEnd"/>
      <w:r w:rsidR="00BC6658">
        <w:rPr>
          <w:szCs w:val="22"/>
          <w:lang w:val="en-CA"/>
        </w:rPr>
        <w:t xml:space="preserve"> at the source could likely produce substantially better </w:t>
      </w:r>
      <w:proofErr w:type="spellStart"/>
      <w:r w:rsidR="00BC6658">
        <w:rPr>
          <w:szCs w:val="22"/>
          <w:lang w:val="en-CA"/>
        </w:rPr>
        <w:t>deinterlacing</w:t>
      </w:r>
      <w:proofErr w:type="spellEnd"/>
      <w:r w:rsidR="00BC6658">
        <w:rPr>
          <w:szCs w:val="22"/>
          <w:lang w:val="en-CA"/>
        </w:rPr>
        <w:t xml:space="preserve"> results (given the likely higher quality of the source and reduced coding </w:t>
      </w:r>
      <w:proofErr w:type="spellStart"/>
      <w:r w:rsidR="00BC6658">
        <w:rPr>
          <w:szCs w:val="22"/>
          <w:lang w:val="en-CA"/>
        </w:rPr>
        <w:t>artifacts</w:t>
      </w:r>
      <w:proofErr w:type="spellEnd"/>
      <w:r w:rsidR="00BC6658">
        <w:rPr>
          <w:szCs w:val="22"/>
          <w:lang w:val="en-CA"/>
        </w:rPr>
        <w:t xml:space="preserve">), while reducing complexity at the decoder in terms of having to provide and use a de-interlacing scheme for display. On the other hand, slightly more complexity is needed at the encoder and decoder since now one likely needs to process and encode/decode twice the samples. In general, and depending on the </w:t>
      </w:r>
      <w:proofErr w:type="spellStart"/>
      <w:r w:rsidR="00BC6658">
        <w:rPr>
          <w:szCs w:val="22"/>
          <w:lang w:val="en-CA"/>
        </w:rPr>
        <w:t>deinterlacing</w:t>
      </w:r>
      <w:proofErr w:type="spellEnd"/>
      <w:r w:rsidR="00BC6658">
        <w:rPr>
          <w:szCs w:val="22"/>
          <w:lang w:val="en-CA"/>
        </w:rPr>
        <w:t xml:space="preserve"> scheme used, some coding benefits could be achieved also using this strategy given the better coding characteristics of progressive sources compared to interlace ones and given the availability of coding tools within codecs such as HEVC (square transforms</w:t>
      </w:r>
      <w:r w:rsidR="00CF138F">
        <w:rPr>
          <w:szCs w:val="22"/>
          <w:lang w:val="en-CA"/>
        </w:rPr>
        <w:t xml:space="preserve"> with symmetries in the scanning order of coefficients, phases of interpolation filters </w:t>
      </w:r>
      <w:proofErr w:type="spellStart"/>
      <w:r w:rsidR="00CF138F">
        <w:rPr>
          <w:szCs w:val="22"/>
          <w:lang w:val="en-CA"/>
        </w:rPr>
        <w:t>etc</w:t>
      </w:r>
      <w:proofErr w:type="spellEnd"/>
      <w:r w:rsidR="00CF138F">
        <w:rPr>
          <w:szCs w:val="22"/>
          <w:lang w:val="en-CA"/>
        </w:rPr>
        <w:t>).</w:t>
      </w:r>
    </w:p>
    <w:p w14:paraId="1D8835B6" w14:textId="77777777" w:rsidR="00CF138F" w:rsidRDefault="00CF138F" w:rsidP="00D72ED4">
      <w:pPr>
        <w:jc w:val="both"/>
        <w:rPr>
          <w:szCs w:val="22"/>
          <w:lang w:val="en-CA"/>
        </w:rPr>
      </w:pPr>
      <w:r>
        <w:rPr>
          <w:szCs w:val="22"/>
          <w:lang w:val="en-CA"/>
        </w:rPr>
        <w:t xml:space="preserve">Although we believe that this kind of strategy would be highly desirable and could work within existing deployed systems and solutions, one limitation exists in the fact that systems that wish to be aware of the interlace nature of the original content have currently no mechanism to know so. </w:t>
      </w:r>
    </w:p>
    <w:p w14:paraId="2DAF5D5F" w14:textId="77777777" w:rsidR="00663259" w:rsidRDefault="00CF138F" w:rsidP="00D72ED4">
      <w:pPr>
        <w:jc w:val="both"/>
        <w:rPr>
          <w:szCs w:val="22"/>
          <w:lang w:val="en-CA"/>
        </w:rPr>
      </w:pPr>
      <w:r>
        <w:rPr>
          <w:szCs w:val="22"/>
          <w:lang w:val="en-CA"/>
        </w:rPr>
        <w:t xml:space="preserve">We therefore propose a very simple extension of the </w:t>
      </w:r>
      <w:proofErr w:type="spellStart"/>
      <w:r>
        <w:rPr>
          <w:szCs w:val="22"/>
          <w:lang w:val="en-CA"/>
        </w:rPr>
        <w:t>pic_struct</w:t>
      </w:r>
      <w:proofErr w:type="spellEnd"/>
      <w:r>
        <w:rPr>
          <w:szCs w:val="22"/>
          <w:lang w:val="en-CA"/>
        </w:rPr>
        <w:t xml:space="preserve"> element that is currently available in the Picture timing SEI message of HEVC so as to enable signalling of whether the current picture is a </w:t>
      </w:r>
      <w:proofErr w:type="spellStart"/>
      <w:r>
        <w:rPr>
          <w:szCs w:val="22"/>
          <w:lang w:val="en-CA"/>
        </w:rPr>
        <w:t>deinterlaced</w:t>
      </w:r>
      <w:proofErr w:type="spellEnd"/>
      <w:r>
        <w:rPr>
          <w:szCs w:val="22"/>
          <w:lang w:val="en-CA"/>
        </w:rPr>
        <w:t xml:space="preserve"> picture, and which samples in the picture correspond to the original interlace data. In particular, we propose introducing </w:t>
      </w:r>
      <w:proofErr w:type="spellStart"/>
      <w:r>
        <w:rPr>
          <w:szCs w:val="22"/>
          <w:lang w:val="en-CA"/>
        </w:rPr>
        <w:t>pic_struct</w:t>
      </w:r>
      <w:proofErr w:type="spellEnd"/>
      <w:r>
        <w:rPr>
          <w:szCs w:val="22"/>
          <w:lang w:val="en-CA"/>
        </w:rPr>
        <w:t xml:space="preserve"> values of 13 and 14</w:t>
      </w:r>
      <w:r w:rsidR="00663259">
        <w:rPr>
          <w:szCs w:val="22"/>
          <w:lang w:val="en-CA"/>
        </w:rPr>
        <w:t>,</w:t>
      </w:r>
      <w:r>
        <w:rPr>
          <w:szCs w:val="22"/>
          <w:lang w:val="en-CA"/>
        </w:rPr>
        <w:t xml:space="preserve"> which indicate that a picture consists of </w:t>
      </w:r>
      <w:r w:rsidR="00663259">
        <w:rPr>
          <w:szCs w:val="22"/>
          <w:lang w:val="en-CA"/>
        </w:rPr>
        <w:t>a top field paired with its interpolated bottom field data, and a bottom field paired with its interpolated top field data respectively. By encountering this information a decoder can decide which data to discard, if it so desires, to reconstruct back the source in its interlace format.</w:t>
      </w:r>
    </w:p>
    <w:p w14:paraId="6E716391" w14:textId="302F198C" w:rsidR="000479D3" w:rsidRDefault="000479D3" w:rsidP="00D72ED4">
      <w:pPr>
        <w:jc w:val="both"/>
        <w:rPr>
          <w:szCs w:val="22"/>
          <w:lang w:val="en-CA"/>
        </w:rPr>
      </w:pPr>
      <w:r>
        <w:rPr>
          <w:szCs w:val="22"/>
          <w:lang w:val="en-CA"/>
        </w:rPr>
        <w:t xml:space="preserve">It should be noted that using this approach no special handling needs to be performed for 4:2:2 material. However, for 4:2:0 content, </w:t>
      </w:r>
      <w:proofErr w:type="spellStart"/>
      <w:r>
        <w:rPr>
          <w:szCs w:val="22"/>
          <w:lang w:val="en-CA"/>
        </w:rPr>
        <w:t>chroma</w:t>
      </w:r>
      <w:proofErr w:type="spellEnd"/>
      <w:r>
        <w:rPr>
          <w:szCs w:val="22"/>
          <w:lang w:val="en-CA"/>
        </w:rPr>
        <w:t xml:space="preserve"> samples would have to be appropriately converted when </w:t>
      </w:r>
      <w:proofErr w:type="spellStart"/>
      <w:r>
        <w:rPr>
          <w:szCs w:val="22"/>
          <w:lang w:val="en-CA"/>
        </w:rPr>
        <w:t>deinterlacing</w:t>
      </w:r>
      <w:proofErr w:type="spellEnd"/>
      <w:r>
        <w:rPr>
          <w:szCs w:val="22"/>
          <w:lang w:val="en-CA"/>
        </w:rPr>
        <w:t xml:space="preserve"> or </w:t>
      </w:r>
      <w:proofErr w:type="spellStart"/>
      <w:r>
        <w:rPr>
          <w:szCs w:val="22"/>
          <w:lang w:val="en-CA"/>
        </w:rPr>
        <w:t>reinterlacing</w:t>
      </w:r>
      <w:proofErr w:type="spellEnd"/>
      <w:r>
        <w:rPr>
          <w:szCs w:val="22"/>
          <w:lang w:val="en-CA"/>
        </w:rPr>
        <w:t xml:space="preserve"> to accommodate for differences in phase commonly encountered between </w:t>
      </w:r>
      <w:proofErr w:type="spellStart"/>
      <w:r>
        <w:rPr>
          <w:szCs w:val="22"/>
          <w:lang w:val="en-CA"/>
        </w:rPr>
        <w:t>chroma</w:t>
      </w:r>
      <w:proofErr w:type="spellEnd"/>
      <w:r>
        <w:rPr>
          <w:szCs w:val="22"/>
          <w:lang w:val="en-CA"/>
        </w:rPr>
        <w:t xml:space="preserve"> samples in the interlace and progressive formats. </w:t>
      </w:r>
      <w:r w:rsidR="00816B61">
        <w:rPr>
          <w:szCs w:val="22"/>
          <w:lang w:val="en-CA"/>
        </w:rPr>
        <w:t>Nevertheless, it is not the intention of this document to specify how this is best to be performed.</w:t>
      </w:r>
      <w:r>
        <w:rPr>
          <w:szCs w:val="22"/>
          <w:lang w:val="en-CA"/>
        </w:rPr>
        <w:t xml:space="preserve"> </w:t>
      </w:r>
    </w:p>
    <w:p w14:paraId="78232BB5" w14:textId="77777777" w:rsidR="00FA7CD7" w:rsidRDefault="00FA7CD7" w:rsidP="00FA7CD7">
      <w:pPr>
        <w:pStyle w:val="Heading1"/>
        <w:rPr>
          <w:lang w:val="en-CA"/>
        </w:rPr>
      </w:pPr>
      <w:r>
        <w:rPr>
          <w:lang w:val="en-CA"/>
        </w:rPr>
        <w:t>Conclusions</w:t>
      </w:r>
    </w:p>
    <w:p w14:paraId="4A9B4745" w14:textId="2D26E528" w:rsidR="00FA7CD7" w:rsidRPr="00634892" w:rsidRDefault="00FA7CD7" w:rsidP="00FA7CD7">
      <w:pPr>
        <w:jc w:val="both"/>
        <w:rPr>
          <w:szCs w:val="22"/>
        </w:rPr>
      </w:pPr>
      <w:r w:rsidRPr="00D72ED4">
        <w:rPr>
          <w:lang w:val="en-CA"/>
        </w:rPr>
        <w:t xml:space="preserve">In this contribution, </w:t>
      </w:r>
      <w:r>
        <w:rPr>
          <w:lang w:val="en-CA"/>
        </w:rPr>
        <w:t xml:space="preserve">an extension of the values supported by the </w:t>
      </w:r>
      <w:proofErr w:type="spellStart"/>
      <w:r>
        <w:rPr>
          <w:lang w:val="en-CA"/>
        </w:rPr>
        <w:t>pic_struct</w:t>
      </w:r>
      <w:proofErr w:type="spellEnd"/>
      <w:r>
        <w:rPr>
          <w:lang w:val="en-CA"/>
        </w:rPr>
        <w:t xml:space="preserve"> element in the Picture Timing SEI message of HEVC </w:t>
      </w:r>
      <w:r w:rsidR="00F261C9">
        <w:rPr>
          <w:lang w:val="en-CA"/>
        </w:rPr>
        <w:t xml:space="preserve">was </w:t>
      </w:r>
      <w:r>
        <w:rPr>
          <w:lang w:val="en-CA"/>
        </w:rPr>
        <w:t xml:space="preserve">proposed. With this extension it is now possible to </w:t>
      </w:r>
      <w:proofErr w:type="spellStart"/>
      <w:r>
        <w:rPr>
          <w:lang w:val="en-CA"/>
        </w:rPr>
        <w:t>deinterlace</w:t>
      </w:r>
      <w:proofErr w:type="spellEnd"/>
      <w:r>
        <w:rPr>
          <w:lang w:val="en-CA"/>
        </w:rPr>
        <w:t xml:space="preserve"> an interlace video source, encode it with HEVC, and signal to appropriate decoders </w:t>
      </w:r>
      <w:r w:rsidR="00F261C9">
        <w:rPr>
          <w:lang w:val="en-CA"/>
        </w:rPr>
        <w:t>how to appropriately re-interlace the source if it is so desired.</w:t>
      </w:r>
      <w:r>
        <w:rPr>
          <w:lang w:val="en-CA"/>
        </w:rPr>
        <w:t xml:space="preserve"> </w:t>
      </w:r>
      <w:r w:rsidRPr="00D72ED4">
        <w:rPr>
          <w:lang w:val="en-CA"/>
        </w:rPr>
        <w:t>.</w:t>
      </w:r>
    </w:p>
    <w:p w14:paraId="4209EEB8" w14:textId="77777777" w:rsidR="00FA7CD7" w:rsidRPr="005B217D" w:rsidRDefault="00FA7CD7" w:rsidP="00FA7CD7">
      <w:pPr>
        <w:pStyle w:val="Heading1"/>
        <w:rPr>
          <w:lang w:val="en-CA"/>
        </w:rPr>
      </w:pPr>
      <w:r w:rsidRPr="005B217D">
        <w:rPr>
          <w:lang w:val="en-CA"/>
        </w:rPr>
        <w:t>Patent rights declaration(s)</w:t>
      </w:r>
    </w:p>
    <w:p w14:paraId="1217DBB8" w14:textId="061CCEF7" w:rsidR="00F261C9" w:rsidRDefault="00FA7CD7" w:rsidP="00FA7CD7">
      <w:pPr>
        <w:jc w:val="both"/>
        <w:rPr>
          <w:b/>
          <w:szCs w:val="22"/>
          <w:lang w:val="en-CA"/>
        </w:rPr>
      </w:pPr>
      <w:r>
        <w:rPr>
          <w:b/>
          <w:szCs w:val="22"/>
          <w:lang w:val="en-CA"/>
        </w:rPr>
        <w:t>Apple Inc. does</w:t>
      </w:r>
      <w:r w:rsidRPr="005B217D">
        <w:rPr>
          <w:b/>
          <w:szCs w:val="22"/>
          <w:lang w:val="en-CA"/>
        </w:rPr>
        <w:t xml:space="preserve"> not have any current or pending patent rights relating to the technology described in this contribution.</w:t>
      </w:r>
    </w:p>
    <w:p w14:paraId="1A3C9BF8" w14:textId="77777777" w:rsidR="00F261C9" w:rsidRDefault="00F261C9">
      <w:pPr>
        <w:tabs>
          <w:tab w:val="clear" w:pos="360"/>
          <w:tab w:val="clear" w:pos="720"/>
          <w:tab w:val="clear" w:pos="1080"/>
          <w:tab w:val="clear" w:pos="1440"/>
        </w:tabs>
        <w:overflowPunct/>
        <w:autoSpaceDE/>
        <w:autoSpaceDN/>
        <w:adjustRightInd/>
        <w:spacing w:before="0"/>
        <w:textAlignment w:val="auto"/>
        <w:rPr>
          <w:b/>
          <w:szCs w:val="22"/>
          <w:lang w:val="en-CA"/>
        </w:rPr>
      </w:pPr>
      <w:r>
        <w:rPr>
          <w:b/>
          <w:szCs w:val="22"/>
          <w:lang w:val="en-CA"/>
        </w:rPr>
        <w:br w:type="page"/>
      </w:r>
    </w:p>
    <w:p w14:paraId="42425752" w14:textId="77777777" w:rsidR="00FA7CD7" w:rsidRPr="005B217D" w:rsidRDefault="00FA7CD7" w:rsidP="00FA7CD7">
      <w:pPr>
        <w:jc w:val="both"/>
        <w:rPr>
          <w:szCs w:val="22"/>
          <w:lang w:val="en-CA"/>
        </w:rPr>
      </w:pPr>
    </w:p>
    <w:p w14:paraId="413DB005" w14:textId="67DC0C0A" w:rsidR="008304BB" w:rsidRDefault="00FA7CD7" w:rsidP="00FA7CD7">
      <w:pPr>
        <w:pStyle w:val="Heading1"/>
        <w:rPr>
          <w:lang w:val="en-CA"/>
        </w:rPr>
      </w:pPr>
      <w:r>
        <w:rPr>
          <w:lang w:val="en-CA"/>
        </w:rPr>
        <w:t>Spec text modification</w:t>
      </w:r>
    </w:p>
    <w:p w14:paraId="6D951198" w14:textId="2B4000A2" w:rsidR="00FA7CD7" w:rsidRPr="00FA7CD7" w:rsidRDefault="00FA7CD7" w:rsidP="00FA7CD7">
      <w:pPr>
        <w:rPr>
          <w:b/>
        </w:rPr>
      </w:pPr>
      <w:r w:rsidRPr="00FA7CD7">
        <w:rPr>
          <w:b/>
        </w:rPr>
        <w:t>D3.3</w:t>
      </w:r>
      <w:bookmarkStart w:id="1" w:name="_Toc317198913"/>
      <w:bookmarkStart w:id="2" w:name="_Ref343115434"/>
      <w:bookmarkStart w:id="3" w:name="_Ref347274556"/>
      <w:bookmarkStart w:id="4" w:name="_Toc363691549"/>
      <w:r w:rsidRPr="00FA7CD7">
        <w:rPr>
          <w:b/>
          <w:noProof/>
        </w:rPr>
        <w:t xml:space="preserve"> Picture timing SEI message semantics</w:t>
      </w:r>
      <w:bookmarkEnd w:id="1"/>
      <w:bookmarkEnd w:id="2"/>
      <w:bookmarkEnd w:id="3"/>
      <w:bookmarkEnd w:id="4"/>
    </w:p>
    <w:p w14:paraId="3C929365" w14:textId="47CE7DD9" w:rsidR="00663259" w:rsidRPr="00663259" w:rsidRDefault="00663259" w:rsidP="00663259">
      <w:pPr>
        <w:jc w:val="both"/>
        <w:rPr>
          <w:noProof/>
        </w:rPr>
      </w:pPr>
      <w:r w:rsidRPr="00663259">
        <w:rPr>
          <w:b/>
          <w:noProof/>
        </w:rPr>
        <w:t>pic_struct</w:t>
      </w:r>
      <w:r w:rsidRPr="00663259">
        <w:rPr>
          <w:noProof/>
        </w:rPr>
        <w:t xml:space="preserve"> indicates whether a picture should be displayed as a frame or as one or more fields</w:t>
      </w:r>
      <w:del w:id="5" w:author="Alexis Michael Tourapis" w:date="2014-01-08T14:49:00Z">
        <w:r w:rsidRPr="00663259" w:rsidDel="00663259">
          <w:rPr>
            <w:noProof/>
          </w:rPr>
          <w:delText xml:space="preserve"> </w:delText>
        </w:r>
      </w:del>
      <w:ins w:id="6" w:author="Alexis Michael Tourapis" w:date="2014-01-08T14:49:00Z">
        <w:r>
          <w:rPr>
            <w:noProof/>
          </w:rPr>
          <w:t>. In addition</w:t>
        </w:r>
      </w:ins>
      <w:del w:id="7" w:author="Alexis Michael Tourapis" w:date="2014-01-08T14:49:00Z">
        <w:r w:rsidRPr="00663259" w:rsidDel="00663259">
          <w:rPr>
            <w:noProof/>
          </w:rPr>
          <w:delText>and</w:delText>
        </w:r>
      </w:del>
      <w:r w:rsidRPr="00663259">
        <w:rPr>
          <w:noProof/>
        </w:rPr>
        <w:t xml:space="preserve">, for the display of frames when fixed_pic_rate_within_cvs_flag is equal to 1, </w:t>
      </w:r>
      <w:ins w:id="8" w:author="Alexis Michael Tourapis" w:date="2014-01-08T14:50:00Z">
        <w:r>
          <w:rPr>
            <w:noProof/>
          </w:rPr>
          <w:t xml:space="preserve">it </w:t>
        </w:r>
      </w:ins>
      <w:r w:rsidRPr="00663259">
        <w:rPr>
          <w:noProof/>
        </w:rPr>
        <w:t xml:space="preserve">may indicate a frame doubling or tripling repetition period for displays that use a fixed frame refresh interval equal to DpbOutputElementalInterval[ n ] as given by Equation E 51. </w:t>
      </w:r>
      <w:ins w:id="9" w:author="Alexis Michael Tourapis" w:date="2014-01-08T14:50:00Z">
        <w:r>
          <w:rPr>
            <w:noProof/>
          </w:rPr>
          <w:t xml:space="preserve">On the other hand, for the display of fields it may indicate a </w:t>
        </w:r>
      </w:ins>
      <w:ins w:id="10" w:author="Alexis Michael Tourapis" w:date="2014-01-08T14:51:00Z">
        <w:r>
          <w:rPr>
            <w:noProof/>
          </w:rPr>
          <w:t xml:space="preserve">field to </w:t>
        </w:r>
      </w:ins>
      <w:ins w:id="11" w:author="Alexis Michael Tourapis" w:date="2014-01-08T14:50:00Z">
        <w:r>
          <w:rPr>
            <w:noProof/>
          </w:rPr>
          <w:t>frame interpolation</w:t>
        </w:r>
      </w:ins>
      <w:ins w:id="12" w:author="Alexis Michael Tourapis" w:date="2014-01-08T14:51:00Z">
        <w:r>
          <w:rPr>
            <w:noProof/>
          </w:rPr>
          <w:t xml:space="preserve"> which may require discarding half of the samples for display. </w:t>
        </w:r>
      </w:ins>
      <w:r w:rsidRPr="00663259">
        <w:rPr>
          <w:noProof/>
        </w:rPr>
        <w:t>The interpretation of pic_struct is specified in Table D 2. Values of pic_struct that are not listed in Table D 2 are reserved for future use by ITU-T | ISO/IEC and shall not be present in bitstreams conforming to this version of this Specification. Decoders shall ignore reserved values of pic_struct.</w:t>
      </w:r>
    </w:p>
    <w:p w14:paraId="5E2D4F99" w14:textId="77777777" w:rsidR="00663259" w:rsidRPr="00663259" w:rsidRDefault="00663259" w:rsidP="00663259">
      <w:pPr>
        <w:jc w:val="both"/>
        <w:rPr>
          <w:noProof/>
        </w:rPr>
      </w:pPr>
      <w:r w:rsidRPr="00663259">
        <w:rPr>
          <w:noProof/>
        </w:rPr>
        <w:t>When present, it is a requirement of bitstream conformance that the value of pic_struct shall be constrained such that exactly one of the following conditions is true:</w:t>
      </w:r>
    </w:p>
    <w:p w14:paraId="0B538C7B" w14:textId="77777777" w:rsidR="00663259" w:rsidRPr="00663259" w:rsidRDefault="00663259" w:rsidP="00663259">
      <w:pPr>
        <w:jc w:val="both"/>
        <w:rPr>
          <w:noProof/>
        </w:rPr>
      </w:pPr>
      <w:r w:rsidRPr="00663259">
        <w:rPr>
          <w:noProof/>
        </w:rPr>
        <w:t>–</w:t>
      </w:r>
      <w:r w:rsidRPr="00663259">
        <w:rPr>
          <w:noProof/>
        </w:rPr>
        <w:tab/>
        <w:t>The value of pic_struct is equal to 0, 7, or 8 for all pictures in the CVS.</w:t>
      </w:r>
    </w:p>
    <w:p w14:paraId="1F4113BE" w14:textId="77777777" w:rsidR="00663259" w:rsidRPr="00663259" w:rsidRDefault="00663259" w:rsidP="00663259">
      <w:pPr>
        <w:jc w:val="both"/>
        <w:rPr>
          <w:noProof/>
        </w:rPr>
      </w:pPr>
      <w:r w:rsidRPr="00663259">
        <w:rPr>
          <w:noProof/>
        </w:rPr>
        <w:t>–</w:t>
      </w:r>
      <w:r w:rsidRPr="00663259">
        <w:rPr>
          <w:noProof/>
        </w:rPr>
        <w:tab/>
        <w:t>The value of pic_struct is equal to 1, 2, 9, 10, 11, or 12 for all pictures in the CVS.</w:t>
      </w:r>
    </w:p>
    <w:p w14:paraId="1E9F1753" w14:textId="4B1BF8E2" w:rsidR="00663259" w:rsidRDefault="00663259" w:rsidP="00663259">
      <w:pPr>
        <w:jc w:val="both"/>
        <w:rPr>
          <w:ins w:id="13" w:author="Alexis Michael Tourapis" w:date="2014-01-08T14:52:00Z"/>
          <w:noProof/>
        </w:rPr>
      </w:pPr>
      <w:r w:rsidRPr="00663259">
        <w:rPr>
          <w:noProof/>
        </w:rPr>
        <w:t>–</w:t>
      </w:r>
      <w:r w:rsidRPr="00663259">
        <w:rPr>
          <w:noProof/>
        </w:rPr>
        <w:tab/>
        <w:t>The value of pic_struct is equal to 3, 4, 5, or 6 for all pictures in the CVS.</w:t>
      </w:r>
    </w:p>
    <w:p w14:paraId="57BEBB15" w14:textId="7EA22E1D" w:rsidR="00663259" w:rsidRPr="00663259" w:rsidRDefault="00663259" w:rsidP="00663259">
      <w:pPr>
        <w:jc w:val="both"/>
        <w:rPr>
          <w:noProof/>
        </w:rPr>
      </w:pPr>
      <w:ins w:id="14" w:author="Alexis Michael Tourapis" w:date="2014-01-08T14:52:00Z">
        <w:r w:rsidRPr="00663259">
          <w:rPr>
            <w:noProof/>
          </w:rPr>
          <w:t>–</w:t>
        </w:r>
        <w:r w:rsidRPr="00663259">
          <w:rPr>
            <w:noProof/>
          </w:rPr>
          <w:tab/>
          <w:t xml:space="preserve">The value of pic_struct is equal to </w:t>
        </w:r>
        <w:r>
          <w:rPr>
            <w:noProof/>
          </w:rPr>
          <w:t>13 or 1</w:t>
        </w:r>
        <w:r w:rsidRPr="00663259">
          <w:rPr>
            <w:noProof/>
          </w:rPr>
          <w:t>4</w:t>
        </w:r>
        <w:r>
          <w:rPr>
            <w:noProof/>
          </w:rPr>
          <w:t xml:space="preserve"> </w:t>
        </w:r>
        <w:r w:rsidRPr="00663259">
          <w:rPr>
            <w:noProof/>
          </w:rPr>
          <w:t>for all pictures in the CVS.</w:t>
        </w:r>
      </w:ins>
    </w:p>
    <w:p w14:paraId="584E8093" w14:textId="77777777" w:rsidR="00663259" w:rsidRPr="00663259" w:rsidRDefault="00663259" w:rsidP="00663259">
      <w:pPr>
        <w:jc w:val="both"/>
        <w:rPr>
          <w:noProof/>
        </w:rPr>
      </w:pPr>
      <w:r w:rsidRPr="00663259">
        <w:rPr>
          <w:noProof/>
        </w:rPr>
        <w:t>When fixed_pic_rate_within_cvs_flag is equal to 1, frame doubling is indicated by pic_struct equal to 7, which indicates that the frame should be displayed two times consecutively on displays with a frame refresh interval equal to DpbOutputElementalInterval[ n ] as given by Equation E 51, and frame tripling is indicated by pic_struct equal to 8, which indicates that the frame should be displayed three times consecutively on displays with a frame refresh interval equal to DpbOutputElementalInterval[ n ] as given by Equation E 51.</w:t>
      </w:r>
    </w:p>
    <w:p w14:paraId="6507148F" w14:textId="77777777" w:rsidR="00663259" w:rsidRDefault="00663259" w:rsidP="00663259">
      <w:pPr>
        <w:pStyle w:val="Note1"/>
        <w:rPr>
          <w:noProof/>
        </w:rPr>
      </w:pPr>
      <w:r w:rsidRPr="00943A5F">
        <w:rPr>
          <w:noProof/>
        </w:rPr>
        <w:t>NOTE </w:t>
      </w:r>
      <w:r w:rsidRPr="00943A5F">
        <w:rPr>
          <w:noProof/>
        </w:rPr>
        <w:fldChar w:fldCharType="begin" w:fldLock="1"/>
      </w:r>
      <w:r w:rsidRPr="00943A5F">
        <w:rPr>
          <w:noProof/>
        </w:rPr>
        <w:instrText xml:space="preserve"> SEQ NoteCounter \* MERGEFORMAT </w:instrText>
      </w:r>
      <w:r w:rsidRPr="00943A5F">
        <w:rPr>
          <w:noProof/>
        </w:rPr>
        <w:fldChar w:fldCharType="separate"/>
      </w:r>
      <w:r>
        <w:rPr>
          <w:noProof/>
        </w:rPr>
        <w:t>2</w:t>
      </w:r>
      <w:r w:rsidRPr="00943A5F">
        <w:rPr>
          <w:noProof/>
        </w:rPr>
        <w:fldChar w:fldCharType="end"/>
      </w:r>
      <w:r w:rsidRPr="00943A5F">
        <w:rPr>
          <w:noProof/>
        </w:rPr>
        <w:t> – </w:t>
      </w:r>
      <w:r>
        <w:rPr>
          <w:noProof/>
        </w:rPr>
        <w:t>Frame doubling can be used to facilitate the display, for example, of 25 Hz progressive-scan video on a 50 Hz progressive-scan display or 30 Hz progressive-scan video on a 60 Hz progressive-scan display. Using frame doubling and frame tripling in alternating combination on every other frame can be used to facilitate the display of 24 Hz progressive-scan video on a 60 Hz progressive-scan display.</w:t>
      </w:r>
    </w:p>
    <w:p w14:paraId="71389770" w14:textId="77777777" w:rsidR="00663259" w:rsidRPr="00663259" w:rsidRDefault="00663259" w:rsidP="00663259">
      <w:pPr>
        <w:jc w:val="both"/>
        <w:rPr>
          <w:noProof/>
        </w:rPr>
      </w:pPr>
      <w:r w:rsidRPr="00663259">
        <w:rPr>
          <w:noProof/>
        </w:rPr>
        <w:t>The nominal vertical and horizontal sampling locations of samples in top and bottom fields for 4:2:0, 4:2:2, and 4:4:4 chroma formats are shown in Figure D 1, Figure D 2, and Figure D 3, respectively.</w:t>
      </w:r>
    </w:p>
    <w:p w14:paraId="2316A205" w14:textId="77777777" w:rsidR="00663259" w:rsidRPr="00663259" w:rsidRDefault="00663259" w:rsidP="00663259">
      <w:pPr>
        <w:jc w:val="both"/>
        <w:rPr>
          <w:noProof/>
        </w:rPr>
      </w:pPr>
      <w:r w:rsidRPr="00663259">
        <w:rPr>
          <w:noProof/>
        </w:rPr>
        <w:t>Association indicators for fields (pic_struct equal to 9 through 12) provide hints to associate fields of complementary parity together as frames. The parity of a field can be top or bottom, and the parity of two fields is considered complementary when the parity of one field is top and the parity of the other field is bottom.</w:t>
      </w:r>
    </w:p>
    <w:p w14:paraId="365256E2" w14:textId="77777777" w:rsidR="00663259" w:rsidRPr="00663259" w:rsidRDefault="00663259" w:rsidP="00663259">
      <w:pPr>
        <w:jc w:val="both"/>
        <w:rPr>
          <w:noProof/>
        </w:rPr>
      </w:pPr>
      <w:r w:rsidRPr="00663259">
        <w:rPr>
          <w:noProof/>
        </w:rPr>
        <w:t>When frame_field_info_present_flag is equal to 1, it is a requirement of bitstream conformance that the constraints specified in the third column of Table D 2 shall apply.</w:t>
      </w:r>
    </w:p>
    <w:p w14:paraId="248F390A" w14:textId="77777777" w:rsidR="00663259" w:rsidRDefault="00663259" w:rsidP="00663259">
      <w:pPr>
        <w:pStyle w:val="Note1"/>
        <w:rPr>
          <w:noProof/>
        </w:rPr>
      </w:pPr>
      <w:r w:rsidRPr="00943A5F">
        <w:rPr>
          <w:noProof/>
        </w:rPr>
        <w:t>NOTE </w:t>
      </w:r>
      <w:r w:rsidRPr="00943A5F">
        <w:rPr>
          <w:noProof/>
        </w:rPr>
        <w:fldChar w:fldCharType="begin" w:fldLock="1"/>
      </w:r>
      <w:r w:rsidRPr="00943A5F">
        <w:rPr>
          <w:noProof/>
        </w:rPr>
        <w:instrText xml:space="preserve"> SEQ NoteCounter \* MERGEFORMAT </w:instrText>
      </w:r>
      <w:r w:rsidRPr="00943A5F">
        <w:rPr>
          <w:noProof/>
        </w:rPr>
        <w:fldChar w:fldCharType="separate"/>
      </w:r>
      <w:r>
        <w:rPr>
          <w:noProof/>
        </w:rPr>
        <w:t>3</w:t>
      </w:r>
      <w:r w:rsidRPr="00943A5F">
        <w:rPr>
          <w:noProof/>
        </w:rPr>
        <w:fldChar w:fldCharType="end"/>
      </w:r>
      <w:r w:rsidRPr="00943A5F">
        <w:rPr>
          <w:noProof/>
        </w:rPr>
        <w:t> – </w:t>
      </w:r>
      <w:r>
        <w:rPr>
          <w:noProof/>
        </w:rPr>
        <w:t>When frame_field_info_present_flag is equal to 0, then in many cases default values may be inferred or indicated by other means. In the absence of other indications of the intended display type of a picture, the decoder should infer the value of pic_struct as equal to 0 when frame_field_info_present_flag is equal to 0.</w:t>
      </w:r>
    </w:p>
    <w:p w14:paraId="033DBF36" w14:textId="3EC681A4" w:rsidR="008304BB" w:rsidRDefault="00FA7CD7" w:rsidP="008304BB">
      <w:pPr>
        <w:jc w:val="both"/>
        <w:rPr>
          <w:ins w:id="15" w:author="Alexis Michael Tourapis" w:date="2014-01-08T14:57:00Z"/>
          <w:szCs w:val="22"/>
          <w:lang w:val="en-CA"/>
        </w:rPr>
      </w:pPr>
      <w:ins w:id="16" w:author="Alexis Michael Tourapis" w:date="2014-01-08T14:54:00Z">
        <w:r>
          <w:rPr>
            <w:szCs w:val="22"/>
            <w:lang w:val="en-CA"/>
          </w:rPr>
          <w:t xml:space="preserve">When </w:t>
        </w:r>
        <w:proofErr w:type="spellStart"/>
        <w:r>
          <w:rPr>
            <w:szCs w:val="22"/>
            <w:lang w:val="en-CA"/>
          </w:rPr>
          <w:t>pic_struct</w:t>
        </w:r>
        <w:proofErr w:type="spellEnd"/>
        <w:r>
          <w:rPr>
            <w:szCs w:val="22"/>
            <w:lang w:val="en-CA"/>
          </w:rPr>
          <w:t xml:space="preserve"> is equal to 13 or 14 that indicates that the current picture, which is in frame mode, has been interpolated using some kind of de-interlacing scheme, and the field </w:t>
        </w:r>
      </w:ins>
      <w:ins w:id="17" w:author="Alexis Michael Tourapis" w:date="2014-01-08T14:55:00Z">
        <w:r>
          <w:rPr>
            <w:szCs w:val="22"/>
            <w:lang w:val="en-CA"/>
          </w:rPr>
          <w:t xml:space="preserve">data </w:t>
        </w:r>
      </w:ins>
      <w:ins w:id="18" w:author="Alexis Michael Tourapis" w:date="2014-01-08T14:54:00Z">
        <w:r>
          <w:rPr>
            <w:szCs w:val="22"/>
            <w:lang w:val="en-CA"/>
          </w:rPr>
          <w:t>indicated</w:t>
        </w:r>
      </w:ins>
      <w:ins w:id="19" w:author="Alexis Michael Tourapis" w:date="2014-01-08T14:55:00Z">
        <w:r>
          <w:rPr>
            <w:szCs w:val="22"/>
            <w:lang w:val="en-CA"/>
          </w:rPr>
          <w:t xml:space="preserve"> by this SEI message (top for 13, bottom for 14) correspond to the </w:t>
        </w:r>
      </w:ins>
      <w:ins w:id="20" w:author="Alexis Michael Tourapis" w:date="2014-01-08T14:56:00Z">
        <w:r>
          <w:rPr>
            <w:szCs w:val="22"/>
            <w:lang w:val="en-CA"/>
          </w:rPr>
          <w:t>same parity</w:t>
        </w:r>
      </w:ins>
      <w:ins w:id="21" w:author="Alexis Michael Tourapis" w:date="2014-01-08T14:55:00Z">
        <w:r>
          <w:rPr>
            <w:szCs w:val="22"/>
            <w:lang w:val="en-CA"/>
          </w:rPr>
          <w:t xml:space="preserve"> data present in the original source. This information can be used to then extract only these samples for future processing, if desired, and discard all other samples.</w:t>
        </w:r>
      </w:ins>
      <w:ins w:id="22" w:author="Alexis Michael Tourapis" w:date="2014-01-08T14:54:00Z">
        <w:r>
          <w:rPr>
            <w:szCs w:val="22"/>
            <w:lang w:val="en-CA"/>
          </w:rPr>
          <w:t xml:space="preserve"> </w:t>
        </w:r>
      </w:ins>
    </w:p>
    <w:p w14:paraId="1610BF7C" w14:textId="77777777" w:rsidR="00FA7CD7" w:rsidRPr="00943A5F" w:rsidRDefault="00FA7CD7" w:rsidP="00FA7CD7">
      <w:pPr>
        <w:pStyle w:val="Caption"/>
        <w:jc w:val="center"/>
        <w:rPr>
          <w:noProof/>
          <w:lang w:val="en-GB"/>
        </w:rPr>
      </w:pPr>
      <w:bookmarkStart w:id="23" w:name="_Ref342314176"/>
      <w:bookmarkStart w:id="24" w:name="_Toc363691698"/>
      <w:r w:rsidRPr="00943A5F">
        <w:rPr>
          <w:noProof/>
          <w:lang w:val="en-GB"/>
        </w:rPr>
        <w:t>Table D</w:t>
      </w:r>
      <w:r w:rsidRPr="00943A5F">
        <w:rPr>
          <w:noProof/>
          <w:lang w:val="en-GB"/>
        </w:rPr>
        <w:noBreakHyphen/>
      </w:r>
      <w:r w:rsidRPr="00943A5F">
        <w:rPr>
          <w:noProof/>
          <w:lang w:val="en-GB"/>
        </w:rPr>
        <w:fldChar w:fldCharType="begin" w:fldLock="1"/>
      </w:r>
      <w:r w:rsidRPr="00943A5F">
        <w:rPr>
          <w:noProof/>
          <w:lang w:val="en-GB"/>
        </w:rPr>
        <w:instrText xml:space="preserve"> SEQ Table \* ARABIC </w:instrText>
      </w:r>
      <w:r w:rsidRPr="00943A5F">
        <w:rPr>
          <w:noProof/>
          <w:lang w:val="en-GB"/>
        </w:rPr>
        <w:fldChar w:fldCharType="separate"/>
      </w:r>
      <w:r>
        <w:rPr>
          <w:noProof/>
          <w:lang w:val="en-GB"/>
        </w:rPr>
        <w:t>2</w:t>
      </w:r>
      <w:r w:rsidRPr="00943A5F">
        <w:rPr>
          <w:noProof/>
          <w:lang w:val="en-GB"/>
        </w:rPr>
        <w:fldChar w:fldCharType="end"/>
      </w:r>
      <w:bookmarkEnd w:id="23"/>
      <w:r w:rsidRPr="00943A5F">
        <w:rPr>
          <w:noProof/>
          <w:lang w:val="en-GB"/>
        </w:rPr>
        <w:t xml:space="preserve"> – </w:t>
      </w:r>
      <w:r>
        <w:rPr>
          <w:noProof/>
          <w:lang w:val="en-GB"/>
        </w:rPr>
        <w:t>Interpretation of pic_struct</w:t>
      </w:r>
      <w:bookmarkEnd w:id="24"/>
    </w:p>
    <w:tbl>
      <w:tblPr>
        <w:tblW w:w="8123" w:type="dxa"/>
        <w:jc w:val="center"/>
        <w:tblInd w:w="3334" w:type="dxa"/>
        <w:tblLayout w:type="fixed"/>
        <w:tblCellMar>
          <w:left w:w="80" w:type="dxa"/>
          <w:right w:w="80" w:type="dxa"/>
        </w:tblCellMar>
        <w:tblLook w:val="0000" w:firstRow="0" w:lastRow="0" w:firstColumn="0" w:lastColumn="0" w:noHBand="0" w:noVBand="0"/>
      </w:tblPr>
      <w:tblGrid>
        <w:gridCol w:w="1127"/>
        <w:gridCol w:w="3042"/>
        <w:gridCol w:w="3954"/>
      </w:tblGrid>
      <w:tr w:rsidR="00FA7CD7" w:rsidRPr="00416CB7" w14:paraId="0B0F8547"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1B8EBD48" w14:textId="77777777" w:rsidR="00FA7CD7" w:rsidRPr="005F3E04" w:rsidRDefault="00FA7CD7" w:rsidP="00FA7CD7">
            <w:pPr>
              <w:keepNext/>
              <w:spacing w:before="40" w:after="40"/>
              <w:jc w:val="center"/>
              <w:rPr>
                <w:noProof/>
              </w:rPr>
            </w:pPr>
            <w:r w:rsidRPr="005F3E04">
              <w:rPr>
                <w:b/>
                <w:bCs/>
              </w:rPr>
              <w:lastRenderedPageBreak/>
              <w:t>Value</w:t>
            </w:r>
          </w:p>
        </w:tc>
        <w:tc>
          <w:tcPr>
            <w:tcW w:w="3042" w:type="dxa"/>
            <w:tcBorders>
              <w:top w:val="single" w:sz="6" w:space="0" w:color="auto"/>
              <w:left w:val="single" w:sz="6" w:space="0" w:color="auto"/>
              <w:bottom w:val="single" w:sz="6" w:space="0" w:color="auto"/>
              <w:right w:val="single" w:sz="6" w:space="0" w:color="auto"/>
            </w:tcBorders>
          </w:tcPr>
          <w:p w14:paraId="4E0046B3" w14:textId="77777777" w:rsidR="00FA7CD7" w:rsidRPr="005F3E04" w:rsidRDefault="00FA7CD7" w:rsidP="00FA7CD7">
            <w:pPr>
              <w:keepNext/>
              <w:spacing w:before="40" w:after="40"/>
              <w:jc w:val="center"/>
              <w:rPr>
                <w:noProof/>
              </w:rPr>
            </w:pPr>
            <w:r w:rsidRPr="005F3E04">
              <w:rPr>
                <w:b/>
                <w:bCs/>
              </w:rPr>
              <w:t>Indicated display of picture</w:t>
            </w:r>
          </w:p>
        </w:tc>
        <w:tc>
          <w:tcPr>
            <w:tcW w:w="3954" w:type="dxa"/>
            <w:tcBorders>
              <w:top w:val="single" w:sz="6" w:space="0" w:color="auto"/>
              <w:left w:val="single" w:sz="6" w:space="0" w:color="auto"/>
              <w:bottom w:val="single" w:sz="6" w:space="0" w:color="auto"/>
              <w:right w:val="single" w:sz="6" w:space="0" w:color="auto"/>
            </w:tcBorders>
          </w:tcPr>
          <w:p w14:paraId="7BA52F2B" w14:textId="77777777" w:rsidR="00FA7CD7" w:rsidRPr="005F3E04" w:rsidRDefault="00FA7CD7" w:rsidP="00FA7CD7">
            <w:pPr>
              <w:keepNext/>
              <w:spacing w:before="40" w:after="40"/>
              <w:jc w:val="center"/>
              <w:rPr>
                <w:noProof/>
              </w:rPr>
            </w:pPr>
            <w:r w:rsidRPr="005F3E04">
              <w:rPr>
                <w:b/>
                <w:bCs/>
              </w:rPr>
              <w:t>Restrictions</w:t>
            </w:r>
          </w:p>
        </w:tc>
      </w:tr>
      <w:tr w:rsidR="00FA7CD7" w:rsidRPr="00943A5F" w14:paraId="5D620060" w14:textId="77777777" w:rsidTr="00FA7CD7">
        <w:tblPrEx>
          <w:tblCellMar>
            <w:top w:w="0" w:type="dxa"/>
            <w:bottom w:w="0" w:type="dxa"/>
          </w:tblCellMar>
        </w:tblPrEx>
        <w:trPr>
          <w:cantSplit/>
          <w:trHeight w:val="144"/>
          <w:jc w:val="center"/>
        </w:trPr>
        <w:tc>
          <w:tcPr>
            <w:tcW w:w="1127" w:type="dxa"/>
            <w:tcBorders>
              <w:left w:val="single" w:sz="6" w:space="0" w:color="auto"/>
              <w:bottom w:val="single" w:sz="6" w:space="0" w:color="auto"/>
              <w:right w:val="single" w:sz="6" w:space="0" w:color="auto"/>
            </w:tcBorders>
          </w:tcPr>
          <w:p w14:paraId="6D78A39F" w14:textId="77777777" w:rsidR="00FA7CD7" w:rsidRPr="00943A5F" w:rsidRDefault="00FA7CD7" w:rsidP="00FA7CD7">
            <w:pPr>
              <w:keepNext/>
              <w:spacing w:before="40" w:after="40"/>
              <w:jc w:val="center"/>
              <w:rPr>
                <w:noProof/>
              </w:rPr>
            </w:pPr>
            <w:r>
              <w:t>0</w:t>
            </w:r>
          </w:p>
        </w:tc>
        <w:tc>
          <w:tcPr>
            <w:tcW w:w="3042" w:type="dxa"/>
            <w:tcBorders>
              <w:left w:val="single" w:sz="6" w:space="0" w:color="auto"/>
              <w:bottom w:val="single" w:sz="6" w:space="0" w:color="auto"/>
              <w:right w:val="single" w:sz="6" w:space="0" w:color="auto"/>
            </w:tcBorders>
          </w:tcPr>
          <w:p w14:paraId="4829F8C2" w14:textId="77777777" w:rsidR="00FA7CD7" w:rsidRPr="00943A5F" w:rsidRDefault="00FA7CD7" w:rsidP="00FA7CD7">
            <w:pPr>
              <w:keepNext/>
              <w:spacing w:before="40" w:after="40"/>
              <w:jc w:val="center"/>
              <w:rPr>
                <w:noProof/>
              </w:rPr>
            </w:pPr>
            <w:r>
              <w:t>(</w:t>
            </w:r>
            <w:proofErr w:type="gramStart"/>
            <w:r>
              <w:t>progressive</w:t>
            </w:r>
            <w:proofErr w:type="gramEnd"/>
            <w:r>
              <w:t>) frame</w:t>
            </w:r>
          </w:p>
        </w:tc>
        <w:tc>
          <w:tcPr>
            <w:tcW w:w="3954" w:type="dxa"/>
            <w:tcBorders>
              <w:left w:val="single" w:sz="6" w:space="0" w:color="auto"/>
              <w:bottom w:val="single" w:sz="6" w:space="0" w:color="auto"/>
              <w:right w:val="single" w:sz="6" w:space="0" w:color="auto"/>
            </w:tcBorders>
          </w:tcPr>
          <w:p w14:paraId="0D38F6D5"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p>
        </w:tc>
      </w:tr>
      <w:tr w:rsidR="00FA7CD7" w:rsidRPr="00943A5F" w14:paraId="127764D6" w14:textId="77777777" w:rsidTr="00FA7CD7">
        <w:tblPrEx>
          <w:tblCellMar>
            <w:top w:w="0" w:type="dxa"/>
            <w:bottom w:w="0" w:type="dxa"/>
          </w:tblCellMar>
        </w:tblPrEx>
        <w:trPr>
          <w:cantSplit/>
          <w:trHeight w:val="144"/>
          <w:jc w:val="center"/>
        </w:trPr>
        <w:tc>
          <w:tcPr>
            <w:tcW w:w="1127" w:type="dxa"/>
            <w:tcBorders>
              <w:left w:val="single" w:sz="6" w:space="0" w:color="auto"/>
              <w:bottom w:val="single" w:sz="6" w:space="0" w:color="auto"/>
              <w:right w:val="single" w:sz="6" w:space="0" w:color="auto"/>
            </w:tcBorders>
          </w:tcPr>
          <w:p w14:paraId="13B54928" w14:textId="77777777" w:rsidR="00FA7CD7" w:rsidRPr="00943A5F" w:rsidRDefault="00FA7CD7" w:rsidP="00FA7CD7">
            <w:pPr>
              <w:keepNext/>
              <w:tabs>
                <w:tab w:val="left" w:pos="2025"/>
              </w:tabs>
              <w:spacing w:before="40" w:after="40"/>
              <w:jc w:val="center"/>
              <w:rPr>
                <w:noProof/>
              </w:rPr>
            </w:pPr>
            <w:r>
              <w:t>1</w:t>
            </w:r>
          </w:p>
        </w:tc>
        <w:tc>
          <w:tcPr>
            <w:tcW w:w="3042" w:type="dxa"/>
            <w:tcBorders>
              <w:left w:val="single" w:sz="6" w:space="0" w:color="auto"/>
              <w:bottom w:val="single" w:sz="6" w:space="0" w:color="auto"/>
              <w:right w:val="single" w:sz="6" w:space="0" w:color="auto"/>
            </w:tcBorders>
          </w:tcPr>
          <w:p w14:paraId="2CC434B0" w14:textId="77777777" w:rsidR="00FA7CD7" w:rsidRPr="00943A5F" w:rsidRDefault="00FA7CD7" w:rsidP="00FA7CD7">
            <w:pPr>
              <w:keepNext/>
              <w:tabs>
                <w:tab w:val="left" w:pos="2025"/>
              </w:tabs>
              <w:spacing w:before="40" w:after="40"/>
              <w:jc w:val="center"/>
              <w:rPr>
                <w:noProof/>
              </w:rPr>
            </w:pPr>
            <w:proofErr w:type="gramStart"/>
            <w:r>
              <w:t>top</w:t>
            </w:r>
            <w:proofErr w:type="gramEnd"/>
            <w:r>
              <w:t xml:space="preserve"> field</w:t>
            </w:r>
          </w:p>
        </w:tc>
        <w:tc>
          <w:tcPr>
            <w:tcW w:w="3954" w:type="dxa"/>
            <w:tcBorders>
              <w:left w:val="single" w:sz="6" w:space="0" w:color="auto"/>
              <w:bottom w:val="single" w:sz="6" w:space="0" w:color="auto"/>
              <w:right w:val="single" w:sz="6" w:space="0" w:color="auto"/>
            </w:tcBorders>
          </w:tcPr>
          <w:p w14:paraId="7E25FD67" w14:textId="77777777" w:rsidR="00FA7CD7" w:rsidRPr="00943A5F" w:rsidRDefault="00FA7CD7" w:rsidP="00FA7CD7">
            <w:pPr>
              <w:keepNext/>
              <w:tabs>
                <w:tab w:val="left" w:pos="2025"/>
              </w:tabs>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1</w:t>
            </w:r>
          </w:p>
        </w:tc>
      </w:tr>
      <w:tr w:rsidR="00FA7CD7" w:rsidRPr="00943A5F" w14:paraId="42CD630F"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09642882" w14:textId="77777777" w:rsidR="00FA7CD7" w:rsidRPr="00943A5F" w:rsidRDefault="00FA7CD7" w:rsidP="00FA7CD7">
            <w:pPr>
              <w:keepNext/>
              <w:spacing w:before="40" w:after="40"/>
              <w:jc w:val="center"/>
              <w:rPr>
                <w:noProof/>
              </w:rPr>
            </w:pPr>
            <w:r>
              <w:t>2</w:t>
            </w:r>
          </w:p>
        </w:tc>
        <w:tc>
          <w:tcPr>
            <w:tcW w:w="3042" w:type="dxa"/>
            <w:tcBorders>
              <w:top w:val="single" w:sz="6" w:space="0" w:color="auto"/>
              <w:left w:val="single" w:sz="6" w:space="0" w:color="auto"/>
              <w:bottom w:val="single" w:sz="6" w:space="0" w:color="auto"/>
              <w:right w:val="single" w:sz="6" w:space="0" w:color="auto"/>
            </w:tcBorders>
          </w:tcPr>
          <w:p w14:paraId="6272B0A2" w14:textId="77777777" w:rsidR="00FA7CD7" w:rsidRPr="00943A5F" w:rsidRDefault="00FA7CD7" w:rsidP="00FA7CD7">
            <w:pPr>
              <w:keepNext/>
              <w:spacing w:before="40" w:after="40"/>
              <w:jc w:val="center"/>
              <w:rPr>
                <w:noProof/>
              </w:rPr>
            </w:pPr>
            <w:proofErr w:type="gramStart"/>
            <w:r>
              <w:t>bottom</w:t>
            </w:r>
            <w:proofErr w:type="gramEnd"/>
            <w:r>
              <w:t xml:space="preserve"> field</w:t>
            </w:r>
          </w:p>
        </w:tc>
        <w:tc>
          <w:tcPr>
            <w:tcW w:w="3954" w:type="dxa"/>
            <w:tcBorders>
              <w:top w:val="single" w:sz="6" w:space="0" w:color="auto"/>
              <w:left w:val="single" w:sz="6" w:space="0" w:color="auto"/>
              <w:bottom w:val="single" w:sz="6" w:space="0" w:color="auto"/>
              <w:right w:val="single" w:sz="6" w:space="0" w:color="auto"/>
            </w:tcBorders>
          </w:tcPr>
          <w:p w14:paraId="64EF1389"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1</w:t>
            </w:r>
          </w:p>
        </w:tc>
      </w:tr>
      <w:tr w:rsidR="00FA7CD7" w:rsidRPr="00943A5F" w14:paraId="676C5350"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5C5E0CB1" w14:textId="77777777" w:rsidR="00FA7CD7" w:rsidRPr="00943A5F" w:rsidRDefault="00FA7CD7" w:rsidP="00FA7CD7">
            <w:pPr>
              <w:keepNext/>
              <w:spacing w:before="40" w:after="40"/>
              <w:jc w:val="center"/>
              <w:rPr>
                <w:noProof/>
              </w:rPr>
            </w:pPr>
            <w:r>
              <w:t>3</w:t>
            </w:r>
          </w:p>
        </w:tc>
        <w:tc>
          <w:tcPr>
            <w:tcW w:w="3042" w:type="dxa"/>
            <w:tcBorders>
              <w:top w:val="single" w:sz="6" w:space="0" w:color="auto"/>
              <w:left w:val="single" w:sz="6" w:space="0" w:color="auto"/>
              <w:bottom w:val="single" w:sz="6" w:space="0" w:color="auto"/>
              <w:right w:val="single" w:sz="6" w:space="0" w:color="auto"/>
            </w:tcBorders>
          </w:tcPr>
          <w:p w14:paraId="1F19BEC4" w14:textId="77777777" w:rsidR="00FA7CD7" w:rsidRPr="00943A5F" w:rsidRDefault="00FA7CD7" w:rsidP="00FA7CD7">
            <w:pPr>
              <w:keepNext/>
              <w:spacing w:before="40" w:after="40"/>
              <w:jc w:val="center"/>
              <w:rPr>
                <w:noProof/>
              </w:rPr>
            </w:pPr>
            <w:proofErr w:type="gramStart"/>
            <w:r>
              <w:t>top</w:t>
            </w:r>
            <w:proofErr w:type="gramEnd"/>
            <w:r>
              <w:t xml:space="preserve"> field, bottom field, in that order</w:t>
            </w:r>
          </w:p>
        </w:tc>
        <w:tc>
          <w:tcPr>
            <w:tcW w:w="3954" w:type="dxa"/>
            <w:tcBorders>
              <w:top w:val="single" w:sz="6" w:space="0" w:color="auto"/>
              <w:left w:val="single" w:sz="6" w:space="0" w:color="auto"/>
              <w:bottom w:val="single" w:sz="6" w:space="0" w:color="auto"/>
              <w:right w:val="single" w:sz="6" w:space="0" w:color="auto"/>
            </w:tcBorders>
          </w:tcPr>
          <w:p w14:paraId="39B81E39"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p>
        </w:tc>
      </w:tr>
      <w:tr w:rsidR="00FA7CD7" w:rsidRPr="00943A5F" w14:paraId="60BDED2A"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41C4FF66" w14:textId="77777777" w:rsidR="00FA7CD7" w:rsidRPr="00943A5F" w:rsidRDefault="00FA7CD7" w:rsidP="00FA7CD7">
            <w:pPr>
              <w:keepNext/>
              <w:spacing w:before="40" w:after="40"/>
              <w:jc w:val="center"/>
              <w:rPr>
                <w:noProof/>
              </w:rPr>
            </w:pPr>
            <w:r>
              <w:t>4</w:t>
            </w:r>
          </w:p>
        </w:tc>
        <w:tc>
          <w:tcPr>
            <w:tcW w:w="3042" w:type="dxa"/>
            <w:tcBorders>
              <w:top w:val="single" w:sz="6" w:space="0" w:color="auto"/>
              <w:left w:val="single" w:sz="6" w:space="0" w:color="auto"/>
              <w:bottom w:val="single" w:sz="6" w:space="0" w:color="auto"/>
              <w:right w:val="single" w:sz="6" w:space="0" w:color="auto"/>
            </w:tcBorders>
          </w:tcPr>
          <w:p w14:paraId="3D86D601" w14:textId="77777777" w:rsidR="00FA7CD7" w:rsidRPr="00943A5F" w:rsidRDefault="00FA7CD7" w:rsidP="00FA7CD7">
            <w:pPr>
              <w:keepNext/>
              <w:spacing w:before="40" w:after="40"/>
              <w:jc w:val="center"/>
              <w:rPr>
                <w:noProof/>
              </w:rPr>
            </w:pPr>
            <w:proofErr w:type="gramStart"/>
            <w:r>
              <w:t>bottom</w:t>
            </w:r>
            <w:proofErr w:type="gramEnd"/>
            <w:r>
              <w:t xml:space="preserve"> field, top field, in that order</w:t>
            </w:r>
          </w:p>
        </w:tc>
        <w:tc>
          <w:tcPr>
            <w:tcW w:w="3954" w:type="dxa"/>
            <w:tcBorders>
              <w:top w:val="single" w:sz="6" w:space="0" w:color="auto"/>
              <w:left w:val="single" w:sz="6" w:space="0" w:color="auto"/>
              <w:bottom w:val="single" w:sz="6" w:space="0" w:color="auto"/>
              <w:right w:val="single" w:sz="6" w:space="0" w:color="auto"/>
            </w:tcBorders>
          </w:tcPr>
          <w:p w14:paraId="78CCB80E"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p>
        </w:tc>
      </w:tr>
      <w:tr w:rsidR="00FA7CD7" w:rsidRPr="00943A5F" w14:paraId="59328C8F"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71405CAA" w14:textId="77777777" w:rsidR="00FA7CD7" w:rsidRPr="00943A5F" w:rsidRDefault="00FA7CD7" w:rsidP="00FA7CD7">
            <w:pPr>
              <w:keepNext/>
              <w:spacing w:before="40" w:after="40"/>
              <w:jc w:val="center"/>
              <w:rPr>
                <w:noProof/>
              </w:rPr>
            </w:pPr>
            <w:r>
              <w:t>5</w:t>
            </w:r>
          </w:p>
        </w:tc>
        <w:tc>
          <w:tcPr>
            <w:tcW w:w="3042" w:type="dxa"/>
            <w:tcBorders>
              <w:top w:val="single" w:sz="6" w:space="0" w:color="auto"/>
              <w:left w:val="single" w:sz="6" w:space="0" w:color="auto"/>
              <w:bottom w:val="single" w:sz="6" w:space="0" w:color="auto"/>
              <w:right w:val="single" w:sz="6" w:space="0" w:color="auto"/>
            </w:tcBorders>
          </w:tcPr>
          <w:p w14:paraId="4D2FE1FD" w14:textId="77777777" w:rsidR="00FA7CD7" w:rsidRPr="00943A5F" w:rsidRDefault="00FA7CD7" w:rsidP="00FA7CD7">
            <w:pPr>
              <w:keepNext/>
              <w:spacing w:before="40" w:after="40"/>
              <w:jc w:val="center"/>
              <w:rPr>
                <w:noProof/>
              </w:rPr>
            </w:pPr>
            <w:proofErr w:type="gramStart"/>
            <w:r>
              <w:t>top</w:t>
            </w:r>
            <w:proofErr w:type="gramEnd"/>
            <w:r>
              <w:t xml:space="preserve"> field, bottom field, top field repeated, in that order</w:t>
            </w:r>
          </w:p>
        </w:tc>
        <w:tc>
          <w:tcPr>
            <w:tcW w:w="3954" w:type="dxa"/>
            <w:tcBorders>
              <w:top w:val="single" w:sz="6" w:space="0" w:color="auto"/>
              <w:left w:val="single" w:sz="6" w:space="0" w:color="auto"/>
              <w:bottom w:val="single" w:sz="6" w:space="0" w:color="auto"/>
              <w:right w:val="single" w:sz="6" w:space="0" w:color="auto"/>
            </w:tcBorders>
          </w:tcPr>
          <w:p w14:paraId="40FD870B"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p>
        </w:tc>
      </w:tr>
      <w:tr w:rsidR="00FA7CD7" w:rsidRPr="00943A5F" w14:paraId="36A731E6"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03472272" w14:textId="77777777" w:rsidR="00FA7CD7" w:rsidRPr="00943A5F" w:rsidRDefault="00FA7CD7" w:rsidP="00FA7CD7">
            <w:pPr>
              <w:keepNext/>
              <w:spacing w:before="40" w:after="40"/>
              <w:jc w:val="center"/>
              <w:rPr>
                <w:noProof/>
              </w:rPr>
            </w:pPr>
            <w:r>
              <w:t>6</w:t>
            </w:r>
          </w:p>
        </w:tc>
        <w:tc>
          <w:tcPr>
            <w:tcW w:w="3042" w:type="dxa"/>
            <w:tcBorders>
              <w:top w:val="single" w:sz="6" w:space="0" w:color="auto"/>
              <w:left w:val="single" w:sz="6" w:space="0" w:color="auto"/>
              <w:bottom w:val="single" w:sz="6" w:space="0" w:color="auto"/>
              <w:right w:val="single" w:sz="6" w:space="0" w:color="auto"/>
            </w:tcBorders>
          </w:tcPr>
          <w:p w14:paraId="5B011062" w14:textId="77777777" w:rsidR="00FA7CD7" w:rsidRPr="00943A5F" w:rsidRDefault="00FA7CD7" w:rsidP="00FA7CD7">
            <w:pPr>
              <w:keepNext/>
              <w:spacing w:before="40" w:after="40"/>
              <w:jc w:val="center"/>
              <w:rPr>
                <w:noProof/>
              </w:rPr>
            </w:pPr>
            <w:proofErr w:type="gramStart"/>
            <w:r>
              <w:t>bottom</w:t>
            </w:r>
            <w:proofErr w:type="gramEnd"/>
            <w:r>
              <w:t xml:space="preserve"> field, top field, bottom field repeated, in that order</w:t>
            </w:r>
          </w:p>
        </w:tc>
        <w:tc>
          <w:tcPr>
            <w:tcW w:w="3954" w:type="dxa"/>
            <w:tcBorders>
              <w:top w:val="single" w:sz="6" w:space="0" w:color="auto"/>
              <w:left w:val="single" w:sz="6" w:space="0" w:color="auto"/>
              <w:bottom w:val="single" w:sz="6" w:space="0" w:color="auto"/>
              <w:right w:val="single" w:sz="6" w:space="0" w:color="auto"/>
            </w:tcBorders>
          </w:tcPr>
          <w:p w14:paraId="52DE5672"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p>
        </w:tc>
      </w:tr>
      <w:tr w:rsidR="00FA7CD7" w:rsidRPr="00943A5F" w14:paraId="7D9990A3"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47322044" w14:textId="77777777" w:rsidR="00FA7CD7" w:rsidRPr="00943A5F" w:rsidRDefault="00FA7CD7" w:rsidP="00FA7CD7">
            <w:pPr>
              <w:keepNext/>
              <w:spacing w:before="40" w:after="40"/>
              <w:jc w:val="center"/>
              <w:rPr>
                <w:noProof/>
              </w:rPr>
            </w:pPr>
            <w:r>
              <w:t>7</w:t>
            </w:r>
          </w:p>
        </w:tc>
        <w:tc>
          <w:tcPr>
            <w:tcW w:w="3042" w:type="dxa"/>
            <w:tcBorders>
              <w:top w:val="single" w:sz="6" w:space="0" w:color="auto"/>
              <w:left w:val="single" w:sz="6" w:space="0" w:color="auto"/>
              <w:bottom w:val="single" w:sz="6" w:space="0" w:color="auto"/>
              <w:right w:val="single" w:sz="6" w:space="0" w:color="auto"/>
            </w:tcBorders>
          </w:tcPr>
          <w:p w14:paraId="690CB721" w14:textId="77777777" w:rsidR="00FA7CD7" w:rsidRPr="00943A5F" w:rsidRDefault="00FA7CD7" w:rsidP="00FA7CD7">
            <w:pPr>
              <w:keepNext/>
              <w:spacing w:before="40" w:after="40"/>
              <w:jc w:val="center"/>
              <w:rPr>
                <w:noProof/>
              </w:rPr>
            </w:pPr>
            <w:proofErr w:type="gramStart"/>
            <w:r>
              <w:t>frame</w:t>
            </w:r>
            <w:proofErr w:type="gramEnd"/>
            <w:r>
              <w:t xml:space="preserve"> doubling</w:t>
            </w:r>
          </w:p>
        </w:tc>
        <w:tc>
          <w:tcPr>
            <w:tcW w:w="3954" w:type="dxa"/>
            <w:tcBorders>
              <w:top w:val="single" w:sz="6" w:space="0" w:color="auto"/>
              <w:left w:val="single" w:sz="6" w:space="0" w:color="auto"/>
              <w:bottom w:val="single" w:sz="6" w:space="0" w:color="auto"/>
              <w:right w:val="single" w:sz="6" w:space="0" w:color="auto"/>
            </w:tcBorders>
          </w:tcPr>
          <w:p w14:paraId="27DA5271"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r>
              <w:rPr>
                <w:lang w:eastAsia="ja-JP"/>
              </w:rPr>
              <w:br/>
            </w:r>
            <w:proofErr w:type="spellStart"/>
            <w:r w:rsidRPr="000F5E60">
              <w:rPr>
                <w:lang w:eastAsia="ja-JP"/>
              </w:rPr>
              <w:t>fixed_pic_rate_</w:t>
            </w:r>
            <w:r>
              <w:rPr>
                <w:lang w:eastAsia="ja-JP"/>
              </w:rPr>
              <w:t>within_cvs_</w:t>
            </w:r>
            <w:r w:rsidRPr="000F5E60">
              <w:rPr>
                <w:lang w:eastAsia="ja-JP"/>
              </w:rPr>
              <w:t>flag</w:t>
            </w:r>
            <w:proofErr w:type="spellEnd"/>
            <w:r w:rsidRPr="000F5E60">
              <w:rPr>
                <w:lang w:eastAsia="ja-JP"/>
              </w:rPr>
              <w:t xml:space="preserve"> shall be 1</w:t>
            </w:r>
          </w:p>
        </w:tc>
      </w:tr>
      <w:tr w:rsidR="00FA7CD7" w:rsidRPr="00943A5F" w14:paraId="5C75B9EB"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074ECA62" w14:textId="77777777" w:rsidR="00FA7CD7" w:rsidRPr="00943A5F" w:rsidRDefault="00FA7CD7" w:rsidP="00FA7CD7">
            <w:pPr>
              <w:keepNext/>
              <w:spacing w:before="40" w:after="40"/>
              <w:jc w:val="center"/>
              <w:rPr>
                <w:noProof/>
              </w:rPr>
            </w:pPr>
            <w:r>
              <w:t>8</w:t>
            </w:r>
          </w:p>
        </w:tc>
        <w:tc>
          <w:tcPr>
            <w:tcW w:w="3042" w:type="dxa"/>
            <w:tcBorders>
              <w:top w:val="single" w:sz="6" w:space="0" w:color="auto"/>
              <w:left w:val="single" w:sz="6" w:space="0" w:color="auto"/>
              <w:bottom w:val="single" w:sz="6" w:space="0" w:color="auto"/>
              <w:right w:val="single" w:sz="6" w:space="0" w:color="auto"/>
            </w:tcBorders>
          </w:tcPr>
          <w:p w14:paraId="74B6CD2B" w14:textId="77777777" w:rsidR="00FA7CD7" w:rsidRPr="00943A5F" w:rsidRDefault="00FA7CD7" w:rsidP="00FA7CD7">
            <w:pPr>
              <w:keepNext/>
              <w:spacing w:before="40" w:after="40"/>
              <w:jc w:val="center"/>
              <w:rPr>
                <w:noProof/>
              </w:rPr>
            </w:pPr>
            <w:proofErr w:type="gramStart"/>
            <w:r>
              <w:t>frame</w:t>
            </w:r>
            <w:proofErr w:type="gramEnd"/>
            <w:r>
              <w:t xml:space="preserve"> tripling</w:t>
            </w:r>
          </w:p>
        </w:tc>
        <w:tc>
          <w:tcPr>
            <w:tcW w:w="3954" w:type="dxa"/>
            <w:tcBorders>
              <w:top w:val="single" w:sz="6" w:space="0" w:color="auto"/>
              <w:left w:val="single" w:sz="6" w:space="0" w:color="auto"/>
              <w:bottom w:val="single" w:sz="6" w:space="0" w:color="auto"/>
              <w:right w:val="single" w:sz="6" w:space="0" w:color="auto"/>
            </w:tcBorders>
          </w:tcPr>
          <w:p w14:paraId="23E9D3F9" w14:textId="77777777" w:rsidR="00FA7CD7" w:rsidRPr="00943A5F" w:rsidRDefault="00FA7CD7" w:rsidP="00FA7CD7">
            <w:pPr>
              <w:keepNext/>
              <w:spacing w:before="40" w:after="40"/>
              <w:jc w:val="center"/>
              <w:rPr>
                <w:noProof/>
              </w:rPr>
            </w:pPr>
            <w:proofErr w:type="spellStart"/>
            <w:proofErr w:type="gramStart"/>
            <w:r>
              <w:rPr>
                <w:lang w:eastAsia="ja-JP"/>
              </w:rPr>
              <w:t>field</w:t>
            </w:r>
            <w:proofErr w:type="gramEnd"/>
            <w:r>
              <w:rPr>
                <w:lang w:eastAsia="ja-JP"/>
              </w:rPr>
              <w:t>_seq_flag</w:t>
            </w:r>
            <w:proofErr w:type="spellEnd"/>
            <w:r>
              <w:rPr>
                <w:lang w:eastAsia="ja-JP"/>
              </w:rPr>
              <w:t xml:space="preserve"> shall be 0</w:t>
            </w:r>
            <w:r>
              <w:rPr>
                <w:lang w:eastAsia="ja-JP"/>
              </w:rPr>
              <w:br/>
            </w:r>
            <w:proofErr w:type="spellStart"/>
            <w:r w:rsidRPr="000F5E60">
              <w:rPr>
                <w:lang w:eastAsia="ja-JP"/>
              </w:rPr>
              <w:t>fixed_pic_rate_</w:t>
            </w:r>
            <w:r>
              <w:rPr>
                <w:lang w:eastAsia="ja-JP"/>
              </w:rPr>
              <w:t>within_cvs_</w:t>
            </w:r>
            <w:r w:rsidRPr="000F5E60">
              <w:rPr>
                <w:lang w:eastAsia="ja-JP"/>
              </w:rPr>
              <w:t>flag</w:t>
            </w:r>
            <w:proofErr w:type="spellEnd"/>
            <w:r w:rsidRPr="000F5E60">
              <w:rPr>
                <w:lang w:eastAsia="ja-JP"/>
              </w:rPr>
              <w:t xml:space="preserve"> shall be 1</w:t>
            </w:r>
          </w:p>
        </w:tc>
      </w:tr>
      <w:tr w:rsidR="00FA7CD7" w:rsidRPr="00943A5F" w14:paraId="5F33469E"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2B6A4AA2" w14:textId="77777777" w:rsidR="00FA7CD7" w:rsidRPr="00943A5F" w:rsidRDefault="00FA7CD7" w:rsidP="00FA7CD7">
            <w:pPr>
              <w:keepNext/>
              <w:spacing w:before="40" w:after="40"/>
              <w:jc w:val="center"/>
              <w:rPr>
                <w:rFonts w:eastAsia="MS PGothic"/>
                <w:noProof/>
                <w:color w:val="000000"/>
                <w:lang w:eastAsia="ja-JP"/>
              </w:rPr>
            </w:pPr>
            <w:r w:rsidRPr="00904C3B">
              <w:t>9</w:t>
            </w:r>
          </w:p>
        </w:tc>
        <w:tc>
          <w:tcPr>
            <w:tcW w:w="3042" w:type="dxa"/>
            <w:tcBorders>
              <w:top w:val="single" w:sz="6" w:space="0" w:color="auto"/>
              <w:left w:val="single" w:sz="6" w:space="0" w:color="auto"/>
              <w:bottom w:val="single" w:sz="6" w:space="0" w:color="auto"/>
              <w:right w:val="single" w:sz="6" w:space="0" w:color="auto"/>
            </w:tcBorders>
          </w:tcPr>
          <w:p w14:paraId="27BDEFA9" w14:textId="77777777" w:rsidR="00FA7CD7" w:rsidRPr="00943A5F" w:rsidRDefault="00FA7CD7" w:rsidP="00FA7CD7">
            <w:pPr>
              <w:keepNext/>
              <w:spacing w:before="40" w:after="40"/>
              <w:jc w:val="center"/>
              <w:rPr>
                <w:rFonts w:eastAsia="MS PGothic"/>
                <w:noProof/>
                <w:color w:val="000000"/>
                <w:lang w:eastAsia="ja-JP"/>
              </w:rPr>
            </w:pPr>
            <w:proofErr w:type="gramStart"/>
            <w:r w:rsidRPr="00904C3B">
              <w:t>top</w:t>
            </w:r>
            <w:proofErr w:type="gramEnd"/>
            <w:r w:rsidRPr="00904C3B">
              <w:t xml:space="preserve"> field paired with previous bottom field in output order</w:t>
            </w:r>
          </w:p>
        </w:tc>
        <w:tc>
          <w:tcPr>
            <w:tcW w:w="3954" w:type="dxa"/>
            <w:tcBorders>
              <w:top w:val="single" w:sz="6" w:space="0" w:color="auto"/>
              <w:left w:val="single" w:sz="6" w:space="0" w:color="auto"/>
              <w:bottom w:val="single" w:sz="6" w:space="0" w:color="auto"/>
              <w:right w:val="single" w:sz="6" w:space="0" w:color="auto"/>
            </w:tcBorders>
          </w:tcPr>
          <w:p w14:paraId="3C9FF2D2" w14:textId="77777777" w:rsidR="00FA7CD7" w:rsidRPr="00943A5F" w:rsidRDefault="00FA7CD7" w:rsidP="00FA7CD7">
            <w:pPr>
              <w:keepNext/>
              <w:spacing w:before="40" w:after="40"/>
              <w:jc w:val="center"/>
              <w:rPr>
                <w:rFonts w:eastAsia="MS PGothic"/>
                <w:noProof/>
                <w:color w:val="000000"/>
                <w:lang w:eastAsia="ja-JP"/>
              </w:rPr>
            </w:pPr>
            <w:proofErr w:type="spellStart"/>
            <w:proofErr w:type="gramStart"/>
            <w:r w:rsidRPr="00904C3B">
              <w:rPr>
                <w:lang w:eastAsia="ja-JP"/>
              </w:rPr>
              <w:t>field</w:t>
            </w:r>
            <w:proofErr w:type="gramEnd"/>
            <w:r w:rsidRPr="00904C3B">
              <w:rPr>
                <w:lang w:eastAsia="ja-JP"/>
              </w:rPr>
              <w:t>_seq_flag</w:t>
            </w:r>
            <w:proofErr w:type="spellEnd"/>
            <w:r w:rsidRPr="00904C3B">
              <w:rPr>
                <w:lang w:eastAsia="ja-JP"/>
              </w:rPr>
              <w:t xml:space="preserve"> shall be 1</w:t>
            </w:r>
          </w:p>
        </w:tc>
      </w:tr>
      <w:tr w:rsidR="00FA7CD7" w:rsidRPr="00943A5F" w14:paraId="42EF744C"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4D28FD8E" w14:textId="77777777" w:rsidR="00FA7CD7" w:rsidRPr="00943A5F" w:rsidRDefault="00FA7CD7" w:rsidP="00FA7CD7">
            <w:pPr>
              <w:keepNext/>
              <w:spacing w:before="40" w:after="40"/>
              <w:jc w:val="center"/>
              <w:rPr>
                <w:rFonts w:eastAsia="MS PGothic"/>
                <w:noProof/>
                <w:color w:val="000000"/>
                <w:lang w:eastAsia="ja-JP"/>
              </w:rPr>
            </w:pPr>
            <w:r w:rsidRPr="00904C3B">
              <w:t>10</w:t>
            </w:r>
          </w:p>
        </w:tc>
        <w:tc>
          <w:tcPr>
            <w:tcW w:w="3042" w:type="dxa"/>
            <w:tcBorders>
              <w:top w:val="single" w:sz="6" w:space="0" w:color="auto"/>
              <w:left w:val="single" w:sz="6" w:space="0" w:color="auto"/>
              <w:bottom w:val="single" w:sz="6" w:space="0" w:color="auto"/>
              <w:right w:val="single" w:sz="6" w:space="0" w:color="auto"/>
            </w:tcBorders>
          </w:tcPr>
          <w:p w14:paraId="3894087A" w14:textId="77777777" w:rsidR="00FA7CD7" w:rsidRPr="00943A5F" w:rsidRDefault="00FA7CD7" w:rsidP="00FA7CD7">
            <w:pPr>
              <w:keepNext/>
              <w:spacing w:before="40" w:after="40"/>
              <w:jc w:val="center"/>
              <w:rPr>
                <w:rFonts w:eastAsia="MS PGothic"/>
                <w:noProof/>
                <w:color w:val="000000"/>
                <w:lang w:eastAsia="ja-JP"/>
              </w:rPr>
            </w:pPr>
            <w:proofErr w:type="gramStart"/>
            <w:r w:rsidRPr="00904C3B">
              <w:t>bottom</w:t>
            </w:r>
            <w:proofErr w:type="gramEnd"/>
            <w:r w:rsidRPr="00904C3B">
              <w:t xml:space="preserve"> field paired with previous top field in output order</w:t>
            </w:r>
          </w:p>
        </w:tc>
        <w:tc>
          <w:tcPr>
            <w:tcW w:w="3954" w:type="dxa"/>
            <w:tcBorders>
              <w:top w:val="single" w:sz="6" w:space="0" w:color="auto"/>
              <w:left w:val="single" w:sz="6" w:space="0" w:color="auto"/>
              <w:bottom w:val="single" w:sz="6" w:space="0" w:color="auto"/>
              <w:right w:val="single" w:sz="6" w:space="0" w:color="auto"/>
            </w:tcBorders>
          </w:tcPr>
          <w:p w14:paraId="22160CA2" w14:textId="77777777" w:rsidR="00FA7CD7" w:rsidRPr="00943A5F" w:rsidRDefault="00FA7CD7" w:rsidP="00FA7CD7">
            <w:pPr>
              <w:keepNext/>
              <w:spacing w:before="40" w:after="40"/>
              <w:jc w:val="center"/>
              <w:rPr>
                <w:rFonts w:eastAsia="MS PGothic"/>
                <w:noProof/>
                <w:color w:val="000000"/>
                <w:lang w:eastAsia="ja-JP"/>
              </w:rPr>
            </w:pPr>
            <w:proofErr w:type="spellStart"/>
            <w:proofErr w:type="gramStart"/>
            <w:r w:rsidRPr="00904C3B">
              <w:rPr>
                <w:lang w:eastAsia="ja-JP"/>
              </w:rPr>
              <w:t>field</w:t>
            </w:r>
            <w:proofErr w:type="gramEnd"/>
            <w:r w:rsidRPr="00904C3B">
              <w:rPr>
                <w:lang w:eastAsia="ja-JP"/>
              </w:rPr>
              <w:t>_seq_flag</w:t>
            </w:r>
            <w:proofErr w:type="spellEnd"/>
            <w:r w:rsidRPr="00904C3B">
              <w:rPr>
                <w:lang w:eastAsia="ja-JP"/>
              </w:rPr>
              <w:t xml:space="preserve"> shall be 1</w:t>
            </w:r>
          </w:p>
        </w:tc>
      </w:tr>
      <w:tr w:rsidR="00FA7CD7" w:rsidRPr="00943A5F" w14:paraId="4148F8D2"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774D7274" w14:textId="77777777" w:rsidR="00FA7CD7" w:rsidRPr="00943A5F" w:rsidRDefault="00FA7CD7" w:rsidP="00FA7CD7">
            <w:pPr>
              <w:keepNext/>
              <w:spacing w:before="40" w:after="40"/>
              <w:jc w:val="center"/>
              <w:rPr>
                <w:rFonts w:eastAsia="MS PGothic"/>
                <w:noProof/>
                <w:color w:val="000000"/>
                <w:lang w:eastAsia="ja-JP"/>
              </w:rPr>
            </w:pPr>
            <w:r w:rsidRPr="00904C3B">
              <w:t>11</w:t>
            </w:r>
          </w:p>
        </w:tc>
        <w:tc>
          <w:tcPr>
            <w:tcW w:w="3042" w:type="dxa"/>
            <w:tcBorders>
              <w:top w:val="single" w:sz="6" w:space="0" w:color="auto"/>
              <w:left w:val="single" w:sz="6" w:space="0" w:color="auto"/>
              <w:bottom w:val="single" w:sz="6" w:space="0" w:color="auto"/>
              <w:right w:val="single" w:sz="6" w:space="0" w:color="auto"/>
            </w:tcBorders>
          </w:tcPr>
          <w:p w14:paraId="712CCD17" w14:textId="77777777" w:rsidR="00FA7CD7" w:rsidRPr="00943A5F" w:rsidRDefault="00FA7CD7" w:rsidP="00FA7CD7">
            <w:pPr>
              <w:keepNext/>
              <w:spacing w:before="40" w:after="40"/>
              <w:jc w:val="center"/>
              <w:rPr>
                <w:rFonts w:eastAsia="MS PGothic"/>
                <w:noProof/>
                <w:color w:val="000000"/>
                <w:lang w:eastAsia="ja-JP"/>
              </w:rPr>
            </w:pPr>
            <w:proofErr w:type="gramStart"/>
            <w:r w:rsidRPr="00904C3B">
              <w:t>top</w:t>
            </w:r>
            <w:proofErr w:type="gramEnd"/>
            <w:r w:rsidRPr="00904C3B">
              <w:t xml:space="preserve"> field paired with next bottom field in output order</w:t>
            </w:r>
          </w:p>
        </w:tc>
        <w:tc>
          <w:tcPr>
            <w:tcW w:w="3954" w:type="dxa"/>
            <w:tcBorders>
              <w:top w:val="single" w:sz="6" w:space="0" w:color="auto"/>
              <w:left w:val="single" w:sz="6" w:space="0" w:color="auto"/>
              <w:bottom w:val="single" w:sz="6" w:space="0" w:color="auto"/>
              <w:right w:val="single" w:sz="6" w:space="0" w:color="auto"/>
            </w:tcBorders>
          </w:tcPr>
          <w:p w14:paraId="5EC4DC6C" w14:textId="77777777" w:rsidR="00FA7CD7" w:rsidRPr="00943A5F" w:rsidRDefault="00FA7CD7" w:rsidP="00FA7CD7">
            <w:pPr>
              <w:keepNext/>
              <w:spacing w:before="40" w:after="40"/>
              <w:jc w:val="center"/>
              <w:rPr>
                <w:rFonts w:eastAsia="MS PGothic"/>
                <w:noProof/>
                <w:color w:val="000000"/>
                <w:lang w:eastAsia="ja-JP"/>
              </w:rPr>
            </w:pPr>
            <w:proofErr w:type="spellStart"/>
            <w:proofErr w:type="gramStart"/>
            <w:r w:rsidRPr="00904C3B">
              <w:rPr>
                <w:lang w:eastAsia="ja-JP"/>
              </w:rPr>
              <w:t>field</w:t>
            </w:r>
            <w:proofErr w:type="gramEnd"/>
            <w:r w:rsidRPr="00904C3B">
              <w:rPr>
                <w:lang w:eastAsia="ja-JP"/>
              </w:rPr>
              <w:t>_seq_flag</w:t>
            </w:r>
            <w:proofErr w:type="spellEnd"/>
            <w:r w:rsidRPr="00904C3B">
              <w:rPr>
                <w:lang w:eastAsia="ja-JP"/>
              </w:rPr>
              <w:t xml:space="preserve"> shall be 1</w:t>
            </w:r>
          </w:p>
        </w:tc>
      </w:tr>
      <w:tr w:rsidR="00FA7CD7" w:rsidRPr="00943A5F" w14:paraId="06C918AA" w14:textId="77777777" w:rsidTr="00FA7CD7">
        <w:tblPrEx>
          <w:tblCellMar>
            <w:top w:w="0" w:type="dxa"/>
            <w:bottom w:w="0" w:type="dxa"/>
          </w:tblCellMar>
        </w:tblPrEx>
        <w:trPr>
          <w:cantSplit/>
          <w:trHeight w:val="144"/>
          <w:jc w:val="center"/>
        </w:trPr>
        <w:tc>
          <w:tcPr>
            <w:tcW w:w="1127" w:type="dxa"/>
            <w:tcBorders>
              <w:top w:val="single" w:sz="6" w:space="0" w:color="auto"/>
              <w:left w:val="single" w:sz="6" w:space="0" w:color="auto"/>
              <w:bottom w:val="single" w:sz="6" w:space="0" w:color="auto"/>
              <w:right w:val="single" w:sz="6" w:space="0" w:color="auto"/>
            </w:tcBorders>
          </w:tcPr>
          <w:p w14:paraId="277E651C" w14:textId="77777777" w:rsidR="00FA7CD7" w:rsidRPr="00943A5F" w:rsidRDefault="00FA7CD7" w:rsidP="00FA7CD7">
            <w:pPr>
              <w:keepNext/>
              <w:spacing w:before="40" w:after="40"/>
              <w:jc w:val="center"/>
              <w:rPr>
                <w:rFonts w:eastAsia="MS PGothic"/>
                <w:noProof/>
                <w:color w:val="000000"/>
                <w:lang w:eastAsia="ja-JP"/>
              </w:rPr>
            </w:pPr>
            <w:r w:rsidRPr="00904C3B">
              <w:t>12</w:t>
            </w:r>
          </w:p>
        </w:tc>
        <w:tc>
          <w:tcPr>
            <w:tcW w:w="3042" w:type="dxa"/>
            <w:tcBorders>
              <w:top w:val="single" w:sz="6" w:space="0" w:color="auto"/>
              <w:left w:val="single" w:sz="6" w:space="0" w:color="auto"/>
              <w:bottom w:val="single" w:sz="6" w:space="0" w:color="auto"/>
              <w:right w:val="single" w:sz="6" w:space="0" w:color="auto"/>
            </w:tcBorders>
          </w:tcPr>
          <w:p w14:paraId="36F9AE53" w14:textId="77777777" w:rsidR="00FA7CD7" w:rsidRPr="00943A5F" w:rsidRDefault="00FA7CD7" w:rsidP="00FA7CD7">
            <w:pPr>
              <w:keepNext/>
              <w:spacing w:before="40" w:after="40"/>
              <w:jc w:val="center"/>
              <w:rPr>
                <w:rFonts w:eastAsia="MS PGothic"/>
                <w:noProof/>
                <w:color w:val="000000"/>
                <w:lang w:eastAsia="ja-JP"/>
              </w:rPr>
            </w:pPr>
            <w:proofErr w:type="gramStart"/>
            <w:r w:rsidRPr="00904C3B">
              <w:t>bottom</w:t>
            </w:r>
            <w:proofErr w:type="gramEnd"/>
            <w:r w:rsidRPr="00904C3B">
              <w:t xml:space="preserve"> field paired with next top field in output order</w:t>
            </w:r>
          </w:p>
        </w:tc>
        <w:tc>
          <w:tcPr>
            <w:tcW w:w="3954" w:type="dxa"/>
            <w:tcBorders>
              <w:top w:val="single" w:sz="6" w:space="0" w:color="auto"/>
              <w:left w:val="single" w:sz="6" w:space="0" w:color="auto"/>
              <w:bottom w:val="single" w:sz="6" w:space="0" w:color="auto"/>
              <w:right w:val="single" w:sz="6" w:space="0" w:color="auto"/>
            </w:tcBorders>
          </w:tcPr>
          <w:p w14:paraId="23A1871D" w14:textId="77777777" w:rsidR="00FA7CD7" w:rsidRPr="00943A5F" w:rsidRDefault="00FA7CD7" w:rsidP="00FA7CD7">
            <w:pPr>
              <w:keepNext/>
              <w:spacing w:before="40" w:after="40"/>
              <w:jc w:val="center"/>
              <w:rPr>
                <w:rFonts w:eastAsia="MS PGothic"/>
                <w:noProof/>
                <w:color w:val="000000"/>
                <w:lang w:eastAsia="ja-JP"/>
              </w:rPr>
            </w:pPr>
            <w:proofErr w:type="spellStart"/>
            <w:proofErr w:type="gramStart"/>
            <w:r w:rsidRPr="00904C3B">
              <w:rPr>
                <w:lang w:eastAsia="ja-JP"/>
              </w:rPr>
              <w:t>field</w:t>
            </w:r>
            <w:proofErr w:type="gramEnd"/>
            <w:r w:rsidRPr="00904C3B">
              <w:rPr>
                <w:lang w:eastAsia="ja-JP"/>
              </w:rPr>
              <w:t>_seq_flag</w:t>
            </w:r>
            <w:proofErr w:type="spellEnd"/>
            <w:r w:rsidRPr="00904C3B">
              <w:rPr>
                <w:lang w:eastAsia="ja-JP"/>
              </w:rPr>
              <w:t xml:space="preserve"> shall be 1</w:t>
            </w:r>
          </w:p>
        </w:tc>
      </w:tr>
      <w:tr w:rsidR="00FA7CD7" w:rsidRPr="00943A5F" w14:paraId="37DB1100" w14:textId="77777777" w:rsidTr="00FA7CD7">
        <w:tblPrEx>
          <w:tblCellMar>
            <w:top w:w="0" w:type="dxa"/>
            <w:bottom w:w="0" w:type="dxa"/>
          </w:tblCellMar>
        </w:tblPrEx>
        <w:trPr>
          <w:cantSplit/>
          <w:trHeight w:val="144"/>
          <w:jc w:val="center"/>
          <w:ins w:id="25" w:author="Alexis Michael Tourapis" w:date="2014-01-08T14:57:00Z"/>
        </w:trPr>
        <w:tc>
          <w:tcPr>
            <w:tcW w:w="1127" w:type="dxa"/>
            <w:tcBorders>
              <w:top w:val="single" w:sz="6" w:space="0" w:color="auto"/>
              <w:left w:val="single" w:sz="6" w:space="0" w:color="auto"/>
              <w:bottom w:val="single" w:sz="6" w:space="0" w:color="auto"/>
              <w:right w:val="single" w:sz="6" w:space="0" w:color="auto"/>
            </w:tcBorders>
          </w:tcPr>
          <w:p w14:paraId="422609A0" w14:textId="6A280A49" w:rsidR="00FA7CD7" w:rsidRPr="00904C3B" w:rsidRDefault="00FA7CD7" w:rsidP="00FA7CD7">
            <w:pPr>
              <w:keepNext/>
              <w:spacing w:before="40" w:after="40"/>
              <w:jc w:val="center"/>
              <w:rPr>
                <w:ins w:id="26" w:author="Alexis Michael Tourapis" w:date="2014-01-08T14:57:00Z"/>
              </w:rPr>
            </w:pPr>
            <w:ins w:id="27" w:author="Alexis Michael Tourapis" w:date="2014-01-08T14:57:00Z">
              <w:r>
                <w:t>13</w:t>
              </w:r>
            </w:ins>
          </w:p>
        </w:tc>
        <w:tc>
          <w:tcPr>
            <w:tcW w:w="3042" w:type="dxa"/>
            <w:tcBorders>
              <w:top w:val="single" w:sz="6" w:space="0" w:color="auto"/>
              <w:left w:val="single" w:sz="6" w:space="0" w:color="auto"/>
              <w:bottom w:val="single" w:sz="6" w:space="0" w:color="auto"/>
              <w:right w:val="single" w:sz="6" w:space="0" w:color="auto"/>
            </w:tcBorders>
          </w:tcPr>
          <w:p w14:paraId="484C04F5" w14:textId="3F6B03A7" w:rsidR="00FA7CD7" w:rsidRPr="00904C3B" w:rsidRDefault="008F1F69" w:rsidP="008F1F69">
            <w:pPr>
              <w:keepNext/>
              <w:spacing w:before="40" w:after="40"/>
              <w:jc w:val="center"/>
              <w:rPr>
                <w:ins w:id="28" w:author="Alexis Michael Tourapis" w:date="2014-01-08T14:57:00Z"/>
              </w:rPr>
            </w:pPr>
            <w:del w:id="29" w:author="Alexis Michael Tourapis" w:date="2014-01-08T21:14:00Z">
              <w:r w:rsidDel="008F1F69">
                <w:delText>Interpolated field</w:delText>
              </w:r>
            </w:del>
            <w:ins w:id="30" w:author="Alexis Michael Tourapis" w:date="2014-01-08T21:14:00Z">
              <w:r>
                <w:t xml:space="preserve">Interleaved frame with bottom field </w:t>
              </w:r>
              <w:proofErr w:type="spellStart"/>
              <w:r>
                <w:t>interpolation</w:t>
              </w:r>
            </w:ins>
            <w:del w:id="31" w:author="Alexis Michael Tourapis" w:date="2014-01-08T21:14:00Z">
              <w:r w:rsidDel="008F1F69">
                <w:delText xml:space="preserve"> </w:delText>
              </w:r>
            </w:del>
            <w:proofErr w:type="spellEnd"/>
          </w:p>
        </w:tc>
        <w:tc>
          <w:tcPr>
            <w:tcW w:w="3954" w:type="dxa"/>
            <w:tcBorders>
              <w:top w:val="single" w:sz="6" w:space="0" w:color="auto"/>
              <w:left w:val="single" w:sz="6" w:space="0" w:color="auto"/>
              <w:bottom w:val="single" w:sz="6" w:space="0" w:color="auto"/>
              <w:right w:val="single" w:sz="6" w:space="0" w:color="auto"/>
            </w:tcBorders>
          </w:tcPr>
          <w:p w14:paraId="27670FEF" w14:textId="2C44342A" w:rsidR="00FA7CD7" w:rsidRPr="00904C3B" w:rsidRDefault="00FA7CD7" w:rsidP="00FA7CD7">
            <w:pPr>
              <w:keepNext/>
              <w:spacing w:before="40" w:after="40"/>
              <w:jc w:val="center"/>
              <w:rPr>
                <w:ins w:id="32" w:author="Alexis Michael Tourapis" w:date="2014-01-08T14:57:00Z"/>
                <w:lang w:eastAsia="ja-JP"/>
              </w:rPr>
            </w:pPr>
            <w:proofErr w:type="spellStart"/>
            <w:proofErr w:type="gramStart"/>
            <w:ins w:id="33" w:author="Alexis Michael Tourapis" w:date="2014-01-08T14:58:00Z">
              <w:r>
                <w:rPr>
                  <w:lang w:eastAsia="ja-JP"/>
                </w:rPr>
                <w:t>field</w:t>
              </w:r>
              <w:proofErr w:type="gramEnd"/>
              <w:r>
                <w:rPr>
                  <w:lang w:eastAsia="ja-JP"/>
                </w:rPr>
                <w:t>_seq_flag</w:t>
              </w:r>
              <w:proofErr w:type="spellEnd"/>
              <w:r>
                <w:rPr>
                  <w:lang w:eastAsia="ja-JP"/>
                </w:rPr>
                <w:t xml:space="preserve"> shall be </w:t>
              </w:r>
              <w:r w:rsidR="008F1F69">
                <w:rPr>
                  <w:lang w:eastAsia="ja-JP"/>
                </w:rPr>
                <w:t>0</w:t>
              </w:r>
            </w:ins>
          </w:p>
        </w:tc>
      </w:tr>
      <w:tr w:rsidR="00FA7CD7" w:rsidRPr="00943A5F" w14:paraId="376205E3" w14:textId="77777777" w:rsidTr="00FA7CD7">
        <w:tblPrEx>
          <w:tblCellMar>
            <w:top w:w="0" w:type="dxa"/>
            <w:bottom w:w="0" w:type="dxa"/>
          </w:tblCellMar>
        </w:tblPrEx>
        <w:trPr>
          <w:cantSplit/>
          <w:trHeight w:val="144"/>
          <w:jc w:val="center"/>
          <w:ins w:id="34" w:author="Alexis Michael Tourapis" w:date="2014-01-08T14:58:00Z"/>
        </w:trPr>
        <w:tc>
          <w:tcPr>
            <w:tcW w:w="1127" w:type="dxa"/>
            <w:tcBorders>
              <w:top w:val="single" w:sz="6" w:space="0" w:color="auto"/>
              <w:left w:val="single" w:sz="6" w:space="0" w:color="auto"/>
              <w:bottom w:val="single" w:sz="6" w:space="0" w:color="auto"/>
              <w:right w:val="single" w:sz="6" w:space="0" w:color="auto"/>
            </w:tcBorders>
          </w:tcPr>
          <w:p w14:paraId="6E713C2B" w14:textId="4688ABDB" w:rsidR="00FA7CD7" w:rsidRDefault="00FA7CD7" w:rsidP="00FA7CD7">
            <w:pPr>
              <w:keepNext/>
              <w:spacing w:before="40" w:after="40"/>
              <w:jc w:val="center"/>
              <w:rPr>
                <w:ins w:id="35" w:author="Alexis Michael Tourapis" w:date="2014-01-08T14:58:00Z"/>
              </w:rPr>
            </w:pPr>
            <w:ins w:id="36" w:author="Alexis Michael Tourapis" w:date="2014-01-08T14:58:00Z">
              <w:r>
                <w:t>14</w:t>
              </w:r>
            </w:ins>
          </w:p>
        </w:tc>
        <w:tc>
          <w:tcPr>
            <w:tcW w:w="3042" w:type="dxa"/>
            <w:tcBorders>
              <w:top w:val="single" w:sz="6" w:space="0" w:color="auto"/>
              <w:left w:val="single" w:sz="6" w:space="0" w:color="auto"/>
              <w:bottom w:val="single" w:sz="6" w:space="0" w:color="auto"/>
              <w:right w:val="single" w:sz="6" w:space="0" w:color="auto"/>
            </w:tcBorders>
          </w:tcPr>
          <w:p w14:paraId="091E31C3" w14:textId="7E3D683A" w:rsidR="00FA7CD7" w:rsidRDefault="008F1F69" w:rsidP="008F1F69">
            <w:pPr>
              <w:keepNext/>
              <w:spacing w:before="40" w:after="40"/>
              <w:jc w:val="center"/>
              <w:rPr>
                <w:ins w:id="37" w:author="Alexis Michael Tourapis" w:date="2014-01-08T14:58:00Z"/>
              </w:rPr>
            </w:pPr>
            <w:ins w:id="38" w:author="Alexis Michael Tourapis" w:date="2014-01-08T21:15:00Z">
              <w:r>
                <w:t xml:space="preserve">Interleaved frame with </w:t>
              </w:r>
            </w:ins>
            <w:ins w:id="39" w:author="Alexis Michael Tourapis" w:date="2014-01-08T21:16:00Z">
              <w:r>
                <w:t>top</w:t>
              </w:r>
              <w:r>
                <w:br/>
              </w:r>
            </w:ins>
            <w:ins w:id="40" w:author="Alexis Michael Tourapis" w:date="2014-01-08T21:15:00Z">
              <w:r>
                <w:t xml:space="preserve"> field interpolation</w:t>
              </w:r>
            </w:ins>
            <w:ins w:id="41" w:author="Alexis Michael Tourapis" w:date="2014-01-08T14:58:00Z">
              <w:r w:rsidR="00FA7CD7">
                <w:t xml:space="preserve"> </w:t>
              </w:r>
            </w:ins>
          </w:p>
        </w:tc>
        <w:tc>
          <w:tcPr>
            <w:tcW w:w="3954" w:type="dxa"/>
            <w:tcBorders>
              <w:top w:val="single" w:sz="6" w:space="0" w:color="auto"/>
              <w:left w:val="single" w:sz="6" w:space="0" w:color="auto"/>
              <w:bottom w:val="single" w:sz="6" w:space="0" w:color="auto"/>
              <w:right w:val="single" w:sz="6" w:space="0" w:color="auto"/>
            </w:tcBorders>
          </w:tcPr>
          <w:p w14:paraId="6667CE4B" w14:textId="2D0CDCF1" w:rsidR="00FA7CD7" w:rsidRDefault="00FA7CD7" w:rsidP="00FA7CD7">
            <w:pPr>
              <w:keepNext/>
              <w:spacing w:before="40" w:after="40"/>
              <w:jc w:val="center"/>
              <w:rPr>
                <w:ins w:id="42" w:author="Alexis Michael Tourapis" w:date="2014-01-08T14:58:00Z"/>
                <w:lang w:eastAsia="ja-JP"/>
              </w:rPr>
            </w:pPr>
            <w:proofErr w:type="spellStart"/>
            <w:proofErr w:type="gramStart"/>
            <w:ins w:id="43" w:author="Alexis Michael Tourapis" w:date="2014-01-08T14:58:00Z">
              <w:r>
                <w:rPr>
                  <w:lang w:eastAsia="ja-JP"/>
                </w:rPr>
                <w:t>field</w:t>
              </w:r>
              <w:proofErr w:type="gramEnd"/>
              <w:r>
                <w:rPr>
                  <w:lang w:eastAsia="ja-JP"/>
                </w:rPr>
                <w:t>_seq_flag</w:t>
              </w:r>
              <w:proofErr w:type="spellEnd"/>
              <w:r>
                <w:rPr>
                  <w:lang w:eastAsia="ja-JP"/>
                </w:rPr>
                <w:t xml:space="preserve"> shall be </w:t>
              </w:r>
              <w:r w:rsidR="008F1F69">
                <w:rPr>
                  <w:lang w:eastAsia="ja-JP"/>
                </w:rPr>
                <w:t>0</w:t>
              </w:r>
            </w:ins>
          </w:p>
        </w:tc>
      </w:tr>
    </w:tbl>
    <w:p w14:paraId="5DF6BA6F" w14:textId="77777777" w:rsidR="007F1F8B" w:rsidRDefault="007F1F8B" w:rsidP="00F261C9">
      <w:pPr>
        <w:rPr>
          <w:ins w:id="44" w:author="Alexis Michael Tourapis" w:date="2014-01-08T21:17:00Z"/>
          <w:szCs w:val="22"/>
          <w:lang w:val="en-GB"/>
        </w:rPr>
      </w:pPr>
    </w:p>
    <w:p w14:paraId="4EC3E20E" w14:textId="3E558D8F" w:rsidR="008F1F69" w:rsidRDefault="008F1F69" w:rsidP="00F261C9">
      <w:pPr>
        <w:rPr>
          <w:szCs w:val="22"/>
          <w:lang w:val="en-GB"/>
        </w:rPr>
      </w:pPr>
      <w:r>
        <w:rPr>
          <w:szCs w:val="22"/>
          <w:lang w:val="en-GB"/>
        </w:rPr>
        <w:t>E.2.2 HRD parameters semantics</w:t>
      </w:r>
    </w:p>
    <w:p w14:paraId="7106E8DF" w14:textId="77777777" w:rsidR="00BA5E89" w:rsidRDefault="00BA5E89" w:rsidP="008F1F69">
      <w:pPr>
        <w:pStyle w:val="Caption"/>
        <w:jc w:val="center"/>
        <w:rPr>
          <w:ins w:id="45" w:author="Alexis Michael Tourapis" w:date="2014-01-08T21:20:00Z"/>
          <w:rFonts w:eastAsia="Times New Roman"/>
        </w:rPr>
      </w:pPr>
    </w:p>
    <w:p w14:paraId="73247D57" w14:textId="77777777" w:rsidR="008F1F69" w:rsidRPr="00BA5E89" w:rsidRDefault="008F1F69" w:rsidP="008F1F69">
      <w:pPr>
        <w:pStyle w:val="Caption"/>
        <w:jc w:val="center"/>
        <w:rPr>
          <w:rFonts w:eastAsia="Times New Roman"/>
          <w:color w:val="auto"/>
        </w:rPr>
      </w:pPr>
      <w:bookmarkStart w:id="46" w:name="_GoBack"/>
      <w:r w:rsidRPr="00BA5E89">
        <w:rPr>
          <w:rFonts w:eastAsia="Times New Roman"/>
          <w:color w:val="auto"/>
        </w:rPr>
        <w:t xml:space="preserve">Divisor for computation of </w:t>
      </w:r>
      <w:r w:rsidRPr="00BA5E89">
        <w:rPr>
          <w:noProof/>
          <w:color w:val="auto"/>
        </w:rPr>
        <w:t>DpbOutputElementalInterval[ n ]</w:t>
      </w:r>
    </w:p>
    <w:tbl>
      <w:tblPr>
        <w:tblW w:w="0" w:type="auto"/>
        <w:jc w:val="center"/>
        <w:tblInd w:w="-1429" w:type="dxa"/>
        <w:tblLayout w:type="fixed"/>
        <w:tblCellMar>
          <w:left w:w="80" w:type="dxa"/>
          <w:right w:w="80" w:type="dxa"/>
        </w:tblCellMar>
        <w:tblLook w:val="0000" w:firstRow="0" w:lastRow="0" w:firstColumn="0" w:lastColumn="0" w:noHBand="0" w:noVBand="0"/>
      </w:tblPr>
      <w:tblGrid>
        <w:gridCol w:w="3167"/>
        <w:gridCol w:w="1254"/>
        <w:gridCol w:w="1710"/>
      </w:tblGrid>
      <w:tr w:rsidR="008F1F69" w:rsidRPr="00A24AA6" w14:paraId="0E4C06A4" w14:textId="77777777" w:rsidTr="008F1F69">
        <w:trPr>
          <w:cantSplit/>
          <w:jc w:val="center"/>
        </w:trPr>
        <w:tc>
          <w:tcPr>
            <w:tcW w:w="3167" w:type="dxa"/>
            <w:tcBorders>
              <w:top w:val="single" w:sz="6" w:space="0" w:color="auto"/>
              <w:left w:val="single" w:sz="6" w:space="0" w:color="auto"/>
              <w:bottom w:val="single" w:sz="12" w:space="0" w:color="auto"/>
              <w:right w:val="single" w:sz="6" w:space="0" w:color="auto"/>
            </w:tcBorders>
            <w:vAlign w:val="center"/>
          </w:tcPr>
          <w:bookmarkEnd w:id="46"/>
          <w:p w14:paraId="59E95D01" w14:textId="77777777" w:rsidR="008F1F69" w:rsidRPr="00A24AA6" w:rsidRDefault="008F1F69" w:rsidP="008F1F69">
            <w:pPr>
              <w:keepNext/>
              <w:keepLines/>
              <w:numPr>
                <w:ilvl w:val="12"/>
                <w:numId w:val="0"/>
              </w:numPr>
              <w:spacing w:before="72" w:after="72"/>
              <w:jc w:val="center"/>
              <w:rPr>
                <w:rFonts w:eastAsia="Times New Roman"/>
                <w:b/>
                <w:bCs/>
              </w:rPr>
            </w:pPr>
            <w:proofErr w:type="spellStart"/>
            <w:proofErr w:type="gramStart"/>
            <w:r>
              <w:rPr>
                <w:b/>
              </w:rPr>
              <w:lastRenderedPageBreak/>
              <w:t>frame</w:t>
            </w:r>
            <w:proofErr w:type="gramEnd"/>
            <w:r>
              <w:rPr>
                <w:b/>
              </w:rPr>
              <w:t>_field_info</w:t>
            </w:r>
            <w:r w:rsidRPr="00E159BA">
              <w:rPr>
                <w:b/>
              </w:rPr>
              <w:t>_present_flag</w:t>
            </w:r>
            <w:proofErr w:type="spellEnd"/>
          </w:p>
        </w:tc>
        <w:tc>
          <w:tcPr>
            <w:tcW w:w="1254" w:type="dxa"/>
            <w:tcBorders>
              <w:top w:val="single" w:sz="6" w:space="0" w:color="auto"/>
              <w:left w:val="single" w:sz="6" w:space="0" w:color="auto"/>
              <w:bottom w:val="single" w:sz="12" w:space="0" w:color="auto"/>
              <w:right w:val="single" w:sz="6" w:space="0" w:color="auto"/>
            </w:tcBorders>
            <w:vAlign w:val="center"/>
          </w:tcPr>
          <w:p w14:paraId="68A1C681" w14:textId="77777777" w:rsidR="008F1F69" w:rsidRPr="00A24AA6" w:rsidRDefault="008F1F69" w:rsidP="008F1F69">
            <w:pPr>
              <w:keepNext/>
              <w:keepLines/>
              <w:numPr>
                <w:ilvl w:val="12"/>
                <w:numId w:val="0"/>
              </w:numPr>
              <w:spacing w:before="72" w:after="72"/>
              <w:jc w:val="center"/>
              <w:rPr>
                <w:rFonts w:eastAsia="Times New Roman"/>
                <w:b/>
                <w:bCs/>
              </w:rPr>
            </w:pPr>
            <w:proofErr w:type="spellStart"/>
            <w:proofErr w:type="gramStart"/>
            <w:r w:rsidRPr="00692AB9">
              <w:rPr>
                <w:b/>
              </w:rPr>
              <w:t>pic</w:t>
            </w:r>
            <w:proofErr w:type="gramEnd"/>
            <w:r w:rsidRPr="00692AB9">
              <w:rPr>
                <w:b/>
              </w:rPr>
              <w:t>_struct</w:t>
            </w:r>
            <w:proofErr w:type="spellEnd"/>
          </w:p>
        </w:tc>
        <w:tc>
          <w:tcPr>
            <w:tcW w:w="1710" w:type="dxa"/>
            <w:tcBorders>
              <w:top w:val="single" w:sz="6" w:space="0" w:color="auto"/>
              <w:left w:val="single" w:sz="6" w:space="0" w:color="auto"/>
              <w:bottom w:val="single" w:sz="12" w:space="0" w:color="auto"/>
              <w:right w:val="single" w:sz="6" w:space="0" w:color="auto"/>
            </w:tcBorders>
            <w:vAlign w:val="center"/>
          </w:tcPr>
          <w:p w14:paraId="21492638" w14:textId="77777777" w:rsidR="008F1F69" w:rsidRPr="00A24AA6" w:rsidRDefault="008F1F69" w:rsidP="008F1F69">
            <w:pPr>
              <w:keepNext/>
              <w:keepLines/>
              <w:numPr>
                <w:ilvl w:val="12"/>
                <w:numId w:val="0"/>
              </w:numPr>
              <w:spacing w:before="72" w:after="72"/>
              <w:jc w:val="center"/>
              <w:rPr>
                <w:rFonts w:eastAsia="Times New Roman"/>
                <w:b/>
                <w:bCs/>
              </w:rPr>
            </w:pPr>
            <w:proofErr w:type="spellStart"/>
            <w:r w:rsidRPr="00692AB9">
              <w:rPr>
                <w:b/>
              </w:rPr>
              <w:t>DeltaT</w:t>
            </w:r>
            <w:r>
              <w:rPr>
                <w:b/>
              </w:rPr>
              <w:t>o</w:t>
            </w:r>
            <w:r w:rsidRPr="00692AB9">
              <w:rPr>
                <w:b/>
              </w:rPr>
              <w:t>Divisor</w:t>
            </w:r>
            <w:proofErr w:type="spellEnd"/>
          </w:p>
        </w:tc>
      </w:tr>
      <w:tr w:rsidR="008F1F69" w:rsidRPr="00F01535" w14:paraId="0032E8C4" w14:textId="77777777" w:rsidTr="008F1F69">
        <w:trPr>
          <w:cantSplit/>
          <w:jc w:val="center"/>
        </w:trPr>
        <w:tc>
          <w:tcPr>
            <w:tcW w:w="3167" w:type="dxa"/>
            <w:tcBorders>
              <w:top w:val="single" w:sz="12" w:space="0" w:color="auto"/>
              <w:left w:val="single" w:sz="6" w:space="0" w:color="auto"/>
              <w:bottom w:val="single" w:sz="6" w:space="0" w:color="auto"/>
              <w:right w:val="single" w:sz="6" w:space="0" w:color="auto"/>
            </w:tcBorders>
            <w:vAlign w:val="center"/>
          </w:tcPr>
          <w:p w14:paraId="15A78252" w14:textId="77777777" w:rsidR="008F1F69" w:rsidRPr="00F01535" w:rsidRDefault="008F1F69" w:rsidP="008F1F69">
            <w:pPr>
              <w:keepNext/>
              <w:keepLines/>
              <w:numPr>
                <w:ilvl w:val="12"/>
                <w:numId w:val="0"/>
              </w:numPr>
              <w:spacing w:before="20" w:after="20"/>
              <w:jc w:val="center"/>
              <w:rPr>
                <w:rFonts w:eastAsia="Times New Roman"/>
              </w:rPr>
            </w:pPr>
            <w:r>
              <w:rPr>
                <w:rFonts w:eastAsia="Times New Roman"/>
              </w:rPr>
              <w:t>0</w:t>
            </w:r>
          </w:p>
        </w:tc>
        <w:tc>
          <w:tcPr>
            <w:tcW w:w="1254" w:type="dxa"/>
            <w:tcBorders>
              <w:top w:val="single" w:sz="12" w:space="0" w:color="auto"/>
              <w:left w:val="single" w:sz="6" w:space="0" w:color="auto"/>
              <w:bottom w:val="single" w:sz="6" w:space="0" w:color="auto"/>
              <w:right w:val="single" w:sz="6" w:space="0" w:color="auto"/>
            </w:tcBorders>
            <w:vAlign w:val="center"/>
          </w:tcPr>
          <w:p w14:paraId="563F34DE" w14:textId="77777777" w:rsidR="008F1F69" w:rsidRPr="00F01535" w:rsidRDefault="008F1F69" w:rsidP="008F1F69">
            <w:pPr>
              <w:keepNext/>
              <w:keepLines/>
              <w:numPr>
                <w:ilvl w:val="12"/>
                <w:numId w:val="0"/>
              </w:numPr>
              <w:spacing w:before="20" w:after="20"/>
              <w:jc w:val="center"/>
              <w:rPr>
                <w:rFonts w:eastAsia="Times New Roman"/>
              </w:rPr>
            </w:pPr>
            <w:r>
              <w:rPr>
                <w:rFonts w:eastAsia="Times New Roman"/>
              </w:rPr>
              <w:t>-</w:t>
            </w:r>
          </w:p>
        </w:tc>
        <w:tc>
          <w:tcPr>
            <w:tcW w:w="1710" w:type="dxa"/>
            <w:tcBorders>
              <w:top w:val="single" w:sz="12" w:space="0" w:color="auto"/>
              <w:left w:val="single" w:sz="6" w:space="0" w:color="auto"/>
              <w:bottom w:val="single" w:sz="6" w:space="0" w:color="auto"/>
              <w:right w:val="single" w:sz="6" w:space="0" w:color="auto"/>
            </w:tcBorders>
            <w:vAlign w:val="center"/>
          </w:tcPr>
          <w:p w14:paraId="51DC0183" w14:textId="77777777" w:rsidR="008F1F69" w:rsidRPr="00F01535" w:rsidRDefault="008F1F69" w:rsidP="008F1F69">
            <w:pPr>
              <w:keepNext/>
              <w:keepLines/>
              <w:numPr>
                <w:ilvl w:val="12"/>
                <w:numId w:val="0"/>
              </w:numPr>
              <w:spacing w:before="20" w:after="20"/>
              <w:jc w:val="center"/>
              <w:rPr>
                <w:rFonts w:eastAsia="Times New Roman"/>
              </w:rPr>
            </w:pPr>
            <w:r>
              <w:rPr>
                <w:rFonts w:eastAsia="Times New Roman"/>
              </w:rPr>
              <w:t>1</w:t>
            </w:r>
          </w:p>
        </w:tc>
      </w:tr>
      <w:tr w:rsidR="008F1F69" w:rsidRPr="00F01535" w14:paraId="7ACA901C"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3C186971" w14:textId="77777777" w:rsidR="008F1F69" w:rsidRPr="00F01535" w:rsidRDefault="008F1F69" w:rsidP="008F1F69">
            <w:pPr>
              <w:keepNext/>
              <w:keepLines/>
              <w:numPr>
                <w:ilvl w:val="12"/>
                <w:numId w:val="0"/>
              </w:numPr>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0F91DD69" w14:textId="77777777" w:rsidR="008F1F69" w:rsidRPr="00F01535" w:rsidRDefault="008F1F69" w:rsidP="008F1F69">
            <w:pPr>
              <w:keepNext/>
              <w:keepLines/>
              <w:numPr>
                <w:ilvl w:val="12"/>
                <w:numId w:val="0"/>
              </w:numPr>
              <w:spacing w:before="20" w:after="20"/>
              <w:jc w:val="center"/>
              <w:rPr>
                <w:rFonts w:eastAsia="Times New Roman"/>
              </w:rPr>
            </w:pPr>
            <w:r w:rsidRPr="00355764">
              <w:t>1</w:t>
            </w:r>
          </w:p>
        </w:tc>
        <w:tc>
          <w:tcPr>
            <w:tcW w:w="1710" w:type="dxa"/>
            <w:tcBorders>
              <w:top w:val="single" w:sz="6" w:space="0" w:color="auto"/>
              <w:left w:val="single" w:sz="6" w:space="0" w:color="auto"/>
              <w:bottom w:val="single" w:sz="6" w:space="0" w:color="auto"/>
              <w:right w:val="single" w:sz="6" w:space="0" w:color="auto"/>
            </w:tcBorders>
            <w:vAlign w:val="center"/>
          </w:tcPr>
          <w:p w14:paraId="69E7C056" w14:textId="77777777" w:rsidR="008F1F69" w:rsidRPr="00F01535" w:rsidRDefault="008F1F69" w:rsidP="008F1F69">
            <w:pPr>
              <w:keepNext/>
              <w:keepLines/>
              <w:numPr>
                <w:ilvl w:val="12"/>
                <w:numId w:val="0"/>
              </w:numPr>
              <w:spacing w:before="20" w:after="20"/>
              <w:jc w:val="center"/>
              <w:rPr>
                <w:rFonts w:eastAsia="Times New Roman"/>
              </w:rPr>
            </w:pPr>
            <w:r w:rsidRPr="00FF4680">
              <w:rPr>
                <w:rFonts w:ascii="TimesNewRoman,Bold" w:eastAsia="Calibri" w:hAnsi="TimesNewRoman,Bold" w:cs="TimesNewRoman,Bold"/>
                <w:lang w:bidi="he-IL"/>
              </w:rPr>
              <w:t>1</w:t>
            </w:r>
          </w:p>
        </w:tc>
      </w:tr>
      <w:tr w:rsidR="008F1F69" w:rsidRPr="00F01535" w14:paraId="10AD8F92"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48077F74" w14:textId="77777777" w:rsidR="008F1F69" w:rsidRPr="00F01535" w:rsidRDefault="008F1F69" w:rsidP="008F1F69">
            <w:pPr>
              <w:keepNext/>
              <w:keepLines/>
              <w:numPr>
                <w:ilvl w:val="12"/>
                <w:numId w:val="0"/>
              </w:numPr>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62B15397" w14:textId="77777777" w:rsidR="008F1F69" w:rsidRPr="00F01535" w:rsidRDefault="008F1F69" w:rsidP="008F1F69">
            <w:pPr>
              <w:keepNext/>
              <w:keepLines/>
              <w:numPr>
                <w:ilvl w:val="12"/>
                <w:numId w:val="0"/>
              </w:numPr>
              <w:spacing w:before="20" w:after="20"/>
              <w:jc w:val="center"/>
              <w:rPr>
                <w:rFonts w:eastAsia="Times New Roman"/>
              </w:rPr>
            </w:pPr>
            <w:r w:rsidRPr="00355764">
              <w:t>2</w:t>
            </w:r>
          </w:p>
        </w:tc>
        <w:tc>
          <w:tcPr>
            <w:tcW w:w="1710" w:type="dxa"/>
            <w:tcBorders>
              <w:top w:val="single" w:sz="6" w:space="0" w:color="auto"/>
              <w:left w:val="single" w:sz="6" w:space="0" w:color="auto"/>
              <w:bottom w:val="single" w:sz="6" w:space="0" w:color="auto"/>
              <w:right w:val="single" w:sz="6" w:space="0" w:color="auto"/>
            </w:tcBorders>
            <w:vAlign w:val="center"/>
          </w:tcPr>
          <w:p w14:paraId="47E0A883" w14:textId="77777777" w:rsidR="008F1F69" w:rsidRPr="00F01535" w:rsidRDefault="008F1F69" w:rsidP="008F1F69">
            <w:pPr>
              <w:keepNext/>
              <w:keepLines/>
              <w:numPr>
                <w:ilvl w:val="12"/>
                <w:numId w:val="0"/>
              </w:numPr>
              <w:spacing w:before="20" w:after="20"/>
              <w:jc w:val="center"/>
              <w:rPr>
                <w:rFonts w:eastAsia="Times New Roman"/>
              </w:rPr>
            </w:pPr>
            <w:r w:rsidRPr="00FF4680">
              <w:rPr>
                <w:rFonts w:ascii="TimesNewRoman,Bold" w:eastAsia="Calibri" w:hAnsi="TimesNewRoman,Bold" w:cs="TimesNewRoman,Bold"/>
                <w:lang w:bidi="he-IL"/>
              </w:rPr>
              <w:t>1</w:t>
            </w:r>
          </w:p>
        </w:tc>
      </w:tr>
      <w:tr w:rsidR="008F1F69" w:rsidRPr="00F01535" w14:paraId="34690727"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6D698FAE" w14:textId="77777777" w:rsidR="008F1F69" w:rsidRPr="00F01535" w:rsidRDefault="008F1F69" w:rsidP="008F1F69">
            <w:pPr>
              <w:keepNext/>
              <w:numPr>
                <w:ilvl w:val="12"/>
                <w:numId w:val="0"/>
              </w:numPr>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05B9F688" w14:textId="77777777" w:rsidR="008F1F69" w:rsidRPr="00F01535" w:rsidRDefault="008F1F69" w:rsidP="008F1F69">
            <w:pPr>
              <w:keepNext/>
              <w:keepLines/>
              <w:numPr>
                <w:ilvl w:val="12"/>
                <w:numId w:val="0"/>
              </w:numPr>
              <w:spacing w:before="20" w:after="20"/>
              <w:jc w:val="center"/>
              <w:rPr>
                <w:rFonts w:eastAsia="Times New Roman"/>
              </w:rPr>
            </w:pPr>
            <w:r w:rsidRPr="00355764">
              <w:t>0</w:t>
            </w:r>
          </w:p>
        </w:tc>
        <w:tc>
          <w:tcPr>
            <w:tcW w:w="1710" w:type="dxa"/>
            <w:tcBorders>
              <w:top w:val="single" w:sz="6" w:space="0" w:color="auto"/>
              <w:left w:val="single" w:sz="6" w:space="0" w:color="auto"/>
              <w:bottom w:val="single" w:sz="6" w:space="0" w:color="auto"/>
              <w:right w:val="single" w:sz="6" w:space="0" w:color="auto"/>
            </w:tcBorders>
            <w:vAlign w:val="center"/>
          </w:tcPr>
          <w:p w14:paraId="4A337DAC" w14:textId="77777777" w:rsidR="008F1F69" w:rsidRPr="00F01535" w:rsidRDefault="008F1F69" w:rsidP="008F1F69">
            <w:pPr>
              <w:keepNext/>
              <w:keepLines/>
              <w:numPr>
                <w:ilvl w:val="12"/>
                <w:numId w:val="0"/>
              </w:numPr>
              <w:spacing w:before="20" w:after="20"/>
              <w:jc w:val="center"/>
              <w:rPr>
                <w:rFonts w:eastAsia="Times New Roman"/>
              </w:rPr>
            </w:pPr>
            <w:r>
              <w:rPr>
                <w:rFonts w:ascii="TimesNewRoman,Bold" w:eastAsia="Calibri" w:hAnsi="TimesNewRoman,Bold" w:cs="TimesNewRoman,Bold"/>
                <w:lang w:bidi="he-IL"/>
              </w:rPr>
              <w:t>2</w:t>
            </w:r>
          </w:p>
        </w:tc>
      </w:tr>
      <w:tr w:rsidR="008F1F69" w:rsidRPr="00F01535" w14:paraId="087CEAC3"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3C442A93"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1E222737" w14:textId="77777777" w:rsidR="008F1F69" w:rsidRPr="00355764" w:rsidRDefault="008F1F69" w:rsidP="008F1F69">
            <w:pPr>
              <w:keepNext/>
              <w:keepLines/>
              <w:numPr>
                <w:ilvl w:val="12"/>
                <w:numId w:val="0"/>
              </w:numPr>
              <w:spacing w:before="20" w:after="20"/>
              <w:jc w:val="center"/>
            </w:pPr>
            <w:r w:rsidRPr="00355764">
              <w:t>3</w:t>
            </w:r>
          </w:p>
        </w:tc>
        <w:tc>
          <w:tcPr>
            <w:tcW w:w="1710" w:type="dxa"/>
            <w:tcBorders>
              <w:top w:val="single" w:sz="6" w:space="0" w:color="auto"/>
              <w:left w:val="single" w:sz="6" w:space="0" w:color="auto"/>
              <w:bottom w:val="single" w:sz="6" w:space="0" w:color="auto"/>
              <w:right w:val="single" w:sz="6" w:space="0" w:color="auto"/>
            </w:tcBorders>
            <w:vAlign w:val="center"/>
          </w:tcPr>
          <w:p w14:paraId="1F472C58"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8F1F69" w:rsidRPr="00F01535" w14:paraId="0C4CA17D"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3B46F68F"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2C6D9CE0" w14:textId="77777777" w:rsidR="008F1F69" w:rsidRPr="00355764" w:rsidRDefault="008F1F69" w:rsidP="008F1F69">
            <w:pPr>
              <w:keepNext/>
              <w:keepLines/>
              <w:numPr>
                <w:ilvl w:val="12"/>
                <w:numId w:val="0"/>
              </w:numPr>
              <w:spacing w:before="20" w:after="20"/>
              <w:jc w:val="center"/>
            </w:pPr>
            <w:r w:rsidRPr="00355764">
              <w:t>4</w:t>
            </w:r>
          </w:p>
        </w:tc>
        <w:tc>
          <w:tcPr>
            <w:tcW w:w="1710" w:type="dxa"/>
            <w:tcBorders>
              <w:top w:val="single" w:sz="6" w:space="0" w:color="auto"/>
              <w:left w:val="single" w:sz="6" w:space="0" w:color="auto"/>
              <w:bottom w:val="single" w:sz="6" w:space="0" w:color="auto"/>
              <w:right w:val="single" w:sz="6" w:space="0" w:color="auto"/>
            </w:tcBorders>
            <w:vAlign w:val="center"/>
          </w:tcPr>
          <w:p w14:paraId="0427F773"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8F1F69" w:rsidRPr="00F01535" w14:paraId="7C8906AA"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72DC006A"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7D08D1B3" w14:textId="77777777" w:rsidR="008F1F69" w:rsidRPr="00355764" w:rsidRDefault="008F1F69" w:rsidP="008F1F69">
            <w:pPr>
              <w:keepNext/>
              <w:keepLines/>
              <w:numPr>
                <w:ilvl w:val="12"/>
                <w:numId w:val="0"/>
              </w:numPr>
              <w:spacing w:before="20" w:after="20"/>
              <w:jc w:val="center"/>
            </w:pPr>
            <w:r w:rsidRPr="00355764">
              <w:t>5</w:t>
            </w:r>
          </w:p>
        </w:tc>
        <w:tc>
          <w:tcPr>
            <w:tcW w:w="1710" w:type="dxa"/>
            <w:tcBorders>
              <w:top w:val="single" w:sz="6" w:space="0" w:color="auto"/>
              <w:left w:val="single" w:sz="6" w:space="0" w:color="auto"/>
              <w:bottom w:val="single" w:sz="6" w:space="0" w:color="auto"/>
              <w:right w:val="single" w:sz="6" w:space="0" w:color="auto"/>
            </w:tcBorders>
            <w:vAlign w:val="center"/>
          </w:tcPr>
          <w:p w14:paraId="5661AF25"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8F1F69" w:rsidRPr="00F01535" w14:paraId="2A3A541C"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2FD19B00"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17341091" w14:textId="77777777" w:rsidR="008F1F69" w:rsidRPr="00355764" w:rsidRDefault="008F1F69" w:rsidP="008F1F69">
            <w:pPr>
              <w:keepNext/>
              <w:keepLines/>
              <w:numPr>
                <w:ilvl w:val="12"/>
                <w:numId w:val="0"/>
              </w:numPr>
              <w:spacing w:before="20" w:after="20"/>
              <w:jc w:val="center"/>
            </w:pPr>
            <w:r w:rsidRPr="00355764">
              <w:t>6</w:t>
            </w:r>
          </w:p>
        </w:tc>
        <w:tc>
          <w:tcPr>
            <w:tcW w:w="1710" w:type="dxa"/>
            <w:tcBorders>
              <w:top w:val="single" w:sz="6" w:space="0" w:color="auto"/>
              <w:left w:val="single" w:sz="6" w:space="0" w:color="auto"/>
              <w:bottom w:val="single" w:sz="6" w:space="0" w:color="auto"/>
              <w:right w:val="single" w:sz="6" w:space="0" w:color="auto"/>
            </w:tcBorders>
            <w:vAlign w:val="center"/>
          </w:tcPr>
          <w:p w14:paraId="436C3BAE"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8F1F69" w:rsidRPr="00F01535" w14:paraId="16898333"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1AB97E1B"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592793AB" w14:textId="77777777" w:rsidR="008F1F69" w:rsidRPr="00355764" w:rsidRDefault="008F1F69" w:rsidP="008F1F69">
            <w:pPr>
              <w:keepNext/>
              <w:keepLines/>
              <w:numPr>
                <w:ilvl w:val="12"/>
                <w:numId w:val="0"/>
              </w:numPr>
              <w:spacing w:before="20" w:after="20"/>
              <w:jc w:val="center"/>
            </w:pPr>
            <w:r w:rsidRPr="00355764">
              <w:t>7</w:t>
            </w:r>
          </w:p>
        </w:tc>
        <w:tc>
          <w:tcPr>
            <w:tcW w:w="1710" w:type="dxa"/>
            <w:tcBorders>
              <w:top w:val="single" w:sz="6" w:space="0" w:color="auto"/>
              <w:left w:val="single" w:sz="6" w:space="0" w:color="auto"/>
              <w:bottom w:val="single" w:sz="6" w:space="0" w:color="auto"/>
              <w:right w:val="single" w:sz="6" w:space="0" w:color="auto"/>
            </w:tcBorders>
            <w:vAlign w:val="center"/>
          </w:tcPr>
          <w:p w14:paraId="5E58FA5C"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2</w:t>
            </w:r>
          </w:p>
        </w:tc>
      </w:tr>
      <w:tr w:rsidR="008F1F69" w:rsidRPr="00F01535" w14:paraId="37777A2E"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347B04F5" w14:textId="77777777" w:rsidR="008F1F69" w:rsidRPr="00355764" w:rsidRDefault="008F1F69" w:rsidP="008F1F69">
            <w:pPr>
              <w:keepNext/>
              <w:numPr>
                <w:ilvl w:val="12"/>
                <w:numId w:val="0"/>
              </w:numPr>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6E7A0524" w14:textId="77777777" w:rsidR="008F1F69" w:rsidRPr="00355764" w:rsidRDefault="008F1F69" w:rsidP="008F1F69">
            <w:pPr>
              <w:keepNext/>
              <w:keepLines/>
              <w:numPr>
                <w:ilvl w:val="12"/>
                <w:numId w:val="0"/>
              </w:numPr>
              <w:spacing w:before="20" w:after="20"/>
              <w:jc w:val="center"/>
            </w:pPr>
            <w:r w:rsidRPr="00355764">
              <w:t>8</w:t>
            </w:r>
          </w:p>
        </w:tc>
        <w:tc>
          <w:tcPr>
            <w:tcW w:w="1710" w:type="dxa"/>
            <w:tcBorders>
              <w:top w:val="single" w:sz="6" w:space="0" w:color="auto"/>
              <w:left w:val="single" w:sz="6" w:space="0" w:color="auto"/>
              <w:bottom w:val="single" w:sz="6" w:space="0" w:color="auto"/>
              <w:right w:val="single" w:sz="6" w:space="0" w:color="auto"/>
            </w:tcBorders>
            <w:vAlign w:val="center"/>
          </w:tcPr>
          <w:p w14:paraId="5A24239F"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3</w:t>
            </w:r>
          </w:p>
        </w:tc>
      </w:tr>
      <w:tr w:rsidR="008F1F69" w:rsidRPr="00F01535" w14:paraId="377C9091"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7D97145E" w14:textId="77777777" w:rsidR="008F1F69" w:rsidRPr="00355764" w:rsidRDefault="008F1F69" w:rsidP="008F1F69">
            <w:pPr>
              <w:keepNext/>
              <w:numPr>
                <w:ilvl w:val="12"/>
                <w:numId w:val="0"/>
              </w:numPr>
              <w:spacing w:before="20" w:after="20"/>
              <w:jc w:val="cente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27F55C4D" w14:textId="77777777" w:rsidR="008F1F69" w:rsidRPr="00355764" w:rsidRDefault="008F1F69" w:rsidP="008F1F69">
            <w:pPr>
              <w:keepNext/>
              <w:keepLines/>
              <w:numPr>
                <w:ilvl w:val="12"/>
                <w:numId w:val="0"/>
              </w:numPr>
              <w:spacing w:before="20" w:after="20"/>
              <w:jc w:val="center"/>
            </w:pPr>
            <w:r w:rsidRPr="00FF4680">
              <w:rPr>
                <w:rFonts w:ascii="TimesNewRoman,Bold" w:eastAsia="Calibri" w:hAnsi="TimesNewRoman,Bold" w:cs="TimesNewRoman,Bold"/>
                <w:lang w:bidi="he-IL"/>
              </w:rPr>
              <w:t>9</w:t>
            </w:r>
          </w:p>
        </w:tc>
        <w:tc>
          <w:tcPr>
            <w:tcW w:w="1710" w:type="dxa"/>
            <w:tcBorders>
              <w:top w:val="single" w:sz="6" w:space="0" w:color="auto"/>
              <w:left w:val="single" w:sz="6" w:space="0" w:color="auto"/>
              <w:bottom w:val="single" w:sz="6" w:space="0" w:color="auto"/>
              <w:right w:val="single" w:sz="6" w:space="0" w:color="auto"/>
            </w:tcBorders>
            <w:vAlign w:val="center"/>
          </w:tcPr>
          <w:p w14:paraId="0AE2BD15"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8F1F69" w:rsidRPr="00F01535" w14:paraId="5D75C1F5"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40C2DE85" w14:textId="77777777" w:rsidR="008F1F69" w:rsidRPr="00FF4680" w:rsidRDefault="008F1F69" w:rsidP="008F1F69">
            <w:pPr>
              <w:keepNext/>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0EDF77F9"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10</w:t>
            </w:r>
          </w:p>
        </w:tc>
        <w:tc>
          <w:tcPr>
            <w:tcW w:w="1710" w:type="dxa"/>
            <w:tcBorders>
              <w:top w:val="single" w:sz="6" w:space="0" w:color="auto"/>
              <w:left w:val="single" w:sz="6" w:space="0" w:color="auto"/>
              <w:bottom w:val="single" w:sz="6" w:space="0" w:color="auto"/>
              <w:right w:val="single" w:sz="6" w:space="0" w:color="auto"/>
            </w:tcBorders>
            <w:vAlign w:val="center"/>
          </w:tcPr>
          <w:p w14:paraId="2E0A5543"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8F1F69" w:rsidRPr="00F01535" w14:paraId="3F8B9E63"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099EACF3" w14:textId="77777777" w:rsidR="008F1F69" w:rsidRPr="00FF4680" w:rsidRDefault="008F1F69" w:rsidP="008F1F69">
            <w:pPr>
              <w:keepNext/>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275D8AB2"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11</w:t>
            </w:r>
          </w:p>
        </w:tc>
        <w:tc>
          <w:tcPr>
            <w:tcW w:w="1710" w:type="dxa"/>
            <w:tcBorders>
              <w:top w:val="single" w:sz="6" w:space="0" w:color="auto"/>
              <w:left w:val="single" w:sz="6" w:space="0" w:color="auto"/>
              <w:bottom w:val="single" w:sz="6" w:space="0" w:color="auto"/>
              <w:right w:val="single" w:sz="6" w:space="0" w:color="auto"/>
            </w:tcBorders>
            <w:vAlign w:val="center"/>
          </w:tcPr>
          <w:p w14:paraId="4A9E8CC8" w14:textId="77777777" w:rsidR="008F1F69" w:rsidRPr="00FF4680" w:rsidRDefault="008F1F69" w:rsidP="008F1F69">
            <w:pPr>
              <w:keepNext/>
              <w:keepLines/>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r>
      <w:tr w:rsidR="008F1F69" w:rsidRPr="00F01535" w14:paraId="1ADDFD0D" w14:textId="77777777" w:rsidTr="008F1F69">
        <w:trPr>
          <w:cantSplit/>
          <w:jc w:val="center"/>
        </w:trPr>
        <w:tc>
          <w:tcPr>
            <w:tcW w:w="3167" w:type="dxa"/>
            <w:tcBorders>
              <w:top w:val="single" w:sz="6" w:space="0" w:color="auto"/>
              <w:left w:val="single" w:sz="6" w:space="0" w:color="auto"/>
              <w:bottom w:val="single" w:sz="6" w:space="0" w:color="auto"/>
              <w:right w:val="single" w:sz="6" w:space="0" w:color="auto"/>
            </w:tcBorders>
            <w:vAlign w:val="center"/>
          </w:tcPr>
          <w:p w14:paraId="6A480B9D" w14:textId="77777777" w:rsidR="008F1F69" w:rsidRPr="00FF4680" w:rsidRDefault="008F1F69" w:rsidP="008F1F69">
            <w:pPr>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68F26318" w14:textId="77777777" w:rsidR="008F1F69" w:rsidRPr="00FF4680" w:rsidRDefault="008F1F69" w:rsidP="008F1F69">
            <w:pPr>
              <w:keepLines/>
              <w:numPr>
                <w:ilvl w:val="12"/>
                <w:numId w:val="0"/>
              </w:numPr>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12</w:t>
            </w:r>
          </w:p>
        </w:tc>
        <w:tc>
          <w:tcPr>
            <w:tcW w:w="1710" w:type="dxa"/>
            <w:tcBorders>
              <w:top w:val="single" w:sz="6" w:space="0" w:color="auto"/>
              <w:left w:val="single" w:sz="6" w:space="0" w:color="auto"/>
              <w:bottom w:val="single" w:sz="6" w:space="0" w:color="auto"/>
              <w:right w:val="single" w:sz="6" w:space="0" w:color="auto"/>
            </w:tcBorders>
            <w:vAlign w:val="center"/>
          </w:tcPr>
          <w:p w14:paraId="35D0807D" w14:textId="77777777" w:rsidR="008F1F69" w:rsidRPr="00FF4680" w:rsidRDefault="008F1F69" w:rsidP="008F1F69">
            <w:pPr>
              <w:keepLines/>
              <w:numPr>
                <w:ilvl w:val="12"/>
                <w:numId w:val="0"/>
              </w:numPr>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8F1F69" w:rsidRPr="00F01535" w14:paraId="41EF7D7E" w14:textId="77777777" w:rsidTr="008F1F69">
        <w:trPr>
          <w:cantSplit/>
          <w:jc w:val="center"/>
          <w:ins w:id="47" w:author="Alexis Michael Tourapis" w:date="2014-01-08T21:19:00Z"/>
        </w:trPr>
        <w:tc>
          <w:tcPr>
            <w:tcW w:w="3167" w:type="dxa"/>
            <w:tcBorders>
              <w:top w:val="single" w:sz="6" w:space="0" w:color="auto"/>
              <w:left w:val="single" w:sz="6" w:space="0" w:color="auto"/>
              <w:bottom w:val="single" w:sz="6" w:space="0" w:color="auto"/>
              <w:right w:val="single" w:sz="6" w:space="0" w:color="auto"/>
            </w:tcBorders>
            <w:vAlign w:val="center"/>
          </w:tcPr>
          <w:p w14:paraId="5540ABC3" w14:textId="1BAE310E" w:rsidR="008F1F69" w:rsidRPr="00FF4680" w:rsidRDefault="008F1F69" w:rsidP="008F1F69">
            <w:pPr>
              <w:numPr>
                <w:ilvl w:val="12"/>
                <w:numId w:val="0"/>
              </w:numPr>
              <w:spacing w:before="20" w:after="20"/>
              <w:jc w:val="center"/>
              <w:rPr>
                <w:ins w:id="48" w:author="Alexis Michael Tourapis" w:date="2014-01-08T21:19:00Z"/>
                <w:rFonts w:ascii="TimesNewRoman,Bold" w:eastAsia="Calibri" w:hAnsi="TimesNewRoman,Bold" w:cs="TimesNewRoman,Bold"/>
                <w:lang w:bidi="he-IL"/>
              </w:rPr>
            </w:pPr>
            <w:ins w:id="49" w:author="Alexis Michael Tourapis" w:date="2014-01-08T21:19:00Z">
              <w:r>
                <w:rPr>
                  <w:rFonts w:ascii="TimesNewRoman,Bold" w:eastAsia="Calibri" w:hAnsi="TimesNewRoman,Bold" w:cs="TimesNewRoman,Bold"/>
                  <w:lang w:bidi="he-IL"/>
                </w:rPr>
                <w:t>1</w:t>
              </w:r>
            </w:ins>
          </w:p>
        </w:tc>
        <w:tc>
          <w:tcPr>
            <w:tcW w:w="1254" w:type="dxa"/>
            <w:tcBorders>
              <w:top w:val="single" w:sz="6" w:space="0" w:color="auto"/>
              <w:left w:val="single" w:sz="6" w:space="0" w:color="auto"/>
              <w:bottom w:val="single" w:sz="6" w:space="0" w:color="auto"/>
              <w:right w:val="single" w:sz="6" w:space="0" w:color="auto"/>
            </w:tcBorders>
            <w:vAlign w:val="center"/>
          </w:tcPr>
          <w:p w14:paraId="2D0A367A" w14:textId="049C973E" w:rsidR="008F1F69" w:rsidRDefault="008F1F69" w:rsidP="008F1F69">
            <w:pPr>
              <w:keepLines/>
              <w:numPr>
                <w:ilvl w:val="12"/>
                <w:numId w:val="0"/>
              </w:numPr>
              <w:spacing w:before="20" w:after="20"/>
              <w:jc w:val="center"/>
              <w:rPr>
                <w:ins w:id="50" w:author="Alexis Michael Tourapis" w:date="2014-01-08T21:19:00Z"/>
                <w:rFonts w:ascii="TimesNewRoman,Bold" w:eastAsia="Calibri" w:hAnsi="TimesNewRoman,Bold" w:cs="TimesNewRoman,Bold"/>
                <w:lang w:bidi="he-IL"/>
              </w:rPr>
            </w:pPr>
            <w:ins w:id="51" w:author="Alexis Michael Tourapis" w:date="2014-01-08T21:19:00Z">
              <w:r>
                <w:rPr>
                  <w:rFonts w:ascii="TimesNewRoman,Bold" w:eastAsia="Calibri" w:hAnsi="TimesNewRoman,Bold" w:cs="TimesNewRoman,Bold"/>
                  <w:lang w:bidi="he-IL"/>
                </w:rPr>
                <w:t>13</w:t>
              </w:r>
            </w:ins>
          </w:p>
        </w:tc>
        <w:tc>
          <w:tcPr>
            <w:tcW w:w="1710" w:type="dxa"/>
            <w:tcBorders>
              <w:top w:val="single" w:sz="6" w:space="0" w:color="auto"/>
              <w:left w:val="single" w:sz="6" w:space="0" w:color="auto"/>
              <w:bottom w:val="single" w:sz="6" w:space="0" w:color="auto"/>
              <w:right w:val="single" w:sz="6" w:space="0" w:color="auto"/>
            </w:tcBorders>
            <w:vAlign w:val="center"/>
          </w:tcPr>
          <w:p w14:paraId="7BD8A99A" w14:textId="0662DEFF" w:rsidR="008F1F69" w:rsidRPr="00FF4680" w:rsidRDefault="008F1F69" w:rsidP="008F1F69">
            <w:pPr>
              <w:keepLines/>
              <w:numPr>
                <w:ilvl w:val="12"/>
                <w:numId w:val="0"/>
              </w:numPr>
              <w:spacing w:before="20" w:after="20"/>
              <w:jc w:val="center"/>
              <w:rPr>
                <w:ins w:id="52" w:author="Alexis Michael Tourapis" w:date="2014-01-08T21:19:00Z"/>
                <w:rFonts w:ascii="TimesNewRoman,Bold" w:eastAsia="Calibri" w:hAnsi="TimesNewRoman,Bold" w:cs="TimesNewRoman,Bold"/>
                <w:lang w:bidi="he-IL"/>
              </w:rPr>
            </w:pPr>
            <w:ins w:id="53" w:author="Alexis Michael Tourapis" w:date="2014-01-08T21:19:00Z">
              <w:r>
                <w:rPr>
                  <w:rFonts w:ascii="TimesNewRoman,Bold" w:eastAsia="Calibri" w:hAnsi="TimesNewRoman,Bold" w:cs="TimesNewRoman,Bold"/>
                  <w:lang w:bidi="he-IL"/>
                </w:rPr>
                <w:t>2</w:t>
              </w:r>
            </w:ins>
          </w:p>
        </w:tc>
      </w:tr>
      <w:tr w:rsidR="008F1F69" w:rsidRPr="00F01535" w14:paraId="55E90454" w14:textId="77777777" w:rsidTr="008F1F69">
        <w:trPr>
          <w:cantSplit/>
          <w:jc w:val="center"/>
          <w:ins w:id="54" w:author="Alexis Michael Tourapis" w:date="2014-01-08T21:19:00Z"/>
        </w:trPr>
        <w:tc>
          <w:tcPr>
            <w:tcW w:w="3167" w:type="dxa"/>
            <w:tcBorders>
              <w:top w:val="single" w:sz="6" w:space="0" w:color="auto"/>
              <w:left w:val="single" w:sz="6" w:space="0" w:color="auto"/>
              <w:bottom w:val="single" w:sz="6" w:space="0" w:color="auto"/>
              <w:right w:val="single" w:sz="6" w:space="0" w:color="auto"/>
            </w:tcBorders>
            <w:vAlign w:val="center"/>
          </w:tcPr>
          <w:p w14:paraId="4E99C538" w14:textId="6757ED1F" w:rsidR="008F1F69" w:rsidRDefault="008F1F69" w:rsidP="008F1F69">
            <w:pPr>
              <w:numPr>
                <w:ilvl w:val="12"/>
                <w:numId w:val="0"/>
              </w:numPr>
              <w:spacing w:before="20" w:after="20"/>
              <w:jc w:val="center"/>
              <w:rPr>
                <w:ins w:id="55" w:author="Alexis Michael Tourapis" w:date="2014-01-08T21:19:00Z"/>
                <w:rFonts w:ascii="TimesNewRoman,Bold" w:eastAsia="Calibri" w:hAnsi="TimesNewRoman,Bold" w:cs="TimesNewRoman,Bold"/>
                <w:lang w:bidi="he-IL"/>
              </w:rPr>
            </w:pPr>
            <w:ins w:id="56" w:author="Alexis Michael Tourapis" w:date="2014-01-08T21:19:00Z">
              <w:r>
                <w:rPr>
                  <w:rFonts w:ascii="TimesNewRoman,Bold" w:eastAsia="Calibri" w:hAnsi="TimesNewRoman,Bold" w:cs="TimesNewRoman,Bold"/>
                  <w:lang w:bidi="he-IL"/>
                </w:rPr>
                <w:t>1</w:t>
              </w:r>
            </w:ins>
          </w:p>
        </w:tc>
        <w:tc>
          <w:tcPr>
            <w:tcW w:w="1254" w:type="dxa"/>
            <w:tcBorders>
              <w:top w:val="single" w:sz="6" w:space="0" w:color="auto"/>
              <w:left w:val="single" w:sz="6" w:space="0" w:color="auto"/>
              <w:bottom w:val="single" w:sz="6" w:space="0" w:color="auto"/>
              <w:right w:val="single" w:sz="6" w:space="0" w:color="auto"/>
            </w:tcBorders>
            <w:vAlign w:val="center"/>
          </w:tcPr>
          <w:p w14:paraId="7C2FC284" w14:textId="3330999A" w:rsidR="008F1F69" w:rsidRDefault="008F1F69" w:rsidP="008F1F69">
            <w:pPr>
              <w:keepLines/>
              <w:numPr>
                <w:ilvl w:val="12"/>
                <w:numId w:val="0"/>
              </w:numPr>
              <w:spacing w:before="20" w:after="20"/>
              <w:jc w:val="center"/>
              <w:rPr>
                <w:ins w:id="57" w:author="Alexis Michael Tourapis" w:date="2014-01-08T21:19:00Z"/>
                <w:rFonts w:ascii="TimesNewRoman,Bold" w:eastAsia="Calibri" w:hAnsi="TimesNewRoman,Bold" w:cs="TimesNewRoman,Bold"/>
                <w:lang w:bidi="he-IL"/>
              </w:rPr>
            </w:pPr>
            <w:ins w:id="58" w:author="Alexis Michael Tourapis" w:date="2014-01-08T21:19:00Z">
              <w:r>
                <w:rPr>
                  <w:rFonts w:ascii="TimesNewRoman,Bold" w:eastAsia="Calibri" w:hAnsi="TimesNewRoman,Bold" w:cs="TimesNewRoman,Bold"/>
                  <w:lang w:bidi="he-IL"/>
                </w:rPr>
                <w:t>14</w:t>
              </w:r>
            </w:ins>
          </w:p>
        </w:tc>
        <w:tc>
          <w:tcPr>
            <w:tcW w:w="1710" w:type="dxa"/>
            <w:tcBorders>
              <w:top w:val="single" w:sz="6" w:space="0" w:color="auto"/>
              <w:left w:val="single" w:sz="6" w:space="0" w:color="auto"/>
              <w:bottom w:val="single" w:sz="6" w:space="0" w:color="auto"/>
              <w:right w:val="single" w:sz="6" w:space="0" w:color="auto"/>
            </w:tcBorders>
            <w:vAlign w:val="center"/>
          </w:tcPr>
          <w:p w14:paraId="4F46459A" w14:textId="6A816C87" w:rsidR="008F1F69" w:rsidRDefault="008F1F69" w:rsidP="008F1F69">
            <w:pPr>
              <w:keepLines/>
              <w:numPr>
                <w:ilvl w:val="12"/>
                <w:numId w:val="0"/>
              </w:numPr>
              <w:spacing w:before="20" w:after="20"/>
              <w:jc w:val="center"/>
              <w:rPr>
                <w:ins w:id="59" w:author="Alexis Michael Tourapis" w:date="2014-01-08T21:19:00Z"/>
                <w:rFonts w:ascii="TimesNewRoman,Bold" w:eastAsia="Calibri" w:hAnsi="TimesNewRoman,Bold" w:cs="TimesNewRoman,Bold"/>
                <w:lang w:bidi="he-IL"/>
              </w:rPr>
            </w:pPr>
            <w:ins w:id="60" w:author="Alexis Michael Tourapis" w:date="2014-01-08T21:19:00Z">
              <w:r>
                <w:rPr>
                  <w:rFonts w:ascii="TimesNewRoman,Bold" w:eastAsia="Calibri" w:hAnsi="TimesNewRoman,Bold" w:cs="TimesNewRoman,Bold"/>
                  <w:lang w:bidi="he-IL"/>
                </w:rPr>
                <w:t>2</w:t>
              </w:r>
            </w:ins>
          </w:p>
        </w:tc>
      </w:tr>
    </w:tbl>
    <w:p w14:paraId="4BC421E8" w14:textId="77777777" w:rsidR="008F1F69" w:rsidRPr="00E1267D" w:rsidRDefault="008F1F69" w:rsidP="00F261C9">
      <w:pPr>
        <w:rPr>
          <w:szCs w:val="22"/>
          <w:lang w:val="en-GB"/>
        </w:rPr>
      </w:pPr>
    </w:p>
    <w:sectPr w:rsidR="008F1F69" w:rsidRPr="00E126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39F7B" w14:textId="77777777" w:rsidR="008F1F69" w:rsidRDefault="008F1F69">
      <w:r>
        <w:separator/>
      </w:r>
    </w:p>
  </w:endnote>
  <w:endnote w:type="continuationSeparator" w:id="0">
    <w:p w14:paraId="595FEA78" w14:textId="77777777" w:rsidR="008F1F69" w:rsidRDefault="008F1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MS PGothic">
    <w:altName w:val="ＭＳ Ｐゴシック"/>
    <w:charset w:val="80"/>
    <w:family w:val="auto"/>
    <w:pitch w:val="variable"/>
    <w:sig w:usb0="A00002BF" w:usb1="68C7FCFB" w:usb2="00000010"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43B07" w14:textId="77777777" w:rsidR="008F1F69" w:rsidRDefault="008F1F6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A5E89">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2014-01-08</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2151B" w14:textId="77777777" w:rsidR="008F1F69" w:rsidRDefault="008F1F69">
      <w:r>
        <w:separator/>
      </w:r>
    </w:p>
  </w:footnote>
  <w:footnote w:type="continuationSeparator" w:id="0">
    <w:p w14:paraId="2DFFBE4C" w14:textId="77777777" w:rsidR="008F1F69" w:rsidRDefault="008F1F6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84A9E"/>
    <w:multiLevelType w:val="hybridMultilevel"/>
    <w:tmpl w:val="A9EE9344"/>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61538"/>
    <w:multiLevelType w:val="hybridMultilevel"/>
    <w:tmpl w:val="8C90F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44D47"/>
    <w:multiLevelType w:val="hybridMultilevel"/>
    <w:tmpl w:val="0186ADB0"/>
    <w:lvl w:ilvl="0" w:tplc="F4389C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71C1CD1"/>
    <w:multiLevelType w:val="hybridMultilevel"/>
    <w:tmpl w:val="E7D46B12"/>
    <w:lvl w:ilvl="0" w:tplc="B0461F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BE7870"/>
    <w:multiLevelType w:val="hybridMultilevel"/>
    <w:tmpl w:val="08087090"/>
    <w:lvl w:ilvl="0" w:tplc="8A348B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4C0F2F39"/>
    <w:multiLevelType w:val="hybridMultilevel"/>
    <w:tmpl w:val="B240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D66521"/>
    <w:multiLevelType w:val="hybridMultilevel"/>
    <w:tmpl w:val="EB9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A1A7EC9"/>
    <w:multiLevelType w:val="hybridMultilevel"/>
    <w:tmpl w:val="5556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2"/>
  </w:num>
  <w:num w:numId="5">
    <w:abstractNumId w:val="13"/>
  </w:num>
  <w:num w:numId="6">
    <w:abstractNumId w:val="7"/>
  </w:num>
  <w:num w:numId="7">
    <w:abstractNumId w:val="9"/>
  </w:num>
  <w:num w:numId="8">
    <w:abstractNumId w:val="7"/>
  </w:num>
  <w:num w:numId="9">
    <w:abstractNumId w:val="1"/>
  </w:num>
  <w:num w:numId="10">
    <w:abstractNumId w:val="6"/>
  </w:num>
  <w:num w:numId="11">
    <w:abstractNumId w:val="3"/>
  </w:num>
  <w:num w:numId="12">
    <w:abstractNumId w:val="10"/>
  </w:num>
  <w:num w:numId="13">
    <w:abstractNumId w:val="15"/>
  </w:num>
  <w:num w:numId="14">
    <w:abstractNumId w:val="11"/>
  </w:num>
  <w:num w:numId="15">
    <w:abstractNumId w:val="2"/>
  </w:num>
  <w:num w:numId="16">
    <w:abstractNumId w:val="17"/>
  </w:num>
  <w:num w:numId="17">
    <w:abstractNumId w:val="4"/>
  </w:num>
  <w:num w:numId="18">
    <w:abstractNumId w:val="5"/>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5A2"/>
    <w:rsid w:val="00014ACD"/>
    <w:rsid w:val="000458BC"/>
    <w:rsid w:val="00045C41"/>
    <w:rsid w:val="00046C03"/>
    <w:rsid w:val="000479D3"/>
    <w:rsid w:val="000501A0"/>
    <w:rsid w:val="00065039"/>
    <w:rsid w:val="0007614F"/>
    <w:rsid w:val="000853AD"/>
    <w:rsid w:val="000B1C6B"/>
    <w:rsid w:val="000B4FF9"/>
    <w:rsid w:val="000C09AC"/>
    <w:rsid w:val="000D20FD"/>
    <w:rsid w:val="000D7612"/>
    <w:rsid w:val="000E00F3"/>
    <w:rsid w:val="000F158C"/>
    <w:rsid w:val="00102F3D"/>
    <w:rsid w:val="001134E1"/>
    <w:rsid w:val="0011595A"/>
    <w:rsid w:val="001207F1"/>
    <w:rsid w:val="00124E38"/>
    <w:rsid w:val="0012580B"/>
    <w:rsid w:val="00131F90"/>
    <w:rsid w:val="0013526E"/>
    <w:rsid w:val="00140E34"/>
    <w:rsid w:val="00153B79"/>
    <w:rsid w:val="00157BE1"/>
    <w:rsid w:val="0016229E"/>
    <w:rsid w:val="00171371"/>
    <w:rsid w:val="00175A24"/>
    <w:rsid w:val="00187E58"/>
    <w:rsid w:val="001A297E"/>
    <w:rsid w:val="001A368E"/>
    <w:rsid w:val="001A7329"/>
    <w:rsid w:val="001B4E28"/>
    <w:rsid w:val="001C3525"/>
    <w:rsid w:val="001D1BD2"/>
    <w:rsid w:val="001E02BE"/>
    <w:rsid w:val="001E33C3"/>
    <w:rsid w:val="001E3B37"/>
    <w:rsid w:val="001F2594"/>
    <w:rsid w:val="001F4A01"/>
    <w:rsid w:val="002055A6"/>
    <w:rsid w:val="00206460"/>
    <w:rsid w:val="002069B4"/>
    <w:rsid w:val="0021439B"/>
    <w:rsid w:val="00215DFC"/>
    <w:rsid w:val="002212DF"/>
    <w:rsid w:val="00222CD4"/>
    <w:rsid w:val="00225016"/>
    <w:rsid w:val="002264A6"/>
    <w:rsid w:val="00226BAF"/>
    <w:rsid w:val="00227BA7"/>
    <w:rsid w:val="0023011C"/>
    <w:rsid w:val="002375C1"/>
    <w:rsid w:val="00261649"/>
    <w:rsid w:val="00263398"/>
    <w:rsid w:val="0026431B"/>
    <w:rsid w:val="00275BCF"/>
    <w:rsid w:val="00292257"/>
    <w:rsid w:val="002A2C73"/>
    <w:rsid w:val="002A54E0"/>
    <w:rsid w:val="002B1595"/>
    <w:rsid w:val="002B191D"/>
    <w:rsid w:val="002B5FF7"/>
    <w:rsid w:val="002D0AF6"/>
    <w:rsid w:val="002D2458"/>
    <w:rsid w:val="002D7EAA"/>
    <w:rsid w:val="002F164D"/>
    <w:rsid w:val="003056D9"/>
    <w:rsid w:val="00306206"/>
    <w:rsid w:val="00314E6B"/>
    <w:rsid w:val="00317D85"/>
    <w:rsid w:val="00323163"/>
    <w:rsid w:val="00327C56"/>
    <w:rsid w:val="003315A1"/>
    <w:rsid w:val="003373EC"/>
    <w:rsid w:val="00342FF4"/>
    <w:rsid w:val="003434E8"/>
    <w:rsid w:val="00346148"/>
    <w:rsid w:val="00365915"/>
    <w:rsid w:val="003669EA"/>
    <w:rsid w:val="003706CC"/>
    <w:rsid w:val="00377710"/>
    <w:rsid w:val="003A1573"/>
    <w:rsid w:val="003A2D8E"/>
    <w:rsid w:val="003C20E4"/>
    <w:rsid w:val="003E6F90"/>
    <w:rsid w:val="003F5D0F"/>
    <w:rsid w:val="00414101"/>
    <w:rsid w:val="004234F0"/>
    <w:rsid w:val="00430C59"/>
    <w:rsid w:val="00431107"/>
    <w:rsid w:val="00433DDB"/>
    <w:rsid w:val="00437322"/>
    <w:rsid w:val="00437619"/>
    <w:rsid w:val="00462D9B"/>
    <w:rsid w:val="004653D9"/>
    <w:rsid w:val="00465A1E"/>
    <w:rsid w:val="004A2A63"/>
    <w:rsid w:val="004B210C"/>
    <w:rsid w:val="004C586E"/>
    <w:rsid w:val="004D405F"/>
    <w:rsid w:val="004D7B31"/>
    <w:rsid w:val="004E4F4F"/>
    <w:rsid w:val="004E6789"/>
    <w:rsid w:val="004F02EF"/>
    <w:rsid w:val="004F61E3"/>
    <w:rsid w:val="00502E10"/>
    <w:rsid w:val="0051015C"/>
    <w:rsid w:val="005110FC"/>
    <w:rsid w:val="00516CF1"/>
    <w:rsid w:val="00531AE9"/>
    <w:rsid w:val="00550A66"/>
    <w:rsid w:val="005661B7"/>
    <w:rsid w:val="0056674B"/>
    <w:rsid w:val="00566DFF"/>
    <w:rsid w:val="00567EC7"/>
    <w:rsid w:val="00570013"/>
    <w:rsid w:val="00574994"/>
    <w:rsid w:val="00574BF6"/>
    <w:rsid w:val="005801A2"/>
    <w:rsid w:val="00581388"/>
    <w:rsid w:val="005952A5"/>
    <w:rsid w:val="00595D70"/>
    <w:rsid w:val="005A33A1"/>
    <w:rsid w:val="005B217D"/>
    <w:rsid w:val="005B699B"/>
    <w:rsid w:val="005B6CAA"/>
    <w:rsid w:val="005C385F"/>
    <w:rsid w:val="005C58F0"/>
    <w:rsid w:val="005C7345"/>
    <w:rsid w:val="005E1AC6"/>
    <w:rsid w:val="005E428D"/>
    <w:rsid w:val="005E6EB0"/>
    <w:rsid w:val="005F6F1B"/>
    <w:rsid w:val="005F6F7B"/>
    <w:rsid w:val="00622D17"/>
    <w:rsid w:val="00624B33"/>
    <w:rsid w:val="0063041A"/>
    <w:rsid w:val="00630AA2"/>
    <w:rsid w:val="006324BE"/>
    <w:rsid w:val="00634892"/>
    <w:rsid w:val="00635C89"/>
    <w:rsid w:val="00637CEB"/>
    <w:rsid w:val="0064451A"/>
    <w:rsid w:val="00646707"/>
    <w:rsid w:val="00655799"/>
    <w:rsid w:val="00662E58"/>
    <w:rsid w:val="00663259"/>
    <w:rsid w:val="00664DCF"/>
    <w:rsid w:val="006654C1"/>
    <w:rsid w:val="006716BB"/>
    <w:rsid w:val="00675EF6"/>
    <w:rsid w:val="006C5D39"/>
    <w:rsid w:val="006D6D9B"/>
    <w:rsid w:val="006E2810"/>
    <w:rsid w:val="006E2E6E"/>
    <w:rsid w:val="006E5417"/>
    <w:rsid w:val="006F0C34"/>
    <w:rsid w:val="00712F60"/>
    <w:rsid w:val="00717F36"/>
    <w:rsid w:val="00720E3B"/>
    <w:rsid w:val="00730478"/>
    <w:rsid w:val="00734F9A"/>
    <w:rsid w:val="0074393F"/>
    <w:rsid w:val="00745F6B"/>
    <w:rsid w:val="0075585E"/>
    <w:rsid w:val="0075612A"/>
    <w:rsid w:val="00765520"/>
    <w:rsid w:val="00770571"/>
    <w:rsid w:val="007768FF"/>
    <w:rsid w:val="007814B1"/>
    <w:rsid w:val="007824D3"/>
    <w:rsid w:val="00784525"/>
    <w:rsid w:val="00796EE3"/>
    <w:rsid w:val="007A7D29"/>
    <w:rsid w:val="007B0008"/>
    <w:rsid w:val="007B4AB8"/>
    <w:rsid w:val="007E01A3"/>
    <w:rsid w:val="007E4C23"/>
    <w:rsid w:val="007F1F8B"/>
    <w:rsid w:val="007F67A1"/>
    <w:rsid w:val="00807374"/>
    <w:rsid w:val="00811C05"/>
    <w:rsid w:val="00816B61"/>
    <w:rsid w:val="008206C8"/>
    <w:rsid w:val="008304BB"/>
    <w:rsid w:val="0084349A"/>
    <w:rsid w:val="0086387C"/>
    <w:rsid w:val="00865CB6"/>
    <w:rsid w:val="00873A4A"/>
    <w:rsid w:val="00874A6C"/>
    <w:rsid w:val="00876C65"/>
    <w:rsid w:val="008847B5"/>
    <w:rsid w:val="0089103A"/>
    <w:rsid w:val="00895E85"/>
    <w:rsid w:val="008A4B4C"/>
    <w:rsid w:val="008C239F"/>
    <w:rsid w:val="008C399E"/>
    <w:rsid w:val="008E3391"/>
    <w:rsid w:val="008E480C"/>
    <w:rsid w:val="008E5B66"/>
    <w:rsid w:val="008F1F69"/>
    <w:rsid w:val="00907757"/>
    <w:rsid w:val="009212B0"/>
    <w:rsid w:val="00921FA1"/>
    <w:rsid w:val="009234A5"/>
    <w:rsid w:val="00933453"/>
    <w:rsid w:val="009336F7"/>
    <w:rsid w:val="0093636C"/>
    <w:rsid w:val="009374A7"/>
    <w:rsid w:val="00966394"/>
    <w:rsid w:val="0098551D"/>
    <w:rsid w:val="0099518F"/>
    <w:rsid w:val="009A523D"/>
    <w:rsid w:val="009B02A1"/>
    <w:rsid w:val="009D6966"/>
    <w:rsid w:val="009D757B"/>
    <w:rsid w:val="009E3B9A"/>
    <w:rsid w:val="009F496B"/>
    <w:rsid w:val="009F4F23"/>
    <w:rsid w:val="00A01439"/>
    <w:rsid w:val="00A02E61"/>
    <w:rsid w:val="00A05CFF"/>
    <w:rsid w:val="00A56B97"/>
    <w:rsid w:val="00A57504"/>
    <w:rsid w:val="00A6093D"/>
    <w:rsid w:val="00A76A6D"/>
    <w:rsid w:val="00A83253"/>
    <w:rsid w:val="00A92A40"/>
    <w:rsid w:val="00AA0B96"/>
    <w:rsid w:val="00AA6E84"/>
    <w:rsid w:val="00AE2076"/>
    <w:rsid w:val="00AE341B"/>
    <w:rsid w:val="00AE34A0"/>
    <w:rsid w:val="00AF0941"/>
    <w:rsid w:val="00B01F8D"/>
    <w:rsid w:val="00B07CA7"/>
    <w:rsid w:val="00B1279A"/>
    <w:rsid w:val="00B4194A"/>
    <w:rsid w:val="00B5222E"/>
    <w:rsid w:val="00B53179"/>
    <w:rsid w:val="00B60AEE"/>
    <w:rsid w:val="00B61C96"/>
    <w:rsid w:val="00B73A2A"/>
    <w:rsid w:val="00B80DE4"/>
    <w:rsid w:val="00B94B06"/>
    <w:rsid w:val="00B94C28"/>
    <w:rsid w:val="00BA24AC"/>
    <w:rsid w:val="00BA2A6A"/>
    <w:rsid w:val="00BA5E89"/>
    <w:rsid w:val="00BA7958"/>
    <w:rsid w:val="00BC10BA"/>
    <w:rsid w:val="00BC5AFD"/>
    <w:rsid w:val="00BC6658"/>
    <w:rsid w:val="00BD2C9B"/>
    <w:rsid w:val="00C03562"/>
    <w:rsid w:val="00C04F43"/>
    <w:rsid w:val="00C0609D"/>
    <w:rsid w:val="00C115AB"/>
    <w:rsid w:val="00C23B52"/>
    <w:rsid w:val="00C30249"/>
    <w:rsid w:val="00C3439E"/>
    <w:rsid w:val="00C3723B"/>
    <w:rsid w:val="00C43F93"/>
    <w:rsid w:val="00C606C9"/>
    <w:rsid w:val="00C6704F"/>
    <w:rsid w:val="00C80288"/>
    <w:rsid w:val="00C84003"/>
    <w:rsid w:val="00C90650"/>
    <w:rsid w:val="00C907B0"/>
    <w:rsid w:val="00C97D78"/>
    <w:rsid w:val="00CC2AAE"/>
    <w:rsid w:val="00CC5A42"/>
    <w:rsid w:val="00CD0EAB"/>
    <w:rsid w:val="00CF138F"/>
    <w:rsid w:val="00CF34DB"/>
    <w:rsid w:val="00CF558F"/>
    <w:rsid w:val="00D073E2"/>
    <w:rsid w:val="00D108B5"/>
    <w:rsid w:val="00D435A4"/>
    <w:rsid w:val="00D446EC"/>
    <w:rsid w:val="00D51BF0"/>
    <w:rsid w:val="00D55942"/>
    <w:rsid w:val="00D72ED4"/>
    <w:rsid w:val="00D807BF"/>
    <w:rsid w:val="00D81521"/>
    <w:rsid w:val="00D82FCC"/>
    <w:rsid w:val="00D9632D"/>
    <w:rsid w:val="00DA17FC"/>
    <w:rsid w:val="00DA7887"/>
    <w:rsid w:val="00DB2C26"/>
    <w:rsid w:val="00DC37E8"/>
    <w:rsid w:val="00DE6B43"/>
    <w:rsid w:val="00E02394"/>
    <w:rsid w:val="00E11923"/>
    <w:rsid w:val="00E1267D"/>
    <w:rsid w:val="00E1627F"/>
    <w:rsid w:val="00E262D4"/>
    <w:rsid w:val="00E349D1"/>
    <w:rsid w:val="00E36250"/>
    <w:rsid w:val="00E40AC0"/>
    <w:rsid w:val="00E54511"/>
    <w:rsid w:val="00E61DAC"/>
    <w:rsid w:val="00E72B80"/>
    <w:rsid w:val="00E75FE3"/>
    <w:rsid w:val="00E86C4C"/>
    <w:rsid w:val="00EB7AB1"/>
    <w:rsid w:val="00EC0197"/>
    <w:rsid w:val="00ED432B"/>
    <w:rsid w:val="00ED47A0"/>
    <w:rsid w:val="00ED4DC5"/>
    <w:rsid w:val="00EE74EF"/>
    <w:rsid w:val="00EE7CD8"/>
    <w:rsid w:val="00EF48CC"/>
    <w:rsid w:val="00F13F7D"/>
    <w:rsid w:val="00F20AFE"/>
    <w:rsid w:val="00F261C9"/>
    <w:rsid w:val="00F27485"/>
    <w:rsid w:val="00F321E9"/>
    <w:rsid w:val="00F4741D"/>
    <w:rsid w:val="00F63880"/>
    <w:rsid w:val="00F73032"/>
    <w:rsid w:val="00F848FC"/>
    <w:rsid w:val="00F9282A"/>
    <w:rsid w:val="00F96BAD"/>
    <w:rsid w:val="00FA139D"/>
    <w:rsid w:val="00FA7CD7"/>
    <w:rsid w:val="00FB0E84"/>
    <w:rsid w:val="00FD01C2"/>
    <w:rsid w:val="00FD0DDC"/>
    <w:rsid w:val="00FE324D"/>
    <w:rsid w:val="00FE3685"/>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4B6E9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link w:val="CaptionChar1"/>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Equation">
    <w:name w:val="Equation"/>
    <w:basedOn w:val="Normal"/>
    <w:rsid w:val="00E1267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3">
    <w:name w:val="Annex 3"/>
    <w:basedOn w:val="Normal"/>
    <w:next w:val="Normal"/>
    <w:qFormat/>
    <w:rsid w:val="00E1267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3N">
    <w:name w:val="3N"/>
    <w:basedOn w:val="Normal"/>
    <w:link w:val="3NChar"/>
    <w:qFormat/>
    <w:rsid w:val="00E1267D"/>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E1267D"/>
    <w:rPr>
      <w:rFonts w:eastAsia="Malgun Gothic"/>
      <w:lang w:val="en-GB" w:eastAsia="en-US"/>
    </w:rPr>
  </w:style>
  <w:style w:type="paragraph" w:customStyle="1" w:styleId="enumlev1">
    <w:name w:val="enumlev1"/>
    <w:basedOn w:val="Normal"/>
    <w:rsid w:val="0066325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Note1">
    <w:name w:val="Note 1"/>
    <w:basedOn w:val="Normal"/>
    <w:qFormat/>
    <w:rsid w:val="0066325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1">
    <w:name w:val="Caption Char1"/>
    <w:link w:val="Caption"/>
    <w:locked/>
    <w:rsid w:val="00FA7CD7"/>
    <w:rPr>
      <w:b/>
      <w:bCs/>
      <w:color w:val="4F81BD" w:themeColor="accent1"/>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link w:val="CaptionChar1"/>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Equation">
    <w:name w:val="Equation"/>
    <w:basedOn w:val="Normal"/>
    <w:rsid w:val="00E1267D"/>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nnex3">
    <w:name w:val="Annex 3"/>
    <w:basedOn w:val="Normal"/>
    <w:next w:val="Normal"/>
    <w:qFormat/>
    <w:rsid w:val="00E1267D"/>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3N">
    <w:name w:val="3N"/>
    <w:basedOn w:val="Normal"/>
    <w:link w:val="3NChar"/>
    <w:qFormat/>
    <w:rsid w:val="00E1267D"/>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E1267D"/>
    <w:rPr>
      <w:rFonts w:eastAsia="Malgun Gothic"/>
      <w:lang w:val="en-GB" w:eastAsia="en-US"/>
    </w:rPr>
  </w:style>
  <w:style w:type="paragraph" w:customStyle="1" w:styleId="enumlev1">
    <w:name w:val="enumlev1"/>
    <w:basedOn w:val="Normal"/>
    <w:rsid w:val="00663259"/>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Note1">
    <w:name w:val="Note 1"/>
    <w:basedOn w:val="Normal"/>
    <w:qFormat/>
    <w:rsid w:val="00663259"/>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1">
    <w:name w:val="Caption Char1"/>
    <w:link w:val="Caption"/>
    <w:locked/>
    <w:rsid w:val="00FA7CD7"/>
    <w:rPr>
      <w:b/>
      <w:bCs/>
      <w:color w:val="4F81BD" w:themeColor="accent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4053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2FC22-47A0-294F-BE68-69EF4A7C3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1498</Words>
  <Characters>8544</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David Singer</Manager>
  <Company>Apple Inc</Company>
  <LinksUpToDate>false</LinksUpToDate>
  <CharactersWithSpaces>10022</CharactersWithSpaces>
  <SharedDoc>false</SharedDoc>
  <HyperlinkBase/>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Extension of the pic_struct element in HEVC</dc:subject>
  <dc:creator>Alexis Michael Tourapis</dc:creator>
  <cp:keywords>JCT-VC, MPEG, VCEG</cp:keywords>
  <dc:description/>
  <cp:lastModifiedBy>Alexis Michael Tourapis</cp:lastModifiedBy>
  <cp:revision>3</cp:revision>
  <cp:lastPrinted>2013-12-26T23:57:00Z</cp:lastPrinted>
  <dcterms:created xsi:type="dcterms:W3CDTF">2014-01-09T05:20:00Z</dcterms:created>
  <dcterms:modified xsi:type="dcterms:W3CDTF">2014-01-09T05:21:00Z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305611697</vt:i4>
  </property>
  <property fmtid="{D5CDD505-2E9C-101B-9397-08002B2CF9AE}" pid="3" name="_NewReviewCycle">
    <vt:lpwstr/>
  </property>
  <property fmtid="{D5CDD505-2E9C-101B-9397-08002B2CF9AE}" pid="4" name="_EmailSubject">
    <vt:lpwstr>Draft CGS proposal</vt:lpwstr>
  </property>
  <property fmtid="{D5CDD505-2E9C-101B-9397-08002B2CF9AE}" pid="5" name="_AuthorEmail">
    <vt:lpwstr>lxiang@qti.qualcomm.com</vt:lpwstr>
  </property>
  <property fmtid="{D5CDD505-2E9C-101B-9397-08002B2CF9AE}" pid="6" name="_AuthorEmailDisplayName">
    <vt:lpwstr>Li, Xiang</vt:lpwstr>
  </property>
  <property fmtid="{D5CDD505-2E9C-101B-9397-08002B2CF9AE}" pid="7" name="_ReviewingToolsShownOnce">
    <vt:lpwstr/>
  </property>
</Properties>
</file>