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8483DC3" w14:textId="77777777">
        <w:tc>
          <w:tcPr>
            <w:tcW w:w="6408" w:type="dxa"/>
          </w:tcPr>
          <w:p w14:paraId="09C3587D" w14:textId="77777777" w:rsidR="006C5D39" w:rsidRPr="005B217D" w:rsidRDefault="0016024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31616" behindDoc="0" locked="0" layoutInCell="1" allowOverlap="1" wp14:anchorId="204597C8" wp14:editId="28DC9DC3">
                      <wp:simplePos x="0" y="0"/>
                      <wp:positionH relativeFrom="column">
                        <wp:posOffset>-52705</wp:posOffset>
                      </wp:positionH>
                      <wp:positionV relativeFrom="paragraph">
                        <wp:posOffset>-349250</wp:posOffset>
                      </wp:positionV>
                      <wp:extent cx="295910" cy="312420"/>
                      <wp:effectExtent l="0" t="0" r="0" b="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1631305" id="Group 2" o:spid="_x0000_s1026" style="position:absolute;margin-left:-4.15pt;margin-top:-27.5pt;width:23.3pt;height:24.6pt;z-index:25163161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bMs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sVM3V78yPmqDR7sgpvfvr4w1eA/O7+4798/MO9DhD/+Pu71//zAT9/+fh3+fcfFHzyx5/+&#10;y90bkLv506e7wpufv7//UUhg1Cc/lyn4S52Ctz9/OnmN/7henV0tmKjX+Glb1sNqU/T6HeZR/urq&#10;1Ql+Kp27+er1u9/a3x3Oz/WPDlflty9vvtLmShetSzIeiNnDzsmHX8bJf3l38/FtmaAHYZNzEn1U&#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EbwW78AAADb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8TsUAAADbAAAADwAAAGRycy9kb3ducmV2LnhtbESPQWvCQBSE7wX/w/KE3uomsVRJXUUK&#10;ggVbMCp4fM0+s8Hs2zS7avrvu4WCx2FmvmFmi9424kqdrx0rSEcJCOLS6ZorBfvd6mkKwgdkjY1j&#10;UvBDHhbzwcMMc+1uvKVrESoRIexzVGBCaHMpfWnIoh+5ljh6J9dZDFF2ldQd3iLcNjJLkhdpsea4&#10;YLClN0PlubhYBd/tuU8/JtPxpvkyxfvGfj4fDxelHof98hVEoD7cw//ttVYwzuD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O8T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2RcAA&#10;AADbAAAADwAAAGRycy9kb3ducmV2LnhtbESPzYrCMBSF9wO+Q7iCuzF1lFGqUURQBne2ur8016bY&#10;3NQmox2f3gjCLA/n5+MsVp2txY1aXzlWMBomIIgLpysuFRzz7ecMhA/IGmvHpOCPPKyWvY8Fptrd&#10;+UC3LJQijrBPUYEJoUml9IUhi37oGuLonV1rMUTZllK3eI/jtpZfSfItLVYcCQYb2hgqLtmvjdxs&#10;dLIHuk4fZb7ba687kzuj1KDfrecgAnXhP/xu/2gF4wm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2R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HFMMA&#10;AADbAAAADwAAAGRycy9kb3ducmV2LnhtbESPT4vCMBTE7wt+h/AEb5r6p+5SjSKCoiwerHvZ26N5&#10;ttXmpTRR67c3C8Ieh5nfDDNftqYSd2pcaVnBcBCBIM6sLjlX8HPa9L9AOI+ssbJMCp7kYLnofMwx&#10;0fbBR7qnPhehhF2CCgrv60RKlxVk0A1sTRy8s20M+iCbXOoGH6HcVHIURVNpsOSwUGBN64Kya3oz&#10;CsZbH1f7lKPDSeqJuXzG3637VarXbVczEJ5a/x9+0zsduBj+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nHFM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y8QA&#10;AADbAAAADwAAAGRycy9kb3ducmV2LnhtbESPzWrDMBCE74G+g9hAb7GcuKTGjRJKS6kPvcQpPS/W&#10;xjaxVsaSf5qnjwqFHIeZ+YbZHWbTipF611hWsI5iEMSl1Q1XCr5PH6sUhPPIGlvLpOCXHBz2D4sd&#10;ZtpOfKSx8JUIEHYZKqi97zIpXVmTQRfZjjh4Z9sb9EH2ldQ9TgFuWrmJ46002HBYqLGjt5rKSzEY&#10;BT/p9Lw5z5f34Zo+IRY5V1/Jp1KPy/n1BYSn2d/D/+1cK0i28Pcl/AC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scv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TmKsYA&#10;AADbAAAADwAAAGRycy9kb3ducmV2LnhtbESPQWvCQBSE7wX/w/IKXopuWsG20U1olaAXC41FPT6y&#10;r0kw+zZkV43/3hUKPQ4z8w0zT3vTiDN1rras4HkcgSAurK65VPCzzUZvIJxH1thYJgVXcpAmg4c5&#10;xtpe+JvOuS9FgLCLUUHlfRtL6YqKDLqxbYmD92s7gz7IrpS6w0uAm0a+RNFUGqw5LFTY0qKi4pif&#10;jIJ8vzq8r74+T5tyata43GVPiyxTavjYf8xAeOr9f/ivvdYKJq9w/xJ+gE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KTmKs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hcIA&#10;AADbAAAADwAAAGRycy9kb3ducmV2LnhtbERPTWvCQBC9C/6HZQRvZmOlNURXkUDAg5daoXobs2MS&#10;zc6m2VXT/vruodDj430v171pxIM6V1tWMI1iEMSF1TWXCg4f+SQB4TyyxsYyKfgmB+vVcLDEVNsn&#10;v9Nj70sRQtilqKDyvk2ldEVFBl1kW+LAXWxn0AfYlVJ3+AzhppEvcfwmDdYcGipsKauouO3vRsHr&#10;/OfweS12eP7Kj6e4zRIiuVNqPOo3CxCeev8v/nNvtYJZGBu+h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D+F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d2MIA&#10;AADbAAAADwAAAGRycy9kb3ducmV2LnhtbESPQYvCMBSE74L/IbwFb5qugtiuUUQQBU/WBdnbo3k2&#10;ZZuX0sTa3V9vBMHjMDPfMMt1b2vRUesrxwo+JwkI4sLpiksF3+fdeAHCB2SNtWNS8Ece1qvhYImZ&#10;dnc+UZeHUkQI+wwVmBCaTEpfGLLoJ64hjt7VtRZDlG0pdYv3CLe1nCbJXFqsOC4YbGhrqPjNb1bB&#10;T7fPJaebxGp5mS3o0l+P/0ap0Ue/+QIRqA/v8Kt90ApmK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lV3Y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2nsAA&#10;AADbAAAADwAAAGRycy9kb3ducmV2LnhtbERPy2oCMRTdC/5DuEI3UjMtIj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q2ns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wksUA&#10;AADbAAAADwAAAGRycy9kb3ducmV2LnhtbESPQWsCMRSE70L/Q3gFb5pVF9uuRhFR8WCx1YLXx+Z1&#10;s3Tzsm6irv++KQg9DjPzDTOdt7YSV2p86VjBoJ+AIM6dLrlQ8HVc915B+ICssXJMCu7kYT576kwx&#10;0+7Gn3Q9hEJECPsMFZgQ6kxKnxuy6PuuJo7et2sshiibQuoGbxFuKzlMkrG0WHJcMFjT0lD+c7hY&#10;Bbvx/n20X52H6eYtrQ0dRx/Jy0mp7nO7mIAI1Ib/8KO91QrSA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XCS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pMEA&#10;AADbAAAADwAAAGRycy9kb3ducmV2LnhtbESPQYvCMBSE78L+h/AWvNlUEZGuadEVweNai+zx0Tzb&#10;YvNSmqx2/fVGEDwOM/MNs8oG04or9a6xrGAaxSCIS6sbrhQUx91kCcJ5ZI2tZVLwTw6y9GO0wkTb&#10;Gx/omvtKBAi7BBXU3neJlK6syaCLbEccvLPtDfog+0rqHm8Bblo5i+OFNNhwWKixo++aykv+ZxTc&#10;t2fckHR8P7XFT7H9zStT5kqNP4f1FwhPg3+HX+29VjCfwf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5qT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ulCMYA&#10;AADbAAAADwAAAGRycy9kb3ducmV2LnhtbESPT2vCQBTE7wW/w/IEL6VuTItI6ipiEUrai38u3h67&#10;zySafRuy2yTtp+8WCh6HmfkNs1wPthYdtb5yrGA2TUAQa2cqLhScjrunBQgfkA3WjknBN3lYr0YP&#10;S8yM63lP3SEUIkLYZ6igDKHJpPS6JIt+6hri6F1cazFE2RbStNhHuK1lmiRzabHiuFBiQ9uS9O3w&#10;ZRXk80/Uj3zOi/PPUV8/0rfTjK9KTcbD5hVEoCHcw//td6Pg5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ulCM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wncAA&#10;AADbAAAADwAAAGRycy9kb3ducmV2LnhtbESP0YrCMBRE3xf8h3AF39bU6opUo6gg7Jtsdz/g2lzb&#10;YnNTkqjx782C4OMwM2eY1SaaTtzI+daygsk4A0FcWd1yreDv9/C5AOEDssbOMil4kIfNevCxwkLb&#10;O//QrQy1SBD2BSpoQugLKX3VkEE/tj1x8s7WGQxJulpqh/cEN53Ms2wuDbacFhrsad9QdSmvRsFp&#10;qqM85p7PpativcuPZvcllRoN43YJIlAM7/Cr/a0VzGb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Lwn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ZwsQA&#10;AADbAAAADwAAAGRycy9kb3ducmV2LnhtbESPzWvCQBTE7wX/h+UVems29YuSZhVRBIVe/OjB2zP7&#10;TEKzb+PuVuN/7xYEj8PM/IbJp51pxIWcry0r+EhSEMSF1TWXCva75fsnCB+QNTaWScGNPEwnvZcc&#10;M22vvKHLNpQiQthnqKAKoc2k9EVFBn1iW+LonawzGKJ0pdQOrxFuGtlP07E0WHNcqLCleUXF7/bP&#10;RArKwfl72R4XP/OD7cK63pzsTam31272BSJQF57hR3ulFQxH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c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AeMUA&#10;AADbAAAADwAAAGRycy9kb3ducmV2LnhtbESPQWvCQBSE7wX/w/KE3upG2waJ2YgUCkV7aYx6fWaf&#10;STD7Ns1uNf333YLgcZiZb5h0OZhWXKh3jWUF00kEgri0uuFKQbF9f5qDcB5ZY2uZFPySg2U2ekgx&#10;0fbKX3TJfSUChF2CCmrvu0RKV9Zk0E1sRxy8k+0N+iD7SuoerwFuWjmLolgabDgs1NjRW03lOf8x&#10;Cma74rWQ1fP68/uQ7zfH6To6bmKlHsfDagHC0+Dv4Vv7Qyt4ieH/S/gB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EB4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qg8QA&#10;AADbAAAADwAAAGRycy9kb3ducmV2LnhtbESPQWvCQBSE7wX/w/IEb3WjiLWpq4ggBCRCU7E9PrLP&#10;bDD7NmRXjf/eLRR6HGbmG2a57m0jbtT52rGCyTgBQVw6XXOl4Pi1e12A8AFZY+OYFDzIw3o1eFli&#10;qt2dP+lWhEpECPsUFZgQ2lRKXxqy6MeuJY7e2XUWQ5RdJXWH9wi3jZwmyVxarDkuGGxpa6i8FFer&#10;4LT/KTKTm+xbz/vT5ZDlj7x4V2o07DcfIAL14T/81860gtkb/H6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aoP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9Sg78A&#10;AADbAAAADwAAAGRycy9kb3ducmV2LnhtbERPz2vCMBS+C/sfwhvsZtPJGKUaRZTCdrSKXh/NW9Pa&#10;vJQmtt1/vxyEHT++35vdbDsx0uAbxwrekxQEceV0w7WCy7lYZiB8QNbYOSYFv+Rht31ZbDDXbuIT&#10;jWWoRQxhn6MCE0KfS+krQxZ94nriyP24wWKIcKilHnCK4baTqzT9lBYbjg0GezoYqu7lwyo4fhdt&#10;KdvD/tZN92NbZNJcs1Gpt9d5vwYRaA7/4qf7Syv4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b1KD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TuZMMA&#10;AADbAAAADwAAAGRycy9kb3ducmV2LnhtbESP0YrCMBRE3xf8h3CFfVtTtStajSLiii8KVj/g0lzb&#10;YnNTm1jr328WhH0cZuYMs1h1phItNa60rGA4iEAQZ1aXnCu4nH++piCcR9ZYWSYFL3KwWvY+Fpho&#10;++QTtanPRYCwS1BB4X2dSOmyggy6ga2Jg3e1jUEfZJNL3eAzwE0lR1E0kQZLDgsF1rQpKLulDxMo&#10;s9v4nu31+vjYRqfd9yFOZRsr9dnv1nMQnjr/H36391pBPIO/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TuZ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P9EMIA&#10;AADbAAAADwAAAGRycy9kb3ducmV2LnhtbERPz2vCMBS+C/4P4Qm7aapMGZ1RhigMdrDqcNdH89aU&#10;Ni8lyWznX28Ogx0/vt/r7WBbcSMfascK5rMMBHHpdM2Vgs/LYfoCIkRkja1jUvBLAbab8WiNuXY9&#10;n+h2jpVIIRxyVGBi7HIpQ2nIYpi5jjhx385bjAn6SmqPfQq3rVxk2UparDk1GOxoZ6hszj9WgT0+&#10;X83i+NVU++vy4+LvRdMXhVJPk+HtFUSkIf6L/9zvWsEyrU9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0Q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OcQA&#10;AADbAAAADwAAAGRycy9kb3ducmV2LnhtbESP3WoCMRSE7wu+QzgFb4pmFSy6NYoKgoIUXH2AQ3L2&#10;p92cLJuoq09vhEIvh5n5hpkvO1uLK7W+cqxgNExAEGtnKi4UnE/bwRSED8gGa8ek4E4elove2xxT&#10;4258pGsWChEh7FNUUIbQpFJ6XZJFP3QNcfRy11oMUbaFNC3eItzWcpwkn9JixXGhxIY2Jenf7GIV&#10;6I9Z/vMocuf3+4P+fqzNJLvMlOq/d6svEIG68B/+a++MgskIXl/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vj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33664" behindDoc="0" locked="0" layoutInCell="1" allowOverlap="1" wp14:anchorId="329D0DF8" wp14:editId="4E2DAB8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32640" behindDoc="0" locked="0" layoutInCell="1" allowOverlap="1" wp14:anchorId="491B0C80" wp14:editId="2DBB60E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6266FA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963502" w14:textId="4D0A55A0" w:rsidR="00E61DAC" w:rsidRPr="005B217D" w:rsidRDefault="00735F28" w:rsidP="00735F28">
            <w:pPr>
              <w:tabs>
                <w:tab w:val="left" w:pos="7200"/>
              </w:tabs>
              <w:spacing w:before="0"/>
              <w:rPr>
                <w:b/>
                <w:szCs w:val="22"/>
                <w:lang w:val="en-CA"/>
              </w:rPr>
            </w:pPr>
            <w:r>
              <w:rPr>
                <w:szCs w:val="22"/>
                <w:lang w:val="en-CA"/>
              </w:rPr>
              <w:t>16</w:t>
            </w:r>
            <w:r w:rsidR="00C13204" w:rsidRPr="005B217D">
              <w:rPr>
                <w:szCs w:val="22"/>
                <w:lang w:val="en-CA"/>
              </w:rPr>
              <w:t xml:space="preserve">th Meeting: </w:t>
            </w:r>
            <w:r>
              <w:rPr>
                <w:szCs w:val="22"/>
                <w:lang w:val="en-CA"/>
              </w:rPr>
              <w:t>San Jose</w:t>
            </w:r>
            <w:r w:rsidR="00EC2CBE">
              <w:rPr>
                <w:szCs w:val="22"/>
                <w:lang w:val="en-CA"/>
              </w:rPr>
              <w:t xml:space="preserve">, </w:t>
            </w:r>
            <w:r>
              <w:rPr>
                <w:szCs w:val="22"/>
                <w:lang w:val="en-CA"/>
              </w:rPr>
              <w:t>US</w:t>
            </w:r>
            <w:r w:rsidR="00C13204" w:rsidRPr="00B4194A">
              <w:rPr>
                <w:szCs w:val="22"/>
                <w:lang w:val="en-CA"/>
              </w:rPr>
              <w:t xml:space="preserve"> </w:t>
            </w:r>
            <w:r>
              <w:rPr>
                <w:szCs w:val="22"/>
                <w:lang w:val="en-CA"/>
              </w:rPr>
              <w:t>9</w:t>
            </w:r>
            <w:r w:rsidR="00C13204">
              <w:rPr>
                <w:szCs w:val="22"/>
                <w:lang w:val="en-CA"/>
              </w:rPr>
              <w:t xml:space="preserve"> </w:t>
            </w:r>
            <w:r>
              <w:rPr>
                <w:szCs w:val="22"/>
                <w:lang w:val="en-CA"/>
              </w:rPr>
              <w:t>January</w:t>
            </w:r>
            <w:r w:rsidR="00C13204">
              <w:rPr>
                <w:szCs w:val="22"/>
                <w:lang w:val="en-CA"/>
              </w:rPr>
              <w:t xml:space="preserve"> – </w:t>
            </w:r>
            <w:r>
              <w:rPr>
                <w:szCs w:val="22"/>
                <w:lang w:val="en-CA"/>
              </w:rPr>
              <w:t>17</w:t>
            </w:r>
            <w:r w:rsidR="00C13204" w:rsidRPr="005E1AC6">
              <w:rPr>
                <w:szCs w:val="22"/>
                <w:lang w:val="en-CA"/>
              </w:rPr>
              <w:t xml:space="preserve"> </w:t>
            </w:r>
            <w:r>
              <w:rPr>
                <w:szCs w:val="22"/>
                <w:lang w:val="en-CA"/>
              </w:rPr>
              <w:t>Jan</w:t>
            </w:r>
            <w:r w:rsidR="00C13204">
              <w:rPr>
                <w:szCs w:val="22"/>
                <w:lang w:val="en-CA"/>
              </w:rPr>
              <w:t>.</w:t>
            </w:r>
            <w:r w:rsidR="00C13204" w:rsidRPr="005E1AC6">
              <w:rPr>
                <w:szCs w:val="22"/>
                <w:lang w:val="en-CA"/>
              </w:rPr>
              <w:t xml:space="preserve"> 201</w:t>
            </w:r>
            <w:r w:rsidR="0082551D">
              <w:rPr>
                <w:szCs w:val="22"/>
                <w:lang w:val="en-CA"/>
              </w:rPr>
              <w:t>4</w:t>
            </w:r>
          </w:p>
        </w:tc>
        <w:tc>
          <w:tcPr>
            <w:tcW w:w="3168" w:type="dxa"/>
          </w:tcPr>
          <w:p w14:paraId="3C7C5150" w14:textId="12442123" w:rsidR="008A4B4C" w:rsidRPr="00FF792D" w:rsidRDefault="00E61DAC" w:rsidP="00914954">
            <w:pPr>
              <w:tabs>
                <w:tab w:val="left" w:pos="7200"/>
              </w:tabs>
              <w:rPr>
                <w:u w:val="single"/>
                <w:lang w:val="en-CA"/>
              </w:rPr>
            </w:pPr>
            <w:r w:rsidRPr="007A09BD">
              <w:rPr>
                <w:lang w:val="en-CA"/>
              </w:rPr>
              <w:t>Document</w:t>
            </w:r>
            <w:r w:rsidR="006C5D39" w:rsidRPr="007A09BD">
              <w:rPr>
                <w:lang w:val="en-CA"/>
              </w:rPr>
              <w:t>: JC</w:t>
            </w:r>
            <w:r w:rsidRPr="007A09BD">
              <w:rPr>
                <w:lang w:val="en-CA"/>
              </w:rPr>
              <w:t>T</w:t>
            </w:r>
            <w:r w:rsidR="006C5D39" w:rsidRPr="007A09BD">
              <w:rPr>
                <w:lang w:val="en-CA"/>
              </w:rPr>
              <w:t>VC</w:t>
            </w:r>
            <w:r w:rsidRPr="007A09BD">
              <w:rPr>
                <w:lang w:val="en-CA"/>
              </w:rPr>
              <w:t>-</w:t>
            </w:r>
            <w:r w:rsidR="002A1035">
              <w:rPr>
                <w:lang w:val="en-CA" w:eastAsia="zh-CN"/>
              </w:rPr>
              <w:t>P</w:t>
            </w:r>
            <w:r w:rsidR="00914954">
              <w:rPr>
                <w:lang w:val="en-CA" w:eastAsia="zh-CN"/>
              </w:rPr>
              <w:t>0216</w:t>
            </w:r>
          </w:p>
        </w:tc>
      </w:tr>
    </w:tbl>
    <w:p w14:paraId="5676113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F80B307" w14:textId="77777777">
        <w:tc>
          <w:tcPr>
            <w:tcW w:w="1458" w:type="dxa"/>
          </w:tcPr>
          <w:p w14:paraId="0A7E7D37" w14:textId="77777777" w:rsidR="00E61DAC" w:rsidRPr="007A09BD" w:rsidRDefault="00E61DAC">
            <w:pPr>
              <w:spacing w:before="60" w:after="60"/>
              <w:rPr>
                <w:i/>
                <w:szCs w:val="22"/>
                <w:lang w:val="en-CA"/>
              </w:rPr>
            </w:pPr>
            <w:r w:rsidRPr="007A09BD">
              <w:rPr>
                <w:i/>
                <w:szCs w:val="22"/>
                <w:lang w:val="en-CA"/>
              </w:rPr>
              <w:t>Title:</w:t>
            </w:r>
          </w:p>
        </w:tc>
        <w:tc>
          <w:tcPr>
            <w:tcW w:w="8118" w:type="dxa"/>
            <w:gridSpan w:val="3"/>
          </w:tcPr>
          <w:p w14:paraId="3196567C" w14:textId="3D9CE554" w:rsidR="00E61DAC" w:rsidRPr="007A09BD" w:rsidRDefault="00AA19AC" w:rsidP="00D00FF1">
            <w:pPr>
              <w:spacing w:before="60" w:after="60"/>
              <w:rPr>
                <w:b/>
                <w:szCs w:val="22"/>
                <w:lang w:val="en-CA"/>
              </w:rPr>
            </w:pPr>
            <w:r>
              <w:rPr>
                <w:b/>
                <w:szCs w:val="22"/>
                <w:lang w:val="en-CA"/>
              </w:rPr>
              <w:t xml:space="preserve">Additional </w:t>
            </w:r>
            <w:r w:rsidR="00D00FF1">
              <w:rPr>
                <w:b/>
                <w:szCs w:val="22"/>
                <w:lang w:val="en-CA"/>
              </w:rPr>
              <w:t>content interpretation type</w:t>
            </w:r>
            <w:r w:rsidR="008A72EF" w:rsidRPr="007A09BD">
              <w:rPr>
                <w:b/>
                <w:szCs w:val="22"/>
                <w:lang w:val="en-CA"/>
              </w:rPr>
              <w:t xml:space="preserve"> </w:t>
            </w:r>
            <w:r>
              <w:rPr>
                <w:b/>
                <w:szCs w:val="22"/>
                <w:lang w:val="en-CA"/>
              </w:rPr>
              <w:t xml:space="preserve">and experiments for </w:t>
            </w:r>
            <w:r w:rsidR="008A72EF" w:rsidRPr="007A09BD">
              <w:rPr>
                <w:b/>
                <w:szCs w:val="22"/>
                <w:lang w:val="en-CA"/>
              </w:rPr>
              <w:t>f</w:t>
            </w:r>
            <w:r w:rsidR="00793C2F" w:rsidRPr="007A09BD">
              <w:rPr>
                <w:b/>
                <w:szCs w:val="22"/>
                <w:lang w:val="en-CA"/>
              </w:rPr>
              <w:t xml:space="preserve">rame packing </w:t>
            </w:r>
            <w:r w:rsidR="00154F0B" w:rsidRPr="007A09BD">
              <w:rPr>
                <w:b/>
                <w:szCs w:val="22"/>
                <w:lang w:val="en-CA"/>
              </w:rPr>
              <w:t xml:space="preserve">arrangement SEI </w:t>
            </w:r>
            <w:r w:rsidR="00DE0AEC" w:rsidRPr="007A09BD">
              <w:rPr>
                <w:b/>
                <w:szCs w:val="22"/>
                <w:lang w:val="en-CA"/>
              </w:rPr>
              <w:t xml:space="preserve">message </w:t>
            </w:r>
            <w:r w:rsidR="00154F0B" w:rsidRPr="007A09BD">
              <w:rPr>
                <w:b/>
                <w:szCs w:val="22"/>
                <w:lang w:val="en-CA"/>
              </w:rPr>
              <w:t xml:space="preserve">for </w:t>
            </w:r>
            <w:r w:rsidR="00793C2F" w:rsidRPr="007A09BD">
              <w:rPr>
                <w:b/>
                <w:szCs w:val="22"/>
                <w:lang w:val="en-CA"/>
              </w:rPr>
              <w:t>4</w:t>
            </w:r>
            <w:r w:rsidR="00154F0B" w:rsidRPr="007A09BD">
              <w:rPr>
                <w:b/>
                <w:szCs w:val="22"/>
                <w:lang w:val="en-CA"/>
              </w:rPr>
              <w:t>:</w:t>
            </w:r>
            <w:r w:rsidR="00793C2F" w:rsidRPr="007A09BD">
              <w:rPr>
                <w:b/>
                <w:szCs w:val="22"/>
                <w:lang w:val="en-CA"/>
              </w:rPr>
              <w:t>4</w:t>
            </w:r>
            <w:r w:rsidR="00154F0B" w:rsidRPr="007A09BD">
              <w:rPr>
                <w:b/>
                <w:szCs w:val="22"/>
                <w:lang w:val="en-CA"/>
              </w:rPr>
              <w:t>:</w:t>
            </w:r>
            <w:r w:rsidR="00793C2F" w:rsidRPr="007A09BD">
              <w:rPr>
                <w:b/>
                <w:szCs w:val="22"/>
                <w:lang w:val="en-CA"/>
              </w:rPr>
              <w:t>4 content in 4</w:t>
            </w:r>
            <w:r w:rsidR="00154F0B" w:rsidRPr="007A09BD">
              <w:rPr>
                <w:b/>
                <w:szCs w:val="22"/>
                <w:lang w:val="en-CA"/>
              </w:rPr>
              <w:t>:</w:t>
            </w:r>
            <w:r w:rsidR="00793C2F" w:rsidRPr="007A09BD">
              <w:rPr>
                <w:b/>
                <w:szCs w:val="22"/>
                <w:lang w:val="en-CA"/>
              </w:rPr>
              <w:t>2</w:t>
            </w:r>
            <w:r w:rsidR="00154F0B" w:rsidRPr="007A09BD">
              <w:rPr>
                <w:b/>
                <w:szCs w:val="22"/>
                <w:lang w:val="en-CA"/>
              </w:rPr>
              <w:t>:</w:t>
            </w:r>
            <w:r w:rsidR="00793C2F" w:rsidRPr="007A09BD">
              <w:rPr>
                <w:b/>
                <w:szCs w:val="22"/>
                <w:lang w:val="en-CA"/>
              </w:rPr>
              <w:t>0 bitstreams</w:t>
            </w:r>
          </w:p>
        </w:tc>
      </w:tr>
      <w:tr w:rsidR="00E61DAC" w:rsidRPr="005B217D" w14:paraId="3C4CA4A9" w14:textId="77777777">
        <w:tc>
          <w:tcPr>
            <w:tcW w:w="1458" w:type="dxa"/>
          </w:tcPr>
          <w:p w14:paraId="376107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6ACD24" w14:textId="77777777" w:rsidR="00E61DAC" w:rsidRPr="005B217D" w:rsidRDefault="00E61DAC" w:rsidP="0015341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E70E714" w14:textId="77777777">
        <w:tc>
          <w:tcPr>
            <w:tcW w:w="1458" w:type="dxa"/>
          </w:tcPr>
          <w:p w14:paraId="6355C54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C7E257C" w14:textId="77777777" w:rsidR="00E61DAC" w:rsidRPr="005B217D" w:rsidRDefault="00E61DAC" w:rsidP="0015341A">
            <w:pPr>
              <w:spacing w:before="60" w:after="60"/>
              <w:rPr>
                <w:szCs w:val="22"/>
                <w:lang w:val="en-CA"/>
              </w:rPr>
            </w:pPr>
            <w:r w:rsidRPr="005B217D">
              <w:rPr>
                <w:szCs w:val="22"/>
                <w:lang w:val="en-CA"/>
              </w:rPr>
              <w:t>Proposal</w:t>
            </w:r>
          </w:p>
        </w:tc>
      </w:tr>
      <w:tr w:rsidR="00DB39E5" w:rsidRPr="005B217D" w14:paraId="0A1C680D" w14:textId="77777777">
        <w:tc>
          <w:tcPr>
            <w:tcW w:w="1458" w:type="dxa"/>
          </w:tcPr>
          <w:p w14:paraId="0C5DCCCD" w14:textId="77777777" w:rsidR="00DB39E5" w:rsidRPr="005B217D" w:rsidRDefault="00DB39E5" w:rsidP="00DB39E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5E867C7" w14:textId="49573FE5" w:rsidR="001B0520" w:rsidRDefault="001B0520" w:rsidP="00DB39E5">
            <w:pPr>
              <w:spacing w:before="60"/>
              <w:rPr>
                <w:szCs w:val="22"/>
                <w:lang w:val="en-CA"/>
              </w:rPr>
            </w:pPr>
            <w:r>
              <w:rPr>
                <w:szCs w:val="22"/>
                <w:lang w:val="en-CA"/>
              </w:rPr>
              <w:t>Srinath Reddy</w:t>
            </w:r>
          </w:p>
          <w:p w14:paraId="4FA866AF" w14:textId="77777777" w:rsidR="00F77B86" w:rsidRDefault="00F77B86" w:rsidP="00F77B86">
            <w:pPr>
              <w:spacing w:before="60"/>
              <w:rPr>
                <w:szCs w:val="22"/>
                <w:lang w:val="en-CA"/>
              </w:rPr>
            </w:pPr>
            <w:r>
              <w:rPr>
                <w:szCs w:val="22"/>
                <w:lang w:val="en-CA"/>
              </w:rPr>
              <w:t>Sandeep Kanumuri</w:t>
            </w:r>
          </w:p>
          <w:p w14:paraId="14487065" w14:textId="77777777" w:rsidR="00DB39E5" w:rsidRDefault="00DB39E5" w:rsidP="00DB39E5">
            <w:pPr>
              <w:spacing w:before="60"/>
              <w:rPr>
                <w:szCs w:val="22"/>
                <w:lang w:val="en-CA"/>
              </w:rPr>
            </w:pPr>
            <w:r w:rsidRPr="00FE5265">
              <w:rPr>
                <w:szCs w:val="22"/>
                <w:lang w:val="en-CA"/>
              </w:rPr>
              <w:t>Yongjun Wu</w:t>
            </w:r>
          </w:p>
          <w:p w14:paraId="0C89DC8C" w14:textId="4D02CE41" w:rsidR="00DB39E5" w:rsidRPr="00753FBD" w:rsidRDefault="0040342A" w:rsidP="00DB39E5">
            <w:pPr>
              <w:spacing w:before="60"/>
              <w:rPr>
                <w:szCs w:val="22"/>
                <w:lang w:val="pt-BR"/>
              </w:rPr>
            </w:pPr>
            <w:r>
              <w:rPr>
                <w:szCs w:val="22"/>
                <w:lang w:val="pt-BR"/>
              </w:rPr>
              <w:t>Shyam Sadhwani</w:t>
            </w:r>
          </w:p>
          <w:p w14:paraId="1FDEA726" w14:textId="77777777" w:rsidR="00DB39E5" w:rsidRPr="00753FBD" w:rsidRDefault="00DB39E5" w:rsidP="00DB39E5">
            <w:pPr>
              <w:spacing w:before="60"/>
              <w:rPr>
                <w:szCs w:val="22"/>
                <w:lang w:val="pt-BR"/>
              </w:rPr>
            </w:pPr>
            <w:r w:rsidRPr="00753FBD">
              <w:rPr>
                <w:szCs w:val="22"/>
                <w:lang w:val="pt-BR"/>
              </w:rPr>
              <w:t>Gary J. Sullivan</w:t>
            </w:r>
          </w:p>
          <w:p w14:paraId="3BBF30CD" w14:textId="77777777" w:rsidR="00DB39E5" w:rsidRPr="00753FBD" w:rsidRDefault="00DB39E5" w:rsidP="00DB39E5">
            <w:pPr>
              <w:spacing w:before="60"/>
              <w:rPr>
                <w:szCs w:val="22"/>
                <w:lang w:val="pt-BR"/>
              </w:rPr>
            </w:pPr>
            <w:r w:rsidRPr="00753FBD">
              <w:rPr>
                <w:szCs w:val="22"/>
                <w:lang w:val="pt-BR"/>
              </w:rPr>
              <w:t>Henrique S. Malvar</w:t>
            </w:r>
          </w:p>
          <w:p w14:paraId="30BFF3B4" w14:textId="77777777" w:rsidR="00DB39E5" w:rsidRPr="00FE5265" w:rsidRDefault="00DB39E5" w:rsidP="00DB39E5">
            <w:pPr>
              <w:spacing w:before="60"/>
              <w:rPr>
                <w:szCs w:val="22"/>
                <w:lang w:val="en-CA"/>
              </w:rPr>
            </w:pPr>
            <w:r w:rsidRPr="000E6351">
              <w:rPr>
                <w:szCs w:val="22"/>
              </w:rPr>
              <w:br/>
            </w:r>
            <w:r w:rsidRPr="00FE5265">
              <w:rPr>
                <w:szCs w:val="22"/>
                <w:lang w:val="en-CA"/>
              </w:rPr>
              <w:t>One Microsoft Way</w:t>
            </w:r>
            <w:r w:rsidRPr="00FE5265">
              <w:rPr>
                <w:szCs w:val="22"/>
                <w:lang w:val="en-CA"/>
              </w:rPr>
              <w:br/>
              <w:t>Redmond WA 98052-6399</w:t>
            </w:r>
          </w:p>
          <w:p w14:paraId="4EF501F4" w14:textId="77777777" w:rsidR="00DB39E5" w:rsidRPr="005B217D" w:rsidRDefault="00DB39E5" w:rsidP="00DB39E5">
            <w:pPr>
              <w:spacing w:before="60" w:after="60"/>
              <w:rPr>
                <w:szCs w:val="22"/>
                <w:lang w:val="en-CA"/>
              </w:rPr>
            </w:pPr>
            <w:r w:rsidRPr="00FE5265">
              <w:rPr>
                <w:szCs w:val="22"/>
                <w:lang w:val="en-CA"/>
              </w:rPr>
              <w:t>USA</w:t>
            </w:r>
          </w:p>
        </w:tc>
        <w:tc>
          <w:tcPr>
            <w:tcW w:w="900" w:type="dxa"/>
          </w:tcPr>
          <w:p w14:paraId="2858C502" w14:textId="7FAF7D2F" w:rsidR="00DB39E5" w:rsidRPr="005B217D" w:rsidRDefault="00DB39E5" w:rsidP="00DB39E5">
            <w:pPr>
              <w:spacing w:before="60" w:after="60"/>
              <w:rPr>
                <w:szCs w:val="22"/>
                <w:lang w:val="en-CA"/>
              </w:rPr>
            </w:pPr>
            <w:r w:rsidRPr="005B217D">
              <w:rPr>
                <w:szCs w:val="22"/>
                <w:lang w:val="en-CA"/>
              </w:rPr>
              <w:t>Tel:</w:t>
            </w:r>
            <w:r w:rsidRPr="005B217D">
              <w:rPr>
                <w:szCs w:val="22"/>
                <w:lang w:val="en-CA"/>
              </w:rPr>
              <w:br/>
              <w:t>Email:</w:t>
            </w:r>
          </w:p>
        </w:tc>
        <w:tc>
          <w:tcPr>
            <w:tcW w:w="3168" w:type="dxa"/>
          </w:tcPr>
          <w:tbl>
            <w:tblPr>
              <w:tblW w:w="0" w:type="auto"/>
              <w:tblLayout w:type="fixed"/>
              <w:tblLook w:val="0000" w:firstRow="0" w:lastRow="0" w:firstColumn="0" w:lastColumn="0" w:noHBand="0" w:noVBand="0"/>
            </w:tblPr>
            <w:tblGrid>
              <w:gridCol w:w="3168"/>
            </w:tblGrid>
            <w:tr w:rsidR="00DB39E5" w:rsidRPr="005B217D" w14:paraId="52423508" w14:textId="77777777" w:rsidTr="00914954">
              <w:trPr>
                <w:trHeight w:val="2106"/>
              </w:trPr>
              <w:tc>
                <w:tcPr>
                  <w:tcW w:w="3168" w:type="dxa"/>
                </w:tcPr>
                <w:p w14:paraId="708AAF9F" w14:textId="4678B4C8" w:rsidR="00DB39E5" w:rsidRDefault="00DB39E5" w:rsidP="00DB39E5">
                  <w:pPr>
                    <w:spacing w:before="60"/>
                  </w:pPr>
                  <w:r>
                    <w:rPr>
                      <w:szCs w:val="22"/>
                      <w:lang w:val="en-CA"/>
                    </w:rPr>
                    <w:t>+1-425-703-5308</w:t>
                  </w:r>
                  <w:r w:rsidRPr="00FE5265">
                    <w:rPr>
                      <w:szCs w:val="22"/>
                      <w:lang w:val="en-CA"/>
                    </w:rPr>
                    <w:br/>
                  </w:r>
                  <w:hyperlink r:id="rId12" w:history="1">
                    <w:r w:rsidR="001B0520" w:rsidRPr="001247D9">
                      <w:rPr>
                        <w:rStyle w:val="Hyperlink"/>
                        <w:szCs w:val="22"/>
                        <w:lang w:val="en-CA"/>
                      </w:rPr>
                      <w:t>srinath.reddy@microsoft.com</w:t>
                    </w:r>
                  </w:hyperlink>
                </w:p>
                <w:p w14:paraId="3BF78494" w14:textId="77777777" w:rsidR="00F77B86" w:rsidRPr="00FE5265" w:rsidRDefault="005A1F13" w:rsidP="00F77B86">
                  <w:pPr>
                    <w:spacing w:before="60"/>
                    <w:rPr>
                      <w:szCs w:val="22"/>
                      <w:lang w:val="en-CA"/>
                    </w:rPr>
                  </w:pPr>
                  <w:hyperlink r:id="rId13" w:history="1">
                    <w:r w:rsidR="00F77B86" w:rsidRPr="00FE5265">
                      <w:rPr>
                        <w:rStyle w:val="Hyperlink"/>
                        <w:szCs w:val="22"/>
                        <w:lang w:val="en-CA"/>
                      </w:rPr>
                      <w:t>skanumu@microsoft.com</w:t>
                    </w:r>
                  </w:hyperlink>
                </w:p>
                <w:p w14:paraId="1380550F" w14:textId="77777777" w:rsidR="00DB39E5" w:rsidRDefault="005A1F13" w:rsidP="00DB39E5">
                  <w:pPr>
                    <w:spacing w:before="60"/>
                    <w:rPr>
                      <w:rStyle w:val="Hyperlink"/>
                      <w:szCs w:val="22"/>
                      <w:lang w:val="en-CA"/>
                    </w:rPr>
                  </w:pPr>
                  <w:hyperlink r:id="rId14" w:history="1">
                    <w:r w:rsidR="00DB39E5" w:rsidRPr="00FE5265">
                      <w:rPr>
                        <w:rStyle w:val="Hyperlink"/>
                        <w:szCs w:val="22"/>
                        <w:lang w:val="en-CA"/>
                      </w:rPr>
                      <w:t>yongjunw@microsoft.com</w:t>
                    </w:r>
                  </w:hyperlink>
                </w:p>
                <w:p w14:paraId="2335E3F1" w14:textId="77777777" w:rsidR="00DB39E5" w:rsidRPr="00EE7A30" w:rsidRDefault="005A1F13" w:rsidP="00DB39E5">
                  <w:pPr>
                    <w:spacing w:before="60"/>
                  </w:pPr>
                  <w:hyperlink r:id="rId15" w:history="1">
                    <w:r w:rsidR="00DB39E5" w:rsidRPr="004F0190">
                      <w:rPr>
                        <w:rStyle w:val="Hyperlink"/>
                      </w:rPr>
                      <w:t>shyams@microsoft.com</w:t>
                    </w:r>
                  </w:hyperlink>
                  <w:r w:rsidR="00DB39E5">
                    <w:t xml:space="preserve"> </w:t>
                  </w:r>
                </w:p>
                <w:p w14:paraId="657655F6" w14:textId="77777777" w:rsidR="00DB39E5" w:rsidRDefault="005A1F13" w:rsidP="00DB39E5">
                  <w:pPr>
                    <w:spacing w:before="60"/>
                    <w:rPr>
                      <w:rStyle w:val="Hyperlink"/>
                      <w:szCs w:val="22"/>
                      <w:lang w:val="en-CA"/>
                    </w:rPr>
                  </w:pPr>
                  <w:hyperlink r:id="rId16" w:history="1">
                    <w:r w:rsidR="00DB39E5" w:rsidRPr="00FE5265">
                      <w:rPr>
                        <w:rStyle w:val="Hyperlink"/>
                        <w:szCs w:val="22"/>
                        <w:lang w:val="en-CA"/>
                      </w:rPr>
                      <w:t>garysull@microsoft.com</w:t>
                    </w:r>
                  </w:hyperlink>
                </w:p>
                <w:p w14:paraId="07CCAE2A" w14:textId="77777777" w:rsidR="00DB39E5" w:rsidRPr="005B217D" w:rsidRDefault="005A1F13" w:rsidP="00DB39E5">
                  <w:pPr>
                    <w:spacing w:before="60"/>
                    <w:rPr>
                      <w:szCs w:val="22"/>
                      <w:lang w:val="en-CA"/>
                    </w:rPr>
                  </w:pPr>
                  <w:hyperlink r:id="rId17" w:history="1">
                    <w:r w:rsidR="00DB39E5" w:rsidRPr="006B20D1">
                      <w:rPr>
                        <w:rStyle w:val="Hyperlink"/>
                        <w:lang w:val="en-CA"/>
                      </w:rPr>
                      <w:t>malvar@microsoft.com</w:t>
                    </w:r>
                  </w:hyperlink>
                </w:p>
              </w:tc>
            </w:tr>
          </w:tbl>
          <w:p w14:paraId="50F96173" w14:textId="77777777" w:rsidR="00DB39E5" w:rsidRPr="005B217D" w:rsidRDefault="00DB39E5" w:rsidP="00DB39E5">
            <w:pPr>
              <w:spacing w:before="60" w:after="60"/>
              <w:rPr>
                <w:szCs w:val="22"/>
                <w:lang w:val="en-CA"/>
              </w:rPr>
            </w:pPr>
          </w:p>
        </w:tc>
      </w:tr>
      <w:tr w:rsidR="00DB39E5" w:rsidRPr="005B217D" w14:paraId="58C1E2C0" w14:textId="77777777">
        <w:tc>
          <w:tcPr>
            <w:tcW w:w="1458" w:type="dxa"/>
          </w:tcPr>
          <w:p w14:paraId="7ED06414" w14:textId="77777777" w:rsidR="00DB39E5" w:rsidRPr="005B217D" w:rsidRDefault="00DB39E5" w:rsidP="00DB39E5">
            <w:pPr>
              <w:spacing w:before="60" w:after="60"/>
              <w:rPr>
                <w:i/>
                <w:szCs w:val="22"/>
                <w:lang w:val="en-CA"/>
              </w:rPr>
            </w:pPr>
            <w:r w:rsidRPr="005B217D">
              <w:rPr>
                <w:i/>
                <w:szCs w:val="22"/>
                <w:lang w:val="en-CA"/>
              </w:rPr>
              <w:t>Source:</w:t>
            </w:r>
          </w:p>
        </w:tc>
        <w:tc>
          <w:tcPr>
            <w:tcW w:w="8118" w:type="dxa"/>
            <w:gridSpan w:val="3"/>
          </w:tcPr>
          <w:p w14:paraId="1B9C5DA9" w14:textId="77777777" w:rsidR="00DB39E5" w:rsidRPr="005B217D" w:rsidRDefault="00DB39E5" w:rsidP="00DB39E5">
            <w:pPr>
              <w:spacing w:before="60" w:after="60"/>
              <w:rPr>
                <w:szCs w:val="22"/>
                <w:lang w:val="en-CA"/>
              </w:rPr>
            </w:pPr>
            <w:r>
              <w:rPr>
                <w:szCs w:val="22"/>
                <w:lang w:val="en-CA"/>
              </w:rPr>
              <w:t>Microsoft Corporation</w:t>
            </w:r>
          </w:p>
        </w:tc>
      </w:tr>
    </w:tbl>
    <w:p w14:paraId="2124CF1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29A26A" w14:textId="77777777" w:rsidR="00275BCF" w:rsidRDefault="00275BCF" w:rsidP="009234A5">
      <w:pPr>
        <w:pStyle w:val="Heading1"/>
        <w:numPr>
          <w:ilvl w:val="0"/>
          <w:numId w:val="0"/>
        </w:numPr>
        <w:ind w:left="432" w:hanging="432"/>
        <w:rPr>
          <w:lang w:val="en-CA"/>
        </w:rPr>
      </w:pPr>
      <w:r w:rsidRPr="005B217D">
        <w:rPr>
          <w:lang w:val="en-CA"/>
        </w:rPr>
        <w:t>Abstract</w:t>
      </w:r>
    </w:p>
    <w:p w14:paraId="2C8AD64B" w14:textId="49A043C8" w:rsidR="00AE6CC6" w:rsidRDefault="005B2D2B" w:rsidP="00D851CF">
      <w:pPr>
        <w:rPr>
          <w:lang w:val="en-CA"/>
        </w:rPr>
      </w:pPr>
      <w:r w:rsidRPr="009F17F6">
        <w:rPr>
          <w:lang w:val="en-CA"/>
        </w:rPr>
        <w:t>T</w:t>
      </w:r>
      <w:r w:rsidR="00342C85" w:rsidRPr="009F17F6">
        <w:rPr>
          <w:lang w:val="en-CA"/>
        </w:rPr>
        <w:t xml:space="preserve">his contribution proposes </w:t>
      </w:r>
      <w:r w:rsidR="00747117">
        <w:rPr>
          <w:lang w:val="en-CA"/>
        </w:rPr>
        <w:t>the</w:t>
      </w:r>
      <w:r w:rsidR="00342C85" w:rsidRPr="009F17F6">
        <w:rPr>
          <w:lang w:val="en-CA"/>
        </w:rPr>
        <w:t xml:space="preserve"> </w:t>
      </w:r>
      <w:r w:rsidR="0034235E">
        <w:rPr>
          <w:lang w:val="en-CA"/>
        </w:rPr>
        <w:t xml:space="preserve">use </w:t>
      </w:r>
      <w:r w:rsidR="00747117">
        <w:rPr>
          <w:lang w:val="en-CA"/>
        </w:rPr>
        <w:t xml:space="preserve">of </w:t>
      </w:r>
      <w:r w:rsidR="0034235E">
        <w:rPr>
          <w:lang w:val="en-CA"/>
        </w:rPr>
        <w:t>a</w:t>
      </w:r>
      <w:r w:rsidR="00A26FD0">
        <w:rPr>
          <w:lang w:val="en-CA"/>
        </w:rPr>
        <w:t xml:space="preserve"> </w:t>
      </w:r>
      <w:r w:rsidR="00517F72" w:rsidRPr="009F17F6">
        <w:rPr>
          <w:lang w:val="en-CA"/>
        </w:rPr>
        <w:t xml:space="preserve">frame packing arrangement SEI message </w:t>
      </w:r>
      <w:r w:rsidRPr="009F17F6">
        <w:rPr>
          <w:lang w:val="en-CA"/>
        </w:rPr>
        <w:t>to represent 4</w:t>
      </w:r>
      <w:r w:rsidR="00A26FD0">
        <w:rPr>
          <w:lang w:val="en-CA"/>
        </w:rPr>
        <w:t>:</w:t>
      </w:r>
      <w:r w:rsidRPr="009F17F6">
        <w:rPr>
          <w:lang w:val="en-CA"/>
        </w:rPr>
        <w:t>4</w:t>
      </w:r>
      <w:r w:rsidR="00A26FD0">
        <w:rPr>
          <w:lang w:val="en-CA"/>
        </w:rPr>
        <w:t>:</w:t>
      </w:r>
      <w:r w:rsidRPr="009F17F6">
        <w:rPr>
          <w:lang w:val="en-CA"/>
        </w:rPr>
        <w:t xml:space="preserve">4 content in </w:t>
      </w:r>
      <w:r w:rsidR="00A26FD0">
        <w:rPr>
          <w:lang w:val="en-CA"/>
        </w:rPr>
        <w:t xml:space="preserve">nominally </w:t>
      </w:r>
      <w:r w:rsidRPr="009F17F6">
        <w:rPr>
          <w:lang w:val="en-CA"/>
        </w:rPr>
        <w:t>4</w:t>
      </w:r>
      <w:r w:rsidR="00A26FD0">
        <w:rPr>
          <w:lang w:val="en-CA"/>
        </w:rPr>
        <w:t>:</w:t>
      </w:r>
      <w:r w:rsidRPr="009F17F6">
        <w:rPr>
          <w:lang w:val="en-CA"/>
        </w:rPr>
        <w:t>2</w:t>
      </w:r>
      <w:r w:rsidR="00A26FD0">
        <w:rPr>
          <w:lang w:val="en-CA"/>
        </w:rPr>
        <w:t>:</w:t>
      </w:r>
      <w:r w:rsidRPr="009F17F6">
        <w:rPr>
          <w:lang w:val="en-CA"/>
        </w:rPr>
        <w:t>0 bitstreams</w:t>
      </w:r>
      <w:r w:rsidR="00342C85" w:rsidRPr="009F17F6">
        <w:rPr>
          <w:lang w:val="en-CA"/>
        </w:rPr>
        <w:t xml:space="preserve">. </w:t>
      </w:r>
      <w:r w:rsidR="00C53FE6" w:rsidDel="004C527B">
        <w:rPr>
          <w:lang w:val="en-CA"/>
        </w:rPr>
        <w:t>Th</w:t>
      </w:r>
      <w:r w:rsidR="00C53FE6">
        <w:rPr>
          <w:lang w:val="en-CA"/>
        </w:rPr>
        <w:t>is</w:t>
      </w:r>
      <w:r w:rsidR="00C53FE6" w:rsidDel="004C527B">
        <w:rPr>
          <w:lang w:val="en-CA"/>
        </w:rPr>
        <w:t xml:space="preserve"> </w:t>
      </w:r>
      <w:r w:rsidR="00B26617" w:rsidDel="004C527B">
        <w:rPr>
          <w:lang w:val="en-CA"/>
        </w:rPr>
        <w:t>contribution is an update of the prior contribution</w:t>
      </w:r>
      <w:r w:rsidR="00114B90" w:rsidDel="004C527B">
        <w:rPr>
          <w:lang w:val="en-CA"/>
        </w:rPr>
        <w:t>s</w:t>
      </w:r>
      <w:r w:rsidR="00B26617" w:rsidDel="004C527B">
        <w:rPr>
          <w:lang w:val="en-CA"/>
        </w:rPr>
        <w:t xml:space="preserve"> JCTVC-K0240</w:t>
      </w:r>
      <w:r w:rsidR="00D33C02" w:rsidDel="004C527B">
        <w:rPr>
          <w:lang w:val="en-CA"/>
        </w:rPr>
        <w:t>,</w:t>
      </w:r>
      <w:r w:rsidR="00B26617" w:rsidDel="004C527B">
        <w:rPr>
          <w:lang w:val="en-CA"/>
        </w:rPr>
        <w:t xml:space="preserve"> </w:t>
      </w:r>
      <w:r w:rsidR="00114B90" w:rsidDel="004C527B">
        <w:rPr>
          <w:lang w:val="en-CA"/>
        </w:rPr>
        <w:t>JCTVC-L0316</w:t>
      </w:r>
      <w:r w:rsidR="00B05334" w:rsidDel="004C527B">
        <w:rPr>
          <w:lang w:val="en-CA"/>
        </w:rPr>
        <w:t xml:space="preserve">, </w:t>
      </w:r>
      <w:r w:rsidR="00D33C02" w:rsidDel="004C527B">
        <w:rPr>
          <w:lang w:val="en-CA"/>
        </w:rPr>
        <w:t>JCTVC-M0281</w:t>
      </w:r>
      <w:r w:rsidR="005E1C51">
        <w:rPr>
          <w:lang w:val="en-CA"/>
        </w:rPr>
        <w:t xml:space="preserve">, </w:t>
      </w:r>
      <w:r w:rsidR="00B05334" w:rsidDel="004C527B">
        <w:rPr>
          <w:lang w:val="en-CA"/>
        </w:rPr>
        <w:t>JCTVC-N0270</w:t>
      </w:r>
      <w:r w:rsidR="005E1C51">
        <w:rPr>
          <w:lang w:val="en-CA"/>
        </w:rPr>
        <w:t xml:space="preserve"> and JCTVC-O0198</w:t>
      </w:r>
      <w:r w:rsidR="00B05334" w:rsidDel="004C527B">
        <w:rPr>
          <w:lang w:val="en-CA"/>
        </w:rPr>
        <w:t xml:space="preserve"> </w:t>
      </w:r>
      <w:r w:rsidR="001D1D14">
        <w:rPr>
          <w:lang w:val="en-CA"/>
        </w:rPr>
        <w:t>that</w:t>
      </w:r>
      <w:r w:rsidR="00C53FE6">
        <w:rPr>
          <w:lang w:val="en-CA"/>
        </w:rPr>
        <w:t xml:space="preserve"> </w:t>
      </w:r>
      <w:r w:rsidR="009269A3">
        <w:rPr>
          <w:lang w:val="en-CA"/>
        </w:rPr>
        <w:t xml:space="preserve">provides new experimental results </w:t>
      </w:r>
      <w:r w:rsidR="005E1C51">
        <w:rPr>
          <w:lang w:val="en-CA"/>
        </w:rPr>
        <w:t xml:space="preserve">for the SC and </w:t>
      </w:r>
      <w:proofErr w:type="spellStart"/>
      <w:r w:rsidR="005E1C51">
        <w:rPr>
          <w:lang w:val="en-CA"/>
        </w:rPr>
        <w:t>RExt</w:t>
      </w:r>
      <w:proofErr w:type="spellEnd"/>
      <w:r w:rsidR="005E1C51">
        <w:rPr>
          <w:lang w:val="en-CA"/>
        </w:rPr>
        <w:t xml:space="preserve"> test sets and Q</w:t>
      </w:r>
      <w:r w:rsidR="001F0981">
        <w:rPr>
          <w:lang w:val="en-CA"/>
        </w:rPr>
        <w:t>P</w:t>
      </w:r>
      <w:r w:rsidR="005E1C51">
        <w:rPr>
          <w:lang w:val="en-CA"/>
        </w:rPr>
        <w:t xml:space="preserve"> ranges</w:t>
      </w:r>
      <w:r w:rsidR="00A5569E">
        <w:rPr>
          <w:lang w:val="en-CA"/>
        </w:rPr>
        <w:t>.</w:t>
      </w:r>
      <w:r w:rsidR="000C313F">
        <w:rPr>
          <w:lang w:val="en-CA"/>
        </w:rPr>
        <w:t xml:space="preserve"> </w:t>
      </w:r>
      <w:r w:rsidR="00D00FF1">
        <w:rPr>
          <w:lang w:val="en-CA"/>
        </w:rPr>
        <w:t>A content interpretation type</w:t>
      </w:r>
      <w:r w:rsidR="00DA4902">
        <w:rPr>
          <w:lang w:val="en-CA"/>
        </w:rPr>
        <w:t xml:space="preserve"> that </w:t>
      </w:r>
      <w:r w:rsidR="00D00FF1">
        <w:rPr>
          <w:lang w:val="en-CA"/>
        </w:rPr>
        <w:t>uses</w:t>
      </w:r>
      <w:r w:rsidR="00DA4902">
        <w:rPr>
          <w:lang w:val="en-CA"/>
        </w:rPr>
        <w:t xml:space="preserve"> </w:t>
      </w:r>
      <w:r w:rsidR="00AE6CC6">
        <w:rPr>
          <w:lang w:val="en-CA"/>
        </w:rPr>
        <w:t>“lifting-based band separation” (</w:t>
      </w:r>
      <w:r w:rsidR="00DA4902">
        <w:rPr>
          <w:lang w:val="en-CA"/>
        </w:rPr>
        <w:t xml:space="preserve">to </w:t>
      </w:r>
      <w:r w:rsidR="004F5123">
        <w:t xml:space="preserve">remove </w:t>
      </w:r>
      <w:r w:rsidR="00AE6CC6">
        <w:t>rounding error effects, with clipping to eliminate the bit-depth expansion</w:t>
      </w:r>
      <w:r w:rsidR="00AE6CC6">
        <w:rPr>
          <w:lang w:val="en-CA"/>
        </w:rPr>
        <w:t>) is also discussed and evaluate</w:t>
      </w:r>
      <w:r w:rsidR="00AE6CC6">
        <w:t>d.</w:t>
      </w:r>
      <w:r w:rsidR="00A46579">
        <w:t xml:space="preserve"> </w:t>
      </w:r>
      <w:r w:rsidR="00D00FF1">
        <w:t xml:space="preserve">The lifting-based concept was mentioned in prior contributions but had not previously been well tested. </w:t>
      </w:r>
      <w:r w:rsidR="00A46579">
        <w:rPr>
          <w:lang w:val="en-CA"/>
        </w:rPr>
        <w:t>It is reported that the additional results indicate a</w:t>
      </w:r>
      <w:r w:rsidR="00B36D44">
        <w:rPr>
          <w:lang w:val="en-CA"/>
        </w:rPr>
        <w:t xml:space="preserve"> </w:t>
      </w:r>
      <w:r w:rsidR="00A46579">
        <w:rPr>
          <w:lang w:val="en-CA"/>
        </w:rPr>
        <w:t>coding-efficiency benefit for the lifting-based</w:t>
      </w:r>
      <w:r w:rsidR="00D00FF1">
        <w:rPr>
          <w:lang w:val="en-CA"/>
        </w:rPr>
        <w:t xml:space="preserve"> scheme</w:t>
      </w:r>
      <w:r w:rsidR="00A46579">
        <w:rPr>
          <w:lang w:val="en-CA"/>
        </w:rPr>
        <w:t xml:space="preserve"> over both the </w:t>
      </w:r>
      <w:r w:rsidR="00D00FF1">
        <w:rPr>
          <w:lang w:val="en-CA"/>
        </w:rPr>
        <w:t xml:space="preserve">ordinary </w:t>
      </w:r>
      <w:r w:rsidR="00A46579">
        <w:rPr>
          <w:lang w:val="en-CA"/>
        </w:rPr>
        <w:t>“band-separation” and “direct” frame-packing mode</w:t>
      </w:r>
      <w:r w:rsidR="00C60969">
        <w:rPr>
          <w:lang w:val="en-CA"/>
        </w:rPr>
        <w:t>s</w:t>
      </w:r>
      <w:r w:rsidR="00A46579" w:rsidDel="004C527B">
        <w:rPr>
          <w:lang w:val="en-CA"/>
        </w:rPr>
        <w:t>.</w:t>
      </w:r>
      <w:r w:rsidR="00544646">
        <w:rPr>
          <w:lang w:val="en-CA"/>
        </w:rPr>
        <w:t xml:space="preserve"> It is suggested that </w:t>
      </w:r>
      <w:r w:rsidR="00D00FF1">
        <w:rPr>
          <w:lang w:val="en-CA"/>
        </w:rPr>
        <w:t>the additional content interpretation type</w:t>
      </w:r>
      <w:r w:rsidR="00544646">
        <w:rPr>
          <w:lang w:val="en-CA"/>
        </w:rPr>
        <w:t xml:space="preserve"> should </w:t>
      </w:r>
      <w:r w:rsidR="00E47CAE">
        <w:rPr>
          <w:lang w:val="en-CA"/>
        </w:rPr>
        <w:t xml:space="preserve">be </w:t>
      </w:r>
      <w:r w:rsidR="00D00FF1">
        <w:rPr>
          <w:lang w:val="en-CA"/>
        </w:rPr>
        <w:t>supported as well as the others</w:t>
      </w:r>
      <w:r w:rsidR="00544646">
        <w:rPr>
          <w:lang w:val="en-CA"/>
        </w:rPr>
        <w:t>.</w:t>
      </w:r>
    </w:p>
    <w:p w14:paraId="461B4200" w14:textId="7D44F662" w:rsidR="00D00FF1" w:rsidRDefault="008A5A3C" w:rsidP="00D851CF">
      <w:pPr>
        <w:rPr>
          <w:lang w:val="en-CA"/>
        </w:rPr>
      </w:pPr>
      <w:r>
        <w:rPr>
          <w:lang w:val="en-CA"/>
        </w:rPr>
        <w:t xml:space="preserve">For any of the </w:t>
      </w:r>
      <w:r w:rsidR="00D00FF1">
        <w:rPr>
          <w:lang w:val="en-CA"/>
        </w:rPr>
        <w:t>interpretation types</w:t>
      </w:r>
      <w:r>
        <w:rPr>
          <w:lang w:val="en-CA"/>
        </w:rPr>
        <w:t xml:space="preserve"> using </w:t>
      </w:r>
      <w:r w:rsidR="005F08E6">
        <w:rPr>
          <w:lang w:val="en-CA"/>
        </w:rPr>
        <w:t>t</w:t>
      </w:r>
      <w:r w:rsidR="006A3AE4">
        <w:rPr>
          <w:lang w:val="en-CA"/>
        </w:rPr>
        <w:t xml:space="preserve">he proposed </w:t>
      </w:r>
      <w:r w:rsidR="00D00FF1">
        <w:rPr>
          <w:lang w:val="en-CA"/>
        </w:rPr>
        <w:t>frame packing approach</w:t>
      </w:r>
      <w:r w:rsidR="005F08E6">
        <w:rPr>
          <w:lang w:val="en-CA"/>
        </w:rPr>
        <w:t>, it is reported that one constituent frame</w:t>
      </w:r>
      <w:r w:rsidR="006A3AE4">
        <w:rPr>
          <w:lang w:val="en-CA"/>
        </w:rPr>
        <w:t xml:space="preserve"> </w:t>
      </w:r>
      <w:r w:rsidR="005F08E6">
        <w:rPr>
          <w:lang w:val="en-CA"/>
        </w:rPr>
        <w:t xml:space="preserve">(e.g. in a top-bottom packing or alternating-frame coding scheme) </w:t>
      </w:r>
      <w:r w:rsidR="006A3AE4">
        <w:rPr>
          <w:lang w:val="en-CA"/>
        </w:rPr>
        <w:t xml:space="preserve">can </w:t>
      </w:r>
      <w:r w:rsidR="005F08E6">
        <w:rPr>
          <w:lang w:val="en-CA"/>
        </w:rPr>
        <w:t xml:space="preserve">be decoded compatibly as </w:t>
      </w:r>
      <w:r w:rsidR="006A3AE4">
        <w:rPr>
          <w:lang w:val="en-CA"/>
        </w:rPr>
        <w:t>an ordinary 4:2:0 image</w:t>
      </w:r>
      <w:r w:rsidR="005F08E6">
        <w:rPr>
          <w:lang w:val="en-CA"/>
        </w:rPr>
        <w:t>,</w:t>
      </w:r>
      <w:r w:rsidR="006A3AE4">
        <w:rPr>
          <w:lang w:val="en-CA"/>
        </w:rPr>
        <w:t xml:space="preserve"> or </w:t>
      </w:r>
      <w:r w:rsidR="005F08E6">
        <w:rPr>
          <w:lang w:val="en-CA"/>
        </w:rPr>
        <w:t xml:space="preserve">can be supplemented with the data from another constituent frame to form </w:t>
      </w:r>
      <w:r w:rsidR="006A3AE4">
        <w:rPr>
          <w:lang w:val="en-CA"/>
        </w:rPr>
        <w:t xml:space="preserve">a complete 4:4:4 </w:t>
      </w:r>
      <w:r w:rsidR="005F08E6">
        <w:rPr>
          <w:lang w:val="en-CA"/>
        </w:rPr>
        <w:t xml:space="preserve">image </w:t>
      </w:r>
      <w:r w:rsidR="006A3AE4">
        <w:rPr>
          <w:lang w:val="en-CA"/>
        </w:rPr>
        <w:t xml:space="preserve">representation. </w:t>
      </w:r>
      <w:r w:rsidR="005F08E6">
        <w:rPr>
          <w:lang w:val="en-CA"/>
        </w:rPr>
        <w:t xml:space="preserve">It is proposed to include support for the additional scheme into the frame packing arrangement SEI message </w:t>
      </w:r>
      <w:r w:rsidR="00D00FF1">
        <w:rPr>
          <w:lang w:val="en-CA"/>
        </w:rPr>
        <w:t xml:space="preserve">(or a similar new SEI message) </w:t>
      </w:r>
      <w:r w:rsidR="005F08E6">
        <w:rPr>
          <w:lang w:val="en-CA"/>
        </w:rPr>
        <w:t xml:space="preserve">in both AVC and HEVC, to facilitate deployment of systems using this method. </w:t>
      </w:r>
      <w:r w:rsidR="006A3AE4">
        <w:rPr>
          <w:lang w:val="en-CA"/>
        </w:rPr>
        <w:t xml:space="preserve">Relative to native 4:4:4 encoding, the proposed scheme </w:t>
      </w:r>
      <w:r w:rsidR="00E2235B">
        <w:rPr>
          <w:lang w:val="en-CA"/>
        </w:rPr>
        <w:t xml:space="preserve">has </w:t>
      </w:r>
      <w:r w:rsidR="006A3AE4">
        <w:rPr>
          <w:lang w:val="en-CA"/>
        </w:rPr>
        <w:t>the advantage of compatibility with the ordinary 4:2:0 decoding process.</w:t>
      </w:r>
      <w:r w:rsidR="00FC288C">
        <w:rPr>
          <w:lang w:val="en-CA"/>
        </w:rPr>
        <w:t xml:space="preserve"> </w:t>
      </w:r>
    </w:p>
    <w:p w14:paraId="0448760F" w14:textId="59AD1419" w:rsidR="00535B81" w:rsidRDefault="00E2235B" w:rsidP="00D851CF">
      <w:pPr>
        <w:rPr>
          <w:lang w:val="en-CA"/>
        </w:rPr>
      </w:pPr>
      <w:r w:rsidRPr="00E2235B">
        <w:rPr>
          <w:lang w:val="en-CA"/>
        </w:rPr>
        <w:t>This feature of conveying 4:4:4 through conventional 4:2:0 decoders is the main motivation for this proposal</w:t>
      </w:r>
      <w:r w:rsidR="00D00FF1">
        <w:rPr>
          <w:lang w:val="en-CA"/>
        </w:rPr>
        <w:t>,</w:t>
      </w:r>
      <w:r w:rsidRPr="00E2235B">
        <w:rPr>
          <w:lang w:val="en-CA"/>
        </w:rPr>
        <w:t xml:space="preserve"> </w:t>
      </w:r>
      <w:r w:rsidR="00D00FF1">
        <w:rPr>
          <w:lang w:val="en-CA"/>
        </w:rPr>
        <w:t>to enable</w:t>
      </w:r>
      <w:r w:rsidRPr="00E2235B">
        <w:rPr>
          <w:lang w:val="en-CA"/>
        </w:rPr>
        <w:t xml:space="preserve"> more widespread deployment of 4:4:4 content</w:t>
      </w:r>
      <w:r w:rsidR="00D00FF1">
        <w:rPr>
          <w:lang w:val="en-CA"/>
        </w:rPr>
        <w:t xml:space="preserve"> usage by avoiding the need for decoders to support a different decoding process for it</w:t>
      </w:r>
      <w:r>
        <w:rPr>
          <w:lang w:val="en-CA"/>
        </w:rPr>
        <w:t>.</w:t>
      </w:r>
      <w:r w:rsidRPr="00E2235B">
        <w:rPr>
          <w:lang w:val="en-CA"/>
        </w:rPr>
        <w:t xml:space="preserve"> </w:t>
      </w:r>
      <w:r w:rsidR="00FC288C">
        <w:rPr>
          <w:lang w:val="en-CA"/>
        </w:rPr>
        <w:t xml:space="preserve">It is reported that the attached software </w:t>
      </w:r>
      <w:r w:rsidR="00E23176">
        <w:rPr>
          <w:lang w:val="en-CA"/>
        </w:rPr>
        <w:t xml:space="preserve">(now updated with 10 bit capability) </w:t>
      </w:r>
      <w:r w:rsidR="00FC288C">
        <w:rPr>
          <w:lang w:val="en-CA"/>
        </w:rPr>
        <w:t>is capable of handling the frame-packing and frame-unpacking processes and can be used in conjunction with any 4:2:0 codec.</w:t>
      </w:r>
    </w:p>
    <w:p w14:paraId="6AE5BDBE" w14:textId="77777777" w:rsidR="00745F6B" w:rsidRPr="005B217D" w:rsidRDefault="00745F6B" w:rsidP="00E11923">
      <w:pPr>
        <w:pStyle w:val="Heading1"/>
        <w:rPr>
          <w:lang w:val="en-CA"/>
        </w:rPr>
      </w:pPr>
      <w:r w:rsidRPr="005B217D">
        <w:rPr>
          <w:lang w:val="en-CA"/>
        </w:rPr>
        <w:t>Introduction</w:t>
      </w:r>
    </w:p>
    <w:p w14:paraId="0AAD06E1" w14:textId="547D29E5" w:rsidR="00117C53" w:rsidRDefault="00971A32" w:rsidP="0016024A">
      <w:r>
        <w:t>T</w:t>
      </w:r>
      <w:r w:rsidRPr="00F30644">
        <w:t xml:space="preserve">here are </w:t>
      </w:r>
      <w:r>
        <w:t xml:space="preserve">a variety of existing and emerging applications (e.g., as discussed in </w:t>
      </w:r>
      <w:r>
        <w:fldChar w:fldCharType="begin"/>
      </w:r>
      <w:r>
        <w:instrText xml:space="preserve"> REF _Ref336524667 \r \h </w:instrText>
      </w:r>
      <w:r>
        <w:fldChar w:fldCharType="separate"/>
      </w:r>
      <w:r w:rsidR="00611B09">
        <w:t>[1]</w:t>
      </w:r>
      <w:r>
        <w:fldChar w:fldCharType="end"/>
      </w:r>
      <w:r>
        <w:t xml:space="preserve"> and </w:t>
      </w:r>
      <w:r>
        <w:fldChar w:fldCharType="begin"/>
      </w:r>
      <w:r>
        <w:instrText xml:space="preserve"> REF _Ref343454497 \r \h </w:instrText>
      </w:r>
      <w:r>
        <w:fldChar w:fldCharType="separate"/>
      </w:r>
      <w:r w:rsidR="00611B09">
        <w:t>[2]</w:t>
      </w:r>
      <w:r>
        <w:fldChar w:fldCharType="end"/>
      </w:r>
      <w:r>
        <w:t>) that operate with screen content</w:t>
      </w:r>
      <w:r w:rsidR="00F040AA">
        <w:t xml:space="preserve"> </w:t>
      </w:r>
      <w:r>
        <w:t xml:space="preserve">where </w:t>
      </w:r>
      <w:r w:rsidR="00A26FD0">
        <w:t xml:space="preserve">a </w:t>
      </w:r>
      <w:r w:rsidR="00F040AA">
        <w:t>4</w:t>
      </w:r>
      <w:r w:rsidR="00A26FD0">
        <w:t>:</w:t>
      </w:r>
      <w:r w:rsidR="00F040AA">
        <w:t>4</w:t>
      </w:r>
      <w:r w:rsidR="00A26FD0">
        <w:t>:</w:t>
      </w:r>
      <w:r w:rsidR="00F040AA">
        <w:t xml:space="preserve">4 format is strongly preferred over </w:t>
      </w:r>
      <w:r w:rsidR="00A26FD0">
        <w:t xml:space="preserve">the </w:t>
      </w:r>
      <w:r w:rsidR="00F040AA">
        <w:t>YUV</w:t>
      </w:r>
      <w:r w:rsidR="00A26FD0">
        <w:t xml:space="preserve"> </w:t>
      </w:r>
      <w:r w:rsidR="00F040AA">
        <w:t>4</w:t>
      </w:r>
      <w:r w:rsidR="00A26FD0">
        <w:t>:</w:t>
      </w:r>
      <w:r w:rsidR="00F040AA">
        <w:t>2</w:t>
      </w:r>
      <w:r w:rsidR="00A26FD0">
        <w:t>:</w:t>
      </w:r>
      <w:r w:rsidR="00F040AA">
        <w:t>0 format</w:t>
      </w:r>
      <w:r w:rsidR="00117C53" w:rsidRPr="00F30644">
        <w:t>.</w:t>
      </w:r>
      <w:r w:rsidR="00F040AA">
        <w:t xml:space="preserve"> However, the </w:t>
      </w:r>
      <w:r w:rsidR="00F040AA">
        <w:lastRenderedPageBreak/>
        <w:t>lack of wide-spread support for video codecs supporting 4</w:t>
      </w:r>
      <w:r w:rsidR="00A26FD0">
        <w:t>:</w:t>
      </w:r>
      <w:r w:rsidR="00F040AA">
        <w:t>4</w:t>
      </w:r>
      <w:r w:rsidR="00A26FD0">
        <w:t>:</w:t>
      </w:r>
      <w:r w:rsidR="00F040AA">
        <w:t>4 format</w:t>
      </w:r>
      <w:r w:rsidR="00A26FD0">
        <w:t>s</w:t>
      </w:r>
      <w:r w:rsidR="00F040AA">
        <w:t xml:space="preserve"> is a hindrance for these applications.</w:t>
      </w:r>
      <w:r w:rsidR="00A26FD0" w:rsidRPr="00A26FD0">
        <w:t xml:space="preserve"> Moreover, for certain critical uses such as scrolling titles and hard-edged graphics, there may sometimes be a significant benefit for 4:4:4 use in other scenarios.</w:t>
      </w:r>
    </w:p>
    <w:p w14:paraId="106D736D" w14:textId="63C9EB91" w:rsidR="005B2686" w:rsidRDefault="00543D16" w:rsidP="0016024A">
      <w:pPr>
        <w:rPr>
          <w:lang w:val="en-CA"/>
        </w:rPr>
      </w:pPr>
      <w:r>
        <w:t>In this contribution, we propose an approach to use codecs designed for YUV</w:t>
      </w:r>
      <w:r w:rsidR="00A26FD0">
        <w:t xml:space="preserve"> </w:t>
      </w:r>
      <w:r>
        <w:t>4</w:t>
      </w:r>
      <w:r w:rsidR="00A26FD0">
        <w:t>:</w:t>
      </w:r>
      <w:r>
        <w:t>2</w:t>
      </w:r>
      <w:r w:rsidR="00A26FD0">
        <w:t>:</w:t>
      </w:r>
      <w:r>
        <w:t>0 content to compress and represent 4</w:t>
      </w:r>
      <w:r w:rsidR="00A26FD0">
        <w:t>:</w:t>
      </w:r>
      <w:r>
        <w:t>4</w:t>
      </w:r>
      <w:r w:rsidR="00A26FD0">
        <w:t>:</w:t>
      </w:r>
      <w:r>
        <w:t xml:space="preserve">4 content through the use of frame packing. </w:t>
      </w:r>
      <w:r w:rsidR="00B26617">
        <w:rPr>
          <w:lang w:val="en-CA"/>
        </w:rPr>
        <w:t>The contribution is an update of the prior contribution</w:t>
      </w:r>
      <w:r w:rsidR="00114B90">
        <w:rPr>
          <w:lang w:val="en-CA"/>
        </w:rPr>
        <w:t>s</w:t>
      </w:r>
      <w:r w:rsidR="00B26617">
        <w:rPr>
          <w:lang w:val="en-CA"/>
        </w:rPr>
        <w:t xml:space="preserve"> JCTVC-K0240 </w:t>
      </w:r>
      <w:r w:rsidR="004750CB">
        <w:rPr>
          <w:lang w:val="en-CA"/>
        </w:rPr>
        <w:fldChar w:fldCharType="begin"/>
      </w:r>
      <w:r w:rsidR="004750CB">
        <w:rPr>
          <w:lang w:val="en-CA"/>
        </w:rPr>
        <w:instrText xml:space="preserve"> REF _Ref343454497 \r \h </w:instrText>
      </w:r>
      <w:r w:rsidR="004750CB">
        <w:rPr>
          <w:lang w:val="en-CA"/>
        </w:rPr>
      </w:r>
      <w:r w:rsidR="004750CB">
        <w:rPr>
          <w:lang w:val="en-CA"/>
        </w:rPr>
        <w:fldChar w:fldCharType="separate"/>
      </w:r>
      <w:r w:rsidR="00611B09">
        <w:rPr>
          <w:lang w:val="en-CA"/>
        </w:rPr>
        <w:t>[2]</w:t>
      </w:r>
      <w:r w:rsidR="004750CB">
        <w:rPr>
          <w:lang w:val="en-CA"/>
        </w:rPr>
        <w:fldChar w:fldCharType="end"/>
      </w:r>
      <w:r w:rsidR="00401149">
        <w:rPr>
          <w:lang w:val="en-CA"/>
        </w:rPr>
        <w:t>,</w:t>
      </w:r>
      <w:r w:rsidR="00114B90">
        <w:rPr>
          <w:lang w:val="en-CA"/>
        </w:rPr>
        <w:t xml:space="preserve"> JCTVC-L0316 </w:t>
      </w:r>
      <w:r w:rsidR="00114B90">
        <w:rPr>
          <w:lang w:val="en-CA"/>
        </w:rPr>
        <w:fldChar w:fldCharType="begin"/>
      </w:r>
      <w:r w:rsidR="00114B90">
        <w:rPr>
          <w:lang w:val="en-CA"/>
        </w:rPr>
        <w:instrText xml:space="preserve"> REF _Ref353198625 \r \h </w:instrText>
      </w:r>
      <w:r w:rsidR="00114B90">
        <w:rPr>
          <w:lang w:val="en-CA"/>
        </w:rPr>
      </w:r>
      <w:r w:rsidR="00114B90">
        <w:rPr>
          <w:lang w:val="en-CA"/>
        </w:rPr>
        <w:fldChar w:fldCharType="separate"/>
      </w:r>
      <w:r w:rsidR="00611B09">
        <w:rPr>
          <w:lang w:val="en-CA"/>
        </w:rPr>
        <w:t>[3]</w:t>
      </w:r>
      <w:r w:rsidR="00114B90">
        <w:rPr>
          <w:lang w:val="en-CA"/>
        </w:rPr>
        <w:fldChar w:fldCharType="end"/>
      </w:r>
      <w:r w:rsidR="00004A50">
        <w:rPr>
          <w:lang w:val="en-CA"/>
        </w:rPr>
        <w:t xml:space="preserve">, </w:t>
      </w:r>
      <w:r w:rsidR="00401149">
        <w:rPr>
          <w:lang w:val="en-CA"/>
        </w:rPr>
        <w:t>JCTVC-M0281</w:t>
      </w:r>
      <w:r w:rsidR="008663AD">
        <w:rPr>
          <w:lang w:val="en-CA"/>
        </w:rPr>
        <w:t xml:space="preserve"> </w:t>
      </w:r>
      <w:r w:rsidR="00401149">
        <w:rPr>
          <w:lang w:val="en-CA"/>
        </w:rPr>
        <w:fldChar w:fldCharType="begin"/>
      </w:r>
      <w:r w:rsidR="00401149">
        <w:rPr>
          <w:lang w:val="en-CA"/>
        </w:rPr>
        <w:instrText xml:space="preserve"> REF _Ref361671429 \r \h </w:instrText>
      </w:r>
      <w:r w:rsidR="00401149">
        <w:rPr>
          <w:lang w:val="en-CA"/>
        </w:rPr>
      </w:r>
      <w:r w:rsidR="00401149">
        <w:rPr>
          <w:lang w:val="en-CA"/>
        </w:rPr>
        <w:fldChar w:fldCharType="separate"/>
      </w:r>
      <w:r w:rsidR="00611B09">
        <w:rPr>
          <w:lang w:val="en-CA"/>
        </w:rPr>
        <w:t>[4]</w:t>
      </w:r>
      <w:r w:rsidR="00401149">
        <w:rPr>
          <w:lang w:val="en-CA"/>
        </w:rPr>
        <w:fldChar w:fldCharType="end"/>
      </w:r>
      <w:r w:rsidR="00401149">
        <w:rPr>
          <w:lang w:val="en-CA"/>
        </w:rPr>
        <w:t xml:space="preserve"> </w:t>
      </w:r>
      <w:r w:rsidR="00004A50">
        <w:rPr>
          <w:lang w:val="en-CA"/>
        </w:rPr>
        <w:t>and JCTVC-N0270</w:t>
      </w:r>
      <w:r w:rsidR="00B11EEA">
        <w:rPr>
          <w:lang w:val="en-CA"/>
        </w:rPr>
        <w:t xml:space="preserve"> </w:t>
      </w:r>
      <w:r w:rsidR="00B11EEA">
        <w:rPr>
          <w:lang w:val="en-CA"/>
        </w:rPr>
        <w:fldChar w:fldCharType="begin"/>
      </w:r>
      <w:r w:rsidR="00B11EEA">
        <w:rPr>
          <w:lang w:val="en-CA"/>
        </w:rPr>
        <w:instrText xml:space="preserve"> REF _Ref369299672 \r \h </w:instrText>
      </w:r>
      <w:r w:rsidR="00B11EEA">
        <w:rPr>
          <w:lang w:val="en-CA"/>
        </w:rPr>
      </w:r>
      <w:r w:rsidR="00B11EEA">
        <w:rPr>
          <w:lang w:val="en-CA"/>
        </w:rPr>
        <w:fldChar w:fldCharType="separate"/>
      </w:r>
      <w:r w:rsidR="00611B09">
        <w:rPr>
          <w:lang w:val="en-CA"/>
        </w:rPr>
        <w:t>[5]</w:t>
      </w:r>
      <w:r w:rsidR="00B11EEA">
        <w:rPr>
          <w:lang w:val="en-CA"/>
        </w:rPr>
        <w:fldChar w:fldCharType="end"/>
      </w:r>
      <w:r w:rsidR="003E2C5D">
        <w:rPr>
          <w:lang w:val="en-CA"/>
        </w:rPr>
        <w:t xml:space="preserve"> and JCTVC-O0198 </w:t>
      </w:r>
      <w:r w:rsidR="00050C87">
        <w:rPr>
          <w:lang w:val="en-CA"/>
        </w:rPr>
        <w:fldChar w:fldCharType="begin"/>
      </w:r>
      <w:r w:rsidR="00050C87">
        <w:rPr>
          <w:lang w:val="en-CA"/>
        </w:rPr>
        <w:instrText xml:space="preserve"> REF _Ref376590933 \r \h </w:instrText>
      </w:r>
      <w:r w:rsidR="00050C87">
        <w:rPr>
          <w:lang w:val="en-CA"/>
        </w:rPr>
      </w:r>
      <w:r w:rsidR="00050C87">
        <w:rPr>
          <w:lang w:val="en-CA"/>
        </w:rPr>
        <w:fldChar w:fldCharType="separate"/>
      </w:r>
      <w:r w:rsidR="00611B09">
        <w:rPr>
          <w:lang w:val="en-CA"/>
        </w:rPr>
        <w:t>[6]</w:t>
      </w:r>
      <w:r w:rsidR="00050C87">
        <w:rPr>
          <w:lang w:val="en-CA"/>
        </w:rPr>
        <w:fldChar w:fldCharType="end"/>
      </w:r>
      <w:r w:rsidR="001D1D14" w:rsidRPr="001D1D14">
        <w:rPr>
          <w:lang w:val="en-CA"/>
        </w:rPr>
        <w:t xml:space="preserve"> </w:t>
      </w:r>
      <w:r w:rsidR="001D1D14">
        <w:rPr>
          <w:lang w:val="en-CA"/>
        </w:rPr>
        <w:t>that provides new experimental results</w:t>
      </w:r>
      <w:r w:rsidR="00911042">
        <w:rPr>
          <w:lang w:val="en-CA"/>
        </w:rPr>
        <w:t xml:space="preserve"> </w:t>
      </w:r>
      <w:r w:rsidR="00EE5CC1">
        <w:rPr>
          <w:lang w:val="en-CA"/>
        </w:rPr>
        <w:t>on the screen content and range extensions test set</w:t>
      </w:r>
      <w:r w:rsidR="00C433A9">
        <w:rPr>
          <w:lang w:val="en-CA"/>
        </w:rPr>
        <w:t>, over the main-tier and high-tier Q</w:t>
      </w:r>
      <w:r w:rsidR="00632FF0">
        <w:rPr>
          <w:lang w:val="en-CA"/>
        </w:rPr>
        <w:t>P</w:t>
      </w:r>
      <w:r w:rsidR="00C433A9">
        <w:rPr>
          <w:lang w:val="en-CA"/>
        </w:rPr>
        <w:t xml:space="preserve"> ranges</w:t>
      </w:r>
      <w:r w:rsidR="00EE5CC1">
        <w:rPr>
          <w:lang w:val="en-CA"/>
        </w:rPr>
        <w:t xml:space="preserve">. </w:t>
      </w:r>
      <w:r w:rsidR="00DE2540">
        <w:rPr>
          <w:lang w:val="en-CA"/>
        </w:rPr>
        <w:t xml:space="preserve">Also, a variation of the band-separated approach, </w:t>
      </w:r>
      <w:r w:rsidR="00D04C4F">
        <w:rPr>
          <w:lang w:val="en-CA"/>
        </w:rPr>
        <w:t xml:space="preserve">a </w:t>
      </w:r>
      <w:r w:rsidR="00DE2540">
        <w:rPr>
          <w:lang w:val="en-CA"/>
        </w:rPr>
        <w:t xml:space="preserve">lifting-based band-separation technique is proposed and evaluated. </w:t>
      </w:r>
      <w:r w:rsidR="00047422">
        <w:rPr>
          <w:lang w:val="en-CA"/>
        </w:rPr>
        <w:t xml:space="preserve">It is shown that the lifting-based band-separation approach is superior to the </w:t>
      </w:r>
      <w:r w:rsidR="00D00FF1">
        <w:rPr>
          <w:lang w:val="en-CA"/>
        </w:rPr>
        <w:t xml:space="preserve">prior </w:t>
      </w:r>
      <w:r w:rsidR="00047422">
        <w:rPr>
          <w:lang w:val="en-CA"/>
        </w:rPr>
        <w:t>band-separation approach for most screen content</w:t>
      </w:r>
      <w:r w:rsidR="00E36348">
        <w:rPr>
          <w:lang w:val="en-CA"/>
        </w:rPr>
        <w:t xml:space="preserve"> and </w:t>
      </w:r>
      <w:r w:rsidR="00843577">
        <w:rPr>
          <w:lang w:val="en-CA"/>
        </w:rPr>
        <w:t xml:space="preserve">eliminates </w:t>
      </w:r>
      <w:r w:rsidR="00E36348">
        <w:rPr>
          <w:lang w:val="en-CA"/>
        </w:rPr>
        <w:t>rounding errors, which is a frequent issue with band-separation approach.</w:t>
      </w:r>
      <w:bookmarkStart w:id="0" w:name="_GoBack"/>
      <w:del w:id="1" w:author="Sandeep Kanumuri" w:date="2014-01-08T12:24:00Z">
        <w:r w:rsidR="008B10E4" w:rsidDel="00C544AC">
          <w:rPr>
            <w:lang w:val="en-CA"/>
          </w:rPr>
          <w:delText>.</w:delText>
        </w:r>
      </w:del>
      <w:bookmarkEnd w:id="0"/>
      <w:r w:rsidR="008B10E4">
        <w:rPr>
          <w:lang w:val="en-CA"/>
        </w:rPr>
        <w:t xml:space="preserve"> </w:t>
      </w:r>
      <w:r w:rsidR="00401149">
        <w:rPr>
          <w:lang w:val="en-CA"/>
        </w:rPr>
        <w:t>This contribution also provides specification text along with a figure illustrating the frame packing of 4:4:4 content into 4:2:0 format.</w:t>
      </w:r>
      <w:r w:rsidR="00D854C4" w:rsidRPr="00D854C4">
        <w:rPr>
          <w:lang w:val="en-CA"/>
        </w:rPr>
        <w:t xml:space="preserve"> </w:t>
      </w:r>
      <w:r w:rsidR="00D854C4">
        <w:rPr>
          <w:lang w:val="en-CA"/>
        </w:rPr>
        <w:t>In addition, this contribution provides updated software</w:t>
      </w:r>
      <w:r w:rsidR="00D854C4" w:rsidRPr="008B10E4">
        <w:rPr>
          <w:lang w:val="en-CA"/>
        </w:rPr>
        <w:t xml:space="preserve"> </w:t>
      </w:r>
      <w:r w:rsidR="00D854C4">
        <w:rPr>
          <w:lang w:val="en-CA"/>
        </w:rPr>
        <w:t>capable of handling the frame-packing and frame-unpacking processes.</w:t>
      </w:r>
    </w:p>
    <w:p w14:paraId="2A998EFA" w14:textId="667A168B" w:rsidR="004047A1" w:rsidRDefault="003E1C17" w:rsidP="0016024A">
      <w:r>
        <w:t>The frame packing of the 4:4:4 content is done using a main view and an auxiliary view. Both the main and auxiliary views are in an equivalent of a 4:2:0 format.</w:t>
      </w:r>
      <w:r w:rsidRPr="00A26FD0">
        <w:t xml:space="preserve"> The main view may be independently useful, while the auxiliary view is useful when interpreted appropriately together with the main view.</w:t>
      </w:r>
      <w:r>
        <w:t xml:space="preserve"> T</w:t>
      </w:r>
      <w:r w:rsidR="004047A1" w:rsidRPr="004047A1">
        <w:t>h</w:t>
      </w:r>
      <w:r w:rsidR="00DD5D24">
        <w:t>is</w:t>
      </w:r>
      <w:r w:rsidR="004047A1" w:rsidRPr="004047A1">
        <w:t xml:space="preserve"> ability to </w:t>
      </w:r>
      <w:r w:rsidR="0082302F">
        <w:t>transmit</w:t>
      </w:r>
      <w:r w:rsidR="004047A1" w:rsidRPr="004047A1">
        <w:t xml:space="preserve"> 4:4:4 </w:t>
      </w:r>
      <w:r w:rsidR="00FA2673">
        <w:t xml:space="preserve">signal </w:t>
      </w:r>
      <w:r w:rsidR="004047A1" w:rsidRPr="004047A1">
        <w:t xml:space="preserve">through conventional 4:2:0 decoders is the </w:t>
      </w:r>
      <w:r w:rsidR="006567E6">
        <w:t>motivating factor</w:t>
      </w:r>
      <w:r w:rsidR="004047A1" w:rsidRPr="004047A1">
        <w:t xml:space="preserve"> for this proposal, </w:t>
      </w:r>
      <w:r w:rsidR="00F836C8">
        <w:t xml:space="preserve">and it is expected to enable </w:t>
      </w:r>
      <w:r w:rsidR="003337EC">
        <w:t xml:space="preserve">quicker and </w:t>
      </w:r>
      <w:r w:rsidR="004047A1" w:rsidRPr="004047A1">
        <w:t>widespread deployment of 4:4:4 content.</w:t>
      </w:r>
    </w:p>
    <w:p w14:paraId="7AEA4451" w14:textId="77777777" w:rsidR="00A70757" w:rsidRDefault="00543D16" w:rsidP="00E11923">
      <w:pPr>
        <w:pStyle w:val="Heading1"/>
        <w:rPr>
          <w:lang w:val="en-CA"/>
        </w:rPr>
      </w:pPr>
      <w:r>
        <w:rPr>
          <w:lang w:val="en-CA"/>
        </w:rPr>
        <w:t xml:space="preserve">Proposed </w:t>
      </w:r>
      <w:r w:rsidR="00A26FD0">
        <w:rPr>
          <w:lang w:val="en-CA"/>
        </w:rPr>
        <w:t>m</w:t>
      </w:r>
      <w:r>
        <w:rPr>
          <w:lang w:val="en-CA"/>
        </w:rPr>
        <w:t>odifications</w:t>
      </w:r>
    </w:p>
    <w:p w14:paraId="084BDCBA" w14:textId="492F8D05" w:rsidR="00543D16" w:rsidRDefault="00543D16" w:rsidP="00A70757">
      <w:pPr>
        <w:pStyle w:val="Heading2"/>
        <w:rPr>
          <w:lang w:val="en-CA"/>
        </w:rPr>
      </w:pPr>
      <w:bookmarkStart w:id="2" w:name="_Ref345352554"/>
      <w:r>
        <w:rPr>
          <w:lang w:val="en-CA"/>
        </w:rPr>
        <w:t>Packing a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 into main and auxiliary views</w:t>
      </w:r>
      <w:bookmarkEnd w:id="2"/>
    </w:p>
    <w:p w14:paraId="615F8470" w14:textId="18B44F7A" w:rsidR="00543D16" w:rsidRDefault="00543D16" w:rsidP="00543D16">
      <w:r>
        <w:rPr>
          <w:lang w:val="en-CA"/>
        </w:rPr>
        <w:t>A YUV</w:t>
      </w:r>
      <w:r w:rsidR="00A26FD0">
        <w:rPr>
          <w:lang w:val="en-CA"/>
        </w:rPr>
        <w:t xml:space="preserve"> (</w:t>
      </w:r>
      <w:proofErr w:type="spellStart"/>
      <w:r w:rsidR="00A26FD0">
        <w:rPr>
          <w:lang w:val="en-CA"/>
        </w:rPr>
        <w:t>YCbCr</w:t>
      </w:r>
      <w:proofErr w:type="spellEnd"/>
      <w:r w:rsidR="00A26FD0">
        <w:rPr>
          <w:lang w:val="en-CA"/>
        </w:rPr>
        <w:t xml:space="preserve">, </w:t>
      </w:r>
      <w:proofErr w:type="spellStart"/>
      <w:r w:rsidR="00124CD7">
        <w:rPr>
          <w:lang w:val="en-CA"/>
        </w:rPr>
        <w:t>YCoCg</w:t>
      </w:r>
      <w:proofErr w:type="spellEnd"/>
      <w:r w:rsidR="00124CD7">
        <w:rPr>
          <w:lang w:val="en-CA"/>
        </w:rPr>
        <w:t>, G</w:t>
      </w:r>
      <w:r w:rsidR="00A26FD0">
        <w:rPr>
          <w:lang w:val="en-CA"/>
        </w:rPr>
        <w:t>B</w:t>
      </w:r>
      <w:r w:rsidR="00124CD7">
        <w:rPr>
          <w:lang w:val="en-CA"/>
        </w:rPr>
        <w:t>R</w:t>
      </w:r>
      <w:r w:rsidR="00A26FD0">
        <w:rPr>
          <w:lang w:val="en-CA"/>
        </w:rPr>
        <w:t xml:space="preserve">, etc.) </w:t>
      </w:r>
      <w:r>
        <w:rPr>
          <w:lang w:val="en-CA"/>
        </w:rPr>
        <w:t>4</w:t>
      </w:r>
      <w:r w:rsidR="00A26FD0">
        <w:rPr>
          <w:lang w:val="en-CA"/>
        </w:rPr>
        <w:t>:</w:t>
      </w:r>
      <w:r>
        <w:rPr>
          <w:lang w:val="en-CA"/>
        </w:rPr>
        <w:t>4</w:t>
      </w:r>
      <w:r w:rsidR="00A26FD0">
        <w:rPr>
          <w:lang w:val="en-CA"/>
        </w:rPr>
        <w:t>:</w:t>
      </w:r>
      <w:r>
        <w:rPr>
          <w:lang w:val="en-CA"/>
        </w:rPr>
        <w:t>4 frame can be represented as follows</w:t>
      </w:r>
      <w:r w:rsidR="00A26FD0">
        <w:rPr>
          <w:lang w:val="en-CA"/>
        </w:rPr>
        <w:t>,</w:t>
      </w:r>
      <w:r>
        <w:rPr>
          <w:lang w:val="en-CA"/>
        </w:rPr>
        <w:t xml:space="preserve"> wherein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are the Y, U, and V planes comprising the YUV</w:t>
      </w:r>
      <w:r w:rsidR="00A009B5">
        <w:t xml:space="preserve"> </w:t>
      </w:r>
      <w:r>
        <w:t>4</w:t>
      </w:r>
      <w:r w:rsidR="00A009B5">
        <w:t>:</w:t>
      </w:r>
      <w:r>
        <w:t>4</w:t>
      </w:r>
      <w:r w:rsidR="00A009B5">
        <w:t>:</w:t>
      </w:r>
      <w:r>
        <w:t xml:space="preserve">4 frame. </w:t>
      </w:r>
      <w:r w:rsidR="00B318C7">
        <w:t>Let</w:t>
      </w:r>
      <w:r>
        <w:t xml:space="preserve"> the resolution of </w:t>
      </w:r>
      <w:r w:rsidR="00B318C7">
        <w:t xml:space="preserve">these planes be represented by </w:t>
      </w:r>
      <w:r>
        <w:t xml:space="preserve">width </w:t>
      </w:r>
      <m:oMath>
        <m:r>
          <w:rPr>
            <w:rFonts w:ascii="Cambria Math" w:hAnsi="Cambria Math"/>
          </w:rPr>
          <m:t>W</m:t>
        </m:r>
      </m:oMath>
      <w:r>
        <w:t xml:space="preserve"> and </w:t>
      </w:r>
      <w:proofErr w:type="gramStart"/>
      <w:r>
        <w:t xml:space="preserve">height </w:t>
      </w:r>
      <w:proofErr w:type="gramEnd"/>
      <m:oMath>
        <m:r>
          <w:rPr>
            <w:rFonts w:ascii="Cambria Math" w:hAnsi="Cambria Math"/>
          </w:rPr>
          <m:t>H</m:t>
        </m:r>
      </m:oMath>
      <w:r>
        <w:t>.</w:t>
      </w:r>
    </w:p>
    <w:p w14:paraId="2868B7B9" w14:textId="77777777" w:rsidR="00A26FD0" w:rsidRDefault="00A26FD0" w:rsidP="00543D16">
      <w:pPr>
        <w:rPr>
          <w:lang w:val="en-CA"/>
        </w:rPr>
      </w:pPr>
    </w:p>
    <w:p w14:paraId="545CF16C" w14:textId="77777777" w:rsidR="00543D16" w:rsidRDefault="00C509D8" w:rsidP="00543D16">
      <w:pPr>
        <w:rPr>
          <w:lang w:val="en-CA"/>
        </w:rPr>
      </w:pPr>
      <w:r>
        <w:rPr>
          <w:noProof/>
        </w:rPr>
        <mc:AlternateContent>
          <mc:Choice Requires="wpg">
            <w:drawing>
              <wp:anchor distT="0" distB="0" distL="114300" distR="114300" simplePos="0" relativeHeight="251740160" behindDoc="0" locked="0" layoutInCell="1" allowOverlap="1" wp14:anchorId="16EF730F" wp14:editId="7B1DC769">
                <wp:simplePos x="0" y="0"/>
                <wp:positionH relativeFrom="column">
                  <wp:posOffset>581660</wp:posOffset>
                </wp:positionH>
                <wp:positionV relativeFrom="paragraph">
                  <wp:posOffset>29210</wp:posOffset>
                </wp:positionV>
                <wp:extent cx="3408045" cy="914400"/>
                <wp:effectExtent l="0" t="0" r="20955" b="19050"/>
                <wp:wrapNone/>
                <wp:docPr id="23" name="Group 23"/>
                <wp:cNvGraphicFramePr/>
                <a:graphic xmlns:a="http://schemas.openxmlformats.org/drawingml/2006/main">
                  <a:graphicData uri="http://schemas.microsoft.com/office/word/2010/wordprocessingGroup">
                    <wpg:wgp>
                      <wpg:cNvGrpSpPr/>
                      <wpg:grpSpPr>
                        <a:xfrm>
                          <a:off x="0" y="0"/>
                          <a:ext cx="3408045" cy="914400"/>
                          <a:chOff x="0" y="0"/>
                          <a:chExt cx="3408218" cy="914400"/>
                        </a:xfrm>
                      </wpg:grpSpPr>
                      <wps:wsp>
                        <wps:cNvPr id="25"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686359" w14:textId="77777777" w:rsidR="00997562" w:rsidRDefault="00997562" w:rsidP="00543D16">
                              <w:pPr>
                                <w:jc w:val="center"/>
                              </w:pPr>
                            </w:p>
                            <w:p w14:paraId="43B82DFD" w14:textId="77777777" w:rsidR="00997562" w:rsidRPr="00E36894" w:rsidRDefault="00997562" w:rsidP="00543D16">
                              <w:pPr>
                                <w:jc w:val="center"/>
                                <w:rPr>
                                  <w:vertAlign w:val="subscript"/>
                                </w:rPr>
                              </w:pPr>
                              <w:r>
                                <w:t>Y</w:t>
                              </w:r>
                              <w:r w:rsidRPr="00BB6480">
                                <w:rPr>
                                  <w:vertAlign w:val="subscript"/>
                                </w:rPr>
                                <w:t>444</w:t>
                              </w:r>
                            </w:p>
                          </w:txbxContent>
                        </wps:txbx>
                        <wps:bodyPr rot="0" vert="horz" wrap="square" lIns="91440" tIns="45720" rIns="91440" bIns="45720" anchor="t" anchorCtr="0" upright="1">
                          <a:noAutofit/>
                        </wps:bodyPr>
                      </wps:wsp>
                      <wps:wsp>
                        <wps:cNvPr id="52" name="Rectangle 62"/>
                        <wps:cNvSpPr>
                          <a:spLocks noChangeArrowheads="1"/>
                        </wps:cNvSpPr>
                        <wps:spPr bwMode="auto">
                          <a:xfrm>
                            <a:off x="1233054" y="0"/>
                            <a:ext cx="914400" cy="914400"/>
                          </a:xfrm>
                          <a:prstGeom prst="rect">
                            <a:avLst/>
                          </a:prstGeom>
                          <a:solidFill>
                            <a:srgbClr val="FFFFFF"/>
                          </a:solidFill>
                          <a:ln w="9525">
                            <a:solidFill>
                              <a:srgbClr val="000000"/>
                            </a:solidFill>
                            <a:miter lim="800000"/>
                            <a:headEnd/>
                            <a:tailEnd/>
                          </a:ln>
                        </wps:spPr>
                        <wps:txbx>
                          <w:txbxContent>
                            <w:p w14:paraId="3F326E79" w14:textId="77777777" w:rsidR="00997562" w:rsidRDefault="00997562" w:rsidP="00543D16">
                              <w:pPr>
                                <w:jc w:val="center"/>
                              </w:pPr>
                            </w:p>
                            <w:p w14:paraId="0CC4E1EA" w14:textId="77777777" w:rsidR="00997562" w:rsidRPr="00E36894" w:rsidRDefault="00997562" w:rsidP="00543D16">
                              <w:pPr>
                                <w:jc w:val="center"/>
                                <w:rPr>
                                  <w:vertAlign w:val="subscript"/>
                                </w:rPr>
                              </w:pPr>
                              <w:r>
                                <w:t>U</w:t>
                              </w:r>
                              <w:r w:rsidRPr="00BB6480">
                                <w:rPr>
                                  <w:vertAlign w:val="subscript"/>
                                </w:rPr>
                                <w:t>444</w:t>
                              </w:r>
                            </w:p>
                          </w:txbxContent>
                        </wps:txbx>
                        <wps:bodyPr rot="0" vert="horz" wrap="square" lIns="91440" tIns="45720" rIns="91440" bIns="45720" anchor="t" anchorCtr="0" upright="1">
                          <a:noAutofit/>
                        </wps:bodyPr>
                      </wps:wsp>
                      <wps:wsp>
                        <wps:cNvPr id="53" name="Rectangle 62"/>
                        <wps:cNvSpPr>
                          <a:spLocks noChangeArrowheads="1"/>
                        </wps:cNvSpPr>
                        <wps:spPr bwMode="auto">
                          <a:xfrm>
                            <a:off x="2493818" y="0"/>
                            <a:ext cx="914400" cy="914400"/>
                          </a:xfrm>
                          <a:prstGeom prst="rect">
                            <a:avLst/>
                          </a:prstGeom>
                          <a:solidFill>
                            <a:srgbClr val="FFFFFF"/>
                          </a:solidFill>
                          <a:ln w="9525">
                            <a:solidFill>
                              <a:srgbClr val="000000"/>
                            </a:solidFill>
                            <a:miter lim="800000"/>
                            <a:headEnd/>
                            <a:tailEnd/>
                          </a:ln>
                        </wps:spPr>
                        <wps:txbx>
                          <w:txbxContent>
                            <w:p w14:paraId="53DE5139" w14:textId="77777777" w:rsidR="00997562" w:rsidRDefault="00997562" w:rsidP="00543D16">
                              <w:pPr>
                                <w:jc w:val="center"/>
                              </w:pPr>
                            </w:p>
                            <w:p w14:paraId="12DEE9AD" w14:textId="77777777" w:rsidR="00997562" w:rsidRPr="00E36894" w:rsidRDefault="00997562" w:rsidP="00543D16">
                              <w:pPr>
                                <w:jc w:val="center"/>
                                <w:rPr>
                                  <w:vertAlign w:val="subscript"/>
                                </w:rPr>
                              </w:pPr>
                              <w:r>
                                <w:t>V</w:t>
                              </w:r>
                              <w:r w:rsidRPr="00BB6480">
                                <w:rPr>
                                  <w:vertAlign w:val="subscript"/>
                                </w:rPr>
                                <w:t>444</w:t>
                              </w:r>
                            </w:p>
                          </w:txbxContent>
                        </wps:txbx>
                        <wps:bodyPr rot="0" vert="horz" wrap="square" lIns="91440" tIns="45720" rIns="91440" bIns="45720" anchor="t" anchorCtr="0" upright="1">
                          <a:noAutofit/>
                        </wps:bodyPr>
                      </wps:wsp>
                    </wpg:wgp>
                  </a:graphicData>
                </a:graphic>
              </wp:anchor>
            </w:drawing>
          </mc:Choice>
          <mc:Fallback xmlns:w15="http://schemas.microsoft.com/office/word/2012/wordml">
            <w:pict>
              <v:group w14:anchorId="16EF730F" id="Group 23" o:spid="_x0000_s1026" style="position:absolute;margin-left:45.8pt;margin-top:2.3pt;width:268.35pt;height:1in;z-index:251740160" coordsize="3408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">
                <v:rect id="Rectangle 62" o:spid="_x0000_s1027"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54686359" w14:textId="77777777" w:rsidR="00997562" w:rsidRDefault="00997562" w:rsidP="00543D16">
                        <w:pPr>
                          <w:jc w:val="center"/>
                        </w:pPr>
                      </w:p>
                      <w:p w14:paraId="43B82DFD" w14:textId="77777777" w:rsidR="00997562" w:rsidRPr="00E36894" w:rsidRDefault="00997562" w:rsidP="00543D16">
                        <w:pPr>
                          <w:jc w:val="center"/>
                          <w:rPr>
                            <w:vertAlign w:val="subscript"/>
                          </w:rPr>
                        </w:pPr>
                        <w:r>
                          <w:t>Y</w:t>
                        </w:r>
                        <w:r w:rsidRPr="00BB6480">
                          <w:rPr>
                            <w:vertAlign w:val="subscript"/>
                          </w:rPr>
                          <w:t>444</w:t>
                        </w:r>
                      </w:p>
                    </w:txbxContent>
                  </v:textbox>
                </v:rect>
                <v:rect id="Rectangle 62" o:spid="_x0000_s1028" style="position:absolute;left:12330;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14:paraId="3F326E79" w14:textId="77777777" w:rsidR="00997562" w:rsidRDefault="00997562" w:rsidP="00543D16">
                        <w:pPr>
                          <w:jc w:val="center"/>
                        </w:pPr>
                      </w:p>
                      <w:p w14:paraId="0CC4E1EA" w14:textId="77777777" w:rsidR="00997562" w:rsidRPr="00E36894" w:rsidRDefault="00997562" w:rsidP="00543D16">
                        <w:pPr>
                          <w:jc w:val="center"/>
                          <w:rPr>
                            <w:vertAlign w:val="subscript"/>
                          </w:rPr>
                        </w:pPr>
                        <w:r>
                          <w:t>U</w:t>
                        </w:r>
                        <w:r w:rsidRPr="00BB6480">
                          <w:rPr>
                            <w:vertAlign w:val="subscript"/>
                          </w:rPr>
                          <w:t>444</w:t>
                        </w:r>
                      </w:p>
                    </w:txbxContent>
                  </v:textbox>
                </v:rect>
                <v:rect id="Rectangle 62" o:spid="_x0000_s1029" style="position:absolute;left:24938;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14:paraId="53DE5139" w14:textId="77777777" w:rsidR="00997562" w:rsidRDefault="00997562" w:rsidP="00543D16">
                        <w:pPr>
                          <w:jc w:val="center"/>
                        </w:pPr>
                      </w:p>
                      <w:p w14:paraId="12DEE9AD" w14:textId="77777777" w:rsidR="00997562" w:rsidRPr="00E36894" w:rsidRDefault="00997562" w:rsidP="00543D16">
                        <w:pPr>
                          <w:jc w:val="center"/>
                          <w:rPr>
                            <w:vertAlign w:val="subscript"/>
                          </w:rPr>
                        </w:pPr>
                        <w:r>
                          <w:t>V</w:t>
                        </w:r>
                        <w:r w:rsidRPr="00BB6480">
                          <w:rPr>
                            <w:vertAlign w:val="subscript"/>
                          </w:rPr>
                          <w:t>444</w:t>
                        </w:r>
                      </w:p>
                    </w:txbxContent>
                  </v:textbox>
                </v:rect>
              </v:group>
            </w:pict>
          </mc:Fallback>
        </mc:AlternateContent>
      </w:r>
    </w:p>
    <w:p w14:paraId="0CA6A570" w14:textId="77777777" w:rsidR="00543D16" w:rsidRDefault="00543D16" w:rsidP="00543D16">
      <w:pPr>
        <w:rPr>
          <w:lang w:val="en-CA"/>
        </w:rPr>
      </w:pPr>
    </w:p>
    <w:p w14:paraId="70256E0F" w14:textId="77777777" w:rsidR="00543D16" w:rsidRDefault="00543D16" w:rsidP="00543D16">
      <w:pPr>
        <w:rPr>
          <w:lang w:val="en-CA"/>
        </w:rPr>
      </w:pPr>
    </w:p>
    <w:p w14:paraId="66FC3460" w14:textId="77777777" w:rsidR="00543D16" w:rsidRDefault="00543D16" w:rsidP="00543D16">
      <w:pPr>
        <w:rPr>
          <w:lang w:val="en-CA"/>
        </w:rPr>
      </w:pPr>
    </w:p>
    <w:p w14:paraId="5D62EFDA" w14:textId="335C1F45" w:rsidR="00543D16" w:rsidRDefault="00CA6BFF" w:rsidP="00543D16">
      <w:pPr>
        <w:rPr>
          <w:lang w:val="en-CA"/>
        </w:rPr>
      </w:pPr>
      <w:r>
        <w:rPr>
          <w:lang w:val="en-CA"/>
        </w:rPr>
        <w:t>The</w:t>
      </w:r>
      <w:r w:rsidR="00543D16">
        <w:rPr>
          <w:lang w:val="en-CA"/>
        </w:rPr>
        <w:t xml:space="preserve"> YUV</w:t>
      </w:r>
      <w:r w:rsidR="00A009B5">
        <w:rPr>
          <w:lang w:val="en-CA"/>
        </w:rPr>
        <w:t xml:space="preserve"> </w:t>
      </w:r>
      <w:r w:rsidR="00543D16">
        <w:rPr>
          <w:lang w:val="en-CA"/>
        </w:rPr>
        <w:t>4</w:t>
      </w:r>
      <w:r w:rsidR="00A009B5">
        <w:rPr>
          <w:lang w:val="en-CA"/>
        </w:rPr>
        <w:t>:</w:t>
      </w:r>
      <w:r w:rsidR="00543D16">
        <w:rPr>
          <w:lang w:val="en-CA"/>
        </w:rPr>
        <w:t>4</w:t>
      </w:r>
      <w:r w:rsidR="00A009B5">
        <w:rPr>
          <w:lang w:val="en-CA"/>
        </w:rPr>
        <w:t>:</w:t>
      </w:r>
      <w:r w:rsidR="00543D16">
        <w:rPr>
          <w:lang w:val="en-CA"/>
        </w:rPr>
        <w:t xml:space="preserve">4 frame </w:t>
      </w:r>
      <w:r>
        <w:rPr>
          <w:lang w:val="en-CA"/>
        </w:rPr>
        <w:t xml:space="preserve">represented above </w:t>
      </w:r>
      <w:r w:rsidR="00543D16">
        <w:rPr>
          <w:lang w:val="en-CA"/>
        </w:rPr>
        <w:t>can be packed into two YUV</w:t>
      </w:r>
      <w:r w:rsidR="00A009B5">
        <w:rPr>
          <w:lang w:val="en-CA"/>
        </w:rPr>
        <w:t xml:space="preserve"> </w:t>
      </w:r>
      <w:r w:rsidR="00543D16">
        <w:rPr>
          <w:lang w:val="en-CA"/>
        </w:rPr>
        <w:t>4</w:t>
      </w:r>
      <w:r w:rsidR="00A009B5">
        <w:rPr>
          <w:lang w:val="en-CA"/>
        </w:rPr>
        <w:t>:</w:t>
      </w:r>
      <w:r w:rsidR="00543D16">
        <w:rPr>
          <w:lang w:val="en-CA"/>
        </w:rPr>
        <w:t>2</w:t>
      </w:r>
      <w:r w:rsidR="00A009B5">
        <w:rPr>
          <w:lang w:val="en-CA"/>
        </w:rPr>
        <w:t>:</w:t>
      </w:r>
      <w:r w:rsidR="00543D16">
        <w:rPr>
          <w:lang w:val="en-CA"/>
        </w:rPr>
        <w:t>0 frames (</w:t>
      </w:r>
      <w:r w:rsidR="00A26FD0">
        <w:rPr>
          <w:lang w:val="en-CA"/>
        </w:rPr>
        <w:t xml:space="preserve">as </w:t>
      </w:r>
      <w:r w:rsidR="00543D16">
        <w:rPr>
          <w:lang w:val="en-CA"/>
        </w:rPr>
        <w:t xml:space="preserve">main and auxiliary </w:t>
      </w:r>
      <w:r w:rsidR="00A26FD0">
        <w:rPr>
          <w:lang w:val="en-CA"/>
        </w:rPr>
        <w:t>frames</w:t>
      </w:r>
      <w:r w:rsidR="00543D16">
        <w:rPr>
          <w:lang w:val="en-CA"/>
        </w:rPr>
        <w:t>) as follows:</w:t>
      </w:r>
    </w:p>
    <w:p w14:paraId="37986C6A" w14:textId="0466B234" w:rsidR="00543D16" w:rsidRDefault="00543D16" w:rsidP="00543D16">
      <w:pPr>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r>
      <w:r>
        <w:rPr>
          <w:lang w:val="en-CA"/>
        </w:rPr>
        <w:t>V</w:t>
      </w:r>
      <w:r w:rsidRPr="00836A14">
        <w:rPr>
          <w:sz w:val="12"/>
          <w:szCs w:val="12"/>
          <w:lang w:val="en-CA"/>
        </w:rPr>
        <w:t>420</w:t>
      </w:r>
    </w:p>
    <w:p w14:paraId="6D83FFC3" w14:textId="77777777" w:rsidR="00543D16" w:rsidRDefault="00543D16" w:rsidP="00543D16">
      <w:pPr>
        <w:rPr>
          <w:lang w:val="en-CA"/>
        </w:rPr>
      </w:pPr>
      <w:r>
        <w:rPr>
          <w:noProof/>
        </w:rPr>
        <mc:AlternateContent>
          <mc:Choice Requires="wpg">
            <w:drawing>
              <wp:anchor distT="0" distB="0" distL="114300" distR="114300" simplePos="0" relativeHeight="251737088" behindDoc="0" locked="0" layoutInCell="1" allowOverlap="1" wp14:anchorId="4077F37E" wp14:editId="7FC697F4">
                <wp:simplePos x="0" y="0"/>
                <wp:positionH relativeFrom="column">
                  <wp:posOffset>1453487</wp:posOffset>
                </wp:positionH>
                <wp:positionV relativeFrom="paragraph">
                  <wp:posOffset>36982</wp:posOffset>
                </wp:positionV>
                <wp:extent cx="2562088" cy="914400"/>
                <wp:effectExtent l="0" t="0" r="10160" b="19050"/>
                <wp:wrapNone/>
                <wp:docPr id="24" name="Group 24"/>
                <wp:cNvGraphicFramePr/>
                <a:graphic xmlns:a="http://schemas.openxmlformats.org/drawingml/2006/main">
                  <a:graphicData uri="http://schemas.microsoft.com/office/word/2010/wordprocessingGroup">
                    <wpg:wgp>
                      <wpg:cNvGrpSpPr/>
                      <wpg:grpSpPr>
                        <a:xfrm>
                          <a:off x="0" y="0"/>
                          <a:ext cx="2562088" cy="914400"/>
                          <a:chOff x="354796" y="0"/>
                          <a:chExt cx="2561586" cy="914400"/>
                        </a:xfrm>
                      </wpg:grpSpPr>
                      <wps:wsp>
                        <wps:cNvPr id="17" name="Rectangle 62"/>
                        <wps:cNvSpPr>
                          <a:spLocks noChangeArrowheads="1"/>
                        </wps:cNvSpPr>
                        <wps:spPr bwMode="auto">
                          <a:xfrm>
                            <a:off x="354796" y="0"/>
                            <a:ext cx="914400" cy="914400"/>
                          </a:xfrm>
                          <a:prstGeom prst="rect">
                            <a:avLst/>
                          </a:prstGeom>
                          <a:solidFill>
                            <a:srgbClr val="FFFFFF"/>
                          </a:solidFill>
                          <a:ln w="9525">
                            <a:solidFill>
                              <a:srgbClr val="000000"/>
                            </a:solidFill>
                            <a:miter lim="800000"/>
                            <a:headEnd/>
                            <a:tailEnd/>
                          </a:ln>
                        </wps:spPr>
                        <wps:txbx>
                          <w:txbxContent>
                            <w:p w14:paraId="6F80A096" w14:textId="77777777" w:rsidR="00997562" w:rsidRDefault="00997562" w:rsidP="00543D16">
                              <w:pPr>
                                <w:jc w:val="center"/>
                              </w:pPr>
                            </w:p>
                            <w:p w14:paraId="349D94A0" w14:textId="77777777" w:rsidR="00997562" w:rsidRDefault="00997562" w:rsidP="00543D16">
                              <w:pPr>
                                <w:jc w:val="center"/>
                              </w:pPr>
                              <w:r>
                                <w:t>B1</w:t>
                              </w:r>
                            </w:p>
                          </w:txbxContent>
                        </wps:txbx>
                        <wps:bodyPr rot="0" vert="horz" wrap="square" lIns="91440" tIns="45720" rIns="91440" bIns="45720" anchor="t" anchorCtr="0" upright="1">
                          <a:noAutofit/>
                        </wps:bodyPr>
                      </wps:wsp>
                      <wps:wsp>
                        <wps:cNvPr id="16" name="Rectangle 62"/>
                        <wps:cNvSpPr>
                          <a:spLocks noChangeArrowheads="1"/>
                        </wps:cNvSpPr>
                        <wps:spPr bwMode="auto">
                          <a:xfrm>
                            <a:off x="1510145" y="0"/>
                            <a:ext cx="457200" cy="457200"/>
                          </a:xfrm>
                          <a:prstGeom prst="rect">
                            <a:avLst/>
                          </a:prstGeom>
                          <a:solidFill>
                            <a:srgbClr val="FFFFFF"/>
                          </a:solidFill>
                          <a:ln w="9525">
                            <a:solidFill>
                              <a:srgbClr val="000000"/>
                            </a:solidFill>
                            <a:miter lim="800000"/>
                            <a:headEnd/>
                            <a:tailEnd/>
                          </a:ln>
                        </wps:spPr>
                        <wps:txbx>
                          <w:txbxContent>
                            <w:p w14:paraId="014EEB7E" w14:textId="77777777" w:rsidR="00997562" w:rsidRDefault="00997562" w:rsidP="00543D16">
                              <w:pPr>
                                <w:jc w:val="center"/>
                              </w:pPr>
                              <w:r>
                                <w:t>B2</w:t>
                              </w:r>
                            </w:p>
                          </w:txbxContent>
                        </wps:txbx>
                        <wps:bodyPr rot="0" vert="horz" wrap="square" lIns="91440" tIns="45720" rIns="91440" bIns="45720" anchor="t" anchorCtr="0" upright="1">
                          <a:noAutofit/>
                        </wps:bodyPr>
                      </wps:wsp>
                      <wps:wsp>
                        <wps:cNvPr id="15" name="Rectangle 62"/>
                        <wps:cNvSpPr>
                          <a:spLocks noChangeArrowheads="1"/>
                        </wps:cNvSpPr>
                        <wps:spPr bwMode="auto">
                          <a:xfrm>
                            <a:off x="2459182" y="0"/>
                            <a:ext cx="457200" cy="457200"/>
                          </a:xfrm>
                          <a:prstGeom prst="rect">
                            <a:avLst/>
                          </a:prstGeom>
                          <a:solidFill>
                            <a:srgbClr val="FFFFFF"/>
                          </a:solidFill>
                          <a:ln w="9525">
                            <a:solidFill>
                              <a:srgbClr val="000000"/>
                            </a:solidFill>
                            <a:miter lim="800000"/>
                            <a:headEnd/>
                            <a:tailEnd/>
                          </a:ln>
                        </wps:spPr>
                        <wps:txbx>
                          <w:txbxContent>
                            <w:p w14:paraId="44991321" w14:textId="77777777" w:rsidR="00997562" w:rsidRDefault="00997562" w:rsidP="00543D16">
                              <w:pPr>
                                <w:jc w:val="center"/>
                              </w:pPr>
                              <w:r>
                                <w:t>B3</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4077F37E" id="Group 24" o:spid="_x0000_s1030" style="position:absolute;margin-left:114.45pt;margin-top:2.9pt;width:201.75pt;height:1in;z-index:251737088;mso-width-relative:margin" coordorigin="3547" coordsize="25615,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">
                <v:rect id="Rectangle 62" o:spid="_x0000_s1031" style="position:absolute;left:3547;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F80A096" w14:textId="77777777" w:rsidR="00997562" w:rsidRDefault="00997562" w:rsidP="00543D16">
                        <w:pPr>
                          <w:jc w:val="center"/>
                        </w:pPr>
                      </w:p>
                      <w:p w14:paraId="349D94A0" w14:textId="77777777" w:rsidR="00997562" w:rsidRDefault="00997562" w:rsidP="00543D16">
                        <w:pPr>
                          <w:jc w:val="center"/>
                        </w:pPr>
                        <w:r>
                          <w:t>B1</w:t>
                        </w:r>
                      </w:p>
                    </w:txbxContent>
                  </v:textbox>
                </v:rect>
                <v:rect id="Rectangle 62" o:spid="_x0000_s1032" style="position:absolute;left:1510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014EEB7E" w14:textId="77777777" w:rsidR="00997562" w:rsidRDefault="00997562" w:rsidP="00543D16">
                        <w:pPr>
                          <w:jc w:val="center"/>
                        </w:pPr>
                        <w:r>
                          <w:t>B2</w:t>
                        </w:r>
                      </w:p>
                    </w:txbxContent>
                  </v:textbox>
                </v:rect>
                <v:rect id="Rectangle 62" o:spid="_x0000_s1033" style="position:absolute;left:2459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4991321" w14:textId="77777777" w:rsidR="00997562" w:rsidRDefault="00997562" w:rsidP="00543D16">
                        <w:pPr>
                          <w:jc w:val="center"/>
                        </w:pPr>
                        <w:r>
                          <w:t>B3</w:t>
                        </w:r>
                      </w:p>
                    </w:txbxContent>
                  </v:textbox>
                </v:rect>
              </v:group>
            </w:pict>
          </mc:Fallback>
        </mc:AlternateContent>
      </w:r>
      <w:r w:rsidR="00CA6BFF">
        <w:rPr>
          <w:lang w:val="en-CA"/>
        </w:rPr>
        <w:t>Main view</w:t>
      </w:r>
    </w:p>
    <w:p w14:paraId="7BF7D333" w14:textId="6CA5F392"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6D6E3300" w14:textId="77777777" w:rsidR="00543D16" w:rsidRDefault="00543D16" w:rsidP="00543D16">
      <w:pPr>
        <w:rPr>
          <w:lang w:val="en-CA"/>
        </w:rPr>
      </w:pPr>
    </w:p>
    <w:p w14:paraId="37A7815C" w14:textId="77777777" w:rsidR="00CA6BFF" w:rsidRDefault="00CA6BFF" w:rsidP="00543D16">
      <w:pPr>
        <w:rPr>
          <w:lang w:val="en-CA"/>
        </w:rPr>
      </w:pPr>
    </w:p>
    <w:p w14:paraId="301A71BA" w14:textId="77777777" w:rsidR="00543D16" w:rsidRDefault="00543D16" w:rsidP="00543D16">
      <w:pPr>
        <w:rPr>
          <w:lang w:val="en-CA"/>
        </w:rPr>
      </w:pPr>
      <w:r>
        <w:rPr>
          <w:noProof/>
        </w:rPr>
        <mc:AlternateContent>
          <mc:Choice Requires="wpg">
            <w:drawing>
              <wp:anchor distT="0" distB="0" distL="114300" distR="114300" simplePos="0" relativeHeight="251738112" behindDoc="0" locked="0" layoutInCell="1" allowOverlap="1" wp14:anchorId="23082978" wp14:editId="6DEACBD6">
                <wp:simplePos x="0" y="0"/>
                <wp:positionH relativeFrom="column">
                  <wp:posOffset>1467134</wp:posOffset>
                </wp:positionH>
                <wp:positionV relativeFrom="paragraph">
                  <wp:posOffset>208981</wp:posOffset>
                </wp:positionV>
                <wp:extent cx="2557589" cy="909661"/>
                <wp:effectExtent l="0" t="0" r="14605" b="24130"/>
                <wp:wrapNone/>
                <wp:docPr id="7" name="Group 7"/>
                <wp:cNvGraphicFramePr/>
                <a:graphic xmlns:a="http://schemas.openxmlformats.org/drawingml/2006/main">
                  <a:graphicData uri="http://schemas.microsoft.com/office/word/2010/wordprocessingGroup">
                    <wpg:wgp>
                      <wpg:cNvGrpSpPr/>
                      <wpg:grpSpPr>
                        <a:xfrm>
                          <a:off x="0" y="0"/>
                          <a:ext cx="2557589" cy="909661"/>
                          <a:chOff x="369031" y="13850"/>
                          <a:chExt cx="2561206" cy="907477"/>
                        </a:xfrm>
                      </wpg:grpSpPr>
                      <wpg:grpSp>
                        <wpg:cNvPr id="9" name="Group 9"/>
                        <wpg:cNvGrpSpPr/>
                        <wpg:grpSpPr>
                          <a:xfrm>
                            <a:off x="1517073" y="13854"/>
                            <a:ext cx="457200" cy="450273"/>
                            <a:chOff x="0" y="0"/>
                            <a:chExt cx="457200" cy="450273"/>
                          </a:xfrm>
                        </wpg:grpSpPr>
                        <wps:wsp>
                          <wps:cNvPr id="10" name="Rectangle 62"/>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388C355" w14:textId="77777777" w:rsidR="00997562" w:rsidRDefault="00997562" w:rsidP="00CA6BFF">
                                <w:pPr>
                                  <w:spacing w:before="0"/>
                                  <w:jc w:val="center"/>
                                </w:pPr>
                                <w:r>
                                  <w:t>B6</w:t>
                                </w:r>
                              </w:p>
                            </w:txbxContent>
                          </wps:txbx>
                          <wps:bodyPr rot="0" vert="horz" wrap="square" lIns="91440" tIns="45720" rIns="91440" bIns="45720" anchor="t" anchorCtr="0" upright="1">
                            <a:noAutofit/>
                          </wps:bodyPr>
                        </wps:wsp>
                        <wps:wsp>
                          <wps:cNvPr id="12" name="Rectangle 62"/>
                          <wps:cNvSpPr>
                            <a:spLocks noChangeArrowheads="1"/>
                          </wps:cNvSpPr>
                          <wps:spPr bwMode="auto">
                            <a:xfrm>
                              <a:off x="0" y="221673"/>
                              <a:ext cx="457200" cy="228600"/>
                            </a:xfrm>
                            <a:prstGeom prst="rect">
                              <a:avLst/>
                            </a:prstGeom>
                            <a:solidFill>
                              <a:srgbClr val="FFFFFF"/>
                            </a:solidFill>
                            <a:ln w="9525">
                              <a:solidFill>
                                <a:srgbClr val="000000"/>
                              </a:solidFill>
                              <a:miter lim="800000"/>
                              <a:headEnd/>
                              <a:tailEnd/>
                            </a:ln>
                          </wps:spPr>
                          <wps:txbx>
                            <w:txbxContent>
                              <w:p w14:paraId="18C877C5" w14:textId="77777777" w:rsidR="00997562" w:rsidRDefault="00997562" w:rsidP="00CA6BFF">
                                <w:pPr>
                                  <w:spacing w:before="0"/>
                                  <w:jc w:val="center"/>
                                </w:pPr>
                                <w:r>
                                  <w:t>B7</w:t>
                                </w:r>
                              </w:p>
                            </w:txbxContent>
                          </wps:txbx>
                          <wps:bodyPr rot="0" vert="horz" wrap="square" lIns="91440" tIns="45720" rIns="91440" bIns="45720" anchor="t" anchorCtr="0" upright="1">
                            <a:noAutofit/>
                          </wps:bodyPr>
                        </wps:wsp>
                      </wpg:grpSp>
                      <wpg:grpSp>
                        <wpg:cNvPr id="13" name="Group 13"/>
                        <wpg:cNvGrpSpPr/>
                        <wpg:grpSpPr>
                          <a:xfrm>
                            <a:off x="2473037" y="13850"/>
                            <a:ext cx="457200" cy="450212"/>
                            <a:chOff x="0" y="13850"/>
                            <a:chExt cx="457200" cy="450212"/>
                          </a:xfrm>
                        </wpg:grpSpPr>
                        <wps:wsp>
                          <wps:cNvPr id="18" name="Rectangle 62"/>
                          <wps:cNvSpPr>
                            <a:spLocks noChangeArrowheads="1"/>
                          </wps:cNvSpPr>
                          <wps:spPr bwMode="auto">
                            <a:xfrm>
                              <a:off x="0" y="13850"/>
                              <a:ext cx="457200" cy="228600"/>
                            </a:xfrm>
                            <a:prstGeom prst="rect">
                              <a:avLst/>
                            </a:prstGeom>
                            <a:solidFill>
                              <a:srgbClr val="FFFFFF"/>
                            </a:solidFill>
                            <a:ln w="9525">
                              <a:solidFill>
                                <a:srgbClr val="000000"/>
                              </a:solidFill>
                              <a:miter lim="800000"/>
                              <a:headEnd/>
                              <a:tailEnd/>
                            </a:ln>
                          </wps:spPr>
                          <wps:txbx>
                            <w:txbxContent>
                              <w:p w14:paraId="00AD8709" w14:textId="77777777" w:rsidR="00997562" w:rsidRDefault="00997562" w:rsidP="00CA6BFF">
                                <w:pPr>
                                  <w:spacing w:before="0"/>
                                  <w:jc w:val="center"/>
                                </w:pPr>
                                <w:r>
                                  <w:t>B8</w:t>
                                </w:r>
                              </w:p>
                            </w:txbxContent>
                          </wps:txbx>
                          <wps:bodyPr rot="0" vert="horz" wrap="square" lIns="91440" tIns="45720" rIns="91440" bIns="45720" anchor="t" anchorCtr="0" upright="1">
                            <a:noAutofit/>
                          </wps:bodyPr>
                        </wps:wsp>
                        <wps:wsp>
                          <wps:cNvPr id="19" name="Rectangle 62"/>
                          <wps:cNvSpPr>
                            <a:spLocks noChangeArrowheads="1"/>
                          </wps:cNvSpPr>
                          <wps:spPr bwMode="auto">
                            <a:xfrm>
                              <a:off x="0" y="235462"/>
                              <a:ext cx="457200" cy="228600"/>
                            </a:xfrm>
                            <a:prstGeom prst="rect">
                              <a:avLst/>
                            </a:prstGeom>
                            <a:solidFill>
                              <a:srgbClr val="FFFFFF"/>
                            </a:solidFill>
                            <a:ln w="9525">
                              <a:solidFill>
                                <a:srgbClr val="000000"/>
                              </a:solidFill>
                              <a:miter lim="800000"/>
                              <a:headEnd/>
                              <a:tailEnd/>
                            </a:ln>
                          </wps:spPr>
                          <wps:txbx>
                            <w:txbxContent>
                              <w:p w14:paraId="647F9A57" w14:textId="77777777" w:rsidR="00997562" w:rsidRDefault="00997562" w:rsidP="00CA6BFF">
                                <w:pPr>
                                  <w:spacing w:before="0"/>
                                  <w:jc w:val="center"/>
                                </w:pPr>
                                <w:r>
                                  <w:t>B9</w:t>
                                </w:r>
                              </w:p>
                            </w:txbxContent>
                          </wps:txbx>
                          <wps:bodyPr rot="0" vert="horz" wrap="square" lIns="91440" tIns="45720" rIns="91440" bIns="45720" anchor="t" anchorCtr="0" upright="1">
                            <a:noAutofit/>
                          </wps:bodyPr>
                        </wps:wsp>
                      </wpg:grpSp>
                      <wpg:grpSp>
                        <wpg:cNvPr id="20" name="Group 20"/>
                        <wpg:cNvGrpSpPr/>
                        <wpg:grpSpPr>
                          <a:xfrm>
                            <a:off x="369031" y="13854"/>
                            <a:ext cx="914405" cy="907473"/>
                            <a:chOff x="369031" y="0"/>
                            <a:chExt cx="914405" cy="907473"/>
                          </a:xfrm>
                        </wpg:grpSpPr>
                        <wps:wsp>
                          <wps:cNvPr id="21" name="Rectangle 62"/>
                          <wps:cNvSpPr>
                            <a:spLocks noChangeArrowheads="1"/>
                          </wps:cNvSpPr>
                          <wps:spPr bwMode="auto">
                            <a:xfrm>
                              <a:off x="369031" y="0"/>
                              <a:ext cx="914400" cy="457200"/>
                            </a:xfrm>
                            <a:prstGeom prst="rect">
                              <a:avLst/>
                            </a:prstGeom>
                            <a:solidFill>
                              <a:srgbClr val="FFFFFF"/>
                            </a:solidFill>
                            <a:ln w="9525">
                              <a:solidFill>
                                <a:srgbClr val="000000"/>
                              </a:solidFill>
                              <a:miter lim="800000"/>
                              <a:headEnd/>
                              <a:tailEnd/>
                            </a:ln>
                          </wps:spPr>
                          <wps:txbx>
                            <w:txbxContent>
                              <w:p w14:paraId="5162124B" w14:textId="77777777" w:rsidR="00997562" w:rsidRDefault="00997562" w:rsidP="00543D16">
                                <w:pPr>
                                  <w:jc w:val="center"/>
                                </w:pPr>
                                <w:r>
                                  <w:t>B4</w:t>
                                </w:r>
                              </w:p>
                            </w:txbxContent>
                          </wps:txbx>
                          <wps:bodyPr rot="0" vert="horz" wrap="square" lIns="91440" tIns="45720" rIns="91440" bIns="45720" anchor="t" anchorCtr="0" upright="1">
                            <a:noAutofit/>
                          </wps:bodyPr>
                        </wps:wsp>
                        <wps:wsp>
                          <wps:cNvPr id="22" name="Rectangle 62"/>
                          <wps:cNvSpPr>
                            <a:spLocks noChangeArrowheads="1"/>
                          </wps:cNvSpPr>
                          <wps:spPr bwMode="auto">
                            <a:xfrm>
                              <a:off x="369036" y="450273"/>
                              <a:ext cx="914400" cy="457200"/>
                            </a:xfrm>
                            <a:prstGeom prst="rect">
                              <a:avLst/>
                            </a:prstGeom>
                            <a:solidFill>
                              <a:srgbClr val="FFFFFF"/>
                            </a:solidFill>
                            <a:ln w="9525">
                              <a:solidFill>
                                <a:srgbClr val="000000"/>
                              </a:solidFill>
                              <a:miter lim="800000"/>
                              <a:headEnd/>
                              <a:tailEnd/>
                            </a:ln>
                          </wps:spPr>
                          <wps:txbx>
                            <w:txbxContent>
                              <w:p w14:paraId="454D4F15" w14:textId="77777777" w:rsidR="00997562" w:rsidRDefault="00997562" w:rsidP="00543D16">
                                <w:pPr>
                                  <w:jc w:val="center"/>
                                </w:pPr>
                                <w:r>
                                  <w:t>B5</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3082978" id="Group 7" o:spid="_x0000_s1034" style="position:absolute;margin-left:115.5pt;margin-top:16.45pt;width:201.4pt;height:71.65pt;z-index:251738112;mso-width-relative:margin;mso-height-relative:margin" coordorigin="3690,138" coordsize="25612,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">
                <v:group id="Group 9" o:spid="_x0000_s1035" style="position:absolute;left:15170;top:138;width:4572;height:4503" coordsize="457200,450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6" style="position:absolute;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388C355" w14:textId="77777777" w:rsidR="00997562" w:rsidRDefault="00997562" w:rsidP="00CA6BFF">
                          <w:pPr>
                            <w:spacing w:before="0"/>
                            <w:jc w:val="center"/>
                          </w:pPr>
                          <w:r>
                            <w:t>B6</w:t>
                          </w:r>
                        </w:p>
                      </w:txbxContent>
                    </v:textbox>
                  </v:rect>
                  <v:rect id="Rectangle 62" o:spid="_x0000_s1037" style="position:absolute;top:221673;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8C877C5" w14:textId="77777777" w:rsidR="00997562" w:rsidRDefault="00997562" w:rsidP="00CA6BFF">
                          <w:pPr>
                            <w:spacing w:before="0"/>
                            <w:jc w:val="center"/>
                          </w:pPr>
                          <w:r>
                            <w:t>B7</w:t>
                          </w:r>
                        </w:p>
                      </w:txbxContent>
                    </v:textbox>
                  </v:rect>
                </v:group>
                <v:group id="Group 13" o:spid="_x0000_s1038" style="position:absolute;left:24730;top:138;width:4572;height:4502" coordorigin=",13850" coordsize="457200,45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2" o:spid="_x0000_s1039" style="position:absolute;top:13850;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0AD8709" w14:textId="77777777" w:rsidR="00997562" w:rsidRDefault="00997562" w:rsidP="00CA6BFF">
                          <w:pPr>
                            <w:spacing w:before="0"/>
                            <w:jc w:val="center"/>
                          </w:pPr>
                          <w:r>
                            <w:t>B8</w:t>
                          </w:r>
                        </w:p>
                      </w:txbxContent>
                    </v:textbox>
                  </v:rect>
                  <v:rect id="Rectangle 62" o:spid="_x0000_s1040" style="position:absolute;top:235462;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14:paraId="647F9A57" w14:textId="77777777" w:rsidR="00997562" w:rsidRDefault="00997562" w:rsidP="00CA6BFF">
                          <w:pPr>
                            <w:spacing w:before="0"/>
                            <w:jc w:val="center"/>
                          </w:pPr>
                          <w:r>
                            <w:t>B9</w:t>
                          </w:r>
                        </w:p>
                      </w:txbxContent>
                    </v:textbox>
                  </v:rect>
                </v:group>
                <v:group id="Group 20" o:spid="_x0000_s1041" style="position:absolute;left:3690;top:138;width:9144;height:9075" coordorigin="3690" coordsize="9144,9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62" o:spid="_x0000_s1042" style="position:absolute;left:3690;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5162124B" w14:textId="77777777" w:rsidR="00997562" w:rsidRDefault="00997562" w:rsidP="00543D16">
                          <w:pPr>
                            <w:jc w:val="center"/>
                          </w:pPr>
                          <w:r>
                            <w:t>B4</w:t>
                          </w:r>
                        </w:p>
                      </w:txbxContent>
                    </v:textbox>
                  </v:rect>
                  <v:rect id="Rectangle 62" o:spid="_x0000_s1043" style="position:absolute;left:3690;top:450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14:paraId="454D4F15" w14:textId="77777777" w:rsidR="00997562" w:rsidRDefault="00997562" w:rsidP="00543D16">
                          <w:pPr>
                            <w:jc w:val="center"/>
                          </w:pPr>
                          <w:r>
                            <w:t>B5</w:t>
                          </w:r>
                        </w:p>
                      </w:txbxContent>
                    </v:textbox>
                  </v:rect>
                </v:group>
              </v:group>
            </w:pict>
          </mc:Fallback>
        </mc:AlternateContent>
      </w:r>
    </w:p>
    <w:p w14:paraId="0189B51B" w14:textId="77777777" w:rsidR="00543D16" w:rsidRDefault="00CA6BFF" w:rsidP="00543D16">
      <w:pPr>
        <w:rPr>
          <w:lang w:val="en-CA"/>
        </w:rPr>
      </w:pPr>
      <w:r>
        <w:rPr>
          <w:lang w:val="en-CA"/>
        </w:rPr>
        <w:t>Auxiliary view</w:t>
      </w:r>
    </w:p>
    <w:p w14:paraId="1AF579B1" w14:textId="148EBD7C"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564A4D92" w14:textId="77777777" w:rsidR="00543D16" w:rsidRDefault="00543D16" w:rsidP="00543D16">
      <w:pPr>
        <w:rPr>
          <w:lang w:val="en-CA"/>
        </w:rPr>
      </w:pPr>
    </w:p>
    <w:p w14:paraId="7B8ED04F" w14:textId="77777777" w:rsidR="00CA6BFF" w:rsidRDefault="00CA6BFF" w:rsidP="00543D16">
      <w:pPr>
        <w:rPr>
          <w:lang w:val="en-CA"/>
        </w:rPr>
      </w:pPr>
    </w:p>
    <w:p w14:paraId="6207BE8B" w14:textId="22113E13"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611B09">
        <w:rPr>
          <w:b/>
          <w:noProof/>
          <w:szCs w:val="22"/>
        </w:rPr>
        <w:t>1</w:t>
      </w:r>
      <w:r w:rsidRPr="00552494">
        <w:rPr>
          <w:b/>
          <w:szCs w:val="22"/>
        </w:rPr>
        <w:fldChar w:fldCharType="end"/>
      </w:r>
      <w:r w:rsidRPr="00552494">
        <w:rPr>
          <w:b/>
          <w:szCs w:val="22"/>
        </w:rPr>
        <w:t xml:space="preserve">: </w:t>
      </w:r>
      <w:r w:rsidRPr="00552494">
        <w:rPr>
          <w:szCs w:val="22"/>
        </w:rPr>
        <w:t>Illustration of main and auxil</w:t>
      </w:r>
      <w:r w:rsidR="00B84E04">
        <w:rPr>
          <w:szCs w:val="22"/>
        </w:rPr>
        <w:t>i</w:t>
      </w:r>
      <w:r w:rsidRPr="00552494">
        <w:rPr>
          <w:szCs w:val="22"/>
        </w:rPr>
        <w:t>ary frame regions formed by proposed frame packing scheme.</w:t>
      </w:r>
    </w:p>
    <w:p w14:paraId="46EF4EFA" w14:textId="22B98A62" w:rsidR="00CA6BFF" w:rsidRDefault="00CA6BFF" w:rsidP="00FA1F12">
      <w:pPr>
        <w:keepNext/>
        <w:rPr>
          <w:lang w:val="en-CA"/>
        </w:rPr>
      </w:pPr>
      <w:r>
        <w:rPr>
          <w:lang w:val="en-CA"/>
        </w:rPr>
        <w:lastRenderedPageBreak/>
        <w:t xml:space="preserve">The </w:t>
      </w:r>
      <w:r w:rsidR="00C92F4B">
        <w:rPr>
          <w:lang w:val="en-CA"/>
        </w:rPr>
        <w:t>areas</w:t>
      </w:r>
      <w:r>
        <w:rPr>
          <w:lang w:val="en-CA"/>
        </w:rPr>
        <w:t xml:space="preserve"> </w:t>
      </w:r>
      <w:r w:rsidR="00C92F4B">
        <w:rPr>
          <w:lang w:val="en-CA"/>
        </w:rPr>
        <w:t xml:space="preserve">marked as </w:t>
      </w:r>
      <w:r>
        <w:rPr>
          <w:lang w:val="en-CA"/>
        </w:rPr>
        <w:t xml:space="preserve">B1 to B9 </w:t>
      </w:r>
      <w:r w:rsidR="00C92F4B">
        <w:rPr>
          <w:lang w:val="en-CA"/>
        </w:rPr>
        <w:t>make up the Y, U and V planes of the two YUV</w:t>
      </w:r>
      <w:r w:rsidR="00A009B5">
        <w:rPr>
          <w:lang w:val="en-CA"/>
        </w:rPr>
        <w:t xml:space="preserve"> </w:t>
      </w:r>
      <w:r w:rsidR="00C92F4B">
        <w:rPr>
          <w:lang w:val="en-CA"/>
        </w:rPr>
        <w:t>4</w:t>
      </w:r>
      <w:r w:rsidR="00A009B5">
        <w:rPr>
          <w:lang w:val="en-CA"/>
        </w:rPr>
        <w:t>:</w:t>
      </w:r>
      <w:r w:rsidR="00C92F4B">
        <w:rPr>
          <w:lang w:val="en-CA"/>
        </w:rPr>
        <w:t>2</w:t>
      </w:r>
      <w:r w:rsidR="00A009B5">
        <w:rPr>
          <w:lang w:val="en-CA"/>
        </w:rPr>
        <w:t>:</w:t>
      </w:r>
      <w:r w:rsidR="00C92F4B">
        <w:rPr>
          <w:lang w:val="en-CA"/>
        </w:rPr>
        <w:t>0 frames representing the main and auxiliary views. These areas</w:t>
      </w:r>
      <w:r w:rsidR="00C509D8">
        <w:rPr>
          <w:lang w:val="en-CA"/>
        </w:rPr>
        <w:t xml:space="preserve"> </w:t>
      </w:r>
      <w:r>
        <w:rPr>
          <w:lang w:val="en-CA"/>
        </w:rPr>
        <w:t xml:space="preserve">are </w:t>
      </w:r>
      <w:r w:rsidR="00C509D8">
        <w:rPr>
          <w:lang w:val="en-CA"/>
        </w:rPr>
        <w:t>related to</w:t>
      </w:r>
      <w:r>
        <w:rPr>
          <w:lang w:val="en-CA"/>
        </w:rPr>
        <w:t xml:space="preserve">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w:t>
      </w:r>
      <w:r>
        <w:rPr>
          <w:lang w:val="en-CA"/>
        </w:rPr>
        <w:t>as follows:</w:t>
      </w:r>
    </w:p>
    <w:p w14:paraId="65B5A0E3" w14:textId="400DE446" w:rsidR="00C509D8" w:rsidRPr="00C509D8" w:rsidRDefault="00C509D8" w:rsidP="00753FBD">
      <w:pPr>
        <w:keepNext/>
        <w:spacing w:before="120" w:after="240"/>
        <w:rPr>
          <w:b/>
        </w:rPr>
      </w:pPr>
      <w:r w:rsidRPr="00C509D8">
        <w:rPr>
          <w:b/>
        </w:rPr>
        <w:t>Main view</w:t>
      </w:r>
    </w:p>
    <w:p w14:paraId="03EA1D07" w14:textId="4710309D" w:rsidR="00792051" w:rsidRDefault="009755E2" w:rsidP="00753FBD">
      <w:pPr>
        <w:keepNext/>
        <w:spacing w:before="240" w:after="360"/>
      </w:pPr>
      <w:r>
        <w:t>Area B1</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444</m:t>
            </m:r>
          </m:sub>
        </m:sSub>
        <m:r>
          <w:rPr>
            <w:rFonts w:ascii="Cambria Math" w:hAnsi="Cambria Math"/>
          </w:rPr>
          <m:t>(x,y)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 W-1</m:t>
            </m:r>
          </m:e>
        </m:d>
        <m:r>
          <w:rPr>
            <w:rFonts w:ascii="Cambria Math" w:hAnsi="Cambria Math"/>
          </w:rPr>
          <m:t>×[0, H-1]</m:t>
        </m:r>
      </m:oMath>
      <w:r>
        <w:t>.</w:t>
      </w:r>
    </w:p>
    <w:p w14:paraId="476852FC" w14:textId="77777777" w:rsidR="00C92F4B" w:rsidRDefault="009755E2" w:rsidP="00753FBD">
      <w:pPr>
        <w:keepNext/>
        <w:spacing w:before="240" w:after="360"/>
      </w:pPr>
      <w:r>
        <w:t>Area B2</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 xml:space="preserve">. </w:t>
      </w:r>
    </w:p>
    <w:p w14:paraId="0844654B" w14:textId="77777777" w:rsidR="00C92F4B" w:rsidRDefault="009755E2" w:rsidP="00753FBD">
      <w:pPr>
        <w:spacing w:before="240" w:after="360"/>
      </w:pPr>
      <w:r>
        <w:t>Area B3</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42EE9642" w14:textId="77777777" w:rsidR="00C509D8" w:rsidRPr="00C509D8" w:rsidRDefault="00C509D8" w:rsidP="00753FBD">
      <w:pPr>
        <w:spacing w:before="240" w:after="360"/>
        <w:rPr>
          <w:b/>
        </w:rPr>
      </w:pPr>
      <w:r w:rsidRPr="00C509D8">
        <w:rPr>
          <w:b/>
        </w:rPr>
        <w:t>Auxiliary view</w:t>
      </w:r>
    </w:p>
    <w:p w14:paraId="56073BAA" w14:textId="77777777" w:rsidR="00C92F4B" w:rsidRDefault="009755E2" w:rsidP="00753FBD">
      <w:pPr>
        <w:spacing w:before="240" w:after="360"/>
      </w:pPr>
      <w:r>
        <w:t>Area B4</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6E88D2DB" w14:textId="77777777" w:rsidR="00C92F4B" w:rsidRDefault="009755E2" w:rsidP="00753FBD">
      <w:pPr>
        <w:spacing w:before="240" w:after="360"/>
      </w:pPr>
      <w:r>
        <w:t>Area B5</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 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120DFD31" w14:textId="77777777" w:rsidR="00C92F4B" w:rsidRDefault="00C92F4B" w:rsidP="00753FBD">
      <w:pPr>
        <w:spacing w:before="240" w:after="360"/>
      </w:pPr>
      <w:r>
        <w:t>Area B6</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DB70E5A" w14:textId="77777777" w:rsidR="00C92F4B" w:rsidRDefault="00C92F4B" w:rsidP="00753FBD">
      <w:pPr>
        <w:spacing w:before="240" w:after="360"/>
      </w:pPr>
      <w:r>
        <w:t>Area B7</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2AE6C76" w14:textId="77777777" w:rsidR="00C92F4B" w:rsidRDefault="00C92F4B" w:rsidP="00753FBD">
      <w:pPr>
        <w:spacing w:before="240" w:after="360"/>
      </w:pPr>
      <w:r>
        <w:t>Area B8</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(2x+1,4y+2)</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6883B592" w14:textId="77777777" w:rsidR="00564B40" w:rsidRDefault="00C92F4B" w:rsidP="00753FBD">
      <w:pPr>
        <w:spacing w:before="240" w:after="360"/>
      </w:pPr>
      <w:r>
        <w:t>Area B9</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(2x+1,4y+2)</m:t>
        </m:r>
      </m:oMath>
      <w:r>
        <w:t xml:space="preserve">, where </w:t>
      </w:r>
      <w:r w:rsidR="00ED3545">
        <w:t xml:space="preserve">the range of </w:t>
      </w:r>
      <m:oMath>
        <m:r>
          <w:rPr>
            <w:rFonts w:ascii="Cambria Math" w:hAnsi="Cambria Math"/>
          </w:rPr>
          <m:t>(x,y)</m:t>
        </m:r>
      </m:oMath>
      <w:r>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1FD97F8D" w14:textId="77777777" w:rsidR="00564B40" w:rsidRDefault="00564B40" w:rsidP="00753FBD">
      <w:pPr>
        <w:spacing w:before="240" w:after="240"/>
      </w:pPr>
      <w:r>
        <w:t xml:space="preserve">In the above equations,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ED3545">
        <w:t xml:space="preserve"> </w:t>
      </w:r>
      <w:r>
        <w:t xml:space="preserve">are either </w:t>
      </w:r>
      <w:r w:rsidR="00ED3545">
        <w:t>the same as</w:t>
      </w:r>
      <w:r>
        <w:t xml:space="preserve"> or </w:t>
      </w:r>
      <w:r w:rsidR="00ED3545">
        <w:t>represent</w:t>
      </w:r>
      <w:r>
        <w:t xml:space="preserve"> filtered versions of </w:t>
      </w:r>
      <m:oMath>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(2x,2y)</m:t>
        </m:r>
      </m:oMath>
      <w:r w:rsidR="0029692C">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(2x,2y)</m:t>
        </m:r>
      </m:oMath>
      <w:r w:rsidR="00ED3545">
        <w:t xml:space="preserve"> respectively</w:t>
      </w:r>
      <w:r w:rsidR="00371E85">
        <w:t xml:space="preserve">, where the range of </w:t>
      </w:r>
      <m:oMath>
        <m:r>
          <w:rPr>
            <w:rFonts w:ascii="Cambria Math" w:hAnsi="Cambria Math"/>
          </w:rPr>
          <m:t>(x,y)</m:t>
        </m:r>
      </m:oMath>
      <w:r w:rsidR="00371E85">
        <w:t xml:space="preserve"> </w:t>
      </w:r>
      <w:proofErr w:type="gramStart"/>
      <w:r w:rsidR="00371E85">
        <w:t xml:space="preserve">is </w:t>
      </w:r>
      <w:proofErr w:type="gramEnd"/>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29692C">
        <w:t>.</w:t>
      </w:r>
      <w:r w:rsidR="00A97679">
        <w:t xml:space="preserve"> This choice is explained in more detail in section </w:t>
      </w:r>
      <w:r w:rsidR="00A97679">
        <w:fldChar w:fldCharType="begin"/>
      </w:r>
      <w:r w:rsidR="00A97679">
        <w:instrText xml:space="preserve"> REF _Ref336552173 \r \h </w:instrText>
      </w:r>
      <w:r w:rsidR="00A97679">
        <w:fldChar w:fldCharType="separate"/>
      </w:r>
      <w:r w:rsidR="00611B09">
        <w:t>2.4</w:t>
      </w:r>
      <w:r w:rsidR="00A97679">
        <w:fldChar w:fldCharType="end"/>
      </w:r>
      <w:r w:rsidR="00A97679">
        <w:t>.</w:t>
      </w:r>
    </w:p>
    <w:p w14:paraId="721950A3" w14:textId="57F0F250" w:rsidR="003D4EA6" w:rsidRPr="00434153" w:rsidRDefault="00781B2A" w:rsidP="00543D16">
      <w:pPr>
        <w:rPr>
          <w:szCs w:val="22"/>
          <w:lang w:val="en-CA"/>
        </w:rPr>
      </w:pPr>
      <w:r>
        <w:rPr>
          <w:lang w:val="en-CA"/>
        </w:rPr>
        <w:t>The proposed packing method is designed such that t</w:t>
      </w:r>
      <w:r w:rsidRPr="00781B2A">
        <w:rPr>
          <w:lang w:val="en-CA"/>
        </w:rPr>
        <w:t>he main view is a YUV 4:2:0 equivalent of the original YUV 4:4:4 frame</w:t>
      </w:r>
      <w:r w:rsidR="005235E8">
        <w:rPr>
          <w:lang w:val="en-CA"/>
        </w:rPr>
        <w:t>. Thus systems can display only the main view if YUV 4:2:0 output is needed. The auxiliary view fits the content model of a YUV 4:2:0 frame and is well suited for compression in this manner, in terms of geometric consistency across its Y, U and V components</w:t>
      </w:r>
      <w:r w:rsidR="00E37210">
        <w:rPr>
          <w:lang w:val="en-CA"/>
        </w:rPr>
        <w:t>.</w:t>
      </w:r>
    </w:p>
    <w:p w14:paraId="045C6253" w14:textId="77777777" w:rsidR="00306B8D" w:rsidRDefault="00306B8D" w:rsidP="00753FBD">
      <w:pPr>
        <w:pStyle w:val="Heading2"/>
        <w:spacing w:before="480"/>
        <w:rPr>
          <w:lang w:val="en-CA"/>
        </w:rPr>
      </w:pPr>
      <w:bookmarkStart w:id="3" w:name="_Ref336543827"/>
      <w:r>
        <w:rPr>
          <w:lang w:val="en-CA"/>
        </w:rPr>
        <w:t>Extension to frame packing arrangement SEI message</w:t>
      </w:r>
      <w:bookmarkEnd w:id="3"/>
    </w:p>
    <w:p w14:paraId="6734B7EE" w14:textId="78486268" w:rsidR="00306B8D" w:rsidRDefault="00306B8D" w:rsidP="00306B8D">
      <w:pPr>
        <w:rPr>
          <w:lang w:val="en-CA"/>
        </w:rPr>
      </w:pPr>
      <w:r>
        <w:rPr>
          <w:lang w:val="en-CA"/>
        </w:rPr>
        <w:t>The proposed method to signal the frame packing of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content involves extending the </w:t>
      </w:r>
      <w:r w:rsidR="00A77CB2">
        <w:rPr>
          <w:lang w:val="en-CA"/>
        </w:rPr>
        <w:t xml:space="preserve">semantics of </w:t>
      </w:r>
      <w:r w:rsidR="00035C2A">
        <w:rPr>
          <w:lang w:val="en-CA"/>
        </w:rPr>
        <w:t xml:space="preserve">the </w:t>
      </w:r>
      <w:r w:rsidR="00A77CB2">
        <w:rPr>
          <w:lang w:val="en-CA"/>
        </w:rPr>
        <w:t xml:space="preserve">syntax element </w:t>
      </w:r>
      <w:r w:rsidR="00035C2A">
        <w:rPr>
          <w:lang w:val="en-CA"/>
        </w:rPr>
        <w:t>'</w:t>
      </w:r>
      <w:proofErr w:type="spellStart"/>
      <w:r w:rsidR="00A77CB2" w:rsidRPr="00035C2A">
        <w:rPr>
          <w:lang w:val="en-CA"/>
        </w:rPr>
        <w:t>content_interpretation_type</w:t>
      </w:r>
      <w:proofErr w:type="spellEnd"/>
      <w:r w:rsidR="00035C2A">
        <w:rPr>
          <w:lang w:val="en-CA"/>
        </w:rPr>
        <w:t>'</w:t>
      </w:r>
      <w:r w:rsidR="00A77CB2">
        <w:rPr>
          <w:lang w:val="en-CA"/>
        </w:rPr>
        <w:t xml:space="preserve"> which is part of the </w:t>
      </w:r>
      <w:r>
        <w:rPr>
          <w:lang w:val="en-CA"/>
        </w:rPr>
        <w:t xml:space="preserve">frame packing arrangement SEI message as defined in the AVC </w:t>
      </w:r>
      <w:r w:rsidR="00127240">
        <w:rPr>
          <w:lang w:val="en-CA"/>
        </w:rPr>
        <w:fldChar w:fldCharType="begin"/>
      </w:r>
      <w:r w:rsidR="00127240">
        <w:rPr>
          <w:lang w:val="en-CA"/>
        </w:rPr>
        <w:instrText xml:space="preserve"> REF _Ref361669400 \r \h </w:instrText>
      </w:r>
      <w:r w:rsidR="00127240">
        <w:rPr>
          <w:lang w:val="en-CA"/>
        </w:rPr>
      </w:r>
      <w:r w:rsidR="00127240">
        <w:rPr>
          <w:lang w:val="en-CA"/>
        </w:rPr>
        <w:fldChar w:fldCharType="separate"/>
      </w:r>
      <w:r w:rsidR="00611B09">
        <w:rPr>
          <w:lang w:val="en-CA"/>
        </w:rPr>
        <w:t>[7]</w:t>
      </w:r>
      <w:r w:rsidR="00127240">
        <w:rPr>
          <w:lang w:val="en-CA"/>
        </w:rPr>
        <w:fldChar w:fldCharType="end"/>
      </w:r>
      <w:r>
        <w:rPr>
          <w:lang w:val="en-CA"/>
        </w:rPr>
        <w:t xml:space="preserve"> and HEVC </w:t>
      </w:r>
      <w:r w:rsidR="00127240">
        <w:rPr>
          <w:lang w:val="en-CA"/>
        </w:rPr>
        <w:fldChar w:fldCharType="begin"/>
      </w:r>
      <w:r w:rsidR="00127240">
        <w:rPr>
          <w:lang w:val="en-CA"/>
        </w:rPr>
        <w:instrText xml:space="preserve"> REF _Ref336834893 \r \h </w:instrText>
      </w:r>
      <w:r w:rsidR="00127240">
        <w:rPr>
          <w:lang w:val="en-CA"/>
        </w:rPr>
      </w:r>
      <w:r w:rsidR="00127240">
        <w:rPr>
          <w:lang w:val="en-CA"/>
        </w:rPr>
        <w:fldChar w:fldCharType="separate"/>
      </w:r>
      <w:r w:rsidR="00611B09">
        <w:rPr>
          <w:lang w:val="en-CA"/>
        </w:rPr>
        <w:t>[8]</w:t>
      </w:r>
      <w:r w:rsidR="00127240">
        <w:rPr>
          <w:lang w:val="en-CA"/>
        </w:rPr>
        <w:fldChar w:fldCharType="end"/>
      </w:r>
      <w:r>
        <w:rPr>
          <w:lang w:val="en-CA"/>
        </w:rPr>
        <w:t xml:space="preserve"> specifications.</w:t>
      </w:r>
      <w:r w:rsidR="00A77CB2">
        <w:rPr>
          <w:lang w:val="en-CA"/>
        </w:rPr>
        <w:t xml:space="preserve"> The </w:t>
      </w:r>
      <w:r w:rsidR="001B6655">
        <w:rPr>
          <w:lang w:val="en-CA"/>
        </w:rPr>
        <w:t xml:space="preserve">text for the </w:t>
      </w:r>
      <w:r w:rsidR="00A77CB2">
        <w:rPr>
          <w:lang w:val="en-CA"/>
        </w:rPr>
        <w:t xml:space="preserve">proposed extension is </w:t>
      </w:r>
      <w:r w:rsidR="00127240">
        <w:rPr>
          <w:lang w:val="en-CA"/>
        </w:rPr>
        <w:t xml:space="preserve">made on top of </w:t>
      </w:r>
      <w:r w:rsidR="002B646B">
        <w:rPr>
          <w:lang w:val="en-CA"/>
        </w:rPr>
        <w:t xml:space="preserve">the HEVC Range Extensions Draft Specification </w:t>
      </w:r>
      <w:r w:rsidR="00127240">
        <w:rPr>
          <w:lang w:val="en-CA"/>
        </w:rPr>
        <w:fldChar w:fldCharType="begin"/>
      </w:r>
      <w:r w:rsidR="00127240">
        <w:rPr>
          <w:lang w:val="en-CA"/>
        </w:rPr>
        <w:instrText xml:space="preserve"> REF _Ref361669885 \r \h </w:instrText>
      </w:r>
      <w:r w:rsidR="00127240">
        <w:rPr>
          <w:lang w:val="en-CA"/>
        </w:rPr>
      </w:r>
      <w:r w:rsidR="00127240">
        <w:rPr>
          <w:lang w:val="en-CA"/>
        </w:rPr>
        <w:fldChar w:fldCharType="separate"/>
      </w:r>
      <w:r w:rsidR="00611B09">
        <w:rPr>
          <w:lang w:val="en-CA"/>
        </w:rPr>
        <w:t>[9]</w:t>
      </w:r>
      <w:r w:rsidR="00127240">
        <w:rPr>
          <w:lang w:val="en-CA"/>
        </w:rPr>
        <w:fldChar w:fldCharType="end"/>
      </w:r>
      <w:r w:rsidR="00127240">
        <w:rPr>
          <w:lang w:val="en-CA"/>
        </w:rPr>
        <w:t xml:space="preserve"> and attached with this contribution</w:t>
      </w:r>
      <w:r w:rsidR="00A77CB2">
        <w:rPr>
          <w:lang w:val="en-CA"/>
        </w:rPr>
        <w:t>.</w:t>
      </w:r>
    </w:p>
    <w:p w14:paraId="0447E3E6" w14:textId="43D5E6C9" w:rsidR="00D00FF1" w:rsidRDefault="00D00FF1" w:rsidP="00914954">
      <w:pPr>
        <w:keepNext/>
        <w:rPr>
          <w:lang w:val="en-CA"/>
        </w:rPr>
      </w:pPr>
      <w:r>
        <w:rPr>
          <w:lang w:val="en-CA"/>
        </w:rPr>
        <w:lastRenderedPageBreak/>
        <w:t xml:space="preserve">The content interpretation types </w:t>
      </w:r>
      <w:r w:rsidR="00611B09">
        <w:rPr>
          <w:lang w:val="en-CA"/>
        </w:rPr>
        <w:t xml:space="preserve">proposed herein </w:t>
      </w:r>
      <w:r>
        <w:rPr>
          <w:lang w:val="en-CA"/>
        </w:rPr>
        <w:t xml:space="preserve">are </w:t>
      </w:r>
      <w:r w:rsidR="00611B09">
        <w:rPr>
          <w:lang w:val="en-CA"/>
        </w:rPr>
        <w:t xml:space="preserve">shown in </w:t>
      </w:r>
      <w:r w:rsidR="00611B09">
        <w:rPr>
          <w:lang w:val="en-CA"/>
        </w:rPr>
        <w:fldChar w:fldCharType="begin"/>
      </w:r>
      <w:r w:rsidR="00611B09">
        <w:rPr>
          <w:lang w:val="en-CA"/>
        </w:rPr>
        <w:instrText xml:space="preserve"> REF _Ref376595357 \h </w:instrText>
      </w:r>
      <w:r w:rsidR="00611B09">
        <w:rPr>
          <w:lang w:val="en-CA"/>
        </w:rPr>
      </w:r>
      <w:r w:rsidR="00611B09">
        <w:rPr>
          <w:lang w:val="en-CA"/>
        </w:rPr>
        <w:fldChar w:fldCharType="separate"/>
      </w:r>
      <w:r w:rsidR="00611B09" w:rsidRPr="00552494">
        <w:rPr>
          <w:szCs w:val="22"/>
        </w:rPr>
        <w:t xml:space="preserve">Table </w:t>
      </w:r>
      <w:r w:rsidR="00611B09">
        <w:rPr>
          <w:noProof/>
          <w:szCs w:val="22"/>
        </w:rPr>
        <w:t>1</w:t>
      </w:r>
      <w:r w:rsidR="00611B09">
        <w:rPr>
          <w:lang w:val="en-CA"/>
        </w:rPr>
        <w:fldChar w:fldCharType="end"/>
      </w:r>
      <w:r w:rsidR="00611B09">
        <w:rPr>
          <w:lang w:val="en-CA"/>
        </w:rPr>
        <w:t>.</w:t>
      </w:r>
    </w:p>
    <w:p w14:paraId="343F7B13" w14:textId="418981A4" w:rsidR="00611B09" w:rsidRDefault="00611B09" w:rsidP="00611B09">
      <w:pPr>
        <w:pStyle w:val="Caption"/>
        <w:rPr>
          <w:sz w:val="22"/>
          <w:szCs w:val="22"/>
        </w:rPr>
      </w:pPr>
      <w:bookmarkStart w:id="4" w:name="_Ref376595357"/>
      <w:bookmarkStart w:id="5" w:name="_Ref376595350"/>
      <w:r w:rsidRPr="00552494">
        <w:rPr>
          <w:sz w:val="22"/>
          <w:szCs w:val="22"/>
        </w:rPr>
        <w:t xml:space="preserve">Table </w:t>
      </w:r>
      <w:r w:rsidRPr="00552494">
        <w:rPr>
          <w:sz w:val="22"/>
          <w:szCs w:val="22"/>
        </w:rPr>
        <w:fldChar w:fldCharType="begin"/>
      </w:r>
      <w:r w:rsidRPr="00552494">
        <w:rPr>
          <w:sz w:val="22"/>
          <w:szCs w:val="22"/>
        </w:rPr>
        <w:instrText xml:space="preserve"> SEQ Table \* ARABIC </w:instrText>
      </w:r>
      <w:r w:rsidRPr="00552494">
        <w:rPr>
          <w:sz w:val="22"/>
          <w:szCs w:val="22"/>
        </w:rPr>
        <w:fldChar w:fldCharType="separate"/>
      </w:r>
      <w:r>
        <w:rPr>
          <w:noProof/>
          <w:sz w:val="22"/>
          <w:szCs w:val="22"/>
        </w:rPr>
        <w:t>1</w:t>
      </w:r>
      <w:r w:rsidRPr="00552494">
        <w:rPr>
          <w:sz w:val="22"/>
          <w:szCs w:val="22"/>
        </w:rPr>
        <w:fldChar w:fldCharType="end"/>
      </w:r>
      <w:bookmarkEnd w:id="4"/>
      <w:r w:rsidRPr="00552494">
        <w:rPr>
          <w:sz w:val="22"/>
          <w:szCs w:val="22"/>
        </w:rPr>
        <w:t xml:space="preserve">: </w:t>
      </w:r>
      <w:bookmarkEnd w:id="5"/>
      <w:r>
        <w:rPr>
          <w:sz w:val="22"/>
          <w:szCs w:val="22"/>
        </w:rPr>
        <w:t>Proposed content interpretation type codes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8650"/>
      </w:tblGrid>
      <w:tr w:rsidR="00D00FF1" w:rsidRPr="00D00FF1" w14:paraId="0777D1E1" w14:textId="77777777" w:rsidTr="00997562">
        <w:trPr>
          <w:jc w:val="center"/>
        </w:trPr>
        <w:tc>
          <w:tcPr>
            <w:tcW w:w="926" w:type="dxa"/>
          </w:tcPr>
          <w:p w14:paraId="540D9F59" w14:textId="77777777" w:rsidR="00D00FF1" w:rsidRPr="00D00FF1" w:rsidRDefault="00D00FF1" w:rsidP="00914954">
            <w:pPr>
              <w:keepNext/>
              <w:rPr>
                <w:lang w:val="en-GB"/>
              </w:rPr>
            </w:pPr>
            <w:r w:rsidRPr="00D00FF1">
              <w:rPr>
                <w:lang w:val="en-GB"/>
              </w:rPr>
              <w:t>3</w:t>
            </w:r>
          </w:p>
        </w:tc>
        <w:tc>
          <w:tcPr>
            <w:tcW w:w="8650" w:type="dxa"/>
          </w:tcPr>
          <w:p w14:paraId="29A70501" w14:textId="77777777" w:rsidR="00D00FF1" w:rsidRPr="00D00FF1" w:rsidRDefault="00D00FF1" w:rsidP="00914954">
            <w:pPr>
              <w:keepNext/>
              <w:rPr>
                <w:lang w:val="en-GB"/>
              </w:rPr>
            </w:pPr>
            <w:r w:rsidRPr="00D00FF1">
              <w:rPr>
                <w:lang w:val="en-GB"/>
              </w:rPr>
              <w:t>Indicates that the two constituent frames form the main and auxiliary views (4:2:0 frames) representing a 4:4:4 frame, with frame 0 being associated with the main view and frame 1 being associated with the auxiliary view. Indicates that the chroma samples of frame 0 should be interpreted as unfiltered samples of the 4:4:4 frame (without anti-alias filtering).</w:t>
            </w:r>
          </w:p>
        </w:tc>
      </w:tr>
      <w:tr w:rsidR="00D00FF1" w:rsidRPr="00D00FF1" w14:paraId="127FC372" w14:textId="77777777" w:rsidTr="00997562">
        <w:trPr>
          <w:jc w:val="center"/>
        </w:trPr>
        <w:tc>
          <w:tcPr>
            <w:tcW w:w="926" w:type="dxa"/>
          </w:tcPr>
          <w:p w14:paraId="1ABB6867" w14:textId="77777777" w:rsidR="00D00FF1" w:rsidRPr="00D00FF1" w:rsidRDefault="00D00FF1" w:rsidP="00914954">
            <w:pPr>
              <w:keepNext/>
              <w:rPr>
                <w:lang w:val="en-GB"/>
              </w:rPr>
            </w:pPr>
            <w:r w:rsidRPr="00D00FF1">
              <w:rPr>
                <w:lang w:val="en-GB"/>
              </w:rPr>
              <w:t>4</w:t>
            </w:r>
          </w:p>
        </w:tc>
        <w:tc>
          <w:tcPr>
            <w:tcW w:w="8650" w:type="dxa"/>
          </w:tcPr>
          <w:p w14:paraId="22A0EBB8" w14:textId="77777777" w:rsidR="00D00FF1" w:rsidRPr="00D00FF1" w:rsidRDefault="00D00FF1" w:rsidP="00914954">
            <w:pPr>
              <w:keepNext/>
              <w:rPr>
                <w:lang w:val="en-GB"/>
              </w:rPr>
            </w:pPr>
            <w:r w:rsidRPr="00D00FF1">
              <w:rPr>
                <w:lang w:val="en-GB"/>
              </w:rPr>
              <w:t>Indicates that the two constituent frames form the main and auxiliary views (4:2:0 frames) representing a 4:4:4 frame, with frame 0 being associated with the main view and frame 1 being associated with the auxiliary view. Indicates that the chroma samples of frame 0 should be interpreted as having been anti-alias filtered prior to frame packing.</w:t>
            </w:r>
          </w:p>
        </w:tc>
      </w:tr>
      <w:tr w:rsidR="00D00FF1" w:rsidRPr="00D00FF1" w14:paraId="343F77B7" w14:textId="77777777" w:rsidTr="00997562">
        <w:trPr>
          <w:jc w:val="center"/>
        </w:trPr>
        <w:tc>
          <w:tcPr>
            <w:tcW w:w="926" w:type="dxa"/>
          </w:tcPr>
          <w:p w14:paraId="4A799879" w14:textId="77777777" w:rsidR="00D00FF1" w:rsidRPr="00D00FF1" w:rsidRDefault="00D00FF1" w:rsidP="00914954">
            <w:pPr>
              <w:keepNext/>
              <w:rPr>
                <w:lang w:val="en-GB"/>
              </w:rPr>
            </w:pPr>
            <w:r w:rsidRPr="00D00FF1">
              <w:rPr>
                <w:lang w:val="en-GB"/>
              </w:rPr>
              <w:t>5</w:t>
            </w:r>
          </w:p>
        </w:tc>
        <w:tc>
          <w:tcPr>
            <w:tcW w:w="8650" w:type="dxa"/>
          </w:tcPr>
          <w:p w14:paraId="35DB2C4E" w14:textId="77777777" w:rsidR="00D00FF1" w:rsidRPr="00D00FF1" w:rsidRDefault="00D00FF1" w:rsidP="00914954">
            <w:pPr>
              <w:keepNext/>
              <w:rPr>
                <w:lang w:val="en-GB"/>
              </w:rPr>
            </w:pPr>
            <w:r w:rsidRPr="00D00FF1">
              <w:rPr>
                <w:lang w:val="en-GB"/>
              </w:rPr>
              <w:t xml:space="preserve">Indicates that the two constituent frames form the main and auxiliary views (4:2:0 frames) representing a 4:4:4 frame, with frame 0 being associated with the main view and frame 1 being associated with the auxiliary view. Indicates that the chroma samples of frame 0 should be interpreted as having been </w:t>
            </w:r>
            <w:r w:rsidRPr="00D00FF1">
              <w:rPr>
                <w:rFonts w:hint="eastAsia"/>
                <w:lang w:val="en-GB"/>
              </w:rPr>
              <w:t>band</w:t>
            </w:r>
            <w:r w:rsidRPr="00D00FF1">
              <w:rPr>
                <w:lang w:val="en-GB"/>
              </w:rPr>
              <w:t>-separation filtered prior to frame packing.</w:t>
            </w:r>
          </w:p>
        </w:tc>
      </w:tr>
      <w:tr w:rsidR="00D00FF1" w:rsidRPr="00D00FF1" w14:paraId="32CC8B59" w14:textId="77777777" w:rsidTr="00997562">
        <w:trPr>
          <w:jc w:val="center"/>
        </w:trPr>
        <w:tc>
          <w:tcPr>
            <w:tcW w:w="926" w:type="dxa"/>
          </w:tcPr>
          <w:p w14:paraId="01E076FC" w14:textId="77777777" w:rsidR="00D00FF1" w:rsidRPr="00D00FF1" w:rsidRDefault="00D00FF1" w:rsidP="00D00FF1">
            <w:pPr>
              <w:rPr>
                <w:lang w:val="en-GB"/>
              </w:rPr>
            </w:pPr>
            <w:r w:rsidRPr="00D00FF1">
              <w:rPr>
                <w:lang w:val="en-GB"/>
              </w:rPr>
              <w:t>6</w:t>
            </w:r>
          </w:p>
        </w:tc>
        <w:tc>
          <w:tcPr>
            <w:tcW w:w="8650" w:type="dxa"/>
          </w:tcPr>
          <w:p w14:paraId="1B414A4F" w14:textId="77777777" w:rsidR="00D00FF1" w:rsidRPr="00D00FF1" w:rsidRDefault="00D00FF1" w:rsidP="00D00FF1">
            <w:pPr>
              <w:rPr>
                <w:lang w:val="en-GB"/>
              </w:rPr>
            </w:pPr>
            <w:r w:rsidRPr="00D00FF1">
              <w:rPr>
                <w:lang w:val="en-GB"/>
              </w:rPr>
              <w:t xml:space="preserve">Indicates that the two constituent frames form the main and auxiliary views (4:2:0 frames) representing a 4:4:4 frame, with frame 0 being associated with the main view and frame 1 being associated with the auxiliary view. Indicates that the chroma samples of frame 0 should be interpreted as having been lifting-based </w:t>
            </w:r>
            <w:r w:rsidRPr="00D00FF1">
              <w:rPr>
                <w:rFonts w:hint="eastAsia"/>
                <w:lang w:val="en-GB"/>
              </w:rPr>
              <w:t>band</w:t>
            </w:r>
            <w:r w:rsidRPr="00D00FF1">
              <w:rPr>
                <w:lang w:val="en-GB"/>
              </w:rPr>
              <w:t>-separation filtered prior to frame packing.</w:t>
            </w:r>
          </w:p>
        </w:tc>
      </w:tr>
    </w:tbl>
    <w:p w14:paraId="54FE9A50" w14:textId="77777777" w:rsidR="00D00FF1" w:rsidRDefault="00D00FF1" w:rsidP="00306B8D">
      <w:pPr>
        <w:rPr>
          <w:lang w:val="en-CA"/>
        </w:rPr>
      </w:pPr>
    </w:p>
    <w:p w14:paraId="31C7FECA" w14:textId="77777777" w:rsidR="00306B8D" w:rsidRPr="00911137" w:rsidRDefault="00306B8D" w:rsidP="00306B8D">
      <w:pPr>
        <w:pStyle w:val="Heading2"/>
        <w:rPr>
          <w:lang w:val="en-CA"/>
        </w:rPr>
      </w:pPr>
      <w:r>
        <w:rPr>
          <w:lang w:val="en-CA"/>
        </w:rPr>
        <w:t>System operation at the decoding end</w:t>
      </w:r>
    </w:p>
    <w:p w14:paraId="60865B08" w14:textId="7255EF4D" w:rsidR="00306B8D" w:rsidRDefault="00306B8D" w:rsidP="00306B8D">
      <w:r w:rsidRPr="00A36517">
        <w:t xml:space="preserve">The proposed extension to </w:t>
      </w:r>
      <w:r w:rsidR="00035C2A">
        <w:t xml:space="preserve">the </w:t>
      </w:r>
      <w:r w:rsidRPr="00A36517">
        <w:rPr>
          <w:lang w:val="en-CA"/>
        </w:rPr>
        <w:t xml:space="preserve">frame packing arrangement SEI message </w:t>
      </w:r>
      <w:r w:rsidRPr="00A36517">
        <w:t xml:space="preserve">informs the decoder that the decoded pictures contain </w:t>
      </w:r>
      <w:r>
        <w:t>main and auxiliary views of a 4:4:4 frame as the constituent frames of the frame packing arrangement</w:t>
      </w:r>
      <w:r w:rsidRPr="00A36517">
        <w:t xml:space="preserve">. This information can be used to process the </w:t>
      </w:r>
      <w:r>
        <w:t>main and auxiliary views</w:t>
      </w:r>
      <w:r w:rsidRPr="00A36517">
        <w:t xml:space="preserve"> appropriately for display or other purposes.</w:t>
      </w:r>
    </w:p>
    <w:p w14:paraId="1D5F1EF8" w14:textId="77777777" w:rsidR="00684FD2" w:rsidRPr="00306B8D" w:rsidRDefault="00306B8D" w:rsidP="00543D16">
      <w:pPr>
        <w:rPr>
          <w:highlight w:val="yellow"/>
        </w:rPr>
      </w:pPr>
      <w:r>
        <w:t>When the system at the decoding end desires the video in 4:4:4 format and is capable of reconstructing the 4:4:4 frames from the main and auxiliary views, it should do so and the output format should be 4:4:4. Otherwise, only the main view should be given as output and the output format will then be 4:2:0.</w:t>
      </w:r>
    </w:p>
    <w:p w14:paraId="6533DA7F" w14:textId="37329A6F" w:rsidR="00022813" w:rsidRPr="00564B40" w:rsidRDefault="00022813" w:rsidP="00022813">
      <w:pPr>
        <w:pStyle w:val="Heading2"/>
        <w:rPr>
          <w:lang w:val="en-CA"/>
        </w:rPr>
      </w:pPr>
      <w:bookmarkStart w:id="6" w:name="_Ref336552173"/>
      <w:r w:rsidRPr="00564B40">
        <w:rPr>
          <w:lang w:val="en-CA"/>
        </w:rPr>
        <w:t>Pre-processing and post-processing</w:t>
      </w:r>
      <w:bookmarkEnd w:id="6"/>
      <w:r w:rsidR="00D00FF1">
        <w:rPr>
          <w:lang w:val="en-CA"/>
        </w:rPr>
        <w:t xml:space="preserve"> for "direct" packing types</w:t>
      </w:r>
    </w:p>
    <w:p w14:paraId="11522224" w14:textId="7B607B80" w:rsidR="00022813" w:rsidRPr="00826E27" w:rsidRDefault="00AD3008" w:rsidP="00332307">
      <w:r w:rsidRPr="00AD3008">
        <w:t xml:space="preserve">When </w:t>
      </w:r>
      <w:proofErr w:type="spellStart"/>
      <w:r w:rsidRPr="00AD3008">
        <w:t>content_interpretation_type</w:t>
      </w:r>
      <w:proofErr w:type="spellEnd"/>
      <w:r>
        <w:t xml:space="preserve"> is set to 3, </w:t>
      </w:r>
      <w:r w:rsidR="00ED047C">
        <w:t>the indication is</w:t>
      </w:r>
      <w:r>
        <w:t xml:space="preserve"> that </w:t>
      </w:r>
      <w:r w:rsidR="00826E27">
        <w:t xml:space="preserve">none of the chroma </w:t>
      </w:r>
      <w:r w:rsidR="006D37D2">
        <w:t xml:space="preserve">samples </w:t>
      </w:r>
      <w:r w:rsidR="00826E27">
        <w:t>underwent a</w:t>
      </w:r>
      <w:r w:rsidR="006D37D2">
        <w:t>n anti-alias</w:t>
      </w:r>
      <w:r w:rsidR="00826E27">
        <w:t xml:space="preserve"> filtering operation during the process of frame packing</w:t>
      </w:r>
      <w:r>
        <w:t xml:space="preserve">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w:t>
      </w:r>
      <w:r w:rsidR="00826E27">
        <w:t xml:space="preserve"> In such a case, the chroma samples comprising the main view are a result of a direct sub-sampling of the chroma planes representing the 4</w:t>
      </w:r>
      <w:r w:rsidR="006A3AE4">
        <w:t>:</w:t>
      </w:r>
      <w:r w:rsidR="00826E27">
        <w:t>4</w:t>
      </w:r>
      <w:r w:rsidR="006A3AE4">
        <w:t>:</w:t>
      </w:r>
      <w:r w:rsidR="00826E27">
        <w:t xml:space="preserve">4 frame. </w:t>
      </w:r>
      <w:r w:rsidR="00022813" w:rsidRPr="00826E27">
        <w:t xml:space="preserve">As shown in </w:t>
      </w:r>
      <w:r w:rsidR="00826E27" w:rsidRPr="00826E27">
        <w:t xml:space="preserve">the </w:t>
      </w:r>
      <w:r w:rsidR="00A001FE" w:rsidRPr="00826E27">
        <w:t xml:space="preserve">appendix, direct sub-sampling without filtering </w:t>
      </w:r>
      <w:r w:rsidR="00826E27" w:rsidRPr="00826E27">
        <w:t xml:space="preserve">can </w:t>
      </w:r>
      <w:r w:rsidR="00A001FE" w:rsidRPr="00826E27">
        <w:t>create aliasing artifacts</w:t>
      </w:r>
      <w:r w:rsidR="002F302C" w:rsidRPr="00826E27">
        <w:t xml:space="preserve"> </w:t>
      </w:r>
      <w:r w:rsidR="00826E27" w:rsidRPr="00826E27">
        <w:t>for certain types of screen content when only the main view is used</w:t>
      </w:r>
      <w:r w:rsidR="00826E27">
        <w:t xml:space="preserve"> to generate a 4</w:t>
      </w:r>
      <w:r w:rsidR="006A3AE4">
        <w:t>:</w:t>
      </w:r>
      <w:r w:rsidR="00826E27">
        <w:t>2</w:t>
      </w:r>
      <w:r w:rsidR="006A3AE4">
        <w:t>:</w:t>
      </w:r>
      <w:r w:rsidR="00826E27">
        <w:t>0 output</w:t>
      </w:r>
      <w:r w:rsidR="00826E27" w:rsidRPr="00826E27">
        <w:t>.</w:t>
      </w:r>
    </w:p>
    <w:p w14:paraId="16F4770D" w14:textId="0EE2401E" w:rsidR="006A3AE4" w:rsidRPr="00EB4FFB" w:rsidRDefault="00A001FE" w:rsidP="00332307">
      <w:pPr>
        <w:rPr>
          <w:highlight w:val="yellow"/>
        </w:rPr>
      </w:pPr>
      <w:r w:rsidRPr="00826E27">
        <w:t xml:space="preserve">In order to reduce the aliasing artifacts and improve the visual quality </w:t>
      </w:r>
      <w:r w:rsidR="00826E27" w:rsidRPr="00826E27">
        <w:t>for the case where only the main view is used</w:t>
      </w:r>
      <w:r w:rsidRPr="00826E27">
        <w:t xml:space="preserve">, </w:t>
      </w:r>
      <w:r w:rsidR="00826E27">
        <w:t xml:space="preserve">the </w:t>
      </w:r>
      <w:proofErr w:type="spellStart"/>
      <w:r w:rsidR="00826E27">
        <w:t>content_interpretation_type</w:t>
      </w:r>
      <w:proofErr w:type="spellEnd"/>
      <w:r w:rsidR="00826E27">
        <w:t xml:space="preserve"> can be set to 4 and </w:t>
      </w:r>
      <w:r w:rsidR="00826E27" w:rsidRPr="00826E27">
        <w:t xml:space="preserve">the main view </w:t>
      </w:r>
      <w:r w:rsidR="00826E27">
        <w:t>can be</w:t>
      </w:r>
      <w:r w:rsidR="00826E27" w:rsidRPr="00826E27">
        <w:t xml:space="preserve"> generated using filtered</w:t>
      </w:r>
      <w:r w:rsidR="00A97679">
        <w:t>/pre-processed</w:t>
      </w:r>
      <w:r w:rsidR="00826E27" w:rsidRPr="00826E27">
        <w:t xml:space="preserve"> versions of the 4</w:t>
      </w:r>
      <w:r w:rsidR="006A3AE4">
        <w:t>:</w:t>
      </w:r>
      <w:r w:rsidR="00826E27" w:rsidRPr="00826E27">
        <w:t>4</w:t>
      </w:r>
      <w:r w:rsidR="006A3AE4">
        <w:t>:</w:t>
      </w:r>
      <w:r w:rsidR="00826E27" w:rsidRPr="00826E27">
        <w:t>4 chroma planes</w:t>
      </w:r>
      <w:r w:rsidR="009608D4">
        <w:t xml:space="preserve">. In such a case, it is recommended that the filter choice be made based on the chroma sample </w:t>
      </w:r>
      <w:r w:rsidR="00ED047C">
        <w:t xml:space="preserve">grid </w:t>
      </w:r>
      <w:r w:rsidR="009608D4">
        <w:t xml:space="preserve">alignment with luma sample </w:t>
      </w:r>
      <w:r w:rsidR="00ED047C">
        <w:t xml:space="preserve">grid </w:t>
      </w:r>
      <w:r w:rsidR="009608D4">
        <w:t xml:space="preserve">(inferred from </w:t>
      </w:r>
      <w:proofErr w:type="spellStart"/>
      <w:r w:rsidR="009608D4" w:rsidRPr="00B91032">
        <w:t>chroma_sample_loc_type_top_field</w:t>
      </w:r>
      <w:proofErr w:type="spellEnd"/>
      <w:r w:rsidR="009608D4">
        <w:t xml:space="preserve"> and </w:t>
      </w:r>
      <w:proofErr w:type="spellStart"/>
      <w:r w:rsidR="009608D4" w:rsidRPr="00B91032">
        <w:t>chroma_sample_loc_type_bottom_field</w:t>
      </w:r>
      <w:proofErr w:type="spellEnd"/>
      <w:r w:rsidR="009608D4">
        <w:t>)</w:t>
      </w:r>
      <w:r w:rsidR="00ED047C">
        <w:t xml:space="preserve">. </w:t>
      </w:r>
      <w:r w:rsidR="006A3AE4">
        <w:t>For simplicity, in the case when</w:t>
      </w:r>
      <w:r w:rsidR="00ED047C">
        <w:t xml:space="preserve"> the chroma sample grid aligns with the luma sample grid for </w:t>
      </w:r>
      <w:r w:rsidR="006A3AE4">
        <w:t>each</w:t>
      </w:r>
      <w:r w:rsidR="00ED047C">
        <w:t xml:space="preserve"> particular direction (horizontal/vertical), it is </w:t>
      </w:r>
      <w:r w:rsidR="006A3AE4">
        <w:t xml:space="preserve">suggested that </w:t>
      </w:r>
      <w:r w:rsidR="00ED047C">
        <w:t xml:space="preserve">that </w:t>
      </w:r>
      <w:r w:rsidR="006A3AE4">
        <w:t>the</w:t>
      </w:r>
      <w:r w:rsidR="00ED047C">
        <w:t xml:space="preserve"> 3-tap filter [0.25</w:t>
      </w:r>
      <w:r w:rsidR="006A3AE4">
        <w:t> </w:t>
      </w:r>
      <w:r w:rsidR="00ED047C">
        <w:t>0.5</w:t>
      </w:r>
      <w:r w:rsidR="006A3AE4">
        <w:t> </w:t>
      </w:r>
      <w:r w:rsidR="00ED047C">
        <w:t xml:space="preserve">0.25] be used in that direction. </w:t>
      </w:r>
      <w:r w:rsidR="008F569C">
        <w:t xml:space="preserve">If </w:t>
      </w:r>
      <w:r w:rsidR="00ED047C">
        <w:t xml:space="preserve">the chroma sample grid </w:t>
      </w:r>
      <w:r w:rsidR="005F08E6">
        <w:t>positions are centered between</w:t>
      </w:r>
      <w:r w:rsidR="00ED047C">
        <w:t xml:space="preserve"> the luma sample </w:t>
      </w:r>
      <w:r w:rsidR="005F08E6">
        <w:t xml:space="preserve">positions </w:t>
      </w:r>
      <w:r w:rsidR="00ED047C">
        <w:t xml:space="preserve">for a particular direction (horizontal/vertical), then it is </w:t>
      </w:r>
      <w:r w:rsidR="006A3AE4">
        <w:t xml:space="preserve">suggested </w:t>
      </w:r>
      <w:r w:rsidR="00ED047C">
        <w:t xml:space="preserve">that </w:t>
      </w:r>
      <w:r w:rsidR="006A3AE4">
        <w:t>the</w:t>
      </w:r>
      <w:r w:rsidR="00ED047C">
        <w:t xml:space="preserve"> 2-tap filter [0.5</w:t>
      </w:r>
      <w:r w:rsidR="005F08E6">
        <w:t> </w:t>
      </w:r>
      <w:r w:rsidR="00ED047C">
        <w:t>0.5] be used in that direction.</w:t>
      </w:r>
      <w:r w:rsidR="005F08E6">
        <w:t xml:space="preserve"> Another possible filter choice for the latter case is [0.125 0.375 0.375 0.125].</w:t>
      </w:r>
    </w:p>
    <w:p w14:paraId="3B87FB80" w14:textId="77777777" w:rsidR="00A001FE" w:rsidRPr="00E81A17" w:rsidRDefault="00F4237A" w:rsidP="00E81A17">
      <w:r w:rsidRPr="00664F36">
        <w:t xml:space="preserve">For example, </w:t>
      </w:r>
      <w:r w:rsidR="00F92444">
        <w:t>if we</w:t>
      </w:r>
      <w:r w:rsidR="00664F36" w:rsidRPr="00664F36">
        <w:t xml:space="preserve"> consider the case where the chroma sample grid is </w:t>
      </w:r>
      <w:r w:rsidR="00F92444">
        <w:t xml:space="preserve">not </w:t>
      </w:r>
      <w:r w:rsidR="00664F36" w:rsidRPr="00664F36">
        <w:t>aligned with the luma sample grid in both horizontal and vertical directions</w:t>
      </w:r>
      <w:r w:rsidR="006A3AE4">
        <w:t xml:space="preserve"> (i.e. when </w:t>
      </w:r>
      <w:proofErr w:type="spellStart"/>
      <w:r w:rsidR="006A3AE4" w:rsidRPr="00B91032">
        <w:t>chroma_sample_loc_type_top_field</w:t>
      </w:r>
      <w:proofErr w:type="spellEnd"/>
      <w:r w:rsidR="006A3AE4" w:rsidRPr="00B91032">
        <w:t xml:space="preserve"> </w:t>
      </w:r>
      <w:r w:rsidR="006A3AE4">
        <w:t xml:space="preserve">and </w:t>
      </w:r>
      <w:proofErr w:type="spellStart"/>
      <w:r w:rsidR="006A3AE4" w:rsidRPr="00B91032">
        <w:lastRenderedPageBreak/>
        <w:t>chroma_sample_loc_type_bottom_field</w:t>
      </w:r>
      <w:proofErr w:type="spellEnd"/>
      <w:r w:rsidR="006A3AE4">
        <w:t xml:space="preserve"> are equal to 1)</w:t>
      </w:r>
      <w:r w:rsidR="00F92444">
        <w:t xml:space="preserve">, the 2-tap filter [0.5 0.5] </w:t>
      </w:r>
      <w:r w:rsidR="006A3AE4">
        <w:t xml:space="preserve">would be </w:t>
      </w:r>
      <w:r w:rsidR="00F92444">
        <w:t>applied in both directions</w:t>
      </w:r>
      <w:r w:rsidR="006A3AE4">
        <w:t>, such that</w:t>
      </w:r>
      <w:r w:rsidR="00F92444">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F92444">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F92444">
        <w:t xml:space="preserve"> are obtained as follows:</w:t>
      </w:r>
    </w:p>
    <w:p w14:paraId="6AC825CE" w14:textId="77777777" w:rsidR="00A001FE" w:rsidRPr="00F92444" w:rsidRDefault="005A1F13" w:rsidP="00E81A17">
      <w:pPr>
        <w:spacing w:before="120" w:after="12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1B5F348B" w14:textId="77777777" w:rsidR="00F92444" w:rsidRPr="00F92444" w:rsidRDefault="005A1F13" w:rsidP="00F92444">
      <w:pPr>
        <w:spacing w:before="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2E6F70C5" w14:textId="77777777" w:rsidR="00F92444" w:rsidRDefault="00F92444" w:rsidP="00A001FE">
      <w:pPr>
        <w:spacing w:before="0"/>
      </w:pPr>
    </w:p>
    <w:p w14:paraId="0445F8DB" w14:textId="47843D5B" w:rsidR="000178E5" w:rsidRDefault="000178E5" w:rsidP="00A001FE">
      <w:pPr>
        <w:spacing w:before="0"/>
      </w:pPr>
      <w:r>
        <w:t xml:space="preserve">When </w:t>
      </w:r>
      <w:r w:rsidR="00D00FF1">
        <w:t xml:space="preserve">anti-alias </w:t>
      </w:r>
      <w:r>
        <w:t>pre-processing is used (</w:t>
      </w:r>
      <w:proofErr w:type="spellStart"/>
      <w:r>
        <w:t>content_interpretation_type</w:t>
      </w:r>
      <w:proofErr w:type="spellEnd"/>
      <w:r>
        <w:t xml:space="preserve"> set to 4), the main view does not contain 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but contains their filtered counterparts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 </m:t>
        </m:r>
      </m:oMath>
      <w:proofErr w:type="gramStart"/>
      <w:r>
        <w:t xml:space="preserve">and </w:t>
      </w:r>
      <w:proofErr w:type="gramEnd"/>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oMath>
      <w:r>
        <w:t>. The auxiliary view contains the other chroma samples.</w:t>
      </w:r>
    </w:p>
    <w:p w14:paraId="0B68A162" w14:textId="77777777" w:rsidR="000178E5" w:rsidRDefault="000178E5" w:rsidP="00A001FE">
      <w:pPr>
        <w:spacing w:before="0"/>
      </w:pPr>
    </w:p>
    <w:p w14:paraId="4803EC71" w14:textId="77777777" w:rsidR="00371E85" w:rsidRDefault="000178E5" w:rsidP="00371E85">
      <w:pPr>
        <w:spacing w:before="0"/>
      </w:pPr>
      <w:r>
        <w:t>If the decoding system decides to output a 4</w:t>
      </w:r>
      <w:r w:rsidR="006A3AE4">
        <w:t>:</w:t>
      </w:r>
      <w:r>
        <w:t>4</w:t>
      </w:r>
      <w:r w:rsidR="006A3AE4">
        <w:t>:</w:t>
      </w:r>
      <w:r>
        <w:t xml:space="preserve">4 frame, </w:t>
      </w:r>
      <w:r w:rsidR="00371E85">
        <w:t>a</w:t>
      </w:r>
      <w:r w:rsidR="00371E85" w:rsidRPr="00371E85">
        <w:t xml:space="preserve"> post-processing step </w:t>
      </w:r>
      <w:r w:rsidR="006A3AE4">
        <w:t>should be applied</w:t>
      </w:r>
      <w:r w:rsidR="00371E85">
        <w:t xml:space="preserve"> to estimate the </w:t>
      </w:r>
      <w:proofErr w:type="gramStart"/>
      <w:r w:rsidR="00775552">
        <w:t xml:space="preserve">samples </w:t>
      </w:r>
      <w:proofErr w:type="gramEnd"/>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t xml:space="preserve"> </w:t>
      </w:r>
      <w:r w:rsidR="006A3AE4">
        <w:t>from the encoded packed frame.</w:t>
      </w:r>
      <w:r w:rsidR="00371E85">
        <w:t xml:space="preserve"> </w:t>
      </w:r>
      <w:r w:rsidR="006A3AE4">
        <w:t xml:space="preserve">For example, a simple suggested </w:t>
      </w:r>
      <w:r w:rsidR="00371E85">
        <w:t xml:space="preserve">estimation of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w:t>
      </w:r>
      <w:r w:rsidR="006A3AE4">
        <w:t>would be</w:t>
      </w:r>
      <w:r w:rsidR="00371E85">
        <w:t xml:space="preserve"> </w:t>
      </w:r>
      <w:r w:rsidR="00371E85" w:rsidRPr="00371E85">
        <w:t>as follows:</w:t>
      </w:r>
    </w:p>
    <w:p w14:paraId="59927B99" w14:textId="77777777" w:rsidR="00371E85" w:rsidRPr="00371E85" w:rsidRDefault="005A1F13" w:rsidP="00371E85">
      <w:pPr>
        <w:spacing w:before="0"/>
      </w:pPr>
      <m:oMathPara>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=(1+α+β+γ)</m:t>
          </m:r>
          <m:sSub>
            <m:sSubPr>
              <m:ctrlPr>
                <w:rPr>
                  <w:rFonts w:ascii="Cambria Math" w:hAnsi="Cambria Math"/>
                  <w:i/>
                </w:rPr>
              </m:ctrlPr>
            </m:sSubPr>
            <m:e>
              <m:acc>
                <m:accPr>
                  <m:chr m:val="̃"/>
                  <m:ctrlPr>
                    <w:rPr>
                      <w:rFonts w:ascii="Cambria Math" w:hAnsi="Cambria Math"/>
                      <w:i/>
                    </w:rPr>
                  </m:ctrlPr>
                </m:accPr>
                <m:e>
                  <m:r>
                    <w:rPr>
                      <w:rFonts w:ascii="Cambria Math" w:hAnsi="Cambria Math"/>
                    </w:rPr>
                    <m:t xml:space="preserve"> 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-α</m:t>
          </m:r>
          <m:sSub>
            <m:sSubPr>
              <m:ctrlPr>
                <w:rPr>
                  <w:rFonts w:ascii="Cambria Math" w:hAnsi="Cambria Math"/>
                  <w:i/>
                </w:rPr>
              </m:ctrlPr>
            </m:sSubPr>
            <m:e>
              <m:r>
                <w:rPr>
                  <w:rFonts w:ascii="Cambria Math" w:hAnsi="Cambria Math"/>
                </w:rPr>
                <m:t xml:space="preserve"> 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m:t>
          </m:r>
          <m:sSub>
            <m:sSubPr>
              <m:ctrlPr>
                <w:rPr>
                  <w:rFonts w:ascii="Cambria Math" w:hAnsi="Cambria Math"/>
                  <w:i/>
                </w:rPr>
              </m:ctrlPr>
            </m:sSubPr>
            <m:e>
              <m:r>
                <w:rPr>
                  <w:rFonts w:ascii="Cambria Math" w:hAnsi="Cambria Math"/>
                </w:rPr>
                <m:t>γ U</m:t>
              </m:r>
            </m:e>
            <m:sub>
              <m:r>
                <w:rPr>
                  <w:rFonts w:ascii="Cambria Math" w:hAnsi="Cambria Math"/>
                </w:rPr>
                <m:t>444</m:t>
              </m:r>
            </m:sub>
          </m:sSub>
          <m:d>
            <m:dPr>
              <m:ctrlPr>
                <w:rPr>
                  <w:rFonts w:ascii="Cambria Math" w:hAnsi="Cambria Math"/>
                  <w:i/>
                </w:rPr>
              </m:ctrlPr>
            </m:dPr>
            <m:e>
              <m:r>
                <w:rPr>
                  <w:rFonts w:ascii="Cambria Math" w:hAnsi="Cambria Math"/>
                </w:rPr>
                <m:t>2x+1,2y+1</m:t>
              </m:r>
            </m:e>
          </m:d>
        </m:oMath>
      </m:oMathPara>
    </w:p>
    <w:p w14:paraId="639C8089" w14:textId="77777777" w:rsidR="000C73AD" w:rsidRPr="006A3AE4" w:rsidRDefault="005A1F13" w:rsidP="006C6A6A">
      <w:pPr>
        <w:spacing w:before="0"/>
      </w:pPr>
      <m:oMathPara>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ctrlPr>
                <w:rPr>
                  <w:rFonts w:ascii="Cambria Math" w:hAnsi="Cambria Math"/>
                  <w:i/>
                </w:rPr>
              </m:ctrlPr>
            </m:dPr>
            <m:e>
              <m:r>
                <w:rPr>
                  <w:rFonts w:ascii="Cambria Math" w:hAnsi="Cambria Math"/>
                </w:rPr>
                <m:t>1+α+β+γ</m:t>
              </m:r>
            </m:e>
          </m:d>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-α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 xml:space="preserve">-γ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m:t>
          </m:r>
        </m:oMath>
      </m:oMathPara>
    </w:p>
    <w:p w14:paraId="05FBED73" w14:textId="77777777" w:rsidR="006A3AE4" w:rsidRDefault="006A3AE4" w:rsidP="006C6A6A">
      <w:pPr>
        <w:spacing w:before="0"/>
      </w:pPr>
      <w:r>
        <w:t>In the proposed form</w:t>
      </w:r>
      <w:r w:rsidR="00B20E99">
        <w:t>,</w:t>
      </w:r>
      <w:r>
        <w:t xml:space="preserve"> with </w:t>
      </w:r>
      <w:proofErr w:type="spellStart"/>
      <w:r w:rsidRPr="006D3CF9">
        <w:t>content_interpretation_type</w:t>
      </w:r>
      <w:proofErr w:type="spellEnd"/>
      <w:r>
        <w:t xml:space="preserve"> equal to 4 and </w:t>
      </w:r>
      <w:proofErr w:type="spellStart"/>
      <w:r w:rsidRPr="00B91032">
        <w:t>chroma_sample_loc_type_top_field</w:t>
      </w:r>
      <w:proofErr w:type="spellEnd"/>
      <w:r w:rsidRPr="00B91032">
        <w:t xml:space="preserve"> </w:t>
      </w:r>
      <w:r>
        <w:t xml:space="preserve">and </w:t>
      </w:r>
      <w:proofErr w:type="spellStart"/>
      <w:r w:rsidRPr="00B91032">
        <w:t>chroma_sample_loc_type_bottom_field</w:t>
      </w:r>
      <w:proofErr w:type="spellEnd"/>
      <w:r>
        <w:t xml:space="preserve"> equal to 1, </w:t>
      </w:r>
      <w:r w:rsidR="00B20E99">
        <w:t>with</w:t>
      </w:r>
      <w:r>
        <w:t xml:space="preserve"> the suggested </w:t>
      </w:r>
      <w:r w:rsidR="00B20E99">
        <w:t>anti-alias filter</w:t>
      </w:r>
      <w:r>
        <w:t xml:space="preserve"> </w:t>
      </w:r>
      <w:r w:rsidR="00F94091">
        <w:t>of [0.5</w:t>
      </w:r>
      <w:r w:rsidR="00B20E99">
        <w:t> 0.5]</w:t>
      </w:r>
      <w:r>
        <w:t xml:space="preserve">, </w:t>
      </w:r>
      <w:r w:rsidR="000E7859">
        <w:t xml:space="preserve">the value </w:t>
      </w:r>
      <m:oMath>
        <m:r>
          <w:rPr>
            <w:rFonts w:ascii="Cambria Math" w:hAnsi="Cambria Math"/>
          </w:rPr>
          <m:t>α=β=γ=1</m:t>
        </m:r>
      </m:oMath>
      <w:r>
        <w:t xml:space="preserve"> would </w:t>
      </w:r>
      <w:r w:rsidR="009C7E48">
        <w:t xml:space="preserve">perfectly </w:t>
      </w:r>
      <w:r>
        <w:t>reconstruct the input values</w:t>
      </w:r>
      <w:r w:rsidR="00B20E99">
        <w:t xml:space="preserve"> in the absence of quantization error and rounding error</w:t>
      </w:r>
      <w:r>
        <w:t xml:space="preserve">. </w:t>
      </w:r>
      <w:r w:rsidR="00B20E99">
        <w:t>When considering</w:t>
      </w:r>
      <w:r>
        <w:t xml:space="preserve"> quantization error</w:t>
      </w:r>
      <w:r w:rsidR="009C7E48">
        <w:t>, using</w:t>
      </w:r>
      <w:r>
        <w:t xml:space="preserve"> somewhat </w:t>
      </w:r>
      <w:r w:rsidR="00EC7A16">
        <w:t xml:space="preserve">different </w:t>
      </w:r>
      <w:r>
        <w:t>value</w:t>
      </w:r>
      <w:r w:rsidR="00EC7A16">
        <w:t>s</w:t>
      </w:r>
      <w:r>
        <w:t xml:space="preserve"> would be advised</w:t>
      </w:r>
      <w:r w:rsidR="000E7859">
        <w:t xml:space="preserve"> (e.g., </w:t>
      </w:r>
      <w:r w:rsidR="00EC7A16">
        <w:t>as determined by quantization step-size-dependent cross-correlation analysis</w:t>
      </w:r>
      <w:r w:rsidR="000E7859">
        <w:t>)</w:t>
      </w:r>
      <w:r>
        <w:t>.</w:t>
      </w:r>
    </w:p>
    <w:p w14:paraId="2CD11AE9" w14:textId="77777777" w:rsidR="00DB39E5" w:rsidRPr="00564B40" w:rsidRDefault="00DB39E5" w:rsidP="00DB39E5">
      <w:pPr>
        <w:pStyle w:val="Heading2"/>
        <w:rPr>
          <w:lang w:val="en-CA"/>
        </w:rPr>
      </w:pPr>
      <w:bookmarkStart w:id="7" w:name="_Ref376590840"/>
      <w:r>
        <w:rPr>
          <w:lang w:val="en-CA"/>
        </w:rPr>
        <w:t>Band separation filtering for the auxiliary frame</w:t>
      </w:r>
      <w:bookmarkEnd w:id="7"/>
    </w:p>
    <w:p w14:paraId="6D023715" w14:textId="24A0EC54" w:rsidR="00DB39E5" w:rsidRDefault="00DB39E5" w:rsidP="00DB39E5">
      <w:pPr>
        <w:rPr>
          <w:lang w:eastAsia="zh-CN"/>
        </w:rPr>
      </w:pPr>
      <w:r>
        <w:t>In the frame packing scheme illustrated in section</w:t>
      </w:r>
      <w:r w:rsidR="004750CB">
        <w:t xml:space="preserve"> </w:t>
      </w:r>
      <w:r w:rsidR="004750CB">
        <w:fldChar w:fldCharType="begin"/>
      </w:r>
      <w:r w:rsidR="004750CB">
        <w:instrText xml:space="preserve"> REF _Ref345352554 \r \h </w:instrText>
      </w:r>
      <w:r w:rsidR="004750CB">
        <w:fldChar w:fldCharType="separate"/>
      </w:r>
      <w:r w:rsidR="00611B09">
        <w:t>2.1</w:t>
      </w:r>
      <w:r w:rsidR="004750CB">
        <w:fldChar w:fldCharType="end"/>
      </w:r>
      <w:r>
        <w:t xml:space="preserve">, </w:t>
      </w:r>
      <w:r w:rsidR="00035C2A">
        <w:t xml:space="preserve">sample </w:t>
      </w:r>
      <w:r>
        <w:t xml:space="preserve">values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are placed directly into (and are directly unpacked from) the auxiliary frames. We thus refer to these schemes as “direct” packing approaches. Alternatively, we can consider the auxiliary frame samples as an enhancement layer signal to be combined with the main frame (or base layer frame) data. The main and auxiliary frame data can </w:t>
      </w:r>
      <w:r w:rsidR="00366BBC">
        <w:t xml:space="preserve">be </w:t>
      </w:r>
      <w:r>
        <w:t xml:space="preserve">formed using low-pass and high-pass band separation filtering, instead of </w:t>
      </w:r>
      <w:r w:rsidR="00F37C3B">
        <w:t>“</w:t>
      </w:r>
      <w:r>
        <w:t>direct</w:t>
      </w:r>
      <w:r w:rsidR="00F37C3B">
        <w:t>”</w:t>
      </w:r>
      <w:r>
        <w:t xml:space="preserve"> sample packing. With this variation, the primary signal energy can be concentrated into the main frame, and arbitrarily low bit rates can be allocated to the supplemental auxiliary frame data that forms the enhancement signal.</w:t>
      </w:r>
    </w:p>
    <w:p w14:paraId="090803B0" w14:textId="02B5076E" w:rsidR="00DB39E5" w:rsidRDefault="00DB39E5" w:rsidP="00DB39E5">
      <w:pPr>
        <w:tabs>
          <w:tab w:val="left" w:pos="2257"/>
        </w:tabs>
      </w:pPr>
      <w:r>
        <w:t xml:space="preserve">Instead of encoding auxiliary frame </w:t>
      </w:r>
      <w:r w:rsidR="00035C2A">
        <w:t xml:space="preserve">samples </w:t>
      </w:r>
      <w:r>
        <w:t xml:space="preserve">directly, a two-dimensional, three-band wavelet decomposition can first be applied 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before the actual encoding process. Mathematically, for an </w:t>
      </w:r>
      <w:proofErr w:type="gramStart"/>
      <w:r>
        <w:t xml:space="preserve">array </w:t>
      </w:r>
      <w:proofErr w:type="gramEnd"/>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13822F5D" w14:textId="44010625" w:rsidR="00DB39E5" w:rsidRDefault="005A1F13" w:rsidP="00DB39E5">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045FADA6" w14:textId="76559B5F" w:rsidR="00DB39E5" w:rsidRPr="00723609" w:rsidRDefault="005A1F13" w:rsidP="00DB39E5">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659568E2" w14:textId="7B92E18B" w:rsidR="00DB39E5" w:rsidRPr="00723609" w:rsidRDefault="005A1F13" w:rsidP="00DB39E5">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2FE58D0E" w14:textId="4CE383E9" w:rsidR="00DB39E5" w:rsidRDefault="005A1F13" w:rsidP="00DB39E5">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14611B98" w14:textId="77777777"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B39E5">
        <w:t xml:space="preserve">, for </w:t>
      </w:r>
      <m:oMath>
        <m:r>
          <w:rPr>
            <w:rFonts w:ascii="Cambria Math" w:hAnsi="Cambria Math"/>
          </w:rPr>
          <m:t>x=0,…,W-1, y=0,…,H-1.</m:t>
        </m:r>
      </m:oMath>
    </w:p>
    <w:p w14:paraId="6C6C50F6" w14:textId="77777777" w:rsidR="00DB39E5" w:rsidRDefault="005A1F13"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126AD6CB" w14:textId="77777777" w:rsidR="00DB39E5" w:rsidRDefault="005A1F13"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7BEF31A" w14:textId="77777777"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380FF9D" w14:textId="4F486992"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6DB1BB3" w14:textId="77777777"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EC290EB" w14:textId="77777777"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093E80FC" w14:textId="77777777"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3DE6EF88" w14:textId="77777777" w:rsidR="00DB39E5" w:rsidRPr="00723609" w:rsidRDefault="005A1F13"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F7FFFC8" w14:textId="7D48F36D" w:rsidR="00DB39E5" w:rsidRDefault="00D931AD" w:rsidP="00DB39E5">
      <w:r>
        <w:t>A</w:t>
      </w:r>
      <w:r w:rsidR="00DB39E5">
        <w:t xml:space="preserve"> typical four-band wavelet decomposition breaks the frame into “LL”, “LH”, “HL” and “HH” </w:t>
      </w:r>
      <w:proofErr w:type="spellStart"/>
      <w:r w:rsidR="00DB39E5">
        <w:t>subbands</w:t>
      </w:r>
      <w:proofErr w:type="spellEnd"/>
      <w:r w:rsidR="00DB39E5">
        <w:t xml:space="preserve"> (“LL” = low-pass in both vertical and horizontal directions, “LH” = low-pass vertical, high-pass horizontal, and so forth). </w:t>
      </w:r>
      <w:r>
        <w:t xml:space="preserve">However, in </w:t>
      </w:r>
      <w:r w:rsidR="00DB39E5">
        <w:t>our wavelet packing scheme</w:t>
      </w:r>
      <w:r>
        <w:t xml:space="preserve"> </w:t>
      </w:r>
      <w:r w:rsidR="002912D2">
        <w:t xml:space="preserve">as </w:t>
      </w:r>
      <w:r>
        <w:t>defined by the above equations</w:t>
      </w:r>
      <w:r w:rsidR="00DB39E5">
        <w:t xml:space="preserve">, the “HL” and “HH” bands are not created; instead, the vertical high-pass signal is kept at full horizontal resolution, i.e., B2 and B3 are the “LL” bands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B4 and B5 are vertical high-pass signals, i.e. a vertical “H”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B6 and B8 consist of even-numbered rows of the “LH”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consist of odd-numbered rows </w:t>
      </w:r>
      <w:r w:rsidR="000971D0">
        <w:t xml:space="preserve">of </w:t>
      </w:r>
      <w:r w:rsidR="00DB39E5">
        <w:t xml:space="preserve">the “LH”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That way, the decoder would apply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w:t>
      </w:r>
      <w:r w:rsidR="00035C2A">
        <w:t>samples</w:t>
      </w:r>
      <w:r w:rsidR="00DB39E5">
        <w:t xml:space="preserve">. Moreover, an additional vertical band separation can be performed, such that B6 and B8 are an “LHL” and “LHH” band </w:t>
      </w:r>
      <w:proofErr w:type="gramStart"/>
      <w:r w:rsidR="00DB39E5">
        <w:t xml:space="preserve">of </w:t>
      </w:r>
      <w:proofErr w:type="gramEnd"/>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are an “LHL” and “LHH”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w:t>
      </w:r>
    </w:p>
    <w:p w14:paraId="65FDD125" w14:textId="304F3A67" w:rsidR="00C928A9" w:rsidRDefault="00183FDB" w:rsidP="00DB39E5">
      <w:r>
        <w:t>For the scenario w</w:t>
      </w:r>
      <w:r w:rsidR="00DB39E5">
        <w:t>he</w:t>
      </w:r>
      <w:r w:rsidR="00852D91">
        <w:t>re</w:t>
      </w:r>
      <w:r w:rsidR="00DB39E5">
        <w:t xml:space="preserve"> the auxiliary frame </w:t>
      </w:r>
      <w:r w:rsidR="00A34A48">
        <w:t xml:space="preserve">is </w:t>
      </w:r>
      <w:r w:rsidR="00DB39E5">
        <w:t>transmitted at lower bit rates (lower quality relative to the main frame), the chroma information from the main frame (</w:t>
      </w:r>
      <m:oMath>
        <m:sSubSup>
          <m:sSubSupPr>
            <m:ctrlPr>
              <w:rPr>
                <w:rFonts w:ascii="Cambria Math" w:hAnsi="Cambria Math"/>
              </w:rPr>
            </m:ctrlPr>
          </m:sSubSupPr>
          <m:e>
            <m:r>
              <w:rPr>
                <w:rFonts w:ascii="Cambria Math" w:hAnsi="Cambria Math"/>
              </w:rPr>
              <m:t>U</m:t>
            </m:r>
          </m:e>
          <m:sub>
            <m:r>
              <m:rPr>
                <m:sty m:val="p"/>
              </m:rPr>
              <w:rPr>
                <w:rFonts w:ascii="Cambria Math" w:hAnsi="Cambria Math"/>
              </w:rPr>
              <m:t>420</m:t>
            </m:r>
          </m:sub>
          <m:sup>
            <m:r>
              <m:rPr>
                <m:sty m:val="p"/>
              </m:rPr>
              <w:rPr>
                <w:rFonts w:ascii="Cambria Math" w:hAnsi="Cambria Math"/>
              </w:rPr>
              <m:t>main</m:t>
            </m:r>
          </m:sup>
        </m:sSubSup>
      </m:oMath>
      <w:r w:rsidR="00DB39E5">
        <w:t xml:space="preserve"> and </w:t>
      </w:r>
      <m:oMath>
        <m:sSubSup>
          <m:sSubSupPr>
            <m:ctrlPr>
              <w:rPr>
                <w:rFonts w:ascii="Cambria Math" w:hAnsi="Cambria Math"/>
              </w:rPr>
            </m:ctrlPr>
          </m:sSubSupPr>
          <m:e>
            <m:r>
              <w:rPr>
                <w:rFonts w:ascii="Cambria Math" w:hAnsi="Cambria Math"/>
              </w:rPr>
              <m:t>V</m:t>
            </m:r>
          </m:e>
          <m:sub>
            <m:r>
              <m:rPr>
                <m:sty m:val="p"/>
              </m:rPr>
              <w:rPr>
                <w:rFonts w:ascii="Cambria Math" w:hAnsi="Cambria Math"/>
              </w:rPr>
              <m:t>420</m:t>
            </m:r>
          </m:sub>
          <m:sup>
            <m:r>
              <m:rPr>
                <m:sty m:val="p"/>
              </m:rPr>
              <w:rPr>
                <w:rFonts w:ascii="Cambria Math" w:hAnsi="Cambria Math"/>
              </w:rPr>
              <m:t>main</m:t>
            </m:r>
          </m:sup>
        </m:sSubSup>
      </m:oMath>
      <w:r w:rsidR="00DB39E5">
        <w:t xml:space="preserve">) sets the minimum level of quality for 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reconstruction, and any information from the auxiliary frame is used to improve beyond that minimum quality level. In the case of the “direct” frame packing method</w:t>
      </w:r>
      <w:r w:rsidR="00AB4903">
        <w:t xml:space="preserve"> however</w:t>
      </w:r>
      <w:r w:rsidR="00DB39E5">
        <w:t>,</w:t>
      </w:r>
      <w:r w:rsidR="00DB39E5" w:rsidRPr="000071D1">
        <w:t xml:space="preserve"> </w:t>
      </w:r>
      <w:r w:rsidR="00035C2A">
        <w:t xml:space="preserve">samples </w:t>
      </w:r>
      <w:r w:rsidR="00DB39E5">
        <w:t xml:space="preserve">from the auxiliary frame are directly unpacked into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frames</w:t>
      </w:r>
      <w:r w:rsidR="00AB4903">
        <w:t>.</w:t>
      </w:r>
      <w:r w:rsidR="00DB39E5">
        <w:t xml:space="preserve"> </w:t>
      </w:r>
      <w:r w:rsidR="00AB4903">
        <w:t xml:space="preserve">This </w:t>
      </w:r>
      <w:r w:rsidR="00DB39E5">
        <w:t xml:space="preserve">approach would cause the chroma </w:t>
      </w:r>
      <w:r w:rsidR="00035C2A">
        <w:t xml:space="preserve">samples </w:t>
      </w:r>
      <w:r w:rsidR="00DB39E5">
        <w:t xml:space="preserve">obtained from the </w:t>
      </w:r>
      <w:r w:rsidR="009013BE">
        <w:t xml:space="preserve">auxiliary </w:t>
      </w:r>
      <w:r w:rsidR="00DB39E5">
        <w:t xml:space="preserve">frame (3 out of 4) to have a lower quality compared to the chroma </w:t>
      </w:r>
      <w:r w:rsidR="00035C2A">
        <w:t xml:space="preserve">samples </w:t>
      </w:r>
      <w:r w:rsidR="00DB39E5">
        <w:t xml:space="preserve">obtained from the main frame. However, the band-separation frame packing approach </w:t>
      </w:r>
      <w:r w:rsidR="007B43BB">
        <w:t xml:space="preserve">potentially </w:t>
      </w:r>
      <w:r w:rsidR="00DB39E5">
        <w:t xml:space="preserve">incurs a larger rounding error in the pre-processing steps than the </w:t>
      </w:r>
      <w:r w:rsidR="00F37C3B">
        <w:t>“</w:t>
      </w:r>
      <w:r w:rsidR="00DB39E5">
        <w:t>direct</w:t>
      </w:r>
      <w:r w:rsidR="00F37C3B">
        <w:t>”</w:t>
      </w:r>
      <w:r w:rsidR="00DB39E5">
        <w:t xml:space="preserve"> frame packing approach because of the additional filtering operations involved (in the absence of bit-depth expansion).</w:t>
      </w:r>
    </w:p>
    <w:p w14:paraId="52E95D56" w14:textId="0CAC3FC1" w:rsidR="00C928A9" w:rsidRPr="00564B40" w:rsidRDefault="00C928A9" w:rsidP="00C928A9">
      <w:pPr>
        <w:pStyle w:val="Heading2"/>
        <w:rPr>
          <w:lang w:val="en-CA"/>
        </w:rPr>
      </w:pPr>
      <w:r>
        <w:rPr>
          <w:lang w:val="en-CA"/>
        </w:rPr>
        <w:t>Lifting-based Band separation filtering for the auxiliary frame</w:t>
      </w:r>
    </w:p>
    <w:p w14:paraId="2CDCC547" w14:textId="097DFEAD" w:rsidR="00C928A9" w:rsidRDefault="007C4F56" w:rsidP="00DB39E5">
      <w:r>
        <w:t>As discussed</w:t>
      </w:r>
      <w:r w:rsidR="006953B8">
        <w:t xml:space="preserve"> in </w:t>
      </w:r>
      <w:r w:rsidR="00050C87">
        <w:t>s</w:t>
      </w:r>
      <w:r w:rsidR="006953B8">
        <w:t xml:space="preserve">ection </w:t>
      </w:r>
      <w:r w:rsidR="00D00FF1">
        <w:fldChar w:fldCharType="begin"/>
      </w:r>
      <w:r w:rsidR="00D00FF1">
        <w:instrText xml:space="preserve"> REF _Ref376590840 \r \h </w:instrText>
      </w:r>
      <w:r w:rsidR="00D00FF1">
        <w:fldChar w:fldCharType="separate"/>
      </w:r>
      <w:r w:rsidR="00611B09">
        <w:t>2.5</w:t>
      </w:r>
      <w:r w:rsidR="00D00FF1">
        <w:fldChar w:fldCharType="end"/>
      </w:r>
      <w:r>
        <w:t>, t</w:t>
      </w:r>
      <w:r w:rsidR="006F0E0A">
        <w:t xml:space="preserve">he band-separation frame packing approach </w:t>
      </w:r>
      <w:r w:rsidR="00D00FF1">
        <w:t>incurs</w:t>
      </w:r>
      <w:r w:rsidR="00AB0AC0">
        <w:t xml:space="preserve"> </w:t>
      </w:r>
      <w:r w:rsidR="003555D9">
        <w:t>rounding error</w:t>
      </w:r>
      <w:r w:rsidR="003F2EEE">
        <w:t xml:space="preserve">. </w:t>
      </w:r>
      <w:r w:rsidR="001572A1">
        <w:t>I</w:t>
      </w:r>
      <w:r w:rsidR="00FE027B">
        <w:t>n</w:t>
      </w:r>
      <w:r w:rsidR="001572A1">
        <w:t xml:space="preserve"> this section, a</w:t>
      </w:r>
      <w:r w:rsidR="0094394C">
        <w:t>nother variation of the band-separation approach</w:t>
      </w:r>
      <w:r w:rsidR="00DE0CD8">
        <w:t xml:space="preserve">, referred to as </w:t>
      </w:r>
      <w:r w:rsidR="00D00FF1">
        <w:t>l</w:t>
      </w:r>
      <w:r w:rsidR="00DE0CD8">
        <w:t>ifting-based band separation</w:t>
      </w:r>
      <w:r w:rsidR="002A5A46">
        <w:t>,</w:t>
      </w:r>
      <w:r w:rsidR="0094394C">
        <w:t xml:space="preserve"> is discussed</w:t>
      </w:r>
      <w:r w:rsidR="00F6689A">
        <w:t xml:space="preserve"> which </w:t>
      </w:r>
      <w:r w:rsidR="00DE0CD8">
        <w:t xml:space="preserve">can </w:t>
      </w:r>
      <w:r w:rsidR="00D00FF1">
        <w:t>mitigate the rounding error issue</w:t>
      </w:r>
      <w:r w:rsidR="00DE0CD8">
        <w:t>.</w:t>
      </w:r>
      <w:r w:rsidR="00B32C4C">
        <w:t xml:space="preserve"> The underlying </w:t>
      </w:r>
      <w:r w:rsidR="00C75E76">
        <w:t>feature</w:t>
      </w:r>
      <w:r w:rsidR="00B32C4C">
        <w:t xml:space="preserve"> </w:t>
      </w:r>
      <w:r w:rsidR="00867531">
        <w:t xml:space="preserve">of this approach </w:t>
      </w:r>
      <w:r w:rsidR="00B32C4C">
        <w:t xml:space="preserve">is </w:t>
      </w:r>
      <w:r w:rsidR="0092333D">
        <w:t xml:space="preserve">the </w:t>
      </w:r>
      <w:r w:rsidR="00B32C4C">
        <w:t xml:space="preserve">same as in </w:t>
      </w:r>
      <w:r w:rsidR="008D246A">
        <w:t xml:space="preserve">the </w:t>
      </w:r>
      <w:r w:rsidR="00B32C4C">
        <w:t xml:space="preserve">band-separation approach, </w:t>
      </w:r>
      <w:r w:rsidR="002F10C0">
        <w:t>and</w:t>
      </w:r>
      <w:r w:rsidR="00B32C4C">
        <w:t xml:space="preserve"> a three-band wavelet decomposition is applied to </w:t>
      </w:r>
      <w:proofErr w:type="gramStart"/>
      <w:r w:rsidR="00B32C4C">
        <w:t xml:space="preserve">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B32C4C">
        <w:t xml:space="preserve"> and</w:t>
      </w:r>
      <w:proofErr w:type="gramEnd"/>
      <w:r w:rsidR="00B32C4C">
        <w:t xml:space="preserve">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r>
          <w:rPr>
            <w:rFonts w:ascii="Cambria Math" w:hAnsi="Cambria Math"/>
          </w:rPr>
          <m:t xml:space="preserve"> </m:t>
        </m:r>
      </m:oMath>
      <w:r w:rsidR="00B32C4C">
        <w:t>signals prior to the encoding process.</w:t>
      </w:r>
    </w:p>
    <w:p w14:paraId="568FB99E" w14:textId="669BBDF6" w:rsidR="00DE0CD8" w:rsidRDefault="00DE0CD8" w:rsidP="00DE0CD8">
      <w:pPr>
        <w:tabs>
          <w:tab w:val="left" w:pos="2257"/>
        </w:tabs>
      </w:pPr>
      <w:r>
        <w:t xml:space="preserve">Mathematically, for an </w:t>
      </w:r>
      <w:proofErr w:type="gramStart"/>
      <w:r>
        <w:t xml:space="preserve">array </w:t>
      </w:r>
      <w:proofErr w:type="gramEnd"/>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62D0D111" w14:textId="74312FDD" w:rsidR="00DE0CD8" w:rsidRDefault="005A1F13" w:rsidP="00DE0CD8">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E0CD8">
        <w:rPr>
          <w:lang w:eastAsia="zh-CN"/>
        </w:rPr>
        <w:t xml:space="preserve">, </w:t>
      </w:r>
      <w:proofErr w:type="gramStart"/>
      <w:r w:rsidR="00DE0CD8">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E0CD8">
        <w:rPr>
          <w:lang w:eastAsia="zh-CN"/>
        </w:rPr>
        <w:t>.</w:t>
      </w:r>
    </w:p>
    <w:p w14:paraId="7FF15DE0" w14:textId="0A53DBD9" w:rsidR="00DE0CD8" w:rsidRPr="00723609" w:rsidRDefault="005A1F13" w:rsidP="00DE0CD8">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r>
          <w:rPr>
            <w:rFonts w:ascii="Cambria Math" w:hAnsi="Cambria Math"/>
            <w:lang w:eastAsia="zh-CN"/>
          </w:rPr>
          <m:t xml:space="preserve">+ </m:t>
        </m:r>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/2</m:t>
        </m:r>
      </m:oMath>
      <w:r w:rsidR="00DE0CD8">
        <w:rPr>
          <w:lang w:eastAsia="zh-CN"/>
        </w:rPr>
        <w:t xml:space="preserve">, </w:t>
      </w:r>
      <w:proofErr w:type="gramStart"/>
      <w:r w:rsidR="00DE0CD8">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E0CD8">
        <w:rPr>
          <w:lang w:eastAsia="zh-CN"/>
        </w:rPr>
        <w:t>.</w:t>
      </w:r>
    </w:p>
    <w:p w14:paraId="69AB5F5F" w14:textId="68D525DE" w:rsidR="00DE0CD8" w:rsidRPr="00723609" w:rsidRDefault="005A1F13" w:rsidP="00DE0CD8">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2x+1,y</m:t>
            </m:r>
          </m:e>
        </m:d>
      </m:oMath>
      <w:r w:rsidR="00DE0CD8">
        <w:rPr>
          <w:lang w:eastAsia="zh-CN"/>
        </w:rPr>
        <w:t xml:space="preserve">, </w:t>
      </w:r>
      <w:proofErr w:type="gramStart"/>
      <w:r w:rsidR="00DE0CD8">
        <w:rPr>
          <w:lang w:eastAsia="zh-CN"/>
        </w:rPr>
        <w:t xml:space="preserve">for </w:t>
      </w:r>
      <w:proofErr w:type="gramEnd"/>
      <m:oMath>
        <m:r>
          <w:rPr>
            <w:rFonts w:ascii="Cambria Math" w:hAnsi="Cambria Math"/>
            <w:lang w:eastAsia="zh-CN"/>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r>
          <w:rPr>
            <w:rFonts w:ascii="Cambria Math" w:hAnsi="Cambria Math"/>
            <w:lang w:eastAsia="zh-CN"/>
          </w:rPr>
          <m:t>,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E0CD8">
        <w:rPr>
          <w:lang w:eastAsia="zh-CN"/>
        </w:rPr>
        <w:t>.</w:t>
      </w:r>
    </w:p>
    <w:p w14:paraId="6E76A93C" w14:textId="1796ED55" w:rsidR="00DE0CD8" w:rsidRDefault="005A1F13" w:rsidP="00DE0CD8">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2x+1,y</m:t>
            </m:r>
          </m:e>
        </m:d>
        <m:r>
          <w:rPr>
            <w:rFonts w:ascii="Cambria Math" w:hAnsi="Cambria Math"/>
            <w:lang w:eastAsia="zh-CN"/>
          </w:rPr>
          <m:t xml:space="preserve">+ </m:t>
        </m:r>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/2</m:t>
        </m:r>
      </m:oMath>
      <w:r w:rsidR="00DE0CD8">
        <w:rPr>
          <w:lang w:eastAsia="zh-CN"/>
        </w:rPr>
        <w:t xml:space="preserve">, </w:t>
      </w:r>
      <w:proofErr w:type="gramStart"/>
      <w:r w:rsidR="00DE0CD8">
        <w:rPr>
          <w:lang w:eastAsia="zh-CN"/>
        </w:rPr>
        <w:t xml:space="preserve">for </w:t>
      </w:r>
      <w:proofErr w:type="gramEnd"/>
      <m:oMath>
        <m:r>
          <w:rPr>
            <w:rFonts w:ascii="Cambria Math" w:hAnsi="Cambria Math"/>
            <w:lang w:eastAsia="zh-CN"/>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r>
          <w:rPr>
            <w:rFonts w:ascii="Cambria Math" w:hAnsi="Cambria Math"/>
            <w:lang w:eastAsia="zh-CN"/>
          </w:rPr>
          <m:t>,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E0CD8">
        <w:rPr>
          <w:lang w:eastAsia="zh-CN"/>
        </w:rPr>
        <w:t>.</w:t>
      </w:r>
    </w:p>
    <w:p w14:paraId="594747F3" w14:textId="77777777"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E0CD8">
        <w:t xml:space="preserve">, for </w:t>
      </w:r>
      <m:oMath>
        <m:r>
          <w:rPr>
            <w:rFonts w:ascii="Cambria Math" w:hAnsi="Cambria Math"/>
          </w:rPr>
          <m:t>x=0,…,W-1, y=0,…,H-1.</m:t>
        </m:r>
      </m:oMath>
    </w:p>
    <w:p w14:paraId="1EA01783" w14:textId="05E2D37A" w:rsidR="00DE0CD8" w:rsidRDefault="005A1F13" w:rsidP="00DE0CD8">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lang w:eastAsia="zh-CN"/>
              </w:rPr>
            </m:ctrlPr>
          </m:dPr>
          <m:e>
            <m:r>
              <w:rPr>
                <w:rFonts w:ascii="Cambria Math" w:hAnsi="Cambria Math"/>
                <w:lang w:eastAsia="zh-CN"/>
              </w:rPr>
              <m:t>x,y</m:t>
            </m:r>
          </m:e>
        </m:d>
      </m:oMath>
      <w:r w:rsidR="00DE0CD8">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7EB2B515" w14:textId="4D848833" w:rsidR="00DE0CD8" w:rsidRDefault="005A1F13" w:rsidP="00DE0CD8">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lang w:eastAsia="zh-CN"/>
              </w:rPr>
            </m:ctrlPr>
          </m:dPr>
          <m:e>
            <m:r>
              <w:rPr>
                <w:rFonts w:ascii="Cambria Math" w:hAnsi="Cambria Math"/>
                <w:lang w:eastAsia="zh-CN"/>
              </w:rPr>
              <m:t>x,y</m:t>
            </m:r>
          </m:e>
        </m:d>
      </m:oMath>
      <w:r w:rsidR="00DE0CD8">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8D9E52F" w14:textId="06E3D653"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Clip(C</m:t>
            </m:r>
          </m:e>
          <m:sub>
            <m:r>
              <w:rPr>
                <w:rFonts w:ascii="Cambria Math" w:hAnsi="Cambria Math"/>
              </w:rPr>
              <m:t>U</m:t>
            </m:r>
          </m:sub>
        </m:sSub>
        <m:d>
          <m:dPr>
            <m:ctrlPr>
              <w:rPr>
                <w:rFonts w:ascii="Cambria Math" w:hAnsi="Cambria Math"/>
                <w:i/>
                <w:lang w:eastAsia="zh-CN"/>
              </w:rPr>
            </m:ctrlPr>
          </m:dPr>
          <m:e>
            <m:r>
              <w:rPr>
                <w:rFonts w:ascii="Cambria Math" w:hAnsi="Cambria Math"/>
                <w:lang w:eastAsia="zh-CN"/>
              </w:rPr>
              <m:t>x,y</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r>
          <w:rPr>
            <w:rFonts w:ascii="Cambria Math" w:hAnsi="Cambria Math"/>
          </w:rPr>
          <m:t>)</m:t>
        </m:r>
      </m:oMath>
      <w:r w:rsidR="00DE0CD8">
        <w:t>,</w:t>
      </w:r>
      <w:r w:rsidR="00810F99">
        <w:t xml:space="preserve"> </w:t>
      </w:r>
      <w:r w:rsidR="00DE0CD8">
        <w:t xml:space="preserve">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4A3A0DF8" w14:textId="603E1839"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Clip(C</m:t>
            </m:r>
          </m:e>
          <m:sub>
            <m:r>
              <w:rPr>
                <w:rFonts w:ascii="Cambria Math" w:hAnsi="Cambria Math"/>
              </w:rPr>
              <m:t>V</m:t>
            </m:r>
          </m:sub>
        </m:sSub>
        <m:d>
          <m:dPr>
            <m:ctrlPr>
              <w:rPr>
                <w:rFonts w:ascii="Cambria Math" w:hAnsi="Cambria Math"/>
                <w:i/>
                <w:lang w:eastAsia="zh-CN"/>
              </w:rPr>
            </m:ctrlPr>
          </m:dPr>
          <m:e>
            <m:r>
              <w:rPr>
                <w:rFonts w:ascii="Cambria Math" w:hAnsi="Cambria Math"/>
                <w:lang w:eastAsia="zh-CN"/>
              </w:rPr>
              <m:t>x,y</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F64D85">
        <w:t>)</w:t>
      </w:r>
      <w:r w:rsidR="00DE0CD8">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3036D164" w14:textId="493423D0"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Clip(E</m:t>
            </m:r>
          </m:e>
          <m:sub>
            <m:r>
              <w:rPr>
                <w:rFonts w:ascii="Cambria Math" w:hAnsi="Cambria Math"/>
              </w:rPr>
              <m:t>U</m:t>
            </m:r>
          </m:sub>
        </m:sSub>
        <m:d>
          <m:dPr>
            <m:ctrlPr>
              <w:rPr>
                <w:rFonts w:ascii="Cambria Math" w:hAnsi="Cambria Math"/>
                <w:i/>
                <w:lang w:eastAsia="zh-CN"/>
              </w:rPr>
            </m:ctrlPr>
          </m:dPr>
          <m:e>
            <m:r>
              <w:rPr>
                <w:rFonts w:ascii="Cambria Math" w:hAnsi="Cambria Math"/>
                <w:lang w:eastAsia="zh-CN"/>
              </w:rPr>
              <m:t>x,2y</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F64D85">
        <w:t>)</w:t>
      </w:r>
      <w:r w:rsidR="00DE0CD8">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420BAB31" w14:textId="704ECBFC"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Clip(E</m:t>
            </m:r>
          </m:e>
          <m:sub>
            <m:r>
              <w:rPr>
                <w:rFonts w:ascii="Cambria Math" w:hAnsi="Cambria Math"/>
              </w:rPr>
              <m:t>V</m:t>
            </m:r>
          </m:sub>
        </m:sSub>
        <m:d>
          <m:dPr>
            <m:ctrlPr>
              <w:rPr>
                <w:rFonts w:ascii="Cambria Math" w:hAnsi="Cambria Math"/>
                <w:i/>
                <w:lang w:eastAsia="zh-CN"/>
              </w:rPr>
            </m:ctrlPr>
          </m:dPr>
          <m:e>
            <m:r>
              <w:rPr>
                <w:rFonts w:ascii="Cambria Math" w:hAnsi="Cambria Math"/>
                <w:lang w:eastAsia="zh-CN"/>
              </w:rPr>
              <m:t>x,2y</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r>
          <w:rPr>
            <w:rFonts w:ascii="Cambria Math" w:hAnsi="Cambria Math"/>
          </w:rPr>
          <m:t>)</m:t>
        </m:r>
      </m:oMath>
      <w:r w:rsidR="00DE0CD8">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4B343AD" w14:textId="19F47231"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Clip(E</m:t>
            </m:r>
          </m:e>
          <m:sub>
            <m:r>
              <w:rPr>
                <w:rFonts w:ascii="Cambria Math" w:hAnsi="Cambria Math"/>
              </w:rPr>
              <m:t>U</m:t>
            </m:r>
          </m:sub>
        </m:sSub>
        <m:d>
          <m:dPr>
            <m:ctrlPr>
              <w:rPr>
                <w:rFonts w:ascii="Cambria Math" w:hAnsi="Cambria Math"/>
                <w:i/>
                <w:lang w:eastAsia="zh-CN"/>
              </w:rPr>
            </m:ctrlPr>
          </m:dPr>
          <m:e>
            <m:r>
              <w:rPr>
                <w:rFonts w:ascii="Cambria Math" w:hAnsi="Cambria Math"/>
                <w:lang w:eastAsia="zh-CN"/>
              </w:rPr>
              <m:t>x,2y+1</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F64D85">
        <w:t>)</w:t>
      </w:r>
      <w:r w:rsidR="00DE0CD8">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C382B9F" w14:textId="51CD8E27" w:rsidR="00DE0CD8" w:rsidRPr="00723609" w:rsidRDefault="005A1F13" w:rsidP="00DE0CD8">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Clip(E</m:t>
            </m:r>
          </m:e>
          <m:sub>
            <m:r>
              <w:rPr>
                <w:rFonts w:ascii="Cambria Math" w:hAnsi="Cambria Math"/>
              </w:rPr>
              <m:t>V</m:t>
            </m:r>
          </m:sub>
        </m:sSub>
        <m:d>
          <m:dPr>
            <m:ctrlPr>
              <w:rPr>
                <w:rFonts w:ascii="Cambria Math" w:hAnsi="Cambria Math"/>
                <w:i/>
                <w:lang w:eastAsia="zh-CN"/>
              </w:rPr>
            </m:ctrlPr>
          </m:dPr>
          <m:e>
            <m:r>
              <w:rPr>
                <w:rFonts w:ascii="Cambria Math" w:hAnsi="Cambria Math"/>
                <w:lang w:eastAsia="zh-CN"/>
              </w:rPr>
              <m:t>x,2y+1</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F64D85">
        <w:t>)</w:t>
      </w:r>
      <w:r w:rsidR="00DE0CD8">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3C5C6AB" w14:textId="77777777" w:rsidR="006F0E0A" w:rsidRDefault="006F0E0A" w:rsidP="00DB39E5"/>
    <w:p w14:paraId="0A5B8004" w14:textId="2DC1366C" w:rsidR="007D4581" w:rsidRDefault="007D4581" w:rsidP="00DB39E5">
      <w:r>
        <w:t xml:space="preserve">As with the band-separation approach </w:t>
      </w:r>
      <w:r w:rsidR="00D00FF1">
        <w:t xml:space="preserve">described </w:t>
      </w:r>
      <w:r>
        <w:t xml:space="preserve">in </w:t>
      </w:r>
      <w:r w:rsidR="00050C87">
        <w:t>s</w:t>
      </w:r>
      <w:r>
        <w:t xml:space="preserve">ection </w:t>
      </w:r>
      <w:r w:rsidR="00D00FF1">
        <w:fldChar w:fldCharType="begin"/>
      </w:r>
      <w:r w:rsidR="00D00FF1">
        <w:instrText xml:space="preserve"> REF _Ref376590840 \r \h </w:instrText>
      </w:r>
      <w:r w:rsidR="00D00FF1">
        <w:fldChar w:fldCharType="separate"/>
      </w:r>
      <w:r w:rsidR="00611B09">
        <w:t>2.5</w:t>
      </w:r>
      <w:r w:rsidR="00D00FF1">
        <w:fldChar w:fldCharType="end"/>
      </w:r>
      <w:r>
        <w:t>, the “HL” and “HH” bands are not created; instead, the vertical high-pass signal is kept at full horizontal resolution</w:t>
      </w:r>
      <w:r w:rsidR="005C1CF3">
        <w:t>.</w:t>
      </w:r>
      <w:r w:rsidR="00BA6FC8" w:rsidRPr="00BA6FC8">
        <w:t xml:space="preserve"> </w:t>
      </w:r>
      <w:r w:rsidR="00BA6FC8">
        <w:t xml:space="preserve">The decoder </w:t>
      </w:r>
      <w:r w:rsidR="006F6546">
        <w:t>applies</w:t>
      </w:r>
      <w:r w:rsidR="00BA6FC8">
        <w:t xml:space="preserve">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BA6FC8">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BA6FC8">
        <w:t xml:space="preserve"> samples.</w:t>
      </w:r>
    </w:p>
    <w:p w14:paraId="44D3A685" w14:textId="6851929E" w:rsidR="005C1CF3" w:rsidRDefault="001D7BD8" w:rsidP="00DB39E5">
      <w:r>
        <w:t>The notable feature of this approach is that</w:t>
      </w:r>
      <w:r w:rsidR="00587452">
        <w:t xml:space="preserve"> rounding error is removed, </w:t>
      </w:r>
      <w:r w:rsidR="00D00FF1">
        <w:t>although the clipping step</w:t>
      </w:r>
      <w:r w:rsidR="00587452">
        <w:t xml:space="preserve"> potentially introducing clipping errors </w:t>
      </w:r>
      <w:r w:rsidR="00763239">
        <w:t xml:space="preserve">during </w:t>
      </w:r>
      <w:r w:rsidR="00587452">
        <w:t xml:space="preserve">the generation of </w:t>
      </w:r>
      <w:r w:rsidR="00F453B2">
        <w:t xml:space="preserve">the </w:t>
      </w:r>
      <w:r w:rsidR="006A1AD1">
        <w:t xml:space="preserve">chroma </w:t>
      </w:r>
      <w:r w:rsidR="00587452">
        <w:t>samples in the "auxiliary frame</w:t>
      </w:r>
      <w:r w:rsidR="00D00FF1">
        <w:t>"</w:t>
      </w:r>
      <w:r w:rsidR="005D2C05">
        <w:t xml:space="preserve">. However clipping errors occur only </w:t>
      </w:r>
      <w:r w:rsidR="004C22BE">
        <w:t xml:space="preserve">when </w:t>
      </w:r>
      <w:r w:rsidR="005D2C05">
        <w:t>the adjacent chroma samples differ by a very high margin.</w:t>
      </w:r>
      <w:r w:rsidR="00F2086C">
        <w:t xml:space="preserve"> It is asserted that this is very rare even for screen </w:t>
      </w:r>
      <w:r w:rsidR="00116767">
        <w:t>content</w:t>
      </w:r>
      <w:r w:rsidR="00B4106A">
        <w:t xml:space="preserve">, and hence clipping artifacts </w:t>
      </w:r>
      <w:r w:rsidR="00B06938">
        <w:t xml:space="preserve">are </w:t>
      </w:r>
      <w:r w:rsidR="00B4106A">
        <w:t>very infrequent</w:t>
      </w:r>
      <w:r w:rsidR="00116767">
        <w:t>.</w:t>
      </w:r>
      <w:r w:rsidR="00AE2150">
        <w:t xml:space="preserve"> </w:t>
      </w:r>
      <w:r w:rsidR="00251736">
        <w:t>Even in cases where clipping occurred, w</w:t>
      </w:r>
      <w:r w:rsidR="000623B6">
        <w:t xml:space="preserve">e </w:t>
      </w:r>
      <w:r w:rsidR="00251736">
        <w:t xml:space="preserve">did not </w:t>
      </w:r>
      <w:r w:rsidR="000623B6">
        <w:t xml:space="preserve">observe any significant </w:t>
      </w:r>
      <w:r w:rsidR="00251736">
        <w:t xml:space="preserve">visual </w:t>
      </w:r>
      <w:r w:rsidR="000623B6">
        <w:t>artifacts introduced by clipping during informal viewing</w:t>
      </w:r>
      <w:r w:rsidR="00F024A9">
        <w:t>.</w:t>
      </w:r>
      <w:r w:rsidR="000623B6">
        <w:t xml:space="preserve"> </w:t>
      </w:r>
      <w:r w:rsidR="00AE2150">
        <w:t xml:space="preserve">In comparison, rounding errors </w:t>
      </w:r>
      <w:r w:rsidR="00AB2AE7">
        <w:t xml:space="preserve">prevalent in band-separated approach </w:t>
      </w:r>
      <w:r w:rsidR="00AE2150">
        <w:t xml:space="preserve">are more </w:t>
      </w:r>
      <w:r w:rsidR="00632399">
        <w:t>frequent</w:t>
      </w:r>
      <w:r w:rsidR="00AE2150">
        <w:t xml:space="preserve"> for </w:t>
      </w:r>
      <w:r w:rsidR="005164CF">
        <w:t xml:space="preserve">most </w:t>
      </w:r>
      <w:r w:rsidR="00AE2150">
        <w:t xml:space="preserve">screen content. Thus </w:t>
      </w:r>
      <w:r w:rsidR="00EA7BFE">
        <w:t xml:space="preserve">it is </w:t>
      </w:r>
      <w:r w:rsidR="005470DD">
        <w:t xml:space="preserve">expected </w:t>
      </w:r>
      <w:r w:rsidR="00EA7BFE">
        <w:t xml:space="preserve">that the </w:t>
      </w:r>
      <w:r w:rsidR="00AE2150">
        <w:t xml:space="preserve">lifting-based band separation will </w:t>
      </w:r>
      <w:r w:rsidR="00D00FF1">
        <w:t xml:space="preserve">ordinarily </w:t>
      </w:r>
      <w:r w:rsidR="00AE2150">
        <w:t>provide superior performance compared to the band-separation approach</w:t>
      </w:r>
      <w:r w:rsidR="004F586C">
        <w:t xml:space="preserve"> for most types of screen content</w:t>
      </w:r>
      <w:r w:rsidR="00AE2150">
        <w:t>.</w:t>
      </w:r>
    </w:p>
    <w:p w14:paraId="743343B2" w14:textId="143C7862" w:rsidR="00B26617" w:rsidRDefault="00B26617" w:rsidP="00B26617">
      <w:pPr>
        <w:pStyle w:val="Heading1"/>
        <w:rPr>
          <w:lang w:val="en-CA"/>
        </w:rPr>
      </w:pPr>
      <w:r>
        <w:rPr>
          <w:lang w:val="en-CA"/>
        </w:rPr>
        <w:t>Experiment</w:t>
      </w:r>
      <w:r w:rsidR="00050C87">
        <w:rPr>
          <w:lang w:val="en-CA"/>
        </w:rPr>
        <w:t>s</w:t>
      </w:r>
    </w:p>
    <w:p w14:paraId="7B4EFA2B" w14:textId="4C45B80B" w:rsidR="00A94AD9" w:rsidRDefault="00DB39E5" w:rsidP="00DB39E5">
      <w:r w:rsidRPr="00A77643">
        <w:t xml:space="preserve">We </w:t>
      </w:r>
      <w:r w:rsidR="00D855E7">
        <w:t xml:space="preserve">initially </w:t>
      </w:r>
      <w:r w:rsidRPr="00A77643">
        <w:t>tested an end-to-end system for packing a 4:4:4 frame into two 4:2:0 frames, based on Microsoft’s implementation of an AVC</w:t>
      </w:r>
      <w:r>
        <w:t xml:space="preserve"> software</w:t>
      </w:r>
      <w:r w:rsidRPr="00A77643">
        <w:t xml:space="preserve"> encoder and decoder</w:t>
      </w:r>
      <w:r w:rsidR="004557E8">
        <w:t xml:space="preserve"> </w:t>
      </w:r>
      <w:r w:rsidR="004557E8" w:rsidRPr="00A77643">
        <w:t>with a simple “IPPP” (forward-predictive) coding structure</w:t>
      </w:r>
      <w:r w:rsidR="00BA199E">
        <w:t xml:space="preserve"> </w:t>
      </w:r>
      <w:r w:rsidR="00BA199E">
        <w:fldChar w:fldCharType="begin"/>
      </w:r>
      <w:r w:rsidR="00BA199E">
        <w:instrText xml:space="preserve"> REF _Ref343454497 \r \h </w:instrText>
      </w:r>
      <w:r w:rsidR="00BA199E">
        <w:fldChar w:fldCharType="separate"/>
      </w:r>
      <w:r w:rsidR="00611B09">
        <w:t>[2]</w:t>
      </w:r>
      <w:r w:rsidR="00BA199E">
        <w:fldChar w:fldCharType="end"/>
      </w:r>
      <w:r w:rsidRPr="00A77643">
        <w:t xml:space="preserve">. </w:t>
      </w:r>
      <w:r w:rsidR="004557E8">
        <w:t xml:space="preserve">We </w:t>
      </w:r>
      <w:r w:rsidR="00D855E7">
        <w:t>have since</w:t>
      </w:r>
      <w:r w:rsidR="004557E8">
        <w:t xml:space="preserve"> conducted similar tests using the HEVC HM 9.0 encoder </w:t>
      </w:r>
      <w:r w:rsidR="00127240">
        <w:fldChar w:fldCharType="begin"/>
      </w:r>
      <w:r w:rsidR="00127240">
        <w:instrText xml:space="preserve"> REF _Ref343523019 \r \h </w:instrText>
      </w:r>
      <w:r w:rsidR="00127240">
        <w:fldChar w:fldCharType="separate"/>
      </w:r>
      <w:r w:rsidR="00611B09">
        <w:t>[11]</w:t>
      </w:r>
      <w:r w:rsidR="00127240">
        <w:fldChar w:fldCharType="end"/>
      </w:r>
      <w:r w:rsidR="004D6885">
        <w:rPr>
          <w:lang w:val="en-CA"/>
        </w:rPr>
        <w:t xml:space="preserve"> </w:t>
      </w:r>
      <w:r w:rsidR="00BF7F84">
        <w:rPr>
          <w:lang w:val="en-CA"/>
        </w:rPr>
        <w:t xml:space="preserve">and the HEVC HM 10.0 with 4:4:4: range extensions </w:t>
      </w:r>
      <w:r w:rsidR="00F231C8">
        <w:rPr>
          <w:lang w:val="en-CA"/>
        </w:rPr>
        <w:fldChar w:fldCharType="begin"/>
      </w:r>
      <w:r w:rsidR="00F231C8">
        <w:rPr>
          <w:lang w:val="en-CA"/>
        </w:rPr>
        <w:instrText xml:space="preserve"> REF _Ref361669749 \r \h </w:instrText>
      </w:r>
      <w:r w:rsidR="00F231C8">
        <w:rPr>
          <w:lang w:val="en-CA"/>
        </w:rPr>
      </w:r>
      <w:r w:rsidR="00F231C8">
        <w:rPr>
          <w:lang w:val="en-CA"/>
        </w:rPr>
        <w:fldChar w:fldCharType="separate"/>
      </w:r>
      <w:r w:rsidR="00611B09">
        <w:rPr>
          <w:lang w:val="en-CA"/>
        </w:rPr>
        <w:t>[12]</w:t>
      </w:r>
      <w:r w:rsidR="00F231C8">
        <w:rPr>
          <w:lang w:val="en-CA"/>
        </w:rPr>
        <w:fldChar w:fldCharType="end"/>
      </w:r>
      <w:r w:rsidR="00BF7F84">
        <w:rPr>
          <w:lang w:val="en-CA"/>
        </w:rPr>
        <w:t xml:space="preserve"> </w:t>
      </w:r>
      <w:r w:rsidR="004D6885">
        <w:rPr>
          <w:lang w:val="en-CA"/>
        </w:rPr>
        <w:t>using the Low Delay Main configuration</w:t>
      </w:r>
      <w:r w:rsidR="004557E8">
        <w:t xml:space="preserve">. </w:t>
      </w:r>
      <w:r w:rsidR="00A6183C">
        <w:t xml:space="preserve">In January, we presented some test results using our own screen content test sequences </w:t>
      </w:r>
      <w:r w:rsidR="00A6183C">
        <w:fldChar w:fldCharType="begin"/>
      </w:r>
      <w:r w:rsidR="00A6183C">
        <w:instrText xml:space="preserve"> REF _Ref353198625 \r \h </w:instrText>
      </w:r>
      <w:r w:rsidR="00A6183C">
        <w:fldChar w:fldCharType="separate"/>
      </w:r>
      <w:r w:rsidR="00611B09">
        <w:t>[3]</w:t>
      </w:r>
      <w:r w:rsidR="00A6183C">
        <w:fldChar w:fldCharType="end"/>
      </w:r>
      <w:r w:rsidR="00A6183C">
        <w:t xml:space="preserve">. In </w:t>
      </w:r>
      <w:r w:rsidR="00854A2A">
        <w:t>April</w:t>
      </w:r>
      <w:r w:rsidR="00B709D1">
        <w:t xml:space="preserve"> and </w:t>
      </w:r>
      <w:r w:rsidR="004E7641">
        <w:t>July</w:t>
      </w:r>
      <w:r w:rsidR="00A6183C">
        <w:t>, we provide</w:t>
      </w:r>
      <w:r w:rsidR="00854A2A">
        <w:t>d</w:t>
      </w:r>
      <w:r w:rsidR="00A6183C">
        <w:t xml:space="preserve"> results using the common 4:4:4 screen content test sequences that were used in other committee contributions</w:t>
      </w:r>
      <w:r w:rsidR="00127240">
        <w:t xml:space="preserve"> </w:t>
      </w:r>
      <w:r w:rsidR="00127240">
        <w:fldChar w:fldCharType="begin"/>
      </w:r>
      <w:r w:rsidR="00127240">
        <w:instrText xml:space="preserve"> REF _Ref352862315 \r \h </w:instrText>
      </w:r>
      <w:r w:rsidR="00127240">
        <w:fldChar w:fldCharType="separate"/>
      </w:r>
      <w:r w:rsidR="00611B09">
        <w:t>[13]</w:t>
      </w:r>
      <w:r w:rsidR="00127240">
        <w:fldChar w:fldCharType="end"/>
      </w:r>
      <w:r w:rsidR="00DA20DA">
        <w:t>.</w:t>
      </w:r>
      <w:r w:rsidR="00AF5AE8">
        <w:t xml:space="preserve"> In October, we further provided test results on common 4:4:4 screen content test sequences for the band-separation and the direct-mode frame packing approaches</w:t>
      </w:r>
      <w:r w:rsidR="00D0208D">
        <w:t xml:space="preserve"> </w:t>
      </w:r>
      <w:r w:rsidR="00D00FF1">
        <w:fldChar w:fldCharType="begin"/>
      </w:r>
      <w:r w:rsidR="00D00FF1">
        <w:instrText xml:space="preserve"> REF _Ref376590933 \r \h </w:instrText>
      </w:r>
      <w:r w:rsidR="00D00FF1">
        <w:fldChar w:fldCharType="separate"/>
      </w:r>
      <w:r w:rsidR="00611B09">
        <w:t>[6]</w:t>
      </w:r>
      <w:r w:rsidR="00D00FF1">
        <w:fldChar w:fldCharType="end"/>
      </w:r>
      <w:r w:rsidR="00AF5AE8">
        <w:t xml:space="preserve">. </w:t>
      </w:r>
    </w:p>
    <w:p w14:paraId="78628455" w14:textId="664F4CCD" w:rsidR="001F5E90" w:rsidRDefault="001F5E90" w:rsidP="001F5E90">
      <w:r>
        <w:t>In this contribution,</w:t>
      </w:r>
      <w:r w:rsidR="009C5839">
        <w:t xml:space="preserve"> we present results for SC and </w:t>
      </w:r>
      <w:proofErr w:type="spellStart"/>
      <w:r w:rsidR="009C5839">
        <w:t>RExt</w:t>
      </w:r>
      <w:proofErr w:type="spellEnd"/>
      <w:r w:rsidR="009C5839">
        <w:t xml:space="preserve"> test sequences </w:t>
      </w:r>
      <w:r w:rsidR="00D00FF1">
        <w:t>for the</w:t>
      </w:r>
      <w:r w:rsidR="009C5839">
        <w:t xml:space="preserve"> main and high tier QP ranges. T</w:t>
      </w:r>
      <w:r>
        <w:t xml:space="preserve">he same test setup is </w:t>
      </w:r>
      <w:r w:rsidR="007142AF">
        <w:t>used</w:t>
      </w:r>
      <w:r w:rsidR="00A134E3">
        <w:t>,</w:t>
      </w:r>
      <w:r w:rsidR="007142AF">
        <w:t xml:space="preserve"> </w:t>
      </w:r>
      <w:r>
        <w:t xml:space="preserve">as described in </w:t>
      </w:r>
      <w:r w:rsidR="009E4B03">
        <w:t xml:space="preserve">contribution </w:t>
      </w:r>
      <w:r w:rsidR="008D51AB">
        <w:t>JCTVC</w:t>
      </w:r>
      <w:r w:rsidR="00D00FF1">
        <w:t>-</w:t>
      </w:r>
      <w:r w:rsidR="009E4B03">
        <w:t>O0198</w:t>
      </w:r>
      <w:r w:rsidR="008D51AB">
        <w:t xml:space="preserve"> </w:t>
      </w:r>
      <w:r w:rsidR="00D00FF1">
        <w:fldChar w:fldCharType="begin"/>
      </w:r>
      <w:r w:rsidR="00D00FF1">
        <w:instrText xml:space="preserve"> REF _Ref376590933 \r \h </w:instrText>
      </w:r>
      <w:r w:rsidR="00D00FF1">
        <w:fldChar w:fldCharType="separate"/>
      </w:r>
      <w:r w:rsidR="00611B09">
        <w:t>[6]</w:t>
      </w:r>
      <w:r w:rsidR="00D00FF1">
        <w:fldChar w:fldCharType="end"/>
      </w:r>
      <w:r>
        <w:t>. For each frame packing approach,</w:t>
      </w:r>
      <w:r w:rsidRPr="00A77643">
        <w:t xml:space="preserve"> </w:t>
      </w:r>
      <w:r>
        <w:t xml:space="preserve">the </w:t>
      </w:r>
      <w:r w:rsidRPr="00A77643">
        <w:t>encoder starts with a 4:4:4 input frame</w:t>
      </w:r>
      <w:r>
        <w:t>, generates the main and auxiliary views for that frame packing approach</w:t>
      </w:r>
      <w:r w:rsidRPr="00A77643">
        <w:t xml:space="preserve">, </w:t>
      </w:r>
      <w:r>
        <w:t xml:space="preserve">constructs a 4:2:0 frame with twice the height of the 4:4:4 frame, places the main view in the top half and the auxiliary view in the bottom half of the 4:2:0 frame, and encodes the 4:2:0 frame. </w:t>
      </w:r>
      <w:r w:rsidRPr="00AD6A56">
        <w:t xml:space="preserve">This corresponds to the use of the </w:t>
      </w:r>
      <w:r>
        <w:rPr>
          <w:lang w:val="en-CA"/>
        </w:rPr>
        <w:t>frame packing arrangement SEI message</w:t>
      </w:r>
      <w:r>
        <w:t xml:space="preserve"> with </w:t>
      </w:r>
      <w:proofErr w:type="spellStart"/>
      <w:r w:rsidRPr="004557E8">
        <w:t>frame_packing_arrangement_type</w:t>
      </w:r>
      <w:proofErr w:type="spellEnd"/>
      <w:r w:rsidRPr="004557E8">
        <w:t xml:space="preserve"> equal to 4</w:t>
      </w:r>
      <w:r>
        <w:t xml:space="preserve">. The decoder decodes the 4:2:0 frame, extracts the main and auxiliary views and reassembles the 4:4:4 frame for output (using </w:t>
      </w:r>
      <m:oMath>
        <m:r>
          <w:rPr>
            <w:rFonts w:ascii="Cambria Math" w:hAnsi="Cambria Math"/>
          </w:rPr>
          <m:t>α=β=γ=1</m:t>
        </m:r>
      </m:oMath>
      <w:r>
        <w:t xml:space="preserve"> </w:t>
      </w:r>
      <w:r w:rsidR="00D00FF1">
        <w:t xml:space="preserve">for the reconstruction with the anti-aliased "direct" packing type </w:t>
      </w:r>
      <w:r>
        <w:t>to simplify the initial testing).</w:t>
      </w:r>
    </w:p>
    <w:p w14:paraId="767BA46A" w14:textId="097B10C0" w:rsidR="001F5E90" w:rsidRDefault="001F5E90" w:rsidP="001F5E90">
      <w:r>
        <w:t>In each experiment, the main frame luma QP parameter was varied from 17 t</w:t>
      </w:r>
      <w:r w:rsidR="00C94C59">
        <w:t>o 37 (</w:t>
      </w:r>
      <w:r w:rsidR="00D00FF1">
        <w:t>for so-called "</w:t>
      </w:r>
      <w:r w:rsidR="00C94C59">
        <w:t>main tier</w:t>
      </w:r>
      <w:r w:rsidR="00D00FF1">
        <w:t>"</w:t>
      </w:r>
      <w:r w:rsidR="00C94C59">
        <w:t xml:space="preserve"> and </w:t>
      </w:r>
      <w:r w:rsidR="00D00FF1">
        <w:t>"</w:t>
      </w:r>
      <w:r w:rsidR="00C94C59">
        <w:t>high tier</w:t>
      </w:r>
      <w:r w:rsidR="00D00FF1">
        <w:t>"</w:t>
      </w:r>
      <w:r w:rsidR="00C94C59">
        <w:t xml:space="preserve"> QP</w:t>
      </w:r>
      <w:r>
        <w:t xml:space="preserve"> scenarios). The main frame </w:t>
      </w:r>
      <w:r w:rsidR="00C3647B">
        <w:t>C</w:t>
      </w:r>
      <w:r>
        <w:t xml:space="preserve">hroma QP was kept at the same value as the </w:t>
      </w:r>
      <w:r w:rsidR="00D00FF1">
        <w:t>l</w:t>
      </w:r>
      <w:r>
        <w:t xml:space="preserve">uma QP. The </w:t>
      </w:r>
      <w:r w:rsidR="00587592">
        <w:t xml:space="preserve">auxiliary frame </w:t>
      </w:r>
      <w:r>
        <w:t xml:space="preserve">luma and chroma QPs are maintained at the same value by using appropriate </w:t>
      </w:r>
      <w:r w:rsidRPr="00943A5F">
        <w:rPr>
          <w:noProof/>
        </w:rPr>
        <w:t>cb_qp_offset</w:t>
      </w:r>
      <w:r>
        <w:rPr>
          <w:noProof/>
        </w:rPr>
        <w:t xml:space="preserve"> / cr</w:t>
      </w:r>
      <w:r w:rsidRPr="00943A5F">
        <w:rPr>
          <w:noProof/>
        </w:rPr>
        <w:t>_qp_offset</w:t>
      </w:r>
      <w:r>
        <w:t xml:space="preserve"> values at either the picture and/or slice-level.</w:t>
      </w:r>
    </w:p>
    <w:p w14:paraId="4511E847" w14:textId="545F075F" w:rsidR="009B18C3" w:rsidRDefault="009548C3" w:rsidP="005C0530">
      <w:pPr>
        <w:rPr>
          <w:szCs w:val="22"/>
        </w:rPr>
      </w:pPr>
      <w:r>
        <w:rPr>
          <w:lang w:eastAsia="zh-CN"/>
        </w:rPr>
        <w:t xml:space="preserve">We compared the </w:t>
      </w:r>
      <w:r w:rsidR="00470F9F">
        <w:rPr>
          <w:lang w:eastAsia="zh-CN"/>
        </w:rPr>
        <w:t>C</w:t>
      </w:r>
      <w:r>
        <w:rPr>
          <w:lang w:eastAsia="zh-CN"/>
        </w:rPr>
        <w:t>hroma BD</w:t>
      </w:r>
      <w:r w:rsidR="00F801FA">
        <w:rPr>
          <w:lang w:eastAsia="zh-CN"/>
        </w:rPr>
        <w:t>-</w:t>
      </w:r>
      <w:r>
        <w:rPr>
          <w:lang w:eastAsia="zh-CN"/>
        </w:rPr>
        <w:t>rate performance using the HEVC HM1</w:t>
      </w:r>
      <w:r w:rsidR="00B0339B">
        <w:rPr>
          <w:lang w:eastAsia="zh-CN"/>
        </w:rPr>
        <w:t>2</w:t>
      </w:r>
      <w:r>
        <w:rPr>
          <w:lang w:eastAsia="zh-CN"/>
        </w:rPr>
        <w:t>.</w:t>
      </w:r>
      <w:r w:rsidR="0027101D">
        <w:rPr>
          <w:lang w:eastAsia="zh-CN"/>
        </w:rPr>
        <w:t>1 with Range extensions</w:t>
      </w:r>
      <w:r>
        <w:rPr>
          <w:lang w:eastAsia="zh-CN"/>
        </w:rPr>
        <w:t xml:space="preserve"> (Encoder </w:t>
      </w:r>
      <w:r w:rsidRPr="00A34F57">
        <w:rPr>
          <w:lang w:eastAsia="zh-CN"/>
        </w:rPr>
        <w:t xml:space="preserve">Version </w:t>
      </w:r>
      <w:r>
        <w:rPr>
          <w:lang w:eastAsia="zh-CN"/>
        </w:rPr>
        <w:t>"</w:t>
      </w:r>
      <w:r w:rsidRPr="00A34F57">
        <w:rPr>
          <w:lang w:eastAsia="zh-CN"/>
        </w:rPr>
        <w:t>[</w:t>
      </w:r>
      <w:r w:rsidR="003258C5" w:rsidRPr="003258C5">
        <w:rPr>
          <w:lang w:eastAsia="zh-CN"/>
        </w:rPr>
        <w:t>12.1_RExt5.1</w:t>
      </w:r>
      <w:proofErr w:type="gramStart"/>
      <w:r w:rsidRPr="00A34F57">
        <w:rPr>
          <w:lang w:eastAsia="zh-CN"/>
        </w:rPr>
        <w:t>][</w:t>
      </w:r>
      <w:proofErr w:type="gramEnd"/>
      <w:r w:rsidRPr="00A34F57">
        <w:rPr>
          <w:lang w:eastAsia="zh-CN"/>
        </w:rPr>
        <w:t>Windows][VS 1700][</w:t>
      </w:r>
      <w:r>
        <w:rPr>
          <w:lang w:eastAsia="zh-CN"/>
        </w:rPr>
        <w:t xml:space="preserve">64 </w:t>
      </w:r>
      <w:r w:rsidRPr="00A34F57">
        <w:rPr>
          <w:lang w:eastAsia="zh-CN"/>
        </w:rPr>
        <w:t>bit]</w:t>
      </w:r>
      <w:r>
        <w:rPr>
          <w:lang w:eastAsia="zh-CN"/>
        </w:rPr>
        <w:t xml:space="preserve">") </w:t>
      </w:r>
      <w:r w:rsidR="00050C87">
        <w:rPr>
          <w:lang w:eastAsia="zh-CN"/>
        </w:rPr>
        <w:fldChar w:fldCharType="begin"/>
      </w:r>
      <w:r w:rsidR="00050C87">
        <w:rPr>
          <w:lang w:eastAsia="zh-CN"/>
        </w:rPr>
        <w:instrText xml:space="preserve"> REF _Ref361669749 \r \h </w:instrText>
      </w:r>
      <w:r w:rsidR="00050C87">
        <w:rPr>
          <w:lang w:eastAsia="zh-CN"/>
        </w:rPr>
      </w:r>
      <w:r w:rsidR="00050C87">
        <w:rPr>
          <w:lang w:eastAsia="zh-CN"/>
        </w:rPr>
        <w:fldChar w:fldCharType="separate"/>
      </w:r>
      <w:r w:rsidR="00611B09">
        <w:rPr>
          <w:lang w:eastAsia="zh-CN"/>
        </w:rPr>
        <w:t>[12]</w:t>
      </w:r>
      <w:r w:rsidR="00050C87">
        <w:rPr>
          <w:lang w:eastAsia="zh-CN"/>
        </w:rPr>
        <w:fldChar w:fldCharType="end"/>
      </w:r>
      <w:r w:rsidR="00050C87">
        <w:rPr>
          <w:lang w:eastAsia="zh-CN"/>
        </w:rPr>
        <w:t xml:space="preserve"> </w:t>
      </w:r>
      <w:r>
        <w:rPr>
          <w:lang w:eastAsia="zh-CN"/>
        </w:rPr>
        <w:t xml:space="preserve">on </w:t>
      </w:r>
      <w:r w:rsidR="00624FDE">
        <w:rPr>
          <w:lang w:eastAsia="zh-CN"/>
        </w:rPr>
        <w:t xml:space="preserve">the </w:t>
      </w:r>
      <w:r>
        <w:rPr>
          <w:lang w:eastAsia="zh-CN"/>
        </w:rPr>
        <w:t xml:space="preserve">4:4:4 screen content </w:t>
      </w:r>
      <w:r w:rsidR="00B34F7C">
        <w:rPr>
          <w:lang w:eastAsia="zh-CN"/>
        </w:rPr>
        <w:t xml:space="preserve">and </w:t>
      </w:r>
      <w:r w:rsidR="00050C87">
        <w:rPr>
          <w:lang w:eastAsia="zh-CN"/>
        </w:rPr>
        <w:lastRenderedPageBreak/>
        <w:t>r</w:t>
      </w:r>
      <w:r w:rsidR="00B34F7C">
        <w:rPr>
          <w:lang w:eastAsia="zh-CN"/>
        </w:rPr>
        <w:t>ange extension</w:t>
      </w:r>
      <w:r w:rsidR="00050C87">
        <w:rPr>
          <w:lang w:eastAsia="zh-CN"/>
        </w:rPr>
        <w:t>s</w:t>
      </w:r>
      <w:r w:rsidR="00B34F7C">
        <w:rPr>
          <w:lang w:eastAsia="zh-CN"/>
        </w:rPr>
        <w:t xml:space="preserve"> </w:t>
      </w:r>
      <w:r>
        <w:rPr>
          <w:lang w:eastAsia="zh-CN"/>
        </w:rPr>
        <w:t>test sequences</w:t>
      </w:r>
      <w:r w:rsidR="00D00FF1">
        <w:rPr>
          <w:lang w:eastAsia="zh-CN"/>
        </w:rPr>
        <w:t xml:space="preserve"> </w:t>
      </w:r>
      <w:r w:rsidR="00D00FF1">
        <w:rPr>
          <w:lang w:eastAsia="zh-CN"/>
        </w:rPr>
        <w:fldChar w:fldCharType="begin"/>
      </w:r>
      <w:r w:rsidR="00D00FF1">
        <w:rPr>
          <w:lang w:eastAsia="zh-CN"/>
        </w:rPr>
        <w:instrText xml:space="preserve"> REF _Ref352862315 \r \h </w:instrText>
      </w:r>
      <w:r w:rsidR="00D00FF1">
        <w:rPr>
          <w:lang w:eastAsia="zh-CN"/>
        </w:rPr>
      </w:r>
      <w:r w:rsidR="00D00FF1">
        <w:rPr>
          <w:lang w:eastAsia="zh-CN"/>
        </w:rPr>
        <w:fldChar w:fldCharType="separate"/>
      </w:r>
      <w:r w:rsidR="00611B09">
        <w:rPr>
          <w:lang w:eastAsia="zh-CN"/>
        </w:rPr>
        <w:t>[13]</w:t>
      </w:r>
      <w:r w:rsidR="00D00FF1">
        <w:rPr>
          <w:lang w:eastAsia="zh-CN"/>
        </w:rPr>
        <w:fldChar w:fldCharType="end"/>
      </w:r>
      <w:r>
        <w:rPr>
          <w:lang w:eastAsia="zh-CN"/>
        </w:rPr>
        <w:t>. The BD</w:t>
      </w:r>
      <w:r w:rsidR="00F801FA">
        <w:rPr>
          <w:lang w:eastAsia="zh-CN"/>
        </w:rPr>
        <w:t>-</w:t>
      </w:r>
      <w:r>
        <w:rPr>
          <w:lang w:eastAsia="zh-CN"/>
        </w:rPr>
        <w:t xml:space="preserve">rate comparison result is shown in </w:t>
      </w:r>
      <w:r>
        <w:rPr>
          <w:lang w:eastAsia="zh-CN"/>
        </w:rPr>
        <w:fldChar w:fldCharType="begin"/>
      </w:r>
      <w:r>
        <w:rPr>
          <w:lang w:eastAsia="zh-CN"/>
        </w:rPr>
        <w:instrText xml:space="preserve"> REF _Ref352966982 \h </w:instrText>
      </w:r>
      <w:r>
        <w:rPr>
          <w:lang w:eastAsia="zh-CN"/>
        </w:rPr>
      </w:r>
      <w:r>
        <w:rPr>
          <w:lang w:eastAsia="zh-CN"/>
        </w:rPr>
        <w:fldChar w:fldCharType="separate"/>
      </w:r>
      <w:r w:rsidR="00611B09" w:rsidRPr="00552494">
        <w:rPr>
          <w:szCs w:val="22"/>
        </w:rPr>
        <w:t xml:space="preserve">Table </w:t>
      </w:r>
      <w:r w:rsidR="00611B09">
        <w:rPr>
          <w:noProof/>
          <w:szCs w:val="22"/>
        </w:rPr>
        <w:t>2</w:t>
      </w:r>
      <w:del w:id="8" w:author="Sandeep Kanumuri" w:date="2014-01-08T12:30:00Z">
        <w:r w:rsidR="00611B09" w:rsidDel="00C544AC">
          <w:rPr>
            <w:noProof/>
            <w:szCs w:val="22"/>
          </w:rPr>
          <w:delText>1</w:delText>
        </w:r>
      </w:del>
      <w:r>
        <w:rPr>
          <w:lang w:eastAsia="zh-CN"/>
        </w:rPr>
        <w:fldChar w:fldCharType="end"/>
      </w:r>
      <w:r w:rsidR="001244D1">
        <w:rPr>
          <w:lang w:eastAsia="zh-CN"/>
        </w:rPr>
        <w:t xml:space="preserve">, and </w:t>
      </w:r>
      <w:r w:rsidR="00D00FF1">
        <w:rPr>
          <w:lang w:eastAsia="zh-CN"/>
        </w:rPr>
        <w:fldChar w:fldCharType="begin"/>
      </w:r>
      <w:r w:rsidR="00D00FF1">
        <w:rPr>
          <w:lang w:eastAsia="zh-CN"/>
        </w:rPr>
        <w:instrText xml:space="preserve"> REF _Ref376591749 \h </w:instrText>
      </w:r>
      <w:r w:rsidR="00D00FF1">
        <w:rPr>
          <w:lang w:eastAsia="zh-CN"/>
        </w:rPr>
      </w:r>
      <w:r w:rsidR="00D00FF1">
        <w:rPr>
          <w:lang w:eastAsia="zh-CN"/>
        </w:rPr>
        <w:fldChar w:fldCharType="separate"/>
      </w:r>
      <w:r w:rsidR="00611B09" w:rsidRPr="00552494">
        <w:rPr>
          <w:szCs w:val="22"/>
        </w:rPr>
        <w:t xml:space="preserve">Table </w:t>
      </w:r>
      <w:r w:rsidR="00611B09">
        <w:rPr>
          <w:noProof/>
          <w:szCs w:val="22"/>
        </w:rPr>
        <w:t>3</w:t>
      </w:r>
      <w:r w:rsidR="00D00FF1">
        <w:rPr>
          <w:lang w:eastAsia="zh-CN"/>
        </w:rPr>
        <w:fldChar w:fldCharType="end"/>
      </w:r>
      <w:r w:rsidR="00871336">
        <w:rPr>
          <w:lang w:eastAsia="zh-CN"/>
        </w:rPr>
        <w:t xml:space="preserve">, and </w:t>
      </w:r>
      <w:r w:rsidR="00912454">
        <w:rPr>
          <w:lang w:eastAsia="zh-CN"/>
        </w:rPr>
        <w:t xml:space="preserve">the </w:t>
      </w:r>
      <w:r>
        <w:rPr>
          <w:lang w:eastAsia="zh-CN"/>
        </w:rPr>
        <w:t xml:space="preserve">detailed PSNR curves are </w:t>
      </w:r>
      <w:r w:rsidR="00D00FF1">
        <w:rPr>
          <w:lang w:eastAsia="zh-CN"/>
        </w:rPr>
        <w:t>provided in the attached</w:t>
      </w:r>
      <w:r>
        <w:rPr>
          <w:lang w:eastAsia="zh-CN"/>
        </w:rPr>
        <w:t xml:space="preserve"> spreadsheet. </w:t>
      </w:r>
      <w:r w:rsidR="00280320">
        <w:rPr>
          <w:lang w:eastAsia="zh-CN"/>
        </w:rPr>
        <w:t xml:space="preserve">It can be </w:t>
      </w:r>
      <w:r>
        <w:rPr>
          <w:lang w:eastAsia="zh-CN"/>
        </w:rPr>
        <w:t>see</w:t>
      </w:r>
      <w:r w:rsidR="00280320">
        <w:rPr>
          <w:lang w:eastAsia="zh-CN"/>
        </w:rPr>
        <w:t>n</w:t>
      </w:r>
      <w:r>
        <w:rPr>
          <w:lang w:eastAsia="zh-CN"/>
        </w:rPr>
        <w:t xml:space="preserve"> that band-separation out-performs </w:t>
      </w:r>
      <w:r w:rsidR="00F37C3B">
        <w:rPr>
          <w:lang w:eastAsia="zh-CN"/>
        </w:rPr>
        <w:t>“</w:t>
      </w:r>
      <w:r>
        <w:rPr>
          <w:lang w:eastAsia="zh-CN"/>
        </w:rPr>
        <w:t>direct</w:t>
      </w:r>
      <w:r w:rsidR="00F37C3B">
        <w:rPr>
          <w:lang w:eastAsia="zh-CN"/>
        </w:rPr>
        <w:t>”</w:t>
      </w:r>
      <w:r>
        <w:rPr>
          <w:lang w:eastAsia="zh-CN"/>
        </w:rPr>
        <w:t xml:space="preserve"> frame packing approach by a significant margin for all the sequences</w:t>
      </w:r>
      <w:r w:rsidR="00280FCB">
        <w:rPr>
          <w:lang w:eastAsia="zh-CN"/>
        </w:rPr>
        <w:t>.</w:t>
      </w:r>
      <w:r w:rsidR="00FE1B65">
        <w:rPr>
          <w:lang w:eastAsia="zh-CN"/>
        </w:rPr>
        <w:t xml:space="preserve"> Furthermore, the lifting-based band-separation approach outperforms band-separation by a slight margin</w:t>
      </w:r>
      <w:r w:rsidR="003F32B8">
        <w:rPr>
          <w:lang w:eastAsia="zh-CN"/>
        </w:rPr>
        <w:t xml:space="preserve">, except </w:t>
      </w:r>
      <w:r w:rsidR="00D00FF1">
        <w:rPr>
          <w:lang w:eastAsia="zh-CN"/>
        </w:rPr>
        <w:t>with</w:t>
      </w:r>
      <w:r w:rsidR="003F32B8">
        <w:rPr>
          <w:lang w:eastAsia="zh-CN"/>
        </w:rPr>
        <w:t xml:space="preserve"> </w:t>
      </w:r>
      <w:r w:rsidR="003D2207">
        <w:rPr>
          <w:lang w:eastAsia="zh-CN"/>
        </w:rPr>
        <w:t xml:space="preserve">a </w:t>
      </w:r>
      <w:r w:rsidR="00B17908">
        <w:rPr>
          <w:lang w:eastAsia="zh-CN"/>
        </w:rPr>
        <w:t xml:space="preserve">couple of </w:t>
      </w:r>
      <w:r w:rsidR="003F32B8">
        <w:rPr>
          <w:lang w:eastAsia="zh-CN"/>
        </w:rPr>
        <w:t>sequences</w:t>
      </w:r>
      <w:r w:rsidR="00FE1B65">
        <w:rPr>
          <w:lang w:eastAsia="zh-CN"/>
        </w:rPr>
        <w:t>.</w:t>
      </w:r>
      <w:r w:rsidR="00B36151">
        <w:rPr>
          <w:lang w:eastAsia="zh-CN"/>
        </w:rPr>
        <w:t xml:space="preserve"> One sequence (</w:t>
      </w:r>
      <w:proofErr w:type="spellStart"/>
      <w:r w:rsidR="00B36151">
        <w:rPr>
          <w:lang w:eastAsia="zh-CN"/>
        </w:rPr>
        <w:t>BirdsInCage</w:t>
      </w:r>
      <w:proofErr w:type="spellEnd"/>
      <w:r w:rsidR="00B36151">
        <w:rPr>
          <w:lang w:eastAsia="zh-CN"/>
        </w:rPr>
        <w:t>) has an abnormal BD</w:t>
      </w:r>
      <w:r w:rsidR="00A9538C">
        <w:rPr>
          <w:lang w:eastAsia="zh-CN"/>
        </w:rPr>
        <w:t>-</w:t>
      </w:r>
      <w:r w:rsidR="00B36151">
        <w:rPr>
          <w:lang w:eastAsia="zh-CN"/>
        </w:rPr>
        <w:t xml:space="preserve">rate </w:t>
      </w:r>
      <w:r w:rsidR="00264FFA">
        <w:rPr>
          <w:lang w:eastAsia="zh-CN"/>
        </w:rPr>
        <w:t xml:space="preserve">delta </w:t>
      </w:r>
      <w:r w:rsidR="00B36151">
        <w:rPr>
          <w:lang w:eastAsia="zh-CN"/>
        </w:rPr>
        <w:t>value</w:t>
      </w:r>
      <w:r w:rsidR="00264FFA">
        <w:rPr>
          <w:lang w:eastAsia="zh-CN"/>
        </w:rPr>
        <w:t>s</w:t>
      </w:r>
      <w:r w:rsidR="00844330">
        <w:rPr>
          <w:lang w:eastAsia="zh-CN"/>
        </w:rPr>
        <w:t xml:space="preserve"> presumably due the operating region for the BD-plots,</w:t>
      </w:r>
      <w:r w:rsidR="00196F12">
        <w:rPr>
          <w:lang w:eastAsia="zh-CN"/>
        </w:rPr>
        <w:t xml:space="preserve"> as seen</w:t>
      </w:r>
      <w:r w:rsidR="003837B2">
        <w:rPr>
          <w:lang w:eastAsia="zh-CN"/>
        </w:rPr>
        <w:t xml:space="preserve"> </w:t>
      </w:r>
      <w:r w:rsidR="00B36151">
        <w:rPr>
          <w:lang w:eastAsia="zh-CN"/>
        </w:rPr>
        <w:t xml:space="preserve">in </w:t>
      </w:r>
      <w:r w:rsidR="00D00FF1">
        <w:rPr>
          <w:lang w:eastAsia="zh-CN"/>
        </w:rPr>
        <w:fldChar w:fldCharType="begin"/>
      </w:r>
      <w:r w:rsidR="00D00FF1">
        <w:rPr>
          <w:lang w:eastAsia="zh-CN"/>
        </w:rPr>
        <w:instrText xml:space="preserve"> REF _Ref376591749 \h </w:instrText>
      </w:r>
      <w:r w:rsidR="00D00FF1">
        <w:rPr>
          <w:lang w:eastAsia="zh-CN"/>
        </w:rPr>
      </w:r>
      <w:r w:rsidR="00D00FF1">
        <w:rPr>
          <w:lang w:eastAsia="zh-CN"/>
        </w:rPr>
        <w:fldChar w:fldCharType="separate"/>
      </w:r>
      <w:r w:rsidR="00611B09" w:rsidRPr="00552494">
        <w:rPr>
          <w:szCs w:val="22"/>
        </w:rPr>
        <w:t xml:space="preserve">Table </w:t>
      </w:r>
      <w:r w:rsidR="00611B09">
        <w:rPr>
          <w:noProof/>
          <w:szCs w:val="22"/>
        </w:rPr>
        <w:t>3</w:t>
      </w:r>
      <w:r w:rsidR="00D00FF1">
        <w:rPr>
          <w:lang w:eastAsia="zh-CN"/>
        </w:rPr>
        <w:fldChar w:fldCharType="end"/>
      </w:r>
      <w:r w:rsidR="007C554F">
        <w:rPr>
          <w:lang w:eastAsia="zh-CN"/>
        </w:rPr>
        <w:t>.</w:t>
      </w:r>
    </w:p>
    <w:p w14:paraId="09B5CF6A" w14:textId="0329DC91" w:rsidR="000D1BD9" w:rsidRDefault="009B18C3" w:rsidP="005C0530">
      <w:pPr>
        <w:rPr>
          <w:szCs w:val="22"/>
        </w:rPr>
      </w:pPr>
      <w:r>
        <w:rPr>
          <w:szCs w:val="22"/>
        </w:rPr>
        <w:t xml:space="preserve">We also compared the performance of </w:t>
      </w:r>
      <w:r w:rsidR="00652D3A">
        <w:rPr>
          <w:szCs w:val="22"/>
        </w:rPr>
        <w:t>native 4:4:4</w:t>
      </w:r>
      <w:r>
        <w:rPr>
          <w:szCs w:val="22"/>
        </w:rPr>
        <w:t xml:space="preserve"> encoding using the HM</w:t>
      </w:r>
      <w:r w:rsidR="006D1BD1">
        <w:rPr>
          <w:szCs w:val="22"/>
        </w:rPr>
        <w:t>12.1</w:t>
      </w:r>
      <w:r>
        <w:rPr>
          <w:szCs w:val="22"/>
        </w:rPr>
        <w:t xml:space="preserve"> (with Range Extension</w:t>
      </w:r>
      <w:r w:rsidR="00F732C3">
        <w:rPr>
          <w:szCs w:val="22"/>
        </w:rPr>
        <w:t xml:space="preserve"> software for 4:4:4 coding)</w:t>
      </w:r>
      <w:r w:rsidR="00104E93">
        <w:rPr>
          <w:szCs w:val="22"/>
        </w:rPr>
        <w:t>, for current operating scenario</w:t>
      </w:r>
      <w:r w:rsidR="00D001FF">
        <w:rPr>
          <w:szCs w:val="22"/>
        </w:rPr>
        <w:t xml:space="preserve">. It </w:t>
      </w:r>
      <w:r w:rsidR="00F801FA">
        <w:rPr>
          <w:szCs w:val="22"/>
        </w:rPr>
        <w:t>can be</w:t>
      </w:r>
      <w:r w:rsidR="00D001FF">
        <w:rPr>
          <w:szCs w:val="22"/>
        </w:rPr>
        <w:t xml:space="preserve"> seen that </w:t>
      </w:r>
      <w:r w:rsidR="006957C6">
        <w:rPr>
          <w:szCs w:val="22"/>
        </w:rPr>
        <w:t xml:space="preserve">encoding the </w:t>
      </w:r>
      <w:r w:rsidR="006957C6" w:rsidRPr="00552494">
        <w:rPr>
          <w:szCs w:val="22"/>
          <w:lang w:eastAsia="zh-CN"/>
        </w:rPr>
        <w:t xml:space="preserve">4:4:4 test sequences with the 4:4:4 HM directly </w:t>
      </w:r>
      <w:r w:rsidR="006957C6">
        <w:rPr>
          <w:szCs w:val="22"/>
          <w:lang w:eastAsia="zh-CN"/>
        </w:rPr>
        <w:t xml:space="preserve">in the </w:t>
      </w:r>
      <w:r w:rsidR="006957C6">
        <w:rPr>
          <w:lang w:eastAsia="zh-CN"/>
        </w:rPr>
        <w:t>native 4:4:4 format yields a superior compression performance</w:t>
      </w:r>
      <w:r w:rsidR="006957C6" w:rsidDel="00F801FA">
        <w:rPr>
          <w:szCs w:val="22"/>
        </w:rPr>
        <w:t xml:space="preserve"> </w:t>
      </w:r>
      <w:r w:rsidR="006957C6">
        <w:rPr>
          <w:szCs w:val="22"/>
        </w:rPr>
        <w:t>compared to encoding them using the</w:t>
      </w:r>
      <w:r w:rsidR="00746482">
        <w:rPr>
          <w:szCs w:val="22"/>
        </w:rPr>
        <w:t xml:space="preserve"> </w:t>
      </w:r>
      <w:r w:rsidR="009806E6">
        <w:rPr>
          <w:szCs w:val="22"/>
        </w:rPr>
        <w:t xml:space="preserve">lifting-based band-separation </w:t>
      </w:r>
      <w:r w:rsidR="00225CE8">
        <w:rPr>
          <w:szCs w:val="22"/>
        </w:rPr>
        <w:t xml:space="preserve">or </w:t>
      </w:r>
      <w:r w:rsidR="0001051F">
        <w:rPr>
          <w:szCs w:val="22"/>
        </w:rPr>
        <w:t xml:space="preserve">the </w:t>
      </w:r>
      <w:r w:rsidR="00F801FA">
        <w:rPr>
          <w:szCs w:val="22"/>
        </w:rPr>
        <w:t>b</w:t>
      </w:r>
      <w:r w:rsidR="00746482">
        <w:rPr>
          <w:szCs w:val="22"/>
        </w:rPr>
        <w:t xml:space="preserve">and-separation frame packing, and substantially better </w:t>
      </w:r>
      <w:r w:rsidR="006957C6">
        <w:rPr>
          <w:szCs w:val="22"/>
        </w:rPr>
        <w:t xml:space="preserve">compression performance </w:t>
      </w:r>
      <w:r w:rsidR="00746482">
        <w:rPr>
          <w:szCs w:val="22"/>
        </w:rPr>
        <w:t xml:space="preserve">than </w:t>
      </w:r>
      <w:r w:rsidR="00F801FA">
        <w:rPr>
          <w:szCs w:val="22"/>
        </w:rPr>
        <w:t>“</w:t>
      </w:r>
      <w:r w:rsidR="00746482">
        <w:rPr>
          <w:szCs w:val="22"/>
        </w:rPr>
        <w:t>direct</w:t>
      </w:r>
      <w:r w:rsidR="00F801FA">
        <w:rPr>
          <w:szCs w:val="22"/>
        </w:rPr>
        <w:t xml:space="preserve">” </w:t>
      </w:r>
      <w:r w:rsidR="00746482">
        <w:rPr>
          <w:szCs w:val="22"/>
        </w:rPr>
        <w:t>frame packing</w:t>
      </w:r>
      <w:r w:rsidR="006957C6">
        <w:rPr>
          <w:szCs w:val="22"/>
        </w:rPr>
        <w:t>.</w:t>
      </w:r>
      <w:r w:rsidR="00171C1A">
        <w:rPr>
          <w:szCs w:val="22"/>
        </w:rPr>
        <w:t xml:space="preserve"> </w:t>
      </w:r>
      <w:r w:rsidR="006957C6">
        <w:rPr>
          <w:szCs w:val="22"/>
        </w:rPr>
        <w:t xml:space="preserve">To some extent, this is due to the fact that there is additional overhead for frame-packing approaches; for example, </w:t>
      </w:r>
      <w:r w:rsidR="00171C1A">
        <w:rPr>
          <w:szCs w:val="22"/>
        </w:rPr>
        <w:t>there is redundant motion</w:t>
      </w:r>
      <w:r w:rsidR="00E55148">
        <w:rPr>
          <w:szCs w:val="22"/>
        </w:rPr>
        <w:t>, mode-decision</w:t>
      </w:r>
      <w:r w:rsidR="00171C1A">
        <w:rPr>
          <w:szCs w:val="22"/>
        </w:rPr>
        <w:t xml:space="preserve"> and segmentation information that needs to be sent for the auxiliary frame</w:t>
      </w:r>
      <w:r w:rsidR="006957C6">
        <w:rPr>
          <w:szCs w:val="22"/>
        </w:rPr>
        <w:t xml:space="preserve"> if frame-packing approaches are used</w:t>
      </w:r>
      <w:r w:rsidR="00171C1A">
        <w:rPr>
          <w:szCs w:val="22"/>
        </w:rPr>
        <w:t>.</w:t>
      </w:r>
      <w:r w:rsidR="003D0075">
        <w:rPr>
          <w:szCs w:val="22"/>
        </w:rPr>
        <w:t xml:space="preserve"> </w:t>
      </w:r>
      <w:r w:rsidR="00E7044F">
        <w:rPr>
          <w:szCs w:val="22"/>
        </w:rPr>
        <w:t xml:space="preserve">Also the original signal is separated into different components and transforms applied to non-ordinary image data, which may result in compression inefficiencies. </w:t>
      </w:r>
      <w:r w:rsidR="00DE68BB">
        <w:rPr>
          <w:szCs w:val="22"/>
        </w:rPr>
        <w:t>At low</w:t>
      </w:r>
      <w:r w:rsidR="00C5669A">
        <w:rPr>
          <w:szCs w:val="22"/>
        </w:rPr>
        <w:t>er</w:t>
      </w:r>
      <w:r w:rsidR="00832584">
        <w:rPr>
          <w:szCs w:val="22"/>
        </w:rPr>
        <w:t xml:space="preserve"> </w:t>
      </w:r>
      <w:r w:rsidR="00DE68BB">
        <w:rPr>
          <w:szCs w:val="22"/>
        </w:rPr>
        <w:t>bitrates</w:t>
      </w:r>
      <w:r w:rsidR="006957C6">
        <w:rPr>
          <w:szCs w:val="22"/>
        </w:rPr>
        <w:t>,</w:t>
      </w:r>
      <w:r w:rsidR="00DE68BB">
        <w:rPr>
          <w:szCs w:val="22"/>
        </w:rPr>
        <w:t xml:space="preserve"> </w:t>
      </w:r>
      <w:r w:rsidR="008B773B">
        <w:rPr>
          <w:szCs w:val="22"/>
        </w:rPr>
        <w:t xml:space="preserve">both </w:t>
      </w:r>
      <w:r w:rsidR="00682100">
        <w:rPr>
          <w:szCs w:val="22"/>
        </w:rPr>
        <w:t xml:space="preserve">band-separation </w:t>
      </w:r>
      <w:r w:rsidR="008B773B">
        <w:rPr>
          <w:szCs w:val="22"/>
        </w:rPr>
        <w:t xml:space="preserve">and lifting-based </w:t>
      </w:r>
      <w:r w:rsidR="00DE68BB">
        <w:rPr>
          <w:szCs w:val="22"/>
        </w:rPr>
        <w:t xml:space="preserve">band-separation </w:t>
      </w:r>
      <w:r w:rsidR="00260CF4">
        <w:rPr>
          <w:szCs w:val="22"/>
        </w:rPr>
        <w:t>te</w:t>
      </w:r>
      <w:r w:rsidR="00291FAE">
        <w:rPr>
          <w:szCs w:val="22"/>
        </w:rPr>
        <w:t>c</w:t>
      </w:r>
      <w:r w:rsidR="00260CF4">
        <w:rPr>
          <w:szCs w:val="22"/>
        </w:rPr>
        <w:t xml:space="preserve">hniques </w:t>
      </w:r>
      <w:r w:rsidR="00DE68BB">
        <w:rPr>
          <w:szCs w:val="22"/>
        </w:rPr>
        <w:t xml:space="preserve">become more competitive in terms of compression performance. </w:t>
      </w:r>
    </w:p>
    <w:p w14:paraId="048E5616" w14:textId="1B893BEE" w:rsidR="00050C87" w:rsidRDefault="00050C87" w:rsidP="00050C87">
      <w:pPr>
        <w:pStyle w:val="Heading1"/>
        <w:rPr>
          <w:lang w:val="en-CA"/>
        </w:rPr>
      </w:pPr>
      <w:r>
        <w:rPr>
          <w:lang w:val="en-CA"/>
        </w:rPr>
        <w:t>Discussion</w:t>
      </w:r>
    </w:p>
    <w:p w14:paraId="05638712" w14:textId="1BA52B29" w:rsidR="00AE26BF" w:rsidRDefault="00050C87" w:rsidP="00AE26BF">
      <w:pPr>
        <w:rPr>
          <w:ins w:id="9" w:author="Sandeep Kanumuri" w:date="2014-01-08T12:53:00Z"/>
        </w:rPr>
      </w:pPr>
      <w:r>
        <w:t>Some discussion</w:t>
      </w:r>
      <w:r w:rsidR="00AE26BF">
        <w:t xml:space="preserve"> been raised </w:t>
      </w:r>
      <w:r w:rsidR="00BC0A3F">
        <w:t>in previous JCT</w:t>
      </w:r>
      <w:r w:rsidR="00622620">
        <w:t>-</w:t>
      </w:r>
      <w:r w:rsidR="00BC0A3F">
        <w:t xml:space="preserve">VC meetings </w:t>
      </w:r>
      <w:r w:rsidR="00AE26BF">
        <w:t xml:space="preserve">about optimal bit-allocation for the </w:t>
      </w:r>
      <w:r>
        <w:t>c</w:t>
      </w:r>
      <w:r w:rsidR="00AE26BF">
        <w:t xml:space="preserve">hroma samples in the main and auxiliary frames. For the frame-packing approaches, we have </w:t>
      </w:r>
      <w:r w:rsidR="00B75CB9">
        <w:t xml:space="preserve">previously </w:t>
      </w:r>
      <w:r w:rsidR="00AE26BF">
        <w:t xml:space="preserve">experimented with different values of </w:t>
      </w:r>
      <w:proofErr w:type="spellStart"/>
      <w:r w:rsidR="00AE26BF">
        <w:t>QPdelta</w:t>
      </w:r>
      <w:proofErr w:type="spellEnd"/>
      <w:r w:rsidR="00AE26BF">
        <w:t xml:space="preserve"> (QP of auxiliary frame – QP of main frame) for the auxiliary frame (representing 3/4</w:t>
      </w:r>
      <w:r w:rsidR="00AE26BF" w:rsidRPr="0034424A">
        <w:rPr>
          <w:vertAlign w:val="superscript"/>
        </w:rPr>
        <w:t>th</w:t>
      </w:r>
      <w:r w:rsidR="00AE26BF">
        <w:t xml:space="preserve"> of the chroma samples) to achieve optimal bit-allocation for the chroma information in the auxiliary frame. It was observed that using a more optimal bit-allocation does provide </w:t>
      </w:r>
      <w:r>
        <w:t xml:space="preserve">a </w:t>
      </w:r>
      <w:r w:rsidR="005E0CE8">
        <w:t>slight</w:t>
      </w:r>
      <w:r w:rsidR="00AE26BF">
        <w:t xml:space="preserve"> improvement in the BD rate performance, however it </w:t>
      </w:r>
      <w:r w:rsidR="004A763C">
        <w:t xml:space="preserve">does not </w:t>
      </w:r>
      <w:r w:rsidR="000C7FB0">
        <w:t>approach</w:t>
      </w:r>
      <w:r w:rsidR="00AE26BF">
        <w:t xml:space="preserve"> the native HM444 coding quality, due to </w:t>
      </w:r>
      <w:r w:rsidR="00ED768B">
        <w:t>additional overhead for frame-packing approaches as described above</w:t>
      </w:r>
      <w:r w:rsidR="00317D50">
        <w:t xml:space="preserve">. </w:t>
      </w:r>
      <w:r>
        <w:t xml:space="preserve">The precise values for </w:t>
      </w:r>
      <w:proofErr w:type="spellStart"/>
      <w:r>
        <w:t>QPdelta</w:t>
      </w:r>
      <w:proofErr w:type="spellEnd"/>
      <w:r>
        <w:t xml:space="preserve"> do not really seem to affect the overall outcome very much. </w:t>
      </w:r>
      <w:r w:rsidR="00AE26BF">
        <w:t>Based on the results, we kept the auxiliary frame (luma and chroma) QP at the same value as the main frame chroma QP (i.e. QP</w:t>
      </w:r>
      <w:r w:rsidR="00C7676B">
        <w:t>-</w:t>
      </w:r>
      <w:r w:rsidR="00AE26BF">
        <w:t>delta of 0) for both band-separation and “direct” frame packing approaches to simplify testing. Any encoder utilizing any of the frame-packing is</w:t>
      </w:r>
      <w:r>
        <w:t>, of course,</w:t>
      </w:r>
      <w:r w:rsidR="00AE26BF">
        <w:t xml:space="preserve"> free to select a more optimal bit-allocation suitabl</w:t>
      </w:r>
      <w:r w:rsidR="00B52007">
        <w:t>e to the packing approach used.</w:t>
      </w:r>
    </w:p>
    <w:p w14:paraId="19DA7E6E" w14:textId="11BD4CB9" w:rsidR="00776C14" w:rsidRDefault="00776C14" w:rsidP="00AE26BF">
      <w:ins w:id="10" w:author="Sandeep Kanumuri" w:date="2014-01-08T12:53:00Z">
        <w:r>
          <w:t xml:space="preserve">On the other hand, there was also some </w:t>
        </w:r>
      </w:ins>
      <w:ins w:id="11" w:author="Sandeep Kanumuri" w:date="2014-01-08T13:01:00Z">
        <w:r w:rsidR="00997562">
          <w:t xml:space="preserve">reflector </w:t>
        </w:r>
      </w:ins>
      <w:ins w:id="12" w:author="Sandeep Kanumuri" w:date="2014-01-08T12:53:00Z">
        <w:r>
          <w:t>discussion on changing the luma</w:t>
        </w:r>
      </w:ins>
      <w:ins w:id="13" w:author="Sandeep Kanumuri" w:date="2014-01-08T13:04:00Z">
        <w:r w:rsidR="00997562">
          <w:t>/</w:t>
        </w:r>
      </w:ins>
      <w:ins w:id="14" w:author="Sandeep Kanumuri" w:date="2014-01-08T12:53:00Z">
        <w:r>
          <w:t xml:space="preserve">chroma balance </w:t>
        </w:r>
      </w:ins>
      <w:ins w:id="15" w:author="Sandeep Kanumuri" w:date="2014-01-08T12:58:00Z">
        <w:r w:rsidR="00997562">
          <w:t xml:space="preserve">for </w:t>
        </w:r>
      </w:ins>
      <w:ins w:id="16" w:author="Sandeep Kanumuri" w:date="2014-01-08T12:59:00Z">
        <w:r w:rsidR="00997562">
          <w:t xml:space="preserve">the sake of </w:t>
        </w:r>
      </w:ins>
      <w:ins w:id="17" w:author="Sandeep Kanumuri" w:date="2014-01-08T12:58:00Z">
        <w:r w:rsidR="00997562">
          <w:t>simplifying BD-rate evaluation</w:t>
        </w:r>
      </w:ins>
      <w:ins w:id="18" w:author="Sandeep Kanumuri" w:date="2014-01-08T13:15:00Z">
        <w:r w:rsidR="00007B28">
          <w:t xml:space="preserve"> </w:t>
        </w:r>
      </w:ins>
      <w:ins w:id="19" w:author="Sandeep Kanumuri" w:date="2014-01-08T13:00:00Z">
        <w:r w:rsidR="00997562">
          <w:t>with conventional 4:4:4 encoding using HM</w:t>
        </w:r>
      </w:ins>
      <w:ins w:id="20" w:author="Sandeep Kanumuri" w:date="2014-01-08T12:58:00Z">
        <w:r w:rsidR="00997562">
          <w:t xml:space="preserve">. </w:t>
        </w:r>
      </w:ins>
      <w:ins w:id="21" w:author="Sandeep Kanumuri" w:date="2014-01-08T13:01:00Z">
        <w:r w:rsidR="00997562">
          <w:t xml:space="preserve">One of the ideas discussed was to adjust the </w:t>
        </w:r>
      </w:ins>
      <w:ins w:id="22" w:author="Sandeep Kanumuri" w:date="2014-01-08T13:02:00Z">
        <w:r w:rsidR="00997562">
          <w:t>c</w:t>
        </w:r>
      </w:ins>
      <w:ins w:id="23" w:author="Sandeep Kanumuri" w:date="2014-01-08T13:01:00Z">
        <w:r w:rsidR="00997562">
          <w:t>hroma QP for the main frame (4:2:0 representation)</w:t>
        </w:r>
      </w:ins>
      <w:ins w:id="24" w:author="Sandeep Kanumuri" w:date="2014-01-08T13:03:00Z">
        <w:r w:rsidR="00997562">
          <w:t xml:space="preserve"> in addition to adjusting the auxiliary frame QPs (luma and chroma) so that the </w:t>
        </w:r>
      </w:ins>
      <w:ins w:id="25" w:author="Sandeep Kanumuri" w:date="2014-01-08T13:10:00Z">
        <w:r w:rsidR="00007B28">
          <w:t xml:space="preserve">4:4:4 </w:t>
        </w:r>
      </w:ins>
      <w:ins w:id="26" w:author="Sandeep Kanumuri" w:date="2014-01-08T13:03:00Z">
        <w:r w:rsidR="00997562">
          <w:t xml:space="preserve">chroma PSNR obtained by </w:t>
        </w:r>
      </w:ins>
      <w:ins w:id="27" w:author="Sandeep Kanumuri" w:date="2014-01-08T13:09:00Z">
        <w:r w:rsidR="00007B28">
          <w:t>this method matches th</w:t>
        </w:r>
      </w:ins>
      <w:ins w:id="28" w:author="Sandeep Kanumuri" w:date="2014-01-08T13:10:00Z">
        <w:r w:rsidR="00007B28">
          <w:t>e corresponding value</w:t>
        </w:r>
      </w:ins>
      <w:ins w:id="29" w:author="Sandeep Kanumuri" w:date="2014-01-08T13:09:00Z">
        <w:r w:rsidR="00007B28">
          <w:t xml:space="preserve"> obtained by HM 4:4:4 software.</w:t>
        </w:r>
      </w:ins>
      <w:ins w:id="30" w:author="Sandeep Kanumuri" w:date="2014-01-08T13:11:00Z">
        <w:r w:rsidR="00007B28">
          <w:t xml:space="preserve"> It should be noted that such adjustments need sequence-specific values</w:t>
        </w:r>
      </w:ins>
      <w:ins w:id="31" w:author="Sandeep Kanumuri" w:date="2014-01-08T13:13:00Z">
        <w:r w:rsidR="00007B28">
          <w:t>. This is ev</w:t>
        </w:r>
      </w:ins>
      <w:ins w:id="32" w:author="Sandeep Kanumuri" w:date="2014-01-08T13:14:00Z">
        <w:r w:rsidR="00007B28">
          <w:t>ident from another contribution</w:t>
        </w:r>
      </w:ins>
      <w:ins w:id="33" w:author="Sandeep Kanumuri" w:date="2014-01-08T13:24:00Z">
        <w:r w:rsidR="00967922">
          <w:t xml:space="preserve"> </w:t>
        </w:r>
        <w:r w:rsidR="00967922">
          <w:fldChar w:fldCharType="begin"/>
        </w:r>
        <w:r w:rsidR="00967922">
          <w:instrText xml:space="preserve"> REF _Ref376950788 \r \h </w:instrText>
        </w:r>
      </w:ins>
      <w:r w:rsidR="00967922">
        <w:fldChar w:fldCharType="separate"/>
      </w:r>
      <w:ins w:id="34" w:author="Sandeep Kanumuri" w:date="2014-01-08T13:24:00Z">
        <w:r w:rsidR="00967922">
          <w:t>[15]</w:t>
        </w:r>
        <w:r w:rsidR="00967922">
          <w:fldChar w:fldCharType="end"/>
        </w:r>
      </w:ins>
      <w:ins w:id="35" w:author="Sandeep Kanumuri" w:date="2014-01-08T13:14:00Z">
        <w:r w:rsidR="00007B28">
          <w:t xml:space="preserve"> to the same meeting</w:t>
        </w:r>
      </w:ins>
      <w:ins w:id="36" w:author="Sandeep Kanumuri" w:date="2014-01-08T13:16:00Z">
        <w:r w:rsidR="00007B28">
          <w:t xml:space="preserve"> that attempts to match the PSNRs using a fixed differential of 12 between luma and chroma QPs.</w:t>
        </w:r>
      </w:ins>
      <w:ins w:id="37" w:author="Sandeep Kanumuri" w:date="2014-01-08T13:19:00Z">
        <w:r w:rsidR="003D421A">
          <w:t xml:space="preserve"> While this adjustment helps to bring the PSNRs closer for some sequences, the same adjustment does </w:t>
        </w:r>
      </w:ins>
      <w:ins w:id="38" w:author="Sandeep Kanumuri" w:date="2014-01-08T13:20:00Z">
        <w:r w:rsidR="003D421A">
          <w:t xml:space="preserve">an over-correction to the other side for a few other sequences (notably the </w:t>
        </w:r>
        <w:proofErr w:type="spellStart"/>
        <w:r w:rsidR="003D421A">
          <w:t>Rext</w:t>
        </w:r>
        <w:proofErr w:type="spellEnd"/>
        <w:r w:rsidR="003D421A">
          <w:t xml:space="preserve"> sequences)</w:t>
        </w:r>
      </w:ins>
      <w:ins w:id="39" w:author="Sandeep Kanumuri" w:date="2014-01-08T13:27:00Z">
        <w:r w:rsidR="00967922">
          <w:t xml:space="preserve"> and does not necessarily help BD-rate evaluations</w:t>
        </w:r>
      </w:ins>
      <w:ins w:id="40" w:author="Sandeep Kanumuri" w:date="2014-01-08T13:20:00Z">
        <w:r w:rsidR="003D421A">
          <w:t xml:space="preserve">. </w:t>
        </w:r>
      </w:ins>
      <w:ins w:id="41" w:author="Sandeep Kanumuri" w:date="2014-01-08T14:30:00Z">
        <w:r w:rsidR="001C5350">
          <w:t xml:space="preserve">For example, the sequence </w:t>
        </w:r>
        <w:proofErr w:type="spellStart"/>
        <w:r w:rsidR="001C5350">
          <w:t>BirdsInCage</w:t>
        </w:r>
        <w:proofErr w:type="spellEnd"/>
        <w:r w:rsidR="001C5350">
          <w:t xml:space="preserve"> with LB-MT (Low Delay B – Main Tier) setting gets a luma BD-rate of -57%, U BD-rate of 77% and V BD-rate of 245% when compared to HM 4:4:4. With the QP adjustment, the luma BD-rate changes to 383%, U BD-rate changes to 33% and V BD-rate changes to 87%. </w:t>
        </w:r>
      </w:ins>
      <w:ins w:id="42" w:author="Sandeep Kanumuri" w:date="2014-01-08T14:31:00Z">
        <w:r w:rsidR="001C5350">
          <w:t xml:space="preserve">Neither of these operational points are useful in evaluating compression efficiency. </w:t>
        </w:r>
      </w:ins>
      <w:ins w:id="43" w:author="Sandeep Kanumuri" w:date="2014-01-08T13:52:00Z">
        <w:r w:rsidR="00F53A06">
          <w:t xml:space="preserve">Hence, our recommendation is to use the </w:t>
        </w:r>
      </w:ins>
      <w:ins w:id="44" w:author="Sandeep Kanumuri" w:date="2014-01-08T13:53:00Z">
        <w:r w:rsidR="00F53A06">
          <w:t>BD-graphs (and not BD-rates)</w:t>
        </w:r>
      </w:ins>
      <w:ins w:id="45" w:author="Sandeep Kanumuri" w:date="2014-01-08T13:52:00Z">
        <w:r w:rsidR="00F53A06">
          <w:t xml:space="preserve"> </w:t>
        </w:r>
      </w:ins>
      <w:ins w:id="46" w:author="Sandeep Kanumuri" w:date="2014-01-08T13:54:00Z">
        <w:r w:rsidR="00F53A06">
          <w:t xml:space="preserve">to come up with a rough </w:t>
        </w:r>
      </w:ins>
      <w:ins w:id="47" w:author="Sandeep Kanumuri" w:date="2014-01-08T14:30:00Z">
        <w:r w:rsidR="001C5350">
          <w:t>understanding</w:t>
        </w:r>
      </w:ins>
      <w:ins w:id="48" w:author="Sandeep Kanumuri" w:date="2014-01-08T13:54:00Z">
        <w:r w:rsidR="00F53A06">
          <w:t xml:space="preserve"> of the compression efficiency</w:t>
        </w:r>
      </w:ins>
      <w:ins w:id="49" w:author="Sandeep Kanumuri" w:date="2014-01-08T14:30:00Z">
        <w:r w:rsidR="001C5350">
          <w:t xml:space="preserve"> </w:t>
        </w:r>
      </w:ins>
      <w:ins w:id="50" w:author="Sandeep Kanumuri" w:date="2014-01-08T14:34:00Z">
        <w:r w:rsidR="001C5350">
          <w:t>loss</w:t>
        </w:r>
      </w:ins>
      <w:ins w:id="51" w:author="Sandeep Kanumuri" w:date="2014-01-08T14:30:00Z">
        <w:r w:rsidR="001C5350">
          <w:t xml:space="preserve"> compared to HM 4:4:4</w:t>
        </w:r>
      </w:ins>
      <w:ins w:id="52" w:author="Sandeep Kanumuri" w:date="2014-01-08T13:53:00Z">
        <w:r w:rsidR="00F53A06">
          <w:t>.</w:t>
        </w:r>
      </w:ins>
      <w:ins w:id="53" w:author="Sandeep Kanumuri" w:date="2014-01-08T13:54:00Z">
        <w:r w:rsidR="00F53A06">
          <w:t xml:space="preserve"> We would like to </w:t>
        </w:r>
      </w:ins>
      <w:ins w:id="54" w:author="Sandeep Kanumuri" w:date="2014-01-08T14:16:00Z">
        <w:r w:rsidR="00024A2E">
          <w:t xml:space="preserve">also </w:t>
        </w:r>
      </w:ins>
      <w:ins w:id="55" w:author="Sandeep Kanumuri" w:date="2014-01-08T13:54:00Z">
        <w:r w:rsidR="00F53A06">
          <w:t>draw attention that the goal of this method is not to provide compression efficiency gains but to provide a method for 4:2:0 codecs to compress 4:4:4 content.</w:t>
        </w:r>
      </w:ins>
    </w:p>
    <w:p w14:paraId="70FB1A8A" w14:textId="1BB0E32E" w:rsidR="00050C87" w:rsidRDefault="00795DEB" w:rsidP="005C0530">
      <w:r>
        <w:t>I</w:t>
      </w:r>
      <w:r w:rsidR="00A215CC">
        <w:t>t was suggested</w:t>
      </w:r>
      <w:r w:rsidR="00BA7CA3">
        <w:t xml:space="preserve"> in </w:t>
      </w:r>
      <w:r>
        <w:t xml:space="preserve">the </w:t>
      </w:r>
      <w:r w:rsidR="00BA7CA3">
        <w:t>previous meeting</w:t>
      </w:r>
      <w:r w:rsidR="00A215CC">
        <w:t xml:space="preserve"> that the performance analysis of this contribution be evaluated against other mechanisms for 4:4:4 encoding, e.g. use of </w:t>
      </w:r>
      <w:r w:rsidR="00050C87">
        <w:t>"</w:t>
      </w:r>
      <w:r w:rsidR="00A215CC">
        <w:t>auxiliary pictures</w:t>
      </w:r>
      <w:r w:rsidR="00050C87">
        <w:t>" (not to be confused with a different use of the term "auxiliary" in this contribution)</w:t>
      </w:r>
      <w:r w:rsidR="00A215CC">
        <w:t xml:space="preserve"> </w:t>
      </w:r>
      <w:r w:rsidR="00050C87">
        <w:fldChar w:fldCharType="begin"/>
      </w:r>
      <w:r w:rsidR="00050C87">
        <w:instrText xml:space="preserve"> REF _Ref376593355 \r \h </w:instrText>
      </w:r>
      <w:r w:rsidR="00050C87">
        <w:fldChar w:fldCharType="separate"/>
      </w:r>
      <w:r w:rsidR="00611B09">
        <w:t>[14]</w:t>
      </w:r>
      <w:r w:rsidR="00050C87">
        <w:fldChar w:fldCharType="end"/>
      </w:r>
      <w:r w:rsidR="00A215CC">
        <w:t xml:space="preserve">. </w:t>
      </w:r>
      <w:r w:rsidR="00050C87">
        <w:t xml:space="preserve">Testing the approach described in </w:t>
      </w:r>
      <w:r w:rsidR="00050C87">
        <w:fldChar w:fldCharType="begin"/>
      </w:r>
      <w:r w:rsidR="00050C87">
        <w:instrText xml:space="preserve"> REF _Ref376593355 \r \h </w:instrText>
      </w:r>
      <w:r w:rsidR="00050C87">
        <w:fldChar w:fldCharType="separate"/>
      </w:r>
      <w:r w:rsidR="00611B09">
        <w:t>[14]</w:t>
      </w:r>
      <w:r w:rsidR="00050C87">
        <w:fldChar w:fldCharType="end"/>
      </w:r>
      <w:r w:rsidR="00050C87">
        <w:t xml:space="preserve"> would be feasible (although it would take some work, as we did not have software for it readily at hand)</w:t>
      </w:r>
      <w:r w:rsidR="00A215CC">
        <w:t>.</w:t>
      </w:r>
    </w:p>
    <w:p w14:paraId="6A6C2DB8" w14:textId="5CDCD454" w:rsidR="00050C87" w:rsidRPr="00776C14" w:rsidRDefault="00050C87" w:rsidP="00050C87">
      <w:pPr>
        <w:rPr>
          <w:b/>
          <w:szCs w:val="22"/>
          <w:rPrChange w:id="56" w:author="Sandeep Kanumuri" w:date="2014-01-08T12:55:00Z">
            <w:rPr>
              <w:szCs w:val="22"/>
            </w:rPr>
          </w:rPrChange>
        </w:rPr>
      </w:pPr>
      <w:r w:rsidRPr="00776C14">
        <w:rPr>
          <w:b/>
          <w:szCs w:val="22"/>
          <w:rPrChange w:id="57" w:author="Sandeep Kanumuri" w:date="2014-01-08T12:55:00Z">
            <w:rPr>
              <w:szCs w:val="22"/>
            </w:rPr>
          </w:rPrChange>
        </w:rPr>
        <w:lastRenderedPageBreak/>
        <w:t>We emphasize</w:t>
      </w:r>
      <w:r w:rsidR="00A215CC" w:rsidRPr="00776C14">
        <w:rPr>
          <w:b/>
          <w:szCs w:val="22"/>
          <w:rPrChange w:id="58" w:author="Sandeep Kanumuri" w:date="2014-01-08T12:55:00Z">
            <w:rPr>
              <w:szCs w:val="22"/>
            </w:rPr>
          </w:rPrChange>
        </w:rPr>
        <w:t xml:space="preserve"> that </w:t>
      </w:r>
      <w:r w:rsidR="00446463" w:rsidRPr="00776C14">
        <w:rPr>
          <w:b/>
          <w:szCs w:val="22"/>
          <w:rPrChange w:id="59" w:author="Sandeep Kanumuri" w:date="2014-01-08T12:55:00Z">
            <w:rPr>
              <w:szCs w:val="22"/>
            </w:rPr>
          </w:rPrChange>
        </w:rPr>
        <w:t xml:space="preserve">the </w:t>
      </w:r>
      <w:r w:rsidRPr="00776C14">
        <w:rPr>
          <w:b/>
          <w:szCs w:val="22"/>
          <w:rPrChange w:id="60" w:author="Sandeep Kanumuri" w:date="2014-01-08T12:55:00Z">
            <w:rPr>
              <w:szCs w:val="22"/>
            </w:rPr>
          </w:rPrChange>
        </w:rPr>
        <w:t>different</w:t>
      </w:r>
      <w:r w:rsidR="00446463" w:rsidRPr="00776C14">
        <w:rPr>
          <w:b/>
          <w:szCs w:val="22"/>
          <w:rPrChange w:id="61" w:author="Sandeep Kanumuri" w:date="2014-01-08T12:55:00Z">
            <w:rPr>
              <w:szCs w:val="22"/>
            </w:rPr>
          </w:rPrChange>
        </w:rPr>
        <w:t xml:space="preserve"> approaches </w:t>
      </w:r>
      <w:r w:rsidRPr="00776C14">
        <w:rPr>
          <w:b/>
          <w:szCs w:val="22"/>
          <w:rPrChange w:id="62" w:author="Sandeep Kanumuri" w:date="2014-01-08T12:55:00Z">
            <w:rPr>
              <w:szCs w:val="22"/>
            </w:rPr>
          </w:rPrChange>
        </w:rPr>
        <w:t>to conveying 4:4:4 video provide</w:t>
      </w:r>
      <w:r w:rsidR="00812000" w:rsidRPr="00776C14">
        <w:rPr>
          <w:b/>
          <w:szCs w:val="22"/>
          <w:rPrChange w:id="63" w:author="Sandeep Kanumuri" w:date="2014-01-08T12:55:00Z">
            <w:rPr>
              <w:szCs w:val="22"/>
            </w:rPr>
          </w:rPrChange>
        </w:rPr>
        <w:t xml:space="preserve"> </w:t>
      </w:r>
      <w:r w:rsidRPr="00776C14">
        <w:rPr>
          <w:b/>
          <w:szCs w:val="22"/>
          <w:rPrChange w:id="64" w:author="Sandeep Kanumuri" w:date="2014-01-08T12:55:00Z">
            <w:rPr>
              <w:szCs w:val="22"/>
            </w:rPr>
          </w:rPrChange>
        </w:rPr>
        <w:t xml:space="preserve">quite </w:t>
      </w:r>
      <w:r w:rsidR="00A215CC" w:rsidRPr="00776C14">
        <w:rPr>
          <w:b/>
          <w:szCs w:val="22"/>
          <w:rPrChange w:id="65" w:author="Sandeep Kanumuri" w:date="2014-01-08T12:55:00Z">
            <w:rPr>
              <w:szCs w:val="22"/>
            </w:rPr>
          </w:rPrChange>
        </w:rPr>
        <w:t>different functionality</w:t>
      </w:r>
      <w:r w:rsidR="00186BBF" w:rsidRPr="00776C14">
        <w:rPr>
          <w:b/>
          <w:szCs w:val="22"/>
          <w:rPrChange w:id="66" w:author="Sandeep Kanumuri" w:date="2014-01-08T12:55:00Z">
            <w:rPr>
              <w:szCs w:val="22"/>
            </w:rPr>
          </w:rPrChange>
        </w:rPr>
        <w:t xml:space="preserve">, </w:t>
      </w:r>
      <w:r w:rsidR="00A215CC" w:rsidRPr="00776C14">
        <w:rPr>
          <w:b/>
          <w:szCs w:val="22"/>
          <w:rPrChange w:id="67" w:author="Sandeep Kanumuri" w:date="2014-01-08T12:55:00Z">
            <w:rPr>
              <w:szCs w:val="22"/>
            </w:rPr>
          </w:rPrChange>
        </w:rPr>
        <w:t xml:space="preserve">and </w:t>
      </w:r>
      <w:r w:rsidRPr="00776C14">
        <w:rPr>
          <w:b/>
          <w:szCs w:val="22"/>
          <w:rPrChange w:id="68" w:author="Sandeep Kanumuri" w:date="2014-01-08T12:55:00Z">
            <w:rPr>
              <w:szCs w:val="22"/>
            </w:rPr>
          </w:rPrChange>
        </w:rPr>
        <w:t>we thus consider the mere comparison of coding efficiency between the approaches as not especially relevant. The same is true, of course, for comparison with an ordinary 4:4:4 single-layer codec design.</w:t>
      </w:r>
    </w:p>
    <w:p w14:paraId="67858448" w14:textId="1F232D62" w:rsidR="00050C87" w:rsidRDefault="00050C87" w:rsidP="00050C87">
      <w:pPr>
        <w:rPr>
          <w:szCs w:val="22"/>
        </w:rPr>
      </w:pPr>
      <w:r>
        <w:rPr>
          <w:szCs w:val="22"/>
        </w:rPr>
        <w:t xml:space="preserve">Both a single-layer 4:4:4 codec and the scheme proposed in </w:t>
      </w:r>
      <w:r>
        <w:fldChar w:fldCharType="begin"/>
      </w:r>
      <w:r>
        <w:instrText xml:space="preserve"> REF _Ref376593355 \r \h </w:instrText>
      </w:r>
      <w:r>
        <w:fldChar w:fldCharType="separate"/>
      </w:r>
      <w:r w:rsidR="00611B09">
        <w:t>[14]</w:t>
      </w:r>
      <w:r>
        <w:fldChar w:fldCharType="end"/>
      </w:r>
      <w:r>
        <w:rPr>
          <w:szCs w:val="22"/>
        </w:rPr>
        <w:t xml:space="preserve"> require the internal operation of the decoder to support some capabilities beyond those of an ordinary 4:2:0 decoder – whereas the approach presented here has a more simple architecture – it requires only a small pre-processing stage for an encoder and corresponding post-processing stage for a decoder, while these functional units themselves can be used without alteration.</w:t>
      </w:r>
    </w:p>
    <w:p w14:paraId="245C4EBD" w14:textId="1C8F5E80" w:rsidR="00C61B97" w:rsidRPr="00776C14" w:rsidRDefault="00AA4757" w:rsidP="00050C87">
      <w:pPr>
        <w:rPr>
          <w:b/>
          <w:szCs w:val="22"/>
          <w:rPrChange w:id="69" w:author="Sandeep Kanumuri" w:date="2014-01-08T12:55:00Z">
            <w:rPr>
              <w:szCs w:val="22"/>
            </w:rPr>
          </w:rPrChange>
        </w:rPr>
      </w:pPr>
      <w:r w:rsidRPr="00776C14">
        <w:rPr>
          <w:b/>
          <w:szCs w:val="22"/>
          <w:rPrChange w:id="70" w:author="Sandeep Kanumuri" w:date="2014-01-08T12:55:00Z">
            <w:rPr>
              <w:szCs w:val="22"/>
            </w:rPr>
          </w:rPrChange>
        </w:rPr>
        <w:t>T</w:t>
      </w:r>
      <w:r w:rsidR="00CC31A2" w:rsidRPr="00776C14">
        <w:rPr>
          <w:b/>
          <w:szCs w:val="22"/>
          <w:rPrChange w:id="71" w:author="Sandeep Kanumuri" w:date="2014-01-08T12:55:00Z">
            <w:rPr>
              <w:szCs w:val="22"/>
            </w:rPr>
          </w:rPrChange>
        </w:rPr>
        <w:t xml:space="preserve">his feature </w:t>
      </w:r>
      <w:r w:rsidR="00F41736" w:rsidRPr="00776C14">
        <w:rPr>
          <w:b/>
          <w:szCs w:val="22"/>
          <w:rPrChange w:id="72" w:author="Sandeep Kanumuri" w:date="2014-01-08T12:55:00Z">
            <w:rPr>
              <w:szCs w:val="22"/>
            </w:rPr>
          </w:rPrChange>
        </w:rPr>
        <w:t xml:space="preserve">of conveying 4:4:4 through conventional 4:2:0 decoders </w:t>
      </w:r>
      <w:r w:rsidR="00CC31A2" w:rsidRPr="00776C14">
        <w:rPr>
          <w:b/>
          <w:szCs w:val="22"/>
          <w:rPrChange w:id="73" w:author="Sandeep Kanumuri" w:date="2014-01-08T12:55:00Z">
            <w:rPr>
              <w:szCs w:val="22"/>
            </w:rPr>
          </w:rPrChange>
        </w:rPr>
        <w:t>is the main</w:t>
      </w:r>
      <w:r w:rsidR="00F96957" w:rsidRPr="00776C14">
        <w:rPr>
          <w:b/>
          <w:szCs w:val="22"/>
          <w:rPrChange w:id="74" w:author="Sandeep Kanumuri" w:date="2014-01-08T12:55:00Z">
            <w:rPr>
              <w:szCs w:val="22"/>
            </w:rPr>
          </w:rPrChange>
        </w:rPr>
        <w:t xml:space="preserve"> </w:t>
      </w:r>
      <w:r w:rsidR="00197B38" w:rsidRPr="00776C14">
        <w:rPr>
          <w:b/>
          <w:szCs w:val="22"/>
          <w:rPrChange w:id="75" w:author="Sandeep Kanumuri" w:date="2014-01-08T12:55:00Z">
            <w:rPr>
              <w:szCs w:val="22"/>
            </w:rPr>
          </w:rPrChange>
        </w:rPr>
        <w:t xml:space="preserve">motivation </w:t>
      </w:r>
      <w:r w:rsidR="003A4B8D" w:rsidRPr="00776C14">
        <w:rPr>
          <w:b/>
          <w:szCs w:val="22"/>
          <w:rPrChange w:id="76" w:author="Sandeep Kanumuri" w:date="2014-01-08T12:55:00Z">
            <w:rPr>
              <w:szCs w:val="22"/>
            </w:rPr>
          </w:rPrChange>
        </w:rPr>
        <w:t>for</w:t>
      </w:r>
      <w:r w:rsidR="00F96957" w:rsidRPr="00776C14">
        <w:rPr>
          <w:b/>
          <w:szCs w:val="22"/>
          <w:rPrChange w:id="77" w:author="Sandeep Kanumuri" w:date="2014-01-08T12:55:00Z">
            <w:rPr>
              <w:szCs w:val="22"/>
            </w:rPr>
          </w:rPrChange>
        </w:rPr>
        <w:t xml:space="preserve"> this </w:t>
      </w:r>
      <w:r w:rsidR="00A860EF" w:rsidRPr="00776C14">
        <w:rPr>
          <w:b/>
          <w:szCs w:val="22"/>
          <w:rPrChange w:id="78" w:author="Sandeep Kanumuri" w:date="2014-01-08T12:55:00Z">
            <w:rPr>
              <w:szCs w:val="22"/>
            </w:rPr>
          </w:rPrChange>
        </w:rPr>
        <w:t>proposal</w:t>
      </w:r>
      <w:r w:rsidR="00050C87" w:rsidRPr="00776C14">
        <w:rPr>
          <w:b/>
          <w:szCs w:val="22"/>
          <w:rPrChange w:id="79" w:author="Sandeep Kanumuri" w:date="2014-01-08T12:55:00Z">
            <w:rPr>
              <w:szCs w:val="22"/>
            </w:rPr>
          </w:rPrChange>
        </w:rPr>
        <w:t>, as we suggest that it can enable</w:t>
      </w:r>
      <w:r w:rsidR="00A860EF" w:rsidRPr="00776C14">
        <w:rPr>
          <w:b/>
          <w:szCs w:val="22"/>
          <w:rPrChange w:id="80" w:author="Sandeep Kanumuri" w:date="2014-01-08T12:55:00Z">
            <w:rPr>
              <w:szCs w:val="22"/>
            </w:rPr>
          </w:rPrChange>
        </w:rPr>
        <w:t xml:space="preserve"> </w:t>
      </w:r>
      <w:r w:rsidR="00F6400B" w:rsidRPr="00776C14">
        <w:rPr>
          <w:b/>
          <w:szCs w:val="22"/>
          <w:rPrChange w:id="81" w:author="Sandeep Kanumuri" w:date="2014-01-08T12:55:00Z">
            <w:rPr>
              <w:szCs w:val="22"/>
            </w:rPr>
          </w:rPrChange>
        </w:rPr>
        <w:t xml:space="preserve">more </w:t>
      </w:r>
      <w:r w:rsidR="00A860EF" w:rsidRPr="00776C14">
        <w:rPr>
          <w:b/>
          <w:szCs w:val="22"/>
          <w:rPrChange w:id="82" w:author="Sandeep Kanumuri" w:date="2014-01-08T12:55:00Z">
            <w:rPr>
              <w:szCs w:val="22"/>
            </w:rPr>
          </w:rPrChange>
        </w:rPr>
        <w:t>widespread deployment of 4:4:4 content</w:t>
      </w:r>
      <w:r w:rsidR="00F41736" w:rsidRPr="00776C14">
        <w:rPr>
          <w:b/>
          <w:szCs w:val="22"/>
          <w:rPrChange w:id="83" w:author="Sandeep Kanumuri" w:date="2014-01-08T12:55:00Z">
            <w:rPr>
              <w:szCs w:val="22"/>
            </w:rPr>
          </w:rPrChange>
        </w:rPr>
        <w:t>.</w:t>
      </w:r>
    </w:p>
    <w:p w14:paraId="6C148DEF" w14:textId="71E2FE8D" w:rsidR="00050C87" w:rsidRDefault="00050C87" w:rsidP="005C0530">
      <w:pPr>
        <w:rPr>
          <w:lang w:eastAsia="zh-CN"/>
        </w:rPr>
      </w:pPr>
      <w:r>
        <w:rPr>
          <w:szCs w:val="22"/>
        </w:rPr>
        <w:t xml:space="preserve">We consider both the schemes proposed in </w:t>
      </w:r>
      <w:r>
        <w:fldChar w:fldCharType="begin"/>
      </w:r>
      <w:r>
        <w:instrText xml:space="preserve"> REF _Ref376593355 \r \h </w:instrText>
      </w:r>
      <w:r>
        <w:fldChar w:fldCharType="separate"/>
      </w:r>
      <w:r w:rsidR="00611B09">
        <w:t>[14]</w:t>
      </w:r>
      <w:r>
        <w:fldChar w:fldCharType="end"/>
      </w:r>
      <w:r>
        <w:rPr>
          <w:szCs w:val="22"/>
        </w:rPr>
        <w:t xml:space="preserve"> and in this contribution to be useful, although we would expect them to be used in somewhat different contexts.</w:t>
      </w:r>
    </w:p>
    <w:p w14:paraId="27A63254" w14:textId="509E51D3" w:rsidR="005C0530" w:rsidRDefault="005C0530" w:rsidP="00552494">
      <w:pPr>
        <w:pStyle w:val="Caption"/>
        <w:rPr>
          <w:sz w:val="22"/>
          <w:szCs w:val="22"/>
        </w:rPr>
      </w:pPr>
      <w:bookmarkStart w:id="84" w:name="_Ref352966982"/>
      <w:r w:rsidRPr="00552494">
        <w:rPr>
          <w:sz w:val="22"/>
          <w:szCs w:val="22"/>
        </w:rPr>
        <w:t xml:space="preserve">Table </w:t>
      </w:r>
      <w:r w:rsidRPr="00552494">
        <w:rPr>
          <w:sz w:val="22"/>
          <w:szCs w:val="22"/>
        </w:rPr>
        <w:fldChar w:fldCharType="begin"/>
      </w:r>
      <w:r w:rsidRPr="00552494">
        <w:rPr>
          <w:sz w:val="22"/>
          <w:szCs w:val="22"/>
        </w:rPr>
        <w:instrText xml:space="preserve"> SEQ Table \* ARABIC </w:instrText>
      </w:r>
      <w:r w:rsidRPr="00552494">
        <w:rPr>
          <w:sz w:val="22"/>
          <w:szCs w:val="22"/>
        </w:rPr>
        <w:fldChar w:fldCharType="separate"/>
      </w:r>
      <w:r w:rsidR="00611B09">
        <w:rPr>
          <w:noProof/>
          <w:sz w:val="22"/>
          <w:szCs w:val="22"/>
        </w:rPr>
        <w:t>2</w:t>
      </w:r>
      <w:r w:rsidRPr="00552494">
        <w:rPr>
          <w:sz w:val="22"/>
          <w:szCs w:val="22"/>
        </w:rPr>
        <w:fldChar w:fldCharType="end"/>
      </w:r>
      <w:bookmarkEnd w:id="84"/>
      <w:r w:rsidRPr="00552494">
        <w:rPr>
          <w:sz w:val="22"/>
          <w:szCs w:val="22"/>
        </w:rPr>
        <w:t xml:space="preserve">: Chroma </w:t>
      </w:r>
      <w:r w:rsidR="00E6750A" w:rsidRPr="00552494">
        <w:rPr>
          <w:sz w:val="22"/>
          <w:szCs w:val="22"/>
        </w:rPr>
        <w:t>BD</w:t>
      </w:r>
      <w:r w:rsidR="00E6750A">
        <w:rPr>
          <w:sz w:val="22"/>
          <w:szCs w:val="22"/>
        </w:rPr>
        <w:t>-</w:t>
      </w:r>
      <w:r w:rsidRPr="00552494">
        <w:rPr>
          <w:sz w:val="22"/>
          <w:szCs w:val="22"/>
        </w:rPr>
        <w:t xml:space="preserve">rate comparison of </w:t>
      </w:r>
      <w:r w:rsidR="001B1DE6" w:rsidRPr="00552494">
        <w:rPr>
          <w:sz w:val="22"/>
          <w:szCs w:val="22"/>
        </w:rPr>
        <w:t>band</w:t>
      </w:r>
      <w:r w:rsidR="001B1DE6">
        <w:rPr>
          <w:sz w:val="22"/>
          <w:szCs w:val="22"/>
        </w:rPr>
        <w:t>-</w:t>
      </w:r>
      <w:r w:rsidR="00A34F57" w:rsidRPr="00552494">
        <w:rPr>
          <w:sz w:val="22"/>
          <w:szCs w:val="22"/>
        </w:rPr>
        <w:t xml:space="preserve">separation scheme relative to </w:t>
      </w:r>
      <w:r w:rsidR="00F37C3B">
        <w:rPr>
          <w:sz w:val="22"/>
          <w:szCs w:val="22"/>
        </w:rPr>
        <w:t>“</w:t>
      </w:r>
      <w:r w:rsidRPr="00552494">
        <w:rPr>
          <w:sz w:val="22"/>
          <w:szCs w:val="22"/>
        </w:rPr>
        <w:t>direct</w:t>
      </w:r>
      <w:r w:rsidR="00F37C3B">
        <w:rPr>
          <w:sz w:val="22"/>
          <w:szCs w:val="22"/>
        </w:rPr>
        <w:t>”</w:t>
      </w:r>
      <w:r w:rsidRPr="00552494">
        <w:rPr>
          <w:sz w:val="22"/>
          <w:szCs w:val="22"/>
        </w:rPr>
        <w:t xml:space="preserve"> packing</w:t>
      </w:r>
      <w:r w:rsidR="00A34F57" w:rsidRPr="00552494">
        <w:rPr>
          <w:sz w:val="22"/>
          <w:szCs w:val="22"/>
        </w:rPr>
        <w:br/>
      </w:r>
      <w:r w:rsidRPr="00552494">
        <w:rPr>
          <w:sz w:val="22"/>
          <w:szCs w:val="22"/>
        </w:rPr>
        <w:t xml:space="preserve">on common 4:4:4 screen content </w:t>
      </w:r>
      <w:r w:rsidR="000A45C1">
        <w:rPr>
          <w:sz w:val="22"/>
          <w:szCs w:val="22"/>
        </w:rPr>
        <w:t xml:space="preserve">and range extensions </w:t>
      </w:r>
      <w:r w:rsidRPr="00552494">
        <w:rPr>
          <w:sz w:val="22"/>
          <w:szCs w:val="22"/>
        </w:rPr>
        <w:t>test sequences</w:t>
      </w:r>
      <w:r w:rsidR="003F4F22">
        <w:rPr>
          <w:sz w:val="22"/>
          <w:szCs w:val="22"/>
        </w:rPr>
        <w:t xml:space="preserve"> for main-tier </w:t>
      </w:r>
      <w:proofErr w:type="spellStart"/>
      <w:proofErr w:type="gramStart"/>
      <w:r w:rsidR="003F4F22">
        <w:rPr>
          <w:sz w:val="22"/>
          <w:szCs w:val="22"/>
        </w:rPr>
        <w:t>Qp</w:t>
      </w:r>
      <w:proofErr w:type="spellEnd"/>
      <w:proofErr w:type="gramEnd"/>
      <w:r w:rsidR="003F4F22">
        <w:rPr>
          <w:sz w:val="22"/>
          <w:szCs w:val="22"/>
        </w:rPr>
        <w:t xml:space="preserve"> ranges</w:t>
      </w:r>
    </w:p>
    <w:tbl>
      <w:tblPr>
        <w:tblStyle w:val="TableGrid"/>
        <w:tblW w:w="0" w:type="auto"/>
        <w:tblInd w:w="1098" w:type="dxa"/>
        <w:tblLayout w:type="fixed"/>
        <w:tblLook w:val="04A0" w:firstRow="1" w:lastRow="0" w:firstColumn="1" w:lastColumn="0" w:noHBand="0" w:noVBand="1"/>
      </w:tblPr>
      <w:tblGrid>
        <w:gridCol w:w="2250"/>
        <w:gridCol w:w="1890"/>
        <w:gridCol w:w="1980"/>
        <w:gridCol w:w="1890"/>
      </w:tblGrid>
      <w:tr w:rsidR="004358CA" w:rsidRPr="006A217B" w14:paraId="7DF594E7" w14:textId="0863097B" w:rsidTr="00914954">
        <w:tc>
          <w:tcPr>
            <w:tcW w:w="2250" w:type="dxa"/>
            <w:shd w:val="clear" w:color="auto" w:fill="auto"/>
            <w:vAlign w:val="center"/>
          </w:tcPr>
          <w:p w14:paraId="5DD1E4F1" w14:textId="6C3E5D9C" w:rsidR="004358CA" w:rsidRDefault="004358CA" w:rsidP="007155F6">
            <w:pPr>
              <w:rPr>
                <w:b/>
                <w:lang w:eastAsia="zh-CN"/>
              </w:rPr>
            </w:pPr>
            <w:r w:rsidRPr="006A217B">
              <w:rPr>
                <w:b/>
                <w:lang w:eastAsia="zh-CN"/>
              </w:rPr>
              <w:t xml:space="preserve">Test </w:t>
            </w:r>
            <w:r w:rsidRPr="006A217B">
              <w:rPr>
                <w:rFonts w:hint="eastAsia"/>
                <w:b/>
                <w:lang w:eastAsia="zh-CN"/>
              </w:rPr>
              <w:t>Sequence</w:t>
            </w:r>
            <w:r w:rsidR="00963937">
              <w:rPr>
                <w:b/>
                <w:lang w:eastAsia="zh-CN"/>
              </w:rPr>
              <w:t>s</w:t>
            </w:r>
          </w:p>
          <w:p w14:paraId="711B4563" w14:textId="0A701A0A" w:rsidR="004358CA" w:rsidRPr="006A217B" w:rsidRDefault="004358CA" w:rsidP="007155F6">
            <w:r>
              <w:rPr>
                <w:b/>
                <w:lang w:eastAsia="zh-CN"/>
              </w:rPr>
              <w:t>Screen Content</w:t>
            </w:r>
          </w:p>
        </w:tc>
        <w:tc>
          <w:tcPr>
            <w:tcW w:w="1890" w:type="dxa"/>
            <w:shd w:val="clear" w:color="auto" w:fill="auto"/>
            <w:vAlign w:val="center"/>
          </w:tcPr>
          <w:p w14:paraId="3E41D0D7" w14:textId="59732F82" w:rsidR="004358CA" w:rsidRPr="006A217B" w:rsidRDefault="004358CA" w:rsidP="0000463D">
            <w:r w:rsidRPr="006A217B">
              <w:rPr>
                <w:b/>
                <w:lang w:eastAsia="zh-CN"/>
              </w:rPr>
              <w:t>BD-rate delta</w:t>
            </w:r>
          </w:p>
        </w:tc>
        <w:tc>
          <w:tcPr>
            <w:tcW w:w="1980" w:type="dxa"/>
          </w:tcPr>
          <w:p w14:paraId="38A9FB48" w14:textId="317F0E00" w:rsidR="007A0175" w:rsidRDefault="007A0175" w:rsidP="0000463D">
            <w:pPr>
              <w:rPr>
                <w:b/>
                <w:lang w:eastAsia="zh-CN"/>
              </w:rPr>
            </w:pPr>
            <w:r>
              <w:rPr>
                <w:b/>
                <w:lang w:eastAsia="zh-CN"/>
              </w:rPr>
              <w:t>Test Sequence</w:t>
            </w:r>
            <w:r w:rsidR="00963937">
              <w:rPr>
                <w:b/>
                <w:lang w:eastAsia="zh-CN"/>
              </w:rPr>
              <w:t>s</w:t>
            </w:r>
          </w:p>
          <w:p w14:paraId="5E9506E2" w14:textId="4C4ACD68" w:rsidR="004358CA" w:rsidRDefault="004358CA" w:rsidP="0000463D">
            <w:pPr>
              <w:rPr>
                <w:b/>
                <w:lang w:eastAsia="zh-CN"/>
              </w:rPr>
            </w:pPr>
            <w:r>
              <w:rPr>
                <w:b/>
                <w:lang w:eastAsia="zh-CN"/>
              </w:rPr>
              <w:t>Range Extensions</w:t>
            </w:r>
          </w:p>
        </w:tc>
        <w:tc>
          <w:tcPr>
            <w:tcW w:w="1890" w:type="dxa"/>
          </w:tcPr>
          <w:p w14:paraId="5A6F7518" w14:textId="2CC32D80" w:rsidR="004358CA" w:rsidRDefault="004358CA" w:rsidP="0000463D">
            <w:pPr>
              <w:rPr>
                <w:b/>
                <w:lang w:eastAsia="zh-CN"/>
              </w:rPr>
            </w:pPr>
            <w:r>
              <w:rPr>
                <w:b/>
                <w:lang w:eastAsia="zh-CN"/>
              </w:rPr>
              <w:t>BD-rate delta</w:t>
            </w:r>
          </w:p>
        </w:tc>
      </w:tr>
      <w:tr w:rsidR="004358CA" w:rsidRPr="006A217B" w14:paraId="4715F20C" w14:textId="7B2F8D1D" w:rsidTr="00914954">
        <w:tc>
          <w:tcPr>
            <w:tcW w:w="2250" w:type="dxa"/>
            <w:shd w:val="clear" w:color="auto" w:fill="auto"/>
          </w:tcPr>
          <w:p w14:paraId="515E6916" w14:textId="3425E26F" w:rsidR="004358CA" w:rsidRPr="007A09BD" w:rsidRDefault="00AD408C" w:rsidP="007155F6">
            <w:pPr>
              <w:rPr>
                <w:i/>
              </w:rPr>
            </w:pPr>
            <w:proofErr w:type="spellStart"/>
            <w:r>
              <w:rPr>
                <w:i/>
                <w:iCs/>
              </w:rPr>
              <w:t>W</w:t>
            </w:r>
            <w:r w:rsidR="004358CA">
              <w:rPr>
                <w:i/>
                <w:iCs/>
              </w:rPr>
              <w:t>eb</w:t>
            </w:r>
            <w:r>
              <w:rPr>
                <w:i/>
                <w:iCs/>
              </w:rPr>
              <w:t>B</w:t>
            </w:r>
            <w:r w:rsidR="004358CA">
              <w:rPr>
                <w:i/>
                <w:iCs/>
              </w:rPr>
              <w:t>rowsing</w:t>
            </w:r>
            <w:proofErr w:type="spellEnd"/>
          </w:p>
        </w:tc>
        <w:tc>
          <w:tcPr>
            <w:tcW w:w="1890" w:type="dxa"/>
            <w:shd w:val="clear" w:color="auto" w:fill="auto"/>
          </w:tcPr>
          <w:p w14:paraId="2DF264E8" w14:textId="5B458C63" w:rsidR="004358CA" w:rsidRPr="006A217B" w:rsidRDefault="00050C87" w:rsidP="0000463D">
            <w:r>
              <w:t>−</w:t>
            </w:r>
            <w:r w:rsidR="004358CA">
              <w:t>43.5%</w:t>
            </w:r>
          </w:p>
        </w:tc>
        <w:tc>
          <w:tcPr>
            <w:tcW w:w="1980" w:type="dxa"/>
          </w:tcPr>
          <w:p w14:paraId="2F5282BD" w14:textId="73AB9257" w:rsidR="004358CA" w:rsidRPr="00914954" w:rsidRDefault="00924E1D" w:rsidP="0000463D">
            <w:pPr>
              <w:rPr>
                <w:i/>
              </w:rPr>
            </w:pPr>
            <w:proofErr w:type="spellStart"/>
            <w:r w:rsidRPr="00914954">
              <w:rPr>
                <w:i/>
              </w:rPr>
              <w:t>RainFruits</w:t>
            </w:r>
            <w:proofErr w:type="spellEnd"/>
          </w:p>
        </w:tc>
        <w:tc>
          <w:tcPr>
            <w:tcW w:w="1890" w:type="dxa"/>
          </w:tcPr>
          <w:p w14:paraId="6A458C57" w14:textId="16279E9D" w:rsidR="004358CA" w:rsidRDefault="00050C87" w:rsidP="0000463D">
            <w:r>
              <w:t>−</w:t>
            </w:r>
            <w:r w:rsidR="00924E1D">
              <w:t>81.78%</w:t>
            </w:r>
          </w:p>
        </w:tc>
      </w:tr>
      <w:tr w:rsidR="004358CA" w:rsidRPr="006A217B" w14:paraId="5F03DE00" w14:textId="3EFB9795" w:rsidTr="00914954">
        <w:tc>
          <w:tcPr>
            <w:tcW w:w="2250" w:type="dxa"/>
            <w:shd w:val="clear" w:color="auto" w:fill="auto"/>
          </w:tcPr>
          <w:p w14:paraId="2FF38110" w14:textId="60D43A2C" w:rsidR="004358CA" w:rsidRPr="007A09BD" w:rsidRDefault="00AD408C" w:rsidP="007155F6">
            <w:pPr>
              <w:rPr>
                <w:i/>
              </w:rPr>
            </w:pPr>
            <w:proofErr w:type="spellStart"/>
            <w:r>
              <w:rPr>
                <w:i/>
                <w:iCs/>
              </w:rPr>
              <w:t>W</w:t>
            </w:r>
            <w:r w:rsidR="004358CA">
              <w:rPr>
                <w:i/>
                <w:iCs/>
              </w:rPr>
              <w:t>ord</w:t>
            </w:r>
            <w:r>
              <w:rPr>
                <w:i/>
                <w:iCs/>
              </w:rPr>
              <w:t>E</w:t>
            </w:r>
            <w:r w:rsidR="004358CA">
              <w:rPr>
                <w:i/>
                <w:iCs/>
              </w:rPr>
              <w:t>diting</w:t>
            </w:r>
            <w:proofErr w:type="spellEnd"/>
          </w:p>
        </w:tc>
        <w:tc>
          <w:tcPr>
            <w:tcW w:w="1890" w:type="dxa"/>
            <w:shd w:val="clear" w:color="auto" w:fill="auto"/>
          </w:tcPr>
          <w:p w14:paraId="2BAB2053" w14:textId="50507D7F" w:rsidR="004358CA" w:rsidRPr="006A217B" w:rsidRDefault="00050C87" w:rsidP="0000463D">
            <w:r>
              <w:t>−</w:t>
            </w:r>
            <w:r w:rsidR="004358CA">
              <w:t>47.11%</w:t>
            </w:r>
          </w:p>
        </w:tc>
        <w:tc>
          <w:tcPr>
            <w:tcW w:w="1980" w:type="dxa"/>
          </w:tcPr>
          <w:p w14:paraId="22796F8A" w14:textId="67E3BF64" w:rsidR="004358CA" w:rsidRPr="00914954" w:rsidRDefault="00924E1D" w:rsidP="0000463D">
            <w:pPr>
              <w:rPr>
                <w:i/>
              </w:rPr>
            </w:pPr>
            <w:proofErr w:type="spellStart"/>
            <w:r w:rsidRPr="00914954">
              <w:rPr>
                <w:i/>
              </w:rPr>
              <w:t>BirdsInCage</w:t>
            </w:r>
            <w:proofErr w:type="spellEnd"/>
          </w:p>
        </w:tc>
        <w:tc>
          <w:tcPr>
            <w:tcW w:w="1890" w:type="dxa"/>
          </w:tcPr>
          <w:p w14:paraId="54F312A2" w14:textId="3AEB443C" w:rsidR="004358CA" w:rsidRDefault="00050C87" w:rsidP="0000463D">
            <w:r>
              <w:t>−</w:t>
            </w:r>
            <w:r w:rsidR="00924E1D">
              <w:t>97.07%</w:t>
            </w:r>
          </w:p>
        </w:tc>
      </w:tr>
      <w:tr w:rsidR="004358CA" w:rsidRPr="006A217B" w14:paraId="74B71D1E" w14:textId="0BCA929B" w:rsidTr="00914954">
        <w:tc>
          <w:tcPr>
            <w:tcW w:w="2250" w:type="dxa"/>
            <w:shd w:val="clear" w:color="auto" w:fill="auto"/>
          </w:tcPr>
          <w:p w14:paraId="32689BA3" w14:textId="6EA57621" w:rsidR="004358CA" w:rsidRPr="007A09BD" w:rsidRDefault="00AD408C" w:rsidP="007155F6">
            <w:pPr>
              <w:rPr>
                <w:i/>
              </w:rPr>
            </w:pPr>
            <w:r>
              <w:rPr>
                <w:i/>
                <w:iCs/>
              </w:rPr>
              <w:t>P</w:t>
            </w:r>
            <w:r w:rsidR="004358CA">
              <w:rPr>
                <w:i/>
                <w:iCs/>
              </w:rPr>
              <w:t>rogramming</w:t>
            </w:r>
          </w:p>
        </w:tc>
        <w:tc>
          <w:tcPr>
            <w:tcW w:w="1890" w:type="dxa"/>
            <w:shd w:val="clear" w:color="auto" w:fill="auto"/>
          </w:tcPr>
          <w:p w14:paraId="72279CCB" w14:textId="2A92D04F" w:rsidR="004358CA" w:rsidRPr="006A217B" w:rsidRDefault="00050C87" w:rsidP="0000463D">
            <w:r>
              <w:t>−</w:t>
            </w:r>
            <w:r w:rsidR="004358CA">
              <w:t>56.24%</w:t>
            </w:r>
          </w:p>
        </w:tc>
        <w:tc>
          <w:tcPr>
            <w:tcW w:w="1980" w:type="dxa"/>
          </w:tcPr>
          <w:p w14:paraId="780067C9" w14:textId="109BFD0A" w:rsidR="004358CA" w:rsidRPr="00914954" w:rsidRDefault="001C0CBC" w:rsidP="0000463D">
            <w:pPr>
              <w:rPr>
                <w:i/>
              </w:rPr>
            </w:pPr>
            <w:proofErr w:type="spellStart"/>
            <w:r w:rsidRPr="00914954">
              <w:rPr>
                <w:i/>
              </w:rPr>
              <w:t>LupoCandlelight</w:t>
            </w:r>
            <w:proofErr w:type="spellEnd"/>
          </w:p>
        </w:tc>
        <w:tc>
          <w:tcPr>
            <w:tcW w:w="1890" w:type="dxa"/>
          </w:tcPr>
          <w:p w14:paraId="7566EFC4" w14:textId="5D4E4375" w:rsidR="004358CA" w:rsidRDefault="00050C87" w:rsidP="0000463D">
            <w:r>
              <w:t>−</w:t>
            </w:r>
            <w:r w:rsidR="001C0CBC">
              <w:t>78.36%</w:t>
            </w:r>
          </w:p>
        </w:tc>
      </w:tr>
      <w:tr w:rsidR="004358CA" w:rsidRPr="006A217B" w14:paraId="2D540936" w14:textId="588D74B3" w:rsidTr="00914954">
        <w:tc>
          <w:tcPr>
            <w:tcW w:w="2250" w:type="dxa"/>
            <w:shd w:val="clear" w:color="auto" w:fill="auto"/>
          </w:tcPr>
          <w:p w14:paraId="2FE4EE07" w14:textId="1E7EDAC3" w:rsidR="004358CA" w:rsidRPr="007A09BD" w:rsidRDefault="00AD408C" w:rsidP="007155F6">
            <w:pPr>
              <w:rPr>
                <w:i/>
              </w:rPr>
            </w:pPr>
            <w:r>
              <w:rPr>
                <w:i/>
                <w:iCs/>
              </w:rPr>
              <w:t>M</w:t>
            </w:r>
            <w:r w:rsidR="004358CA">
              <w:rPr>
                <w:i/>
                <w:iCs/>
              </w:rPr>
              <w:t>ap</w:t>
            </w:r>
          </w:p>
        </w:tc>
        <w:tc>
          <w:tcPr>
            <w:tcW w:w="1890" w:type="dxa"/>
            <w:shd w:val="clear" w:color="auto" w:fill="auto"/>
          </w:tcPr>
          <w:p w14:paraId="7C8C4C32" w14:textId="757E8633" w:rsidR="004358CA" w:rsidRPr="006A217B" w:rsidRDefault="00050C87" w:rsidP="0000463D">
            <w:r>
              <w:t>−</w:t>
            </w:r>
            <w:r w:rsidR="004358CA">
              <w:t>60.7%</w:t>
            </w:r>
          </w:p>
        </w:tc>
        <w:tc>
          <w:tcPr>
            <w:tcW w:w="1980" w:type="dxa"/>
          </w:tcPr>
          <w:p w14:paraId="39C76BB8" w14:textId="5B30CC03" w:rsidR="004358CA" w:rsidRPr="00914954" w:rsidRDefault="001C0CBC" w:rsidP="0000463D">
            <w:pPr>
              <w:rPr>
                <w:i/>
              </w:rPr>
            </w:pPr>
            <w:r w:rsidRPr="00914954">
              <w:rPr>
                <w:i/>
              </w:rPr>
              <w:t>Kimono</w:t>
            </w:r>
          </w:p>
        </w:tc>
        <w:tc>
          <w:tcPr>
            <w:tcW w:w="1890" w:type="dxa"/>
          </w:tcPr>
          <w:p w14:paraId="45C2DE34" w14:textId="11EF54C1" w:rsidR="004358CA" w:rsidRDefault="00050C87" w:rsidP="0000463D">
            <w:r>
              <w:t>−</w:t>
            </w:r>
            <w:r w:rsidR="001C0CBC">
              <w:t>93.18%</w:t>
            </w:r>
          </w:p>
        </w:tc>
      </w:tr>
      <w:tr w:rsidR="004358CA" w:rsidRPr="006A217B" w14:paraId="7F704416" w14:textId="40328407" w:rsidTr="00914954">
        <w:tc>
          <w:tcPr>
            <w:tcW w:w="2250" w:type="dxa"/>
            <w:shd w:val="clear" w:color="auto" w:fill="auto"/>
          </w:tcPr>
          <w:p w14:paraId="7FDE5BA4" w14:textId="25933E1E" w:rsidR="004358CA" w:rsidRPr="006A217B" w:rsidRDefault="00AD408C" w:rsidP="007155F6">
            <w:pPr>
              <w:rPr>
                <w:i/>
              </w:rPr>
            </w:pPr>
            <w:r>
              <w:rPr>
                <w:i/>
                <w:iCs/>
              </w:rPr>
              <w:t>V</w:t>
            </w:r>
            <w:r w:rsidR="004358CA">
              <w:rPr>
                <w:i/>
                <w:iCs/>
              </w:rPr>
              <w:t>iking</w:t>
            </w:r>
          </w:p>
        </w:tc>
        <w:tc>
          <w:tcPr>
            <w:tcW w:w="1890" w:type="dxa"/>
            <w:shd w:val="clear" w:color="auto" w:fill="auto"/>
          </w:tcPr>
          <w:p w14:paraId="106EA302" w14:textId="75A966B9" w:rsidR="004358CA" w:rsidRPr="006A217B" w:rsidRDefault="00050C87" w:rsidP="0000463D">
            <w:r>
              <w:t>−</w:t>
            </w:r>
            <w:r w:rsidR="004358CA">
              <w:t>86.80%</w:t>
            </w:r>
          </w:p>
        </w:tc>
        <w:tc>
          <w:tcPr>
            <w:tcW w:w="1980" w:type="dxa"/>
          </w:tcPr>
          <w:p w14:paraId="641A39A2" w14:textId="2A801E9C" w:rsidR="004358CA" w:rsidRPr="00914954" w:rsidRDefault="001C0CBC" w:rsidP="0000463D">
            <w:pPr>
              <w:rPr>
                <w:i/>
              </w:rPr>
            </w:pPr>
            <w:proofErr w:type="spellStart"/>
            <w:r w:rsidRPr="00914954">
              <w:rPr>
                <w:i/>
              </w:rPr>
              <w:t>VenueVu</w:t>
            </w:r>
            <w:proofErr w:type="spellEnd"/>
          </w:p>
        </w:tc>
        <w:tc>
          <w:tcPr>
            <w:tcW w:w="1890" w:type="dxa"/>
          </w:tcPr>
          <w:p w14:paraId="6CFFE59E" w14:textId="7ED6CD53" w:rsidR="004358CA" w:rsidRDefault="00050C87" w:rsidP="0000463D">
            <w:r>
              <w:t>−</w:t>
            </w:r>
            <w:r w:rsidR="001C0CBC">
              <w:t>80.54%</w:t>
            </w:r>
          </w:p>
        </w:tc>
      </w:tr>
      <w:tr w:rsidR="004358CA" w:rsidRPr="006A217B" w14:paraId="25A6923C" w14:textId="5F460DED" w:rsidTr="00914954">
        <w:tc>
          <w:tcPr>
            <w:tcW w:w="2250" w:type="dxa"/>
            <w:shd w:val="clear" w:color="auto" w:fill="auto"/>
          </w:tcPr>
          <w:p w14:paraId="10F10152" w14:textId="118FEE9A" w:rsidR="004358CA" w:rsidRPr="006A217B" w:rsidRDefault="00AD408C" w:rsidP="007155F6">
            <w:pPr>
              <w:rPr>
                <w:i/>
              </w:rPr>
            </w:pPr>
            <w:r>
              <w:rPr>
                <w:i/>
                <w:iCs/>
              </w:rPr>
              <w:t>R</w:t>
            </w:r>
            <w:r w:rsidR="004358CA">
              <w:rPr>
                <w:i/>
                <w:iCs/>
              </w:rPr>
              <w:t>obot</w:t>
            </w:r>
          </w:p>
        </w:tc>
        <w:tc>
          <w:tcPr>
            <w:tcW w:w="1890" w:type="dxa"/>
            <w:shd w:val="clear" w:color="auto" w:fill="auto"/>
          </w:tcPr>
          <w:p w14:paraId="08CC6E0D" w14:textId="0B713A77" w:rsidR="004358CA" w:rsidRPr="006A217B" w:rsidRDefault="00050C87" w:rsidP="0000463D">
            <w:r>
              <w:t>−</w:t>
            </w:r>
            <w:r w:rsidR="004358CA">
              <w:t>87.02%</w:t>
            </w:r>
          </w:p>
        </w:tc>
        <w:tc>
          <w:tcPr>
            <w:tcW w:w="1980" w:type="dxa"/>
          </w:tcPr>
          <w:p w14:paraId="7A7F25E3" w14:textId="7E35DC0F" w:rsidR="004358CA" w:rsidRPr="00914954" w:rsidRDefault="001C0CBC" w:rsidP="0000463D">
            <w:pPr>
              <w:rPr>
                <w:i/>
              </w:rPr>
            </w:pPr>
            <w:proofErr w:type="spellStart"/>
            <w:r w:rsidRPr="00914954">
              <w:rPr>
                <w:i/>
              </w:rPr>
              <w:t>CrowdRun</w:t>
            </w:r>
            <w:proofErr w:type="spellEnd"/>
          </w:p>
        </w:tc>
        <w:tc>
          <w:tcPr>
            <w:tcW w:w="1890" w:type="dxa"/>
          </w:tcPr>
          <w:p w14:paraId="1D91380F" w14:textId="11DCA307" w:rsidR="004358CA" w:rsidRDefault="00050C87" w:rsidP="0000463D">
            <w:r>
              <w:t>−</w:t>
            </w:r>
            <w:r w:rsidR="001C0CBC">
              <w:t>86.47%</w:t>
            </w:r>
          </w:p>
        </w:tc>
      </w:tr>
      <w:tr w:rsidR="004358CA" w:rsidRPr="006A217B" w14:paraId="27D975A2" w14:textId="1D80A7EA" w:rsidTr="00914954">
        <w:tc>
          <w:tcPr>
            <w:tcW w:w="2250" w:type="dxa"/>
            <w:shd w:val="clear" w:color="auto" w:fill="auto"/>
          </w:tcPr>
          <w:p w14:paraId="0244D367" w14:textId="5866F512" w:rsidR="004358CA" w:rsidRPr="006A217B" w:rsidRDefault="00AD408C" w:rsidP="007155F6">
            <w:pPr>
              <w:rPr>
                <w:i/>
              </w:rPr>
            </w:pPr>
            <w:proofErr w:type="spellStart"/>
            <w:r>
              <w:rPr>
                <w:i/>
                <w:iCs/>
              </w:rPr>
              <w:t>T</w:t>
            </w:r>
            <w:r w:rsidR="004358CA">
              <w:rPr>
                <w:i/>
                <w:iCs/>
              </w:rPr>
              <w:t>wist</w:t>
            </w:r>
            <w:r>
              <w:rPr>
                <w:i/>
                <w:iCs/>
              </w:rPr>
              <w:t>Tunnel</w:t>
            </w:r>
            <w:proofErr w:type="spellEnd"/>
          </w:p>
        </w:tc>
        <w:tc>
          <w:tcPr>
            <w:tcW w:w="1890" w:type="dxa"/>
            <w:shd w:val="clear" w:color="auto" w:fill="auto"/>
          </w:tcPr>
          <w:p w14:paraId="256ED476" w14:textId="759F6FA4" w:rsidR="004358CA" w:rsidRPr="006A217B" w:rsidRDefault="00050C87" w:rsidP="0000463D">
            <w:r>
              <w:t>−</w:t>
            </w:r>
            <w:r w:rsidR="004358CA">
              <w:t>22.29%</w:t>
            </w:r>
          </w:p>
        </w:tc>
        <w:tc>
          <w:tcPr>
            <w:tcW w:w="1980" w:type="dxa"/>
          </w:tcPr>
          <w:p w14:paraId="1A6B7027" w14:textId="46063316" w:rsidR="004358CA" w:rsidRPr="00914954" w:rsidRDefault="001C0CBC" w:rsidP="0000463D">
            <w:pPr>
              <w:rPr>
                <w:i/>
              </w:rPr>
            </w:pPr>
            <w:r w:rsidRPr="00914954">
              <w:rPr>
                <w:i/>
              </w:rPr>
              <w:t>Traffic</w:t>
            </w:r>
          </w:p>
        </w:tc>
        <w:tc>
          <w:tcPr>
            <w:tcW w:w="1890" w:type="dxa"/>
          </w:tcPr>
          <w:p w14:paraId="6BB671BB" w14:textId="008AD16E" w:rsidR="004358CA" w:rsidRDefault="00050C87" w:rsidP="0000463D">
            <w:r>
              <w:t>−</w:t>
            </w:r>
            <w:r w:rsidR="001C0CBC">
              <w:t>86.83%</w:t>
            </w:r>
          </w:p>
        </w:tc>
      </w:tr>
      <w:tr w:rsidR="004358CA" w:rsidRPr="006A217B" w14:paraId="645F2EC5" w14:textId="0DFBAF1C" w:rsidTr="00914954">
        <w:tc>
          <w:tcPr>
            <w:tcW w:w="2250" w:type="dxa"/>
            <w:shd w:val="clear" w:color="auto" w:fill="auto"/>
          </w:tcPr>
          <w:p w14:paraId="42DBD674" w14:textId="13CACE28" w:rsidR="004358CA" w:rsidRDefault="004358CA" w:rsidP="007155F6">
            <w:pPr>
              <w:rPr>
                <w:i/>
                <w:iCs/>
              </w:rPr>
            </w:pPr>
            <w:proofErr w:type="spellStart"/>
            <w:r>
              <w:rPr>
                <w:i/>
                <w:iCs/>
              </w:rPr>
              <w:t>SlideShow</w:t>
            </w:r>
            <w:proofErr w:type="spellEnd"/>
          </w:p>
        </w:tc>
        <w:tc>
          <w:tcPr>
            <w:tcW w:w="1890" w:type="dxa"/>
            <w:shd w:val="clear" w:color="auto" w:fill="auto"/>
          </w:tcPr>
          <w:p w14:paraId="06BEF291" w14:textId="689128B9" w:rsidR="004358CA" w:rsidRDefault="00050C87" w:rsidP="0000463D">
            <w:r>
              <w:t>−</w:t>
            </w:r>
            <w:r w:rsidR="004358CA">
              <w:t>56.97%</w:t>
            </w:r>
          </w:p>
        </w:tc>
        <w:tc>
          <w:tcPr>
            <w:tcW w:w="1980" w:type="dxa"/>
          </w:tcPr>
          <w:p w14:paraId="666C50A8" w14:textId="77777777" w:rsidR="004358CA" w:rsidRDefault="004358CA" w:rsidP="0000463D"/>
        </w:tc>
        <w:tc>
          <w:tcPr>
            <w:tcW w:w="1890" w:type="dxa"/>
          </w:tcPr>
          <w:p w14:paraId="0B797401" w14:textId="77777777" w:rsidR="004358CA" w:rsidRDefault="004358CA" w:rsidP="0000463D"/>
        </w:tc>
      </w:tr>
      <w:tr w:rsidR="004358CA" w:rsidRPr="006A217B" w14:paraId="49F61277" w14:textId="6224DA45" w:rsidTr="00914954">
        <w:tc>
          <w:tcPr>
            <w:tcW w:w="2250" w:type="dxa"/>
            <w:shd w:val="clear" w:color="auto" w:fill="auto"/>
          </w:tcPr>
          <w:p w14:paraId="3292316E" w14:textId="623914F9" w:rsidR="004358CA" w:rsidRDefault="004358CA" w:rsidP="007155F6">
            <w:pPr>
              <w:rPr>
                <w:i/>
                <w:iCs/>
              </w:rPr>
            </w:pPr>
            <w:proofErr w:type="spellStart"/>
            <w:r>
              <w:rPr>
                <w:i/>
                <w:iCs/>
              </w:rPr>
              <w:t>PCBlayout</w:t>
            </w:r>
            <w:proofErr w:type="spellEnd"/>
          </w:p>
        </w:tc>
        <w:tc>
          <w:tcPr>
            <w:tcW w:w="1890" w:type="dxa"/>
            <w:shd w:val="clear" w:color="auto" w:fill="auto"/>
          </w:tcPr>
          <w:p w14:paraId="2D7F1816" w14:textId="23D43127" w:rsidR="004358CA" w:rsidRDefault="00050C87" w:rsidP="0000463D">
            <w:r>
              <w:t>−</w:t>
            </w:r>
            <w:r w:rsidR="004358CA">
              <w:t>36.15%</w:t>
            </w:r>
          </w:p>
        </w:tc>
        <w:tc>
          <w:tcPr>
            <w:tcW w:w="1980" w:type="dxa"/>
          </w:tcPr>
          <w:p w14:paraId="7FCBD6A2" w14:textId="77777777" w:rsidR="004358CA" w:rsidRDefault="004358CA" w:rsidP="0000463D"/>
        </w:tc>
        <w:tc>
          <w:tcPr>
            <w:tcW w:w="1890" w:type="dxa"/>
          </w:tcPr>
          <w:p w14:paraId="3AD66F58" w14:textId="77777777" w:rsidR="004358CA" w:rsidRDefault="004358CA" w:rsidP="0000463D"/>
        </w:tc>
      </w:tr>
      <w:tr w:rsidR="004358CA" w:rsidRPr="006A217B" w14:paraId="200656F9" w14:textId="02566BCB" w:rsidTr="00914954">
        <w:tc>
          <w:tcPr>
            <w:tcW w:w="2250" w:type="dxa"/>
            <w:shd w:val="clear" w:color="auto" w:fill="auto"/>
          </w:tcPr>
          <w:p w14:paraId="002F44C3" w14:textId="056A5700" w:rsidR="004358CA" w:rsidRDefault="004358CA" w:rsidP="007155F6">
            <w:pPr>
              <w:rPr>
                <w:i/>
                <w:iCs/>
              </w:rPr>
            </w:pPr>
            <w:r>
              <w:rPr>
                <w:i/>
                <w:iCs/>
              </w:rPr>
              <w:t>PPT</w:t>
            </w:r>
          </w:p>
        </w:tc>
        <w:tc>
          <w:tcPr>
            <w:tcW w:w="1890" w:type="dxa"/>
            <w:shd w:val="clear" w:color="auto" w:fill="auto"/>
          </w:tcPr>
          <w:p w14:paraId="306DA50A" w14:textId="1E6E7259" w:rsidR="004358CA" w:rsidRDefault="00050C87" w:rsidP="0000463D">
            <w:r>
              <w:t>−</w:t>
            </w:r>
            <w:r w:rsidR="004358CA">
              <w:t>35.84%</w:t>
            </w:r>
          </w:p>
        </w:tc>
        <w:tc>
          <w:tcPr>
            <w:tcW w:w="1980" w:type="dxa"/>
          </w:tcPr>
          <w:p w14:paraId="79612CF3" w14:textId="77777777" w:rsidR="004358CA" w:rsidRDefault="004358CA" w:rsidP="0000463D"/>
        </w:tc>
        <w:tc>
          <w:tcPr>
            <w:tcW w:w="1890" w:type="dxa"/>
          </w:tcPr>
          <w:p w14:paraId="48720D5B" w14:textId="77777777" w:rsidR="004358CA" w:rsidRDefault="004358CA" w:rsidP="0000463D"/>
        </w:tc>
      </w:tr>
      <w:tr w:rsidR="004358CA" w:rsidRPr="006A217B" w14:paraId="119B50BD" w14:textId="21A87BF9" w:rsidTr="00914954">
        <w:tc>
          <w:tcPr>
            <w:tcW w:w="2250" w:type="dxa"/>
            <w:shd w:val="clear" w:color="auto" w:fill="auto"/>
          </w:tcPr>
          <w:p w14:paraId="2E434921" w14:textId="1EAF049F" w:rsidR="004358CA" w:rsidRDefault="004358CA" w:rsidP="007155F6">
            <w:pPr>
              <w:rPr>
                <w:i/>
                <w:iCs/>
              </w:rPr>
            </w:pPr>
            <w:proofErr w:type="spellStart"/>
            <w:r>
              <w:rPr>
                <w:i/>
                <w:iCs/>
              </w:rPr>
              <w:t>VideoConferencing</w:t>
            </w:r>
            <w:proofErr w:type="spellEnd"/>
          </w:p>
        </w:tc>
        <w:tc>
          <w:tcPr>
            <w:tcW w:w="1890" w:type="dxa"/>
            <w:shd w:val="clear" w:color="auto" w:fill="auto"/>
          </w:tcPr>
          <w:p w14:paraId="66593314" w14:textId="0E257742" w:rsidR="004358CA" w:rsidRDefault="00050C87" w:rsidP="0000463D">
            <w:r>
              <w:t>−</w:t>
            </w:r>
            <w:r w:rsidR="004358CA">
              <w:t>39.19%</w:t>
            </w:r>
          </w:p>
        </w:tc>
        <w:tc>
          <w:tcPr>
            <w:tcW w:w="1980" w:type="dxa"/>
          </w:tcPr>
          <w:p w14:paraId="07097A09" w14:textId="77777777" w:rsidR="004358CA" w:rsidRDefault="004358CA" w:rsidP="0000463D"/>
        </w:tc>
        <w:tc>
          <w:tcPr>
            <w:tcW w:w="1890" w:type="dxa"/>
          </w:tcPr>
          <w:p w14:paraId="57A8B734" w14:textId="77777777" w:rsidR="004358CA" w:rsidRDefault="004358CA" w:rsidP="0000463D"/>
        </w:tc>
      </w:tr>
      <w:tr w:rsidR="004358CA" w:rsidRPr="006A217B" w14:paraId="4B2E2FA1" w14:textId="433E4DFA" w:rsidTr="00914954">
        <w:tc>
          <w:tcPr>
            <w:tcW w:w="2250" w:type="dxa"/>
            <w:shd w:val="clear" w:color="auto" w:fill="auto"/>
          </w:tcPr>
          <w:p w14:paraId="0E750F3F" w14:textId="1280B7A0" w:rsidR="004358CA" w:rsidRDefault="004358CA" w:rsidP="007155F6">
            <w:pPr>
              <w:rPr>
                <w:i/>
                <w:iCs/>
              </w:rPr>
            </w:pPr>
            <w:r>
              <w:rPr>
                <w:i/>
                <w:iCs/>
              </w:rPr>
              <w:t>Waveform</w:t>
            </w:r>
          </w:p>
        </w:tc>
        <w:tc>
          <w:tcPr>
            <w:tcW w:w="1890" w:type="dxa"/>
            <w:shd w:val="clear" w:color="auto" w:fill="auto"/>
          </w:tcPr>
          <w:p w14:paraId="3BD69A49" w14:textId="4E5CD7EC" w:rsidR="004358CA" w:rsidRDefault="00050C87" w:rsidP="0000463D">
            <w:r>
              <w:t>−</w:t>
            </w:r>
            <w:r w:rsidR="004358CA">
              <w:t>39.63%</w:t>
            </w:r>
          </w:p>
        </w:tc>
        <w:tc>
          <w:tcPr>
            <w:tcW w:w="1980" w:type="dxa"/>
          </w:tcPr>
          <w:p w14:paraId="32E9B76A" w14:textId="77777777" w:rsidR="004358CA" w:rsidRDefault="004358CA" w:rsidP="0000463D"/>
        </w:tc>
        <w:tc>
          <w:tcPr>
            <w:tcW w:w="1890" w:type="dxa"/>
          </w:tcPr>
          <w:p w14:paraId="484240AB" w14:textId="77777777" w:rsidR="004358CA" w:rsidRDefault="004358CA" w:rsidP="0000463D"/>
        </w:tc>
      </w:tr>
    </w:tbl>
    <w:p w14:paraId="59DF8016" w14:textId="77777777" w:rsidR="005C0530" w:rsidRDefault="005C0530" w:rsidP="005C0530"/>
    <w:p w14:paraId="6DD0A9F1" w14:textId="5AD4545F" w:rsidR="001A25D1" w:rsidRDefault="001A25D1" w:rsidP="001A25D1">
      <w:pPr>
        <w:pStyle w:val="Caption"/>
        <w:rPr>
          <w:sz w:val="22"/>
          <w:szCs w:val="22"/>
        </w:rPr>
      </w:pPr>
      <w:bookmarkStart w:id="85" w:name="_Ref376591749"/>
      <w:r w:rsidRPr="00552494">
        <w:rPr>
          <w:sz w:val="22"/>
          <w:szCs w:val="22"/>
        </w:rPr>
        <w:t xml:space="preserve">Table </w:t>
      </w:r>
      <w:r w:rsidR="00D00FF1" w:rsidRPr="00552494">
        <w:rPr>
          <w:sz w:val="22"/>
          <w:szCs w:val="22"/>
        </w:rPr>
        <w:fldChar w:fldCharType="begin"/>
      </w:r>
      <w:r w:rsidR="00D00FF1" w:rsidRPr="00552494">
        <w:rPr>
          <w:sz w:val="22"/>
          <w:szCs w:val="22"/>
        </w:rPr>
        <w:instrText xml:space="preserve"> SEQ Table \* ARABIC </w:instrText>
      </w:r>
      <w:r w:rsidR="00D00FF1" w:rsidRPr="00552494">
        <w:rPr>
          <w:sz w:val="22"/>
          <w:szCs w:val="22"/>
        </w:rPr>
        <w:fldChar w:fldCharType="separate"/>
      </w:r>
      <w:r w:rsidR="00611B09">
        <w:rPr>
          <w:noProof/>
          <w:sz w:val="22"/>
          <w:szCs w:val="22"/>
        </w:rPr>
        <w:t>3</w:t>
      </w:r>
      <w:r w:rsidR="00D00FF1" w:rsidRPr="00552494">
        <w:rPr>
          <w:sz w:val="22"/>
          <w:szCs w:val="22"/>
        </w:rPr>
        <w:fldChar w:fldCharType="end"/>
      </w:r>
      <w:bookmarkEnd w:id="85"/>
      <w:r w:rsidRPr="00552494">
        <w:rPr>
          <w:sz w:val="22"/>
          <w:szCs w:val="22"/>
        </w:rPr>
        <w:t>: Chroma BD</w:t>
      </w:r>
      <w:r>
        <w:rPr>
          <w:sz w:val="22"/>
          <w:szCs w:val="22"/>
        </w:rPr>
        <w:t>-</w:t>
      </w:r>
      <w:r w:rsidRPr="00552494">
        <w:rPr>
          <w:sz w:val="22"/>
          <w:szCs w:val="22"/>
        </w:rPr>
        <w:t xml:space="preserve">rate comparison of </w:t>
      </w:r>
      <w:r w:rsidR="00BF6EC6">
        <w:rPr>
          <w:sz w:val="22"/>
          <w:szCs w:val="22"/>
        </w:rPr>
        <w:t xml:space="preserve">lifting-based </w:t>
      </w:r>
      <w:r w:rsidRPr="00552494">
        <w:rPr>
          <w:sz w:val="22"/>
          <w:szCs w:val="22"/>
        </w:rPr>
        <w:t>band</w:t>
      </w:r>
      <w:r>
        <w:rPr>
          <w:sz w:val="22"/>
          <w:szCs w:val="22"/>
        </w:rPr>
        <w:t>-</w:t>
      </w:r>
      <w:r w:rsidRPr="00552494">
        <w:rPr>
          <w:sz w:val="22"/>
          <w:szCs w:val="22"/>
        </w:rPr>
        <w:t xml:space="preserve">separation scheme relative to </w:t>
      </w:r>
      <w:r w:rsidR="00050C87">
        <w:rPr>
          <w:sz w:val="22"/>
          <w:szCs w:val="22"/>
        </w:rPr>
        <w:t xml:space="preserve">non-lifting </w:t>
      </w:r>
      <w:r w:rsidR="00BF6EC6">
        <w:rPr>
          <w:sz w:val="22"/>
          <w:szCs w:val="22"/>
        </w:rPr>
        <w:t>band-s</w:t>
      </w:r>
      <w:r w:rsidR="00071936">
        <w:rPr>
          <w:sz w:val="22"/>
          <w:szCs w:val="22"/>
        </w:rPr>
        <w:t>e</w:t>
      </w:r>
      <w:r w:rsidR="00BF6EC6">
        <w:rPr>
          <w:sz w:val="22"/>
          <w:szCs w:val="22"/>
        </w:rPr>
        <w:t xml:space="preserve">paration </w:t>
      </w:r>
      <w:r w:rsidRPr="00552494">
        <w:rPr>
          <w:sz w:val="22"/>
          <w:szCs w:val="22"/>
        </w:rPr>
        <w:t>packing</w:t>
      </w:r>
      <w:r w:rsidR="00A76D9F">
        <w:rPr>
          <w:sz w:val="22"/>
          <w:szCs w:val="22"/>
        </w:rPr>
        <w:t xml:space="preserve"> </w:t>
      </w:r>
      <w:r w:rsidRPr="00552494">
        <w:rPr>
          <w:sz w:val="22"/>
          <w:szCs w:val="22"/>
        </w:rPr>
        <w:t xml:space="preserve">on common 4:4:4 screen content </w:t>
      </w:r>
      <w:r w:rsidR="00A76D9F">
        <w:rPr>
          <w:sz w:val="22"/>
          <w:szCs w:val="22"/>
        </w:rPr>
        <w:t xml:space="preserve">and range extensions </w:t>
      </w:r>
      <w:r w:rsidRPr="00552494">
        <w:rPr>
          <w:sz w:val="22"/>
          <w:szCs w:val="22"/>
        </w:rPr>
        <w:t>test sequences</w:t>
      </w:r>
      <w:r>
        <w:rPr>
          <w:sz w:val="22"/>
          <w:szCs w:val="22"/>
        </w:rPr>
        <w:t xml:space="preserve"> for main-tier </w:t>
      </w:r>
      <w:proofErr w:type="spellStart"/>
      <w:proofErr w:type="gramStart"/>
      <w:r>
        <w:rPr>
          <w:sz w:val="22"/>
          <w:szCs w:val="22"/>
        </w:rPr>
        <w:t>Qp</w:t>
      </w:r>
      <w:proofErr w:type="spellEnd"/>
      <w:proofErr w:type="gramEnd"/>
      <w:r>
        <w:rPr>
          <w:sz w:val="22"/>
          <w:szCs w:val="22"/>
        </w:rPr>
        <w:t xml:space="preserve"> ranges</w:t>
      </w:r>
    </w:p>
    <w:tbl>
      <w:tblPr>
        <w:tblStyle w:val="TableGrid"/>
        <w:tblW w:w="0" w:type="auto"/>
        <w:tblInd w:w="1098" w:type="dxa"/>
        <w:tblLayout w:type="fixed"/>
        <w:tblLook w:val="04A0" w:firstRow="1" w:lastRow="0" w:firstColumn="1" w:lastColumn="0" w:noHBand="0" w:noVBand="1"/>
      </w:tblPr>
      <w:tblGrid>
        <w:gridCol w:w="2250"/>
        <w:gridCol w:w="1890"/>
        <w:gridCol w:w="1980"/>
        <w:gridCol w:w="1890"/>
      </w:tblGrid>
      <w:tr w:rsidR="001A25D1" w:rsidRPr="006A217B" w14:paraId="6D690137" w14:textId="77777777" w:rsidTr="00997562">
        <w:tc>
          <w:tcPr>
            <w:tcW w:w="2250" w:type="dxa"/>
            <w:shd w:val="clear" w:color="auto" w:fill="auto"/>
            <w:vAlign w:val="center"/>
          </w:tcPr>
          <w:p w14:paraId="791462AE" w14:textId="77777777" w:rsidR="001A25D1" w:rsidRDefault="001A25D1" w:rsidP="00997562">
            <w:pPr>
              <w:rPr>
                <w:b/>
                <w:lang w:eastAsia="zh-CN"/>
              </w:rPr>
            </w:pPr>
            <w:r w:rsidRPr="006A217B">
              <w:rPr>
                <w:b/>
                <w:lang w:eastAsia="zh-CN"/>
              </w:rPr>
              <w:t xml:space="preserve">Test </w:t>
            </w:r>
            <w:r w:rsidRPr="006A217B">
              <w:rPr>
                <w:rFonts w:hint="eastAsia"/>
                <w:b/>
                <w:lang w:eastAsia="zh-CN"/>
              </w:rPr>
              <w:t>Sequence</w:t>
            </w:r>
            <w:r>
              <w:rPr>
                <w:b/>
                <w:lang w:eastAsia="zh-CN"/>
              </w:rPr>
              <w:t>s</w:t>
            </w:r>
          </w:p>
          <w:p w14:paraId="1E1AAF37" w14:textId="77777777" w:rsidR="001A25D1" w:rsidRPr="006A217B" w:rsidRDefault="001A25D1" w:rsidP="00997562">
            <w:r>
              <w:rPr>
                <w:b/>
                <w:lang w:eastAsia="zh-CN"/>
              </w:rPr>
              <w:t>Screen Content</w:t>
            </w:r>
          </w:p>
        </w:tc>
        <w:tc>
          <w:tcPr>
            <w:tcW w:w="1890" w:type="dxa"/>
            <w:shd w:val="clear" w:color="auto" w:fill="auto"/>
            <w:vAlign w:val="center"/>
          </w:tcPr>
          <w:p w14:paraId="00C08A28" w14:textId="77777777" w:rsidR="001A25D1" w:rsidRPr="006A217B" w:rsidRDefault="001A25D1" w:rsidP="00997562">
            <w:r w:rsidRPr="006A217B">
              <w:rPr>
                <w:b/>
                <w:lang w:eastAsia="zh-CN"/>
              </w:rPr>
              <w:t>BD-rate delta</w:t>
            </w:r>
          </w:p>
        </w:tc>
        <w:tc>
          <w:tcPr>
            <w:tcW w:w="1980" w:type="dxa"/>
          </w:tcPr>
          <w:p w14:paraId="7580C458" w14:textId="77777777" w:rsidR="001A25D1" w:rsidRDefault="001A25D1" w:rsidP="00997562">
            <w:pPr>
              <w:rPr>
                <w:b/>
                <w:lang w:eastAsia="zh-CN"/>
              </w:rPr>
            </w:pPr>
            <w:r>
              <w:rPr>
                <w:b/>
                <w:lang w:eastAsia="zh-CN"/>
              </w:rPr>
              <w:t>Test Sequences</w:t>
            </w:r>
          </w:p>
          <w:p w14:paraId="67F95D6D" w14:textId="77777777" w:rsidR="001A25D1" w:rsidRDefault="001A25D1" w:rsidP="00997562">
            <w:pPr>
              <w:rPr>
                <w:b/>
                <w:lang w:eastAsia="zh-CN"/>
              </w:rPr>
            </w:pPr>
            <w:r>
              <w:rPr>
                <w:b/>
                <w:lang w:eastAsia="zh-CN"/>
              </w:rPr>
              <w:t>Range Extensions</w:t>
            </w:r>
          </w:p>
        </w:tc>
        <w:tc>
          <w:tcPr>
            <w:tcW w:w="1890" w:type="dxa"/>
          </w:tcPr>
          <w:p w14:paraId="648214E8" w14:textId="77777777" w:rsidR="001A25D1" w:rsidRDefault="001A25D1" w:rsidP="00997562">
            <w:pPr>
              <w:rPr>
                <w:b/>
                <w:lang w:eastAsia="zh-CN"/>
              </w:rPr>
            </w:pPr>
            <w:r>
              <w:rPr>
                <w:b/>
                <w:lang w:eastAsia="zh-CN"/>
              </w:rPr>
              <w:t>BD-rate delta</w:t>
            </w:r>
          </w:p>
        </w:tc>
      </w:tr>
      <w:tr w:rsidR="001A25D1" w:rsidRPr="006A217B" w14:paraId="0CEF3FF9" w14:textId="77777777" w:rsidTr="00997562">
        <w:tc>
          <w:tcPr>
            <w:tcW w:w="2250" w:type="dxa"/>
            <w:shd w:val="clear" w:color="auto" w:fill="auto"/>
          </w:tcPr>
          <w:p w14:paraId="70607B43" w14:textId="38C6D6AB" w:rsidR="001A25D1" w:rsidRPr="007A09BD" w:rsidRDefault="00AD408C" w:rsidP="00997562">
            <w:pPr>
              <w:rPr>
                <w:i/>
              </w:rPr>
            </w:pPr>
            <w:proofErr w:type="spellStart"/>
            <w:r>
              <w:rPr>
                <w:i/>
                <w:iCs/>
              </w:rPr>
              <w:t>W</w:t>
            </w:r>
            <w:r w:rsidR="001A25D1">
              <w:rPr>
                <w:i/>
                <w:iCs/>
              </w:rPr>
              <w:t>eb</w:t>
            </w:r>
            <w:r>
              <w:rPr>
                <w:i/>
                <w:iCs/>
              </w:rPr>
              <w:t>B</w:t>
            </w:r>
            <w:r w:rsidR="001A25D1">
              <w:rPr>
                <w:i/>
                <w:iCs/>
              </w:rPr>
              <w:t>rowsing</w:t>
            </w:r>
            <w:proofErr w:type="spellEnd"/>
          </w:p>
        </w:tc>
        <w:tc>
          <w:tcPr>
            <w:tcW w:w="1890" w:type="dxa"/>
            <w:shd w:val="clear" w:color="auto" w:fill="auto"/>
          </w:tcPr>
          <w:p w14:paraId="4065A2EA" w14:textId="3F263557" w:rsidR="001A25D1" w:rsidRPr="006A217B" w:rsidRDefault="00050C87" w:rsidP="00CF5579">
            <w:r>
              <w:t>−</w:t>
            </w:r>
            <w:r w:rsidR="00CF5579">
              <w:t>0.96%</w:t>
            </w:r>
          </w:p>
        </w:tc>
        <w:tc>
          <w:tcPr>
            <w:tcW w:w="1980" w:type="dxa"/>
          </w:tcPr>
          <w:p w14:paraId="1627C24D" w14:textId="46155535" w:rsidR="001A25D1" w:rsidRPr="00914954" w:rsidRDefault="003D1DA2" w:rsidP="00997562">
            <w:pPr>
              <w:rPr>
                <w:i/>
              </w:rPr>
            </w:pPr>
            <w:proofErr w:type="spellStart"/>
            <w:r w:rsidRPr="00914954">
              <w:rPr>
                <w:i/>
              </w:rPr>
              <w:t>VenueVu</w:t>
            </w:r>
            <w:proofErr w:type="spellEnd"/>
          </w:p>
        </w:tc>
        <w:tc>
          <w:tcPr>
            <w:tcW w:w="1890" w:type="dxa"/>
          </w:tcPr>
          <w:p w14:paraId="0E55CEE8" w14:textId="37D90E91" w:rsidR="001A25D1" w:rsidRDefault="00050C87" w:rsidP="00997562">
            <w:r>
              <w:t>−</w:t>
            </w:r>
            <w:r w:rsidR="003D1DA2">
              <w:t>5.67%</w:t>
            </w:r>
          </w:p>
        </w:tc>
      </w:tr>
      <w:tr w:rsidR="001A25D1" w:rsidRPr="006A217B" w14:paraId="265D52D3" w14:textId="77777777" w:rsidTr="00997562">
        <w:tc>
          <w:tcPr>
            <w:tcW w:w="2250" w:type="dxa"/>
            <w:shd w:val="clear" w:color="auto" w:fill="auto"/>
          </w:tcPr>
          <w:p w14:paraId="5175F4F2" w14:textId="21F78C4F" w:rsidR="001A25D1" w:rsidRPr="007A09BD" w:rsidRDefault="00AD408C" w:rsidP="00997562">
            <w:pPr>
              <w:rPr>
                <w:i/>
              </w:rPr>
            </w:pPr>
            <w:proofErr w:type="spellStart"/>
            <w:r>
              <w:rPr>
                <w:i/>
                <w:iCs/>
              </w:rPr>
              <w:t>W</w:t>
            </w:r>
            <w:r w:rsidR="001A25D1">
              <w:rPr>
                <w:i/>
                <w:iCs/>
              </w:rPr>
              <w:t>ord</w:t>
            </w:r>
            <w:r>
              <w:rPr>
                <w:i/>
                <w:iCs/>
              </w:rPr>
              <w:t>E</w:t>
            </w:r>
            <w:r w:rsidR="001A25D1">
              <w:rPr>
                <w:i/>
                <w:iCs/>
              </w:rPr>
              <w:t>diting</w:t>
            </w:r>
            <w:proofErr w:type="spellEnd"/>
          </w:p>
        </w:tc>
        <w:tc>
          <w:tcPr>
            <w:tcW w:w="1890" w:type="dxa"/>
            <w:shd w:val="clear" w:color="auto" w:fill="auto"/>
          </w:tcPr>
          <w:p w14:paraId="3542B850" w14:textId="30CE869F" w:rsidR="001A25D1" w:rsidRPr="006A217B" w:rsidRDefault="00050C87" w:rsidP="00561BE3">
            <w:r>
              <w:t>−</w:t>
            </w:r>
            <w:r w:rsidR="00561BE3">
              <w:t>13.34%</w:t>
            </w:r>
          </w:p>
        </w:tc>
        <w:tc>
          <w:tcPr>
            <w:tcW w:w="1980" w:type="dxa"/>
          </w:tcPr>
          <w:p w14:paraId="5BA5AB14" w14:textId="016430FE" w:rsidR="001A25D1" w:rsidRPr="00914954" w:rsidRDefault="00BD3F6A" w:rsidP="00997562">
            <w:pPr>
              <w:rPr>
                <w:i/>
              </w:rPr>
            </w:pPr>
            <w:proofErr w:type="spellStart"/>
            <w:r w:rsidRPr="00914954">
              <w:rPr>
                <w:i/>
              </w:rPr>
              <w:t>Rainfruits</w:t>
            </w:r>
            <w:proofErr w:type="spellEnd"/>
          </w:p>
        </w:tc>
        <w:tc>
          <w:tcPr>
            <w:tcW w:w="1890" w:type="dxa"/>
          </w:tcPr>
          <w:p w14:paraId="7DA10C2F" w14:textId="7E0F4605" w:rsidR="001A25D1" w:rsidRDefault="00050C87" w:rsidP="00997562">
            <w:r>
              <w:t>−</w:t>
            </w:r>
            <w:r w:rsidR="00BD3F6A">
              <w:t>2.74%</w:t>
            </w:r>
          </w:p>
        </w:tc>
      </w:tr>
      <w:tr w:rsidR="001A25D1" w:rsidRPr="006A217B" w14:paraId="0B230B05" w14:textId="77777777" w:rsidTr="00997562">
        <w:tc>
          <w:tcPr>
            <w:tcW w:w="2250" w:type="dxa"/>
            <w:shd w:val="clear" w:color="auto" w:fill="auto"/>
          </w:tcPr>
          <w:p w14:paraId="653F23EB" w14:textId="2AFE19DD" w:rsidR="001A25D1" w:rsidRPr="007A09BD" w:rsidRDefault="00AD408C" w:rsidP="00997562">
            <w:pPr>
              <w:rPr>
                <w:i/>
              </w:rPr>
            </w:pPr>
            <w:r>
              <w:rPr>
                <w:i/>
                <w:iCs/>
              </w:rPr>
              <w:t>P</w:t>
            </w:r>
            <w:r w:rsidR="001A25D1">
              <w:rPr>
                <w:i/>
                <w:iCs/>
              </w:rPr>
              <w:t>rogramming</w:t>
            </w:r>
          </w:p>
        </w:tc>
        <w:tc>
          <w:tcPr>
            <w:tcW w:w="1890" w:type="dxa"/>
            <w:shd w:val="clear" w:color="auto" w:fill="auto"/>
          </w:tcPr>
          <w:p w14:paraId="4251E236" w14:textId="71330A46" w:rsidR="001A25D1" w:rsidRPr="006A217B" w:rsidRDefault="00050C87" w:rsidP="00997562">
            <w:r>
              <w:t>−</w:t>
            </w:r>
            <w:r w:rsidR="009140A3">
              <w:t>6%</w:t>
            </w:r>
          </w:p>
        </w:tc>
        <w:tc>
          <w:tcPr>
            <w:tcW w:w="1980" w:type="dxa"/>
          </w:tcPr>
          <w:p w14:paraId="5A600469" w14:textId="634D2DF1" w:rsidR="001A25D1" w:rsidRPr="00914954" w:rsidRDefault="00BD3F6A" w:rsidP="00997562">
            <w:pPr>
              <w:rPr>
                <w:i/>
              </w:rPr>
            </w:pPr>
            <w:proofErr w:type="spellStart"/>
            <w:r w:rsidRPr="00914954">
              <w:rPr>
                <w:i/>
              </w:rPr>
              <w:t>LupoCandlelight</w:t>
            </w:r>
            <w:proofErr w:type="spellEnd"/>
          </w:p>
        </w:tc>
        <w:tc>
          <w:tcPr>
            <w:tcW w:w="1890" w:type="dxa"/>
          </w:tcPr>
          <w:p w14:paraId="30962555" w14:textId="4E1E1B36" w:rsidR="001A25D1" w:rsidRDefault="00050C87" w:rsidP="00997562">
            <w:r>
              <w:t>−</w:t>
            </w:r>
            <w:r w:rsidR="00BD3F6A">
              <w:t>21.72%</w:t>
            </w:r>
          </w:p>
        </w:tc>
      </w:tr>
      <w:tr w:rsidR="001A25D1" w:rsidRPr="006A217B" w14:paraId="4F18BA4E" w14:textId="77777777" w:rsidTr="00997562">
        <w:tc>
          <w:tcPr>
            <w:tcW w:w="2250" w:type="dxa"/>
            <w:shd w:val="clear" w:color="auto" w:fill="auto"/>
          </w:tcPr>
          <w:p w14:paraId="5A6A69D3" w14:textId="7406C327" w:rsidR="001A25D1" w:rsidRPr="007A09BD" w:rsidRDefault="00AD408C" w:rsidP="00997562">
            <w:pPr>
              <w:rPr>
                <w:i/>
              </w:rPr>
            </w:pPr>
            <w:r>
              <w:rPr>
                <w:i/>
                <w:iCs/>
              </w:rPr>
              <w:t>M</w:t>
            </w:r>
            <w:r w:rsidR="001A25D1">
              <w:rPr>
                <w:i/>
                <w:iCs/>
              </w:rPr>
              <w:t>ap</w:t>
            </w:r>
          </w:p>
        </w:tc>
        <w:tc>
          <w:tcPr>
            <w:tcW w:w="1890" w:type="dxa"/>
            <w:shd w:val="clear" w:color="auto" w:fill="auto"/>
          </w:tcPr>
          <w:p w14:paraId="3F6AA788" w14:textId="42799585" w:rsidR="00631F1F" w:rsidRPr="006A217B" w:rsidRDefault="00050C87" w:rsidP="00997562">
            <w:r>
              <w:t>−</w:t>
            </w:r>
            <w:r w:rsidR="00631F1F">
              <w:t>8.16%</w:t>
            </w:r>
          </w:p>
        </w:tc>
        <w:tc>
          <w:tcPr>
            <w:tcW w:w="1980" w:type="dxa"/>
          </w:tcPr>
          <w:p w14:paraId="79A9EB1D" w14:textId="255DC036" w:rsidR="001A25D1" w:rsidRPr="00914954" w:rsidRDefault="00BD3F6A" w:rsidP="00997562">
            <w:pPr>
              <w:rPr>
                <w:i/>
              </w:rPr>
            </w:pPr>
            <w:proofErr w:type="spellStart"/>
            <w:r w:rsidRPr="00914954">
              <w:rPr>
                <w:i/>
              </w:rPr>
              <w:t>BirdsinCage</w:t>
            </w:r>
            <w:proofErr w:type="spellEnd"/>
          </w:p>
        </w:tc>
        <w:tc>
          <w:tcPr>
            <w:tcW w:w="1890" w:type="dxa"/>
          </w:tcPr>
          <w:p w14:paraId="06ADA828" w14:textId="18A3924A" w:rsidR="001A25D1" w:rsidRDefault="00BD3F6A" w:rsidP="00997562">
            <w:r>
              <w:t>55.52%</w:t>
            </w:r>
          </w:p>
        </w:tc>
      </w:tr>
      <w:tr w:rsidR="001A25D1" w:rsidRPr="006A217B" w14:paraId="544124C7" w14:textId="77777777" w:rsidTr="00997562">
        <w:tc>
          <w:tcPr>
            <w:tcW w:w="2250" w:type="dxa"/>
            <w:shd w:val="clear" w:color="auto" w:fill="auto"/>
          </w:tcPr>
          <w:p w14:paraId="02B02FE3" w14:textId="4D69EDCD" w:rsidR="001A25D1" w:rsidRPr="006A217B" w:rsidRDefault="00AD408C" w:rsidP="00997562">
            <w:pPr>
              <w:rPr>
                <w:i/>
              </w:rPr>
            </w:pPr>
            <w:r>
              <w:rPr>
                <w:i/>
                <w:iCs/>
              </w:rPr>
              <w:lastRenderedPageBreak/>
              <w:t>V</w:t>
            </w:r>
            <w:r w:rsidR="001A25D1">
              <w:rPr>
                <w:i/>
                <w:iCs/>
              </w:rPr>
              <w:t>iking</w:t>
            </w:r>
          </w:p>
        </w:tc>
        <w:tc>
          <w:tcPr>
            <w:tcW w:w="1890" w:type="dxa"/>
            <w:shd w:val="clear" w:color="auto" w:fill="auto"/>
          </w:tcPr>
          <w:p w14:paraId="3C29BA02" w14:textId="73D4AD2F" w:rsidR="001A25D1" w:rsidRPr="006A217B" w:rsidRDefault="00050C87" w:rsidP="00997562">
            <w:r>
              <w:t>−</w:t>
            </w:r>
            <w:r w:rsidR="00AF5B30">
              <w:t>9.60%</w:t>
            </w:r>
          </w:p>
        </w:tc>
        <w:tc>
          <w:tcPr>
            <w:tcW w:w="1980" w:type="dxa"/>
          </w:tcPr>
          <w:p w14:paraId="27D1AE74" w14:textId="010F96A1" w:rsidR="001A25D1" w:rsidRPr="00914954" w:rsidRDefault="00B55F42" w:rsidP="00997562">
            <w:pPr>
              <w:rPr>
                <w:i/>
              </w:rPr>
            </w:pPr>
            <w:r w:rsidRPr="00914954">
              <w:rPr>
                <w:i/>
              </w:rPr>
              <w:t>Kimono</w:t>
            </w:r>
          </w:p>
        </w:tc>
        <w:tc>
          <w:tcPr>
            <w:tcW w:w="1890" w:type="dxa"/>
          </w:tcPr>
          <w:p w14:paraId="321E6CD0" w14:textId="4E1254F6" w:rsidR="001A25D1" w:rsidRDefault="00B55F42" w:rsidP="00997562">
            <w:r>
              <w:t>9.87%</w:t>
            </w:r>
          </w:p>
        </w:tc>
      </w:tr>
      <w:tr w:rsidR="001A25D1" w:rsidRPr="006A217B" w14:paraId="5C3D0ED7" w14:textId="77777777" w:rsidTr="00997562">
        <w:tc>
          <w:tcPr>
            <w:tcW w:w="2250" w:type="dxa"/>
            <w:shd w:val="clear" w:color="auto" w:fill="auto"/>
          </w:tcPr>
          <w:p w14:paraId="622CCF7E" w14:textId="4104CA80" w:rsidR="001A25D1" w:rsidRPr="006A217B" w:rsidRDefault="00AD408C" w:rsidP="00997562">
            <w:pPr>
              <w:rPr>
                <w:i/>
              </w:rPr>
            </w:pPr>
            <w:r>
              <w:rPr>
                <w:i/>
                <w:iCs/>
              </w:rPr>
              <w:t>R</w:t>
            </w:r>
            <w:r w:rsidR="001A25D1">
              <w:rPr>
                <w:i/>
                <w:iCs/>
              </w:rPr>
              <w:t>obot</w:t>
            </w:r>
          </w:p>
        </w:tc>
        <w:tc>
          <w:tcPr>
            <w:tcW w:w="1890" w:type="dxa"/>
            <w:shd w:val="clear" w:color="auto" w:fill="auto"/>
          </w:tcPr>
          <w:p w14:paraId="6C20EF82" w14:textId="6FD97606" w:rsidR="001A25D1" w:rsidRPr="006A217B" w:rsidRDefault="00050C87" w:rsidP="00D47961">
            <w:r>
              <w:t>−</w:t>
            </w:r>
            <w:r w:rsidR="00D47961">
              <w:t>13.22%</w:t>
            </w:r>
          </w:p>
        </w:tc>
        <w:tc>
          <w:tcPr>
            <w:tcW w:w="1980" w:type="dxa"/>
          </w:tcPr>
          <w:p w14:paraId="46914D28" w14:textId="6BB19C93" w:rsidR="001A25D1" w:rsidRDefault="001A25D1" w:rsidP="00997562"/>
        </w:tc>
        <w:tc>
          <w:tcPr>
            <w:tcW w:w="1890" w:type="dxa"/>
          </w:tcPr>
          <w:p w14:paraId="4F49C5FB" w14:textId="6702A645" w:rsidR="001A25D1" w:rsidRDefault="001A25D1" w:rsidP="00997562"/>
        </w:tc>
      </w:tr>
      <w:tr w:rsidR="001A25D1" w:rsidRPr="006A217B" w14:paraId="4A2E930C" w14:textId="77777777" w:rsidTr="00997562">
        <w:tc>
          <w:tcPr>
            <w:tcW w:w="2250" w:type="dxa"/>
            <w:shd w:val="clear" w:color="auto" w:fill="auto"/>
          </w:tcPr>
          <w:p w14:paraId="2D6F3416" w14:textId="0491C91B" w:rsidR="001A25D1" w:rsidRPr="006A217B" w:rsidRDefault="001629B4" w:rsidP="00997562">
            <w:pPr>
              <w:rPr>
                <w:i/>
              </w:rPr>
            </w:pPr>
            <w:proofErr w:type="spellStart"/>
            <w:r>
              <w:rPr>
                <w:i/>
                <w:iCs/>
              </w:rPr>
              <w:t>T</w:t>
            </w:r>
            <w:r w:rsidR="001A25D1">
              <w:rPr>
                <w:i/>
                <w:iCs/>
              </w:rPr>
              <w:t>wist</w:t>
            </w:r>
            <w:r w:rsidR="00AD408C">
              <w:rPr>
                <w:i/>
                <w:iCs/>
              </w:rPr>
              <w:t>T</w:t>
            </w:r>
            <w:r>
              <w:rPr>
                <w:i/>
                <w:iCs/>
              </w:rPr>
              <w:t>unnel</w:t>
            </w:r>
            <w:proofErr w:type="spellEnd"/>
          </w:p>
        </w:tc>
        <w:tc>
          <w:tcPr>
            <w:tcW w:w="1890" w:type="dxa"/>
            <w:shd w:val="clear" w:color="auto" w:fill="auto"/>
          </w:tcPr>
          <w:p w14:paraId="1E2DEBA3" w14:textId="67DCCD20" w:rsidR="001A25D1" w:rsidRPr="006A217B" w:rsidRDefault="00050C87" w:rsidP="00997562">
            <w:r>
              <w:t>−</w:t>
            </w:r>
            <w:r w:rsidR="001629B4">
              <w:t>14.20%</w:t>
            </w:r>
          </w:p>
        </w:tc>
        <w:tc>
          <w:tcPr>
            <w:tcW w:w="1980" w:type="dxa"/>
          </w:tcPr>
          <w:p w14:paraId="62B5962B" w14:textId="3AE645E2" w:rsidR="001A25D1" w:rsidRDefault="001A25D1" w:rsidP="00997562"/>
        </w:tc>
        <w:tc>
          <w:tcPr>
            <w:tcW w:w="1890" w:type="dxa"/>
          </w:tcPr>
          <w:p w14:paraId="6B4ED42C" w14:textId="17D0A8BE" w:rsidR="001A25D1" w:rsidRDefault="001A25D1" w:rsidP="00997562"/>
        </w:tc>
      </w:tr>
      <w:tr w:rsidR="001A25D1" w:rsidRPr="006A217B" w14:paraId="23BAC23A" w14:textId="77777777" w:rsidTr="00997562">
        <w:tc>
          <w:tcPr>
            <w:tcW w:w="2250" w:type="dxa"/>
            <w:shd w:val="clear" w:color="auto" w:fill="auto"/>
          </w:tcPr>
          <w:p w14:paraId="77CBFEF5" w14:textId="77777777" w:rsidR="001A25D1" w:rsidRDefault="001A25D1" w:rsidP="00997562">
            <w:pPr>
              <w:rPr>
                <w:i/>
                <w:iCs/>
              </w:rPr>
            </w:pPr>
            <w:proofErr w:type="spellStart"/>
            <w:r>
              <w:rPr>
                <w:i/>
                <w:iCs/>
              </w:rPr>
              <w:t>SlideShow</w:t>
            </w:r>
            <w:proofErr w:type="spellEnd"/>
          </w:p>
        </w:tc>
        <w:tc>
          <w:tcPr>
            <w:tcW w:w="1890" w:type="dxa"/>
            <w:shd w:val="clear" w:color="auto" w:fill="auto"/>
          </w:tcPr>
          <w:p w14:paraId="680107C5" w14:textId="1CB626EF" w:rsidR="001A25D1" w:rsidRDefault="00050C87" w:rsidP="00997562">
            <w:r>
              <w:t>−</w:t>
            </w:r>
            <w:r w:rsidR="006E6E51">
              <w:t>3.31%</w:t>
            </w:r>
          </w:p>
        </w:tc>
        <w:tc>
          <w:tcPr>
            <w:tcW w:w="1980" w:type="dxa"/>
          </w:tcPr>
          <w:p w14:paraId="0A93F9B2" w14:textId="77777777" w:rsidR="001A25D1" w:rsidRDefault="001A25D1" w:rsidP="00997562"/>
        </w:tc>
        <w:tc>
          <w:tcPr>
            <w:tcW w:w="1890" w:type="dxa"/>
          </w:tcPr>
          <w:p w14:paraId="69DECF12" w14:textId="77777777" w:rsidR="001A25D1" w:rsidRDefault="001A25D1" w:rsidP="00997562"/>
        </w:tc>
      </w:tr>
      <w:tr w:rsidR="001A25D1" w:rsidRPr="006A217B" w14:paraId="09E64C41" w14:textId="77777777" w:rsidTr="00997562">
        <w:tc>
          <w:tcPr>
            <w:tcW w:w="2250" w:type="dxa"/>
            <w:shd w:val="clear" w:color="auto" w:fill="auto"/>
          </w:tcPr>
          <w:p w14:paraId="4EB9F8FF" w14:textId="77777777" w:rsidR="001A25D1" w:rsidRDefault="001A25D1" w:rsidP="00997562">
            <w:pPr>
              <w:rPr>
                <w:i/>
                <w:iCs/>
              </w:rPr>
            </w:pPr>
            <w:proofErr w:type="spellStart"/>
            <w:r>
              <w:rPr>
                <w:i/>
                <w:iCs/>
              </w:rPr>
              <w:t>PCBlayout</w:t>
            </w:r>
            <w:proofErr w:type="spellEnd"/>
          </w:p>
        </w:tc>
        <w:tc>
          <w:tcPr>
            <w:tcW w:w="1890" w:type="dxa"/>
            <w:shd w:val="clear" w:color="auto" w:fill="auto"/>
          </w:tcPr>
          <w:p w14:paraId="4F9224E1" w14:textId="37A2EF1B" w:rsidR="001A25D1" w:rsidRDefault="001629B4" w:rsidP="00997562">
            <w:r>
              <w:t>5.64%</w:t>
            </w:r>
          </w:p>
        </w:tc>
        <w:tc>
          <w:tcPr>
            <w:tcW w:w="1980" w:type="dxa"/>
          </w:tcPr>
          <w:p w14:paraId="349DA833" w14:textId="77777777" w:rsidR="001A25D1" w:rsidRDefault="001A25D1" w:rsidP="00997562"/>
        </w:tc>
        <w:tc>
          <w:tcPr>
            <w:tcW w:w="1890" w:type="dxa"/>
          </w:tcPr>
          <w:p w14:paraId="1F4A8BEA" w14:textId="77777777" w:rsidR="001A25D1" w:rsidRDefault="001A25D1" w:rsidP="00997562"/>
        </w:tc>
      </w:tr>
      <w:tr w:rsidR="001A25D1" w:rsidRPr="006A217B" w14:paraId="121C12DC" w14:textId="77777777" w:rsidTr="00997562">
        <w:tc>
          <w:tcPr>
            <w:tcW w:w="2250" w:type="dxa"/>
            <w:shd w:val="clear" w:color="auto" w:fill="auto"/>
          </w:tcPr>
          <w:p w14:paraId="63080E96" w14:textId="77777777" w:rsidR="001A25D1" w:rsidRDefault="001A25D1" w:rsidP="00997562">
            <w:pPr>
              <w:rPr>
                <w:i/>
                <w:iCs/>
              </w:rPr>
            </w:pPr>
            <w:r>
              <w:rPr>
                <w:i/>
                <w:iCs/>
              </w:rPr>
              <w:t>PPT</w:t>
            </w:r>
          </w:p>
        </w:tc>
        <w:tc>
          <w:tcPr>
            <w:tcW w:w="1890" w:type="dxa"/>
            <w:shd w:val="clear" w:color="auto" w:fill="auto"/>
          </w:tcPr>
          <w:p w14:paraId="47247A71" w14:textId="13005E4B" w:rsidR="001A25D1" w:rsidRDefault="00050C87" w:rsidP="00997562">
            <w:r>
              <w:t>−</w:t>
            </w:r>
            <w:r w:rsidR="001629B4">
              <w:t>1.88%</w:t>
            </w:r>
          </w:p>
        </w:tc>
        <w:tc>
          <w:tcPr>
            <w:tcW w:w="1980" w:type="dxa"/>
          </w:tcPr>
          <w:p w14:paraId="5D7A14BF" w14:textId="77777777" w:rsidR="001A25D1" w:rsidRDefault="001A25D1" w:rsidP="00997562"/>
        </w:tc>
        <w:tc>
          <w:tcPr>
            <w:tcW w:w="1890" w:type="dxa"/>
          </w:tcPr>
          <w:p w14:paraId="2F7AB91B" w14:textId="77777777" w:rsidR="001A25D1" w:rsidRDefault="001A25D1" w:rsidP="00997562"/>
        </w:tc>
      </w:tr>
      <w:tr w:rsidR="001A25D1" w:rsidRPr="006A217B" w14:paraId="1E3B5A6B" w14:textId="77777777" w:rsidTr="00997562">
        <w:tc>
          <w:tcPr>
            <w:tcW w:w="2250" w:type="dxa"/>
            <w:shd w:val="clear" w:color="auto" w:fill="auto"/>
          </w:tcPr>
          <w:p w14:paraId="5A0C316D" w14:textId="77777777" w:rsidR="001A25D1" w:rsidRDefault="001A25D1" w:rsidP="00997562">
            <w:pPr>
              <w:rPr>
                <w:i/>
                <w:iCs/>
              </w:rPr>
            </w:pPr>
            <w:proofErr w:type="spellStart"/>
            <w:r>
              <w:rPr>
                <w:i/>
                <w:iCs/>
              </w:rPr>
              <w:t>VideoConferencing</w:t>
            </w:r>
            <w:proofErr w:type="spellEnd"/>
          </w:p>
        </w:tc>
        <w:tc>
          <w:tcPr>
            <w:tcW w:w="1890" w:type="dxa"/>
            <w:shd w:val="clear" w:color="auto" w:fill="auto"/>
          </w:tcPr>
          <w:p w14:paraId="20D10295" w14:textId="3DC24162" w:rsidR="001A25D1" w:rsidRDefault="00974E84" w:rsidP="00997562">
            <w:r>
              <w:t>5.27%</w:t>
            </w:r>
          </w:p>
        </w:tc>
        <w:tc>
          <w:tcPr>
            <w:tcW w:w="1980" w:type="dxa"/>
          </w:tcPr>
          <w:p w14:paraId="0D5CDBC2" w14:textId="77777777" w:rsidR="001A25D1" w:rsidRDefault="001A25D1" w:rsidP="00997562"/>
        </w:tc>
        <w:tc>
          <w:tcPr>
            <w:tcW w:w="1890" w:type="dxa"/>
          </w:tcPr>
          <w:p w14:paraId="3E675BD9" w14:textId="77777777" w:rsidR="001A25D1" w:rsidRDefault="001A25D1" w:rsidP="00997562"/>
        </w:tc>
      </w:tr>
      <w:tr w:rsidR="001A25D1" w:rsidRPr="006A217B" w14:paraId="072C8229" w14:textId="77777777" w:rsidTr="00997562">
        <w:tc>
          <w:tcPr>
            <w:tcW w:w="2250" w:type="dxa"/>
            <w:shd w:val="clear" w:color="auto" w:fill="auto"/>
          </w:tcPr>
          <w:p w14:paraId="66087264" w14:textId="77777777" w:rsidR="001A25D1" w:rsidRDefault="001A25D1" w:rsidP="00997562">
            <w:pPr>
              <w:rPr>
                <w:i/>
                <w:iCs/>
              </w:rPr>
            </w:pPr>
            <w:r>
              <w:rPr>
                <w:i/>
                <w:iCs/>
              </w:rPr>
              <w:t>Waveform</w:t>
            </w:r>
          </w:p>
        </w:tc>
        <w:tc>
          <w:tcPr>
            <w:tcW w:w="1890" w:type="dxa"/>
            <w:shd w:val="clear" w:color="auto" w:fill="auto"/>
          </w:tcPr>
          <w:p w14:paraId="6D195705" w14:textId="19510D8C" w:rsidR="001A25D1" w:rsidRDefault="00991F51" w:rsidP="00997562">
            <w:r>
              <w:t>7.42%</w:t>
            </w:r>
          </w:p>
        </w:tc>
        <w:tc>
          <w:tcPr>
            <w:tcW w:w="1980" w:type="dxa"/>
          </w:tcPr>
          <w:p w14:paraId="002C3BDA" w14:textId="77777777" w:rsidR="001A25D1" w:rsidRDefault="001A25D1" w:rsidP="00997562"/>
        </w:tc>
        <w:tc>
          <w:tcPr>
            <w:tcW w:w="1890" w:type="dxa"/>
          </w:tcPr>
          <w:p w14:paraId="3C00D65D" w14:textId="77777777" w:rsidR="001A25D1" w:rsidRDefault="001A25D1" w:rsidP="00997562"/>
        </w:tc>
      </w:tr>
    </w:tbl>
    <w:p w14:paraId="4DAA0418" w14:textId="77777777" w:rsidR="001A25D1" w:rsidRDefault="001A25D1" w:rsidP="005C0530"/>
    <w:p w14:paraId="1A4B622E" w14:textId="77777777" w:rsidR="00782DB2" w:rsidRDefault="00782DB2" w:rsidP="005C0530"/>
    <w:p w14:paraId="046C4DCF" w14:textId="416ACC85" w:rsidR="001B0048" w:rsidRDefault="00981132" w:rsidP="0000463D">
      <w:r>
        <w:rPr>
          <w:noProof/>
        </w:rPr>
        <w:drawing>
          <wp:inline distT="0" distB="0" distL="0" distR="0" wp14:anchorId="3934ED99" wp14:editId="486BC7A6">
            <wp:extent cx="5943600" cy="40005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C4E1084" w14:textId="53D06EB4" w:rsidR="005C0530" w:rsidRDefault="00C25725" w:rsidP="007A09BD">
      <w:pPr>
        <w:jc w:val="center"/>
        <w:rPr>
          <w:szCs w:val="22"/>
        </w:rPr>
      </w:pPr>
      <w:r w:rsidRPr="00050C87">
        <w:rPr>
          <w:b/>
          <w:szCs w:val="22"/>
        </w:rPr>
        <w:t xml:space="preserve">Figure </w:t>
      </w:r>
      <w:r w:rsidRPr="00611B09">
        <w:rPr>
          <w:b/>
          <w:szCs w:val="22"/>
        </w:rPr>
        <w:fldChar w:fldCharType="begin"/>
      </w:r>
      <w:r w:rsidRPr="00050C87">
        <w:rPr>
          <w:b/>
          <w:szCs w:val="22"/>
        </w:rPr>
        <w:instrText xml:space="preserve"> SEQ Figure \* ARABIC </w:instrText>
      </w:r>
      <w:r w:rsidRPr="00611B09">
        <w:rPr>
          <w:b/>
          <w:szCs w:val="22"/>
        </w:rPr>
        <w:fldChar w:fldCharType="separate"/>
      </w:r>
      <w:r w:rsidR="00611B09">
        <w:rPr>
          <w:b/>
          <w:noProof/>
          <w:szCs w:val="22"/>
        </w:rPr>
        <w:t>2</w:t>
      </w:r>
      <w:r w:rsidRPr="00611B09">
        <w:rPr>
          <w:b/>
          <w:szCs w:val="22"/>
        </w:rPr>
        <w:fldChar w:fldCharType="end"/>
      </w:r>
      <w:r w:rsidRPr="00914954">
        <w:rPr>
          <w:szCs w:val="22"/>
        </w:rPr>
        <w:t>: S</w:t>
      </w:r>
      <w:r w:rsidRPr="00611B09">
        <w:rPr>
          <w:szCs w:val="22"/>
        </w:rPr>
        <w:t>ample</w:t>
      </w:r>
      <w:r>
        <w:rPr>
          <w:szCs w:val="22"/>
        </w:rPr>
        <w:t xml:space="preserve"> </w:t>
      </w:r>
      <w:r w:rsidRPr="00552494">
        <w:rPr>
          <w:szCs w:val="22"/>
        </w:rPr>
        <w:t xml:space="preserve">rate-distortion </w:t>
      </w:r>
      <w:r>
        <w:rPr>
          <w:szCs w:val="22"/>
        </w:rPr>
        <w:t xml:space="preserve">plot </w:t>
      </w:r>
      <w:r w:rsidRPr="00552494">
        <w:rPr>
          <w:szCs w:val="22"/>
        </w:rPr>
        <w:t xml:space="preserve">of different packing schemes on </w:t>
      </w:r>
      <w:r w:rsidR="004E2677">
        <w:rPr>
          <w:szCs w:val="22"/>
        </w:rPr>
        <w:t xml:space="preserve">a </w:t>
      </w:r>
      <w:r w:rsidRPr="00552494">
        <w:rPr>
          <w:szCs w:val="22"/>
        </w:rPr>
        <w:t xml:space="preserve">common screen content test sequence </w:t>
      </w:r>
      <w:proofErr w:type="spellStart"/>
      <w:r w:rsidR="00050C87">
        <w:rPr>
          <w:i/>
          <w:szCs w:val="22"/>
        </w:rPr>
        <w:t>W</w:t>
      </w:r>
      <w:r w:rsidR="00785389">
        <w:rPr>
          <w:i/>
          <w:szCs w:val="22"/>
        </w:rPr>
        <w:t>ord</w:t>
      </w:r>
      <w:r w:rsidR="00050C87">
        <w:rPr>
          <w:i/>
          <w:szCs w:val="22"/>
        </w:rPr>
        <w:t>E</w:t>
      </w:r>
      <w:r w:rsidR="00785389">
        <w:rPr>
          <w:i/>
          <w:szCs w:val="22"/>
        </w:rPr>
        <w:t>diting</w:t>
      </w:r>
      <w:proofErr w:type="spellEnd"/>
      <w:r w:rsidR="00785389">
        <w:rPr>
          <w:i/>
          <w:szCs w:val="22"/>
        </w:rPr>
        <w:t xml:space="preserve"> </w:t>
      </w:r>
      <w:r w:rsidR="00287AB0" w:rsidRPr="00914954">
        <w:rPr>
          <w:szCs w:val="22"/>
        </w:rPr>
        <w:t>in</w:t>
      </w:r>
      <w:r w:rsidR="0078097F" w:rsidRPr="00914954">
        <w:rPr>
          <w:szCs w:val="22"/>
        </w:rPr>
        <w:t xml:space="preserve"> low</w:t>
      </w:r>
      <w:r w:rsidR="00050C87">
        <w:rPr>
          <w:szCs w:val="22"/>
        </w:rPr>
        <w:t xml:space="preserve"> </w:t>
      </w:r>
      <w:r w:rsidR="0078097F" w:rsidRPr="00914954">
        <w:rPr>
          <w:szCs w:val="22"/>
        </w:rPr>
        <w:t xml:space="preserve">delay </w:t>
      </w:r>
      <w:r w:rsidR="00050C87">
        <w:rPr>
          <w:szCs w:val="22"/>
        </w:rPr>
        <w:t>configuration test</w:t>
      </w:r>
      <w:r w:rsidRPr="00552494">
        <w:rPr>
          <w:szCs w:val="22"/>
        </w:rPr>
        <w:t xml:space="preserve">. </w:t>
      </w:r>
      <w:r w:rsidR="00860334">
        <w:rPr>
          <w:szCs w:val="22"/>
        </w:rPr>
        <w:t xml:space="preserve">Also shown is the rate-distortion plot of </w:t>
      </w:r>
      <w:r w:rsidR="00AD408C">
        <w:rPr>
          <w:szCs w:val="22"/>
        </w:rPr>
        <w:t xml:space="preserve">a </w:t>
      </w:r>
      <w:r w:rsidR="00860334">
        <w:rPr>
          <w:szCs w:val="22"/>
        </w:rPr>
        <w:t xml:space="preserve">native HM 4:4:4 encoder. </w:t>
      </w:r>
      <w:r w:rsidRPr="00552494">
        <w:rPr>
          <w:szCs w:val="22"/>
        </w:rPr>
        <w:t xml:space="preserve">The resolution of the 4:4:4 test sequence is </w:t>
      </w:r>
      <w:r w:rsidR="007C2B55">
        <w:rPr>
          <w:szCs w:val="22"/>
        </w:rPr>
        <w:t>1280x</w:t>
      </w:r>
      <w:r w:rsidR="001A1419">
        <w:rPr>
          <w:szCs w:val="22"/>
        </w:rPr>
        <w:t>720</w:t>
      </w:r>
      <w:r w:rsidRPr="00552494">
        <w:rPr>
          <w:szCs w:val="22"/>
        </w:rPr>
        <w:t xml:space="preserve"> with </w:t>
      </w:r>
      <w:r w:rsidR="001A1419">
        <w:rPr>
          <w:szCs w:val="22"/>
        </w:rPr>
        <w:t>50</w:t>
      </w:r>
      <w:r w:rsidRPr="00552494">
        <w:rPr>
          <w:szCs w:val="22"/>
        </w:rPr>
        <w:t xml:space="preserve"> </w:t>
      </w:r>
      <w:r w:rsidR="00AD408C">
        <w:rPr>
          <w:szCs w:val="22"/>
        </w:rPr>
        <w:t xml:space="preserve">coded </w:t>
      </w:r>
      <w:r w:rsidRPr="00552494">
        <w:rPr>
          <w:szCs w:val="22"/>
        </w:rPr>
        <w:t>frames</w:t>
      </w:r>
      <w:r w:rsidR="00395BD9">
        <w:rPr>
          <w:szCs w:val="22"/>
        </w:rPr>
        <w:t xml:space="preserve"> at</w:t>
      </w:r>
      <w:r w:rsidRPr="00552494">
        <w:rPr>
          <w:szCs w:val="22"/>
        </w:rPr>
        <w:t xml:space="preserve"> </w:t>
      </w:r>
      <w:r w:rsidR="00395BD9">
        <w:rPr>
          <w:szCs w:val="22"/>
        </w:rPr>
        <w:t xml:space="preserve">a </w:t>
      </w:r>
      <w:r w:rsidRPr="00552494">
        <w:rPr>
          <w:szCs w:val="22"/>
        </w:rPr>
        <w:t xml:space="preserve">frame rate </w:t>
      </w:r>
      <w:r w:rsidR="00AD408C">
        <w:rPr>
          <w:szCs w:val="22"/>
        </w:rPr>
        <w:t xml:space="preserve">of </w:t>
      </w:r>
      <w:r w:rsidR="001A1419">
        <w:rPr>
          <w:szCs w:val="22"/>
        </w:rPr>
        <w:t>6</w:t>
      </w:r>
      <w:r w:rsidRPr="00552494">
        <w:rPr>
          <w:szCs w:val="22"/>
        </w:rPr>
        <w:t>0</w:t>
      </w:r>
      <w:r w:rsidR="001A1419">
        <w:rPr>
          <w:szCs w:val="22"/>
        </w:rPr>
        <w:t xml:space="preserve"> </w:t>
      </w:r>
      <w:r w:rsidRPr="00552494">
        <w:rPr>
          <w:szCs w:val="22"/>
        </w:rPr>
        <w:t>fps.</w:t>
      </w:r>
    </w:p>
    <w:p w14:paraId="2941B765" w14:textId="77777777" w:rsidR="004359DC" w:rsidRDefault="004359DC" w:rsidP="007A09BD">
      <w:pPr>
        <w:jc w:val="center"/>
        <w:rPr>
          <w:szCs w:val="22"/>
        </w:rPr>
      </w:pPr>
    </w:p>
    <w:p w14:paraId="2EFA15B2" w14:textId="7E33DFB4" w:rsidR="004359DC" w:rsidRDefault="001521AC" w:rsidP="007A09BD">
      <w:pPr>
        <w:jc w:val="center"/>
      </w:pPr>
      <w:r>
        <w:rPr>
          <w:noProof/>
        </w:rPr>
        <w:lastRenderedPageBreak/>
        <w:drawing>
          <wp:inline distT="0" distB="0" distL="0" distR="0" wp14:anchorId="06EEE9B7" wp14:editId="424D8856">
            <wp:extent cx="5943600" cy="424815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2D0F70" w14:textId="3F753E95" w:rsidR="004359DC" w:rsidRPr="00552494" w:rsidRDefault="00611B09" w:rsidP="007A09BD">
      <w:pPr>
        <w:jc w:val="center"/>
      </w:pPr>
      <w:r w:rsidRPr="00050C87">
        <w:rPr>
          <w:b/>
          <w:szCs w:val="22"/>
        </w:rPr>
        <w:t xml:space="preserve">Figure </w:t>
      </w:r>
      <w:r w:rsidRPr="00B8783E">
        <w:rPr>
          <w:b/>
          <w:szCs w:val="22"/>
        </w:rPr>
        <w:fldChar w:fldCharType="begin"/>
      </w:r>
      <w:r w:rsidRPr="00B8783E">
        <w:rPr>
          <w:b/>
          <w:szCs w:val="22"/>
        </w:rPr>
        <w:instrText xml:space="preserve"> SEQ Figure \* ARABIC </w:instrText>
      </w:r>
      <w:r w:rsidRPr="00B8783E">
        <w:rPr>
          <w:b/>
          <w:szCs w:val="22"/>
        </w:rPr>
        <w:fldChar w:fldCharType="separate"/>
      </w:r>
      <w:r>
        <w:rPr>
          <w:b/>
          <w:noProof/>
          <w:szCs w:val="22"/>
        </w:rPr>
        <w:t>3</w:t>
      </w:r>
      <w:r w:rsidRPr="00B8783E">
        <w:rPr>
          <w:b/>
          <w:szCs w:val="22"/>
        </w:rPr>
        <w:fldChar w:fldCharType="end"/>
      </w:r>
      <w:r w:rsidR="004359DC" w:rsidRPr="00914954">
        <w:rPr>
          <w:szCs w:val="22"/>
        </w:rPr>
        <w:t>: R</w:t>
      </w:r>
      <w:r w:rsidR="004359DC" w:rsidRPr="00611B09">
        <w:rPr>
          <w:szCs w:val="22"/>
        </w:rPr>
        <w:t>ate</w:t>
      </w:r>
      <w:r w:rsidR="004359DC" w:rsidRPr="00552494">
        <w:rPr>
          <w:szCs w:val="22"/>
        </w:rPr>
        <w:t xml:space="preserve">-distortion </w:t>
      </w:r>
      <w:r w:rsidR="004359DC">
        <w:rPr>
          <w:szCs w:val="22"/>
        </w:rPr>
        <w:t xml:space="preserve">plot </w:t>
      </w:r>
      <w:r w:rsidR="004359DC" w:rsidRPr="00552494">
        <w:rPr>
          <w:szCs w:val="22"/>
        </w:rPr>
        <w:t xml:space="preserve">of different packing schemes on </w:t>
      </w:r>
      <w:proofErr w:type="spellStart"/>
      <w:r w:rsidR="004359DC" w:rsidRPr="00914954">
        <w:rPr>
          <w:i/>
          <w:szCs w:val="22"/>
        </w:rPr>
        <w:t>BirdsInCage</w:t>
      </w:r>
      <w:proofErr w:type="spellEnd"/>
      <w:r w:rsidR="004359DC">
        <w:rPr>
          <w:szCs w:val="22"/>
        </w:rPr>
        <w:t xml:space="preserve"> sequence</w:t>
      </w:r>
      <w:r w:rsidR="004359DC" w:rsidRPr="00552494">
        <w:rPr>
          <w:szCs w:val="22"/>
        </w:rPr>
        <w:t xml:space="preserve"> </w:t>
      </w:r>
      <w:r w:rsidR="004359DC" w:rsidRPr="00914954">
        <w:rPr>
          <w:szCs w:val="22"/>
        </w:rPr>
        <w:t>in</w:t>
      </w:r>
      <w:r w:rsidR="004359DC">
        <w:rPr>
          <w:i/>
          <w:szCs w:val="22"/>
        </w:rPr>
        <w:t xml:space="preserve"> </w:t>
      </w:r>
      <w:r w:rsidR="004359DC" w:rsidRPr="00914954">
        <w:rPr>
          <w:szCs w:val="22"/>
        </w:rPr>
        <w:t>low</w:t>
      </w:r>
      <w:r w:rsidR="00AD408C">
        <w:rPr>
          <w:szCs w:val="22"/>
        </w:rPr>
        <w:t xml:space="preserve"> </w:t>
      </w:r>
      <w:r w:rsidR="004359DC" w:rsidRPr="00914954">
        <w:rPr>
          <w:szCs w:val="22"/>
        </w:rPr>
        <w:t>delay mode</w:t>
      </w:r>
      <w:r w:rsidR="004359DC" w:rsidRPr="004359DC">
        <w:rPr>
          <w:szCs w:val="22"/>
        </w:rPr>
        <w:t>.</w:t>
      </w:r>
      <w:r w:rsidR="004359DC" w:rsidRPr="00552494">
        <w:rPr>
          <w:szCs w:val="22"/>
        </w:rPr>
        <w:t xml:space="preserve"> </w:t>
      </w:r>
      <w:r w:rsidR="004359DC">
        <w:rPr>
          <w:szCs w:val="22"/>
        </w:rPr>
        <w:t xml:space="preserve">As can be seen from graphs, the graphs are already </w:t>
      </w:r>
      <w:r w:rsidR="00640615">
        <w:rPr>
          <w:szCs w:val="22"/>
        </w:rPr>
        <w:t>mostly “flat”</w:t>
      </w:r>
      <w:r w:rsidR="004359DC">
        <w:rPr>
          <w:szCs w:val="22"/>
        </w:rPr>
        <w:t xml:space="preserve">, hence adding a </w:t>
      </w:r>
      <w:r w:rsidR="00640615">
        <w:rPr>
          <w:szCs w:val="22"/>
        </w:rPr>
        <w:t xml:space="preserve">more </w:t>
      </w:r>
      <w:r w:rsidR="004359DC">
        <w:rPr>
          <w:szCs w:val="22"/>
        </w:rPr>
        <w:t>bits doesn</w:t>
      </w:r>
      <w:r w:rsidR="001521AC">
        <w:rPr>
          <w:szCs w:val="22"/>
        </w:rPr>
        <w:t>'</w:t>
      </w:r>
      <w:r w:rsidR="004359DC">
        <w:rPr>
          <w:szCs w:val="22"/>
        </w:rPr>
        <w:t xml:space="preserve">t result in a huge increase the </w:t>
      </w:r>
      <w:r w:rsidR="00AD408C">
        <w:rPr>
          <w:szCs w:val="22"/>
        </w:rPr>
        <w:t>PSNR</w:t>
      </w:r>
      <w:r w:rsidR="004359DC">
        <w:rPr>
          <w:szCs w:val="22"/>
        </w:rPr>
        <w:t xml:space="preserve">. Thus the </w:t>
      </w:r>
      <w:proofErr w:type="spellStart"/>
      <w:r w:rsidR="004359DC">
        <w:rPr>
          <w:szCs w:val="22"/>
        </w:rPr>
        <w:t>BDrate</w:t>
      </w:r>
      <w:proofErr w:type="spellEnd"/>
      <w:r w:rsidR="00640615">
        <w:rPr>
          <w:szCs w:val="22"/>
        </w:rPr>
        <w:t xml:space="preserve"> </w:t>
      </w:r>
      <w:r w:rsidR="001B071E">
        <w:rPr>
          <w:szCs w:val="22"/>
        </w:rPr>
        <w:t>D</w:t>
      </w:r>
      <w:r w:rsidR="00640615">
        <w:rPr>
          <w:szCs w:val="22"/>
        </w:rPr>
        <w:t>elta</w:t>
      </w:r>
      <w:r w:rsidR="004359DC">
        <w:rPr>
          <w:szCs w:val="22"/>
        </w:rPr>
        <w:t xml:space="preserve"> </w:t>
      </w:r>
      <w:r w:rsidR="001B071E">
        <w:rPr>
          <w:szCs w:val="22"/>
        </w:rPr>
        <w:t xml:space="preserve">values </w:t>
      </w:r>
      <w:r w:rsidR="004359DC">
        <w:rPr>
          <w:szCs w:val="22"/>
        </w:rPr>
        <w:t xml:space="preserve">show huge </w:t>
      </w:r>
      <w:r w:rsidR="001B071E">
        <w:rPr>
          <w:szCs w:val="22"/>
        </w:rPr>
        <w:t>differences</w:t>
      </w:r>
      <w:r w:rsidR="004359DC">
        <w:rPr>
          <w:szCs w:val="22"/>
        </w:rPr>
        <w:t xml:space="preserve"> for different schemes.</w:t>
      </w:r>
      <w:r w:rsidR="00640615">
        <w:rPr>
          <w:szCs w:val="22"/>
        </w:rPr>
        <w:br/>
      </w:r>
    </w:p>
    <w:p w14:paraId="14515422" w14:textId="77777777" w:rsidR="00ED1866" w:rsidRDefault="00ED1866" w:rsidP="00E11923">
      <w:pPr>
        <w:pStyle w:val="Heading1"/>
        <w:rPr>
          <w:lang w:val="en-CA"/>
        </w:rPr>
      </w:pPr>
      <w:r>
        <w:rPr>
          <w:lang w:val="en-CA"/>
        </w:rPr>
        <w:t>Conclusion</w:t>
      </w:r>
    </w:p>
    <w:p w14:paraId="6647B3E4" w14:textId="12E12630" w:rsidR="00B27C9A" w:rsidRPr="00041379" w:rsidRDefault="006A3AE4" w:rsidP="00753FBD">
      <w:pPr>
        <w:keepLines/>
        <w:rPr>
          <w:lang w:val="en-CA"/>
        </w:rPr>
      </w:pPr>
      <w:r>
        <w:rPr>
          <w:lang w:val="en-CA"/>
        </w:rPr>
        <w:t>This</w:t>
      </w:r>
      <w:r w:rsidR="00B57B2B">
        <w:rPr>
          <w:lang w:val="en-CA"/>
        </w:rPr>
        <w:t xml:space="preserve"> proposal</w:t>
      </w:r>
      <w:r w:rsidR="00ED72E3" w:rsidRPr="00041379">
        <w:rPr>
          <w:lang w:val="en-CA"/>
        </w:rPr>
        <w:t xml:space="preserve"> </w:t>
      </w:r>
      <w:r w:rsidR="00041379" w:rsidRPr="00041379">
        <w:rPr>
          <w:lang w:val="en-CA"/>
        </w:rPr>
        <w:t>enable</w:t>
      </w:r>
      <w:r w:rsidR="008B447E">
        <w:rPr>
          <w:lang w:val="en-CA"/>
        </w:rPr>
        <w:t>s</w:t>
      </w:r>
      <w:r w:rsidR="00041379" w:rsidRPr="00041379">
        <w:rPr>
          <w:lang w:val="en-CA"/>
        </w:rPr>
        <w:t xml:space="preserve"> the </w:t>
      </w:r>
      <w:r w:rsidR="008B447E">
        <w:rPr>
          <w:lang w:val="en-CA"/>
        </w:rPr>
        <w:t xml:space="preserve">creation of a system in which the existing </w:t>
      </w:r>
      <w:r w:rsidR="00041379" w:rsidRPr="00041379">
        <w:rPr>
          <w:lang w:val="en-CA"/>
        </w:rPr>
        <w:t>4</w:t>
      </w:r>
      <w:r>
        <w:rPr>
          <w:lang w:val="en-CA"/>
        </w:rPr>
        <w:t>:</w:t>
      </w:r>
      <w:r w:rsidR="00041379" w:rsidRPr="00041379">
        <w:rPr>
          <w:lang w:val="en-CA"/>
        </w:rPr>
        <w:t>2</w:t>
      </w:r>
      <w:r>
        <w:rPr>
          <w:lang w:val="en-CA"/>
        </w:rPr>
        <w:t>:</w:t>
      </w:r>
      <w:r w:rsidR="00041379" w:rsidRPr="00041379">
        <w:rPr>
          <w:lang w:val="en-CA"/>
        </w:rPr>
        <w:t xml:space="preserve">0 </w:t>
      </w:r>
      <w:r w:rsidR="005165F4">
        <w:rPr>
          <w:lang w:val="en-CA"/>
        </w:rPr>
        <w:t xml:space="preserve">decoding </w:t>
      </w:r>
      <w:r w:rsidR="008B447E">
        <w:rPr>
          <w:lang w:val="en-CA"/>
        </w:rPr>
        <w:t>process becomes the core component of a 4:4:4 decoder</w:t>
      </w:r>
      <w:r w:rsidR="004A7D92">
        <w:rPr>
          <w:lang w:val="en-CA"/>
        </w:rPr>
        <w:t>.</w:t>
      </w:r>
      <w:r>
        <w:rPr>
          <w:lang w:val="en-CA"/>
        </w:rPr>
        <w:t xml:space="preserve"> </w:t>
      </w:r>
      <w:r w:rsidR="004A7D92">
        <w:rPr>
          <w:lang w:val="en-CA"/>
        </w:rPr>
        <w:t xml:space="preserve">Moreover, a subset of the decoded output can provide </w:t>
      </w:r>
      <w:r>
        <w:rPr>
          <w:lang w:val="en-CA"/>
        </w:rPr>
        <w:t xml:space="preserve">compatibility with existing </w:t>
      </w:r>
      <w:r w:rsidR="004A7D92">
        <w:rPr>
          <w:lang w:val="en-CA"/>
        </w:rPr>
        <w:t xml:space="preserve">4:2:0 </w:t>
      </w:r>
      <w:r>
        <w:rPr>
          <w:lang w:val="en-CA"/>
        </w:rPr>
        <w:t xml:space="preserve">decoding </w:t>
      </w:r>
      <w:r w:rsidR="004A7D92">
        <w:rPr>
          <w:lang w:val="en-CA"/>
        </w:rPr>
        <w:t>systems</w:t>
      </w:r>
      <w:r w:rsidR="00041379" w:rsidRPr="00041379">
        <w:rPr>
          <w:lang w:val="en-CA"/>
        </w:rPr>
        <w:t>.</w:t>
      </w:r>
      <w:r>
        <w:rPr>
          <w:lang w:val="en-CA"/>
        </w:rPr>
        <w:t xml:space="preserve"> Since 4:2:0 is the most widely supported format in products, having an effective way of conveying 4:4:4 </w:t>
      </w:r>
      <w:r w:rsidRPr="001C17C0">
        <w:rPr>
          <w:lang w:val="en-CA"/>
        </w:rPr>
        <w:t>content through such decoders can provide the substantial benefit of enabling widespread near-term deployment of 4:4:4 capabilities.</w:t>
      </w:r>
      <w:r w:rsidR="00332235" w:rsidRPr="001C17C0">
        <w:rPr>
          <w:lang w:val="en-CA"/>
        </w:rPr>
        <w:t xml:space="preserve"> </w:t>
      </w:r>
      <w:r w:rsidR="00835BCE" w:rsidRPr="001C17C0">
        <w:rPr>
          <w:lang w:val="en-CA"/>
        </w:rPr>
        <w:t xml:space="preserve">We </w:t>
      </w:r>
      <w:r w:rsidR="001521AC">
        <w:rPr>
          <w:lang w:val="en-CA"/>
        </w:rPr>
        <w:t xml:space="preserve">thus </w:t>
      </w:r>
      <w:r w:rsidR="00835BCE" w:rsidRPr="001C17C0">
        <w:rPr>
          <w:lang w:val="en-CA"/>
        </w:rPr>
        <w:t xml:space="preserve">request the </w:t>
      </w:r>
      <w:r w:rsidR="001521AC">
        <w:rPr>
          <w:lang w:val="en-CA"/>
        </w:rPr>
        <w:t>addition</w:t>
      </w:r>
      <w:r w:rsidR="001521AC" w:rsidRPr="001C17C0">
        <w:rPr>
          <w:lang w:val="en-CA"/>
        </w:rPr>
        <w:t xml:space="preserve"> </w:t>
      </w:r>
      <w:r w:rsidR="00835BCE" w:rsidRPr="001C17C0">
        <w:rPr>
          <w:lang w:val="en-CA"/>
        </w:rPr>
        <w:t xml:space="preserve">of the </w:t>
      </w:r>
      <w:r w:rsidR="001521AC">
        <w:rPr>
          <w:lang w:val="en-CA"/>
        </w:rPr>
        <w:t>four</w:t>
      </w:r>
      <w:r w:rsidR="002E3517">
        <w:rPr>
          <w:lang w:val="en-CA"/>
        </w:rPr>
        <w:t xml:space="preserve"> </w:t>
      </w:r>
      <w:r w:rsidR="00835BCE" w:rsidRPr="001C17C0">
        <w:rPr>
          <w:lang w:val="en-CA"/>
        </w:rPr>
        <w:t xml:space="preserve">frame packing </w:t>
      </w:r>
      <w:r w:rsidR="001521AC">
        <w:rPr>
          <w:lang w:val="en-CA"/>
        </w:rPr>
        <w:t>con</w:t>
      </w:r>
      <w:ins w:id="86" w:author="Sandeep Kanumuri" w:date="2014-01-08T12:46:00Z">
        <w:r w:rsidR="00234653">
          <w:rPr>
            <w:lang w:val="en-CA"/>
          </w:rPr>
          <w:t>t</w:t>
        </w:r>
      </w:ins>
      <w:r w:rsidR="001521AC">
        <w:rPr>
          <w:lang w:val="en-CA"/>
        </w:rPr>
        <w:t>ent interpretation types</w:t>
      </w:r>
      <w:r w:rsidR="001521AC" w:rsidRPr="001C17C0">
        <w:rPr>
          <w:lang w:val="en-CA"/>
        </w:rPr>
        <w:t xml:space="preserve"> </w:t>
      </w:r>
      <w:r w:rsidR="00835BCE" w:rsidRPr="001C17C0">
        <w:rPr>
          <w:lang w:val="en-CA"/>
        </w:rPr>
        <w:t>(</w:t>
      </w:r>
      <w:proofErr w:type="spellStart"/>
      <w:r w:rsidR="00835BCE" w:rsidRPr="001C17C0">
        <w:rPr>
          <w:lang w:val="en-CA"/>
        </w:rPr>
        <w:t>content_interpretation_type</w:t>
      </w:r>
      <w:proofErr w:type="spellEnd"/>
      <w:r w:rsidR="00835BCE" w:rsidRPr="001C17C0">
        <w:rPr>
          <w:lang w:val="en-CA"/>
        </w:rPr>
        <w:t xml:space="preserve"> equal to </w:t>
      </w:r>
      <w:r w:rsidR="002E3517">
        <w:rPr>
          <w:lang w:val="en-CA"/>
        </w:rPr>
        <w:t xml:space="preserve">3, 4, </w:t>
      </w:r>
      <w:r w:rsidR="00835BCE" w:rsidRPr="001C17C0">
        <w:rPr>
          <w:lang w:val="en-CA"/>
        </w:rPr>
        <w:t>5</w:t>
      </w:r>
      <w:r w:rsidR="009B5CAC">
        <w:rPr>
          <w:lang w:val="en-CA"/>
        </w:rPr>
        <w:t xml:space="preserve"> and 6</w:t>
      </w:r>
      <w:r w:rsidR="00835BCE" w:rsidRPr="001C17C0">
        <w:rPr>
          <w:lang w:val="en-CA"/>
        </w:rPr>
        <w:t>).</w:t>
      </w:r>
    </w:p>
    <w:p w14:paraId="40F1BAB0" w14:textId="77777777" w:rsidR="00ED1866" w:rsidRDefault="00ED1866" w:rsidP="00E11923">
      <w:pPr>
        <w:pStyle w:val="Heading1"/>
        <w:rPr>
          <w:lang w:val="en-CA"/>
        </w:rPr>
      </w:pPr>
      <w:bookmarkStart w:id="87" w:name="_References"/>
      <w:bookmarkEnd w:id="87"/>
      <w:r>
        <w:rPr>
          <w:lang w:val="en-CA"/>
        </w:rPr>
        <w:t>References</w:t>
      </w:r>
    </w:p>
    <w:p w14:paraId="1493B9A6" w14:textId="77777777" w:rsidR="001252D9" w:rsidRPr="00753FBD" w:rsidRDefault="005645B9" w:rsidP="00914954">
      <w:pPr>
        <w:numPr>
          <w:ilvl w:val="0"/>
          <w:numId w:val="11"/>
        </w:numPr>
        <w:tabs>
          <w:tab w:val="clear" w:pos="360"/>
        </w:tabs>
        <w:ind w:left="504" w:hanging="504"/>
        <w:rPr>
          <w:szCs w:val="22"/>
          <w:lang w:eastAsia="zh-CN"/>
        </w:rPr>
      </w:pPr>
      <w:bookmarkStart w:id="88" w:name="_Ref336524667"/>
      <w:bookmarkStart w:id="89" w:name="_Ref326936198"/>
      <w:bookmarkStart w:id="90" w:name="_Ref322193930"/>
      <w:r>
        <w:rPr>
          <w:lang w:val="en-CA"/>
        </w:rPr>
        <w:t>T</w:t>
      </w:r>
      <w:r w:rsidR="001252D9" w:rsidRPr="00E45490">
        <w:rPr>
          <w:lang w:val="en-CA"/>
        </w:rPr>
        <w:t xml:space="preserve">. </w:t>
      </w:r>
      <w:r>
        <w:rPr>
          <w:lang w:val="en-CA"/>
        </w:rPr>
        <w:t>Lin</w:t>
      </w:r>
      <w:r w:rsidR="001252D9" w:rsidRPr="00E45490">
        <w:rPr>
          <w:lang w:val="en-CA"/>
        </w:rPr>
        <w:t xml:space="preserve"> </w:t>
      </w:r>
      <w:proofErr w:type="gramStart"/>
      <w:r w:rsidR="001252D9" w:rsidRPr="0016024A">
        <w:rPr>
          <w:i/>
          <w:lang w:val="en-CA"/>
        </w:rPr>
        <w:t>et</w:t>
      </w:r>
      <w:proofErr w:type="gramEnd"/>
      <w:r w:rsidR="001252D9" w:rsidRPr="0016024A">
        <w:rPr>
          <w:i/>
          <w:lang w:val="en-CA"/>
        </w:rPr>
        <w:t xml:space="preserve">. </w:t>
      </w:r>
      <w:proofErr w:type="gramStart"/>
      <w:r w:rsidR="001252D9">
        <w:rPr>
          <w:i/>
          <w:lang w:val="en-CA"/>
        </w:rPr>
        <w:t>a</w:t>
      </w:r>
      <w:r w:rsidR="001252D9" w:rsidRPr="0016024A">
        <w:rPr>
          <w:i/>
          <w:lang w:val="en-CA"/>
        </w:rPr>
        <w:t>l</w:t>
      </w:r>
      <w:proofErr w:type="gramEnd"/>
      <w:r w:rsidR="001252D9" w:rsidRPr="0016024A">
        <w:rPr>
          <w:i/>
          <w:lang w:val="en-CA"/>
        </w:rPr>
        <w:t>,</w:t>
      </w:r>
      <w:r w:rsidR="001252D9" w:rsidRPr="00E45490">
        <w:rPr>
          <w:lang w:val="en-CA"/>
        </w:rPr>
        <w:t xml:space="preserve"> “</w:t>
      </w:r>
      <w:r w:rsidRPr="00914954">
        <w:rPr>
          <w:szCs w:val="22"/>
          <w:lang w:eastAsia="zh-CN"/>
        </w:rPr>
        <w:t>Syntax</w:t>
      </w:r>
      <w:r w:rsidRPr="005645B9">
        <w:rPr>
          <w:lang w:val="en-CA"/>
        </w:rPr>
        <w:t xml:space="preserve"> and semantics of Dual-coder Mixed Chroma-sampling-rate (DMC) coding for 4:4:4 screen content</w:t>
      </w:r>
      <w:r w:rsidR="001252D9" w:rsidRPr="0016024A">
        <w:rPr>
          <w:lang w:val="en-CA"/>
        </w:rPr>
        <w:t xml:space="preserve">”, </w:t>
      </w:r>
      <w:r w:rsidR="005844D6">
        <w:rPr>
          <w:lang w:val="en-CA"/>
        </w:rPr>
        <w:t xml:space="preserve">JCTVC-J0233, </w:t>
      </w:r>
      <w:r w:rsidR="005844D6">
        <w:rPr>
          <w:szCs w:val="22"/>
          <w:lang w:val="en-CA"/>
        </w:rPr>
        <w:t>10th Meeting: Stockholm, SE, 11–20 July 2012</w:t>
      </w:r>
      <w:r w:rsidR="001252D9" w:rsidRPr="0016024A">
        <w:rPr>
          <w:lang w:val="en-CA"/>
        </w:rPr>
        <w:t>.</w:t>
      </w:r>
      <w:bookmarkEnd w:id="88"/>
      <w:r w:rsidR="001252D9" w:rsidRPr="0016024A">
        <w:rPr>
          <w:lang w:val="en-CA"/>
        </w:rPr>
        <w:t xml:space="preserve"> </w:t>
      </w:r>
      <w:bookmarkStart w:id="91" w:name="_Ref326937357"/>
      <w:bookmarkEnd w:id="89"/>
    </w:p>
    <w:p w14:paraId="0245C244" w14:textId="2D0507D5" w:rsidR="00A66BD7" w:rsidRPr="00552494" w:rsidRDefault="00A66BD7" w:rsidP="00914954">
      <w:pPr>
        <w:numPr>
          <w:ilvl w:val="0"/>
          <w:numId w:val="11"/>
        </w:numPr>
        <w:tabs>
          <w:tab w:val="clear" w:pos="360"/>
        </w:tabs>
        <w:ind w:left="504" w:hanging="504"/>
        <w:rPr>
          <w:szCs w:val="22"/>
          <w:lang w:eastAsia="zh-CN"/>
        </w:rPr>
      </w:pPr>
      <w:bookmarkStart w:id="92" w:name="_Ref343454497"/>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L. Zhu, S. Sankuratri, G. J. Sullivan, </w:t>
      </w:r>
      <w:r w:rsidR="00564762">
        <w:rPr>
          <w:szCs w:val="22"/>
          <w:lang w:eastAsia="zh-CN"/>
        </w:rPr>
        <w:t xml:space="preserve">and </w:t>
      </w:r>
      <w:r w:rsidRPr="004A7D92">
        <w:rPr>
          <w:szCs w:val="22"/>
          <w:lang w:eastAsia="zh-CN"/>
        </w:rPr>
        <w:t>B. A</w:t>
      </w:r>
      <w:r>
        <w:rPr>
          <w:szCs w:val="22"/>
          <w:lang w:eastAsia="zh-CN"/>
        </w:rPr>
        <w:t>.</w:t>
      </w:r>
      <w:r w:rsidRPr="00A66BD7">
        <w:rPr>
          <w:szCs w:val="22"/>
          <w:lang w:eastAsia="zh-CN"/>
        </w:rPr>
        <w:t xml:space="preserve"> Kumar</w:t>
      </w:r>
      <w:r w:rsidRPr="00A66BD7">
        <w:rPr>
          <w:szCs w:val="22"/>
          <w:lang w:val="en-CA"/>
        </w:rPr>
        <w:t xml:space="preserve">, </w:t>
      </w:r>
      <w:r w:rsidRPr="004750CB">
        <w:rPr>
          <w:szCs w:val="22"/>
          <w:lang w:val="en-CA"/>
        </w:rPr>
        <w:t xml:space="preserve">“Frame packing </w:t>
      </w:r>
      <w:r w:rsidRPr="00914954">
        <w:rPr>
          <w:szCs w:val="22"/>
          <w:lang w:eastAsia="zh-CN"/>
        </w:rPr>
        <w:t>arrangement</w:t>
      </w:r>
      <w:r w:rsidRPr="004750CB">
        <w:rPr>
          <w:szCs w:val="22"/>
          <w:lang w:val="en-CA"/>
        </w:rPr>
        <w:t xml:space="preserve"> SEI for 4:4:4 content in 4:2:0 bitstreams”, JCTVC-K0240, 11th M</w:t>
      </w:r>
      <w:r w:rsidRPr="004A7D92">
        <w:rPr>
          <w:szCs w:val="22"/>
          <w:lang w:val="en-CA"/>
        </w:rPr>
        <w:t>eeting: Shanghai, CN, 10</w:t>
      </w:r>
      <w:r w:rsidR="00A736C3">
        <w:rPr>
          <w:szCs w:val="22"/>
          <w:lang w:val="en-CA"/>
        </w:rPr>
        <w:t>–</w:t>
      </w:r>
      <w:r w:rsidRPr="004A7D92">
        <w:rPr>
          <w:szCs w:val="22"/>
          <w:lang w:val="en-CA"/>
        </w:rPr>
        <w:t>19 October, 2012.</w:t>
      </w:r>
      <w:bookmarkEnd w:id="92"/>
    </w:p>
    <w:p w14:paraId="2B702A5B" w14:textId="0F8F6361" w:rsidR="00114B90" w:rsidRPr="00564762" w:rsidRDefault="004208DA" w:rsidP="00914954">
      <w:pPr>
        <w:numPr>
          <w:ilvl w:val="0"/>
          <w:numId w:val="11"/>
        </w:numPr>
        <w:tabs>
          <w:tab w:val="clear" w:pos="360"/>
        </w:tabs>
        <w:ind w:left="504" w:hanging="504"/>
        <w:rPr>
          <w:szCs w:val="22"/>
          <w:lang w:eastAsia="zh-CN"/>
        </w:rPr>
      </w:pPr>
      <w:bookmarkStart w:id="93" w:name="_Ref353198625"/>
      <w:r>
        <w:rPr>
          <w:szCs w:val="22"/>
          <w:lang w:eastAsia="zh-CN"/>
        </w:rPr>
        <w:t xml:space="preserve">Y. Zhang, </w:t>
      </w:r>
      <w:r w:rsidR="00114B90" w:rsidRPr="00A66BD7">
        <w:rPr>
          <w:szCs w:val="22"/>
          <w:lang w:eastAsia="zh-CN"/>
        </w:rPr>
        <w:t>Y. Wu</w:t>
      </w:r>
      <w:r w:rsidR="00114B90" w:rsidRPr="00A66BD7">
        <w:rPr>
          <w:i/>
          <w:szCs w:val="22"/>
          <w:lang w:eastAsia="zh-CN"/>
        </w:rPr>
        <w:t>,</w:t>
      </w:r>
      <w:r w:rsidR="00114B90" w:rsidRPr="00A66BD7">
        <w:rPr>
          <w:szCs w:val="22"/>
          <w:lang w:eastAsia="zh-CN"/>
        </w:rPr>
        <w:t xml:space="preserve"> </w:t>
      </w:r>
      <w:r w:rsidR="00114B90" w:rsidRPr="004750CB">
        <w:rPr>
          <w:szCs w:val="22"/>
          <w:lang w:eastAsia="zh-CN"/>
        </w:rPr>
        <w:t>S.</w:t>
      </w:r>
      <w:r w:rsidR="00114B90" w:rsidRPr="00ED133E">
        <w:rPr>
          <w:szCs w:val="22"/>
          <w:lang w:eastAsia="zh-CN"/>
        </w:rPr>
        <w:t xml:space="preserve"> Kanumuri, S.</w:t>
      </w:r>
      <w:r w:rsidR="00114B90" w:rsidRPr="004A7D92">
        <w:rPr>
          <w:szCs w:val="22"/>
          <w:lang w:eastAsia="zh-CN"/>
        </w:rPr>
        <w:t xml:space="preserve"> Sadhwani, G. J. Sullivan, </w:t>
      </w:r>
      <w:r w:rsidR="00114B90">
        <w:rPr>
          <w:szCs w:val="22"/>
          <w:lang w:eastAsia="zh-CN"/>
        </w:rPr>
        <w:t xml:space="preserve">and </w:t>
      </w:r>
      <w:r>
        <w:rPr>
          <w:szCs w:val="22"/>
          <w:lang w:eastAsia="zh-CN"/>
        </w:rPr>
        <w:t>H. S. Malvar</w:t>
      </w:r>
      <w:r w:rsidR="00114B90" w:rsidRPr="00A66BD7">
        <w:rPr>
          <w:szCs w:val="22"/>
          <w:lang w:val="en-CA"/>
        </w:rPr>
        <w:t xml:space="preserve">, </w:t>
      </w:r>
      <w:r w:rsidR="00114B90" w:rsidRPr="004750CB">
        <w:rPr>
          <w:szCs w:val="22"/>
          <w:lang w:val="en-CA"/>
        </w:rPr>
        <w:t>“</w:t>
      </w:r>
      <w:r w:rsidR="00114B90">
        <w:rPr>
          <w:szCs w:val="22"/>
          <w:lang w:val="en-CA"/>
        </w:rPr>
        <w:t>Updated proposal for f</w:t>
      </w:r>
      <w:r w:rsidR="00114B90" w:rsidRPr="004750CB">
        <w:rPr>
          <w:szCs w:val="22"/>
          <w:lang w:val="en-CA"/>
        </w:rPr>
        <w:t>rame packing arrangement SEI for 4:4:4 conte</w:t>
      </w:r>
      <w:r>
        <w:rPr>
          <w:szCs w:val="22"/>
          <w:lang w:val="en-CA"/>
        </w:rPr>
        <w:t>nt in 4:2:0 bitstreams”, JCTVC-L</w:t>
      </w:r>
      <w:r w:rsidR="00114B90" w:rsidRPr="004750CB">
        <w:rPr>
          <w:szCs w:val="22"/>
          <w:lang w:val="en-CA"/>
        </w:rPr>
        <w:t>0</w:t>
      </w:r>
      <w:r>
        <w:rPr>
          <w:szCs w:val="22"/>
          <w:lang w:val="en-CA"/>
        </w:rPr>
        <w:t>316, 12</w:t>
      </w:r>
      <w:r w:rsidR="00114B90" w:rsidRPr="004750CB">
        <w:rPr>
          <w:szCs w:val="22"/>
          <w:lang w:val="en-CA"/>
        </w:rPr>
        <w:t>th M</w:t>
      </w:r>
      <w:r w:rsidR="00114B90" w:rsidRPr="004A7D92">
        <w:rPr>
          <w:szCs w:val="22"/>
          <w:lang w:val="en-CA"/>
        </w:rPr>
        <w:t xml:space="preserve">eeting: </w:t>
      </w:r>
      <w:r>
        <w:rPr>
          <w:szCs w:val="22"/>
          <w:lang w:val="en-CA"/>
        </w:rPr>
        <w:t>Geneva</w:t>
      </w:r>
      <w:r w:rsidR="00114B90" w:rsidRPr="004A7D92">
        <w:rPr>
          <w:szCs w:val="22"/>
          <w:lang w:val="en-CA"/>
        </w:rPr>
        <w:t xml:space="preserve">, </w:t>
      </w:r>
      <w:r>
        <w:rPr>
          <w:szCs w:val="22"/>
          <w:lang w:val="en-CA"/>
        </w:rPr>
        <w:t>CH</w:t>
      </w:r>
      <w:r w:rsidR="00114B90" w:rsidRPr="004A7D92">
        <w:rPr>
          <w:szCs w:val="22"/>
          <w:lang w:val="en-CA"/>
        </w:rPr>
        <w:t xml:space="preserve">, </w:t>
      </w:r>
      <w:r>
        <w:rPr>
          <w:szCs w:val="22"/>
          <w:lang w:val="en-CA"/>
        </w:rPr>
        <w:t>14</w:t>
      </w:r>
      <w:r w:rsidR="00114B90">
        <w:rPr>
          <w:szCs w:val="22"/>
          <w:lang w:val="en-CA"/>
        </w:rPr>
        <w:t>–</w:t>
      </w:r>
      <w:r>
        <w:rPr>
          <w:szCs w:val="22"/>
          <w:lang w:val="en-CA"/>
        </w:rPr>
        <w:t>23</w:t>
      </w:r>
      <w:r w:rsidR="00114B90" w:rsidRPr="004A7D92">
        <w:rPr>
          <w:szCs w:val="22"/>
          <w:lang w:val="en-CA"/>
        </w:rPr>
        <w:t xml:space="preserve"> </w:t>
      </w:r>
      <w:r>
        <w:rPr>
          <w:szCs w:val="22"/>
          <w:lang w:val="en-CA"/>
        </w:rPr>
        <w:t>January, 2013</w:t>
      </w:r>
      <w:r w:rsidR="00114B90" w:rsidRPr="004A7D92">
        <w:rPr>
          <w:szCs w:val="22"/>
          <w:lang w:val="en-CA"/>
        </w:rPr>
        <w:t>.</w:t>
      </w:r>
      <w:bookmarkEnd w:id="93"/>
    </w:p>
    <w:p w14:paraId="5A24405B" w14:textId="7C89CC0B" w:rsidR="00E67AC7" w:rsidRPr="00A80710" w:rsidRDefault="00E67AC7" w:rsidP="00914954">
      <w:pPr>
        <w:numPr>
          <w:ilvl w:val="0"/>
          <w:numId w:val="11"/>
        </w:numPr>
        <w:tabs>
          <w:tab w:val="clear" w:pos="360"/>
        </w:tabs>
        <w:ind w:left="504" w:hanging="504"/>
        <w:rPr>
          <w:lang w:val="en-CA"/>
        </w:rPr>
      </w:pPr>
      <w:bookmarkStart w:id="94" w:name="_Ref361671429"/>
      <w:bookmarkStart w:id="95" w:name="_Ref336534453"/>
      <w:bookmarkEnd w:id="90"/>
      <w:bookmarkEnd w:id="91"/>
      <w:r>
        <w:rPr>
          <w:szCs w:val="22"/>
          <w:lang w:eastAsia="zh-CN"/>
        </w:rPr>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G. J. Sullivan, </w:t>
      </w:r>
      <w:r>
        <w:rPr>
          <w:szCs w:val="22"/>
          <w:lang w:eastAsia="zh-CN"/>
        </w:rPr>
        <w:t>and H. S. Malvar</w:t>
      </w:r>
      <w:r w:rsidRPr="00A66BD7">
        <w:rPr>
          <w:szCs w:val="22"/>
          <w:lang w:val="en-CA"/>
        </w:rPr>
        <w:t xml:space="preserve">, </w:t>
      </w:r>
      <w:r w:rsidRPr="004750CB">
        <w:rPr>
          <w:szCs w:val="22"/>
          <w:lang w:val="en-CA"/>
        </w:rPr>
        <w:t>“</w:t>
      </w:r>
      <w:r w:rsidRPr="00E67AC7">
        <w:rPr>
          <w:szCs w:val="22"/>
          <w:lang w:val="en-CA"/>
        </w:rPr>
        <w:t>Additional experiment results for frame packing arrangement SEI message for 4:4:4 content in 4:2:0 bitstreams</w:t>
      </w:r>
      <w:r>
        <w:rPr>
          <w:szCs w:val="22"/>
          <w:lang w:val="en-CA"/>
        </w:rPr>
        <w:t>”, JCTVC-M0281, 13</w:t>
      </w:r>
      <w:r w:rsidRPr="00E67AC7">
        <w:rPr>
          <w:szCs w:val="22"/>
          <w:lang w:val="en-CA"/>
        </w:rPr>
        <w:t>th</w:t>
      </w:r>
      <w:r>
        <w:rPr>
          <w:szCs w:val="22"/>
          <w:lang w:val="en-CA"/>
        </w:rPr>
        <w:t xml:space="preserve"> Meeting: Incheon, Korea, 18–23</w:t>
      </w:r>
      <w:r w:rsidRPr="004A7D92">
        <w:rPr>
          <w:szCs w:val="22"/>
          <w:lang w:val="en-CA"/>
        </w:rPr>
        <w:t xml:space="preserve"> </w:t>
      </w:r>
      <w:r>
        <w:rPr>
          <w:szCs w:val="22"/>
          <w:lang w:val="en-CA"/>
        </w:rPr>
        <w:t>April, 2013.</w:t>
      </w:r>
      <w:bookmarkEnd w:id="94"/>
    </w:p>
    <w:p w14:paraId="5EFF5C4D" w14:textId="4468A40F" w:rsidR="00A80710" w:rsidRPr="00040EBB" w:rsidRDefault="00A80710" w:rsidP="00914954">
      <w:pPr>
        <w:numPr>
          <w:ilvl w:val="0"/>
          <w:numId w:val="11"/>
        </w:numPr>
        <w:tabs>
          <w:tab w:val="clear" w:pos="360"/>
        </w:tabs>
        <w:ind w:left="504" w:hanging="504"/>
        <w:rPr>
          <w:lang w:val="en-CA"/>
        </w:rPr>
      </w:pPr>
      <w:bookmarkStart w:id="96" w:name="_Ref369299672"/>
      <w:r>
        <w:rPr>
          <w:szCs w:val="22"/>
          <w:lang w:eastAsia="zh-CN"/>
        </w:rPr>
        <w:lastRenderedPageBreak/>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G. J. Sullivan, </w:t>
      </w:r>
      <w:r>
        <w:rPr>
          <w:szCs w:val="22"/>
          <w:lang w:eastAsia="zh-CN"/>
        </w:rPr>
        <w:t>and H. S. Malvar</w:t>
      </w:r>
      <w:r w:rsidRPr="00A66BD7">
        <w:rPr>
          <w:szCs w:val="22"/>
          <w:lang w:val="en-CA"/>
        </w:rPr>
        <w:t xml:space="preserve">, </w:t>
      </w:r>
      <w:r w:rsidRPr="004750CB">
        <w:rPr>
          <w:szCs w:val="22"/>
          <w:lang w:val="en-CA"/>
        </w:rPr>
        <w:t>“</w:t>
      </w:r>
      <w:r w:rsidRPr="007A09BD">
        <w:rPr>
          <w:szCs w:val="22"/>
          <w:lang w:val="en-CA"/>
        </w:rPr>
        <w:t>Updated proposal with software for frame packing arrangement SEI message for 4:4:4 content in 4:2:0 bitstreams</w:t>
      </w:r>
      <w:r>
        <w:rPr>
          <w:szCs w:val="22"/>
          <w:lang w:val="en-CA"/>
        </w:rPr>
        <w:t>”, JCTVC-N0270, 14</w:t>
      </w:r>
      <w:r w:rsidRPr="00E67AC7">
        <w:rPr>
          <w:szCs w:val="22"/>
          <w:lang w:val="en-CA"/>
        </w:rPr>
        <w:t>th</w:t>
      </w:r>
      <w:r>
        <w:rPr>
          <w:szCs w:val="22"/>
          <w:lang w:val="en-CA"/>
        </w:rPr>
        <w:t xml:space="preserve"> Meeting: Vienna, AT, 25 July –2</w:t>
      </w:r>
      <w:r w:rsidRPr="004A7D92">
        <w:rPr>
          <w:szCs w:val="22"/>
          <w:lang w:val="en-CA"/>
        </w:rPr>
        <w:t xml:space="preserve"> </w:t>
      </w:r>
      <w:r>
        <w:rPr>
          <w:szCs w:val="22"/>
          <w:lang w:val="en-CA"/>
        </w:rPr>
        <w:t>August, 2013.</w:t>
      </w:r>
      <w:bookmarkEnd w:id="96"/>
    </w:p>
    <w:p w14:paraId="18C4491A" w14:textId="3BA1F2AB" w:rsidR="00040EBB" w:rsidRDefault="00040EBB" w:rsidP="00914954">
      <w:pPr>
        <w:numPr>
          <w:ilvl w:val="0"/>
          <w:numId w:val="11"/>
        </w:numPr>
        <w:tabs>
          <w:tab w:val="clear" w:pos="360"/>
        </w:tabs>
        <w:ind w:left="504" w:hanging="504"/>
        <w:rPr>
          <w:lang w:val="en-CA"/>
        </w:rPr>
      </w:pPr>
      <w:bookmarkStart w:id="97" w:name="_Ref376590933"/>
      <w:r>
        <w:rPr>
          <w:szCs w:val="22"/>
          <w:lang w:eastAsia="zh-CN"/>
        </w:rPr>
        <w:t xml:space="preserve">Srinath </w:t>
      </w:r>
      <w:r w:rsidRPr="00914954">
        <w:rPr>
          <w:i/>
          <w:lang w:val="en-CA"/>
        </w:rPr>
        <w:t>Reddy</w:t>
      </w:r>
      <w:r>
        <w:rPr>
          <w:szCs w:val="22"/>
          <w:lang w:eastAsia="zh-CN"/>
        </w:rPr>
        <w:t xml:space="preserve">, </w:t>
      </w:r>
      <w:r w:rsidRPr="004750CB">
        <w:rPr>
          <w:szCs w:val="22"/>
          <w:lang w:eastAsia="zh-CN"/>
        </w:rPr>
        <w:t>S.</w:t>
      </w:r>
      <w:r w:rsidRPr="00ED133E">
        <w:rPr>
          <w:szCs w:val="22"/>
          <w:lang w:eastAsia="zh-CN"/>
        </w:rPr>
        <w:t xml:space="preserve"> Kanumuri, </w:t>
      </w:r>
      <w:r w:rsidRPr="00A66BD7">
        <w:rPr>
          <w:szCs w:val="22"/>
          <w:lang w:eastAsia="zh-CN"/>
        </w:rPr>
        <w:t>Y. Wu</w:t>
      </w:r>
      <w:r w:rsidRPr="00A66BD7">
        <w:rPr>
          <w:i/>
          <w:szCs w:val="22"/>
          <w:lang w:eastAsia="zh-CN"/>
        </w:rPr>
        <w:t>,</w:t>
      </w:r>
      <w:r w:rsidRPr="00A66BD7">
        <w:rPr>
          <w:szCs w:val="22"/>
          <w:lang w:eastAsia="zh-CN"/>
        </w:rPr>
        <w:t xml:space="preserve"> </w:t>
      </w:r>
      <w:r w:rsidRPr="00ED133E">
        <w:rPr>
          <w:szCs w:val="22"/>
          <w:lang w:eastAsia="zh-CN"/>
        </w:rPr>
        <w:t>S.</w:t>
      </w:r>
      <w:r w:rsidRPr="004A7D92">
        <w:rPr>
          <w:szCs w:val="22"/>
          <w:lang w:eastAsia="zh-CN"/>
        </w:rPr>
        <w:t xml:space="preserve"> Sadhwani, G. J. Sullivan, </w:t>
      </w:r>
      <w:r>
        <w:rPr>
          <w:szCs w:val="22"/>
          <w:lang w:eastAsia="zh-CN"/>
        </w:rPr>
        <w:t>and H. S. Malvar</w:t>
      </w:r>
      <w:r w:rsidRPr="00A66BD7">
        <w:rPr>
          <w:szCs w:val="22"/>
          <w:lang w:val="en-CA"/>
        </w:rPr>
        <w:t xml:space="preserve">, </w:t>
      </w:r>
      <w:r w:rsidRPr="004750CB">
        <w:rPr>
          <w:szCs w:val="22"/>
          <w:lang w:val="en-CA"/>
        </w:rPr>
        <w:t>“</w:t>
      </w:r>
      <w:r w:rsidR="00646DA4">
        <w:rPr>
          <w:szCs w:val="22"/>
          <w:lang w:val="en-CA"/>
        </w:rPr>
        <w:t xml:space="preserve">Additional </w:t>
      </w:r>
      <w:proofErr w:type="spellStart"/>
      <w:r w:rsidR="00646DA4">
        <w:rPr>
          <w:szCs w:val="22"/>
          <w:lang w:val="en-CA"/>
        </w:rPr>
        <w:t>exepriments</w:t>
      </w:r>
      <w:proofErr w:type="spellEnd"/>
      <w:r w:rsidR="00646DA4">
        <w:rPr>
          <w:szCs w:val="22"/>
          <w:lang w:val="en-CA"/>
        </w:rPr>
        <w:t xml:space="preserve"> and</w:t>
      </w:r>
      <w:r w:rsidRPr="007A09BD">
        <w:rPr>
          <w:szCs w:val="22"/>
          <w:lang w:val="en-CA"/>
        </w:rPr>
        <w:t xml:space="preserve"> software for frame packing arrangement SEI message for 4:4:4 content in 4:2:0 bitstreams</w:t>
      </w:r>
      <w:r w:rsidR="00E80AF0">
        <w:rPr>
          <w:szCs w:val="22"/>
          <w:lang w:val="en-CA"/>
        </w:rPr>
        <w:t>”, JCTVC-O0198</w:t>
      </w:r>
      <w:r w:rsidR="00276F25">
        <w:rPr>
          <w:szCs w:val="22"/>
          <w:lang w:val="en-CA"/>
        </w:rPr>
        <w:t>, 15</w:t>
      </w:r>
      <w:r w:rsidRPr="00E67AC7">
        <w:rPr>
          <w:szCs w:val="22"/>
          <w:lang w:val="en-CA"/>
        </w:rPr>
        <w:t>th</w:t>
      </w:r>
      <w:r>
        <w:rPr>
          <w:szCs w:val="22"/>
          <w:lang w:val="en-CA"/>
        </w:rPr>
        <w:t xml:space="preserve"> Meeting: </w:t>
      </w:r>
      <w:r w:rsidR="00276F25">
        <w:rPr>
          <w:szCs w:val="22"/>
          <w:lang w:val="en-CA"/>
        </w:rPr>
        <w:t>Geneva</w:t>
      </w:r>
      <w:r>
        <w:rPr>
          <w:szCs w:val="22"/>
          <w:lang w:val="en-CA"/>
        </w:rPr>
        <w:t xml:space="preserve">, </w:t>
      </w:r>
      <w:r w:rsidR="00276F25">
        <w:rPr>
          <w:szCs w:val="22"/>
          <w:lang w:val="en-CA"/>
        </w:rPr>
        <w:t>CH</w:t>
      </w:r>
      <w:r>
        <w:rPr>
          <w:szCs w:val="22"/>
          <w:lang w:val="en-CA"/>
        </w:rPr>
        <w:t>, 2</w:t>
      </w:r>
      <w:r w:rsidR="00F97045">
        <w:rPr>
          <w:szCs w:val="22"/>
          <w:lang w:val="en-CA"/>
        </w:rPr>
        <w:t>3</w:t>
      </w:r>
      <w:r>
        <w:rPr>
          <w:szCs w:val="22"/>
          <w:lang w:val="en-CA"/>
        </w:rPr>
        <w:t xml:space="preserve"> </w:t>
      </w:r>
      <w:r w:rsidR="00F97045">
        <w:rPr>
          <w:szCs w:val="22"/>
          <w:lang w:val="en-CA"/>
        </w:rPr>
        <w:t>October</w:t>
      </w:r>
      <w:r>
        <w:rPr>
          <w:szCs w:val="22"/>
          <w:lang w:val="en-CA"/>
        </w:rPr>
        <w:t xml:space="preserve"> –</w:t>
      </w:r>
      <w:r w:rsidR="00967182">
        <w:rPr>
          <w:szCs w:val="22"/>
          <w:lang w:val="en-CA"/>
        </w:rPr>
        <w:t>1</w:t>
      </w:r>
      <w:r w:rsidRPr="004A7D92">
        <w:rPr>
          <w:szCs w:val="22"/>
          <w:lang w:val="en-CA"/>
        </w:rPr>
        <w:t xml:space="preserve"> </w:t>
      </w:r>
      <w:r w:rsidR="00967182">
        <w:rPr>
          <w:szCs w:val="22"/>
          <w:lang w:val="en-CA"/>
        </w:rPr>
        <w:t>November</w:t>
      </w:r>
      <w:r>
        <w:rPr>
          <w:szCs w:val="22"/>
          <w:lang w:val="en-CA"/>
        </w:rPr>
        <w:t>, 2013.</w:t>
      </w:r>
      <w:bookmarkEnd w:id="97"/>
    </w:p>
    <w:p w14:paraId="493A5D94" w14:textId="77777777" w:rsidR="00A41409" w:rsidRPr="00A41409" w:rsidRDefault="00A41409" w:rsidP="00914954">
      <w:pPr>
        <w:numPr>
          <w:ilvl w:val="0"/>
          <w:numId w:val="11"/>
        </w:numPr>
        <w:tabs>
          <w:tab w:val="clear" w:pos="360"/>
        </w:tabs>
        <w:ind w:left="504" w:hanging="504"/>
        <w:rPr>
          <w:lang w:val="en-CA"/>
        </w:rPr>
      </w:pPr>
      <w:bookmarkStart w:id="98" w:name="_Ref361669400"/>
      <w:r w:rsidRPr="00A41409">
        <w:rPr>
          <w:lang w:val="en-CA"/>
        </w:rPr>
        <w:t>Rec. ITU-T H.264</w:t>
      </w:r>
      <w:r w:rsidR="006A3AE4">
        <w:rPr>
          <w:lang w:val="en-CA"/>
        </w:rPr>
        <w:t xml:space="preserve"> | ISO/IEC 14496-10</w:t>
      </w:r>
      <w:r w:rsidRPr="00A41409">
        <w:rPr>
          <w:lang w:val="en-CA"/>
        </w:rPr>
        <w:t xml:space="preserve">, </w:t>
      </w:r>
      <w:r w:rsidRPr="00D06B50">
        <w:rPr>
          <w:i/>
          <w:lang w:val="en-CA"/>
        </w:rPr>
        <w:t>Advanced video coding</w:t>
      </w:r>
      <w:r w:rsidRPr="00A41409">
        <w:rPr>
          <w:lang w:val="en-CA"/>
        </w:rPr>
        <w:t>.</w:t>
      </w:r>
      <w:bookmarkEnd w:id="95"/>
      <w:bookmarkEnd w:id="98"/>
    </w:p>
    <w:p w14:paraId="5F24DD6B" w14:textId="77777777" w:rsidR="00DA0F8E" w:rsidRDefault="00872DE9" w:rsidP="00914954">
      <w:pPr>
        <w:numPr>
          <w:ilvl w:val="0"/>
          <w:numId w:val="11"/>
        </w:numPr>
        <w:tabs>
          <w:tab w:val="clear" w:pos="360"/>
        </w:tabs>
        <w:ind w:left="504" w:hanging="504"/>
        <w:rPr>
          <w:lang w:val="en-CA"/>
        </w:rPr>
      </w:pPr>
      <w:bookmarkStart w:id="99" w:name="_Ref336834893"/>
      <w:r>
        <w:rPr>
          <w:lang w:val="en-CA"/>
        </w:rPr>
        <w:t xml:space="preserve">B. Bross </w:t>
      </w:r>
      <w:proofErr w:type="gramStart"/>
      <w:r>
        <w:rPr>
          <w:i/>
          <w:lang w:val="en-CA"/>
        </w:rPr>
        <w:t>et</w:t>
      </w:r>
      <w:proofErr w:type="gramEnd"/>
      <w:r>
        <w:rPr>
          <w:i/>
          <w:lang w:val="en-CA"/>
        </w:rPr>
        <w:t xml:space="preserve">. </w:t>
      </w:r>
      <w:proofErr w:type="gramStart"/>
      <w:r>
        <w:rPr>
          <w:i/>
          <w:lang w:val="en-CA"/>
        </w:rPr>
        <w:t>al</w:t>
      </w:r>
      <w:proofErr w:type="gramEnd"/>
      <w:r>
        <w:rPr>
          <w:lang w:val="en-CA"/>
        </w:rPr>
        <w:t xml:space="preserve">, “High efficiency video coding (HEVC) Text Specification Draft </w:t>
      </w:r>
      <w:r w:rsidR="00B26617">
        <w:rPr>
          <w:lang w:val="en-CA"/>
        </w:rPr>
        <w:t>9</w:t>
      </w:r>
      <w:r>
        <w:rPr>
          <w:lang w:val="en-CA"/>
        </w:rPr>
        <w:t>”, JCTVC-</w:t>
      </w:r>
      <w:r w:rsidR="00B26617">
        <w:rPr>
          <w:lang w:val="en-CA"/>
        </w:rPr>
        <w:t>L1003</w:t>
      </w:r>
      <w:r>
        <w:rPr>
          <w:lang w:val="en-CA"/>
        </w:rPr>
        <w:t>, 11</w:t>
      </w:r>
      <w:r>
        <w:rPr>
          <w:vertAlign w:val="superscript"/>
          <w:lang w:val="en-CA"/>
        </w:rPr>
        <w:t>th</w:t>
      </w:r>
      <w:r>
        <w:rPr>
          <w:lang w:val="en-CA"/>
        </w:rPr>
        <w:t xml:space="preserve"> meeting, Shanghai, October 2012.</w:t>
      </w:r>
      <w:bookmarkEnd w:id="99"/>
    </w:p>
    <w:p w14:paraId="7E3E1B38" w14:textId="30D2A141" w:rsidR="00127240" w:rsidRDefault="00127240" w:rsidP="00914954">
      <w:pPr>
        <w:numPr>
          <w:ilvl w:val="0"/>
          <w:numId w:val="11"/>
        </w:numPr>
        <w:tabs>
          <w:tab w:val="clear" w:pos="360"/>
        </w:tabs>
        <w:ind w:left="504" w:hanging="504"/>
        <w:rPr>
          <w:lang w:val="en-CA"/>
        </w:rPr>
      </w:pPr>
      <w:bookmarkStart w:id="100" w:name="_Ref361669885"/>
      <w:bookmarkStart w:id="101" w:name="_Ref345354732"/>
      <w:r>
        <w:rPr>
          <w:lang w:val="en-CA"/>
        </w:rPr>
        <w:t>D. Flynn, J. Sole and T. Suzuki, “</w:t>
      </w:r>
      <w:r w:rsidRPr="009E04BA">
        <w:rPr>
          <w:lang w:val="en-CA"/>
        </w:rPr>
        <w:t xml:space="preserve">High Efficiency Video Coding (HEVC) Range Extensions text specification: Draft </w:t>
      </w:r>
      <w:r w:rsidR="00211EC0">
        <w:rPr>
          <w:lang w:val="en-CA"/>
        </w:rPr>
        <w:t>4</w:t>
      </w:r>
      <w:r>
        <w:rPr>
          <w:lang w:val="en-CA"/>
        </w:rPr>
        <w:t>”, JCTVC-</w:t>
      </w:r>
      <w:r w:rsidR="00211EC0">
        <w:rPr>
          <w:lang w:val="en-CA"/>
        </w:rPr>
        <w:t>N1005</w:t>
      </w:r>
      <w:r>
        <w:rPr>
          <w:lang w:val="en-CA"/>
        </w:rPr>
        <w:t xml:space="preserve">, </w:t>
      </w:r>
      <w:r w:rsidR="00211EC0">
        <w:rPr>
          <w:szCs w:val="22"/>
          <w:lang w:val="en-CA"/>
        </w:rPr>
        <w:t>14</w:t>
      </w:r>
      <w:r w:rsidR="00211EC0" w:rsidRPr="00E67AC7">
        <w:rPr>
          <w:szCs w:val="22"/>
          <w:lang w:val="en-CA"/>
        </w:rPr>
        <w:t>th</w:t>
      </w:r>
      <w:r w:rsidR="00211EC0">
        <w:rPr>
          <w:szCs w:val="22"/>
          <w:lang w:val="en-CA"/>
        </w:rPr>
        <w:t xml:space="preserve"> Meeting: Vienna, AT, 25 July –2</w:t>
      </w:r>
      <w:r w:rsidR="00211EC0" w:rsidRPr="004A7D92">
        <w:rPr>
          <w:szCs w:val="22"/>
          <w:lang w:val="en-CA"/>
        </w:rPr>
        <w:t xml:space="preserve"> </w:t>
      </w:r>
      <w:r w:rsidR="00211EC0">
        <w:rPr>
          <w:szCs w:val="22"/>
          <w:lang w:val="en-CA"/>
        </w:rPr>
        <w:t>August, 2013</w:t>
      </w:r>
      <w:r>
        <w:rPr>
          <w:szCs w:val="22"/>
          <w:lang w:val="en-CA"/>
        </w:rPr>
        <w:t>.</w:t>
      </w:r>
      <w:bookmarkEnd w:id="100"/>
    </w:p>
    <w:p w14:paraId="244F3CDF" w14:textId="004D4F6C" w:rsidR="00564762" w:rsidRPr="00564762" w:rsidRDefault="00564762" w:rsidP="00914954">
      <w:pPr>
        <w:numPr>
          <w:ilvl w:val="0"/>
          <w:numId w:val="11"/>
        </w:numPr>
        <w:ind w:left="504" w:hanging="504"/>
        <w:rPr>
          <w:lang w:val="en-CA"/>
        </w:rPr>
      </w:pPr>
      <w:bookmarkStart w:id="102" w:name="_Ref361669587"/>
      <w:r w:rsidRPr="00564762">
        <w:rPr>
          <w:lang w:val="en-CA"/>
        </w:rPr>
        <w:t>Y</w:t>
      </w:r>
      <w:r>
        <w:rPr>
          <w:lang w:val="en-CA"/>
        </w:rPr>
        <w:t>.</w:t>
      </w:r>
      <w:r w:rsidRPr="00564762">
        <w:rPr>
          <w:lang w:val="en-CA"/>
        </w:rPr>
        <w:t xml:space="preserve"> Wu, S</w:t>
      </w:r>
      <w:r>
        <w:rPr>
          <w:lang w:val="en-CA"/>
        </w:rPr>
        <w:t>.</w:t>
      </w:r>
      <w:r w:rsidRPr="00564762">
        <w:rPr>
          <w:lang w:val="en-CA"/>
        </w:rPr>
        <w:t xml:space="preserve"> Kanumuri, Y</w:t>
      </w:r>
      <w:r>
        <w:rPr>
          <w:lang w:val="en-CA"/>
        </w:rPr>
        <w:t>.</w:t>
      </w:r>
      <w:r w:rsidRPr="00564762">
        <w:rPr>
          <w:lang w:val="en-CA"/>
        </w:rPr>
        <w:t xml:space="preserve"> Zhang, S</w:t>
      </w:r>
      <w:r>
        <w:rPr>
          <w:lang w:val="en-CA"/>
        </w:rPr>
        <w:t>.</w:t>
      </w:r>
      <w:r w:rsidRPr="00564762">
        <w:rPr>
          <w:lang w:val="en-CA"/>
        </w:rPr>
        <w:t xml:space="preserve"> Sadhwani, G</w:t>
      </w:r>
      <w:r>
        <w:rPr>
          <w:lang w:val="en-CA"/>
        </w:rPr>
        <w:t>.</w:t>
      </w:r>
      <w:r w:rsidRPr="00564762">
        <w:rPr>
          <w:lang w:val="en-CA"/>
        </w:rPr>
        <w:t xml:space="preserve"> J. Sullivan, and H</w:t>
      </w:r>
      <w:r>
        <w:rPr>
          <w:lang w:val="en-CA"/>
        </w:rPr>
        <w:t>.</w:t>
      </w:r>
      <w:r w:rsidRPr="00564762">
        <w:rPr>
          <w:lang w:val="en-CA"/>
        </w:rPr>
        <w:t xml:space="preserve"> S. Malvar</w:t>
      </w:r>
      <w:r>
        <w:rPr>
          <w:lang w:val="en-CA"/>
        </w:rPr>
        <w:t xml:space="preserve">, </w:t>
      </w:r>
      <w:r w:rsidRPr="004750CB">
        <w:rPr>
          <w:szCs w:val="22"/>
          <w:lang w:val="en-CA"/>
        </w:rPr>
        <w:t>“</w:t>
      </w:r>
      <w:r w:rsidRPr="00564762">
        <w:rPr>
          <w:lang w:val="en-CA"/>
        </w:rPr>
        <w:t>Tunneling High-Resolution Color Content through 4:2:0 HEVC and AVC Video Coding Systems</w:t>
      </w:r>
      <w:r w:rsidRPr="004750CB">
        <w:rPr>
          <w:szCs w:val="22"/>
          <w:lang w:val="en-CA"/>
        </w:rPr>
        <w:t>”,</w:t>
      </w:r>
      <w:r>
        <w:rPr>
          <w:szCs w:val="22"/>
          <w:lang w:val="en-CA"/>
        </w:rPr>
        <w:t xml:space="preserve"> </w:t>
      </w:r>
      <w:r>
        <w:rPr>
          <w:i/>
          <w:szCs w:val="22"/>
          <w:lang w:val="en-CA"/>
        </w:rPr>
        <w:t xml:space="preserve">Proc. IEEE Data Compression Conf. </w:t>
      </w:r>
      <w:r>
        <w:rPr>
          <w:szCs w:val="22"/>
          <w:lang w:val="en-CA"/>
        </w:rPr>
        <w:t xml:space="preserve">(DCC 2013), Snowbird, Utah, </w:t>
      </w:r>
      <w:r w:rsidR="00A736C3" w:rsidRPr="00A736C3">
        <w:rPr>
          <w:szCs w:val="22"/>
          <w:lang w:val="en-CA"/>
        </w:rPr>
        <w:t>pp. 3–12</w:t>
      </w:r>
      <w:r w:rsidR="00A736C3">
        <w:rPr>
          <w:szCs w:val="22"/>
          <w:lang w:val="en-CA"/>
        </w:rPr>
        <w:t xml:space="preserve">, </w:t>
      </w:r>
      <w:r>
        <w:rPr>
          <w:szCs w:val="22"/>
          <w:lang w:val="en-CA"/>
        </w:rPr>
        <w:t>March 2013.</w:t>
      </w:r>
      <w:bookmarkEnd w:id="101"/>
      <w:bookmarkEnd w:id="102"/>
    </w:p>
    <w:p w14:paraId="0EDEF92D" w14:textId="77777777" w:rsidR="00DB39E5" w:rsidRDefault="00DB39E5" w:rsidP="00914954">
      <w:pPr>
        <w:numPr>
          <w:ilvl w:val="0"/>
          <w:numId w:val="11"/>
        </w:numPr>
        <w:ind w:left="504" w:hanging="504"/>
        <w:rPr>
          <w:lang w:val="en-CA"/>
        </w:rPr>
      </w:pPr>
      <w:bookmarkStart w:id="103" w:name="_Ref343523019"/>
      <w:r>
        <w:rPr>
          <w:lang w:val="en-CA"/>
        </w:rPr>
        <w:t xml:space="preserve">“HEVC software repository”, </w:t>
      </w:r>
      <w:hyperlink r:id="rId20" w:history="1">
        <w:r w:rsidRPr="00863EAB">
          <w:rPr>
            <w:rStyle w:val="Hyperlink"/>
            <w:lang w:val="en-CA"/>
          </w:rPr>
          <w:t>https://hevc.hhi.fraunhofer.de/svn/svn_HEVCSoftware/</w:t>
        </w:r>
      </w:hyperlink>
      <w:r>
        <w:rPr>
          <w:lang w:val="en-CA"/>
        </w:rPr>
        <w:t>.</w:t>
      </w:r>
      <w:bookmarkEnd w:id="103"/>
    </w:p>
    <w:p w14:paraId="2FA1C96F" w14:textId="3612F8DC" w:rsidR="00DA2953" w:rsidRPr="00552494" w:rsidRDefault="005A1F13" w:rsidP="00914954">
      <w:pPr>
        <w:numPr>
          <w:ilvl w:val="0"/>
          <w:numId w:val="11"/>
        </w:numPr>
        <w:ind w:left="504" w:hanging="504"/>
        <w:rPr>
          <w:lang w:val="en-CA"/>
        </w:rPr>
      </w:pPr>
      <w:hyperlink r:id="rId21" w:history="1">
        <w:bookmarkStart w:id="104" w:name="_Ref361669749"/>
        <w:r w:rsidR="002264E0" w:rsidRPr="002C000A">
          <w:rPr>
            <w:rStyle w:val="Hyperlink"/>
          </w:rPr>
          <w:t>http://hevc.kw.bbc.co.uk/trac/browser/branches/HM-range-extensions</w:t>
        </w:r>
        <w:bookmarkEnd w:id="104"/>
      </w:hyperlink>
    </w:p>
    <w:p w14:paraId="6B0828AE" w14:textId="77777777" w:rsidR="007B6B74" w:rsidRPr="00914954" w:rsidRDefault="005A1F13" w:rsidP="00914954">
      <w:pPr>
        <w:numPr>
          <w:ilvl w:val="0"/>
          <w:numId w:val="11"/>
        </w:numPr>
        <w:ind w:left="504" w:hanging="504"/>
        <w:rPr>
          <w:rStyle w:val="Hyperlink"/>
          <w:color w:val="auto"/>
          <w:u w:val="none"/>
          <w:lang w:val="en-CA"/>
        </w:rPr>
      </w:pPr>
      <w:hyperlink r:id="rId22" w:history="1">
        <w:bookmarkStart w:id="105" w:name="_Ref352862315"/>
        <w:r w:rsidR="00DA2953">
          <w:rPr>
            <w:rStyle w:val="Hyperlink"/>
          </w:rPr>
          <w:t>ftp://ftp.tnt.uni-hannover.de/testsequences/FrExt-candidate-sequences/screen_content/</w:t>
        </w:r>
        <w:bookmarkEnd w:id="105"/>
      </w:hyperlink>
    </w:p>
    <w:p w14:paraId="18B75045" w14:textId="3BF6FC56" w:rsidR="00DA2953" w:rsidRPr="003D421A" w:rsidRDefault="007B6B74" w:rsidP="00914954">
      <w:pPr>
        <w:numPr>
          <w:ilvl w:val="0"/>
          <w:numId w:val="11"/>
        </w:numPr>
        <w:ind w:left="504" w:hanging="504"/>
        <w:rPr>
          <w:ins w:id="106" w:author="Sandeep Kanumuri" w:date="2014-01-08T13:21:00Z"/>
          <w:lang w:val="en-CA"/>
        </w:rPr>
      </w:pPr>
      <w:bookmarkStart w:id="107" w:name="_Ref376593355"/>
      <w:r w:rsidRPr="009454BE">
        <w:rPr>
          <w:szCs w:val="24"/>
          <w:lang w:val="en-CA" w:eastAsia="de-DE"/>
        </w:rPr>
        <w:t>M. M. Hannuksela</w:t>
      </w:r>
      <w:r>
        <w:rPr>
          <w:szCs w:val="24"/>
          <w:lang w:val="en-CA" w:eastAsia="de-DE"/>
        </w:rPr>
        <w:t>, “</w:t>
      </w:r>
      <w:r w:rsidRPr="009454BE">
        <w:rPr>
          <w:szCs w:val="24"/>
          <w:lang w:val="en-CA" w:eastAsia="de-DE"/>
        </w:rPr>
        <w:t xml:space="preserve">REXT/MV-HEVC/SHVC HLS: </w:t>
      </w:r>
      <w:r w:rsidR="00611B09">
        <w:rPr>
          <w:szCs w:val="24"/>
          <w:lang w:val="en-CA" w:eastAsia="de-DE"/>
        </w:rPr>
        <w:t>A</w:t>
      </w:r>
      <w:r w:rsidRPr="009454BE">
        <w:rPr>
          <w:szCs w:val="24"/>
          <w:lang w:val="en-CA" w:eastAsia="de-DE"/>
        </w:rPr>
        <w:t>uxiliary picture layers</w:t>
      </w:r>
      <w:r>
        <w:rPr>
          <w:szCs w:val="24"/>
          <w:lang w:val="en-CA" w:eastAsia="de-DE"/>
        </w:rPr>
        <w:t xml:space="preserve">”, </w:t>
      </w:r>
      <w:hyperlink r:id="rId23" w:history="1">
        <w:r w:rsidRPr="009454BE">
          <w:rPr>
            <w:color w:val="0000FF"/>
            <w:szCs w:val="24"/>
            <w:u w:val="single"/>
            <w:lang w:val="en-CA" w:eastAsia="de-DE"/>
          </w:rPr>
          <w:t>JCTVC-O0041</w:t>
        </w:r>
      </w:hyperlink>
      <w:r>
        <w:rPr>
          <w:szCs w:val="24"/>
          <w:lang w:val="en-CA" w:eastAsia="de-DE"/>
        </w:rPr>
        <w:t xml:space="preserve"> </w:t>
      </w:r>
      <w:r>
        <w:rPr>
          <w:szCs w:val="22"/>
          <w:lang w:val="en-CA"/>
        </w:rPr>
        <w:t>15</w:t>
      </w:r>
      <w:r w:rsidRPr="00E67AC7">
        <w:rPr>
          <w:szCs w:val="22"/>
          <w:lang w:val="en-CA"/>
        </w:rPr>
        <w:t>th</w:t>
      </w:r>
      <w:r>
        <w:rPr>
          <w:szCs w:val="22"/>
          <w:lang w:val="en-CA"/>
        </w:rPr>
        <w:t xml:space="preserve"> Meeting: Geneva, CH, 23 October –</w:t>
      </w:r>
      <w:r w:rsidR="00611B09">
        <w:rPr>
          <w:szCs w:val="22"/>
          <w:lang w:val="en-CA"/>
        </w:rPr>
        <w:t xml:space="preserve"> </w:t>
      </w:r>
      <w:r>
        <w:rPr>
          <w:szCs w:val="22"/>
          <w:lang w:val="en-CA"/>
        </w:rPr>
        <w:t>1</w:t>
      </w:r>
      <w:r w:rsidRPr="004A7D92">
        <w:rPr>
          <w:szCs w:val="22"/>
          <w:lang w:val="en-CA"/>
        </w:rPr>
        <w:t xml:space="preserve"> </w:t>
      </w:r>
      <w:r>
        <w:rPr>
          <w:szCs w:val="22"/>
          <w:lang w:val="en-CA"/>
        </w:rPr>
        <w:t>November, 2013.</w:t>
      </w:r>
      <w:bookmarkEnd w:id="107"/>
    </w:p>
    <w:p w14:paraId="6A6A1FED" w14:textId="4E032683" w:rsidR="003D421A" w:rsidRPr="00DB39E5" w:rsidRDefault="003D421A" w:rsidP="003C773E">
      <w:pPr>
        <w:numPr>
          <w:ilvl w:val="0"/>
          <w:numId w:val="11"/>
        </w:numPr>
        <w:ind w:left="504" w:hanging="504"/>
        <w:rPr>
          <w:lang w:val="en-CA"/>
        </w:rPr>
      </w:pPr>
      <w:bookmarkStart w:id="108" w:name="_Ref376950788"/>
      <w:ins w:id="109" w:author="Sandeep Kanumuri" w:date="2014-01-08T13:21:00Z">
        <w:r>
          <w:rPr>
            <w:lang w:val="en-CA"/>
          </w:rPr>
          <w:t xml:space="preserve">K. Ugur, D. </w:t>
        </w:r>
      </w:ins>
      <w:proofErr w:type="spellStart"/>
      <w:ins w:id="110" w:author="Sandeep Kanumuri" w:date="2014-01-08T13:22:00Z">
        <w:r>
          <w:rPr>
            <w:szCs w:val="22"/>
            <w:lang w:val="en-CA"/>
          </w:rPr>
          <w:t>Bugdayci</w:t>
        </w:r>
        <w:proofErr w:type="spellEnd"/>
        <w:r>
          <w:rPr>
            <w:szCs w:val="22"/>
            <w:lang w:val="en-CA"/>
          </w:rPr>
          <w:t xml:space="preserve"> and </w:t>
        </w:r>
        <w:r w:rsidRPr="009454BE">
          <w:rPr>
            <w:szCs w:val="24"/>
            <w:lang w:val="en-CA" w:eastAsia="de-DE"/>
          </w:rPr>
          <w:t>M. M. Hannuksela</w:t>
        </w:r>
        <w:r>
          <w:rPr>
            <w:szCs w:val="24"/>
            <w:lang w:val="en-CA" w:eastAsia="de-DE"/>
          </w:rPr>
          <w:t>, “</w:t>
        </w:r>
        <w:r w:rsidRPr="003D421A">
          <w:rPr>
            <w:szCs w:val="24"/>
            <w:lang w:val="en-CA" w:eastAsia="de-DE"/>
          </w:rPr>
          <w:t>On frame packing arrangement SEI message for 4:4:4 content in 4:2:0 bitstreams</w:t>
        </w:r>
        <w:r>
          <w:rPr>
            <w:szCs w:val="24"/>
            <w:lang w:val="en-CA" w:eastAsia="de-DE"/>
          </w:rPr>
          <w:t xml:space="preserve">”, JCTVC-P0121, </w:t>
        </w:r>
      </w:ins>
      <w:ins w:id="111" w:author="Sandeep Kanumuri" w:date="2014-01-08T13:23:00Z">
        <w:r>
          <w:rPr>
            <w:szCs w:val="24"/>
            <w:lang w:val="en-CA" w:eastAsia="de-DE"/>
          </w:rPr>
          <w:t>16</w:t>
        </w:r>
        <w:r w:rsidRPr="003C773E">
          <w:rPr>
            <w:szCs w:val="24"/>
            <w:vertAlign w:val="superscript"/>
            <w:lang w:val="en-CA" w:eastAsia="de-DE"/>
          </w:rPr>
          <w:t>th</w:t>
        </w:r>
        <w:r>
          <w:rPr>
            <w:szCs w:val="24"/>
            <w:lang w:val="en-CA" w:eastAsia="de-DE"/>
          </w:rPr>
          <w:t xml:space="preserve"> meeting, San Jose, USA, January 2014.</w:t>
        </w:r>
      </w:ins>
      <w:bookmarkEnd w:id="108"/>
    </w:p>
    <w:p w14:paraId="1B09F5B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8250496" w14:textId="77777777" w:rsidR="00C44C83" w:rsidRDefault="00D878FE" w:rsidP="00022813">
      <w:pPr>
        <w:jc w:val="both"/>
        <w:rPr>
          <w:b/>
          <w:szCs w:val="22"/>
          <w:lang w:val="en-CA"/>
        </w:rPr>
      </w:pPr>
      <w:r w:rsidRPr="00D878FE">
        <w:rPr>
          <w:b/>
          <w:szCs w:val="22"/>
          <w:lang w:val="en-CA"/>
        </w:rPr>
        <w:t>Microsoft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39DE3336" w14:textId="77777777" w:rsidR="00FB1F9E" w:rsidRDefault="00FB1F9E" w:rsidP="00022813">
      <w:pPr>
        <w:jc w:val="both"/>
        <w:rPr>
          <w:b/>
          <w:szCs w:val="22"/>
          <w:lang w:val="en-CA"/>
        </w:rPr>
      </w:pPr>
    </w:p>
    <w:sectPr w:rsidR="00FB1F9E"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69F71" w14:textId="77777777" w:rsidR="005A1F13" w:rsidRDefault="005A1F13">
      <w:r>
        <w:separator/>
      </w:r>
    </w:p>
  </w:endnote>
  <w:endnote w:type="continuationSeparator" w:id="0">
    <w:p w14:paraId="3712775D" w14:textId="77777777" w:rsidR="005A1F13" w:rsidRDefault="005A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430C2" w14:textId="364A1DFC" w:rsidR="00997562" w:rsidRDefault="0099756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C773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12" w:author="Gary Sullivan" w:date="2014-01-09T02:57:00Z">
      <w:r w:rsidR="003C773E">
        <w:rPr>
          <w:rStyle w:val="PageNumber"/>
          <w:noProof/>
        </w:rPr>
        <w:t>2014-01-08</w:t>
      </w:r>
    </w:ins>
    <w:del w:id="113" w:author="Gary Sullivan" w:date="2014-01-09T02:57:00Z">
      <w:r w:rsidDel="003C773E">
        <w:rPr>
          <w:rStyle w:val="PageNumber"/>
          <w:noProof/>
        </w:rPr>
        <w:delText>2014-01-04</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57A47" w14:textId="77777777" w:rsidR="005A1F13" w:rsidRDefault="005A1F13">
      <w:r>
        <w:separator/>
      </w:r>
    </w:p>
  </w:footnote>
  <w:footnote w:type="continuationSeparator" w:id="0">
    <w:p w14:paraId="16AAC7E8" w14:textId="77777777" w:rsidR="005A1F13" w:rsidRDefault="005A1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C0172"/>
    <w:multiLevelType w:val="hybridMultilevel"/>
    <w:tmpl w:val="5D32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C382D"/>
    <w:multiLevelType w:val="hybridMultilevel"/>
    <w:tmpl w:val="CCA0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7527E"/>
    <w:multiLevelType w:val="hybridMultilevel"/>
    <w:tmpl w:val="F2867E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56129A"/>
    <w:multiLevelType w:val="hybridMultilevel"/>
    <w:tmpl w:val="A7A4D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219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D35F9"/>
    <w:multiLevelType w:val="hybridMultilevel"/>
    <w:tmpl w:val="BDF87B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236700"/>
    <w:multiLevelType w:val="hybridMultilevel"/>
    <w:tmpl w:val="5A5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510DB1"/>
    <w:multiLevelType w:val="hybridMultilevel"/>
    <w:tmpl w:val="D6146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333DC1"/>
    <w:multiLevelType w:val="hybridMultilevel"/>
    <w:tmpl w:val="C9A08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46B61"/>
    <w:multiLevelType w:val="hybridMultilevel"/>
    <w:tmpl w:val="D67837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435496"/>
    <w:multiLevelType w:val="hybridMultilevel"/>
    <w:tmpl w:val="79E48582"/>
    <w:lvl w:ilvl="0" w:tplc="C194DCD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C7A0D"/>
    <w:multiLevelType w:val="hybridMultilevel"/>
    <w:tmpl w:val="166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C5115"/>
    <w:multiLevelType w:val="hybridMultilevel"/>
    <w:tmpl w:val="AC36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2"/>
  </w:num>
  <w:num w:numId="4">
    <w:abstractNumId w:val="19"/>
  </w:num>
  <w:num w:numId="5">
    <w:abstractNumId w:val="21"/>
  </w:num>
  <w:num w:numId="6">
    <w:abstractNumId w:val="8"/>
  </w:num>
  <w:num w:numId="7">
    <w:abstractNumId w:val="13"/>
  </w:num>
  <w:num w:numId="8">
    <w:abstractNumId w:val="8"/>
  </w:num>
  <w:num w:numId="9">
    <w:abstractNumId w:val="2"/>
  </w:num>
  <w:num w:numId="10">
    <w:abstractNumId w:val="7"/>
  </w:num>
  <w:num w:numId="11">
    <w:abstractNumId w:val="11"/>
  </w:num>
  <w:num w:numId="12">
    <w:abstractNumId w:val="12"/>
  </w:num>
  <w:num w:numId="13">
    <w:abstractNumId w:val="9"/>
  </w:num>
  <w:num w:numId="14">
    <w:abstractNumId w:val="5"/>
  </w:num>
  <w:num w:numId="15">
    <w:abstractNumId w:val="20"/>
  </w:num>
  <w:num w:numId="16">
    <w:abstractNumId w:val="15"/>
  </w:num>
  <w:num w:numId="17">
    <w:abstractNumId w:val="14"/>
  </w:num>
  <w:num w:numId="18">
    <w:abstractNumId w:val="3"/>
  </w:num>
  <w:num w:numId="19">
    <w:abstractNumId w:val="17"/>
  </w:num>
  <w:num w:numId="20">
    <w:abstractNumId w:val="16"/>
  </w:num>
  <w:num w:numId="21">
    <w:abstractNumId w:val="10"/>
  </w:num>
  <w:num w:numId="22">
    <w:abstractNumId w:val="1"/>
  </w:num>
  <w:num w:numId="23">
    <w:abstractNumId w:val="6"/>
  </w:num>
  <w:num w:numId="24">
    <w:abstractNumId w:val="4"/>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eep Kanumuri">
    <w15:presenceInfo w15:providerId="None" w15:userId="Sandeep Kanumu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5A4"/>
    <w:rsid w:val="00002C5B"/>
    <w:rsid w:val="0000463D"/>
    <w:rsid w:val="00004924"/>
    <w:rsid w:val="00004A50"/>
    <w:rsid w:val="00004C13"/>
    <w:rsid w:val="000059B4"/>
    <w:rsid w:val="00006366"/>
    <w:rsid w:val="000065AF"/>
    <w:rsid w:val="00007B28"/>
    <w:rsid w:val="0001051F"/>
    <w:rsid w:val="00010C63"/>
    <w:rsid w:val="00012B18"/>
    <w:rsid w:val="000145AF"/>
    <w:rsid w:val="0001514B"/>
    <w:rsid w:val="000178E5"/>
    <w:rsid w:val="00021E38"/>
    <w:rsid w:val="00022813"/>
    <w:rsid w:val="0002406F"/>
    <w:rsid w:val="00024A2E"/>
    <w:rsid w:val="00024C56"/>
    <w:rsid w:val="000253AF"/>
    <w:rsid w:val="000256FA"/>
    <w:rsid w:val="00025F15"/>
    <w:rsid w:val="000277C9"/>
    <w:rsid w:val="0003080F"/>
    <w:rsid w:val="00031302"/>
    <w:rsid w:val="00032AEC"/>
    <w:rsid w:val="00034C96"/>
    <w:rsid w:val="00035C2A"/>
    <w:rsid w:val="00037822"/>
    <w:rsid w:val="0003783C"/>
    <w:rsid w:val="00037F85"/>
    <w:rsid w:val="000409BF"/>
    <w:rsid w:val="00040AB4"/>
    <w:rsid w:val="00040EBB"/>
    <w:rsid w:val="00040F1E"/>
    <w:rsid w:val="00040F71"/>
    <w:rsid w:val="00041379"/>
    <w:rsid w:val="0004274C"/>
    <w:rsid w:val="0004314A"/>
    <w:rsid w:val="00043218"/>
    <w:rsid w:val="000443CE"/>
    <w:rsid w:val="000458BC"/>
    <w:rsid w:val="00045C41"/>
    <w:rsid w:val="00046C03"/>
    <w:rsid w:val="00047422"/>
    <w:rsid w:val="00047ED2"/>
    <w:rsid w:val="00050C87"/>
    <w:rsid w:val="00052605"/>
    <w:rsid w:val="0005456F"/>
    <w:rsid w:val="0005490A"/>
    <w:rsid w:val="00054C49"/>
    <w:rsid w:val="00055B2A"/>
    <w:rsid w:val="00055E53"/>
    <w:rsid w:val="00061CE8"/>
    <w:rsid w:val="000623B6"/>
    <w:rsid w:val="00063570"/>
    <w:rsid w:val="0006683B"/>
    <w:rsid w:val="0007188D"/>
    <w:rsid w:val="00071936"/>
    <w:rsid w:val="000738F7"/>
    <w:rsid w:val="00073DC9"/>
    <w:rsid w:val="0007455E"/>
    <w:rsid w:val="00074C32"/>
    <w:rsid w:val="0007614F"/>
    <w:rsid w:val="0007645F"/>
    <w:rsid w:val="000802EE"/>
    <w:rsid w:val="000806B9"/>
    <w:rsid w:val="00081274"/>
    <w:rsid w:val="00083327"/>
    <w:rsid w:val="000853EA"/>
    <w:rsid w:val="000854A0"/>
    <w:rsid w:val="00087906"/>
    <w:rsid w:val="00092797"/>
    <w:rsid w:val="000938D2"/>
    <w:rsid w:val="000971D0"/>
    <w:rsid w:val="000A0BCB"/>
    <w:rsid w:val="000A11D6"/>
    <w:rsid w:val="000A45C1"/>
    <w:rsid w:val="000A4C8A"/>
    <w:rsid w:val="000A6099"/>
    <w:rsid w:val="000A63C3"/>
    <w:rsid w:val="000A7814"/>
    <w:rsid w:val="000B0603"/>
    <w:rsid w:val="000B1C6B"/>
    <w:rsid w:val="000B1E6C"/>
    <w:rsid w:val="000B2AE7"/>
    <w:rsid w:val="000B353A"/>
    <w:rsid w:val="000B35AA"/>
    <w:rsid w:val="000B74D9"/>
    <w:rsid w:val="000B7C5B"/>
    <w:rsid w:val="000C09AC"/>
    <w:rsid w:val="000C302A"/>
    <w:rsid w:val="000C313F"/>
    <w:rsid w:val="000C42C2"/>
    <w:rsid w:val="000C51EE"/>
    <w:rsid w:val="000C54B5"/>
    <w:rsid w:val="000C5E84"/>
    <w:rsid w:val="000C73AD"/>
    <w:rsid w:val="000C7FB0"/>
    <w:rsid w:val="000D029C"/>
    <w:rsid w:val="000D1BD9"/>
    <w:rsid w:val="000D1FCB"/>
    <w:rsid w:val="000D5508"/>
    <w:rsid w:val="000D5CD1"/>
    <w:rsid w:val="000D6161"/>
    <w:rsid w:val="000D6E3F"/>
    <w:rsid w:val="000E00F3"/>
    <w:rsid w:val="000E0B60"/>
    <w:rsid w:val="000E3C9C"/>
    <w:rsid w:val="000E44EE"/>
    <w:rsid w:val="000E4636"/>
    <w:rsid w:val="000E5C7A"/>
    <w:rsid w:val="000E612E"/>
    <w:rsid w:val="000E6351"/>
    <w:rsid w:val="000E7859"/>
    <w:rsid w:val="000F00D9"/>
    <w:rsid w:val="000F158C"/>
    <w:rsid w:val="000F183A"/>
    <w:rsid w:val="000F264C"/>
    <w:rsid w:val="000F346F"/>
    <w:rsid w:val="000F47D8"/>
    <w:rsid w:val="000F553C"/>
    <w:rsid w:val="000F607E"/>
    <w:rsid w:val="000F68CE"/>
    <w:rsid w:val="0010073A"/>
    <w:rsid w:val="00101A57"/>
    <w:rsid w:val="001027B1"/>
    <w:rsid w:val="00102F3D"/>
    <w:rsid w:val="0010334E"/>
    <w:rsid w:val="00104E93"/>
    <w:rsid w:val="00106B0B"/>
    <w:rsid w:val="001101E8"/>
    <w:rsid w:val="00111C68"/>
    <w:rsid w:val="00112F88"/>
    <w:rsid w:val="00113432"/>
    <w:rsid w:val="00114B90"/>
    <w:rsid w:val="00115A63"/>
    <w:rsid w:val="00115E9F"/>
    <w:rsid w:val="00116767"/>
    <w:rsid w:val="0011775C"/>
    <w:rsid w:val="00117C53"/>
    <w:rsid w:val="00120FF3"/>
    <w:rsid w:val="00122148"/>
    <w:rsid w:val="00123554"/>
    <w:rsid w:val="0012356C"/>
    <w:rsid w:val="001237CA"/>
    <w:rsid w:val="001244D1"/>
    <w:rsid w:val="00124B32"/>
    <w:rsid w:val="00124CD7"/>
    <w:rsid w:val="00124E38"/>
    <w:rsid w:val="001252C7"/>
    <w:rsid w:val="001252D9"/>
    <w:rsid w:val="0012580B"/>
    <w:rsid w:val="00127240"/>
    <w:rsid w:val="00130781"/>
    <w:rsid w:val="00131F90"/>
    <w:rsid w:val="00133767"/>
    <w:rsid w:val="001342A1"/>
    <w:rsid w:val="0013526E"/>
    <w:rsid w:val="0013648D"/>
    <w:rsid w:val="00136BE5"/>
    <w:rsid w:val="0014296E"/>
    <w:rsid w:val="0014500D"/>
    <w:rsid w:val="00146854"/>
    <w:rsid w:val="00146BEF"/>
    <w:rsid w:val="00147CC6"/>
    <w:rsid w:val="00147F58"/>
    <w:rsid w:val="00151FFA"/>
    <w:rsid w:val="001521AC"/>
    <w:rsid w:val="00152C58"/>
    <w:rsid w:val="00152C5B"/>
    <w:rsid w:val="0015341A"/>
    <w:rsid w:val="001541BE"/>
    <w:rsid w:val="00154F0B"/>
    <w:rsid w:val="001561C3"/>
    <w:rsid w:val="001572A1"/>
    <w:rsid w:val="001601BF"/>
    <w:rsid w:val="0016024A"/>
    <w:rsid w:val="00161287"/>
    <w:rsid w:val="001629B4"/>
    <w:rsid w:val="00163019"/>
    <w:rsid w:val="00163772"/>
    <w:rsid w:val="0016453B"/>
    <w:rsid w:val="00164732"/>
    <w:rsid w:val="0016521B"/>
    <w:rsid w:val="0016587F"/>
    <w:rsid w:val="00166454"/>
    <w:rsid w:val="00166C42"/>
    <w:rsid w:val="00166F78"/>
    <w:rsid w:val="0016792F"/>
    <w:rsid w:val="0017002E"/>
    <w:rsid w:val="00170AA4"/>
    <w:rsid w:val="00171371"/>
    <w:rsid w:val="00171C1A"/>
    <w:rsid w:val="0017318D"/>
    <w:rsid w:val="00173715"/>
    <w:rsid w:val="00174157"/>
    <w:rsid w:val="00174926"/>
    <w:rsid w:val="0017568B"/>
    <w:rsid w:val="00175A24"/>
    <w:rsid w:val="001761D2"/>
    <w:rsid w:val="001764A5"/>
    <w:rsid w:val="00176863"/>
    <w:rsid w:val="00176EDC"/>
    <w:rsid w:val="001810B8"/>
    <w:rsid w:val="001821CB"/>
    <w:rsid w:val="0018297F"/>
    <w:rsid w:val="00183869"/>
    <w:rsid w:val="00183FDB"/>
    <w:rsid w:val="00184E5B"/>
    <w:rsid w:val="001853E0"/>
    <w:rsid w:val="00185FF7"/>
    <w:rsid w:val="0018621F"/>
    <w:rsid w:val="001864B1"/>
    <w:rsid w:val="00186BBF"/>
    <w:rsid w:val="00187DE3"/>
    <w:rsid w:val="00187E58"/>
    <w:rsid w:val="00190508"/>
    <w:rsid w:val="00190793"/>
    <w:rsid w:val="00192EC1"/>
    <w:rsid w:val="00193D3D"/>
    <w:rsid w:val="001947C5"/>
    <w:rsid w:val="00195BBB"/>
    <w:rsid w:val="00195D09"/>
    <w:rsid w:val="00196528"/>
    <w:rsid w:val="00196F12"/>
    <w:rsid w:val="00197353"/>
    <w:rsid w:val="00197B38"/>
    <w:rsid w:val="001A0740"/>
    <w:rsid w:val="001A0783"/>
    <w:rsid w:val="001A09C4"/>
    <w:rsid w:val="001A1419"/>
    <w:rsid w:val="001A18AF"/>
    <w:rsid w:val="001A25D1"/>
    <w:rsid w:val="001A297E"/>
    <w:rsid w:val="001A2F0A"/>
    <w:rsid w:val="001A368E"/>
    <w:rsid w:val="001A4701"/>
    <w:rsid w:val="001A4FFA"/>
    <w:rsid w:val="001A5268"/>
    <w:rsid w:val="001A6CD5"/>
    <w:rsid w:val="001A7329"/>
    <w:rsid w:val="001A79E0"/>
    <w:rsid w:val="001B0048"/>
    <w:rsid w:val="001B0520"/>
    <w:rsid w:val="001B0551"/>
    <w:rsid w:val="001B06DB"/>
    <w:rsid w:val="001B071E"/>
    <w:rsid w:val="001B09C8"/>
    <w:rsid w:val="001B0B60"/>
    <w:rsid w:val="001B1DE6"/>
    <w:rsid w:val="001B1EBF"/>
    <w:rsid w:val="001B4E28"/>
    <w:rsid w:val="001B4E3F"/>
    <w:rsid w:val="001B6655"/>
    <w:rsid w:val="001B6953"/>
    <w:rsid w:val="001C0996"/>
    <w:rsid w:val="001C0AA5"/>
    <w:rsid w:val="001C0CBC"/>
    <w:rsid w:val="001C17C0"/>
    <w:rsid w:val="001C3525"/>
    <w:rsid w:val="001C4456"/>
    <w:rsid w:val="001C4899"/>
    <w:rsid w:val="001C4E4F"/>
    <w:rsid w:val="001C5350"/>
    <w:rsid w:val="001D0A94"/>
    <w:rsid w:val="001D0DA2"/>
    <w:rsid w:val="001D1BD2"/>
    <w:rsid w:val="001D1D14"/>
    <w:rsid w:val="001D2CC4"/>
    <w:rsid w:val="001D51C7"/>
    <w:rsid w:val="001D7BD8"/>
    <w:rsid w:val="001E02BE"/>
    <w:rsid w:val="001E21AD"/>
    <w:rsid w:val="001E3B37"/>
    <w:rsid w:val="001E4E81"/>
    <w:rsid w:val="001E53AD"/>
    <w:rsid w:val="001E66BC"/>
    <w:rsid w:val="001E69ED"/>
    <w:rsid w:val="001E7549"/>
    <w:rsid w:val="001F0981"/>
    <w:rsid w:val="001F2594"/>
    <w:rsid w:val="001F3497"/>
    <w:rsid w:val="001F38FA"/>
    <w:rsid w:val="001F43C1"/>
    <w:rsid w:val="001F4810"/>
    <w:rsid w:val="001F5792"/>
    <w:rsid w:val="001F5977"/>
    <w:rsid w:val="001F5DD2"/>
    <w:rsid w:val="001F5E2D"/>
    <w:rsid w:val="001F5E90"/>
    <w:rsid w:val="001F6826"/>
    <w:rsid w:val="001F6FDA"/>
    <w:rsid w:val="001F7A1A"/>
    <w:rsid w:val="0020152C"/>
    <w:rsid w:val="00201EBE"/>
    <w:rsid w:val="00202468"/>
    <w:rsid w:val="00204B0D"/>
    <w:rsid w:val="00204C58"/>
    <w:rsid w:val="002055A6"/>
    <w:rsid w:val="00206460"/>
    <w:rsid w:val="002066C7"/>
    <w:rsid w:val="002069B4"/>
    <w:rsid w:val="0020745A"/>
    <w:rsid w:val="00211226"/>
    <w:rsid w:val="00211577"/>
    <w:rsid w:val="00211EC0"/>
    <w:rsid w:val="00213136"/>
    <w:rsid w:val="00215749"/>
    <w:rsid w:val="00215DFC"/>
    <w:rsid w:val="0022082C"/>
    <w:rsid w:val="002208B8"/>
    <w:rsid w:val="002212DF"/>
    <w:rsid w:val="00221695"/>
    <w:rsid w:val="00221E71"/>
    <w:rsid w:val="002239BF"/>
    <w:rsid w:val="002257C5"/>
    <w:rsid w:val="00225BAD"/>
    <w:rsid w:val="00225CE8"/>
    <w:rsid w:val="002264E0"/>
    <w:rsid w:val="00227BA7"/>
    <w:rsid w:val="00230C20"/>
    <w:rsid w:val="0023349F"/>
    <w:rsid w:val="00234653"/>
    <w:rsid w:val="002351C3"/>
    <w:rsid w:val="00235420"/>
    <w:rsid w:val="002411A2"/>
    <w:rsid w:val="00244B62"/>
    <w:rsid w:val="0024763B"/>
    <w:rsid w:val="00250ADF"/>
    <w:rsid w:val="00251664"/>
    <w:rsid w:val="00251736"/>
    <w:rsid w:val="00251DE5"/>
    <w:rsid w:val="00253601"/>
    <w:rsid w:val="00254BA0"/>
    <w:rsid w:val="00255E58"/>
    <w:rsid w:val="0025606E"/>
    <w:rsid w:val="0025614B"/>
    <w:rsid w:val="00257526"/>
    <w:rsid w:val="00257C61"/>
    <w:rsid w:val="00260967"/>
    <w:rsid w:val="00260CF4"/>
    <w:rsid w:val="00262022"/>
    <w:rsid w:val="002623AD"/>
    <w:rsid w:val="00263398"/>
    <w:rsid w:val="002635F7"/>
    <w:rsid w:val="002644E0"/>
    <w:rsid w:val="00264FFA"/>
    <w:rsid w:val="00265828"/>
    <w:rsid w:val="002663A9"/>
    <w:rsid w:val="00267970"/>
    <w:rsid w:val="00270E60"/>
    <w:rsid w:val="0027101D"/>
    <w:rsid w:val="00271602"/>
    <w:rsid w:val="002742DD"/>
    <w:rsid w:val="002742E7"/>
    <w:rsid w:val="00274C83"/>
    <w:rsid w:val="00275BCF"/>
    <w:rsid w:val="0027600E"/>
    <w:rsid w:val="00276D03"/>
    <w:rsid w:val="00276F25"/>
    <w:rsid w:val="00280320"/>
    <w:rsid w:val="00280FCB"/>
    <w:rsid w:val="002813E9"/>
    <w:rsid w:val="00282016"/>
    <w:rsid w:val="00282A02"/>
    <w:rsid w:val="00283BD4"/>
    <w:rsid w:val="00284D39"/>
    <w:rsid w:val="002875A2"/>
    <w:rsid w:val="00287AB0"/>
    <w:rsid w:val="00287B41"/>
    <w:rsid w:val="002912D2"/>
    <w:rsid w:val="002917BC"/>
    <w:rsid w:val="00291FAE"/>
    <w:rsid w:val="00292257"/>
    <w:rsid w:val="002923D7"/>
    <w:rsid w:val="002925F8"/>
    <w:rsid w:val="00293582"/>
    <w:rsid w:val="00294672"/>
    <w:rsid w:val="0029692C"/>
    <w:rsid w:val="00297C9C"/>
    <w:rsid w:val="002A0B55"/>
    <w:rsid w:val="002A1035"/>
    <w:rsid w:val="002A1E05"/>
    <w:rsid w:val="002A2BEE"/>
    <w:rsid w:val="002A41A8"/>
    <w:rsid w:val="002A4746"/>
    <w:rsid w:val="002A54E0"/>
    <w:rsid w:val="002A5A46"/>
    <w:rsid w:val="002A5FC2"/>
    <w:rsid w:val="002A6AB1"/>
    <w:rsid w:val="002A76AE"/>
    <w:rsid w:val="002B135B"/>
    <w:rsid w:val="002B1595"/>
    <w:rsid w:val="002B17BA"/>
    <w:rsid w:val="002B191D"/>
    <w:rsid w:val="002B19FF"/>
    <w:rsid w:val="002B20A4"/>
    <w:rsid w:val="002B43F2"/>
    <w:rsid w:val="002B646B"/>
    <w:rsid w:val="002B6CB0"/>
    <w:rsid w:val="002C02E8"/>
    <w:rsid w:val="002C1820"/>
    <w:rsid w:val="002C18C7"/>
    <w:rsid w:val="002C21AD"/>
    <w:rsid w:val="002C4380"/>
    <w:rsid w:val="002C45F7"/>
    <w:rsid w:val="002C5C58"/>
    <w:rsid w:val="002C5DFD"/>
    <w:rsid w:val="002C6247"/>
    <w:rsid w:val="002C682F"/>
    <w:rsid w:val="002C7708"/>
    <w:rsid w:val="002D0A2B"/>
    <w:rsid w:val="002D0AF6"/>
    <w:rsid w:val="002D303E"/>
    <w:rsid w:val="002D7C59"/>
    <w:rsid w:val="002E08C5"/>
    <w:rsid w:val="002E2308"/>
    <w:rsid w:val="002E3517"/>
    <w:rsid w:val="002E3E57"/>
    <w:rsid w:val="002E7C23"/>
    <w:rsid w:val="002E7D28"/>
    <w:rsid w:val="002F070B"/>
    <w:rsid w:val="002F0790"/>
    <w:rsid w:val="002F10C0"/>
    <w:rsid w:val="002F164D"/>
    <w:rsid w:val="002F1E0A"/>
    <w:rsid w:val="002F252D"/>
    <w:rsid w:val="002F2F96"/>
    <w:rsid w:val="002F302C"/>
    <w:rsid w:val="002F4D0E"/>
    <w:rsid w:val="002F67DA"/>
    <w:rsid w:val="003015D8"/>
    <w:rsid w:val="003018DA"/>
    <w:rsid w:val="003018E0"/>
    <w:rsid w:val="003052B8"/>
    <w:rsid w:val="00305EB8"/>
    <w:rsid w:val="00306206"/>
    <w:rsid w:val="00306B8D"/>
    <w:rsid w:val="00310427"/>
    <w:rsid w:val="003113EB"/>
    <w:rsid w:val="003115BF"/>
    <w:rsid w:val="00312746"/>
    <w:rsid w:val="00314BD7"/>
    <w:rsid w:val="00315007"/>
    <w:rsid w:val="00315D7E"/>
    <w:rsid w:val="0031768C"/>
    <w:rsid w:val="00317D50"/>
    <w:rsid w:val="00317D85"/>
    <w:rsid w:val="00321FB1"/>
    <w:rsid w:val="0032278B"/>
    <w:rsid w:val="003227FE"/>
    <w:rsid w:val="00322BC1"/>
    <w:rsid w:val="00323569"/>
    <w:rsid w:val="00323751"/>
    <w:rsid w:val="0032532D"/>
    <w:rsid w:val="003258C5"/>
    <w:rsid w:val="00327C56"/>
    <w:rsid w:val="0033112A"/>
    <w:rsid w:val="003315A1"/>
    <w:rsid w:val="00332235"/>
    <w:rsid w:val="00332307"/>
    <w:rsid w:val="003337EC"/>
    <w:rsid w:val="003352B8"/>
    <w:rsid w:val="003364A7"/>
    <w:rsid w:val="003373EC"/>
    <w:rsid w:val="00341800"/>
    <w:rsid w:val="00341E67"/>
    <w:rsid w:val="0034235E"/>
    <w:rsid w:val="0034264A"/>
    <w:rsid w:val="00342C85"/>
    <w:rsid w:val="00342FF4"/>
    <w:rsid w:val="00344EF3"/>
    <w:rsid w:val="00347E70"/>
    <w:rsid w:val="00350F6D"/>
    <w:rsid w:val="0035181B"/>
    <w:rsid w:val="003525CA"/>
    <w:rsid w:val="00353349"/>
    <w:rsid w:val="003541A2"/>
    <w:rsid w:val="0035427B"/>
    <w:rsid w:val="003555D9"/>
    <w:rsid w:val="00357398"/>
    <w:rsid w:val="003578AA"/>
    <w:rsid w:val="003621D8"/>
    <w:rsid w:val="00362AF5"/>
    <w:rsid w:val="00363A8A"/>
    <w:rsid w:val="00364286"/>
    <w:rsid w:val="0036576E"/>
    <w:rsid w:val="00366BBC"/>
    <w:rsid w:val="003706CC"/>
    <w:rsid w:val="00371769"/>
    <w:rsid w:val="00371E85"/>
    <w:rsid w:val="0037458F"/>
    <w:rsid w:val="00377710"/>
    <w:rsid w:val="00377C32"/>
    <w:rsid w:val="003802CD"/>
    <w:rsid w:val="00382FB3"/>
    <w:rsid w:val="00383093"/>
    <w:rsid w:val="003834D9"/>
    <w:rsid w:val="003837B2"/>
    <w:rsid w:val="00383979"/>
    <w:rsid w:val="0038626A"/>
    <w:rsid w:val="00387938"/>
    <w:rsid w:val="00387A38"/>
    <w:rsid w:val="0039200E"/>
    <w:rsid w:val="00392C9D"/>
    <w:rsid w:val="00393A84"/>
    <w:rsid w:val="00394429"/>
    <w:rsid w:val="00395110"/>
    <w:rsid w:val="00395365"/>
    <w:rsid w:val="00395BD9"/>
    <w:rsid w:val="003A01E6"/>
    <w:rsid w:val="003A0212"/>
    <w:rsid w:val="003A0655"/>
    <w:rsid w:val="003A0D24"/>
    <w:rsid w:val="003A174B"/>
    <w:rsid w:val="003A1DA8"/>
    <w:rsid w:val="003A2D8E"/>
    <w:rsid w:val="003A4689"/>
    <w:rsid w:val="003A4B8D"/>
    <w:rsid w:val="003A4F4A"/>
    <w:rsid w:val="003B0408"/>
    <w:rsid w:val="003B2BA4"/>
    <w:rsid w:val="003B2FAB"/>
    <w:rsid w:val="003B36EA"/>
    <w:rsid w:val="003B49ED"/>
    <w:rsid w:val="003B7400"/>
    <w:rsid w:val="003B77EA"/>
    <w:rsid w:val="003C07CD"/>
    <w:rsid w:val="003C1166"/>
    <w:rsid w:val="003C20E4"/>
    <w:rsid w:val="003C265C"/>
    <w:rsid w:val="003C281C"/>
    <w:rsid w:val="003C2BFB"/>
    <w:rsid w:val="003C508C"/>
    <w:rsid w:val="003C5576"/>
    <w:rsid w:val="003C5C43"/>
    <w:rsid w:val="003C773E"/>
    <w:rsid w:val="003D0075"/>
    <w:rsid w:val="003D1DA2"/>
    <w:rsid w:val="003D2207"/>
    <w:rsid w:val="003D421A"/>
    <w:rsid w:val="003D4577"/>
    <w:rsid w:val="003D4EA6"/>
    <w:rsid w:val="003D76D1"/>
    <w:rsid w:val="003D77D6"/>
    <w:rsid w:val="003E1C17"/>
    <w:rsid w:val="003E1E55"/>
    <w:rsid w:val="003E2C5D"/>
    <w:rsid w:val="003E38D3"/>
    <w:rsid w:val="003E6F90"/>
    <w:rsid w:val="003E7632"/>
    <w:rsid w:val="003E7EB0"/>
    <w:rsid w:val="003F2BD6"/>
    <w:rsid w:val="003F2EEE"/>
    <w:rsid w:val="003F30BE"/>
    <w:rsid w:val="003F32B8"/>
    <w:rsid w:val="003F395C"/>
    <w:rsid w:val="003F4C6B"/>
    <w:rsid w:val="003F4F22"/>
    <w:rsid w:val="003F5D0F"/>
    <w:rsid w:val="003F7733"/>
    <w:rsid w:val="0040079D"/>
    <w:rsid w:val="00400E17"/>
    <w:rsid w:val="00401149"/>
    <w:rsid w:val="00401698"/>
    <w:rsid w:val="00401F28"/>
    <w:rsid w:val="0040342A"/>
    <w:rsid w:val="00404217"/>
    <w:rsid w:val="0040449D"/>
    <w:rsid w:val="004047A1"/>
    <w:rsid w:val="00404820"/>
    <w:rsid w:val="00406356"/>
    <w:rsid w:val="004072C2"/>
    <w:rsid w:val="00407817"/>
    <w:rsid w:val="00407C90"/>
    <w:rsid w:val="004100C4"/>
    <w:rsid w:val="00410310"/>
    <w:rsid w:val="00412E9D"/>
    <w:rsid w:val="00412EC3"/>
    <w:rsid w:val="00414101"/>
    <w:rsid w:val="0041548D"/>
    <w:rsid w:val="0041558E"/>
    <w:rsid w:val="004174B3"/>
    <w:rsid w:val="004208DA"/>
    <w:rsid w:val="00421621"/>
    <w:rsid w:val="00422401"/>
    <w:rsid w:val="00422E65"/>
    <w:rsid w:val="00424A63"/>
    <w:rsid w:val="00425AAC"/>
    <w:rsid w:val="00427129"/>
    <w:rsid w:val="00427BB2"/>
    <w:rsid w:val="00430E09"/>
    <w:rsid w:val="00431518"/>
    <w:rsid w:val="0043305A"/>
    <w:rsid w:val="00433C08"/>
    <w:rsid w:val="00433DDB"/>
    <w:rsid w:val="00434153"/>
    <w:rsid w:val="004358CA"/>
    <w:rsid w:val="004359DC"/>
    <w:rsid w:val="00437619"/>
    <w:rsid w:val="00440EF5"/>
    <w:rsid w:val="00443593"/>
    <w:rsid w:val="00443F58"/>
    <w:rsid w:val="00446463"/>
    <w:rsid w:val="00446671"/>
    <w:rsid w:val="00446EE6"/>
    <w:rsid w:val="00447002"/>
    <w:rsid w:val="00450F67"/>
    <w:rsid w:val="004512F2"/>
    <w:rsid w:val="004557E8"/>
    <w:rsid w:val="00455D64"/>
    <w:rsid w:val="00460183"/>
    <w:rsid w:val="00466E90"/>
    <w:rsid w:val="00467622"/>
    <w:rsid w:val="004703F7"/>
    <w:rsid w:val="00470F9F"/>
    <w:rsid w:val="00473868"/>
    <w:rsid w:val="00474BAC"/>
    <w:rsid w:val="004750CB"/>
    <w:rsid w:val="00476B04"/>
    <w:rsid w:val="0047748B"/>
    <w:rsid w:val="0047767E"/>
    <w:rsid w:val="0048035F"/>
    <w:rsid w:val="00483581"/>
    <w:rsid w:val="00483DA0"/>
    <w:rsid w:val="00484527"/>
    <w:rsid w:val="004853B9"/>
    <w:rsid w:val="00487E07"/>
    <w:rsid w:val="00491E5B"/>
    <w:rsid w:val="00492943"/>
    <w:rsid w:val="0049305F"/>
    <w:rsid w:val="00493328"/>
    <w:rsid w:val="004937F9"/>
    <w:rsid w:val="004948A4"/>
    <w:rsid w:val="0049490C"/>
    <w:rsid w:val="004A2A63"/>
    <w:rsid w:val="004A2D27"/>
    <w:rsid w:val="004A3576"/>
    <w:rsid w:val="004A4227"/>
    <w:rsid w:val="004A51B3"/>
    <w:rsid w:val="004A5414"/>
    <w:rsid w:val="004A5BF9"/>
    <w:rsid w:val="004A68A1"/>
    <w:rsid w:val="004A763C"/>
    <w:rsid w:val="004A7C52"/>
    <w:rsid w:val="004A7D92"/>
    <w:rsid w:val="004B11DE"/>
    <w:rsid w:val="004B210C"/>
    <w:rsid w:val="004B3BB9"/>
    <w:rsid w:val="004B3E17"/>
    <w:rsid w:val="004B55D0"/>
    <w:rsid w:val="004B6568"/>
    <w:rsid w:val="004C019F"/>
    <w:rsid w:val="004C22BE"/>
    <w:rsid w:val="004C4A04"/>
    <w:rsid w:val="004C51CF"/>
    <w:rsid w:val="004C527B"/>
    <w:rsid w:val="004C6700"/>
    <w:rsid w:val="004C7954"/>
    <w:rsid w:val="004D1073"/>
    <w:rsid w:val="004D3225"/>
    <w:rsid w:val="004D405F"/>
    <w:rsid w:val="004D50E5"/>
    <w:rsid w:val="004D5714"/>
    <w:rsid w:val="004D6885"/>
    <w:rsid w:val="004E0869"/>
    <w:rsid w:val="004E1EAD"/>
    <w:rsid w:val="004E21F4"/>
    <w:rsid w:val="004E2677"/>
    <w:rsid w:val="004E2EB8"/>
    <w:rsid w:val="004E4F4F"/>
    <w:rsid w:val="004E6789"/>
    <w:rsid w:val="004E7641"/>
    <w:rsid w:val="004F0DAD"/>
    <w:rsid w:val="004F1A9D"/>
    <w:rsid w:val="004F47EF"/>
    <w:rsid w:val="004F5123"/>
    <w:rsid w:val="004F560F"/>
    <w:rsid w:val="004F586C"/>
    <w:rsid w:val="004F61E3"/>
    <w:rsid w:val="004F69CF"/>
    <w:rsid w:val="004F77AF"/>
    <w:rsid w:val="00500F01"/>
    <w:rsid w:val="00502685"/>
    <w:rsid w:val="00502E12"/>
    <w:rsid w:val="0050315F"/>
    <w:rsid w:val="0050343D"/>
    <w:rsid w:val="00506145"/>
    <w:rsid w:val="0051015C"/>
    <w:rsid w:val="00510D93"/>
    <w:rsid w:val="00511C82"/>
    <w:rsid w:val="0051263E"/>
    <w:rsid w:val="0051283A"/>
    <w:rsid w:val="0051322A"/>
    <w:rsid w:val="0051416E"/>
    <w:rsid w:val="0051457F"/>
    <w:rsid w:val="00514CC1"/>
    <w:rsid w:val="00514D48"/>
    <w:rsid w:val="00514ED5"/>
    <w:rsid w:val="0051618C"/>
    <w:rsid w:val="005164CF"/>
    <w:rsid w:val="005165F4"/>
    <w:rsid w:val="005167F7"/>
    <w:rsid w:val="00516CF1"/>
    <w:rsid w:val="00517070"/>
    <w:rsid w:val="00517F72"/>
    <w:rsid w:val="00520DB1"/>
    <w:rsid w:val="00522F91"/>
    <w:rsid w:val="005235E8"/>
    <w:rsid w:val="00523611"/>
    <w:rsid w:val="00524008"/>
    <w:rsid w:val="00525E18"/>
    <w:rsid w:val="00531A78"/>
    <w:rsid w:val="00531AE9"/>
    <w:rsid w:val="005322A5"/>
    <w:rsid w:val="00533DFC"/>
    <w:rsid w:val="005342EF"/>
    <w:rsid w:val="00535B81"/>
    <w:rsid w:val="005363AC"/>
    <w:rsid w:val="00536FE6"/>
    <w:rsid w:val="00542749"/>
    <w:rsid w:val="00543D16"/>
    <w:rsid w:val="00543F28"/>
    <w:rsid w:val="00544315"/>
    <w:rsid w:val="00544646"/>
    <w:rsid w:val="005470DD"/>
    <w:rsid w:val="00550A66"/>
    <w:rsid w:val="005516CC"/>
    <w:rsid w:val="0055175F"/>
    <w:rsid w:val="00552494"/>
    <w:rsid w:val="005530FE"/>
    <w:rsid w:val="005540E0"/>
    <w:rsid w:val="0055441C"/>
    <w:rsid w:val="005550AB"/>
    <w:rsid w:val="005558C7"/>
    <w:rsid w:val="005559F3"/>
    <w:rsid w:val="00556966"/>
    <w:rsid w:val="00556EB7"/>
    <w:rsid w:val="00560234"/>
    <w:rsid w:val="00560656"/>
    <w:rsid w:val="00560C0C"/>
    <w:rsid w:val="00561BE3"/>
    <w:rsid w:val="00561E55"/>
    <w:rsid w:val="0056407F"/>
    <w:rsid w:val="005645B9"/>
    <w:rsid w:val="00564762"/>
    <w:rsid w:val="00564B40"/>
    <w:rsid w:val="00564D26"/>
    <w:rsid w:val="00564E6C"/>
    <w:rsid w:val="00565C47"/>
    <w:rsid w:val="00566060"/>
    <w:rsid w:val="00566507"/>
    <w:rsid w:val="00566B4B"/>
    <w:rsid w:val="00567D9A"/>
    <w:rsid w:val="00567EC7"/>
    <w:rsid w:val="00570013"/>
    <w:rsid w:val="0057049D"/>
    <w:rsid w:val="00571492"/>
    <w:rsid w:val="0057164E"/>
    <w:rsid w:val="005721D2"/>
    <w:rsid w:val="00573023"/>
    <w:rsid w:val="005743A8"/>
    <w:rsid w:val="00574635"/>
    <w:rsid w:val="00575421"/>
    <w:rsid w:val="00575440"/>
    <w:rsid w:val="005755D2"/>
    <w:rsid w:val="005801A2"/>
    <w:rsid w:val="00582174"/>
    <w:rsid w:val="00583B9D"/>
    <w:rsid w:val="005844D6"/>
    <w:rsid w:val="00587452"/>
    <w:rsid w:val="00587592"/>
    <w:rsid w:val="00587655"/>
    <w:rsid w:val="005933CD"/>
    <w:rsid w:val="005952A5"/>
    <w:rsid w:val="0059562B"/>
    <w:rsid w:val="00596900"/>
    <w:rsid w:val="005977CD"/>
    <w:rsid w:val="005A1F13"/>
    <w:rsid w:val="005A1F2A"/>
    <w:rsid w:val="005A33A1"/>
    <w:rsid w:val="005A4564"/>
    <w:rsid w:val="005A6B36"/>
    <w:rsid w:val="005A7057"/>
    <w:rsid w:val="005A7D7C"/>
    <w:rsid w:val="005B00B4"/>
    <w:rsid w:val="005B0CB9"/>
    <w:rsid w:val="005B14CB"/>
    <w:rsid w:val="005B217D"/>
    <w:rsid w:val="005B2686"/>
    <w:rsid w:val="005B26DE"/>
    <w:rsid w:val="005B2D2B"/>
    <w:rsid w:val="005B3104"/>
    <w:rsid w:val="005B3CC5"/>
    <w:rsid w:val="005B5943"/>
    <w:rsid w:val="005B6956"/>
    <w:rsid w:val="005B7483"/>
    <w:rsid w:val="005C0530"/>
    <w:rsid w:val="005C19F1"/>
    <w:rsid w:val="005C1CF3"/>
    <w:rsid w:val="005C1E58"/>
    <w:rsid w:val="005C2D9C"/>
    <w:rsid w:val="005C3450"/>
    <w:rsid w:val="005C385F"/>
    <w:rsid w:val="005C414F"/>
    <w:rsid w:val="005D158F"/>
    <w:rsid w:val="005D2C05"/>
    <w:rsid w:val="005D56DE"/>
    <w:rsid w:val="005D7B97"/>
    <w:rsid w:val="005E06EB"/>
    <w:rsid w:val="005E0CE8"/>
    <w:rsid w:val="005E1292"/>
    <w:rsid w:val="005E1AC6"/>
    <w:rsid w:val="005E1C51"/>
    <w:rsid w:val="005E56CD"/>
    <w:rsid w:val="005E6B01"/>
    <w:rsid w:val="005F0008"/>
    <w:rsid w:val="005F08E6"/>
    <w:rsid w:val="005F4B89"/>
    <w:rsid w:val="005F4EB6"/>
    <w:rsid w:val="005F5DB5"/>
    <w:rsid w:val="005F6F1B"/>
    <w:rsid w:val="005F7AAC"/>
    <w:rsid w:val="00600979"/>
    <w:rsid w:val="006019C1"/>
    <w:rsid w:val="00603B5D"/>
    <w:rsid w:val="006044BB"/>
    <w:rsid w:val="00604D61"/>
    <w:rsid w:val="00606185"/>
    <w:rsid w:val="006064E4"/>
    <w:rsid w:val="00607DDA"/>
    <w:rsid w:val="00610D75"/>
    <w:rsid w:val="00611B09"/>
    <w:rsid w:val="00612D05"/>
    <w:rsid w:val="006163EF"/>
    <w:rsid w:val="00616E37"/>
    <w:rsid w:val="0061792B"/>
    <w:rsid w:val="00621457"/>
    <w:rsid w:val="006217E1"/>
    <w:rsid w:val="00621AF9"/>
    <w:rsid w:val="00622222"/>
    <w:rsid w:val="00622620"/>
    <w:rsid w:val="00622772"/>
    <w:rsid w:val="00624B33"/>
    <w:rsid w:val="00624FDE"/>
    <w:rsid w:val="006278A0"/>
    <w:rsid w:val="00627AD4"/>
    <w:rsid w:val="00627FBB"/>
    <w:rsid w:val="00627FC4"/>
    <w:rsid w:val="00630A9F"/>
    <w:rsid w:val="00630AA2"/>
    <w:rsid w:val="00631F1F"/>
    <w:rsid w:val="00632399"/>
    <w:rsid w:val="00632FF0"/>
    <w:rsid w:val="00633A8D"/>
    <w:rsid w:val="0063598F"/>
    <w:rsid w:val="00635F30"/>
    <w:rsid w:val="00640615"/>
    <w:rsid w:val="00641FAF"/>
    <w:rsid w:val="00643A54"/>
    <w:rsid w:val="00643EC6"/>
    <w:rsid w:val="0064567B"/>
    <w:rsid w:val="00646086"/>
    <w:rsid w:val="00646707"/>
    <w:rsid w:val="00646DA4"/>
    <w:rsid w:val="006473B2"/>
    <w:rsid w:val="006475A0"/>
    <w:rsid w:val="00647E38"/>
    <w:rsid w:val="00652719"/>
    <w:rsid w:val="00652D3A"/>
    <w:rsid w:val="00654ED7"/>
    <w:rsid w:val="00656455"/>
    <w:rsid w:val="00656550"/>
    <w:rsid w:val="006567E6"/>
    <w:rsid w:val="00656E37"/>
    <w:rsid w:val="00662E58"/>
    <w:rsid w:val="006637EB"/>
    <w:rsid w:val="006640E8"/>
    <w:rsid w:val="00664DCF"/>
    <w:rsid w:val="00664F36"/>
    <w:rsid w:val="00665355"/>
    <w:rsid w:val="00666CE8"/>
    <w:rsid w:val="0067063F"/>
    <w:rsid w:val="00672602"/>
    <w:rsid w:val="0067276C"/>
    <w:rsid w:val="00676120"/>
    <w:rsid w:val="0067646D"/>
    <w:rsid w:val="00677C7A"/>
    <w:rsid w:val="00680097"/>
    <w:rsid w:val="00680BFA"/>
    <w:rsid w:val="006816EA"/>
    <w:rsid w:val="00682100"/>
    <w:rsid w:val="00682FD5"/>
    <w:rsid w:val="00684BBF"/>
    <w:rsid w:val="00684FD2"/>
    <w:rsid w:val="00686225"/>
    <w:rsid w:val="006863E1"/>
    <w:rsid w:val="00686B87"/>
    <w:rsid w:val="00690CE7"/>
    <w:rsid w:val="00691250"/>
    <w:rsid w:val="006918B2"/>
    <w:rsid w:val="00692F6F"/>
    <w:rsid w:val="006931C5"/>
    <w:rsid w:val="006953B8"/>
    <w:rsid w:val="006957C6"/>
    <w:rsid w:val="00695830"/>
    <w:rsid w:val="0069651C"/>
    <w:rsid w:val="006A039B"/>
    <w:rsid w:val="006A1AD1"/>
    <w:rsid w:val="006A217B"/>
    <w:rsid w:val="006A3AE4"/>
    <w:rsid w:val="006A41BF"/>
    <w:rsid w:val="006A5BAA"/>
    <w:rsid w:val="006A633D"/>
    <w:rsid w:val="006A795F"/>
    <w:rsid w:val="006B006A"/>
    <w:rsid w:val="006B21B0"/>
    <w:rsid w:val="006B2505"/>
    <w:rsid w:val="006B39D7"/>
    <w:rsid w:val="006B3F3E"/>
    <w:rsid w:val="006B4C4B"/>
    <w:rsid w:val="006B7CEB"/>
    <w:rsid w:val="006C3C36"/>
    <w:rsid w:val="006C3E4B"/>
    <w:rsid w:val="006C4424"/>
    <w:rsid w:val="006C46F2"/>
    <w:rsid w:val="006C4869"/>
    <w:rsid w:val="006C5D39"/>
    <w:rsid w:val="006C6A6A"/>
    <w:rsid w:val="006C72EF"/>
    <w:rsid w:val="006D1667"/>
    <w:rsid w:val="006D1BD1"/>
    <w:rsid w:val="006D1E70"/>
    <w:rsid w:val="006D28BA"/>
    <w:rsid w:val="006D2C6B"/>
    <w:rsid w:val="006D37D2"/>
    <w:rsid w:val="006D3915"/>
    <w:rsid w:val="006D5707"/>
    <w:rsid w:val="006D6C94"/>
    <w:rsid w:val="006D7E96"/>
    <w:rsid w:val="006E21B3"/>
    <w:rsid w:val="006E2810"/>
    <w:rsid w:val="006E3CD0"/>
    <w:rsid w:val="006E5417"/>
    <w:rsid w:val="006E5F0D"/>
    <w:rsid w:val="006E6E51"/>
    <w:rsid w:val="006F0E0A"/>
    <w:rsid w:val="006F15B4"/>
    <w:rsid w:val="006F2B91"/>
    <w:rsid w:val="006F48EE"/>
    <w:rsid w:val="006F4BB6"/>
    <w:rsid w:val="006F63FD"/>
    <w:rsid w:val="006F6546"/>
    <w:rsid w:val="007010B0"/>
    <w:rsid w:val="0070283B"/>
    <w:rsid w:val="007060B6"/>
    <w:rsid w:val="00710129"/>
    <w:rsid w:val="007126BB"/>
    <w:rsid w:val="00712CCE"/>
    <w:rsid w:val="00712F60"/>
    <w:rsid w:val="00712F92"/>
    <w:rsid w:val="007142AF"/>
    <w:rsid w:val="00714694"/>
    <w:rsid w:val="007155F6"/>
    <w:rsid w:val="00715C6F"/>
    <w:rsid w:val="0071600F"/>
    <w:rsid w:val="007174B6"/>
    <w:rsid w:val="00720E3B"/>
    <w:rsid w:val="007228F4"/>
    <w:rsid w:val="007235A5"/>
    <w:rsid w:val="00726EF2"/>
    <w:rsid w:val="007339C0"/>
    <w:rsid w:val="00735F28"/>
    <w:rsid w:val="00737613"/>
    <w:rsid w:val="0073764D"/>
    <w:rsid w:val="00741974"/>
    <w:rsid w:val="00741E3B"/>
    <w:rsid w:val="0074233C"/>
    <w:rsid w:val="0074261F"/>
    <w:rsid w:val="00745F6B"/>
    <w:rsid w:val="00746482"/>
    <w:rsid w:val="00746693"/>
    <w:rsid w:val="007468AB"/>
    <w:rsid w:val="00747117"/>
    <w:rsid w:val="00750929"/>
    <w:rsid w:val="00751427"/>
    <w:rsid w:val="00753FBD"/>
    <w:rsid w:val="0075585E"/>
    <w:rsid w:val="00755B6B"/>
    <w:rsid w:val="00755E5A"/>
    <w:rsid w:val="007566CE"/>
    <w:rsid w:val="007577F7"/>
    <w:rsid w:val="00760560"/>
    <w:rsid w:val="00763239"/>
    <w:rsid w:val="00763856"/>
    <w:rsid w:val="007639F5"/>
    <w:rsid w:val="00763F19"/>
    <w:rsid w:val="00765B3C"/>
    <w:rsid w:val="0076673B"/>
    <w:rsid w:val="007671E7"/>
    <w:rsid w:val="00770571"/>
    <w:rsid w:val="00772071"/>
    <w:rsid w:val="00772E08"/>
    <w:rsid w:val="00775552"/>
    <w:rsid w:val="007755FB"/>
    <w:rsid w:val="007768FF"/>
    <w:rsid w:val="00776C14"/>
    <w:rsid w:val="00776DEF"/>
    <w:rsid w:val="00777340"/>
    <w:rsid w:val="0077744E"/>
    <w:rsid w:val="0078097F"/>
    <w:rsid w:val="0078147E"/>
    <w:rsid w:val="00781B2A"/>
    <w:rsid w:val="007824D3"/>
    <w:rsid w:val="00782DB2"/>
    <w:rsid w:val="00784186"/>
    <w:rsid w:val="00785389"/>
    <w:rsid w:val="00785B73"/>
    <w:rsid w:val="0078632F"/>
    <w:rsid w:val="00787160"/>
    <w:rsid w:val="00787608"/>
    <w:rsid w:val="00787B88"/>
    <w:rsid w:val="0079177E"/>
    <w:rsid w:val="0079189D"/>
    <w:rsid w:val="00792051"/>
    <w:rsid w:val="00792E0F"/>
    <w:rsid w:val="00793A6C"/>
    <w:rsid w:val="00793C2F"/>
    <w:rsid w:val="00795157"/>
    <w:rsid w:val="00795DEB"/>
    <w:rsid w:val="00796B27"/>
    <w:rsid w:val="00796EE3"/>
    <w:rsid w:val="007A0175"/>
    <w:rsid w:val="007A09BD"/>
    <w:rsid w:val="007A2AAB"/>
    <w:rsid w:val="007A4657"/>
    <w:rsid w:val="007A7D29"/>
    <w:rsid w:val="007B1F77"/>
    <w:rsid w:val="007B3BF2"/>
    <w:rsid w:val="007B43BB"/>
    <w:rsid w:val="007B483C"/>
    <w:rsid w:val="007B4AB8"/>
    <w:rsid w:val="007B60B5"/>
    <w:rsid w:val="007B6B74"/>
    <w:rsid w:val="007B6B76"/>
    <w:rsid w:val="007B7177"/>
    <w:rsid w:val="007B7905"/>
    <w:rsid w:val="007B7A76"/>
    <w:rsid w:val="007C0AD1"/>
    <w:rsid w:val="007C0EFE"/>
    <w:rsid w:val="007C2B55"/>
    <w:rsid w:val="007C4F56"/>
    <w:rsid w:val="007C554F"/>
    <w:rsid w:val="007D17E7"/>
    <w:rsid w:val="007D1BC0"/>
    <w:rsid w:val="007D4581"/>
    <w:rsid w:val="007D48FE"/>
    <w:rsid w:val="007E03DD"/>
    <w:rsid w:val="007E11C9"/>
    <w:rsid w:val="007E374F"/>
    <w:rsid w:val="007E3879"/>
    <w:rsid w:val="007E4FA6"/>
    <w:rsid w:val="007E5CDB"/>
    <w:rsid w:val="007E6E11"/>
    <w:rsid w:val="007F0C1D"/>
    <w:rsid w:val="007F103E"/>
    <w:rsid w:val="007F1F8B"/>
    <w:rsid w:val="007F3E02"/>
    <w:rsid w:val="007F67A1"/>
    <w:rsid w:val="007F76E0"/>
    <w:rsid w:val="007F7B78"/>
    <w:rsid w:val="0080019E"/>
    <w:rsid w:val="00800D28"/>
    <w:rsid w:val="00800D41"/>
    <w:rsid w:val="00803120"/>
    <w:rsid w:val="008040C4"/>
    <w:rsid w:val="0080527A"/>
    <w:rsid w:val="008067FD"/>
    <w:rsid w:val="00810F99"/>
    <w:rsid w:val="00812000"/>
    <w:rsid w:val="0081235B"/>
    <w:rsid w:val="00813AD5"/>
    <w:rsid w:val="00814D3A"/>
    <w:rsid w:val="008160A5"/>
    <w:rsid w:val="00816254"/>
    <w:rsid w:val="00817A82"/>
    <w:rsid w:val="00820344"/>
    <w:rsid w:val="00820403"/>
    <w:rsid w:val="008206C8"/>
    <w:rsid w:val="00820752"/>
    <w:rsid w:val="008224AF"/>
    <w:rsid w:val="0082302F"/>
    <w:rsid w:val="00823058"/>
    <w:rsid w:val="0082551D"/>
    <w:rsid w:val="00826C14"/>
    <w:rsid w:val="00826E27"/>
    <w:rsid w:val="00832584"/>
    <w:rsid w:val="00832A35"/>
    <w:rsid w:val="008338DB"/>
    <w:rsid w:val="00834FD1"/>
    <w:rsid w:val="00835BCE"/>
    <w:rsid w:val="00835D43"/>
    <w:rsid w:val="00836665"/>
    <w:rsid w:val="00836A14"/>
    <w:rsid w:val="00837586"/>
    <w:rsid w:val="0083787D"/>
    <w:rsid w:val="00837B55"/>
    <w:rsid w:val="0084164C"/>
    <w:rsid w:val="00843577"/>
    <w:rsid w:val="00844330"/>
    <w:rsid w:val="0084600F"/>
    <w:rsid w:val="00846216"/>
    <w:rsid w:val="00847CFA"/>
    <w:rsid w:val="00851E05"/>
    <w:rsid w:val="00852D91"/>
    <w:rsid w:val="00852D99"/>
    <w:rsid w:val="00854A2A"/>
    <w:rsid w:val="00855A73"/>
    <w:rsid w:val="00855FCB"/>
    <w:rsid w:val="00856F0D"/>
    <w:rsid w:val="008601FC"/>
    <w:rsid w:val="00860334"/>
    <w:rsid w:val="00861623"/>
    <w:rsid w:val="0086177C"/>
    <w:rsid w:val="00862681"/>
    <w:rsid w:val="008637B7"/>
    <w:rsid w:val="00863EFC"/>
    <w:rsid w:val="008644DF"/>
    <w:rsid w:val="008663AD"/>
    <w:rsid w:val="008665E5"/>
    <w:rsid w:val="00867531"/>
    <w:rsid w:val="00871336"/>
    <w:rsid w:val="00871BFB"/>
    <w:rsid w:val="00872DE9"/>
    <w:rsid w:val="008733DD"/>
    <w:rsid w:val="0087355E"/>
    <w:rsid w:val="0087450B"/>
    <w:rsid w:val="00874A6C"/>
    <w:rsid w:val="00876B2D"/>
    <w:rsid w:val="00876C65"/>
    <w:rsid w:val="008770E3"/>
    <w:rsid w:val="008777C7"/>
    <w:rsid w:val="00880B4B"/>
    <w:rsid w:val="00880F8D"/>
    <w:rsid w:val="0088196C"/>
    <w:rsid w:val="00881D52"/>
    <w:rsid w:val="00884001"/>
    <w:rsid w:val="00884C18"/>
    <w:rsid w:val="00885B34"/>
    <w:rsid w:val="00886509"/>
    <w:rsid w:val="00890EA1"/>
    <w:rsid w:val="008927B3"/>
    <w:rsid w:val="00895460"/>
    <w:rsid w:val="00897DCB"/>
    <w:rsid w:val="008A4B4C"/>
    <w:rsid w:val="008A4CED"/>
    <w:rsid w:val="008A5A3C"/>
    <w:rsid w:val="008A72EF"/>
    <w:rsid w:val="008B0BD1"/>
    <w:rsid w:val="008B10E4"/>
    <w:rsid w:val="008B1DE9"/>
    <w:rsid w:val="008B21D8"/>
    <w:rsid w:val="008B26BA"/>
    <w:rsid w:val="008B26E8"/>
    <w:rsid w:val="008B447E"/>
    <w:rsid w:val="008B4D38"/>
    <w:rsid w:val="008B5840"/>
    <w:rsid w:val="008B773B"/>
    <w:rsid w:val="008B7EF1"/>
    <w:rsid w:val="008C02C7"/>
    <w:rsid w:val="008C239F"/>
    <w:rsid w:val="008C25E3"/>
    <w:rsid w:val="008C35F2"/>
    <w:rsid w:val="008C4A22"/>
    <w:rsid w:val="008C698A"/>
    <w:rsid w:val="008D0410"/>
    <w:rsid w:val="008D246A"/>
    <w:rsid w:val="008D2DBF"/>
    <w:rsid w:val="008D51AB"/>
    <w:rsid w:val="008D544E"/>
    <w:rsid w:val="008E05C2"/>
    <w:rsid w:val="008E08F8"/>
    <w:rsid w:val="008E480C"/>
    <w:rsid w:val="008E51DC"/>
    <w:rsid w:val="008F046F"/>
    <w:rsid w:val="008F21BD"/>
    <w:rsid w:val="008F3479"/>
    <w:rsid w:val="008F569C"/>
    <w:rsid w:val="008F7529"/>
    <w:rsid w:val="009010F0"/>
    <w:rsid w:val="00901269"/>
    <w:rsid w:val="009013BE"/>
    <w:rsid w:val="00901DDC"/>
    <w:rsid w:val="009032B6"/>
    <w:rsid w:val="00903EC5"/>
    <w:rsid w:val="00906AEC"/>
    <w:rsid w:val="00907757"/>
    <w:rsid w:val="009078C5"/>
    <w:rsid w:val="00911042"/>
    <w:rsid w:val="0091106F"/>
    <w:rsid w:val="00911137"/>
    <w:rsid w:val="00911789"/>
    <w:rsid w:val="00912454"/>
    <w:rsid w:val="009140A3"/>
    <w:rsid w:val="009148BE"/>
    <w:rsid w:val="00914954"/>
    <w:rsid w:val="0091785B"/>
    <w:rsid w:val="00917CAA"/>
    <w:rsid w:val="009212B0"/>
    <w:rsid w:val="0092333D"/>
    <w:rsid w:val="009234A5"/>
    <w:rsid w:val="009238E8"/>
    <w:rsid w:val="00924E1D"/>
    <w:rsid w:val="00925BCC"/>
    <w:rsid w:val="009269A3"/>
    <w:rsid w:val="00932BCA"/>
    <w:rsid w:val="009336F7"/>
    <w:rsid w:val="0093395D"/>
    <w:rsid w:val="0093653A"/>
    <w:rsid w:val="009374A7"/>
    <w:rsid w:val="0094394C"/>
    <w:rsid w:val="00943BC0"/>
    <w:rsid w:val="009449CC"/>
    <w:rsid w:val="0094718C"/>
    <w:rsid w:val="009478B6"/>
    <w:rsid w:val="0095140B"/>
    <w:rsid w:val="009528F6"/>
    <w:rsid w:val="00953961"/>
    <w:rsid w:val="00953F8C"/>
    <w:rsid w:val="009544FD"/>
    <w:rsid w:val="009548C3"/>
    <w:rsid w:val="00956541"/>
    <w:rsid w:val="009608D4"/>
    <w:rsid w:val="009620CA"/>
    <w:rsid w:val="00962D03"/>
    <w:rsid w:val="00963937"/>
    <w:rsid w:val="00964092"/>
    <w:rsid w:val="00964CF1"/>
    <w:rsid w:val="009650A5"/>
    <w:rsid w:val="00965BBD"/>
    <w:rsid w:val="00967182"/>
    <w:rsid w:val="00967922"/>
    <w:rsid w:val="00967D67"/>
    <w:rsid w:val="0097091A"/>
    <w:rsid w:val="00970D03"/>
    <w:rsid w:val="00971A32"/>
    <w:rsid w:val="009741A5"/>
    <w:rsid w:val="00974D70"/>
    <w:rsid w:val="00974E84"/>
    <w:rsid w:val="009755E2"/>
    <w:rsid w:val="009760A0"/>
    <w:rsid w:val="0097627C"/>
    <w:rsid w:val="009762FF"/>
    <w:rsid w:val="0097796B"/>
    <w:rsid w:val="00977D79"/>
    <w:rsid w:val="009806E6"/>
    <w:rsid w:val="00981132"/>
    <w:rsid w:val="009838A8"/>
    <w:rsid w:val="00984C7C"/>
    <w:rsid w:val="0098551D"/>
    <w:rsid w:val="009873CE"/>
    <w:rsid w:val="0099049F"/>
    <w:rsid w:val="00991F51"/>
    <w:rsid w:val="00992BF3"/>
    <w:rsid w:val="00995150"/>
    <w:rsid w:val="0099518F"/>
    <w:rsid w:val="009952E4"/>
    <w:rsid w:val="0099533E"/>
    <w:rsid w:val="00995882"/>
    <w:rsid w:val="00995BD5"/>
    <w:rsid w:val="00996A24"/>
    <w:rsid w:val="00997562"/>
    <w:rsid w:val="00997DCE"/>
    <w:rsid w:val="009A08C4"/>
    <w:rsid w:val="009A260B"/>
    <w:rsid w:val="009A523D"/>
    <w:rsid w:val="009A5B52"/>
    <w:rsid w:val="009A64E0"/>
    <w:rsid w:val="009A6E33"/>
    <w:rsid w:val="009A758F"/>
    <w:rsid w:val="009A7DB3"/>
    <w:rsid w:val="009B1143"/>
    <w:rsid w:val="009B18C3"/>
    <w:rsid w:val="009B5CAC"/>
    <w:rsid w:val="009C04EC"/>
    <w:rsid w:val="009C2877"/>
    <w:rsid w:val="009C3A93"/>
    <w:rsid w:val="009C436E"/>
    <w:rsid w:val="009C4DB2"/>
    <w:rsid w:val="009C4F69"/>
    <w:rsid w:val="009C5839"/>
    <w:rsid w:val="009C5D00"/>
    <w:rsid w:val="009C7E48"/>
    <w:rsid w:val="009C7E9C"/>
    <w:rsid w:val="009D433A"/>
    <w:rsid w:val="009D635C"/>
    <w:rsid w:val="009E04BA"/>
    <w:rsid w:val="009E09E4"/>
    <w:rsid w:val="009E0B44"/>
    <w:rsid w:val="009E36CA"/>
    <w:rsid w:val="009E393D"/>
    <w:rsid w:val="009E39B4"/>
    <w:rsid w:val="009E3B1B"/>
    <w:rsid w:val="009E4B03"/>
    <w:rsid w:val="009E5DDA"/>
    <w:rsid w:val="009E63A7"/>
    <w:rsid w:val="009F057E"/>
    <w:rsid w:val="009F17F6"/>
    <w:rsid w:val="009F1E1F"/>
    <w:rsid w:val="009F1F11"/>
    <w:rsid w:val="009F2D6F"/>
    <w:rsid w:val="009F33BB"/>
    <w:rsid w:val="009F496B"/>
    <w:rsid w:val="009F5A0E"/>
    <w:rsid w:val="009F66A4"/>
    <w:rsid w:val="009F7AAE"/>
    <w:rsid w:val="00A001FE"/>
    <w:rsid w:val="00A009B5"/>
    <w:rsid w:val="00A00C79"/>
    <w:rsid w:val="00A01439"/>
    <w:rsid w:val="00A02E61"/>
    <w:rsid w:val="00A04120"/>
    <w:rsid w:val="00A05CFF"/>
    <w:rsid w:val="00A07A1F"/>
    <w:rsid w:val="00A10E9D"/>
    <w:rsid w:val="00A12FDD"/>
    <w:rsid w:val="00A134E3"/>
    <w:rsid w:val="00A14BC1"/>
    <w:rsid w:val="00A14CC8"/>
    <w:rsid w:val="00A17012"/>
    <w:rsid w:val="00A20B7A"/>
    <w:rsid w:val="00A215CC"/>
    <w:rsid w:val="00A2202B"/>
    <w:rsid w:val="00A23A0C"/>
    <w:rsid w:val="00A25965"/>
    <w:rsid w:val="00A25BB3"/>
    <w:rsid w:val="00A25DF7"/>
    <w:rsid w:val="00A26FD0"/>
    <w:rsid w:val="00A27149"/>
    <w:rsid w:val="00A27434"/>
    <w:rsid w:val="00A3401F"/>
    <w:rsid w:val="00A34811"/>
    <w:rsid w:val="00A34A48"/>
    <w:rsid w:val="00A34B48"/>
    <w:rsid w:val="00A34F57"/>
    <w:rsid w:val="00A36517"/>
    <w:rsid w:val="00A40207"/>
    <w:rsid w:val="00A40606"/>
    <w:rsid w:val="00A41409"/>
    <w:rsid w:val="00A4213A"/>
    <w:rsid w:val="00A425DA"/>
    <w:rsid w:val="00A429EE"/>
    <w:rsid w:val="00A42A5A"/>
    <w:rsid w:val="00A4346B"/>
    <w:rsid w:val="00A4433F"/>
    <w:rsid w:val="00A46579"/>
    <w:rsid w:val="00A50C6A"/>
    <w:rsid w:val="00A52270"/>
    <w:rsid w:val="00A5488B"/>
    <w:rsid w:val="00A54970"/>
    <w:rsid w:val="00A5569E"/>
    <w:rsid w:val="00A56B97"/>
    <w:rsid w:val="00A570E9"/>
    <w:rsid w:val="00A5710A"/>
    <w:rsid w:val="00A6046A"/>
    <w:rsid w:val="00A6093D"/>
    <w:rsid w:val="00A60D0F"/>
    <w:rsid w:val="00A61549"/>
    <w:rsid w:val="00A6183C"/>
    <w:rsid w:val="00A64962"/>
    <w:rsid w:val="00A6598B"/>
    <w:rsid w:val="00A66183"/>
    <w:rsid w:val="00A66AE3"/>
    <w:rsid w:val="00A66BD7"/>
    <w:rsid w:val="00A67D25"/>
    <w:rsid w:val="00A70757"/>
    <w:rsid w:val="00A72EF1"/>
    <w:rsid w:val="00A736C3"/>
    <w:rsid w:val="00A73A1B"/>
    <w:rsid w:val="00A73F97"/>
    <w:rsid w:val="00A74F8D"/>
    <w:rsid w:val="00A757C5"/>
    <w:rsid w:val="00A7686B"/>
    <w:rsid w:val="00A76A6D"/>
    <w:rsid w:val="00A76D9F"/>
    <w:rsid w:val="00A773B1"/>
    <w:rsid w:val="00A77C92"/>
    <w:rsid w:val="00A77CB2"/>
    <w:rsid w:val="00A80710"/>
    <w:rsid w:val="00A811CE"/>
    <w:rsid w:val="00A81832"/>
    <w:rsid w:val="00A83253"/>
    <w:rsid w:val="00A83CD6"/>
    <w:rsid w:val="00A83FFC"/>
    <w:rsid w:val="00A860EF"/>
    <w:rsid w:val="00A867F8"/>
    <w:rsid w:val="00A90AD0"/>
    <w:rsid w:val="00A90B90"/>
    <w:rsid w:val="00A927A3"/>
    <w:rsid w:val="00A92A21"/>
    <w:rsid w:val="00A93276"/>
    <w:rsid w:val="00A93933"/>
    <w:rsid w:val="00A93A4A"/>
    <w:rsid w:val="00A94AD9"/>
    <w:rsid w:val="00A9538C"/>
    <w:rsid w:val="00A96A34"/>
    <w:rsid w:val="00A96CA4"/>
    <w:rsid w:val="00A97679"/>
    <w:rsid w:val="00A97C85"/>
    <w:rsid w:val="00AA02FC"/>
    <w:rsid w:val="00AA19AC"/>
    <w:rsid w:val="00AA1F69"/>
    <w:rsid w:val="00AA3731"/>
    <w:rsid w:val="00AA42F4"/>
    <w:rsid w:val="00AA4757"/>
    <w:rsid w:val="00AA6649"/>
    <w:rsid w:val="00AA6E84"/>
    <w:rsid w:val="00AB0AC0"/>
    <w:rsid w:val="00AB2AE7"/>
    <w:rsid w:val="00AB3B7A"/>
    <w:rsid w:val="00AB3F15"/>
    <w:rsid w:val="00AB4903"/>
    <w:rsid w:val="00AB4CAD"/>
    <w:rsid w:val="00AB50AF"/>
    <w:rsid w:val="00AB59B6"/>
    <w:rsid w:val="00AB5FC5"/>
    <w:rsid w:val="00AB68BF"/>
    <w:rsid w:val="00AB6FFD"/>
    <w:rsid w:val="00AC0CE8"/>
    <w:rsid w:val="00AC0EBC"/>
    <w:rsid w:val="00AC3E20"/>
    <w:rsid w:val="00AC3F9B"/>
    <w:rsid w:val="00AC5C1A"/>
    <w:rsid w:val="00AC6B4C"/>
    <w:rsid w:val="00AD0BF5"/>
    <w:rsid w:val="00AD1E2F"/>
    <w:rsid w:val="00AD3008"/>
    <w:rsid w:val="00AD3FB2"/>
    <w:rsid w:val="00AD408C"/>
    <w:rsid w:val="00AD4581"/>
    <w:rsid w:val="00AD588E"/>
    <w:rsid w:val="00AD5E25"/>
    <w:rsid w:val="00AE1183"/>
    <w:rsid w:val="00AE2150"/>
    <w:rsid w:val="00AE23B7"/>
    <w:rsid w:val="00AE26BF"/>
    <w:rsid w:val="00AE2A06"/>
    <w:rsid w:val="00AE341B"/>
    <w:rsid w:val="00AE3506"/>
    <w:rsid w:val="00AE54BD"/>
    <w:rsid w:val="00AE6A72"/>
    <w:rsid w:val="00AE6CC6"/>
    <w:rsid w:val="00AE72EC"/>
    <w:rsid w:val="00AE77CA"/>
    <w:rsid w:val="00AE7CD1"/>
    <w:rsid w:val="00AF3B43"/>
    <w:rsid w:val="00AF4E97"/>
    <w:rsid w:val="00AF5AE8"/>
    <w:rsid w:val="00AF5B30"/>
    <w:rsid w:val="00AF730F"/>
    <w:rsid w:val="00B010D4"/>
    <w:rsid w:val="00B02EFD"/>
    <w:rsid w:val="00B0339B"/>
    <w:rsid w:val="00B03A55"/>
    <w:rsid w:val="00B05334"/>
    <w:rsid w:val="00B061CE"/>
    <w:rsid w:val="00B06938"/>
    <w:rsid w:val="00B07586"/>
    <w:rsid w:val="00B07CA7"/>
    <w:rsid w:val="00B102C7"/>
    <w:rsid w:val="00B10BA2"/>
    <w:rsid w:val="00B11EEA"/>
    <w:rsid w:val="00B1279A"/>
    <w:rsid w:val="00B12E4E"/>
    <w:rsid w:val="00B13189"/>
    <w:rsid w:val="00B13C62"/>
    <w:rsid w:val="00B14C28"/>
    <w:rsid w:val="00B156C4"/>
    <w:rsid w:val="00B168C9"/>
    <w:rsid w:val="00B17908"/>
    <w:rsid w:val="00B20E99"/>
    <w:rsid w:val="00B22AE6"/>
    <w:rsid w:val="00B24A41"/>
    <w:rsid w:val="00B24B6F"/>
    <w:rsid w:val="00B26617"/>
    <w:rsid w:val="00B27C9A"/>
    <w:rsid w:val="00B318C7"/>
    <w:rsid w:val="00B32C4C"/>
    <w:rsid w:val="00B34C35"/>
    <w:rsid w:val="00B34F7C"/>
    <w:rsid w:val="00B35CC3"/>
    <w:rsid w:val="00B36151"/>
    <w:rsid w:val="00B36D44"/>
    <w:rsid w:val="00B379C3"/>
    <w:rsid w:val="00B404E5"/>
    <w:rsid w:val="00B4106A"/>
    <w:rsid w:val="00B41F05"/>
    <w:rsid w:val="00B44B61"/>
    <w:rsid w:val="00B46BED"/>
    <w:rsid w:val="00B47EAB"/>
    <w:rsid w:val="00B51471"/>
    <w:rsid w:val="00B51AA6"/>
    <w:rsid w:val="00B52007"/>
    <w:rsid w:val="00B5222E"/>
    <w:rsid w:val="00B52F7F"/>
    <w:rsid w:val="00B52FC1"/>
    <w:rsid w:val="00B5413B"/>
    <w:rsid w:val="00B5573F"/>
    <w:rsid w:val="00B55F42"/>
    <w:rsid w:val="00B56246"/>
    <w:rsid w:val="00B56EFB"/>
    <w:rsid w:val="00B57B2B"/>
    <w:rsid w:val="00B602C9"/>
    <w:rsid w:val="00B61C96"/>
    <w:rsid w:val="00B62266"/>
    <w:rsid w:val="00B63F3F"/>
    <w:rsid w:val="00B6461B"/>
    <w:rsid w:val="00B66EDC"/>
    <w:rsid w:val="00B70614"/>
    <w:rsid w:val="00B70810"/>
    <w:rsid w:val="00B709D1"/>
    <w:rsid w:val="00B7176B"/>
    <w:rsid w:val="00B737EA"/>
    <w:rsid w:val="00B73A2A"/>
    <w:rsid w:val="00B74572"/>
    <w:rsid w:val="00B74BD6"/>
    <w:rsid w:val="00B7507A"/>
    <w:rsid w:val="00B75CB9"/>
    <w:rsid w:val="00B77724"/>
    <w:rsid w:val="00B80D3F"/>
    <w:rsid w:val="00B8136E"/>
    <w:rsid w:val="00B81A96"/>
    <w:rsid w:val="00B84E04"/>
    <w:rsid w:val="00B84F16"/>
    <w:rsid w:val="00B8504E"/>
    <w:rsid w:val="00B85D8E"/>
    <w:rsid w:val="00B869E2"/>
    <w:rsid w:val="00B90215"/>
    <w:rsid w:val="00B91032"/>
    <w:rsid w:val="00B91DA7"/>
    <w:rsid w:val="00B93602"/>
    <w:rsid w:val="00B93EFF"/>
    <w:rsid w:val="00B9441A"/>
    <w:rsid w:val="00B94B06"/>
    <w:rsid w:val="00B94C28"/>
    <w:rsid w:val="00B9774B"/>
    <w:rsid w:val="00B97F2D"/>
    <w:rsid w:val="00BA021E"/>
    <w:rsid w:val="00BA199E"/>
    <w:rsid w:val="00BA1E0F"/>
    <w:rsid w:val="00BA332B"/>
    <w:rsid w:val="00BA3D80"/>
    <w:rsid w:val="00BA4289"/>
    <w:rsid w:val="00BA6FC8"/>
    <w:rsid w:val="00BA7CA3"/>
    <w:rsid w:val="00BB23D6"/>
    <w:rsid w:val="00BB2566"/>
    <w:rsid w:val="00BB2682"/>
    <w:rsid w:val="00BB30F6"/>
    <w:rsid w:val="00BB4C99"/>
    <w:rsid w:val="00BB5167"/>
    <w:rsid w:val="00BB606B"/>
    <w:rsid w:val="00BB6CDD"/>
    <w:rsid w:val="00BC0A3F"/>
    <w:rsid w:val="00BC0A71"/>
    <w:rsid w:val="00BC1099"/>
    <w:rsid w:val="00BC10BA"/>
    <w:rsid w:val="00BC1516"/>
    <w:rsid w:val="00BC1F42"/>
    <w:rsid w:val="00BC40D9"/>
    <w:rsid w:val="00BC5AFD"/>
    <w:rsid w:val="00BC6856"/>
    <w:rsid w:val="00BC6D1A"/>
    <w:rsid w:val="00BC77F9"/>
    <w:rsid w:val="00BD01DE"/>
    <w:rsid w:val="00BD3F6A"/>
    <w:rsid w:val="00BD5280"/>
    <w:rsid w:val="00BD52C8"/>
    <w:rsid w:val="00BD6315"/>
    <w:rsid w:val="00BE00B5"/>
    <w:rsid w:val="00BE2A97"/>
    <w:rsid w:val="00BE2AEE"/>
    <w:rsid w:val="00BE2EB0"/>
    <w:rsid w:val="00BE3322"/>
    <w:rsid w:val="00BE365A"/>
    <w:rsid w:val="00BE3788"/>
    <w:rsid w:val="00BE390A"/>
    <w:rsid w:val="00BE3A2C"/>
    <w:rsid w:val="00BE4CAD"/>
    <w:rsid w:val="00BE71F2"/>
    <w:rsid w:val="00BE7F11"/>
    <w:rsid w:val="00BF16A0"/>
    <w:rsid w:val="00BF443E"/>
    <w:rsid w:val="00BF51CD"/>
    <w:rsid w:val="00BF5F8D"/>
    <w:rsid w:val="00BF6DFC"/>
    <w:rsid w:val="00BF6EC6"/>
    <w:rsid w:val="00BF7F84"/>
    <w:rsid w:val="00C01187"/>
    <w:rsid w:val="00C02505"/>
    <w:rsid w:val="00C02B1D"/>
    <w:rsid w:val="00C0471D"/>
    <w:rsid w:val="00C04F43"/>
    <w:rsid w:val="00C0609D"/>
    <w:rsid w:val="00C10F9E"/>
    <w:rsid w:val="00C115AB"/>
    <w:rsid w:val="00C11C6A"/>
    <w:rsid w:val="00C11D8F"/>
    <w:rsid w:val="00C13204"/>
    <w:rsid w:val="00C13A2A"/>
    <w:rsid w:val="00C14582"/>
    <w:rsid w:val="00C1498E"/>
    <w:rsid w:val="00C156CC"/>
    <w:rsid w:val="00C168BD"/>
    <w:rsid w:val="00C20AFF"/>
    <w:rsid w:val="00C23AF9"/>
    <w:rsid w:val="00C248B4"/>
    <w:rsid w:val="00C25725"/>
    <w:rsid w:val="00C2685C"/>
    <w:rsid w:val="00C26EAF"/>
    <w:rsid w:val="00C274BC"/>
    <w:rsid w:val="00C30249"/>
    <w:rsid w:val="00C31ACD"/>
    <w:rsid w:val="00C32517"/>
    <w:rsid w:val="00C328E2"/>
    <w:rsid w:val="00C32B7E"/>
    <w:rsid w:val="00C3351B"/>
    <w:rsid w:val="00C35E6B"/>
    <w:rsid w:val="00C3647B"/>
    <w:rsid w:val="00C3723B"/>
    <w:rsid w:val="00C40973"/>
    <w:rsid w:val="00C433A9"/>
    <w:rsid w:val="00C43D4B"/>
    <w:rsid w:val="00C44C83"/>
    <w:rsid w:val="00C44FD2"/>
    <w:rsid w:val="00C453FF"/>
    <w:rsid w:val="00C4638F"/>
    <w:rsid w:val="00C463BF"/>
    <w:rsid w:val="00C465D6"/>
    <w:rsid w:val="00C46BA0"/>
    <w:rsid w:val="00C46CB8"/>
    <w:rsid w:val="00C47AD6"/>
    <w:rsid w:val="00C50663"/>
    <w:rsid w:val="00C509D8"/>
    <w:rsid w:val="00C53025"/>
    <w:rsid w:val="00C53894"/>
    <w:rsid w:val="00C53FE6"/>
    <w:rsid w:val="00C544AC"/>
    <w:rsid w:val="00C54755"/>
    <w:rsid w:val="00C5669A"/>
    <w:rsid w:val="00C56994"/>
    <w:rsid w:val="00C57E70"/>
    <w:rsid w:val="00C606C9"/>
    <w:rsid w:val="00C60969"/>
    <w:rsid w:val="00C6174B"/>
    <w:rsid w:val="00C61B97"/>
    <w:rsid w:val="00C62250"/>
    <w:rsid w:val="00C625E6"/>
    <w:rsid w:val="00C65E3B"/>
    <w:rsid w:val="00C65F41"/>
    <w:rsid w:val="00C66501"/>
    <w:rsid w:val="00C66925"/>
    <w:rsid w:val="00C66956"/>
    <w:rsid w:val="00C73CD2"/>
    <w:rsid w:val="00C75E76"/>
    <w:rsid w:val="00C7676B"/>
    <w:rsid w:val="00C80288"/>
    <w:rsid w:val="00C80595"/>
    <w:rsid w:val="00C818C9"/>
    <w:rsid w:val="00C81FB8"/>
    <w:rsid w:val="00C8351D"/>
    <w:rsid w:val="00C84003"/>
    <w:rsid w:val="00C8447A"/>
    <w:rsid w:val="00C85354"/>
    <w:rsid w:val="00C86203"/>
    <w:rsid w:val="00C863EE"/>
    <w:rsid w:val="00C87383"/>
    <w:rsid w:val="00C8756B"/>
    <w:rsid w:val="00C9052C"/>
    <w:rsid w:val="00C90650"/>
    <w:rsid w:val="00C90BFF"/>
    <w:rsid w:val="00C928A9"/>
    <w:rsid w:val="00C92F4B"/>
    <w:rsid w:val="00C943F9"/>
    <w:rsid w:val="00C94C59"/>
    <w:rsid w:val="00C97D78"/>
    <w:rsid w:val="00C97DB6"/>
    <w:rsid w:val="00CA077A"/>
    <w:rsid w:val="00CA0F7D"/>
    <w:rsid w:val="00CA2264"/>
    <w:rsid w:val="00CA2BF9"/>
    <w:rsid w:val="00CA4150"/>
    <w:rsid w:val="00CA55DE"/>
    <w:rsid w:val="00CA6BFF"/>
    <w:rsid w:val="00CA6EFD"/>
    <w:rsid w:val="00CA74C5"/>
    <w:rsid w:val="00CB1602"/>
    <w:rsid w:val="00CB263F"/>
    <w:rsid w:val="00CB38F2"/>
    <w:rsid w:val="00CC1264"/>
    <w:rsid w:val="00CC25E3"/>
    <w:rsid w:val="00CC2732"/>
    <w:rsid w:val="00CC2AAE"/>
    <w:rsid w:val="00CC31A2"/>
    <w:rsid w:val="00CC3EEE"/>
    <w:rsid w:val="00CC3FE5"/>
    <w:rsid w:val="00CC58D9"/>
    <w:rsid w:val="00CC5A42"/>
    <w:rsid w:val="00CC6B9D"/>
    <w:rsid w:val="00CC739F"/>
    <w:rsid w:val="00CD0EAB"/>
    <w:rsid w:val="00CD4184"/>
    <w:rsid w:val="00CE0429"/>
    <w:rsid w:val="00CE113C"/>
    <w:rsid w:val="00CE528D"/>
    <w:rsid w:val="00CE6404"/>
    <w:rsid w:val="00CE70E2"/>
    <w:rsid w:val="00CE75AE"/>
    <w:rsid w:val="00CE7F3C"/>
    <w:rsid w:val="00CF125E"/>
    <w:rsid w:val="00CF1354"/>
    <w:rsid w:val="00CF34DB"/>
    <w:rsid w:val="00CF5579"/>
    <w:rsid w:val="00CF558F"/>
    <w:rsid w:val="00D001FF"/>
    <w:rsid w:val="00D00FF1"/>
    <w:rsid w:val="00D0208D"/>
    <w:rsid w:val="00D0292E"/>
    <w:rsid w:val="00D04C4F"/>
    <w:rsid w:val="00D04CE6"/>
    <w:rsid w:val="00D06B50"/>
    <w:rsid w:val="00D073E2"/>
    <w:rsid w:val="00D07682"/>
    <w:rsid w:val="00D07BEE"/>
    <w:rsid w:val="00D11B41"/>
    <w:rsid w:val="00D11CF4"/>
    <w:rsid w:val="00D12228"/>
    <w:rsid w:val="00D140C3"/>
    <w:rsid w:val="00D15940"/>
    <w:rsid w:val="00D1768E"/>
    <w:rsid w:val="00D17D36"/>
    <w:rsid w:val="00D21DC4"/>
    <w:rsid w:val="00D22597"/>
    <w:rsid w:val="00D23832"/>
    <w:rsid w:val="00D23DB8"/>
    <w:rsid w:val="00D23EF0"/>
    <w:rsid w:val="00D269C3"/>
    <w:rsid w:val="00D27C1B"/>
    <w:rsid w:val="00D30C83"/>
    <w:rsid w:val="00D316A4"/>
    <w:rsid w:val="00D321F3"/>
    <w:rsid w:val="00D33A66"/>
    <w:rsid w:val="00D33AF5"/>
    <w:rsid w:val="00D33C02"/>
    <w:rsid w:val="00D35146"/>
    <w:rsid w:val="00D36FE0"/>
    <w:rsid w:val="00D41DC8"/>
    <w:rsid w:val="00D438EB"/>
    <w:rsid w:val="00D446EC"/>
    <w:rsid w:val="00D450F3"/>
    <w:rsid w:val="00D4790D"/>
    <w:rsid w:val="00D47961"/>
    <w:rsid w:val="00D51208"/>
    <w:rsid w:val="00D5159D"/>
    <w:rsid w:val="00D5167F"/>
    <w:rsid w:val="00D51719"/>
    <w:rsid w:val="00D51BF0"/>
    <w:rsid w:val="00D523BE"/>
    <w:rsid w:val="00D52B26"/>
    <w:rsid w:val="00D547D1"/>
    <w:rsid w:val="00D55590"/>
    <w:rsid w:val="00D55942"/>
    <w:rsid w:val="00D5608F"/>
    <w:rsid w:val="00D5616A"/>
    <w:rsid w:val="00D56B58"/>
    <w:rsid w:val="00D57C1C"/>
    <w:rsid w:val="00D601B9"/>
    <w:rsid w:val="00D60E8D"/>
    <w:rsid w:val="00D6254D"/>
    <w:rsid w:val="00D64089"/>
    <w:rsid w:val="00D653D5"/>
    <w:rsid w:val="00D6560D"/>
    <w:rsid w:val="00D66A07"/>
    <w:rsid w:val="00D66FC2"/>
    <w:rsid w:val="00D6745D"/>
    <w:rsid w:val="00D70576"/>
    <w:rsid w:val="00D70A01"/>
    <w:rsid w:val="00D70DB0"/>
    <w:rsid w:val="00D70E8D"/>
    <w:rsid w:val="00D742CB"/>
    <w:rsid w:val="00D74365"/>
    <w:rsid w:val="00D7479A"/>
    <w:rsid w:val="00D74D7D"/>
    <w:rsid w:val="00D75372"/>
    <w:rsid w:val="00D76364"/>
    <w:rsid w:val="00D807AE"/>
    <w:rsid w:val="00D807BF"/>
    <w:rsid w:val="00D8094D"/>
    <w:rsid w:val="00D81342"/>
    <w:rsid w:val="00D8251B"/>
    <w:rsid w:val="00D83F04"/>
    <w:rsid w:val="00D84553"/>
    <w:rsid w:val="00D851CF"/>
    <w:rsid w:val="00D854C4"/>
    <w:rsid w:val="00D855E7"/>
    <w:rsid w:val="00D878FE"/>
    <w:rsid w:val="00D92E00"/>
    <w:rsid w:val="00D931AD"/>
    <w:rsid w:val="00D9378A"/>
    <w:rsid w:val="00D94D48"/>
    <w:rsid w:val="00D964CB"/>
    <w:rsid w:val="00DA0F8E"/>
    <w:rsid w:val="00DA20DA"/>
    <w:rsid w:val="00DA21F1"/>
    <w:rsid w:val="00DA2953"/>
    <w:rsid w:val="00DA3FBD"/>
    <w:rsid w:val="00DA4902"/>
    <w:rsid w:val="00DA537F"/>
    <w:rsid w:val="00DA66EC"/>
    <w:rsid w:val="00DA6E96"/>
    <w:rsid w:val="00DA7516"/>
    <w:rsid w:val="00DA7887"/>
    <w:rsid w:val="00DB0FCB"/>
    <w:rsid w:val="00DB2C26"/>
    <w:rsid w:val="00DB39E5"/>
    <w:rsid w:val="00DB63BC"/>
    <w:rsid w:val="00DB714A"/>
    <w:rsid w:val="00DC0D79"/>
    <w:rsid w:val="00DC3E36"/>
    <w:rsid w:val="00DC52E5"/>
    <w:rsid w:val="00DC63EA"/>
    <w:rsid w:val="00DC6685"/>
    <w:rsid w:val="00DC7C1B"/>
    <w:rsid w:val="00DC7EF5"/>
    <w:rsid w:val="00DD1957"/>
    <w:rsid w:val="00DD1AFC"/>
    <w:rsid w:val="00DD34DE"/>
    <w:rsid w:val="00DD438F"/>
    <w:rsid w:val="00DD4A01"/>
    <w:rsid w:val="00DD5D24"/>
    <w:rsid w:val="00DD5F55"/>
    <w:rsid w:val="00DE049E"/>
    <w:rsid w:val="00DE0AEC"/>
    <w:rsid w:val="00DE0CD8"/>
    <w:rsid w:val="00DE1F2C"/>
    <w:rsid w:val="00DE2540"/>
    <w:rsid w:val="00DE30CB"/>
    <w:rsid w:val="00DE5280"/>
    <w:rsid w:val="00DE5C46"/>
    <w:rsid w:val="00DE6309"/>
    <w:rsid w:val="00DE68BB"/>
    <w:rsid w:val="00DE6B43"/>
    <w:rsid w:val="00DE7829"/>
    <w:rsid w:val="00DF0BED"/>
    <w:rsid w:val="00DF38D2"/>
    <w:rsid w:val="00DF390A"/>
    <w:rsid w:val="00DF47F7"/>
    <w:rsid w:val="00DF4914"/>
    <w:rsid w:val="00E00016"/>
    <w:rsid w:val="00E015E3"/>
    <w:rsid w:val="00E027FE"/>
    <w:rsid w:val="00E03310"/>
    <w:rsid w:val="00E04C75"/>
    <w:rsid w:val="00E05459"/>
    <w:rsid w:val="00E05BD1"/>
    <w:rsid w:val="00E069C5"/>
    <w:rsid w:val="00E11923"/>
    <w:rsid w:val="00E11E12"/>
    <w:rsid w:val="00E13F7F"/>
    <w:rsid w:val="00E146EC"/>
    <w:rsid w:val="00E153C9"/>
    <w:rsid w:val="00E17DE0"/>
    <w:rsid w:val="00E207EB"/>
    <w:rsid w:val="00E20CC2"/>
    <w:rsid w:val="00E21D3D"/>
    <w:rsid w:val="00E2235B"/>
    <w:rsid w:val="00E23176"/>
    <w:rsid w:val="00E23C44"/>
    <w:rsid w:val="00E25675"/>
    <w:rsid w:val="00E262D4"/>
    <w:rsid w:val="00E275FF"/>
    <w:rsid w:val="00E310EF"/>
    <w:rsid w:val="00E319A2"/>
    <w:rsid w:val="00E33CC0"/>
    <w:rsid w:val="00E36250"/>
    <w:rsid w:val="00E36348"/>
    <w:rsid w:val="00E365B9"/>
    <w:rsid w:val="00E37210"/>
    <w:rsid w:val="00E41CF7"/>
    <w:rsid w:val="00E426F1"/>
    <w:rsid w:val="00E4354B"/>
    <w:rsid w:val="00E44CAE"/>
    <w:rsid w:val="00E45490"/>
    <w:rsid w:val="00E46217"/>
    <w:rsid w:val="00E47CAE"/>
    <w:rsid w:val="00E515D6"/>
    <w:rsid w:val="00E52721"/>
    <w:rsid w:val="00E53B65"/>
    <w:rsid w:val="00E54511"/>
    <w:rsid w:val="00E5494F"/>
    <w:rsid w:val="00E55148"/>
    <w:rsid w:val="00E55868"/>
    <w:rsid w:val="00E561EF"/>
    <w:rsid w:val="00E578EB"/>
    <w:rsid w:val="00E6000F"/>
    <w:rsid w:val="00E61066"/>
    <w:rsid w:val="00E61DAC"/>
    <w:rsid w:val="00E629C4"/>
    <w:rsid w:val="00E638CC"/>
    <w:rsid w:val="00E651FD"/>
    <w:rsid w:val="00E653B8"/>
    <w:rsid w:val="00E664A2"/>
    <w:rsid w:val="00E6750A"/>
    <w:rsid w:val="00E67AC7"/>
    <w:rsid w:val="00E7044F"/>
    <w:rsid w:val="00E704B1"/>
    <w:rsid w:val="00E71F1A"/>
    <w:rsid w:val="00E72300"/>
    <w:rsid w:val="00E72886"/>
    <w:rsid w:val="00E73C82"/>
    <w:rsid w:val="00E73E6F"/>
    <w:rsid w:val="00E741BC"/>
    <w:rsid w:val="00E75FE3"/>
    <w:rsid w:val="00E766A2"/>
    <w:rsid w:val="00E77A56"/>
    <w:rsid w:val="00E80768"/>
    <w:rsid w:val="00E80AF0"/>
    <w:rsid w:val="00E81A17"/>
    <w:rsid w:val="00E90C51"/>
    <w:rsid w:val="00E922F1"/>
    <w:rsid w:val="00E9333A"/>
    <w:rsid w:val="00E94289"/>
    <w:rsid w:val="00E95C98"/>
    <w:rsid w:val="00E96758"/>
    <w:rsid w:val="00EA23B9"/>
    <w:rsid w:val="00EA2E4B"/>
    <w:rsid w:val="00EA3F48"/>
    <w:rsid w:val="00EA45BE"/>
    <w:rsid w:val="00EA65B3"/>
    <w:rsid w:val="00EA6C66"/>
    <w:rsid w:val="00EA7044"/>
    <w:rsid w:val="00EA7338"/>
    <w:rsid w:val="00EA7BFE"/>
    <w:rsid w:val="00EB20B4"/>
    <w:rsid w:val="00EB4FFB"/>
    <w:rsid w:val="00EB50C8"/>
    <w:rsid w:val="00EB56CE"/>
    <w:rsid w:val="00EB592B"/>
    <w:rsid w:val="00EB60D6"/>
    <w:rsid w:val="00EB7AB1"/>
    <w:rsid w:val="00EC1A59"/>
    <w:rsid w:val="00EC1E7E"/>
    <w:rsid w:val="00EC265B"/>
    <w:rsid w:val="00EC2C36"/>
    <w:rsid w:val="00EC2CBE"/>
    <w:rsid w:val="00EC5386"/>
    <w:rsid w:val="00EC5B26"/>
    <w:rsid w:val="00EC70D2"/>
    <w:rsid w:val="00EC7207"/>
    <w:rsid w:val="00EC723A"/>
    <w:rsid w:val="00EC74DF"/>
    <w:rsid w:val="00EC76B8"/>
    <w:rsid w:val="00EC7A16"/>
    <w:rsid w:val="00ED047C"/>
    <w:rsid w:val="00ED133E"/>
    <w:rsid w:val="00ED15CE"/>
    <w:rsid w:val="00ED1866"/>
    <w:rsid w:val="00ED2EFE"/>
    <w:rsid w:val="00ED3545"/>
    <w:rsid w:val="00ED41A7"/>
    <w:rsid w:val="00ED656B"/>
    <w:rsid w:val="00ED72E3"/>
    <w:rsid w:val="00ED768B"/>
    <w:rsid w:val="00EE062E"/>
    <w:rsid w:val="00EE36EF"/>
    <w:rsid w:val="00EE380F"/>
    <w:rsid w:val="00EE3D6D"/>
    <w:rsid w:val="00EE5CC1"/>
    <w:rsid w:val="00EF2418"/>
    <w:rsid w:val="00EF33C7"/>
    <w:rsid w:val="00EF4732"/>
    <w:rsid w:val="00EF48CC"/>
    <w:rsid w:val="00EF6839"/>
    <w:rsid w:val="00EF70FF"/>
    <w:rsid w:val="00EF7295"/>
    <w:rsid w:val="00F01ACF"/>
    <w:rsid w:val="00F024A9"/>
    <w:rsid w:val="00F02C94"/>
    <w:rsid w:val="00F034C0"/>
    <w:rsid w:val="00F040AA"/>
    <w:rsid w:val="00F043C6"/>
    <w:rsid w:val="00F058C3"/>
    <w:rsid w:val="00F06755"/>
    <w:rsid w:val="00F06D39"/>
    <w:rsid w:val="00F07331"/>
    <w:rsid w:val="00F13A34"/>
    <w:rsid w:val="00F14A72"/>
    <w:rsid w:val="00F15C2E"/>
    <w:rsid w:val="00F15F63"/>
    <w:rsid w:val="00F1614F"/>
    <w:rsid w:val="00F17A2B"/>
    <w:rsid w:val="00F17ACA"/>
    <w:rsid w:val="00F2086C"/>
    <w:rsid w:val="00F20EDE"/>
    <w:rsid w:val="00F212A0"/>
    <w:rsid w:val="00F21CF3"/>
    <w:rsid w:val="00F223E9"/>
    <w:rsid w:val="00F231C8"/>
    <w:rsid w:val="00F23BA8"/>
    <w:rsid w:val="00F24504"/>
    <w:rsid w:val="00F24CB7"/>
    <w:rsid w:val="00F25747"/>
    <w:rsid w:val="00F26086"/>
    <w:rsid w:val="00F2651A"/>
    <w:rsid w:val="00F27347"/>
    <w:rsid w:val="00F274C2"/>
    <w:rsid w:val="00F27BD4"/>
    <w:rsid w:val="00F27FA0"/>
    <w:rsid w:val="00F33AE9"/>
    <w:rsid w:val="00F33C96"/>
    <w:rsid w:val="00F35CF5"/>
    <w:rsid w:val="00F37002"/>
    <w:rsid w:val="00F378E3"/>
    <w:rsid w:val="00F37C3B"/>
    <w:rsid w:val="00F41736"/>
    <w:rsid w:val="00F41910"/>
    <w:rsid w:val="00F42313"/>
    <w:rsid w:val="00F4237A"/>
    <w:rsid w:val="00F436E6"/>
    <w:rsid w:val="00F447CE"/>
    <w:rsid w:val="00F45060"/>
    <w:rsid w:val="00F453B2"/>
    <w:rsid w:val="00F460D6"/>
    <w:rsid w:val="00F4645F"/>
    <w:rsid w:val="00F470B3"/>
    <w:rsid w:val="00F473E0"/>
    <w:rsid w:val="00F47C60"/>
    <w:rsid w:val="00F5040B"/>
    <w:rsid w:val="00F53A06"/>
    <w:rsid w:val="00F54186"/>
    <w:rsid w:val="00F556AE"/>
    <w:rsid w:val="00F561AB"/>
    <w:rsid w:val="00F62AF4"/>
    <w:rsid w:val="00F6400B"/>
    <w:rsid w:val="00F64612"/>
    <w:rsid w:val="00F64D85"/>
    <w:rsid w:val="00F6552A"/>
    <w:rsid w:val="00F65748"/>
    <w:rsid w:val="00F6689A"/>
    <w:rsid w:val="00F67B7D"/>
    <w:rsid w:val="00F702AC"/>
    <w:rsid w:val="00F73032"/>
    <w:rsid w:val="00F732C3"/>
    <w:rsid w:val="00F73BF2"/>
    <w:rsid w:val="00F75075"/>
    <w:rsid w:val="00F75764"/>
    <w:rsid w:val="00F76330"/>
    <w:rsid w:val="00F777AF"/>
    <w:rsid w:val="00F77AC1"/>
    <w:rsid w:val="00F77B86"/>
    <w:rsid w:val="00F801FA"/>
    <w:rsid w:val="00F80578"/>
    <w:rsid w:val="00F82990"/>
    <w:rsid w:val="00F836C8"/>
    <w:rsid w:val="00F848FC"/>
    <w:rsid w:val="00F86670"/>
    <w:rsid w:val="00F87EC4"/>
    <w:rsid w:val="00F92444"/>
    <w:rsid w:val="00F9282A"/>
    <w:rsid w:val="00F94091"/>
    <w:rsid w:val="00F960FC"/>
    <w:rsid w:val="00F96957"/>
    <w:rsid w:val="00F96BAD"/>
    <w:rsid w:val="00F96CFF"/>
    <w:rsid w:val="00F97045"/>
    <w:rsid w:val="00F97FB7"/>
    <w:rsid w:val="00FA09AE"/>
    <w:rsid w:val="00FA16EE"/>
    <w:rsid w:val="00FA1F12"/>
    <w:rsid w:val="00FA229C"/>
    <w:rsid w:val="00FA2673"/>
    <w:rsid w:val="00FA2F25"/>
    <w:rsid w:val="00FA32BD"/>
    <w:rsid w:val="00FA398E"/>
    <w:rsid w:val="00FA3A19"/>
    <w:rsid w:val="00FA4B42"/>
    <w:rsid w:val="00FA64FE"/>
    <w:rsid w:val="00FB0E84"/>
    <w:rsid w:val="00FB1624"/>
    <w:rsid w:val="00FB1D11"/>
    <w:rsid w:val="00FB1F9E"/>
    <w:rsid w:val="00FB38B9"/>
    <w:rsid w:val="00FB3B7B"/>
    <w:rsid w:val="00FB61C4"/>
    <w:rsid w:val="00FB6B28"/>
    <w:rsid w:val="00FB7ABB"/>
    <w:rsid w:val="00FC288C"/>
    <w:rsid w:val="00FC6DE6"/>
    <w:rsid w:val="00FC7E9E"/>
    <w:rsid w:val="00FD01C2"/>
    <w:rsid w:val="00FD0972"/>
    <w:rsid w:val="00FD405A"/>
    <w:rsid w:val="00FE027B"/>
    <w:rsid w:val="00FE1B65"/>
    <w:rsid w:val="00FE6539"/>
    <w:rsid w:val="00FE76F1"/>
    <w:rsid w:val="00FF0CE3"/>
    <w:rsid w:val="00FF15D2"/>
    <w:rsid w:val="00FF5BBB"/>
    <w:rsid w:val="00FF6692"/>
    <w:rsid w:val="00FF69A5"/>
    <w:rsid w:val="00FF7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5029">
      <w:bodyDiv w:val="1"/>
      <w:marLeft w:val="0"/>
      <w:marRight w:val="0"/>
      <w:marTop w:val="0"/>
      <w:marBottom w:val="0"/>
      <w:divBdr>
        <w:top w:val="none" w:sz="0" w:space="0" w:color="auto"/>
        <w:left w:val="none" w:sz="0" w:space="0" w:color="auto"/>
        <w:bottom w:val="none" w:sz="0" w:space="0" w:color="auto"/>
        <w:right w:val="none" w:sz="0" w:space="0" w:color="auto"/>
      </w:divBdr>
    </w:div>
    <w:div w:id="477839157">
      <w:bodyDiv w:val="1"/>
      <w:marLeft w:val="0"/>
      <w:marRight w:val="0"/>
      <w:marTop w:val="0"/>
      <w:marBottom w:val="0"/>
      <w:divBdr>
        <w:top w:val="none" w:sz="0" w:space="0" w:color="auto"/>
        <w:left w:val="none" w:sz="0" w:space="0" w:color="auto"/>
        <w:bottom w:val="none" w:sz="0" w:space="0" w:color="auto"/>
        <w:right w:val="none" w:sz="0" w:space="0" w:color="auto"/>
      </w:divBdr>
    </w:div>
    <w:div w:id="540440848">
      <w:bodyDiv w:val="1"/>
      <w:marLeft w:val="0"/>
      <w:marRight w:val="0"/>
      <w:marTop w:val="0"/>
      <w:marBottom w:val="0"/>
      <w:divBdr>
        <w:top w:val="none" w:sz="0" w:space="0" w:color="auto"/>
        <w:left w:val="none" w:sz="0" w:space="0" w:color="auto"/>
        <w:bottom w:val="none" w:sz="0" w:space="0" w:color="auto"/>
        <w:right w:val="none" w:sz="0" w:space="0" w:color="auto"/>
      </w:divBdr>
    </w:div>
    <w:div w:id="804196942">
      <w:bodyDiv w:val="1"/>
      <w:marLeft w:val="0"/>
      <w:marRight w:val="0"/>
      <w:marTop w:val="0"/>
      <w:marBottom w:val="0"/>
      <w:divBdr>
        <w:top w:val="none" w:sz="0" w:space="0" w:color="auto"/>
        <w:left w:val="none" w:sz="0" w:space="0" w:color="auto"/>
        <w:bottom w:val="none" w:sz="0" w:space="0" w:color="auto"/>
        <w:right w:val="none" w:sz="0" w:space="0" w:color="auto"/>
      </w:divBdr>
    </w:div>
    <w:div w:id="844438357">
      <w:bodyDiv w:val="1"/>
      <w:marLeft w:val="0"/>
      <w:marRight w:val="0"/>
      <w:marTop w:val="0"/>
      <w:marBottom w:val="0"/>
      <w:divBdr>
        <w:top w:val="none" w:sz="0" w:space="0" w:color="auto"/>
        <w:left w:val="none" w:sz="0" w:space="0" w:color="auto"/>
        <w:bottom w:val="none" w:sz="0" w:space="0" w:color="auto"/>
        <w:right w:val="none" w:sz="0" w:space="0" w:color="auto"/>
      </w:divBdr>
    </w:div>
    <w:div w:id="857696875">
      <w:bodyDiv w:val="1"/>
      <w:marLeft w:val="0"/>
      <w:marRight w:val="0"/>
      <w:marTop w:val="0"/>
      <w:marBottom w:val="0"/>
      <w:divBdr>
        <w:top w:val="none" w:sz="0" w:space="0" w:color="auto"/>
        <w:left w:val="none" w:sz="0" w:space="0" w:color="auto"/>
        <w:bottom w:val="none" w:sz="0" w:space="0" w:color="auto"/>
        <w:right w:val="none" w:sz="0" w:space="0" w:color="auto"/>
      </w:divBdr>
    </w:div>
    <w:div w:id="1060329050">
      <w:bodyDiv w:val="1"/>
      <w:marLeft w:val="0"/>
      <w:marRight w:val="0"/>
      <w:marTop w:val="0"/>
      <w:marBottom w:val="0"/>
      <w:divBdr>
        <w:top w:val="none" w:sz="0" w:space="0" w:color="auto"/>
        <w:left w:val="none" w:sz="0" w:space="0" w:color="auto"/>
        <w:bottom w:val="none" w:sz="0" w:space="0" w:color="auto"/>
        <w:right w:val="none" w:sz="0" w:space="0" w:color="auto"/>
      </w:divBdr>
    </w:div>
    <w:div w:id="1063066040">
      <w:bodyDiv w:val="1"/>
      <w:marLeft w:val="0"/>
      <w:marRight w:val="0"/>
      <w:marTop w:val="0"/>
      <w:marBottom w:val="0"/>
      <w:divBdr>
        <w:top w:val="none" w:sz="0" w:space="0" w:color="auto"/>
        <w:left w:val="none" w:sz="0" w:space="0" w:color="auto"/>
        <w:bottom w:val="none" w:sz="0" w:space="0" w:color="auto"/>
        <w:right w:val="none" w:sz="0" w:space="0" w:color="auto"/>
      </w:divBdr>
    </w:div>
    <w:div w:id="1271543983">
      <w:bodyDiv w:val="1"/>
      <w:marLeft w:val="0"/>
      <w:marRight w:val="0"/>
      <w:marTop w:val="0"/>
      <w:marBottom w:val="0"/>
      <w:divBdr>
        <w:top w:val="none" w:sz="0" w:space="0" w:color="auto"/>
        <w:left w:val="none" w:sz="0" w:space="0" w:color="auto"/>
        <w:bottom w:val="none" w:sz="0" w:space="0" w:color="auto"/>
        <w:right w:val="none" w:sz="0" w:space="0" w:color="auto"/>
      </w:divBdr>
    </w:div>
    <w:div w:id="1346978401">
      <w:bodyDiv w:val="1"/>
      <w:marLeft w:val="0"/>
      <w:marRight w:val="0"/>
      <w:marTop w:val="0"/>
      <w:marBottom w:val="0"/>
      <w:divBdr>
        <w:top w:val="none" w:sz="0" w:space="0" w:color="auto"/>
        <w:left w:val="none" w:sz="0" w:space="0" w:color="auto"/>
        <w:bottom w:val="none" w:sz="0" w:space="0" w:color="auto"/>
        <w:right w:val="none" w:sz="0" w:space="0" w:color="auto"/>
      </w:divBdr>
    </w:div>
    <w:div w:id="1528714930">
      <w:bodyDiv w:val="1"/>
      <w:marLeft w:val="0"/>
      <w:marRight w:val="0"/>
      <w:marTop w:val="0"/>
      <w:marBottom w:val="0"/>
      <w:divBdr>
        <w:top w:val="none" w:sz="0" w:space="0" w:color="auto"/>
        <w:left w:val="none" w:sz="0" w:space="0" w:color="auto"/>
        <w:bottom w:val="none" w:sz="0" w:space="0" w:color="auto"/>
        <w:right w:val="none" w:sz="0" w:space="0" w:color="auto"/>
      </w:divBdr>
    </w:div>
    <w:div w:id="1562865000">
      <w:bodyDiv w:val="1"/>
      <w:marLeft w:val="0"/>
      <w:marRight w:val="0"/>
      <w:marTop w:val="0"/>
      <w:marBottom w:val="0"/>
      <w:divBdr>
        <w:top w:val="none" w:sz="0" w:space="0" w:color="auto"/>
        <w:left w:val="none" w:sz="0" w:space="0" w:color="auto"/>
        <w:bottom w:val="none" w:sz="0" w:space="0" w:color="auto"/>
        <w:right w:val="none" w:sz="0" w:space="0" w:color="auto"/>
      </w:divBdr>
    </w:div>
    <w:div w:id="1597785837">
      <w:bodyDiv w:val="1"/>
      <w:marLeft w:val="0"/>
      <w:marRight w:val="0"/>
      <w:marTop w:val="0"/>
      <w:marBottom w:val="0"/>
      <w:divBdr>
        <w:top w:val="none" w:sz="0" w:space="0" w:color="auto"/>
        <w:left w:val="none" w:sz="0" w:space="0" w:color="auto"/>
        <w:bottom w:val="none" w:sz="0" w:space="0" w:color="auto"/>
        <w:right w:val="none" w:sz="0" w:space="0" w:color="auto"/>
      </w:divBdr>
    </w:div>
    <w:div w:id="1649093662">
      <w:bodyDiv w:val="1"/>
      <w:marLeft w:val="0"/>
      <w:marRight w:val="0"/>
      <w:marTop w:val="0"/>
      <w:marBottom w:val="0"/>
      <w:divBdr>
        <w:top w:val="none" w:sz="0" w:space="0" w:color="auto"/>
        <w:left w:val="none" w:sz="0" w:space="0" w:color="auto"/>
        <w:bottom w:val="none" w:sz="0" w:space="0" w:color="auto"/>
        <w:right w:val="none" w:sz="0" w:space="0" w:color="auto"/>
      </w:divBdr>
    </w:div>
    <w:div w:id="1657100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8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kanumu@microsoft.com" TargetMode="External"/><Relationship Id="rId18" Type="http://schemas.openxmlformats.org/officeDocument/2006/relationships/chart" Target="charts/chart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hevc.kw.bbc.co.uk/trac/browser/branches/HM-range-extensions" TargetMode="External"/><Relationship Id="rId7" Type="http://schemas.openxmlformats.org/officeDocument/2006/relationships/webSettings" Target="webSettings.xml"/><Relationship Id="rId12" Type="http://schemas.openxmlformats.org/officeDocument/2006/relationships/hyperlink" Target="mailto:srinath.reddy@microsoft.com" TargetMode="External"/><Relationship Id="rId17" Type="http://schemas.openxmlformats.org/officeDocument/2006/relationships/hyperlink" Target="mailto:malvar@microsoft.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garysull@microsoft.com" TargetMode="External"/><Relationship Id="rId20" Type="http://schemas.openxmlformats.org/officeDocument/2006/relationships/hyperlink" Target="https://hevc.hhi.fraunhofer.de/svn/svn_HEVCSoftwar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mailto:shyams@microsoft.com" TargetMode="External"/><Relationship Id="rId23" Type="http://schemas.openxmlformats.org/officeDocument/2006/relationships/hyperlink" Target="http://phenix.it-sudparis.eu/jct/doc_end_user/current_document.php?id=8152" TargetMode="External"/><Relationship Id="rId10" Type="http://schemas.openxmlformats.org/officeDocument/2006/relationships/image" Target="media/image1.png"/><Relationship Id="rId19" Type="http://schemas.openxmlformats.org/officeDocument/2006/relationships/chart" Target="charts/chart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yongjunw@microsoft.com" TargetMode="External"/><Relationship Id="rId22" Type="http://schemas.openxmlformats.org/officeDocument/2006/relationships/hyperlink" Target="ftp://ftp.tnt.uni-hannover.de/testsequences/FrExt-candidate-sequences/screen_content/" TargetMode="External"/><Relationship Id="rId27"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oleObject" Target="file:///\\wexfs\users\srireddy\HEVC\FramePacking\Experiments_10bit\JCTVC-HMsims_screencontent_LD_v1.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exfs\users\srireddy\HEVC\FramePacking\Experiments_10bit\JCTVC-HMsims_Rext_LD_v1.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1" u="none" strike="noStrike" baseline="0">
                <a:effectLst/>
              </a:rPr>
              <a:t>sc_word_editing_1280x720</a:t>
            </a:r>
            <a:endParaRPr lang="en-US">
              <a:effectLst/>
            </a:endParaRPr>
          </a:p>
        </c:rich>
      </c:tx>
      <c:overlay val="0"/>
      <c:spPr>
        <a:noFill/>
        <a:ln>
          <a:noFill/>
        </a:ln>
        <a:effectLst/>
      </c:spPr>
    </c:title>
    <c:autoTitleDeleted val="0"/>
    <c:plotArea>
      <c:layout/>
      <c:scatterChart>
        <c:scatterStyle val="smoothMarker"/>
        <c:varyColors val="0"/>
        <c:ser>
          <c:idx val="0"/>
          <c:order val="0"/>
          <c:tx>
            <c:v>Direct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WordEditing!$E$5:$E$9</c:f>
              <c:numCache>
                <c:formatCode>General</c:formatCode>
                <c:ptCount val="5"/>
                <c:pt idx="0">
                  <c:v>8345.1551999999992</c:v>
                </c:pt>
                <c:pt idx="1">
                  <c:v>5788.1472000000003</c:v>
                </c:pt>
                <c:pt idx="2">
                  <c:v>3617.9135999999999</c:v>
                </c:pt>
                <c:pt idx="3">
                  <c:v>2191.6992</c:v>
                </c:pt>
                <c:pt idx="4">
                  <c:v>1360.752</c:v>
                </c:pt>
              </c:numCache>
            </c:numRef>
          </c:xVal>
          <c:yVal>
            <c:numRef>
              <c:f>WordEditing!$F$5:$F$9</c:f>
              <c:numCache>
                <c:formatCode>General</c:formatCode>
                <c:ptCount val="5"/>
                <c:pt idx="0">
                  <c:v>43.388427</c:v>
                </c:pt>
                <c:pt idx="1">
                  <c:v>39.787090999999997</c:v>
                </c:pt>
                <c:pt idx="2">
                  <c:v>36.383885999999997</c:v>
                </c:pt>
                <c:pt idx="3">
                  <c:v>34.777324999999998</c:v>
                </c:pt>
                <c:pt idx="4">
                  <c:v>33.696218999999999</c:v>
                </c:pt>
              </c:numCache>
            </c:numRef>
          </c:yVal>
          <c:smooth val="1"/>
        </c:ser>
        <c:ser>
          <c:idx val="1"/>
          <c:order val="1"/>
          <c:tx>
            <c:v>BandSeparation</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WordEditing!$H$5:$H$9</c:f>
              <c:numCache>
                <c:formatCode>General</c:formatCode>
                <c:ptCount val="5"/>
                <c:pt idx="0">
                  <c:v>7283.52</c:v>
                </c:pt>
                <c:pt idx="1">
                  <c:v>5043.1391999999996</c:v>
                </c:pt>
                <c:pt idx="2">
                  <c:v>3100.9632000000001</c:v>
                </c:pt>
                <c:pt idx="3">
                  <c:v>2004.864</c:v>
                </c:pt>
                <c:pt idx="4">
                  <c:v>1301.088</c:v>
                </c:pt>
              </c:numCache>
            </c:numRef>
          </c:xVal>
          <c:yVal>
            <c:numRef>
              <c:f>WordEditing!$I$5:$I$9</c:f>
              <c:numCache>
                <c:formatCode>General</c:formatCode>
                <c:ptCount val="5"/>
                <c:pt idx="0">
                  <c:v>46.176155000000001</c:v>
                </c:pt>
                <c:pt idx="1">
                  <c:v>42.380561999999998</c:v>
                </c:pt>
                <c:pt idx="2">
                  <c:v>38.555801000000002</c:v>
                </c:pt>
                <c:pt idx="3">
                  <c:v>37.149619000000001</c:v>
                </c:pt>
                <c:pt idx="4">
                  <c:v>36.083393000000001</c:v>
                </c:pt>
              </c:numCache>
            </c:numRef>
          </c:yVal>
          <c:smooth val="1"/>
        </c:ser>
        <c:ser>
          <c:idx val="2"/>
          <c:order val="2"/>
          <c:tx>
            <c:v>HM444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WordEditing!$N$5:$N$9</c:f>
              <c:numCache>
                <c:formatCode>General</c:formatCode>
                <c:ptCount val="5"/>
                <c:pt idx="0">
                  <c:v>6903.0623999999998</c:v>
                </c:pt>
                <c:pt idx="1">
                  <c:v>4835.3855999999996</c:v>
                </c:pt>
                <c:pt idx="2">
                  <c:v>3186.7775999999999</c:v>
                </c:pt>
                <c:pt idx="3">
                  <c:v>1943.0591999999999</c:v>
                </c:pt>
                <c:pt idx="4">
                  <c:v>1146.576</c:v>
                </c:pt>
              </c:numCache>
            </c:numRef>
          </c:xVal>
          <c:yVal>
            <c:numRef>
              <c:f>WordEditing!$O$5:$O$9</c:f>
              <c:numCache>
                <c:formatCode>General</c:formatCode>
                <c:ptCount val="5"/>
                <c:pt idx="0">
                  <c:v>51.854550000000003</c:v>
                </c:pt>
                <c:pt idx="1">
                  <c:v>47.94585</c:v>
                </c:pt>
                <c:pt idx="2">
                  <c:v>43.703800000000001</c:v>
                </c:pt>
                <c:pt idx="3">
                  <c:v>40.106949999999998</c:v>
                </c:pt>
                <c:pt idx="4">
                  <c:v>37.700249999999997</c:v>
                </c:pt>
              </c:numCache>
            </c:numRef>
          </c:yVal>
          <c:smooth val="1"/>
        </c:ser>
        <c:ser>
          <c:idx val="3"/>
          <c:order val="3"/>
          <c:tx>
            <c:v>Lifted Band-sep</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WordEditing!$K$5:$K$9</c:f>
              <c:numCache>
                <c:formatCode>General</c:formatCode>
                <c:ptCount val="5"/>
                <c:pt idx="0">
                  <c:v>8381.3760000000002</c:v>
                </c:pt>
                <c:pt idx="1">
                  <c:v>5822.3711999999996</c:v>
                </c:pt>
                <c:pt idx="2">
                  <c:v>3689.4528</c:v>
                </c:pt>
                <c:pt idx="3">
                  <c:v>2182.6752000000001</c:v>
                </c:pt>
                <c:pt idx="4">
                  <c:v>1320.7583999999999</c:v>
                </c:pt>
              </c:numCache>
            </c:numRef>
          </c:xVal>
          <c:yVal>
            <c:numRef>
              <c:f>WordEditing!$L$5:$L$9</c:f>
              <c:numCache>
                <c:formatCode>General</c:formatCode>
                <c:ptCount val="5"/>
                <c:pt idx="0">
                  <c:v>48.436835000000002</c:v>
                </c:pt>
                <c:pt idx="1">
                  <c:v>44.562094000000002</c:v>
                </c:pt>
                <c:pt idx="2">
                  <c:v>40.377454999999998</c:v>
                </c:pt>
                <c:pt idx="3">
                  <c:v>37.853341</c:v>
                </c:pt>
                <c:pt idx="4">
                  <c:v>36.502412999999997</c:v>
                </c:pt>
              </c:numCache>
            </c:numRef>
          </c:yVal>
          <c:smooth val="1"/>
        </c:ser>
        <c:dLbls>
          <c:showLegendKey val="0"/>
          <c:showVal val="0"/>
          <c:showCatName val="0"/>
          <c:showSerName val="0"/>
          <c:showPercent val="0"/>
          <c:showBubbleSize val="0"/>
        </c:dLbls>
        <c:axId val="58656640"/>
        <c:axId val="58687872"/>
      </c:scatterChart>
      <c:valAx>
        <c:axId val="58656640"/>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Bitrate (Kbps)</a:t>
                </a:r>
              </a:p>
            </c:rich>
          </c:tx>
          <c:overlay val="0"/>
          <c:spPr>
            <a:noFill/>
            <a:ln>
              <a:noFill/>
            </a:ln>
            <a:effectLst/>
          </c:spPr>
        </c:title>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687872"/>
        <c:crosses val="autoZero"/>
        <c:crossBetween val="midCat"/>
      </c:valAx>
      <c:valAx>
        <c:axId val="58687872"/>
        <c:scaling>
          <c:orientation val="minMax"/>
          <c:min val="25"/>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Chroma PSNR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656640"/>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1" u="none" strike="noStrike" baseline="0">
                <a:effectLst/>
              </a:rPr>
              <a:t>BirdsInCage_10bit_1920x1080</a:t>
            </a:r>
            <a:endParaRPr lang="en-US">
              <a:effectLst/>
            </a:endParaRPr>
          </a:p>
        </c:rich>
      </c:tx>
      <c:overlay val="0"/>
      <c:spPr>
        <a:noFill/>
        <a:ln>
          <a:noFill/>
        </a:ln>
        <a:effectLst/>
      </c:spPr>
    </c:title>
    <c:autoTitleDeleted val="0"/>
    <c:plotArea>
      <c:layout/>
      <c:scatterChart>
        <c:scatterStyle val="smoothMarker"/>
        <c:varyColors val="0"/>
        <c:ser>
          <c:idx val="0"/>
          <c:order val="0"/>
          <c:tx>
            <c:v>Direct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BirdinCage2!$E$5:$E$9</c:f>
              <c:numCache>
                <c:formatCode>General</c:formatCode>
                <c:ptCount val="5"/>
                <c:pt idx="0">
                  <c:v>104206.40640000001</c:v>
                </c:pt>
                <c:pt idx="1">
                  <c:v>23990.774399999998</c:v>
                </c:pt>
                <c:pt idx="2">
                  <c:v>2923.5360000000001</c:v>
                </c:pt>
                <c:pt idx="3">
                  <c:v>565.30560000000003</c:v>
                </c:pt>
                <c:pt idx="4">
                  <c:v>308.0256</c:v>
                </c:pt>
              </c:numCache>
            </c:numRef>
          </c:xVal>
          <c:yVal>
            <c:numRef>
              <c:f>BirdinCage2!$F$5:$F$9</c:f>
              <c:numCache>
                <c:formatCode>General</c:formatCode>
                <c:ptCount val="5"/>
                <c:pt idx="0">
                  <c:v>40.586181000000003</c:v>
                </c:pt>
                <c:pt idx="1">
                  <c:v>39.155141999999998</c:v>
                </c:pt>
                <c:pt idx="2">
                  <c:v>38.167910999999997</c:v>
                </c:pt>
                <c:pt idx="3">
                  <c:v>37.262962000000002</c:v>
                </c:pt>
                <c:pt idx="4">
                  <c:v>36.300376</c:v>
                </c:pt>
              </c:numCache>
            </c:numRef>
          </c:yVal>
          <c:smooth val="1"/>
        </c:ser>
        <c:ser>
          <c:idx val="1"/>
          <c:order val="1"/>
          <c:tx>
            <c:v>BandSeparation</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BirdinCage2!$H$5:$H$9</c:f>
              <c:numCache>
                <c:formatCode>General</c:formatCode>
                <c:ptCount val="5"/>
                <c:pt idx="0">
                  <c:v>53671.574399999998</c:v>
                </c:pt>
                <c:pt idx="1">
                  <c:v>6767.4336000000003</c:v>
                </c:pt>
                <c:pt idx="2">
                  <c:v>793.71839999999997</c:v>
                </c:pt>
                <c:pt idx="3">
                  <c:v>385.61279999999999</c:v>
                </c:pt>
                <c:pt idx="4">
                  <c:v>228.39359999999999</c:v>
                </c:pt>
              </c:numCache>
            </c:numRef>
          </c:xVal>
          <c:yVal>
            <c:numRef>
              <c:f>BirdinCage2!$I$5:$I$9</c:f>
              <c:numCache>
                <c:formatCode>General</c:formatCode>
                <c:ptCount val="5"/>
                <c:pt idx="0">
                  <c:v>41.868650000000002</c:v>
                </c:pt>
                <c:pt idx="1">
                  <c:v>40.439815000000003</c:v>
                </c:pt>
                <c:pt idx="2">
                  <c:v>39.657609000000001</c:v>
                </c:pt>
                <c:pt idx="3">
                  <c:v>39.061914000000002</c:v>
                </c:pt>
                <c:pt idx="4">
                  <c:v>38.39387</c:v>
                </c:pt>
              </c:numCache>
            </c:numRef>
          </c:yVal>
          <c:smooth val="1"/>
        </c:ser>
        <c:ser>
          <c:idx val="2"/>
          <c:order val="2"/>
          <c:tx>
            <c:v>HM444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BirdinCage2!$N$5:$N$9</c:f>
              <c:numCache>
                <c:formatCode>General</c:formatCode>
                <c:ptCount val="5"/>
                <c:pt idx="0">
                  <c:v>118528.128</c:v>
                </c:pt>
                <c:pt idx="1">
                  <c:v>30831.340800000002</c:v>
                </c:pt>
                <c:pt idx="2">
                  <c:v>3250.6655999999998</c:v>
                </c:pt>
                <c:pt idx="3">
                  <c:v>433.23840000000001</c:v>
                </c:pt>
                <c:pt idx="4">
                  <c:v>214.9632</c:v>
                </c:pt>
              </c:numCache>
            </c:numRef>
          </c:xVal>
          <c:yVal>
            <c:numRef>
              <c:f>BirdinCage2!$O$5:$O$9</c:f>
              <c:numCache>
                <c:formatCode>General</c:formatCode>
                <c:ptCount val="5"/>
                <c:pt idx="0">
                  <c:v>44.07105</c:v>
                </c:pt>
                <c:pt idx="1">
                  <c:v>41.903899999999993</c:v>
                </c:pt>
                <c:pt idx="2">
                  <c:v>40.534999999999997</c:v>
                </c:pt>
                <c:pt idx="3">
                  <c:v>39.985100000000003</c:v>
                </c:pt>
                <c:pt idx="4">
                  <c:v>39.254350000000002</c:v>
                </c:pt>
              </c:numCache>
            </c:numRef>
          </c:yVal>
          <c:smooth val="1"/>
        </c:ser>
        <c:ser>
          <c:idx val="3"/>
          <c:order val="3"/>
          <c:tx>
            <c:v>Lifted Band-sep</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BirdinCage2!$K$5:$K$9</c:f>
              <c:numCache>
                <c:formatCode>General</c:formatCode>
                <c:ptCount val="5"/>
                <c:pt idx="0">
                  <c:v>141188.86079999999</c:v>
                </c:pt>
                <c:pt idx="1">
                  <c:v>36456.105600000003</c:v>
                </c:pt>
                <c:pt idx="2">
                  <c:v>4590.9408000000003</c:v>
                </c:pt>
                <c:pt idx="3">
                  <c:v>473.1936</c:v>
                </c:pt>
                <c:pt idx="4">
                  <c:v>232.8768</c:v>
                </c:pt>
              </c:numCache>
            </c:numRef>
          </c:xVal>
          <c:yVal>
            <c:numRef>
              <c:f>BirdinCage2!$L$5:$L$9</c:f>
              <c:numCache>
                <c:formatCode>General</c:formatCode>
                <c:ptCount val="5"/>
                <c:pt idx="0">
                  <c:v>43.718730000000001</c:v>
                </c:pt>
                <c:pt idx="1">
                  <c:v>41.453085999999999</c:v>
                </c:pt>
                <c:pt idx="2">
                  <c:v>39.976317000000002</c:v>
                </c:pt>
                <c:pt idx="3">
                  <c:v>39.240451</c:v>
                </c:pt>
                <c:pt idx="4">
                  <c:v>38.658343000000002</c:v>
                </c:pt>
              </c:numCache>
            </c:numRef>
          </c:yVal>
          <c:smooth val="1"/>
        </c:ser>
        <c:dLbls>
          <c:showLegendKey val="0"/>
          <c:showVal val="0"/>
          <c:showCatName val="0"/>
          <c:showSerName val="0"/>
          <c:showPercent val="0"/>
          <c:showBubbleSize val="0"/>
        </c:dLbls>
        <c:axId val="58702464"/>
        <c:axId val="58717312"/>
      </c:scatterChart>
      <c:valAx>
        <c:axId val="58702464"/>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Bitrate (Kbps)</a:t>
                </a:r>
              </a:p>
            </c:rich>
          </c:tx>
          <c:overlay val="0"/>
          <c:spPr>
            <a:noFill/>
            <a:ln>
              <a:noFill/>
            </a:ln>
            <a:effectLst/>
          </c:spPr>
        </c:title>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717312"/>
        <c:crosses val="autoZero"/>
        <c:crossBetween val="midCat"/>
      </c:valAx>
      <c:valAx>
        <c:axId val="58717312"/>
        <c:scaling>
          <c:orientation val="minMax"/>
          <c:min val="25"/>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Chroma PSNR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702464"/>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89A63-29A0-4113-A122-DF3252218D7F}">
  <ds:schemaRefs>
    <ds:schemaRef ds:uri="http://schemas.openxmlformats.org/officeDocument/2006/bibliography"/>
  </ds:schemaRefs>
</ds:datastoreItem>
</file>

<file path=customXml/itemProps2.xml><?xml version="1.0" encoding="utf-8"?>
<ds:datastoreItem xmlns:ds="http://schemas.openxmlformats.org/officeDocument/2006/customXml" ds:itemID="{948504D2-E54D-45B9-84E4-FA8491699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12</Pages>
  <Words>5448</Words>
  <Characters>31054</Characters>
  <Application>Microsoft Office Word</Application>
  <DocSecurity>0</DocSecurity>
  <Lines>258</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36430</CharactersWithSpaces>
  <SharedDoc>false</SharedDoc>
  <HLinks>
    <vt:vector size="18" baseType="variant">
      <vt:variant>
        <vt:i4>8257625</vt:i4>
      </vt:variant>
      <vt:variant>
        <vt:i4>9</vt:i4>
      </vt:variant>
      <vt:variant>
        <vt:i4>0</vt:i4>
      </vt:variant>
      <vt:variant>
        <vt:i4>5</vt:i4>
      </vt:variant>
      <vt:variant>
        <vt:lpwstr>mailto:yongjunw@microsoft.com</vt:lpwstr>
      </vt:variant>
      <vt:variant>
        <vt:lpwstr/>
      </vt:variant>
      <vt:variant>
        <vt:i4>262189</vt:i4>
      </vt:variant>
      <vt:variant>
        <vt:i4>3</vt:i4>
      </vt:variant>
      <vt:variant>
        <vt:i4>0</vt:i4>
      </vt:variant>
      <vt:variant>
        <vt:i4>5</vt:i4>
      </vt:variant>
      <vt:variant>
        <vt:lpwstr>mailto:skanumu@microsoft.com</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Gary Sullivan</cp:lastModifiedBy>
  <cp:revision>38</cp:revision>
  <cp:lastPrinted>2012-08-28T00:13:00Z</cp:lastPrinted>
  <dcterms:created xsi:type="dcterms:W3CDTF">2014-01-04T18:45:00Z</dcterms:created>
  <dcterms:modified xsi:type="dcterms:W3CDTF">2014-01-09T11:00:00Z</dcterms:modified>
</cp:coreProperties>
</file>