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0410F2" w:rsidRPr="005B217D" w14:paraId="047AD255" w14:textId="77777777" w:rsidTr="0070539C">
        <w:tc>
          <w:tcPr>
            <w:tcW w:w="6408" w:type="dxa"/>
          </w:tcPr>
          <w:bookmarkStart w:id="0" w:name="_Ref280362398"/>
          <w:bookmarkStart w:id="1" w:name="_Toc287363716"/>
          <w:bookmarkStart w:id="2" w:name="_Toc311216699"/>
          <w:bookmarkStart w:id="3" w:name="_Toc317198660"/>
          <w:p w14:paraId="6A43F415" w14:textId="2C76FB2F" w:rsidR="000410F2" w:rsidRPr="005B217D" w:rsidRDefault="000410F2" w:rsidP="0070539C">
            <w:pPr>
              <w:tabs>
                <w:tab w:val="left" w:pos="7200"/>
              </w:tabs>
              <w:spacing w:before="0"/>
              <w:rPr>
                <w:b/>
                <w:szCs w:val="22"/>
                <w:lang w:val="en-CA"/>
              </w:rPr>
            </w:pPr>
            <w:r>
              <w:rPr>
                <w:b/>
                <w:noProof/>
                <w:szCs w:val="22"/>
                <w:lang w:val="en-US"/>
              </w:rPr>
              <mc:AlternateContent>
                <mc:Choice Requires="wpg">
                  <w:drawing>
                    <wp:anchor distT="0" distB="0" distL="114300" distR="114300" simplePos="0" relativeHeight="251660800" behindDoc="0" locked="0" layoutInCell="1" allowOverlap="1" wp14:anchorId="44EB1393" wp14:editId="095AD894">
                      <wp:simplePos x="0" y="0"/>
                      <wp:positionH relativeFrom="column">
                        <wp:posOffset>-52705</wp:posOffset>
                      </wp:positionH>
                      <wp:positionV relativeFrom="paragraph">
                        <wp:posOffset>-349250</wp:posOffset>
                      </wp:positionV>
                      <wp:extent cx="295910" cy="31242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8"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9"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4"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5"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kxDNR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n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Oo44nFCrAADcVQUADgAAAAAAAAAAAAAAAAAuAgAAZHJzL2Uyb0RvYy54bWxQSwECLQAUAAYA&#10;CAAAACEARX/AGN0AAAAIAQAADwAAAAAAAAAAAAAAAACqrQAAZHJzL2Rvd25yZXYueG1sUEsFBgAA&#10;AAAEAAQA8wAAALSuAAAAAA==&#10;">
                      <v:line id="Line 4"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qgL8AAADbAAAADwAAAGRycy9kb3ducmV2LnhtbERPTWvCQBC9F/wPywi91Y0eakldRZRC&#10;EREbpedpdpoEs7MhOybx37sHwePjfS9Wg6tVR22oPBuYThJQxLm3FRcGzqevtw9QQZAt1p7JwI0C&#10;rJajlwWm1vf8Q10mhYohHFI0UIo0qdYhL8lhmPiGOHL/vnUoEbaFti32MdzVepYk79phxbGhxIY2&#10;JeWX7OoMYMd/curx8CtN73d2Hi7H7d6Y1/Gw/gQlNMhT/HB/WwOzODZ+iT9A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lqgL8AAADbAAAADwAAAAAAAAAAAAAAAACh&#10;AgAAZHJzL2Rvd25yZXYueG1sUEsFBgAAAAAEAAQA+QAAAI0DAAAAAA==&#10;" strokecolor="white" strokeweight="36e-5mm"/>
                      <v:line id="Line 5"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6"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2HosIAAADbAAAADwAAAGRycy9kb3ducmV2LnhtbERPXWvCMBR9F/wP4Qq+2VQdTjqjjMFg&#10;ghPsFHy8NndNsbmpTdTu3y8Pgo+H871YdbYWN2p95VjBOElBEBdOV1wq2P98juYgfEDWWDsmBX/k&#10;YbXs9xaYaXfnHd3yUIoYwj5DBSaEJpPSF4Ys+sQ1xJH7da3FEGFbSt3iPYbbWk7SdCYtVhwbDDb0&#10;Yag451er4NKcu/H363y6qU8mX2/s9uV4uCo1HHTvbyACdeEpfri/tIJpXB+/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62HosIAAADbAAAADwAAAAAAAAAAAAAA&#10;AAChAgAAZHJzL2Rvd25yZXYueG1sUEsFBgAAAAAEAAQA+QAAAJADAAAAAA==&#10;" strokecolor="white" strokeweight="36e-5mm"/>
                      <v:line id="Line 7"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8"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ZRcIAAADbAAAADwAAAGRycy9kb3ducmV2LnhtbESPUWvCQBCE34X+h2MLfdNLS9ESPaW0&#10;FEoR0Vh8XnNrEszthdw2Sf+9Jwg+DjPzDbNYDa5WHbWh8mzgeZKAIs69rbgw8Lv/Gr+BCoJssfZM&#10;Bv4pwGr5MFpgan3PO+oyKVSEcEjRQCnSpFqHvCSHYeIb4uidfOtQomwLbVvsI9zV+iVJptphxXGh&#10;xIY+SsrP2Z8zgB0fZd/j5iBN73/sLJy3n2tjnh6H9zkooUHu4Vv72xqYvs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ZRcIAAADbAAAADwAAAAAAAAAAAAAA&#10;AAChAgAAZHJzL2Rvd25yZXYueG1sUEsFBgAAAAAEAAQA+QAAAJADAAAAAA==&#10;" strokecolor="white" strokeweight="36e-5mm"/>
                      <v:shape id="Freeform 9"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s8w8EA&#10;AADbAAAADwAAAGRycy9kb3ducmV2LnhtbESPzWrDMBCE74G8g9hCb7HsQt3iRjElkFJ6s53cF2tj&#10;mVgrx1ITJ09fFQo9DvPzMetytoO40OR7xwqyJAVB3Drdc6dg3+xWryB8QNY4OCYFN/JQbpaLNRba&#10;XbmiSx06EUfYF6jAhDAWUvrWkEWfuJE4ekc3WQxRTp3UE17juB3kU5rm0mLPkWBwpK2h9lR/28it&#10;s4Ot6Pxy75qPL+31bBpnlHp8mN/fQASaw3/4r/2pFeTP8Psl/g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bPMP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2fsMA&#10;AADbAAAADwAAAGRycy9kb3ducmV2LnhtbESPT4vCMBTE7wt+h/AEb5r6r7tUo4igKLKHrXvZ26N5&#10;ttXmpTRR67c3grDHYWZ+w8yXranEjRpXWlYwHEQgiDOrS84V/B43/S8QziNrrCyTggc5WC46H3NM&#10;tL3zD91Sn4sAYZeggsL7OpHSZQUZdANbEwfvZBuDPsgml7rBe4CbSo6iKJYGSw4LBda0Lii7pFej&#10;YLz102qfcvR9lHpizp/TQ+v+lOp129UMhKfW/4ff7Z1WEMfw+h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h2fs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7TcIA&#10;AADbAAAADwAAAGRycy9kb3ducmV2LnhtbESPT4vCMBTE7wt+h/AEb2vqH7RUo4gievCyVTw/mmdb&#10;bF5KE23dT78RhD0OM/MbZrnuTCWe1LjSsoLRMAJBnFldcq7gct5/xyCcR9ZYWSYFL3KwXvW+lpho&#10;2/IPPVOfiwBhl6CCwvs6kdJlBRl0Q1sTB+9mG4M+yCaXusE2wE0lx1E0kwZLDgsF1rQtKLunD6Pg&#10;Grfz8a277x6/8RQxPXJ+mhyUGvS7zQKEp87/hz/to1Ywm8P7S/g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DtN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dRcMA&#10;AADbAAAADwAAAGRycy9kb3ducmV2LnhtbERPTWvCQBC9C/0PyxR6KXVTD6FNXcUqIbkoNC2txyE7&#10;JsHsbMiuSfrv3YPg8fG+l+vJtGKg3jWWFbzOIxDEpdUNVwp+vtOXNxDOI2tsLZOCf3KwXj3Mlpho&#10;O/IXDYWvRAhhl6CC2vsukdKVNRl0c9sRB+5ke4M+wL6SuscxhJtWLqIolgYbDg01drStqTwXF6Og&#10;+MuO79nh87KvYpPj7jd93qapUk+P0+YDhKfJ38U3d64VxGFs+BJ+gF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hdR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e1A8QA&#10;AADbAAAADwAAAGRycy9kb3ducmV2LnhtbESPS4vCQBCE74L/YWjBm5ms4Cs6igiCBy8+YNdbm+lN&#10;spvpiZlRo79+Z0HwWFTVV9Rs0ZhS3Kh2hWUFH1EMgji1uuBMwfGw7o1BOI+ssbRMCh7kYDFvt2aY&#10;aHvnHd32PhMBwi5BBbn3VSKlS3My6CJbEQfv29YGfZB1JnWN9wA3pezH8VAaLDgs5FjRKqf0d381&#10;Cgaj5/HzJ93i+bL+OsXVakwkt0p1O81yCsJT49/hV3ujFQwn8P8l/A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XtQP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VNhb8A&#10;AADbAAAADwAAAGRycy9kb3ducmV2LnhtbERPTYvCMBC9C/6HMII3TV3B1WoUEUTBk1UQb0MzNsVm&#10;UppsrfvrNwdhj4/3vdp0thItNb50rGAyTkAQ506XXCi4XvajOQgfkDVWjknBmzxs1v3eClPtXnym&#10;NguFiCHsU1RgQqhTKX1uyKIfu5o4cg/XWAwRNoXUDb5iuK3kV5LMpMWSY4PBmnaG8mf2YxXc20Mm&#10;ebFNrJa36Zxu3eP0a5QaDrrtEkSgLvyLP+6jVvAd18c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xU2F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rZuMQA&#10;AADbAAAADwAAAGRycy9kb3ducmV2LnhtbESPS2sCMRSF9wX/Q7hCN0Uz00Uro3EQQeiqDx+ou8vk&#10;zgMnNyFJdfz3TaHQ5eGc8x3OohxML67kQ2dZQT7NQBBXVnfcKNjvNpMZiBCRNfaWScGdApTL0cMC&#10;C21v/EXXbWxEgnAoUEEboyukDFVLBsPUOuLk1dYbjEn6RmqPtwQ3vXzOshdpsOO00KKjdUvVZftt&#10;FOjOH1y9//Cnp/t72NTH8/DpnVKP42E1BxFpiP/hv/abVvCaw++X9A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a2bj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MkWMYA&#10;AADbAAAADwAAAGRycy9kb3ducmV2LnhtbESPW2sCMRSE3wv9D+EU+lazruJlNYpIKz5YrBfw9bA5&#10;bhY3J+sm1e2/N4VCH4eZ+YaZzltbiRs1vnSsoNtJQBDnTpdcKDgePt5GIHxA1lg5JgU/5GE+e36a&#10;YqbdnXd024dCRAj7DBWYEOpMSp8bsug7riaO3tk1FkOUTSF1g/cIt5VMk2QgLZYcFwzWtDSUX/bf&#10;VsFmsP3sbd+vaX817teGDr2vZHhS6vWlXUxABGrDf/ivvdYKhin8fok/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MkWM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WJgsEA&#10;AADbAAAADwAAAGRycy9kb3ducmV2LnhtbESPT4vCMBTE78J+h/AWvGm6CrpUU3EVYY9ay+Lx0bz+&#10;wealNFG7fnojCB6HmfkNs1z1phFX6lxtWcHXOAJBnFtdc6kgO+5G3yCcR9bYWCYF/+RglXwMlhhr&#10;e+MDXVNfigBhF6OCyvs2ltLlFRl0Y9sSB6+wnUEfZFdK3eEtwE0jJ1E0kwZrDgsVtrSpKD+nF6Pg&#10;vi3wh6Tj+1+T7bPtKS1Nnio1/OzXCxCeev8Ov9q/WsF8Cs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liYL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3wcYA&#10;AADbAAAADwAAAGRycy9kb3ducmV2LnhtbESPT2vCQBTE7wW/w/IEL6VuDEUldRWxCCXtxT8Xb4/d&#10;ZxLNvg3ZbZL203cLhR6HmfkNs9oMthYdtb5yrGA2TUAQa2cqLhScT/unJQgfkA3WjknBF3nYrEcP&#10;K8yM6/lA3TEUIkLYZ6igDKHJpPS6JIt+6hri6F1dazFE2RbStNhHuK1lmiRzabHiuFBiQ7uS9P34&#10;aRXk8w/Uj3zJi8v3Sd/e09fzjG9KTcbD9gVEoCH8h//ab0bB4hl+v8Qf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73w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fu8AA&#10;AADbAAAADwAAAGRycy9kb3ducmV2LnhtbESP0YrCMBRE3xf8h3AF39bUiqtUo6gg7Jtsdz/g2lzb&#10;YnNTkqjx782C4OMwM2eY1SaaTtzI+daygsk4A0FcWd1yreDv9/C5AOEDssbOMil4kIfNevCxwkLb&#10;O//QrQy1SBD2BSpoQugLKX3VkEE/tj1x8s7WGQxJulpqh/cEN53Ms+xLGmw5LTTY076h6lJejYLT&#10;VEd5zD2fS1fFepcfzW4mlRoN43YJIlAM7/Cr/a0VzGf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Kfu8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NCMMA&#10;AADbAAAADwAAAGRycy9kb3ducmV2LnhtbESPT4vCMBTE78J+h/AWvNlUBV2qaREXQcGLf/bg7dk8&#10;22Lz0m2i1m9vFhY8DjPzG2aedaYWd2pdZVnBMIpBEOdWV1woOB5Wgy8QziNrrC2Tgic5yNKP3hwT&#10;bR+8o/veFyJA2CWooPS+SaR0eUkGXWQb4uBdbGvQB9kWUrf4CHBTy1EcT6TBisNCiQ0tS8qv+5sJ&#10;FJTj3+2qOX//LE+285tqd7FPpfqf3WIGwlPn3+H/9lormE7g70v4AT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ANCM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AvXsUA&#10;AADbAAAADwAAAGRycy9kb3ducmV2LnhtbESPQWvCQBSE70L/w/IK3sxGi1qiGymFQlEvTdN6fWZf&#10;k9Ds2zS7xvjvu4LgcZiZb5j1ZjCN6KlztWUF0ygGQVxYXXOpIP98mzyDcB5ZY2OZFFzIwSZ9GK0x&#10;0fbMH9RnvhQBwi5BBZX3bSKlKyoy6CLbEgfvx3YGfZBdKXWH5wA3jZzF8UIarDksVNjSa0XFb3Yy&#10;CmZf+TyX5dN2/3fIvnfH6TY+7hZKjR+HlxUIT4O/h2/td61guYTrl/ADZ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C9e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BIbcAA&#10;AADbAAAADwAAAGRycy9kb3ducmV2LnhtbERPTYvCMBC9C/sfwix409Q9iHaNIsJCQSpslbrHoRmb&#10;YjMpTdT67zcHwePjfa82g23FnXrfOFYwmyYgiCunG64VnI4/kwUIH5A1to5JwZM8bNYfoxWm2j34&#10;l+5FqEUMYZ+iAhNCl0rpK0MW/dR1xJG7uN5iiLCvpe7xEcNtK7+SZC4tNhwbDHa0M1Rdi5tVUO7/&#10;iszkJjvr+VBeD1n+zIulUuPPYfsNItAQ3uKXO9MKFnF9/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BIbcAAAADbAAAADwAAAAAAAAAAAAAAAACYAgAAZHJzL2Rvd25y&#10;ZXYueG1sUEsFBgAAAAAEAAQA9QAAAIU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xBhMIA&#10;AADbAAAADwAAAGRycy9kb3ducmV2LnhtbESPQWvCQBSE70L/w/IKvenGHiREVxEl0B6NotdH9jWb&#10;mH0bstsk/fddQfA4zMw3zGY32VYM1PvasYLlIgFBXDpdc6Xgcs7nKQgfkDW2jknBH3nYbd9mG8y0&#10;G/lEQxEqESHsM1RgQugyKX1pyKJfuI44ej+utxii7Cupexwj3LbyM0lW0mLNccFgRwdD5b34tQqO&#10;33lTyOawv7Xj/djkqTTXdFDq433ar0EEmsIr/Gx/aQXpEh5f4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7EGE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nGj8MA&#10;AADbAAAADwAAAGRycy9kb3ducmV2LnhtbESP0YrCMBRE34X9h3AXfFvTVXfRrlFEVHxxodUPuDTX&#10;ttjc1CbW+vdGEHwcZuYMM1t0phItNa60rOB7EIEgzqwuOVdwPGy+JiCcR9ZYWSYFd3KwmH/0Zhhr&#10;e+OE2tTnIkDYxaig8L6OpXRZQQbdwNbEwTvZxqAPssmlbvAW4KaSwyj6lQZLDgsF1rQqKDunVxMo&#10;0/Poku308v+6jpLtz36cynasVP+zW/6B8NT5d/jV3mkFkyE8v4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nGj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PIMUA&#10;AADbAAAADwAAAGRycy9kb3ducmV2LnhtbESPQWsCMRSE74X+h/AKvdVsbS2yGqWIgtCDWy32+tg8&#10;N8tuXpYkumt/fSMUehxm5htmvhxsKy7kQ+1YwfMoA0FcOl1zpeDrsHmagggRWWPrmBRcKcBycX83&#10;x1y7nj/pso+VSBAOOSowMXa5lKE0ZDGMXEecvJPzFmOSvpLaY5/gtpXjLHuTFmtOCwY7Whkqm/3Z&#10;KrC716MZ776ban2cfBz8T9H0RaHU48PwPgMRaYj/4b/2ViuYvsDtS/o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MU8g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4x5sQA&#10;AADbAAAADwAAAGRycy9kb3ducmV2LnhtbESP3WoCMRSE74W+QzgFb6RmK1p0NUpbKCiI0K0PcEjO&#10;/ujmZNlE3fr0RhC8HGbmG2ax6mwtztT6yrGC92ECglg7U3GhYP/38zYF4QOywdoxKfgnD6vlS2+B&#10;qXEX/qVzFgoRIexTVFCG0KRSel2SRT90DXH0ctdaDFG2hTQtXiLc1nKUJB/SYsVxocSGvkvSx+xk&#10;FejBLD9ci9z5zWard9cvM8lOM6X6r93nHESgLjzDj/baKJiO4f4l/gC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Meb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US"/>
              </w:rPr>
              <w:drawing>
                <wp:anchor distT="0" distB="0" distL="114300" distR="114300" simplePos="0" relativeHeight="251662848" behindDoc="0" locked="0" layoutInCell="1" allowOverlap="1" wp14:anchorId="3829B7B8" wp14:editId="3379E117">
                  <wp:simplePos x="0" y="0"/>
                  <wp:positionH relativeFrom="column">
                    <wp:posOffset>610235</wp:posOffset>
                  </wp:positionH>
                  <wp:positionV relativeFrom="paragraph">
                    <wp:posOffset>-318770</wp:posOffset>
                  </wp:positionV>
                  <wp:extent cx="293370" cy="26733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61824" behindDoc="0" locked="0" layoutInCell="1" allowOverlap="1" wp14:anchorId="1EF441E6" wp14:editId="1B90E82D">
                  <wp:simplePos x="0" y="0"/>
                  <wp:positionH relativeFrom="column">
                    <wp:posOffset>268605</wp:posOffset>
                  </wp:positionH>
                  <wp:positionV relativeFrom="paragraph">
                    <wp:posOffset>-318770</wp:posOffset>
                  </wp:positionV>
                  <wp:extent cx="294640" cy="2673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14:paraId="4BF7B141" w14:textId="77777777" w:rsidR="000410F2" w:rsidRPr="005B217D" w:rsidRDefault="000410F2" w:rsidP="0070539C">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7857EC77" w14:textId="77777777" w:rsidR="000410F2" w:rsidRPr="005B217D" w:rsidRDefault="000410F2" w:rsidP="0070539C">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601799F9" w14:textId="77777777" w:rsidR="000410F2" w:rsidRPr="005B217D" w:rsidRDefault="000410F2" w:rsidP="000410F2">
            <w:pPr>
              <w:tabs>
                <w:tab w:val="left" w:pos="7200"/>
              </w:tabs>
              <w:rPr>
                <w:u w:val="single"/>
                <w:lang w:val="en-CA"/>
              </w:rPr>
            </w:pPr>
            <w:r w:rsidRPr="005B217D">
              <w:rPr>
                <w:lang w:val="en-CA"/>
              </w:rPr>
              <w:t>Document: JCTVC-</w:t>
            </w:r>
            <w:r>
              <w:rPr>
                <w:lang w:val="en-CA"/>
              </w:rPr>
              <w:t>O</w:t>
            </w:r>
            <w:r w:rsidRPr="00192E66">
              <w:rPr>
                <w:lang w:val="en-CA"/>
              </w:rPr>
              <w:t>1012</w:t>
            </w:r>
          </w:p>
        </w:tc>
      </w:tr>
    </w:tbl>
    <w:p w14:paraId="76E3B76E" w14:textId="77777777" w:rsidR="000410F2" w:rsidRPr="005B217D" w:rsidRDefault="000410F2" w:rsidP="000410F2">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0410F2" w:rsidRPr="005B217D" w14:paraId="6E9A9F56" w14:textId="77777777" w:rsidTr="0070539C">
        <w:tc>
          <w:tcPr>
            <w:tcW w:w="1458" w:type="dxa"/>
          </w:tcPr>
          <w:p w14:paraId="1900EBC7" w14:textId="77777777" w:rsidR="000410F2" w:rsidRPr="005B217D" w:rsidRDefault="000410F2" w:rsidP="0070539C">
            <w:pPr>
              <w:spacing w:before="60" w:after="60"/>
              <w:rPr>
                <w:i/>
                <w:szCs w:val="22"/>
                <w:lang w:val="en-CA"/>
              </w:rPr>
            </w:pPr>
            <w:r w:rsidRPr="005B217D">
              <w:rPr>
                <w:i/>
                <w:szCs w:val="22"/>
                <w:lang w:val="en-CA"/>
              </w:rPr>
              <w:t>Title:</w:t>
            </w:r>
          </w:p>
        </w:tc>
        <w:tc>
          <w:tcPr>
            <w:tcW w:w="8118" w:type="dxa"/>
            <w:gridSpan w:val="3"/>
          </w:tcPr>
          <w:p w14:paraId="5361EBA9" w14:textId="77777777" w:rsidR="000410F2" w:rsidRPr="000410F2" w:rsidRDefault="000410F2" w:rsidP="0070539C">
            <w:pPr>
              <w:spacing w:before="60" w:after="60"/>
              <w:rPr>
                <w:b/>
                <w:szCs w:val="22"/>
                <w:lang w:val="en-CA"/>
              </w:rPr>
            </w:pPr>
            <w:r w:rsidRPr="000410F2">
              <w:rPr>
                <w:b/>
                <w:szCs w:val="24"/>
                <w:lang w:val="en-CA" w:eastAsia="de-DE"/>
              </w:rPr>
              <w:t>Designs under study for SHVC hybrid scalability</w:t>
            </w:r>
          </w:p>
        </w:tc>
      </w:tr>
      <w:tr w:rsidR="000410F2" w:rsidRPr="005B217D" w14:paraId="6B3B9C59" w14:textId="77777777" w:rsidTr="0070539C">
        <w:tc>
          <w:tcPr>
            <w:tcW w:w="1458" w:type="dxa"/>
          </w:tcPr>
          <w:p w14:paraId="3CDFAA7E" w14:textId="77777777" w:rsidR="000410F2" w:rsidRPr="005B217D" w:rsidRDefault="000410F2" w:rsidP="0070539C">
            <w:pPr>
              <w:spacing w:before="60" w:after="60"/>
              <w:rPr>
                <w:i/>
                <w:szCs w:val="22"/>
                <w:lang w:val="en-CA"/>
              </w:rPr>
            </w:pPr>
            <w:r w:rsidRPr="005B217D">
              <w:rPr>
                <w:i/>
                <w:szCs w:val="22"/>
                <w:lang w:val="en-CA"/>
              </w:rPr>
              <w:t>Status:</w:t>
            </w:r>
          </w:p>
        </w:tc>
        <w:tc>
          <w:tcPr>
            <w:tcW w:w="8118" w:type="dxa"/>
            <w:gridSpan w:val="3"/>
          </w:tcPr>
          <w:p w14:paraId="6B9C6E2D" w14:textId="2B93DB57" w:rsidR="000410F2" w:rsidRPr="005B217D" w:rsidRDefault="000410F2" w:rsidP="00836CDD">
            <w:pPr>
              <w:spacing w:before="60" w:after="60"/>
              <w:rPr>
                <w:szCs w:val="22"/>
                <w:lang w:val="en-CA"/>
              </w:rPr>
            </w:pPr>
            <w:r>
              <w:rPr>
                <w:szCs w:val="22"/>
                <w:lang w:val="en-CA"/>
              </w:rPr>
              <w:t xml:space="preserve">Output </w:t>
            </w:r>
            <w:r w:rsidRPr="005B217D">
              <w:rPr>
                <w:szCs w:val="22"/>
                <w:lang w:val="en-CA"/>
              </w:rPr>
              <w:t xml:space="preserve">Document </w:t>
            </w:r>
            <w:r w:rsidR="00836CDD">
              <w:rPr>
                <w:szCs w:val="22"/>
                <w:lang w:val="en-CA"/>
              </w:rPr>
              <w:t>of</w:t>
            </w:r>
            <w:r w:rsidR="00836CDD" w:rsidRPr="005B217D">
              <w:rPr>
                <w:szCs w:val="22"/>
                <w:lang w:val="en-CA"/>
              </w:rPr>
              <w:t xml:space="preserve"> </w:t>
            </w:r>
            <w:r w:rsidRPr="005B217D">
              <w:rPr>
                <w:szCs w:val="22"/>
                <w:lang w:val="en-CA"/>
              </w:rPr>
              <w:t xml:space="preserve">JCT-VC </w:t>
            </w:r>
          </w:p>
        </w:tc>
      </w:tr>
      <w:tr w:rsidR="000410F2" w:rsidRPr="005B217D" w14:paraId="565698BB" w14:textId="77777777" w:rsidTr="0070539C">
        <w:tc>
          <w:tcPr>
            <w:tcW w:w="1458" w:type="dxa"/>
          </w:tcPr>
          <w:p w14:paraId="68E9E0AA" w14:textId="77777777" w:rsidR="000410F2" w:rsidRPr="005B217D" w:rsidRDefault="000410F2" w:rsidP="0070539C">
            <w:pPr>
              <w:spacing w:before="60" w:after="60"/>
              <w:rPr>
                <w:i/>
                <w:szCs w:val="22"/>
                <w:lang w:val="en-CA"/>
              </w:rPr>
            </w:pPr>
            <w:r w:rsidRPr="005B217D">
              <w:rPr>
                <w:i/>
                <w:szCs w:val="22"/>
                <w:lang w:val="en-CA"/>
              </w:rPr>
              <w:t>Purpose:</w:t>
            </w:r>
          </w:p>
        </w:tc>
        <w:tc>
          <w:tcPr>
            <w:tcW w:w="8118" w:type="dxa"/>
            <w:gridSpan w:val="3"/>
          </w:tcPr>
          <w:p w14:paraId="6F5CCDF8" w14:textId="77777777" w:rsidR="000410F2" w:rsidRPr="005B217D" w:rsidRDefault="000410F2" w:rsidP="0070539C">
            <w:pPr>
              <w:spacing w:before="60" w:after="60"/>
              <w:rPr>
                <w:szCs w:val="22"/>
                <w:lang w:val="en-CA"/>
              </w:rPr>
            </w:pPr>
            <w:r w:rsidRPr="005B217D">
              <w:rPr>
                <w:szCs w:val="22"/>
                <w:lang w:val="en-CA"/>
              </w:rPr>
              <w:t>Proposal</w:t>
            </w:r>
          </w:p>
        </w:tc>
      </w:tr>
      <w:tr w:rsidR="000410F2" w:rsidRPr="005B217D" w14:paraId="66037E06" w14:textId="77777777" w:rsidTr="0070539C">
        <w:tc>
          <w:tcPr>
            <w:tcW w:w="1458" w:type="dxa"/>
          </w:tcPr>
          <w:p w14:paraId="532E1E84" w14:textId="77777777" w:rsidR="000410F2" w:rsidRPr="005B217D" w:rsidRDefault="000410F2" w:rsidP="0070539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B558CF7" w14:textId="77777777" w:rsidR="000410F2" w:rsidRDefault="000410F2" w:rsidP="000410F2">
            <w:pPr>
              <w:spacing w:before="60" w:after="60"/>
              <w:rPr>
                <w:szCs w:val="22"/>
                <w:lang w:val="en-CA"/>
              </w:rPr>
            </w:pPr>
            <w:r>
              <w:rPr>
                <w:szCs w:val="22"/>
                <w:lang w:val="en-CA"/>
              </w:rPr>
              <w:t>Jill Boyce</w:t>
            </w:r>
          </w:p>
          <w:p w14:paraId="0C0D9F7F" w14:textId="77777777" w:rsidR="000410F2" w:rsidRDefault="000410F2" w:rsidP="000410F2">
            <w:pPr>
              <w:spacing w:before="60" w:after="60"/>
              <w:rPr>
                <w:szCs w:val="22"/>
                <w:lang w:val="en-CA"/>
              </w:rPr>
            </w:pPr>
            <w:r>
              <w:rPr>
                <w:szCs w:val="22"/>
                <w:lang w:val="en-CA"/>
              </w:rPr>
              <w:t>Jonatan Samuelsson</w:t>
            </w:r>
          </w:p>
          <w:p w14:paraId="01AC94B8" w14:textId="77777777" w:rsidR="000410F2" w:rsidRPr="005B217D" w:rsidRDefault="000410F2" w:rsidP="000410F2">
            <w:pPr>
              <w:spacing w:before="60" w:after="60"/>
              <w:rPr>
                <w:szCs w:val="22"/>
                <w:lang w:val="en-CA"/>
              </w:rPr>
            </w:pPr>
          </w:p>
        </w:tc>
        <w:tc>
          <w:tcPr>
            <w:tcW w:w="900" w:type="dxa"/>
          </w:tcPr>
          <w:p w14:paraId="54D2188E" w14:textId="77777777" w:rsidR="000410F2" w:rsidRPr="005B217D" w:rsidRDefault="000410F2" w:rsidP="0070539C">
            <w:pPr>
              <w:spacing w:before="60" w:after="60"/>
              <w:rPr>
                <w:szCs w:val="22"/>
                <w:lang w:val="en-CA"/>
              </w:rPr>
            </w:pPr>
            <w:r w:rsidRPr="005B217D">
              <w:rPr>
                <w:szCs w:val="22"/>
                <w:lang w:val="en-CA"/>
              </w:rPr>
              <w:t>Email:</w:t>
            </w:r>
          </w:p>
        </w:tc>
        <w:tc>
          <w:tcPr>
            <w:tcW w:w="3168" w:type="dxa"/>
          </w:tcPr>
          <w:p w14:paraId="1B04E4E5" w14:textId="77777777" w:rsidR="000410F2" w:rsidRDefault="00C35803" w:rsidP="0070539C">
            <w:pPr>
              <w:spacing w:before="60" w:after="60"/>
              <w:rPr>
                <w:szCs w:val="22"/>
                <w:lang w:val="en-CA"/>
              </w:rPr>
            </w:pPr>
            <w:hyperlink r:id="rId18" w:history="1">
              <w:r w:rsidR="000410F2" w:rsidRPr="00E17D1D">
                <w:rPr>
                  <w:rStyle w:val="Hyperlink"/>
                  <w:szCs w:val="22"/>
                  <w:lang w:val="en-CA"/>
                </w:rPr>
                <w:t>jill@vidyo.com</w:t>
              </w:r>
            </w:hyperlink>
          </w:p>
          <w:p w14:paraId="25CDDF7D" w14:textId="77777777" w:rsidR="000410F2" w:rsidRPr="005B217D" w:rsidRDefault="00C35803" w:rsidP="0070539C">
            <w:pPr>
              <w:spacing w:before="60" w:after="60"/>
              <w:rPr>
                <w:szCs w:val="22"/>
                <w:lang w:val="en-CA"/>
              </w:rPr>
            </w:pPr>
            <w:hyperlink r:id="rId19" w:history="1">
              <w:r w:rsidR="0041220D" w:rsidRPr="00E17D1D">
                <w:rPr>
                  <w:rStyle w:val="Hyperlink"/>
                  <w:szCs w:val="22"/>
                  <w:lang w:val="en-CA"/>
                </w:rPr>
                <w:t>jonatan.samuelsson@ericsson.com</w:t>
              </w:r>
            </w:hyperlink>
            <w:r w:rsidR="0041220D">
              <w:rPr>
                <w:szCs w:val="22"/>
                <w:lang w:val="en-CA"/>
              </w:rPr>
              <w:t xml:space="preserve"> </w:t>
            </w:r>
          </w:p>
        </w:tc>
      </w:tr>
      <w:tr w:rsidR="000410F2" w:rsidRPr="005B217D" w14:paraId="1D9B8DE2" w14:textId="77777777" w:rsidTr="0070539C">
        <w:tc>
          <w:tcPr>
            <w:tcW w:w="1458" w:type="dxa"/>
          </w:tcPr>
          <w:p w14:paraId="2F068E30" w14:textId="77777777" w:rsidR="000410F2" w:rsidRPr="005B217D" w:rsidRDefault="000410F2" w:rsidP="0070539C">
            <w:pPr>
              <w:spacing w:before="60" w:after="60"/>
              <w:rPr>
                <w:i/>
                <w:szCs w:val="22"/>
                <w:lang w:val="en-CA"/>
              </w:rPr>
            </w:pPr>
            <w:r w:rsidRPr="005B217D">
              <w:rPr>
                <w:i/>
                <w:szCs w:val="22"/>
                <w:lang w:val="en-CA"/>
              </w:rPr>
              <w:t>Source:</w:t>
            </w:r>
          </w:p>
        </w:tc>
        <w:tc>
          <w:tcPr>
            <w:tcW w:w="8118" w:type="dxa"/>
            <w:gridSpan w:val="3"/>
          </w:tcPr>
          <w:p w14:paraId="29899165" w14:textId="77777777" w:rsidR="000410F2" w:rsidRPr="005B217D" w:rsidRDefault="000410F2" w:rsidP="0070539C">
            <w:pPr>
              <w:spacing w:before="60" w:after="60"/>
              <w:rPr>
                <w:szCs w:val="22"/>
                <w:lang w:val="en-CA"/>
              </w:rPr>
            </w:pPr>
            <w:r>
              <w:rPr>
                <w:szCs w:val="22"/>
                <w:lang w:val="en-CA"/>
              </w:rPr>
              <w:t>JCT-VC</w:t>
            </w:r>
          </w:p>
        </w:tc>
      </w:tr>
    </w:tbl>
    <w:p w14:paraId="739EE7CC" w14:textId="77777777" w:rsidR="000410F2" w:rsidRPr="005B217D" w:rsidRDefault="000410F2" w:rsidP="000410F2">
      <w:pPr>
        <w:tabs>
          <w:tab w:val="left" w:pos="1800"/>
          <w:tab w:val="right" w:pos="9360"/>
        </w:tabs>
        <w:spacing w:before="120" w:after="240"/>
        <w:jc w:val="center"/>
        <w:rPr>
          <w:szCs w:val="22"/>
          <w:lang w:val="en-CA"/>
        </w:rPr>
      </w:pPr>
      <w:r w:rsidRPr="005B217D">
        <w:rPr>
          <w:szCs w:val="22"/>
          <w:u w:val="single"/>
          <w:lang w:val="en-CA"/>
        </w:rPr>
        <w:t>_____________________________</w:t>
      </w:r>
    </w:p>
    <w:p w14:paraId="322F6F00" w14:textId="6BE6FF81" w:rsidR="000410F2" w:rsidRDefault="00FC63DE">
      <w:ins w:id="4" w:author="Jonatan Samuelsson" w:date="2014-01-04T06:05:00Z">
        <w:r>
          <w:t xml:space="preserve">Changes according to </w:t>
        </w:r>
      </w:ins>
      <w:ins w:id="5" w:author="Jonatan Samuelsson" w:date="2014-01-04T06:06:00Z">
        <w:r>
          <w:t>JCTVC-</w:t>
        </w:r>
      </w:ins>
      <w:ins w:id="6" w:author="Jonatan Samuelsson" w:date="2014-01-04T06:05:00Z">
        <w:r>
          <w:t>P0203 marked with reviewer "Jonatan Samuelsson".</w:t>
        </w:r>
      </w:ins>
      <w:bookmarkStart w:id="7" w:name="_GoBack"/>
      <w:bookmarkEnd w:id="7"/>
      <w:r w:rsidR="000410F2">
        <w:br w:type="page"/>
      </w:r>
    </w:p>
    <w:tbl>
      <w:tblPr>
        <w:tblW w:w="0" w:type="auto"/>
        <w:tblLayout w:type="fixed"/>
        <w:tblLook w:val="0000" w:firstRow="0" w:lastRow="0" w:firstColumn="0" w:lastColumn="0" w:noHBand="0" w:noVBand="0"/>
      </w:tblPr>
      <w:tblGrid>
        <w:gridCol w:w="6408"/>
        <w:gridCol w:w="3168"/>
      </w:tblGrid>
      <w:tr w:rsidR="007C335F" w:rsidRPr="007D25B0" w14:paraId="2B6DCCF0" w14:textId="77777777" w:rsidTr="001533A7">
        <w:tc>
          <w:tcPr>
            <w:tcW w:w="6408" w:type="dxa"/>
          </w:tcPr>
          <w:p w14:paraId="60C2306F" w14:textId="77777777" w:rsidR="007C335F" w:rsidRPr="007D25B0" w:rsidRDefault="00910C04" w:rsidP="001533A7">
            <w:pPr>
              <w:tabs>
                <w:tab w:val="left" w:pos="7200"/>
              </w:tabs>
              <w:spacing w:before="0"/>
              <w:rPr>
                <w:b/>
              </w:rPr>
            </w:pPr>
            <w:r w:rsidRPr="007D25B0">
              <w:rPr>
                <w:b/>
                <w:noProof/>
                <w:lang w:val="en-US"/>
              </w:rPr>
              <w:lastRenderedPageBreak/>
              <mc:AlternateContent>
                <mc:Choice Requires="wpg">
                  <w:drawing>
                    <wp:anchor distT="0" distB="0" distL="114300" distR="114300" simplePos="0" relativeHeight="251656704" behindDoc="0" locked="0" layoutInCell="1" allowOverlap="1" wp14:anchorId="4248FAE2" wp14:editId="04CD903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5D23295C" wp14:editId="28F686EA">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14A28658" wp14:editId="3A088E73">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14:paraId="14C8FF93" w14:textId="77777777"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14:paraId="7E01576E" w14:textId="77777777"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14:paraId="14841D89" w14:textId="77777777"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14:paraId="2E5BE78F" w14:textId="77777777"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14:paraId="4F2875EF" w14:textId="77777777" w:rsidTr="001E1CC2">
        <w:tc>
          <w:tcPr>
            <w:tcW w:w="1458" w:type="dxa"/>
          </w:tcPr>
          <w:p w14:paraId="16CF20A9" w14:textId="77777777" w:rsidR="007C335F" w:rsidRPr="007D25B0" w:rsidRDefault="007C335F" w:rsidP="001533A7">
            <w:pPr>
              <w:spacing w:before="60" w:after="60"/>
              <w:jc w:val="left"/>
              <w:rPr>
                <w:i/>
              </w:rPr>
            </w:pPr>
            <w:r w:rsidRPr="007D25B0">
              <w:rPr>
                <w:i/>
              </w:rPr>
              <w:t>Title:</w:t>
            </w:r>
          </w:p>
        </w:tc>
        <w:tc>
          <w:tcPr>
            <w:tcW w:w="8118" w:type="dxa"/>
            <w:gridSpan w:val="3"/>
          </w:tcPr>
          <w:p w14:paraId="2324A05B" w14:textId="77777777"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14:paraId="031B12A8" w14:textId="77777777" w:rsidTr="001E1CC2">
        <w:tc>
          <w:tcPr>
            <w:tcW w:w="1458" w:type="dxa"/>
          </w:tcPr>
          <w:p w14:paraId="5E413879" w14:textId="77777777" w:rsidR="007C335F" w:rsidRPr="007D25B0" w:rsidRDefault="007C335F" w:rsidP="001533A7">
            <w:pPr>
              <w:spacing w:before="60" w:after="60"/>
              <w:jc w:val="left"/>
              <w:rPr>
                <w:i/>
              </w:rPr>
            </w:pPr>
            <w:r w:rsidRPr="007D25B0">
              <w:rPr>
                <w:i/>
              </w:rPr>
              <w:t>Status:</w:t>
            </w:r>
          </w:p>
        </w:tc>
        <w:tc>
          <w:tcPr>
            <w:tcW w:w="8118" w:type="dxa"/>
            <w:gridSpan w:val="3"/>
          </w:tcPr>
          <w:p w14:paraId="07207452" w14:textId="77777777"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14:paraId="2F9D0165" w14:textId="77777777" w:rsidTr="001E1CC2">
        <w:tc>
          <w:tcPr>
            <w:tcW w:w="1458" w:type="dxa"/>
          </w:tcPr>
          <w:p w14:paraId="40A77898" w14:textId="77777777" w:rsidR="007C335F" w:rsidRPr="007D25B0" w:rsidRDefault="007C335F" w:rsidP="001533A7">
            <w:pPr>
              <w:spacing w:before="60" w:after="60"/>
              <w:jc w:val="left"/>
              <w:rPr>
                <w:i/>
              </w:rPr>
            </w:pPr>
            <w:r w:rsidRPr="007D25B0">
              <w:rPr>
                <w:i/>
              </w:rPr>
              <w:t>Purpose:</w:t>
            </w:r>
          </w:p>
        </w:tc>
        <w:tc>
          <w:tcPr>
            <w:tcW w:w="8118" w:type="dxa"/>
            <w:gridSpan w:val="3"/>
          </w:tcPr>
          <w:p w14:paraId="73CA3696" w14:textId="77777777" w:rsidR="007C335F" w:rsidRPr="007D25B0" w:rsidRDefault="00032915" w:rsidP="001533A7">
            <w:pPr>
              <w:spacing w:before="60" w:after="60"/>
              <w:jc w:val="left"/>
            </w:pPr>
            <w:r w:rsidRPr="007D25B0">
              <w:t>Draft of SHVC</w:t>
            </w:r>
          </w:p>
        </w:tc>
      </w:tr>
      <w:tr w:rsidR="007C335F" w:rsidRPr="007D25B0" w14:paraId="0408D8CB" w14:textId="77777777" w:rsidTr="001E1CC2">
        <w:tc>
          <w:tcPr>
            <w:tcW w:w="1458" w:type="dxa"/>
          </w:tcPr>
          <w:p w14:paraId="354B3E8F" w14:textId="77777777"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14:paraId="22ABB6A3" w14:textId="77777777"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14:paraId="308A5805" w14:textId="77777777" w:rsidR="002A3ACF" w:rsidRPr="007D25B0" w:rsidRDefault="002A3ACF" w:rsidP="004C2750">
            <w:pPr>
              <w:spacing w:before="60" w:after="60"/>
              <w:jc w:val="left"/>
              <w:rPr>
                <w:noProof/>
                <w:szCs w:val="22"/>
                <w:lang w:eastAsia="ko-KR"/>
              </w:rPr>
            </w:pPr>
            <w:r w:rsidRPr="007D25B0">
              <w:rPr>
                <w:noProof/>
                <w:szCs w:val="22"/>
                <w:lang w:eastAsia="ko-KR"/>
              </w:rPr>
              <w:t>Jill Boyce, Vidyo</w:t>
            </w:r>
          </w:p>
          <w:p w14:paraId="465F7243" w14:textId="77777777"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14:paraId="56AF41E4" w14:textId="77777777"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14:paraId="1C7FA198" w14:textId="77777777" w:rsidR="007C335F" w:rsidRPr="007D25B0" w:rsidRDefault="007C335F" w:rsidP="001533A7">
            <w:pPr>
              <w:spacing w:before="60" w:after="60"/>
              <w:jc w:val="left"/>
              <w:rPr>
                <w:lang w:val="fi-FI"/>
              </w:rPr>
            </w:pPr>
          </w:p>
        </w:tc>
        <w:tc>
          <w:tcPr>
            <w:tcW w:w="900" w:type="dxa"/>
          </w:tcPr>
          <w:p w14:paraId="67670EEC" w14:textId="77777777" w:rsidR="007C335F" w:rsidRPr="007D25B0" w:rsidRDefault="007C335F" w:rsidP="001533A7">
            <w:pPr>
              <w:spacing w:before="60" w:after="60"/>
              <w:jc w:val="left"/>
            </w:pPr>
            <w:r w:rsidRPr="007D25B0">
              <w:t>Email:</w:t>
            </w:r>
          </w:p>
        </w:tc>
        <w:tc>
          <w:tcPr>
            <w:tcW w:w="3168" w:type="dxa"/>
          </w:tcPr>
          <w:p w14:paraId="77B4513E" w14:textId="77777777" w:rsidR="00823950" w:rsidRPr="007D25B0" w:rsidRDefault="00C35803" w:rsidP="00673D46">
            <w:pPr>
              <w:spacing w:before="60" w:after="60"/>
              <w:jc w:val="left"/>
              <w:rPr>
                <w:rStyle w:val="Hyperlink"/>
                <w:noProof/>
                <w:szCs w:val="22"/>
                <w:lang w:eastAsia="ko-KR"/>
              </w:rPr>
            </w:pPr>
            <w:hyperlink r:id="rId22" w:history="1">
              <w:r w:rsidR="00673D46" w:rsidRPr="007D25B0">
                <w:rPr>
                  <w:rStyle w:val="Hyperlink"/>
                  <w:noProof/>
                  <w:szCs w:val="22"/>
                  <w:lang w:eastAsia="ko-KR"/>
                </w:rPr>
                <w:t>cjianle@qti.qualcomm.com</w:t>
              </w:r>
            </w:hyperlink>
          </w:p>
          <w:p w14:paraId="5B9DABBC" w14:textId="77777777" w:rsidR="00673D46" w:rsidRPr="007D25B0" w:rsidRDefault="00C35803" w:rsidP="00673D46">
            <w:pPr>
              <w:spacing w:before="60" w:after="60"/>
              <w:jc w:val="left"/>
              <w:rPr>
                <w:noProof/>
                <w:szCs w:val="22"/>
                <w:lang w:eastAsia="ko-KR"/>
              </w:rPr>
            </w:pPr>
            <w:hyperlink r:id="rId23" w:history="1">
              <w:r w:rsidR="00673D46" w:rsidRPr="007D25B0">
                <w:rPr>
                  <w:rStyle w:val="Hyperlink"/>
                  <w:noProof/>
                  <w:szCs w:val="22"/>
                  <w:lang w:eastAsia="ko-KR"/>
                </w:rPr>
                <w:t>jill@vidyo.com</w:t>
              </w:r>
            </w:hyperlink>
          </w:p>
          <w:p w14:paraId="4AD24102" w14:textId="77777777" w:rsidR="00EC0339" w:rsidRPr="007D25B0" w:rsidRDefault="00C35803" w:rsidP="00EC0339">
            <w:pPr>
              <w:spacing w:before="60" w:after="60"/>
              <w:jc w:val="left"/>
              <w:rPr>
                <w:noProof/>
                <w:szCs w:val="22"/>
                <w:lang w:eastAsia="ko-KR"/>
              </w:rPr>
            </w:pPr>
            <w:hyperlink r:id="rId24" w:history="1">
              <w:r w:rsidR="00EC0339" w:rsidRPr="007D25B0">
                <w:rPr>
                  <w:rStyle w:val="Hyperlink"/>
                  <w:noProof/>
                  <w:szCs w:val="22"/>
                  <w:lang w:eastAsia="ko-KR"/>
                </w:rPr>
                <w:t>Yan.Ye@interdigital.com</w:t>
              </w:r>
            </w:hyperlink>
            <w:r w:rsidR="00EC0339" w:rsidRPr="007D25B0">
              <w:rPr>
                <w:noProof/>
                <w:szCs w:val="22"/>
                <w:lang w:eastAsia="ko-KR"/>
              </w:rPr>
              <w:t xml:space="preserve"> </w:t>
            </w:r>
          </w:p>
          <w:p w14:paraId="7F14D146" w14:textId="77777777" w:rsidR="00673D46" w:rsidRPr="007D25B0" w:rsidRDefault="00C35803" w:rsidP="00C95541">
            <w:pPr>
              <w:spacing w:before="60" w:after="60"/>
              <w:jc w:val="left"/>
              <w:rPr>
                <w:noProof/>
              </w:rPr>
            </w:pPr>
            <w:hyperlink r:id="rId25" w:history="1">
              <w:r w:rsidR="00673D46" w:rsidRPr="007D25B0">
                <w:rPr>
                  <w:rStyle w:val="Hyperlink"/>
                  <w:noProof/>
                </w:rPr>
                <w:t>miska.hannuksela@nokia.com</w:t>
              </w:r>
            </w:hyperlink>
            <w:r w:rsidR="00673D46" w:rsidRPr="007D25B0">
              <w:rPr>
                <w:noProof/>
              </w:rPr>
              <w:t xml:space="preserve"> </w:t>
            </w:r>
          </w:p>
          <w:p w14:paraId="5CAD6BAE" w14:textId="77777777" w:rsidR="007C335F" w:rsidRPr="007D25B0" w:rsidRDefault="007C335F" w:rsidP="001533A7">
            <w:pPr>
              <w:spacing w:before="60" w:after="60"/>
              <w:jc w:val="left"/>
            </w:pPr>
          </w:p>
        </w:tc>
      </w:tr>
      <w:tr w:rsidR="007C335F" w:rsidRPr="007D25B0" w14:paraId="4527A253" w14:textId="77777777" w:rsidTr="001E1CC2">
        <w:tc>
          <w:tcPr>
            <w:tcW w:w="1458" w:type="dxa"/>
          </w:tcPr>
          <w:p w14:paraId="62718A68" w14:textId="77777777" w:rsidR="007C335F" w:rsidRPr="007D25B0" w:rsidRDefault="007C335F" w:rsidP="001533A7">
            <w:pPr>
              <w:spacing w:before="60" w:after="60"/>
              <w:jc w:val="left"/>
              <w:rPr>
                <w:i/>
              </w:rPr>
            </w:pPr>
            <w:r w:rsidRPr="007D25B0">
              <w:rPr>
                <w:i/>
              </w:rPr>
              <w:t>Source:</w:t>
            </w:r>
          </w:p>
        </w:tc>
        <w:tc>
          <w:tcPr>
            <w:tcW w:w="8118" w:type="dxa"/>
            <w:gridSpan w:val="3"/>
          </w:tcPr>
          <w:p w14:paraId="38D7AD7F" w14:textId="77777777" w:rsidR="007C335F" w:rsidRPr="007D25B0" w:rsidRDefault="007C335F" w:rsidP="001533A7">
            <w:pPr>
              <w:spacing w:before="60" w:after="60"/>
              <w:jc w:val="left"/>
            </w:pPr>
            <w:r w:rsidRPr="007D25B0">
              <w:t>Editor</w:t>
            </w:r>
            <w:r w:rsidR="00E01303" w:rsidRPr="007D25B0">
              <w:t>s</w:t>
            </w:r>
          </w:p>
        </w:tc>
      </w:tr>
    </w:tbl>
    <w:p w14:paraId="1C8B250B" w14:textId="77777777" w:rsidR="007C335F" w:rsidRPr="007D25B0" w:rsidRDefault="007C335F" w:rsidP="001533A7">
      <w:pPr>
        <w:jc w:val="center"/>
      </w:pPr>
      <w:r w:rsidRPr="007D25B0">
        <w:rPr>
          <w:u w:val="single"/>
        </w:rPr>
        <w:t>_____________________________</w:t>
      </w:r>
    </w:p>
    <w:p w14:paraId="2118D723" w14:textId="77777777" w:rsidR="007C335F" w:rsidRPr="007D25B0" w:rsidRDefault="007C335F" w:rsidP="001533A7">
      <w:pPr>
        <w:pStyle w:val="Heading1"/>
        <w:numPr>
          <w:ilvl w:val="0"/>
          <w:numId w:val="0"/>
        </w:numPr>
        <w:ind w:left="432" w:hanging="432"/>
      </w:pPr>
      <w:bookmarkStart w:id="8" w:name="_Toc356148046"/>
      <w:bookmarkStart w:id="9" w:name="_Toc345753769"/>
      <w:bookmarkStart w:id="10" w:name="_Toc348629455"/>
      <w:bookmarkStart w:id="11" w:name="_Toc348630608"/>
      <w:bookmarkStart w:id="12" w:name="_Toc348631566"/>
      <w:bookmarkStart w:id="13" w:name="_Toc348631845"/>
      <w:bookmarkStart w:id="14" w:name="_Toc348632113"/>
      <w:bookmarkStart w:id="15" w:name="_Toc348632853"/>
      <w:bookmarkStart w:id="16" w:name="_Toc348633110"/>
      <w:bookmarkStart w:id="17" w:name="_Toc366771928"/>
      <w:r w:rsidRPr="007D25B0">
        <w:t>Abstract</w:t>
      </w:r>
      <w:bookmarkEnd w:id="8"/>
      <w:bookmarkEnd w:id="9"/>
      <w:bookmarkEnd w:id="10"/>
      <w:bookmarkEnd w:id="11"/>
      <w:bookmarkEnd w:id="12"/>
      <w:bookmarkEnd w:id="13"/>
      <w:bookmarkEnd w:id="14"/>
      <w:bookmarkEnd w:id="15"/>
      <w:bookmarkEnd w:id="16"/>
      <w:bookmarkEnd w:id="17"/>
    </w:p>
    <w:p w14:paraId="51021FC6" w14:textId="77777777"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14:paraId="5989C266" w14:textId="77777777"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14:paraId="14F3AA3C" w14:textId="77777777" w:rsidR="003475AB" w:rsidRPr="007D25B0" w:rsidRDefault="003475AB" w:rsidP="003475AB">
      <w:pPr>
        <w:jc w:val="center"/>
        <w:rPr>
          <w:b/>
        </w:rPr>
      </w:pPr>
      <w:r w:rsidRPr="007D25B0">
        <w:rPr>
          <w:lang w:val="en-CA"/>
        </w:rPr>
        <w:br w:type="page"/>
      </w:r>
      <w:bookmarkStart w:id="18" w:name="_Toc348633111"/>
      <w:r w:rsidRPr="007D25B0">
        <w:rPr>
          <w:b/>
        </w:rPr>
        <w:lastRenderedPageBreak/>
        <w:t>CONTENTS</w:t>
      </w:r>
      <w:bookmarkEnd w:id="18"/>
    </w:p>
    <w:p w14:paraId="62D677D7" w14:textId="77777777" w:rsidR="004D7C9F" w:rsidRPr="007D25B0" w:rsidRDefault="004D7C9F" w:rsidP="004D7C9F">
      <w:pPr>
        <w:pStyle w:val="toc0"/>
        <w:tabs>
          <w:tab w:val="clear" w:pos="9639"/>
          <w:tab w:val="right" w:pos="9718"/>
        </w:tabs>
        <w:rPr>
          <w:b w:val="0"/>
          <w:i/>
          <w:sz w:val="20"/>
        </w:rPr>
      </w:pPr>
      <w:bookmarkStart w:id="19" w:name="_Ref20133025"/>
      <w:bookmarkStart w:id="20" w:name="_Toc20134208"/>
      <w:bookmarkStart w:id="21" w:name="_Toc77680319"/>
      <w:r w:rsidRPr="007D25B0">
        <w:rPr>
          <w:b w:val="0"/>
        </w:rPr>
        <w:tab/>
      </w:r>
      <w:r w:rsidRPr="007D25B0">
        <w:rPr>
          <w:b w:val="0"/>
          <w:i/>
          <w:sz w:val="20"/>
        </w:rPr>
        <w:t>Page</w:t>
      </w:r>
    </w:p>
    <w:p w14:paraId="58C06E36" w14:textId="77777777"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14:paraId="6950F82A" w14:textId="77777777" w:rsidR="00751F72" w:rsidRPr="007D25B0" w:rsidRDefault="00C35803">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14:paraId="624D4856"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14:paraId="49DCE65B"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14:paraId="3A7E061A"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14:paraId="0FBCF382"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14:paraId="5ED67075"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14:paraId="63A5151D"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14:paraId="4F27E6DB" w14:textId="77777777" w:rsidR="00751F72" w:rsidRPr="007D25B0" w:rsidRDefault="00C35803">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14:paraId="48D039EC"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14:paraId="774AEED1" w14:textId="77777777" w:rsidR="00751F72" w:rsidRPr="007D25B0" w:rsidRDefault="00C35803">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0B8D133"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D3E3C04"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7791188D"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14:paraId="1467D4C8"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6E5AC45C"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2B2BF71B"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50B3A00C"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14:paraId="160FD304"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781EEE15"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55A08D38"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0B568546"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14:paraId="11437F70"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14:paraId="657C9738"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77C22DA3"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6F5DAE70"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14:paraId="77F9F200"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14:paraId="4AC5D8D2"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14:paraId="231BBCA5"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14:paraId="7A20BCF0"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54FD2977"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0F2C91D3"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14:paraId="3BE30C17"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14:paraId="1053B04A"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14:paraId="759EC9DE"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67B33252"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609E6A8C"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14:paraId="386A793E"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67BA0714"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66AE7603"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14:paraId="4DF23292"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14:paraId="5F8AF0F1"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14:paraId="704A2896"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14:paraId="6803F6EE"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14:paraId="7B24ECA3"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529723CC"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0B45293F"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14:paraId="774C0B15"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14:paraId="3B52237C"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59281374"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717F26F3"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36062201"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24533F3B"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28AD7D1F"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22A5DB11"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4FD1D59F"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3FFD0250"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14:paraId="684E90D3"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2916DFB9"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14:paraId="6D91735A"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000337EA"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1684B4FF"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7C205BD3"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006F9663"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53E90CAF"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14:paraId="2E9882AC"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2BD9D169"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5E436336"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14:paraId="5A42060D"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14:paraId="31EF0F18"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3B22D48D"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4240EDFA"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14:paraId="4FF677F8"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3D65515E"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72EF48AE"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14:paraId="60C42AA1"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14:paraId="60A44039"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1840AD77"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044B7125"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5D4053C8"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07DB1A78"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7B9315E7"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14:paraId="54BC347B" w14:textId="77777777" w:rsidR="00751F72" w:rsidRPr="007D25B0" w:rsidRDefault="00C35803">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53362C5F"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6051229C"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23A99C4E"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3CDE29D0"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31F6E35C"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677D0F3F"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14:paraId="43BEC106"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14:paraId="07FFD48E"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14:paraId="7C8A0919"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14:paraId="568C0927"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14:paraId="55480DC9"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4845B215"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34CDB635"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14:paraId="52D3DC48"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14:paraId="24B68582"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14:paraId="092C8D6B"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0D39F666"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03AE6733"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54B9AF39"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7283F12D"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4AC83286"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14:paraId="7D471D29"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2C36AFF9"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4909A385"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11D30AC6"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14:paraId="6850FF28"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14:paraId="06598856"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14:paraId="33D006D0"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4EA21C8C"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3C2E0F89"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4E16CB18" w14:textId="77777777" w:rsidR="00751F72" w:rsidRPr="007D25B0" w:rsidRDefault="00C35803">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5B7A26C4" w14:textId="77777777" w:rsidR="00751F72" w:rsidRPr="007D25B0" w:rsidRDefault="00C35803">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14:paraId="782E1F3E"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1C7178E6"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4837CE45"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1FF1082E" w14:textId="77777777" w:rsidR="00751F72" w:rsidRPr="007D25B0" w:rsidRDefault="00C35803">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14:paraId="7CD3A1C0" w14:textId="77777777" w:rsidR="00C6730C" w:rsidRPr="007D25B0" w:rsidRDefault="0074750D" w:rsidP="003475AB">
      <w:pPr>
        <w:pStyle w:val="3EdNotes"/>
        <w:numPr>
          <w:ilvl w:val="0"/>
          <w:numId w:val="0"/>
        </w:numPr>
        <w:ind w:left="284" w:hanging="284"/>
        <w:rPr>
          <w:lang w:val="en-CA"/>
        </w:rPr>
      </w:pPr>
      <w:r w:rsidRPr="007D25B0">
        <w:fldChar w:fldCharType="end"/>
      </w:r>
    </w:p>
    <w:p w14:paraId="5DF1492B" w14:textId="77777777" w:rsidR="00C6730C" w:rsidRPr="007D25B0" w:rsidRDefault="00C6730C" w:rsidP="00C6730C">
      <w:pPr>
        <w:pStyle w:val="3EdNotes"/>
        <w:numPr>
          <w:ilvl w:val="0"/>
          <w:numId w:val="0"/>
        </w:numPr>
        <w:ind w:left="284" w:hanging="284"/>
        <w:rPr>
          <w:lang w:val="en-CA"/>
        </w:rPr>
      </w:pPr>
    </w:p>
    <w:p w14:paraId="0C90F195" w14:textId="77777777" w:rsidR="008D66D2" w:rsidRPr="007D25B0" w:rsidRDefault="008D66D2" w:rsidP="001533A7">
      <w:pPr>
        <w:pStyle w:val="3EdNotes"/>
        <w:rPr>
          <w:lang w:val="en-CA"/>
        </w:rPr>
        <w:sectPr w:rsidR="008D66D2" w:rsidRPr="007D25B0" w:rsidSect="00E408D1">
          <w:headerReference w:type="even" r:id="rId26"/>
          <w:headerReference w:type="default" r:id="rId27"/>
          <w:footerReference w:type="even" r:id="rId28"/>
          <w:footerReference w:type="default" r:id="rId29"/>
          <w:pgSz w:w="11907" w:h="16834" w:code="9"/>
          <w:pgMar w:top="1089" w:right="1089" w:bottom="1089" w:left="1089" w:header="482" w:footer="482" w:gutter="0"/>
          <w:paperSrc w:first="15" w:other="15"/>
          <w:pgNumType w:fmt="lowerRoman"/>
          <w:cols w:space="720"/>
          <w:titlePg/>
          <w:docGrid w:linePitch="326"/>
        </w:sectPr>
      </w:pPr>
    </w:p>
    <w:p w14:paraId="2F909761" w14:textId="77777777" w:rsidR="00E539AC" w:rsidRPr="007D25B0" w:rsidRDefault="00E539AC" w:rsidP="00E539AC">
      <w:pPr>
        <w:rPr>
          <w:ins w:id="22" w:author="JCTVC-O1012" w:date="2013-11-08T09:42:00Z"/>
          <w:i/>
        </w:rPr>
      </w:pPr>
      <w:bookmarkStart w:id="23" w:name="_Toc311217212"/>
      <w:bookmarkStart w:id="24" w:name="_Toc311217213"/>
      <w:bookmarkStart w:id="25" w:name="_Toc311217223"/>
      <w:bookmarkStart w:id="26" w:name="_Toc311217224"/>
      <w:bookmarkStart w:id="27" w:name="_Toc311217225"/>
      <w:bookmarkStart w:id="28" w:name="_Toc311217226"/>
      <w:bookmarkStart w:id="29" w:name="_Ref20133850"/>
      <w:bookmarkStart w:id="30" w:name="_Ref20133916"/>
      <w:bookmarkStart w:id="31" w:name="_Toc20134220"/>
      <w:bookmarkStart w:id="32" w:name="_Toc77680331"/>
      <w:bookmarkStart w:id="33" w:name="_Toc118288997"/>
      <w:bookmarkStart w:id="34" w:name="_Toc226456467"/>
      <w:bookmarkStart w:id="35" w:name="_Toc248045170"/>
      <w:bookmarkStart w:id="36" w:name="_Toc287363726"/>
      <w:bookmarkStart w:id="37" w:name="_Toc311216709"/>
      <w:bookmarkStart w:id="38" w:name="_Toc317198670"/>
      <w:bookmarkStart w:id="39" w:name="_Toc358291983"/>
      <w:bookmarkStart w:id="40" w:name="_Toc16578974"/>
      <w:bookmarkStart w:id="41" w:name="_Ref19428341"/>
      <w:bookmarkStart w:id="42" w:name="_Ref20133543"/>
      <w:bookmarkStart w:id="43" w:name="_Ref20133547"/>
      <w:bookmarkStart w:id="44" w:name="_Toc20134294"/>
      <w:bookmarkStart w:id="45" w:name="_Ref34466446"/>
      <w:bookmarkStart w:id="46" w:name="_Ref36115734"/>
      <w:bookmarkStart w:id="47" w:name="_Ref36826652"/>
      <w:bookmarkStart w:id="48" w:name="_Ref41631640"/>
      <w:bookmarkStart w:id="49" w:name="_Ref70757751"/>
      <w:bookmarkStart w:id="50" w:name="_Ref70758137"/>
      <w:bookmarkStart w:id="51" w:name="_Toc77680435"/>
      <w:bookmarkStart w:id="52" w:name="_Toc118289073"/>
      <w:bookmarkStart w:id="53" w:name="_Ref170312053"/>
      <w:bookmarkStart w:id="54" w:name="_Ref220342355"/>
      <w:bookmarkStart w:id="55" w:name="_Toc226456596"/>
      <w:bookmarkStart w:id="56" w:name="_Toc248045272"/>
      <w:bookmarkStart w:id="57" w:name="_Ref276143000"/>
      <w:bookmarkStart w:id="58" w:name="_Toc287363796"/>
      <w:bookmarkStart w:id="59" w:name="_Toc311217227"/>
      <w:bookmarkStart w:id="60" w:name="_Ref317098305"/>
      <w:bookmarkStart w:id="61" w:name="_Ref317175078"/>
      <w:bookmarkStart w:id="62" w:name="_Toc317198779"/>
      <w:bookmarkStart w:id="63" w:name="_Ref330057451"/>
      <w:bookmarkStart w:id="64" w:name="_Ref330057476"/>
      <w:bookmarkStart w:id="65" w:name="_Toc341908432"/>
      <w:bookmarkEnd w:id="19"/>
      <w:bookmarkEnd w:id="20"/>
      <w:bookmarkEnd w:id="21"/>
      <w:bookmarkEnd w:id="23"/>
      <w:bookmarkEnd w:id="24"/>
      <w:bookmarkEnd w:id="25"/>
      <w:bookmarkEnd w:id="26"/>
      <w:bookmarkEnd w:id="27"/>
      <w:bookmarkEnd w:id="28"/>
      <w:ins w:id="66" w:author="JCTVC-O1012" w:date="2013-11-08T09:42:00Z">
        <w:r w:rsidRPr="007D25B0">
          <w:rPr>
            <w:i/>
            <w:lang w:val="en-CA"/>
          </w:rPr>
          <w:lastRenderedPageBreak/>
          <w:t xml:space="preserve">Replace subclause </w:t>
        </w:r>
        <w:r w:rsidR="00B460BA">
          <w:rPr>
            <w:i/>
            <w:lang w:val="en-CA"/>
          </w:rPr>
          <w:t>2.4 with the following</w:t>
        </w:r>
        <w:r w:rsidRPr="007D25B0">
          <w:rPr>
            <w:i/>
            <w:lang w:val="en-CA"/>
          </w:rPr>
          <w:t xml:space="preserve"> (with </w:t>
        </w:r>
        <w:r w:rsidRPr="007D25B0">
          <w:rPr>
            <w:i/>
            <w:lang w:val="en-US"/>
          </w:rPr>
          <w:t>difference</w:t>
        </w:r>
        <w:r w:rsidR="00090D77">
          <w:rPr>
            <w:i/>
            <w:lang w:val="en-US"/>
          </w:rPr>
          <w:t xml:space="preserve"> </w:t>
        </w:r>
        <w:r w:rsidRPr="007D25B0">
          <w:rPr>
            <w:i/>
            <w:lang w:val="en-CA"/>
          </w:rPr>
          <w:t>ind</w:t>
        </w:r>
        <w:r w:rsidR="00090D77">
          <w:rPr>
            <w:i/>
          </w:rPr>
          <w:t>icated in turquoise</w:t>
        </w:r>
        <w:r w:rsidRPr="007D25B0">
          <w:rPr>
            <w:i/>
          </w:rPr>
          <w:t xml:space="preserve">). </w:t>
        </w:r>
      </w:ins>
    </w:p>
    <w:p w14:paraId="71E1D221" w14:textId="77777777" w:rsidR="00E539AC" w:rsidRPr="00943A5F" w:rsidRDefault="00E539AC" w:rsidP="00E539AC">
      <w:pPr>
        <w:pStyle w:val="Heading2"/>
        <w:numPr>
          <w:ilvl w:val="0"/>
          <w:numId w:val="0"/>
        </w:numPr>
        <w:rPr>
          <w:ins w:id="67" w:author="JCTVC-O1012" w:date="2013-11-08T09:42:00Z"/>
          <w:noProof/>
        </w:rPr>
      </w:pPr>
      <w:bookmarkStart w:id="68" w:name="_Toc317198674"/>
      <w:bookmarkStart w:id="69" w:name="_Toc358291987"/>
      <w:bookmarkEnd w:id="29"/>
      <w:bookmarkEnd w:id="30"/>
      <w:bookmarkEnd w:id="31"/>
      <w:bookmarkEnd w:id="32"/>
      <w:bookmarkEnd w:id="33"/>
      <w:bookmarkEnd w:id="34"/>
      <w:bookmarkEnd w:id="35"/>
      <w:bookmarkEnd w:id="36"/>
      <w:bookmarkEnd w:id="37"/>
      <w:bookmarkEnd w:id="38"/>
      <w:bookmarkEnd w:id="39"/>
      <w:ins w:id="70" w:author="JCTVC-O1012" w:date="2013-11-08T09:42:00Z">
        <w:r>
          <w:rPr>
            <w:noProof/>
          </w:rPr>
          <w:t xml:space="preserve">2.4 </w:t>
        </w:r>
        <w:r w:rsidRPr="00943A5F">
          <w:rPr>
            <w:noProof/>
          </w:rPr>
          <w:t>Additional references</w:t>
        </w:r>
        <w:bookmarkEnd w:id="68"/>
        <w:bookmarkEnd w:id="69"/>
      </w:ins>
    </w:p>
    <w:p w14:paraId="7F471EE4" w14:textId="77777777" w:rsidR="00E539AC" w:rsidRPr="00B85249" w:rsidRDefault="00E539AC" w:rsidP="00E539AC">
      <w:pPr>
        <w:pStyle w:val="enumlev1"/>
        <w:rPr>
          <w:ins w:id="71" w:author="JCTVC-O1012" w:date="2013-11-08T09:42:00Z"/>
          <w:i/>
          <w:iCs/>
        </w:rPr>
      </w:pPr>
      <w:ins w:id="72" w:author="JCTVC-O1012" w:date="2013-11-08T09:42:00Z">
        <w:r w:rsidRPr="00B85249">
          <w:t>–</w:t>
        </w:r>
        <w:r w:rsidRPr="00B85249">
          <w:tab/>
        </w:r>
        <w:r>
          <w:t xml:space="preserve">Recommendation </w:t>
        </w:r>
        <w:r w:rsidRPr="00B85249">
          <w:t>ITU-T T.35 (</w:t>
        </w:r>
        <w:r>
          <w:t>in force</w:t>
        </w:r>
        <w:r w:rsidRPr="00B85249">
          <w:t xml:space="preserve">), </w:t>
        </w:r>
        <w:r w:rsidRPr="00B85249">
          <w:rPr>
            <w:i/>
            <w:iCs/>
          </w:rPr>
          <w:t>Procedure for the allocation of ITU-T defined codes for non</w:t>
        </w:r>
        <w:r w:rsidRPr="00B85249">
          <w:rPr>
            <w:i/>
            <w:iCs/>
          </w:rPr>
          <w:noBreakHyphen/>
          <w:t>standard facilities</w:t>
        </w:r>
        <w:r w:rsidRPr="00B85249">
          <w:t>.</w:t>
        </w:r>
      </w:ins>
    </w:p>
    <w:p w14:paraId="66790809" w14:textId="77777777" w:rsidR="00E539AC" w:rsidRPr="00B85249" w:rsidRDefault="00E539AC" w:rsidP="00E539AC">
      <w:pPr>
        <w:pStyle w:val="enumlev1"/>
        <w:rPr>
          <w:ins w:id="73" w:author="JCTVC-O1012" w:date="2013-11-08T09:42:00Z"/>
          <w:i/>
        </w:rPr>
      </w:pPr>
      <w:ins w:id="74" w:author="JCTVC-O1012" w:date="2013-11-08T09:42:00Z">
        <w:r w:rsidRPr="00B85249">
          <w:t>–</w:t>
        </w:r>
        <w:r w:rsidRPr="00B85249">
          <w:tab/>
          <w:t>ISO/IEC 11578:</w:t>
        </w:r>
        <w:r>
          <w:t xml:space="preserve"> in force</w:t>
        </w:r>
        <w:r w:rsidRPr="00B85249">
          <w:t xml:space="preserve">, </w:t>
        </w:r>
        <w:r w:rsidRPr="00B85249">
          <w:rPr>
            <w:i/>
          </w:rPr>
          <w:t>Information technology — Open Systems Interconnection — Remote Procedure Call (RPC)</w:t>
        </w:r>
        <w:r w:rsidRPr="00B85249">
          <w:t>.</w:t>
        </w:r>
      </w:ins>
    </w:p>
    <w:p w14:paraId="4C36412C" w14:textId="77777777" w:rsidR="00E539AC" w:rsidRDefault="00E539AC" w:rsidP="00E539AC">
      <w:pPr>
        <w:pStyle w:val="enumlev1"/>
        <w:rPr>
          <w:ins w:id="75" w:author="JCTVC-O1012" w:date="2013-11-08T09:42:00Z"/>
          <w:noProof/>
        </w:rPr>
      </w:pPr>
      <w:ins w:id="76" w:author="JCTVC-O1012" w:date="2013-11-08T09:42:00Z">
        <w:r w:rsidRPr="00943A5F">
          <w:rPr>
            <w:noProof/>
          </w:rPr>
          <w:t>–</w:t>
        </w:r>
        <w:r w:rsidRPr="00943A5F">
          <w:rPr>
            <w:noProof/>
          </w:rPr>
          <w:tab/>
          <w:t xml:space="preserve">ISO </w:t>
        </w:r>
        <w:r w:rsidRPr="008746BF">
          <w:rPr>
            <w:noProof/>
          </w:rPr>
          <w:t>11664-1</w:t>
        </w:r>
        <w:r>
          <w:rPr>
            <w:noProof/>
          </w:rPr>
          <w:t>: in force</w:t>
        </w:r>
        <w:r w:rsidRPr="008746BF">
          <w:rPr>
            <w:noProof/>
          </w:rPr>
          <w:t xml:space="preserve">, </w:t>
        </w:r>
        <w:r w:rsidRPr="001B761A">
          <w:rPr>
            <w:i/>
            <w:noProof/>
          </w:rPr>
          <w:t>Colorimetry  — Part 1: CIE standard colorimetric observers</w:t>
        </w:r>
        <w:r w:rsidRPr="00943A5F">
          <w:rPr>
            <w:noProof/>
          </w:rPr>
          <w:t>.</w:t>
        </w:r>
        <w:r w:rsidRPr="00866317">
          <w:rPr>
            <w:noProof/>
          </w:rPr>
          <w:t xml:space="preserve"> </w:t>
        </w:r>
      </w:ins>
    </w:p>
    <w:p w14:paraId="586F1125" w14:textId="77777777" w:rsidR="00E539AC" w:rsidRDefault="00E539AC" w:rsidP="00E539AC">
      <w:pPr>
        <w:pStyle w:val="enumlev1"/>
        <w:rPr>
          <w:ins w:id="77" w:author="JCTVC-O1012" w:date="2013-11-08T09:42:00Z"/>
          <w:noProof/>
        </w:rPr>
      </w:pPr>
      <w:ins w:id="78" w:author="JCTVC-O1012" w:date="2013-11-08T09:42:00Z">
        <w:r w:rsidRPr="00943A5F">
          <w:rPr>
            <w:noProof/>
          </w:rPr>
          <w:t>–</w:t>
        </w:r>
        <w:r w:rsidRPr="00943A5F">
          <w:rPr>
            <w:noProof/>
          </w:rPr>
          <w:tab/>
          <w:t xml:space="preserve">ISO </w:t>
        </w:r>
        <w:r w:rsidRPr="008746BF">
          <w:rPr>
            <w:noProof/>
          </w:rPr>
          <w:t>1</w:t>
        </w:r>
        <w:r>
          <w:rPr>
            <w:noProof/>
          </w:rPr>
          <w:t>2232: in force</w:t>
        </w:r>
        <w:r w:rsidRPr="008746BF">
          <w:rPr>
            <w:noProof/>
          </w:rPr>
          <w:t xml:space="preserve">, </w:t>
        </w:r>
        <w:r w:rsidRPr="00866317">
          <w:rPr>
            <w:i/>
            <w:noProof/>
          </w:rPr>
          <w:t>Photography – Digital still cameras – Determination of exposure index, ISO speed ratings, standard output sensitivity, and recommended exposure index</w:t>
        </w:r>
        <w:r w:rsidRPr="00943A5F">
          <w:rPr>
            <w:noProof/>
          </w:rPr>
          <w:t>.</w:t>
        </w:r>
      </w:ins>
    </w:p>
    <w:p w14:paraId="37F1A251" w14:textId="77777777" w:rsidR="00E539AC" w:rsidRPr="00B85249" w:rsidRDefault="00E539AC" w:rsidP="00E539AC">
      <w:pPr>
        <w:pStyle w:val="enumlev1"/>
        <w:rPr>
          <w:ins w:id="79" w:author="JCTVC-O1012" w:date="2013-11-08T09:42:00Z"/>
          <w:i/>
          <w:iCs/>
        </w:rPr>
      </w:pPr>
      <w:ins w:id="80" w:author="JCTVC-O1012" w:date="2013-11-08T09:42:00Z">
        <w:r w:rsidRPr="00943A5F">
          <w:rPr>
            <w:noProof/>
          </w:rPr>
          <w:t>–</w:t>
        </w:r>
        <w:r w:rsidRPr="00943A5F">
          <w:rPr>
            <w:noProof/>
          </w:rPr>
          <w:tab/>
        </w:r>
        <w:r>
          <w:rPr>
            <w:noProof/>
          </w:rPr>
          <w:t>IETF RFC 1321 (in force),</w:t>
        </w:r>
        <w:r w:rsidRPr="00D65C49">
          <w:rPr>
            <w:i/>
            <w:noProof/>
          </w:rPr>
          <w:t xml:space="preserve"> </w:t>
        </w:r>
        <w:r w:rsidRPr="00D27F8A">
          <w:rPr>
            <w:i/>
            <w:noProof/>
          </w:rPr>
          <w:t>The MD5 Message-Digest Algorithm</w:t>
        </w:r>
        <w:r w:rsidRPr="00943A5F">
          <w:rPr>
            <w:noProof/>
          </w:rPr>
          <w:t>.</w:t>
        </w:r>
        <w:r w:rsidRPr="00814D9B">
          <w:rPr>
            <w:i/>
            <w:iCs/>
          </w:rPr>
          <w:t xml:space="preserve"> </w:t>
        </w:r>
      </w:ins>
    </w:p>
    <w:p w14:paraId="4BECCA27" w14:textId="77777777" w:rsidR="00E539AC" w:rsidRPr="00814D9B" w:rsidRDefault="00E539AC" w:rsidP="00E539AC">
      <w:pPr>
        <w:pStyle w:val="enumlev1"/>
        <w:rPr>
          <w:ins w:id="81" w:author="JCTVC-O1012" w:date="2013-11-08T09:42:00Z"/>
          <w:i/>
        </w:rPr>
      </w:pPr>
      <w:ins w:id="82" w:author="JCTVC-O1012" w:date="2013-11-08T09:42:00Z">
        <w:r w:rsidRPr="00B85249">
          <w:t>–</w:t>
        </w:r>
        <w:r w:rsidRPr="00B85249">
          <w:tab/>
        </w:r>
        <w:r w:rsidRPr="00E539AC">
          <w:rPr>
            <w:rFonts w:ascii="Times" w:hAnsi="Times" w:cs="Times"/>
            <w:noProof/>
            <w:highlight w:val="cyan"/>
          </w:rPr>
          <w:t>Recommendation ITU-T H.264 | ISO/IEC 14496-10</w:t>
        </w:r>
        <w:r w:rsidRPr="00E539AC">
          <w:rPr>
            <w:highlight w:val="cyan"/>
          </w:rPr>
          <w:t xml:space="preserve">: in force, </w:t>
        </w:r>
        <w:proofErr w:type="gramStart"/>
        <w:r w:rsidRPr="00E539AC">
          <w:rPr>
            <w:i/>
            <w:highlight w:val="cyan"/>
          </w:rPr>
          <w:t>Advanced</w:t>
        </w:r>
        <w:proofErr w:type="gramEnd"/>
        <w:r w:rsidRPr="00E539AC">
          <w:rPr>
            <w:i/>
            <w:highlight w:val="cyan"/>
          </w:rPr>
          <w:t xml:space="preserve"> video coding for generic audiovisual services</w:t>
        </w:r>
        <w:r w:rsidRPr="00E539AC">
          <w:rPr>
            <w:highlight w:val="cyan"/>
          </w:rPr>
          <w:t>.</w:t>
        </w:r>
      </w:ins>
    </w:p>
    <w:p w14:paraId="56141402" w14:textId="77777777" w:rsidR="00E539AC" w:rsidRDefault="00E539AC" w:rsidP="00896F84">
      <w:pPr>
        <w:rPr>
          <w:ins w:id="83" w:author="JCTVC-O1012" w:date="2013-11-08T09:42:00Z"/>
          <w:i/>
          <w:lang w:val="en-CA"/>
        </w:rPr>
      </w:pPr>
    </w:p>
    <w:p w14:paraId="5B506266" w14:textId="77777777" w:rsidR="00896F84" w:rsidRPr="007D25B0" w:rsidRDefault="00896F84" w:rsidP="00896F84">
      <w:pPr>
        <w:rPr>
          <w:i/>
        </w:rPr>
      </w:pPr>
      <w:r w:rsidRPr="007D25B0">
        <w:rPr>
          <w:i/>
          <w:lang w:val="en-CA"/>
        </w:rPr>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14:paraId="35DBBC72" w14:textId="77777777" w:rsidR="008B3821" w:rsidRPr="007D25B0" w:rsidRDefault="008B3821" w:rsidP="002026D5">
      <w:pPr>
        <w:pStyle w:val="Heading1"/>
        <w:numPr>
          <w:ilvl w:val="0"/>
          <w:numId w:val="45"/>
        </w:numPr>
        <w:tabs>
          <w:tab w:val="clear" w:pos="794"/>
        </w:tabs>
        <w:rPr>
          <w:lang w:val="en-US"/>
        </w:rPr>
      </w:pPr>
      <w:bookmarkStart w:id="84" w:name="_Toc366771929"/>
      <w:r w:rsidRPr="007D25B0">
        <w:rPr>
          <w:lang w:val="en-US"/>
        </w:rPr>
        <w:t>Decoding process</w:t>
      </w:r>
      <w:bookmarkEnd w:id="84"/>
    </w:p>
    <w:p w14:paraId="49D92FA4" w14:textId="77777777" w:rsidR="008B3821" w:rsidRPr="007D25B0" w:rsidRDefault="008B3821" w:rsidP="002026D5">
      <w:pPr>
        <w:pStyle w:val="Heading2"/>
        <w:numPr>
          <w:ilvl w:val="1"/>
          <w:numId w:val="45"/>
        </w:numPr>
        <w:tabs>
          <w:tab w:val="clear" w:pos="794"/>
        </w:tabs>
        <w:rPr>
          <w:lang w:val="en-US"/>
        </w:rPr>
      </w:pPr>
      <w:bookmarkStart w:id="85" w:name="_Toc366771930"/>
      <w:r w:rsidRPr="007D25B0">
        <w:rPr>
          <w:lang w:val="en-US"/>
        </w:rPr>
        <w:t>General decoding process</w:t>
      </w:r>
      <w:bookmarkEnd w:id="85"/>
    </w:p>
    <w:p w14:paraId="2C057255" w14:textId="77777777" w:rsidR="008B3821" w:rsidRPr="007D25B0" w:rsidRDefault="008B3821" w:rsidP="008B3821">
      <w:pPr>
        <w:rPr>
          <w:lang w:val="en-US"/>
        </w:rPr>
      </w:pPr>
      <w:r w:rsidRPr="007D25B0">
        <w:rPr>
          <w:lang w:val="en-US"/>
        </w:rPr>
        <w:t>Input to this process is a bitstream. Output of this process is a list of decoded pictures.</w:t>
      </w:r>
    </w:p>
    <w:p w14:paraId="67FFF2DB" w14:textId="77777777"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14:paraId="61149C70"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14:paraId="6EC26F91"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14:paraId="343F09AF"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14:paraId="716349B9" w14:textId="77777777" w:rsidR="003C6F74" w:rsidRPr="00AE1C62" w:rsidRDefault="003C6F74" w:rsidP="003C6F74">
      <w:pPr>
        <w:tabs>
          <w:tab w:val="left" w:pos="360"/>
          <w:tab w:val="left" w:pos="720"/>
          <w:tab w:val="left" w:pos="1080"/>
          <w:tab w:val="left" w:pos="1440"/>
        </w:tabs>
        <w:rPr>
          <w:ins w:id="86" w:author="JCTVC-O1012" w:date="2013-11-08T09:42:00Z"/>
          <w:rFonts w:eastAsia="Times New Roman"/>
          <w:highlight w:val="cyan"/>
        </w:rPr>
      </w:pPr>
      <w:ins w:id="87" w:author="JCTVC-O1012" w:date="2013-11-08T09:42:00Z">
        <w:r w:rsidRPr="00AE1C62">
          <w:rPr>
            <w:rFonts w:eastAsia="Times New Roman"/>
            <w:highlight w:val="cyan"/>
          </w:rPr>
          <w:t xml:space="preserve">The variable </w:t>
        </w:r>
        <w:proofErr w:type="gramStart"/>
        <w:r w:rsidRPr="00AE1C62">
          <w:rPr>
            <w:rFonts w:eastAsia="Times New Roman"/>
            <w:highlight w:val="cyan"/>
          </w:rPr>
          <w:t>HevcPrefixBytePresent,</w:t>
        </w:r>
        <w:proofErr w:type="gramEnd"/>
        <w:r w:rsidRPr="00AE1C62">
          <w:rPr>
            <w:rFonts w:eastAsia="Times New Roman"/>
            <w:highlight w:val="cyan"/>
          </w:rPr>
          <w:t xml:space="preserve"> is specified as follows:</w:t>
        </w:r>
      </w:ins>
    </w:p>
    <w:p w14:paraId="09104588" w14:textId="77777777" w:rsidR="003C6F74" w:rsidRPr="00AE1C62" w:rsidRDefault="003C6F74" w:rsidP="003C6F74">
      <w:pPr>
        <w:numPr>
          <w:ilvl w:val="0"/>
          <w:numId w:val="52"/>
        </w:numPr>
        <w:tabs>
          <w:tab w:val="clear" w:pos="794"/>
          <w:tab w:val="clear" w:pos="1191"/>
          <w:tab w:val="clear" w:pos="1588"/>
          <w:tab w:val="clear" w:pos="1985"/>
          <w:tab w:val="left" w:pos="360"/>
          <w:tab w:val="left" w:pos="720"/>
          <w:tab w:val="left" w:pos="1080"/>
          <w:tab w:val="left" w:pos="1440"/>
        </w:tabs>
        <w:rPr>
          <w:ins w:id="88" w:author="JCTVC-O1012" w:date="2013-11-08T09:42:00Z"/>
          <w:rFonts w:eastAsia="Times New Roman"/>
          <w:highlight w:val="cyan"/>
        </w:rPr>
      </w:pPr>
      <w:ins w:id="89" w:author="JCTVC-O1012" w:date="2013-11-08T09:42:00Z">
        <w:r w:rsidRPr="00AE1C62">
          <w:rPr>
            <w:rFonts w:eastAsia="Times New Roman"/>
            <w:highlight w:val="cyan"/>
          </w:rPr>
          <w:t>If some external means, not specified in this Specification, is available to set HevcPrefixBytePresent, HevcPrefixBytePresent is set by the external means.</w:t>
        </w:r>
      </w:ins>
    </w:p>
    <w:p w14:paraId="50482788" w14:textId="77777777" w:rsidR="003C6F74" w:rsidRPr="00AE1C62" w:rsidRDefault="003C6F74" w:rsidP="003C6F74">
      <w:pPr>
        <w:numPr>
          <w:ilvl w:val="0"/>
          <w:numId w:val="52"/>
        </w:numPr>
        <w:tabs>
          <w:tab w:val="clear" w:pos="794"/>
          <w:tab w:val="clear" w:pos="1191"/>
          <w:tab w:val="clear" w:pos="1588"/>
          <w:tab w:val="clear" w:pos="1985"/>
          <w:tab w:val="left" w:pos="360"/>
          <w:tab w:val="left" w:pos="720"/>
          <w:tab w:val="left" w:pos="1080"/>
          <w:tab w:val="left" w:pos="1440"/>
        </w:tabs>
        <w:rPr>
          <w:ins w:id="90" w:author="JCTVC-O1012" w:date="2013-11-08T09:42:00Z"/>
          <w:rFonts w:eastAsia="Times New Roman"/>
          <w:highlight w:val="cyan"/>
        </w:rPr>
      </w:pPr>
      <w:ins w:id="91" w:author="JCTVC-O1012" w:date="2013-11-08T09:42:00Z">
        <w:r w:rsidRPr="00AE1C62">
          <w:rPr>
            <w:rFonts w:eastAsia="Times New Roman"/>
            <w:highlight w:val="cyan"/>
          </w:rPr>
          <w:t>Otherwise, HevcPrefixBytePresent is set equal to 0.</w:t>
        </w:r>
      </w:ins>
    </w:p>
    <w:p w14:paraId="7B215DED" w14:textId="77777777" w:rsidR="008B3821" w:rsidRPr="007D25B0" w:rsidRDefault="008B3821" w:rsidP="008B3821">
      <w:pPr>
        <w:rPr>
          <w:lang w:val="en-US"/>
        </w:rPr>
      </w:pPr>
      <w:r w:rsidRPr="007D25B0">
        <w:rPr>
          <w:lang w:val="en-US"/>
        </w:rPr>
        <w:t>The variable HighestTid, which identifies the highest temporal sub-layer to be decoded, is specified as follows:</w:t>
      </w:r>
    </w:p>
    <w:p w14:paraId="4A1D3EEA"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14:paraId="5F036D8C"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14:paraId="218E8C32"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14:paraId="74A52910" w14:textId="77777777"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14:paraId="7F252EEA" w14:textId="77777777"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14:paraId="5085BA9F" w14:textId="77777777" w:rsidR="008B3821" w:rsidRPr="007D25B0" w:rsidRDefault="008B3821" w:rsidP="008B3821">
      <w:pPr>
        <w:rPr>
          <w:lang w:val="en-US"/>
        </w:rPr>
      </w:pPr>
      <w:r w:rsidRPr="007D25B0">
        <w:rPr>
          <w:lang w:val="en-US"/>
        </w:rPr>
        <w:t>Depending on the value of chroma_format_idc, the number of sample arrays of the current picture is as follows:</w:t>
      </w:r>
    </w:p>
    <w:p w14:paraId="35554A1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14:paraId="24083683"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14:paraId="6A20177A" w14:textId="77777777" w:rsidR="008B3821" w:rsidRPr="007D25B0" w:rsidRDefault="008B3821" w:rsidP="008B3821">
      <w:pPr>
        <w:rPr>
          <w:lang w:val="en-US"/>
        </w:rPr>
      </w:pPr>
      <w:r w:rsidRPr="007D25B0">
        <w:rPr>
          <w:lang w:val="en-US"/>
        </w:rPr>
        <w:lastRenderedPageBreak/>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14:paraId="6C31A5FE" w14:textId="77777777"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14:paraId="47B9F915" w14:textId="77777777"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14:paraId="4495858D"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14:paraId="373153C8"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14:paraId="7A67E629"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14:paraId="7EF5B02C" w14:textId="77777777"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14:paraId="32747CCC" w14:textId="77777777"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14:paraId="39E47ED8" w14:textId="77777777"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14:paraId="0DE2EB0E" w14:textId="77777777" w:rsidR="008B3821" w:rsidRPr="007D25B0" w:rsidRDefault="008B3821" w:rsidP="008B3821">
      <w:pPr>
        <w:rPr>
          <w:lang w:val="en-US"/>
        </w:rPr>
      </w:pPr>
      <w:r w:rsidRPr="007D25B0">
        <w:rPr>
          <w:lang w:val="en-US"/>
        </w:rPr>
        <w:t>When the current picture is an IRAP picture, the following applies:</w:t>
      </w:r>
    </w:p>
    <w:p w14:paraId="55602F9B"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14:paraId="660F3E00"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14:paraId="71CA6708"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14:paraId="7CDF805C" w14:textId="77777777"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14:paraId="254C3D30" w14:textId="77777777"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14:paraId="78D42656" w14:textId="77777777"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14:paraId="7DCFB184" w14:textId="77777777"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14:paraId="23DA13F5" w14:textId="77777777"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92" w:name="_Toc366771931"/>
      <w:r w:rsidRPr="007D25B0">
        <w:rPr>
          <w:lang w:val="en-US"/>
        </w:rPr>
        <w:t>Decoding process for a coded picture with nuh_layer_id equal to 0</w:t>
      </w:r>
      <w:bookmarkEnd w:id="92"/>
    </w:p>
    <w:p w14:paraId="003C735A" w14:textId="77777777"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14:paraId="2A21F2E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14:paraId="73704C07" w14:textId="77777777"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14:paraId="3621950A" w14:textId="77777777" w:rsidR="008B3821" w:rsidRPr="007D25B0" w:rsidRDefault="008B3821" w:rsidP="008B3821">
      <w:pPr>
        <w:pStyle w:val="3N"/>
        <w:rPr>
          <w:lang w:val="en-US"/>
        </w:rPr>
      </w:pPr>
      <w:r w:rsidRPr="007D25B0">
        <w:rPr>
          <w:lang w:val="en-US"/>
        </w:rPr>
        <w:t>Depending on the value of separate_colour_plane_flag, the decoding process is structured as follows:</w:t>
      </w:r>
    </w:p>
    <w:p w14:paraId="415F7B12"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14:paraId="07014499"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14:paraId="56B15A01" w14:textId="77777777" w:rsidR="008B3821" w:rsidRPr="007D25B0" w:rsidRDefault="008B3821" w:rsidP="008B3821">
      <w:pPr>
        <w:pStyle w:val="Note1"/>
        <w:rPr>
          <w:lang w:val="en-US"/>
        </w:rPr>
      </w:pPr>
      <w:r w:rsidRPr="007D25B0">
        <w:rPr>
          <w:lang w:val="en-US"/>
        </w:rPr>
        <w:lastRenderedPageBreak/>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6CD6A995" w14:textId="3B0B669E" w:rsidR="003B2D19" w:rsidRPr="00AE1C62" w:rsidRDefault="003B2D19" w:rsidP="003B2D19">
      <w:pPr>
        <w:tabs>
          <w:tab w:val="left" w:pos="360"/>
          <w:tab w:val="left" w:pos="720"/>
          <w:tab w:val="left" w:pos="1080"/>
          <w:tab w:val="left" w:pos="1440"/>
        </w:tabs>
        <w:rPr>
          <w:ins w:id="93" w:author="JCTVC-O1012" w:date="2013-11-08T09:42:00Z"/>
          <w:rFonts w:eastAsia="Times New Roman"/>
          <w:highlight w:val="cyan"/>
        </w:rPr>
      </w:pPr>
      <w:ins w:id="94" w:author="JCTVC-O1012" w:date="2013-11-08T09:42:00Z">
        <w:r w:rsidRPr="00AE1C62">
          <w:rPr>
            <w:rFonts w:eastAsia="Times New Roman"/>
            <w:highlight w:val="cyan"/>
          </w:rPr>
          <w:t xml:space="preserve">The variable </w:t>
        </w:r>
        <w:proofErr w:type="gramStart"/>
        <w:r w:rsidRPr="00AE1C62">
          <w:rPr>
            <w:rFonts w:eastAsia="Times New Roman"/>
            <w:highlight w:val="cyan"/>
          </w:rPr>
          <w:t>AvcNalUnit,</w:t>
        </w:r>
        <w:proofErr w:type="gramEnd"/>
        <w:r w:rsidRPr="00AE1C62">
          <w:rPr>
            <w:rFonts w:eastAsia="Times New Roman"/>
            <w:highlight w:val="cyan"/>
          </w:rPr>
          <w:t xml:space="preserve"> is </w:t>
        </w:r>
        <w:r>
          <w:rPr>
            <w:rFonts w:eastAsia="Times New Roman"/>
            <w:highlight w:val="cyan"/>
          </w:rPr>
          <w:t>derived</w:t>
        </w:r>
        <w:r w:rsidRPr="00AE1C62">
          <w:rPr>
            <w:rFonts w:eastAsia="Times New Roman"/>
            <w:highlight w:val="cyan"/>
          </w:rPr>
          <w:t xml:space="preserve"> </w:t>
        </w:r>
      </w:ins>
      <w:ins w:id="95" w:author="JCTVC-O1012" w:date="2013-11-08T11:00:00Z">
        <w:r w:rsidR="0048056F">
          <w:rPr>
            <w:rFonts w:eastAsia="Times New Roman"/>
            <w:highlight w:val="cyan"/>
          </w:rPr>
          <w:t xml:space="preserve">for each NAL unit </w:t>
        </w:r>
      </w:ins>
      <w:ins w:id="96" w:author="JCTVC-O1012" w:date="2013-11-08T09:42:00Z">
        <w:r w:rsidRPr="00AE1C62">
          <w:rPr>
            <w:rFonts w:eastAsia="Times New Roman"/>
            <w:highlight w:val="cyan"/>
          </w:rPr>
          <w:t>as follows:</w:t>
        </w:r>
      </w:ins>
    </w:p>
    <w:p w14:paraId="072E2F2D" w14:textId="1E0AD7BC" w:rsidR="003B2D19" w:rsidRDefault="003B2D19" w:rsidP="0048056F">
      <w:pPr>
        <w:numPr>
          <w:ilvl w:val="0"/>
          <w:numId w:val="52"/>
        </w:numPr>
        <w:tabs>
          <w:tab w:val="clear" w:pos="794"/>
          <w:tab w:val="clear" w:pos="1191"/>
          <w:tab w:val="clear" w:pos="1588"/>
          <w:tab w:val="clear" w:pos="1985"/>
          <w:tab w:val="left" w:pos="360"/>
          <w:tab w:val="left" w:pos="720"/>
          <w:tab w:val="left" w:pos="1080"/>
          <w:tab w:val="left" w:pos="1440"/>
        </w:tabs>
        <w:jc w:val="left"/>
        <w:rPr>
          <w:ins w:id="97" w:author="JCTVC-O1012" w:date="2013-11-08T09:42:00Z"/>
          <w:rFonts w:eastAsia="Times New Roman"/>
          <w:highlight w:val="cyan"/>
        </w:rPr>
      </w:pPr>
      <w:ins w:id="98" w:author="JCTVC-O1012" w:date="2013-11-08T09:42:00Z">
        <w:r w:rsidRPr="00AE1C62">
          <w:rPr>
            <w:rFonts w:eastAsia="Times New Roman"/>
            <w:highlight w:val="cyan"/>
          </w:rPr>
          <w:t>If some external means, not specified in this Specification, is available to set AvcNalUnit, AvcNalUnit is set by the external means.</w:t>
        </w:r>
      </w:ins>
    </w:p>
    <w:p w14:paraId="1085064F" w14:textId="11072512" w:rsidR="0048056F" w:rsidRPr="0048056F" w:rsidRDefault="003B2D19" w:rsidP="0048056F">
      <w:pPr>
        <w:numPr>
          <w:ilvl w:val="0"/>
          <w:numId w:val="52"/>
        </w:numPr>
        <w:tabs>
          <w:tab w:val="clear" w:pos="794"/>
          <w:tab w:val="clear" w:pos="1191"/>
          <w:tab w:val="clear" w:pos="1588"/>
          <w:tab w:val="clear" w:pos="1985"/>
          <w:tab w:val="left" w:pos="360"/>
          <w:tab w:val="left" w:pos="720"/>
          <w:tab w:val="left" w:pos="1080"/>
          <w:tab w:val="left" w:pos="1440"/>
        </w:tabs>
        <w:jc w:val="left"/>
        <w:rPr>
          <w:ins w:id="99" w:author="JCTVC-O1012" w:date="2013-11-08T10:54:00Z"/>
          <w:rFonts w:eastAsia="Times New Roman"/>
          <w:highlight w:val="cyan"/>
        </w:rPr>
      </w:pPr>
      <w:ins w:id="100" w:author="JCTVC-O1012" w:date="2013-11-08T09:42:00Z">
        <w:r w:rsidRPr="003B2D19">
          <w:rPr>
            <w:rFonts w:eastAsia="Times New Roman"/>
            <w:highlight w:val="cyan"/>
          </w:rPr>
          <w:t>Otherwise, AvcNalUnit is</w:t>
        </w:r>
      </w:ins>
      <w:ins w:id="101" w:author="JCTVC-O1012" w:date="2013-11-08T10:56:00Z">
        <w:r w:rsidR="0048056F">
          <w:rPr>
            <w:rFonts w:eastAsia="Times New Roman"/>
            <w:highlight w:val="cyan"/>
          </w:rPr>
          <w:t xml:space="preserve"> initially</w:t>
        </w:r>
      </w:ins>
      <w:ins w:id="102" w:author="JCTVC-O1012" w:date="2013-11-08T09:42:00Z">
        <w:r w:rsidRPr="003B2D19">
          <w:rPr>
            <w:rFonts w:eastAsia="Times New Roman"/>
            <w:highlight w:val="cyan"/>
          </w:rPr>
          <w:t xml:space="preserve"> set equal to 0</w:t>
        </w:r>
      </w:ins>
      <w:ins w:id="103" w:author="JCTVC-O1012" w:date="2013-11-08T10:56:00Z">
        <w:r w:rsidR="0048056F">
          <w:rPr>
            <w:rFonts w:eastAsia="Times New Roman"/>
            <w:highlight w:val="cyan"/>
          </w:rPr>
          <w:t xml:space="preserve"> and </w:t>
        </w:r>
      </w:ins>
      <w:ins w:id="104" w:author="JCTVC-O1012" w:date="2013-11-08T11:17:00Z">
        <w:r w:rsidR="000A6580">
          <w:rPr>
            <w:rFonts w:eastAsia="Times New Roman"/>
            <w:highlight w:val="cyan"/>
          </w:rPr>
          <w:t>is updated according to the</w:t>
        </w:r>
      </w:ins>
      <w:ins w:id="105" w:author="JCTVC-O1012" w:date="2013-11-08T10:56:00Z">
        <w:r w:rsidR="0048056F">
          <w:rPr>
            <w:rFonts w:eastAsia="Times New Roman"/>
            <w:highlight w:val="cyan"/>
          </w:rPr>
          <w:t xml:space="preserve"> syntax table in subclause </w:t>
        </w:r>
      </w:ins>
      <w:ins w:id="106" w:author="JCTVC-O1012" w:date="2013-11-08T10:57:00Z">
        <w:r w:rsidR="0048056F">
          <w:rPr>
            <w:rFonts w:eastAsia="Times New Roman"/>
            <w:highlight w:val="cyan"/>
          </w:rPr>
          <w:t>F.7.3.1.1</w:t>
        </w:r>
      </w:ins>
      <w:ins w:id="107" w:author="JCTVC-O1012" w:date="2013-11-08T09:42:00Z">
        <w:r w:rsidRPr="003B2D19">
          <w:rPr>
            <w:rFonts w:eastAsia="Times New Roman"/>
            <w:highlight w:val="cyan"/>
          </w:rPr>
          <w:t>.</w:t>
        </w:r>
      </w:ins>
    </w:p>
    <w:p w14:paraId="1F23D968" w14:textId="6FE2DB21" w:rsidR="008B3821" w:rsidRDefault="003B2D19" w:rsidP="008B3821">
      <w:pPr>
        <w:rPr>
          <w:ins w:id="108" w:author="JCTVC-O1012" w:date="2013-11-08T09:42:00Z"/>
          <w:lang w:val="en-US"/>
        </w:rPr>
      </w:pPr>
      <w:ins w:id="109" w:author="JCTVC-O1012" w:date="2013-11-08T09:42:00Z">
        <w:r w:rsidRPr="00AE1C62">
          <w:rPr>
            <w:rFonts w:eastAsia="Times New Roman"/>
            <w:highlight w:val="cyan"/>
            <w:lang w:val="en-CA"/>
          </w:rPr>
          <w:t>If AvcNalUnit is equal to 1</w:t>
        </w:r>
        <w:r w:rsidR="00D0708D">
          <w:rPr>
            <w:rFonts w:eastAsia="Times New Roman"/>
            <w:highlight w:val="cyan"/>
            <w:lang w:val="en-CA"/>
          </w:rPr>
          <w:t>,</w:t>
        </w:r>
        <w:r w:rsidR="008C5F5A" w:rsidRPr="00D0708D" w:rsidDel="008C5F5A">
          <w:rPr>
            <w:highlight w:val="cyan"/>
            <w:lang w:val="en-CA"/>
          </w:rPr>
          <w:t xml:space="preserve"> </w:t>
        </w:r>
        <w:r w:rsidR="00580B51" w:rsidRPr="00D0708D">
          <w:rPr>
            <w:highlight w:val="cyan"/>
            <w:lang w:val="en-CA"/>
          </w:rPr>
          <w:t xml:space="preserve">the </w:t>
        </w:r>
        <w:r w:rsidR="008B3821" w:rsidRPr="003B2D19">
          <w:rPr>
            <w:highlight w:val="cyan"/>
            <w:lang w:val="en-US"/>
          </w:rPr>
          <w:t>decoding process operates as follows for the current picture CurrPic:</w:t>
        </w:r>
      </w:ins>
    </w:p>
    <w:p w14:paraId="3D58315D"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10" w:author="JCTVC-O1012" w:date="2013-11-08T09:42:00Z"/>
          <w:rFonts w:eastAsia="Times New Roman"/>
          <w:highlight w:val="cyan"/>
          <w:lang w:val="en-CA"/>
        </w:rPr>
      </w:pPr>
      <w:ins w:id="111" w:author="JCTVC-O1012" w:date="2013-11-08T09:42:00Z">
        <w:r w:rsidRPr="00AE1C62">
          <w:rPr>
            <w:rFonts w:eastAsia="Times New Roman"/>
            <w:highlight w:val="cyan"/>
            <w:lang w:val="en-CA"/>
          </w:rPr>
          <w:t>The decoding process</w:t>
        </w:r>
        <w:r w:rsidR="00B02EF9">
          <w:rPr>
            <w:rFonts w:eastAsia="Times New Roman"/>
            <w:highlight w:val="cyan"/>
            <w:lang w:val="en-CA"/>
          </w:rPr>
          <w:t xml:space="preserve"> specified in clause 8</w:t>
        </w:r>
        <w:r w:rsidRPr="00AE1C62">
          <w:rPr>
            <w:rFonts w:eastAsia="Times New Roman"/>
            <w:highlight w:val="cyan"/>
            <w:lang w:val="en-CA"/>
          </w:rPr>
          <w:t xml:space="preserve"> of Rec. ITU-T H.264 | ISO/IEC 14496-10 is invoked </w:t>
        </w:r>
        <w:r w:rsidR="00B02EF9">
          <w:rPr>
            <w:rFonts w:eastAsia="Times New Roman"/>
            <w:highlight w:val="cyan"/>
            <w:lang w:val="en-CA"/>
          </w:rPr>
          <w:t>for each</w:t>
        </w:r>
        <w:r w:rsidRPr="00AE1C62">
          <w:rPr>
            <w:rFonts w:eastAsia="Times New Roman"/>
            <w:highlight w:val="cyan"/>
            <w:lang w:val="en-CA"/>
          </w:rPr>
          <w:t xml:space="preserve"> NAL unit</w:t>
        </w:r>
        <w:r w:rsidR="00B02EF9">
          <w:rPr>
            <w:rFonts w:eastAsia="Times New Roman"/>
            <w:highlight w:val="cyan"/>
            <w:lang w:val="en-CA"/>
          </w:rPr>
          <w:t xml:space="preserve"> of CurrPic</w:t>
        </w:r>
        <w:r w:rsidRPr="00AE1C62">
          <w:rPr>
            <w:rFonts w:eastAsia="Times New Roman"/>
            <w:highlight w:val="cyan"/>
            <w:lang w:val="en-CA"/>
          </w:rPr>
          <w:t xml:space="preserve"> </w:t>
        </w:r>
        <w:r w:rsidR="00B02EF9">
          <w:rPr>
            <w:rFonts w:eastAsia="Times New Roman"/>
            <w:highlight w:val="cyan"/>
            <w:lang w:val="en-CA"/>
          </w:rPr>
          <w:t xml:space="preserve">with the NAL unit given as input to subclause 8.1 of </w:t>
        </w:r>
        <w:r w:rsidR="00B02EF9" w:rsidRPr="00AE1C62">
          <w:rPr>
            <w:rFonts w:eastAsia="Times New Roman"/>
            <w:highlight w:val="cyan"/>
            <w:lang w:val="en-CA"/>
          </w:rPr>
          <w:t>Rec. ITU-T H.264 | ISO/IEC 14496-10</w:t>
        </w:r>
        <w:r w:rsidRPr="00AE1C62">
          <w:rPr>
            <w:rFonts w:eastAsia="Times New Roman"/>
            <w:highlight w:val="cyan"/>
            <w:lang w:val="en-CA"/>
          </w:rPr>
          <w:t xml:space="preserve">.  </w:t>
        </w:r>
      </w:ins>
    </w:p>
    <w:p w14:paraId="7B6A9AAB"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12" w:author="JCTVC-O1012" w:date="2013-11-08T09:42:00Z"/>
          <w:rFonts w:eastAsia="Times New Roman"/>
          <w:highlight w:val="cyan"/>
          <w:lang w:val="en-CA"/>
        </w:rPr>
      </w:pPr>
      <w:ins w:id="113" w:author="JCTVC-O1012" w:date="2013-11-08T09:42:00Z">
        <w:r w:rsidRPr="00AE1C62">
          <w:rPr>
            <w:rFonts w:eastAsia="Times New Roman"/>
            <w:highlight w:val="cyan"/>
            <w:lang w:val="en-CA"/>
          </w:rPr>
          <w:t xml:space="preserve">PicOrderCntVal is set equal to Rec. ITU-T H.264 | ISO/IEC 14496-10 </w:t>
        </w:r>
        <w:proofErr w:type="gramStart"/>
        <w:r w:rsidRPr="00AE1C62">
          <w:rPr>
            <w:rFonts w:eastAsia="Times New Roman"/>
            <w:highlight w:val="cyan"/>
            <w:lang w:val="en-CA"/>
          </w:rPr>
          <w:t>PicOrderCnt(</w:t>
        </w:r>
        <w:proofErr w:type="gramEnd"/>
        <w:r w:rsidRPr="00AE1C62">
          <w:rPr>
            <w:rFonts w:eastAsia="Times New Roman"/>
            <w:highlight w:val="cyan"/>
            <w:lang w:val="en-CA"/>
          </w:rPr>
          <w:t> CurrPic ).</w:t>
        </w:r>
      </w:ins>
    </w:p>
    <w:p w14:paraId="43BC82D0" w14:textId="77777777" w:rsidR="00D0708D" w:rsidRPr="00AE1C62" w:rsidRDefault="00D0708D" w:rsidP="00D0708D">
      <w:pPr>
        <w:numPr>
          <w:ilvl w:val="0"/>
          <w:numId w:val="53"/>
        </w:numPr>
        <w:tabs>
          <w:tab w:val="clear" w:pos="794"/>
          <w:tab w:val="clear" w:pos="1588"/>
          <w:tab w:val="clear" w:pos="1985"/>
          <w:tab w:val="left" w:pos="360"/>
          <w:tab w:val="left" w:pos="720"/>
          <w:tab w:val="left" w:pos="1080"/>
          <w:tab w:val="left" w:pos="1440"/>
        </w:tabs>
        <w:jc w:val="left"/>
        <w:rPr>
          <w:ins w:id="114" w:author="JCTVC-O1012" w:date="2013-11-08T09:42:00Z"/>
          <w:rFonts w:eastAsia="Times New Roman"/>
          <w:highlight w:val="cyan"/>
          <w:lang w:val="en-CA"/>
        </w:rPr>
      </w:pPr>
      <w:ins w:id="115" w:author="JCTVC-O1012" w:date="2013-11-08T09:42:00Z">
        <w:r w:rsidRPr="00AE1C62">
          <w:rPr>
            <w:rFonts w:eastAsia="Times New Roman"/>
            <w:highlight w:val="cyan"/>
            <w:lang w:val="en-CA"/>
          </w:rPr>
          <w:t xml:space="preserve">PicOutputFlag is set equal to Rec. ITU-T H.264 | ISO/IEC 14496-10 output_flag. </w:t>
        </w:r>
      </w:ins>
    </w:p>
    <w:p w14:paraId="31F34699" w14:textId="77777777" w:rsidR="00D0708D" w:rsidRPr="00AE1C62" w:rsidRDefault="00D0708D" w:rsidP="00D0708D">
      <w:pPr>
        <w:numPr>
          <w:ilvl w:val="0"/>
          <w:numId w:val="53"/>
        </w:numPr>
        <w:tabs>
          <w:tab w:val="clear" w:pos="794"/>
          <w:tab w:val="clear" w:pos="1191"/>
          <w:tab w:val="clear" w:pos="1588"/>
          <w:tab w:val="clear" w:pos="1985"/>
          <w:tab w:val="left" w:pos="360"/>
          <w:tab w:val="left" w:pos="720"/>
          <w:tab w:val="left" w:pos="1080"/>
          <w:tab w:val="left" w:pos="1200"/>
          <w:tab w:val="left" w:pos="1440"/>
        </w:tabs>
        <w:jc w:val="left"/>
        <w:rPr>
          <w:ins w:id="116" w:author="JCTVC-O1012" w:date="2013-11-08T09:42:00Z"/>
          <w:rFonts w:eastAsia="Times New Roman"/>
          <w:highlight w:val="cyan"/>
          <w:lang w:val="en-CA"/>
        </w:rPr>
      </w:pPr>
      <w:ins w:id="117" w:author="JCTVC-O1012" w:date="2013-11-08T09:42:00Z">
        <w:r w:rsidRPr="00AE1C62">
          <w:rPr>
            <w:rFonts w:eastAsia="Times New Roman"/>
            <w:highlight w:val="cyan"/>
            <w:lang w:val="en-CA"/>
          </w:rPr>
          <w:t xml:space="preserve">After all slices of CurrPic have been decoded, an additional picture marking used in this Specification is applied to the </w:t>
        </w:r>
        <w:r w:rsidR="005A7F1C">
          <w:rPr>
            <w:rFonts w:eastAsia="Times New Roman"/>
            <w:highlight w:val="cyan"/>
            <w:lang w:val="en-CA"/>
          </w:rPr>
          <w:t xml:space="preserve">decoded </w:t>
        </w:r>
        <w:r w:rsidRPr="00AE1C62">
          <w:rPr>
            <w:rFonts w:eastAsia="Times New Roman"/>
            <w:highlight w:val="cyan"/>
            <w:lang w:val="en-CA"/>
          </w:rPr>
          <w:t>picture:</w:t>
        </w:r>
      </w:ins>
    </w:p>
    <w:p w14:paraId="5CE817AC" w14:textId="77777777" w:rsidR="00D0708D" w:rsidRPr="00AE1C62" w:rsidRDefault="00D0708D" w:rsidP="00D0708D">
      <w:pPr>
        <w:tabs>
          <w:tab w:val="clear" w:pos="1191"/>
          <w:tab w:val="left" w:pos="360"/>
          <w:tab w:val="left" w:pos="720"/>
          <w:tab w:val="left" w:pos="1080"/>
          <w:tab w:val="left" w:pos="1200"/>
          <w:tab w:val="left" w:pos="1440"/>
        </w:tabs>
        <w:ind w:left="1228" w:hanging="434"/>
        <w:rPr>
          <w:ins w:id="118" w:author="JCTVC-O1012" w:date="2013-11-08T09:42:00Z"/>
          <w:rFonts w:eastAsia="Times New Roman"/>
          <w:highlight w:val="cyan"/>
          <w:lang w:val="en-CA"/>
        </w:rPr>
      </w:pPr>
      <w:ins w:id="119" w:author="JCTVC-O1012" w:date="2013-11-08T09:42:00Z">
        <w:r w:rsidRPr="00AE1C62">
          <w:rPr>
            <w:rFonts w:eastAsia="Times New Roman"/>
            <w:highlight w:val="cyan"/>
            <w:lang w:val="en-CA"/>
          </w:rPr>
          <w:t>–</w:t>
        </w:r>
        <w:r w:rsidRPr="00AE1C62">
          <w:rPr>
            <w:rFonts w:eastAsia="Times New Roman"/>
            <w:highlight w:val="cyan"/>
            <w:lang w:val="en-CA"/>
          </w:rPr>
          <w:tab/>
          <w:t>If Rec. ITU-T H.264 | ISO/IEC 14496-10 discardable_flag is equal to 1, the decoded picture is marked as "unused for reference".</w:t>
        </w:r>
      </w:ins>
    </w:p>
    <w:p w14:paraId="4EE1153F" w14:textId="77777777" w:rsidR="00D0708D" w:rsidRPr="00AE1C62" w:rsidRDefault="00D0708D" w:rsidP="00D0708D">
      <w:pPr>
        <w:tabs>
          <w:tab w:val="clear" w:pos="1191"/>
          <w:tab w:val="left" w:pos="360"/>
          <w:tab w:val="left" w:pos="720"/>
          <w:tab w:val="left" w:pos="1080"/>
          <w:tab w:val="left" w:pos="1200"/>
          <w:tab w:val="left" w:pos="1440"/>
        </w:tabs>
        <w:ind w:left="1228" w:hanging="434"/>
        <w:rPr>
          <w:ins w:id="120" w:author="JCTVC-O1012" w:date="2013-11-08T09:42:00Z"/>
          <w:rFonts w:eastAsia="Times New Roman"/>
          <w:highlight w:val="cyan"/>
          <w:lang w:val="en-CA"/>
        </w:rPr>
      </w:pPr>
      <w:ins w:id="121" w:author="JCTVC-O1012" w:date="2013-11-08T09:42:00Z">
        <w:r w:rsidRPr="00AE1C62">
          <w:rPr>
            <w:rFonts w:eastAsia="Times New Roman"/>
            <w:highlight w:val="cyan"/>
            <w:lang w:val="en-CA"/>
          </w:rPr>
          <w:t>–</w:t>
        </w:r>
        <w:r w:rsidRPr="00AE1C62">
          <w:rPr>
            <w:rFonts w:eastAsia="Times New Roman"/>
            <w:highlight w:val="cyan"/>
            <w:lang w:val="en-CA"/>
          </w:rPr>
          <w:tab/>
          <w:t>Otherwise, the decoded picture is marked as "used for short-term reference".</w:t>
        </w:r>
      </w:ins>
    </w:p>
    <w:p w14:paraId="2BF90414" w14:textId="77777777" w:rsidR="00D0708D" w:rsidRPr="00AE1C62" w:rsidRDefault="00D0708D" w:rsidP="00D0708D">
      <w:pPr>
        <w:spacing w:before="60"/>
        <w:ind w:left="1228"/>
        <w:rPr>
          <w:ins w:id="122" w:author="JCTVC-O1012" w:date="2013-11-08T09:42:00Z"/>
          <w:sz w:val="16"/>
          <w:szCs w:val="18"/>
          <w:highlight w:val="cyan"/>
          <w:lang w:val="en-CA"/>
        </w:rPr>
      </w:pPr>
      <w:ins w:id="123" w:author="JCTVC-O1012" w:date="2013-11-08T09:42:00Z">
        <w:r w:rsidRPr="00AE1C62">
          <w:rPr>
            <w:sz w:val="16"/>
            <w:szCs w:val="18"/>
            <w:highlight w:val="cyan"/>
            <w:lang w:val="en-CA"/>
          </w:rPr>
          <w:t>NOTE – The additional marking used in this specification does not affect the picture marking applied to the picture in Rec. ITU-T H.264 | ISO/IEC 14496-10.</w:t>
        </w:r>
      </w:ins>
    </w:p>
    <w:p w14:paraId="0B1E4637" w14:textId="77777777" w:rsidR="00D0708D" w:rsidRPr="003B2D19" w:rsidRDefault="00D0708D" w:rsidP="003B2D19">
      <w:pPr>
        <w:rPr>
          <w:lang w:val="en-US"/>
        </w:rPr>
      </w:pPr>
      <w:ins w:id="124" w:author="JCTVC-O1012" w:date="2013-11-08T09:42:00Z">
        <w:r w:rsidRPr="00AE1C62">
          <w:rPr>
            <w:rFonts w:eastAsia="Times New Roman"/>
            <w:highlight w:val="cyan"/>
            <w:lang w:val="en-CA"/>
          </w:rPr>
          <w:t>Otherwise, (AvcNalUnit is equal to 0)</w:t>
        </w:r>
        <w:r w:rsidR="003B2D19">
          <w:rPr>
            <w:rFonts w:eastAsia="Times New Roman"/>
            <w:highlight w:val="cyan"/>
            <w:lang w:val="en-CA"/>
          </w:rPr>
          <w:t>,</w:t>
        </w:r>
        <w:r w:rsidR="003B2D19" w:rsidRPr="00D0708D" w:rsidDel="008C5F5A">
          <w:rPr>
            <w:highlight w:val="cyan"/>
            <w:lang w:val="en-CA"/>
          </w:rPr>
          <w:t xml:space="preserve"> </w:t>
        </w:r>
        <w:r w:rsidR="003B2D19" w:rsidRPr="00D0708D">
          <w:rPr>
            <w:highlight w:val="cyan"/>
            <w:lang w:val="en-CA"/>
          </w:rPr>
          <w:t xml:space="preserve">the </w:t>
        </w:r>
      </w:ins>
      <w:proofErr w:type="gramStart"/>
      <w:r w:rsidR="003B2D19" w:rsidRPr="0070539C">
        <w:rPr>
          <w:strike/>
          <w:highlight w:val="cyan"/>
          <w:lang w:val="en-US"/>
        </w:rPr>
        <w:t>The</w:t>
      </w:r>
      <w:proofErr w:type="gramEnd"/>
      <w:r w:rsidR="003B2D19" w:rsidRPr="007D25B0">
        <w:rPr>
          <w:lang w:val="en-US"/>
        </w:rPr>
        <w:t xml:space="preserve"> decoding process operates as follows for the current picture CurrPic:</w:t>
      </w:r>
    </w:p>
    <w:p w14:paraId="23786261" w14:textId="77777777"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w:t>
      </w:r>
      <w:r w:rsidRPr="003B2D19">
        <w:rPr>
          <w:lang w:val="en-US"/>
        </w:rPr>
        <w:t>s</w:t>
      </w:r>
      <w:r w:rsidRPr="007D25B0">
        <w:rPr>
          <w:lang w:val="en-US"/>
        </w:rPr>
        <w:t xml:space="preserve"> is specified in subclause 8.2.</w:t>
      </w:r>
    </w:p>
    <w:p w14:paraId="5C62F821" w14:textId="77777777"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14:paraId="5BD60279" w14:textId="77777777"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14:paraId="3C29B8CB" w14:textId="77777777"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14:paraId="27A31F9C" w14:textId="77777777"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14:paraId="380071AC" w14:textId="77777777"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14:paraId="0415B0B3" w14:textId="77777777"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14:paraId="4F287501" w14:textId="77777777"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14:paraId="5E1D871F" w14:textId="77777777"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14:paraId="2DD58F59" w14:textId="77777777"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74E91010" w14:textId="77777777" w:rsidR="008B3821"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14:paraId="609428DF" w14:textId="77777777" w:rsidR="008B3821" w:rsidRPr="007D25B0" w:rsidRDefault="008B3821" w:rsidP="002026D5">
      <w:pPr>
        <w:pStyle w:val="Heading2"/>
        <w:numPr>
          <w:ilvl w:val="1"/>
          <w:numId w:val="45"/>
        </w:numPr>
        <w:tabs>
          <w:tab w:val="clear" w:pos="794"/>
        </w:tabs>
        <w:rPr>
          <w:lang w:val="en-US"/>
        </w:rPr>
      </w:pPr>
      <w:bookmarkStart w:id="125" w:name="_Toc366771932"/>
      <w:r w:rsidRPr="007D25B0">
        <w:rPr>
          <w:lang w:val="en-US"/>
        </w:rPr>
        <w:t>NAL unit decoding process</w:t>
      </w:r>
      <w:bookmarkEnd w:id="125"/>
    </w:p>
    <w:p w14:paraId="2EF0EC19" w14:textId="77777777" w:rsidR="008B3821" w:rsidRPr="007D25B0" w:rsidRDefault="008B3821" w:rsidP="008B3821">
      <w:pPr>
        <w:rPr>
          <w:lang w:val="en-US"/>
        </w:rPr>
      </w:pPr>
      <w:r w:rsidRPr="007D25B0">
        <w:rPr>
          <w:lang w:val="en-US"/>
        </w:rPr>
        <w:t>Inputs to this process are VCL NAL units of the current picture and their associated non-VCL NAL units.</w:t>
      </w:r>
    </w:p>
    <w:p w14:paraId="6B9E42F0" w14:textId="77777777" w:rsidR="008B3821" w:rsidRPr="007D25B0" w:rsidRDefault="008B3821" w:rsidP="008B3821">
      <w:pPr>
        <w:rPr>
          <w:lang w:val="en-US"/>
        </w:rPr>
      </w:pPr>
      <w:r w:rsidRPr="007D25B0">
        <w:rPr>
          <w:lang w:val="en-US"/>
        </w:rPr>
        <w:lastRenderedPageBreak/>
        <w:t>Outputs of this process are the parsed RBSP syntax structures encapsulated within the NAL units of the access unit containing the current picture.</w:t>
      </w:r>
    </w:p>
    <w:p w14:paraId="317AD272" w14:textId="77777777"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14:paraId="4FE83069" w14:textId="77777777" w:rsidR="008B3821" w:rsidRPr="007D25B0" w:rsidRDefault="008B3821" w:rsidP="002026D5">
      <w:pPr>
        <w:pStyle w:val="Heading2"/>
        <w:numPr>
          <w:ilvl w:val="1"/>
          <w:numId w:val="45"/>
        </w:numPr>
        <w:tabs>
          <w:tab w:val="clear" w:pos="794"/>
        </w:tabs>
        <w:rPr>
          <w:lang w:val="en-US"/>
        </w:rPr>
      </w:pPr>
      <w:bookmarkStart w:id="126" w:name="_Toc366771933"/>
      <w:r w:rsidRPr="007D25B0">
        <w:rPr>
          <w:lang w:val="en-US"/>
        </w:rPr>
        <w:t>Slice decoding process</w:t>
      </w:r>
      <w:bookmarkEnd w:id="126"/>
    </w:p>
    <w:p w14:paraId="1996138C" w14:textId="77777777"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127" w:name="_Toc366771935"/>
      <w:r w:rsidRPr="007D25B0">
        <w:rPr>
          <w:lang w:val="en-US"/>
        </w:rPr>
        <w:t>Decoding process for generating unavailable reference pictures</w:t>
      </w:r>
      <w:bookmarkEnd w:id="127"/>
    </w:p>
    <w:p w14:paraId="2D78AED0" w14:textId="77777777" w:rsidR="008B3821" w:rsidRPr="007D25B0" w:rsidRDefault="008B3821" w:rsidP="002026D5">
      <w:pPr>
        <w:pStyle w:val="Heading4"/>
        <w:numPr>
          <w:ilvl w:val="3"/>
          <w:numId w:val="45"/>
        </w:numPr>
        <w:tabs>
          <w:tab w:val="clear" w:pos="794"/>
          <w:tab w:val="left" w:pos="2127"/>
        </w:tabs>
        <w:rPr>
          <w:lang w:val="en-US"/>
        </w:rPr>
      </w:pPr>
      <w:bookmarkStart w:id="128" w:name="_Toc366771936"/>
      <w:r w:rsidRPr="007D25B0">
        <w:rPr>
          <w:lang w:val="en-US"/>
        </w:rPr>
        <w:t>General decoding process for generating unavailable reference pictures</w:t>
      </w:r>
      <w:bookmarkEnd w:id="128"/>
    </w:p>
    <w:p w14:paraId="09D729F2" w14:textId="77777777"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14:paraId="1E70EE3A" w14:textId="77777777"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14:paraId="6D6FDB38" w14:textId="77777777" w:rsidR="008B3821" w:rsidRPr="007D25B0" w:rsidRDefault="008B3821" w:rsidP="008B3821">
      <w:pPr>
        <w:keepNext/>
        <w:rPr>
          <w:lang w:val="en-US"/>
        </w:rPr>
      </w:pPr>
      <w:r w:rsidRPr="007D25B0">
        <w:rPr>
          <w:lang w:val="en-US"/>
        </w:rPr>
        <w:t>When this process is invoked, the following applies:</w:t>
      </w:r>
    </w:p>
    <w:p w14:paraId="7739DD5D"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14:paraId="01EE39E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14:paraId="2B2F921B"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14:paraId="5B04EB1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14:paraId="66BB43DE"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14:paraId="3927812D"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14:paraId="3B9379E8"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14:paraId="23B89BF7"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14:paraId="7C440EAB"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14:paraId="59F3C250"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14:paraId="77724B34"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14:paraId="76BC096A"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14:paraId="26C22D8E" w14:textId="77777777"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14:paraId="025A78C8" w14:textId="77777777"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14:paraId="63D83C1D" w14:textId="77777777" w:rsidR="008B3821" w:rsidRPr="007D25B0" w:rsidRDefault="008B3821" w:rsidP="009576CF">
      <w:pPr>
        <w:pStyle w:val="3HAnnex"/>
        <w:keepNext/>
        <w:keepLines/>
        <w:numPr>
          <w:ilvl w:val="0"/>
          <w:numId w:val="39"/>
        </w:numPr>
        <w:tabs>
          <w:tab w:val="clear" w:pos="794"/>
        </w:tabs>
        <w:outlineLvl w:val="0"/>
        <w:rPr>
          <w:lang w:val="en-US"/>
        </w:rPr>
      </w:pPr>
      <w:bookmarkStart w:id="129" w:name="_Toc366771937"/>
      <w:r w:rsidRPr="007D25B0">
        <w:rPr>
          <w:lang w:val="en-US"/>
        </w:rPr>
        <w:t>Annex C</w:t>
      </w:r>
      <w:r w:rsidRPr="007D25B0">
        <w:rPr>
          <w:lang w:val="en-US"/>
        </w:rPr>
        <w:br/>
      </w:r>
      <w:r w:rsidRPr="007D25B0">
        <w:rPr>
          <w:lang w:val="en-US"/>
        </w:rPr>
        <w:br/>
        <w:t>Hypothetical reference decoder</w:t>
      </w:r>
      <w:bookmarkEnd w:id="129"/>
      <w:r w:rsidRPr="007D25B0">
        <w:rPr>
          <w:lang w:val="en-US"/>
        </w:rPr>
        <w:br/>
      </w:r>
    </w:p>
    <w:p w14:paraId="79870BDC" w14:textId="77777777" w:rsidR="008B3821" w:rsidRPr="007D25B0" w:rsidRDefault="008B3821" w:rsidP="008B3821">
      <w:pPr>
        <w:pStyle w:val="AnnexRef"/>
        <w:rPr>
          <w:lang w:val="en-US"/>
        </w:rPr>
      </w:pPr>
      <w:r w:rsidRPr="007D25B0">
        <w:rPr>
          <w:lang w:val="en-US"/>
        </w:rPr>
        <w:t>(This annex forms an integral part of this Recommendation | International Standard)</w:t>
      </w:r>
    </w:p>
    <w:p w14:paraId="4CDEFA45" w14:textId="77777777"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130" w:name="_Toc366771938"/>
      <w:r w:rsidRPr="007D25B0">
        <w:rPr>
          <w:lang w:val="en-US"/>
        </w:rPr>
        <w:t>Bitstream conformance</w:t>
      </w:r>
      <w:bookmarkEnd w:id="130"/>
    </w:p>
    <w:p w14:paraId="213412F1" w14:textId="77777777" w:rsidR="008B3821" w:rsidRPr="007D25B0" w:rsidRDefault="008B3821" w:rsidP="008B3821">
      <w:pPr>
        <w:pStyle w:val="3N"/>
        <w:rPr>
          <w:i/>
          <w:lang w:val="en-US"/>
        </w:rPr>
      </w:pPr>
      <w:r w:rsidRPr="007D25B0">
        <w:rPr>
          <w:i/>
          <w:lang w:val="en-US"/>
        </w:rPr>
        <w:t xml:space="preserve">Replace the paragraph </w:t>
      </w:r>
    </w:p>
    <w:p w14:paraId="65C77446" w14:textId="77777777"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14:paraId="2FC4A1A2" w14:textId="77777777" w:rsidR="008B3821" w:rsidRPr="007D25B0" w:rsidRDefault="008B3821" w:rsidP="008B3821">
      <w:pPr>
        <w:rPr>
          <w:i/>
          <w:lang w:val="en-US"/>
        </w:rPr>
      </w:pPr>
      <w:proofErr w:type="gramStart"/>
      <w:r w:rsidRPr="007D25B0">
        <w:rPr>
          <w:i/>
          <w:lang w:val="en-US"/>
        </w:rPr>
        <w:t>with</w:t>
      </w:r>
      <w:proofErr w:type="gramEnd"/>
    </w:p>
    <w:p w14:paraId="25799586" w14:textId="77777777" w:rsidR="008B3821" w:rsidRPr="007D25B0" w:rsidRDefault="008B3821" w:rsidP="008B3821">
      <w:pPr>
        <w:rPr>
          <w:lang w:val="en-US"/>
        </w:rPr>
      </w:pPr>
      <w:r w:rsidRPr="007D25B0">
        <w:rPr>
          <w:lang w:val="en-US"/>
        </w:rPr>
        <w:t>"The first access unit in a bitstream shall be an IRAP access unit."</w:t>
      </w:r>
    </w:p>
    <w:p w14:paraId="446A0F12" w14:textId="77777777" w:rsidR="008B3821" w:rsidRPr="007D25B0" w:rsidRDefault="008B3821" w:rsidP="00DA2C50">
      <w:pPr>
        <w:pStyle w:val="3HAnnex"/>
        <w:keepNext/>
        <w:keepLines/>
        <w:numPr>
          <w:ilvl w:val="0"/>
          <w:numId w:val="50"/>
        </w:numPr>
        <w:tabs>
          <w:tab w:val="clear" w:pos="794"/>
        </w:tabs>
        <w:outlineLvl w:val="0"/>
        <w:rPr>
          <w:lang w:val="en-US"/>
        </w:rPr>
      </w:pPr>
      <w:bookmarkStart w:id="131" w:name="_Toc33101255"/>
      <w:bookmarkStart w:id="132" w:name="_Toc351057897"/>
      <w:bookmarkStart w:id="133" w:name="_Toc351335493"/>
      <w:bookmarkStart w:id="134" w:name="_Hlt22614396"/>
      <w:bookmarkStart w:id="135" w:name="_Toc35694271"/>
      <w:bookmarkStart w:id="136" w:name="_Hlt22461470"/>
      <w:bookmarkStart w:id="137" w:name="_Hlt22617966"/>
      <w:bookmarkStart w:id="138" w:name="_Toc327284427"/>
      <w:bookmarkStart w:id="139" w:name="_Toc327290315"/>
      <w:bookmarkStart w:id="140" w:name="_Toc327299358"/>
      <w:bookmarkStart w:id="141" w:name="_Toc327299671"/>
      <w:bookmarkStart w:id="142" w:name="_Toc327284430"/>
      <w:bookmarkStart w:id="143" w:name="_Toc327290318"/>
      <w:bookmarkStart w:id="144" w:name="_Toc327299361"/>
      <w:bookmarkStart w:id="145" w:name="_Toc327299674"/>
      <w:bookmarkStart w:id="146" w:name="_Toc327284431"/>
      <w:bookmarkStart w:id="147" w:name="_Toc327290319"/>
      <w:bookmarkStart w:id="148" w:name="_Toc327299362"/>
      <w:bookmarkStart w:id="149" w:name="_Toc327299675"/>
      <w:bookmarkStart w:id="150" w:name="_Toc327284433"/>
      <w:bookmarkStart w:id="151" w:name="_Toc327290321"/>
      <w:bookmarkStart w:id="152" w:name="_Toc327299364"/>
      <w:bookmarkStart w:id="153" w:name="_Toc327299677"/>
      <w:bookmarkStart w:id="154" w:name="_Toc327284435"/>
      <w:bookmarkStart w:id="155" w:name="_Toc327290323"/>
      <w:bookmarkStart w:id="156" w:name="_Toc327299366"/>
      <w:bookmarkStart w:id="157" w:name="_Toc327299679"/>
      <w:bookmarkStart w:id="158" w:name="_Toc327284439"/>
      <w:bookmarkStart w:id="159" w:name="_Toc327290327"/>
      <w:bookmarkStart w:id="160" w:name="_Toc327299370"/>
      <w:bookmarkStart w:id="161" w:name="_Toc327299683"/>
      <w:bookmarkStart w:id="162" w:name="_Toc327284444"/>
      <w:bookmarkStart w:id="163" w:name="_Toc327290332"/>
      <w:bookmarkStart w:id="164" w:name="_Toc327299375"/>
      <w:bookmarkStart w:id="165" w:name="_Toc327299688"/>
      <w:bookmarkStart w:id="166" w:name="_Toc327284447"/>
      <w:bookmarkStart w:id="167" w:name="_Toc327290335"/>
      <w:bookmarkStart w:id="168" w:name="_Toc327299378"/>
      <w:bookmarkStart w:id="169" w:name="_Toc327299691"/>
      <w:bookmarkStart w:id="170" w:name="_Toc327284448"/>
      <w:bookmarkStart w:id="171" w:name="_Toc327290336"/>
      <w:bookmarkStart w:id="172" w:name="_Toc327299379"/>
      <w:bookmarkStart w:id="173" w:name="_Toc327299692"/>
      <w:bookmarkStart w:id="174" w:name="_Toc327284450"/>
      <w:bookmarkStart w:id="175" w:name="_Toc327290338"/>
      <w:bookmarkStart w:id="176" w:name="_Toc327299381"/>
      <w:bookmarkStart w:id="177" w:name="_Toc327299694"/>
      <w:bookmarkStart w:id="178" w:name="_Toc327299384"/>
      <w:bookmarkStart w:id="179" w:name="_Toc327299697"/>
      <w:bookmarkStart w:id="180" w:name="_Toc330810870"/>
      <w:bookmarkStart w:id="181" w:name="_Toc330812665"/>
      <w:bookmarkStart w:id="182" w:name="_Toc23159757"/>
      <w:bookmarkStart w:id="183" w:name="_Toc328753017"/>
      <w:bookmarkStart w:id="184" w:name="_Toc328753018"/>
      <w:bookmarkStart w:id="185" w:name="_Toc282087387"/>
      <w:bookmarkStart w:id="186" w:name="_Toc324427951"/>
      <w:bookmarkStart w:id="187" w:name="_Toc324427952"/>
      <w:bookmarkStart w:id="188" w:name="_Toc331084363"/>
      <w:bookmarkStart w:id="189" w:name="_Toc331084365"/>
      <w:bookmarkStart w:id="190" w:name="_Toc331084367"/>
      <w:bookmarkStart w:id="191" w:name="_Toc331084368"/>
      <w:bookmarkStart w:id="192" w:name="_Toc331084369"/>
      <w:bookmarkStart w:id="193" w:name="_Toc317198810"/>
      <w:bookmarkStart w:id="194" w:name="_Toc328753037"/>
      <w:bookmarkStart w:id="195" w:name="_Toc328753041"/>
      <w:bookmarkStart w:id="196" w:name="_Toc328753043"/>
      <w:bookmarkStart w:id="197" w:name="_Toc328753044"/>
      <w:bookmarkStart w:id="198" w:name="_Toc328753045"/>
      <w:bookmarkStart w:id="199" w:name="_Toc328753049"/>
      <w:bookmarkStart w:id="200" w:name="_Toc328753051"/>
      <w:bookmarkStart w:id="201" w:name="_Toc328753054"/>
      <w:bookmarkStart w:id="202" w:name="_Toc328753057"/>
      <w:bookmarkStart w:id="203" w:name="_Toc328753059"/>
      <w:bookmarkStart w:id="204" w:name="_Toc335234596"/>
      <w:bookmarkStart w:id="205" w:name="_Toc335234597"/>
      <w:bookmarkStart w:id="206" w:name="_Toc335234600"/>
      <w:bookmarkStart w:id="207" w:name="_Toc335234602"/>
      <w:bookmarkStart w:id="208" w:name="_Toc282087407"/>
      <w:bookmarkStart w:id="209" w:name="_Toc335234780"/>
      <w:bookmarkStart w:id="210" w:name="_Toc327178233"/>
      <w:bookmarkStart w:id="211" w:name="_Toc317097546"/>
      <w:bookmarkStart w:id="212" w:name="_Toc317097989"/>
      <w:bookmarkStart w:id="213" w:name="_Toc317163823"/>
      <w:bookmarkStart w:id="214" w:name="_Toc317163905"/>
      <w:bookmarkStart w:id="215" w:name="_Toc317183550"/>
      <w:bookmarkStart w:id="216" w:name="_Toc317183994"/>
      <w:bookmarkStart w:id="217" w:name="_Toc317097655"/>
      <w:bookmarkStart w:id="218" w:name="_Toc317183659"/>
      <w:bookmarkStart w:id="219" w:name="_Toc330921582"/>
      <w:bookmarkStart w:id="220" w:name="_Toc330921583"/>
      <w:bookmarkStart w:id="221" w:name="_Toc330921584"/>
      <w:bookmarkStart w:id="222" w:name="_Toc330921586"/>
      <w:bookmarkStart w:id="223" w:name="_Toc330921588"/>
      <w:bookmarkStart w:id="224" w:name="_Toc330921619"/>
      <w:bookmarkStart w:id="225" w:name="_Toc330921620"/>
      <w:bookmarkStart w:id="226" w:name="_Toc330921625"/>
      <w:bookmarkStart w:id="227" w:name="_Toc330921628"/>
      <w:bookmarkStart w:id="228" w:name="_Toc330921641"/>
      <w:bookmarkStart w:id="229" w:name="_Toc330921684"/>
      <w:bookmarkStart w:id="230" w:name="_Toc330921685"/>
      <w:bookmarkStart w:id="231" w:name="_Toc330921791"/>
      <w:bookmarkStart w:id="232" w:name="_Toc330921799"/>
      <w:bookmarkStart w:id="233" w:name="_Toc330921800"/>
      <w:bookmarkStart w:id="234" w:name="_Toc330921803"/>
      <w:bookmarkStart w:id="235" w:name="_Toc330921805"/>
      <w:bookmarkStart w:id="236" w:name="_Toc330921811"/>
      <w:bookmarkStart w:id="237" w:name="_Toc330921813"/>
      <w:bookmarkStart w:id="238" w:name="_Toc330921818"/>
      <w:bookmarkStart w:id="239" w:name="_Toc330921821"/>
      <w:bookmarkStart w:id="240" w:name="_Toc328577761"/>
      <w:bookmarkStart w:id="241" w:name="_Toc328598564"/>
      <w:bookmarkStart w:id="242" w:name="_Toc328663209"/>
      <w:bookmarkStart w:id="243" w:name="_Toc328753078"/>
      <w:bookmarkStart w:id="244" w:name="_Toc328577763"/>
      <w:bookmarkStart w:id="245" w:name="_Toc328598566"/>
      <w:bookmarkStart w:id="246" w:name="_Toc328663211"/>
      <w:bookmarkStart w:id="247" w:name="_Toc328753080"/>
      <w:bookmarkStart w:id="248" w:name="_Toc328577768"/>
      <w:bookmarkStart w:id="249" w:name="_Toc328598571"/>
      <w:bookmarkStart w:id="250" w:name="_Toc328663216"/>
      <w:bookmarkStart w:id="251" w:name="_Toc328753085"/>
      <w:bookmarkStart w:id="252" w:name="_Toc328577779"/>
      <w:bookmarkStart w:id="253" w:name="_Toc328598582"/>
      <w:bookmarkStart w:id="254" w:name="_Toc328663227"/>
      <w:bookmarkStart w:id="255" w:name="_Toc328753096"/>
      <w:bookmarkStart w:id="256" w:name="_Toc328577780"/>
      <w:bookmarkStart w:id="257" w:name="_Toc328598583"/>
      <w:bookmarkStart w:id="258" w:name="_Toc328663228"/>
      <w:bookmarkStart w:id="259" w:name="_Toc328753097"/>
      <w:bookmarkStart w:id="260" w:name="_Toc328577781"/>
      <w:bookmarkStart w:id="261" w:name="_Toc328598584"/>
      <w:bookmarkStart w:id="262" w:name="_Toc328663229"/>
      <w:bookmarkStart w:id="263" w:name="_Toc328753098"/>
      <w:bookmarkStart w:id="264" w:name="_Toc328577784"/>
      <w:bookmarkStart w:id="265" w:name="_Toc328598587"/>
      <w:bookmarkStart w:id="266" w:name="_Toc328663232"/>
      <w:bookmarkStart w:id="267" w:name="_Toc328753101"/>
      <w:bookmarkStart w:id="268" w:name="_Toc328577787"/>
      <w:bookmarkStart w:id="269" w:name="_Toc328598590"/>
      <w:bookmarkStart w:id="270" w:name="_Toc328663235"/>
      <w:bookmarkStart w:id="271" w:name="_Toc328753104"/>
      <w:bookmarkStart w:id="272" w:name="_Toc328577788"/>
      <w:bookmarkStart w:id="273" w:name="_Toc328598591"/>
      <w:bookmarkStart w:id="274" w:name="_Toc328663236"/>
      <w:bookmarkStart w:id="275" w:name="_Toc328753105"/>
      <w:bookmarkStart w:id="276" w:name="_Toc328577790"/>
      <w:bookmarkStart w:id="277" w:name="_Toc328598593"/>
      <w:bookmarkStart w:id="278" w:name="_Toc328663238"/>
      <w:bookmarkStart w:id="279" w:name="_Toc328753107"/>
      <w:bookmarkStart w:id="280" w:name="_Toc328577792"/>
      <w:bookmarkStart w:id="281" w:name="_Toc328598595"/>
      <w:bookmarkStart w:id="282" w:name="_Toc328663240"/>
      <w:bookmarkStart w:id="283" w:name="_Toc328753109"/>
      <w:bookmarkStart w:id="284" w:name="_Toc328577793"/>
      <w:bookmarkStart w:id="285" w:name="_Toc328598596"/>
      <w:bookmarkStart w:id="286" w:name="_Toc328663241"/>
      <w:bookmarkStart w:id="287" w:name="_Toc328753110"/>
      <w:bookmarkStart w:id="288" w:name="_Toc328577799"/>
      <w:bookmarkStart w:id="289" w:name="_Toc328598602"/>
      <w:bookmarkStart w:id="290" w:name="_Toc328663247"/>
      <w:bookmarkStart w:id="291" w:name="_Toc328753116"/>
      <w:bookmarkStart w:id="292" w:name="_Toc328577802"/>
      <w:bookmarkStart w:id="293" w:name="_Toc328598605"/>
      <w:bookmarkStart w:id="294" w:name="_Toc328663250"/>
      <w:bookmarkStart w:id="295" w:name="_Toc328753119"/>
      <w:bookmarkStart w:id="296" w:name="_Toc328577803"/>
      <w:bookmarkStart w:id="297" w:name="_Toc328598606"/>
      <w:bookmarkStart w:id="298" w:name="_Toc328663251"/>
      <w:bookmarkStart w:id="299" w:name="_Toc328753120"/>
      <w:bookmarkStart w:id="300" w:name="_Toc328577805"/>
      <w:bookmarkStart w:id="301" w:name="_Toc328598608"/>
      <w:bookmarkStart w:id="302" w:name="_Toc328663253"/>
      <w:bookmarkStart w:id="303" w:name="_Toc328753122"/>
      <w:bookmarkStart w:id="304" w:name="_Toc328577806"/>
      <w:bookmarkStart w:id="305" w:name="_Toc328598609"/>
      <w:bookmarkStart w:id="306" w:name="_Toc328663254"/>
      <w:bookmarkStart w:id="307" w:name="_Toc328753123"/>
      <w:bookmarkStart w:id="308" w:name="_Toc328577808"/>
      <w:bookmarkStart w:id="309" w:name="_Toc328598611"/>
      <w:bookmarkStart w:id="310" w:name="_Toc328663256"/>
      <w:bookmarkStart w:id="311" w:name="_Toc328753125"/>
      <w:bookmarkStart w:id="312" w:name="_Toc328577809"/>
      <w:bookmarkStart w:id="313" w:name="_Toc328598612"/>
      <w:bookmarkStart w:id="314" w:name="_Toc328663257"/>
      <w:bookmarkStart w:id="315" w:name="_Toc328753126"/>
      <w:bookmarkStart w:id="316" w:name="_Toc328577810"/>
      <w:bookmarkStart w:id="317" w:name="_Toc328598613"/>
      <w:bookmarkStart w:id="318" w:name="_Toc328663258"/>
      <w:bookmarkStart w:id="319" w:name="_Toc328753127"/>
      <w:bookmarkStart w:id="320" w:name="_Toc328577811"/>
      <w:bookmarkStart w:id="321" w:name="_Toc328598614"/>
      <w:bookmarkStart w:id="322" w:name="_Toc328663259"/>
      <w:bookmarkStart w:id="323" w:name="_Toc328753128"/>
      <w:bookmarkStart w:id="324" w:name="_Toc328577812"/>
      <w:bookmarkStart w:id="325" w:name="_Toc328598615"/>
      <w:bookmarkStart w:id="326" w:name="_Toc328663260"/>
      <w:bookmarkStart w:id="327" w:name="_Toc328753129"/>
      <w:bookmarkStart w:id="328" w:name="_Toc328577813"/>
      <w:bookmarkStart w:id="329" w:name="_Toc328598616"/>
      <w:bookmarkStart w:id="330" w:name="_Toc328663261"/>
      <w:bookmarkStart w:id="331" w:name="_Toc328753130"/>
      <w:bookmarkStart w:id="332" w:name="_Toc328577817"/>
      <w:bookmarkStart w:id="333" w:name="_Toc328598620"/>
      <w:bookmarkStart w:id="334" w:name="_Toc328663265"/>
      <w:bookmarkStart w:id="335" w:name="_Toc328753134"/>
      <w:bookmarkStart w:id="336" w:name="_Toc328577820"/>
      <w:bookmarkStart w:id="337" w:name="_Toc328598623"/>
      <w:bookmarkStart w:id="338" w:name="_Toc328663268"/>
      <w:bookmarkStart w:id="339" w:name="_Toc328753137"/>
      <w:bookmarkStart w:id="340" w:name="_Toc328577821"/>
      <w:bookmarkStart w:id="341" w:name="_Toc328598624"/>
      <w:bookmarkStart w:id="342" w:name="_Toc328663269"/>
      <w:bookmarkStart w:id="343" w:name="_Toc328753138"/>
      <w:bookmarkStart w:id="344" w:name="_Toc328577822"/>
      <w:bookmarkStart w:id="345" w:name="_Toc328598625"/>
      <w:bookmarkStart w:id="346" w:name="_Toc328663270"/>
      <w:bookmarkStart w:id="347" w:name="_Toc328753139"/>
      <w:bookmarkStart w:id="348" w:name="_Toc328577825"/>
      <w:bookmarkStart w:id="349" w:name="_Toc328598628"/>
      <w:bookmarkStart w:id="350" w:name="_Toc328663273"/>
      <w:bookmarkStart w:id="351" w:name="_Toc328753142"/>
      <w:bookmarkStart w:id="352" w:name="_Toc328577828"/>
      <w:bookmarkStart w:id="353" w:name="_Toc328598631"/>
      <w:bookmarkStart w:id="354" w:name="_Toc328663276"/>
      <w:bookmarkStart w:id="355" w:name="_Toc328753145"/>
      <w:bookmarkStart w:id="356" w:name="_Toc328577829"/>
      <w:bookmarkStart w:id="357" w:name="_Toc328598632"/>
      <w:bookmarkStart w:id="358" w:name="_Toc328663277"/>
      <w:bookmarkStart w:id="359" w:name="_Toc328753146"/>
      <w:bookmarkStart w:id="360" w:name="_Toc328577830"/>
      <w:bookmarkStart w:id="361" w:name="_Toc328598633"/>
      <w:bookmarkStart w:id="362" w:name="_Toc328663278"/>
      <w:bookmarkStart w:id="363" w:name="_Toc328753147"/>
      <w:bookmarkStart w:id="364" w:name="_Toc328577833"/>
      <w:bookmarkStart w:id="365" w:name="_Toc328598636"/>
      <w:bookmarkStart w:id="366" w:name="_Toc328663281"/>
      <w:bookmarkStart w:id="367" w:name="_Toc328753150"/>
      <w:bookmarkStart w:id="368" w:name="_Toc328577836"/>
      <w:bookmarkStart w:id="369" w:name="_Toc328598639"/>
      <w:bookmarkStart w:id="370" w:name="_Toc328663284"/>
      <w:bookmarkStart w:id="371" w:name="_Toc328753153"/>
      <w:bookmarkStart w:id="372" w:name="_Toc328577837"/>
      <w:bookmarkStart w:id="373" w:name="_Toc328598640"/>
      <w:bookmarkStart w:id="374" w:name="_Toc328663285"/>
      <w:bookmarkStart w:id="375" w:name="_Toc328753154"/>
      <w:bookmarkStart w:id="376" w:name="_Toc328577841"/>
      <w:bookmarkStart w:id="377" w:name="_Toc328598644"/>
      <w:bookmarkStart w:id="378" w:name="_Toc328663289"/>
      <w:bookmarkStart w:id="379" w:name="_Toc328753158"/>
      <w:bookmarkStart w:id="380" w:name="_Toc328577844"/>
      <w:bookmarkStart w:id="381" w:name="_Toc328598647"/>
      <w:bookmarkStart w:id="382" w:name="_Toc328663292"/>
      <w:bookmarkStart w:id="383" w:name="_Toc328753161"/>
      <w:bookmarkStart w:id="384" w:name="_Toc328577845"/>
      <w:bookmarkStart w:id="385" w:name="_Toc328598648"/>
      <w:bookmarkStart w:id="386" w:name="_Toc328663293"/>
      <w:bookmarkStart w:id="387" w:name="_Toc328753162"/>
      <w:bookmarkStart w:id="388" w:name="_Toc328577846"/>
      <w:bookmarkStart w:id="389" w:name="_Toc328598649"/>
      <w:bookmarkStart w:id="390" w:name="_Toc328663294"/>
      <w:bookmarkStart w:id="391" w:name="_Toc328753163"/>
      <w:bookmarkStart w:id="392" w:name="_Toc328577848"/>
      <w:bookmarkStart w:id="393" w:name="_Toc328598651"/>
      <w:bookmarkStart w:id="394" w:name="_Toc328663296"/>
      <w:bookmarkStart w:id="395" w:name="_Toc328753165"/>
      <w:bookmarkStart w:id="396" w:name="_Toc328577851"/>
      <w:bookmarkStart w:id="397" w:name="_Toc328598654"/>
      <w:bookmarkStart w:id="398" w:name="_Toc328663299"/>
      <w:bookmarkStart w:id="399" w:name="_Toc328753168"/>
      <w:bookmarkStart w:id="400" w:name="_Toc328577855"/>
      <w:bookmarkStart w:id="401" w:name="_Toc328598658"/>
      <w:bookmarkStart w:id="402" w:name="_Toc328663303"/>
      <w:bookmarkStart w:id="403" w:name="_Toc328753172"/>
      <w:bookmarkStart w:id="404" w:name="_Toc328577856"/>
      <w:bookmarkStart w:id="405" w:name="_Toc328598659"/>
      <w:bookmarkStart w:id="406" w:name="_Toc328663304"/>
      <w:bookmarkStart w:id="407" w:name="_Toc328753173"/>
      <w:bookmarkStart w:id="408" w:name="_Toc328577858"/>
      <w:bookmarkStart w:id="409" w:name="_Toc328598661"/>
      <w:bookmarkStart w:id="410" w:name="_Toc328663306"/>
      <w:bookmarkStart w:id="411" w:name="_Toc328753175"/>
      <w:bookmarkStart w:id="412" w:name="_Toc328577861"/>
      <w:bookmarkStart w:id="413" w:name="_Toc328598664"/>
      <w:bookmarkStart w:id="414" w:name="_Toc328663309"/>
      <w:bookmarkStart w:id="415" w:name="_Toc328753178"/>
      <w:bookmarkStart w:id="416" w:name="_Toc328577862"/>
      <w:bookmarkStart w:id="417" w:name="_Toc328598665"/>
      <w:bookmarkStart w:id="418" w:name="_Toc328663310"/>
      <w:bookmarkStart w:id="419" w:name="_Toc328753179"/>
      <w:bookmarkStart w:id="420" w:name="_Toc328577865"/>
      <w:bookmarkStart w:id="421" w:name="_Toc328598668"/>
      <w:bookmarkStart w:id="422" w:name="_Toc328663313"/>
      <w:bookmarkStart w:id="423" w:name="_Toc328753182"/>
      <w:bookmarkStart w:id="424" w:name="_Toc317097659"/>
      <w:bookmarkStart w:id="425" w:name="_Toc317183663"/>
      <w:bookmarkStart w:id="426" w:name="_Toc317097660"/>
      <w:bookmarkStart w:id="427" w:name="_Toc317183664"/>
      <w:bookmarkStart w:id="428" w:name="_Toc317097661"/>
      <w:bookmarkStart w:id="429" w:name="_Toc317183665"/>
      <w:bookmarkStart w:id="430" w:name="_Toc317097662"/>
      <w:bookmarkStart w:id="431" w:name="_Toc317183666"/>
      <w:bookmarkStart w:id="432" w:name="_Toc317097663"/>
      <w:bookmarkStart w:id="433" w:name="_Toc317183667"/>
      <w:bookmarkStart w:id="434" w:name="_Toc317097664"/>
      <w:bookmarkStart w:id="435" w:name="_Toc317183668"/>
      <w:bookmarkStart w:id="436" w:name="_Toc317097665"/>
      <w:bookmarkStart w:id="437" w:name="_Toc317183669"/>
      <w:bookmarkStart w:id="438" w:name="_Toc317097678"/>
      <w:bookmarkStart w:id="439" w:name="_Toc317183682"/>
      <w:bookmarkStart w:id="440" w:name="_Toc317097686"/>
      <w:bookmarkStart w:id="441" w:name="_Toc317183690"/>
      <w:bookmarkStart w:id="442" w:name="_Toc317097691"/>
      <w:bookmarkStart w:id="443" w:name="_Toc317183695"/>
      <w:bookmarkStart w:id="444" w:name="_Toc317097700"/>
      <w:bookmarkStart w:id="445" w:name="_Toc317183704"/>
      <w:bookmarkStart w:id="446" w:name="_Toc317097708"/>
      <w:bookmarkStart w:id="447" w:name="_Toc317183712"/>
      <w:bookmarkStart w:id="448" w:name="_Toc317097716"/>
      <w:bookmarkStart w:id="449" w:name="_Toc317183720"/>
      <w:bookmarkStart w:id="450" w:name="_Toc317097721"/>
      <w:bookmarkStart w:id="451" w:name="_Toc317183725"/>
      <w:bookmarkStart w:id="452" w:name="_Toc317097730"/>
      <w:bookmarkStart w:id="453" w:name="_Toc317183734"/>
      <w:bookmarkStart w:id="454" w:name="_Toc317097738"/>
      <w:bookmarkStart w:id="455" w:name="_Toc317183742"/>
      <w:bookmarkStart w:id="456" w:name="_Toc317097743"/>
      <w:bookmarkStart w:id="457" w:name="_Toc317183747"/>
      <w:bookmarkStart w:id="458" w:name="_Toc317097749"/>
      <w:bookmarkStart w:id="459" w:name="_Toc317183753"/>
      <w:bookmarkStart w:id="460" w:name="_Toc317097759"/>
      <w:bookmarkStart w:id="461" w:name="_Toc317183763"/>
      <w:bookmarkStart w:id="462" w:name="_Toc317097764"/>
      <w:bookmarkStart w:id="463" w:name="_Toc317183768"/>
      <w:bookmarkStart w:id="464" w:name="_Toc317097770"/>
      <w:bookmarkStart w:id="465" w:name="_Toc317183774"/>
      <w:bookmarkStart w:id="466" w:name="_Toc317097780"/>
      <w:bookmarkStart w:id="467" w:name="_Toc317183784"/>
      <w:bookmarkStart w:id="468" w:name="_Toc317097785"/>
      <w:bookmarkStart w:id="469" w:name="_Toc317183789"/>
      <w:bookmarkStart w:id="470" w:name="_Toc317097791"/>
      <w:bookmarkStart w:id="471" w:name="_Toc317183795"/>
      <w:bookmarkStart w:id="472" w:name="_Toc317097801"/>
      <w:bookmarkStart w:id="473" w:name="_Toc317183805"/>
      <w:bookmarkStart w:id="474" w:name="_Toc317097806"/>
      <w:bookmarkStart w:id="475" w:name="_Toc317183810"/>
      <w:bookmarkStart w:id="476" w:name="_Toc317097812"/>
      <w:bookmarkStart w:id="477" w:name="_Toc317183816"/>
      <w:bookmarkStart w:id="478" w:name="_Toc317097818"/>
      <w:bookmarkStart w:id="479" w:name="_Toc317183822"/>
      <w:bookmarkStart w:id="480" w:name="_Toc328577870"/>
      <w:bookmarkStart w:id="481" w:name="_Toc328598673"/>
      <w:bookmarkStart w:id="482" w:name="_Toc328663318"/>
      <w:bookmarkStart w:id="483" w:name="_Toc328753187"/>
      <w:bookmarkStart w:id="484" w:name="_Toc328577873"/>
      <w:bookmarkStart w:id="485" w:name="_Toc328578354"/>
      <w:bookmarkStart w:id="486" w:name="_Toc328598676"/>
      <w:bookmarkStart w:id="487" w:name="_Toc328599178"/>
      <w:bookmarkStart w:id="488" w:name="_Toc328663321"/>
      <w:bookmarkStart w:id="489" w:name="_Toc328663825"/>
      <w:bookmarkStart w:id="490" w:name="_Toc328663911"/>
      <w:bookmarkStart w:id="491" w:name="_Toc328663997"/>
      <w:bookmarkStart w:id="492" w:name="_Toc328664083"/>
      <w:bookmarkStart w:id="493" w:name="_Toc328664169"/>
      <w:bookmarkStart w:id="494" w:name="_Toc328664256"/>
      <w:bookmarkStart w:id="495" w:name="_Toc328664344"/>
      <w:bookmarkStart w:id="496" w:name="_Toc328664430"/>
      <w:bookmarkStart w:id="497" w:name="_Toc328664791"/>
      <w:bookmarkStart w:id="498" w:name="_Toc328753190"/>
      <w:bookmarkStart w:id="499" w:name="_Toc328753694"/>
      <w:bookmarkStart w:id="500" w:name="_Toc328577886"/>
      <w:bookmarkStart w:id="501" w:name="_Toc328598689"/>
      <w:bookmarkStart w:id="502" w:name="_Toc328663334"/>
      <w:bookmarkStart w:id="503" w:name="_Toc328753203"/>
      <w:bookmarkStart w:id="504" w:name="_Toc328577890"/>
      <w:bookmarkStart w:id="505" w:name="_Toc328598693"/>
      <w:bookmarkStart w:id="506" w:name="_Toc328663338"/>
      <w:bookmarkStart w:id="507" w:name="_Toc328753207"/>
      <w:bookmarkStart w:id="508" w:name="_Toc328577896"/>
      <w:bookmarkStart w:id="509" w:name="_Toc328598699"/>
      <w:bookmarkStart w:id="510" w:name="_Toc328663344"/>
      <w:bookmarkStart w:id="511" w:name="_Toc328753213"/>
      <w:bookmarkStart w:id="512" w:name="_Toc328577897"/>
      <w:bookmarkStart w:id="513" w:name="_Toc328598700"/>
      <w:bookmarkStart w:id="514" w:name="_Toc328663345"/>
      <w:bookmarkStart w:id="515" w:name="_Toc328753214"/>
      <w:bookmarkStart w:id="516" w:name="_Toc328577907"/>
      <w:bookmarkStart w:id="517" w:name="_Toc328598710"/>
      <w:bookmarkStart w:id="518" w:name="_Toc328663355"/>
      <w:bookmarkStart w:id="519" w:name="_Toc328753224"/>
      <w:bookmarkStart w:id="520" w:name="_Toc328577909"/>
      <w:bookmarkStart w:id="521" w:name="_Toc328598712"/>
      <w:bookmarkStart w:id="522" w:name="_Toc328663357"/>
      <w:bookmarkStart w:id="523" w:name="_Toc328753226"/>
      <w:bookmarkStart w:id="524" w:name="_Toc328577912"/>
      <w:bookmarkStart w:id="525" w:name="_Toc328598715"/>
      <w:bookmarkStart w:id="526" w:name="_Toc328663360"/>
      <w:bookmarkStart w:id="527" w:name="_Toc328753229"/>
      <w:bookmarkStart w:id="528" w:name="_Toc328577915"/>
      <w:bookmarkStart w:id="529" w:name="_Toc328598718"/>
      <w:bookmarkStart w:id="530" w:name="_Toc328663363"/>
      <w:bookmarkStart w:id="531" w:name="_Toc328753232"/>
      <w:bookmarkStart w:id="532" w:name="_Toc328577921"/>
      <w:bookmarkStart w:id="533" w:name="_Toc328598724"/>
      <w:bookmarkStart w:id="534" w:name="_Toc328663369"/>
      <w:bookmarkStart w:id="535" w:name="_Toc328753238"/>
      <w:bookmarkStart w:id="536" w:name="_Toc328577932"/>
      <w:bookmarkStart w:id="537" w:name="_Toc328598735"/>
      <w:bookmarkStart w:id="538" w:name="_Toc328663380"/>
      <w:bookmarkStart w:id="539" w:name="_Toc328753249"/>
      <w:bookmarkStart w:id="540" w:name="_Toc328577934"/>
      <w:bookmarkStart w:id="541" w:name="_Toc328598737"/>
      <w:bookmarkStart w:id="542" w:name="_Toc328663382"/>
      <w:bookmarkStart w:id="543" w:name="_Toc328753251"/>
      <w:bookmarkStart w:id="544" w:name="_Toc328577938"/>
      <w:bookmarkStart w:id="545" w:name="_Toc328598741"/>
      <w:bookmarkStart w:id="546" w:name="_Toc328663386"/>
      <w:bookmarkStart w:id="547" w:name="_Toc328753255"/>
      <w:bookmarkStart w:id="548" w:name="_Toc328577940"/>
      <w:bookmarkStart w:id="549" w:name="_Toc328598743"/>
      <w:bookmarkStart w:id="550" w:name="_Toc328663388"/>
      <w:bookmarkStart w:id="551" w:name="_Toc328753257"/>
      <w:bookmarkStart w:id="552" w:name="_Toc328577941"/>
      <w:bookmarkStart w:id="553" w:name="_Toc328598744"/>
      <w:bookmarkStart w:id="554" w:name="_Toc328663389"/>
      <w:bookmarkStart w:id="555" w:name="_Toc328753258"/>
      <w:bookmarkStart w:id="556" w:name="_Toc328577946"/>
      <w:bookmarkStart w:id="557" w:name="_Toc328598749"/>
      <w:bookmarkStart w:id="558" w:name="_Toc328663394"/>
      <w:bookmarkStart w:id="559" w:name="_Toc328753263"/>
      <w:bookmarkStart w:id="560" w:name="_Toc328577957"/>
      <w:bookmarkStart w:id="561" w:name="_Toc328598760"/>
      <w:bookmarkStart w:id="562" w:name="_Toc328663405"/>
      <w:bookmarkStart w:id="563" w:name="_Toc328753274"/>
      <w:bookmarkStart w:id="564" w:name="_Toc328577958"/>
      <w:bookmarkStart w:id="565" w:name="_Toc328598761"/>
      <w:bookmarkStart w:id="566" w:name="_Toc328663406"/>
      <w:bookmarkStart w:id="567" w:name="_Toc328753275"/>
      <w:bookmarkStart w:id="568" w:name="_Toc288383137"/>
      <w:bookmarkStart w:id="569" w:name="_Toc328577995"/>
      <w:bookmarkStart w:id="570" w:name="_Toc328598798"/>
      <w:bookmarkStart w:id="571" w:name="_Toc328663443"/>
      <w:bookmarkStart w:id="572" w:name="_Toc328753312"/>
      <w:bookmarkStart w:id="573" w:name="_Toc328577999"/>
      <w:bookmarkStart w:id="574" w:name="_Toc328598802"/>
      <w:bookmarkStart w:id="575" w:name="_Toc328663447"/>
      <w:bookmarkStart w:id="576" w:name="_Toc328753316"/>
      <w:bookmarkStart w:id="577" w:name="_Toc328578001"/>
      <w:bookmarkStart w:id="578" w:name="_Toc328598804"/>
      <w:bookmarkStart w:id="579" w:name="_Toc328663449"/>
      <w:bookmarkStart w:id="580" w:name="_Toc328753318"/>
      <w:bookmarkStart w:id="581" w:name="_Toc328578003"/>
      <w:bookmarkStart w:id="582" w:name="_Toc328598806"/>
      <w:bookmarkStart w:id="583" w:name="_Toc328663451"/>
      <w:bookmarkStart w:id="584" w:name="_Toc328753320"/>
      <w:bookmarkStart w:id="585" w:name="_Toc328578011"/>
      <w:bookmarkStart w:id="586" w:name="_Toc328598814"/>
      <w:bookmarkStart w:id="587" w:name="_Toc328663459"/>
      <w:bookmarkStart w:id="588" w:name="_Toc328753328"/>
      <w:bookmarkStart w:id="589" w:name="_Toc328578012"/>
      <w:bookmarkStart w:id="590" w:name="_Toc328598815"/>
      <w:bookmarkStart w:id="591" w:name="_Toc328663460"/>
      <w:bookmarkStart w:id="592" w:name="_Toc328753329"/>
      <w:bookmarkStart w:id="593" w:name="_Toc328578055"/>
      <w:bookmarkStart w:id="594" w:name="_Toc328598858"/>
      <w:bookmarkStart w:id="595" w:name="_Toc328663503"/>
      <w:bookmarkStart w:id="596" w:name="_Toc328753372"/>
      <w:bookmarkStart w:id="597" w:name="_Toc328578056"/>
      <w:bookmarkStart w:id="598" w:name="_Toc328598859"/>
      <w:bookmarkStart w:id="599" w:name="_Toc328663504"/>
      <w:bookmarkStart w:id="600" w:name="_Toc328753373"/>
      <w:bookmarkStart w:id="601" w:name="_Toc328578162"/>
      <w:bookmarkStart w:id="602" w:name="_Toc328598965"/>
      <w:bookmarkStart w:id="603" w:name="_Toc328663610"/>
      <w:bookmarkStart w:id="604" w:name="_Toc328753479"/>
      <w:bookmarkStart w:id="605" w:name="_Toc328578170"/>
      <w:bookmarkStart w:id="606" w:name="_Toc328598973"/>
      <w:bookmarkStart w:id="607" w:name="_Toc328663618"/>
      <w:bookmarkStart w:id="608" w:name="_Toc328753487"/>
      <w:bookmarkStart w:id="609" w:name="_Toc328578171"/>
      <w:bookmarkStart w:id="610" w:name="_Toc328598974"/>
      <w:bookmarkStart w:id="611" w:name="_Toc328663619"/>
      <w:bookmarkStart w:id="612" w:name="_Toc328753488"/>
      <w:bookmarkStart w:id="613" w:name="_Toc328578172"/>
      <w:bookmarkStart w:id="614" w:name="_Toc328598975"/>
      <w:bookmarkStart w:id="615" w:name="_Toc328663620"/>
      <w:bookmarkStart w:id="616" w:name="_Toc328753489"/>
      <w:bookmarkStart w:id="617" w:name="_Toc328578174"/>
      <w:bookmarkStart w:id="618" w:name="_Toc328598977"/>
      <w:bookmarkStart w:id="619" w:name="_Toc328663622"/>
      <w:bookmarkStart w:id="620" w:name="_Toc328753491"/>
      <w:bookmarkStart w:id="621" w:name="_Toc328578182"/>
      <w:bookmarkStart w:id="622" w:name="_Toc328598985"/>
      <w:bookmarkStart w:id="623" w:name="_Toc328663630"/>
      <w:bookmarkStart w:id="624" w:name="_Toc328753499"/>
      <w:bookmarkStart w:id="625" w:name="_Toc278305710"/>
      <w:bookmarkStart w:id="626" w:name="_Toc278893662"/>
      <w:bookmarkStart w:id="627" w:name="_Toc278977647"/>
      <w:bookmarkStart w:id="628" w:name="_Toc20221200"/>
      <w:bookmarkStart w:id="629" w:name="_Toc330921832"/>
      <w:bookmarkStart w:id="630" w:name="_Toc330921842"/>
      <w:bookmarkStart w:id="631" w:name="_Toc330921843"/>
      <w:bookmarkStart w:id="632" w:name="_Toc330921844"/>
      <w:bookmarkStart w:id="633" w:name="_Toc330921845"/>
      <w:bookmarkStart w:id="634" w:name="_Toc330921850"/>
      <w:bookmarkStart w:id="635" w:name="_Toc330921851"/>
      <w:bookmarkStart w:id="636" w:name="_Toc330921852"/>
      <w:bookmarkStart w:id="637" w:name="_Toc330921853"/>
      <w:bookmarkStart w:id="638" w:name="_Toc330921854"/>
      <w:bookmarkStart w:id="639" w:name="_Toc330921855"/>
      <w:bookmarkStart w:id="640" w:name="_Toc330921856"/>
      <w:bookmarkStart w:id="641" w:name="_Toc330921858"/>
      <w:bookmarkStart w:id="642" w:name="_Toc330921859"/>
      <w:bookmarkStart w:id="643" w:name="_Toc330921860"/>
      <w:bookmarkStart w:id="644" w:name="_Toc330921861"/>
      <w:bookmarkStart w:id="645" w:name="_Toc330921862"/>
      <w:bookmarkStart w:id="646" w:name="_Toc330921867"/>
      <w:bookmarkStart w:id="647" w:name="_Toc330921868"/>
      <w:bookmarkStart w:id="648" w:name="_Toc330921870"/>
      <w:bookmarkStart w:id="649" w:name="_Toc330921871"/>
      <w:bookmarkStart w:id="650" w:name="_Toc330921872"/>
      <w:bookmarkStart w:id="651" w:name="_Toc330921873"/>
      <w:bookmarkStart w:id="652" w:name="_Toc330921874"/>
      <w:bookmarkStart w:id="653" w:name="_Toc330921879"/>
      <w:bookmarkStart w:id="654" w:name="_Toc330921880"/>
      <w:bookmarkStart w:id="655" w:name="_Toc330921882"/>
      <w:bookmarkStart w:id="656" w:name="_Toc330921883"/>
      <w:bookmarkStart w:id="657" w:name="_Toc330921884"/>
      <w:bookmarkStart w:id="658" w:name="_Toc330921885"/>
      <w:bookmarkStart w:id="659" w:name="_Toc330921890"/>
      <w:bookmarkStart w:id="660" w:name="_Toc330921891"/>
      <w:bookmarkStart w:id="661" w:name="_Toc330921893"/>
      <w:bookmarkStart w:id="662" w:name="_Toc330921894"/>
      <w:bookmarkStart w:id="663" w:name="_Toc330921895"/>
      <w:bookmarkStart w:id="664" w:name="_Toc330921901"/>
      <w:bookmarkStart w:id="665" w:name="_Toc330921902"/>
      <w:bookmarkStart w:id="666" w:name="_Toc330921904"/>
      <w:bookmarkStart w:id="667" w:name="_Toc330921905"/>
      <w:bookmarkStart w:id="668" w:name="_Toc330921907"/>
      <w:bookmarkStart w:id="669" w:name="_Toc330921908"/>
      <w:bookmarkStart w:id="670" w:name="_Toc330921909"/>
      <w:bookmarkStart w:id="671" w:name="_Toc330921913"/>
      <w:bookmarkStart w:id="672" w:name="_Toc330921914"/>
      <w:bookmarkStart w:id="673" w:name="_Toc330921916"/>
      <w:bookmarkStart w:id="674" w:name="_Toc330921917"/>
      <w:bookmarkStart w:id="675" w:name="_Toc330921919"/>
      <w:bookmarkStart w:id="676" w:name="_Toc330921923"/>
      <w:bookmarkStart w:id="677" w:name="_Toc330921924"/>
      <w:bookmarkStart w:id="678" w:name="_Toc330921926"/>
      <w:bookmarkStart w:id="679" w:name="_Toc330921927"/>
      <w:bookmarkStart w:id="680" w:name="_Toc330921929"/>
      <w:bookmarkStart w:id="681" w:name="_Toc330921931"/>
      <w:bookmarkStart w:id="682" w:name="_Toc330921933"/>
      <w:bookmarkStart w:id="683" w:name="_Toc330921936"/>
      <w:bookmarkStart w:id="684" w:name="_Toc330921937"/>
      <w:bookmarkStart w:id="685" w:name="_Toc330921939"/>
      <w:bookmarkStart w:id="686" w:name="_Toc330921940"/>
      <w:bookmarkStart w:id="687" w:name="_Toc330921943"/>
      <w:bookmarkStart w:id="688" w:name="_Toc338608772"/>
      <w:bookmarkStart w:id="689" w:name="_Toc338608774"/>
      <w:bookmarkStart w:id="690" w:name="_Toc24167875"/>
      <w:bookmarkStart w:id="691" w:name="_Toc24168931"/>
      <w:bookmarkStart w:id="692" w:name="_Toc328598990"/>
      <w:bookmarkStart w:id="693" w:name="_Toc328663636"/>
      <w:bookmarkStart w:id="694" w:name="_Toc328753505"/>
      <w:bookmarkStart w:id="695" w:name="_Toc328598993"/>
      <w:bookmarkStart w:id="696" w:name="_Toc328663639"/>
      <w:bookmarkStart w:id="697" w:name="_Toc328753508"/>
      <w:bookmarkStart w:id="698" w:name="_Toc328598996"/>
      <w:bookmarkStart w:id="699" w:name="_Toc328663642"/>
      <w:bookmarkStart w:id="700" w:name="_Toc328753511"/>
      <w:bookmarkStart w:id="701" w:name="_Toc328599001"/>
      <w:bookmarkStart w:id="702" w:name="_Toc328663647"/>
      <w:bookmarkStart w:id="703" w:name="_Toc328753516"/>
      <w:bookmarkStart w:id="704" w:name="_Toc328599003"/>
      <w:bookmarkStart w:id="705" w:name="_Toc328663649"/>
      <w:bookmarkStart w:id="706" w:name="_Toc328753518"/>
      <w:bookmarkStart w:id="707" w:name="_Toc328599006"/>
      <w:bookmarkStart w:id="708" w:name="_Toc328663652"/>
      <w:bookmarkStart w:id="709" w:name="_Toc328753521"/>
      <w:bookmarkStart w:id="710" w:name="_Toc328599008"/>
      <w:bookmarkStart w:id="711" w:name="_Toc328663654"/>
      <w:bookmarkStart w:id="712" w:name="_Toc328753523"/>
      <w:bookmarkStart w:id="713" w:name="_Toc22727479"/>
      <w:bookmarkStart w:id="714" w:name="_Toc22728252"/>
      <w:bookmarkStart w:id="715" w:name="_Toc22728986"/>
      <w:bookmarkStart w:id="716" w:name="_Toc22790490"/>
      <w:bookmarkStart w:id="717" w:name="_Toc22727483"/>
      <w:bookmarkStart w:id="718" w:name="_Toc22728256"/>
      <w:bookmarkStart w:id="719" w:name="_Toc22728990"/>
      <w:bookmarkStart w:id="720" w:name="_Toc22790494"/>
      <w:bookmarkStart w:id="721" w:name="_Toc22006965"/>
      <w:bookmarkStart w:id="722" w:name="_Toc22033244"/>
      <w:bookmarkStart w:id="723" w:name="_Toc330921949"/>
      <w:bookmarkStart w:id="724" w:name="_Toc330921956"/>
      <w:bookmarkStart w:id="725" w:name="_Toc330921957"/>
      <w:bookmarkStart w:id="726" w:name="_Toc330921958"/>
      <w:bookmarkStart w:id="727" w:name="_Toc330921959"/>
      <w:bookmarkStart w:id="728" w:name="_Toc330921960"/>
      <w:bookmarkStart w:id="729" w:name="_Toc311217284"/>
      <w:bookmarkStart w:id="730" w:name="_Toc311217287"/>
      <w:bookmarkStart w:id="731" w:name="_Toc311217291"/>
      <w:bookmarkStart w:id="732" w:name="_Toc311217298"/>
      <w:bookmarkStart w:id="733" w:name="_Toc311217303"/>
      <w:bookmarkStart w:id="734" w:name="_Toc311217312"/>
      <w:bookmarkStart w:id="735" w:name="_Toc311217316"/>
      <w:bookmarkStart w:id="736" w:name="_Toc311217318"/>
      <w:bookmarkStart w:id="737" w:name="_Toc311217320"/>
      <w:bookmarkStart w:id="738" w:name="_Toc311217331"/>
      <w:bookmarkStart w:id="739" w:name="_Toc311217332"/>
      <w:bookmarkStart w:id="740" w:name="_Toc311217333"/>
      <w:bookmarkStart w:id="741" w:name="_Toc311217334"/>
      <w:bookmarkStart w:id="742" w:name="_Toc311217363"/>
      <w:bookmarkStart w:id="743" w:name="_Toc311217416"/>
      <w:bookmarkStart w:id="744" w:name="_Toc311217520"/>
      <w:bookmarkStart w:id="745" w:name="_Toc311217530"/>
      <w:bookmarkStart w:id="746" w:name="_Toc311217535"/>
      <w:bookmarkStart w:id="747" w:name="_Toc311217610"/>
      <w:bookmarkStart w:id="748" w:name="_Toc311217611"/>
      <w:bookmarkStart w:id="749" w:name="_Toc311217686"/>
      <w:bookmarkStart w:id="750" w:name="_Toc311217689"/>
      <w:bookmarkStart w:id="751" w:name="_Toc311217690"/>
      <w:bookmarkStart w:id="752" w:name="_Toc311217691"/>
      <w:bookmarkStart w:id="753" w:name="_Toc311217759"/>
      <w:bookmarkStart w:id="754" w:name="_Toc311217765"/>
      <w:bookmarkStart w:id="755" w:name="_Toc311217825"/>
      <w:bookmarkStart w:id="756" w:name="_Toc311217826"/>
      <w:bookmarkStart w:id="757" w:name="_Toc311217867"/>
      <w:bookmarkStart w:id="758" w:name="_Toc311217872"/>
      <w:bookmarkStart w:id="759" w:name="_Toc311218100"/>
      <w:bookmarkStart w:id="760" w:name="_Toc311218101"/>
      <w:bookmarkStart w:id="761" w:name="_Toc311218106"/>
      <w:bookmarkStart w:id="762" w:name="_Toc311218112"/>
      <w:bookmarkStart w:id="763" w:name="_Toc311218117"/>
      <w:bookmarkStart w:id="764" w:name="_Toc311218125"/>
      <w:bookmarkStart w:id="765" w:name="_Toc311218127"/>
      <w:bookmarkStart w:id="766" w:name="_Toc311218133"/>
      <w:bookmarkStart w:id="767" w:name="_Toc311218135"/>
      <w:bookmarkStart w:id="768" w:name="_Toc311218141"/>
      <w:bookmarkStart w:id="769" w:name="_Toc311218143"/>
      <w:bookmarkStart w:id="770" w:name="_Toc311218146"/>
      <w:bookmarkStart w:id="771" w:name="_Toc311218147"/>
      <w:bookmarkStart w:id="772" w:name="_Toc311218149"/>
      <w:bookmarkStart w:id="773" w:name="_Toc311218323"/>
      <w:bookmarkStart w:id="774" w:name="_Toc311218329"/>
      <w:bookmarkStart w:id="775" w:name="_Toc311218332"/>
      <w:bookmarkStart w:id="776" w:name="_Toc311218341"/>
      <w:bookmarkStart w:id="777" w:name="_Toc311218342"/>
      <w:bookmarkStart w:id="778" w:name="_Toc311218345"/>
      <w:bookmarkStart w:id="779" w:name="_Toc311218349"/>
      <w:bookmarkStart w:id="780" w:name="_Toc311218352"/>
      <w:bookmarkStart w:id="781" w:name="_Toc311218353"/>
      <w:bookmarkStart w:id="782" w:name="_Toc311218354"/>
      <w:bookmarkStart w:id="783" w:name="_Toc311218356"/>
      <w:bookmarkStart w:id="784" w:name="_Toc311218358"/>
      <w:bookmarkStart w:id="785" w:name="_Toc311218446"/>
      <w:bookmarkStart w:id="786" w:name="_Toc311218447"/>
      <w:bookmarkStart w:id="787" w:name="_Toc311218535"/>
      <w:bookmarkStart w:id="788" w:name="_Toc311218537"/>
      <w:bookmarkStart w:id="789" w:name="_Toc311218642"/>
      <w:bookmarkStart w:id="790" w:name="_Toc311218644"/>
      <w:bookmarkStart w:id="791" w:name="_Toc311218749"/>
      <w:bookmarkStart w:id="792" w:name="_Toc311218750"/>
      <w:bookmarkStart w:id="793" w:name="_Toc311218849"/>
      <w:bookmarkStart w:id="794" w:name="_Toc311218851"/>
      <w:bookmarkStart w:id="795" w:name="_Toc311219347"/>
      <w:bookmarkStart w:id="796" w:name="_Toc311219348"/>
      <w:bookmarkStart w:id="797" w:name="_Toc311219815"/>
      <w:bookmarkStart w:id="798" w:name="_Toc311219817"/>
      <w:bookmarkStart w:id="799" w:name="_Toc311219824"/>
      <w:bookmarkStart w:id="800" w:name="_Toc311219841"/>
      <w:bookmarkStart w:id="801" w:name="_Toc311219842"/>
      <w:bookmarkStart w:id="802" w:name="_Toc311219843"/>
      <w:bookmarkStart w:id="803" w:name="_Toc311219844"/>
      <w:bookmarkStart w:id="804" w:name="_Toc311219850"/>
      <w:bookmarkStart w:id="805" w:name="_Toc311219852"/>
      <w:bookmarkStart w:id="806" w:name="_Toc311219853"/>
      <w:bookmarkStart w:id="807" w:name="_Toc311219854"/>
      <w:bookmarkStart w:id="808" w:name="_Toc311219855"/>
      <w:bookmarkStart w:id="809" w:name="_Toc311219856"/>
      <w:bookmarkStart w:id="810" w:name="_Toc311219857"/>
      <w:bookmarkStart w:id="811" w:name="_Toc311219861"/>
      <w:bookmarkStart w:id="812" w:name="_Toc311219867"/>
      <w:bookmarkStart w:id="813" w:name="_Toc311219870"/>
      <w:bookmarkStart w:id="814" w:name="_Toc311219871"/>
      <w:bookmarkStart w:id="815" w:name="_Toc311219872"/>
      <w:bookmarkStart w:id="816" w:name="_Toc311219873"/>
      <w:bookmarkStart w:id="817" w:name="_Toc311219874"/>
      <w:bookmarkStart w:id="818" w:name="_Toc311219875"/>
      <w:bookmarkStart w:id="819" w:name="_Toc311219877"/>
      <w:bookmarkStart w:id="820" w:name="_Toc311219883"/>
      <w:bookmarkStart w:id="821" w:name="_Toc311219886"/>
      <w:bookmarkStart w:id="822" w:name="_Toc311219889"/>
      <w:bookmarkStart w:id="823" w:name="_Toc311219890"/>
      <w:bookmarkStart w:id="824" w:name="_Toc311219891"/>
      <w:bookmarkStart w:id="825" w:name="_Toc311219892"/>
      <w:bookmarkStart w:id="826" w:name="_Toc311219893"/>
      <w:bookmarkStart w:id="827" w:name="_Toc311219895"/>
      <w:bookmarkStart w:id="828" w:name="_Toc311219896"/>
      <w:bookmarkStart w:id="829" w:name="_Toc311219897"/>
      <w:bookmarkStart w:id="830" w:name="_Toc311219898"/>
      <w:bookmarkStart w:id="831" w:name="_Toc311219899"/>
      <w:bookmarkStart w:id="832" w:name="_Toc311219900"/>
      <w:bookmarkStart w:id="833" w:name="_Toc311219901"/>
      <w:bookmarkStart w:id="834" w:name="_Toc311219902"/>
      <w:bookmarkStart w:id="835" w:name="_Toc311219938"/>
      <w:bookmarkStart w:id="836" w:name="_Toc311219940"/>
      <w:bookmarkStart w:id="837" w:name="_Toc311219961"/>
      <w:bookmarkStart w:id="838" w:name="_Toc311219989"/>
      <w:bookmarkStart w:id="839" w:name="_Toc29970785"/>
      <w:bookmarkStart w:id="840" w:name="_Toc29970797"/>
      <w:bookmarkStart w:id="841" w:name="_Toc29970909"/>
      <w:bookmarkStart w:id="842" w:name="_Toc29971021"/>
      <w:bookmarkStart w:id="843" w:name="_Toc29971133"/>
      <w:bookmarkStart w:id="844" w:name="_Toc29971188"/>
      <w:bookmarkStart w:id="845" w:name="_Toc29971192"/>
      <w:bookmarkStart w:id="846" w:name="_Toc29971235"/>
      <w:bookmarkStart w:id="847" w:name="_Toc29971238"/>
      <w:bookmarkStart w:id="848" w:name="_Toc29971240"/>
      <w:bookmarkStart w:id="849" w:name="_Toc29971249"/>
      <w:bookmarkStart w:id="850" w:name="_Toc29971260"/>
      <w:bookmarkStart w:id="851" w:name="_Toc29971279"/>
      <w:bookmarkStart w:id="852" w:name="_Toc29971281"/>
      <w:bookmarkStart w:id="853" w:name="_Toc29971300"/>
      <w:bookmarkStart w:id="854" w:name="_Toc29971302"/>
      <w:bookmarkStart w:id="855" w:name="_Toc29971321"/>
      <w:bookmarkStart w:id="856" w:name="_Toc29971323"/>
      <w:bookmarkStart w:id="857" w:name="_Toc29971342"/>
      <w:bookmarkStart w:id="858" w:name="_Toc29971344"/>
      <w:bookmarkStart w:id="859" w:name="_Toc29971363"/>
      <w:bookmarkStart w:id="860" w:name="_Toc29971365"/>
      <w:bookmarkStart w:id="861" w:name="_Toc29971384"/>
      <w:bookmarkStart w:id="862" w:name="_Toc29971771"/>
      <w:bookmarkStart w:id="863" w:name="_Toc330921963"/>
      <w:bookmarkStart w:id="864" w:name="_Toc330857423"/>
      <w:bookmarkStart w:id="865" w:name="_Toc33078898"/>
      <w:bookmarkStart w:id="866" w:name="_Toc33078899"/>
      <w:bookmarkStart w:id="867" w:name="_Toc24878143"/>
      <w:bookmarkStart w:id="868" w:name="_Toc24878171"/>
      <w:bookmarkStart w:id="869" w:name="_Toc24878199"/>
      <w:bookmarkStart w:id="870" w:name="_Toc24878227"/>
      <w:bookmarkStart w:id="871" w:name="_Toc24878251"/>
      <w:bookmarkStart w:id="872" w:name="_Toc24878277"/>
      <w:bookmarkStart w:id="873" w:name="_Toc24878303"/>
      <w:bookmarkStart w:id="874" w:name="_Toc24878329"/>
      <w:bookmarkStart w:id="875" w:name="_Toc24878352"/>
      <w:bookmarkStart w:id="876" w:name="_Toc24878384"/>
      <w:bookmarkStart w:id="877" w:name="_Toc24878416"/>
      <w:bookmarkStart w:id="878" w:name="_Toc24878448"/>
      <w:bookmarkStart w:id="879" w:name="_Toc24878473"/>
      <w:bookmarkStart w:id="880" w:name="_Toc24878507"/>
      <w:bookmarkStart w:id="881" w:name="_Toc24878541"/>
      <w:bookmarkStart w:id="882" w:name="_Toc24878575"/>
      <w:bookmarkStart w:id="883" w:name="_Toc24878592"/>
      <w:bookmarkStart w:id="884" w:name="_Toc24881337"/>
      <w:bookmarkStart w:id="885" w:name="_Toc24878601"/>
      <w:bookmarkStart w:id="886" w:name="_Toc24878625"/>
      <w:bookmarkStart w:id="887" w:name="_Toc24878649"/>
      <w:bookmarkStart w:id="888" w:name="_Toc24878673"/>
      <w:bookmarkStart w:id="889" w:name="_Toc24878693"/>
      <w:bookmarkStart w:id="890" w:name="_Toc24878742"/>
      <w:bookmarkStart w:id="891" w:name="_Toc24878749"/>
      <w:bookmarkStart w:id="892" w:name="_Toc24878756"/>
      <w:bookmarkStart w:id="893" w:name="_Toc24878778"/>
      <w:bookmarkStart w:id="894" w:name="_Toc24878789"/>
      <w:bookmarkStart w:id="895" w:name="_Toc24878800"/>
      <w:bookmarkStart w:id="896" w:name="_Toc24878822"/>
      <w:bookmarkStart w:id="897" w:name="_Toc24878833"/>
      <w:bookmarkStart w:id="898" w:name="_Toc24878844"/>
      <w:bookmarkStart w:id="899" w:name="_Toc24878855"/>
      <w:bookmarkStart w:id="900" w:name="_Toc24878866"/>
      <w:bookmarkStart w:id="901" w:name="_Toc24878877"/>
      <w:bookmarkStart w:id="902" w:name="_Toc24878888"/>
      <w:bookmarkStart w:id="903" w:name="_Toc24878899"/>
      <w:bookmarkStart w:id="904" w:name="_Toc24878906"/>
      <w:bookmarkStart w:id="905" w:name="_Toc24878913"/>
      <w:bookmarkStart w:id="906" w:name="_Toc24878935"/>
      <w:bookmarkStart w:id="907" w:name="_Toc24878946"/>
      <w:bookmarkStart w:id="908" w:name="_Toc24878957"/>
      <w:bookmarkStart w:id="909" w:name="_Toc24878979"/>
      <w:bookmarkStart w:id="910" w:name="_Toc24878990"/>
      <w:bookmarkStart w:id="911" w:name="_Toc24879001"/>
      <w:bookmarkStart w:id="912" w:name="_Toc24879023"/>
      <w:bookmarkStart w:id="913" w:name="_Toc24879034"/>
      <w:bookmarkStart w:id="914" w:name="_Toc24879045"/>
      <w:bookmarkStart w:id="915" w:name="_Toc24879067"/>
      <w:bookmarkStart w:id="916" w:name="_Toc24879078"/>
      <w:bookmarkStart w:id="917" w:name="_Toc24879089"/>
      <w:bookmarkStart w:id="918" w:name="_Toc24879111"/>
      <w:bookmarkStart w:id="919" w:name="_Toc24879122"/>
      <w:bookmarkStart w:id="920" w:name="_Toc24879133"/>
      <w:bookmarkStart w:id="921" w:name="_Toc24879144"/>
      <w:bookmarkStart w:id="922" w:name="_Toc24881341"/>
      <w:bookmarkStart w:id="923" w:name="_Toc24879150"/>
      <w:bookmarkStart w:id="924" w:name="_Toc24879157"/>
      <w:bookmarkStart w:id="925" w:name="_Toc24879179"/>
      <w:bookmarkStart w:id="926" w:name="_Toc24879190"/>
      <w:bookmarkStart w:id="927" w:name="_Toc24879201"/>
      <w:bookmarkStart w:id="928" w:name="_Toc24879212"/>
      <w:bookmarkStart w:id="929" w:name="_Toc24879223"/>
      <w:bookmarkStart w:id="930" w:name="_Toc24879234"/>
      <w:bookmarkStart w:id="931" w:name="_Toc24879245"/>
      <w:bookmarkStart w:id="932" w:name="_Toc24879256"/>
      <w:bookmarkStart w:id="933" w:name="_Toc24879267"/>
      <w:bookmarkStart w:id="934" w:name="_Toc24879278"/>
      <w:bookmarkStart w:id="935" w:name="_Toc24879289"/>
      <w:bookmarkStart w:id="936" w:name="_Toc24879300"/>
      <w:bookmarkStart w:id="937" w:name="_Toc24879311"/>
      <w:bookmarkStart w:id="938" w:name="_Toc24879322"/>
      <w:bookmarkStart w:id="939" w:name="_Toc24879344"/>
      <w:bookmarkStart w:id="940" w:name="_Toc24879355"/>
      <w:bookmarkStart w:id="941" w:name="_Toc24879366"/>
      <w:bookmarkStart w:id="942" w:name="_Toc24879377"/>
      <w:bookmarkStart w:id="943" w:name="_Toc24879388"/>
      <w:bookmarkStart w:id="944" w:name="_Toc24879399"/>
      <w:bookmarkStart w:id="945" w:name="_Toc24879410"/>
      <w:bookmarkStart w:id="946" w:name="_Toc24879421"/>
      <w:bookmarkStart w:id="947" w:name="_Toc24879432"/>
      <w:bookmarkStart w:id="948" w:name="_Toc24879443"/>
      <w:bookmarkStart w:id="949" w:name="_Toc24879454"/>
      <w:bookmarkStart w:id="950" w:name="_Toc24879465"/>
      <w:bookmarkStart w:id="951" w:name="_Toc24879476"/>
      <w:bookmarkStart w:id="952" w:name="_Toc24879498"/>
      <w:bookmarkStart w:id="953" w:name="_Toc24879509"/>
      <w:bookmarkStart w:id="954" w:name="_Toc24879520"/>
      <w:bookmarkStart w:id="955" w:name="_Toc24879531"/>
      <w:bookmarkStart w:id="956" w:name="_Toc24879542"/>
      <w:bookmarkStart w:id="957" w:name="_Toc24879553"/>
      <w:bookmarkStart w:id="958" w:name="_Toc24879564"/>
      <w:bookmarkStart w:id="959" w:name="_Toc24879575"/>
      <w:bookmarkStart w:id="960" w:name="_Toc24879586"/>
      <w:bookmarkStart w:id="961" w:name="_Toc24879597"/>
      <w:bookmarkStart w:id="962" w:name="_Toc24879608"/>
      <w:bookmarkStart w:id="963" w:name="_Toc24879619"/>
      <w:bookmarkStart w:id="964" w:name="_Toc24879630"/>
      <w:bookmarkStart w:id="965" w:name="_Toc24879641"/>
      <w:bookmarkStart w:id="966" w:name="_Toc24879663"/>
      <w:bookmarkStart w:id="967" w:name="_Toc24879674"/>
      <w:bookmarkStart w:id="968" w:name="_Toc24879696"/>
      <w:bookmarkStart w:id="969" w:name="_Toc24879707"/>
      <w:bookmarkStart w:id="970" w:name="_Toc24879718"/>
      <w:bookmarkStart w:id="971" w:name="_Toc24879729"/>
      <w:bookmarkStart w:id="972" w:name="_Toc24879740"/>
      <w:bookmarkStart w:id="973" w:name="_Toc24879751"/>
      <w:bookmarkStart w:id="974" w:name="_Toc24879762"/>
      <w:bookmarkStart w:id="975" w:name="_Toc24879773"/>
      <w:bookmarkStart w:id="976" w:name="_Toc24879784"/>
      <w:bookmarkStart w:id="977" w:name="_Toc24879795"/>
      <w:bookmarkStart w:id="978" w:name="_Toc24879806"/>
      <w:bookmarkStart w:id="979" w:name="_Toc24879817"/>
      <w:bookmarkStart w:id="980" w:name="_Toc24879828"/>
      <w:bookmarkStart w:id="981" w:name="_Toc24879839"/>
      <w:bookmarkStart w:id="982" w:name="_Toc24881342"/>
      <w:bookmarkStart w:id="983" w:name="_Toc24879845"/>
      <w:bookmarkStart w:id="984" w:name="_Toc24879852"/>
      <w:bookmarkStart w:id="985" w:name="_Toc24879874"/>
      <w:bookmarkStart w:id="986" w:name="_Toc24879885"/>
      <w:bookmarkStart w:id="987" w:name="_Toc24879896"/>
      <w:bookmarkStart w:id="988" w:name="_Toc24879907"/>
      <w:bookmarkStart w:id="989" w:name="_Toc24879918"/>
      <w:bookmarkStart w:id="990" w:name="_Toc24879929"/>
      <w:bookmarkStart w:id="991" w:name="_Toc24879940"/>
      <w:bookmarkStart w:id="992" w:name="_Toc24879951"/>
      <w:bookmarkStart w:id="993" w:name="_Toc24879962"/>
      <w:bookmarkStart w:id="994" w:name="_Toc24879973"/>
      <w:bookmarkStart w:id="995" w:name="_Toc24879984"/>
      <w:bookmarkStart w:id="996" w:name="_Toc24879995"/>
      <w:bookmarkStart w:id="997" w:name="_Toc24880006"/>
      <w:bookmarkStart w:id="998" w:name="_Toc24880017"/>
      <w:bookmarkStart w:id="999" w:name="_Toc24880039"/>
      <w:bookmarkStart w:id="1000" w:name="_Toc24880050"/>
      <w:bookmarkStart w:id="1001" w:name="_Toc24880061"/>
      <w:bookmarkStart w:id="1002" w:name="_Toc24880072"/>
      <w:bookmarkStart w:id="1003" w:name="_Toc24880083"/>
      <w:bookmarkStart w:id="1004" w:name="_Toc24880094"/>
      <w:bookmarkStart w:id="1005" w:name="_Toc24880105"/>
      <w:bookmarkStart w:id="1006" w:name="_Toc24880116"/>
      <w:bookmarkStart w:id="1007" w:name="_Toc24880127"/>
      <w:bookmarkStart w:id="1008" w:name="_Toc24880138"/>
      <w:bookmarkStart w:id="1009" w:name="_Toc24880149"/>
      <w:bookmarkStart w:id="1010" w:name="_Toc24880160"/>
      <w:bookmarkStart w:id="1011" w:name="_Toc24880171"/>
      <w:bookmarkStart w:id="1012" w:name="_Toc24880193"/>
      <w:bookmarkStart w:id="1013" w:name="_Toc24880204"/>
      <w:bookmarkStart w:id="1014" w:name="_Toc24880215"/>
      <w:bookmarkStart w:id="1015" w:name="_Toc24880226"/>
      <w:bookmarkStart w:id="1016" w:name="_Toc24880237"/>
      <w:bookmarkStart w:id="1017" w:name="_Toc24880248"/>
      <w:bookmarkStart w:id="1018" w:name="_Toc24880259"/>
      <w:bookmarkStart w:id="1019" w:name="_Toc24880270"/>
      <w:bookmarkStart w:id="1020" w:name="_Toc24880281"/>
      <w:bookmarkStart w:id="1021" w:name="_Toc24880292"/>
      <w:bookmarkStart w:id="1022" w:name="_Toc24880303"/>
      <w:bookmarkStart w:id="1023" w:name="_Toc24880314"/>
      <w:bookmarkStart w:id="1024" w:name="_Toc24880325"/>
      <w:bookmarkStart w:id="1025" w:name="_Toc24880336"/>
      <w:bookmarkStart w:id="1026" w:name="_Toc24880358"/>
      <w:bookmarkStart w:id="1027" w:name="_Toc24880369"/>
      <w:bookmarkStart w:id="1028" w:name="_Toc24880391"/>
      <w:bookmarkStart w:id="1029" w:name="_Toc24880402"/>
      <w:bookmarkStart w:id="1030" w:name="_Toc24880413"/>
      <w:bookmarkStart w:id="1031" w:name="_Toc24880424"/>
      <w:bookmarkStart w:id="1032" w:name="_Toc24880435"/>
      <w:bookmarkStart w:id="1033" w:name="_Toc24880446"/>
      <w:bookmarkStart w:id="1034" w:name="_Toc24880457"/>
      <w:bookmarkStart w:id="1035" w:name="_Toc24880468"/>
      <w:bookmarkStart w:id="1036" w:name="_Toc24880479"/>
      <w:bookmarkStart w:id="1037" w:name="_Toc24880490"/>
      <w:bookmarkStart w:id="1038" w:name="_Toc24880501"/>
      <w:bookmarkStart w:id="1039" w:name="_Toc24880512"/>
      <w:bookmarkStart w:id="1040" w:name="_Toc24880523"/>
      <w:bookmarkStart w:id="1041" w:name="_Toc24880534"/>
      <w:bookmarkStart w:id="1042" w:name="_Toc24881343"/>
      <w:bookmarkStart w:id="1043" w:name="_Toc24880540"/>
      <w:bookmarkStart w:id="1044" w:name="_Toc24880547"/>
      <w:bookmarkStart w:id="1045" w:name="_Toc24880569"/>
      <w:bookmarkStart w:id="1046" w:name="_Toc24880580"/>
      <w:bookmarkStart w:id="1047" w:name="_Toc24880591"/>
      <w:bookmarkStart w:id="1048" w:name="_Toc24880602"/>
      <w:bookmarkStart w:id="1049" w:name="_Toc24880613"/>
      <w:bookmarkStart w:id="1050" w:name="_Toc24880624"/>
      <w:bookmarkStart w:id="1051" w:name="_Toc24880635"/>
      <w:bookmarkStart w:id="1052" w:name="_Toc24880646"/>
      <w:bookmarkStart w:id="1053" w:name="_Toc24880657"/>
      <w:bookmarkStart w:id="1054" w:name="_Toc24880679"/>
      <w:bookmarkStart w:id="1055" w:name="_Toc24880690"/>
      <w:bookmarkStart w:id="1056" w:name="_Toc24880701"/>
      <w:bookmarkStart w:id="1057" w:name="_Toc24880712"/>
      <w:bookmarkStart w:id="1058" w:name="_Toc24880723"/>
      <w:bookmarkStart w:id="1059" w:name="_Toc24880734"/>
      <w:bookmarkStart w:id="1060" w:name="_Toc24880745"/>
      <w:bookmarkStart w:id="1061" w:name="_Toc24880756"/>
      <w:bookmarkStart w:id="1062" w:name="_Toc24880767"/>
      <w:bookmarkStart w:id="1063" w:name="_Toc24880789"/>
      <w:bookmarkStart w:id="1064" w:name="_Toc24880800"/>
      <w:bookmarkStart w:id="1065" w:name="_Toc24880811"/>
      <w:bookmarkStart w:id="1066" w:name="_Toc24880822"/>
      <w:bookmarkStart w:id="1067" w:name="_Toc24880833"/>
      <w:bookmarkStart w:id="1068" w:name="_Toc24880844"/>
      <w:bookmarkStart w:id="1069" w:name="_Toc24880855"/>
      <w:bookmarkStart w:id="1070" w:name="_Toc24880866"/>
      <w:bookmarkStart w:id="1071" w:name="_Toc24880877"/>
      <w:bookmarkStart w:id="1072" w:name="_Toc24880899"/>
      <w:bookmarkStart w:id="1073" w:name="_Toc24880910"/>
      <w:bookmarkStart w:id="1074" w:name="_Toc24880921"/>
      <w:bookmarkStart w:id="1075" w:name="_Toc24880932"/>
      <w:bookmarkStart w:id="1076" w:name="_Toc24880943"/>
      <w:bookmarkStart w:id="1077" w:name="_Toc24880954"/>
      <w:bookmarkStart w:id="1078" w:name="_Toc24880965"/>
      <w:bookmarkStart w:id="1079" w:name="_Toc24880976"/>
      <w:bookmarkStart w:id="1080" w:name="_Toc24880998"/>
      <w:bookmarkStart w:id="1081" w:name="_Toc24881009"/>
      <w:bookmarkStart w:id="1082" w:name="_Toc24881020"/>
      <w:bookmarkStart w:id="1083" w:name="_Toc24881031"/>
      <w:bookmarkStart w:id="1084" w:name="_Toc24881042"/>
      <w:bookmarkStart w:id="1085" w:name="_Toc24881053"/>
      <w:bookmarkStart w:id="1086" w:name="_Toc24881064"/>
      <w:bookmarkStart w:id="1087" w:name="_Toc24881075"/>
      <w:bookmarkStart w:id="1088" w:name="_Toc24881086"/>
      <w:bookmarkStart w:id="1089" w:name="_Toc33078907"/>
      <w:bookmarkStart w:id="1090" w:name="_Toc24881104"/>
      <w:bookmarkStart w:id="1091" w:name="_Toc33078912"/>
      <w:bookmarkStart w:id="1092" w:name="_Toc33078919"/>
      <w:bookmarkStart w:id="1093" w:name="_Toc24881112"/>
      <w:bookmarkStart w:id="1094" w:name="_Toc24881114"/>
      <w:bookmarkStart w:id="1095" w:name="_Toc24881115"/>
      <w:bookmarkStart w:id="1096" w:name="_Toc24881117"/>
      <w:bookmarkStart w:id="1097" w:name="_Toc33078928"/>
      <w:bookmarkStart w:id="1098" w:name="_Toc23248822"/>
      <w:bookmarkStart w:id="1099" w:name="_Toc23248830"/>
      <w:bookmarkStart w:id="1100" w:name="_Hlt168807772"/>
      <w:bookmarkStart w:id="1101" w:name="_Toc73966554"/>
      <w:bookmarkStart w:id="1102" w:name="_Toc330810998"/>
      <w:bookmarkStart w:id="1103" w:name="_Toc330812793"/>
      <w:bookmarkStart w:id="1104" w:name="_Toc327284572"/>
      <w:bookmarkStart w:id="1105" w:name="_Toc327290460"/>
      <w:bookmarkStart w:id="1106" w:name="_Toc327299505"/>
      <w:bookmarkStart w:id="1107" w:name="_Toc327299818"/>
      <w:bookmarkStart w:id="1108" w:name="_Toc29960185"/>
      <w:bookmarkStart w:id="1109" w:name="_Toc29972050"/>
      <w:bookmarkStart w:id="1110" w:name="_Toc29960222"/>
      <w:bookmarkStart w:id="1111" w:name="_Toc29972087"/>
      <w:bookmarkStart w:id="1112" w:name="_Toc331028443"/>
      <w:bookmarkStart w:id="1113" w:name="_Hlt22605870"/>
      <w:bookmarkStart w:id="1114" w:name="_Toc356148056"/>
      <w:bookmarkStart w:id="1115" w:name="_Toc339889442"/>
      <w:bookmarkStart w:id="1116" w:name="_Toc340052321"/>
      <w:bookmarkStart w:id="1117" w:name="_Toc332305078"/>
      <w:bookmarkStart w:id="1118" w:name="_Toc332305325"/>
      <w:bookmarkStart w:id="1119" w:name="_Toc332971307"/>
      <w:bookmarkStart w:id="1120" w:name="_Toc332979244"/>
      <w:bookmarkStart w:id="1121" w:name="_Toc332982075"/>
      <w:bookmarkStart w:id="1122" w:name="_Toc332982218"/>
      <w:bookmarkStart w:id="1123" w:name="_Toc333174121"/>
      <w:bookmarkStart w:id="1124" w:name="_Toc333174646"/>
      <w:bookmarkStart w:id="1125" w:name="_Toc332305079"/>
      <w:bookmarkStart w:id="1126" w:name="_Toc332305326"/>
      <w:bookmarkStart w:id="1127" w:name="_Toc332971308"/>
      <w:bookmarkStart w:id="1128" w:name="_Toc332979245"/>
      <w:bookmarkStart w:id="1129" w:name="_Toc332982076"/>
      <w:bookmarkStart w:id="1130" w:name="_Toc332982219"/>
      <w:bookmarkStart w:id="1131" w:name="_Toc333174122"/>
      <w:bookmarkStart w:id="1132" w:name="_Toc333174647"/>
      <w:bookmarkStart w:id="1133" w:name="_Toc332305107"/>
      <w:bookmarkStart w:id="1134" w:name="_Toc332305354"/>
      <w:bookmarkStart w:id="1135" w:name="_Toc332971336"/>
      <w:bookmarkStart w:id="1136" w:name="_Toc332979273"/>
      <w:bookmarkStart w:id="1137" w:name="_Toc332982104"/>
      <w:bookmarkStart w:id="1138" w:name="_Toc332982247"/>
      <w:bookmarkStart w:id="1139" w:name="_Toc333174150"/>
      <w:bookmarkStart w:id="1140" w:name="_Toc333174675"/>
      <w:bookmarkStart w:id="1141" w:name="_Toc348545556"/>
      <w:bookmarkStart w:id="1142" w:name="_Toc348629387"/>
      <w:bookmarkStart w:id="1143" w:name="_Toc356148080"/>
      <w:bookmarkStart w:id="1144" w:name="_Toc348545568"/>
      <w:bookmarkStart w:id="1145" w:name="_Toc348629399"/>
      <w:bookmarkStart w:id="1146" w:name="_Toc332305127"/>
      <w:bookmarkStart w:id="1147" w:name="_Toc332305374"/>
      <w:bookmarkStart w:id="1148" w:name="_Toc332971357"/>
      <w:bookmarkStart w:id="1149" w:name="_Toc332979294"/>
      <w:bookmarkStart w:id="1150" w:name="_Toc332982125"/>
      <w:bookmarkStart w:id="1151" w:name="_Toc332982268"/>
      <w:bookmarkStart w:id="1152" w:name="_Toc333174171"/>
      <w:bookmarkStart w:id="1153" w:name="_Toc333174696"/>
      <w:bookmarkStart w:id="1154" w:name="_Toc332305130"/>
      <w:bookmarkStart w:id="1155" w:name="_Toc332305377"/>
      <w:bookmarkStart w:id="1156" w:name="_Toc332971360"/>
      <w:bookmarkStart w:id="1157" w:name="_Toc332979297"/>
      <w:bookmarkStart w:id="1158" w:name="_Toc332982128"/>
      <w:bookmarkStart w:id="1159" w:name="_Toc332982271"/>
      <w:bookmarkStart w:id="1160" w:name="_Toc333174174"/>
      <w:bookmarkStart w:id="1161" w:name="_Toc333174699"/>
      <w:bookmarkStart w:id="1162" w:name="GoHere"/>
      <w:bookmarkStart w:id="1163" w:name="_Toc356148090"/>
      <w:bookmarkStart w:id="1164" w:name="_Toc348545581"/>
      <w:bookmarkStart w:id="1165" w:name="_Toc348629412"/>
      <w:bookmarkStart w:id="1166" w:name="_Toc339889494"/>
      <w:bookmarkStart w:id="1167" w:name="_Toc340052373"/>
      <w:bookmarkStart w:id="1168" w:name="_Toc356148110"/>
      <w:bookmarkStart w:id="1169" w:name="_Toc356148112"/>
      <w:bookmarkStart w:id="1170" w:name="_Toc358989205"/>
      <w:bookmarkStart w:id="1171" w:name="_Toc358990294"/>
      <w:bookmarkStart w:id="1172" w:name="_Toc358990517"/>
      <w:bookmarkStart w:id="1173" w:name="_Toc359074856"/>
      <w:bookmarkStart w:id="1174" w:name="_Toc359075007"/>
      <w:bookmarkStart w:id="1175" w:name="_Toc359083265"/>
      <w:bookmarkStart w:id="1176" w:name="_Toc363478540"/>
      <w:bookmarkStart w:id="1177" w:name="_Toc363478974"/>
      <w:bookmarkStart w:id="1178" w:name="_Toc363479110"/>
      <w:bookmarkStart w:id="1179" w:name="_Toc363586251"/>
      <w:bookmarkStart w:id="1180" w:name="_Toc363586394"/>
      <w:bookmarkStart w:id="1181" w:name="_Toc363586537"/>
      <w:bookmarkStart w:id="1182" w:name="_Toc363586680"/>
      <w:bookmarkStart w:id="1183" w:name="_Toc363646371"/>
      <w:bookmarkStart w:id="1184" w:name="_Toc363478542"/>
      <w:bookmarkStart w:id="1185" w:name="_Toc363478976"/>
      <w:bookmarkStart w:id="1186" w:name="_Toc363479112"/>
      <w:bookmarkStart w:id="1187" w:name="_Toc363586253"/>
      <w:bookmarkStart w:id="1188" w:name="_Toc363586396"/>
      <w:bookmarkStart w:id="1189" w:name="_Toc363586539"/>
      <w:bookmarkStart w:id="1190" w:name="_Toc363586682"/>
      <w:bookmarkStart w:id="1191" w:name="_Toc363646373"/>
      <w:bookmarkStart w:id="1192" w:name="_Toc363478543"/>
      <w:bookmarkStart w:id="1193" w:name="_Toc363478977"/>
      <w:bookmarkStart w:id="1194" w:name="_Toc363479113"/>
      <w:bookmarkStart w:id="1195" w:name="_Toc363586254"/>
      <w:bookmarkStart w:id="1196" w:name="_Toc363586397"/>
      <w:bookmarkStart w:id="1197" w:name="_Toc363586540"/>
      <w:bookmarkStart w:id="1198" w:name="_Toc363586683"/>
      <w:bookmarkStart w:id="1199" w:name="_Toc363646374"/>
      <w:bookmarkStart w:id="1200" w:name="_Toc363478545"/>
      <w:bookmarkStart w:id="1201" w:name="_Toc363478979"/>
      <w:bookmarkStart w:id="1202" w:name="_Toc363479115"/>
      <w:bookmarkStart w:id="1203" w:name="_Toc363586256"/>
      <w:bookmarkStart w:id="1204" w:name="_Toc363586399"/>
      <w:bookmarkStart w:id="1205" w:name="_Toc363586542"/>
      <w:bookmarkStart w:id="1206" w:name="_Toc363586685"/>
      <w:bookmarkStart w:id="1207" w:name="_Toc363646376"/>
      <w:bookmarkStart w:id="1208" w:name="_Toc363478547"/>
      <w:bookmarkStart w:id="1209" w:name="_Toc363478981"/>
      <w:bookmarkStart w:id="1210" w:name="_Toc363479117"/>
      <w:bookmarkStart w:id="1211" w:name="_Toc363586258"/>
      <w:bookmarkStart w:id="1212" w:name="_Toc363586401"/>
      <w:bookmarkStart w:id="1213" w:name="_Toc363586544"/>
      <w:bookmarkStart w:id="1214" w:name="_Toc363586687"/>
      <w:bookmarkStart w:id="1215" w:name="_Toc363646378"/>
      <w:bookmarkStart w:id="1216" w:name="_Toc363478990"/>
      <w:bookmarkStart w:id="1217" w:name="_Toc363479126"/>
      <w:bookmarkStart w:id="1218" w:name="_Toc363586267"/>
      <w:bookmarkStart w:id="1219" w:name="_Toc363586410"/>
      <w:bookmarkStart w:id="1220" w:name="_Toc363586553"/>
      <w:bookmarkStart w:id="1221" w:name="_Toc363586696"/>
      <w:bookmarkStart w:id="1222" w:name="_Toc363646387"/>
      <w:bookmarkStart w:id="1223" w:name="_Toc358989213"/>
      <w:bookmarkStart w:id="1224" w:name="_Toc358990302"/>
      <w:bookmarkStart w:id="1225" w:name="_Toc358990525"/>
      <w:bookmarkStart w:id="1226" w:name="_Toc359074864"/>
      <w:bookmarkStart w:id="1227" w:name="_Toc359075015"/>
      <w:bookmarkStart w:id="1228" w:name="_Toc359083273"/>
      <w:bookmarkStart w:id="1229" w:name="_Toc358989215"/>
      <w:bookmarkStart w:id="1230" w:name="_Toc358990304"/>
      <w:bookmarkStart w:id="1231" w:name="_Toc358990527"/>
      <w:bookmarkStart w:id="1232" w:name="_Toc359074866"/>
      <w:bookmarkStart w:id="1233" w:name="_Toc359075017"/>
      <w:bookmarkStart w:id="1234" w:name="_Toc359083275"/>
      <w:bookmarkStart w:id="1235" w:name="_Toc358989223"/>
      <w:bookmarkStart w:id="1236" w:name="_Toc358990312"/>
      <w:bookmarkStart w:id="1237" w:name="_Toc358990535"/>
      <w:bookmarkStart w:id="1238" w:name="_Toc359074874"/>
      <w:bookmarkStart w:id="1239" w:name="_Toc359075025"/>
      <w:bookmarkStart w:id="1240" w:name="_Toc359083283"/>
      <w:bookmarkStart w:id="1241" w:name="_Toc366771939"/>
      <w:bookmarkStart w:id="1242" w:name="_Toc35136766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241"/>
    </w:p>
    <w:p w14:paraId="33D0F3C4" w14:textId="77777777" w:rsidR="008B3821" w:rsidRPr="007D25B0" w:rsidRDefault="008B3821" w:rsidP="008B3821">
      <w:pPr>
        <w:pStyle w:val="AnnexRef"/>
        <w:rPr>
          <w:lang w:val="en-US"/>
        </w:rPr>
      </w:pPr>
      <w:r w:rsidRPr="007D25B0">
        <w:rPr>
          <w:lang w:val="en-US"/>
        </w:rPr>
        <w:t>(This annex forms an integral part of this Recommendation | International Standard)</w:t>
      </w:r>
    </w:p>
    <w:p w14:paraId="722471F4" w14:textId="77777777"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14:paraId="7B348FFA" w14:textId="77777777"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243" w:name="_Toc366771940"/>
      <w:r w:rsidRPr="007D25B0">
        <w:rPr>
          <w:lang w:val="en-US"/>
        </w:rPr>
        <w:t>Scope</w:t>
      </w:r>
      <w:bookmarkEnd w:id="1243"/>
    </w:p>
    <w:p w14:paraId="2A847111" w14:textId="77777777"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14:paraId="35F26DC5"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4" w:name="_Toc366771941"/>
      <w:r w:rsidRPr="007D25B0">
        <w:rPr>
          <w:lang w:val="en-US"/>
        </w:rPr>
        <w:t>Normative references</w:t>
      </w:r>
      <w:bookmarkEnd w:id="1244"/>
    </w:p>
    <w:p w14:paraId="3069FB2E" w14:textId="77777777" w:rsidR="008B3821" w:rsidRPr="007D25B0" w:rsidRDefault="008B3821" w:rsidP="008B3821">
      <w:pPr>
        <w:pStyle w:val="3N"/>
        <w:rPr>
          <w:lang w:val="en-US"/>
        </w:rPr>
      </w:pPr>
      <w:r w:rsidRPr="007D25B0">
        <w:rPr>
          <w:lang w:val="en-US"/>
        </w:rPr>
        <w:t>The specifications in clause 2 apply.</w:t>
      </w:r>
    </w:p>
    <w:p w14:paraId="6CD5DAAA"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5" w:name="_Ref364436814"/>
      <w:bookmarkStart w:id="1246" w:name="_Toc366771942"/>
      <w:r w:rsidRPr="007D25B0">
        <w:rPr>
          <w:lang w:val="en-US"/>
        </w:rPr>
        <w:t>Definitions</w:t>
      </w:r>
      <w:bookmarkEnd w:id="1245"/>
      <w:bookmarkEnd w:id="1246"/>
    </w:p>
    <w:p w14:paraId="6332AC7C" w14:textId="77777777"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14:paraId="2A0FED23"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14:paraId="40091442" w14:textId="77777777"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14:paraId="375AF8D3"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14:paraId="3808901E"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14:paraId="3B8DA418"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14:paraId="43DCF45A" w14:textId="77777777"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14:paraId="0E96ED0D" w14:textId="77777777"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14:paraId="4F10C2B8"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14:paraId="510AF31F"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14:paraId="2C1DC3C8"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14:paraId="0CEC8921" w14:textId="77777777"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14:paraId="695576AD"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14:paraId="0EB6B3D3" w14:textId="77777777"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14:paraId="121D6B7D"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14:paraId="0DB158FB"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14:paraId="67AF3BFF" w14:textId="77777777"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14:paraId="489D82EC"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14:paraId="5DB4770B"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14:paraId="6F47BCA1"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14:paraId="2E1C7250"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14:paraId="145A2A47"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14:paraId="621496A5" w14:textId="77777777"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14:paraId="4AE42244" w14:textId="77777777"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14:paraId="2D035AE1"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7" w:name="_Toc366771943"/>
      <w:r w:rsidRPr="007D25B0">
        <w:rPr>
          <w:lang w:val="en-US"/>
        </w:rPr>
        <w:t>Abbreviations</w:t>
      </w:r>
      <w:bookmarkEnd w:id="1247"/>
    </w:p>
    <w:p w14:paraId="74C22AD9" w14:textId="77777777" w:rsidR="008B3821" w:rsidRPr="007D25B0" w:rsidRDefault="008B3821" w:rsidP="008B3821">
      <w:pPr>
        <w:pStyle w:val="3N"/>
        <w:rPr>
          <w:lang w:val="en-US"/>
        </w:rPr>
      </w:pPr>
      <w:r w:rsidRPr="007D25B0">
        <w:rPr>
          <w:lang w:val="en-US"/>
        </w:rPr>
        <w:t>The specifications in clause 4 apply.</w:t>
      </w:r>
    </w:p>
    <w:p w14:paraId="57F2C11D"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248" w:name="_Toc366771944"/>
      <w:r w:rsidRPr="007D25B0">
        <w:rPr>
          <w:lang w:val="en-US"/>
        </w:rPr>
        <w:t>Conventions</w:t>
      </w:r>
      <w:bookmarkEnd w:id="1248"/>
    </w:p>
    <w:p w14:paraId="16E76029" w14:textId="77777777" w:rsidR="008B3821" w:rsidRPr="007D25B0" w:rsidRDefault="008B3821" w:rsidP="008B3821">
      <w:pPr>
        <w:pStyle w:val="3N"/>
        <w:rPr>
          <w:lang w:val="en-US"/>
        </w:rPr>
      </w:pPr>
      <w:r w:rsidRPr="007D25B0">
        <w:rPr>
          <w:lang w:val="en-US"/>
        </w:rPr>
        <w:t>The specifications in clause 5 apply.</w:t>
      </w:r>
    </w:p>
    <w:p w14:paraId="4560CA94"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49" w:name="_Toc366771945"/>
      <w:r w:rsidRPr="007D25B0">
        <w:rPr>
          <w:lang w:val="en-US"/>
        </w:rPr>
        <w:t>Source, coded, decoded and output data formats, scanning processes, and neighbouring relationships</w:t>
      </w:r>
      <w:bookmarkEnd w:id="1249"/>
    </w:p>
    <w:p w14:paraId="2D4866C2" w14:textId="77777777" w:rsidR="008B3821" w:rsidRPr="007D25B0" w:rsidRDefault="008B3821" w:rsidP="008B3821">
      <w:pPr>
        <w:pStyle w:val="3N"/>
        <w:rPr>
          <w:lang w:val="en-US"/>
        </w:rPr>
      </w:pPr>
      <w:r w:rsidRPr="007D25B0">
        <w:rPr>
          <w:lang w:val="en-US"/>
        </w:rPr>
        <w:t>The specifications in clause 6 apply.</w:t>
      </w:r>
    </w:p>
    <w:p w14:paraId="4D9AF5E5"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0" w:name="_Ref364436859"/>
      <w:bookmarkStart w:id="1251" w:name="_Toc366771946"/>
      <w:r w:rsidRPr="007D25B0">
        <w:rPr>
          <w:lang w:val="en-US"/>
        </w:rPr>
        <w:t>Syntax and semantics</w:t>
      </w:r>
      <w:bookmarkEnd w:id="1250"/>
      <w:bookmarkEnd w:id="1251"/>
    </w:p>
    <w:p w14:paraId="4CD82EBA" w14:textId="77777777"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14:paraId="1C857BED"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2" w:name="_Toc366771947"/>
      <w:r w:rsidRPr="007D25B0">
        <w:rPr>
          <w:lang w:val="en-US"/>
        </w:rPr>
        <w:t>Method of specifying syntax in tabular form</w:t>
      </w:r>
      <w:bookmarkEnd w:id="1252"/>
    </w:p>
    <w:p w14:paraId="47EFEB38" w14:textId="77777777" w:rsidR="008B3821" w:rsidRPr="007D25B0" w:rsidRDefault="008B3821" w:rsidP="008B3821">
      <w:pPr>
        <w:pStyle w:val="3N"/>
        <w:rPr>
          <w:lang w:val="en-US"/>
        </w:rPr>
      </w:pPr>
      <w:r w:rsidRPr="007D25B0">
        <w:rPr>
          <w:lang w:val="en-US"/>
        </w:rPr>
        <w:t>The specifications in subclause 7.1 apply.</w:t>
      </w:r>
    </w:p>
    <w:p w14:paraId="5A1F9F0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3" w:name="_Toc366771948"/>
      <w:r w:rsidRPr="007D25B0">
        <w:rPr>
          <w:lang w:val="en-US"/>
        </w:rPr>
        <w:t>Specification of syntax functions, categories, and descriptors</w:t>
      </w:r>
      <w:bookmarkEnd w:id="1253"/>
    </w:p>
    <w:p w14:paraId="0A25C284" w14:textId="77777777" w:rsidR="008B3821" w:rsidRPr="007D25B0" w:rsidRDefault="008B3821" w:rsidP="008B3821">
      <w:pPr>
        <w:pStyle w:val="3N"/>
        <w:rPr>
          <w:lang w:val="en-US"/>
        </w:rPr>
      </w:pPr>
      <w:r w:rsidRPr="007D25B0">
        <w:rPr>
          <w:lang w:val="en-US"/>
        </w:rPr>
        <w:t>The specifications in subclause 7.2 apply.</w:t>
      </w:r>
    </w:p>
    <w:p w14:paraId="65A4010A"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4" w:name="_Toc366771949"/>
      <w:r w:rsidRPr="007D25B0">
        <w:rPr>
          <w:lang w:val="en-US"/>
        </w:rPr>
        <w:t>Syntax in tabular form</w:t>
      </w:r>
      <w:bookmarkEnd w:id="1254"/>
    </w:p>
    <w:p w14:paraId="5FC8DA96"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55" w:name="_Toc366771950"/>
      <w:r w:rsidRPr="007D25B0">
        <w:rPr>
          <w:lang w:val="en-US"/>
        </w:rPr>
        <w:t>NAL unit syntax</w:t>
      </w:r>
      <w:bookmarkEnd w:id="1255"/>
    </w:p>
    <w:p w14:paraId="3776934B" w14:textId="5B8D332D" w:rsidR="008B3821" w:rsidRPr="007D25B0" w:rsidRDefault="008B3821" w:rsidP="008B3821">
      <w:pPr>
        <w:pStyle w:val="3N"/>
        <w:rPr>
          <w:lang w:val="en-US"/>
        </w:rPr>
      </w:pPr>
      <w:r w:rsidRPr="007D25B0">
        <w:rPr>
          <w:lang w:val="en-US"/>
        </w:rPr>
        <w:t>The specifications in subclause 7.3.1 apply</w:t>
      </w:r>
      <w:ins w:id="1256" w:author="JCTVC-O1012" w:date="2013-11-08T09:42:00Z">
        <w:r w:rsidR="00580B51" w:rsidRPr="00580B51">
          <w:rPr>
            <w:highlight w:val="cyan"/>
          </w:rPr>
          <w:t xml:space="preserve"> </w:t>
        </w:r>
        <w:r w:rsidR="00580B51" w:rsidRPr="0019101D">
          <w:rPr>
            <w:highlight w:val="cyan"/>
          </w:rPr>
          <w:t xml:space="preserve">with the </w:t>
        </w:r>
      </w:ins>
      <w:ins w:id="1257" w:author="JCTVC-O1012" w:date="2013-11-08T09:51:00Z">
        <w:r w:rsidR="0070539C">
          <w:rPr>
            <w:highlight w:val="cyan"/>
          </w:rPr>
          <w:t xml:space="preserve">following </w:t>
        </w:r>
      </w:ins>
      <w:ins w:id="1258" w:author="JCTVC-O1012" w:date="2013-11-08T09:42:00Z">
        <w:r w:rsidR="00580B51" w:rsidRPr="0019101D">
          <w:rPr>
            <w:highlight w:val="cyan"/>
          </w:rPr>
          <w:t>modifications</w:t>
        </w:r>
      </w:ins>
      <w:ins w:id="1259" w:author="JCTVC-O1012" w:date="2013-11-08T09:50:00Z">
        <w:r w:rsidR="0070539C">
          <w:rPr>
            <w:highlight w:val="cyan"/>
          </w:rPr>
          <w:t xml:space="preserve"> indicated </w:t>
        </w:r>
        <w:r w:rsidR="0070539C" w:rsidRPr="0070539C">
          <w:rPr>
            <w:highlight w:val="cyan"/>
          </w:rPr>
          <w:t xml:space="preserve">in </w:t>
        </w:r>
        <w:r w:rsidR="0070539C" w:rsidRPr="0070539C">
          <w:rPr>
            <w:i/>
            <w:highlight w:val="cyan"/>
          </w:rPr>
          <w:t>turquoise</w:t>
        </w:r>
      </w:ins>
      <w:r w:rsidR="00580B51" w:rsidRPr="0070539C">
        <w:rPr>
          <w:highlight w:val="cyan"/>
          <w:lang w:val="en-CA"/>
        </w:rPr>
        <w:t>.</w:t>
      </w:r>
    </w:p>
    <w:p w14:paraId="5AFD862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14:paraId="224C86AB" w14:textId="77777777" w:rsidR="008B3821" w:rsidRPr="007D25B0" w:rsidRDefault="008B3821" w:rsidP="008B3821">
      <w:pPr>
        <w:keepNext/>
        <w:rPr>
          <w:del w:id="1260" w:author="JCTVC-O1012" w:date="2013-11-08T09:42:00Z"/>
          <w:lang w:val="en-US"/>
        </w:rPr>
      </w:pPr>
      <w:del w:id="1261" w:author="JCTVC-O1012" w:date="2013-11-08T09:42:00Z">
        <w:r w:rsidRPr="007D25B0">
          <w:rPr>
            <w:lang w:val="en-US"/>
          </w:rPr>
          <w:delText>The specifications in subclause 7.3.1.1 apply.</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E539AC" w:rsidRPr="00E539AC" w14:paraId="7FF5B7ED" w14:textId="77777777" w:rsidTr="00E539AC">
        <w:trPr>
          <w:cantSplit/>
          <w:jc w:val="center"/>
          <w:ins w:id="1262"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B1155B2" w14:textId="77777777" w:rsidR="00E539AC" w:rsidRPr="005A7F1C" w:rsidRDefault="00E539AC"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63" w:author="JCTVC-O1012" w:date="2013-11-08T09:42:00Z"/>
                <w:rFonts w:cs="Times"/>
                <w:noProof/>
              </w:rPr>
            </w:pPr>
            <w:ins w:id="1264" w:author="JCTVC-O1012" w:date="2013-11-08T09:42:00Z">
              <w:r w:rsidRPr="005A7F1C">
                <w:rPr>
                  <w:rFonts w:cs="Times"/>
                  <w:noProof/>
                </w:rPr>
                <w:t>nal_unit( NumBytesInNalUnit ) {</w:t>
              </w:r>
            </w:ins>
          </w:p>
        </w:tc>
        <w:tc>
          <w:tcPr>
            <w:tcW w:w="1157" w:type="dxa"/>
            <w:tcBorders>
              <w:top w:val="single" w:sz="4" w:space="0" w:color="auto"/>
              <w:left w:val="single" w:sz="4" w:space="0" w:color="auto"/>
              <w:bottom w:val="single" w:sz="4" w:space="0" w:color="auto"/>
              <w:right w:val="single" w:sz="4" w:space="0" w:color="auto"/>
            </w:tcBorders>
            <w:hideMark/>
          </w:tcPr>
          <w:p w14:paraId="73117656"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65" w:author="JCTVC-O1012" w:date="2013-11-08T09:42:00Z"/>
                <w:b/>
                <w:bCs/>
                <w:noProof/>
              </w:rPr>
            </w:pPr>
            <w:ins w:id="1266" w:author="JCTVC-O1012" w:date="2013-11-08T09:42:00Z">
              <w:r w:rsidRPr="005A7F1C">
                <w:rPr>
                  <w:b/>
                  <w:bCs/>
                  <w:noProof/>
                </w:rPr>
                <w:t>Descriptor</w:t>
              </w:r>
            </w:ins>
          </w:p>
        </w:tc>
      </w:tr>
      <w:tr w:rsidR="00E539AC" w:rsidRPr="00E539AC" w14:paraId="7B3828F1" w14:textId="77777777" w:rsidTr="00E539AC">
        <w:trPr>
          <w:cantSplit/>
          <w:jc w:val="center"/>
          <w:ins w:id="1267"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109DF483" w14:textId="7568DC10" w:rsidR="00E539AC" w:rsidRPr="005A7F1C" w:rsidRDefault="00E539AC"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68" w:author="JCTVC-O1012" w:date="2013-11-08T09:42:00Z"/>
                <w:rFonts w:cs="Times"/>
                <w:bCs/>
                <w:noProof/>
                <w:highlight w:val="cyan"/>
              </w:rPr>
            </w:pPr>
            <w:ins w:id="1269" w:author="JCTVC-O1012" w:date="2013-11-08T09:42:00Z">
              <w:r w:rsidRPr="005A7F1C">
                <w:rPr>
                  <w:rFonts w:cs="Times"/>
                  <w:bCs/>
                  <w:noProof/>
                  <w:highlight w:val="cyan"/>
                </w:rPr>
                <w:tab/>
                <w:t>if(</w:t>
              </w:r>
              <w:r w:rsidR="00B170EF">
                <w:rPr>
                  <w:rFonts w:cs="Times"/>
                  <w:bCs/>
                  <w:noProof/>
                  <w:highlight w:val="cyan"/>
                </w:rPr>
                <w:t xml:space="preserve"> HevcPrefixBytePresent = = </w:t>
              </w:r>
            </w:ins>
            <w:ins w:id="1270" w:author="JCTVC-O1012" w:date="2013-11-08T10:15:00Z">
              <w:r w:rsidR="00B170EF">
                <w:rPr>
                  <w:rFonts w:cs="Times"/>
                  <w:bCs/>
                  <w:noProof/>
                  <w:highlight w:val="cyan"/>
                </w:rPr>
                <w:t>1</w:t>
              </w:r>
            </w:ins>
            <w:ins w:id="1271" w:author="JCTVC-O1012" w:date="2013-11-08T09:42:00Z">
              <w:r w:rsidR="00B170EF">
                <w:rPr>
                  <w:rFonts w:cs="Times"/>
                  <w:bCs/>
                  <w:noProof/>
                  <w:highlight w:val="cyan"/>
                </w:rPr>
                <w:t xml:space="preserve"> </w:t>
              </w:r>
            </w:ins>
            <w:ins w:id="1272" w:author="JCTVC-O1012" w:date="2013-11-08T10:20:00Z">
              <w:r w:rsidR="00B170EF">
                <w:rPr>
                  <w:rFonts w:cs="Times"/>
                  <w:bCs/>
                  <w:noProof/>
                  <w:highlight w:val="cyan"/>
                </w:rPr>
                <w:t>&amp;&amp;</w:t>
              </w:r>
            </w:ins>
            <w:ins w:id="1273" w:author="JCTVC-O1012" w:date="2013-11-08T09:42:00Z">
              <w:r w:rsidRPr="005A7F1C">
                <w:rPr>
                  <w:rFonts w:cs="Times"/>
                  <w:bCs/>
                  <w:noProof/>
                  <w:highlight w:val="cyan"/>
                </w:rPr>
                <w:t xml:space="preserve"> </w:t>
              </w:r>
              <w:r w:rsidR="00B170EF">
                <w:rPr>
                  <w:rFonts w:cs="Times"/>
                  <w:bCs/>
                  <w:noProof/>
                  <w:highlight w:val="cyan"/>
                </w:rPr>
                <w:t xml:space="preserve">next_bits( 8 )  </w:t>
              </w:r>
            </w:ins>
            <w:ins w:id="1274" w:author="JCTVC-O1012" w:date="2013-11-08T10:19:00Z">
              <w:r w:rsidR="00B170EF">
                <w:rPr>
                  <w:rFonts w:cs="Times"/>
                  <w:bCs/>
                  <w:noProof/>
                  <w:highlight w:val="cyan"/>
                </w:rPr>
                <w:t>!</w:t>
              </w:r>
            </w:ins>
            <w:ins w:id="1275" w:author="JCTVC-O1012" w:date="2013-11-08T09:42:00Z">
              <w:r w:rsidR="00B170EF">
                <w:rPr>
                  <w:rFonts w:cs="Times"/>
                  <w:bCs/>
                  <w:noProof/>
                  <w:highlight w:val="cyan"/>
                </w:rPr>
                <w:t xml:space="preserve"> =  0x16) </w:t>
              </w:r>
            </w:ins>
          </w:p>
        </w:tc>
        <w:tc>
          <w:tcPr>
            <w:tcW w:w="1157" w:type="dxa"/>
            <w:tcBorders>
              <w:top w:val="single" w:sz="4" w:space="0" w:color="auto"/>
              <w:left w:val="single" w:sz="4" w:space="0" w:color="auto"/>
              <w:bottom w:val="single" w:sz="4" w:space="0" w:color="auto"/>
              <w:right w:val="single" w:sz="4" w:space="0" w:color="auto"/>
            </w:tcBorders>
          </w:tcPr>
          <w:p w14:paraId="16BA1158"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76" w:author="JCTVC-O1012" w:date="2013-11-08T09:42:00Z"/>
                <w:noProof/>
                <w:highlight w:val="cyan"/>
              </w:rPr>
            </w:pPr>
          </w:p>
        </w:tc>
      </w:tr>
      <w:tr w:rsidR="00DE19C1" w:rsidRPr="00E539AC" w14:paraId="57A7F73F" w14:textId="77777777" w:rsidTr="00E539AC">
        <w:trPr>
          <w:cantSplit/>
          <w:jc w:val="center"/>
          <w:ins w:id="1277" w:author="JCTVC-O1012" w:date="2013-11-08T10:28:00Z"/>
        </w:trPr>
        <w:tc>
          <w:tcPr>
            <w:tcW w:w="7920" w:type="dxa"/>
            <w:tcBorders>
              <w:top w:val="single" w:sz="4" w:space="0" w:color="auto"/>
              <w:left w:val="single" w:sz="4" w:space="0" w:color="auto"/>
              <w:bottom w:val="single" w:sz="4" w:space="0" w:color="auto"/>
              <w:right w:val="single" w:sz="4" w:space="0" w:color="auto"/>
            </w:tcBorders>
          </w:tcPr>
          <w:p w14:paraId="4C5B4BA4" w14:textId="021B1283" w:rsidR="00DE19C1" w:rsidRPr="005A7F1C" w:rsidRDefault="00DE19C1"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78" w:author="JCTVC-O1012" w:date="2013-11-08T10:28:00Z"/>
                <w:rFonts w:cs="Times"/>
                <w:bCs/>
                <w:noProof/>
                <w:highlight w:val="cyan"/>
              </w:rPr>
            </w:pPr>
            <w:ins w:id="1279" w:author="JCTVC-O1012" w:date="2013-11-08T10:28:00Z">
              <w:r>
                <w:rPr>
                  <w:rFonts w:cs="Times"/>
                  <w:bCs/>
                  <w:noProof/>
                  <w:highlight w:val="cyan"/>
                </w:rPr>
                <w:tab/>
              </w:r>
              <w:r>
                <w:rPr>
                  <w:rFonts w:cs="Times"/>
                  <w:bCs/>
                  <w:noProof/>
                  <w:highlight w:val="cyan"/>
                </w:rPr>
                <w:tab/>
                <w:t>AvcNalUnit = 1</w:t>
              </w:r>
            </w:ins>
          </w:p>
        </w:tc>
        <w:tc>
          <w:tcPr>
            <w:tcW w:w="1157" w:type="dxa"/>
            <w:tcBorders>
              <w:top w:val="single" w:sz="4" w:space="0" w:color="auto"/>
              <w:left w:val="single" w:sz="4" w:space="0" w:color="auto"/>
              <w:bottom w:val="single" w:sz="4" w:space="0" w:color="auto"/>
              <w:right w:val="single" w:sz="4" w:space="0" w:color="auto"/>
            </w:tcBorders>
          </w:tcPr>
          <w:p w14:paraId="6571BE8C" w14:textId="77777777" w:rsidR="00DE19C1" w:rsidRPr="005A7F1C" w:rsidRDefault="00DE19C1" w:rsidP="00E539AC">
            <w:pPr>
              <w:keepNext/>
              <w:keepLines/>
              <w:tabs>
                <w:tab w:val="clear" w:pos="794"/>
                <w:tab w:val="clear" w:pos="1191"/>
                <w:tab w:val="clear" w:pos="1588"/>
                <w:tab w:val="clear" w:pos="1985"/>
              </w:tabs>
              <w:overflowPunct/>
              <w:autoSpaceDE/>
              <w:adjustRightInd/>
              <w:spacing w:before="0" w:after="60"/>
              <w:jc w:val="left"/>
              <w:textAlignment w:val="auto"/>
              <w:rPr>
                <w:ins w:id="1280" w:author="JCTVC-O1012" w:date="2013-11-08T10:28:00Z"/>
                <w:noProof/>
                <w:highlight w:val="cyan"/>
              </w:rPr>
            </w:pPr>
          </w:p>
        </w:tc>
      </w:tr>
      <w:tr w:rsidR="00E539AC" w:rsidRPr="00E539AC" w14:paraId="2791F001" w14:textId="77777777" w:rsidTr="00E539AC">
        <w:trPr>
          <w:cantSplit/>
          <w:jc w:val="center"/>
          <w:ins w:id="1281"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3487ACCC" w14:textId="1FF039F2" w:rsidR="00E539AC" w:rsidRPr="005A7F1C"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82" w:author="JCTVC-O1012" w:date="2013-11-08T09:42:00Z"/>
                <w:rFonts w:cs="Times"/>
                <w:bCs/>
                <w:noProof/>
                <w:highlight w:val="cyan"/>
              </w:rPr>
            </w:pPr>
            <w:ins w:id="1283" w:author="JCTVC-O1012" w:date="2013-11-08T09:42:00Z">
              <w:r>
                <w:rPr>
                  <w:rFonts w:cs="Times"/>
                  <w:bCs/>
                  <w:noProof/>
                  <w:highlight w:val="cyan"/>
                </w:rPr>
                <w:tab/>
              </w:r>
              <w:r w:rsidR="00E539AC" w:rsidRPr="005A7F1C">
                <w:rPr>
                  <w:rFonts w:cs="Times"/>
                  <w:bCs/>
                  <w:noProof/>
                  <w:highlight w:val="cyan"/>
                </w:rPr>
                <w:t>if(</w:t>
              </w:r>
            </w:ins>
            <w:ins w:id="1284" w:author="JCTVC-O1012" w:date="2013-11-08T10:30:00Z">
              <w:r w:rsidR="00DE19C1">
                <w:rPr>
                  <w:rFonts w:cs="Times"/>
                  <w:bCs/>
                  <w:noProof/>
                  <w:highlight w:val="cyan"/>
                </w:rPr>
                <w:t>HevcPrefixBytePresent = = 1</w:t>
              </w:r>
              <w:r w:rsidR="00A42C26">
                <w:rPr>
                  <w:rFonts w:cs="Times"/>
                  <w:bCs/>
                  <w:noProof/>
                  <w:highlight w:val="cyan"/>
                </w:rPr>
                <w:t xml:space="preserve"> </w:t>
              </w:r>
            </w:ins>
            <w:ins w:id="1285" w:author="JCTVC-O1012" w:date="2013-11-08T10:43:00Z">
              <w:r w:rsidR="00A42C26">
                <w:rPr>
                  <w:rFonts w:cs="Times"/>
                  <w:bCs/>
                  <w:noProof/>
                  <w:highlight w:val="cyan"/>
                </w:rPr>
                <w:t>&amp;&amp;</w:t>
              </w:r>
            </w:ins>
            <w:ins w:id="1286" w:author="JCTVC-O1012" w:date="2013-11-08T10:30:00Z">
              <w:r w:rsidR="00DE19C1">
                <w:rPr>
                  <w:rFonts w:cs="Times"/>
                  <w:bCs/>
                  <w:noProof/>
                  <w:highlight w:val="cyan"/>
                </w:rPr>
                <w:t xml:space="preserve"> </w:t>
              </w:r>
            </w:ins>
            <w:ins w:id="1287" w:author="JCTVC-O1012" w:date="2013-11-08T09:42:00Z">
              <w:r w:rsidR="00E539AC" w:rsidRPr="005A7F1C">
                <w:rPr>
                  <w:rFonts w:cs="Times"/>
                  <w:bCs/>
                  <w:noProof/>
                  <w:highlight w:val="cyan"/>
                </w:rPr>
                <w:t>next_bits( 8 )  = =  0x16 ) {</w:t>
              </w:r>
            </w:ins>
          </w:p>
        </w:tc>
        <w:tc>
          <w:tcPr>
            <w:tcW w:w="1157" w:type="dxa"/>
            <w:tcBorders>
              <w:top w:val="single" w:sz="4" w:space="0" w:color="auto"/>
              <w:left w:val="single" w:sz="4" w:space="0" w:color="auto"/>
              <w:bottom w:val="single" w:sz="4" w:space="0" w:color="auto"/>
              <w:right w:val="single" w:sz="4" w:space="0" w:color="auto"/>
            </w:tcBorders>
          </w:tcPr>
          <w:p w14:paraId="53FCE2B4"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88" w:author="JCTVC-O1012" w:date="2013-11-08T09:42:00Z"/>
                <w:noProof/>
                <w:highlight w:val="cyan"/>
              </w:rPr>
            </w:pPr>
          </w:p>
        </w:tc>
      </w:tr>
      <w:tr w:rsidR="00E539AC" w:rsidRPr="00E539AC" w14:paraId="63058D41" w14:textId="77777777" w:rsidTr="00E539AC">
        <w:trPr>
          <w:cantSplit/>
          <w:jc w:val="center"/>
          <w:ins w:id="1289"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24B11D53" w14:textId="22E1F883"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90" w:author="JCTVC-O1012" w:date="2013-11-08T09:42:00Z"/>
                <w:rFonts w:cs="Times"/>
                <w:b/>
                <w:bCs/>
                <w:noProof/>
                <w:highlight w:val="cyan"/>
              </w:rPr>
            </w:pPr>
            <w:ins w:id="1291" w:author="JCTVC-O1012" w:date="2013-11-08T09:42:00Z">
              <w:r w:rsidRPr="005A7F1C">
                <w:rPr>
                  <w:rFonts w:cs="Times"/>
                  <w:bCs/>
                  <w:noProof/>
                  <w:highlight w:val="cyan"/>
                </w:rPr>
                <w:tab/>
              </w:r>
              <w:r w:rsidRPr="005A7F1C">
                <w:rPr>
                  <w:rFonts w:cs="Times"/>
                  <w:bCs/>
                  <w:noProof/>
                  <w:highlight w:val="cyan"/>
                </w:rPr>
                <w:tab/>
              </w:r>
              <w:r w:rsidRPr="005A7F1C">
                <w:rPr>
                  <w:rFonts w:cs="Times"/>
                  <w:b/>
                  <w:bCs/>
                  <w:noProof/>
                  <w:highlight w:val="cyan"/>
                </w:rPr>
                <w:t>hevc_prefix_byte</w:t>
              </w:r>
            </w:ins>
          </w:p>
        </w:tc>
        <w:tc>
          <w:tcPr>
            <w:tcW w:w="1157" w:type="dxa"/>
            <w:tcBorders>
              <w:top w:val="single" w:sz="4" w:space="0" w:color="auto"/>
              <w:left w:val="single" w:sz="4" w:space="0" w:color="auto"/>
              <w:bottom w:val="single" w:sz="4" w:space="0" w:color="auto"/>
              <w:right w:val="single" w:sz="4" w:space="0" w:color="auto"/>
            </w:tcBorders>
          </w:tcPr>
          <w:p w14:paraId="39BEAD27"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92" w:author="JCTVC-O1012" w:date="2013-11-08T09:42:00Z"/>
                <w:noProof/>
                <w:highlight w:val="cyan"/>
              </w:rPr>
            </w:pPr>
            <w:ins w:id="1293" w:author="JCTVC-O1012" w:date="2013-11-08T09:42:00Z">
              <w:r w:rsidRPr="005A7F1C">
                <w:rPr>
                  <w:noProof/>
                  <w:highlight w:val="cyan"/>
                </w:rPr>
                <w:t>u(8)</w:t>
              </w:r>
            </w:ins>
          </w:p>
        </w:tc>
      </w:tr>
      <w:tr w:rsidR="00E539AC" w:rsidRPr="00E539AC" w14:paraId="2779E8B9" w14:textId="77777777" w:rsidTr="00E539AC">
        <w:trPr>
          <w:cantSplit/>
          <w:jc w:val="center"/>
          <w:ins w:id="1294"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6708D984" w14:textId="57151828"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95" w:author="JCTVC-O1012" w:date="2013-11-08T09:42:00Z"/>
                <w:rFonts w:cs="Times"/>
                <w:bCs/>
                <w:noProof/>
                <w:highlight w:val="cyan"/>
              </w:rPr>
            </w:pPr>
            <w:ins w:id="1296" w:author="JCTVC-O1012" w:date="2013-11-08T09:42:00Z">
              <w:r w:rsidRPr="005A7F1C">
                <w:rPr>
                  <w:rFonts w:cs="Times"/>
                  <w:bCs/>
                  <w:noProof/>
                  <w:highlight w:val="cyan"/>
                </w:rPr>
                <w:tab/>
              </w:r>
              <w:r w:rsidRPr="005A7F1C">
                <w:rPr>
                  <w:rFonts w:cs="Times"/>
                  <w:bCs/>
                  <w:noProof/>
                  <w:highlight w:val="cyan"/>
                </w:rPr>
                <w:tab/>
                <w:t>RbspStartOffset = 3</w:t>
              </w:r>
            </w:ins>
          </w:p>
        </w:tc>
        <w:tc>
          <w:tcPr>
            <w:tcW w:w="1157" w:type="dxa"/>
            <w:tcBorders>
              <w:top w:val="single" w:sz="4" w:space="0" w:color="auto"/>
              <w:left w:val="single" w:sz="4" w:space="0" w:color="auto"/>
              <w:bottom w:val="single" w:sz="4" w:space="0" w:color="auto"/>
              <w:right w:val="single" w:sz="4" w:space="0" w:color="auto"/>
            </w:tcBorders>
          </w:tcPr>
          <w:p w14:paraId="598D942A"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297" w:author="JCTVC-O1012" w:date="2013-11-08T09:42:00Z"/>
                <w:noProof/>
                <w:highlight w:val="cyan"/>
              </w:rPr>
            </w:pPr>
          </w:p>
        </w:tc>
      </w:tr>
      <w:tr w:rsidR="00E539AC" w:rsidRPr="00E539AC" w14:paraId="14C7C014" w14:textId="77777777" w:rsidTr="00E539AC">
        <w:trPr>
          <w:cantSplit/>
          <w:jc w:val="center"/>
          <w:ins w:id="1298"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0AE1D667" w14:textId="0087B458"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299" w:author="JCTVC-O1012" w:date="2013-11-08T09:42:00Z"/>
                <w:rFonts w:cs="Times"/>
                <w:bCs/>
                <w:noProof/>
                <w:highlight w:val="cyan"/>
              </w:rPr>
            </w:pPr>
            <w:ins w:id="1300" w:author="JCTVC-O1012" w:date="2013-11-08T09:42:00Z">
              <w:r w:rsidRPr="005A7F1C">
                <w:rPr>
                  <w:rFonts w:cs="Times"/>
                  <w:bCs/>
                  <w:noProof/>
                  <w:highlight w:val="cyan"/>
                </w:rPr>
                <w:tab/>
                <w:t>} else</w:t>
              </w:r>
            </w:ins>
          </w:p>
        </w:tc>
        <w:tc>
          <w:tcPr>
            <w:tcW w:w="1157" w:type="dxa"/>
            <w:tcBorders>
              <w:top w:val="single" w:sz="4" w:space="0" w:color="auto"/>
              <w:left w:val="single" w:sz="4" w:space="0" w:color="auto"/>
              <w:bottom w:val="single" w:sz="4" w:space="0" w:color="auto"/>
              <w:right w:val="single" w:sz="4" w:space="0" w:color="auto"/>
            </w:tcBorders>
          </w:tcPr>
          <w:p w14:paraId="14EAF50D"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301" w:author="JCTVC-O1012" w:date="2013-11-08T09:42:00Z"/>
                <w:noProof/>
                <w:highlight w:val="cyan"/>
              </w:rPr>
            </w:pPr>
          </w:p>
        </w:tc>
      </w:tr>
      <w:tr w:rsidR="00E539AC" w:rsidRPr="00E539AC" w14:paraId="32B45AEA" w14:textId="77777777" w:rsidTr="00E539AC">
        <w:trPr>
          <w:cantSplit/>
          <w:jc w:val="center"/>
          <w:ins w:id="1302"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4E207643" w14:textId="6364C467"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03" w:author="JCTVC-O1012" w:date="2013-11-08T09:42:00Z"/>
                <w:rFonts w:cs="Times"/>
                <w:bCs/>
                <w:noProof/>
                <w:highlight w:val="cyan"/>
              </w:rPr>
            </w:pPr>
            <w:ins w:id="1304" w:author="JCTVC-O1012" w:date="2013-11-08T09:42:00Z">
              <w:r w:rsidRPr="005A7F1C">
                <w:rPr>
                  <w:rFonts w:cs="Times"/>
                  <w:bCs/>
                  <w:noProof/>
                  <w:highlight w:val="cyan"/>
                </w:rPr>
                <w:tab/>
              </w:r>
              <w:r w:rsidRPr="005A7F1C">
                <w:rPr>
                  <w:rFonts w:cs="Times"/>
                  <w:bCs/>
                  <w:noProof/>
                  <w:highlight w:val="cyan"/>
                </w:rPr>
                <w:tab/>
                <w:t>RbspStartOffset = 2</w:t>
              </w:r>
            </w:ins>
          </w:p>
        </w:tc>
        <w:tc>
          <w:tcPr>
            <w:tcW w:w="1157" w:type="dxa"/>
            <w:tcBorders>
              <w:top w:val="single" w:sz="4" w:space="0" w:color="auto"/>
              <w:left w:val="single" w:sz="4" w:space="0" w:color="auto"/>
              <w:bottom w:val="single" w:sz="4" w:space="0" w:color="auto"/>
              <w:right w:val="single" w:sz="4" w:space="0" w:color="auto"/>
            </w:tcBorders>
          </w:tcPr>
          <w:p w14:paraId="4E65CE9E" w14:textId="77777777" w:rsidR="00E539AC" w:rsidRPr="005A7F1C" w:rsidRDefault="00E539AC" w:rsidP="00E539AC">
            <w:pPr>
              <w:keepNext/>
              <w:keepLines/>
              <w:tabs>
                <w:tab w:val="clear" w:pos="794"/>
                <w:tab w:val="clear" w:pos="1191"/>
                <w:tab w:val="clear" w:pos="1588"/>
                <w:tab w:val="clear" w:pos="1985"/>
              </w:tabs>
              <w:overflowPunct/>
              <w:autoSpaceDE/>
              <w:adjustRightInd/>
              <w:spacing w:before="0" w:after="60"/>
              <w:jc w:val="left"/>
              <w:textAlignment w:val="auto"/>
              <w:rPr>
                <w:ins w:id="1305" w:author="JCTVC-O1012" w:date="2013-11-08T09:42:00Z"/>
                <w:noProof/>
                <w:highlight w:val="cyan"/>
              </w:rPr>
            </w:pPr>
          </w:p>
        </w:tc>
      </w:tr>
      <w:tr w:rsidR="005231B5" w:rsidRPr="00E539AC" w14:paraId="4DF81B3C" w14:textId="77777777" w:rsidTr="00E539AC">
        <w:trPr>
          <w:cantSplit/>
          <w:jc w:val="center"/>
          <w:ins w:id="1306" w:author="JCTVC-O1012" w:date="2013-11-08T10:38:00Z"/>
        </w:trPr>
        <w:tc>
          <w:tcPr>
            <w:tcW w:w="7920" w:type="dxa"/>
            <w:tcBorders>
              <w:top w:val="single" w:sz="4" w:space="0" w:color="auto"/>
              <w:left w:val="single" w:sz="4" w:space="0" w:color="auto"/>
              <w:bottom w:val="single" w:sz="4" w:space="0" w:color="auto"/>
              <w:right w:val="single" w:sz="4" w:space="0" w:color="auto"/>
            </w:tcBorders>
          </w:tcPr>
          <w:p w14:paraId="77B83381" w14:textId="7C917BCF" w:rsidR="005231B5" w:rsidRPr="005A7F1C" w:rsidRDefault="0048056F"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07" w:author="JCTVC-O1012" w:date="2013-11-08T10:38:00Z"/>
                <w:rFonts w:cs="Times"/>
                <w:bCs/>
                <w:noProof/>
                <w:highlight w:val="cyan"/>
              </w:rPr>
            </w:pPr>
            <w:ins w:id="1308" w:author="JCTVC-O1012" w:date="2013-11-08T10:52:00Z">
              <w:r>
                <w:rPr>
                  <w:rFonts w:cs="Times"/>
                  <w:bCs/>
                  <w:noProof/>
                  <w:highlight w:val="cyan"/>
                </w:rPr>
                <w:tab/>
              </w:r>
            </w:ins>
            <w:ins w:id="1309" w:author="JCTVC-O1012" w:date="2013-11-08T10:38:00Z">
              <w:r w:rsidR="005231B5">
                <w:rPr>
                  <w:rFonts w:cs="Times"/>
                  <w:bCs/>
                  <w:noProof/>
                  <w:highlight w:val="cyan"/>
                </w:rPr>
                <w:t>if( AvcNalUnit = = 0 )</w:t>
              </w:r>
            </w:ins>
          </w:p>
        </w:tc>
        <w:tc>
          <w:tcPr>
            <w:tcW w:w="1157" w:type="dxa"/>
            <w:tcBorders>
              <w:top w:val="single" w:sz="4" w:space="0" w:color="auto"/>
              <w:left w:val="single" w:sz="4" w:space="0" w:color="auto"/>
              <w:bottom w:val="single" w:sz="4" w:space="0" w:color="auto"/>
              <w:right w:val="single" w:sz="4" w:space="0" w:color="auto"/>
            </w:tcBorders>
          </w:tcPr>
          <w:p w14:paraId="709CE488" w14:textId="77777777" w:rsidR="005231B5" w:rsidRPr="005A7F1C" w:rsidRDefault="005231B5" w:rsidP="00E539AC">
            <w:pPr>
              <w:keepNext/>
              <w:keepLines/>
              <w:tabs>
                <w:tab w:val="clear" w:pos="794"/>
                <w:tab w:val="clear" w:pos="1191"/>
                <w:tab w:val="clear" w:pos="1588"/>
                <w:tab w:val="clear" w:pos="1985"/>
              </w:tabs>
              <w:overflowPunct/>
              <w:autoSpaceDE/>
              <w:adjustRightInd/>
              <w:spacing w:before="0" w:after="60"/>
              <w:jc w:val="left"/>
              <w:textAlignment w:val="auto"/>
              <w:rPr>
                <w:ins w:id="1310" w:author="JCTVC-O1012" w:date="2013-11-08T10:38:00Z"/>
                <w:noProof/>
                <w:highlight w:val="cyan"/>
              </w:rPr>
            </w:pPr>
          </w:p>
        </w:tc>
      </w:tr>
      <w:tr w:rsidR="00E539AC" w:rsidRPr="00E539AC" w14:paraId="0B93FF82" w14:textId="77777777" w:rsidTr="00E539AC">
        <w:trPr>
          <w:cantSplit/>
          <w:jc w:val="center"/>
          <w:ins w:id="1311"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C10A2D7" w14:textId="27158D5B" w:rsidR="00E539AC" w:rsidRPr="005A7F1C" w:rsidRDefault="00E539AC"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12" w:author="JCTVC-O1012" w:date="2013-11-08T09:42:00Z"/>
                <w:rFonts w:cs="Times"/>
                <w:noProof/>
              </w:rPr>
            </w:pPr>
            <w:ins w:id="1313" w:author="JCTVC-O1012" w:date="2013-11-08T09:42:00Z">
              <w:r w:rsidRPr="005A7F1C">
                <w:rPr>
                  <w:rFonts w:cs="Times"/>
                  <w:b/>
                  <w:bCs/>
                  <w:noProof/>
                </w:rPr>
                <w:tab/>
              </w:r>
            </w:ins>
            <w:ins w:id="1314" w:author="JCTVC-O1012" w:date="2013-11-08T10:52:00Z">
              <w:r w:rsidR="0048056F">
                <w:rPr>
                  <w:rFonts w:cs="Times"/>
                  <w:b/>
                  <w:bCs/>
                  <w:noProof/>
                </w:rPr>
                <w:tab/>
              </w:r>
            </w:ins>
            <w:ins w:id="1315" w:author="JCTVC-O1012" w:date="2013-11-08T09:42:00Z">
              <w:r w:rsidRPr="005A7F1C">
                <w:rPr>
                  <w:rFonts w:cs="Times"/>
                  <w:bCs/>
                  <w:noProof/>
                </w:rPr>
                <w:t>nal_unit_header( )</w:t>
              </w:r>
            </w:ins>
          </w:p>
        </w:tc>
        <w:tc>
          <w:tcPr>
            <w:tcW w:w="1157" w:type="dxa"/>
            <w:tcBorders>
              <w:top w:val="single" w:sz="4" w:space="0" w:color="auto"/>
              <w:left w:val="single" w:sz="4" w:space="0" w:color="auto"/>
              <w:bottom w:val="single" w:sz="4" w:space="0" w:color="auto"/>
              <w:right w:val="single" w:sz="4" w:space="0" w:color="auto"/>
            </w:tcBorders>
          </w:tcPr>
          <w:p w14:paraId="3543F829" w14:textId="77777777" w:rsidR="00E539AC" w:rsidRPr="005A7F1C" w:rsidRDefault="00E539AC" w:rsidP="00E539AC">
            <w:pPr>
              <w:keepNext/>
              <w:keepLines/>
              <w:tabs>
                <w:tab w:val="clear" w:pos="794"/>
                <w:tab w:val="clear" w:pos="1191"/>
                <w:tab w:val="clear" w:pos="1588"/>
                <w:tab w:val="clear" w:pos="1985"/>
              </w:tabs>
              <w:spacing w:before="0" w:after="60"/>
              <w:textAlignment w:val="auto"/>
              <w:rPr>
                <w:ins w:id="1316" w:author="JCTVC-O1012" w:date="2013-11-08T09:42:00Z"/>
                <w:noProof/>
              </w:rPr>
            </w:pPr>
          </w:p>
        </w:tc>
      </w:tr>
      <w:tr w:rsidR="005231B5" w:rsidRPr="00E539AC" w:rsidDel="00BA5F3A" w14:paraId="36B642FB" w14:textId="7A6AD0BC" w:rsidTr="00E539AC">
        <w:trPr>
          <w:cantSplit/>
          <w:jc w:val="center"/>
          <w:ins w:id="1317" w:author="JCTVC-O1012" w:date="2013-11-08T10:35:00Z"/>
          <w:del w:id="1318"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796A2BB5" w14:textId="62C0A000" w:rsidR="005231B5" w:rsidRPr="005231B5" w:rsidDel="00BA5F3A"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19" w:author="JCTVC-O1012" w:date="2013-11-08T10:35:00Z"/>
                <w:del w:id="1320" w:author="Jonatan Samuelsson" w:date="2013-12-27T04:25:00Z"/>
                <w:rFonts w:cs="Times"/>
                <w:bCs/>
                <w:noProof/>
                <w:highlight w:val="cyan"/>
              </w:rPr>
            </w:pPr>
            <w:ins w:id="1321" w:author="JCTVC-O1012" w:date="2013-11-08T10:35:00Z">
              <w:del w:id="1322" w:author="Jonatan Samuelsson" w:date="2013-12-27T04:25:00Z">
                <w:r w:rsidRPr="005231B5" w:rsidDel="00BA5F3A">
                  <w:rPr>
                    <w:rFonts w:cs="Times"/>
                    <w:b/>
                    <w:bCs/>
                    <w:noProof/>
                    <w:highlight w:val="cyan"/>
                  </w:rPr>
                  <w:tab/>
                </w:r>
                <w:r w:rsidRPr="005231B5" w:rsidDel="00BA5F3A">
                  <w:rPr>
                    <w:rFonts w:cs="Times"/>
                    <w:bCs/>
                    <w:noProof/>
                    <w:highlight w:val="cyan"/>
                  </w:rPr>
                  <w:delText>if( nal_unit_type = = ENC_NUT )</w:delText>
                </w:r>
              </w:del>
            </w:ins>
            <w:ins w:id="1323" w:author="JCTVC-O1012" w:date="2013-11-08T11:20:00Z">
              <w:del w:id="1324" w:author="Jonatan Samuelsson" w:date="2013-12-27T04:25:00Z">
                <w:r w:rsidR="000A6580" w:rsidDel="00BA5F3A">
                  <w:rPr>
                    <w:rFonts w:cs="Times"/>
                    <w:bCs/>
                    <w:noProof/>
                    <w:highlight w:val="cyan"/>
                  </w:rPr>
                  <w:delText xml:space="preserve"> {</w:delText>
                </w:r>
              </w:del>
            </w:ins>
          </w:p>
        </w:tc>
        <w:tc>
          <w:tcPr>
            <w:tcW w:w="1157" w:type="dxa"/>
            <w:tcBorders>
              <w:top w:val="single" w:sz="4" w:space="0" w:color="auto"/>
              <w:left w:val="single" w:sz="4" w:space="0" w:color="auto"/>
              <w:bottom w:val="single" w:sz="4" w:space="0" w:color="auto"/>
              <w:right w:val="single" w:sz="4" w:space="0" w:color="auto"/>
            </w:tcBorders>
          </w:tcPr>
          <w:p w14:paraId="791BB330" w14:textId="12C71484" w:rsidR="005231B5" w:rsidRPr="005A7F1C" w:rsidDel="00BA5F3A" w:rsidRDefault="005231B5" w:rsidP="00E539AC">
            <w:pPr>
              <w:keepNext/>
              <w:keepLines/>
              <w:tabs>
                <w:tab w:val="clear" w:pos="794"/>
                <w:tab w:val="clear" w:pos="1191"/>
                <w:tab w:val="clear" w:pos="1588"/>
                <w:tab w:val="clear" w:pos="1985"/>
              </w:tabs>
              <w:spacing w:before="0" w:after="60"/>
              <w:textAlignment w:val="auto"/>
              <w:rPr>
                <w:ins w:id="1325" w:author="JCTVC-O1012" w:date="2013-11-08T10:35:00Z"/>
                <w:del w:id="1326" w:author="Jonatan Samuelsson" w:date="2013-12-27T04:25:00Z"/>
                <w:noProof/>
              </w:rPr>
            </w:pPr>
          </w:p>
        </w:tc>
      </w:tr>
      <w:tr w:rsidR="005231B5" w:rsidRPr="00E539AC" w:rsidDel="00BA5F3A" w14:paraId="1901D046" w14:textId="67610F52" w:rsidTr="00E539AC">
        <w:trPr>
          <w:cantSplit/>
          <w:jc w:val="center"/>
          <w:ins w:id="1327" w:author="JCTVC-O1012" w:date="2013-11-08T10:36:00Z"/>
          <w:del w:id="1328"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4D2A2E09" w14:textId="095A2789" w:rsidR="005231B5" w:rsidRPr="005231B5" w:rsidDel="00BA5F3A" w:rsidRDefault="005231B5"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29" w:author="JCTVC-O1012" w:date="2013-11-08T10:36:00Z"/>
                <w:del w:id="1330" w:author="Jonatan Samuelsson" w:date="2013-12-27T04:25:00Z"/>
                <w:rFonts w:cs="Times"/>
                <w:bCs/>
                <w:noProof/>
                <w:highlight w:val="cyan"/>
              </w:rPr>
            </w:pPr>
            <w:ins w:id="1331" w:author="JCTVC-O1012" w:date="2013-11-08T10:36:00Z">
              <w:del w:id="1332" w:author="Jonatan Samuelsson" w:date="2013-12-27T04:25:00Z">
                <w:r w:rsidRPr="005231B5" w:rsidDel="00BA5F3A">
                  <w:rPr>
                    <w:rFonts w:cs="Times"/>
                    <w:b/>
                    <w:bCs/>
                    <w:noProof/>
                    <w:highlight w:val="cyan"/>
                  </w:rPr>
                  <w:tab/>
                </w:r>
                <w:r w:rsidRPr="005231B5" w:rsidDel="00BA5F3A">
                  <w:rPr>
                    <w:rFonts w:cs="Times"/>
                    <w:b/>
                    <w:bCs/>
                    <w:noProof/>
                    <w:highlight w:val="cyan"/>
                  </w:rPr>
                  <w:tab/>
                </w:r>
                <w:r w:rsidRPr="005231B5" w:rsidDel="00BA5F3A">
                  <w:rPr>
                    <w:rFonts w:cs="Times"/>
                    <w:bCs/>
                    <w:noProof/>
                    <w:highlight w:val="cyan"/>
                  </w:rPr>
                  <w:delText>AvcNalUnit = 1</w:delText>
                </w:r>
              </w:del>
            </w:ins>
          </w:p>
        </w:tc>
        <w:tc>
          <w:tcPr>
            <w:tcW w:w="1157" w:type="dxa"/>
            <w:tcBorders>
              <w:top w:val="single" w:sz="4" w:space="0" w:color="auto"/>
              <w:left w:val="single" w:sz="4" w:space="0" w:color="auto"/>
              <w:bottom w:val="single" w:sz="4" w:space="0" w:color="auto"/>
              <w:right w:val="single" w:sz="4" w:space="0" w:color="auto"/>
            </w:tcBorders>
          </w:tcPr>
          <w:p w14:paraId="6634F758" w14:textId="62AB7980" w:rsidR="005231B5" w:rsidRPr="005A7F1C" w:rsidDel="00BA5F3A" w:rsidRDefault="005231B5" w:rsidP="00E539AC">
            <w:pPr>
              <w:keepNext/>
              <w:keepLines/>
              <w:tabs>
                <w:tab w:val="clear" w:pos="794"/>
                <w:tab w:val="clear" w:pos="1191"/>
                <w:tab w:val="clear" w:pos="1588"/>
                <w:tab w:val="clear" w:pos="1985"/>
              </w:tabs>
              <w:spacing w:before="0" w:after="60"/>
              <w:textAlignment w:val="auto"/>
              <w:rPr>
                <w:ins w:id="1333" w:author="JCTVC-O1012" w:date="2013-11-08T10:36:00Z"/>
                <w:del w:id="1334" w:author="Jonatan Samuelsson" w:date="2013-12-27T04:25:00Z"/>
                <w:noProof/>
              </w:rPr>
            </w:pPr>
          </w:p>
        </w:tc>
      </w:tr>
      <w:tr w:rsidR="000A6580" w:rsidRPr="00E539AC" w:rsidDel="00BA5F3A" w14:paraId="3AA22503" w14:textId="31FB6F65" w:rsidTr="00E539AC">
        <w:trPr>
          <w:cantSplit/>
          <w:jc w:val="center"/>
          <w:ins w:id="1335" w:author="JCTVC-O1012" w:date="2013-11-08T11:20:00Z"/>
          <w:del w:id="1336"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0841B7C3" w14:textId="33FC8A33" w:rsidR="000A6580" w:rsidRPr="005231B5" w:rsidDel="00BA5F3A"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37" w:author="JCTVC-O1012" w:date="2013-11-08T11:20:00Z"/>
                <w:del w:id="1338" w:author="Jonatan Samuelsson" w:date="2013-12-27T04:25:00Z"/>
                <w:rFonts w:cs="Times"/>
                <w:b/>
                <w:bCs/>
                <w:noProof/>
                <w:highlight w:val="cyan"/>
              </w:rPr>
            </w:pPr>
            <w:ins w:id="1339" w:author="JCTVC-O1012" w:date="2013-11-08T11:20:00Z">
              <w:del w:id="1340" w:author="Jonatan Samuelsson" w:date="2013-12-27T04:25:00Z">
                <w:r w:rsidDel="00BA5F3A">
                  <w:rPr>
                    <w:rFonts w:cs="Times"/>
                    <w:b/>
                    <w:bCs/>
                    <w:noProof/>
                    <w:highlight w:val="cyan"/>
                  </w:rPr>
                  <w:tab/>
                </w:r>
                <w:r w:rsidDel="00BA5F3A">
                  <w:rPr>
                    <w:rFonts w:cs="Times"/>
                    <w:b/>
                    <w:bCs/>
                    <w:noProof/>
                    <w:highlight w:val="cyan"/>
                  </w:rPr>
                  <w:tab/>
                </w:r>
                <w:r w:rsidRPr="005A7F1C" w:rsidDel="00BA5F3A">
                  <w:rPr>
                    <w:rFonts w:cs="Times"/>
                    <w:noProof/>
                    <w:highlight w:val="cyan"/>
                  </w:rPr>
                  <w:delText>NumBytesIn</w:delText>
                </w:r>
                <w:r w:rsidDel="00BA5F3A">
                  <w:rPr>
                    <w:rFonts w:cs="Times"/>
                    <w:noProof/>
                    <w:highlight w:val="cyan"/>
                  </w:rPr>
                  <w:delText>Avc</w:delText>
                </w:r>
                <w:r w:rsidRPr="005A7F1C" w:rsidDel="00BA5F3A">
                  <w:rPr>
                    <w:rFonts w:cs="Times"/>
                    <w:noProof/>
                    <w:highlight w:val="cyan"/>
                  </w:rPr>
                  <w:delText>NalUnit</w:delText>
                </w:r>
                <w:r w:rsidDel="00BA5F3A">
                  <w:rPr>
                    <w:rFonts w:cs="Times"/>
                    <w:noProof/>
                    <w:highlight w:val="cyan"/>
                  </w:rPr>
                  <w:delText xml:space="preserve"> =</w:delText>
                </w:r>
                <w:r w:rsidRPr="000A6580" w:rsidDel="00BA5F3A">
                  <w:rPr>
                    <w:rFonts w:cs="Times"/>
                    <w:noProof/>
                    <w:highlight w:val="cyan"/>
                  </w:rPr>
                  <w:delText xml:space="preserve"> NumBytesInNalUnit</w:delText>
                </w:r>
              </w:del>
            </w:ins>
            <w:ins w:id="1341" w:author="JCTVC-O1012" w:date="2013-11-08T11:21:00Z">
              <w:del w:id="1342" w:author="Jonatan Samuelsson" w:date="2013-12-27T04:25:00Z">
                <w:r w:rsidDel="00BA5F3A">
                  <w:rPr>
                    <w:rFonts w:cs="Times"/>
                    <w:noProof/>
                    <w:highlight w:val="cyan"/>
                  </w:rPr>
                  <w:delText xml:space="preserve"> </w:delText>
                </w:r>
                <w:r w:rsidRPr="006034F8" w:rsidDel="00BA5F3A">
                  <w:rPr>
                    <w:rFonts w:cs="Times"/>
                    <w:noProof/>
                    <w:highlight w:val="cyan"/>
                  </w:rPr>
                  <w:delText>−</w:delText>
                </w:r>
                <w:r w:rsidDel="00BA5F3A">
                  <w:rPr>
                    <w:rFonts w:cs="Times"/>
                    <w:noProof/>
                    <w:highlight w:val="cyan"/>
                  </w:rPr>
                  <w:delText xml:space="preserve"> 2</w:delText>
                </w:r>
              </w:del>
            </w:ins>
          </w:p>
        </w:tc>
        <w:tc>
          <w:tcPr>
            <w:tcW w:w="1157" w:type="dxa"/>
            <w:tcBorders>
              <w:top w:val="single" w:sz="4" w:space="0" w:color="auto"/>
              <w:left w:val="single" w:sz="4" w:space="0" w:color="auto"/>
              <w:bottom w:val="single" w:sz="4" w:space="0" w:color="auto"/>
              <w:right w:val="single" w:sz="4" w:space="0" w:color="auto"/>
            </w:tcBorders>
          </w:tcPr>
          <w:p w14:paraId="5C336478" w14:textId="7A4E896F" w:rsidR="000A6580" w:rsidRPr="005A7F1C" w:rsidDel="00BA5F3A" w:rsidRDefault="000A6580" w:rsidP="00E539AC">
            <w:pPr>
              <w:keepNext/>
              <w:keepLines/>
              <w:tabs>
                <w:tab w:val="clear" w:pos="794"/>
                <w:tab w:val="clear" w:pos="1191"/>
                <w:tab w:val="clear" w:pos="1588"/>
                <w:tab w:val="clear" w:pos="1985"/>
              </w:tabs>
              <w:spacing w:before="0" w:after="60"/>
              <w:textAlignment w:val="auto"/>
              <w:rPr>
                <w:ins w:id="1343" w:author="JCTVC-O1012" w:date="2013-11-08T11:20:00Z"/>
                <w:del w:id="1344" w:author="Jonatan Samuelsson" w:date="2013-12-27T04:25:00Z"/>
                <w:noProof/>
              </w:rPr>
            </w:pPr>
          </w:p>
        </w:tc>
      </w:tr>
      <w:tr w:rsidR="000A6580" w:rsidRPr="00E539AC" w:rsidDel="00BA5F3A" w14:paraId="0BF76755" w14:textId="2A23A4A6" w:rsidTr="00E539AC">
        <w:trPr>
          <w:cantSplit/>
          <w:jc w:val="center"/>
          <w:ins w:id="1345" w:author="JCTVC-O1012" w:date="2013-11-08T11:20:00Z"/>
          <w:del w:id="1346"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469526D7" w14:textId="29937AA9" w:rsidR="000A6580" w:rsidRPr="000A6580" w:rsidDel="00BA5F3A"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47" w:author="JCTVC-O1012" w:date="2013-11-08T11:20:00Z"/>
                <w:del w:id="1348" w:author="Jonatan Samuelsson" w:date="2013-12-27T04:25:00Z"/>
                <w:rFonts w:cs="Times"/>
                <w:bCs/>
                <w:noProof/>
                <w:highlight w:val="cyan"/>
              </w:rPr>
            </w:pPr>
            <w:ins w:id="1349" w:author="JCTVC-O1012" w:date="2013-11-08T11:20:00Z">
              <w:del w:id="1350" w:author="Jonatan Samuelsson" w:date="2013-12-27T04:25:00Z">
                <w:r w:rsidDel="00BA5F3A">
                  <w:rPr>
                    <w:rFonts w:cs="Times"/>
                    <w:b/>
                    <w:bCs/>
                    <w:noProof/>
                    <w:highlight w:val="cyan"/>
                  </w:rPr>
                  <w:tab/>
                </w:r>
                <w:r w:rsidRPr="000A6580" w:rsidDel="00BA5F3A">
                  <w:rPr>
                    <w:rFonts w:cs="Times"/>
                    <w:bCs/>
                    <w:noProof/>
                    <w:highlight w:val="cyan"/>
                  </w:rPr>
                  <w:delText>}</w:delText>
                </w:r>
                <w:r w:rsidDel="00BA5F3A">
                  <w:rPr>
                    <w:rFonts w:cs="Times"/>
                    <w:bCs/>
                    <w:noProof/>
                    <w:highlight w:val="cyan"/>
                  </w:rPr>
                  <w:delText xml:space="preserve"> else</w:delText>
                </w:r>
              </w:del>
            </w:ins>
          </w:p>
        </w:tc>
        <w:tc>
          <w:tcPr>
            <w:tcW w:w="1157" w:type="dxa"/>
            <w:tcBorders>
              <w:top w:val="single" w:sz="4" w:space="0" w:color="auto"/>
              <w:left w:val="single" w:sz="4" w:space="0" w:color="auto"/>
              <w:bottom w:val="single" w:sz="4" w:space="0" w:color="auto"/>
              <w:right w:val="single" w:sz="4" w:space="0" w:color="auto"/>
            </w:tcBorders>
          </w:tcPr>
          <w:p w14:paraId="62FFD767" w14:textId="19D5622A" w:rsidR="000A6580" w:rsidRPr="005A7F1C" w:rsidDel="00BA5F3A" w:rsidRDefault="000A6580" w:rsidP="00E539AC">
            <w:pPr>
              <w:keepNext/>
              <w:keepLines/>
              <w:tabs>
                <w:tab w:val="clear" w:pos="794"/>
                <w:tab w:val="clear" w:pos="1191"/>
                <w:tab w:val="clear" w:pos="1588"/>
                <w:tab w:val="clear" w:pos="1985"/>
              </w:tabs>
              <w:spacing w:before="0" w:after="60"/>
              <w:textAlignment w:val="auto"/>
              <w:rPr>
                <w:ins w:id="1351" w:author="JCTVC-O1012" w:date="2013-11-08T11:20:00Z"/>
                <w:del w:id="1352" w:author="Jonatan Samuelsson" w:date="2013-12-27T04:25:00Z"/>
                <w:noProof/>
              </w:rPr>
            </w:pPr>
          </w:p>
        </w:tc>
      </w:tr>
      <w:tr w:rsidR="000A6580" w:rsidRPr="00E539AC" w:rsidDel="00BA5F3A" w14:paraId="44EA2BE8" w14:textId="22C78811" w:rsidTr="00E539AC">
        <w:trPr>
          <w:cantSplit/>
          <w:jc w:val="center"/>
          <w:ins w:id="1353" w:author="JCTVC-O1012" w:date="2013-11-08T11:21:00Z"/>
          <w:del w:id="1354"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29A3B3D7" w14:textId="63BA1F99" w:rsidR="000A6580" w:rsidDel="00BA5F3A"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55" w:author="JCTVC-O1012" w:date="2013-11-08T11:21:00Z"/>
                <w:del w:id="1356" w:author="Jonatan Samuelsson" w:date="2013-12-27T04:25:00Z"/>
                <w:rFonts w:cs="Times"/>
                <w:b/>
                <w:bCs/>
                <w:noProof/>
                <w:highlight w:val="cyan"/>
              </w:rPr>
            </w:pPr>
            <w:ins w:id="1357" w:author="JCTVC-O1012" w:date="2013-11-08T11:21:00Z">
              <w:del w:id="1358" w:author="Jonatan Samuelsson" w:date="2013-12-27T04:25:00Z">
                <w:r w:rsidDel="00BA5F3A">
                  <w:rPr>
                    <w:rFonts w:cs="Times"/>
                    <w:b/>
                    <w:bCs/>
                    <w:noProof/>
                    <w:highlight w:val="cyan"/>
                  </w:rPr>
                  <w:tab/>
                </w:r>
                <w:r w:rsidDel="00BA5F3A">
                  <w:rPr>
                    <w:rFonts w:cs="Times"/>
                    <w:b/>
                    <w:bCs/>
                    <w:noProof/>
                    <w:highlight w:val="cyan"/>
                  </w:rPr>
                  <w:tab/>
                </w:r>
                <w:r w:rsidRPr="005A7F1C" w:rsidDel="00BA5F3A">
                  <w:rPr>
                    <w:rFonts w:cs="Times"/>
                    <w:noProof/>
                    <w:highlight w:val="cyan"/>
                  </w:rPr>
                  <w:delText>NumBytesIn</w:delText>
                </w:r>
                <w:r w:rsidDel="00BA5F3A">
                  <w:rPr>
                    <w:rFonts w:cs="Times"/>
                    <w:noProof/>
                    <w:highlight w:val="cyan"/>
                  </w:rPr>
                  <w:delText>Avc</w:delText>
                </w:r>
                <w:r w:rsidRPr="005A7F1C" w:rsidDel="00BA5F3A">
                  <w:rPr>
                    <w:rFonts w:cs="Times"/>
                    <w:noProof/>
                    <w:highlight w:val="cyan"/>
                  </w:rPr>
                  <w:delText>NalUnit</w:delText>
                </w:r>
                <w:r w:rsidDel="00BA5F3A">
                  <w:rPr>
                    <w:rFonts w:cs="Times"/>
                    <w:noProof/>
                    <w:highlight w:val="cyan"/>
                  </w:rPr>
                  <w:delText xml:space="preserve"> =</w:delText>
                </w:r>
                <w:r w:rsidRPr="000A6580" w:rsidDel="00BA5F3A">
                  <w:rPr>
                    <w:rFonts w:cs="Times"/>
                    <w:noProof/>
                    <w:highlight w:val="cyan"/>
                  </w:rPr>
                  <w:delText xml:space="preserve"> NumBytesInNalUnit</w:delText>
                </w:r>
              </w:del>
            </w:ins>
          </w:p>
        </w:tc>
        <w:tc>
          <w:tcPr>
            <w:tcW w:w="1157" w:type="dxa"/>
            <w:tcBorders>
              <w:top w:val="single" w:sz="4" w:space="0" w:color="auto"/>
              <w:left w:val="single" w:sz="4" w:space="0" w:color="auto"/>
              <w:bottom w:val="single" w:sz="4" w:space="0" w:color="auto"/>
              <w:right w:val="single" w:sz="4" w:space="0" w:color="auto"/>
            </w:tcBorders>
          </w:tcPr>
          <w:p w14:paraId="083719EC" w14:textId="765B2C83" w:rsidR="000A6580" w:rsidRPr="005A7F1C" w:rsidDel="00BA5F3A" w:rsidRDefault="000A6580" w:rsidP="00E539AC">
            <w:pPr>
              <w:keepNext/>
              <w:keepLines/>
              <w:tabs>
                <w:tab w:val="clear" w:pos="794"/>
                <w:tab w:val="clear" w:pos="1191"/>
                <w:tab w:val="clear" w:pos="1588"/>
                <w:tab w:val="clear" w:pos="1985"/>
              </w:tabs>
              <w:spacing w:before="0" w:after="60"/>
              <w:textAlignment w:val="auto"/>
              <w:rPr>
                <w:ins w:id="1359" w:author="JCTVC-O1012" w:date="2013-11-08T11:21:00Z"/>
                <w:del w:id="1360" w:author="Jonatan Samuelsson" w:date="2013-12-27T04:25:00Z"/>
                <w:noProof/>
              </w:rPr>
            </w:pPr>
          </w:p>
        </w:tc>
      </w:tr>
      <w:tr w:rsidR="000A6580" w:rsidRPr="00E539AC" w:rsidDel="00BA5F3A" w14:paraId="505F6E6A" w14:textId="10A47BB6" w:rsidTr="00E539AC">
        <w:trPr>
          <w:cantSplit/>
          <w:jc w:val="center"/>
          <w:ins w:id="1361" w:author="JCTVC-O1012" w:date="2013-11-08T09:42:00Z"/>
          <w:del w:id="1362" w:author="Jonatan Samuelsson" w:date="2013-12-27T04:25:00Z"/>
        </w:trPr>
        <w:tc>
          <w:tcPr>
            <w:tcW w:w="7920" w:type="dxa"/>
            <w:tcBorders>
              <w:top w:val="single" w:sz="4" w:space="0" w:color="auto"/>
              <w:left w:val="single" w:sz="4" w:space="0" w:color="auto"/>
              <w:bottom w:val="single" w:sz="4" w:space="0" w:color="auto"/>
              <w:right w:val="single" w:sz="4" w:space="0" w:color="auto"/>
            </w:tcBorders>
          </w:tcPr>
          <w:p w14:paraId="47BDE40F" w14:textId="5E5CF2F3" w:rsidR="000A6580" w:rsidRPr="005A7F1C" w:rsidDel="00BA5F3A"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63" w:author="JCTVC-O1012" w:date="2013-11-08T09:42:00Z"/>
                <w:del w:id="1364" w:author="Jonatan Samuelsson" w:date="2013-12-27T04:25:00Z"/>
                <w:rFonts w:cs="Times"/>
                <w:b/>
                <w:bCs/>
                <w:noProof/>
              </w:rPr>
            </w:pPr>
            <w:ins w:id="1365" w:author="JCTVC-O1012" w:date="2013-11-08T09:42:00Z">
              <w:del w:id="1366" w:author="Jonatan Samuelsson" w:date="2013-12-27T04:25:00Z">
                <w:r w:rsidDel="00BA5F3A">
                  <w:rPr>
                    <w:rFonts w:eastAsia="Calibri"/>
                    <w:bCs/>
                    <w:noProof/>
                    <w:highlight w:val="cyan"/>
                    <w:lang w:val="en-US"/>
                  </w:rPr>
                  <w:tab/>
                  <w:delText>if</w:delText>
                </w:r>
                <w:r w:rsidRPr="005A7F1C" w:rsidDel="00BA5F3A">
                  <w:rPr>
                    <w:rFonts w:eastAsia="Calibri"/>
                    <w:bCs/>
                    <w:noProof/>
                    <w:highlight w:val="cyan"/>
                    <w:lang w:val="en-US"/>
                  </w:rPr>
                  <w:delText>(</w:delText>
                </w:r>
              </w:del>
            </w:ins>
            <w:ins w:id="1367" w:author="JCTVC-O1012" w:date="2013-11-08T10:33:00Z">
              <w:del w:id="1368" w:author="Jonatan Samuelsson" w:date="2013-12-27T04:25:00Z">
                <w:r w:rsidDel="00BA5F3A">
                  <w:rPr>
                    <w:rFonts w:eastAsia="Calibri"/>
                    <w:bCs/>
                    <w:noProof/>
                    <w:highlight w:val="cyan"/>
                    <w:lang w:val="en-US"/>
                  </w:rPr>
                  <w:delText xml:space="preserve"> </w:delText>
                </w:r>
                <w:r w:rsidDel="00BA5F3A">
                  <w:rPr>
                    <w:rFonts w:cs="Times"/>
                    <w:noProof/>
                    <w:highlight w:val="cyan"/>
                  </w:rPr>
                  <w:delText>AvcNalUnit</w:delText>
                </w:r>
              </w:del>
            </w:ins>
            <w:ins w:id="1369" w:author="JCTVC-O1012" w:date="2013-11-08T09:42:00Z">
              <w:del w:id="1370" w:author="Jonatan Samuelsson" w:date="2013-12-27T04:25:00Z">
                <w:r w:rsidRPr="005A7F1C" w:rsidDel="00BA5F3A">
                  <w:rPr>
                    <w:rFonts w:eastAsia="Calibri"/>
                    <w:bCs/>
                    <w:noProof/>
                    <w:highlight w:val="cyan"/>
                    <w:lang w:val="en-US"/>
                  </w:rPr>
                  <w:delText xml:space="preserve"> </w:delText>
                </w:r>
              </w:del>
            </w:ins>
            <w:ins w:id="1371" w:author="JCTVC-O1012" w:date="2013-11-08T10:33:00Z">
              <w:del w:id="1372" w:author="Jonatan Samuelsson" w:date="2013-12-27T04:25:00Z">
                <w:r w:rsidDel="00BA5F3A">
                  <w:rPr>
                    <w:rFonts w:eastAsia="Calibri"/>
                    <w:bCs/>
                    <w:noProof/>
                    <w:highlight w:val="cyan"/>
                    <w:lang w:val="en-US"/>
                  </w:rPr>
                  <w:delText>=</w:delText>
                </w:r>
              </w:del>
            </w:ins>
            <w:ins w:id="1373" w:author="JCTVC-O1012" w:date="2013-11-08T10:38:00Z">
              <w:del w:id="1374" w:author="Jonatan Samuelsson" w:date="2013-12-27T04:25:00Z">
                <w:r w:rsidDel="00BA5F3A">
                  <w:rPr>
                    <w:rFonts w:eastAsia="Calibri"/>
                    <w:bCs/>
                    <w:noProof/>
                    <w:highlight w:val="cyan"/>
                    <w:lang w:val="en-US"/>
                  </w:rPr>
                  <w:delText> </w:delText>
                </w:r>
              </w:del>
            </w:ins>
            <w:ins w:id="1375" w:author="JCTVC-O1012" w:date="2013-11-08T09:42:00Z">
              <w:del w:id="1376" w:author="Jonatan Samuelsson" w:date="2013-12-27T04:25:00Z">
                <w:r w:rsidDel="00BA5F3A">
                  <w:rPr>
                    <w:rFonts w:eastAsia="Calibri"/>
                    <w:bCs/>
                    <w:noProof/>
                    <w:highlight w:val="cyan"/>
                    <w:lang w:val="en-US"/>
                  </w:rPr>
                  <w:delText xml:space="preserve">= </w:delText>
                </w:r>
              </w:del>
            </w:ins>
            <w:ins w:id="1377" w:author="JCTVC-O1012" w:date="2013-11-08T10:33:00Z">
              <w:del w:id="1378" w:author="Jonatan Samuelsson" w:date="2013-12-27T04:25:00Z">
                <w:r w:rsidDel="00BA5F3A">
                  <w:rPr>
                    <w:rFonts w:eastAsia="Calibri"/>
                    <w:bCs/>
                    <w:noProof/>
                    <w:highlight w:val="cyan"/>
                    <w:lang w:val="en-US"/>
                  </w:rPr>
                  <w:delText xml:space="preserve">0 </w:delText>
                </w:r>
              </w:del>
            </w:ins>
            <w:ins w:id="1379" w:author="JCTVC-O1012" w:date="2013-11-08T09:42:00Z">
              <w:del w:id="1380" w:author="Jonatan Samuelsson" w:date="2013-12-27T04:25:00Z">
                <w:r w:rsidRPr="005A7F1C" w:rsidDel="00BA5F3A">
                  <w:rPr>
                    <w:rFonts w:eastAsia="Calibri"/>
                    <w:bCs/>
                    <w:noProof/>
                    <w:highlight w:val="cyan"/>
                    <w:lang w:val="en-US"/>
                  </w:rPr>
                  <w:delText>)</w:delText>
                </w:r>
                <w:r w:rsidRPr="005A7F1C" w:rsidDel="00BA5F3A">
                  <w:rPr>
                    <w:rFonts w:eastAsia="Calibri"/>
                    <w:noProof/>
                    <w:highlight w:val="cyan"/>
                    <w:lang w:val="en-US"/>
                  </w:rPr>
                  <w:delText xml:space="preserve"> {</w:delText>
                </w:r>
              </w:del>
            </w:ins>
          </w:p>
        </w:tc>
        <w:tc>
          <w:tcPr>
            <w:tcW w:w="1157" w:type="dxa"/>
            <w:tcBorders>
              <w:top w:val="single" w:sz="4" w:space="0" w:color="auto"/>
              <w:left w:val="single" w:sz="4" w:space="0" w:color="auto"/>
              <w:bottom w:val="single" w:sz="4" w:space="0" w:color="auto"/>
              <w:right w:val="single" w:sz="4" w:space="0" w:color="auto"/>
            </w:tcBorders>
          </w:tcPr>
          <w:p w14:paraId="5AE2F860" w14:textId="2EE13469" w:rsidR="000A6580" w:rsidRPr="005A7F1C" w:rsidDel="00BA5F3A" w:rsidRDefault="000A6580" w:rsidP="00E539AC">
            <w:pPr>
              <w:keepNext/>
              <w:keepLines/>
              <w:tabs>
                <w:tab w:val="clear" w:pos="794"/>
                <w:tab w:val="clear" w:pos="1191"/>
                <w:tab w:val="clear" w:pos="1588"/>
                <w:tab w:val="clear" w:pos="1985"/>
              </w:tabs>
              <w:spacing w:before="0" w:after="60"/>
              <w:textAlignment w:val="auto"/>
              <w:rPr>
                <w:ins w:id="1381" w:author="JCTVC-O1012" w:date="2013-11-08T09:42:00Z"/>
                <w:del w:id="1382" w:author="Jonatan Samuelsson" w:date="2013-12-27T04:25:00Z"/>
                <w:noProof/>
              </w:rPr>
            </w:pPr>
          </w:p>
        </w:tc>
      </w:tr>
      <w:tr w:rsidR="000A6580" w:rsidRPr="00E539AC" w14:paraId="344D50B9" w14:textId="77777777" w:rsidTr="00E539AC">
        <w:trPr>
          <w:cantSplit/>
          <w:jc w:val="center"/>
          <w:ins w:id="1383"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781BB5CA" w14:textId="34FB3230"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84" w:author="JCTVC-O1012" w:date="2013-11-08T09:42:00Z"/>
                <w:rFonts w:cs="Times"/>
                <w:b/>
                <w:bCs/>
                <w:noProof/>
              </w:rPr>
            </w:pPr>
            <w:ins w:id="1385" w:author="JCTVC-O1012" w:date="2013-11-08T09:42:00Z">
              <w:r w:rsidRPr="005A7F1C">
                <w:rPr>
                  <w:rFonts w:cs="Times"/>
                  <w:noProof/>
                </w:rPr>
                <w:tab/>
              </w:r>
              <w:r w:rsidRPr="005A7F1C">
                <w:rPr>
                  <w:rFonts w:cs="Times"/>
                  <w:noProof/>
                </w:rPr>
                <w:tab/>
                <w:t>NumBytesInRbsp = 0</w:t>
              </w:r>
            </w:ins>
          </w:p>
        </w:tc>
        <w:tc>
          <w:tcPr>
            <w:tcW w:w="1157" w:type="dxa"/>
            <w:tcBorders>
              <w:top w:val="single" w:sz="4" w:space="0" w:color="auto"/>
              <w:left w:val="single" w:sz="4" w:space="0" w:color="auto"/>
              <w:bottom w:val="single" w:sz="4" w:space="0" w:color="auto"/>
              <w:right w:val="single" w:sz="4" w:space="0" w:color="auto"/>
            </w:tcBorders>
          </w:tcPr>
          <w:p w14:paraId="5A1A0C0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86" w:author="JCTVC-O1012" w:date="2013-11-08T09:42:00Z"/>
                <w:noProof/>
              </w:rPr>
            </w:pPr>
          </w:p>
        </w:tc>
      </w:tr>
      <w:tr w:rsidR="000A6580" w:rsidRPr="00E539AC" w14:paraId="39D77319" w14:textId="77777777" w:rsidTr="00E539AC">
        <w:trPr>
          <w:cantSplit/>
          <w:jc w:val="center"/>
          <w:ins w:id="1387"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51EA8AB" w14:textId="1F1FCBF6"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88" w:author="JCTVC-O1012" w:date="2013-11-08T09:42:00Z"/>
                <w:rFonts w:cs="Times"/>
                <w:b/>
                <w:bCs/>
                <w:noProof/>
                <w:lang w:val="sv-SE"/>
              </w:rPr>
            </w:pPr>
            <w:ins w:id="1389" w:author="JCTVC-O1012" w:date="2013-11-08T09:42:00Z">
              <w:r w:rsidRPr="005A7F1C">
                <w:rPr>
                  <w:rFonts w:cs="Times"/>
                  <w:noProof/>
                  <w:lang w:val="sv-SE"/>
                </w:rPr>
                <w:tab/>
              </w:r>
              <w:r w:rsidRPr="005A7F1C">
                <w:rPr>
                  <w:rFonts w:cs="Times"/>
                  <w:noProof/>
                  <w:lang w:val="sv-SE"/>
                </w:rPr>
                <w:tab/>
                <w:t xml:space="preserve">for( i = </w:t>
              </w:r>
              <w:r w:rsidRPr="005A7F1C">
                <w:rPr>
                  <w:rFonts w:cs="Times"/>
                  <w:strike/>
                  <w:noProof/>
                  <w:lang w:val="sv-SE"/>
                </w:rPr>
                <w:t>2</w:t>
              </w:r>
              <w:r w:rsidRPr="005A7F1C">
                <w:rPr>
                  <w:rFonts w:cs="Times"/>
                  <w:bCs/>
                  <w:noProof/>
                  <w:highlight w:val="cyan"/>
                  <w:lang w:val="sv-SE"/>
                </w:rPr>
                <w:t>RbspStartOffset</w:t>
              </w:r>
              <w:r w:rsidRPr="005A7F1C">
                <w:rPr>
                  <w:rFonts w:cs="Times"/>
                  <w:noProof/>
                  <w:lang w:val="sv-SE"/>
                </w:rPr>
                <w:t>; i &lt; NumBytesInNalUnit; i++ )</w:t>
              </w:r>
            </w:ins>
          </w:p>
        </w:tc>
        <w:tc>
          <w:tcPr>
            <w:tcW w:w="1157" w:type="dxa"/>
            <w:tcBorders>
              <w:top w:val="single" w:sz="4" w:space="0" w:color="auto"/>
              <w:left w:val="single" w:sz="4" w:space="0" w:color="auto"/>
              <w:bottom w:val="single" w:sz="4" w:space="0" w:color="auto"/>
              <w:right w:val="single" w:sz="4" w:space="0" w:color="auto"/>
            </w:tcBorders>
          </w:tcPr>
          <w:p w14:paraId="54396B55"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90" w:author="JCTVC-O1012" w:date="2013-11-08T09:42:00Z"/>
                <w:noProof/>
                <w:lang w:val="sv-SE"/>
              </w:rPr>
            </w:pPr>
          </w:p>
        </w:tc>
      </w:tr>
      <w:tr w:rsidR="000A6580" w:rsidRPr="00E539AC" w14:paraId="7E935118" w14:textId="77777777" w:rsidTr="00E539AC">
        <w:trPr>
          <w:cantSplit/>
          <w:jc w:val="center"/>
          <w:ins w:id="1391"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9674A0B" w14:textId="3BE65CA0"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92" w:author="JCTVC-O1012" w:date="2013-11-08T09:42:00Z"/>
                <w:rFonts w:cs="Times"/>
                <w:b/>
                <w:bCs/>
                <w:noProof/>
              </w:rPr>
            </w:pPr>
            <w:ins w:id="1393" w:author="JCTVC-O1012" w:date="2013-11-08T09:42:00Z">
              <w:r w:rsidRPr="005A7F1C">
                <w:rPr>
                  <w:rFonts w:cs="Times"/>
                  <w:noProof/>
                  <w:lang w:val="sv-SE"/>
                </w:rPr>
                <w:tab/>
              </w:r>
              <w:r w:rsidRPr="005A7F1C">
                <w:rPr>
                  <w:rFonts w:cs="Times"/>
                  <w:noProof/>
                  <w:lang w:val="sv-SE"/>
                </w:rPr>
                <w:tab/>
              </w:r>
              <w:r w:rsidRPr="005A7F1C">
                <w:rPr>
                  <w:rFonts w:cs="Times"/>
                  <w:noProof/>
                  <w:lang w:val="sv-SE"/>
                </w:rPr>
                <w:tab/>
              </w:r>
              <w:r w:rsidRPr="005A7F1C">
                <w:rPr>
                  <w:rFonts w:cs="Times"/>
                  <w:noProof/>
                </w:rPr>
                <w:t>if( i + 2 &lt; NumBytesInNalUnit  &amp;&amp;  next_bits( 24 )  = =  0x000003 ) {</w:t>
              </w:r>
            </w:ins>
          </w:p>
        </w:tc>
        <w:tc>
          <w:tcPr>
            <w:tcW w:w="1157" w:type="dxa"/>
            <w:tcBorders>
              <w:top w:val="single" w:sz="4" w:space="0" w:color="auto"/>
              <w:left w:val="single" w:sz="4" w:space="0" w:color="auto"/>
              <w:bottom w:val="single" w:sz="4" w:space="0" w:color="auto"/>
              <w:right w:val="single" w:sz="4" w:space="0" w:color="auto"/>
            </w:tcBorders>
          </w:tcPr>
          <w:p w14:paraId="2A90582C"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94" w:author="JCTVC-O1012" w:date="2013-11-08T09:42:00Z"/>
                <w:noProof/>
              </w:rPr>
            </w:pPr>
          </w:p>
        </w:tc>
      </w:tr>
      <w:tr w:rsidR="000A6580" w:rsidRPr="00E539AC" w14:paraId="5644C1E2" w14:textId="77777777" w:rsidTr="00E539AC">
        <w:trPr>
          <w:cantSplit/>
          <w:jc w:val="center"/>
          <w:ins w:id="1395"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749B0000" w14:textId="57C16F72"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396" w:author="JCTVC-O1012" w:date="2013-11-08T09:42:00Z"/>
                <w:rFonts w:cs="Times"/>
                <w:b/>
                <w:bCs/>
                <w:noProof/>
              </w:rPr>
            </w:pPr>
            <w:ins w:id="1397"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795BEA9F"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398" w:author="JCTVC-O1012" w:date="2013-11-08T09:42:00Z"/>
                <w:noProof/>
              </w:rPr>
            </w:pPr>
            <w:ins w:id="1399" w:author="JCTVC-O1012" w:date="2013-11-08T09:42:00Z">
              <w:r w:rsidRPr="005A7F1C">
                <w:rPr>
                  <w:bCs/>
                  <w:noProof/>
                </w:rPr>
                <w:t>b(8)</w:t>
              </w:r>
            </w:ins>
          </w:p>
        </w:tc>
      </w:tr>
      <w:tr w:rsidR="000A6580" w:rsidRPr="00E539AC" w14:paraId="35A5D4F9" w14:textId="77777777" w:rsidTr="00E539AC">
        <w:trPr>
          <w:cantSplit/>
          <w:jc w:val="center"/>
          <w:ins w:id="1400"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26CED923" w14:textId="0FDE1322"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01" w:author="JCTVC-O1012" w:date="2013-11-08T09:42:00Z"/>
                <w:rFonts w:cs="Times"/>
                <w:b/>
                <w:bCs/>
                <w:noProof/>
              </w:rPr>
            </w:pPr>
            <w:ins w:id="1402"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686CEBFA"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03" w:author="JCTVC-O1012" w:date="2013-11-08T09:42:00Z"/>
                <w:noProof/>
              </w:rPr>
            </w:pPr>
            <w:ins w:id="1404" w:author="JCTVC-O1012" w:date="2013-11-08T09:42:00Z">
              <w:r w:rsidRPr="005A7F1C">
                <w:rPr>
                  <w:bCs/>
                  <w:noProof/>
                </w:rPr>
                <w:t>b(8)</w:t>
              </w:r>
            </w:ins>
          </w:p>
        </w:tc>
      </w:tr>
      <w:tr w:rsidR="000A6580" w:rsidRPr="00E539AC" w14:paraId="7264B6E0" w14:textId="77777777" w:rsidTr="00E539AC">
        <w:trPr>
          <w:cantSplit/>
          <w:jc w:val="center"/>
          <w:ins w:id="1405"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35E837AA" w14:textId="2C4F59CA"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06" w:author="JCTVC-O1012" w:date="2013-11-08T09:42:00Z"/>
                <w:rFonts w:cs="Times"/>
                <w:b/>
                <w:bCs/>
                <w:noProof/>
              </w:rPr>
            </w:pPr>
            <w:ins w:id="1407"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t>i  +=  2</w:t>
              </w:r>
            </w:ins>
          </w:p>
        </w:tc>
        <w:tc>
          <w:tcPr>
            <w:tcW w:w="1157" w:type="dxa"/>
            <w:tcBorders>
              <w:top w:val="single" w:sz="4" w:space="0" w:color="auto"/>
              <w:left w:val="single" w:sz="4" w:space="0" w:color="auto"/>
              <w:bottom w:val="single" w:sz="4" w:space="0" w:color="auto"/>
              <w:right w:val="single" w:sz="4" w:space="0" w:color="auto"/>
            </w:tcBorders>
          </w:tcPr>
          <w:p w14:paraId="28AC3B1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08" w:author="JCTVC-O1012" w:date="2013-11-08T09:42:00Z"/>
                <w:noProof/>
              </w:rPr>
            </w:pPr>
          </w:p>
        </w:tc>
      </w:tr>
      <w:tr w:rsidR="000A6580" w:rsidRPr="00E539AC" w14:paraId="64E82C8A" w14:textId="77777777" w:rsidTr="00E539AC">
        <w:trPr>
          <w:cantSplit/>
          <w:jc w:val="center"/>
          <w:ins w:id="1409"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CC8AC6F" w14:textId="297E02AB"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10" w:author="JCTVC-O1012" w:date="2013-11-08T09:42:00Z"/>
                <w:rFonts w:cs="Times"/>
                <w:b/>
                <w:bCs/>
                <w:noProof/>
              </w:rPr>
            </w:pPr>
            <w:ins w:id="1411"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emulation_prevention_three_byte</w:t>
              </w:r>
              <w:r w:rsidRPr="005A7F1C">
                <w:rPr>
                  <w:rFonts w:cs="Times"/>
                  <w:noProof/>
                </w:rPr>
                <w:t xml:space="preserve">  /* equal to 0x03 */</w:t>
              </w:r>
            </w:ins>
          </w:p>
        </w:tc>
        <w:tc>
          <w:tcPr>
            <w:tcW w:w="1157" w:type="dxa"/>
            <w:tcBorders>
              <w:top w:val="single" w:sz="4" w:space="0" w:color="auto"/>
              <w:left w:val="single" w:sz="4" w:space="0" w:color="auto"/>
              <w:bottom w:val="single" w:sz="4" w:space="0" w:color="auto"/>
              <w:right w:val="single" w:sz="4" w:space="0" w:color="auto"/>
            </w:tcBorders>
            <w:hideMark/>
          </w:tcPr>
          <w:p w14:paraId="598BD7F1"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12" w:author="JCTVC-O1012" w:date="2013-11-08T09:42:00Z"/>
                <w:noProof/>
              </w:rPr>
            </w:pPr>
            <w:ins w:id="1413" w:author="JCTVC-O1012" w:date="2013-11-08T09:42:00Z">
              <w:r w:rsidRPr="005A7F1C">
                <w:rPr>
                  <w:bCs/>
                  <w:noProof/>
                </w:rPr>
                <w:t>f(8)</w:t>
              </w:r>
            </w:ins>
          </w:p>
        </w:tc>
      </w:tr>
      <w:tr w:rsidR="000A6580" w:rsidRPr="00E539AC" w14:paraId="74890E51" w14:textId="77777777" w:rsidTr="00E539AC">
        <w:trPr>
          <w:cantSplit/>
          <w:jc w:val="center"/>
          <w:ins w:id="1414"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3A018ADE" w14:textId="0286619E"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15" w:author="JCTVC-O1012" w:date="2013-11-08T09:42:00Z"/>
                <w:rFonts w:cs="Times"/>
                <w:b/>
                <w:bCs/>
                <w:noProof/>
              </w:rPr>
            </w:pPr>
            <w:ins w:id="1416" w:author="JCTVC-O1012" w:date="2013-11-08T09:42:00Z">
              <w:r w:rsidRPr="005A7F1C">
                <w:rPr>
                  <w:rFonts w:cs="Times"/>
                  <w:noProof/>
                </w:rPr>
                <w:tab/>
              </w:r>
              <w:r w:rsidRPr="005A7F1C">
                <w:rPr>
                  <w:rFonts w:cs="Times"/>
                  <w:noProof/>
                </w:rPr>
                <w:tab/>
              </w:r>
              <w:r w:rsidRPr="005A7F1C">
                <w:rPr>
                  <w:rFonts w:cs="Times"/>
                  <w:noProof/>
                </w:rPr>
                <w:tab/>
                <w:t>} else</w:t>
              </w:r>
            </w:ins>
          </w:p>
        </w:tc>
        <w:tc>
          <w:tcPr>
            <w:tcW w:w="1157" w:type="dxa"/>
            <w:tcBorders>
              <w:top w:val="single" w:sz="4" w:space="0" w:color="auto"/>
              <w:left w:val="single" w:sz="4" w:space="0" w:color="auto"/>
              <w:bottom w:val="single" w:sz="4" w:space="0" w:color="auto"/>
              <w:right w:val="single" w:sz="4" w:space="0" w:color="auto"/>
            </w:tcBorders>
          </w:tcPr>
          <w:p w14:paraId="68392D3B"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17" w:author="JCTVC-O1012" w:date="2013-11-08T09:42:00Z"/>
                <w:noProof/>
              </w:rPr>
            </w:pPr>
          </w:p>
        </w:tc>
      </w:tr>
      <w:tr w:rsidR="000A6580" w:rsidRPr="00E539AC" w14:paraId="1EAC09EB" w14:textId="77777777" w:rsidTr="00E539AC">
        <w:trPr>
          <w:cantSplit/>
          <w:jc w:val="center"/>
          <w:ins w:id="1418"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48F72A1E" w14:textId="222FAA5F" w:rsidR="000A6580" w:rsidRPr="005A7F1C" w:rsidRDefault="000A6580" w:rsidP="005231B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19" w:author="JCTVC-O1012" w:date="2013-11-08T09:42:00Z"/>
                <w:rFonts w:cs="Times"/>
                <w:b/>
                <w:bCs/>
                <w:noProof/>
              </w:rPr>
            </w:pPr>
            <w:ins w:id="1420" w:author="JCTVC-O1012" w:date="2013-11-08T09:42:00Z">
              <w:r w:rsidRPr="005A7F1C">
                <w:rPr>
                  <w:rFonts w:cs="Times"/>
                  <w:noProof/>
                </w:rPr>
                <w:tab/>
              </w:r>
              <w:r w:rsidRPr="005A7F1C">
                <w:rPr>
                  <w:rFonts w:cs="Times"/>
                  <w:noProof/>
                </w:rPr>
                <w:tab/>
              </w:r>
              <w:r w:rsidRPr="005A7F1C">
                <w:rPr>
                  <w:rFonts w:cs="Times"/>
                  <w:noProof/>
                </w:rPr>
                <w:tab/>
              </w:r>
              <w:r w:rsidRPr="005A7F1C">
                <w:rPr>
                  <w:rFonts w:cs="Times"/>
                  <w:noProof/>
                </w:rPr>
                <w:tab/>
              </w:r>
              <w:r w:rsidRPr="005A7F1C">
                <w:rPr>
                  <w:rFonts w:cs="Times"/>
                  <w:b/>
                  <w:bCs/>
                  <w:noProof/>
                </w:rPr>
                <w:t>rbsp_byte</w:t>
              </w:r>
              <w:r w:rsidRPr="005A7F1C">
                <w:rPr>
                  <w:rFonts w:cs="Times"/>
                  <w:bCs/>
                  <w:noProof/>
                </w:rPr>
                <w:t>[</w:t>
              </w:r>
              <w:r w:rsidRPr="005A7F1C">
                <w:rPr>
                  <w:rFonts w:cs="Times"/>
                  <w:noProof/>
                </w:rPr>
                <w:t> NumBytesInRbsp++ </w:t>
              </w:r>
              <w:r w:rsidRPr="005A7F1C">
                <w:rPr>
                  <w:rFonts w:cs="Times"/>
                  <w:bCs/>
                  <w:noProof/>
                </w:rPr>
                <w:t>]</w:t>
              </w:r>
            </w:ins>
          </w:p>
        </w:tc>
        <w:tc>
          <w:tcPr>
            <w:tcW w:w="1157" w:type="dxa"/>
            <w:tcBorders>
              <w:top w:val="single" w:sz="4" w:space="0" w:color="auto"/>
              <w:left w:val="single" w:sz="4" w:space="0" w:color="auto"/>
              <w:bottom w:val="single" w:sz="4" w:space="0" w:color="auto"/>
              <w:right w:val="single" w:sz="4" w:space="0" w:color="auto"/>
            </w:tcBorders>
            <w:hideMark/>
          </w:tcPr>
          <w:p w14:paraId="4D17A1EE"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21" w:author="JCTVC-O1012" w:date="2013-11-08T09:42:00Z"/>
                <w:noProof/>
              </w:rPr>
            </w:pPr>
            <w:ins w:id="1422" w:author="JCTVC-O1012" w:date="2013-11-08T09:42:00Z">
              <w:r w:rsidRPr="005A7F1C">
                <w:rPr>
                  <w:bCs/>
                  <w:noProof/>
                </w:rPr>
                <w:t>b(8)</w:t>
              </w:r>
            </w:ins>
          </w:p>
        </w:tc>
      </w:tr>
      <w:tr w:rsidR="000A6580" w:rsidRPr="00E539AC" w14:paraId="7A4C716B" w14:textId="77777777" w:rsidTr="00E539AC">
        <w:trPr>
          <w:cantSplit/>
          <w:jc w:val="center"/>
          <w:ins w:id="1423" w:author="JCTVC-O1012" w:date="2013-11-08T09:42:00Z"/>
        </w:trPr>
        <w:tc>
          <w:tcPr>
            <w:tcW w:w="7920" w:type="dxa"/>
            <w:tcBorders>
              <w:top w:val="single" w:sz="4" w:space="0" w:color="auto"/>
              <w:left w:val="single" w:sz="4" w:space="0" w:color="auto"/>
              <w:bottom w:val="single" w:sz="4" w:space="0" w:color="auto"/>
              <w:right w:val="single" w:sz="4" w:space="0" w:color="auto"/>
            </w:tcBorders>
          </w:tcPr>
          <w:p w14:paraId="490549C6" w14:textId="457CB9F9" w:rsidR="000A6580" w:rsidRPr="005A7F1C" w:rsidRDefault="000A6580" w:rsidP="00E539A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24" w:author="JCTVC-O1012" w:date="2013-11-08T09:42:00Z"/>
                <w:rFonts w:cs="Times"/>
                <w:noProof/>
              </w:rPr>
            </w:pPr>
            <w:ins w:id="1425" w:author="JCTVC-O1012" w:date="2013-11-08T09:42:00Z">
              <w:r>
                <w:rPr>
                  <w:rFonts w:cs="Times"/>
                  <w:noProof/>
                </w:rPr>
                <w:tab/>
              </w:r>
              <w:r w:rsidRPr="005231B5">
                <w:rPr>
                  <w:rFonts w:cs="Times"/>
                  <w:noProof/>
                  <w:highlight w:val="cyan"/>
                </w:rPr>
                <w:t>} else</w:t>
              </w:r>
            </w:ins>
          </w:p>
        </w:tc>
        <w:tc>
          <w:tcPr>
            <w:tcW w:w="1157" w:type="dxa"/>
            <w:tcBorders>
              <w:top w:val="single" w:sz="4" w:space="0" w:color="auto"/>
              <w:left w:val="single" w:sz="4" w:space="0" w:color="auto"/>
              <w:bottom w:val="single" w:sz="4" w:space="0" w:color="auto"/>
              <w:right w:val="single" w:sz="4" w:space="0" w:color="auto"/>
            </w:tcBorders>
          </w:tcPr>
          <w:p w14:paraId="6AEBFCC1" w14:textId="77777777" w:rsidR="000A6580" w:rsidRPr="005A7F1C" w:rsidRDefault="000A6580" w:rsidP="00E539AC">
            <w:pPr>
              <w:keepNext/>
              <w:keepLines/>
              <w:tabs>
                <w:tab w:val="clear" w:pos="794"/>
                <w:tab w:val="clear" w:pos="1191"/>
                <w:tab w:val="clear" w:pos="1588"/>
                <w:tab w:val="clear" w:pos="1985"/>
              </w:tabs>
              <w:overflowPunct/>
              <w:autoSpaceDE/>
              <w:adjustRightInd/>
              <w:spacing w:before="0" w:after="60"/>
              <w:jc w:val="left"/>
              <w:textAlignment w:val="auto"/>
              <w:rPr>
                <w:ins w:id="1426" w:author="JCTVC-O1012" w:date="2013-11-08T09:42:00Z"/>
                <w:bCs/>
                <w:noProof/>
              </w:rPr>
            </w:pPr>
          </w:p>
        </w:tc>
      </w:tr>
      <w:tr w:rsidR="000A6580" w:rsidRPr="00E539AC" w14:paraId="3E8F4336" w14:textId="77777777" w:rsidTr="00E539AC">
        <w:trPr>
          <w:cantSplit/>
          <w:jc w:val="center"/>
          <w:ins w:id="1427"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66AFE92F" w14:textId="112AA73F" w:rsidR="000A6580" w:rsidRPr="005A7F1C" w:rsidRDefault="000A6580" w:rsidP="00BA5F3A">
            <w:pPr>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28" w:author="JCTVC-O1012" w:date="2013-11-08T09:42:00Z"/>
                <w:rFonts w:cs="Times"/>
                <w:noProof/>
                <w:highlight w:val="cyan"/>
              </w:rPr>
            </w:pPr>
            <w:ins w:id="1429" w:author="JCTVC-O1012" w:date="2013-11-08T09:42:00Z">
              <w:r w:rsidRPr="005A7F1C">
                <w:rPr>
                  <w:rFonts w:cs="Times"/>
                  <w:bCs/>
                  <w:noProof/>
                  <w:highlight w:val="cyan"/>
                </w:rPr>
                <w:tab/>
              </w:r>
              <w:r w:rsidRPr="005A7F1C">
                <w:rPr>
                  <w:rFonts w:cs="Times"/>
                  <w:bCs/>
                  <w:noProof/>
                  <w:highlight w:val="cyan"/>
                </w:rPr>
                <w:tab/>
              </w:r>
              <w:r w:rsidRPr="005A7F1C">
                <w:rPr>
                  <w:rFonts w:cs="Times"/>
                  <w:noProof/>
                  <w:highlight w:val="cyan"/>
                </w:rPr>
                <w:t>nal_unit( NumBytesIn</w:t>
              </w:r>
            </w:ins>
            <w:ins w:id="1430" w:author="JCTVC-O1012" w:date="2013-11-08T11:19:00Z">
              <w:del w:id="1431" w:author="Jonatan Samuelsson" w:date="2013-12-27T04:26:00Z">
                <w:r w:rsidDel="00BA5F3A">
                  <w:rPr>
                    <w:rFonts w:cs="Times"/>
                    <w:noProof/>
                    <w:highlight w:val="cyan"/>
                  </w:rPr>
                  <w:delText>Avc</w:delText>
                </w:r>
              </w:del>
            </w:ins>
            <w:ins w:id="1432" w:author="JCTVC-O1012" w:date="2013-11-08T09:42:00Z">
              <w:r w:rsidRPr="005A7F1C">
                <w:rPr>
                  <w:rFonts w:cs="Times"/>
                  <w:noProof/>
                  <w:highlight w:val="cyan"/>
                </w:rPr>
                <w:t>NalUnit )</w:t>
              </w:r>
              <w:r>
                <w:rPr>
                  <w:rFonts w:cs="Times"/>
                  <w:noProof/>
                  <w:highlight w:val="cyan"/>
                </w:rPr>
                <w:t xml:space="preserve"> in </w:t>
              </w:r>
              <w:r w:rsidRPr="005A7F1C">
                <w:rPr>
                  <w:rFonts w:ascii="Times" w:hAnsi="Times" w:cs="Times"/>
                  <w:noProof/>
                  <w:highlight w:val="cyan"/>
                </w:rPr>
                <w:t xml:space="preserve">Rec. ITU-T H.264 | ISO/IEC 14496-10 </w:t>
              </w:r>
            </w:ins>
          </w:p>
        </w:tc>
        <w:tc>
          <w:tcPr>
            <w:tcW w:w="1157" w:type="dxa"/>
            <w:tcBorders>
              <w:top w:val="single" w:sz="4" w:space="0" w:color="auto"/>
              <w:left w:val="single" w:sz="4" w:space="0" w:color="auto"/>
              <w:bottom w:val="single" w:sz="4" w:space="0" w:color="auto"/>
              <w:right w:val="single" w:sz="4" w:space="0" w:color="auto"/>
            </w:tcBorders>
          </w:tcPr>
          <w:p w14:paraId="05919F0C" w14:textId="77777777" w:rsidR="000A6580" w:rsidRPr="005A7F1C" w:rsidRDefault="000A6580" w:rsidP="00E539AC">
            <w:pPr>
              <w:keepLines/>
              <w:tabs>
                <w:tab w:val="clear" w:pos="794"/>
                <w:tab w:val="clear" w:pos="1191"/>
                <w:tab w:val="clear" w:pos="1588"/>
                <w:tab w:val="clear" w:pos="1985"/>
              </w:tabs>
              <w:spacing w:before="0" w:after="60"/>
              <w:textAlignment w:val="auto"/>
              <w:rPr>
                <w:ins w:id="1433" w:author="JCTVC-O1012" w:date="2013-11-08T09:42:00Z"/>
                <w:noProof/>
                <w:highlight w:val="cyan"/>
              </w:rPr>
            </w:pPr>
          </w:p>
        </w:tc>
      </w:tr>
      <w:tr w:rsidR="000A6580" w:rsidRPr="00E539AC" w14:paraId="2A104ACC" w14:textId="77777777" w:rsidTr="00E539AC">
        <w:trPr>
          <w:cantSplit/>
          <w:jc w:val="center"/>
          <w:ins w:id="1434" w:author="JCTVC-O1012" w:date="2013-11-08T09:42:00Z"/>
        </w:trPr>
        <w:tc>
          <w:tcPr>
            <w:tcW w:w="7920" w:type="dxa"/>
            <w:tcBorders>
              <w:top w:val="single" w:sz="4" w:space="0" w:color="auto"/>
              <w:left w:val="single" w:sz="4" w:space="0" w:color="auto"/>
              <w:bottom w:val="single" w:sz="4" w:space="0" w:color="auto"/>
              <w:right w:val="single" w:sz="4" w:space="0" w:color="auto"/>
            </w:tcBorders>
            <w:hideMark/>
          </w:tcPr>
          <w:p w14:paraId="19123CC5" w14:textId="77777777" w:rsidR="000A6580" w:rsidRPr="005A7F1C" w:rsidRDefault="000A6580" w:rsidP="00E539AC">
            <w:pPr>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auto"/>
              <w:rPr>
                <w:ins w:id="1435" w:author="JCTVC-O1012" w:date="2013-11-08T09:42:00Z"/>
                <w:rFonts w:cs="Times"/>
                <w:noProof/>
              </w:rPr>
            </w:pPr>
            <w:ins w:id="1436" w:author="JCTVC-O1012" w:date="2013-11-08T09:42:00Z">
              <w:r w:rsidRPr="005A7F1C">
                <w:rPr>
                  <w:rFonts w:cs="Times"/>
                  <w:noProof/>
                </w:rPr>
                <w:t>}</w:t>
              </w:r>
            </w:ins>
          </w:p>
        </w:tc>
        <w:tc>
          <w:tcPr>
            <w:tcW w:w="1157" w:type="dxa"/>
            <w:tcBorders>
              <w:top w:val="single" w:sz="4" w:space="0" w:color="auto"/>
              <w:left w:val="single" w:sz="4" w:space="0" w:color="auto"/>
              <w:bottom w:val="single" w:sz="4" w:space="0" w:color="auto"/>
              <w:right w:val="single" w:sz="4" w:space="0" w:color="auto"/>
            </w:tcBorders>
          </w:tcPr>
          <w:p w14:paraId="6BB21659" w14:textId="77777777" w:rsidR="000A6580" w:rsidRPr="005A7F1C" w:rsidRDefault="000A6580" w:rsidP="00E539AC">
            <w:pPr>
              <w:keepLines/>
              <w:tabs>
                <w:tab w:val="clear" w:pos="794"/>
                <w:tab w:val="clear" w:pos="1191"/>
                <w:tab w:val="clear" w:pos="1588"/>
                <w:tab w:val="clear" w:pos="1985"/>
              </w:tabs>
              <w:spacing w:before="0" w:after="60"/>
              <w:textAlignment w:val="auto"/>
              <w:rPr>
                <w:ins w:id="1437" w:author="JCTVC-O1012" w:date="2013-11-08T09:42:00Z"/>
                <w:noProof/>
              </w:rPr>
            </w:pPr>
          </w:p>
        </w:tc>
      </w:tr>
    </w:tbl>
    <w:p w14:paraId="2A882B8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14:paraId="44FA99CF" w14:textId="77777777" w:rsidR="008B3821" w:rsidRPr="007D25B0" w:rsidRDefault="008B3821" w:rsidP="008B3821">
      <w:pPr>
        <w:pStyle w:val="3N"/>
        <w:rPr>
          <w:lang w:val="en-US"/>
        </w:rPr>
      </w:pPr>
      <w:r w:rsidRPr="007D25B0">
        <w:rPr>
          <w:lang w:val="en-US"/>
        </w:rPr>
        <w:t>The specifications in subclause 7.3.1.2 apply.</w:t>
      </w:r>
    </w:p>
    <w:p w14:paraId="5CEB63C7"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38" w:name="_Toc366771951"/>
      <w:r w:rsidRPr="007D25B0">
        <w:rPr>
          <w:lang w:val="en-US"/>
        </w:rPr>
        <w:lastRenderedPageBreak/>
        <w:t>Raw byte sequence payloads and RBSP trailing bits syntax</w:t>
      </w:r>
      <w:bookmarkEnd w:id="1438"/>
    </w:p>
    <w:p w14:paraId="4D5FB15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14:paraId="6B244873" w14:textId="77777777"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14:paraId="56ADE36F" w14:textId="77777777" w:rsidTr="00C73469">
        <w:trPr>
          <w:cantSplit/>
          <w:trHeight w:val="289"/>
          <w:jc w:val="center"/>
        </w:trPr>
        <w:tc>
          <w:tcPr>
            <w:tcW w:w="7920" w:type="dxa"/>
          </w:tcPr>
          <w:p w14:paraId="69FC53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14:paraId="102781DE" w14:textId="77777777" w:rsidR="008B3821" w:rsidRPr="007D25B0" w:rsidRDefault="008B3821" w:rsidP="00C73469">
            <w:pPr>
              <w:pStyle w:val="tableheading"/>
              <w:rPr>
                <w:lang w:val="en-US"/>
              </w:rPr>
            </w:pPr>
            <w:r w:rsidRPr="007D25B0">
              <w:rPr>
                <w:lang w:val="en-US"/>
              </w:rPr>
              <w:t>Descriptor</w:t>
            </w:r>
          </w:p>
        </w:tc>
      </w:tr>
      <w:tr w:rsidR="008B3821" w:rsidRPr="007D25B0" w14:paraId="75633BF3" w14:textId="77777777" w:rsidTr="00C73469">
        <w:trPr>
          <w:cantSplit/>
          <w:trHeight w:val="289"/>
          <w:jc w:val="center"/>
        </w:trPr>
        <w:tc>
          <w:tcPr>
            <w:tcW w:w="7920" w:type="dxa"/>
          </w:tcPr>
          <w:p w14:paraId="67FB059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14:paraId="2412841E" w14:textId="77777777" w:rsidR="008B3821" w:rsidRPr="007D25B0" w:rsidRDefault="008B3821" w:rsidP="00C73469">
            <w:pPr>
              <w:pStyle w:val="tablecell"/>
              <w:rPr>
                <w:lang w:val="en-US"/>
              </w:rPr>
            </w:pPr>
            <w:r w:rsidRPr="007D25B0">
              <w:rPr>
                <w:lang w:val="en-US"/>
              </w:rPr>
              <w:t>u(4)</w:t>
            </w:r>
          </w:p>
        </w:tc>
      </w:tr>
      <w:tr w:rsidR="008B3821" w:rsidRPr="007D25B0" w14:paraId="6E1235F2" w14:textId="77777777" w:rsidTr="00C73469">
        <w:trPr>
          <w:cantSplit/>
          <w:trHeight w:val="289"/>
          <w:jc w:val="center"/>
        </w:trPr>
        <w:tc>
          <w:tcPr>
            <w:tcW w:w="7920" w:type="dxa"/>
          </w:tcPr>
          <w:p w14:paraId="7AFFDD4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14:paraId="44D9AEC3" w14:textId="77777777" w:rsidR="008B3821" w:rsidRPr="007D25B0" w:rsidRDefault="008B3821" w:rsidP="00C73469">
            <w:pPr>
              <w:pStyle w:val="tablecell"/>
              <w:rPr>
                <w:lang w:val="en-US"/>
              </w:rPr>
            </w:pPr>
            <w:r w:rsidRPr="007D25B0">
              <w:rPr>
                <w:lang w:val="en-US"/>
              </w:rPr>
              <w:t>u(2)</w:t>
            </w:r>
          </w:p>
        </w:tc>
      </w:tr>
      <w:tr w:rsidR="008B3821" w:rsidRPr="007D25B0" w14:paraId="1C34444F" w14:textId="77777777" w:rsidTr="00C73469">
        <w:trPr>
          <w:cantSplit/>
          <w:trHeight w:val="289"/>
          <w:jc w:val="center"/>
        </w:trPr>
        <w:tc>
          <w:tcPr>
            <w:tcW w:w="7920" w:type="dxa"/>
          </w:tcPr>
          <w:p w14:paraId="4BAC6D3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14:paraId="30E6AAD4" w14:textId="77777777" w:rsidR="008B3821" w:rsidRPr="007D25B0" w:rsidRDefault="008B3821" w:rsidP="00C73469">
            <w:pPr>
              <w:pStyle w:val="tablecell"/>
              <w:rPr>
                <w:lang w:val="en-US"/>
              </w:rPr>
            </w:pPr>
            <w:r w:rsidRPr="007D25B0">
              <w:rPr>
                <w:lang w:val="en-US"/>
              </w:rPr>
              <w:t>u(6)</w:t>
            </w:r>
          </w:p>
        </w:tc>
      </w:tr>
      <w:tr w:rsidR="008B3821" w:rsidRPr="007D25B0" w14:paraId="7ECBDA9F" w14:textId="77777777" w:rsidTr="00C73469">
        <w:trPr>
          <w:cantSplit/>
          <w:trHeight w:val="289"/>
          <w:jc w:val="center"/>
        </w:trPr>
        <w:tc>
          <w:tcPr>
            <w:tcW w:w="7920" w:type="dxa"/>
          </w:tcPr>
          <w:p w14:paraId="1C2D548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14:paraId="120FAF7C" w14:textId="77777777" w:rsidR="008B3821" w:rsidRPr="007D25B0" w:rsidRDefault="008B3821" w:rsidP="00C73469">
            <w:pPr>
              <w:pStyle w:val="tablecell"/>
              <w:rPr>
                <w:lang w:val="en-US"/>
              </w:rPr>
            </w:pPr>
            <w:r w:rsidRPr="007D25B0">
              <w:rPr>
                <w:lang w:val="en-US" w:eastAsia="ko-KR"/>
              </w:rPr>
              <w:t>u(3)</w:t>
            </w:r>
          </w:p>
        </w:tc>
      </w:tr>
      <w:tr w:rsidR="008B3821" w:rsidRPr="007D25B0" w14:paraId="238772DC" w14:textId="77777777" w:rsidTr="00C73469">
        <w:trPr>
          <w:cantSplit/>
          <w:trHeight w:val="289"/>
          <w:jc w:val="center"/>
        </w:trPr>
        <w:tc>
          <w:tcPr>
            <w:tcW w:w="7920" w:type="dxa"/>
          </w:tcPr>
          <w:p w14:paraId="6D8EF6E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14:paraId="20A2E066" w14:textId="77777777" w:rsidR="008B3821" w:rsidRPr="007D25B0" w:rsidRDefault="008B3821" w:rsidP="00C73469">
            <w:pPr>
              <w:pStyle w:val="tablecell"/>
              <w:rPr>
                <w:lang w:val="en-US" w:eastAsia="ko-KR"/>
              </w:rPr>
            </w:pPr>
            <w:r w:rsidRPr="007D25B0">
              <w:rPr>
                <w:lang w:val="en-US"/>
              </w:rPr>
              <w:t>u(1)</w:t>
            </w:r>
          </w:p>
        </w:tc>
      </w:tr>
      <w:tr w:rsidR="008B3821" w:rsidRPr="007D25B0" w14:paraId="4309A6AE" w14:textId="77777777" w:rsidTr="00C73469">
        <w:trPr>
          <w:cantSplit/>
          <w:trHeight w:val="289"/>
          <w:jc w:val="center"/>
        </w:trPr>
        <w:tc>
          <w:tcPr>
            <w:tcW w:w="7920" w:type="dxa"/>
          </w:tcPr>
          <w:p w14:paraId="1E4E388B"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14:paraId="39DBDF13" w14:textId="77777777" w:rsidR="008B3821" w:rsidRPr="007D25B0" w:rsidRDefault="008B3821" w:rsidP="00C73469">
            <w:pPr>
              <w:pStyle w:val="tablecell"/>
              <w:rPr>
                <w:lang w:val="en-US"/>
              </w:rPr>
            </w:pPr>
            <w:r w:rsidRPr="007D25B0">
              <w:rPr>
                <w:lang w:val="en-US"/>
              </w:rPr>
              <w:t>u(16)</w:t>
            </w:r>
          </w:p>
        </w:tc>
      </w:tr>
      <w:tr w:rsidR="008B3821" w:rsidRPr="007D25B0" w14:paraId="58093F8E" w14:textId="77777777" w:rsidTr="00C73469">
        <w:trPr>
          <w:cantSplit/>
          <w:trHeight w:val="289"/>
          <w:jc w:val="center"/>
        </w:trPr>
        <w:tc>
          <w:tcPr>
            <w:tcW w:w="7920" w:type="dxa"/>
          </w:tcPr>
          <w:p w14:paraId="644C45B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14:paraId="5D1A6107" w14:textId="77777777" w:rsidR="008B3821" w:rsidRPr="007D25B0" w:rsidRDefault="008B3821" w:rsidP="00C73469">
            <w:pPr>
              <w:pStyle w:val="tablecell"/>
              <w:rPr>
                <w:lang w:val="en-US"/>
              </w:rPr>
            </w:pPr>
          </w:p>
        </w:tc>
      </w:tr>
      <w:tr w:rsidR="008B3821" w:rsidRPr="007D25B0" w14:paraId="4BDB48D4" w14:textId="77777777" w:rsidTr="00C73469">
        <w:trPr>
          <w:cantSplit/>
          <w:trHeight w:val="289"/>
          <w:jc w:val="center"/>
        </w:trPr>
        <w:tc>
          <w:tcPr>
            <w:tcW w:w="7920" w:type="dxa"/>
          </w:tcPr>
          <w:p w14:paraId="75D807A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14:paraId="7BAA35B5" w14:textId="77777777" w:rsidR="008B3821" w:rsidRPr="007D25B0" w:rsidRDefault="008B3821" w:rsidP="00C73469">
            <w:pPr>
              <w:pStyle w:val="tablecell"/>
              <w:rPr>
                <w:lang w:val="en-US"/>
              </w:rPr>
            </w:pPr>
            <w:r w:rsidRPr="007D25B0">
              <w:rPr>
                <w:lang w:val="en-US"/>
              </w:rPr>
              <w:t>u(1)</w:t>
            </w:r>
          </w:p>
        </w:tc>
      </w:tr>
      <w:tr w:rsidR="008B3821" w:rsidRPr="007D25B0" w14:paraId="636E10FC" w14:textId="77777777" w:rsidTr="00C73469">
        <w:trPr>
          <w:cantSplit/>
          <w:trHeight w:val="289"/>
          <w:jc w:val="center"/>
        </w:trPr>
        <w:tc>
          <w:tcPr>
            <w:tcW w:w="7920" w:type="dxa"/>
          </w:tcPr>
          <w:p w14:paraId="3685D2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14:paraId="46E53D50" w14:textId="77777777" w:rsidR="008B3821" w:rsidRPr="007D25B0" w:rsidRDefault="008B3821" w:rsidP="00C73469">
            <w:pPr>
              <w:pStyle w:val="tablecell"/>
              <w:rPr>
                <w:lang w:val="en-US"/>
              </w:rPr>
            </w:pPr>
          </w:p>
        </w:tc>
      </w:tr>
      <w:tr w:rsidR="008B3821" w:rsidRPr="007D25B0" w14:paraId="669C215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08E751B"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14:paraId="442F5351" w14:textId="77777777" w:rsidR="008B3821" w:rsidRPr="007D25B0" w:rsidRDefault="008B3821" w:rsidP="00C73469">
            <w:pPr>
              <w:pStyle w:val="tablecell"/>
              <w:rPr>
                <w:lang w:val="en-US"/>
              </w:rPr>
            </w:pPr>
            <w:r w:rsidRPr="007D25B0">
              <w:rPr>
                <w:lang w:val="en-US"/>
              </w:rPr>
              <w:t>ue(v)</w:t>
            </w:r>
          </w:p>
        </w:tc>
      </w:tr>
      <w:tr w:rsidR="008B3821" w:rsidRPr="007D25B0" w14:paraId="66FAD90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EB7FB6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14:paraId="43351887" w14:textId="77777777" w:rsidR="008B3821" w:rsidRPr="007D25B0" w:rsidRDefault="008B3821" w:rsidP="00C73469">
            <w:pPr>
              <w:pStyle w:val="tablecell"/>
              <w:rPr>
                <w:lang w:val="en-US"/>
              </w:rPr>
            </w:pPr>
            <w:r w:rsidRPr="007D25B0">
              <w:rPr>
                <w:lang w:val="en-US"/>
              </w:rPr>
              <w:t>ue(v)</w:t>
            </w:r>
          </w:p>
        </w:tc>
      </w:tr>
      <w:tr w:rsidR="008B3821" w:rsidRPr="007D25B0" w14:paraId="55B48CDD" w14:textId="77777777" w:rsidTr="00C73469">
        <w:trPr>
          <w:cantSplit/>
          <w:trHeight w:val="289"/>
          <w:jc w:val="center"/>
        </w:trPr>
        <w:tc>
          <w:tcPr>
            <w:tcW w:w="7920" w:type="dxa"/>
          </w:tcPr>
          <w:p w14:paraId="406476D3"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14:paraId="692F469B" w14:textId="77777777" w:rsidR="008B3821" w:rsidRPr="007D25B0" w:rsidRDefault="008B3821" w:rsidP="00C73469">
            <w:pPr>
              <w:pStyle w:val="tablecell"/>
              <w:rPr>
                <w:lang w:val="en-US" w:eastAsia="ko-KR"/>
              </w:rPr>
            </w:pPr>
            <w:r w:rsidRPr="007D25B0">
              <w:rPr>
                <w:lang w:val="en-US"/>
              </w:rPr>
              <w:t>ue(v)</w:t>
            </w:r>
          </w:p>
        </w:tc>
      </w:tr>
      <w:tr w:rsidR="008B3821" w:rsidRPr="007D25B0" w14:paraId="6D544356" w14:textId="77777777" w:rsidTr="00C73469">
        <w:trPr>
          <w:cantSplit/>
          <w:trHeight w:val="289"/>
          <w:jc w:val="center"/>
        </w:trPr>
        <w:tc>
          <w:tcPr>
            <w:tcW w:w="7920" w:type="dxa"/>
          </w:tcPr>
          <w:p w14:paraId="0A8CCAF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14:paraId="5653F113" w14:textId="77777777" w:rsidR="008B3821" w:rsidRPr="007D25B0" w:rsidRDefault="008B3821" w:rsidP="00C73469">
            <w:pPr>
              <w:pStyle w:val="tablecell"/>
              <w:rPr>
                <w:lang w:val="en-US"/>
              </w:rPr>
            </w:pPr>
          </w:p>
        </w:tc>
      </w:tr>
      <w:tr w:rsidR="008B3821" w:rsidRPr="007D25B0" w14:paraId="5A87F40B" w14:textId="77777777" w:rsidTr="00C73469">
        <w:trPr>
          <w:cantSplit/>
          <w:trHeight w:val="289"/>
          <w:jc w:val="center"/>
        </w:trPr>
        <w:tc>
          <w:tcPr>
            <w:tcW w:w="7920" w:type="dxa"/>
          </w:tcPr>
          <w:p w14:paraId="54A8277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14:paraId="51FFB9CE" w14:textId="77777777" w:rsidR="008B3821" w:rsidRPr="007D25B0" w:rsidRDefault="008B3821" w:rsidP="00C73469">
            <w:pPr>
              <w:pStyle w:val="tablecell"/>
              <w:rPr>
                <w:lang w:val="en-US"/>
              </w:rPr>
            </w:pPr>
            <w:r w:rsidRPr="007D25B0">
              <w:rPr>
                <w:lang w:val="en-US"/>
              </w:rPr>
              <w:t>u(6)</w:t>
            </w:r>
          </w:p>
        </w:tc>
      </w:tr>
      <w:tr w:rsidR="008B3821" w:rsidRPr="007D25B0" w14:paraId="6671A936" w14:textId="77777777" w:rsidTr="00C73469">
        <w:trPr>
          <w:cantSplit/>
          <w:trHeight w:val="289"/>
          <w:jc w:val="center"/>
        </w:trPr>
        <w:tc>
          <w:tcPr>
            <w:tcW w:w="7920" w:type="dxa"/>
          </w:tcPr>
          <w:p w14:paraId="2CAA2C87"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14:paraId="177B0B6A" w14:textId="77777777" w:rsidR="008B3821" w:rsidRPr="007D25B0" w:rsidRDefault="008B3821" w:rsidP="00C73469">
            <w:pPr>
              <w:pStyle w:val="tablecell"/>
              <w:rPr>
                <w:lang w:val="en-US"/>
              </w:rPr>
            </w:pPr>
            <w:r w:rsidRPr="007D25B0">
              <w:rPr>
                <w:lang w:val="en-US"/>
              </w:rPr>
              <w:t>ue(v)</w:t>
            </w:r>
          </w:p>
        </w:tc>
      </w:tr>
      <w:tr w:rsidR="008B3821" w:rsidRPr="007D25B0" w14:paraId="28FA9B45" w14:textId="77777777" w:rsidTr="00C73469">
        <w:trPr>
          <w:cantSplit/>
          <w:trHeight w:val="289"/>
          <w:jc w:val="center"/>
        </w:trPr>
        <w:tc>
          <w:tcPr>
            <w:tcW w:w="7920" w:type="dxa"/>
          </w:tcPr>
          <w:p w14:paraId="3175764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14:paraId="02484137" w14:textId="77777777" w:rsidR="008B3821" w:rsidRPr="007D25B0" w:rsidRDefault="008B3821" w:rsidP="00C73469">
            <w:pPr>
              <w:pStyle w:val="tablecell"/>
              <w:rPr>
                <w:lang w:val="en-US"/>
              </w:rPr>
            </w:pPr>
          </w:p>
        </w:tc>
      </w:tr>
      <w:tr w:rsidR="008B3821" w:rsidRPr="007D25B0" w14:paraId="003876DC" w14:textId="77777777" w:rsidTr="00C73469">
        <w:trPr>
          <w:cantSplit/>
          <w:trHeight w:val="289"/>
          <w:jc w:val="center"/>
        </w:trPr>
        <w:tc>
          <w:tcPr>
            <w:tcW w:w="7920" w:type="dxa"/>
          </w:tcPr>
          <w:p w14:paraId="31237A1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14:paraId="390E9A0B" w14:textId="77777777" w:rsidR="008B3821" w:rsidRPr="007D25B0" w:rsidRDefault="008B3821" w:rsidP="00C73469">
            <w:pPr>
              <w:pStyle w:val="tablecell"/>
              <w:rPr>
                <w:lang w:val="en-US"/>
              </w:rPr>
            </w:pPr>
          </w:p>
        </w:tc>
      </w:tr>
      <w:tr w:rsidR="008B3821" w:rsidRPr="007D25B0" w14:paraId="2891B0BC" w14:textId="77777777" w:rsidTr="00C73469">
        <w:trPr>
          <w:cantSplit/>
          <w:trHeight w:val="289"/>
          <w:jc w:val="center"/>
        </w:trPr>
        <w:tc>
          <w:tcPr>
            <w:tcW w:w="7920" w:type="dxa"/>
          </w:tcPr>
          <w:p w14:paraId="113487C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14:paraId="2748A293" w14:textId="77777777" w:rsidR="008B3821" w:rsidRPr="007D25B0" w:rsidRDefault="008B3821" w:rsidP="00C73469">
            <w:pPr>
              <w:pStyle w:val="tablecell"/>
              <w:rPr>
                <w:lang w:val="en-US"/>
              </w:rPr>
            </w:pPr>
            <w:r w:rsidRPr="007D25B0">
              <w:rPr>
                <w:lang w:val="en-US"/>
              </w:rPr>
              <w:t>u(1)</w:t>
            </w:r>
          </w:p>
        </w:tc>
      </w:tr>
      <w:tr w:rsidR="008B3821" w:rsidRPr="007D25B0" w14:paraId="646AFDD8" w14:textId="77777777" w:rsidTr="00C73469">
        <w:trPr>
          <w:cantSplit/>
          <w:trHeight w:val="289"/>
          <w:jc w:val="center"/>
        </w:trPr>
        <w:tc>
          <w:tcPr>
            <w:tcW w:w="7920" w:type="dxa"/>
          </w:tcPr>
          <w:p w14:paraId="7835E559"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14:paraId="46AC8B5B" w14:textId="77777777" w:rsidR="008B3821" w:rsidRPr="007D25B0" w:rsidRDefault="008B3821" w:rsidP="00C73469">
            <w:pPr>
              <w:pStyle w:val="tablecell"/>
              <w:rPr>
                <w:lang w:val="en-US"/>
              </w:rPr>
            </w:pPr>
            <w:r w:rsidRPr="007D25B0">
              <w:rPr>
                <w:lang w:val="en-US"/>
              </w:rPr>
              <w:t>u(1)</w:t>
            </w:r>
          </w:p>
        </w:tc>
      </w:tr>
      <w:tr w:rsidR="008B3821" w:rsidRPr="007D25B0" w14:paraId="1D61FC71" w14:textId="77777777" w:rsidTr="00C73469">
        <w:trPr>
          <w:cantSplit/>
          <w:trHeight w:val="289"/>
          <w:jc w:val="center"/>
        </w:trPr>
        <w:tc>
          <w:tcPr>
            <w:tcW w:w="7920" w:type="dxa"/>
          </w:tcPr>
          <w:p w14:paraId="779934D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14:paraId="4B8DE39E" w14:textId="77777777" w:rsidR="008B3821" w:rsidRPr="007D25B0" w:rsidRDefault="008B3821" w:rsidP="00C73469">
            <w:pPr>
              <w:pStyle w:val="tablecell"/>
              <w:rPr>
                <w:lang w:val="en-US"/>
              </w:rPr>
            </w:pPr>
          </w:p>
        </w:tc>
      </w:tr>
      <w:tr w:rsidR="008B3821" w:rsidRPr="007D25B0" w14:paraId="10D655EE" w14:textId="77777777" w:rsidTr="00C73469">
        <w:trPr>
          <w:cantSplit/>
          <w:trHeight w:val="289"/>
          <w:jc w:val="center"/>
        </w:trPr>
        <w:tc>
          <w:tcPr>
            <w:tcW w:w="7920" w:type="dxa"/>
          </w:tcPr>
          <w:p w14:paraId="531E3EE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14:paraId="4A614664" w14:textId="77777777" w:rsidR="008B3821" w:rsidRPr="007D25B0" w:rsidRDefault="008B3821" w:rsidP="00C73469">
            <w:pPr>
              <w:pStyle w:val="tablecell"/>
              <w:rPr>
                <w:lang w:val="en-US"/>
              </w:rPr>
            </w:pPr>
            <w:r w:rsidRPr="007D25B0">
              <w:rPr>
                <w:lang w:val="en-US"/>
              </w:rPr>
              <w:t>u(32)</w:t>
            </w:r>
          </w:p>
        </w:tc>
      </w:tr>
      <w:tr w:rsidR="008B3821" w:rsidRPr="007D25B0" w14:paraId="50B5687F" w14:textId="77777777" w:rsidTr="00C73469">
        <w:trPr>
          <w:cantSplit/>
          <w:trHeight w:val="289"/>
          <w:jc w:val="center"/>
        </w:trPr>
        <w:tc>
          <w:tcPr>
            <w:tcW w:w="7920" w:type="dxa"/>
          </w:tcPr>
          <w:p w14:paraId="09AB38A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14:paraId="08A8D9BA" w14:textId="77777777" w:rsidR="008B3821" w:rsidRPr="007D25B0" w:rsidRDefault="008B3821" w:rsidP="00C73469">
            <w:pPr>
              <w:pStyle w:val="tablecell"/>
              <w:rPr>
                <w:lang w:val="en-US"/>
              </w:rPr>
            </w:pPr>
            <w:r w:rsidRPr="007D25B0">
              <w:rPr>
                <w:lang w:val="en-US"/>
              </w:rPr>
              <w:t>u(32)</w:t>
            </w:r>
          </w:p>
        </w:tc>
      </w:tr>
      <w:tr w:rsidR="008B3821" w:rsidRPr="007D25B0" w14:paraId="08AF850E" w14:textId="77777777" w:rsidTr="00C73469">
        <w:trPr>
          <w:cantSplit/>
          <w:trHeight w:val="289"/>
          <w:jc w:val="center"/>
        </w:trPr>
        <w:tc>
          <w:tcPr>
            <w:tcW w:w="7920" w:type="dxa"/>
          </w:tcPr>
          <w:p w14:paraId="5A76A54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14:paraId="14AE95A5" w14:textId="77777777" w:rsidR="008B3821" w:rsidRPr="007D25B0" w:rsidRDefault="008B3821" w:rsidP="00C73469">
            <w:pPr>
              <w:pStyle w:val="tablecell"/>
              <w:rPr>
                <w:lang w:val="en-US"/>
              </w:rPr>
            </w:pPr>
            <w:r w:rsidRPr="007D25B0">
              <w:rPr>
                <w:lang w:val="en-US"/>
              </w:rPr>
              <w:t>u(1)</w:t>
            </w:r>
          </w:p>
        </w:tc>
      </w:tr>
      <w:tr w:rsidR="008B3821" w:rsidRPr="007D25B0" w14:paraId="72CC7257" w14:textId="77777777" w:rsidTr="00C73469">
        <w:trPr>
          <w:cantSplit/>
          <w:trHeight w:val="289"/>
          <w:jc w:val="center"/>
        </w:trPr>
        <w:tc>
          <w:tcPr>
            <w:tcW w:w="7920" w:type="dxa"/>
          </w:tcPr>
          <w:p w14:paraId="509020B5"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14:paraId="4443A98D" w14:textId="77777777" w:rsidR="008B3821" w:rsidRPr="007D25B0" w:rsidRDefault="008B3821" w:rsidP="00C73469">
            <w:pPr>
              <w:pStyle w:val="tablecell"/>
              <w:rPr>
                <w:lang w:val="en-US"/>
              </w:rPr>
            </w:pPr>
          </w:p>
        </w:tc>
      </w:tr>
      <w:tr w:rsidR="008B3821" w:rsidRPr="007D25B0" w14:paraId="51240D63" w14:textId="77777777" w:rsidTr="00C73469">
        <w:trPr>
          <w:cantSplit/>
          <w:trHeight w:val="289"/>
          <w:jc w:val="center"/>
        </w:trPr>
        <w:tc>
          <w:tcPr>
            <w:tcW w:w="7920" w:type="dxa"/>
          </w:tcPr>
          <w:p w14:paraId="284B77EE"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14:paraId="7244B6C1" w14:textId="77777777" w:rsidR="008B3821" w:rsidRPr="007D25B0" w:rsidRDefault="008B3821" w:rsidP="00C73469">
            <w:pPr>
              <w:pStyle w:val="tablecell"/>
              <w:rPr>
                <w:lang w:val="en-US"/>
              </w:rPr>
            </w:pPr>
            <w:r w:rsidRPr="007D25B0">
              <w:rPr>
                <w:lang w:val="en-US"/>
              </w:rPr>
              <w:t>ue(v)</w:t>
            </w:r>
          </w:p>
        </w:tc>
      </w:tr>
      <w:tr w:rsidR="008B3821" w:rsidRPr="007D25B0" w14:paraId="67EC8F7E" w14:textId="77777777" w:rsidTr="00C73469">
        <w:trPr>
          <w:cantSplit/>
          <w:trHeight w:val="289"/>
          <w:jc w:val="center"/>
        </w:trPr>
        <w:tc>
          <w:tcPr>
            <w:tcW w:w="7920" w:type="dxa"/>
          </w:tcPr>
          <w:p w14:paraId="6F2271CB"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14:paraId="177468FE" w14:textId="77777777" w:rsidR="008B3821" w:rsidRPr="007D25B0" w:rsidRDefault="008B3821" w:rsidP="00C73469">
            <w:pPr>
              <w:pStyle w:val="tablecell"/>
              <w:rPr>
                <w:lang w:val="en-US"/>
              </w:rPr>
            </w:pPr>
            <w:r w:rsidRPr="007D25B0">
              <w:rPr>
                <w:lang w:val="en-US"/>
              </w:rPr>
              <w:t>ue(v)</w:t>
            </w:r>
          </w:p>
        </w:tc>
      </w:tr>
      <w:tr w:rsidR="008B3821" w:rsidRPr="007D25B0" w14:paraId="7F21A08F" w14:textId="77777777" w:rsidTr="00C73469">
        <w:trPr>
          <w:cantSplit/>
          <w:trHeight w:val="289"/>
          <w:jc w:val="center"/>
        </w:trPr>
        <w:tc>
          <w:tcPr>
            <w:tcW w:w="7920" w:type="dxa"/>
          </w:tcPr>
          <w:p w14:paraId="7949CFF4"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14:paraId="1FBBB529" w14:textId="77777777" w:rsidR="008B3821" w:rsidRPr="007D25B0" w:rsidRDefault="008B3821" w:rsidP="00C73469">
            <w:pPr>
              <w:pStyle w:val="tablecell"/>
              <w:rPr>
                <w:lang w:val="en-US"/>
              </w:rPr>
            </w:pPr>
          </w:p>
        </w:tc>
      </w:tr>
      <w:tr w:rsidR="008B3821" w:rsidRPr="007D25B0" w14:paraId="2B9285EC" w14:textId="77777777" w:rsidTr="00C73469">
        <w:trPr>
          <w:cantSplit/>
          <w:trHeight w:val="289"/>
          <w:jc w:val="center"/>
        </w:trPr>
        <w:tc>
          <w:tcPr>
            <w:tcW w:w="7920" w:type="dxa"/>
          </w:tcPr>
          <w:p w14:paraId="481996C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14:paraId="18B9D0F8" w14:textId="77777777" w:rsidR="008B3821" w:rsidRPr="007D25B0" w:rsidRDefault="008B3821" w:rsidP="00C73469">
            <w:pPr>
              <w:pStyle w:val="tablecell"/>
              <w:rPr>
                <w:lang w:val="en-US"/>
              </w:rPr>
            </w:pPr>
            <w:r w:rsidRPr="007D25B0">
              <w:rPr>
                <w:lang w:val="en-US"/>
              </w:rPr>
              <w:t>ue(v)</w:t>
            </w:r>
          </w:p>
        </w:tc>
      </w:tr>
      <w:tr w:rsidR="008B3821" w:rsidRPr="007D25B0" w14:paraId="6CDB4159" w14:textId="77777777" w:rsidTr="00C73469">
        <w:trPr>
          <w:cantSplit/>
          <w:trHeight w:val="289"/>
          <w:jc w:val="center"/>
        </w:trPr>
        <w:tc>
          <w:tcPr>
            <w:tcW w:w="7920" w:type="dxa"/>
          </w:tcPr>
          <w:p w14:paraId="2F2881AE"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14:paraId="4003CCF9" w14:textId="77777777" w:rsidR="008B3821" w:rsidRPr="007D25B0" w:rsidRDefault="008B3821" w:rsidP="00C73469">
            <w:pPr>
              <w:pStyle w:val="tablecell"/>
              <w:rPr>
                <w:lang w:val="en-US"/>
              </w:rPr>
            </w:pPr>
          </w:p>
        </w:tc>
      </w:tr>
      <w:tr w:rsidR="008B3821" w:rsidRPr="007D25B0" w14:paraId="6C584DB3" w14:textId="77777777" w:rsidTr="00C73469">
        <w:trPr>
          <w:cantSplit/>
          <w:trHeight w:val="289"/>
          <w:jc w:val="center"/>
        </w:trPr>
        <w:tc>
          <w:tcPr>
            <w:tcW w:w="7920" w:type="dxa"/>
          </w:tcPr>
          <w:p w14:paraId="3266EBD1"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14:paraId="31718DC3" w14:textId="77777777" w:rsidR="008B3821" w:rsidRPr="007D25B0" w:rsidRDefault="008B3821" w:rsidP="00C73469">
            <w:pPr>
              <w:pStyle w:val="tablecell"/>
              <w:rPr>
                <w:lang w:val="en-US"/>
              </w:rPr>
            </w:pPr>
            <w:r w:rsidRPr="007D25B0">
              <w:rPr>
                <w:lang w:val="en-US"/>
              </w:rPr>
              <w:t>u(1)</w:t>
            </w:r>
          </w:p>
        </w:tc>
      </w:tr>
      <w:tr w:rsidR="008B3821" w:rsidRPr="007D25B0" w14:paraId="507FFB58" w14:textId="77777777" w:rsidTr="00C73469">
        <w:trPr>
          <w:cantSplit/>
          <w:trHeight w:val="289"/>
          <w:jc w:val="center"/>
        </w:trPr>
        <w:tc>
          <w:tcPr>
            <w:tcW w:w="7920" w:type="dxa"/>
          </w:tcPr>
          <w:p w14:paraId="12A9C065"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14:paraId="1546999E" w14:textId="77777777" w:rsidR="008B3821" w:rsidRPr="007D25B0" w:rsidRDefault="008B3821" w:rsidP="00C73469">
            <w:pPr>
              <w:pStyle w:val="tablecell"/>
              <w:rPr>
                <w:lang w:val="en-US"/>
              </w:rPr>
            </w:pPr>
          </w:p>
        </w:tc>
      </w:tr>
      <w:tr w:rsidR="008B3821" w:rsidRPr="007D25B0" w14:paraId="7926E7C6" w14:textId="77777777" w:rsidTr="00C73469">
        <w:trPr>
          <w:cantSplit/>
          <w:trHeight w:val="289"/>
          <w:jc w:val="center"/>
        </w:trPr>
        <w:tc>
          <w:tcPr>
            <w:tcW w:w="7920" w:type="dxa"/>
          </w:tcPr>
          <w:p w14:paraId="58DA3A9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14:paraId="47072BC4" w14:textId="77777777" w:rsidR="008B3821" w:rsidRPr="007D25B0" w:rsidRDefault="008B3821" w:rsidP="00C73469">
            <w:pPr>
              <w:pStyle w:val="tablecell"/>
              <w:rPr>
                <w:lang w:val="en-US"/>
              </w:rPr>
            </w:pPr>
          </w:p>
        </w:tc>
      </w:tr>
      <w:tr w:rsidR="008B3821" w:rsidRPr="007D25B0" w14:paraId="5662D665" w14:textId="77777777" w:rsidTr="00C73469">
        <w:trPr>
          <w:cantSplit/>
          <w:trHeight w:val="289"/>
          <w:jc w:val="center"/>
        </w:trPr>
        <w:tc>
          <w:tcPr>
            <w:tcW w:w="7920" w:type="dxa"/>
          </w:tcPr>
          <w:p w14:paraId="6496948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14:paraId="7FCC298C" w14:textId="77777777" w:rsidR="008B3821" w:rsidRPr="007D25B0" w:rsidRDefault="008B3821" w:rsidP="00C73469">
            <w:pPr>
              <w:pStyle w:val="tablecell"/>
              <w:rPr>
                <w:lang w:val="en-US"/>
              </w:rPr>
            </w:pPr>
          </w:p>
        </w:tc>
      </w:tr>
      <w:tr w:rsidR="008B3821" w:rsidRPr="007D25B0" w14:paraId="08E3B1C2" w14:textId="77777777" w:rsidTr="00C73469">
        <w:trPr>
          <w:cantSplit/>
          <w:trHeight w:val="289"/>
          <w:jc w:val="center"/>
        </w:trPr>
        <w:tc>
          <w:tcPr>
            <w:tcW w:w="7920" w:type="dxa"/>
          </w:tcPr>
          <w:p w14:paraId="28C7C82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14:paraId="1356ED8B" w14:textId="77777777" w:rsidR="008B3821" w:rsidRPr="007D25B0" w:rsidRDefault="008B3821" w:rsidP="00C73469">
            <w:pPr>
              <w:pStyle w:val="tablecell"/>
              <w:rPr>
                <w:lang w:val="en-US"/>
              </w:rPr>
            </w:pPr>
            <w:r w:rsidRPr="007D25B0">
              <w:rPr>
                <w:lang w:val="en-US"/>
              </w:rPr>
              <w:t>u(1)</w:t>
            </w:r>
          </w:p>
        </w:tc>
      </w:tr>
      <w:tr w:rsidR="008B3821" w:rsidRPr="007D25B0" w14:paraId="146315E3" w14:textId="77777777" w:rsidTr="00C73469">
        <w:trPr>
          <w:cantSplit/>
          <w:trHeight w:val="289"/>
          <w:jc w:val="center"/>
        </w:trPr>
        <w:tc>
          <w:tcPr>
            <w:tcW w:w="7920" w:type="dxa"/>
          </w:tcPr>
          <w:p w14:paraId="2227252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14:paraId="52C96CE3" w14:textId="77777777" w:rsidR="008B3821" w:rsidRPr="007D25B0" w:rsidRDefault="008B3821" w:rsidP="00C73469">
            <w:pPr>
              <w:pStyle w:val="tablecell"/>
              <w:rPr>
                <w:lang w:val="en-US"/>
              </w:rPr>
            </w:pPr>
          </w:p>
        </w:tc>
      </w:tr>
      <w:tr w:rsidR="008B3821" w:rsidRPr="007D25B0" w14:paraId="3C5D3329" w14:textId="77777777" w:rsidTr="00C73469">
        <w:trPr>
          <w:gridAfter w:val="1"/>
          <w:wAfter w:w="11" w:type="dxa"/>
          <w:trHeight w:val="289"/>
          <w:jc w:val="center"/>
        </w:trPr>
        <w:tc>
          <w:tcPr>
            <w:tcW w:w="7920" w:type="dxa"/>
          </w:tcPr>
          <w:p w14:paraId="384B5BA4" w14:textId="77777777"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14:paraId="3E076291" w14:textId="77777777"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14:paraId="239DB0C0" w14:textId="77777777" w:rsidTr="00C73469">
        <w:trPr>
          <w:gridAfter w:val="1"/>
          <w:wAfter w:w="11" w:type="dxa"/>
          <w:trHeight w:val="289"/>
          <w:jc w:val="center"/>
        </w:trPr>
        <w:tc>
          <w:tcPr>
            <w:tcW w:w="7920" w:type="dxa"/>
          </w:tcPr>
          <w:p w14:paraId="5E80879B" w14:textId="77777777"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14:paraId="03DF2BBD" w14:textId="77777777"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14:paraId="70525CB6" w14:textId="77777777" w:rsidTr="00C73469">
        <w:trPr>
          <w:cantSplit/>
          <w:trHeight w:val="289"/>
          <w:jc w:val="center"/>
        </w:trPr>
        <w:tc>
          <w:tcPr>
            <w:tcW w:w="7920" w:type="dxa"/>
          </w:tcPr>
          <w:p w14:paraId="73928D57"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14:paraId="58452968" w14:textId="77777777" w:rsidR="008B3821" w:rsidRPr="007D25B0" w:rsidRDefault="008B3821" w:rsidP="00C73469">
            <w:pPr>
              <w:pStyle w:val="tablecell"/>
              <w:rPr>
                <w:lang w:val="en-US"/>
              </w:rPr>
            </w:pPr>
          </w:p>
        </w:tc>
      </w:tr>
      <w:tr w:rsidR="008B3821" w:rsidRPr="007D25B0" w14:paraId="7123F09A" w14:textId="77777777" w:rsidTr="00C73469">
        <w:trPr>
          <w:cantSplit/>
          <w:trHeight w:val="289"/>
          <w:jc w:val="center"/>
        </w:trPr>
        <w:tc>
          <w:tcPr>
            <w:tcW w:w="7920" w:type="dxa"/>
          </w:tcPr>
          <w:p w14:paraId="22BB9B78"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14:paraId="12480CE9" w14:textId="77777777" w:rsidR="008B3821" w:rsidRPr="007D25B0" w:rsidRDefault="008B3821" w:rsidP="00C73469">
            <w:pPr>
              <w:pStyle w:val="tablecell"/>
              <w:rPr>
                <w:lang w:val="en-US"/>
              </w:rPr>
            </w:pPr>
            <w:r w:rsidRPr="007D25B0">
              <w:rPr>
                <w:lang w:val="en-US"/>
              </w:rPr>
              <w:t>u(1)</w:t>
            </w:r>
          </w:p>
        </w:tc>
      </w:tr>
      <w:tr w:rsidR="008B3821" w:rsidRPr="007D25B0" w14:paraId="1FFD6C54"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AD2395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14:paraId="3DEF4A2D" w14:textId="77777777" w:rsidR="008B3821" w:rsidRPr="007D25B0" w:rsidRDefault="008B3821" w:rsidP="00C73469">
            <w:pPr>
              <w:pStyle w:val="tablecell"/>
              <w:rPr>
                <w:lang w:val="en-US"/>
              </w:rPr>
            </w:pPr>
          </w:p>
        </w:tc>
      </w:tr>
      <w:tr w:rsidR="008B3821" w:rsidRPr="007D25B0" w14:paraId="1100290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8318D0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14:paraId="7FFC66C9" w14:textId="77777777" w:rsidR="008B3821" w:rsidRPr="007D25B0" w:rsidRDefault="008B3821" w:rsidP="00C73469">
            <w:pPr>
              <w:pStyle w:val="tablecell"/>
              <w:rPr>
                <w:lang w:val="en-US"/>
              </w:rPr>
            </w:pPr>
          </w:p>
        </w:tc>
      </w:tr>
      <w:tr w:rsidR="008B3821" w:rsidRPr="007D25B0" w14:paraId="7612843F"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E32BCB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14:paraId="0B7DD9A0" w14:textId="77777777" w:rsidR="008B3821" w:rsidRPr="007D25B0" w:rsidRDefault="008B3821" w:rsidP="00C73469">
            <w:pPr>
              <w:pStyle w:val="tablecell"/>
              <w:rPr>
                <w:lang w:val="en-US"/>
              </w:rPr>
            </w:pPr>
            <w:r w:rsidRPr="007D25B0">
              <w:rPr>
                <w:lang w:val="en-US"/>
              </w:rPr>
              <w:t>u(1)</w:t>
            </w:r>
          </w:p>
        </w:tc>
      </w:tr>
      <w:tr w:rsidR="008B3821" w:rsidRPr="007D25B0" w14:paraId="400EFD1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F685CC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14:paraId="21BBE362" w14:textId="77777777" w:rsidR="008B3821" w:rsidRPr="007D25B0" w:rsidRDefault="008B3821" w:rsidP="00C73469">
            <w:pPr>
              <w:pStyle w:val="tablecell"/>
              <w:rPr>
                <w:lang w:val="en-US"/>
              </w:rPr>
            </w:pPr>
          </w:p>
        </w:tc>
      </w:tr>
      <w:tr w:rsidR="008B3821" w:rsidRPr="007D25B0" w14:paraId="63896CAE"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A0F668C"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14:paraId="5BDDB584" w14:textId="77777777" w:rsidR="008B3821" w:rsidRPr="007D25B0" w:rsidRDefault="008B3821" w:rsidP="00C73469">
            <w:pPr>
              <w:pStyle w:val="tablecell"/>
              <w:rPr>
                <w:lang w:val="en-US"/>
              </w:rPr>
            </w:pPr>
          </w:p>
        </w:tc>
      </w:tr>
      <w:tr w:rsidR="008B3821" w:rsidRPr="007D25B0" w14:paraId="41B51C5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A1B4659"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14:paraId="736696D3" w14:textId="77777777" w:rsidR="008B3821" w:rsidRPr="007D25B0" w:rsidRDefault="008B3821" w:rsidP="00C73469">
            <w:pPr>
              <w:pStyle w:val="tablecell"/>
              <w:rPr>
                <w:lang w:val="en-US"/>
              </w:rPr>
            </w:pPr>
          </w:p>
        </w:tc>
      </w:tr>
    </w:tbl>
    <w:p w14:paraId="5C0CB022" w14:textId="77777777" w:rsidR="008B3821" w:rsidRPr="007D25B0" w:rsidRDefault="008B3821" w:rsidP="008B3821">
      <w:pPr>
        <w:pStyle w:val="3N"/>
        <w:rPr>
          <w:lang w:val="en-US"/>
        </w:rPr>
      </w:pPr>
    </w:p>
    <w:p w14:paraId="6DCDFE96"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Video parameter set extension syntax</w:t>
      </w:r>
    </w:p>
    <w:p w14:paraId="12ACB276"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5070F271" w14:textId="77777777" w:rsidTr="0070539C">
        <w:trPr>
          <w:trHeight w:val="289"/>
          <w:jc w:val="center"/>
        </w:trPr>
        <w:tc>
          <w:tcPr>
            <w:tcW w:w="7920" w:type="dxa"/>
          </w:tcPr>
          <w:p w14:paraId="064716FD"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52" w:type="dxa"/>
          </w:tcPr>
          <w:p w14:paraId="70498B46" w14:textId="77777777"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14:paraId="2D028915" w14:textId="77777777" w:rsidTr="0070539C">
        <w:trPr>
          <w:trHeight w:val="289"/>
          <w:jc w:val="center"/>
        </w:trPr>
        <w:tc>
          <w:tcPr>
            <w:tcW w:w="7920" w:type="dxa"/>
          </w:tcPr>
          <w:p w14:paraId="1811B630" w14:textId="77777777"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1152" w:type="dxa"/>
          </w:tcPr>
          <w:p w14:paraId="7A8720CE" w14:textId="77777777" w:rsidR="008B3821" w:rsidRPr="007D25B0" w:rsidRDefault="008B3821" w:rsidP="00C73469">
            <w:pPr>
              <w:pStyle w:val="tableheading"/>
              <w:keepLines w:val="0"/>
              <w:rPr>
                <w:b w:val="0"/>
                <w:lang w:val="en-US"/>
              </w:rPr>
            </w:pPr>
            <w:r w:rsidRPr="007D25B0">
              <w:rPr>
                <w:b w:val="0"/>
                <w:lang w:val="en-US"/>
              </w:rPr>
              <w:t>u(1)</w:t>
            </w:r>
          </w:p>
        </w:tc>
      </w:tr>
      <w:tr w:rsidR="0070539C" w:rsidRPr="007D25B0" w14:paraId="09592178" w14:textId="77777777" w:rsidTr="0070539C">
        <w:trPr>
          <w:trHeight w:val="289"/>
          <w:jc w:val="center"/>
          <w:ins w:id="1439" w:author="JCTVC-O1012" w:date="2013-11-08T09:47:00Z"/>
        </w:trPr>
        <w:tc>
          <w:tcPr>
            <w:tcW w:w="7920" w:type="dxa"/>
          </w:tcPr>
          <w:p w14:paraId="0C25AA44" w14:textId="59A14DAE" w:rsidR="0070539C" w:rsidRPr="007D25B0" w:rsidRDefault="0070539C" w:rsidP="00C73469">
            <w:pPr>
              <w:pStyle w:val="tablesyntax"/>
              <w:keepLines w:val="0"/>
              <w:rPr>
                <w:ins w:id="1440" w:author="JCTVC-O1012" w:date="2013-11-08T09:47:00Z"/>
                <w:bCs/>
                <w:lang w:val="en-US"/>
              </w:rPr>
            </w:pPr>
            <w:ins w:id="1441" w:author="JCTVC-O1012" w:date="2013-11-08T09:47:00Z">
              <w:r w:rsidRPr="00B01E55">
                <w:rPr>
                  <w:highlight w:val="cyan"/>
                  <w:lang w:val="en-CA"/>
                </w:rPr>
                <w:tab/>
                <w:t>if (avc_base_layer_flag</w:t>
              </w:r>
              <w:r w:rsidRPr="00B01E55">
                <w:rPr>
                  <w:b/>
                  <w:highlight w:val="cyan"/>
                  <w:lang w:val="en-CA"/>
                </w:rPr>
                <w:t>)</w:t>
              </w:r>
            </w:ins>
          </w:p>
        </w:tc>
        <w:tc>
          <w:tcPr>
            <w:tcW w:w="1152" w:type="dxa"/>
          </w:tcPr>
          <w:p w14:paraId="1C01BA69" w14:textId="77777777" w:rsidR="0070539C" w:rsidRPr="007D25B0" w:rsidRDefault="0070539C" w:rsidP="00C73469">
            <w:pPr>
              <w:pStyle w:val="tableheading"/>
              <w:keepLines w:val="0"/>
              <w:rPr>
                <w:ins w:id="1442" w:author="JCTVC-O1012" w:date="2013-11-08T09:47:00Z"/>
                <w:b w:val="0"/>
                <w:lang w:val="en-US"/>
              </w:rPr>
            </w:pPr>
          </w:p>
        </w:tc>
      </w:tr>
      <w:tr w:rsidR="0070539C" w:rsidRPr="007D25B0" w14:paraId="6C6667EE" w14:textId="77777777" w:rsidTr="0070539C">
        <w:trPr>
          <w:trHeight w:val="289"/>
          <w:jc w:val="center"/>
          <w:ins w:id="1443" w:author="JCTVC-O1012" w:date="2013-11-08T09:47:00Z"/>
        </w:trPr>
        <w:tc>
          <w:tcPr>
            <w:tcW w:w="7920" w:type="dxa"/>
          </w:tcPr>
          <w:p w14:paraId="633E4C41" w14:textId="1C2DFE41" w:rsidR="0070539C" w:rsidRPr="007D25B0" w:rsidRDefault="0070539C" w:rsidP="00C73469">
            <w:pPr>
              <w:pStyle w:val="tablesyntax"/>
              <w:keepLines w:val="0"/>
              <w:rPr>
                <w:ins w:id="1444" w:author="JCTVC-O1012" w:date="2013-11-08T09:47:00Z"/>
                <w:bCs/>
                <w:lang w:val="en-US"/>
              </w:rPr>
            </w:pPr>
            <w:ins w:id="1445" w:author="JCTVC-O1012" w:date="2013-11-08T09:47:00Z">
              <w:r w:rsidRPr="00B01E55">
                <w:rPr>
                  <w:highlight w:val="cyan"/>
                  <w:lang w:val="en-CA"/>
                </w:rPr>
                <w:tab/>
              </w:r>
              <w:r w:rsidRPr="00B01E55">
                <w:rPr>
                  <w:highlight w:val="cyan"/>
                  <w:lang w:val="en-CA"/>
                </w:rPr>
                <w:tab/>
              </w:r>
              <w:r w:rsidRPr="00B01E55">
                <w:rPr>
                  <w:b/>
                  <w:highlight w:val="cyan"/>
                  <w:lang w:val="en-CA"/>
                </w:rPr>
                <w:t>avc_base_profile_level_idc</w:t>
              </w:r>
            </w:ins>
          </w:p>
        </w:tc>
        <w:tc>
          <w:tcPr>
            <w:tcW w:w="1152" w:type="dxa"/>
          </w:tcPr>
          <w:p w14:paraId="68003E64" w14:textId="2B7FC8A0" w:rsidR="0070539C" w:rsidRPr="007D25B0" w:rsidRDefault="0070539C" w:rsidP="00C73469">
            <w:pPr>
              <w:pStyle w:val="tableheading"/>
              <w:keepLines w:val="0"/>
              <w:rPr>
                <w:ins w:id="1446" w:author="JCTVC-O1012" w:date="2013-11-08T09:47:00Z"/>
                <w:b w:val="0"/>
                <w:lang w:val="en-US"/>
              </w:rPr>
            </w:pPr>
            <w:ins w:id="1447" w:author="JCTVC-O1012" w:date="2013-11-08T09:47:00Z">
              <w:r w:rsidRPr="00B01E55">
                <w:rPr>
                  <w:b w:val="0"/>
                  <w:highlight w:val="cyan"/>
                  <w:lang w:val="en-CA"/>
                </w:rPr>
                <w:t>u(24)</w:t>
              </w:r>
            </w:ins>
          </w:p>
        </w:tc>
      </w:tr>
      <w:tr w:rsidR="0070539C" w:rsidRPr="007D25B0" w14:paraId="781C3A0F" w14:textId="77777777" w:rsidTr="0070539C">
        <w:trPr>
          <w:trHeight w:val="289"/>
          <w:jc w:val="center"/>
        </w:trPr>
        <w:tc>
          <w:tcPr>
            <w:tcW w:w="7920" w:type="dxa"/>
          </w:tcPr>
          <w:p w14:paraId="34A1F314" w14:textId="635FF270" w:rsidR="0070539C" w:rsidRPr="007D25B0" w:rsidRDefault="0070539C"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14:paraId="43F70F8C" w14:textId="77777777" w:rsidR="0070539C" w:rsidRPr="007D25B0" w:rsidRDefault="0070539C" w:rsidP="00C73469">
            <w:pPr>
              <w:pStyle w:val="tableheading"/>
              <w:keepLines w:val="0"/>
              <w:rPr>
                <w:b w:val="0"/>
                <w:lang w:val="en-US"/>
              </w:rPr>
            </w:pPr>
            <w:r w:rsidRPr="007D25B0">
              <w:rPr>
                <w:b w:val="0"/>
                <w:lang w:val="en-US"/>
              </w:rPr>
              <w:t>u(16)</w:t>
            </w:r>
          </w:p>
        </w:tc>
      </w:tr>
      <w:tr w:rsidR="0070539C" w:rsidRPr="007D25B0" w14:paraId="6B067544" w14:textId="77777777" w:rsidTr="0070539C">
        <w:trPr>
          <w:trHeight w:val="289"/>
          <w:jc w:val="center"/>
        </w:trPr>
        <w:tc>
          <w:tcPr>
            <w:tcW w:w="7920" w:type="dxa"/>
          </w:tcPr>
          <w:p w14:paraId="6DEC473C" w14:textId="77777777" w:rsidR="0070539C" w:rsidRPr="007D25B0" w:rsidRDefault="0070539C"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14:paraId="1C75B752" w14:textId="77777777" w:rsidR="0070539C" w:rsidRPr="007D25B0" w:rsidRDefault="0070539C" w:rsidP="00C73469">
            <w:pPr>
              <w:pStyle w:val="tableheading"/>
              <w:keepLines w:val="0"/>
              <w:rPr>
                <w:b w:val="0"/>
                <w:lang w:val="en-US"/>
              </w:rPr>
            </w:pPr>
            <w:r w:rsidRPr="007D25B0">
              <w:rPr>
                <w:b w:val="0"/>
                <w:lang w:val="en-US"/>
              </w:rPr>
              <w:t>u(1)</w:t>
            </w:r>
          </w:p>
        </w:tc>
      </w:tr>
      <w:tr w:rsidR="0070539C" w:rsidRPr="007D25B0" w14:paraId="47622CE4" w14:textId="77777777" w:rsidTr="00C73469">
        <w:trPr>
          <w:trHeight w:val="289"/>
          <w:jc w:val="center"/>
        </w:trPr>
        <w:tc>
          <w:tcPr>
            <w:tcW w:w="7920" w:type="dxa"/>
          </w:tcPr>
          <w:p w14:paraId="71CD9F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14:paraId="786EA2A3"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42D4BACD" w14:textId="77777777" w:rsidTr="0070539C">
        <w:trPr>
          <w:trHeight w:val="289"/>
          <w:jc w:val="center"/>
        </w:trPr>
        <w:tc>
          <w:tcPr>
            <w:tcW w:w="7920" w:type="dxa"/>
          </w:tcPr>
          <w:p w14:paraId="1C61136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14:paraId="53321176"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72BE7DFF" w14:textId="77777777" w:rsidTr="0070539C">
        <w:trPr>
          <w:trHeight w:val="289"/>
          <w:jc w:val="center"/>
        </w:trPr>
        <w:tc>
          <w:tcPr>
            <w:tcW w:w="7920" w:type="dxa"/>
          </w:tcPr>
          <w:p w14:paraId="760F29A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14:paraId="3EBCF98D"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5E1431A0" w14:textId="77777777" w:rsidTr="0070539C">
        <w:trPr>
          <w:trHeight w:val="289"/>
          <w:jc w:val="center"/>
        </w:trPr>
        <w:tc>
          <w:tcPr>
            <w:tcW w:w="7920" w:type="dxa"/>
          </w:tcPr>
          <w:p w14:paraId="10F48F6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14:paraId="112F491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00DC968B" w14:textId="77777777" w:rsidTr="0070539C">
        <w:trPr>
          <w:trHeight w:val="289"/>
          <w:jc w:val="center"/>
        </w:trPr>
        <w:tc>
          <w:tcPr>
            <w:tcW w:w="7920" w:type="dxa"/>
          </w:tcPr>
          <w:p w14:paraId="47C0B66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14:paraId="4722106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4207286B" w14:textId="77777777" w:rsidTr="0070539C">
        <w:trPr>
          <w:trHeight w:val="289"/>
          <w:jc w:val="center"/>
        </w:trPr>
        <w:tc>
          <w:tcPr>
            <w:tcW w:w="7920" w:type="dxa"/>
          </w:tcPr>
          <w:p w14:paraId="2987F26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14:paraId="5F6BB4E2"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70539C" w:rsidRPr="007D25B0" w14:paraId="1E0D6E04" w14:textId="77777777" w:rsidTr="0070539C">
        <w:trPr>
          <w:trHeight w:val="289"/>
          <w:jc w:val="center"/>
        </w:trPr>
        <w:tc>
          <w:tcPr>
            <w:tcW w:w="7920" w:type="dxa"/>
          </w:tcPr>
          <w:p w14:paraId="27A658B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14:paraId="33A6B8D4"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269FADF4" w14:textId="77777777" w:rsidTr="0070539C">
        <w:trPr>
          <w:trHeight w:val="289"/>
          <w:jc w:val="center"/>
        </w:trPr>
        <w:tc>
          <w:tcPr>
            <w:tcW w:w="7920" w:type="dxa"/>
          </w:tcPr>
          <w:p w14:paraId="0442507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14:paraId="7F16BEB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3EC0169" w14:textId="77777777" w:rsidTr="0070539C">
        <w:trPr>
          <w:trHeight w:val="289"/>
          <w:jc w:val="center"/>
        </w:trPr>
        <w:tc>
          <w:tcPr>
            <w:tcW w:w="7920" w:type="dxa"/>
          </w:tcPr>
          <w:p w14:paraId="56E12EF3"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14:paraId="17D2FACB"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549C2583" w14:textId="77777777" w:rsidTr="0070539C">
        <w:trPr>
          <w:trHeight w:val="289"/>
          <w:jc w:val="center"/>
        </w:trPr>
        <w:tc>
          <w:tcPr>
            <w:tcW w:w="7920" w:type="dxa"/>
          </w:tcPr>
          <w:p w14:paraId="5FFECD7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14:paraId="4D1C6003"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70539C" w:rsidRPr="007D25B0" w14:paraId="69FB082C" w14:textId="77777777" w:rsidTr="0070539C">
        <w:trPr>
          <w:trHeight w:val="289"/>
          <w:jc w:val="center"/>
        </w:trPr>
        <w:tc>
          <w:tcPr>
            <w:tcW w:w="7920" w:type="dxa"/>
          </w:tcPr>
          <w:p w14:paraId="0557E4F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14:paraId="17F69691"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3A347C32" w14:textId="77777777" w:rsidTr="0070539C">
        <w:trPr>
          <w:trHeight w:val="289"/>
          <w:jc w:val="center"/>
        </w:trPr>
        <w:tc>
          <w:tcPr>
            <w:tcW w:w="7920" w:type="dxa"/>
          </w:tcPr>
          <w:p w14:paraId="5E75757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14:paraId="5B28759A"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14:paraId="79C781D1" w14:textId="77777777" w:rsidTr="0070539C">
        <w:trPr>
          <w:trHeight w:val="289"/>
          <w:jc w:val="center"/>
        </w:trPr>
        <w:tc>
          <w:tcPr>
            <w:tcW w:w="7920" w:type="dxa"/>
          </w:tcPr>
          <w:p w14:paraId="0A8D6F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14:paraId="6EFCF81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70539C" w:rsidRPr="007D25B0" w14:paraId="2D2DCF5C" w14:textId="77777777" w:rsidTr="0070539C">
        <w:trPr>
          <w:trHeight w:val="289"/>
          <w:jc w:val="center"/>
        </w:trPr>
        <w:tc>
          <w:tcPr>
            <w:tcW w:w="7920" w:type="dxa"/>
          </w:tcPr>
          <w:p w14:paraId="75CC36E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14:paraId="3663C94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AE62866" w14:textId="77777777" w:rsidTr="0070539C">
        <w:trPr>
          <w:trHeight w:val="289"/>
          <w:jc w:val="center"/>
        </w:trPr>
        <w:tc>
          <w:tcPr>
            <w:tcW w:w="7920" w:type="dxa"/>
          </w:tcPr>
          <w:p w14:paraId="5178CE1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14:paraId="2287481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893083B" w14:textId="77777777" w:rsidTr="0070539C">
        <w:trPr>
          <w:trHeight w:val="289"/>
          <w:jc w:val="center"/>
        </w:trPr>
        <w:tc>
          <w:tcPr>
            <w:tcW w:w="7920" w:type="dxa"/>
          </w:tcPr>
          <w:p w14:paraId="2AA89CC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14:paraId="21947D2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5A8F3499" w14:textId="77777777" w:rsidTr="0070539C">
        <w:trPr>
          <w:trHeight w:val="289"/>
          <w:jc w:val="center"/>
        </w:trPr>
        <w:tc>
          <w:tcPr>
            <w:tcW w:w="7920" w:type="dxa"/>
          </w:tcPr>
          <w:p w14:paraId="1BAF93F5"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14:paraId="39CBCD49" w14:textId="77777777" w:rsidR="0070539C" w:rsidRPr="007D25B0" w:rsidRDefault="0070539C" w:rsidP="00C73469">
            <w:pPr>
              <w:keepNext/>
              <w:spacing w:before="0" w:after="60"/>
              <w:rPr>
                <w:lang w:val="en-US"/>
              </w:rPr>
            </w:pPr>
          </w:p>
        </w:tc>
      </w:tr>
      <w:tr w:rsidR="0070539C" w:rsidRPr="007D25B0" w14:paraId="52B3B474" w14:textId="77777777" w:rsidTr="0070539C">
        <w:trPr>
          <w:trHeight w:val="289"/>
          <w:jc w:val="center"/>
        </w:trPr>
        <w:tc>
          <w:tcPr>
            <w:tcW w:w="7920" w:type="dxa"/>
          </w:tcPr>
          <w:p w14:paraId="42E1AB92"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14:paraId="667FDFA5" w14:textId="77777777" w:rsidR="0070539C" w:rsidRPr="007D25B0" w:rsidRDefault="0070539C" w:rsidP="00C73469">
            <w:pPr>
              <w:keepNext/>
              <w:spacing w:before="0" w:after="60"/>
              <w:rPr>
                <w:lang w:val="en-US"/>
              </w:rPr>
            </w:pPr>
            <w:r w:rsidRPr="007D25B0">
              <w:rPr>
                <w:lang w:val="en-US"/>
              </w:rPr>
              <w:t>u(v)</w:t>
            </w:r>
          </w:p>
        </w:tc>
      </w:tr>
      <w:tr w:rsidR="0070539C" w:rsidRPr="007D25B0" w14:paraId="025F7DCE" w14:textId="77777777" w:rsidTr="0070539C">
        <w:trPr>
          <w:trHeight w:val="289"/>
          <w:jc w:val="center"/>
        </w:trPr>
        <w:tc>
          <w:tcPr>
            <w:tcW w:w="7920" w:type="dxa"/>
          </w:tcPr>
          <w:p w14:paraId="531E951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14:paraId="574B649B"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rsidDel="002947EA" w14:paraId="43E095F2" w14:textId="77777777" w:rsidTr="0070539C">
        <w:trPr>
          <w:trHeight w:val="289"/>
          <w:jc w:val="center"/>
        </w:trPr>
        <w:tc>
          <w:tcPr>
            <w:tcW w:w="7920" w:type="dxa"/>
          </w:tcPr>
          <w:p w14:paraId="246A061A" w14:textId="77777777" w:rsidR="0070539C" w:rsidRPr="007D25B0" w:rsidDel="002947EA"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14:paraId="1278EB1E" w14:textId="77777777" w:rsidR="0070539C" w:rsidRPr="007D25B0" w:rsidDel="002947EA"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36722ED8" w14:textId="77777777" w:rsidTr="0070539C">
        <w:trPr>
          <w:trHeight w:val="289"/>
          <w:jc w:val="center"/>
        </w:trPr>
        <w:tc>
          <w:tcPr>
            <w:tcW w:w="7920" w:type="dxa"/>
          </w:tcPr>
          <w:p w14:paraId="19E539A9"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14:paraId="09E1CC95" w14:textId="77777777" w:rsidR="0070539C" w:rsidRPr="007D25B0" w:rsidDel="002947EA"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rsidDel="002947EA" w14:paraId="1DB1040B" w14:textId="77777777" w:rsidTr="0070539C">
        <w:trPr>
          <w:trHeight w:val="289"/>
          <w:jc w:val="center"/>
        </w:trPr>
        <w:tc>
          <w:tcPr>
            <w:tcW w:w="7920" w:type="dxa"/>
          </w:tcPr>
          <w:p w14:paraId="557BEF9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14:paraId="0EA2FC2D"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rsidDel="002947EA" w14:paraId="5B96098D" w14:textId="77777777" w:rsidTr="0070539C">
        <w:trPr>
          <w:trHeight w:val="289"/>
          <w:jc w:val="center"/>
        </w:trPr>
        <w:tc>
          <w:tcPr>
            <w:tcW w:w="7920" w:type="dxa"/>
          </w:tcPr>
          <w:p w14:paraId="2AF4EE9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14:paraId="1171F378"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4AB08EAC" w14:textId="77777777" w:rsidTr="0070539C">
        <w:trPr>
          <w:trHeight w:val="289"/>
          <w:jc w:val="center"/>
        </w:trPr>
        <w:tc>
          <w:tcPr>
            <w:tcW w:w="7920" w:type="dxa"/>
          </w:tcPr>
          <w:p w14:paraId="25F9409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14:paraId="662F9694"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p>
        </w:tc>
      </w:tr>
      <w:tr w:rsidR="0070539C" w:rsidRPr="007D25B0" w:rsidDel="002947EA" w14:paraId="25D3D82A" w14:textId="77777777" w:rsidTr="0070539C">
        <w:trPr>
          <w:trHeight w:val="289"/>
          <w:jc w:val="center"/>
        </w:trPr>
        <w:tc>
          <w:tcPr>
            <w:tcW w:w="7920" w:type="dxa"/>
          </w:tcPr>
          <w:p w14:paraId="725E2D5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14:paraId="21FDEF58"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70539C" w:rsidRPr="007D25B0" w:rsidDel="002947EA" w14:paraId="7DF3D711" w14:textId="77777777" w:rsidTr="0070539C">
        <w:trPr>
          <w:trHeight w:val="289"/>
          <w:jc w:val="center"/>
        </w:trPr>
        <w:tc>
          <w:tcPr>
            <w:tcW w:w="7920" w:type="dxa"/>
          </w:tcPr>
          <w:p w14:paraId="4B188AE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14:paraId="0795192F" w14:textId="77777777" w:rsidR="0070539C" w:rsidRPr="007D25B0" w:rsidRDefault="0070539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70539C" w:rsidRPr="007D25B0" w14:paraId="5D731EC1" w14:textId="77777777" w:rsidTr="0070539C">
        <w:trPr>
          <w:trHeight w:val="289"/>
          <w:jc w:val="center"/>
        </w:trPr>
        <w:tc>
          <w:tcPr>
            <w:tcW w:w="7920" w:type="dxa"/>
          </w:tcPr>
          <w:p w14:paraId="0E8EB3D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14:paraId="1395308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70539C" w:rsidRPr="007D25B0" w14:paraId="78365FA4" w14:textId="77777777" w:rsidTr="0070539C">
        <w:trPr>
          <w:trHeight w:val="289"/>
          <w:jc w:val="center"/>
        </w:trPr>
        <w:tc>
          <w:tcPr>
            <w:tcW w:w="7920" w:type="dxa"/>
          </w:tcPr>
          <w:p w14:paraId="246FB40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14:paraId="6C5AF35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70539C" w:rsidRPr="007D25B0" w14:paraId="684AD98D" w14:textId="77777777" w:rsidTr="0070539C">
        <w:trPr>
          <w:trHeight w:val="289"/>
          <w:jc w:val="center"/>
        </w:trPr>
        <w:tc>
          <w:tcPr>
            <w:tcW w:w="7920" w:type="dxa"/>
          </w:tcPr>
          <w:p w14:paraId="59000D5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14:paraId="720C98B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B67D551" w14:textId="77777777" w:rsidTr="0070539C">
        <w:trPr>
          <w:trHeight w:val="289"/>
          <w:jc w:val="center"/>
        </w:trPr>
        <w:tc>
          <w:tcPr>
            <w:tcW w:w="7920" w:type="dxa"/>
          </w:tcPr>
          <w:p w14:paraId="1A88DDD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14:paraId="0FB3AFB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6B306A9A" w14:textId="77777777" w:rsidTr="0070539C">
        <w:trPr>
          <w:trHeight w:val="289"/>
          <w:jc w:val="center"/>
        </w:trPr>
        <w:tc>
          <w:tcPr>
            <w:tcW w:w="7920" w:type="dxa"/>
          </w:tcPr>
          <w:p w14:paraId="596F713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14:paraId="235767A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5FB2928" w14:textId="77777777" w:rsidTr="0070539C">
        <w:trPr>
          <w:trHeight w:val="289"/>
          <w:jc w:val="center"/>
        </w:trPr>
        <w:tc>
          <w:tcPr>
            <w:tcW w:w="7920" w:type="dxa"/>
          </w:tcPr>
          <w:p w14:paraId="3B76763B"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14:paraId="4AA278A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70539C" w:rsidRPr="007D25B0" w14:paraId="40B25F69" w14:textId="77777777" w:rsidTr="0070539C">
        <w:trPr>
          <w:trHeight w:val="289"/>
          <w:jc w:val="center"/>
        </w:trPr>
        <w:tc>
          <w:tcPr>
            <w:tcW w:w="7920" w:type="dxa"/>
          </w:tcPr>
          <w:p w14:paraId="1F66CDDB"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14:paraId="45F41ABB"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6FFE895E" w14:textId="77777777" w:rsidTr="0070539C">
        <w:trPr>
          <w:trHeight w:val="289"/>
          <w:jc w:val="center"/>
        </w:trPr>
        <w:tc>
          <w:tcPr>
            <w:tcW w:w="7920" w:type="dxa"/>
          </w:tcPr>
          <w:p w14:paraId="16031311"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14:paraId="0EFF3770"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244F6091" w14:textId="77777777" w:rsidTr="0070539C">
        <w:trPr>
          <w:trHeight w:val="289"/>
          <w:jc w:val="center"/>
        </w:trPr>
        <w:tc>
          <w:tcPr>
            <w:tcW w:w="7920" w:type="dxa"/>
          </w:tcPr>
          <w:p w14:paraId="12E8D88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14:paraId="09C6A25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8A40840" w14:textId="77777777" w:rsidTr="0070539C">
        <w:trPr>
          <w:trHeight w:val="289"/>
          <w:jc w:val="center"/>
        </w:trPr>
        <w:tc>
          <w:tcPr>
            <w:tcW w:w="7920" w:type="dxa"/>
          </w:tcPr>
          <w:p w14:paraId="1438568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14:paraId="505CF15B"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212038A2" w14:textId="77777777" w:rsidTr="0070539C">
        <w:trPr>
          <w:trHeight w:val="289"/>
          <w:jc w:val="center"/>
        </w:trPr>
        <w:tc>
          <w:tcPr>
            <w:tcW w:w="7920" w:type="dxa"/>
          </w:tcPr>
          <w:p w14:paraId="67DD5112"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14:paraId="307C06D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4985C4F" w14:textId="77777777" w:rsidTr="0070539C">
        <w:trPr>
          <w:trHeight w:val="289"/>
          <w:jc w:val="center"/>
        </w:trPr>
        <w:tc>
          <w:tcPr>
            <w:tcW w:w="7920" w:type="dxa"/>
          </w:tcPr>
          <w:p w14:paraId="6C296B5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14:paraId="0C0846FF"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70539C" w:rsidRPr="007D25B0" w14:paraId="16962786" w14:textId="77777777" w:rsidTr="0070539C">
        <w:trPr>
          <w:trHeight w:val="289"/>
          <w:jc w:val="center"/>
        </w:trPr>
        <w:tc>
          <w:tcPr>
            <w:tcW w:w="7920" w:type="dxa"/>
          </w:tcPr>
          <w:p w14:paraId="541A1AF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14:paraId="08894E86"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65E63BBA" w14:textId="77777777" w:rsidTr="0070539C">
        <w:trPr>
          <w:trHeight w:val="289"/>
          <w:jc w:val="center"/>
        </w:trPr>
        <w:tc>
          <w:tcPr>
            <w:tcW w:w="7920" w:type="dxa"/>
          </w:tcPr>
          <w:p w14:paraId="1977060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14:paraId="062F769E"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CE64D75" w14:textId="77777777" w:rsidTr="0070539C">
        <w:trPr>
          <w:trHeight w:val="289"/>
          <w:jc w:val="center"/>
        </w:trPr>
        <w:tc>
          <w:tcPr>
            <w:tcW w:w="7920" w:type="dxa"/>
          </w:tcPr>
          <w:p w14:paraId="4C8E2E7A"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lastRenderedPageBreak/>
              <w:tab/>
              <w:t>if( numOutputLayerSets &gt; 1 )</w:t>
            </w:r>
          </w:p>
        </w:tc>
        <w:tc>
          <w:tcPr>
            <w:tcW w:w="1140" w:type="dxa"/>
          </w:tcPr>
          <w:p w14:paraId="0599EB5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2B608581" w14:textId="77777777" w:rsidTr="0070539C">
        <w:trPr>
          <w:trHeight w:val="289"/>
          <w:jc w:val="center"/>
        </w:trPr>
        <w:tc>
          <w:tcPr>
            <w:tcW w:w="7920" w:type="dxa"/>
          </w:tcPr>
          <w:p w14:paraId="2A366E1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14:paraId="0529B063"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05115375" w14:textId="77777777" w:rsidTr="0070539C">
        <w:trPr>
          <w:trHeight w:val="289"/>
          <w:jc w:val="center"/>
        </w:trPr>
        <w:tc>
          <w:tcPr>
            <w:tcW w:w="7920" w:type="dxa"/>
          </w:tcPr>
          <w:p w14:paraId="30EE80E7" w14:textId="77777777" w:rsidR="0070539C" w:rsidRPr="007D25B0" w:rsidRDefault="0070539C" w:rsidP="00C73469">
            <w:pPr>
              <w:pStyle w:val="tablesyntax"/>
              <w:keepLines w:val="0"/>
              <w:rPr>
                <w:rFonts w:eastAsia="Batang"/>
                <w:bCs/>
                <w:lang w:val="en-US" w:eastAsia="ko-KR"/>
              </w:rPr>
            </w:pPr>
            <w:r w:rsidRPr="007D25B0">
              <w:rPr>
                <w:rFonts w:eastAsia="Batang"/>
                <w:bCs/>
                <w:lang w:val="en-US" w:eastAsia="ko-KR"/>
              </w:rPr>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14:paraId="48D3EBFE"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56AC8D26" w14:textId="77777777" w:rsidTr="0070539C">
        <w:trPr>
          <w:trHeight w:val="289"/>
          <w:jc w:val="center"/>
        </w:trPr>
        <w:tc>
          <w:tcPr>
            <w:tcW w:w="7920" w:type="dxa"/>
          </w:tcPr>
          <w:p w14:paraId="04BB5D5D" w14:textId="77777777" w:rsidR="0070539C" w:rsidRPr="007D25B0" w:rsidRDefault="0070539C"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14:paraId="22F9728F"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272B5165" w14:textId="77777777" w:rsidTr="0070539C">
        <w:trPr>
          <w:trHeight w:val="289"/>
          <w:jc w:val="center"/>
        </w:trPr>
        <w:tc>
          <w:tcPr>
            <w:tcW w:w="7920" w:type="dxa"/>
          </w:tcPr>
          <w:p w14:paraId="34AFC34C"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14:paraId="55E401F1" w14:textId="77777777" w:rsidR="0070539C" w:rsidRPr="007D25B0" w:rsidRDefault="0070539C" w:rsidP="00C73469">
            <w:pPr>
              <w:keepNext/>
              <w:tabs>
                <w:tab w:val="clear" w:pos="794"/>
                <w:tab w:val="clear" w:pos="1191"/>
                <w:tab w:val="clear" w:pos="1588"/>
                <w:tab w:val="clear" w:pos="1985"/>
              </w:tabs>
              <w:spacing w:before="0" w:after="60"/>
              <w:rPr>
                <w:lang w:val="en-US"/>
              </w:rPr>
            </w:pPr>
            <w:r w:rsidRPr="007D25B0">
              <w:rPr>
                <w:lang w:val="en-US"/>
              </w:rPr>
              <w:t>u(v)</w:t>
            </w:r>
          </w:p>
        </w:tc>
      </w:tr>
      <w:tr w:rsidR="0070539C" w:rsidRPr="007D25B0" w14:paraId="2E737972" w14:textId="77777777" w:rsidTr="0070539C">
        <w:trPr>
          <w:trHeight w:val="289"/>
          <w:jc w:val="center"/>
        </w:trPr>
        <w:tc>
          <w:tcPr>
            <w:tcW w:w="7920" w:type="dxa"/>
          </w:tcPr>
          <w:p w14:paraId="43DE572C" w14:textId="77777777" w:rsidR="0070539C" w:rsidRPr="007D25B0" w:rsidRDefault="0070539C"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14:paraId="43C317C3"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00557FD6" w14:textId="77777777" w:rsidTr="0070539C">
        <w:trPr>
          <w:trHeight w:val="289"/>
          <w:jc w:val="center"/>
        </w:trPr>
        <w:tc>
          <w:tcPr>
            <w:tcW w:w="7920" w:type="dxa"/>
          </w:tcPr>
          <w:p w14:paraId="1F06C995"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14:paraId="62701153" w14:textId="77777777" w:rsidR="0070539C" w:rsidRPr="007D25B0" w:rsidRDefault="0070539C" w:rsidP="00C73469">
            <w:pPr>
              <w:keepNext/>
              <w:tabs>
                <w:tab w:val="clear" w:pos="794"/>
                <w:tab w:val="clear" w:pos="1191"/>
                <w:tab w:val="clear" w:pos="1588"/>
                <w:tab w:val="clear" w:pos="1985"/>
              </w:tabs>
              <w:spacing w:before="0" w:after="60"/>
              <w:rPr>
                <w:lang w:val="en-US"/>
              </w:rPr>
            </w:pPr>
          </w:p>
        </w:tc>
      </w:tr>
      <w:tr w:rsidR="0070539C" w:rsidRPr="007D25B0" w14:paraId="1D5604CD" w14:textId="77777777" w:rsidTr="0070539C">
        <w:trPr>
          <w:trHeight w:val="289"/>
          <w:jc w:val="center"/>
        </w:trPr>
        <w:tc>
          <w:tcPr>
            <w:tcW w:w="7920" w:type="dxa"/>
          </w:tcPr>
          <w:p w14:paraId="6B15F0AF" w14:textId="77777777" w:rsidR="0070539C" w:rsidRPr="007D25B0" w:rsidRDefault="0070539C"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14:paraId="43BF4F67" w14:textId="77777777" w:rsidR="0070539C" w:rsidRPr="007D25B0" w:rsidRDefault="0070539C" w:rsidP="00C73469">
            <w:pPr>
              <w:keepNext/>
              <w:tabs>
                <w:tab w:val="clear" w:pos="794"/>
                <w:tab w:val="clear" w:pos="1191"/>
                <w:tab w:val="clear" w:pos="1588"/>
                <w:tab w:val="clear" w:pos="1985"/>
              </w:tabs>
              <w:spacing w:before="0" w:after="60"/>
              <w:rPr>
                <w:lang w:val="en-US"/>
              </w:rPr>
            </w:pPr>
            <w:r w:rsidRPr="007D25B0">
              <w:rPr>
                <w:lang w:val="en-US"/>
              </w:rPr>
              <w:t>u(1)</w:t>
            </w:r>
          </w:p>
        </w:tc>
      </w:tr>
      <w:tr w:rsidR="0070539C" w:rsidRPr="007D25B0" w14:paraId="10507002" w14:textId="77777777" w:rsidTr="0070539C">
        <w:trPr>
          <w:trHeight w:val="289"/>
          <w:jc w:val="center"/>
        </w:trPr>
        <w:tc>
          <w:tcPr>
            <w:tcW w:w="7920" w:type="dxa"/>
          </w:tcPr>
          <w:p w14:paraId="0802F2E9"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14:paraId="742D7E3A"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5BB5DC4C" w14:textId="77777777" w:rsidTr="0070539C">
        <w:trPr>
          <w:trHeight w:val="289"/>
          <w:jc w:val="center"/>
        </w:trPr>
        <w:tc>
          <w:tcPr>
            <w:tcW w:w="7920" w:type="dxa"/>
          </w:tcPr>
          <w:p w14:paraId="78E5B6A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14:paraId="1F9CC17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70539C" w:rsidRPr="007D25B0" w14:paraId="4118BF2D" w14:textId="77777777" w:rsidTr="0070539C">
        <w:trPr>
          <w:trHeight w:val="289"/>
          <w:jc w:val="center"/>
        </w:trPr>
        <w:tc>
          <w:tcPr>
            <w:tcW w:w="7920" w:type="dxa"/>
          </w:tcPr>
          <w:p w14:paraId="6AD13E0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14:paraId="78466EE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20661D5" w14:textId="77777777" w:rsidTr="0070539C">
        <w:trPr>
          <w:trHeight w:val="289"/>
          <w:jc w:val="center"/>
        </w:trPr>
        <w:tc>
          <w:tcPr>
            <w:tcW w:w="7920" w:type="dxa"/>
          </w:tcPr>
          <w:p w14:paraId="6D6AEA8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14:paraId="39B50ED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5BCFBB49" w14:textId="77777777" w:rsidTr="0070539C">
        <w:trPr>
          <w:trHeight w:val="289"/>
          <w:jc w:val="center"/>
        </w:trPr>
        <w:tc>
          <w:tcPr>
            <w:tcW w:w="7920" w:type="dxa"/>
          </w:tcPr>
          <w:p w14:paraId="79E41685"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14:paraId="3E40ECF8"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08B046B3" w14:textId="77777777" w:rsidTr="0070539C">
        <w:trPr>
          <w:trHeight w:val="289"/>
          <w:jc w:val="center"/>
        </w:trPr>
        <w:tc>
          <w:tcPr>
            <w:tcW w:w="7920" w:type="dxa"/>
          </w:tcPr>
          <w:p w14:paraId="4B50CD8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14:paraId="75E90D4D"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4B336D02" w14:textId="77777777" w:rsidTr="0070539C">
        <w:trPr>
          <w:trHeight w:val="289"/>
          <w:jc w:val="center"/>
        </w:trPr>
        <w:tc>
          <w:tcPr>
            <w:tcW w:w="7920" w:type="dxa"/>
          </w:tcPr>
          <w:p w14:paraId="6D9500F0"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14:paraId="0851F51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6CE6EE7" w14:textId="77777777" w:rsidTr="0070539C">
        <w:trPr>
          <w:trHeight w:val="289"/>
          <w:jc w:val="center"/>
        </w:trPr>
        <w:tc>
          <w:tcPr>
            <w:tcW w:w="7920" w:type="dxa"/>
          </w:tcPr>
          <w:p w14:paraId="0EE9CBC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14:paraId="3A3B7A4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731B63FD" w14:textId="77777777" w:rsidTr="0070539C">
        <w:trPr>
          <w:trHeight w:val="289"/>
          <w:jc w:val="center"/>
        </w:trPr>
        <w:tc>
          <w:tcPr>
            <w:tcW w:w="7920" w:type="dxa"/>
          </w:tcPr>
          <w:p w14:paraId="0881527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14:paraId="64462C39"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43DE7BD" w14:textId="77777777" w:rsidTr="0070539C">
        <w:trPr>
          <w:trHeight w:val="289"/>
          <w:jc w:val="center"/>
        </w:trPr>
        <w:tc>
          <w:tcPr>
            <w:tcW w:w="7920" w:type="dxa"/>
          </w:tcPr>
          <w:p w14:paraId="7CD7E69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14:paraId="01B5BDC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05268587" w14:textId="77777777" w:rsidTr="0070539C">
        <w:trPr>
          <w:trHeight w:val="289"/>
          <w:jc w:val="center"/>
        </w:trPr>
        <w:tc>
          <w:tcPr>
            <w:tcW w:w="7920" w:type="dxa"/>
          </w:tcPr>
          <w:p w14:paraId="45F007D7"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14:paraId="2469AD3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E495D57" w14:textId="77777777" w:rsidTr="0070539C">
        <w:trPr>
          <w:trHeight w:val="289"/>
          <w:jc w:val="center"/>
        </w:trPr>
        <w:tc>
          <w:tcPr>
            <w:tcW w:w="7920" w:type="dxa"/>
          </w:tcPr>
          <w:p w14:paraId="31DD3328"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14:paraId="0E00585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70539C" w:rsidRPr="007D25B0" w14:paraId="49524F92" w14:textId="77777777" w:rsidTr="0070539C">
        <w:trPr>
          <w:trHeight w:val="289"/>
          <w:jc w:val="center"/>
        </w:trPr>
        <w:tc>
          <w:tcPr>
            <w:tcW w:w="7920" w:type="dxa"/>
          </w:tcPr>
          <w:p w14:paraId="1F8EAFBE"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14:paraId="3FF8DD65"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7424D280" w14:textId="77777777" w:rsidTr="0070539C">
        <w:trPr>
          <w:trHeight w:val="289"/>
          <w:jc w:val="center"/>
        </w:trPr>
        <w:tc>
          <w:tcPr>
            <w:tcW w:w="7920" w:type="dxa"/>
          </w:tcPr>
          <w:p w14:paraId="75C372B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14:paraId="6615FA00"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1D2B376E" w14:textId="77777777" w:rsidTr="0070539C">
        <w:trPr>
          <w:trHeight w:val="289"/>
          <w:jc w:val="center"/>
        </w:trPr>
        <w:tc>
          <w:tcPr>
            <w:tcW w:w="7920" w:type="dxa"/>
          </w:tcPr>
          <w:p w14:paraId="43AC660C"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14:paraId="47D3A34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70539C" w:rsidRPr="007D25B0" w14:paraId="7F8CCFF0" w14:textId="77777777" w:rsidTr="0070539C">
        <w:trPr>
          <w:trHeight w:val="289"/>
          <w:jc w:val="center"/>
        </w:trPr>
        <w:tc>
          <w:tcPr>
            <w:tcW w:w="7920" w:type="dxa"/>
          </w:tcPr>
          <w:p w14:paraId="1DFA34A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14:paraId="22C1CAC6"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39309F9" w14:textId="77777777" w:rsidTr="0070539C">
        <w:trPr>
          <w:trHeight w:val="289"/>
          <w:jc w:val="center"/>
        </w:trPr>
        <w:tc>
          <w:tcPr>
            <w:tcW w:w="7920" w:type="dxa"/>
          </w:tcPr>
          <w:p w14:paraId="58122B5D"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14:paraId="4C166E51"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1E78095E" w14:textId="77777777" w:rsidTr="0070539C">
        <w:trPr>
          <w:trHeight w:val="289"/>
          <w:jc w:val="center"/>
        </w:trPr>
        <w:tc>
          <w:tcPr>
            <w:tcW w:w="7920" w:type="dxa"/>
          </w:tcPr>
          <w:p w14:paraId="0AF24231"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14:paraId="0AE2162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r w:rsidR="0070539C" w:rsidRPr="007D25B0" w14:paraId="3AB778C3" w14:textId="77777777" w:rsidTr="0070539C">
        <w:trPr>
          <w:trHeight w:val="289"/>
          <w:jc w:val="center"/>
        </w:trPr>
        <w:tc>
          <w:tcPr>
            <w:tcW w:w="7920" w:type="dxa"/>
          </w:tcPr>
          <w:p w14:paraId="7E0C2E04"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14:paraId="344E4B9C"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70539C" w:rsidRPr="007D25B0" w14:paraId="7CAED121" w14:textId="77777777" w:rsidTr="0070539C">
        <w:trPr>
          <w:trHeight w:val="289"/>
          <w:jc w:val="center"/>
        </w:trPr>
        <w:tc>
          <w:tcPr>
            <w:tcW w:w="7920" w:type="dxa"/>
          </w:tcPr>
          <w:p w14:paraId="2BA0A98E" w14:textId="77777777" w:rsidR="0070539C" w:rsidRPr="007D25B0" w:rsidRDefault="0070539C"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Pr="007D25B0">
              <w:rPr>
                <w:b/>
                <w:lang w:val="en-CA"/>
              </w:rPr>
              <w:t xml:space="preserve"> single_layer_for_non_irap_flag</w:t>
            </w:r>
          </w:p>
        </w:tc>
        <w:tc>
          <w:tcPr>
            <w:tcW w:w="1140" w:type="dxa"/>
          </w:tcPr>
          <w:p w14:paraId="4D9588D2"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70539C" w:rsidRPr="007D25B0" w14:paraId="30BAB45E" w14:textId="77777777" w:rsidTr="0070539C">
        <w:trPr>
          <w:trHeight w:val="289"/>
          <w:jc w:val="center"/>
        </w:trPr>
        <w:tc>
          <w:tcPr>
            <w:tcW w:w="7920" w:type="dxa"/>
          </w:tcPr>
          <w:p w14:paraId="5999CDF5"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14:paraId="7C7F0A4A" w14:textId="77777777" w:rsidR="0070539C" w:rsidRPr="007D25B0" w:rsidRDefault="0070539C" w:rsidP="00C73469">
            <w:pPr>
              <w:keepNext/>
              <w:spacing w:before="0" w:after="60"/>
              <w:rPr>
                <w:rFonts w:eastAsia="MS Mincho"/>
                <w:bCs/>
                <w:lang w:val="en-US"/>
              </w:rPr>
            </w:pPr>
            <w:r w:rsidRPr="007D25B0">
              <w:rPr>
                <w:rFonts w:eastAsia="MS Mincho"/>
                <w:bCs/>
                <w:lang w:val="en-US"/>
              </w:rPr>
              <w:t>u(1)</w:t>
            </w:r>
          </w:p>
        </w:tc>
      </w:tr>
      <w:tr w:rsidR="0070539C" w:rsidRPr="007D25B0" w14:paraId="6FC64C41" w14:textId="77777777" w:rsidTr="0070539C">
        <w:trPr>
          <w:trHeight w:val="289"/>
          <w:jc w:val="center"/>
        </w:trPr>
        <w:tc>
          <w:tcPr>
            <w:tcW w:w="7920" w:type="dxa"/>
          </w:tcPr>
          <w:p w14:paraId="05A63AD1"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14:paraId="552B0E09" w14:textId="77777777" w:rsidR="0070539C" w:rsidRPr="007D25B0" w:rsidRDefault="0070539C" w:rsidP="00C73469">
            <w:pPr>
              <w:keepNext/>
              <w:spacing w:before="0" w:after="60"/>
              <w:rPr>
                <w:rFonts w:eastAsia="MS Mincho"/>
                <w:bCs/>
                <w:lang w:val="en-US"/>
              </w:rPr>
            </w:pPr>
          </w:p>
        </w:tc>
      </w:tr>
      <w:tr w:rsidR="0070539C" w:rsidRPr="007D25B0" w14:paraId="0AC3B1AB" w14:textId="77777777" w:rsidTr="0070539C">
        <w:trPr>
          <w:trHeight w:val="289"/>
          <w:jc w:val="center"/>
        </w:trPr>
        <w:tc>
          <w:tcPr>
            <w:tcW w:w="7920" w:type="dxa"/>
          </w:tcPr>
          <w:p w14:paraId="2568436A"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14:paraId="2BEEFF45" w14:textId="77777777" w:rsidR="0070539C" w:rsidRPr="007D25B0" w:rsidRDefault="0070539C" w:rsidP="00C73469">
            <w:pPr>
              <w:keepNext/>
              <w:spacing w:before="0" w:after="60"/>
              <w:rPr>
                <w:rFonts w:eastAsia="MS Mincho"/>
                <w:bCs/>
                <w:lang w:val="en-US"/>
              </w:rPr>
            </w:pPr>
          </w:p>
        </w:tc>
      </w:tr>
      <w:tr w:rsidR="0070539C" w:rsidRPr="007D25B0" w14:paraId="2E8A7278" w14:textId="77777777" w:rsidTr="0070539C">
        <w:trPr>
          <w:trHeight w:val="289"/>
          <w:jc w:val="center"/>
        </w:trPr>
        <w:tc>
          <w:tcPr>
            <w:tcW w:w="7920" w:type="dxa"/>
          </w:tcPr>
          <w:p w14:paraId="1083980F"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14:paraId="236D2E00" w14:textId="77777777" w:rsidR="0070539C" w:rsidRPr="007D25B0" w:rsidRDefault="0070539C" w:rsidP="00C73469">
            <w:pPr>
              <w:keepNext/>
              <w:spacing w:before="0" w:after="60"/>
              <w:rPr>
                <w:rFonts w:eastAsia="MS Mincho"/>
                <w:bCs/>
                <w:lang w:val="en-US"/>
              </w:rPr>
            </w:pPr>
            <w:r w:rsidRPr="007D25B0">
              <w:rPr>
                <w:rFonts w:eastAsia="Batang"/>
                <w:bCs/>
                <w:lang w:val="en-US"/>
              </w:rPr>
              <w:t>u(1)</w:t>
            </w:r>
          </w:p>
        </w:tc>
      </w:tr>
      <w:tr w:rsidR="0070539C" w:rsidRPr="007D25B0" w14:paraId="149C3351" w14:textId="77777777" w:rsidTr="0070539C">
        <w:trPr>
          <w:trHeight w:val="289"/>
          <w:jc w:val="center"/>
        </w:trPr>
        <w:tc>
          <w:tcPr>
            <w:tcW w:w="7920" w:type="dxa"/>
          </w:tcPr>
          <w:p w14:paraId="10562F7A"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14:paraId="5568128B" w14:textId="77777777" w:rsidR="0070539C" w:rsidRPr="007D25B0" w:rsidRDefault="0070539C" w:rsidP="00C73469">
            <w:pPr>
              <w:keepNext/>
              <w:spacing w:before="0" w:after="60"/>
              <w:rPr>
                <w:rFonts w:eastAsia="MS Mincho"/>
                <w:bCs/>
                <w:lang w:val="en-US"/>
              </w:rPr>
            </w:pPr>
          </w:p>
        </w:tc>
      </w:tr>
      <w:tr w:rsidR="0070539C" w:rsidRPr="007D25B0" w14:paraId="632687B1" w14:textId="77777777" w:rsidTr="0070539C">
        <w:trPr>
          <w:trHeight w:val="289"/>
          <w:jc w:val="center"/>
        </w:trPr>
        <w:tc>
          <w:tcPr>
            <w:tcW w:w="7920" w:type="dxa"/>
          </w:tcPr>
          <w:p w14:paraId="47697594" w14:textId="77777777" w:rsidR="0070539C" w:rsidRPr="007D25B0" w:rsidRDefault="0070539C"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14:paraId="33D08FB9" w14:textId="77777777" w:rsidR="0070539C" w:rsidRPr="007D25B0" w:rsidRDefault="0070539C" w:rsidP="00C73469">
            <w:pPr>
              <w:keepNext/>
              <w:spacing w:before="0" w:after="60"/>
              <w:rPr>
                <w:rFonts w:eastAsia="MS Mincho"/>
                <w:bCs/>
                <w:lang w:val="en-US"/>
              </w:rPr>
            </w:pPr>
          </w:p>
        </w:tc>
      </w:tr>
      <w:tr w:rsidR="0070539C" w:rsidRPr="007D25B0" w14:paraId="331A1E4C" w14:textId="77777777" w:rsidTr="0070539C">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830892F" w14:textId="77777777" w:rsidR="0070539C" w:rsidRPr="007D25B0" w:rsidRDefault="0070539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14:paraId="590BC1E4" w14:textId="77777777" w:rsidR="0070539C" w:rsidRPr="007D25B0" w:rsidRDefault="0070539C" w:rsidP="00C73469">
            <w:pPr>
              <w:keepNext/>
              <w:tabs>
                <w:tab w:val="clear" w:pos="794"/>
                <w:tab w:val="clear" w:pos="1191"/>
                <w:tab w:val="clear" w:pos="1588"/>
                <w:tab w:val="clear" w:pos="1985"/>
              </w:tabs>
              <w:spacing w:before="0" w:after="60"/>
              <w:rPr>
                <w:rFonts w:eastAsia="MS Mincho"/>
                <w:bCs/>
                <w:lang w:val="en-US"/>
              </w:rPr>
            </w:pPr>
          </w:p>
        </w:tc>
      </w:tr>
    </w:tbl>
    <w:p w14:paraId="0C09149E" w14:textId="77777777" w:rsidR="008B3821" w:rsidRPr="007D25B0" w:rsidRDefault="008B3821" w:rsidP="008B3821">
      <w:pPr>
        <w:pStyle w:val="3N"/>
        <w:rPr>
          <w:lang w:val="en-US"/>
        </w:rPr>
      </w:pPr>
    </w:p>
    <w:p w14:paraId="53689E0E"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Representation format syntax</w:t>
      </w:r>
    </w:p>
    <w:p w14:paraId="6F8462D0"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03EC7B00" w14:textId="77777777" w:rsidTr="00C73469">
        <w:trPr>
          <w:trHeight w:val="289"/>
          <w:jc w:val="center"/>
        </w:trPr>
        <w:tc>
          <w:tcPr>
            <w:tcW w:w="7920" w:type="dxa"/>
          </w:tcPr>
          <w:p w14:paraId="44CFBCB3"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14:paraId="7086F185" w14:textId="77777777"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14:paraId="1DD45BC8" w14:textId="77777777" w:rsidTr="00C73469">
        <w:trPr>
          <w:trHeight w:val="289"/>
          <w:jc w:val="center"/>
        </w:trPr>
        <w:tc>
          <w:tcPr>
            <w:tcW w:w="7920" w:type="dxa"/>
          </w:tcPr>
          <w:p w14:paraId="22374FE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14:paraId="3F00D411" w14:textId="77777777" w:rsidR="008B3821" w:rsidRPr="007D25B0" w:rsidRDefault="008B3821" w:rsidP="00C73469">
            <w:pPr>
              <w:keepNext/>
              <w:keepLines/>
              <w:spacing w:before="0" w:after="60"/>
              <w:rPr>
                <w:lang w:val="en-US"/>
              </w:rPr>
            </w:pPr>
            <w:r w:rsidRPr="007D25B0">
              <w:rPr>
                <w:lang w:val="en-US"/>
              </w:rPr>
              <w:t>u(2)</w:t>
            </w:r>
          </w:p>
        </w:tc>
      </w:tr>
      <w:tr w:rsidR="008B3821" w:rsidRPr="007D25B0" w14:paraId="7CCEE739" w14:textId="77777777" w:rsidTr="00C73469">
        <w:trPr>
          <w:trHeight w:val="289"/>
          <w:jc w:val="center"/>
        </w:trPr>
        <w:tc>
          <w:tcPr>
            <w:tcW w:w="7920" w:type="dxa"/>
          </w:tcPr>
          <w:p w14:paraId="76D1C5B2"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14:paraId="689A26C9" w14:textId="77777777" w:rsidR="008B3821" w:rsidRPr="007D25B0" w:rsidRDefault="008B3821" w:rsidP="00C73469">
            <w:pPr>
              <w:keepNext/>
              <w:keepLines/>
              <w:spacing w:before="0" w:after="60"/>
              <w:rPr>
                <w:lang w:val="en-US"/>
              </w:rPr>
            </w:pPr>
          </w:p>
        </w:tc>
      </w:tr>
      <w:tr w:rsidR="008B3821" w:rsidRPr="007D25B0" w14:paraId="19AE557F" w14:textId="77777777" w:rsidTr="00C73469">
        <w:trPr>
          <w:trHeight w:val="289"/>
          <w:jc w:val="center"/>
        </w:trPr>
        <w:tc>
          <w:tcPr>
            <w:tcW w:w="7920" w:type="dxa"/>
          </w:tcPr>
          <w:p w14:paraId="28897FBA"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14:paraId="3DF5CC60"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30E77675" w14:textId="77777777" w:rsidTr="00C73469">
        <w:trPr>
          <w:trHeight w:val="289"/>
          <w:jc w:val="center"/>
        </w:trPr>
        <w:tc>
          <w:tcPr>
            <w:tcW w:w="7920" w:type="dxa"/>
          </w:tcPr>
          <w:p w14:paraId="50129BB6"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14:paraId="74EC8642" w14:textId="77777777" w:rsidR="008B3821" w:rsidRPr="007D25B0" w:rsidRDefault="008B3821" w:rsidP="00C73469">
            <w:pPr>
              <w:keepNext/>
              <w:keepLines/>
              <w:spacing w:before="0" w:after="60"/>
              <w:rPr>
                <w:lang w:val="en-US"/>
              </w:rPr>
            </w:pPr>
            <w:r w:rsidRPr="007D25B0">
              <w:rPr>
                <w:lang w:val="en-US"/>
              </w:rPr>
              <w:t>u(16)</w:t>
            </w:r>
          </w:p>
        </w:tc>
      </w:tr>
      <w:tr w:rsidR="008B3821" w:rsidRPr="007D25B0" w14:paraId="02CB855F" w14:textId="77777777" w:rsidTr="00C73469">
        <w:trPr>
          <w:trHeight w:val="289"/>
          <w:jc w:val="center"/>
        </w:trPr>
        <w:tc>
          <w:tcPr>
            <w:tcW w:w="7920" w:type="dxa"/>
          </w:tcPr>
          <w:p w14:paraId="3AB830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14:paraId="47221D51" w14:textId="77777777" w:rsidR="008B3821" w:rsidRPr="007D25B0" w:rsidRDefault="008B3821" w:rsidP="00C73469">
            <w:pPr>
              <w:keepNext/>
              <w:keepLines/>
              <w:spacing w:before="0" w:after="60"/>
              <w:rPr>
                <w:lang w:val="en-US"/>
              </w:rPr>
            </w:pPr>
            <w:r w:rsidRPr="007D25B0">
              <w:rPr>
                <w:lang w:val="en-US"/>
              </w:rPr>
              <w:t>u(16)</w:t>
            </w:r>
          </w:p>
        </w:tc>
      </w:tr>
      <w:tr w:rsidR="008B3821" w:rsidRPr="007D25B0" w14:paraId="17844F80" w14:textId="77777777" w:rsidTr="00C73469">
        <w:trPr>
          <w:trHeight w:val="289"/>
          <w:jc w:val="center"/>
        </w:trPr>
        <w:tc>
          <w:tcPr>
            <w:tcW w:w="7920" w:type="dxa"/>
          </w:tcPr>
          <w:p w14:paraId="54C831ED"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14:paraId="1F303595" w14:textId="77777777" w:rsidR="008B3821" w:rsidRPr="007D25B0" w:rsidRDefault="008B3821" w:rsidP="00C73469">
            <w:pPr>
              <w:keepNext/>
              <w:keepLines/>
              <w:spacing w:before="0" w:after="60"/>
              <w:rPr>
                <w:lang w:val="en-US"/>
              </w:rPr>
            </w:pPr>
            <w:r w:rsidRPr="007D25B0">
              <w:rPr>
                <w:lang w:val="en-US"/>
              </w:rPr>
              <w:t>u(4)</w:t>
            </w:r>
          </w:p>
        </w:tc>
      </w:tr>
      <w:tr w:rsidR="008B3821" w:rsidRPr="007D25B0" w14:paraId="6FA99148" w14:textId="77777777" w:rsidTr="00C73469">
        <w:trPr>
          <w:trHeight w:val="289"/>
          <w:jc w:val="center"/>
        </w:trPr>
        <w:tc>
          <w:tcPr>
            <w:tcW w:w="7920" w:type="dxa"/>
          </w:tcPr>
          <w:p w14:paraId="49EAA81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14:paraId="4A3F0B84" w14:textId="77777777" w:rsidR="008B3821" w:rsidRPr="007D25B0" w:rsidRDefault="008B3821" w:rsidP="00C73469">
            <w:pPr>
              <w:keepNext/>
              <w:keepLines/>
              <w:spacing w:before="0" w:after="60"/>
              <w:rPr>
                <w:lang w:val="en-US"/>
              </w:rPr>
            </w:pPr>
            <w:r w:rsidRPr="007D25B0">
              <w:rPr>
                <w:lang w:val="en-US"/>
              </w:rPr>
              <w:t>u(4)</w:t>
            </w:r>
          </w:p>
        </w:tc>
      </w:tr>
      <w:tr w:rsidR="008B3821" w:rsidRPr="007D25B0" w14:paraId="6ABAFD76"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7375830" w14:textId="77777777"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14:paraId="013F0BF9" w14:textId="77777777" w:rsidR="008B3821" w:rsidRPr="007D25B0" w:rsidRDefault="008B3821" w:rsidP="00C73469">
            <w:pPr>
              <w:keepNext/>
              <w:spacing w:before="0" w:after="60"/>
              <w:rPr>
                <w:rFonts w:eastAsia="MS Mincho"/>
                <w:bCs/>
                <w:lang w:val="en-US"/>
              </w:rPr>
            </w:pPr>
          </w:p>
        </w:tc>
      </w:tr>
    </w:tbl>
    <w:p w14:paraId="229A85F1" w14:textId="77777777" w:rsidR="008B3821" w:rsidRPr="007D25B0" w:rsidRDefault="008B3821" w:rsidP="008B3821">
      <w:pPr>
        <w:pStyle w:val="3N"/>
        <w:rPr>
          <w:lang w:val="en-US"/>
        </w:rPr>
      </w:pPr>
    </w:p>
    <w:p w14:paraId="1D1126F9"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VPS VUI syntax</w:t>
      </w:r>
    </w:p>
    <w:p w14:paraId="3610EFAE"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14:paraId="61D96DC4" w14:textId="77777777" w:rsidTr="00C73469">
        <w:trPr>
          <w:trHeight w:val="289"/>
          <w:jc w:val="center"/>
        </w:trPr>
        <w:tc>
          <w:tcPr>
            <w:tcW w:w="7920" w:type="dxa"/>
          </w:tcPr>
          <w:p w14:paraId="42C7BC27"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14:paraId="038A0B20" w14:textId="77777777"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14:paraId="0262B5FC" w14:textId="77777777" w:rsidTr="00C73469">
        <w:trPr>
          <w:trHeight w:val="289"/>
          <w:jc w:val="center"/>
        </w:trPr>
        <w:tc>
          <w:tcPr>
            <w:tcW w:w="7920" w:type="dxa"/>
          </w:tcPr>
          <w:p w14:paraId="6D54D9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14:paraId="6B21951F"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4DEEA835" w14:textId="77777777" w:rsidTr="00C73469">
        <w:trPr>
          <w:trHeight w:val="289"/>
          <w:jc w:val="center"/>
        </w:trPr>
        <w:tc>
          <w:tcPr>
            <w:tcW w:w="7920" w:type="dxa"/>
          </w:tcPr>
          <w:p w14:paraId="1FEC316E"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14:paraId="43311B3C" w14:textId="77777777" w:rsidR="008B3821" w:rsidRPr="007D25B0" w:rsidRDefault="008B3821" w:rsidP="00C73469">
            <w:pPr>
              <w:keepNext/>
              <w:keepLines/>
              <w:spacing w:before="0" w:after="60"/>
              <w:rPr>
                <w:lang w:val="en-US"/>
              </w:rPr>
            </w:pPr>
            <w:r w:rsidRPr="007D25B0">
              <w:rPr>
                <w:lang w:val="en-US"/>
              </w:rPr>
              <w:t>u(1)</w:t>
            </w:r>
          </w:p>
        </w:tc>
      </w:tr>
      <w:tr w:rsidR="008B3821" w:rsidRPr="007D25B0" w14:paraId="0FA1690C" w14:textId="77777777" w:rsidTr="00C73469">
        <w:trPr>
          <w:trHeight w:val="289"/>
          <w:jc w:val="center"/>
        </w:trPr>
        <w:tc>
          <w:tcPr>
            <w:tcW w:w="7920" w:type="dxa"/>
          </w:tcPr>
          <w:p w14:paraId="57B7EA2B"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14:paraId="459F698F" w14:textId="77777777" w:rsidR="008B3821" w:rsidRPr="007D25B0" w:rsidRDefault="008B3821" w:rsidP="00C73469">
            <w:pPr>
              <w:keepNext/>
              <w:keepLines/>
              <w:spacing w:before="0" w:after="60"/>
              <w:rPr>
                <w:lang w:val="en-US"/>
              </w:rPr>
            </w:pPr>
          </w:p>
        </w:tc>
      </w:tr>
      <w:tr w:rsidR="008B3821" w:rsidRPr="007D25B0" w14:paraId="3EE88168" w14:textId="77777777" w:rsidTr="00C73469">
        <w:trPr>
          <w:trHeight w:val="289"/>
          <w:jc w:val="center"/>
        </w:trPr>
        <w:tc>
          <w:tcPr>
            <w:tcW w:w="7920" w:type="dxa"/>
          </w:tcPr>
          <w:p w14:paraId="3E479985"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14:paraId="5BD96AF1" w14:textId="77777777" w:rsidR="008B3821" w:rsidRPr="007D25B0" w:rsidRDefault="008B3821" w:rsidP="00C73469">
            <w:pPr>
              <w:keepNext/>
              <w:keepLines/>
              <w:spacing w:before="0" w:after="60"/>
              <w:rPr>
                <w:lang w:val="en-US"/>
              </w:rPr>
            </w:pPr>
          </w:p>
        </w:tc>
      </w:tr>
      <w:tr w:rsidR="008B3821" w:rsidRPr="007D25B0" w14:paraId="4DDF4040" w14:textId="77777777" w:rsidTr="00C73469">
        <w:trPr>
          <w:cantSplit/>
          <w:trHeight w:val="289"/>
          <w:jc w:val="center"/>
        </w:trPr>
        <w:tc>
          <w:tcPr>
            <w:tcW w:w="7920" w:type="dxa"/>
          </w:tcPr>
          <w:p w14:paraId="78B95529" w14:textId="77777777"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14:paraId="7904F2B0" w14:textId="77777777" w:rsidR="008B3821" w:rsidRPr="007D25B0" w:rsidRDefault="008B3821" w:rsidP="00C73469">
            <w:pPr>
              <w:pStyle w:val="tablecell"/>
              <w:rPr>
                <w:lang w:val="en-US"/>
              </w:rPr>
            </w:pPr>
          </w:p>
        </w:tc>
      </w:tr>
      <w:tr w:rsidR="008B3821" w:rsidRPr="007D25B0" w14:paraId="540EDD6E" w14:textId="77777777" w:rsidTr="00C73469">
        <w:trPr>
          <w:cantSplit/>
          <w:trHeight w:val="289"/>
          <w:jc w:val="center"/>
        </w:trPr>
        <w:tc>
          <w:tcPr>
            <w:tcW w:w="7920" w:type="dxa"/>
          </w:tcPr>
          <w:p w14:paraId="08B0A9E6" w14:textId="77777777"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14:paraId="7C729D70" w14:textId="77777777" w:rsidR="008B3821" w:rsidRPr="007D25B0" w:rsidRDefault="008B3821" w:rsidP="00C73469">
            <w:pPr>
              <w:pStyle w:val="tablecell"/>
              <w:rPr>
                <w:lang w:val="en-US"/>
              </w:rPr>
            </w:pPr>
          </w:p>
        </w:tc>
      </w:tr>
      <w:tr w:rsidR="008B3821" w:rsidRPr="007D25B0" w14:paraId="278C1E2C" w14:textId="77777777" w:rsidTr="00C73469">
        <w:trPr>
          <w:cantSplit/>
          <w:trHeight w:val="289"/>
          <w:jc w:val="center"/>
        </w:trPr>
        <w:tc>
          <w:tcPr>
            <w:tcW w:w="7920" w:type="dxa"/>
          </w:tcPr>
          <w:p w14:paraId="595195A8" w14:textId="77777777"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14:paraId="29E73FED" w14:textId="77777777" w:rsidR="008B3821" w:rsidRPr="007D25B0" w:rsidRDefault="008B3821" w:rsidP="00C73469">
            <w:pPr>
              <w:pStyle w:val="tablecell"/>
              <w:rPr>
                <w:lang w:val="en-US"/>
              </w:rPr>
            </w:pPr>
            <w:r w:rsidRPr="007D25B0">
              <w:rPr>
                <w:lang w:val="en-US"/>
              </w:rPr>
              <w:t>u(1)</w:t>
            </w:r>
          </w:p>
        </w:tc>
      </w:tr>
      <w:tr w:rsidR="008B3821" w:rsidRPr="007D25B0" w14:paraId="7A24A233" w14:textId="77777777" w:rsidTr="00C73469">
        <w:trPr>
          <w:cantSplit/>
          <w:trHeight w:val="289"/>
          <w:jc w:val="center"/>
        </w:trPr>
        <w:tc>
          <w:tcPr>
            <w:tcW w:w="7920" w:type="dxa"/>
          </w:tcPr>
          <w:p w14:paraId="456E44DE" w14:textId="77777777"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14:paraId="3254CC0B" w14:textId="77777777" w:rsidR="008B3821" w:rsidRPr="007D25B0" w:rsidRDefault="008B3821" w:rsidP="00C73469">
            <w:pPr>
              <w:pStyle w:val="tablecell"/>
              <w:rPr>
                <w:lang w:val="en-US"/>
              </w:rPr>
            </w:pPr>
          </w:p>
        </w:tc>
      </w:tr>
      <w:tr w:rsidR="008B3821" w:rsidRPr="007D25B0" w14:paraId="645EF7E2" w14:textId="77777777" w:rsidTr="00C73469">
        <w:trPr>
          <w:cantSplit/>
          <w:trHeight w:val="289"/>
          <w:jc w:val="center"/>
        </w:trPr>
        <w:tc>
          <w:tcPr>
            <w:tcW w:w="7920" w:type="dxa"/>
          </w:tcPr>
          <w:p w14:paraId="6A6F876B" w14:textId="77777777"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14:paraId="53AB0EAD" w14:textId="77777777" w:rsidR="008B3821" w:rsidRPr="007D25B0" w:rsidRDefault="008B3821" w:rsidP="00C73469">
            <w:pPr>
              <w:pStyle w:val="tablecell"/>
              <w:rPr>
                <w:lang w:val="en-US"/>
              </w:rPr>
            </w:pPr>
            <w:r w:rsidRPr="007D25B0">
              <w:rPr>
                <w:lang w:val="en-US"/>
              </w:rPr>
              <w:t>u(1)</w:t>
            </w:r>
          </w:p>
        </w:tc>
      </w:tr>
      <w:tr w:rsidR="008B3821" w:rsidRPr="007D25B0" w14:paraId="3AB6C4A4" w14:textId="77777777" w:rsidTr="00C73469">
        <w:trPr>
          <w:cantSplit/>
          <w:trHeight w:val="289"/>
          <w:jc w:val="center"/>
        </w:trPr>
        <w:tc>
          <w:tcPr>
            <w:tcW w:w="7920" w:type="dxa"/>
          </w:tcPr>
          <w:p w14:paraId="2A588EAA" w14:textId="77777777"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14:paraId="2265E960" w14:textId="77777777" w:rsidR="008B3821" w:rsidRPr="007D25B0" w:rsidRDefault="008B3821" w:rsidP="00C73469">
            <w:pPr>
              <w:pStyle w:val="tablecell"/>
              <w:rPr>
                <w:lang w:val="en-US" w:eastAsia="ko-KR"/>
              </w:rPr>
            </w:pPr>
          </w:p>
        </w:tc>
      </w:tr>
      <w:tr w:rsidR="008B3821" w:rsidRPr="007D25B0" w14:paraId="7A420D7F" w14:textId="77777777" w:rsidTr="00C73469">
        <w:trPr>
          <w:cantSplit/>
          <w:trHeight w:val="289"/>
          <w:jc w:val="center"/>
        </w:trPr>
        <w:tc>
          <w:tcPr>
            <w:tcW w:w="7920" w:type="dxa"/>
          </w:tcPr>
          <w:p w14:paraId="10A2AD55" w14:textId="77777777"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14:paraId="4BE062FB" w14:textId="77777777" w:rsidR="008B3821" w:rsidRPr="007D25B0" w:rsidRDefault="008B3821" w:rsidP="00C73469">
            <w:pPr>
              <w:pStyle w:val="tablecell"/>
              <w:rPr>
                <w:lang w:val="en-US" w:eastAsia="ko-KR"/>
              </w:rPr>
            </w:pPr>
            <w:r w:rsidRPr="007D25B0">
              <w:rPr>
                <w:lang w:val="en-US"/>
              </w:rPr>
              <w:t>u(16)</w:t>
            </w:r>
          </w:p>
        </w:tc>
      </w:tr>
      <w:tr w:rsidR="008B3821" w:rsidRPr="007D25B0" w14:paraId="0BB66710" w14:textId="77777777" w:rsidTr="00C73469">
        <w:trPr>
          <w:cantSplit/>
          <w:trHeight w:val="289"/>
          <w:jc w:val="center"/>
        </w:trPr>
        <w:tc>
          <w:tcPr>
            <w:tcW w:w="7920" w:type="dxa"/>
          </w:tcPr>
          <w:p w14:paraId="530CCAEE"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14:paraId="2CD1E7CD" w14:textId="77777777" w:rsidR="008B3821" w:rsidRPr="007D25B0" w:rsidRDefault="008B3821" w:rsidP="00C73469">
            <w:pPr>
              <w:pStyle w:val="tablecell"/>
              <w:rPr>
                <w:lang w:val="en-US"/>
              </w:rPr>
            </w:pPr>
            <w:r w:rsidRPr="007D25B0">
              <w:rPr>
                <w:lang w:val="en-US"/>
              </w:rPr>
              <w:t>u(16)</w:t>
            </w:r>
          </w:p>
        </w:tc>
      </w:tr>
      <w:tr w:rsidR="008B3821" w:rsidRPr="007D25B0" w14:paraId="580B21F1" w14:textId="77777777" w:rsidTr="00C73469">
        <w:trPr>
          <w:cantSplit/>
          <w:trHeight w:val="289"/>
          <w:jc w:val="center"/>
        </w:trPr>
        <w:tc>
          <w:tcPr>
            <w:tcW w:w="7920" w:type="dxa"/>
          </w:tcPr>
          <w:p w14:paraId="6F9C7E24"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14:paraId="61A02728" w14:textId="77777777" w:rsidR="008B3821" w:rsidRPr="007D25B0" w:rsidRDefault="008B3821" w:rsidP="00C73469">
            <w:pPr>
              <w:pStyle w:val="tablecell"/>
              <w:rPr>
                <w:lang w:val="en-US"/>
              </w:rPr>
            </w:pPr>
          </w:p>
        </w:tc>
      </w:tr>
      <w:tr w:rsidR="008B3821" w:rsidRPr="007D25B0" w14:paraId="25F35730" w14:textId="77777777" w:rsidTr="00C73469">
        <w:trPr>
          <w:cantSplit/>
          <w:trHeight w:val="289"/>
          <w:jc w:val="center"/>
        </w:trPr>
        <w:tc>
          <w:tcPr>
            <w:tcW w:w="7920" w:type="dxa"/>
          </w:tcPr>
          <w:p w14:paraId="3E21F06B"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14:paraId="371118DB" w14:textId="77777777" w:rsidR="008B3821" w:rsidRPr="007D25B0" w:rsidRDefault="008B3821" w:rsidP="00C73469">
            <w:pPr>
              <w:pStyle w:val="tablecell"/>
              <w:rPr>
                <w:lang w:val="en-US"/>
              </w:rPr>
            </w:pPr>
          </w:p>
        </w:tc>
      </w:tr>
      <w:tr w:rsidR="008B3821" w:rsidRPr="007D25B0" w14:paraId="5510CB8A" w14:textId="77777777" w:rsidTr="00C73469">
        <w:trPr>
          <w:cantSplit/>
          <w:trHeight w:val="289"/>
          <w:jc w:val="center"/>
        </w:trPr>
        <w:tc>
          <w:tcPr>
            <w:tcW w:w="7920" w:type="dxa"/>
          </w:tcPr>
          <w:p w14:paraId="036486D0"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14:paraId="429479C8" w14:textId="77777777" w:rsidR="008B3821" w:rsidRPr="007D25B0" w:rsidRDefault="008B3821" w:rsidP="00C73469">
            <w:pPr>
              <w:pStyle w:val="tablecell"/>
              <w:rPr>
                <w:lang w:val="en-US"/>
              </w:rPr>
            </w:pPr>
            <w:r w:rsidRPr="007D25B0">
              <w:rPr>
                <w:lang w:val="en-US"/>
              </w:rPr>
              <w:t>u(2)</w:t>
            </w:r>
          </w:p>
        </w:tc>
      </w:tr>
      <w:tr w:rsidR="008B3821" w:rsidRPr="007D25B0" w14:paraId="2F224408" w14:textId="77777777" w:rsidTr="00C73469">
        <w:trPr>
          <w:cantSplit/>
          <w:trHeight w:val="289"/>
          <w:jc w:val="center"/>
        </w:trPr>
        <w:tc>
          <w:tcPr>
            <w:tcW w:w="7920" w:type="dxa"/>
          </w:tcPr>
          <w:p w14:paraId="005D5DD4"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14:paraId="18E548B0" w14:textId="77777777" w:rsidR="008B3821" w:rsidRPr="007D25B0" w:rsidRDefault="008B3821" w:rsidP="00C73469">
            <w:pPr>
              <w:pStyle w:val="tablecell"/>
              <w:rPr>
                <w:lang w:val="en-US"/>
              </w:rPr>
            </w:pPr>
            <w:r w:rsidRPr="007D25B0">
              <w:rPr>
                <w:lang w:val="en-US"/>
              </w:rPr>
              <w:t>u(16)</w:t>
            </w:r>
          </w:p>
        </w:tc>
      </w:tr>
      <w:tr w:rsidR="008B3821" w:rsidRPr="007D25B0" w14:paraId="0527C47F" w14:textId="77777777" w:rsidTr="00C73469">
        <w:trPr>
          <w:cantSplit/>
          <w:trHeight w:val="289"/>
          <w:jc w:val="center"/>
        </w:trPr>
        <w:tc>
          <w:tcPr>
            <w:tcW w:w="7920" w:type="dxa"/>
          </w:tcPr>
          <w:p w14:paraId="5098C2AD" w14:textId="77777777"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14:paraId="0F7135C0" w14:textId="77777777" w:rsidR="008B3821" w:rsidRPr="007D25B0" w:rsidRDefault="008B3821" w:rsidP="00C73469">
            <w:pPr>
              <w:pStyle w:val="tablecell"/>
              <w:rPr>
                <w:lang w:val="en-US"/>
              </w:rPr>
            </w:pPr>
          </w:p>
        </w:tc>
      </w:tr>
      <w:tr w:rsidR="008B3821" w:rsidRPr="007D25B0" w14:paraId="73161A82"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1A9E306" w14:textId="77777777"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14:paraId="4D77416F" w14:textId="77777777" w:rsidR="008B3821" w:rsidRPr="007D25B0" w:rsidRDefault="008B3821" w:rsidP="00C73469">
            <w:pPr>
              <w:keepNext/>
              <w:spacing w:before="0" w:after="60"/>
              <w:rPr>
                <w:rFonts w:eastAsia="MS Mincho"/>
                <w:bCs/>
                <w:lang w:val="en-US"/>
              </w:rPr>
            </w:pPr>
          </w:p>
        </w:tc>
      </w:tr>
      <w:tr w:rsidR="008B3821" w:rsidRPr="007D25B0" w14:paraId="4A402D12" w14:textId="77777777" w:rsidTr="00C73469">
        <w:trPr>
          <w:cantSplit/>
          <w:trHeight w:val="289"/>
          <w:jc w:val="center"/>
        </w:trPr>
        <w:tc>
          <w:tcPr>
            <w:tcW w:w="7920" w:type="dxa"/>
          </w:tcPr>
          <w:p w14:paraId="3203EF9A"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14:paraId="5C0BC2E2" w14:textId="77777777" w:rsidR="008B3821" w:rsidRPr="007D25B0" w:rsidRDefault="008B3821" w:rsidP="00C73469">
            <w:pPr>
              <w:pStyle w:val="tablecell"/>
              <w:rPr>
                <w:lang w:val="en-US"/>
              </w:rPr>
            </w:pPr>
          </w:p>
        </w:tc>
      </w:tr>
      <w:tr w:rsidR="008B3821" w:rsidRPr="007D25B0" w14:paraId="0FB52021" w14:textId="77777777" w:rsidTr="00C73469">
        <w:trPr>
          <w:cantSplit/>
          <w:trHeight w:val="289"/>
          <w:jc w:val="center"/>
        </w:trPr>
        <w:tc>
          <w:tcPr>
            <w:tcW w:w="7920" w:type="dxa"/>
          </w:tcPr>
          <w:p w14:paraId="1B0DE4A2"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14:paraId="7F08CD33" w14:textId="77777777" w:rsidR="008B3821" w:rsidRPr="007D25B0" w:rsidRDefault="008B3821" w:rsidP="00C73469">
            <w:pPr>
              <w:pStyle w:val="tablecell"/>
              <w:rPr>
                <w:lang w:val="en-US"/>
              </w:rPr>
            </w:pPr>
          </w:p>
        </w:tc>
      </w:tr>
      <w:tr w:rsidR="008B3821" w:rsidRPr="007D25B0" w14:paraId="40E258A2" w14:textId="77777777" w:rsidTr="00C73469">
        <w:trPr>
          <w:cantSplit/>
          <w:trHeight w:val="289"/>
          <w:jc w:val="center"/>
        </w:trPr>
        <w:tc>
          <w:tcPr>
            <w:tcW w:w="7920" w:type="dxa"/>
          </w:tcPr>
          <w:p w14:paraId="329E5C8B"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14:paraId="00511013" w14:textId="77777777" w:rsidR="008B3821" w:rsidRPr="007D25B0" w:rsidRDefault="008B3821" w:rsidP="00C73469">
            <w:pPr>
              <w:pStyle w:val="tablecell"/>
              <w:rPr>
                <w:lang w:val="en-US"/>
              </w:rPr>
            </w:pPr>
            <w:r w:rsidRPr="007D25B0">
              <w:rPr>
                <w:lang w:val="en-US"/>
              </w:rPr>
              <w:t>u(1)</w:t>
            </w:r>
          </w:p>
        </w:tc>
      </w:tr>
      <w:tr w:rsidR="008B3821" w:rsidRPr="007D25B0" w14:paraId="7FF80E86" w14:textId="77777777" w:rsidTr="00C73469">
        <w:trPr>
          <w:cantSplit/>
          <w:trHeight w:val="289"/>
          <w:jc w:val="center"/>
        </w:trPr>
        <w:tc>
          <w:tcPr>
            <w:tcW w:w="7920" w:type="dxa"/>
          </w:tcPr>
          <w:p w14:paraId="466F0D61" w14:textId="77777777"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14:paraId="2D6111E3" w14:textId="77777777" w:rsidR="008B3821" w:rsidRPr="007D25B0" w:rsidRDefault="008B3821" w:rsidP="00C73469">
            <w:pPr>
              <w:pStyle w:val="tablecell"/>
              <w:rPr>
                <w:lang w:val="en-US"/>
              </w:rPr>
            </w:pPr>
            <w:r w:rsidRPr="007D25B0">
              <w:rPr>
                <w:lang w:val="en-US"/>
              </w:rPr>
              <w:t>u(1)</w:t>
            </w:r>
          </w:p>
        </w:tc>
      </w:tr>
      <w:tr w:rsidR="008B3821" w:rsidRPr="007D25B0" w14:paraId="25F8BCB7" w14:textId="77777777" w:rsidTr="00C73469">
        <w:trPr>
          <w:cantSplit/>
          <w:trHeight w:val="289"/>
          <w:jc w:val="center"/>
        </w:trPr>
        <w:tc>
          <w:tcPr>
            <w:tcW w:w="7920" w:type="dxa"/>
          </w:tcPr>
          <w:p w14:paraId="6A521B72"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14:paraId="6AF3CC7D" w14:textId="77777777" w:rsidR="008B3821" w:rsidRPr="007D25B0" w:rsidRDefault="008B3821" w:rsidP="00C73469">
            <w:pPr>
              <w:pStyle w:val="tablecell"/>
              <w:rPr>
                <w:lang w:val="en-US"/>
              </w:rPr>
            </w:pPr>
          </w:p>
        </w:tc>
      </w:tr>
      <w:tr w:rsidR="008B3821" w:rsidRPr="007D25B0" w14:paraId="6EDEA0DF" w14:textId="77777777" w:rsidTr="00C73469">
        <w:trPr>
          <w:cantSplit/>
          <w:trHeight w:val="289"/>
          <w:jc w:val="center"/>
        </w:trPr>
        <w:tc>
          <w:tcPr>
            <w:tcW w:w="7920" w:type="dxa"/>
          </w:tcPr>
          <w:p w14:paraId="526C8222"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14:paraId="27C94166" w14:textId="77777777" w:rsidR="008B3821" w:rsidRPr="007D25B0" w:rsidRDefault="008B3821" w:rsidP="00C73469">
            <w:pPr>
              <w:pStyle w:val="tablecell"/>
              <w:rPr>
                <w:lang w:val="en-US"/>
              </w:rPr>
            </w:pPr>
          </w:p>
        </w:tc>
      </w:tr>
      <w:tr w:rsidR="008B3821" w:rsidRPr="007D25B0" w14:paraId="16C72F35" w14:textId="77777777" w:rsidTr="00C73469">
        <w:trPr>
          <w:cantSplit/>
          <w:trHeight w:val="289"/>
          <w:jc w:val="center"/>
        </w:trPr>
        <w:tc>
          <w:tcPr>
            <w:tcW w:w="7920" w:type="dxa"/>
          </w:tcPr>
          <w:p w14:paraId="6DCE7B67" w14:textId="77777777"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14:paraId="256109F1" w14:textId="77777777" w:rsidR="008B3821" w:rsidRPr="007D25B0" w:rsidRDefault="008B3821" w:rsidP="00C73469">
            <w:pPr>
              <w:pStyle w:val="tablecell"/>
              <w:rPr>
                <w:lang w:val="en-US"/>
              </w:rPr>
            </w:pPr>
          </w:p>
        </w:tc>
      </w:tr>
      <w:tr w:rsidR="008B3821" w:rsidRPr="007D25B0" w14:paraId="213465F2" w14:textId="77777777" w:rsidTr="00C73469">
        <w:trPr>
          <w:cantSplit/>
          <w:trHeight w:val="289"/>
          <w:jc w:val="center"/>
        </w:trPr>
        <w:tc>
          <w:tcPr>
            <w:tcW w:w="7920" w:type="dxa"/>
          </w:tcPr>
          <w:p w14:paraId="726AB0C2"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14:paraId="020BFEA3" w14:textId="77777777" w:rsidR="008B3821" w:rsidRPr="007D25B0" w:rsidRDefault="008B3821" w:rsidP="00C73469">
            <w:pPr>
              <w:pStyle w:val="tablecell"/>
              <w:rPr>
                <w:lang w:val="en-US"/>
              </w:rPr>
            </w:pPr>
            <w:r w:rsidRPr="007D25B0">
              <w:rPr>
                <w:lang w:val="en-US"/>
              </w:rPr>
              <w:t>ue(v)</w:t>
            </w:r>
          </w:p>
        </w:tc>
      </w:tr>
      <w:tr w:rsidR="008B3821" w:rsidRPr="007D25B0" w14:paraId="3EC7DB54" w14:textId="77777777" w:rsidTr="00C73469">
        <w:trPr>
          <w:cantSplit/>
          <w:trHeight w:val="289"/>
          <w:jc w:val="center"/>
        </w:trPr>
        <w:tc>
          <w:tcPr>
            <w:tcW w:w="7920" w:type="dxa"/>
          </w:tcPr>
          <w:p w14:paraId="7237A744"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14:paraId="5C18CEF1" w14:textId="77777777" w:rsidR="008B3821" w:rsidRPr="007D25B0" w:rsidRDefault="008B3821" w:rsidP="00C73469">
            <w:pPr>
              <w:pStyle w:val="tablecell"/>
              <w:rPr>
                <w:lang w:val="en-US"/>
              </w:rPr>
            </w:pPr>
          </w:p>
        </w:tc>
      </w:tr>
      <w:tr w:rsidR="008B3821" w:rsidRPr="007D25B0" w14:paraId="0768A446" w14:textId="77777777" w:rsidTr="00C73469">
        <w:trPr>
          <w:cantSplit/>
          <w:trHeight w:val="289"/>
          <w:jc w:val="center"/>
        </w:trPr>
        <w:tc>
          <w:tcPr>
            <w:tcW w:w="7920" w:type="dxa"/>
          </w:tcPr>
          <w:p w14:paraId="1435EEF3"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14:paraId="741C940D" w14:textId="77777777" w:rsidR="008B3821" w:rsidRPr="007D25B0" w:rsidRDefault="008B3821" w:rsidP="00C73469">
            <w:pPr>
              <w:pStyle w:val="tablecell"/>
              <w:rPr>
                <w:lang w:val="en-US"/>
              </w:rPr>
            </w:pPr>
            <w:r w:rsidRPr="007D25B0">
              <w:rPr>
                <w:lang w:val="en-US"/>
              </w:rPr>
              <w:t>u(1)</w:t>
            </w:r>
          </w:p>
        </w:tc>
      </w:tr>
      <w:tr w:rsidR="008B3821" w:rsidRPr="007D25B0" w14:paraId="763EF3BD" w14:textId="77777777" w:rsidTr="00C73469">
        <w:trPr>
          <w:cantSplit/>
          <w:trHeight w:val="289"/>
          <w:jc w:val="center"/>
        </w:trPr>
        <w:tc>
          <w:tcPr>
            <w:tcW w:w="7920" w:type="dxa"/>
          </w:tcPr>
          <w:p w14:paraId="5472B3F9"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14:paraId="4F6F272E" w14:textId="77777777" w:rsidR="008B3821" w:rsidRPr="007D25B0" w:rsidRDefault="008B3821" w:rsidP="00C73469">
            <w:pPr>
              <w:pStyle w:val="tablecell"/>
              <w:rPr>
                <w:lang w:val="en-US"/>
              </w:rPr>
            </w:pPr>
          </w:p>
        </w:tc>
      </w:tr>
      <w:tr w:rsidR="008B3821" w:rsidRPr="007D25B0" w14:paraId="279F8EEF" w14:textId="77777777" w:rsidTr="00C73469">
        <w:trPr>
          <w:cantSplit/>
          <w:trHeight w:val="289"/>
          <w:jc w:val="center"/>
        </w:trPr>
        <w:tc>
          <w:tcPr>
            <w:tcW w:w="7920" w:type="dxa"/>
          </w:tcPr>
          <w:p w14:paraId="6819864E"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14:paraId="364246B6" w14:textId="77777777" w:rsidR="008B3821" w:rsidRPr="007D25B0" w:rsidRDefault="008B3821" w:rsidP="00C73469">
            <w:pPr>
              <w:pStyle w:val="tablecell"/>
              <w:rPr>
                <w:lang w:val="en-US"/>
              </w:rPr>
            </w:pPr>
            <w:r w:rsidRPr="007D25B0">
              <w:rPr>
                <w:lang w:val="en-US"/>
              </w:rPr>
              <w:t>ue(v)</w:t>
            </w:r>
          </w:p>
        </w:tc>
      </w:tr>
      <w:tr w:rsidR="008B3821" w:rsidRPr="007D25B0" w14:paraId="6B017C05" w14:textId="77777777" w:rsidTr="00C73469">
        <w:trPr>
          <w:cantSplit/>
          <w:trHeight w:val="289"/>
          <w:jc w:val="center"/>
        </w:trPr>
        <w:tc>
          <w:tcPr>
            <w:tcW w:w="7920" w:type="dxa"/>
          </w:tcPr>
          <w:p w14:paraId="2F3B1FFF"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14:paraId="0A4743D2" w14:textId="77777777" w:rsidR="008B3821" w:rsidRPr="007D25B0" w:rsidRDefault="008B3821" w:rsidP="00C73469">
            <w:pPr>
              <w:pStyle w:val="tablecell"/>
              <w:rPr>
                <w:lang w:val="en-US"/>
              </w:rPr>
            </w:pPr>
          </w:p>
        </w:tc>
      </w:tr>
      <w:tr w:rsidR="008B3821" w:rsidRPr="007D25B0" w14:paraId="6A15B72D" w14:textId="77777777" w:rsidTr="00C73469">
        <w:trPr>
          <w:cantSplit/>
          <w:trHeight w:val="289"/>
          <w:jc w:val="center"/>
        </w:trPr>
        <w:tc>
          <w:tcPr>
            <w:tcW w:w="7920" w:type="dxa"/>
          </w:tcPr>
          <w:p w14:paraId="32FFB684" w14:textId="77777777"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14:paraId="1709B29C" w14:textId="77777777" w:rsidR="008B3821" w:rsidRPr="007D25B0" w:rsidRDefault="008B3821" w:rsidP="00C73469">
            <w:pPr>
              <w:pStyle w:val="tablecell"/>
              <w:rPr>
                <w:lang w:val="en-US"/>
              </w:rPr>
            </w:pPr>
          </w:p>
        </w:tc>
      </w:tr>
      <w:tr w:rsidR="008B3821" w:rsidRPr="007D25B0" w14:paraId="33C07F7C" w14:textId="77777777" w:rsidTr="00C73469">
        <w:trPr>
          <w:cantSplit/>
          <w:trHeight w:val="289"/>
          <w:jc w:val="center"/>
        </w:trPr>
        <w:tc>
          <w:tcPr>
            <w:tcW w:w="7920" w:type="dxa"/>
          </w:tcPr>
          <w:p w14:paraId="5E213581" w14:textId="77777777" w:rsidR="008B3821" w:rsidRPr="007D25B0" w:rsidRDefault="008B3821" w:rsidP="00C73469">
            <w:pPr>
              <w:pStyle w:val="tablesyntax"/>
              <w:rPr>
                <w:lang w:val="en-US"/>
              </w:rPr>
            </w:pPr>
            <w:r w:rsidRPr="007D25B0">
              <w:rPr>
                <w:lang w:val="en-US"/>
              </w:rPr>
              <w:t>}</w:t>
            </w:r>
          </w:p>
        </w:tc>
        <w:tc>
          <w:tcPr>
            <w:tcW w:w="1153" w:type="dxa"/>
          </w:tcPr>
          <w:p w14:paraId="3B0E6EE1" w14:textId="77777777" w:rsidR="008B3821" w:rsidRPr="007D25B0" w:rsidRDefault="008B3821" w:rsidP="00C73469">
            <w:pPr>
              <w:pStyle w:val="tablecell"/>
              <w:rPr>
                <w:lang w:val="en-US"/>
              </w:rPr>
            </w:pPr>
          </w:p>
        </w:tc>
      </w:tr>
    </w:tbl>
    <w:p w14:paraId="7AE79867" w14:textId="77777777" w:rsidR="008B3821" w:rsidRPr="007D25B0" w:rsidRDefault="008B3821" w:rsidP="008B3821">
      <w:pPr>
        <w:pStyle w:val="3N"/>
        <w:rPr>
          <w:lang w:val="en-US"/>
        </w:rPr>
      </w:pPr>
    </w:p>
    <w:p w14:paraId="21CE97E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14:paraId="0DA5ABAC" w14:textId="77777777"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1E37C539" w14:textId="77777777" w:rsidTr="00C73469">
        <w:trPr>
          <w:cantSplit/>
          <w:trHeight w:val="289"/>
          <w:jc w:val="center"/>
        </w:trPr>
        <w:tc>
          <w:tcPr>
            <w:tcW w:w="7920" w:type="dxa"/>
          </w:tcPr>
          <w:p w14:paraId="27B78E8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14:paraId="47E45904" w14:textId="77777777" w:rsidR="008B3821" w:rsidRPr="007D25B0" w:rsidRDefault="008B3821" w:rsidP="00C73469">
            <w:pPr>
              <w:pStyle w:val="tableheading"/>
              <w:rPr>
                <w:lang w:val="en-US"/>
              </w:rPr>
            </w:pPr>
            <w:r w:rsidRPr="007D25B0">
              <w:rPr>
                <w:lang w:val="en-US"/>
              </w:rPr>
              <w:t>Descriptor</w:t>
            </w:r>
          </w:p>
        </w:tc>
      </w:tr>
      <w:tr w:rsidR="008B3821" w:rsidRPr="007D25B0" w14:paraId="1456E4C1" w14:textId="77777777" w:rsidTr="00C73469">
        <w:trPr>
          <w:cantSplit/>
          <w:trHeight w:val="289"/>
          <w:jc w:val="center"/>
        </w:trPr>
        <w:tc>
          <w:tcPr>
            <w:tcW w:w="7920" w:type="dxa"/>
          </w:tcPr>
          <w:p w14:paraId="5C95DC3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14:paraId="7C2E393D" w14:textId="77777777" w:rsidR="008B3821" w:rsidRPr="007D25B0" w:rsidRDefault="008B3821" w:rsidP="00C73469">
            <w:pPr>
              <w:pStyle w:val="tablecell"/>
              <w:rPr>
                <w:lang w:val="en-US"/>
              </w:rPr>
            </w:pPr>
            <w:r w:rsidRPr="007D25B0">
              <w:rPr>
                <w:lang w:val="en-US"/>
              </w:rPr>
              <w:t>u(4)</w:t>
            </w:r>
          </w:p>
        </w:tc>
      </w:tr>
      <w:tr w:rsidR="008B3821" w:rsidRPr="007D25B0" w14:paraId="7CED2B20" w14:textId="77777777" w:rsidTr="00C73469">
        <w:trPr>
          <w:cantSplit/>
          <w:trHeight w:val="289"/>
          <w:jc w:val="center"/>
        </w:trPr>
        <w:tc>
          <w:tcPr>
            <w:tcW w:w="7920" w:type="dxa"/>
          </w:tcPr>
          <w:p w14:paraId="649282DF"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14:paraId="63B39F25" w14:textId="77777777" w:rsidR="008B3821" w:rsidRPr="007D25B0" w:rsidRDefault="008B3821" w:rsidP="00C73469">
            <w:pPr>
              <w:pStyle w:val="tablecell"/>
              <w:rPr>
                <w:lang w:val="en-US" w:eastAsia="ko-KR"/>
              </w:rPr>
            </w:pPr>
          </w:p>
        </w:tc>
      </w:tr>
      <w:tr w:rsidR="008B3821" w:rsidRPr="007D25B0" w14:paraId="1EF32CB7" w14:textId="77777777" w:rsidTr="00C73469">
        <w:trPr>
          <w:cantSplit/>
          <w:trHeight w:val="289"/>
          <w:jc w:val="center"/>
        </w:trPr>
        <w:tc>
          <w:tcPr>
            <w:tcW w:w="7920" w:type="dxa"/>
          </w:tcPr>
          <w:p w14:paraId="319C5EE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14:paraId="56F20D40" w14:textId="77777777" w:rsidR="008B3821" w:rsidRPr="007D25B0" w:rsidRDefault="008B3821" w:rsidP="00C73469">
            <w:pPr>
              <w:pStyle w:val="tablecell"/>
              <w:rPr>
                <w:lang w:val="en-US"/>
              </w:rPr>
            </w:pPr>
            <w:r w:rsidRPr="007D25B0">
              <w:rPr>
                <w:lang w:val="en-US" w:eastAsia="ko-KR"/>
              </w:rPr>
              <w:t>u(3)</w:t>
            </w:r>
          </w:p>
        </w:tc>
      </w:tr>
      <w:tr w:rsidR="008B3821" w:rsidRPr="007D25B0" w14:paraId="2232FD26" w14:textId="77777777" w:rsidTr="00C73469">
        <w:trPr>
          <w:cantSplit/>
          <w:trHeight w:val="289"/>
          <w:jc w:val="center"/>
        </w:trPr>
        <w:tc>
          <w:tcPr>
            <w:tcW w:w="7920" w:type="dxa"/>
          </w:tcPr>
          <w:p w14:paraId="7207218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14:paraId="169D0E1C"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498E19E6" w14:textId="77777777" w:rsidTr="00C73469">
        <w:trPr>
          <w:cantSplit/>
          <w:trHeight w:val="289"/>
          <w:jc w:val="center"/>
        </w:trPr>
        <w:tc>
          <w:tcPr>
            <w:tcW w:w="7920" w:type="dxa"/>
          </w:tcPr>
          <w:p w14:paraId="19265E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14:paraId="6FFFF605" w14:textId="77777777" w:rsidR="008B3821" w:rsidRPr="007D25B0" w:rsidRDefault="008B3821" w:rsidP="00C73469">
            <w:pPr>
              <w:pStyle w:val="tablecell"/>
              <w:rPr>
                <w:lang w:val="en-US"/>
              </w:rPr>
            </w:pPr>
          </w:p>
        </w:tc>
      </w:tr>
      <w:tr w:rsidR="008B3821" w:rsidRPr="007D25B0" w14:paraId="12217E8C" w14:textId="77777777" w:rsidTr="00C73469">
        <w:trPr>
          <w:cantSplit/>
          <w:trHeight w:val="289"/>
          <w:jc w:val="center"/>
        </w:trPr>
        <w:tc>
          <w:tcPr>
            <w:tcW w:w="7920" w:type="dxa"/>
          </w:tcPr>
          <w:p w14:paraId="6B845E99"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14:paraId="502E0FD0" w14:textId="77777777" w:rsidR="008B3821" w:rsidRPr="007D25B0" w:rsidRDefault="008B3821" w:rsidP="00C73469">
            <w:pPr>
              <w:pStyle w:val="tablecell"/>
              <w:rPr>
                <w:lang w:val="en-US"/>
              </w:rPr>
            </w:pPr>
          </w:p>
        </w:tc>
      </w:tr>
      <w:tr w:rsidR="008B3821" w:rsidRPr="007D25B0" w14:paraId="763BBE3C" w14:textId="77777777" w:rsidTr="00C73469">
        <w:trPr>
          <w:cantSplit/>
          <w:trHeight w:val="289"/>
          <w:jc w:val="center"/>
        </w:trPr>
        <w:tc>
          <w:tcPr>
            <w:tcW w:w="7920" w:type="dxa"/>
          </w:tcPr>
          <w:p w14:paraId="2A008E7D"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14:paraId="72670BC7" w14:textId="77777777" w:rsidR="008B3821" w:rsidRPr="007D25B0" w:rsidRDefault="008B3821" w:rsidP="00C73469">
            <w:pPr>
              <w:pStyle w:val="tablecell"/>
              <w:rPr>
                <w:lang w:val="en-US"/>
              </w:rPr>
            </w:pPr>
            <w:r w:rsidRPr="007D25B0">
              <w:rPr>
                <w:lang w:val="en-US"/>
              </w:rPr>
              <w:t>ue(v)</w:t>
            </w:r>
          </w:p>
        </w:tc>
      </w:tr>
      <w:tr w:rsidR="008B3821" w:rsidRPr="007D25B0" w14:paraId="3116E6EB" w14:textId="77777777" w:rsidTr="00C73469">
        <w:trPr>
          <w:cantSplit/>
          <w:trHeight w:val="289"/>
          <w:jc w:val="center"/>
        </w:trPr>
        <w:tc>
          <w:tcPr>
            <w:tcW w:w="7920" w:type="dxa"/>
          </w:tcPr>
          <w:p w14:paraId="6CFE080B"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14:paraId="68877EC3" w14:textId="77777777" w:rsidR="008B3821" w:rsidRPr="007D25B0" w:rsidRDefault="008B3821" w:rsidP="00C73469">
            <w:pPr>
              <w:keepNext/>
              <w:keepLines/>
              <w:spacing w:before="0" w:after="60"/>
              <w:rPr>
                <w:lang w:val="en-US" w:eastAsia="ko-KR"/>
              </w:rPr>
            </w:pPr>
          </w:p>
        </w:tc>
      </w:tr>
      <w:tr w:rsidR="008B3821" w:rsidRPr="007D25B0" w14:paraId="56F4ED86" w14:textId="77777777" w:rsidTr="00C73469">
        <w:trPr>
          <w:cantSplit/>
          <w:trHeight w:val="289"/>
          <w:jc w:val="center"/>
        </w:trPr>
        <w:tc>
          <w:tcPr>
            <w:tcW w:w="7920" w:type="dxa"/>
          </w:tcPr>
          <w:p w14:paraId="56A5844F"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14:paraId="26D1BAB8" w14:textId="77777777"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14:paraId="1AE82E96" w14:textId="77777777" w:rsidTr="00C73469">
        <w:trPr>
          <w:cantSplit/>
          <w:trHeight w:val="289"/>
          <w:jc w:val="center"/>
        </w:trPr>
        <w:tc>
          <w:tcPr>
            <w:tcW w:w="7920" w:type="dxa"/>
          </w:tcPr>
          <w:p w14:paraId="0D490EDD" w14:textId="77777777"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14:paraId="46CBFE50" w14:textId="77777777" w:rsidR="008B3821" w:rsidRPr="007D25B0" w:rsidRDefault="008B3821" w:rsidP="00C73469">
            <w:pPr>
              <w:keepNext/>
              <w:keepLines/>
              <w:spacing w:before="0" w:after="60"/>
              <w:rPr>
                <w:lang w:val="en-US" w:eastAsia="ko-KR"/>
              </w:rPr>
            </w:pPr>
          </w:p>
        </w:tc>
      </w:tr>
      <w:tr w:rsidR="008B3821" w:rsidRPr="007D25B0" w14:paraId="640933F6" w14:textId="77777777" w:rsidTr="00C73469">
        <w:trPr>
          <w:cantSplit/>
          <w:trHeight w:val="289"/>
          <w:jc w:val="center"/>
        </w:trPr>
        <w:tc>
          <w:tcPr>
            <w:tcW w:w="7920" w:type="dxa"/>
          </w:tcPr>
          <w:p w14:paraId="584FFD1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14:paraId="0FAC6772" w14:textId="77777777" w:rsidR="008B3821" w:rsidRPr="007D25B0" w:rsidRDefault="008B3821" w:rsidP="00C73469">
            <w:pPr>
              <w:pStyle w:val="tablecell"/>
              <w:rPr>
                <w:lang w:val="en-US"/>
              </w:rPr>
            </w:pPr>
            <w:r w:rsidRPr="007D25B0">
              <w:rPr>
                <w:lang w:val="en-US"/>
              </w:rPr>
              <w:t>ue(v)</w:t>
            </w:r>
          </w:p>
        </w:tc>
      </w:tr>
      <w:tr w:rsidR="008B3821" w:rsidRPr="007D25B0" w14:paraId="731DAF41"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01B635F"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14:paraId="45C008C8" w14:textId="77777777" w:rsidR="008B3821" w:rsidRPr="007D25B0" w:rsidRDefault="008B3821" w:rsidP="00C73469">
            <w:pPr>
              <w:pStyle w:val="tablecell"/>
              <w:rPr>
                <w:lang w:val="en-US"/>
              </w:rPr>
            </w:pPr>
          </w:p>
        </w:tc>
      </w:tr>
      <w:tr w:rsidR="008B3821" w:rsidRPr="007D25B0" w14:paraId="0B6B19A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4D93F3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14:paraId="2D5AB1FE" w14:textId="77777777" w:rsidR="008B3821" w:rsidRPr="007D25B0" w:rsidRDefault="008B3821" w:rsidP="00C73469">
            <w:pPr>
              <w:pStyle w:val="tablecell"/>
              <w:rPr>
                <w:lang w:val="en-US"/>
              </w:rPr>
            </w:pPr>
            <w:r w:rsidRPr="007D25B0">
              <w:rPr>
                <w:lang w:val="en-US"/>
              </w:rPr>
              <w:t>u(1)</w:t>
            </w:r>
          </w:p>
        </w:tc>
      </w:tr>
      <w:tr w:rsidR="008B3821" w:rsidRPr="007D25B0" w14:paraId="0B13D77C" w14:textId="77777777" w:rsidTr="00C73469">
        <w:trPr>
          <w:cantSplit/>
          <w:trHeight w:val="289"/>
          <w:jc w:val="center"/>
        </w:trPr>
        <w:tc>
          <w:tcPr>
            <w:tcW w:w="7920" w:type="dxa"/>
          </w:tcPr>
          <w:p w14:paraId="26C47809"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14:paraId="5A3DAC9D" w14:textId="77777777" w:rsidR="008B3821" w:rsidRPr="007D25B0" w:rsidRDefault="008B3821" w:rsidP="00C73469">
            <w:pPr>
              <w:pStyle w:val="tablecell"/>
              <w:rPr>
                <w:lang w:val="en-US"/>
              </w:rPr>
            </w:pPr>
            <w:r w:rsidRPr="007D25B0">
              <w:rPr>
                <w:lang w:val="en-US"/>
              </w:rPr>
              <w:t>ue(v)</w:t>
            </w:r>
          </w:p>
        </w:tc>
      </w:tr>
      <w:tr w:rsidR="008B3821" w:rsidRPr="007D25B0" w14:paraId="3148FD61" w14:textId="77777777" w:rsidTr="00C73469">
        <w:trPr>
          <w:cantSplit/>
          <w:trHeight w:val="289"/>
          <w:jc w:val="center"/>
        </w:trPr>
        <w:tc>
          <w:tcPr>
            <w:tcW w:w="7920" w:type="dxa"/>
          </w:tcPr>
          <w:p w14:paraId="133E585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14:paraId="59D0909F" w14:textId="77777777" w:rsidR="008B3821" w:rsidRPr="007D25B0" w:rsidRDefault="008B3821" w:rsidP="00C73469">
            <w:pPr>
              <w:pStyle w:val="tablecell"/>
              <w:rPr>
                <w:lang w:val="en-US"/>
              </w:rPr>
            </w:pPr>
            <w:r w:rsidRPr="007D25B0">
              <w:rPr>
                <w:lang w:val="en-US"/>
              </w:rPr>
              <w:t>ue(v)</w:t>
            </w:r>
          </w:p>
        </w:tc>
      </w:tr>
      <w:tr w:rsidR="008B3821" w:rsidRPr="007D25B0" w14:paraId="06C38F01" w14:textId="77777777" w:rsidTr="00C73469">
        <w:trPr>
          <w:cantSplit/>
          <w:trHeight w:val="289"/>
          <w:jc w:val="center"/>
        </w:trPr>
        <w:tc>
          <w:tcPr>
            <w:tcW w:w="7920" w:type="dxa"/>
          </w:tcPr>
          <w:p w14:paraId="582D2F0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14:paraId="58711F1D" w14:textId="77777777" w:rsidR="008B3821" w:rsidRPr="007D25B0" w:rsidRDefault="008B3821" w:rsidP="00C73469">
            <w:pPr>
              <w:pStyle w:val="tablecell"/>
              <w:rPr>
                <w:lang w:val="en-US"/>
              </w:rPr>
            </w:pPr>
          </w:p>
        </w:tc>
      </w:tr>
      <w:tr w:rsidR="008B3821" w:rsidRPr="007D25B0" w14:paraId="51C4ABD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51C95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14:paraId="37A50BDB" w14:textId="77777777" w:rsidR="008B3821" w:rsidRPr="007D25B0" w:rsidRDefault="008B3821" w:rsidP="00C73469">
            <w:pPr>
              <w:pStyle w:val="tablecell"/>
              <w:rPr>
                <w:lang w:val="en-US"/>
              </w:rPr>
            </w:pPr>
            <w:r w:rsidRPr="007D25B0">
              <w:rPr>
                <w:lang w:val="en-US"/>
              </w:rPr>
              <w:t>u(1)</w:t>
            </w:r>
          </w:p>
        </w:tc>
      </w:tr>
      <w:tr w:rsidR="008B3821" w:rsidRPr="007D25B0" w14:paraId="0CE03373"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007A46"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14:paraId="0A5F80E3" w14:textId="77777777" w:rsidR="008B3821" w:rsidRPr="007D25B0" w:rsidRDefault="008B3821" w:rsidP="00C73469">
            <w:pPr>
              <w:pStyle w:val="tablecell"/>
              <w:rPr>
                <w:lang w:val="en-US"/>
              </w:rPr>
            </w:pPr>
          </w:p>
        </w:tc>
      </w:tr>
      <w:tr w:rsidR="008B3821" w:rsidRPr="007D25B0" w14:paraId="033B4D5D"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0227D7D"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14:paraId="1634D0CF" w14:textId="77777777" w:rsidR="008B3821" w:rsidRPr="007D25B0" w:rsidRDefault="008B3821" w:rsidP="00C73469">
            <w:pPr>
              <w:pStyle w:val="tablecell"/>
              <w:rPr>
                <w:lang w:val="en-US"/>
              </w:rPr>
            </w:pPr>
            <w:r w:rsidRPr="007D25B0">
              <w:rPr>
                <w:lang w:val="en-US"/>
              </w:rPr>
              <w:t>ue(v)</w:t>
            </w:r>
          </w:p>
        </w:tc>
      </w:tr>
      <w:tr w:rsidR="008B3821" w:rsidRPr="007D25B0" w14:paraId="47D57AA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5138E7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14:paraId="2A4C2FE0" w14:textId="77777777" w:rsidR="008B3821" w:rsidRPr="007D25B0" w:rsidRDefault="008B3821" w:rsidP="00C73469">
            <w:pPr>
              <w:pStyle w:val="tablecell"/>
              <w:rPr>
                <w:lang w:val="en-US"/>
              </w:rPr>
            </w:pPr>
            <w:r w:rsidRPr="007D25B0">
              <w:rPr>
                <w:lang w:val="en-US"/>
              </w:rPr>
              <w:t>ue(v)</w:t>
            </w:r>
          </w:p>
        </w:tc>
      </w:tr>
      <w:tr w:rsidR="008B3821" w:rsidRPr="007D25B0" w14:paraId="46A138F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3CF4BC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14:paraId="229B9B4A" w14:textId="77777777" w:rsidR="008B3821" w:rsidRPr="007D25B0" w:rsidRDefault="008B3821" w:rsidP="00C73469">
            <w:pPr>
              <w:pStyle w:val="tablecell"/>
              <w:rPr>
                <w:lang w:val="en-US"/>
              </w:rPr>
            </w:pPr>
            <w:r w:rsidRPr="007D25B0">
              <w:rPr>
                <w:lang w:val="en-US"/>
              </w:rPr>
              <w:t>ue(v)</w:t>
            </w:r>
          </w:p>
        </w:tc>
      </w:tr>
      <w:tr w:rsidR="008B3821" w:rsidRPr="007D25B0" w14:paraId="39C2CFF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213B985"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14:paraId="39C0EFF8" w14:textId="77777777" w:rsidR="008B3821" w:rsidRPr="007D25B0" w:rsidRDefault="008B3821" w:rsidP="00C73469">
            <w:pPr>
              <w:pStyle w:val="tablecell"/>
              <w:rPr>
                <w:lang w:val="en-US"/>
              </w:rPr>
            </w:pPr>
            <w:r w:rsidRPr="007D25B0">
              <w:rPr>
                <w:lang w:val="en-US"/>
              </w:rPr>
              <w:t>ue(v)</w:t>
            </w:r>
          </w:p>
        </w:tc>
      </w:tr>
      <w:tr w:rsidR="008B3821" w:rsidRPr="007D25B0" w14:paraId="572A0369"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B10C87"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14:paraId="003A49B3" w14:textId="77777777" w:rsidR="008B3821" w:rsidRPr="007D25B0" w:rsidRDefault="008B3821" w:rsidP="00C73469">
            <w:pPr>
              <w:pStyle w:val="tablecell"/>
              <w:rPr>
                <w:lang w:val="en-US"/>
              </w:rPr>
            </w:pPr>
          </w:p>
        </w:tc>
      </w:tr>
      <w:tr w:rsidR="008B3821" w:rsidRPr="007D25B0" w14:paraId="3C5EE1F0"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1D1CA81" w14:textId="77777777"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14:paraId="685267A4" w14:textId="77777777" w:rsidR="008B3821" w:rsidRPr="007D25B0" w:rsidRDefault="008B3821" w:rsidP="00C73469">
            <w:pPr>
              <w:pStyle w:val="tablecell"/>
              <w:rPr>
                <w:lang w:val="en-US"/>
              </w:rPr>
            </w:pPr>
          </w:p>
        </w:tc>
      </w:tr>
      <w:tr w:rsidR="008B3821" w:rsidRPr="007D25B0" w14:paraId="6298D3E0" w14:textId="77777777" w:rsidTr="00C73469">
        <w:trPr>
          <w:cantSplit/>
          <w:trHeight w:val="289"/>
          <w:jc w:val="center"/>
        </w:trPr>
        <w:tc>
          <w:tcPr>
            <w:tcW w:w="7920" w:type="dxa"/>
          </w:tcPr>
          <w:p w14:paraId="1F0E7920" w14:textId="77777777"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14:paraId="0949784D" w14:textId="77777777" w:rsidR="008B3821" w:rsidRPr="007D25B0" w:rsidRDefault="008B3821" w:rsidP="00C73469">
            <w:pPr>
              <w:pStyle w:val="tablecell"/>
              <w:rPr>
                <w:lang w:val="en-US"/>
              </w:rPr>
            </w:pPr>
            <w:r w:rsidRPr="007D25B0">
              <w:rPr>
                <w:lang w:val="en-US"/>
              </w:rPr>
              <w:t>ue(v)</w:t>
            </w:r>
          </w:p>
        </w:tc>
      </w:tr>
      <w:tr w:rsidR="008B3821" w:rsidRPr="007D25B0" w14:paraId="3671AA97" w14:textId="77777777" w:rsidTr="00C73469">
        <w:trPr>
          <w:cantSplit/>
          <w:trHeight w:val="289"/>
          <w:jc w:val="center"/>
        </w:trPr>
        <w:tc>
          <w:tcPr>
            <w:tcW w:w="7920" w:type="dxa"/>
          </w:tcPr>
          <w:p w14:paraId="1C05112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14:paraId="09705B77" w14:textId="77777777" w:rsidR="008B3821" w:rsidRPr="007D25B0" w:rsidRDefault="008B3821" w:rsidP="00C73469">
            <w:pPr>
              <w:pStyle w:val="tablecell"/>
              <w:rPr>
                <w:lang w:val="en-US"/>
              </w:rPr>
            </w:pPr>
            <w:r w:rsidRPr="007D25B0">
              <w:rPr>
                <w:lang w:val="en-US"/>
              </w:rPr>
              <w:t>ue(v)</w:t>
            </w:r>
          </w:p>
        </w:tc>
      </w:tr>
      <w:tr w:rsidR="008B3821" w:rsidRPr="007D25B0" w14:paraId="6A388D3B" w14:textId="77777777" w:rsidTr="00C73469">
        <w:trPr>
          <w:cantSplit/>
          <w:trHeight w:val="289"/>
          <w:jc w:val="center"/>
        </w:trPr>
        <w:tc>
          <w:tcPr>
            <w:tcW w:w="7920" w:type="dxa"/>
          </w:tcPr>
          <w:p w14:paraId="41AA2BD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14:paraId="3860876F" w14:textId="77777777" w:rsidR="008B3821" w:rsidRPr="007D25B0" w:rsidRDefault="008B3821" w:rsidP="00C73469">
            <w:pPr>
              <w:pStyle w:val="tablecell"/>
              <w:rPr>
                <w:lang w:val="en-US"/>
              </w:rPr>
            </w:pPr>
          </w:p>
        </w:tc>
      </w:tr>
      <w:tr w:rsidR="008B3821" w:rsidRPr="007D25B0" w14:paraId="7DA40FD7" w14:textId="77777777" w:rsidTr="00C73469">
        <w:trPr>
          <w:cantSplit/>
          <w:trHeight w:val="289"/>
          <w:jc w:val="center"/>
        </w:trPr>
        <w:tc>
          <w:tcPr>
            <w:tcW w:w="7920" w:type="dxa"/>
          </w:tcPr>
          <w:p w14:paraId="168EFD75"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14:paraId="069E2FFF" w14:textId="77777777" w:rsidR="008B3821" w:rsidRPr="007D25B0" w:rsidRDefault="008B3821" w:rsidP="00C73469">
            <w:pPr>
              <w:pStyle w:val="tablecell"/>
              <w:rPr>
                <w:lang w:val="en-US"/>
              </w:rPr>
            </w:pPr>
            <w:r w:rsidRPr="007D25B0">
              <w:rPr>
                <w:lang w:val="en-US"/>
              </w:rPr>
              <w:t>ue(v)</w:t>
            </w:r>
          </w:p>
        </w:tc>
      </w:tr>
      <w:tr w:rsidR="008B3821" w:rsidRPr="007D25B0" w14:paraId="1B8D27DC" w14:textId="77777777" w:rsidTr="00C73469">
        <w:trPr>
          <w:cantSplit/>
          <w:trHeight w:val="289"/>
          <w:jc w:val="center"/>
        </w:trPr>
        <w:tc>
          <w:tcPr>
            <w:tcW w:w="7920" w:type="dxa"/>
          </w:tcPr>
          <w:p w14:paraId="1A00B2E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14:paraId="27DB1A50" w14:textId="77777777" w:rsidR="008B3821" w:rsidRPr="007D25B0" w:rsidRDefault="008B3821" w:rsidP="00C73469">
            <w:pPr>
              <w:pStyle w:val="tablecell"/>
              <w:rPr>
                <w:lang w:val="en-US"/>
              </w:rPr>
            </w:pPr>
            <w:r w:rsidRPr="007D25B0">
              <w:rPr>
                <w:lang w:val="en-US"/>
              </w:rPr>
              <w:t>u(1)</w:t>
            </w:r>
          </w:p>
        </w:tc>
      </w:tr>
      <w:tr w:rsidR="008B3821" w:rsidRPr="007D25B0" w14:paraId="7CD2F6B0" w14:textId="77777777" w:rsidTr="00C73469">
        <w:trPr>
          <w:cantSplit/>
          <w:trHeight w:val="289"/>
          <w:jc w:val="center"/>
        </w:trPr>
        <w:tc>
          <w:tcPr>
            <w:tcW w:w="7920" w:type="dxa"/>
          </w:tcPr>
          <w:p w14:paraId="113EF0A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14:paraId="36A1EB77" w14:textId="77777777" w:rsidR="008B3821" w:rsidRPr="007D25B0" w:rsidRDefault="008B3821" w:rsidP="00C73469">
            <w:pPr>
              <w:pStyle w:val="tablecell"/>
              <w:rPr>
                <w:lang w:val="en-US"/>
              </w:rPr>
            </w:pPr>
          </w:p>
        </w:tc>
      </w:tr>
      <w:tr w:rsidR="008B3821" w:rsidRPr="007D25B0" w14:paraId="151ED2B1" w14:textId="77777777" w:rsidTr="00C73469">
        <w:trPr>
          <w:cantSplit/>
          <w:trHeight w:val="289"/>
          <w:jc w:val="center"/>
        </w:trPr>
        <w:tc>
          <w:tcPr>
            <w:tcW w:w="7920" w:type="dxa"/>
          </w:tcPr>
          <w:p w14:paraId="444EC29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14:paraId="1C8AD51F" w14:textId="77777777" w:rsidR="008B3821" w:rsidRPr="007D25B0" w:rsidRDefault="008B3821" w:rsidP="00C73469">
            <w:pPr>
              <w:pStyle w:val="tablecell"/>
              <w:rPr>
                <w:lang w:val="en-US"/>
              </w:rPr>
            </w:pPr>
            <w:r w:rsidRPr="007D25B0">
              <w:rPr>
                <w:lang w:val="en-US"/>
              </w:rPr>
              <w:t>ue(v)</w:t>
            </w:r>
          </w:p>
        </w:tc>
      </w:tr>
      <w:tr w:rsidR="008B3821" w:rsidRPr="007D25B0" w14:paraId="7DEDD7CF" w14:textId="77777777" w:rsidTr="00C73469">
        <w:trPr>
          <w:cantSplit/>
          <w:trHeight w:val="289"/>
          <w:jc w:val="center"/>
        </w:trPr>
        <w:tc>
          <w:tcPr>
            <w:tcW w:w="7920" w:type="dxa"/>
          </w:tcPr>
          <w:p w14:paraId="5A858E4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14:paraId="50AFA8DC" w14:textId="77777777" w:rsidR="008B3821" w:rsidRPr="007D25B0" w:rsidRDefault="008B3821" w:rsidP="00C73469">
            <w:pPr>
              <w:pStyle w:val="tablecell"/>
              <w:rPr>
                <w:lang w:val="en-US"/>
              </w:rPr>
            </w:pPr>
            <w:r w:rsidRPr="007D25B0">
              <w:rPr>
                <w:lang w:val="en-US"/>
              </w:rPr>
              <w:t>ue(v)</w:t>
            </w:r>
          </w:p>
        </w:tc>
      </w:tr>
      <w:tr w:rsidR="008B3821" w:rsidRPr="007D25B0" w14:paraId="67EBAF22" w14:textId="77777777" w:rsidTr="00C73469">
        <w:trPr>
          <w:cantSplit/>
          <w:trHeight w:val="289"/>
          <w:jc w:val="center"/>
        </w:trPr>
        <w:tc>
          <w:tcPr>
            <w:tcW w:w="7920" w:type="dxa"/>
          </w:tcPr>
          <w:p w14:paraId="287D22E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14:paraId="63AFBCD2" w14:textId="77777777" w:rsidR="008B3821" w:rsidRPr="007D25B0" w:rsidRDefault="008B3821" w:rsidP="00C73469">
            <w:pPr>
              <w:pStyle w:val="tablecell"/>
              <w:rPr>
                <w:lang w:val="en-US"/>
              </w:rPr>
            </w:pPr>
            <w:r w:rsidRPr="007D25B0">
              <w:rPr>
                <w:lang w:val="en-US"/>
              </w:rPr>
              <w:t>ue(v)</w:t>
            </w:r>
          </w:p>
        </w:tc>
      </w:tr>
      <w:tr w:rsidR="008B3821" w:rsidRPr="007D25B0" w14:paraId="3F2F3846" w14:textId="77777777" w:rsidTr="00C73469">
        <w:trPr>
          <w:cantSplit/>
          <w:trHeight w:val="289"/>
          <w:jc w:val="center"/>
        </w:trPr>
        <w:tc>
          <w:tcPr>
            <w:tcW w:w="7920" w:type="dxa"/>
          </w:tcPr>
          <w:p w14:paraId="57AAAC4D"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14:paraId="49A0F6F7" w14:textId="77777777" w:rsidR="008B3821" w:rsidRPr="007D25B0" w:rsidRDefault="008B3821" w:rsidP="00C73469">
            <w:pPr>
              <w:pStyle w:val="tablecell"/>
              <w:rPr>
                <w:lang w:val="en-US"/>
              </w:rPr>
            </w:pPr>
          </w:p>
        </w:tc>
      </w:tr>
      <w:tr w:rsidR="008B3821" w:rsidRPr="007D25B0" w14:paraId="58DBAC87" w14:textId="77777777" w:rsidTr="00C73469">
        <w:trPr>
          <w:cantSplit/>
          <w:trHeight w:val="289"/>
          <w:jc w:val="center"/>
        </w:trPr>
        <w:tc>
          <w:tcPr>
            <w:tcW w:w="7920" w:type="dxa"/>
          </w:tcPr>
          <w:p w14:paraId="118EA768"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14:paraId="28B8E952" w14:textId="77777777" w:rsidR="008B3821" w:rsidRPr="007D25B0" w:rsidRDefault="008B3821" w:rsidP="00C73469">
            <w:pPr>
              <w:pStyle w:val="tablecell"/>
              <w:rPr>
                <w:lang w:val="en-US"/>
              </w:rPr>
            </w:pPr>
            <w:r w:rsidRPr="007D25B0">
              <w:rPr>
                <w:lang w:val="en-US"/>
              </w:rPr>
              <w:t>ue(v)</w:t>
            </w:r>
          </w:p>
        </w:tc>
      </w:tr>
      <w:tr w:rsidR="008B3821" w:rsidRPr="007D25B0" w14:paraId="5B1F72B5" w14:textId="77777777" w:rsidTr="00C73469">
        <w:trPr>
          <w:cantSplit/>
          <w:trHeight w:val="289"/>
          <w:jc w:val="center"/>
        </w:trPr>
        <w:tc>
          <w:tcPr>
            <w:tcW w:w="7920" w:type="dxa"/>
          </w:tcPr>
          <w:p w14:paraId="7E76AAA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14:paraId="297DD349" w14:textId="77777777" w:rsidR="008B3821" w:rsidRPr="007D25B0" w:rsidRDefault="008B3821" w:rsidP="00C73469">
            <w:pPr>
              <w:pStyle w:val="tablecell"/>
              <w:rPr>
                <w:lang w:val="en-US"/>
              </w:rPr>
            </w:pPr>
            <w:r w:rsidRPr="007D25B0">
              <w:rPr>
                <w:lang w:val="en-US"/>
              </w:rPr>
              <w:t>ue(v)</w:t>
            </w:r>
          </w:p>
        </w:tc>
      </w:tr>
      <w:tr w:rsidR="008B3821" w:rsidRPr="007D25B0" w14:paraId="288BF60C" w14:textId="77777777" w:rsidTr="00C73469">
        <w:trPr>
          <w:cantSplit/>
          <w:trHeight w:val="289"/>
          <w:jc w:val="center"/>
        </w:trPr>
        <w:tc>
          <w:tcPr>
            <w:tcW w:w="7920" w:type="dxa"/>
          </w:tcPr>
          <w:p w14:paraId="608065C4"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14:paraId="38CCEC24" w14:textId="77777777" w:rsidR="008B3821" w:rsidRPr="007D25B0" w:rsidRDefault="008B3821" w:rsidP="00C73469">
            <w:pPr>
              <w:pStyle w:val="tablecell"/>
              <w:rPr>
                <w:lang w:val="en-US"/>
              </w:rPr>
            </w:pPr>
            <w:r w:rsidRPr="007D25B0">
              <w:rPr>
                <w:lang w:val="en-US"/>
              </w:rPr>
              <w:t>ue(v)</w:t>
            </w:r>
          </w:p>
        </w:tc>
      </w:tr>
      <w:tr w:rsidR="008B3821" w:rsidRPr="007D25B0" w14:paraId="7A415D02" w14:textId="77777777" w:rsidTr="00C73469">
        <w:trPr>
          <w:cantSplit/>
          <w:trHeight w:val="289"/>
          <w:jc w:val="center"/>
        </w:trPr>
        <w:tc>
          <w:tcPr>
            <w:tcW w:w="7920" w:type="dxa"/>
          </w:tcPr>
          <w:p w14:paraId="1C6B037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14:paraId="50702B7E" w14:textId="77777777" w:rsidR="008B3821" w:rsidRPr="007D25B0" w:rsidRDefault="008B3821" w:rsidP="00C73469">
            <w:pPr>
              <w:pStyle w:val="tablecell"/>
              <w:rPr>
                <w:lang w:val="en-US"/>
              </w:rPr>
            </w:pPr>
            <w:r w:rsidRPr="007D25B0">
              <w:rPr>
                <w:lang w:val="en-US"/>
              </w:rPr>
              <w:t>ue(v)</w:t>
            </w:r>
          </w:p>
        </w:tc>
      </w:tr>
      <w:tr w:rsidR="008B3821" w:rsidRPr="007D25B0" w14:paraId="3D2FAF28" w14:textId="77777777" w:rsidTr="00C73469">
        <w:trPr>
          <w:cantSplit/>
          <w:trHeight w:val="289"/>
          <w:jc w:val="center"/>
        </w:trPr>
        <w:tc>
          <w:tcPr>
            <w:tcW w:w="7920" w:type="dxa"/>
          </w:tcPr>
          <w:p w14:paraId="389A069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14:paraId="07FAD7A6" w14:textId="77777777" w:rsidR="008B3821" w:rsidRPr="007D25B0" w:rsidRDefault="008B3821" w:rsidP="00C73469">
            <w:pPr>
              <w:pStyle w:val="tablecell"/>
              <w:rPr>
                <w:lang w:val="en-US"/>
              </w:rPr>
            </w:pPr>
            <w:r w:rsidRPr="007D25B0">
              <w:rPr>
                <w:lang w:val="en-US"/>
              </w:rPr>
              <w:t>ue(v)</w:t>
            </w:r>
          </w:p>
        </w:tc>
      </w:tr>
      <w:tr w:rsidR="008B3821" w:rsidRPr="007D25B0" w14:paraId="47FD7685" w14:textId="77777777" w:rsidTr="00C73469">
        <w:trPr>
          <w:cantSplit/>
          <w:trHeight w:val="289"/>
          <w:jc w:val="center"/>
        </w:trPr>
        <w:tc>
          <w:tcPr>
            <w:tcW w:w="7920" w:type="dxa"/>
          </w:tcPr>
          <w:p w14:paraId="695F5FAE"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14:paraId="0AE6815D" w14:textId="77777777" w:rsidR="008B3821" w:rsidRPr="007D25B0" w:rsidRDefault="008B3821" w:rsidP="00C73469">
            <w:pPr>
              <w:pStyle w:val="tablecell"/>
              <w:rPr>
                <w:lang w:val="en-US"/>
              </w:rPr>
            </w:pPr>
            <w:r w:rsidRPr="007D25B0">
              <w:rPr>
                <w:lang w:val="en-US"/>
              </w:rPr>
              <w:t>ue(v)</w:t>
            </w:r>
          </w:p>
        </w:tc>
      </w:tr>
      <w:tr w:rsidR="008B3821" w:rsidRPr="007D25B0" w14:paraId="78CD5A8C" w14:textId="77777777" w:rsidTr="00C73469">
        <w:trPr>
          <w:cantSplit/>
          <w:trHeight w:val="289"/>
          <w:jc w:val="center"/>
        </w:trPr>
        <w:tc>
          <w:tcPr>
            <w:tcW w:w="7920" w:type="dxa"/>
          </w:tcPr>
          <w:p w14:paraId="61B8ACD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14:paraId="04CAF2B2" w14:textId="77777777" w:rsidR="008B3821" w:rsidRPr="007D25B0" w:rsidRDefault="008B3821" w:rsidP="00C73469">
            <w:pPr>
              <w:pStyle w:val="tablecell"/>
              <w:rPr>
                <w:lang w:val="en-US"/>
              </w:rPr>
            </w:pPr>
            <w:r w:rsidRPr="007D25B0">
              <w:rPr>
                <w:lang w:val="en-US" w:eastAsia="ko-KR"/>
              </w:rPr>
              <w:t>u(1)</w:t>
            </w:r>
          </w:p>
        </w:tc>
      </w:tr>
      <w:tr w:rsidR="008B3821" w:rsidRPr="007D25B0" w14:paraId="32134AA8" w14:textId="77777777" w:rsidTr="00C73469">
        <w:trPr>
          <w:cantSplit/>
          <w:trHeight w:val="289"/>
          <w:jc w:val="center"/>
        </w:trPr>
        <w:tc>
          <w:tcPr>
            <w:tcW w:w="7920" w:type="dxa"/>
          </w:tcPr>
          <w:p w14:paraId="79179C6D" w14:textId="77777777"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14:paraId="19D8ED46" w14:textId="77777777" w:rsidR="008B3821" w:rsidRPr="007D25B0" w:rsidRDefault="008B3821" w:rsidP="00C73469">
            <w:pPr>
              <w:pStyle w:val="tablecell"/>
              <w:rPr>
                <w:lang w:val="en-US"/>
              </w:rPr>
            </w:pPr>
          </w:p>
        </w:tc>
      </w:tr>
      <w:tr w:rsidR="008B3821" w:rsidRPr="007D25B0" w14:paraId="4D7E0F29" w14:textId="77777777" w:rsidTr="00C73469">
        <w:trPr>
          <w:cantSplit/>
          <w:jc w:val="center"/>
        </w:trPr>
        <w:tc>
          <w:tcPr>
            <w:tcW w:w="7920" w:type="dxa"/>
          </w:tcPr>
          <w:p w14:paraId="2923D9A9"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14:paraId="5F61FEEF" w14:textId="77777777" w:rsidR="008B3821" w:rsidRPr="007D25B0" w:rsidRDefault="008B3821" w:rsidP="00C73469">
            <w:pPr>
              <w:pStyle w:val="tablecell"/>
              <w:rPr>
                <w:rFonts w:eastAsia="MS Mincho"/>
                <w:lang w:val="en-US" w:eastAsia="ja-JP"/>
              </w:rPr>
            </w:pPr>
          </w:p>
        </w:tc>
      </w:tr>
      <w:tr w:rsidR="008B3821" w:rsidRPr="007D25B0" w14:paraId="50194172" w14:textId="77777777" w:rsidTr="00C73469">
        <w:trPr>
          <w:cantSplit/>
          <w:jc w:val="center"/>
        </w:trPr>
        <w:tc>
          <w:tcPr>
            <w:tcW w:w="7920" w:type="dxa"/>
          </w:tcPr>
          <w:p w14:paraId="781866C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14:paraId="5B2C5DD9" w14:textId="77777777" w:rsidR="008B3821" w:rsidRPr="007D25B0" w:rsidRDefault="008B3821" w:rsidP="00C73469">
            <w:pPr>
              <w:pStyle w:val="tablecell"/>
              <w:rPr>
                <w:rFonts w:eastAsia="MS Mincho"/>
                <w:lang w:val="en-US" w:eastAsia="ja-JP"/>
              </w:rPr>
            </w:pPr>
            <w:r w:rsidRPr="007D25B0">
              <w:rPr>
                <w:lang w:val="en-US"/>
              </w:rPr>
              <w:t>u(1)</w:t>
            </w:r>
          </w:p>
        </w:tc>
      </w:tr>
      <w:tr w:rsidR="008B3821" w:rsidRPr="007D25B0" w14:paraId="3EF927C9" w14:textId="77777777" w:rsidTr="00C73469">
        <w:trPr>
          <w:cantSplit/>
          <w:jc w:val="center"/>
        </w:trPr>
        <w:tc>
          <w:tcPr>
            <w:tcW w:w="7920" w:type="dxa"/>
          </w:tcPr>
          <w:p w14:paraId="73F096A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14:paraId="6FD0F94E" w14:textId="77777777" w:rsidR="008B3821" w:rsidRPr="007D25B0" w:rsidRDefault="008B3821" w:rsidP="00C73469">
            <w:pPr>
              <w:pStyle w:val="tablecell"/>
              <w:rPr>
                <w:rFonts w:eastAsia="MS Mincho"/>
                <w:lang w:val="en-US" w:eastAsia="ja-JP"/>
              </w:rPr>
            </w:pPr>
          </w:p>
        </w:tc>
      </w:tr>
      <w:tr w:rsidR="008B3821" w:rsidRPr="007D25B0" w14:paraId="70549744" w14:textId="77777777" w:rsidTr="00C73469">
        <w:trPr>
          <w:cantSplit/>
          <w:jc w:val="center"/>
        </w:trPr>
        <w:tc>
          <w:tcPr>
            <w:tcW w:w="7920" w:type="dxa"/>
          </w:tcPr>
          <w:p w14:paraId="77782CF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14:paraId="586330D1" w14:textId="77777777" w:rsidR="008B3821" w:rsidRPr="007D25B0" w:rsidRDefault="008B3821" w:rsidP="00C73469">
            <w:pPr>
              <w:pStyle w:val="tablecell"/>
              <w:rPr>
                <w:rFonts w:eastAsia="MS Mincho"/>
                <w:lang w:val="en-US" w:eastAsia="ja-JP"/>
              </w:rPr>
            </w:pPr>
            <w:r w:rsidRPr="007D25B0">
              <w:rPr>
                <w:lang w:val="en-US"/>
              </w:rPr>
              <w:t>u(6)</w:t>
            </w:r>
          </w:p>
        </w:tc>
      </w:tr>
      <w:tr w:rsidR="008B3821" w:rsidRPr="007D25B0" w14:paraId="6E2E9A56" w14:textId="77777777" w:rsidTr="00C73469">
        <w:trPr>
          <w:cantSplit/>
          <w:jc w:val="center"/>
        </w:trPr>
        <w:tc>
          <w:tcPr>
            <w:tcW w:w="7920" w:type="dxa"/>
          </w:tcPr>
          <w:p w14:paraId="783C07A2"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14:paraId="31FDBC53" w14:textId="77777777" w:rsidR="008B3821" w:rsidRPr="007D25B0" w:rsidRDefault="008B3821" w:rsidP="00C73469">
            <w:pPr>
              <w:pStyle w:val="tablecell"/>
              <w:rPr>
                <w:rFonts w:eastAsia="MS Mincho"/>
                <w:lang w:val="en-US" w:eastAsia="ja-JP"/>
              </w:rPr>
            </w:pPr>
          </w:p>
        </w:tc>
      </w:tr>
      <w:tr w:rsidR="008B3821" w:rsidRPr="007D25B0" w14:paraId="29E8C553" w14:textId="77777777" w:rsidTr="00C73469">
        <w:trPr>
          <w:cantSplit/>
          <w:trHeight w:val="289"/>
          <w:jc w:val="center"/>
        </w:trPr>
        <w:tc>
          <w:tcPr>
            <w:tcW w:w="7920" w:type="dxa"/>
          </w:tcPr>
          <w:p w14:paraId="0CE3BB73" w14:textId="77777777"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14:paraId="179AD4F7" w14:textId="77777777" w:rsidR="008B3821" w:rsidRPr="007D25B0" w:rsidRDefault="008B3821" w:rsidP="00C73469">
            <w:pPr>
              <w:pStyle w:val="tablecell"/>
              <w:rPr>
                <w:lang w:val="en-US"/>
              </w:rPr>
            </w:pPr>
            <w:r w:rsidRPr="007D25B0">
              <w:rPr>
                <w:rFonts w:eastAsia="MS Mincho"/>
                <w:lang w:val="en-US" w:eastAsia="ja-JP"/>
              </w:rPr>
              <w:t>u(1)</w:t>
            </w:r>
          </w:p>
        </w:tc>
      </w:tr>
      <w:tr w:rsidR="008B3821" w:rsidRPr="007D25B0" w14:paraId="7FE79701" w14:textId="77777777" w:rsidTr="00C73469">
        <w:trPr>
          <w:cantSplit/>
          <w:trHeight w:val="289"/>
          <w:jc w:val="center"/>
        </w:trPr>
        <w:tc>
          <w:tcPr>
            <w:tcW w:w="7920" w:type="dxa"/>
          </w:tcPr>
          <w:p w14:paraId="61E6C077"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14:paraId="6C7281B9" w14:textId="77777777" w:rsidR="008B3821" w:rsidRPr="007D25B0" w:rsidRDefault="008B3821" w:rsidP="00C73469">
            <w:pPr>
              <w:pStyle w:val="tablecell"/>
              <w:rPr>
                <w:lang w:val="en-US"/>
              </w:rPr>
            </w:pPr>
          </w:p>
        </w:tc>
      </w:tr>
      <w:tr w:rsidR="008B3821" w:rsidRPr="007D25B0" w14:paraId="306BFF1C" w14:textId="77777777" w:rsidTr="00C73469">
        <w:trPr>
          <w:cantSplit/>
          <w:trHeight w:val="289"/>
          <w:jc w:val="center"/>
        </w:trPr>
        <w:tc>
          <w:tcPr>
            <w:tcW w:w="7920" w:type="dxa"/>
          </w:tcPr>
          <w:p w14:paraId="72990ADB" w14:textId="77777777"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14:paraId="74425962" w14:textId="77777777" w:rsidR="008B3821" w:rsidRPr="007D25B0" w:rsidRDefault="008B3821" w:rsidP="00C73469">
            <w:pPr>
              <w:pStyle w:val="tablecell"/>
              <w:rPr>
                <w:lang w:val="en-US"/>
              </w:rPr>
            </w:pPr>
          </w:p>
        </w:tc>
      </w:tr>
      <w:tr w:rsidR="008B3821" w:rsidRPr="007D25B0" w14:paraId="3D72DE1B" w14:textId="77777777" w:rsidTr="00C73469">
        <w:trPr>
          <w:cantSplit/>
          <w:trHeight w:val="289"/>
          <w:jc w:val="center"/>
        </w:trPr>
        <w:tc>
          <w:tcPr>
            <w:tcW w:w="7920" w:type="dxa"/>
          </w:tcPr>
          <w:p w14:paraId="3A26AE6A" w14:textId="77777777"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14:paraId="78FDD8CB" w14:textId="77777777" w:rsidR="008B3821" w:rsidRPr="007D25B0" w:rsidRDefault="008B3821" w:rsidP="00C73469">
            <w:pPr>
              <w:pStyle w:val="tablecell"/>
              <w:rPr>
                <w:lang w:val="en-US"/>
              </w:rPr>
            </w:pPr>
          </w:p>
        </w:tc>
      </w:tr>
      <w:tr w:rsidR="008B3821" w:rsidRPr="007D25B0" w14:paraId="7DD0816B" w14:textId="77777777" w:rsidTr="00C73469">
        <w:trPr>
          <w:cantSplit/>
          <w:trHeight w:val="289"/>
          <w:jc w:val="center"/>
        </w:trPr>
        <w:tc>
          <w:tcPr>
            <w:tcW w:w="7920" w:type="dxa"/>
          </w:tcPr>
          <w:p w14:paraId="7ABF7D1C" w14:textId="77777777"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14:paraId="1F2F8A11" w14:textId="77777777" w:rsidR="008B3821" w:rsidRPr="007D25B0" w:rsidRDefault="008B3821" w:rsidP="00C73469">
            <w:pPr>
              <w:pStyle w:val="tablecell"/>
              <w:rPr>
                <w:lang w:val="en-US"/>
              </w:rPr>
            </w:pPr>
          </w:p>
        </w:tc>
      </w:tr>
      <w:tr w:rsidR="008B3821" w:rsidRPr="007D25B0" w14:paraId="5E9371D5" w14:textId="77777777" w:rsidTr="00C73469">
        <w:trPr>
          <w:cantSplit/>
          <w:trHeight w:val="289"/>
          <w:jc w:val="center"/>
        </w:trPr>
        <w:tc>
          <w:tcPr>
            <w:tcW w:w="7920" w:type="dxa"/>
          </w:tcPr>
          <w:p w14:paraId="4301DE81"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14:paraId="39C1E5A3"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6EA5830B" w14:textId="77777777" w:rsidTr="00C73469">
        <w:trPr>
          <w:cantSplit/>
          <w:trHeight w:val="289"/>
          <w:jc w:val="center"/>
        </w:trPr>
        <w:tc>
          <w:tcPr>
            <w:tcW w:w="7920" w:type="dxa"/>
          </w:tcPr>
          <w:p w14:paraId="5982ED7E"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14:paraId="0EDDD0F2"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950D4C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EA1208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14:paraId="6668B0BB"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C3EF80E" w14:textId="77777777" w:rsidTr="00C73469">
        <w:trPr>
          <w:cantSplit/>
          <w:trHeight w:val="289"/>
          <w:jc w:val="center"/>
        </w:trPr>
        <w:tc>
          <w:tcPr>
            <w:tcW w:w="7920" w:type="dxa"/>
          </w:tcPr>
          <w:p w14:paraId="0D0047F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14:paraId="5ED49402" w14:textId="77777777" w:rsidR="008B3821" w:rsidRPr="007D25B0" w:rsidRDefault="008B3821" w:rsidP="00C73469">
            <w:pPr>
              <w:pStyle w:val="tablecell"/>
              <w:rPr>
                <w:lang w:val="en-US" w:eastAsia="ko-KR"/>
              </w:rPr>
            </w:pPr>
          </w:p>
        </w:tc>
      </w:tr>
      <w:tr w:rsidR="008B3821" w:rsidRPr="007D25B0" w14:paraId="7DD47CED" w14:textId="77777777" w:rsidTr="00C73469">
        <w:trPr>
          <w:cantSplit/>
          <w:trHeight w:val="289"/>
          <w:jc w:val="center"/>
        </w:trPr>
        <w:tc>
          <w:tcPr>
            <w:tcW w:w="7920" w:type="dxa"/>
          </w:tcPr>
          <w:p w14:paraId="36BEF71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14:paraId="57193A0A" w14:textId="77777777" w:rsidR="008B3821" w:rsidRPr="007D25B0" w:rsidRDefault="008B3821" w:rsidP="00C73469">
            <w:pPr>
              <w:pStyle w:val="tablecell"/>
              <w:rPr>
                <w:lang w:val="en-US" w:eastAsia="ko-KR"/>
              </w:rPr>
            </w:pPr>
            <w:r w:rsidRPr="007D25B0">
              <w:rPr>
                <w:lang w:val="en-US" w:eastAsia="ko-KR"/>
              </w:rPr>
              <w:t>u(4)</w:t>
            </w:r>
          </w:p>
        </w:tc>
      </w:tr>
      <w:tr w:rsidR="008B3821" w:rsidRPr="007D25B0" w14:paraId="007CBC15" w14:textId="77777777" w:rsidTr="00C73469">
        <w:trPr>
          <w:cantSplit/>
          <w:trHeight w:val="289"/>
          <w:jc w:val="center"/>
        </w:trPr>
        <w:tc>
          <w:tcPr>
            <w:tcW w:w="7920" w:type="dxa"/>
          </w:tcPr>
          <w:p w14:paraId="5BC9947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14:paraId="5F52A47A" w14:textId="77777777" w:rsidR="008B3821" w:rsidRPr="007D25B0" w:rsidRDefault="008B3821" w:rsidP="00C73469">
            <w:pPr>
              <w:pStyle w:val="tablecell"/>
              <w:rPr>
                <w:lang w:val="en-US" w:eastAsia="ko-KR"/>
              </w:rPr>
            </w:pPr>
            <w:r w:rsidRPr="007D25B0">
              <w:rPr>
                <w:lang w:val="en-US" w:eastAsia="ko-KR"/>
              </w:rPr>
              <w:t>u(4)</w:t>
            </w:r>
          </w:p>
        </w:tc>
      </w:tr>
      <w:tr w:rsidR="008B3821" w:rsidRPr="007D25B0" w14:paraId="5B449DE2" w14:textId="77777777" w:rsidTr="00C73469">
        <w:trPr>
          <w:cantSplit/>
          <w:trHeight w:val="289"/>
          <w:jc w:val="center"/>
        </w:trPr>
        <w:tc>
          <w:tcPr>
            <w:tcW w:w="7920" w:type="dxa"/>
          </w:tcPr>
          <w:p w14:paraId="4C482A59" w14:textId="77777777"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14:paraId="078D856F"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4F525D79" w14:textId="77777777" w:rsidTr="00C73469">
        <w:trPr>
          <w:cantSplit/>
          <w:trHeight w:val="289"/>
          <w:jc w:val="center"/>
        </w:trPr>
        <w:tc>
          <w:tcPr>
            <w:tcW w:w="7920" w:type="dxa"/>
          </w:tcPr>
          <w:p w14:paraId="7269C78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14:paraId="5F18A3D7"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2AE98FE3" w14:textId="77777777" w:rsidTr="00C73469">
        <w:trPr>
          <w:cantSplit/>
          <w:trHeight w:val="289"/>
          <w:jc w:val="center"/>
        </w:trPr>
        <w:tc>
          <w:tcPr>
            <w:tcW w:w="7920" w:type="dxa"/>
          </w:tcPr>
          <w:p w14:paraId="25D8DA2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14:paraId="0B35D2ED"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40107233" w14:textId="77777777" w:rsidTr="00C73469">
        <w:trPr>
          <w:cantSplit/>
          <w:trHeight w:val="289"/>
          <w:jc w:val="center"/>
        </w:trPr>
        <w:tc>
          <w:tcPr>
            <w:tcW w:w="7920" w:type="dxa"/>
          </w:tcPr>
          <w:p w14:paraId="5D41BD5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14:paraId="3E0AD169" w14:textId="77777777" w:rsidR="008B3821" w:rsidRPr="007D25B0" w:rsidRDefault="008B3821" w:rsidP="00C73469">
            <w:pPr>
              <w:pStyle w:val="tablecell"/>
              <w:rPr>
                <w:lang w:val="en-US" w:eastAsia="ko-KR"/>
              </w:rPr>
            </w:pPr>
          </w:p>
        </w:tc>
      </w:tr>
      <w:tr w:rsidR="008B3821" w:rsidRPr="007D25B0" w14:paraId="5FC27D1A" w14:textId="77777777" w:rsidTr="00C73469">
        <w:trPr>
          <w:cantSplit/>
          <w:trHeight w:val="289"/>
          <w:jc w:val="center"/>
        </w:trPr>
        <w:tc>
          <w:tcPr>
            <w:tcW w:w="7920" w:type="dxa"/>
          </w:tcPr>
          <w:p w14:paraId="51F9EC3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14:paraId="7BE6C939" w14:textId="77777777" w:rsidR="008B3821" w:rsidRPr="007D25B0" w:rsidRDefault="008B3821" w:rsidP="00C73469">
            <w:pPr>
              <w:pStyle w:val="tablecell"/>
              <w:rPr>
                <w:lang w:val="en-US" w:eastAsia="ko-KR"/>
              </w:rPr>
            </w:pPr>
            <w:r w:rsidRPr="007D25B0">
              <w:rPr>
                <w:lang w:val="en-US"/>
              </w:rPr>
              <w:t>ue(v)</w:t>
            </w:r>
          </w:p>
        </w:tc>
      </w:tr>
      <w:tr w:rsidR="008B3821" w:rsidRPr="007D25B0" w14:paraId="02A07043" w14:textId="77777777" w:rsidTr="00C73469">
        <w:trPr>
          <w:cantSplit/>
          <w:trHeight w:val="289"/>
          <w:jc w:val="center"/>
        </w:trPr>
        <w:tc>
          <w:tcPr>
            <w:tcW w:w="7920" w:type="dxa"/>
          </w:tcPr>
          <w:p w14:paraId="43462FC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14:paraId="76A3BD41" w14:textId="77777777" w:rsidR="008B3821" w:rsidRPr="007D25B0" w:rsidRDefault="008B3821" w:rsidP="00C73469">
            <w:pPr>
              <w:pStyle w:val="tablecell"/>
              <w:rPr>
                <w:lang w:val="en-US" w:eastAsia="ko-KR"/>
              </w:rPr>
            </w:pPr>
          </w:p>
        </w:tc>
      </w:tr>
      <w:tr w:rsidR="008B3821" w:rsidRPr="007D25B0" w14:paraId="4BBB8020" w14:textId="77777777" w:rsidTr="00C73469">
        <w:trPr>
          <w:cantSplit/>
          <w:trHeight w:val="289"/>
          <w:jc w:val="center"/>
        </w:trPr>
        <w:tc>
          <w:tcPr>
            <w:tcW w:w="7920" w:type="dxa"/>
          </w:tcPr>
          <w:p w14:paraId="5FFF6160"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14:paraId="63479211" w14:textId="77777777" w:rsidR="008B3821" w:rsidRPr="007D25B0" w:rsidRDefault="008B3821" w:rsidP="00C73469">
            <w:pPr>
              <w:pStyle w:val="tablecell"/>
              <w:rPr>
                <w:lang w:val="en-US" w:eastAsia="ko-KR"/>
              </w:rPr>
            </w:pPr>
          </w:p>
        </w:tc>
      </w:tr>
      <w:tr w:rsidR="008B3821" w:rsidRPr="007D25B0" w14:paraId="08BCE747" w14:textId="77777777" w:rsidTr="00C73469">
        <w:trPr>
          <w:cantSplit/>
          <w:trHeight w:val="289"/>
          <w:jc w:val="center"/>
        </w:trPr>
        <w:tc>
          <w:tcPr>
            <w:tcW w:w="7920" w:type="dxa"/>
          </w:tcPr>
          <w:p w14:paraId="732F1F51"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14:paraId="71D16281"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AEC03BD" w14:textId="77777777" w:rsidTr="00C73469">
        <w:trPr>
          <w:cantSplit/>
          <w:trHeight w:val="289"/>
          <w:jc w:val="center"/>
        </w:trPr>
        <w:tc>
          <w:tcPr>
            <w:tcW w:w="7920" w:type="dxa"/>
          </w:tcPr>
          <w:p w14:paraId="52013E5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14:paraId="14C2A977" w14:textId="77777777" w:rsidR="008B3821" w:rsidRPr="007D25B0" w:rsidRDefault="008B3821" w:rsidP="00C73469">
            <w:pPr>
              <w:pStyle w:val="tablecell"/>
              <w:rPr>
                <w:lang w:val="en-US" w:eastAsia="ko-KR"/>
              </w:rPr>
            </w:pPr>
          </w:p>
        </w:tc>
      </w:tr>
      <w:tr w:rsidR="008B3821" w:rsidRPr="007D25B0" w14:paraId="105163C0" w14:textId="77777777" w:rsidTr="00C73469">
        <w:trPr>
          <w:cantSplit/>
          <w:trHeight w:val="289"/>
          <w:jc w:val="center"/>
        </w:trPr>
        <w:tc>
          <w:tcPr>
            <w:tcW w:w="7920" w:type="dxa"/>
          </w:tcPr>
          <w:p w14:paraId="1B58246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14:paraId="1F796CD8"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02DDFC56" w14:textId="77777777" w:rsidTr="00C73469">
        <w:trPr>
          <w:cantSplit/>
          <w:trHeight w:val="289"/>
          <w:jc w:val="center"/>
        </w:trPr>
        <w:tc>
          <w:tcPr>
            <w:tcW w:w="7920" w:type="dxa"/>
          </w:tcPr>
          <w:p w14:paraId="1D6C88F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14:paraId="67CEC810" w14:textId="77777777" w:rsidR="008B3821" w:rsidRPr="007D25B0" w:rsidRDefault="008B3821" w:rsidP="00C73469">
            <w:pPr>
              <w:pStyle w:val="tablecell"/>
              <w:rPr>
                <w:lang w:val="en-US" w:eastAsia="ko-KR"/>
              </w:rPr>
            </w:pPr>
          </w:p>
        </w:tc>
      </w:tr>
      <w:tr w:rsidR="008B3821" w:rsidRPr="007D25B0" w14:paraId="1268C8D5" w14:textId="77777777" w:rsidTr="00C73469">
        <w:trPr>
          <w:cantSplit/>
          <w:trHeight w:val="289"/>
          <w:jc w:val="center"/>
        </w:trPr>
        <w:tc>
          <w:tcPr>
            <w:tcW w:w="7920" w:type="dxa"/>
          </w:tcPr>
          <w:p w14:paraId="19261FA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14:paraId="6698E3D1" w14:textId="77777777" w:rsidR="008B3821" w:rsidRPr="007D25B0" w:rsidRDefault="008B3821" w:rsidP="00C73469">
            <w:pPr>
              <w:pStyle w:val="tablecell"/>
              <w:rPr>
                <w:lang w:val="en-US" w:eastAsia="ko-KR"/>
              </w:rPr>
            </w:pPr>
            <w:r w:rsidRPr="007D25B0">
              <w:rPr>
                <w:lang w:val="en-US" w:eastAsia="ko-KR"/>
              </w:rPr>
              <w:t>u(v)</w:t>
            </w:r>
          </w:p>
        </w:tc>
      </w:tr>
      <w:tr w:rsidR="008B3821" w:rsidRPr="007D25B0" w14:paraId="545CB06F" w14:textId="77777777" w:rsidTr="00C73469">
        <w:trPr>
          <w:cantSplit/>
          <w:trHeight w:val="289"/>
          <w:jc w:val="center"/>
        </w:trPr>
        <w:tc>
          <w:tcPr>
            <w:tcW w:w="7920" w:type="dxa"/>
          </w:tcPr>
          <w:p w14:paraId="58ED492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14:paraId="221D2D39"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794B7BD9" w14:textId="77777777" w:rsidTr="00C73469">
        <w:trPr>
          <w:cantSplit/>
          <w:trHeight w:val="289"/>
          <w:jc w:val="center"/>
        </w:trPr>
        <w:tc>
          <w:tcPr>
            <w:tcW w:w="7920" w:type="dxa"/>
          </w:tcPr>
          <w:p w14:paraId="02E96C2B"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4FE758EE" w14:textId="77777777" w:rsidR="008B3821" w:rsidRPr="007D25B0" w:rsidRDefault="008B3821" w:rsidP="00C73469">
            <w:pPr>
              <w:pStyle w:val="tablecell"/>
              <w:rPr>
                <w:lang w:val="en-US" w:eastAsia="ko-KR"/>
              </w:rPr>
            </w:pPr>
          </w:p>
        </w:tc>
      </w:tr>
      <w:tr w:rsidR="008B3821" w:rsidRPr="007D25B0" w14:paraId="67E3CC31" w14:textId="77777777" w:rsidTr="00C73469">
        <w:trPr>
          <w:cantSplit/>
          <w:trHeight w:val="289"/>
          <w:jc w:val="center"/>
        </w:trPr>
        <w:tc>
          <w:tcPr>
            <w:tcW w:w="7920" w:type="dxa"/>
          </w:tcPr>
          <w:p w14:paraId="5FDB3F6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791CFB5B" w14:textId="77777777" w:rsidR="008B3821" w:rsidRPr="007D25B0" w:rsidRDefault="008B3821" w:rsidP="00C73469">
            <w:pPr>
              <w:pStyle w:val="tablecell"/>
              <w:rPr>
                <w:lang w:val="en-US" w:eastAsia="ko-KR"/>
              </w:rPr>
            </w:pPr>
          </w:p>
        </w:tc>
      </w:tr>
      <w:tr w:rsidR="008B3821" w:rsidRPr="007D25B0" w14:paraId="3FF84E7C" w14:textId="77777777" w:rsidTr="00C73469">
        <w:trPr>
          <w:cantSplit/>
          <w:trHeight w:val="289"/>
          <w:jc w:val="center"/>
        </w:trPr>
        <w:tc>
          <w:tcPr>
            <w:tcW w:w="7920" w:type="dxa"/>
          </w:tcPr>
          <w:p w14:paraId="291D507D"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14:paraId="64A59955"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B27344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33E7C782"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14:paraId="5DDDA59C"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7AC914E1" w14:textId="77777777" w:rsidTr="00C73469">
        <w:trPr>
          <w:cantSplit/>
          <w:trHeight w:val="289"/>
          <w:jc w:val="center"/>
        </w:trPr>
        <w:tc>
          <w:tcPr>
            <w:tcW w:w="7920" w:type="dxa"/>
          </w:tcPr>
          <w:p w14:paraId="4A0D632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14:paraId="7EA0D2EF"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3D4D3DF" w14:textId="77777777" w:rsidTr="00C73469">
        <w:trPr>
          <w:cantSplit/>
          <w:trHeight w:val="289"/>
          <w:jc w:val="center"/>
        </w:trPr>
        <w:tc>
          <w:tcPr>
            <w:tcW w:w="7920" w:type="dxa"/>
          </w:tcPr>
          <w:p w14:paraId="0F32F7E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14:paraId="315CE548" w14:textId="77777777" w:rsidR="008B3821" w:rsidRPr="007D25B0" w:rsidRDefault="008B3821" w:rsidP="00C73469">
            <w:pPr>
              <w:pStyle w:val="tablecell"/>
              <w:rPr>
                <w:lang w:val="en-US" w:eastAsia="ko-KR"/>
              </w:rPr>
            </w:pPr>
          </w:p>
        </w:tc>
      </w:tr>
      <w:tr w:rsidR="008B3821" w:rsidRPr="007D25B0" w14:paraId="1070E98B" w14:textId="77777777" w:rsidTr="00C73469">
        <w:trPr>
          <w:cantSplit/>
          <w:trHeight w:val="289"/>
          <w:jc w:val="center"/>
        </w:trPr>
        <w:tc>
          <w:tcPr>
            <w:tcW w:w="7920" w:type="dxa"/>
          </w:tcPr>
          <w:p w14:paraId="26D0EE4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14:paraId="3850D7BB" w14:textId="77777777" w:rsidR="008B3821" w:rsidRPr="007D25B0" w:rsidRDefault="008B3821" w:rsidP="00C73469">
            <w:pPr>
              <w:pStyle w:val="tablecell"/>
              <w:rPr>
                <w:lang w:val="en-US" w:eastAsia="ko-KR"/>
              </w:rPr>
            </w:pPr>
          </w:p>
        </w:tc>
      </w:tr>
      <w:tr w:rsidR="008B3821" w:rsidRPr="007D25B0" w14:paraId="6EEEC2D4" w14:textId="77777777" w:rsidTr="00C73469">
        <w:trPr>
          <w:cantSplit/>
          <w:trHeight w:val="289"/>
          <w:jc w:val="center"/>
        </w:trPr>
        <w:tc>
          <w:tcPr>
            <w:tcW w:w="7920" w:type="dxa"/>
          </w:tcPr>
          <w:p w14:paraId="56BC2D58"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14:paraId="0C247D7C" w14:textId="77777777" w:rsidR="008B3821" w:rsidRPr="007D25B0" w:rsidRDefault="008B3821" w:rsidP="00C73469">
            <w:pPr>
              <w:pStyle w:val="tablecell"/>
              <w:rPr>
                <w:lang w:val="en-US" w:eastAsia="ko-KR"/>
              </w:rPr>
            </w:pPr>
            <w:r w:rsidRPr="007D25B0">
              <w:rPr>
                <w:lang w:val="en-US"/>
              </w:rPr>
              <w:t>u(1)</w:t>
            </w:r>
          </w:p>
        </w:tc>
      </w:tr>
      <w:tr w:rsidR="008B3821" w:rsidRPr="007D25B0" w14:paraId="0ED8A1EE" w14:textId="77777777" w:rsidTr="00C73469">
        <w:trPr>
          <w:cantSplit/>
          <w:trHeight w:val="289"/>
          <w:jc w:val="center"/>
        </w:trPr>
        <w:tc>
          <w:tcPr>
            <w:tcW w:w="7920" w:type="dxa"/>
          </w:tcPr>
          <w:p w14:paraId="58B5357A" w14:textId="77777777"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14:paraId="3AD169E7" w14:textId="77777777" w:rsidR="008B3821" w:rsidRPr="007D25B0" w:rsidRDefault="008B3821" w:rsidP="00C73469">
            <w:pPr>
              <w:pStyle w:val="tablecell"/>
              <w:rPr>
                <w:lang w:val="en-US" w:eastAsia="ko-KR"/>
              </w:rPr>
            </w:pPr>
          </w:p>
        </w:tc>
      </w:tr>
      <w:tr w:rsidR="008B3821" w:rsidRPr="007D25B0" w14:paraId="0A577962" w14:textId="77777777" w:rsidTr="00C73469">
        <w:trPr>
          <w:cantSplit/>
          <w:trHeight w:val="289"/>
          <w:jc w:val="center"/>
        </w:trPr>
        <w:tc>
          <w:tcPr>
            <w:tcW w:w="7920" w:type="dxa"/>
          </w:tcPr>
          <w:p w14:paraId="27C8E73A"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14:paraId="615B65A6" w14:textId="77777777" w:rsidR="008B3821" w:rsidRPr="007D25B0" w:rsidRDefault="008B3821" w:rsidP="00C73469">
            <w:pPr>
              <w:pStyle w:val="tablecell"/>
              <w:rPr>
                <w:lang w:val="en-US" w:eastAsia="ko-KR"/>
              </w:rPr>
            </w:pPr>
          </w:p>
        </w:tc>
      </w:tr>
      <w:tr w:rsidR="008B3821" w:rsidRPr="007D25B0" w14:paraId="53B9C1D9" w14:textId="77777777" w:rsidTr="00C73469">
        <w:trPr>
          <w:cantSplit/>
          <w:trHeight w:val="289"/>
          <w:jc w:val="center"/>
        </w:trPr>
        <w:tc>
          <w:tcPr>
            <w:tcW w:w="7920" w:type="dxa"/>
          </w:tcPr>
          <w:p w14:paraId="58D8638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14:paraId="006F9528"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36C1F86B" w14:textId="77777777" w:rsidTr="00C73469">
        <w:trPr>
          <w:cantSplit/>
          <w:trHeight w:val="289"/>
          <w:jc w:val="center"/>
        </w:trPr>
        <w:tc>
          <w:tcPr>
            <w:tcW w:w="7920" w:type="dxa"/>
          </w:tcPr>
          <w:p w14:paraId="184E830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14:paraId="170505F3" w14:textId="77777777" w:rsidR="008B3821" w:rsidRPr="007D25B0" w:rsidRDefault="008B3821" w:rsidP="00C73469">
            <w:pPr>
              <w:pStyle w:val="tablecell"/>
              <w:rPr>
                <w:lang w:val="en-US" w:eastAsia="ko-KR"/>
              </w:rPr>
            </w:pPr>
          </w:p>
        </w:tc>
      </w:tr>
      <w:tr w:rsidR="008B3821" w:rsidRPr="007D25B0" w14:paraId="69051786" w14:textId="77777777" w:rsidTr="00C73469">
        <w:trPr>
          <w:cantSplit/>
          <w:trHeight w:val="289"/>
          <w:jc w:val="center"/>
        </w:trPr>
        <w:tc>
          <w:tcPr>
            <w:tcW w:w="7920" w:type="dxa"/>
          </w:tcPr>
          <w:p w14:paraId="4A64031A"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14:paraId="79D7DB4D" w14:textId="77777777" w:rsidR="008B3821" w:rsidRPr="007D25B0" w:rsidRDefault="008B3821" w:rsidP="00C73469">
            <w:pPr>
              <w:pStyle w:val="tablecell"/>
              <w:rPr>
                <w:lang w:val="en-US" w:eastAsia="ko-KR"/>
              </w:rPr>
            </w:pPr>
          </w:p>
        </w:tc>
      </w:tr>
      <w:tr w:rsidR="008B3821" w:rsidRPr="007D25B0" w14:paraId="60C066E8" w14:textId="77777777" w:rsidTr="00C73469">
        <w:trPr>
          <w:cantSplit/>
          <w:trHeight w:val="289"/>
          <w:jc w:val="center"/>
        </w:trPr>
        <w:tc>
          <w:tcPr>
            <w:tcW w:w="7920" w:type="dxa"/>
          </w:tcPr>
          <w:p w14:paraId="036467F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14:paraId="3DF4507B" w14:textId="77777777" w:rsidR="008B3821" w:rsidRPr="007D25B0" w:rsidRDefault="008B3821" w:rsidP="00C73469">
            <w:pPr>
              <w:pStyle w:val="tablecell"/>
              <w:rPr>
                <w:lang w:val="en-US" w:eastAsia="ko-KR"/>
              </w:rPr>
            </w:pPr>
            <w:r w:rsidRPr="007D25B0">
              <w:rPr>
                <w:lang w:val="en-US"/>
              </w:rPr>
              <w:t>u(1)</w:t>
            </w:r>
          </w:p>
        </w:tc>
      </w:tr>
      <w:tr w:rsidR="008B3821" w:rsidRPr="007D25B0" w14:paraId="36C5CD26" w14:textId="77777777" w:rsidTr="00C73469">
        <w:trPr>
          <w:cantSplit/>
          <w:trHeight w:val="289"/>
          <w:jc w:val="center"/>
        </w:trPr>
        <w:tc>
          <w:tcPr>
            <w:tcW w:w="7920" w:type="dxa"/>
          </w:tcPr>
          <w:p w14:paraId="5038C58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14:paraId="2CFE6718" w14:textId="77777777" w:rsidR="008B3821" w:rsidRPr="007D25B0" w:rsidRDefault="008B3821" w:rsidP="00C73469">
            <w:pPr>
              <w:pStyle w:val="tablecell"/>
              <w:rPr>
                <w:lang w:val="en-US"/>
              </w:rPr>
            </w:pPr>
          </w:p>
        </w:tc>
      </w:tr>
      <w:tr w:rsidR="008B3821" w:rsidRPr="007D25B0" w14:paraId="7BB6AAFC" w14:textId="77777777" w:rsidTr="00C73469">
        <w:trPr>
          <w:cantSplit/>
          <w:trHeight w:val="289"/>
          <w:jc w:val="center"/>
        </w:trPr>
        <w:tc>
          <w:tcPr>
            <w:tcW w:w="7920" w:type="dxa"/>
          </w:tcPr>
          <w:p w14:paraId="5D5C04F1"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14:paraId="2E367F19" w14:textId="77777777" w:rsidR="008B3821" w:rsidRPr="007D25B0" w:rsidRDefault="008B3821" w:rsidP="00C73469">
            <w:pPr>
              <w:pStyle w:val="tablecell"/>
              <w:rPr>
                <w:lang w:val="en-US"/>
              </w:rPr>
            </w:pPr>
          </w:p>
        </w:tc>
      </w:tr>
      <w:tr w:rsidR="008B3821" w:rsidRPr="007D25B0" w14:paraId="0DB47963" w14:textId="77777777" w:rsidTr="00C73469">
        <w:trPr>
          <w:cantSplit/>
          <w:trHeight w:val="289"/>
          <w:jc w:val="center"/>
        </w:trPr>
        <w:tc>
          <w:tcPr>
            <w:tcW w:w="7920" w:type="dxa"/>
          </w:tcPr>
          <w:p w14:paraId="29CA7BA3" w14:textId="77777777"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14:paraId="57F5D9E1" w14:textId="77777777" w:rsidR="008B3821" w:rsidRPr="007D25B0" w:rsidRDefault="008B3821" w:rsidP="00C73469">
            <w:pPr>
              <w:pStyle w:val="tablecell"/>
              <w:keepNext w:val="0"/>
              <w:rPr>
                <w:lang w:val="en-US"/>
              </w:rPr>
            </w:pPr>
          </w:p>
        </w:tc>
      </w:tr>
    </w:tbl>
    <w:p w14:paraId="5FA18CFA" w14:textId="77777777" w:rsidR="008B3821" w:rsidRPr="007D25B0" w:rsidRDefault="008B3821" w:rsidP="008B3821">
      <w:pPr>
        <w:pStyle w:val="3N"/>
        <w:rPr>
          <w:lang w:val="en-US"/>
        </w:rPr>
      </w:pPr>
    </w:p>
    <w:p w14:paraId="53AA2DA2" w14:textId="77777777" w:rsidR="008B3821" w:rsidRPr="007D25B0" w:rsidRDefault="008B3821" w:rsidP="0070539C">
      <w:pPr>
        <w:pStyle w:val="3H4"/>
        <w:keepLines w:val="0"/>
        <w:numPr>
          <w:ilvl w:val="5"/>
          <w:numId w:val="39"/>
        </w:numPr>
        <w:tabs>
          <w:tab w:val="num" w:pos="1134"/>
        </w:tabs>
        <w:ind w:left="1134" w:hanging="1134"/>
        <w:rPr>
          <w:lang w:val="en-US"/>
        </w:rPr>
      </w:pPr>
      <w:r w:rsidRPr="007D25B0">
        <w:rPr>
          <w:lang w:val="en-US"/>
        </w:rPr>
        <w:lastRenderedPageBreak/>
        <w:t>Sequence parameter set extension syntax</w:t>
      </w:r>
    </w:p>
    <w:p w14:paraId="42A57F6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14:paraId="7E05B377" w14:textId="77777777" w:rsidTr="00C73469">
        <w:trPr>
          <w:trHeight w:val="289"/>
          <w:jc w:val="center"/>
        </w:trPr>
        <w:tc>
          <w:tcPr>
            <w:tcW w:w="7920" w:type="dxa"/>
          </w:tcPr>
          <w:p w14:paraId="6214C324"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14:paraId="518F3589" w14:textId="77777777"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14:paraId="6FFCA623" w14:textId="77777777" w:rsidTr="00C73469">
        <w:trPr>
          <w:trHeight w:val="289"/>
          <w:jc w:val="center"/>
        </w:trPr>
        <w:tc>
          <w:tcPr>
            <w:tcW w:w="7920" w:type="dxa"/>
          </w:tcPr>
          <w:p w14:paraId="3BC2CF3F" w14:textId="77777777"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14:paraId="3B9576D5" w14:textId="77777777"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14:paraId="0D6B437A" w14:textId="77777777" w:rsidTr="00C73469">
        <w:trPr>
          <w:trHeight w:val="289"/>
          <w:jc w:val="center"/>
        </w:trPr>
        <w:tc>
          <w:tcPr>
            <w:tcW w:w="7920" w:type="dxa"/>
          </w:tcPr>
          <w:p w14:paraId="4A7E87F9"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14:paraId="73332DA7" w14:textId="77777777"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14:paraId="12FE961C"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70850B2"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14:paraId="450CB167"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14:paraId="04571A7D"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4BD173E8"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D586CEA"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12E5D463"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C9FD9D8"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B75024B"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2E4349F4"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161184FA"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39272856"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0E255A32"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6678DFE4"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14:paraId="46322E41"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14:paraId="38B3A156"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4A01D6D4"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14:paraId="439B525D"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14:paraId="457172D5" w14:textId="77777777"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14:paraId="5E413B21" w14:textId="77777777"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14:paraId="0786477E" w14:textId="77777777"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14:paraId="2C4F28DA" w14:textId="77777777" w:rsidR="008B3821" w:rsidRPr="007D25B0" w:rsidRDefault="008B3821" w:rsidP="008B3821">
      <w:pPr>
        <w:pStyle w:val="3N"/>
        <w:rPr>
          <w:lang w:val="en-US"/>
        </w:rPr>
      </w:pPr>
    </w:p>
    <w:p w14:paraId="73DEF40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14:paraId="4B43CF2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14:paraId="4F7394CD" w14:textId="77777777" w:rsidTr="00C73469">
        <w:trPr>
          <w:cantSplit/>
          <w:trHeight w:val="289"/>
          <w:jc w:val="center"/>
        </w:trPr>
        <w:tc>
          <w:tcPr>
            <w:tcW w:w="7920" w:type="dxa"/>
          </w:tcPr>
          <w:p w14:paraId="036E467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14:paraId="3891E10D" w14:textId="77777777" w:rsidR="008B3821" w:rsidRPr="007D25B0" w:rsidRDefault="008B3821" w:rsidP="00C73469">
            <w:pPr>
              <w:pStyle w:val="tableheading"/>
              <w:rPr>
                <w:lang w:val="en-US"/>
              </w:rPr>
            </w:pPr>
            <w:r w:rsidRPr="007D25B0">
              <w:rPr>
                <w:lang w:val="en-US"/>
              </w:rPr>
              <w:t>Descriptor</w:t>
            </w:r>
          </w:p>
        </w:tc>
      </w:tr>
      <w:tr w:rsidR="008B3821" w:rsidRPr="007D25B0" w14:paraId="374E69D4" w14:textId="77777777" w:rsidTr="00C73469">
        <w:trPr>
          <w:cantSplit/>
          <w:trHeight w:val="289"/>
          <w:jc w:val="center"/>
        </w:trPr>
        <w:tc>
          <w:tcPr>
            <w:tcW w:w="7920" w:type="dxa"/>
          </w:tcPr>
          <w:p w14:paraId="20205796"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14:paraId="13CCEA8A" w14:textId="77777777" w:rsidR="008B3821" w:rsidRPr="007D25B0" w:rsidRDefault="008B3821" w:rsidP="00C73469">
            <w:pPr>
              <w:pStyle w:val="tablecell"/>
              <w:rPr>
                <w:lang w:val="en-US"/>
              </w:rPr>
            </w:pPr>
            <w:r w:rsidRPr="007D25B0">
              <w:rPr>
                <w:lang w:val="en-US"/>
              </w:rPr>
              <w:t>ue(v)</w:t>
            </w:r>
          </w:p>
        </w:tc>
      </w:tr>
      <w:tr w:rsidR="008B3821" w:rsidRPr="007D25B0" w14:paraId="23D90E7B" w14:textId="77777777" w:rsidTr="00C73469">
        <w:trPr>
          <w:cantSplit/>
          <w:trHeight w:val="289"/>
          <w:jc w:val="center"/>
        </w:trPr>
        <w:tc>
          <w:tcPr>
            <w:tcW w:w="7920" w:type="dxa"/>
          </w:tcPr>
          <w:p w14:paraId="563EBE9C" w14:textId="77777777"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14:paraId="40234349" w14:textId="77777777" w:rsidR="008B3821" w:rsidRPr="007D25B0" w:rsidRDefault="008B3821" w:rsidP="00C73469">
            <w:pPr>
              <w:pStyle w:val="tablecell"/>
              <w:rPr>
                <w:lang w:val="en-US"/>
              </w:rPr>
            </w:pPr>
            <w:r w:rsidRPr="007D25B0">
              <w:rPr>
                <w:lang w:val="en-US"/>
              </w:rPr>
              <w:t>ue(v)</w:t>
            </w:r>
          </w:p>
        </w:tc>
      </w:tr>
      <w:tr w:rsidR="008B3821" w:rsidRPr="007D25B0" w14:paraId="3B2FCF4D" w14:textId="77777777" w:rsidTr="00C73469">
        <w:trPr>
          <w:cantSplit/>
          <w:trHeight w:val="289"/>
          <w:jc w:val="center"/>
        </w:trPr>
        <w:tc>
          <w:tcPr>
            <w:tcW w:w="7920" w:type="dxa"/>
          </w:tcPr>
          <w:p w14:paraId="590D38AF"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14:paraId="6B446DA9" w14:textId="77777777" w:rsidR="008B3821" w:rsidRPr="007D25B0" w:rsidRDefault="008B3821" w:rsidP="00C73469">
            <w:pPr>
              <w:pStyle w:val="tablecell"/>
              <w:rPr>
                <w:lang w:val="en-US"/>
              </w:rPr>
            </w:pPr>
            <w:r w:rsidRPr="007D25B0">
              <w:rPr>
                <w:lang w:val="en-US" w:eastAsia="ko-KR"/>
              </w:rPr>
              <w:t>u(1)</w:t>
            </w:r>
          </w:p>
        </w:tc>
      </w:tr>
      <w:tr w:rsidR="008B3821" w:rsidRPr="007D25B0" w14:paraId="1380E34F" w14:textId="77777777" w:rsidTr="00C73469">
        <w:trPr>
          <w:cantSplit/>
          <w:trHeight w:val="289"/>
          <w:jc w:val="center"/>
        </w:trPr>
        <w:tc>
          <w:tcPr>
            <w:tcW w:w="7920" w:type="dxa"/>
          </w:tcPr>
          <w:p w14:paraId="34308DD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14:paraId="45BD8AC1"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3E88F6CB" w14:textId="77777777" w:rsidTr="00C73469">
        <w:trPr>
          <w:cantSplit/>
          <w:trHeight w:val="289"/>
          <w:jc w:val="center"/>
        </w:trPr>
        <w:tc>
          <w:tcPr>
            <w:tcW w:w="7920" w:type="dxa"/>
          </w:tcPr>
          <w:p w14:paraId="529D1554"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14:paraId="6F482A3A" w14:textId="77777777" w:rsidR="008B3821" w:rsidRPr="007D25B0" w:rsidRDefault="008B3821" w:rsidP="00C73469">
            <w:pPr>
              <w:pStyle w:val="tablecell"/>
              <w:keepLines w:val="0"/>
              <w:rPr>
                <w:lang w:val="en-US"/>
              </w:rPr>
            </w:pPr>
            <w:r w:rsidRPr="007D25B0">
              <w:rPr>
                <w:lang w:val="en-US"/>
              </w:rPr>
              <w:t>u(3)</w:t>
            </w:r>
          </w:p>
        </w:tc>
      </w:tr>
      <w:tr w:rsidR="008B3821" w:rsidRPr="007D25B0" w14:paraId="729D657F" w14:textId="77777777" w:rsidTr="00C73469">
        <w:trPr>
          <w:cantSplit/>
          <w:trHeight w:val="289"/>
          <w:jc w:val="center"/>
        </w:trPr>
        <w:tc>
          <w:tcPr>
            <w:tcW w:w="7920" w:type="dxa"/>
          </w:tcPr>
          <w:p w14:paraId="2770B00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14:paraId="291DADB3" w14:textId="77777777" w:rsidR="008B3821" w:rsidRPr="007D25B0" w:rsidRDefault="008B3821" w:rsidP="00C73469">
            <w:pPr>
              <w:pStyle w:val="tablecell"/>
              <w:rPr>
                <w:lang w:val="en-US"/>
              </w:rPr>
            </w:pPr>
            <w:r w:rsidRPr="007D25B0">
              <w:rPr>
                <w:lang w:val="en-US"/>
              </w:rPr>
              <w:t>u(1)</w:t>
            </w:r>
          </w:p>
        </w:tc>
      </w:tr>
      <w:tr w:rsidR="008B3821" w:rsidRPr="007D25B0" w14:paraId="5108F157" w14:textId="77777777" w:rsidTr="00C73469">
        <w:trPr>
          <w:cantSplit/>
          <w:trHeight w:val="289"/>
          <w:jc w:val="center"/>
        </w:trPr>
        <w:tc>
          <w:tcPr>
            <w:tcW w:w="7920" w:type="dxa"/>
          </w:tcPr>
          <w:p w14:paraId="1B4B9F3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14:paraId="3F26DD6A"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1B4B3834" w14:textId="77777777" w:rsidTr="00C73469">
        <w:trPr>
          <w:cantSplit/>
          <w:trHeight w:val="289"/>
          <w:jc w:val="center"/>
        </w:trPr>
        <w:tc>
          <w:tcPr>
            <w:tcW w:w="7920" w:type="dxa"/>
          </w:tcPr>
          <w:p w14:paraId="5F1F7B8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14:paraId="55D303F2" w14:textId="77777777" w:rsidR="008B3821" w:rsidRPr="007D25B0" w:rsidRDefault="008B3821" w:rsidP="00C73469">
            <w:pPr>
              <w:pStyle w:val="tablecell"/>
              <w:rPr>
                <w:lang w:val="en-US"/>
              </w:rPr>
            </w:pPr>
            <w:r w:rsidRPr="007D25B0">
              <w:rPr>
                <w:lang w:val="en-US"/>
              </w:rPr>
              <w:t>ue(v)</w:t>
            </w:r>
          </w:p>
        </w:tc>
      </w:tr>
      <w:tr w:rsidR="008B3821" w:rsidRPr="007D25B0" w14:paraId="3EA574B3" w14:textId="77777777" w:rsidTr="00C73469">
        <w:trPr>
          <w:cantSplit/>
          <w:trHeight w:val="289"/>
          <w:jc w:val="center"/>
        </w:trPr>
        <w:tc>
          <w:tcPr>
            <w:tcW w:w="7920" w:type="dxa"/>
          </w:tcPr>
          <w:p w14:paraId="2FB7DBD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14:paraId="3B797C61" w14:textId="77777777" w:rsidR="008B3821" w:rsidRPr="007D25B0" w:rsidRDefault="008B3821" w:rsidP="00C73469">
            <w:pPr>
              <w:pStyle w:val="tablecell"/>
              <w:rPr>
                <w:lang w:val="en-US"/>
              </w:rPr>
            </w:pPr>
            <w:r w:rsidRPr="007D25B0">
              <w:rPr>
                <w:lang w:val="en-US"/>
              </w:rPr>
              <w:t>ue(v)</w:t>
            </w:r>
          </w:p>
        </w:tc>
      </w:tr>
      <w:tr w:rsidR="008B3821" w:rsidRPr="007D25B0" w14:paraId="43078633" w14:textId="77777777" w:rsidTr="00C73469">
        <w:trPr>
          <w:cantSplit/>
          <w:trHeight w:val="289"/>
          <w:jc w:val="center"/>
        </w:trPr>
        <w:tc>
          <w:tcPr>
            <w:tcW w:w="7920" w:type="dxa"/>
          </w:tcPr>
          <w:p w14:paraId="6C7ABA3C"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14:paraId="3B478D61" w14:textId="77777777" w:rsidR="008B3821" w:rsidRPr="007D25B0" w:rsidRDefault="008B3821" w:rsidP="00C73469">
            <w:pPr>
              <w:pStyle w:val="tablecell"/>
              <w:keepLines w:val="0"/>
              <w:rPr>
                <w:lang w:val="en-US"/>
              </w:rPr>
            </w:pPr>
            <w:r w:rsidRPr="007D25B0">
              <w:rPr>
                <w:lang w:val="en-US"/>
              </w:rPr>
              <w:t>se(v)</w:t>
            </w:r>
          </w:p>
        </w:tc>
      </w:tr>
      <w:tr w:rsidR="008B3821" w:rsidRPr="007D25B0" w14:paraId="68B36CC8" w14:textId="77777777" w:rsidTr="00C73469">
        <w:trPr>
          <w:cantSplit/>
          <w:trHeight w:val="289"/>
          <w:jc w:val="center"/>
        </w:trPr>
        <w:tc>
          <w:tcPr>
            <w:tcW w:w="7920" w:type="dxa"/>
          </w:tcPr>
          <w:p w14:paraId="12B422B4"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14:paraId="23A41481" w14:textId="77777777" w:rsidR="008B3821" w:rsidRPr="007D25B0" w:rsidRDefault="008B3821" w:rsidP="00C73469">
            <w:pPr>
              <w:pStyle w:val="tablecell"/>
              <w:keepLines w:val="0"/>
              <w:rPr>
                <w:lang w:val="en-US"/>
              </w:rPr>
            </w:pPr>
            <w:r w:rsidRPr="007D25B0">
              <w:rPr>
                <w:lang w:val="en-US"/>
              </w:rPr>
              <w:t>u(1)</w:t>
            </w:r>
          </w:p>
        </w:tc>
      </w:tr>
      <w:tr w:rsidR="008B3821" w:rsidRPr="007D25B0" w14:paraId="091A591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6611F4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14:paraId="16F9D2D8" w14:textId="77777777" w:rsidR="008B3821" w:rsidRPr="007D25B0" w:rsidRDefault="008B3821" w:rsidP="00C73469">
            <w:pPr>
              <w:pStyle w:val="tablecell"/>
              <w:keepLines w:val="0"/>
              <w:rPr>
                <w:lang w:val="en-US"/>
              </w:rPr>
            </w:pPr>
            <w:r w:rsidRPr="007D25B0">
              <w:rPr>
                <w:lang w:val="en-US"/>
              </w:rPr>
              <w:t>u(1)</w:t>
            </w:r>
          </w:p>
        </w:tc>
      </w:tr>
      <w:tr w:rsidR="008B3821" w:rsidRPr="007D25B0" w14:paraId="3EA82F9F"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2D8E980"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14:paraId="6682B009" w14:textId="77777777" w:rsidR="008B3821" w:rsidRPr="007D25B0" w:rsidRDefault="008B3821" w:rsidP="00C73469">
            <w:pPr>
              <w:pStyle w:val="tablecell"/>
              <w:keepLines w:val="0"/>
              <w:rPr>
                <w:lang w:val="en-US"/>
              </w:rPr>
            </w:pPr>
            <w:r w:rsidRPr="007D25B0">
              <w:rPr>
                <w:lang w:val="en-US"/>
              </w:rPr>
              <w:t>u(1)</w:t>
            </w:r>
          </w:p>
        </w:tc>
      </w:tr>
      <w:tr w:rsidR="008B3821" w:rsidRPr="007D25B0" w14:paraId="51C01D0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537C53F"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14:paraId="5796DD99" w14:textId="77777777" w:rsidR="008B3821" w:rsidRPr="007D25B0" w:rsidRDefault="008B3821" w:rsidP="00C73469">
            <w:pPr>
              <w:pStyle w:val="tablecell"/>
              <w:keepLines w:val="0"/>
              <w:rPr>
                <w:lang w:val="en-US"/>
              </w:rPr>
            </w:pPr>
          </w:p>
        </w:tc>
      </w:tr>
      <w:tr w:rsidR="008B3821" w:rsidRPr="007D25B0" w14:paraId="3EDA8FC6" w14:textId="77777777" w:rsidTr="00C73469">
        <w:trPr>
          <w:cantSplit/>
          <w:trHeight w:val="289"/>
          <w:jc w:val="center"/>
        </w:trPr>
        <w:tc>
          <w:tcPr>
            <w:tcW w:w="7920" w:type="dxa"/>
          </w:tcPr>
          <w:p w14:paraId="5225BB2E"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14:paraId="0C8AAB4E" w14:textId="77777777" w:rsidR="008B3821" w:rsidRPr="007D25B0" w:rsidRDefault="008B3821" w:rsidP="00C73469">
            <w:pPr>
              <w:pStyle w:val="tablecell"/>
              <w:keepLines w:val="0"/>
              <w:rPr>
                <w:lang w:val="en-US" w:eastAsia="ko-KR"/>
              </w:rPr>
            </w:pPr>
            <w:r w:rsidRPr="007D25B0">
              <w:rPr>
                <w:lang w:val="en-US" w:eastAsia="ko-KR"/>
              </w:rPr>
              <w:t>ue(v)</w:t>
            </w:r>
          </w:p>
        </w:tc>
      </w:tr>
      <w:tr w:rsidR="008B3821" w:rsidRPr="007D25B0" w14:paraId="12A67CBF" w14:textId="77777777" w:rsidTr="00C73469">
        <w:trPr>
          <w:cantSplit/>
          <w:trHeight w:val="289"/>
          <w:jc w:val="center"/>
        </w:trPr>
        <w:tc>
          <w:tcPr>
            <w:tcW w:w="7920" w:type="dxa"/>
          </w:tcPr>
          <w:p w14:paraId="61CA80D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14:paraId="30BE6146" w14:textId="77777777" w:rsidR="008B3821" w:rsidRPr="007D25B0" w:rsidRDefault="008B3821" w:rsidP="00C73469">
            <w:pPr>
              <w:pStyle w:val="tablecell"/>
              <w:keepLines w:val="0"/>
              <w:rPr>
                <w:lang w:val="en-US" w:eastAsia="ko-KR"/>
              </w:rPr>
            </w:pPr>
            <w:r w:rsidRPr="007D25B0">
              <w:rPr>
                <w:lang w:val="en-US" w:eastAsia="ko-KR"/>
              </w:rPr>
              <w:t>se(v)</w:t>
            </w:r>
          </w:p>
        </w:tc>
      </w:tr>
      <w:tr w:rsidR="008B3821" w:rsidRPr="007D25B0" w14:paraId="3C88A948" w14:textId="77777777" w:rsidTr="00C73469">
        <w:trPr>
          <w:cantSplit/>
          <w:trHeight w:val="289"/>
          <w:jc w:val="center"/>
        </w:trPr>
        <w:tc>
          <w:tcPr>
            <w:tcW w:w="7920" w:type="dxa"/>
          </w:tcPr>
          <w:p w14:paraId="180C555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14:paraId="2C330662" w14:textId="77777777" w:rsidR="008B3821" w:rsidRPr="007D25B0" w:rsidRDefault="008B3821" w:rsidP="00C73469">
            <w:pPr>
              <w:pStyle w:val="tablecell"/>
              <w:keepLines w:val="0"/>
              <w:rPr>
                <w:lang w:val="en-US" w:eastAsia="ko-KR"/>
              </w:rPr>
            </w:pPr>
            <w:r w:rsidRPr="007D25B0">
              <w:rPr>
                <w:lang w:val="en-US" w:eastAsia="ko-KR"/>
              </w:rPr>
              <w:t>se(v)</w:t>
            </w:r>
          </w:p>
        </w:tc>
      </w:tr>
      <w:tr w:rsidR="008B3821" w:rsidRPr="007D25B0" w14:paraId="62F4E27C" w14:textId="77777777" w:rsidTr="00C73469">
        <w:trPr>
          <w:cantSplit/>
          <w:trHeight w:val="289"/>
          <w:jc w:val="center"/>
        </w:trPr>
        <w:tc>
          <w:tcPr>
            <w:tcW w:w="7920" w:type="dxa"/>
          </w:tcPr>
          <w:p w14:paraId="61D2F42A"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14:paraId="74EDD44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13E24EFB" w14:textId="77777777" w:rsidTr="00C73469">
        <w:trPr>
          <w:cantSplit/>
          <w:trHeight w:val="289"/>
          <w:jc w:val="center"/>
        </w:trPr>
        <w:tc>
          <w:tcPr>
            <w:tcW w:w="7920" w:type="dxa"/>
          </w:tcPr>
          <w:p w14:paraId="67A18849"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14:paraId="3AF63F2C"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58864BFB" w14:textId="77777777" w:rsidTr="00C73469">
        <w:trPr>
          <w:cantSplit/>
          <w:trHeight w:val="289"/>
          <w:jc w:val="center"/>
        </w:trPr>
        <w:tc>
          <w:tcPr>
            <w:tcW w:w="7920" w:type="dxa"/>
          </w:tcPr>
          <w:p w14:paraId="6BFCBE69"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14:paraId="5A21AA1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3A718502" w14:textId="77777777" w:rsidTr="00C73469">
        <w:trPr>
          <w:cantSplit/>
          <w:trHeight w:val="289"/>
          <w:jc w:val="center"/>
        </w:trPr>
        <w:tc>
          <w:tcPr>
            <w:tcW w:w="7920" w:type="dxa"/>
          </w:tcPr>
          <w:p w14:paraId="331DB50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14:paraId="15B77789"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126C7AC7" w14:textId="77777777" w:rsidTr="00C73469">
        <w:trPr>
          <w:cantSplit/>
          <w:trHeight w:val="289"/>
          <w:jc w:val="center"/>
        </w:trPr>
        <w:tc>
          <w:tcPr>
            <w:tcW w:w="7920" w:type="dxa"/>
          </w:tcPr>
          <w:p w14:paraId="3008671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14:paraId="4D6763CC" w14:textId="77777777"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14:paraId="6AADA2D3" w14:textId="77777777" w:rsidTr="00C73469">
        <w:trPr>
          <w:cantSplit/>
          <w:trHeight w:val="289"/>
          <w:jc w:val="center"/>
        </w:trPr>
        <w:tc>
          <w:tcPr>
            <w:tcW w:w="7920" w:type="dxa"/>
          </w:tcPr>
          <w:p w14:paraId="66AEECD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14:paraId="5FC02DE5" w14:textId="77777777"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14:paraId="78D3D317" w14:textId="77777777" w:rsidTr="00C73469">
        <w:trPr>
          <w:cantSplit/>
          <w:trHeight w:val="289"/>
          <w:jc w:val="center"/>
        </w:trPr>
        <w:tc>
          <w:tcPr>
            <w:tcW w:w="7920" w:type="dxa"/>
          </w:tcPr>
          <w:p w14:paraId="224C636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14:paraId="678F2037" w14:textId="77777777" w:rsidR="008B3821" w:rsidRPr="007D25B0" w:rsidRDefault="008B3821" w:rsidP="00C73469">
            <w:pPr>
              <w:pStyle w:val="tablecell"/>
              <w:keepLines w:val="0"/>
              <w:rPr>
                <w:lang w:val="en-US" w:eastAsia="ko-KR"/>
              </w:rPr>
            </w:pPr>
          </w:p>
        </w:tc>
      </w:tr>
      <w:tr w:rsidR="008B3821" w:rsidRPr="007D25B0" w14:paraId="2483EC96" w14:textId="77777777" w:rsidTr="00C73469">
        <w:trPr>
          <w:cantSplit/>
          <w:trHeight w:val="289"/>
          <w:jc w:val="center"/>
        </w:trPr>
        <w:tc>
          <w:tcPr>
            <w:tcW w:w="7920" w:type="dxa"/>
          </w:tcPr>
          <w:p w14:paraId="715615E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14:paraId="0E927AF6"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5AC22441" w14:textId="77777777" w:rsidTr="00C73469">
        <w:trPr>
          <w:cantSplit/>
          <w:trHeight w:val="289"/>
          <w:jc w:val="center"/>
        </w:trPr>
        <w:tc>
          <w:tcPr>
            <w:tcW w:w="7920" w:type="dxa"/>
          </w:tcPr>
          <w:p w14:paraId="7417F953"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14:paraId="56C4E641"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6311939F" w14:textId="77777777" w:rsidTr="00C73469">
        <w:trPr>
          <w:cantSplit/>
          <w:trHeight w:val="289"/>
          <w:jc w:val="center"/>
        </w:trPr>
        <w:tc>
          <w:tcPr>
            <w:tcW w:w="7920" w:type="dxa"/>
          </w:tcPr>
          <w:p w14:paraId="64F5A6E1"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14:paraId="3F0FFAB4" w14:textId="77777777" w:rsidR="008B3821" w:rsidRPr="007D25B0" w:rsidRDefault="008B3821" w:rsidP="00C73469">
            <w:pPr>
              <w:pStyle w:val="tablecell"/>
              <w:keepLines w:val="0"/>
              <w:rPr>
                <w:lang w:val="en-US" w:eastAsia="ko-KR"/>
              </w:rPr>
            </w:pPr>
            <w:r w:rsidRPr="007D25B0">
              <w:rPr>
                <w:lang w:val="en-US"/>
              </w:rPr>
              <w:t>u(1)</w:t>
            </w:r>
          </w:p>
        </w:tc>
      </w:tr>
      <w:tr w:rsidR="008B3821" w:rsidRPr="007D25B0" w14:paraId="7B2EEE19" w14:textId="77777777" w:rsidTr="00C73469">
        <w:trPr>
          <w:cantSplit/>
          <w:trHeight w:val="289"/>
          <w:jc w:val="center"/>
        </w:trPr>
        <w:tc>
          <w:tcPr>
            <w:tcW w:w="7920" w:type="dxa"/>
          </w:tcPr>
          <w:p w14:paraId="34591880"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14:paraId="590DA2E4" w14:textId="77777777" w:rsidR="008B3821" w:rsidRPr="007D25B0" w:rsidRDefault="008B3821" w:rsidP="00C73469">
            <w:pPr>
              <w:pStyle w:val="tablecell"/>
              <w:keepLines w:val="0"/>
              <w:rPr>
                <w:lang w:val="en-US" w:eastAsia="ko-KR"/>
              </w:rPr>
            </w:pPr>
          </w:p>
        </w:tc>
      </w:tr>
      <w:tr w:rsidR="008B3821" w:rsidRPr="007D25B0" w14:paraId="0E66B6B7" w14:textId="77777777" w:rsidTr="00C73469">
        <w:trPr>
          <w:cantSplit/>
          <w:trHeight w:val="289"/>
          <w:jc w:val="center"/>
        </w:trPr>
        <w:tc>
          <w:tcPr>
            <w:tcW w:w="7920" w:type="dxa"/>
          </w:tcPr>
          <w:p w14:paraId="52713D2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14:paraId="5D43D59C" w14:textId="77777777" w:rsidR="008B3821" w:rsidRPr="007D25B0" w:rsidRDefault="008B3821" w:rsidP="00C73469">
            <w:pPr>
              <w:pStyle w:val="tablecell"/>
              <w:keepLines w:val="0"/>
              <w:rPr>
                <w:lang w:val="en-US" w:eastAsia="ko-KR"/>
              </w:rPr>
            </w:pPr>
          </w:p>
        </w:tc>
      </w:tr>
      <w:tr w:rsidR="008B3821" w:rsidRPr="007D25B0" w14:paraId="45DB56C3" w14:textId="77777777" w:rsidTr="00C73469">
        <w:trPr>
          <w:cantSplit/>
          <w:trHeight w:val="289"/>
          <w:jc w:val="center"/>
        </w:trPr>
        <w:tc>
          <w:tcPr>
            <w:tcW w:w="7920" w:type="dxa"/>
          </w:tcPr>
          <w:p w14:paraId="157C3352"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14:paraId="58C9840A"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27AE201C" w14:textId="77777777" w:rsidTr="00C73469">
        <w:trPr>
          <w:cantSplit/>
          <w:trHeight w:val="289"/>
          <w:jc w:val="center"/>
        </w:trPr>
        <w:tc>
          <w:tcPr>
            <w:tcW w:w="7920" w:type="dxa"/>
          </w:tcPr>
          <w:p w14:paraId="0A9C5C99"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14:paraId="2B990052" w14:textId="77777777" w:rsidR="008B3821" w:rsidRPr="007D25B0" w:rsidRDefault="008B3821" w:rsidP="00C73469">
            <w:pPr>
              <w:pStyle w:val="tablecell"/>
              <w:keepLines w:val="0"/>
              <w:rPr>
                <w:lang w:val="en-US" w:eastAsia="ko-KR"/>
              </w:rPr>
            </w:pPr>
          </w:p>
        </w:tc>
      </w:tr>
      <w:tr w:rsidR="008B3821" w:rsidRPr="007D25B0" w14:paraId="7719FC36" w14:textId="77777777" w:rsidTr="00C73469">
        <w:trPr>
          <w:cantSplit/>
          <w:trHeight w:val="289"/>
          <w:jc w:val="center"/>
        </w:trPr>
        <w:tc>
          <w:tcPr>
            <w:tcW w:w="7920" w:type="dxa"/>
          </w:tcPr>
          <w:p w14:paraId="5E128F3D"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14:paraId="090DF26D" w14:textId="77777777" w:rsidR="008B3821" w:rsidRPr="007D25B0" w:rsidRDefault="008B3821" w:rsidP="00C73469">
            <w:pPr>
              <w:pStyle w:val="tablecell"/>
              <w:keepLines w:val="0"/>
              <w:rPr>
                <w:lang w:val="en-US" w:eastAsia="ko-KR"/>
              </w:rPr>
            </w:pPr>
            <w:r w:rsidRPr="007D25B0">
              <w:rPr>
                <w:lang w:val="en-US"/>
              </w:rPr>
              <w:t>ue(v)</w:t>
            </w:r>
          </w:p>
        </w:tc>
      </w:tr>
      <w:tr w:rsidR="008B3821" w:rsidRPr="007D25B0" w14:paraId="3E9D0BB6" w14:textId="77777777" w:rsidTr="00C73469">
        <w:trPr>
          <w:cantSplit/>
          <w:trHeight w:val="289"/>
          <w:jc w:val="center"/>
        </w:trPr>
        <w:tc>
          <w:tcPr>
            <w:tcW w:w="7920" w:type="dxa"/>
          </w:tcPr>
          <w:p w14:paraId="3AEDA1CC"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14:paraId="4964E474" w14:textId="77777777" w:rsidR="008B3821" w:rsidRPr="007D25B0" w:rsidRDefault="008B3821" w:rsidP="00C73469">
            <w:pPr>
              <w:pStyle w:val="tablecell"/>
              <w:keepLines w:val="0"/>
              <w:rPr>
                <w:lang w:val="en-US" w:eastAsia="ko-KR"/>
              </w:rPr>
            </w:pPr>
          </w:p>
        </w:tc>
      </w:tr>
      <w:tr w:rsidR="008B3821" w:rsidRPr="007D25B0" w14:paraId="779DC7F1" w14:textId="77777777" w:rsidTr="00C73469">
        <w:trPr>
          <w:cantSplit/>
          <w:trHeight w:val="289"/>
          <w:jc w:val="center"/>
        </w:trPr>
        <w:tc>
          <w:tcPr>
            <w:tcW w:w="7920" w:type="dxa"/>
          </w:tcPr>
          <w:p w14:paraId="29D7093B"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14:paraId="3989D42E"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4FEDBF07" w14:textId="77777777" w:rsidTr="00C73469">
        <w:trPr>
          <w:cantSplit/>
          <w:trHeight w:val="289"/>
          <w:jc w:val="center"/>
        </w:trPr>
        <w:tc>
          <w:tcPr>
            <w:tcW w:w="7920" w:type="dxa"/>
          </w:tcPr>
          <w:p w14:paraId="7B0C6394" w14:textId="77777777"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14:paraId="25552EB6" w14:textId="77777777" w:rsidR="008B3821" w:rsidRPr="007D25B0" w:rsidRDefault="008B3821" w:rsidP="00C73469">
            <w:pPr>
              <w:pStyle w:val="tablecell"/>
              <w:keepLines w:val="0"/>
              <w:rPr>
                <w:lang w:val="en-US" w:eastAsia="ko-KR"/>
              </w:rPr>
            </w:pPr>
          </w:p>
        </w:tc>
      </w:tr>
      <w:tr w:rsidR="008B3821" w:rsidRPr="007D25B0" w14:paraId="18B0F36B"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6EC6513F"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14:paraId="4927D8B2" w14:textId="77777777" w:rsidR="008B3821" w:rsidRPr="007D25B0" w:rsidRDefault="008B3821" w:rsidP="00C73469">
            <w:pPr>
              <w:pStyle w:val="tablecell"/>
              <w:keepLines w:val="0"/>
              <w:rPr>
                <w:lang w:val="en-US" w:eastAsia="ko-KR"/>
              </w:rPr>
            </w:pPr>
            <w:r w:rsidRPr="007D25B0">
              <w:rPr>
                <w:lang w:val="en-US" w:eastAsia="ko-KR"/>
              </w:rPr>
              <w:t>u(1)</w:t>
            </w:r>
          </w:p>
        </w:tc>
      </w:tr>
      <w:tr w:rsidR="008B3821" w:rsidRPr="007D25B0" w14:paraId="00AB9E1D" w14:textId="77777777" w:rsidTr="00C73469">
        <w:trPr>
          <w:cantSplit/>
          <w:trHeight w:val="289"/>
          <w:jc w:val="center"/>
        </w:trPr>
        <w:tc>
          <w:tcPr>
            <w:tcW w:w="7920" w:type="dxa"/>
          </w:tcPr>
          <w:p w14:paraId="5776FFAD" w14:textId="77777777"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14:paraId="0B3B6558" w14:textId="77777777" w:rsidR="008B3821" w:rsidRPr="007D25B0" w:rsidRDefault="008B3821" w:rsidP="00C73469">
            <w:pPr>
              <w:pStyle w:val="tablecell"/>
              <w:keepLines w:val="0"/>
              <w:rPr>
                <w:lang w:val="en-US" w:eastAsia="ko-KR"/>
              </w:rPr>
            </w:pPr>
            <w:r w:rsidRPr="007D25B0">
              <w:rPr>
                <w:lang w:val="en-US"/>
              </w:rPr>
              <w:t>u(1)</w:t>
            </w:r>
          </w:p>
        </w:tc>
      </w:tr>
      <w:tr w:rsidR="008B3821" w:rsidRPr="007D25B0" w14:paraId="40EAA773" w14:textId="77777777" w:rsidTr="00C73469">
        <w:trPr>
          <w:cantSplit/>
          <w:trHeight w:val="289"/>
          <w:jc w:val="center"/>
        </w:trPr>
        <w:tc>
          <w:tcPr>
            <w:tcW w:w="7920" w:type="dxa"/>
          </w:tcPr>
          <w:p w14:paraId="52DD7A6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14:paraId="15ADA048" w14:textId="77777777" w:rsidR="008B3821" w:rsidRPr="007D25B0" w:rsidRDefault="008B3821" w:rsidP="00C73469">
            <w:pPr>
              <w:pStyle w:val="tablecell"/>
              <w:keepLines w:val="0"/>
              <w:rPr>
                <w:lang w:val="en-US"/>
              </w:rPr>
            </w:pPr>
          </w:p>
        </w:tc>
      </w:tr>
      <w:tr w:rsidR="008B3821" w:rsidRPr="007D25B0" w14:paraId="1A7BEA54" w14:textId="77777777" w:rsidTr="00C73469">
        <w:trPr>
          <w:cantSplit/>
          <w:trHeight w:val="289"/>
          <w:jc w:val="center"/>
        </w:trPr>
        <w:tc>
          <w:tcPr>
            <w:tcW w:w="7920" w:type="dxa"/>
          </w:tcPr>
          <w:p w14:paraId="0526B096"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14:paraId="38511ABF"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1B98614D" w14:textId="77777777" w:rsidTr="00C73469">
        <w:trPr>
          <w:cantSplit/>
          <w:trHeight w:val="289"/>
          <w:jc w:val="center"/>
        </w:trPr>
        <w:tc>
          <w:tcPr>
            <w:tcW w:w="7920" w:type="dxa"/>
          </w:tcPr>
          <w:p w14:paraId="1ED9634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14:paraId="14C318BA"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19351F0F" w14:textId="77777777" w:rsidTr="00C73469">
        <w:trPr>
          <w:cantSplit/>
          <w:trHeight w:val="289"/>
          <w:jc w:val="center"/>
        </w:trPr>
        <w:tc>
          <w:tcPr>
            <w:tcW w:w="7920" w:type="dxa"/>
          </w:tcPr>
          <w:p w14:paraId="3FD9969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14:paraId="19742ED3" w14:textId="77777777" w:rsidR="008B3821" w:rsidRPr="007D25B0" w:rsidRDefault="008B3821" w:rsidP="00C73469">
            <w:pPr>
              <w:pStyle w:val="tablecell"/>
              <w:keepLines w:val="0"/>
              <w:rPr>
                <w:lang w:val="en-US"/>
              </w:rPr>
            </w:pPr>
          </w:p>
        </w:tc>
      </w:tr>
      <w:tr w:rsidR="008B3821" w:rsidRPr="007D25B0" w14:paraId="72FB0A4A" w14:textId="77777777" w:rsidTr="00C73469">
        <w:trPr>
          <w:cantSplit/>
          <w:trHeight w:val="289"/>
          <w:jc w:val="center"/>
        </w:trPr>
        <w:tc>
          <w:tcPr>
            <w:tcW w:w="7920" w:type="dxa"/>
          </w:tcPr>
          <w:p w14:paraId="25F5441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14:paraId="4D41DE54" w14:textId="77777777" w:rsidR="008B3821" w:rsidRPr="007D25B0" w:rsidRDefault="008B3821" w:rsidP="00C73469">
            <w:pPr>
              <w:pStyle w:val="tablecell"/>
              <w:keepLines w:val="0"/>
              <w:rPr>
                <w:lang w:val="en-US"/>
              </w:rPr>
            </w:pPr>
            <w:r w:rsidRPr="007D25B0">
              <w:rPr>
                <w:lang w:val="en-US" w:eastAsia="ko-KR"/>
              </w:rPr>
              <w:t>se(v)</w:t>
            </w:r>
          </w:p>
        </w:tc>
      </w:tr>
      <w:tr w:rsidR="008B3821" w:rsidRPr="007D25B0" w14:paraId="5C91329A" w14:textId="77777777" w:rsidTr="00C73469">
        <w:trPr>
          <w:cantSplit/>
          <w:trHeight w:val="289"/>
          <w:jc w:val="center"/>
        </w:trPr>
        <w:tc>
          <w:tcPr>
            <w:tcW w:w="7920" w:type="dxa"/>
          </w:tcPr>
          <w:p w14:paraId="23C6A78E"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14:paraId="1716B101" w14:textId="77777777" w:rsidR="008B3821" w:rsidRPr="007D25B0" w:rsidRDefault="008B3821" w:rsidP="00C73469">
            <w:pPr>
              <w:pStyle w:val="tablecell"/>
              <w:keepLines w:val="0"/>
              <w:rPr>
                <w:lang w:val="en-US"/>
              </w:rPr>
            </w:pPr>
            <w:r w:rsidRPr="007D25B0">
              <w:rPr>
                <w:lang w:val="en-US" w:eastAsia="ko-KR"/>
              </w:rPr>
              <w:t>se(v)</w:t>
            </w:r>
          </w:p>
        </w:tc>
      </w:tr>
      <w:tr w:rsidR="008B3821" w:rsidRPr="007D25B0" w14:paraId="285D25A3" w14:textId="77777777" w:rsidTr="00C73469">
        <w:trPr>
          <w:cantSplit/>
          <w:trHeight w:val="289"/>
          <w:jc w:val="center"/>
        </w:trPr>
        <w:tc>
          <w:tcPr>
            <w:tcW w:w="7920" w:type="dxa"/>
          </w:tcPr>
          <w:p w14:paraId="494F237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14:paraId="7C10B783" w14:textId="77777777" w:rsidR="008B3821" w:rsidRPr="007D25B0" w:rsidRDefault="008B3821" w:rsidP="00C73469">
            <w:pPr>
              <w:pStyle w:val="tablecell"/>
              <w:keepLines w:val="0"/>
              <w:rPr>
                <w:lang w:val="en-US"/>
              </w:rPr>
            </w:pPr>
          </w:p>
        </w:tc>
      </w:tr>
      <w:tr w:rsidR="008B3821" w:rsidRPr="007D25B0" w14:paraId="1141C563" w14:textId="77777777" w:rsidTr="00C73469">
        <w:trPr>
          <w:cantSplit/>
          <w:trHeight w:val="289"/>
          <w:jc w:val="center"/>
        </w:trPr>
        <w:tc>
          <w:tcPr>
            <w:tcW w:w="7920" w:type="dxa"/>
          </w:tcPr>
          <w:p w14:paraId="18799A3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14:paraId="0C1EB63C" w14:textId="77777777" w:rsidR="008B3821" w:rsidRPr="007D25B0" w:rsidRDefault="008B3821" w:rsidP="00C73469">
            <w:pPr>
              <w:pStyle w:val="tablecell"/>
              <w:keepLines w:val="0"/>
              <w:rPr>
                <w:lang w:val="en-US"/>
              </w:rPr>
            </w:pPr>
          </w:p>
        </w:tc>
      </w:tr>
      <w:tr w:rsidR="008B3821" w:rsidRPr="007D25B0" w14:paraId="01BD9D35" w14:textId="77777777" w:rsidTr="00C73469">
        <w:trPr>
          <w:cantSplit/>
          <w:jc w:val="center"/>
        </w:trPr>
        <w:tc>
          <w:tcPr>
            <w:tcW w:w="7920" w:type="dxa"/>
          </w:tcPr>
          <w:p w14:paraId="233E132D"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14:paraId="1F725F45" w14:textId="77777777" w:rsidR="008B3821" w:rsidRPr="007D25B0" w:rsidRDefault="008B3821" w:rsidP="00C73469">
            <w:pPr>
              <w:pStyle w:val="tablecell"/>
              <w:keepLines w:val="0"/>
              <w:rPr>
                <w:lang w:val="en-US"/>
              </w:rPr>
            </w:pPr>
          </w:p>
        </w:tc>
      </w:tr>
      <w:tr w:rsidR="008B3821" w:rsidRPr="007D25B0" w14:paraId="545428B2" w14:textId="77777777" w:rsidTr="00C73469">
        <w:trPr>
          <w:cantSplit/>
          <w:jc w:val="center"/>
        </w:trPr>
        <w:tc>
          <w:tcPr>
            <w:tcW w:w="7920" w:type="dxa"/>
          </w:tcPr>
          <w:p w14:paraId="6244A423"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14:paraId="7E59C128" w14:textId="77777777"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14:paraId="1802D95A" w14:textId="77777777" w:rsidTr="00C73469">
        <w:trPr>
          <w:cantSplit/>
          <w:jc w:val="center"/>
        </w:trPr>
        <w:tc>
          <w:tcPr>
            <w:tcW w:w="7920" w:type="dxa"/>
          </w:tcPr>
          <w:p w14:paraId="3BAA1699"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14:paraId="0731AE92" w14:textId="77777777" w:rsidR="008B3821" w:rsidRPr="007D25B0" w:rsidRDefault="008B3821" w:rsidP="00C73469">
            <w:pPr>
              <w:pStyle w:val="tablecell"/>
              <w:keepLines w:val="0"/>
              <w:rPr>
                <w:rFonts w:eastAsia="MS Mincho"/>
                <w:lang w:val="en-US" w:eastAsia="ja-JP"/>
              </w:rPr>
            </w:pPr>
          </w:p>
        </w:tc>
      </w:tr>
      <w:tr w:rsidR="008B3821" w:rsidRPr="007D25B0" w14:paraId="24445854" w14:textId="77777777" w:rsidTr="00C73469">
        <w:trPr>
          <w:cantSplit/>
          <w:jc w:val="center"/>
        </w:trPr>
        <w:tc>
          <w:tcPr>
            <w:tcW w:w="7920" w:type="dxa"/>
          </w:tcPr>
          <w:p w14:paraId="40592205"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14:paraId="367AE8DE" w14:textId="77777777"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14:paraId="6144ADB8" w14:textId="77777777" w:rsidTr="00C73469">
        <w:trPr>
          <w:cantSplit/>
          <w:jc w:val="center"/>
        </w:trPr>
        <w:tc>
          <w:tcPr>
            <w:tcW w:w="7920" w:type="dxa"/>
          </w:tcPr>
          <w:p w14:paraId="6CFD5386"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14:paraId="4D7A20AF" w14:textId="77777777" w:rsidR="008B3821" w:rsidRPr="007D25B0" w:rsidRDefault="008B3821" w:rsidP="00C73469">
            <w:pPr>
              <w:pStyle w:val="tablecell"/>
              <w:keepLines w:val="0"/>
              <w:rPr>
                <w:rFonts w:eastAsia="MS Mincho"/>
                <w:lang w:val="en-US" w:eastAsia="ja-JP"/>
              </w:rPr>
            </w:pPr>
          </w:p>
        </w:tc>
      </w:tr>
      <w:tr w:rsidR="008B3821" w:rsidRPr="007D25B0" w14:paraId="4665BD43" w14:textId="77777777" w:rsidTr="00C73469">
        <w:trPr>
          <w:cantSplit/>
          <w:trHeight w:val="289"/>
          <w:jc w:val="center"/>
        </w:trPr>
        <w:tc>
          <w:tcPr>
            <w:tcW w:w="7920" w:type="dxa"/>
          </w:tcPr>
          <w:p w14:paraId="22C94503"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14:paraId="1E693D6A" w14:textId="77777777"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14:paraId="2137A1DC" w14:textId="77777777" w:rsidTr="00C73469">
        <w:trPr>
          <w:cantSplit/>
          <w:trHeight w:val="289"/>
          <w:jc w:val="center"/>
        </w:trPr>
        <w:tc>
          <w:tcPr>
            <w:tcW w:w="7920" w:type="dxa"/>
          </w:tcPr>
          <w:p w14:paraId="481A7E31"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14:paraId="3B680940" w14:textId="77777777" w:rsidR="008B3821" w:rsidRPr="007D25B0" w:rsidRDefault="008B3821" w:rsidP="00C73469">
            <w:pPr>
              <w:pStyle w:val="tablecell"/>
              <w:keepLines w:val="0"/>
              <w:rPr>
                <w:lang w:val="en-US"/>
              </w:rPr>
            </w:pPr>
          </w:p>
        </w:tc>
      </w:tr>
      <w:tr w:rsidR="008B3821" w:rsidRPr="007D25B0" w14:paraId="30FE2B61" w14:textId="77777777" w:rsidTr="00C73469">
        <w:trPr>
          <w:cantSplit/>
          <w:trHeight w:val="289"/>
          <w:jc w:val="center"/>
        </w:trPr>
        <w:tc>
          <w:tcPr>
            <w:tcW w:w="7920" w:type="dxa"/>
          </w:tcPr>
          <w:p w14:paraId="6E4944F1"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14:paraId="0BE6D175" w14:textId="77777777" w:rsidR="008B3821" w:rsidRPr="007D25B0" w:rsidRDefault="008B3821" w:rsidP="00C73469">
            <w:pPr>
              <w:pStyle w:val="tablecell"/>
              <w:keepLines w:val="0"/>
              <w:rPr>
                <w:lang w:val="en-US"/>
              </w:rPr>
            </w:pPr>
          </w:p>
        </w:tc>
      </w:tr>
      <w:tr w:rsidR="008B3821" w:rsidRPr="007D25B0" w14:paraId="4F9326FE" w14:textId="77777777" w:rsidTr="00C73469">
        <w:trPr>
          <w:cantSplit/>
          <w:trHeight w:val="289"/>
          <w:jc w:val="center"/>
        </w:trPr>
        <w:tc>
          <w:tcPr>
            <w:tcW w:w="7920" w:type="dxa"/>
          </w:tcPr>
          <w:p w14:paraId="21D2F2B8"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14:paraId="34B64573" w14:textId="77777777" w:rsidR="008B3821" w:rsidRPr="007D25B0" w:rsidRDefault="008B3821" w:rsidP="00C73469">
            <w:pPr>
              <w:pStyle w:val="tablecell"/>
              <w:keepLines w:val="0"/>
              <w:rPr>
                <w:lang w:val="en-US"/>
              </w:rPr>
            </w:pPr>
          </w:p>
        </w:tc>
      </w:tr>
      <w:tr w:rsidR="008B3821" w:rsidRPr="007D25B0" w14:paraId="26EFFDB4" w14:textId="77777777" w:rsidTr="00C73469">
        <w:trPr>
          <w:cantSplit/>
          <w:trHeight w:val="289"/>
          <w:jc w:val="center"/>
        </w:trPr>
        <w:tc>
          <w:tcPr>
            <w:tcW w:w="7920" w:type="dxa"/>
          </w:tcPr>
          <w:p w14:paraId="5B4BAC6C" w14:textId="77777777"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14:paraId="01229663" w14:textId="77777777" w:rsidR="008B3821" w:rsidRPr="007D25B0" w:rsidRDefault="008B3821" w:rsidP="00C73469">
            <w:pPr>
              <w:pStyle w:val="tablecell"/>
              <w:keepLines w:val="0"/>
              <w:rPr>
                <w:lang w:val="en-US"/>
              </w:rPr>
            </w:pPr>
            <w:r w:rsidRPr="007D25B0">
              <w:rPr>
                <w:lang w:val="en-US"/>
              </w:rPr>
              <w:t>u(1)</w:t>
            </w:r>
          </w:p>
        </w:tc>
      </w:tr>
      <w:tr w:rsidR="008B3821" w:rsidRPr="007D25B0" w14:paraId="61C92AA2" w14:textId="77777777" w:rsidTr="00C73469">
        <w:trPr>
          <w:cantSplit/>
          <w:trHeight w:val="289"/>
          <w:jc w:val="center"/>
        </w:trPr>
        <w:tc>
          <w:tcPr>
            <w:tcW w:w="7920" w:type="dxa"/>
          </w:tcPr>
          <w:p w14:paraId="5FE49C89" w14:textId="77777777"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14:paraId="6056174F" w14:textId="77777777" w:rsidR="008B3821" w:rsidRPr="007D25B0" w:rsidRDefault="008B3821" w:rsidP="00C73469">
            <w:pPr>
              <w:pStyle w:val="tablecell"/>
              <w:keepLines w:val="0"/>
              <w:rPr>
                <w:lang w:val="en-US"/>
              </w:rPr>
            </w:pPr>
            <w:r w:rsidRPr="007D25B0">
              <w:rPr>
                <w:lang w:val="en-US"/>
              </w:rPr>
              <w:t>ue(v)</w:t>
            </w:r>
          </w:p>
        </w:tc>
      </w:tr>
      <w:tr w:rsidR="008B3821" w:rsidRPr="007D25B0" w14:paraId="23924972" w14:textId="77777777" w:rsidTr="00C73469">
        <w:trPr>
          <w:cantSplit/>
          <w:trHeight w:val="289"/>
          <w:jc w:val="center"/>
        </w:trPr>
        <w:tc>
          <w:tcPr>
            <w:tcW w:w="7920" w:type="dxa"/>
          </w:tcPr>
          <w:p w14:paraId="7D75692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14:paraId="1C4F26DA" w14:textId="77777777" w:rsidR="008B3821" w:rsidRPr="007D25B0" w:rsidRDefault="008B3821" w:rsidP="00C73469">
            <w:pPr>
              <w:pStyle w:val="tablecell"/>
              <w:keepLines w:val="0"/>
              <w:rPr>
                <w:lang w:val="en-US"/>
              </w:rPr>
            </w:pPr>
            <w:r w:rsidRPr="007D25B0">
              <w:rPr>
                <w:lang w:val="en-US" w:eastAsia="ko-KR"/>
              </w:rPr>
              <w:t>u(1)</w:t>
            </w:r>
          </w:p>
        </w:tc>
      </w:tr>
      <w:tr w:rsidR="008B3821" w:rsidRPr="007D25B0" w14:paraId="0F2AC8D3" w14:textId="77777777" w:rsidTr="00C73469">
        <w:trPr>
          <w:cantSplit/>
          <w:trHeight w:val="289"/>
          <w:jc w:val="center"/>
        </w:trPr>
        <w:tc>
          <w:tcPr>
            <w:tcW w:w="7920" w:type="dxa"/>
          </w:tcPr>
          <w:p w14:paraId="3E18627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14:paraId="488771EF" w14:textId="77777777" w:rsidR="008B3821" w:rsidRPr="007D25B0" w:rsidRDefault="008B3821" w:rsidP="00C73469">
            <w:pPr>
              <w:pStyle w:val="tablecell"/>
              <w:keepLines w:val="0"/>
              <w:rPr>
                <w:lang w:val="en-US"/>
              </w:rPr>
            </w:pPr>
            <w:r w:rsidRPr="007D25B0">
              <w:rPr>
                <w:lang w:val="en-US"/>
              </w:rPr>
              <w:t>u(1)</w:t>
            </w:r>
          </w:p>
        </w:tc>
      </w:tr>
      <w:tr w:rsidR="008B3821" w:rsidRPr="007D25B0" w14:paraId="4DE1605A" w14:textId="77777777" w:rsidTr="00C73469">
        <w:trPr>
          <w:cantSplit/>
          <w:trHeight w:val="289"/>
          <w:jc w:val="center"/>
        </w:trPr>
        <w:tc>
          <w:tcPr>
            <w:tcW w:w="7920" w:type="dxa"/>
          </w:tcPr>
          <w:p w14:paraId="776708D0"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14:paraId="46C9FC50" w14:textId="77777777" w:rsidR="008B3821" w:rsidRPr="007D25B0" w:rsidRDefault="008B3821" w:rsidP="00C73469">
            <w:pPr>
              <w:pStyle w:val="tablecell"/>
              <w:keepLines w:val="0"/>
              <w:rPr>
                <w:lang w:val="en-US"/>
              </w:rPr>
            </w:pPr>
          </w:p>
        </w:tc>
      </w:tr>
      <w:tr w:rsidR="008B3821" w:rsidRPr="007D25B0" w14:paraId="591AFB37" w14:textId="77777777" w:rsidTr="00C73469">
        <w:trPr>
          <w:cantSplit/>
          <w:trHeight w:val="289"/>
          <w:jc w:val="center"/>
        </w:trPr>
        <w:tc>
          <w:tcPr>
            <w:tcW w:w="7920" w:type="dxa"/>
          </w:tcPr>
          <w:p w14:paraId="5A3A4DFC"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14:paraId="09CEAEF7" w14:textId="77777777" w:rsidR="008B3821" w:rsidRPr="007D25B0" w:rsidRDefault="008B3821" w:rsidP="00C73469">
            <w:pPr>
              <w:pStyle w:val="tablecell"/>
              <w:keepLines w:val="0"/>
              <w:rPr>
                <w:lang w:val="en-US"/>
              </w:rPr>
            </w:pPr>
          </w:p>
        </w:tc>
      </w:tr>
      <w:tr w:rsidR="008B3821" w:rsidRPr="007D25B0" w14:paraId="0472DB8E" w14:textId="77777777" w:rsidTr="00C73469">
        <w:trPr>
          <w:cantSplit/>
          <w:trHeight w:val="289"/>
          <w:jc w:val="center"/>
        </w:trPr>
        <w:tc>
          <w:tcPr>
            <w:tcW w:w="7920" w:type="dxa"/>
          </w:tcPr>
          <w:p w14:paraId="7B2463BD"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14:paraId="3E13460B" w14:textId="77777777" w:rsidR="008B3821" w:rsidRPr="007D25B0" w:rsidRDefault="008B3821" w:rsidP="00C73469">
            <w:pPr>
              <w:pStyle w:val="tablecell"/>
              <w:keepLines w:val="0"/>
              <w:rPr>
                <w:lang w:val="en-US"/>
              </w:rPr>
            </w:pPr>
            <w:r w:rsidRPr="007D25B0">
              <w:rPr>
                <w:lang w:val="en-US"/>
              </w:rPr>
              <w:t>u(1)</w:t>
            </w:r>
          </w:p>
        </w:tc>
      </w:tr>
      <w:tr w:rsidR="008B3821" w:rsidRPr="007D25B0" w14:paraId="20E09F4F" w14:textId="77777777" w:rsidTr="00C73469">
        <w:trPr>
          <w:cantSplit/>
          <w:trHeight w:val="289"/>
          <w:jc w:val="center"/>
        </w:trPr>
        <w:tc>
          <w:tcPr>
            <w:tcW w:w="7920" w:type="dxa"/>
          </w:tcPr>
          <w:p w14:paraId="455D9BF8"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14:paraId="33355A94" w14:textId="77777777" w:rsidR="008B3821" w:rsidRPr="007D25B0" w:rsidRDefault="008B3821" w:rsidP="00C73469">
            <w:pPr>
              <w:pStyle w:val="tablecell"/>
              <w:keepLines w:val="0"/>
              <w:rPr>
                <w:lang w:val="en-US"/>
              </w:rPr>
            </w:pPr>
          </w:p>
        </w:tc>
      </w:tr>
      <w:tr w:rsidR="008B3821" w:rsidRPr="007D25B0" w14:paraId="44B0FC75" w14:textId="77777777" w:rsidTr="00C73469">
        <w:trPr>
          <w:cantSplit/>
          <w:trHeight w:val="289"/>
          <w:jc w:val="center"/>
        </w:trPr>
        <w:tc>
          <w:tcPr>
            <w:tcW w:w="7920" w:type="dxa"/>
          </w:tcPr>
          <w:p w14:paraId="644C4E5F" w14:textId="77777777"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14:paraId="5E6786F3" w14:textId="77777777" w:rsidR="008B3821" w:rsidRPr="007D25B0" w:rsidRDefault="008B3821" w:rsidP="00C73469">
            <w:pPr>
              <w:pStyle w:val="tablecell"/>
              <w:keepLines w:val="0"/>
              <w:rPr>
                <w:lang w:val="en-US"/>
              </w:rPr>
            </w:pPr>
          </w:p>
        </w:tc>
      </w:tr>
    </w:tbl>
    <w:p w14:paraId="54D1E8B9" w14:textId="77777777" w:rsidR="008B3821" w:rsidRPr="007D25B0" w:rsidRDefault="008B3821" w:rsidP="008B3821">
      <w:pPr>
        <w:pStyle w:val="3N"/>
        <w:rPr>
          <w:lang w:val="en-US"/>
        </w:rPr>
      </w:pPr>
    </w:p>
    <w:p w14:paraId="13D9E158" w14:textId="77777777"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14:paraId="28A6A22B" w14:textId="77777777" w:rsidR="008B3821" w:rsidRPr="007D25B0" w:rsidRDefault="008B3821" w:rsidP="008B3821">
      <w:pPr>
        <w:pStyle w:val="3N"/>
        <w:rPr>
          <w:lang w:val="en-US"/>
        </w:rPr>
      </w:pPr>
      <w:r w:rsidRPr="007D25B0">
        <w:rPr>
          <w:lang w:val="en-US"/>
        </w:rPr>
        <w:t>The specifications in subclause 7.3.2.4 apply.</w:t>
      </w:r>
    </w:p>
    <w:p w14:paraId="1BA8241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14:paraId="1C7E33DF" w14:textId="77777777" w:rsidR="008B3821" w:rsidRPr="007D25B0" w:rsidRDefault="008B3821" w:rsidP="008B3821">
      <w:pPr>
        <w:pStyle w:val="3N"/>
        <w:rPr>
          <w:lang w:val="en-US"/>
        </w:rPr>
      </w:pPr>
      <w:r w:rsidRPr="007D25B0">
        <w:rPr>
          <w:lang w:val="en-US"/>
        </w:rPr>
        <w:t>The specifications in subclause 7.3.2.5 apply.</w:t>
      </w:r>
    </w:p>
    <w:p w14:paraId="3098A27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14:paraId="6A9E8341" w14:textId="77777777" w:rsidR="008B3821" w:rsidRPr="007D25B0" w:rsidRDefault="008B3821" w:rsidP="008B3821">
      <w:pPr>
        <w:pStyle w:val="3N"/>
        <w:rPr>
          <w:lang w:val="en-US"/>
        </w:rPr>
      </w:pPr>
      <w:r w:rsidRPr="007D25B0">
        <w:rPr>
          <w:lang w:val="en-US"/>
        </w:rPr>
        <w:t>The specifications in subclause 7.3.2.6 apply.</w:t>
      </w:r>
    </w:p>
    <w:p w14:paraId="5E1E396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14:paraId="488C96EE" w14:textId="77777777" w:rsidR="008B3821" w:rsidRPr="007D25B0" w:rsidRDefault="008B3821" w:rsidP="008B3821">
      <w:pPr>
        <w:pStyle w:val="3N"/>
        <w:rPr>
          <w:lang w:val="en-US"/>
        </w:rPr>
      </w:pPr>
      <w:r w:rsidRPr="007D25B0">
        <w:rPr>
          <w:lang w:val="en-US"/>
        </w:rPr>
        <w:t>The specifications in subclause 7.3.2.7 apply.</w:t>
      </w:r>
    </w:p>
    <w:p w14:paraId="54870DF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14:paraId="5C308178" w14:textId="77777777" w:rsidR="008B3821" w:rsidRPr="007D25B0" w:rsidRDefault="008B3821" w:rsidP="008B3821">
      <w:pPr>
        <w:pStyle w:val="3N"/>
        <w:rPr>
          <w:lang w:val="en-US"/>
        </w:rPr>
      </w:pPr>
      <w:r w:rsidRPr="007D25B0">
        <w:rPr>
          <w:lang w:val="en-US"/>
        </w:rPr>
        <w:t>The specifications in subclause 7.3.2.8 apply.</w:t>
      </w:r>
    </w:p>
    <w:p w14:paraId="4BE3BB4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14:paraId="7A944EBB" w14:textId="77777777" w:rsidR="008B3821" w:rsidRPr="007D25B0" w:rsidRDefault="008B3821" w:rsidP="008B3821">
      <w:pPr>
        <w:pStyle w:val="3N"/>
        <w:rPr>
          <w:lang w:val="en-US"/>
        </w:rPr>
      </w:pPr>
      <w:r w:rsidRPr="007D25B0">
        <w:rPr>
          <w:lang w:val="en-US"/>
        </w:rPr>
        <w:t>The specifications in subclause 7.3.2.9 apply.</w:t>
      </w:r>
    </w:p>
    <w:p w14:paraId="269D682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14:paraId="7FB067C4" w14:textId="77777777" w:rsidR="008B3821" w:rsidRPr="007D25B0" w:rsidRDefault="008B3821" w:rsidP="008B3821">
      <w:pPr>
        <w:pStyle w:val="3N"/>
        <w:rPr>
          <w:lang w:val="en-US"/>
        </w:rPr>
      </w:pPr>
      <w:r w:rsidRPr="007D25B0">
        <w:rPr>
          <w:lang w:val="en-US"/>
        </w:rPr>
        <w:t>The specifications in subclause 7.3.2.10 apply.</w:t>
      </w:r>
    </w:p>
    <w:p w14:paraId="2D89C9B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14:paraId="1A0CEA9F" w14:textId="77777777" w:rsidR="008B3821" w:rsidRPr="007D25B0" w:rsidRDefault="008B3821" w:rsidP="008B3821">
      <w:pPr>
        <w:pStyle w:val="3N"/>
        <w:rPr>
          <w:lang w:val="en-US"/>
        </w:rPr>
      </w:pPr>
      <w:r w:rsidRPr="007D25B0">
        <w:rPr>
          <w:lang w:val="en-US"/>
        </w:rPr>
        <w:t>The specifications in subclause 7.3.2.11 apply.</w:t>
      </w:r>
    </w:p>
    <w:p w14:paraId="7C91878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14:paraId="76089DCE" w14:textId="77777777" w:rsidR="008B3821" w:rsidRPr="007D25B0" w:rsidRDefault="008B3821" w:rsidP="008B3821">
      <w:pPr>
        <w:pStyle w:val="3N"/>
        <w:rPr>
          <w:lang w:val="en-US"/>
        </w:rPr>
      </w:pPr>
      <w:r w:rsidRPr="007D25B0">
        <w:rPr>
          <w:lang w:val="en-US"/>
        </w:rPr>
        <w:t>The specifications in subclause 7.3.2.12 apply.</w:t>
      </w:r>
    </w:p>
    <w:p w14:paraId="439AD35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48" w:name="_Toc366771952"/>
      <w:r w:rsidRPr="007D25B0">
        <w:rPr>
          <w:lang w:val="en-US"/>
        </w:rPr>
        <w:lastRenderedPageBreak/>
        <w:t>Profile, tier and level syntax</w:t>
      </w:r>
      <w:bookmarkEnd w:id="1448"/>
    </w:p>
    <w:p w14:paraId="25AB3D13"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14:paraId="794BE338" w14:textId="77777777" w:rsidTr="00C73469">
        <w:trPr>
          <w:cantSplit/>
          <w:trHeight w:val="289"/>
          <w:jc w:val="center"/>
        </w:trPr>
        <w:tc>
          <w:tcPr>
            <w:tcW w:w="7920" w:type="dxa"/>
          </w:tcPr>
          <w:p w14:paraId="3552D4C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14:paraId="45B985B9" w14:textId="77777777" w:rsidR="008B3821" w:rsidRPr="007D25B0" w:rsidRDefault="008B3821" w:rsidP="00C73469">
            <w:pPr>
              <w:pStyle w:val="tablecell"/>
              <w:rPr>
                <w:b/>
                <w:lang w:val="en-US"/>
              </w:rPr>
            </w:pPr>
            <w:r w:rsidRPr="007D25B0">
              <w:rPr>
                <w:b/>
                <w:lang w:val="en-US"/>
              </w:rPr>
              <w:t>Descriptor</w:t>
            </w:r>
          </w:p>
        </w:tc>
      </w:tr>
      <w:tr w:rsidR="008B3821" w:rsidRPr="007D25B0" w14:paraId="60717D8C" w14:textId="77777777" w:rsidTr="00C73469">
        <w:trPr>
          <w:cantSplit/>
          <w:trHeight w:val="289"/>
          <w:jc w:val="center"/>
        </w:trPr>
        <w:tc>
          <w:tcPr>
            <w:tcW w:w="7920" w:type="dxa"/>
          </w:tcPr>
          <w:p w14:paraId="6F58D374"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14:paraId="3DB4E993" w14:textId="77777777" w:rsidR="008B3821" w:rsidRPr="007D25B0" w:rsidRDefault="008B3821" w:rsidP="00C73469">
            <w:pPr>
              <w:pStyle w:val="tablecell"/>
              <w:rPr>
                <w:b/>
                <w:lang w:val="en-US"/>
              </w:rPr>
            </w:pPr>
          </w:p>
        </w:tc>
      </w:tr>
      <w:tr w:rsidR="008B3821" w:rsidRPr="007D25B0" w14:paraId="77CAF35D" w14:textId="77777777" w:rsidTr="00C73469">
        <w:trPr>
          <w:cantSplit/>
          <w:trHeight w:val="289"/>
          <w:jc w:val="center"/>
        </w:trPr>
        <w:tc>
          <w:tcPr>
            <w:tcW w:w="7920" w:type="dxa"/>
          </w:tcPr>
          <w:p w14:paraId="7CEA593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14:paraId="456CBE3D" w14:textId="77777777" w:rsidR="008B3821" w:rsidRPr="007D25B0" w:rsidRDefault="008B3821" w:rsidP="00C73469">
            <w:pPr>
              <w:pStyle w:val="tablecell"/>
              <w:rPr>
                <w:lang w:val="en-US"/>
              </w:rPr>
            </w:pPr>
            <w:r w:rsidRPr="007D25B0">
              <w:rPr>
                <w:lang w:val="en-US"/>
              </w:rPr>
              <w:t>u(2)</w:t>
            </w:r>
          </w:p>
        </w:tc>
      </w:tr>
      <w:tr w:rsidR="008B3821" w:rsidRPr="007D25B0" w14:paraId="3816C296" w14:textId="77777777" w:rsidTr="00C73469">
        <w:trPr>
          <w:cantSplit/>
          <w:trHeight w:val="289"/>
          <w:jc w:val="center"/>
        </w:trPr>
        <w:tc>
          <w:tcPr>
            <w:tcW w:w="7920" w:type="dxa"/>
          </w:tcPr>
          <w:p w14:paraId="3FE7226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14:paraId="211EDD26" w14:textId="77777777" w:rsidR="008B3821" w:rsidRPr="007D25B0" w:rsidRDefault="008B3821" w:rsidP="00C73469">
            <w:pPr>
              <w:pStyle w:val="tablecell"/>
              <w:rPr>
                <w:lang w:val="en-US"/>
              </w:rPr>
            </w:pPr>
            <w:r w:rsidRPr="007D25B0">
              <w:rPr>
                <w:lang w:val="en-US"/>
              </w:rPr>
              <w:t>u(1)</w:t>
            </w:r>
          </w:p>
        </w:tc>
      </w:tr>
      <w:tr w:rsidR="008B3821" w:rsidRPr="007D25B0" w14:paraId="29E7C9F5" w14:textId="77777777" w:rsidTr="00C73469">
        <w:trPr>
          <w:cantSplit/>
          <w:trHeight w:val="289"/>
          <w:jc w:val="center"/>
        </w:trPr>
        <w:tc>
          <w:tcPr>
            <w:tcW w:w="7920" w:type="dxa"/>
          </w:tcPr>
          <w:p w14:paraId="5C33CEC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14:paraId="4A90A3C6" w14:textId="77777777" w:rsidR="008B3821" w:rsidRPr="007D25B0" w:rsidRDefault="008B3821" w:rsidP="00C73469">
            <w:pPr>
              <w:pStyle w:val="tablecell"/>
              <w:rPr>
                <w:lang w:val="en-US"/>
              </w:rPr>
            </w:pPr>
            <w:r w:rsidRPr="007D25B0">
              <w:rPr>
                <w:lang w:val="en-US"/>
              </w:rPr>
              <w:t>u(5)</w:t>
            </w:r>
          </w:p>
        </w:tc>
      </w:tr>
      <w:tr w:rsidR="008B3821" w:rsidRPr="007D25B0" w14:paraId="4A03F722" w14:textId="77777777" w:rsidTr="00C73469">
        <w:trPr>
          <w:cantSplit/>
          <w:trHeight w:val="289"/>
          <w:jc w:val="center"/>
        </w:trPr>
        <w:tc>
          <w:tcPr>
            <w:tcW w:w="7920" w:type="dxa"/>
          </w:tcPr>
          <w:p w14:paraId="3C3B8C7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14:paraId="5389014E" w14:textId="77777777" w:rsidR="008B3821" w:rsidRPr="007D25B0" w:rsidRDefault="008B3821" w:rsidP="00C73469">
            <w:pPr>
              <w:pStyle w:val="tablecell"/>
              <w:rPr>
                <w:lang w:val="en-US"/>
              </w:rPr>
            </w:pPr>
          </w:p>
        </w:tc>
      </w:tr>
      <w:tr w:rsidR="008B3821" w:rsidRPr="007D25B0" w14:paraId="3971A2AB" w14:textId="77777777" w:rsidTr="00C73469">
        <w:trPr>
          <w:cantSplit/>
          <w:trHeight w:val="289"/>
          <w:jc w:val="center"/>
        </w:trPr>
        <w:tc>
          <w:tcPr>
            <w:tcW w:w="7920" w:type="dxa"/>
          </w:tcPr>
          <w:p w14:paraId="152CBF7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14:paraId="70BA62EA" w14:textId="77777777" w:rsidR="008B3821" w:rsidRPr="007D25B0" w:rsidRDefault="008B3821" w:rsidP="00C73469">
            <w:pPr>
              <w:pStyle w:val="tablecell"/>
              <w:rPr>
                <w:lang w:val="en-US"/>
              </w:rPr>
            </w:pPr>
            <w:r w:rsidRPr="007D25B0">
              <w:rPr>
                <w:lang w:val="en-US"/>
              </w:rPr>
              <w:t>u(1)</w:t>
            </w:r>
          </w:p>
        </w:tc>
      </w:tr>
      <w:tr w:rsidR="008B3821" w:rsidRPr="007D25B0" w14:paraId="5EF4766E" w14:textId="77777777" w:rsidTr="00C73469">
        <w:trPr>
          <w:cantSplit/>
          <w:trHeight w:val="289"/>
          <w:jc w:val="center"/>
        </w:trPr>
        <w:tc>
          <w:tcPr>
            <w:tcW w:w="7920" w:type="dxa"/>
          </w:tcPr>
          <w:p w14:paraId="577A571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14:paraId="0B6C909C" w14:textId="77777777" w:rsidR="008B3821" w:rsidRPr="007D25B0" w:rsidRDefault="008B3821" w:rsidP="00C73469">
            <w:pPr>
              <w:pStyle w:val="tablecell"/>
              <w:rPr>
                <w:lang w:val="en-US"/>
              </w:rPr>
            </w:pPr>
            <w:r w:rsidRPr="007D25B0">
              <w:rPr>
                <w:lang w:val="en-US"/>
              </w:rPr>
              <w:t>u(1)</w:t>
            </w:r>
          </w:p>
        </w:tc>
      </w:tr>
      <w:tr w:rsidR="008B3821" w:rsidRPr="007D25B0" w14:paraId="173F51D2" w14:textId="77777777" w:rsidTr="00C73469">
        <w:trPr>
          <w:cantSplit/>
          <w:trHeight w:val="289"/>
          <w:jc w:val="center"/>
        </w:trPr>
        <w:tc>
          <w:tcPr>
            <w:tcW w:w="7920" w:type="dxa"/>
          </w:tcPr>
          <w:p w14:paraId="637037EB"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14:paraId="631E2A08" w14:textId="77777777" w:rsidR="008B3821" w:rsidRPr="007D25B0" w:rsidRDefault="008B3821" w:rsidP="00C73469">
            <w:pPr>
              <w:pStyle w:val="tablecell"/>
              <w:rPr>
                <w:lang w:val="en-US"/>
              </w:rPr>
            </w:pPr>
            <w:r w:rsidRPr="007D25B0">
              <w:rPr>
                <w:lang w:val="en-US"/>
              </w:rPr>
              <w:t>u(1)</w:t>
            </w:r>
          </w:p>
        </w:tc>
      </w:tr>
      <w:tr w:rsidR="008B3821" w:rsidRPr="007D25B0" w14:paraId="2294D5A5" w14:textId="77777777" w:rsidTr="00C73469">
        <w:trPr>
          <w:cantSplit/>
          <w:trHeight w:val="289"/>
          <w:jc w:val="center"/>
        </w:trPr>
        <w:tc>
          <w:tcPr>
            <w:tcW w:w="7920" w:type="dxa"/>
          </w:tcPr>
          <w:p w14:paraId="7332A1C1"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14:paraId="7874595A" w14:textId="77777777" w:rsidR="008B3821" w:rsidRPr="007D25B0" w:rsidRDefault="008B3821" w:rsidP="00C73469">
            <w:pPr>
              <w:pStyle w:val="tablecell"/>
              <w:rPr>
                <w:lang w:val="en-US"/>
              </w:rPr>
            </w:pPr>
            <w:r w:rsidRPr="007D25B0">
              <w:rPr>
                <w:lang w:val="en-US"/>
              </w:rPr>
              <w:t>u(1)</w:t>
            </w:r>
          </w:p>
        </w:tc>
      </w:tr>
      <w:tr w:rsidR="008B3821" w:rsidRPr="007D25B0" w14:paraId="22D11920" w14:textId="77777777" w:rsidTr="00C73469">
        <w:trPr>
          <w:cantSplit/>
          <w:trHeight w:val="289"/>
          <w:jc w:val="center"/>
        </w:trPr>
        <w:tc>
          <w:tcPr>
            <w:tcW w:w="7920" w:type="dxa"/>
          </w:tcPr>
          <w:p w14:paraId="42D4EFD6"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14:paraId="7E01B6DC" w14:textId="77777777" w:rsidR="008B3821" w:rsidRPr="007D25B0" w:rsidRDefault="008B3821" w:rsidP="00C73469">
            <w:pPr>
              <w:pStyle w:val="tablecell"/>
              <w:rPr>
                <w:lang w:val="en-US"/>
              </w:rPr>
            </w:pPr>
            <w:r w:rsidRPr="007D25B0">
              <w:rPr>
                <w:lang w:val="en-US"/>
              </w:rPr>
              <w:t>u(1)</w:t>
            </w:r>
          </w:p>
        </w:tc>
      </w:tr>
      <w:tr w:rsidR="008B3821" w:rsidRPr="007D25B0" w14:paraId="0C1E9C3B" w14:textId="77777777" w:rsidTr="00C73469">
        <w:trPr>
          <w:cantSplit/>
          <w:trHeight w:val="289"/>
          <w:jc w:val="center"/>
        </w:trPr>
        <w:tc>
          <w:tcPr>
            <w:tcW w:w="7920" w:type="dxa"/>
          </w:tcPr>
          <w:p w14:paraId="4ABD963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14:paraId="6637F77E" w14:textId="77777777" w:rsidR="008B3821" w:rsidRPr="007D25B0" w:rsidRDefault="008B3821" w:rsidP="00C73469">
            <w:pPr>
              <w:pStyle w:val="tablecell"/>
              <w:rPr>
                <w:lang w:val="en-US"/>
              </w:rPr>
            </w:pPr>
            <w:r w:rsidRPr="007D25B0">
              <w:rPr>
                <w:lang w:val="en-US"/>
              </w:rPr>
              <w:t>u(44)</w:t>
            </w:r>
          </w:p>
        </w:tc>
      </w:tr>
      <w:tr w:rsidR="008B3821" w:rsidRPr="007D25B0" w14:paraId="767C7A74" w14:textId="77777777" w:rsidTr="00C73469">
        <w:trPr>
          <w:cantSplit/>
          <w:trHeight w:val="289"/>
          <w:jc w:val="center"/>
        </w:trPr>
        <w:tc>
          <w:tcPr>
            <w:tcW w:w="7920" w:type="dxa"/>
          </w:tcPr>
          <w:p w14:paraId="0D5C35CA"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14:paraId="25883C42" w14:textId="77777777" w:rsidR="008B3821" w:rsidRPr="007D25B0" w:rsidRDefault="008B3821" w:rsidP="00C73469">
            <w:pPr>
              <w:pStyle w:val="tablecell"/>
              <w:rPr>
                <w:lang w:val="en-US"/>
              </w:rPr>
            </w:pPr>
          </w:p>
        </w:tc>
      </w:tr>
      <w:tr w:rsidR="008B3821" w:rsidRPr="007D25B0" w14:paraId="3170DAFD" w14:textId="77777777" w:rsidTr="00C73469">
        <w:trPr>
          <w:cantSplit/>
          <w:trHeight w:val="289"/>
          <w:jc w:val="center"/>
        </w:trPr>
        <w:tc>
          <w:tcPr>
            <w:tcW w:w="7920" w:type="dxa"/>
          </w:tcPr>
          <w:p w14:paraId="2072A31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14:paraId="68E84375" w14:textId="77777777" w:rsidR="008B3821" w:rsidRPr="007D25B0" w:rsidRDefault="008B3821" w:rsidP="00C73469">
            <w:pPr>
              <w:pStyle w:val="tablecell"/>
              <w:rPr>
                <w:lang w:val="en-US"/>
              </w:rPr>
            </w:pPr>
            <w:r w:rsidRPr="007D25B0">
              <w:rPr>
                <w:lang w:val="en-US"/>
              </w:rPr>
              <w:t>u(8)</w:t>
            </w:r>
          </w:p>
        </w:tc>
      </w:tr>
      <w:tr w:rsidR="008B3821" w:rsidRPr="007D25B0" w14:paraId="0A8E455D" w14:textId="77777777" w:rsidTr="00C73469">
        <w:trPr>
          <w:cantSplit/>
          <w:trHeight w:val="289"/>
          <w:jc w:val="center"/>
        </w:trPr>
        <w:tc>
          <w:tcPr>
            <w:tcW w:w="7920" w:type="dxa"/>
          </w:tcPr>
          <w:p w14:paraId="518DDC9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14:paraId="4A53C3E0" w14:textId="77777777" w:rsidR="008B3821" w:rsidRPr="007D25B0" w:rsidRDefault="008B3821" w:rsidP="00C73469">
            <w:pPr>
              <w:pStyle w:val="tablecell"/>
              <w:rPr>
                <w:lang w:val="en-US"/>
              </w:rPr>
            </w:pPr>
          </w:p>
        </w:tc>
      </w:tr>
      <w:tr w:rsidR="008B3821" w:rsidRPr="007D25B0" w14:paraId="6089A730" w14:textId="77777777" w:rsidTr="00C73469">
        <w:trPr>
          <w:cantSplit/>
          <w:trHeight w:val="289"/>
          <w:jc w:val="center"/>
        </w:trPr>
        <w:tc>
          <w:tcPr>
            <w:tcW w:w="7920" w:type="dxa"/>
          </w:tcPr>
          <w:p w14:paraId="0F07C439"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14:paraId="37FF8477" w14:textId="77777777" w:rsidR="008B3821" w:rsidRPr="007D25B0" w:rsidRDefault="008B3821" w:rsidP="00C73469">
            <w:pPr>
              <w:pStyle w:val="tablecell"/>
              <w:rPr>
                <w:lang w:val="en-US"/>
              </w:rPr>
            </w:pPr>
            <w:r w:rsidRPr="007D25B0">
              <w:rPr>
                <w:lang w:val="en-US"/>
              </w:rPr>
              <w:t>u(1)</w:t>
            </w:r>
          </w:p>
        </w:tc>
      </w:tr>
      <w:tr w:rsidR="008B3821" w:rsidRPr="007D25B0" w14:paraId="357EB61B" w14:textId="77777777" w:rsidTr="00C73469">
        <w:trPr>
          <w:cantSplit/>
          <w:trHeight w:val="289"/>
          <w:jc w:val="center"/>
        </w:trPr>
        <w:tc>
          <w:tcPr>
            <w:tcW w:w="7920" w:type="dxa"/>
          </w:tcPr>
          <w:p w14:paraId="1BDFD41A"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14:paraId="74D89FFD" w14:textId="77777777" w:rsidR="008B3821" w:rsidRPr="007D25B0" w:rsidRDefault="008B3821" w:rsidP="00C73469">
            <w:pPr>
              <w:pStyle w:val="tablecell"/>
              <w:rPr>
                <w:lang w:val="en-US"/>
              </w:rPr>
            </w:pPr>
            <w:r w:rsidRPr="007D25B0">
              <w:rPr>
                <w:lang w:val="en-US"/>
              </w:rPr>
              <w:t>u(1)</w:t>
            </w:r>
          </w:p>
        </w:tc>
      </w:tr>
      <w:tr w:rsidR="008B3821" w:rsidRPr="007D25B0" w14:paraId="5DD84763" w14:textId="77777777" w:rsidTr="00C73469">
        <w:trPr>
          <w:cantSplit/>
          <w:trHeight w:val="289"/>
          <w:jc w:val="center"/>
        </w:trPr>
        <w:tc>
          <w:tcPr>
            <w:tcW w:w="7920" w:type="dxa"/>
          </w:tcPr>
          <w:p w14:paraId="591CF3C3"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14:paraId="46C06465" w14:textId="77777777" w:rsidR="008B3821" w:rsidRPr="007D25B0" w:rsidRDefault="008B3821" w:rsidP="00C73469">
            <w:pPr>
              <w:pStyle w:val="tablecell"/>
              <w:rPr>
                <w:lang w:val="en-US"/>
              </w:rPr>
            </w:pPr>
          </w:p>
        </w:tc>
      </w:tr>
      <w:tr w:rsidR="008B3821" w:rsidRPr="007D25B0" w14:paraId="580AD585" w14:textId="77777777" w:rsidTr="00C73469">
        <w:trPr>
          <w:cantSplit/>
          <w:trHeight w:val="289"/>
          <w:jc w:val="center"/>
        </w:trPr>
        <w:tc>
          <w:tcPr>
            <w:tcW w:w="7920" w:type="dxa"/>
          </w:tcPr>
          <w:p w14:paraId="4D3792D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14:paraId="6809B8FE" w14:textId="77777777" w:rsidR="008B3821" w:rsidRPr="007D25B0" w:rsidRDefault="008B3821" w:rsidP="00C73469">
            <w:pPr>
              <w:pStyle w:val="tablecell"/>
              <w:rPr>
                <w:lang w:val="en-US"/>
              </w:rPr>
            </w:pPr>
          </w:p>
        </w:tc>
      </w:tr>
      <w:tr w:rsidR="008B3821" w:rsidRPr="007D25B0" w14:paraId="2625D2AF" w14:textId="77777777" w:rsidTr="00C73469">
        <w:trPr>
          <w:cantSplit/>
          <w:trHeight w:val="289"/>
          <w:jc w:val="center"/>
        </w:trPr>
        <w:tc>
          <w:tcPr>
            <w:tcW w:w="7920" w:type="dxa"/>
          </w:tcPr>
          <w:p w14:paraId="32AE22B6"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14:paraId="5D768053" w14:textId="77777777" w:rsidR="008B3821" w:rsidRPr="007D25B0" w:rsidRDefault="008B3821" w:rsidP="00C73469">
            <w:pPr>
              <w:pStyle w:val="tablecell"/>
              <w:rPr>
                <w:lang w:val="en-US"/>
              </w:rPr>
            </w:pPr>
          </w:p>
        </w:tc>
      </w:tr>
      <w:tr w:rsidR="008B3821" w:rsidRPr="007D25B0" w14:paraId="7DA6F514" w14:textId="77777777" w:rsidTr="00C73469">
        <w:trPr>
          <w:cantSplit/>
          <w:trHeight w:val="289"/>
          <w:jc w:val="center"/>
        </w:trPr>
        <w:tc>
          <w:tcPr>
            <w:tcW w:w="7920" w:type="dxa"/>
          </w:tcPr>
          <w:p w14:paraId="141057F2"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14:paraId="520AA69F" w14:textId="77777777" w:rsidR="008B3821" w:rsidRPr="007D25B0" w:rsidRDefault="008B3821" w:rsidP="00C73469">
            <w:pPr>
              <w:pStyle w:val="tablecell"/>
              <w:rPr>
                <w:lang w:val="en-US"/>
              </w:rPr>
            </w:pPr>
            <w:r w:rsidRPr="007D25B0">
              <w:rPr>
                <w:lang w:val="en-US"/>
              </w:rPr>
              <w:t>u(2)</w:t>
            </w:r>
          </w:p>
        </w:tc>
      </w:tr>
      <w:tr w:rsidR="008B3821" w:rsidRPr="007D25B0" w14:paraId="380213D7" w14:textId="77777777" w:rsidTr="00C73469">
        <w:trPr>
          <w:cantSplit/>
          <w:trHeight w:val="289"/>
          <w:jc w:val="center"/>
        </w:trPr>
        <w:tc>
          <w:tcPr>
            <w:tcW w:w="7920" w:type="dxa"/>
          </w:tcPr>
          <w:p w14:paraId="0914FFDF"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14:paraId="05A8CE61" w14:textId="77777777" w:rsidR="008B3821" w:rsidRPr="007D25B0" w:rsidRDefault="008B3821" w:rsidP="00C73469">
            <w:pPr>
              <w:pStyle w:val="tablecell"/>
              <w:rPr>
                <w:lang w:val="en-US"/>
              </w:rPr>
            </w:pPr>
          </w:p>
        </w:tc>
      </w:tr>
      <w:tr w:rsidR="008B3821" w:rsidRPr="007D25B0" w14:paraId="3F244437" w14:textId="77777777" w:rsidTr="00C73469">
        <w:trPr>
          <w:cantSplit/>
          <w:trHeight w:val="289"/>
          <w:jc w:val="center"/>
        </w:trPr>
        <w:tc>
          <w:tcPr>
            <w:tcW w:w="7920" w:type="dxa"/>
          </w:tcPr>
          <w:p w14:paraId="42BFE63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14:paraId="56EF8DEB" w14:textId="77777777" w:rsidR="008B3821" w:rsidRPr="007D25B0" w:rsidRDefault="008B3821" w:rsidP="00C73469">
            <w:pPr>
              <w:pStyle w:val="tablecell"/>
              <w:rPr>
                <w:lang w:val="en-US"/>
              </w:rPr>
            </w:pPr>
          </w:p>
        </w:tc>
      </w:tr>
      <w:tr w:rsidR="008B3821" w:rsidRPr="007D25B0" w14:paraId="1685CE83" w14:textId="77777777" w:rsidTr="00C73469">
        <w:trPr>
          <w:cantSplit/>
          <w:trHeight w:val="289"/>
          <w:jc w:val="center"/>
        </w:trPr>
        <w:tc>
          <w:tcPr>
            <w:tcW w:w="7920" w:type="dxa"/>
          </w:tcPr>
          <w:p w14:paraId="6D59D5A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14:paraId="2A659805" w14:textId="77777777" w:rsidR="008B3821" w:rsidRPr="007D25B0" w:rsidRDefault="008B3821" w:rsidP="00C73469">
            <w:pPr>
              <w:pStyle w:val="tablecell"/>
              <w:rPr>
                <w:lang w:val="en-US"/>
              </w:rPr>
            </w:pPr>
            <w:r w:rsidRPr="007D25B0">
              <w:rPr>
                <w:lang w:val="en-US"/>
              </w:rPr>
              <w:t>u(2)</w:t>
            </w:r>
          </w:p>
        </w:tc>
      </w:tr>
      <w:tr w:rsidR="008B3821" w:rsidRPr="007D25B0" w14:paraId="75886B5D" w14:textId="77777777" w:rsidTr="00C73469">
        <w:trPr>
          <w:cantSplit/>
          <w:trHeight w:val="289"/>
          <w:jc w:val="center"/>
        </w:trPr>
        <w:tc>
          <w:tcPr>
            <w:tcW w:w="7920" w:type="dxa"/>
          </w:tcPr>
          <w:p w14:paraId="2650312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14:paraId="6D79D25F" w14:textId="77777777" w:rsidR="008B3821" w:rsidRPr="007D25B0" w:rsidRDefault="008B3821" w:rsidP="00C73469">
            <w:pPr>
              <w:pStyle w:val="tablecell"/>
              <w:rPr>
                <w:lang w:val="en-US"/>
              </w:rPr>
            </w:pPr>
            <w:r w:rsidRPr="007D25B0">
              <w:rPr>
                <w:lang w:val="en-US"/>
              </w:rPr>
              <w:t>u(1)</w:t>
            </w:r>
          </w:p>
        </w:tc>
      </w:tr>
      <w:tr w:rsidR="008B3821" w:rsidRPr="007D25B0" w14:paraId="34205B09" w14:textId="77777777" w:rsidTr="00C73469">
        <w:trPr>
          <w:cantSplit/>
          <w:trHeight w:val="289"/>
          <w:jc w:val="center"/>
        </w:trPr>
        <w:tc>
          <w:tcPr>
            <w:tcW w:w="7920" w:type="dxa"/>
          </w:tcPr>
          <w:p w14:paraId="0D8BBB5C"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14:paraId="449F738A" w14:textId="77777777" w:rsidR="008B3821" w:rsidRPr="007D25B0" w:rsidRDefault="008B3821" w:rsidP="00C73469">
            <w:pPr>
              <w:pStyle w:val="tablecell"/>
              <w:rPr>
                <w:lang w:val="en-US"/>
              </w:rPr>
            </w:pPr>
            <w:r w:rsidRPr="007D25B0">
              <w:rPr>
                <w:lang w:val="en-US"/>
              </w:rPr>
              <w:t>u(5)</w:t>
            </w:r>
          </w:p>
        </w:tc>
      </w:tr>
      <w:tr w:rsidR="008B3821" w:rsidRPr="007D25B0" w14:paraId="6EBABF1B" w14:textId="77777777" w:rsidTr="00C73469">
        <w:trPr>
          <w:cantSplit/>
          <w:trHeight w:val="289"/>
          <w:jc w:val="center"/>
        </w:trPr>
        <w:tc>
          <w:tcPr>
            <w:tcW w:w="7920" w:type="dxa"/>
          </w:tcPr>
          <w:p w14:paraId="5851434E"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14:paraId="408FFBC6" w14:textId="77777777" w:rsidR="008B3821" w:rsidRPr="007D25B0" w:rsidRDefault="008B3821" w:rsidP="00C73469">
            <w:pPr>
              <w:pStyle w:val="tablecell"/>
              <w:rPr>
                <w:lang w:val="en-US"/>
              </w:rPr>
            </w:pPr>
          </w:p>
        </w:tc>
      </w:tr>
      <w:tr w:rsidR="008B3821" w:rsidRPr="007D25B0" w14:paraId="5E8EE76E" w14:textId="77777777" w:rsidTr="00C73469">
        <w:trPr>
          <w:cantSplit/>
          <w:trHeight w:val="289"/>
          <w:jc w:val="center"/>
        </w:trPr>
        <w:tc>
          <w:tcPr>
            <w:tcW w:w="7920" w:type="dxa"/>
          </w:tcPr>
          <w:p w14:paraId="0D426965"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14:paraId="47D20176" w14:textId="77777777" w:rsidR="008B3821" w:rsidRPr="007D25B0" w:rsidRDefault="008B3821" w:rsidP="00C73469">
            <w:pPr>
              <w:pStyle w:val="tablecell"/>
              <w:rPr>
                <w:lang w:val="en-US"/>
              </w:rPr>
            </w:pPr>
            <w:r w:rsidRPr="007D25B0">
              <w:rPr>
                <w:lang w:val="en-US"/>
              </w:rPr>
              <w:t>u(1)</w:t>
            </w:r>
          </w:p>
        </w:tc>
      </w:tr>
      <w:tr w:rsidR="008B3821" w:rsidRPr="007D25B0" w14:paraId="6E7754CC"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2B513F74"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66FC0C78" w14:textId="77777777" w:rsidR="008B3821" w:rsidRPr="007D25B0" w:rsidRDefault="008B3821" w:rsidP="00C73469">
            <w:pPr>
              <w:pStyle w:val="tablecell"/>
              <w:rPr>
                <w:lang w:val="en-US"/>
              </w:rPr>
            </w:pPr>
            <w:r w:rsidRPr="007D25B0">
              <w:rPr>
                <w:lang w:val="en-US"/>
              </w:rPr>
              <w:t>u(1)</w:t>
            </w:r>
          </w:p>
        </w:tc>
      </w:tr>
      <w:tr w:rsidR="008B3821" w:rsidRPr="007D25B0" w14:paraId="2450CA8D"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2FD03F4"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6F8D8C6B" w14:textId="77777777" w:rsidR="008B3821" w:rsidRPr="007D25B0" w:rsidRDefault="008B3821" w:rsidP="00C73469">
            <w:pPr>
              <w:pStyle w:val="tablecell"/>
              <w:rPr>
                <w:lang w:val="en-US"/>
              </w:rPr>
            </w:pPr>
            <w:r w:rsidRPr="007D25B0">
              <w:rPr>
                <w:lang w:val="en-US"/>
              </w:rPr>
              <w:t>u(1)</w:t>
            </w:r>
          </w:p>
        </w:tc>
      </w:tr>
      <w:tr w:rsidR="008B3821" w:rsidRPr="007D25B0" w14:paraId="50210F1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A77496E"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D48E25E" w14:textId="77777777" w:rsidR="008B3821" w:rsidRPr="007D25B0" w:rsidRDefault="008B3821" w:rsidP="00C73469">
            <w:pPr>
              <w:pStyle w:val="tablecell"/>
              <w:rPr>
                <w:lang w:val="en-US"/>
              </w:rPr>
            </w:pPr>
            <w:r w:rsidRPr="007D25B0">
              <w:rPr>
                <w:lang w:val="en-US"/>
              </w:rPr>
              <w:t>u(1)</w:t>
            </w:r>
          </w:p>
        </w:tc>
      </w:tr>
      <w:tr w:rsidR="008B3821" w:rsidRPr="007D25B0" w14:paraId="2E6C635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F4C77CA"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14:paraId="539C4E15" w14:textId="77777777" w:rsidR="008B3821" w:rsidRPr="007D25B0" w:rsidRDefault="008B3821" w:rsidP="00C73469">
            <w:pPr>
              <w:pStyle w:val="tablecell"/>
              <w:rPr>
                <w:lang w:val="en-US"/>
              </w:rPr>
            </w:pPr>
            <w:r w:rsidRPr="007D25B0">
              <w:rPr>
                <w:lang w:val="en-US"/>
              </w:rPr>
              <w:t>u(1)</w:t>
            </w:r>
          </w:p>
        </w:tc>
      </w:tr>
      <w:tr w:rsidR="008B3821" w:rsidRPr="007D25B0" w14:paraId="551E9C74" w14:textId="77777777" w:rsidTr="00C73469">
        <w:trPr>
          <w:cantSplit/>
          <w:trHeight w:val="289"/>
          <w:jc w:val="center"/>
        </w:trPr>
        <w:tc>
          <w:tcPr>
            <w:tcW w:w="7920" w:type="dxa"/>
          </w:tcPr>
          <w:p w14:paraId="0F2B765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14:paraId="1167C5DE" w14:textId="77777777" w:rsidR="008B3821" w:rsidRPr="007D25B0" w:rsidRDefault="008B3821" w:rsidP="00C73469">
            <w:pPr>
              <w:pStyle w:val="tablecell"/>
              <w:rPr>
                <w:lang w:val="en-US"/>
              </w:rPr>
            </w:pPr>
            <w:r w:rsidRPr="007D25B0">
              <w:rPr>
                <w:lang w:val="en-US"/>
              </w:rPr>
              <w:t>u(44)</w:t>
            </w:r>
          </w:p>
        </w:tc>
      </w:tr>
      <w:tr w:rsidR="008B3821" w:rsidRPr="007D25B0" w14:paraId="332FBD8A" w14:textId="77777777" w:rsidTr="00C73469">
        <w:trPr>
          <w:cantSplit/>
          <w:trHeight w:val="289"/>
          <w:jc w:val="center"/>
        </w:trPr>
        <w:tc>
          <w:tcPr>
            <w:tcW w:w="7920" w:type="dxa"/>
          </w:tcPr>
          <w:p w14:paraId="126500EF"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14:paraId="47E18ECA" w14:textId="77777777" w:rsidR="008B3821" w:rsidRPr="007D25B0" w:rsidRDefault="008B3821" w:rsidP="00C73469">
            <w:pPr>
              <w:pStyle w:val="tablecell"/>
              <w:rPr>
                <w:lang w:val="en-US"/>
              </w:rPr>
            </w:pPr>
          </w:p>
        </w:tc>
      </w:tr>
      <w:tr w:rsidR="008B3821" w:rsidRPr="007D25B0" w14:paraId="13C21439" w14:textId="77777777" w:rsidTr="00C73469">
        <w:trPr>
          <w:cantSplit/>
          <w:trHeight w:val="289"/>
          <w:jc w:val="center"/>
        </w:trPr>
        <w:tc>
          <w:tcPr>
            <w:tcW w:w="7920" w:type="dxa"/>
          </w:tcPr>
          <w:p w14:paraId="49872F0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14:paraId="6223D57D" w14:textId="77777777" w:rsidR="008B3821" w:rsidRPr="007D25B0" w:rsidRDefault="008B3821" w:rsidP="00C73469">
            <w:pPr>
              <w:pStyle w:val="tablecell"/>
              <w:rPr>
                <w:lang w:val="en-US"/>
              </w:rPr>
            </w:pPr>
          </w:p>
        </w:tc>
      </w:tr>
      <w:tr w:rsidR="008B3821" w:rsidRPr="007D25B0" w14:paraId="5F565BF5"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178E933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14:paraId="53B19963" w14:textId="77777777" w:rsidR="008B3821" w:rsidRPr="007D25B0" w:rsidRDefault="008B3821" w:rsidP="00C73469">
            <w:pPr>
              <w:pStyle w:val="tablecell"/>
              <w:rPr>
                <w:lang w:val="en-US"/>
              </w:rPr>
            </w:pPr>
            <w:r w:rsidRPr="007D25B0">
              <w:rPr>
                <w:lang w:val="en-US"/>
              </w:rPr>
              <w:t>u(8)</w:t>
            </w:r>
          </w:p>
        </w:tc>
      </w:tr>
      <w:tr w:rsidR="008B3821" w:rsidRPr="007D25B0" w14:paraId="71845247"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F129C8D"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14:paraId="580C78D4" w14:textId="77777777" w:rsidR="008B3821" w:rsidRPr="007D25B0" w:rsidRDefault="008B3821" w:rsidP="00C73469">
            <w:pPr>
              <w:pStyle w:val="tablecell"/>
              <w:rPr>
                <w:lang w:val="en-US"/>
              </w:rPr>
            </w:pPr>
          </w:p>
        </w:tc>
      </w:tr>
      <w:tr w:rsidR="008B3821" w:rsidRPr="007D25B0" w14:paraId="0A39102B" w14:textId="77777777" w:rsidTr="00C73469">
        <w:trPr>
          <w:cantSplit/>
          <w:trHeight w:val="289"/>
          <w:jc w:val="center"/>
        </w:trPr>
        <w:tc>
          <w:tcPr>
            <w:tcW w:w="7920" w:type="dxa"/>
          </w:tcPr>
          <w:p w14:paraId="7C5551E5"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14:paraId="7033B1CE" w14:textId="77777777" w:rsidR="008B3821" w:rsidRPr="007D25B0" w:rsidRDefault="008B3821" w:rsidP="00C73469">
            <w:pPr>
              <w:pStyle w:val="tablecell"/>
              <w:rPr>
                <w:lang w:val="en-US" w:eastAsia="ko-KR"/>
              </w:rPr>
            </w:pPr>
          </w:p>
        </w:tc>
      </w:tr>
    </w:tbl>
    <w:p w14:paraId="4A2DFD7D" w14:textId="77777777" w:rsidR="008B3821" w:rsidRPr="007D25B0" w:rsidRDefault="008B3821" w:rsidP="008B3821">
      <w:pPr>
        <w:pStyle w:val="3N"/>
        <w:rPr>
          <w:lang w:val="en-US"/>
        </w:rPr>
      </w:pPr>
    </w:p>
    <w:p w14:paraId="6162834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49" w:name="_Toc366771953"/>
      <w:r w:rsidRPr="007D25B0">
        <w:rPr>
          <w:lang w:val="en-US"/>
        </w:rPr>
        <w:t>Scaling list data syntax</w:t>
      </w:r>
      <w:bookmarkEnd w:id="1449"/>
    </w:p>
    <w:p w14:paraId="1B52C642" w14:textId="77777777" w:rsidR="008B3821" w:rsidRPr="007D25B0" w:rsidRDefault="008B3821" w:rsidP="008B3821">
      <w:pPr>
        <w:pStyle w:val="3N"/>
        <w:rPr>
          <w:lang w:val="en-US"/>
        </w:rPr>
      </w:pPr>
      <w:r w:rsidRPr="007D25B0">
        <w:rPr>
          <w:lang w:val="en-US"/>
        </w:rPr>
        <w:t>The specifications in subclause 7.3.4 apply.</w:t>
      </w:r>
    </w:p>
    <w:p w14:paraId="518CA3C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0" w:name="_Toc366771954"/>
      <w:r w:rsidRPr="007D25B0">
        <w:rPr>
          <w:lang w:val="en-US"/>
        </w:rPr>
        <w:t>Supplemental enhancement information message syntax</w:t>
      </w:r>
      <w:bookmarkEnd w:id="1450"/>
    </w:p>
    <w:p w14:paraId="1B74B070" w14:textId="77777777" w:rsidR="008B3821" w:rsidRPr="007D25B0" w:rsidRDefault="008B3821" w:rsidP="008B3821">
      <w:pPr>
        <w:pStyle w:val="3N"/>
        <w:rPr>
          <w:lang w:val="en-US"/>
        </w:rPr>
      </w:pPr>
      <w:r w:rsidRPr="007D25B0">
        <w:rPr>
          <w:lang w:val="en-US"/>
        </w:rPr>
        <w:t>The specifications in subclause 7.3.5 apply.</w:t>
      </w:r>
    </w:p>
    <w:p w14:paraId="66A17EA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1" w:name="_Toc366771955"/>
      <w:r w:rsidRPr="007D25B0">
        <w:rPr>
          <w:lang w:val="en-US"/>
        </w:rPr>
        <w:lastRenderedPageBreak/>
        <w:t>Slice segment header syntax</w:t>
      </w:r>
      <w:bookmarkEnd w:id="1451"/>
    </w:p>
    <w:p w14:paraId="5C8558F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14:paraId="02B3A6D9" w14:textId="77777777"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757294C7" w14:textId="77777777" w:rsidTr="00C73469">
        <w:trPr>
          <w:cantSplit/>
          <w:trHeight w:val="289"/>
          <w:jc w:val="center"/>
        </w:trPr>
        <w:tc>
          <w:tcPr>
            <w:tcW w:w="7920" w:type="dxa"/>
          </w:tcPr>
          <w:p w14:paraId="41148A8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14:paraId="4C124F21" w14:textId="77777777" w:rsidR="008B3821" w:rsidRPr="007D25B0" w:rsidRDefault="008B3821" w:rsidP="00C73469">
            <w:pPr>
              <w:pStyle w:val="tableheading"/>
              <w:rPr>
                <w:lang w:val="en-US"/>
              </w:rPr>
            </w:pPr>
            <w:r w:rsidRPr="007D25B0">
              <w:rPr>
                <w:lang w:val="en-US"/>
              </w:rPr>
              <w:t>Descriptor</w:t>
            </w:r>
          </w:p>
        </w:tc>
      </w:tr>
      <w:tr w:rsidR="008B3821" w:rsidRPr="007D25B0" w14:paraId="53960105" w14:textId="77777777" w:rsidTr="00C73469">
        <w:trPr>
          <w:cantSplit/>
          <w:trHeight w:val="289"/>
          <w:jc w:val="center"/>
        </w:trPr>
        <w:tc>
          <w:tcPr>
            <w:tcW w:w="7920" w:type="dxa"/>
          </w:tcPr>
          <w:p w14:paraId="47C296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14:paraId="0F1FD75F" w14:textId="77777777" w:rsidR="008B3821" w:rsidRPr="007D25B0" w:rsidRDefault="008B3821" w:rsidP="00C73469">
            <w:pPr>
              <w:pStyle w:val="tableheading"/>
              <w:rPr>
                <w:b w:val="0"/>
                <w:lang w:val="en-US"/>
              </w:rPr>
            </w:pPr>
            <w:r w:rsidRPr="007D25B0">
              <w:rPr>
                <w:b w:val="0"/>
                <w:lang w:val="en-US" w:eastAsia="ko-KR"/>
              </w:rPr>
              <w:t>u(1)</w:t>
            </w:r>
          </w:p>
        </w:tc>
      </w:tr>
      <w:tr w:rsidR="008B3821" w:rsidRPr="007D25B0" w14:paraId="64926F92" w14:textId="77777777" w:rsidTr="00C73469">
        <w:trPr>
          <w:cantSplit/>
          <w:trHeight w:val="289"/>
          <w:jc w:val="center"/>
        </w:trPr>
        <w:tc>
          <w:tcPr>
            <w:tcW w:w="7920" w:type="dxa"/>
          </w:tcPr>
          <w:p w14:paraId="3CB20EC8" w14:textId="77777777"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14:paraId="15EDF310" w14:textId="77777777" w:rsidR="008B3821" w:rsidRPr="007D25B0" w:rsidRDefault="008B3821" w:rsidP="00C73469">
            <w:pPr>
              <w:pStyle w:val="tablecell"/>
              <w:rPr>
                <w:lang w:val="en-US"/>
              </w:rPr>
            </w:pPr>
          </w:p>
        </w:tc>
      </w:tr>
      <w:tr w:rsidR="008B3821" w:rsidRPr="007D25B0" w14:paraId="1E10D66A" w14:textId="77777777" w:rsidTr="00C73469">
        <w:trPr>
          <w:cantSplit/>
          <w:trHeight w:val="289"/>
          <w:jc w:val="center"/>
        </w:trPr>
        <w:tc>
          <w:tcPr>
            <w:tcW w:w="7920" w:type="dxa"/>
          </w:tcPr>
          <w:p w14:paraId="60CF2E2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14:paraId="072B2AAD" w14:textId="77777777" w:rsidR="008B3821" w:rsidRPr="007D25B0" w:rsidRDefault="008B3821" w:rsidP="00C73469">
            <w:pPr>
              <w:pStyle w:val="tablecell"/>
              <w:rPr>
                <w:lang w:val="en-US"/>
              </w:rPr>
            </w:pPr>
            <w:r w:rsidRPr="007D25B0">
              <w:rPr>
                <w:lang w:val="en-US" w:eastAsia="ko-KR"/>
              </w:rPr>
              <w:t>u(1)</w:t>
            </w:r>
          </w:p>
        </w:tc>
      </w:tr>
      <w:tr w:rsidR="008B3821" w:rsidRPr="007D25B0" w14:paraId="7F55AEFA" w14:textId="77777777" w:rsidTr="00C73469">
        <w:trPr>
          <w:cantSplit/>
          <w:trHeight w:val="289"/>
          <w:jc w:val="center"/>
        </w:trPr>
        <w:tc>
          <w:tcPr>
            <w:tcW w:w="7920" w:type="dxa"/>
          </w:tcPr>
          <w:p w14:paraId="06FE5064" w14:textId="77777777"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14:paraId="655EC26D" w14:textId="77777777" w:rsidR="008B3821" w:rsidRPr="007D25B0" w:rsidRDefault="008B3821" w:rsidP="00C73469">
            <w:pPr>
              <w:pStyle w:val="tablecell"/>
              <w:rPr>
                <w:lang w:val="en-US"/>
              </w:rPr>
            </w:pPr>
            <w:r w:rsidRPr="007D25B0">
              <w:rPr>
                <w:lang w:val="en-US"/>
              </w:rPr>
              <w:t>ue(v)</w:t>
            </w:r>
          </w:p>
        </w:tc>
      </w:tr>
      <w:tr w:rsidR="008B3821" w:rsidRPr="007D25B0" w14:paraId="1A9839CC" w14:textId="77777777" w:rsidTr="00C73469">
        <w:trPr>
          <w:cantSplit/>
          <w:trHeight w:val="289"/>
          <w:jc w:val="center"/>
        </w:trPr>
        <w:tc>
          <w:tcPr>
            <w:tcW w:w="7920" w:type="dxa"/>
          </w:tcPr>
          <w:p w14:paraId="1526B5CB"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14:paraId="0918E1B9" w14:textId="77777777" w:rsidR="008B3821" w:rsidRPr="007D25B0" w:rsidRDefault="008B3821" w:rsidP="00C73469">
            <w:pPr>
              <w:pStyle w:val="tableheading"/>
              <w:rPr>
                <w:b w:val="0"/>
                <w:lang w:val="en-US"/>
              </w:rPr>
            </w:pPr>
          </w:p>
        </w:tc>
      </w:tr>
      <w:tr w:rsidR="008B3821" w:rsidRPr="007D25B0" w14:paraId="100B1F9E" w14:textId="77777777" w:rsidTr="00C73469">
        <w:trPr>
          <w:cantSplit/>
          <w:trHeight w:val="289"/>
          <w:jc w:val="center"/>
        </w:trPr>
        <w:tc>
          <w:tcPr>
            <w:tcW w:w="7920" w:type="dxa"/>
          </w:tcPr>
          <w:p w14:paraId="5CEDF47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14:paraId="2FC768C5" w14:textId="77777777" w:rsidR="008B3821" w:rsidRPr="007D25B0" w:rsidRDefault="008B3821" w:rsidP="00C73469">
            <w:pPr>
              <w:pStyle w:val="tableheading"/>
              <w:rPr>
                <w:b w:val="0"/>
                <w:lang w:val="en-US"/>
              </w:rPr>
            </w:pPr>
          </w:p>
        </w:tc>
      </w:tr>
      <w:tr w:rsidR="008B3821" w:rsidRPr="007D25B0" w14:paraId="60E5AB8B" w14:textId="77777777" w:rsidTr="00C73469">
        <w:trPr>
          <w:cantSplit/>
          <w:trHeight w:val="289"/>
          <w:jc w:val="center"/>
        </w:trPr>
        <w:tc>
          <w:tcPr>
            <w:tcW w:w="7920" w:type="dxa"/>
          </w:tcPr>
          <w:p w14:paraId="15C89FE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14:paraId="4CAB40E7" w14:textId="77777777" w:rsidR="008B3821" w:rsidRPr="007D25B0" w:rsidRDefault="008B3821" w:rsidP="00C73469">
            <w:pPr>
              <w:pStyle w:val="tableheading"/>
              <w:rPr>
                <w:b w:val="0"/>
                <w:lang w:val="en-US"/>
              </w:rPr>
            </w:pPr>
            <w:r w:rsidRPr="007D25B0">
              <w:rPr>
                <w:b w:val="0"/>
                <w:lang w:val="en-US" w:eastAsia="ko-KR"/>
              </w:rPr>
              <w:t>u(1)</w:t>
            </w:r>
          </w:p>
        </w:tc>
      </w:tr>
      <w:tr w:rsidR="008B3821" w:rsidRPr="007D25B0" w14:paraId="25885157" w14:textId="77777777" w:rsidTr="00C73469">
        <w:trPr>
          <w:cantSplit/>
          <w:trHeight w:val="289"/>
          <w:jc w:val="center"/>
        </w:trPr>
        <w:tc>
          <w:tcPr>
            <w:tcW w:w="7920" w:type="dxa"/>
          </w:tcPr>
          <w:p w14:paraId="65F2D43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14:paraId="2FC4A204" w14:textId="77777777" w:rsidR="008B3821" w:rsidRPr="007D25B0" w:rsidRDefault="008B3821" w:rsidP="00C73469">
            <w:pPr>
              <w:pStyle w:val="tableheading"/>
              <w:rPr>
                <w:b w:val="0"/>
                <w:lang w:val="en-US"/>
              </w:rPr>
            </w:pPr>
            <w:r w:rsidRPr="007D25B0">
              <w:rPr>
                <w:b w:val="0"/>
                <w:lang w:val="en-US" w:eastAsia="ko-KR"/>
              </w:rPr>
              <w:t>u(v)</w:t>
            </w:r>
          </w:p>
        </w:tc>
      </w:tr>
      <w:tr w:rsidR="008B3821" w:rsidRPr="007D25B0" w14:paraId="79234116" w14:textId="77777777" w:rsidTr="00C73469">
        <w:trPr>
          <w:cantSplit/>
          <w:trHeight w:val="289"/>
          <w:jc w:val="center"/>
        </w:trPr>
        <w:tc>
          <w:tcPr>
            <w:tcW w:w="7920" w:type="dxa"/>
          </w:tcPr>
          <w:p w14:paraId="79A540E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53B8F1DB" w14:textId="77777777" w:rsidR="008B3821" w:rsidRPr="007D25B0" w:rsidRDefault="008B3821" w:rsidP="00C73469">
            <w:pPr>
              <w:pStyle w:val="tableheading"/>
              <w:rPr>
                <w:b w:val="0"/>
                <w:lang w:val="en-US" w:eastAsia="ko-KR"/>
              </w:rPr>
            </w:pPr>
          </w:p>
        </w:tc>
      </w:tr>
      <w:tr w:rsidR="008B3821" w:rsidRPr="007D25B0" w14:paraId="7A935D1C" w14:textId="77777777" w:rsidTr="00C73469">
        <w:trPr>
          <w:cantSplit/>
          <w:trHeight w:val="289"/>
          <w:jc w:val="center"/>
        </w:trPr>
        <w:tc>
          <w:tcPr>
            <w:tcW w:w="7920" w:type="dxa"/>
          </w:tcPr>
          <w:p w14:paraId="5884E3B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14:paraId="7D211E46" w14:textId="77777777" w:rsidR="008B3821" w:rsidRPr="007D25B0" w:rsidRDefault="008B3821" w:rsidP="00C73469">
            <w:pPr>
              <w:pStyle w:val="tablecell"/>
              <w:rPr>
                <w:lang w:val="en-US" w:eastAsia="ko-KR"/>
              </w:rPr>
            </w:pPr>
          </w:p>
        </w:tc>
      </w:tr>
      <w:tr w:rsidR="008B3821" w:rsidRPr="007D25B0" w14:paraId="787E5BFE" w14:textId="77777777" w:rsidTr="00C73469">
        <w:trPr>
          <w:cantSplit/>
          <w:trHeight w:val="289"/>
          <w:jc w:val="center"/>
        </w:trPr>
        <w:tc>
          <w:tcPr>
            <w:tcW w:w="7920" w:type="dxa"/>
          </w:tcPr>
          <w:p w14:paraId="0267FAC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14:paraId="6A0C64A7" w14:textId="77777777" w:rsidR="008B3821" w:rsidRPr="007D25B0" w:rsidRDefault="008B3821" w:rsidP="00C73469">
            <w:pPr>
              <w:pStyle w:val="tablecell"/>
              <w:rPr>
                <w:lang w:val="en-US" w:eastAsia="ko-KR"/>
              </w:rPr>
            </w:pPr>
          </w:p>
        </w:tc>
      </w:tr>
      <w:tr w:rsidR="008B3821" w:rsidRPr="007D25B0" w14:paraId="3159E96F" w14:textId="77777777" w:rsidTr="00C73469">
        <w:trPr>
          <w:cantSplit/>
          <w:trHeight w:val="289"/>
          <w:jc w:val="center"/>
        </w:trPr>
        <w:tc>
          <w:tcPr>
            <w:tcW w:w="7920" w:type="dxa"/>
          </w:tcPr>
          <w:p w14:paraId="229C23C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14:paraId="5B14359F" w14:textId="77777777" w:rsidR="008B3821" w:rsidRPr="007D25B0" w:rsidRDefault="008B3821" w:rsidP="00C73469">
            <w:pPr>
              <w:pStyle w:val="tablecell"/>
              <w:rPr>
                <w:lang w:val="en-US" w:eastAsia="ko-KR"/>
              </w:rPr>
            </w:pPr>
          </w:p>
        </w:tc>
      </w:tr>
      <w:tr w:rsidR="008B3821" w:rsidRPr="007D25B0" w14:paraId="0CB3969F" w14:textId="77777777" w:rsidTr="00C73469">
        <w:trPr>
          <w:cantSplit/>
          <w:trHeight w:val="289"/>
          <w:jc w:val="center"/>
        </w:trPr>
        <w:tc>
          <w:tcPr>
            <w:tcW w:w="7920" w:type="dxa"/>
          </w:tcPr>
          <w:p w14:paraId="615D048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14:paraId="48840B55" w14:textId="77777777" w:rsidR="008B3821" w:rsidRPr="007D25B0" w:rsidRDefault="008B3821" w:rsidP="00C73469">
            <w:pPr>
              <w:pStyle w:val="tablecell"/>
              <w:rPr>
                <w:lang w:val="en-US" w:eastAsia="ko-KR"/>
              </w:rPr>
            </w:pPr>
          </w:p>
        </w:tc>
      </w:tr>
      <w:tr w:rsidR="008B3821" w:rsidRPr="007D25B0" w14:paraId="10E2AAA1" w14:textId="77777777" w:rsidTr="00C73469">
        <w:trPr>
          <w:cantSplit/>
          <w:trHeight w:val="289"/>
          <w:jc w:val="center"/>
        </w:trPr>
        <w:tc>
          <w:tcPr>
            <w:tcW w:w="7920" w:type="dxa"/>
          </w:tcPr>
          <w:p w14:paraId="60A603F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14:paraId="5BF2E907"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0932912" w14:textId="77777777" w:rsidTr="00C73469">
        <w:trPr>
          <w:cantSplit/>
          <w:trHeight w:val="289"/>
          <w:jc w:val="center"/>
        </w:trPr>
        <w:tc>
          <w:tcPr>
            <w:tcW w:w="7920" w:type="dxa"/>
          </w:tcPr>
          <w:p w14:paraId="62B8AA5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16BD339" w14:textId="77777777" w:rsidR="008B3821" w:rsidRPr="007D25B0" w:rsidRDefault="008B3821" w:rsidP="00C73469">
            <w:pPr>
              <w:pStyle w:val="tablecell"/>
              <w:rPr>
                <w:lang w:val="en-US" w:eastAsia="ko-KR"/>
              </w:rPr>
            </w:pPr>
          </w:p>
        </w:tc>
      </w:tr>
      <w:tr w:rsidR="008B3821" w:rsidRPr="007D25B0" w14:paraId="61E950B9" w14:textId="77777777" w:rsidTr="00C73469">
        <w:trPr>
          <w:cantSplit/>
          <w:trHeight w:val="289"/>
          <w:jc w:val="center"/>
        </w:trPr>
        <w:tc>
          <w:tcPr>
            <w:tcW w:w="7920" w:type="dxa"/>
          </w:tcPr>
          <w:p w14:paraId="289B589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14:paraId="6AA1F2B7" w14:textId="77777777" w:rsidR="008B3821" w:rsidRPr="007D25B0" w:rsidRDefault="008B3821" w:rsidP="00C73469">
            <w:pPr>
              <w:pStyle w:val="tablecell"/>
              <w:rPr>
                <w:lang w:val="en-US" w:eastAsia="ko-KR"/>
              </w:rPr>
            </w:pPr>
          </w:p>
        </w:tc>
      </w:tr>
      <w:tr w:rsidR="008B3821" w:rsidRPr="007D25B0" w14:paraId="22A1F1D8" w14:textId="77777777" w:rsidTr="00C73469">
        <w:trPr>
          <w:cantSplit/>
          <w:trHeight w:val="289"/>
          <w:jc w:val="center"/>
        </w:trPr>
        <w:tc>
          <w:tcPr>
            <w:tcW w:w="7920" w:type="dxa"/>
          </w:tcPr>
          <w:p w14:paraId="4ECAC39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14:paraId="53BD5CE7" w14:textId="77777777" w:rsidR="008B3821" w:rsidRPr="007D25B0" w:rsidRDefault="008B3821" w:rsidP="00C73469">
            <w:pPr>
              <w:pStyle w:val="tablecell"/>
              <w:rPr>
                <w:lang w:val="en-US" w:eastAsia="ko-KR"/>
              </w:rPr>
            </w:pPr>
          </w:p>
        </w:tc>
      </w:tr>
      <w:tr w:rsidR="008B3821" w:rsidRPr="007D25B0" w14:paraId="3A372483" w14:textId="77777777" w:rsidTr="00C73469">
        <w:trPr>
          <w:cantSplit/>
          <w:trHeight w:val="289"/>
          <w:jc w:val="center"/>
        </w:trPr>
        <w:tc>
          <w:tcPr>
            <w:tcW w:w="7920" w:type="dxa"/>
          </w:tcPr>
          <w:p w14:paraId="39C7C2D6"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14:paraId="3F8A5DA4"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65B7033A" w14:textId="77777777" w:rsidTr="00C73469">
        <w:trPr>
          <w:cantSplit/>
          <w:trHeight w:val="289"/>
          <w:jc w:val="center"/>
        </w:trPr>
        <w:tc>
          <w:tcPr>
            <w:tcW w:w="7920" w:type="dxa"/>
          </w:tcPr>
          <w:p w14:paraId="7080777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B736A05" w14:textId="77777777" w:rsidR="008B3821" w:rsidRPr="007D25B0" w:rsidRDefault="008B3821" w:rsidP="00C73469">
            <w:pPr>
              <w:pStyle w:val="tablecell"/>
              <w:rPr>
                <w:lang w:val="en-US" w:eastAsia="ko-KR"/>
              </w:rPr>
            </w:pPr>
          </w:p>
        </w:tc>
      </w:tr>
      <w:tr w:rsidR="008B3821" w:rsidRPr="007D25B0" w14:paraId="58A5E3C7" w14:textId="77777777" w:rsidTr="00C73469">
        <w:trPr>
          <w:cantSplit/>
          <w:trHeight w:val="289"/>
          <w:jc w:val="center"/>
        </w:trPr>
        <w:tc>
          <w:tcPr>
            <w:tcW w:w="7920" w:type="dxa"/>
          </w:tcPr>
          <w:p w14:paraId="3903B7D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14:paraId="5EB1736C" w14:textId="77777777" w:rsidR="008B3821" w:rsidRPr="007D25B0" w:rsidRDefault="008B3821" w:rsidP="00C73469">
            <w:pPr>
              <w:pStyle w:val="tablecell"/>
              <w:rPr>
                <w:lang w:val="en-US" w:eastAsia="ko-KR"/>
              </w:rPr>
            </w:pPr>
          </w:p>
        </w:tc>
      </w:tr>
      <w:tr w:rsidR="008B3821" w:rsidRPr="007D25B0" w14:paraId="6308894C" w14:textId="77777777" w:rsidTr="00C73469">
        <w:trPr>
          <w:cantSplit/>
          <w:trHeight w:val="289"/>
          <w:jc w:val="center"/>
        </w:trPr>
        <w:tc>
          <w:tcPr>
            <w:tcW w:w="7920" w:type="dxa"/>
          </w:tcPr>
          <w:p w14:paraId="6F20388F"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14:paraId="4226BC09"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3D4432B9" w14:textId="77777777" w:rsidTr="00C73469">
        <w:trPr>
          <w:cantSplit/>
          <w:trHeight w:val="289"/>
          <w:jc w:val="center"/>
        </w:trPr>
        <w:tc>
          <w:tcPr>
            <w:tcW w:w="7920" w:type="dxa"/>
          </w:tcPr>
          <w:p w14:paraId="5988154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14:paraId="54A446FD" w14:textId="77777777" w:rsidR="008B3821" w:rsidRPr="007D25B0" w:rsidRDefault="008B3821" w:rsidP="00C73469">
            <w:pPr>
              <w:pStyle w:val="tableheading"/>
              <w:rPr>
                <w:b w:val="0"/>
                <w:lang w:val="en-US"/>
              </w:rPr>
            </w:pPr>
            <w:r w:rsidRPr="007D25B0">
              <w:rPr>
                <w:b w:val="0"/>
                <w:lang w:val="en-US"/>
              </w:rPr>
              <w:t>ue(v)</w:t>
            </w:r>
          </w:p>
        </w:tc>
      </w:tr>
      <w:tr w:rsidR="008B3821" w:rsidRPr="007D25B0" w14:paraId="7B8046FC" w14:textId="77777777" w:rsidTr="00C73469">
        <w:trPr>
          <w:cantSplit/>
          <w:trHeight w:val="289"/>
          <w:jc w:val="center"/>
        </w:trPr>
        <w:tc>
          <w:tcPr>
            <w:tcW w:w="7920" w:type="dxa"/>
          </w:tcPr>
          <w:p w14:paraId="7C5AC2B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14:paraId="40EDBD34" w14:textId="77777777" w:rsidR="008B3821" w:rsidRPr="007D25B0" w:rsidRDefault="008B3821" w:rsidP="00C73469">
            <w:pPr>
              <w:pStyle w:val="tablecell"/>
              <w:rPr>
                <w:lang w:val="en-US"/>
              </w:rPr>
            </w:pPr>
          </w:p>
        </w:tc>
      </w:tr>
      <w:tr w:rsidR="008B3821" w:rsidRPr="007D25B0" w14:paraId="28B5A602"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301C4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14:paraId="67B86989" w14:textId="77777777" w:rsidR="008B3821" w:rsidRPr="007D25B0" w:rsidRDefault="008B3821" w:rsidP="00C73469">
            <w:pPr>
              <w:pStyle w:val="tablecell"/>
              <w:rPr>
                <w:lang w:val="en-US"/>
              </w:rPr>
            </w:pPr>
            <w:r w:rsidRPr="007D25B0">
              <w:rPr>
                <w:lang w:val="en-US"/>
              </w:rPr>
              <w:t>u(1)</w:t>
            </w:r>
          </w:p>
        </w:tc>
      </w:tr>
      <w:tr w:rsidR="008B3821" w:rsidRPr="007D25B0" w14:paraId="59CEFE0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5BAE612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14:paraId="4BD231D8" w14:textId="77777777" w:rsidR="008B3821" w:rsidRPr="007D25B0" w:rsidRDefault="008B3821" w:rsidP="00C73469">
            <w:pPr>
              <w:pStyle w:val="tablecell"/>
              <w:rPr>
                <w:lang w:val="en-US"/>
              </w:rPr>
            </w:pPr>
          </w:p>
        </w:tc>
      </w:tr>
      <w:tr w:rsidR="008B3821" w:rsidRPr="007D25B0" w14:paraId="2790AA7A"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4F4A5EA"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14:paraId="688DEB81" w14:textId="77777777" w:rsidR="008B3821" w:rsidRPr="007D25B0" w:rsidRDefault="008B3821" w:rsidP="00C73469">
            <w:pPr>
              <w:pStyle w:val="tablecell"/>
              <w:rPr>
                <w:lang w:val="en-US"/>
              </w:rPr>
            </w:pPr>
            <w:r w:rsidRPr="007D25B0">
              <w:rPr>
                <w:lang w:val="en-US"/>
              </w:rPr>
              <w:t>u(2)</w:t>
            </w:r>
          </w:p>
        </w:tc>
      </w:tr>
      <w:tr w:rsidR="008B3821" w:rsidRPr="007D25B0" w14:paraId="3888EE0E" w14:textId="77777777" w:rsidTr="00C73469">
        <w:trPr>
          <w:cantSplit/>
          <w:trHeight w:val="289"/>
          <w:jc w:val="center"/>
        </w:trPr>
        <w:tc>
          <w:tcPr>
            <w:tcW w:w="7920" w:type="dxa"/>
          </w:tcPr>
          <w:p w14:paraId="73E8D266" w14:textId="77777777"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14:paraId="45DC8937" w14:textId="77777777" w:rsidR="008B3821" w:rsidRPr="007D25B0" w:rsidRDefault="008B3821" w:rsidP="00C73469">
            <w:pPr>
              <w:pStyle w:val="tablecell"/>
              <w:rPr>
                <w:lang w:val="en-US"/>
              </w:rPr>
            </w:pPr>
          </w:p>
        </w:tc>
      </w:tr>
      <w:tr w:rsidR="008B3821" w:rsidRPr="007D25B0" w14:paraId="2D03AA6A" w14:textId="77777777" w:rsidTr="00C73469">
        <w:trPr>
          <w:cantSplit/>
          <w:trHeight w:val="289"/>
          <w:jc w:val="center"/>
        </w:trPr>
        <w:tc>
          <w:tcPr>
            <w:tcW w:w="7920" w:type="dxa"/>
          </w:tcPr>
          <w:p w14:paraId="7821583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14:paraId="32421A9C" w14:textId="77777777" w:rsidR="008B3821" w:rsidRPr="007D25B0" w:rsidRDefault="008B3821" w:rsidP="00C73469">
            <w:pPr>
              <w:pStyle w:val="tablecell"/>
              <w:rPr>
                <w:lang w:val="en-US"/>
              </w:rPr>
            </w:pPr>
            <w:r w:rsidRPr="007D25B0">
              <w:rPr>
                <w:lang w:val="en-US"/>
              </w:rPr>
              <w:t>u(v)</w:t>
            </w:r>
          </w:p>
        </w:tc>
      </w:tr>
      <w:tr w:rsidR="008B3821" w:rsidRPr="007D25B0" w14:paraId="0DA62C7C" w14:textId="77777777" w:rsidTr="00C73469">
        <w:trPr>
          <w:cantSplit/>
          <w:trHeight w:val="289"/>
          <w:jc w:val="center"/>
        </w:trPr>
        <w:tc>
          <w:tcPr>
            <w:tcW w:w="7920" w:type="dxa"/>
          </w:tcPr>
          <w:p w14:paraId="00AD72E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14:paraId="191D21CB" w14:textId="77777777" w:rsidR="008B3821" w:rsidRPr="007D25B0" w:rsidRDefault="008B3821" w:rsidP="00C73469">
            <w:pPr>
              <w:pStyle w:val="tablecell"/>
              <w:rPr>
                <w:lang w:val="en-US"/>
              </w:rPr>
            </w:pPr>
          </w:p>
        </w:tc>
      </w:tr>
      <w:tr w:rsidR="008B3821" w:rsidRPr="007D25B0" w14:paraId="3A5BCAF8" w14:textId="77777777" w:rsidTr="00C73469">
        <w:trPr>
          <w:cantSplit/>
          <w:trHeight w:val="289"/>
          <w:jc w:val="center"/>
        </w:trPr>
        <w:tc>
          <w:tcPr>
            <w:tcW w:w="7920" w:type="dxa"/>
          </w:tcPr>
          <w:p w14:paraId="3B0557D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14:paraId="5706C90D" w14:textId="77777777" w:rsidR="008B3821" w:rsidRPr="007D25B0" w:rsidRDefault="008B3821" w:rsidP="00C73469">
            <w:pPr>
              <w:pStyle w:val="tablecell"/>
              <w:rPr>
                <w:lang w:val="en-US"/>
              </w:rPr>
            </w:pPr>
            <w:r w:rsidRPr="007D25B0">
              <w:rPr>
                <w:lang w:val="en-US"/>
              </w:rPr>
              <w:t>u(1)</w:t>
            </w:r>
          </w:p>
        </w:tc>
      </w:tr>
      <w:tr w:rsidR="008B3821" w:rsidRPr="007D25B0" w14:paraId="0D2541A6" w14:textId="77777777" w:rsidTr="00C73469">
        <w:trPr>
          <w:cantSplit/>
          <w:trHeight w:val="289"/>
          <w:jc w:val="center"/>
        </w:trPr>
        <w:tc>
          <w:tcPr>
            <w:tcW w:w="7920" w:type="dxa"/>
          </w:tcPr>
          <w:p w14:paraId="6E865E5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14:paraId="33DF008F" w14:textId="77777777" w:rsidR="008B3821" w:rsidRPr="007D25B0" w:rsidRDefault="008B3821" w:rsidP="00C73469">
            <w:pPr>
              <w:pStyle w:val="tablecell"/>
              <w:rPr>
                <w:lang w:val="en-US"/>
              </w:rPr>
            </w:pPr>
          </w:p>
        </w:tc>
      </w:tr>
      <w:tr w:rsidR="008B3821" w:rsidRPr="007D25B0" w14:paraId="4D09C1EB" w14:textId="77777777" w:rsidTr="00C73469">
        <w:trPr>
          <w:cantSplit/>
          <w:trHeight w:val="289"/>
          <w:jc w:val="center"/>
        </w:trPr>
        <w:tc>
          <w:tcPr>
            <w:tcW w:w="7920" w:type="dxa"/>
          </w:tcPr>
          <w:p w14:paraId="69542CA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14:paraId="5D422171" w14:textId="77777777" w:rsidR="008B3821" w:rsidRPr="007D25B0" w:rsidRDefault="008B3821" w:rsidP="00C73469">
            <w:pPr>
              <w:pStyle w:val="tablecell"/>
              <w:rPr>
                <w:lang w:val="en-US"/>
              </w:rPr>
            </w:pPr>
          </w:p>
        </w:tc>
      </w:tr>
      <w:tr w:rsidR="008B3821" w:rsidRPr="007D25B0" w14:paraId="16179E4F" w14:textId="77777777" w:rsidTr="00C73469">
        <w:trPr>
          <w:cantSplit/>
          <w:trHeight w:val="289"/>
          <w:jc w:val="center"/>
        </w:trPr>
        <w:tc>
          <w:tcPr>
            <w:tcW w:w="7920" w:type="dxa"/>
          </w:tcPr>
          <w:p w14:paraId="0A61345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14:paraId="4E2254AF" w14:textId="77777777" w:rsidR="008B3821" w:rsidRPr="007D25B0" w:rsidRDefault="008B3821" w:rsidP="00C73469">
            <w:pPr>
              <w:pStyle w:val="tablecell"/>
              <w:rPr>
                <w:lang w:val="en-US"/>
              </w:rPr>
            </w:pPr>
          </w:p>
        </w:tc>
      </w:tr>
      <w:tr w:rsidR="008B3821" w:rsidRPr="007D25B0" w14:paraId="26B8D354" w14:textId="77777777" w:rsidTr="00C73469">
        <w:trPr>
          <w:cantSplit/>
          <w:trHeight w:val="289"/>
          <w:jc w:val="center"/>
        </w:trPr>
        <w:tc>
          <w:tcPr>
            <w:tcW w:w="7920" w:type="dxa"/>
          </w:tcPr>
          <w:p w14:paraId="2321034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14:paraId="4487BF0B" w14:textId="77777777" w:rsidR="008B3821" w:rsidRPr="007D25B0" w:rsidRDefault="008B3821" w:rsidP="00C73469">
            <w:pPr>
              <w:pStyle w:val="tablecell"/>
              <w:rPr>
                <w:lang w:val="en-US"/>
              </w:rPr>
            </w:pPr>
            <w:r w:rsidRPr="007D25B0">
              <w:rPr>
                <w:lang w:val="en-US"/>
              </w:rPr>
              <w:t>u(v)</w:t>
            </w:r>
          </w:p>
        </w:tc>
      </w:tr>
      <w:tr w:rsidR="008B3821" w:rsidRPr="007D25B0" w14:paraId="5CADFFCE" w14:textId="77777777" w:rsidTr="00C73469">
        <w:trPr>
          <w:cantSplit/>
          <w:trHeight w:val="289"/>
          <w:jc w:val="center"/>
        </w:trPr>
        <w:tc>
          <w:tcPr>
            <w:tcW w:w="7920" w:type="dxa"/>
          </w:tcPr>
          <w:p w14:paraId="1B8FF83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14:paraId="7D310587" w14:textId="77777777" w:rsidR="008B3821" w:rsidRPr="007D25B0" w:rsidRDefault="008B3821" w:rsidP="00C73469">
            <w:pPr>
              <w:pStyle w:val="tablecell"/>
              <w:rPr>
                <w:lang w:val="en-US"/>
              </w:rPr>
            </w:pPr>
          </w:p>
        </w:tc>
      </w:tr>
      <w:tr w:rsidR="008B3821" w:rsidRPr="007D25B0" w14:paraId="75DC190F" w14:textId="77777777" w:rsidTr="00C73469">
        <w:trPr>
          <w:cantSplit/>
          <w:trHeight w:val="289"/>
          <w:jc w:val="center"/>
        </w:trPr>
        <w:tc>
          <w:tcPr>
            <w:tcW w:w="7920" w:type="dxa"/>
          </w:tcPr>
          <w:p w14:paraId="1A3B741B"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14:paraId="75E1E35B" w14:textId="77777777" w:rsidR="008B3821" w:rsidRPr="007D25B0" w:rsidRDefault="008B3821" w:rsidP="00C73469">
            <w:pPr>
              <w:pStyle w:val="tablecell"/>
              <w:rPr>
                <w:lang w:val="en-US"/>
              </w:rPr>
            </w:pPr>
          </w:p>
        </w:tc>
      </w:tr>
      <w:tr w:rsidR="008B3821" w:rsidRPr="007D25B0" w14:paraId="1ABB5D6E" w14:textId="77777777" w:rsidTr="00C73469">
        <w:trPr>
          <w:cantSplit/>
          <w:trHeight w:val="289"/>
          <w:jc w:val="center"/>
        </w:trPr>
        <w:tc>
          <w:tcPr>
            <w:tcW w:w="7920" w:type="dxa"/>
          </w:tcPr>
          <w:p w14:paraId="17BA502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14:paraId="61A1E42C" w14:textId="77777777" w:rsidR="008B3821" w:rsidRPr="007D25B0" w:rsidRDefault="008B3821" w:rsidP="00C73469">
            <w:pPr>
              <w:pStyle w:val="tablecell"/>
              <w:rPr>
                <w:lang w:val="en-US"/>
              </w:rPr>
            </w:pPr>
            <w:r w:rsidRPr="007D25B0">
              <w:rPr>
                <w:lang w:val="en-US"/>
              </w:rPr>
              <w:t>ue(v)</w:t>
            </w:r>
          </w:p>
        </w:tc>
      </w:tr>
      <w:tr w:rsidR="008B3821" w:rsidRPr="007D25B0" w14:paraId="2A322098" w14:textId="77777777" w:rsidTr="00C73469">
        <w:trPr>
          <w:cantSplit/>
          <w:trHeight w:val="289"/>
          <w:jc w:val="center"/>
        </w:trPr>
        <w:tc>
          <w:tcPr>
            <w:tcW w:w="7920" w:type="dxa"/>
          </w:tcPr>
          <w:p w14:paraId="20FBF89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14:paraId="7D7C7219" w14:textId="77777777" w:rsidR="008B3821" w:rsidRPr="007D25B0" w:rsidRDefault="008B3821" w:rsidP="00C73469">
            <w:pPr>
              <w:pStyle w:val="tablecell"/>
              <w:rPr>
                <w:lang w:val="en-US"/>
              </w:rPr>
            </w:pPr>
            <w:r w:rsidRPr="007D25B0">
              <w:rPr>
                <w:lang w:val="en-US"/>
              </w:rPr>
              <w:t>ue(v)</w:t>
            </w:r>
          </w:p>
        </w:tc>
      </w:tr>
      <w:tr w:rsidR="008B3821" w:rsidRPr="007D25B0" w14:paraId="3C462465" w14:textId="77777777" w:rsidTr="00C73469">
        <w:trPr>
          <w:cantSplit/>
          <w:trHeight w:val="289"/>
          <w:jc w:val="center"/>
        </w:trPr>
        <w:tc>
          <w:tcPr>
            <w:tcW w:w="7920" w:type="dxa"/>
          </w:tcPr>
          <w:p w14:paraId="6019364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14:paraId="4243C0BF" w14:textId="77777777" w:rsidR="008B3821" w:rsidRPr="007D25B0" w:rsidRDefault="008B3821" w:rsidP="00C73469">
            <w:pPr>
              <w:pStyle w:val="tablecell"/>
              <w:rPr>
                <w:lang w:val="en-US"/>
              </w:rPr>
            </w:pPr>
          </w:p>
        </w:tc>
      </w:tr>
      <w:tr w:rsidR="008B3821" w:rsidRPr="007D25B0" w14:paraId="2E30915E" w14:textId="77777777" w:rsidTr="00C73469">
        <w:trPr>
          <w:cantSplit/>
          <w:trHeight w:val="289"/>
          <w:jc w:val="center"/>
        </w:trPr>
        <w:tc>
          <w:tcPr>
            <w:tcW w:w="7920" w:type="dxa"/>
          </w:tcPr>
          <w:p w14:paraId="69EF1BB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14:paraId="15064FD0" w14:textId="77777777" w:rsidR="008B3821" w:rsidRPr="007D25B0" w:rsidRDefault="008B3821" w:rsidP="00C73469">
            <w:pPr>
              <w:pStyle w:val="tablecell"/>
              <w:rPr>
                <w:lang w:val="en-US"/>
              </w:rPr>
            </w:pPr>
          </w:p>
        </w:tc>
      </w:tr>
      <w:tr w:rsidR="008B3821" w:rsidRPr="007D25B0" w14:paraId="67C713F8" w14:textId="77777777" w:rsidTr="00C73469">
        <w:trPr>
          <w:cantSplit/>
          <w:trHeight w:val="289"/>
          <w:jc w:val="center"/>
        </w:trPr>
        <w:tc>
          <w:tcPr>
            <w:tcW w:w="7920" w:type="dxa"/>
          </w:tcPr>
          <w:p w14:paraId="18457C79"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14:paraId="3CC4DFB6" w14:textId="77777777" w:rsidR="008B3821" w:rsidRPr="007D25B0" w:rsidRDefault="008B3821" w:rsidP="00C73469">
            <w:pPr>
              <w:pStyle w:val="tablecell"/>
              <w:rPr>
                <w:lang w:val="en-US"/>
              </w:rPr>
            </w:pPr>
          </w:p>
        </w:tc>
      </w:tr>
      <w:tr w:rsidR="008B3821" w:rsidRPr="007D25B0" w14:paraId="28B0A9D5" w14:textId="77777777" w:rsidTr="00C73469">
        <w:trPr>
          <w:cantSplit/>
          <w:trHeight w:val="289"/>
          <w:jc w:val="center"/>
        </w:trPr>
        <w:tc>
          <w:tcPr>
            <w:tcW w:w="7920" w:type="dxa"/>
          </w:tcPr>
          <w:p w14:paraId="5B55FC8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14:paraId="0CC6261C" w14:textId="77777777" w:rsidR="008B3821" w:rsidRPr="007D25B0" w:rsidRDefault="008B3821" w:rsidP="00C73469">
            <w:pPr>
              <w:pStyle w:val="tablecell"/>
              <w:rPr>
                <w:lang w:val="en-US"/>
              </w:rPr>
            </w:pPr>
            <w:r w:rsidRPr="007D25B0">
              <w:rPr>
                <w:lang w:val="en-US"/>
              </w:rPr>
              <w:t>u(v)</w:t>
            </w:r>
          </w:p>
        </w:tc>
      </w:tr>
      <w:tr w:rsidR="008B3821" w:rsidRPr="007D25B0" w14:paraId="57BF6347" w14:textId="77777777" w:rsidTr="00C73469">
        <w:trPr>
          <w:cantSplit/>
          <w:trHeight w:val="289"/>
          <w:jc w:val="center"/>
        </w:trPr>
        <w:tc>
          <w:tcPr>
            <w:tcW w:w="7920" w:type="dxa"/>
          </w:tcPr>
          <w:p w14:paraId="1C7029EC"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14:paraId="1604F889" w14:textId="77777777" w:rsidR="008B3821" w:rsidRPr="007D25B0" w:rsidRDefault="008B3821" w:rsidP="00C73469">
            <w:pPr>
              <w:pStyle w:val="tablecell"/>
              <w:rPr>
                <w:lang w:val="en-US"/>
              </w:rPr>
            </w:pPr>
          </w:p>
        </w:tc>
      </w:tr>
      <w:tr w:rsidR="008B3821" w:rsidRPr="007D25B0" w14:paraId="58AB1F39" w14:textId="77777777" w:rsidTr="00C73469">
        <w:trPr>
          <w:cantSplit/>
          <w:trHeight w:val="289"/>
          <w:jc w:val="center"/>
        </w:trPr>
        <w:tc>
          <w:tcPr>
            <w:tcW w:w="7920" w:type="dxa"/>
          </w:tcPr>
          <w:p w14:paraId="64508DE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14:paraId="015FF0F2" w14:textId="77777777" w:rsidR="008B3821" w:rsidRPr="007D25B0" w:rsidRDefault="008B3821" w:rsidP="00C73469">
            <w:pPr>
              <w:pStyle w:val="tablecell"/>
              <w:rPr>
                <w:lang w:val="en-US"/>
              </w:rPr>
            </w:pPr>
            <w:r w:rsidRPr="007D25B0">
              <w:rPr>
                <w:lang w:val="en-US"/>
              </w:rPr>
              <w:t>u(v)</w:t>
            </w:r>
          </w:p>
        </w:tc>
      </w:tr>
      <w:tr w:rsidR="008B3821" w:rsidRPr="007D25B0" w14:paraId="09F0C6AB" w14:textId="77777777" w:rsidTr="00C73469">
        <w:trPr>
          <w:cantSplit/>
          <w:trHeight w:val="289"/>
          <w:jc w:val="center"/>
        </w:trPr>
        <w:tc>
          <w:tcPr>
            <w:tcW w:w="7920" w:type="dxa"/>
          </w:tcPr>
          <w:p w14:paraId="37D9A719"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14:paraId="33EC43C6" w14:textId="77777777" w:rsidR="008B3821" w:rsidRPr="007D25B0" w:rsidRDefault="008B3821" w:rsidP="00C73469">
            <w:pPr>
              <w:pStyle w:val="tablecell"/>
              <w:rPr>
                <w:lang w:val="en-US"/>
              </w:rPr>
            </w:pPr>
            <w:r w:rsidRPr="007D25B0">
              <w:rPr>
                <w:lang w:val="en-US"/>
              </w:rPr>
              <w:t>u(1)</w:t>
            </w:r>
          </w:p>
        </w:tc>
      </w:tr>
      <w:tr w:rsidR="008B3821" w:rsidRPr="007D25B0" w14:paraId="19CA07A2" w14:textId="77777777" w:rsidTr="00C73469">
        <w:trPr>
          <w:cantSplit/>
          <w:trHeight w:val="289"/>
          <w:jc w:val="center"/>
        </w:trPr>
        <w:tc>
          <w:tcPr>
            <w:tcW w:w="7920" w:type="dxa"/>
          </w:tcPr>
          <w:p w14:paraId="75024963"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14:paraId="73C64ECD" w14:textId="77777777" w:rsidR="008B3821" w:rsidRPr="007D25B0" w:rsidRDefault="008B3821" w:rsidP="00C73469">
            <w:pPr>
              <w:pStyle w:val="tablecell"/>
              <w:rPr>
                <w:lang w:val="en-US"/>
              </w:rPr>
            </w:pPr>
          </w:p>
        </w:tc>
      </w:tr>
      <w:tr w:rsidR="008B3821" w:rsidRPr="007D25B0" w14:paraId="1F6EA3D0" w14:textId="77777777" w:rsidTr="00C73469">
        <w:trPr>
          <w:cantSplit/>
          <w:trHeight w:val="289"/>
          <w:jc w:val="center"/>
        </w:trPr>
        <w:tc>
          <w:tcPr>
            <w:tcW w:w="7920" w:type="dxa"/>
          </w:tcPr>
          <w:p w14:paraId="7693A0C0"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14:paraId="188AC9DB" w14:textId="77777777" w:rsidR="008B3821" w:rsidRPr="007D25B0" w:rsidRDefault="008B3821" w:rsidP="00C73469">
            <w:pPr>
              <w:pStyle w:val="tablecell"/>
              <w:rPr>
                <w:lang w:val="en-US"/>
              </w:rPr>
            </w:pPr>
            <w:r w:rsidRPr="007D25B0">
              <w:rPr>
                <w:lang w:val="en-US"/>
              </w:rPr>
              <w:t>u(1)</w:t>
            </w:r>
          </w:p>
        </w:tc>
      </w:tr>
      <w:tr w:rsidR="008B3821" w:rsidRPr="007D25B0" w14:paraId="6F23BB9A" w14:textId="77777777" w:rsidTr="00C73469">
        <w:trPr>
          <w:cantSplit/>
          <w:trHeight w:val="289"/>
          <w:jc w:val="center"/>
        </w:trPr>
        <w:tc>
          <w:tcPr>
            <w:tcW w:w="7920" w:type="dxa"/>
          </w:tcPr>
          <w:p w14:paraId="728F2073"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14:paraId="77DCDD53" w14:textId="77777777" w:rsidR="008B3821" w:rsidRPr="007D25B0" w:rsidRDefault="008B3821" w:rsidP="00C73469">
            <w:pPr>
              <w:pStyle w:val="tablecell"/>
              <w:rPr>
                <w:lang w:val="en-US"/>
              </w:rPr>
            </w:pPr>
          </w:p>
        </w:tc>
      </w:tr>
      <w:tr w:rsidR="008B3821" w:rsidRPr="007D25B0" w14:paraId="45EAA239" w14:textId="77777777" w:rsidTr="00C73469">
        <w:trPr>
          <w:cantSplit/>
          <w:trHeight w:val="289"/>
          <w:jc w:val="center"/>
        </w:trPr>
        <w:tc>
          <w:tcPr>
            <w:tcW w:w="7920" w:type="dxa"/>
          </w:tcPr>
          <w:p w14:paraId="48E0E5ED"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14:paraId="76E18CFC" w14:textId="77777777" w:rsidR="008B3821" w:rsidRPr="007D25B0" w:rsidRDefault="008B3821" w:rsidP="00C73469">
            <w:pPr>
              <w:pStyle w:val="tablecell"/>
              <w:rPr>
                <w:lang w:val="en-US"/>
              </w:rPr>
            </w:pPr>
            <w:r w:rsidRPr="007D25B0">
              <w:rPr>
                <w:lang w:val="en-US"/>
              </w:rPr>
              <w:t>ue(v)</w:t>
            </w:r>
          </w:p>
        </w:tc>
      </w:tr>
      <w:tr w:rsidR="008B3821" w:rsidRPr="007D25B0" w14:paraId="18A6B10B" w14:textId="77777777" w:rsidTr="00C73469">
        <w:trPr>
          <w:cantSplit/>
          <w:trHeight w:val="289"/>
          <w:jc w:val="center"/>
        </w:trPr>
        <w:tc>
          <w:tcPr>
            <w:tcW w:w="7920" w:type="dxa"/>
          </w:tcPr>
          <w:p w14:paraId="555E362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14:paraId="1A506105" w14:textId="77777777" w:rsidR="008B3821" w:rsidRPr="007D25B0" w:rsidRDefault="008B3821" w:rsidP="00C73469">
            <w:pPr>
              <w:pStyle w:val="tablecell"/>
              <w:rPr>
                <w:lang w:val="en-US"/>
              </w:rPr>
            </w:pPr>
          </w:p>
        </w:tc>
      </w:tr>
      <w:tr w:rsidR="008B3821" w:rsidRPr="007D25B0" w14:paraId="7DF56717" w14:textId="77777777" w:rsidTr="00C73469">
        <w:trPr>
          <w:cantSplit/>
          <w:trHeight w:val="289"/>
          <w:jc w:val="center"/>
        </w:trPr>
        <w:tc>
          <w:tcPr>
            <w:tcW w:w="7920" w:type="dxa"/>
          </w:tcPr>
          <w:p w14:paraId="4DE2BDA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E9179AC" w14:textId="77777777" w:rsidR="008B3821" w:rsidRPr="007D25B0" w:rsidRDefault="008B3821" w:rsidP="00C73469">
            <w:pPr>
              <w:pStyle w:val="tablecell"/>
              <w:rPr>
                <w:lang w:val="en-US"/>
              </w:rPr>
            </w:pPr>
          </w:p>
        </w:tc>
      </w:tr>
      <w:tr w:rsidR="008B3821" w:rsidRPr="007D25B0" w14:paraId="2D2090FD" w14:textId="77777777" w:rsidTr="00C73469">
        <w:trPr>
          <w:cantSplit/>
          <w:trHeight w:val="289"/>
          <w:jc w:val="center"/>
        </w:trPr>
        <w:tc>
          <w:tcPr>
            <w:tcW w:w="7920" w:type="dxa"/>
          </w:tcPr>
          <w:p w14:paraId="4A80D29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14:paraId="4B1CDB94" w14:textId="77777777" w:rsidR="008B3821" w:rsidRPr="007D25B0" w:rsidRDefault="008B3821" w:rsidP="00C73469">
            <w:pPr>
              <w:pStyle w:val="tablecell"/>
              <w:rPr>
                <w:lang w:val="en-US"/>
              </w:rPr>
            </w:pPr>
          </w:p>
        </w:tc>
      </w:tr>
      <w:tr w:rsidR="008B3821" w:rsidRPr="007D25B0" w14:paraId="1BDEC56C" w14:textId="77777777" w:rsidTr="00C73469">
        <w:trPr>
          <w:cantSplit/>
          <w:trHeight w:val="289"/>
          <w:jc w:val="center"/>
        </w:trPr>
        <w:tc>
          <w:tcPr>
            <w:tcW w:w="7920" w:type="dxa"/>
          </w:tcPr>
          <w:p w14:paraId="5566F3A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14:paraId="699F35C5" w14:textId="77777777" w:rsidR="008B3821" w:rsidRPr="007D25B0" w:rsidRDefault="008B3821" w:rsidP="00C73469">
            <w:pPr>
              <w:pStyle w:val="tablecell"/>
              <w:rPr>
                <w:lang w:val="en-US"/>
              </w:rPr>
            </w:pPr>
            <w:r w:rsidRPr="007D25B0">
              <w:rPr>
                <w:lang w:val="en-US" w:eastAsia="ko-KR"/>
              </w:rPr>
              <w:t>u(1)</w:t>
            </w:r>
          </w:p>
        </w:tc>
      </w:tr>
      <w:tr w:rsidR="008B3821" w:rsidRPr="007D25B0" w14:paraId="41D261CC" w14:textId="77777777" w:rsidTr="00C73469">
        <w:trPr>
          <w:cantSplit/>
          <w:trHeight w:val="289"/>
          <w:jc w:val="center"/>
        </w:trPr>
        <w:tc>
          <w:tcPr>
            <w:tcW w:w="7920" w:type="dxa"/>
          </w:tcPr>
          <w:p w14:paraId="4C48879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15859C85" w14:textId="77777777" w:rsidR="008B3821" w:rsidRPr="007D25B0" w:rsidRDefault="008B3821" w:rsidP="00C73469">
            <w:pPr>
              <w:pStyle w:val="tablecell"/>
              <w:rPr>
                <w:lang w:val="en-US"/>
              </w:rPr>
            </w:pPr>
          </w:p>
        </w:tc>
      </w:tr>
      <w:tr w:rsidR="008B3821" w:rsidRPr="007D25B0" w14:paraId="7EF7FEB3" w14:textId="77777777" w:rsidTr="00C73469">
        <w:trPr>
          <w:cantSplit/>
          <w:trHeight w:val="289"/>
          <w:jc w:val="center"/>
        </w:trPr>
        <w:tc>
          <w:tcPr>
            <w:tcW w:w="7920" w:type="dxa"/>
          </w:tcPr>
          <w:p w14:paraId="3EFEB3E3"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14:paraId="4C47F111" w14:textId="77777777" w:rsidR="008B3821" w:rsidRPr="007D25B0" w:rsidRDefault="008B3821" w:rsidP="00C73469">
            <w:pPr>
              <w:pStyle w:val="tablecell"/>
              <w:rPr>
                <w:lang w:val="en-US"/>
              </w:rPr>
            </w:pPr>
          </w:p>
        </w:tc>
      </w:tr>
      <w:tr w:rsidR="008B3821" w:rsidRPr="007D25B0" w14:paraId="05ACFA50" w14:textId="77777777" w:rsidTr="00C73469">
        <w:trPr>
          <w:cantSplit/>
          <w:trHeight w:val="289"/>
          <w:jc w:val="center"/>
        </w:trPr>
        <w:tc>
          <w:tcPr>
            <w:tcW w:w="7920" w:type="dxa"/>
          </w:tcPr>
          <w:p w14:paraId="0AF31DF4"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14:paraId="2BD0D5F6" w14:textId="77777777" w:rsidR="008B3821" w:rsidRPr="007D25B0" w:rsidRDefault="008B3821" w:rsidP="00C73469">
            <w:pPr>
              <w:pStyle w:val="tablecell"/>
              <w:rPr>
                <w:lang w:val="en-US"/>
              </w:rPr>
            </w:pPr>
            <w:r w:rsidRPr="007D25B0">
              <w:rPr>
                <w:lang w:val="en-US"/>
              </w:rPr>
              <w:t>u(1)</w:t>
            </w:r>
          </w:p>
        </w:tc>
      </w:tr>
      <w:tr w:rsidR="008B3821" w:rsidRPr="007D25B0" w14:paraId="79361BBA" w14:textId="77777777" w:rsidTr="00C73469">
        <w:trPr>
          <w:cantSplit/>
          <w:trHeight w:val="289"/>
          <w:jc w:val="center"/>
        </w:trPr>
        <w:tc>
          <w:tcPr>
            <w:tcW w:w="7920" w:type="dxa"/>
          </w:tcPr>
          <w:p w14:paraId="580B8E87"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14:paraId="4E67A51D" w14:textId="77777777" w:rsidR="008B3821" w:rsidRPr="007D25B0" w:rsidRDefault="008B3821" w:rsidP="00C73469">
            <w:pPr>
              <w:pStyle w:val="tablecell"/>
              <w:rPr>
                <w:lang w:val="en-US"/>
              </w:rPr>
            </w:pPr>
          </w:p>
        </w:tc>
      </w:tr>
      <w:tr w:rsidR="008B3821" w:rsidRPr="007D25B0" w14:paraId="5796F7CB" w14:textId="77777777" w:rsidTr="00C73469">
        <w:trPr>
          <w:cantSplit/>
          <w:trHeight w:val="289"/>
          <w:jc w:val="center"/>
        </w:trPr>
        <w:tc>
          <w:tcPr>
            <w:tcW w:w="7920" w:type="dxa"/>
          </w:tcPr>
          <w:p w14:paraId="2BD2B8BD"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14:paraId="4E060267" w14:textId="77777777" w:rsidR="008B3821" w:rsidRPr="007D25B0" w:rsidRDefault="008B3821" w:rsidP="00C73469">
            <w:pPr>
              <w:pStyle w:val="tablecell"/>
              <w:rPr>
                <w:lang w:val="en-US"/>
              </w:rPr>
            </w:pPr>
          </w:p>
        </w:tc>
      </w:tr>
      <w:tr w:rsidR="008B3821" w:rsidRPr="007D25B0" w14:paraId="5575ECDD" w14:textId="77777777" w:rsidTr="00C73469">
        <w:trPr>
          <w:cantSplit/>
          <w:trHeight w:val="289"/>
          <w:jc w:val="center"/>
        </w:trPr>
        <w:tc>
          <w:tcPr>
            <w:tcW w:w="7920" w:type="dxa"/>
          </w:tcPr>
          <w:p w14:paraId="55AD006F" w14:textId="77777777"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14:paraId="68F68C6C" w14:textId="77777777" w:rsidR="008B3821" w:rsidRPr="007D25B0" w:rsidRDefault="008B3821" w:rsidP="00C73469">
            <w:pPr>
              <w:pStyle w:val="tablecell"/>
              <w:rPr>
                <w:lang w:val="en-US"/>
              </w:rPr>
            </w:pPr>
            <w:r w:rsidRPr="007D25B0">
              <w:rPr>
                <w:lang w:val="en-US" w:eastAsia="ko-KR"/>
              </w:rPr>
              <w:t>u(v)</w:t>
            </w:r>
          </w:p>
        </w:tc>
      </w:tr>
      <w:tr w:rsidR="008B3821" w:rsidRPr="007D25B0" w14:paraId="261B2210" w14:textId="77777777" w:rsidTr="00C73469">
        <w:trPr>
          <w:cantSplit/>
          <w:trHeight w:val="289"/>
          <w:jc w:val="center"/>
        </w:trPr>
        <w:tc>
          <w:tcPr>
            <w:tcW w:w="7920" w:type="dxa"/>
          </w:tcPr>
          <w:p w14:paraId="280CCE20" w14:textId="77777777"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14:paraId="0E4C746D" w14:textId="77777777" w:rsidR="008B3821" w:rsidRPr="007D25B0" w:rsidRDefault="008B3821" w:rsidP="00C73469">
            <w:pPr>
              <w:pStyle w:val="tablecell"/>
              <w:rPr>
                <w:lang w:val="en-US" w:eastAsia="ko-KR"/>
              </w:rPr>
            </w:pPr>
          </w:p>
        </w:tc>
      </w:tr>
      <w:tr w:rsidR="008B3821" w:rsidRPr="007D25B0" w14:paraId="75C2E729" w14:textId="77777777" w:rsidTr="00C73469">
        <w:trPr>
          <w:cantSplit/>
          <w:trHeight w:val="289"/>
          <w:jc w:val="center"/>
        </w:trPr>
        <w:tc>
          <w:tcPr>
            <w:tcW w:w="7920" w:type="dxa"/>
          </w:tcPr>
          <w:p w14:paraId="79F67695"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14:paraId="7F3029DC" w14:textId="77777777" w:rsidR="008B3821" w:rsidRPr="007D25B0" w:rsidRDefault="008B3821" w:rsidP="00C73469">
            <w:pPr>
              <w:pStyle w:val="tablecell"/>
              <w:rPr>
                <w:lang w:val="en-US"/>
              </w:rPr>
            </w:pPr>
          </w:p>
        </w:tc>
      </w:tr>
      <w:tr w:rsidR="008B3821" w:rsidRPr="007D25B0" w14:paraId="4957D228" w14:textId="77777777" w:rsidTr="00C73469">
        <w:trPr>
          <w:cantSplit/>
          <w:trHeight w:val="289"/>
          <w:jc w:val="center"/>
        </w:trPr>
        <w:tc>
          <w:tcPr>
            <w:tcW w:w="7920" w:type="dxa"/>
          </w:tcPr>
          <w:p w14:paraId="512B150B"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14:paraId="7CD3184A" w14:textId="77777777" w:rsidR="008B3821" w:rsidRPr="007D25B0" w:rsidRDefault="008B3821" w:rsidP="00C73469">
            <w:pPr>
              <w:pStyle w:val="tablecell"/>
              <w:rPr>
                <w:lang w:val="en-US"/>
              </w:rPr>
            </w:pPr>
            <w:r w:rsidRPr="007D25B0">
              <w:rPr>
                <w:lang w:val="en-US" w:eastAsia="ko-KR"/>
              </w:rPr>
              <w:t>u(v)</w:t>
            </w:r>
          </w:p>
        </w:tc>
      </w:tr>
      <w:tr w:rsidR="008B3821" w:rsidRPr="007D25B0" w14:paraId="1D084F59" w14:textId="77777777" w:rsidTr="00C73469">
        <w:trPr>
          <w:cantSplit/>
          <w:trHeight w:val="289"/>
          <w:jc w:val="center"/>
        </w:trPr>
        <w:tc>
          <w:tcPr>
            <w:tcW w:w="7920" w:type="dxa"/>
          </w:tcPr>
          <w:p w14:paraId="49262B5D"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585A58AA" w14:textId="77777777" w:rsidR="008B3821" w:rsidRPr="007D25B0" w:rsidRDefault="008B3821" w:rsidP="00C73469">
            <w:pPr>
              <w:pStyle w:val="tablecell"/>
              <w:rPr>
                <w:lang w:val="en-US"/>
              </w:rPr>
            </w:pPr>
          </w:p>
        </w:tc>
      </w:tr>
      <w:tr w:rsidR="008B3821" w:rsidRPr="007D25B0" w14:paraId="0268E7BB" w14:textId="77777777" w:rsidTr="00C73469">
        <w:trPr>
          <w:cantSplit/>
          <w:trHeight w:val="289"/>
          <w:jc w:val="center"/>
        </w:trPr>
        <w:tc>
          <w:tcPr>
            <w:tcW w:w="7920" w:type="dxa"/>
          </w:tcPr>
          <w:p w14:paraId="62D8B7C9" w14:textId="77777777"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2F0F8B8A" w14:textId="77777777" w:rsidR="008B3821" w:rsidRPr="007D25B0" w:rsidRDefault="008B3821" w:rsidP="00C73469">
            <w:pPr>
              <w:pStyle w:val="tablecell"/>
              <w:rPr>
                <w:lang w:val="en-US"/>
              </w:rPr>
            </w:pPr>
          </w:p>
        </w:tc>
      </w:tr>
      <w:tr w:rsidR="008B3821" w:rsidRPr="007D25B0" w14:paraId="7B9958E9" w14:textId="77777777" w:rsidTr="00C73469">
        <w:trPr>
          <w:cantSplit/>
          <w:trHeight w:val="289"/>
          <w:jc w:val="center"/>
        </w:trPr>
        <w:tc>
          <w:tcPr>
            <w:tcW w:w="7920" w:type="dxa"/>
          </w:tcPr>
          <w:p w14:paraId="0D8EA610" w14:textId="77777777"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14:paraId="34855EF9" w14:textId="77777777" w:rsidR="008B3821" w:rsidRPr="007D25B0" w:rsidRDefault="008B3821" w:rsidP="00C73469">
            <w:pPr>
              <w:pStyle w:val="tablecell"/>
              <w:rPr>
                <w:lang w:val="en-US"/>
              </w:rPr>
            </w:pPr>
          </w:p>
        </w:tc>
      </w:tr>
      <w:tr w:rsidR="008B3821" w:rsidRPr="007D25B0" w:rsidDel="004935C5" w14:paraId="40D61446" w14:textId="77777777" w:rsidTr="00C73469">
        <w:trPr>
          <w:cantSplit/>
          <w:trHeight w:val="289"/>
          <w:jc w:val="center"/>
        </w:trPr>
        <w:tc>
          <w:tcPr>
            <w:tcW w:w="7920" w:type="dxa"/>
          </w:tcPr>
          <w:p w14:paraId="44F4D669" w14:textId="77777777"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14:paraId="7FD2460B" w14:textId="77777777" w:rsidR="008B3821" w:rsidRPr="007D25B0" w:rsidDel="004935C5" w:rsidRDefault="008B3821" w:rsidP="00C73469">
            <w:pPr>
              <w:pStyle w:val="tablecell"/>
              <w:rPr>
                <w:lang w:val="en-US"/>
              </w:rPr>
            </w:pPr>
            <w:r w:rsidRPr="007D25B0">
              <w:rPr>
                <w:kern w:val="2"/>
                <w:lang w:val="en-US"/>
              </w:rPr>
              <w:t>u(1)</w:t>
            </w:r>
          </w:p>
        </w:tc>
      </w:tr>
      <w:tr w:rsidR="008B3821" w:rsidRPr="007D25B0" w:rsidDel="004935C5" w14:paraId="6778C8CC" w14:textId="77777777" w:rsidTr="00C73469">
        <w:trPr>
          <w:cantSplit/>
          <w:trHeight w:val="289"/>
          <w:jc w:val="center"/>
        </w:trPr>
        <w:tc>
          <w:tcPr>
            <w:tcW w:w="7920" w:type="dxa"/>
          </w:tcPr>
          <w:p w14:paraId="6FD49A11" w14:textId="77777777"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14:paraId="4A2779CF" w14:textId="77777777" w:rsidR="008B3821" w:rsidRPr="007D25B0" w:rsidDel="004935C5" w:rsidRDefault="008B3821" w:rsidP="00C73469">
            <w:pPr>
              <w:pStyle w:val="tablecell"/>
              <w:rPr>
                <w:lang w:val="en-US"/>
              </w:rPr>
            </w:pPr>
            <w:r w:rsidRPr="007D25B0">
              <w:rPr>
                <w:kern w:val="2"/>
                <w:lang w:val="en-US"/>
              </w:rPr>
              <w:t>u(1)</w:t>
            </w:r>
          </w:p>
        </w:tc>
      </w:tr>
      <w:tr w:rsidR="008B3821" w:rsidRPr="007D25B0" w14:paraId="0EB83162" w14:textId="77777777" w:rsidTr="00C73469">
        <w:trPr>
          <w:cantSplit/>
          <w:trHeight w:val="289"/>
          <w:jc w:val="center"/>
        </w:trPr>
        <w:tc>
          <w:tcPr>
            <w:tcW w:w="7920" w:type="dxa"/>
          </w:tcPr>
          <w:p w14:paraId="1FBC28B5"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14:paraId="10725F21" w14:textId="77777777" w:rsidR="008B3821" w:rsidRPr="007D25B0" w:rsidDel="004935C5" w:rsidRDefault="008B3821" w:rsidP="00C73469">
            <w:pPr>
              <w:pStyle w:val="tablecell"/>
              <w:rPr>
                <w:lang w:val="en-US"/>
              </w:rPr>
            </w:pPr>
          </w:p>
        </w:tc>
      </w:tr>
      <w:tr w:rsidR="008B3821" w:rsidRPr="007D25B0" w14:paraId="75F1460D" w14:textId="77777777" w:rsidTr="00C73469">
        <w:trPr>
          <w:cantSplit/>
          <w:trHeight w:val="289"/>
          <w:jc w:val="center"/>
        </w:trPr>
        <w:tc>
          <w:tcPr>
            <w:tcW w:w="7920" w:type="dxa"/>
          </w:tcPr>
          <w:p w14:paraId="4B4B3F8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14:paraId="20D0664C" w14:textId="77777777" w:rsidR="008B3821" w:rsidRPr="007D25B0" w:rsidRDefault="008B3821" w:rsidP="00C73469">
            <w:pPr>
              <w:pStyle w:val="tablecell"/>
              <w:rPr>
                <w:lang w:val="en-US"/>
              </w:rPr>
            </w:pPr>
          </w:p>
        </w:tc>
      </w:tr>
      <w:tr w:rsidR="008B3821" w:rsidRPr="007D25B0" w14:paraId="4D27FE3F" w14:textId="77777777" w:rsidTr="00C73469">
        <w:trPr>
          <w:cantSplit/>
          <w:trHeight w:val="289"/>
          <w:jc w:val="center"/>
        </w:trPr>
        <w:tc>
          <w:tcPr>
            <w:tcW w:w="7920" w:type="dxa"/>
          </w:tcPr>
          <w:p w14:paraId="441955C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14:paraId="1AFBE90B" w14:textId="77777777" w:rsidR="008B3821" w:rsidRPr="007D25B0" w:rsidRDefault="008B3821" w:rsidP="00C73469">
            <w:pPr>
              <w:pStyle w:val="tablecell"/>
              <w:rPr>
                <w:lang w:val="en-US"/>
              </w:rPr>
            </w:pPr>
            <w:r w:rsidRPr="007D25B0">
              <w:rPr>
                <w:lang w:val="en-US"/>
              </w:rPr>
              <w:t>u(1)</w:t>
            </w:r>
          </w:p>
        </w:tc>
      </w:tr>
      <w:tr w:rsidR="008B3821" w:rsidRPr="007D25B0" w14:paraId="7699CB5A" w14:textId="77777777" w:rsidTr="00C73469">
        <w:trPr>
          <w:cantSplit/>
          <w:trHeight w:val="289"/>
          <w:jc w:val="center"/>
        </w:trPr>
        <w:tc>
          <w:tcPr>
            <w:tcW w:w="7920" w:type="dxa"/>
          </w:tcPr>
          <w:p w14:paraId="12519A0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14:paraId="5F8E7134" w14:textId="77777777" w:rsidR="008B3821" w:rsidRPr="007D25B0" w:rsidRDefault="008B3821" w:rsidP="00C73469">
            <w:pPr>
              <w:pStyle w:val="tablecell"/>
              <w:rPr>
                <w:lang w:val="en-US"/>
              </w:rPr>
            </w:pPr>
          </w:p>
        </w:tc>
      </w:tr>
      <w:tr w:rsidR="008B3821" w:rsidRPr="007D25B0" w14:paraId="631BF199" w14:textId="77777777" w:rsidTr="00C73469">
        <w:trPr>
          <w:cantSplit/>
          <w:trHeight w:val="289"/>
          <w:jc w:val="center"/>
        </w:trPr>
        <w:tc>
          <w:tcPr>
            <w:tcW w:w="7920" w:type="dxa"/>
          </w:tcPr>
          <w:p w14:paraId="051B3861"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14:paraId="004E9E4F" w14:textId="77777777" w:rsidR="008B3821" w:rsidRPr="007D25B0" w:rsidRDefault="008B3821" w:rsidP="00C73469">
            <w:pPr>
              <w:pStyle w:val="tablecell"/>
              <w:rPr>
                <w:lang w:val="en-US"/>
              </w:rPr>
            </w:pPr>
            <w:r w:rsidRPr="007D25B0">
              <w:rPr>
                <w:lang w:val="en-US"/>
              </w:rPr>
              <w:t>ue(v)</w:t>
            </w:r>
          </w:p>
        </w:tc>
      </w:tr>
      <w:tr w:rsidR="008B3821" w:rsidRPr="007D25B0" w14:paraId="6B44EF80" w14:textId="77777777" w:rsidTr="00C73469">
        <w:trPr>
          <w:cantSplit/>
          <w:trHeight w:val="289"/>
          <w:jc w:val="center"/>
        </w:trPr>
        <w:tc>
          <w:tcPr>
            <w:tcW w:w="7920" w:type="dxa"/>
          </w:tcPr>
          <w:p w14:paraId="42105D9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14:paraId="08E24385" w14:textId="77777777" w:rsidR="008B3821" w:rsidRPr="007D25B0" w:rsidRDefault="008B3821" w:rsidP="00C73469">
            <w:pPr>
              <w:pStyle w:val="tablecell"/>
              <w:rPr>
                <w:lang w:val="en-US"/>
              </w:rPr>
            </w:pPr>
          </w:p>
        </w:tc>
      </w:tr>
      <w:tr w:rsidR="008B3821" w:rsidRPr="007D25B0" w14:paraId="4B3ED66C" w14:textId="77777777" w:rsidTr="00C73469">
        <w:trPr>
          <w:cantSplit/>
          <w:trHeight w:val="289"/>
          <w:jc w:val="center"/>
        </w:trPr>
        <w:tc>
          <w:tcPr>
            <w:tcW w:w="7920" w:type="dxa"/>
          </w:tcPr>
          <w:p w14:paraId="4EA4E574"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14:paraId="270378D2" w14:textId="77777777" w:rsidR="008B3821" w:rsidRPr="007D25B0" w:rsidRDefault="008B3821" w:rsidP="00C73469">
            <w:pPr>
              <w:pStyle w:val="tablecell"/>
              <w:rPr>
                <w:lang w:val="en-US"/>
              </w:rPr>
            </w:pPr>
            <w:r w:rsidRPr="007D25B0">
              <w:rPr>
                <w:lang w:val="en-US"/>
              </w:rPr>
              <w:t>ue(v)</w:t>
            </w:r>
          </w:p>
        </w:tc>
      </w:tr>
      <w:tr w:rsidR="008B3821" w:rsidRPr="007D25B0" w14:paraId="171E30EC" w14:textId="77777777" w:rsidTr="00C73469">
        <w:trPr>
          <w:cantSplit/>
          <w:trHeight w:val="289"/>
          <w:jc w:val="center"/>
        </w:trPr>
        <w:tc>
          <w:tcPr>
            <w:tcW w:w="7920" w:type="dxa"/>
          </w:tcPr>
          <w:p w14:paraId="44B4C7A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14:paraId="665CF48A" w14:textId="77777777" w:rsidR="008B3821" w:rsidRPr="007D25B0" w:rsidRDefault="008B3821" w:rsidP="00C73469">
            <w:pPr>
              <w:pStyle w:val="tablecell"/>
              <w:rPr>
                <w:lang w:val="en-US"/>
              </w:rPr>
            </w:pPr>
          </w:p>
        </w:tc>
      </w:tr>
      <w:tr w:rsidR="008B3821" w:rsidRPr="007D25B0" w14:paraId="20064CEC" w14:textId="77777777" w:rsidTr="00C73469">
        <w:trPr>
          <w:cantSplit/>
          <w:trHeight w:val="289"/>
          <w:jc w:val="center"/>
        </w:trPr>
        <w:tc>
          <w:tcPr>
            <w:tcW w:w="7920" w:type="dxa"/>
          </w:tcPr>
          <w:p w14:paraId="7C47789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14:paraId="5CEA3529" w14:textId="77777777" w:rsidR="008B3821" w:rsidRPr="007D25B0" w:rsidRDefault="008B3821" w:rsidP="00C73469">
            <w:pPr>
              <w:pStyle w:val="tablecell"/>
              <w:rPr>
                <w:lang w:val="en-US"/>
              </w:rPr>
            </w:pPr>
          </w:p>
        </w:tc>
      </w:tr>
      <w:tr w:rsidR="008B3821" w:rsidRPr="007D25B0" w14:paraId="74827DF5" w14:textId="77777777" w:rsidTr="00C73469">
        <w:trPr>
          <w:cantSplit/>
          <w:trHeight w:val="289"/>
          <w:jc w:val="center"/>
        </w:trPr>
        <w:tc>
          <w:tcPr>
            <w:tcW w:w="7920" w:type="dxa"/>
          </w:tcPr>
          <w:p w14:paraId="2CC1CA35"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14:paraId="2177303E" w14:textId="77777777" w:rsidR="008B3821" w:rsidRPr="007D25B0" w:rsidRDefault="008B3821" w:rsidP="00C73469">
            <w:pPr>
              <w:pStyle w:val="tablecell"/>
              <w:rPr>
                <w:lang w:val="en-US"/>
              </w:rPr>
            </w:pPr>
          </w:p>
        </w:tc>
      </w:tr>
      <w:tr w:rsidR="008B3821" w:rsidRPr="007D25B0" w14:paraId="6B2AFCA8" w14:textId="77777777" w:rsidTr="00C73469">
        <w:trPr>
          <w:cantSplit/>
          <w:trHeight w:val="289"/>
          <w:jc w:val="center"/>
        </w:trPr>
        <w:tc>
          <w:tcPr>
            <w:tcW w:w="7920" w:type="dxa"/>
          </w:tcPr>
          <w:p w14:paraId="4D270C2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14:paraId="6E0905A8" w14:textId="77777777" w:rsidR="008B3821" w:rsidRPr="007D25B0" w:rsidRDefault="008B3821" w:rsidP="00C73469">
            <w:pPr>
              <w:pStyle w:val="tablecell"/>
              <w:rPr>
                <w:lang w:val="en-US"/>
              </w:rPr>
            </w:pPr>
          </w:p>
        </w:tc>
      </w:tr>
      <w:tr w:rsidR="008B3821" w:rsidRPr="007D25B0" w14:paraId="1AD75E76" w14:textId="77777777" w:rsidTr="00C73469">
        <w:trPr>
          <w:cantSplit/>
          <w:trHeight w:val="289"/>
          <w:jc w:val="center"/>
        </w:trPr>
        <w:tc>
          <w:tcPr>
            <w:tcW w:w="7920" w:type="dxa"/>
          </w:tcPr>
          <w:p w14:paraId="6B2BB82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14:paraId="0745C65C" w14:textId="77777777" w:rsidR="008B3821" w:rsidRPr="007D25B0" w:rsidRDefault="008B3821" w:rsidP="00C73469">
            <w:pPr>
              <w:pStyle w:val="tablecell"/>
              <w:rPr>
                <w:lang w:val="en-US"/>
              </w:rPr>
            </w:pPr>
            <w:r w:rsidRPr="007D25B0">
              <w:rPr>
                <w:lang w:val="en-US" w:eastAsia="ko-KR"/>
              </w:rPr>
              <w:t>u(1)</w:t>
            </w:r>
          </w:p>
        </w:tc>
      </w:tr>
      <w:tr w:rsidR="008B3821" w:rsidRPr="007D25B0" w14:paraId="67FC006E" w14:textId="77777777" w:rsidTr="00C73469">
        <w:trPr>
          <w:cantSplit/>
          <w:trHeight w:val="289"/>
          <w:jc w:val="center"/>
        </w:trPr>
        <w:tc>
          <w:tcPr>
            <w:tcW w:w="7920" w:type="dxa"/>
          </w:tcPr>
          <w:p w14:paraId="534FA0B2"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14:paraId="30D49F9C" w14:textId="77777777" w:rsidR="008B3821" w:rsidRPr="007D25B0" w:rsidRDefault="008B3821" w:rsidP="00C73469">
            <w:pPr>
              <w:pStyle w:val="tablecell"/>
              <w:rPr>
                <w:lang w:val="en-US"/>
              </w:rPr>
            </w:pPr>
          </w:p>
        </w:tc>
      </w:tr>
      <w:tr w:rsidR="008B3821" w:rsidRPr="007D25B0" w14:paraId="53C0BF11" w14:textId="77777777" w:rsidTr="00C73469">
        <w:trPr>
          <w:cantSplit/>
          <w:trHeight w:val="289"/>
          <w:jc w:val="center"/>
        </w:trPr>
        <w:tc>
          <w:tcPr>
            <w:tcW w:w="7920" w:type="dxa"/>
          </w:tcPr>
          <w:p w14:paraId="49A97738"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14:paraId="054F7178" w14:textId="77777777" w:rsidR="008B3821" w:rsidRPr="007D25B0" w:rsidRDefault="008B3821" w:rsidP="00C73469">
            <w:pPr>
              <w:pStyle w:val="tablecell"/>
              <w:rPr>
                <w:lang w:val="en-US"/>
              </w:rPr>
            </w:pPr>
            <w:r w:rsidRPr="007D25B0">
              <w:rPr>
                <w:rFonts w:eastAsia="MS Mincho"/>
                <w:lang w:val="en-US" w:eastAsia="ja-JP"/>
              </w:rPr>
              <w:t>u(1)</w:t>
            </w:r>
          </w:p>
        </w:tc>
      </w:tr>
      <w:tr w:rsidR="008B3821" w:rsidRPr="007D25B0" w14:paraId="6AA1800F" w14:textId="77777777" w:rsidTr="00C73469">
        <w:trPr>
          <w:cantSplit/>
          <w:trHeight w:val="289"/>
          <w:jc w:val="center"/>
        </w:trPr>
        <w:tc>
          <w:tcPr>
            <w:tcW w:w="7920" w:type="dxa"/>
          </w:tcPr>
          <w:p w14:paraId="246ECB0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14:paraId="49700CA2" w14:textId="77777777" w:rsidR="008B3821" w:rsidRPr="007D25B0" w:rsidRDefault="008B3821" w:rsidP="00C73469">
            <w:pPr>
              <w:pStyle w:val="tablecell"/>
              <w:rPr>
                <w:rFonts w:eastAsia="MS Mincho"/>
                <w:lang w:val="en-US" w:eastAsia="ja-JP"/>
              </w:rPr>
            </w:pPr>
          </w:p>
        </w:tc>
      </w:tr>
      <w:tr w:rsidR="008B3821" w:rsidRPr="007D25B0" w14:paraId="3B0C0C2F" w14:textId="77777777" w:rsidTr="00C73469">
        <w:trPr>
          <w:cantSplit/>
          <w:trHeight w:val="289"/>
          <w:jc w:val="center"/>
        </w:trPr>
        <w:tc>
          <w:tcPr>
            <w:tcW w:w="7920" w:type="dxa"/>
          </w:tcPr>
          <w:p w14:paraId="50BABE2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14:paraId="271DBDEE" w14:textId="77777777" w:rsidR="008B3821" w:rsidRPr="007D25B0" w:rsidRDefault="008B3821" w:rsidP="00C73469">
            <w:pPr>
              <w:pStyle w:val="tablecell"/>
              <w:rPr>
                <w:rFonts w:eastAsia="MS Mincho"/>
                <w:lang w:val="en-US" w:eastAsia="ja-JP"/>
              </w:rPr>
            </w:pPr>
          </w:p>
        </w:tc>
      </w:tr>
      <w:tr w:rsidR="008B3821" w:rsidRPr="007D25B0" w14:paraId="4182CC7B" w14:textId="77777777" w:rsidTr="00C73469">
        <w:trPr>
          <w:cantSplit/>
          <w:trHeight w:val="289"/>
          <w:jc w:val="center"/>
        </w:trPr>
        <w:tc>
          <w:tcPr>
            <w:tcW w:w="7920" w:type="dxa"/>
          </w:tcPr>
          <w:p w14:paraId="583C2DC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14:paraId="17B623A9" w14:textId="77777777"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14:paraId="37FF407F" w14:textId="77777777" w:rsidTr="00C73469">
        <w:trPr>
          <w:cantSplit/>
          <w:trHeight w:val="289"/>
          <w:jc w:val="center"/>
        </w:trPr>
        <w:tc>
          <w:tcPr>
            <w:tcW w:w="7920" w:type="dxa"/>
          </w:tcPr>
          <w:p w14:paraId="51EB6C77"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14:paraId="4FACECA4" w14:textId="77777777" w:rsidR="008B3821" w:rsidRPr="007D25B0" w:rsidRDefault="008B3821" w:rsidP="00C73469">
            <w:pPr>
              <w:pStyle w:val="tablecell"/>
              <w:rPr>
                <w:rFonts w:eastAsia="MS Mincho"/>
                <w:lang w:val="en-US" w:eastAsia="ja-JP"/>
              </w:rPr>
            </w:pPr>
          </w:p>
        </w:tc>
      </w:tr>
      <w:tr w:rsidR="008B3821" w:rsidRPr="007D25B0" w14:paraId="65862124" w14:textId="77777777" w:rsidTr="00C73469">
        <w:trPr>
          <w:cantSplit/>
          <w:trHeight w:val="289"/>
          <w:jc w:val="center"/>
        </w:trPr>
        <w:tc>
          <w:tcPr>
            <w:tcW w:w="7920" w:type="dxa"/>
          </w:tcPr>
          <w:p w14:paraId="565A17B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14:paraId="594C7735" w14:textId="77777777"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14:paraId="52F33344" w14:textId="77777777" w:rsidTr="00C73469">
        <w:trPr>
          <w:cantSplit/>
          <w:trHeight w:val="289"/>
          <w:jc w:val="center"/>
        </w:trPr>
        <w:tc>
          <w:tcPr>
            <w:tcW w:w="7920" w:type="dxa"/>
          </w:tcPr>
          <w:p w14:paraId="65B249B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3C26040" w14:textId="77777777" w:rsidR="008B3821" w:rsidRPr="007D25B0" w:rsidRDefault="008B3821" w:rsidP="00C73469">
            <w:pPr>
              <w:pStyle w:val="tablecell"/>
              <w:rPr>
                <w:rFonts w:eastAsia="MS Mincho"/>
                <w:lang w:val="en-US" w:eastAsia="ja-JP"/>
              </w:rPr>
            </w:pPr>
          </w:p>
        </w:tc>
      </w:tr>
      <w:tr w:rsidR="008B3821" w:rsidRPr="007D25B0" w14:paraId="55981859" w14:textId="77777777" w:rsidTr="00C73469">
        <w:trPr>
          <w:cantSplit/>
          <w:trHeight w:val="289"/>
          <w:jc w:val="center"/>
        </w:trPr>
        <w:tc>
          <w:tcPr>
            <w:tcW w:w="7920" w:type="dxa"/>
          </w:tcPr>
          <w:p w14:paraId="5702A47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14:paraId="1B6D9273" w14:textId="77777777" w:rsidR="008B3821" w:rsidRPr="007D25B0" w:rsidRDefault="008B3821" w:rsidP="00C73469">
            <w:pPr>
              <w:pStyle w:val="tablecell"/>
              <w:rPr>
                <w:rFonts w:eastAsia="MS Mincho"/>
                <w:lang w:val="en-US" w:eastAsia="ja-JP"/>
              </w:rPr>
            </w:pPr>
          </w:p>
        </w:tc>
      </w:tr>
      <w:tr w:rsidR="008B3821" w:rsidRPr="007D25B0" w14:paraId="1228E605" w14:textId="77777777" w:rsidTr="00C73469">
        <w:trPr>
          <w:cantSplit/>
          <w:trHeight w:val="289"/>
          <w:jc w:val="center"/>
        </w:trPr>
        <w:tc>
          <w:tcPr>
            <w:tcW w:w="7920" w:type="dxa"/>
          </w:tcPr>
          <w:p w14:paraId="46EAEE9D"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14:paraId="3DD0E689" w14:textId="77777777" w:rsidR="008B3821" w:rsidRPr="007D25B0" w:rsidRDefault="008B3821" w:rsidP="00C73469">
            <w:pPr>
              <w:pStyle w:val="tablecell"/>
              <w:rPr>
                <w:rFonts w:eastAsia="MS Mincho"/>
                <w:lang w:val="en-US" w:eastAsia="ja-JP"/>
              </w:rPr>
            </w:pPr>
          </w:p>
        </w:tc>
      </w:tr>
      <w:tr w:rsidR="008B3821" w:rsidRPr="007D25B0" w14:paraId="5397AFB1" w14:textId="77777777" w:rsidTr="00C73469">
        <w:trPr>
          <w:cantSplit/>
          <w:trHeight w:val="289"/>
          <w:jc w:val="center"/>
        </w:trPr>
        <w:tc>
          <w:tcPr>
            <w:tcW w:w="7920" w:type="dxa"/>
          </w:tcPr>
          <w:p w14:paraId="460D15E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14:paraId="7F0DE85A" w14:textId="77777777"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14:paraId="762D1AB5" w14:textId="77777777" w:rsidTr="00C73469">
        <w:trPr>
          <w:cantSplit/>
          <w:trHeight w:val="289"/>
          <w:jc w:val="center"/>
        </w:trPr>
        <w:tc>
          <w:tcPr>
            <w:tcW w:w="7920" w:type="dxa"/>
          </w:tcPr>
          <w:p w14:paraId="7D3C01D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14:paraId="021EE468" w14:textId="77777777" w:rsidR="008B3821" w:rsidRPr="007D25B0" w:rsidRDefault="008B3821" w:rsidP="00C73469">
            <w:pPr>
              <w:pStyle w:val="tablecell"/>
              <w:rPr>
                <w:lang w:val="en-US" w:eastAsia="ko-KR"/>
              </w:rPr>
            </w:pPr>
          </w:p>
        </w:tc>
      </w:tr>
      <w:tr w:rsidR="008B3821" w:rsidRPr="007D25B0" w14:paraId="2C9D4F6C" w14:textId="77777777" w:rsidTr="00C73469">
        <w:trPr>
          <w:cantSplit/>
          <w:trHeight w:val="289"/>
          <w:jc w:val="center"/>
        </w:trPr>
        <w:tc>
          <w:tcPr>
            <w:tcW w:w="7920" w:type="dxa"/>
          </w:tcPr>
          <w:p w14:paraId="3B66830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14:paraId="66BE4656" w14:textId="77777777" w:rsidR="008B3821" w:rsidRPr="007D25B0" w:rsidRDefault="008B3821" w:rsidP="00C73469">
            <w:pPr>
              <w:pStyle w:val="tablecell"/>
              <w:rPr>
                <w:lang w:val="en-US"/>
              </w:rPr>
            </w:pPr>
            <w:r w:rsidRPr="007D25B0">
              <w:rPr>
                <w:lang w:val="en-US"/>
              </w:rPr>
              <w:t>se(v)</w:t>
            </w:r>
          </w:p>
        </w:tc>
      </w:tr>
      <w:tr w:rsidR="008B3821" w:rsidRPr="007D25B0" w14:paraId="3CCA6D5A" w14:textId="77777777" w:rsidTr="00C73469">
        <w:trPr>
          <w:cantSplit/>
          <w:trHeight w:val="289"/>
          <w:jc w:val="center"/>
        </w:trPr>
        <w:tc>
          <w:tcPr>
            <w:tcW w:w="7920" w:type="dxa"/>
          </w:tcPr>
          <w:p w14:paraId="29FCB794"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14:paraId="5F1B7E55" w14:textId="77777777" w:rsidR="008B3821" w:rsidRPr="007D25B0" w:rsidRDefault="008B3821" w:rsidP="00C73469">
            <w:pPr>
              <w:pStyle w:val="tablecell"/>
              <w:rPr>
                <w:lang w:val="en-US"/>
              </w:rPr>
            </w:pPr>
          </w:p>
        </w:tc>
      </w:tr>
      <w:tr w:rsidR="008B3821" w:rsidRPr="007D25B0" w14:paraId="06665836" w14:textId="77777777" w:rsidTr="00C73469">
        <w:trPr>
          <w:cantSplit/>
          <w:trHeight w:val="289"/>
          <w:jc w:val="center"/>
        </w:trPr>
        <w:tc>
          <w:tcPr>
            <w:tcW w:w="7920" w:type="dxa"/>
          </w:tcPr>
          <w:p w14:paraId="3CD1F3C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14:paraId="5D830511" w14:textId="77777777" w:rsidR="008B3821" w:rsidRPr="007D25B0" w:rsidRDefault="008B3821" w:rsidP="00C73469">
            <w:pPr>
              <w:pStyle w:val="tablecell"/>
              <w:rPr>
                <w:lang w:val="en-US"/>
              </w:rPr>
            </w:pPr>
            <w:r w:rsidRPr="007D25B0">
              <w:rPr>
                <w:lang w:val="en-US"/>
              </w:rPr>
              <w:t>se(v)</w:t>
            </w:r>
          </w:p>
        </w:tc>
      </w:tr>
      <w:tr w:rsidR="008B3821" w:rsidRPr="007D25B0" w14:paraId="0E823882" w14:textId="77777777" w:rsidTr="00C73469">
        <w:trPr>
          <w:cantSplit/>
          <w:trHeight w:val="289"/>
          <w:jc w:val="center"/>
        </w:trPr>
        <w:tc>
          <w:tcPr>
            <w:tcW w:w="7920" w:type="dxa"/>
          </w:tcPr>
          <w:p w14:paraId="1F52CCD6"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14:paraId="4688F094" w14:textId="77777777" w:rsidR="008B3821" w:rsidRPr="007D25B0" w:rsidRDefault="008B3821" w:rsidP="00C73469">
            <w:pPr>
              <w:pStyle w:val="tablecell"/>
              <w:rPr>
                <w:lang w:val="en-US"/>
              </w:rPr>
            </w:pPr>
            <w:r w:rsidRPr="007D25B0">
              <w:rPr>
                <w:lang w:val="en-US"/>
              </w:rPr>
              <w:t>se(v)</w:t>
            </w:r>
          </w:p>
        </w:tc>
      </w:tr>
      <w:tr w:rsidR="008B3821" w:rsidRPr="007D25B0" w14:paraId="1A7E2C10" w14:textId="77777777" w:rsidTr="00C73469">
        <w:trPr>
          <w:cantSplit/>
          <w:trHeight w:val="289"/>
          <w:jc w:val="center"/>
        </w:trPr>
        <w:tc>
          <w:tcPr>
            <w:tcW w:w="7920" w:type="dxa"/>
          </w:tcPr>
          <w:p w14:paraId="34BE856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C119B44" w14:textId="77777777" w:rsidR="008B3821" w:rsidRPr="007D25B0" w:rsidRDefault="008B3821" w:rsidP="00C73469">
            <w:pPr>
              <w:pStyle w:val="tablecell"/>
              <w:rPr>
                <w:lang w:val="en-US"/>
              </w:rPr>
            </w:pPr>
          </w:p>
        </w:tc>
      </w:tr>
      <w:tr w:rsidR="008B3821" w:rsidRPr="007D25B0" w14:paraId="1038683D" w14:textId="77777777" w:rsidTr="00C73469">
        <w:trPr>
          <w:cantSplit/>
          <w:trHeight w:val="289"/>
          <w:jc w:val="center"/>
        </w:trPr>
        <w:tc>
          <w:tcPr>
            <w:tcW w:w="7920" w:type="dxa"/>
          </w:tcPr>
          <w:p w14:paraId="756D29A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14:paraId="77E46660" w14:textId="77777777" w:rsidR="008B3821" w:rsidRPr="007D25B0" w:rsidRDefault="008B3821" w:rsidP="00C73469">
            <w:pPr>
              <w:pStyle w:val="tablecell"/>
              <w:rPr>
                <w:lang w:val="en-US"/>
              </w:rPr>
            </w:pPr>
          </w:p>
        </w:tc>
      </w:tr>
      <w:tr w:rsidR="008B3821" w:rsidRPr="007D25B0" w14:paraId="4C3482F4" w14:textId="77777777" w:rsidTr="00C73469">
        <w:trPr>
          <w:cantSplit/>
          <w:trHeight w:val="289"/>
          <w:jc w:val="center"/>
        </w:trPr>
        <w:tc>
          <w:tcPr>
            <w:tcW w:w="7920" w:type="dxa"/>
          </w:tcPr>
          <w:p w14:paraId="5F03AD45" w14:textId="77777777"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14:paraId="2B1B2A5A"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597003E1" w14:textId="77777777" w:rsidTr="00C73469">
        <w:trPr>
          <w:cantSplit/>
          <w:trHeight w:val="289"/>
          <w:jc w:val="center"/>
        </w:trPr>
        <w:tc>
          <w:tcPr>
            <w:tcW w:w="7920" w:type="dxa"/>
          </w:tcPr>
          <w:p w14:paraId="1590B6B1" w14:textId="77777777"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14:paraId="6BBD54ED" w14:textId="77777777" w:rsidR="008B3821" w:rsidRPr="007D25B0" w:rsidRDefault="008B3821" w:rsidP="00C73469">
            <w:pPr>
              <w:pStyle w:val="tablecell"/>
              <w:rPr>
                <w:lang w:val="en-US" w:eastAsia="ko-KR"/>
              </w:rPr>
            </w:pPr>
          </w:p>
        </w:tc>
      </w:tr>
      <w:tr w:rsidR="008B3821" w:rsidRPr="007D25B0" w14:paraId="4CBA1124" w14:textId="77777777" w:rsidTr="00C73469">
        <w:trPr>
          <w:cantSplit/>
          <w:trHeight w:val="289"/>
          <w:jc w:val="center"/>
        </w:trPr>
        <w:tc>
          <w:tcPr>
            <w:tcW w:w="7920" w:type="dxa"/>
          </w:tcPr>
          <w:p w14:paraId="3951AB47" w14:textId="77777777"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14:paraId="0D2482C9" w14:textId="77777777" w:rsidR="008B3821" w:rsidRPr="007D25B0" w:rsidRDefault="008B3821" w:rsidP="00C73469">
            <w:pPr>
              <w:pStyle w:val="tablecell"/>
              <w:rPr>
                <w:lang w:val="en-US"/>
              </w:rPr>
            </w:pPr>
            <w:r w:rsidRPr="007D25B0">
              <w:rPr>
                <w:lang w:val="en-US"/>
              </w:rPr>
              <w:t>u(1)</w:t>
            </w:r>
          </w:p>
        </w:tc>
      </w:tr>
      <w:tr w:rsidR="008B3821" w:rsidRPr="007D25B0" w14:paraId="3CBB1EA7" w14:textId="77777777" w:rsidTr="00C73469">
        <w:trPr>
          <w:cantSplit/>
          <w:trHeight w:val="289"/>
          <w:jc w:val="center"/>
        </w:trPr>
        <w:tc>
          <w:tcPr>
            <w:tcW w:w="7920" w:type="dxa"/>
          </w:tcPr>
          <w:p w14:paraId="19306DCB"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14:paraId="71F0C4CF" w14:textId="77777777" w:rsidR="008B3821" w:rsidRPr="007D25B0" w:rsidRDefault="008B3821" w:rsidP="00C73469">
            <w:pPr>
              <w:pStyle w:val="tablecell"/>
              <w:rPr>
                <w:lang w:val="en-US"/>
              </w:rPr>
            </w:pPr>
          </w:p>
        </w:tc>
      </w:tr>
      <w:tr w:rsidR="008B3821" w:rsidRPr="007D25B0" w14:paraId="5526FA39" w14:textId="77777777" w:rsidTr="00C73469">
        <w:trPr>
          <w:cantSplit/>
          <w:trHeight w:val="289"/>
          <w:jc w:val="center"/>
        </w:trPr>
        <w:tc>
          <w:tcPr>
            <w:tcW w:w="7920" w:type="dxa"/>
          </w:tcPr>
          <w:p w14:paraId="7193C442"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14:paraId="4CDCFEC7" w14:textId="77777777" w:rsidR="008B3821" w:rsidRPr="007D25B0" w:rsidRDefault="008B3821" w:rsidP="00C73469">
            <w:pPr>
              <w:pStyle w:val="tablecell"/>
              <w:rPr>
                <w:lang w:val="en-US" w:eastAsia="ko-KR"/>
              </w:rPr>
            </w:pPr>
            <w:r w:rsidRPr="007D25B0">
              <w:rPr>
                <w:lang w:val="en-US" w:eastAsia="ko-KR"/>
              </w:rPr>
              <w:t>se(v)</w:t>
            </w:r>
          </w:p>
        </w:tc>
      </w:tr>
      <w:tr w:rsidR="008B3821" w:rsidRPr="007D25B0" w14:paraId="7B525C29" w14:textId="77777777" w:rsidTr="00C73469">
        <w:trPr>
          <w:cantSplit/>
          <w:trHeight w:val="289"/>
          <w:jc w:val="center"/>
        </w:trPr>
        <w:tc>
          <w:tcPr>
            <w:tcW w:w="7920" w:type="dxa"/>
          </w:tcPr>
          <w:p w14:paraId="535A460E" w14:textId="77777777"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14:paraId="493E6FC3" w14:textId="77777777" w:rsidR="008B3821" w:rsidRPr="007D25B0" w:rsidRDefault="008B3821" w:rsidP="00C73469">
            <w:pPr>
              <w:pStyle w:val="tablecell"/>
              <w:rPr>
                <w:lang w:val="en-US" w:eastAsia="ko-KR"/>
              </w:rPr>
            </w:pPr>
            <w:r w:rsidRPr="007D25B0">
              <w:rPr>
                <w:lang w:val="en-US" w:eastAsia="ko-KR"/>
              </w:rPr>
              <w:t>se(v)</w:t>
            </w:r>
          </w:p>
        </w:tc>
      </w:tr>
      <w:tr w:rsidR="008B3821" w:rsidRPr="007D25B0" w14:paraId="71CA3E1D" w14:textId="77777777" w:rsidTr="00C73469">
        <w:trPr>
          <w:cantSplit/>
          <w:trHeight w:val="289"/>
          <w:jc w:val="center"/>
        </w:trPr>
        <w:tc>
          <w:tcPr>
            <w:tcW w:w="7920" w:type="dxa"/>
          </w:tcPr>
          <w:p w14:paraId="21A6864F"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0C7B5075" w14:textId="77777777" w:rsidR="008B3821" w:rsidRPr="007D25B0" w:rsidRDefault="008B3821" w:rsidP="00C73469">
            <w:pPr>
              <w:pStyle w:val="tablecell"/>
              <w:rPr>
                <w:lang w:val="en-US"/>
              </w:rPr>
            </w:pPr>
          </w:p>
        </w:tc>
      </w:tr>
      <w:tr w:rsidR="008B3821" w:rsidRPr="007D25B0" w14:paraId="1C3AB9F0" w14:textId="77777777" w:rsidTr="00C73469">
        <w:trPr>
          <w:cantSplit/>
          <w:trHeight w:val="289"/>
          <w:jc w:val="center"/>
        </w:trPr>
        <w:tc>
          <w:tcPr>
            <w:tcW w:w="7920" w:type="dxa"/>
          </w:tcPr>
          <w:p w14:paraId="76BDE5C7" w14:textId="77777777"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E24FE3F" w14:textId="77777777" w:rsidR="008B3821" w:rsidRPr="007D25B0" w:rsidRDefault="008B3821" w:rsidP="00C73469">
            <w:pPr>
              <w:pStyle w:val="tablecell"/>
              <w:rPr>
                <w:lang w:val="en-US"/>
              </w:rPr>
            </w:pPr>
          </w:p>
        </w:tc>
      </w:tr>
      <w:tr w:rsidR="008B3821" w:rsidRPr="007D25B0" w14:paraId="29EC18A6" w14:textId="77777777" w:rsidTr="00C73469">
        <w:trPr>
          <w:cantSplit/>
          <w:trHeight w:val="289"/>
          <w:jc w:val="center"/>
        </w:trPr>
        <w:tc>
          <w:tcPr>
            <w:tcW w:w="7920" w:type="dxa"/>
          </w:tcPr>
          <w:p w14:paraId="13FBFA31"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14:paraId="44B9E0A6" w14:textId="77777777" w:rsidR="008B3821" w:rsidRPr="007D25B0" w:rsidRDefault="008B3821" w:rsidP="00C73469">
            <w:pPr>
              <w:pStyle w:val="tablecell"/>
              <w:rPr>
                <w:lang w:val="en-US" w:eastAsia="ko-KR"/>
              </w:rPr>
            </w:pPr>
          </w:p>
        </w:tc>
      </w:tr>
      <w:tr w:rsidR="008B3821" w:rsidRPr="007D25B0" w14:paraId="22BF6245" w14:textId="77777777" w:rsidTr="00C73469">
        <w:trPr>
          <w:cantSplit/>
          <w:trHeight w:val="289"/>
          <w:jc w:val="center"/>
        </w:trPr>
        <w:tc>
          <w:tcPr>
            <w:tcW w:w="7920" w:type="dxa"/>
          </w:tcPr>
          <w:p w14:paraId="617A51B3" w14:textId="77777777"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14:paraId="2C9D1F1D" w14:textId="77777777" w:rsidR="008B3821" w:rsidRPr="007D25B0" w:rsidRDefault="008B3821" w:rsidP="00C73469">
            <w:pPr>
              <w:pStyle w:val="tablecell"/>
              <w:rPr>
                <w:lang w:val="en-US" w:eastAsia="ko-KR"/>
              </w:rPr>
            </w:pPr>
            <w:r w:rsidRPr="007D25B0">
              <w:rPr>
                <w:lang w:val="en-US" w:eastAsia="ko-KR"/>
              </w:rPr>
              <w:t>u(1)</w:t>
            </w:r>
          </w:p>
        </w:tc>
      </w:tr>
      <w:tr w:rsidR="008B3821" w:rsidRPr="007D25B0" w14:paraId="0CB9A2C6" w14:textId="77777777" w:rsidTr="00C73469">
        <w:trPr>
          <w:cantSplit/>
          <w:trHeight w:val="289"/>
          <w:jc w:val="center"/>
        </w:trPr>
        <w:tc>
          <w:tcPr>
            <w:tcW w:w="7920" w:type="dxa"/>
          </w:tcPr>
          <w:p w14:paraId="2329B687"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14:paraId="124C1B22" w14:textId="77777777" w:rsidR="008B3821" w:rsidRPr="007D25B0" w:rsidRDefault="008B3821" w:rsidP="00C73469">
            <w:pPr>
              <w:pStyle w:val="tablecell"/>
              <w:rPr>
                <w:lang w:val="en-US" w:eastAsia="ko-KR"/>
              </w:rPr>
            </w:pPr>
          </w:p>
        </w:tc>
      </w:tr>
      <w:tr w:rsidR="008B3821" w:rsidRPr="007D25B0" w14:paraId="0118173D" w14:textId="77777777" w:rsidTr="00C73469">
        <w:trPr>
          <w:cantSplit/>
          <w:trHeight w:val="289"/>
          <w:jc w:val="center"/>
        </w:trPr>
        <w:tc>
          <w:tcPr>
            <w:tcW w:w="7920" w:type="dxa"/>
          </w:tcPr>
          <w:p w14:paraId="48A63AFB"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14:paraId="2C3179BD" w14:textId="77777777" w:rsidR="008B3821" w:rsidRPr="007D25B0" w:rsidRDefault="008B3821" w:rsidP="00C73469">
            <w:pPr>
              <w:pStyle w:val="tablecell"/>
              <w:rPr>
                <w:lang w:val="en-US" w:eastAsia="ko-KR"/>
              </w:rPr>
            </w:pPr>
          </w:p>
        </w:tc>
      </w:tr>
      <w:tr w:rsidR="008B3821" w:rsidRPr="007D25B0" w14:paraId="0E7B02D3" w14:textId="77777777" w:rsidTr="00C73469">
        <w:trPr>
          <w:cantSplit/>
          <w:trHeight w:val="289"/>
          <w:jc w:val="center"/>
        </w:trPr>
        <w:tc>
          <w:tcPr>
            <w:tcW w:w="7920" w:type="dxa"/>
          </w:tcPr>
          <w:p w14:paraId="14402EE4"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14:paraId="7D53AF5A"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6EEA5AC3" w14:textId="77777777" w:rsidTr="00C73469">
        <w:trPr>
          <w:cantSplit/>
          <w:trHeight w:val="289"/>
          <w:jc w:val="center"/>
        </w:trPr>
        <w:tc>
          <w:tcPr>
            <w:tcW w:w="7920" w:type="dxa"/>
          </w:tcPr>
          <w:p w14:paraId="202822C2"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14:paraId="3ECA389B" w14:textId="77777777" w:rsidR="008B3821" w:rsidRPr="007D25B0" w:rsidRDefault="008B3821" w:rsidP="00C73469">
            <w:pPr>
              <w:pStyle w:val="tablecell"/>
              <w:rPr>
                <w:lang w:val="en-US" w:eastAsia="ko-KR"/>
              </w:rPr>
            </w:pPr>
          </w:p>
        </w:tc>
      </w:tr>
      <w:tr w:rsidR="008B3821" w:rsidRPr="007D25B0" w14:paraId="1368594E" w14:textId="77777777" w:rsidTr="00C73469">
        <w:trPr>
          <w:cantSplit/>
          <w:trHeight w:val="289"/>
          <w:jc w:val="center"/>
        </w:trPr>
        <w:tc>
          <w:tcPr>
            <w:tcW w:w="7920" w:type="dxa"/>
          </w:tcPr>
          <w:p w14:paraId="2FA8DD7B"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14:paraId="7C458E13"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6586541F" w14:textId="77777777" w:rsidTr="00C73469">
        <w:trPr>
          <w:cantSplit/>
          <w:trHeight w:val="289"/>
          <w:jc w:val="center"/>
        </w:trPr>
        <w:tc>
          <w:tcPr>
            <w:tcW w:w="7920" w:type="dxa"/>
          </w:tcPr>
          <w:p w14:paraId="2536B61E"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14:paraId="3EF559E4" w14:textId="77777777" w:rsidR="008B3821" w:rsidRPr="007D25B0" w:rsidRDefault="008B3821" w:rsidP="00C73469">
            <w:pPr>
              <w:pStyle w:val="tablecell"/>
              <w:rPr>
                <w:lang w:val="en-US" w:eastAsia="ko-KR"/>
              </w:rPr>
            </w:pPr>
          </w:p>
        </w:tc>
      </w:tr>
      <w:tr w:rsidR="008B3821" w:rsidRPr="007D25B0" w14:paraId="3FBC6503" w14:textId="77777777" w:rsidTr="00C73469">
        <w:trPr>
          <w:cantSplit/>
          <w:trHeight w:val="289"/>
          <w:jc w:val="center"/>
        </w:trPr>
        <w:tc>
          <w:tcPr>
            <w:tcW w:w="7920" w:type="dxa"/>
          </w:tcPr>
          <w:p w14:paraId="6D56105C"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14:paraId="19BE973B" w14:textId="77777777" w:rsidR="008B3821" w:rsidRPr="007D25B0" w:rsidRDefault="008B3821" w:rsidP="00C73469">
            <w:pPr>
              <w:pStyle w:val="tablecell"/>
              <w:rPr>
                <w:lang w:val="en-US" w:eastAsia="ko-KR"/>
              </w:rPr>
            </w:pPr>
            <w:r w:rsidRPr="007D25B0">
              <w:rPr>
                <w:lang w:val="en-US" w:eastAsia="ko-KR"/>
              </w:rPr>
              <w:t>u(v)</w:t>
            </w:r>
          </w:p>
        </w:tc>
      </w:tr>
      <w:tr w:rsidR="008B3821" w:rsidRPr="007D25B0" w14:paraId="07F07EB9" w14:textId="77777777" w:rsidTr="00C73469">
        <w:trPr>
          <w:cantSplit/>
          <w:trHeight w:val="289"/>
          <w:jc w:val="center"/>
        </w:trPr>
        <w:tc>
          <w:tcPr>
            <w:tcW w:w="7920" w:type="dxa"/>
          </w:tcPr>
          <w:p w14:paraId="397BEEDE" w14:textId="77777777"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14:paraId="62879F20" w14:textId="77777777" w:rsidR="008B3821" w:rsidRPr="007D25B0" w:rsidRDefault="008B3821" w:rsidP="00C73469">
            <w:pPr>
              <w:pStyle w:val="tablecell"/>
              <w:rPr>
                <w:lang w:val="en-US" w:eastAsia="ko-KR"/>
              </w:rPr>
            </w:pPr>
          </w:p>
        </w:tc>
      </w:tr>
      <w:tr w:rsidR="008B3821" w:rsidRPr="007D25B0" w14:paraId="511A4A25" w14:textId="77777777" w:rsidTr="00C73469">
        <w:trPr>
          <w:cantSplit/>
          <w:trHeight w:val="289"/>
          <w:jc w:val="center"/>
        </w:trPr>
        <w:tc>
          <w:tcPr>
            <w:tcW w:w="7920" w:type="dxa"/>
          </w:tcPr>
          <w:p w14:paraId="303A287E"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423046D6" w14:textId="77777777" w:rsidR="008B3821" w:rsidRPr="007D25B0" w:rsidRDefault="008B3821" w:rsidP="00C73469">
            <w:pPr>
              <w:pStyle w:val="tablecell"/>
              <w:rPr>
                <w:lang w:val="en-US" w:eastAsia="ko-KR"/>
              </w:rPr>
            </w:pPr>
          </w:p>
        </w:tc>
      </w:tr>
      <w:tr w:rsidR="008B3821" w:rsidRPr="007D25B0" w14:paraId="2C13D9D1" w14:textId="77777777" w:rsidTr="00C73469">
        <w:trPr>
          <w:cantSplit/>
          <w:trHeight w:val="289"/>
          <w:jc w:val="center"/>
        </w:trPr>
        <w:tc>
          <w:tcPr>
            <w:tcW w:w="7920" w:type="dxa"/>
          </w:tcPr>
          <w:p w14:paraId="789B5570"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14:paraId="7A29AE62" w14:textId="77777777" w:rsidR="008B3821" w:rsidRPr="007D25B0" w:rsidRDefault="008B3821" w:rsidP="00C73469">
            <w:pPr>
              <w:pStyle w:val="tablecell"/>
              <w:rPr>
                <w:lang w:val="en-US" w:eastAsia="ko-KR"/>
              </w:rPr>
            </w:pPr>
          </w:p>
        </w:tc>
      </w:tr>
      <w:tr w:rsidR="008B3821" w:rsidRPr="007D25B0" w14:paraId="2D77F213" w14:textId="77777777" w:rsidTr="00C73469">
        <w:trPr>
          <w:cantSplit/>
          <w:trHeight w:val="289"/>
          <w:jc w:val="center"/>
        </w:trPr>
        <w:tc>
          <w:tcPr>
            <w:tcW w:w="7920" w:type="dxa"/>
          </w:tcPr>
          <w:p w14:paraId="1097F647" w14:textId="77777777"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14:paraId="30CFC2FB" w14:textId="77777777" w:rsidR="008B3821" w:rsidRPr="007D25B0" w:rsidRDefault="008B3821" w:rsidP="00C73469">
            <w:pPr>
              <w:pStyle w:val="tablecell"/>
              <w:rPr>
                <w:lang w:val="en-US" w:eastAsia="ko-KR"/>
              </w:rPr>
            </w:pPr>
            <w:r w:rsidRPr="007D25B0">
              <w:rPr>
                <w:lang w:val="en-US" w:eastAsia="ko-KR"/>
              </w:rPr>
              <w:t>ue(v)</w:t>
            </w:r>
          </w:p>
        </w:tc>
      </w:tr>
      <w:tr w:rsidR="008B3821" w:rsidRPr="007D25B0" w14:paraId="0BF003A2" w14:textId="77777777" w:rsidTr="00C73469">
        <w:trPr>
          <w:cantSplit/>
          <w:trHeight w:val="289"/>
          <w:jc w:val="center"/>
        </w:trPr>
        <w:tc>
          <w:tcPr>
            <w:tcW w:w="7920" w:type="dxa"/>
          </w:tcPr>
          <w:p w14:paraId="6D8E830A"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14:paraId="0F46030F" w14:textId="77777777" w:rsidR="008B3821" w:rsidRPr="007D25B0" w:rsidRDefault="008B3821" w:rsidP="00C73469">
            <w:pPr>
              <w:pStyle w:val="tablecell"/>
              <w:rPr>
                <w:lang w:val="en-US" w:eastAsia="ko-KR"/>
              </w:rPr>
            </w:pPr>
          </w:p>
        </w:tc>
      </w:tr>
      <w:tr w:rsidR="008B3821" w:rsidRPr="007D25B0" w14:paraId="4EEB4432" w14:textId="77777777" w:rsidTr="00C73469">
        <w:trPr>
          <w:cantSplit/>
          <w:trHeight w:val="289"/>
          <w:jc w:val="center"/>
        </w:trPr>
        <w:tc>
          <w:tcPr>
            <w:tcW w:w="7920" w:type="dxa"/>
          </w:tcPr>
          <w:p w14:paraId="11C825A3"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14:paraId="46589224" w14:textId="77777777" w:rsidR="008B3821" w:rsidRPr="007D25B0" w:rsidRDefault="008B3821" w:rsidP="00C73469">
            <w:pPr>
              <w:pStyle w:val="tablecell"/>
              <w:rPr>
                <w:lang w:val="en-US" w:eastAsia="ko-KR"/>
              </w:rPr>
            </w:pPr>
            <w:r w:rsidRPr="007D25B0">
              <w:rPr>
                <w:lang w:val="en-US" w:eastAsia="ko-KR"/>
              </w:rPr>
              <w:t>u(8)</w:t>
            </w:r>
          </w:p>
        </w:tc>
      </w:tr>
      <w:tr w:rsidR="008B3821" w:rsidRPr="007D25B0" w14:paraId="7FA6836A" w14:textId="77777777" w:rsidTr="00C73469">
        <w:trPr>
          <w:cantSplit/>
          <w:trHeight w:val="289"/>
          <w:jc w:val="center"/>
        </w:trPr>
        <w:tc>
          <w:tcPr>
            <w:tcW w:w="7920" w:type="dxa"/>
          </w:tcPr>
          <w:p w14:paraId="32A41931"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14:paraId="5C673D46" w14:textId="77777777" w:rsidR="008B3821" w:rsidRPr="007D25B0" w:rsidRDefault="008B3821" w:rsidP="00C73469">
            <w:pPr>
              <w:pStyle w:val="tablecell"/>
              <w:rPr>
                <w:lang w:val="en-US" w:eastAsia="ko-KR"/>
              </w:rPr>
            </w:pPr>
          </w:p>
        </w:tc>
      </w:tr>
      <w:tr w:rsidR="008B3821" w:rsidRPr="007D25B0" w14:paraId="6807CD76" w14:textId="77777777" w:rsidTr="00C73469">
        <w:trPr>
          <w:cantSplit/>
          <w:trHeight w:val="289"/>
          <w:jc w:val="center"/>
        </w:trPr>
        <w:tc>
          <w:tcPr>
            <w:tcW w:w="7920" w:type="dxa"/>
          </w:tcPr>
          <w:p w14:paraId="320C634F" w14:textId="77777777"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14:paraId="204A9376" w14:textId="77777777" w:rsidR="008B3821" w:rsidRPr="007D25B0" w:rsidRDefault="008B3821" w:rsidP="00C73469">
            <w:pPr>
              <w:pStyle w:val="tablecell"/>
              <w:rPr>
                <w:lang w:val="en-US" w:eastAsia="ko-KR"/>
              </w:rPr>
            </w:pPr>
          </w:p>
        </w:tc>
      </w:tr>
      <w:tr w:rsidR="008B3821" w:rsidRPr="007D25B0" w14:paraId="3C8E2579" w14:textId="77777777" w:rsidTr="00C73469">
        <w:trPr>
          <w:cantSplit/>
          <w:trHeight w:val="289"/>
          <w:jc w:val="center"/>
        </w:trPr>
        <w:tc>
          <w:tcPr>
            <w:tcW w:w="7920" w:type="dxa"/>
          </w:tcPr>
          <w:p w14:paraId="0E621F88" w14:textId="77777777"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14:paraId="65605AF4" w14:textId="77777777" w:rsidR="008B3821" w:rsidRPr="007D25B0" w:rsidRDefault="008B3821" w:rsidP="00C73469">
            <w:pPr>
              <w:pStyle w:val="tablecell"/>
              <w:keepNext w:val="0"/>
              <w:rPr>
                <w:lang w:val="en-US"/>
              </w:rPr>
            </w:pPr>
          </w:p>
        </w:tc>
      </w:tr>
    </w:tbl>
    <w:p w14:paraId="34405CD6" w14:textId="77777777" w:rsidR="008B3821" w:rsidRPr="007D25B0" w:rsidRDefault="008B3821" w:rsidP="008B3821">
      <w:pPr>
        <w:pStyle w:val="3N"/>
        <w:rPr>
          <w:lang w:val="en-US"/>
        </w:rPr>
      </w:pPr>
    </w:p>
    <w:p w14:paraId="24365B5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14:paraId="545A7A55" w14:textId="77777777" w:rsidR="008B3821" w:rsidRPr="007D25B0" w:rsidRDefault="008B3821" w:rsidP="008B3821">
      <w:pPr>
        <w:pStyle w:val="3N"/>
        <w:rPr>
          <w:lang w:val="en-US"/>
        </w:rPr>
      </w:pPr>
      <w:r w:rsidRPr="007D25B0">
        <w:rPr>
          <w:lang w:val="en-US"/>
        </w:rPr>
        <w:t>The specifications in subclause 7.3.6.2 apply.</w:t>
      </w:r>
    </w:p>
    <w:p w14:paraId="2E14006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14:paraId="506003A6" w14:textId="77777777" w:rsidR="008B3821" w:rsidRPr="007D25B0" w:rsidRDefault="008B3821" w:rsidP="008B3821">
      <w:pPr>
        <w:pStyle w:val="3N"/>
        <w:rPr>
          <w:lang w:val="en-US"/>
        </w:rPr>
      </w:pPr>
      <w:r w:rsidRPr="007D25B0">
        <w:rPr>
          <w:lang w:val="en-US"/>
        </w:rPr>
        <w:t>The specifications in subclause 7.3.6.3 apply.</w:t>
      </w:r>
    </w:p>
    <w:p w14:paraId="0E78D2CC"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2" w:name="_Toc366771956"/>
      <w:r w:rsidRPr="007D25B0">
        <w:rPr>
          <w:lang w:val="en-US"/>
        </w:rPr>
        <w:t>Short-term reference picture set syntax</w:t>
      </w:r>
      <w:bookmarkEnd w:id="1452"/>
    </w:p>
    <w:p w14:paraId="4C3B8745" w14:textId="77777777" w:rsidR="008B3821" w:rsidRPr="007D25B0" w:rsidRDefault="008B3821" w:rsidP="008B3821">
      <w:pPr>
        <w:pStyle w:val="3N"/>
        <w:rPr>
          <w:lang w:val="en-US" w:eastAsia="zh-CN"/>
        </w:rPr>
      </w:pPr>
      <w:r w:rsidRPr="007D25B0">
        <w:rPr>
          <w:lang w:val="en-US"/>
        </w:rPr>
        <w:t>The specifications in subclause 7.3.7 apply.</w:t>
      </w:r>
    </w:p>
    <w:p w14:paraId="22C12D8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3" w:name="_Toc366771957"/>
      <w:r w:rsidRPr="007D25B0">
        <w:rPr>
          <w:lang w:val="en-US"/>
        </w:rPr>
        <w:t>Slice segment data syntax</w:t>
      </w:r>
      <w:bookmarkEnd w:id="1453"/>
    </w:p>
    <w:p w14:paraId="67FC1DC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14:paraId="4E0F7306" w14:textId="77777777" w:rsidR="008B3821" w:rsidRPr="007D25B0" w:rsidRDefault="008B3821" w:rsidP="008B3821">
      <w:pPr>
        <w:pStyle w:val="3N"/>
        <w:rPr>
          <w:lang w:val="en-US"/>
        </w:rPr>
      </w:pPr>
      <w:r w:rsidRPr="007D25B0">
        <w:rPr>
          <w:lang w:val="en-US"/>
        </w:rPr>
        <w:t>The specifications in subclause 7.3.8.1 apply.</w:t>
      </w:r>
    </w:p>
    <w:p w14:paraId="41BC803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14:paraId="778F0841" w14:textId="77777777" w:rsidR="008B3821" w:rsidRPr="007D25B0" w:rsidRDefault="008B3821" w:rsidP="008B3821">
      <w:pPr>
        <w:pStyle w:val="3N"/>
        <w:rPr>
          <w:lang w:val="en-US"/>
        </w:rPr>
      </w:pPr>
      <w:r w:rsidRPr="007D25B0">
        <w:rPr>
          <w:lang w:val="en-US"/>
        </w:rPr>
        <w:t>The specifications in subclause 7.3.8.2 apply.</w:t>
      </w:r>
    </w:p>
    <w:p w14:paraId="453C9CC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14:paraId="4156443F" w14:textId="77777777" w:rsidR="008B3821" w:rsidRPr="007D25B0" w:rsidRDefault="008B3821" w:rsidP="008B3821">
      <w:pPr>
        <w:pStyle w:val="3N"/>
        <w:rPr>
          <w:lang w:val="en-US"/>
        </w:rPr>
      </w:pPr>
      <w:r w:rsidRPr="007D25B0">
        <w:rPr>
          <w:lang w:val="en-US"/>
        </w:rPr>
        <w:t>The specifications in subclause 7.3.8.3 apply.</w:t>
      </w:r>
    </w:p>
    <w:p w14:paraId="2584FE3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14:paraId="7A18D825" w14:textId="77777777" w:rsidR="008B3821" w:rsidRPr="007D25B0" w:rsidRDefault="008B3821" w:rsidP="008B3821">
      <w:pPr>
        <w:pStyle w:val="3N"/>
        <w:rPr>
          <w:lang w:val="en-US"/>
        </w:rPr>
      </w:pPr>
      <w:r w:rsidRPr="007D25B0">
        <w:rPr>
          <w:lang w:val="en-US"/>
        </w:rPr>
        <w:t>The specifications in subclause 7.3.8.4 apply.</w:t>
      </w:r>
    </w:p>
    <w:p w14:paraId="2628F9A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14:paraId="0CFF53D1" w14:textId="77777777" w:rsidR="008B3821" w:rsidRPr="007D25B0" w:rsidRDefault="008B3821" w:rsidP="008B3821">
      <w:pPr>
        <w:pStyle w:val="3N"/>
        <w:rPr>
          <w:lang w:val="en-US"/>
        </w:rPr>
      </w:pPr>
      <w:r w:rsidRPr="007D25B0">
        <w:rPr>
          <w:lang w:val="en-US"/>
        </w:rPr>
        <w:t>The specifications in subclause 7.3.8.5 apply.</w:t>
      </w:r>
    </w:p>
    <w:p w14:paraId="3A3F36F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14:paraId="262C8ADB" w14:textId="77777777" w:rsidR="008B3821" w:rsidRPr="007D25B0" w:rsidRDefault="008B3821" w:rsidP="008B3821">
      <w:pPr>
        <w:pStyle w:val="3N"/>
        <w:rPr>
          <w:lang w:val="en-US"/>
        </w:rPr>
      </w:pPr>
      <w:r w:rsidRPr="007D25B0">
        <w:rPr>
          <w:lang w:val="en-US"/>
        </w:rPr>
        <w:t>The specifications in subclause 7.3.8.6 apply.</w:t>
      </w:r>
    </w:p>
    <w:p w14:paraId="15D7C75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14:paraId="1206BE34" w14:textId="77777777" w:rsidR="008B3821" w:rsidRPr="007D25B0" w:rsidRDefault="008B3821" w:rsidP="008B3821">
      <w:pPr>
        <w:pStyle w:val="3N"/>
        <w:rPr>
          <w:lang w:val="en-US"/>
        </w:rPr>
      </w:pPr>
      <w:r w:rsidRPr="007D25B0">
        <w:rPr>
          <w:lang w:val="en-US"/>
        </w:rPr>
        <w:t>The specifications in subclause 7.3.8.7 apply.</w:t>
      </w:r>
    </w:p>
    <w:p w14:paraId="27BB9ED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14:paraId="63C88E2B" w14:textId="77777777" w:rsidR="008B3821" w:rsidRPr="007D25B0" w:rsidRDefault="008B3821" w:rsidP="008B3821">
      <w:pPr>
        <w:pStyle w:val="3N"/>
        <w:rPr>
          <w:lang w:val="en-US"/>
        </w:rPr>
      </w:pPr>
      <w:r w:rsidRPr="007D25B0">
        <w:rPr>
          <w:lang w:val="en-US"/>
        </w:rPr>
        <w:t>The specifications in subclause 7.3.8.8 apply.</w:t>
      </w:r>
    </w:p>
    <w:p w14:paraId="2002E416"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14:paraId="29F4D904" w14:textId="77777777" w:rsidR="008B3821" w:rsidRPr="007D25B0" w:rsidRDefault="008B3821" w:rsidP="008B3821">
      <w:pPr>
        <w:pStyle w:val="3N"/>
        <w:rPr>
          <w:lang w:val="en-US"/>
        </w:rPr>
      </w:pPr>
      <w:r w:rsidRPr="007D25B0">
        <w:rPr>
          <w:lang w:val="en-US"/>
        </w:rPr>
        <w:t>The specifications in subclause 7.3.8.9 apply.</w:t>
      </w:r>
    </w:p>
    <w:p w14:paraId="31362AB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14:paraId="0610CA01" w14:textId="77777777" w:rsidR="008B3821" w:rsidRPr="007D25B0" w:rsidRDefault="008B3821" w:rsidP="008B3821">
      <w:pPr>
        <w:pStyle w:val="3N"/>
        <w:rPr>
          <w:lang w:val="en-US"/>
        </w:rPr>
      </w:pPr>
      <w:r w:rsidRPr="007D25B0">
        <w:rPr>
          <w:lang w:val="en-US"/>
        </w:rPr>
        <w:t>The specifications in subclause 7.3.8.10 apply.</w:t>
      </w:r>
    </w:p>
    <w:p w14:paraId="4D224BF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14:paraId="37C87CF9" w14:textId="77777777" w:rsidR="008B3821" w:rsidRPr="007D25B0" w:rsidRDefault="008B3821" w:rsidP="008B3821">
      <w:pPr>
        <w:pStyle w:val="3N"/>
        <w:rPr>
          <w:lang w:val="en-US"/>
        </w:rPr>
      </w:pPr>
      <w:r w:rsidRPr="007D25B0">
        <w:rPr>
          <w:lang w:val="en-US"/>
        </w:rPr>
        <w:t>The specifications in subclause 7.3.8.11 apply.</w:t>
      </w:r>
    </w:p>
    <w:p w14:paraId="216F322D"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454" w:name="_Toc366771958"/>
      <w:r w:rsidRPr="007D25B0">
        <w:rPr>
          <w:lang w:val="en-US"/>
        </w:rPr>
        <w:t>Semantics</w:t>
      </w:r>
      <w:bookmarkEnd w:id="1454"/>
    </w:p>
    <w:p w14:paraId="41E4BA6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5" w:name="_Toc366771959"/>
      <w:r w:rsidRPr="007D25B0">
        <w:rPr>
          <w:lang w:val="en-US"/>
        </w:rPr>
        <w:t>General</w:t>
      </w:r>
      <w:bookmarkEnd w:id="1455"/>
    </w:p>
    <w:p w14:paraId="7ECF8A8E"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456" w:name="_Toc366771960"/>
      <w:r w:rsidRPr="007D25B0">
        <w:rPr>
          <w:lang w:val="en-US"/>
        </w:rPr>
        <w:t>NAL unit semantics</w:t>
      </w:r>
      <w:bookmarkEnd w:id="1456"/>
    </w:p>
    <w:p w14:paraId="7B036FE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14:paraId="4DE9F186" w14:textId="77777777" w:rsidR="008B3821" w:rsidRPr="007D25B0" w:rsidRDefault="008B3821" w:rsidP="008B3821">
      <w:pPr>
        <w:pStyle w:val="3N"/>
        <w:rPr>
          <w:lang w:val="en-US"/>
        </w:rPr>
      </w:pPr>
      <w:r w:rsidRPr="007D25B0">
        <w:rPr>
          <w:lang w:val="en-US"/>
        </w:rPr>
        <w:t>The specifications in subclause 7.4.2.1 apply.</w:t>
      </w:r>
    </w:p>
    <w:p w14:paraId="22E3897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14:paraId="0E1D16F0" w14:textId="77777777" w:rsidR="008B3821" w:rsidRPr="007D25B0" w:rsidRDefault="008B3821" w:rsidP="008B3821">
      <w:pPr>
        <w:pStyle w:val="3N"/>
        <w:rPr>
          <w:lang w:val="en-US"/>
        </w:rPr>
      </w:pPr>
      <w:r w:rsidRPr="007D25B0">
        <w:rPr>
          <w:lang w:val="en-US"/>
        </w:rPr>
        <w:t>The specifications in subclause 7.4.2.2 apply with following modifications and additions.</w:t>
      </w:r>
    </w:p>
    <w:p w14:paraId="0D05A8F7" w14:textId="77777777" w:rsidR="001638A4" w:rsidRPr="00AE1C62" w:rsidRDefault="001638A4" w:rsidP="001638A4">
      <w:pPr>
        <w:keepNext/>
        <w:numPr>
          <w:ilvl w:val="1"/>
          <w:numId w:val="0"/>
        </w:numPr>
        <w:tabs>
          <w:tab w:val="left" w:pos="0"/>
          <w:tab w:val="left" w:pos="1080"/>
          <w:tab w:val="left" w:pos="1440"/>
        </w:tabs>
        <w:spacing w:before="240" w:after="60"/>
        <w:outlineLvl w:val="1"/>
        <w:rPr>
          <w:ins w:id="1457" w:author="JCTVC-O1012" w:date="2013-11-08T09:42:00Z"/>
          <w:rFonts w:eastAsia="Times New Roman"/>
          <w:bCs/>
          <w:noProof/>
        </w:rPr>
      </w:pPr>
      <w:ins w:id="1458" w:author="JCTVC-O1012" w:date="2013-11-08T09:42:00Z">
        <w:r w:rsidRPr="001638A4">
          <w:rPr>
            <w:rFonts w:eastAsia="Times New Roman"/>
            <w:b/>
            <w:bCs/>
            <w:noProof/>
            <w:highlight w:val="cyan"/>
          </w:rPr>
          <w:t>hevc_prefix_byte</w:t>
        </w:r>
        <w:r w:rsidRPr="001638A4">
          <w:rPr>
            <w:rFonts w:eastAsia="Times New Roman"/>
            <w:bCs/>
            <w:noProof/>
            <w:highlight w:val="cyan"/>
          </w:rPr>
          <w:t xml:space="preserve"> indicates that the current NAL unit is an HEVC NAL unit in a bitstream containing a mixture of AVC NAL units and HEVC NAL units. </w:t>
        </w:r>
        <w:r w:rsidR="00D872F5">
          <w:rPr>
            <w:rFonts w:eastAsia="Times New Roman"/>
            <w:bCs/>
            <w:noProof/>
            <w:highlight w:val="cyan"/>
          </w:rPr>
          <w:t>When</w:t>
        </w:r>
        <w:r w:rsidRPr="001638A4">
          <w:rPr>
            <w:rFonts w:eastAsia="Times New Roman"/>
            <w:bCs/>
            <w:noProof/>
            <w:highlight w:val="cyan"/>
          </w:rPr>
          <w:t xml:space="preserve"> avc_base_layer_flag is equal 0 in the VPS that is active for the CVS, hevc_prefix_byte shall not be present for any NAL unit in the CVS.</w:t>
        </w:r>
        <w:r w:rsidRPr="001638A4">
          <w:rPr>
            <w:highlight w:val="cyan"/>
          </w:rPr>
          <w:t xml:space="preserve"> </w:t>
        </w:r>
        <w:r w:rsidR="006F18D2">
          <w:rPr>
            <w:highlight w:val="cyan"/>
          </w:rPr>
          <w:t>If hevc_prefix_byte is present it shall be equal to 0x16. Otherwise, (</w:t>
        </w:r>
        <w:r w:rsidRPr="001638A4">
          <w:rPr>
            <w:rFonts w:eastAsia="Times New Roman"/>
            <w:bCs/>
            <w:noProof/>
            <w:highlight w:val="cyan"/>
          </w:rPr>
          <w:t>hevc_prefix_byte is not present</w:t>
        </w:r>
        <w:r w:rsidR="006F18D2">
          <w:rPr>
            <w:rFonts w:eastAsia="Times New Roman"/>
            <w:bCs/>
            <w:noProof/>
            <w:highlight w:val="cyan"/>
          </w:rPr>
          <w:t>)</w:t>
        </w:r>
        <w:r w:rsidRPr="001638A4">
          <w:rPr>
            <w:rFonts w:eastAsia="Times New Roman"/>
            <w:bCs/>
            <w:noProof/>
            <w:highlight w:val="cyan"/>
          </w:rPr>
          <w:t>, it is inferred to be equal to 0.</w:t>
        </w:r>
      </w:ins>
    </w:p>
    <w:p w14:paraId="2D2FD2EA" w14:textId="77777777"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14:paraId="1EBB23EA" w14:textId="77777777"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14:paraId="0C5D97BC" w14:textId="77777777" w:rsidR="008B3821"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14:paraId="7D92C4F6" w14:textId="697660D0" w:rsidR="004756A4" w:rsidDel="00BA5F3A" w:rsidRDefault="004756A4" w:rsidP="004756A4">
      <w:pPr>
        <w:pStyle w:val="Caption"/>
        <w:rPr>
          <w:ins w:id="1459" w:author="JCTVC-O1012" w:date="2013-11-08T09:42:00Z"/>
          <w:del w:id="1460" w:author="Jonatan Samuelsson" w:date="2013-12-27T04:28:00Z"/>
        </w:rPr>
      </w:pPr>
      <w:bookmarkStart w:id="1461" w:name="_Ref330857631"/>
      <w:bookmarkStart w:id="1462" w:name="_Toc351409005"/>
      <w:ins w:id="1463" w:author="JCTVC-O1012" w:date="2013-11-08T09:42:00Z">
        <w:del w:id="1464" w:author="Jonatan Samuelsson" w:date="2013-12-27T04:28:00Z">
          <w:r w:rsidRPr="00943A5F" w:rsidDel="00BA5F3A">
            <w:lastRenderedPageBreak/>
            <w:delText>Table </w:delText>
          </w:r>
          <w:r w:rsidDel="00BA5F3A">
            <w:fldChar w:fldCharType="begin" w:fldLock="1"/>
          </w:r>
          <w:r w:rsidDel="00BA5F3A">
            <w:delInstrText xml:space="preserve"> STYLEREF 1 \s </w:delInstrText>
          </w:r>
          <w:r w:rsidDel="00BA5F3A">
            <w:fldChar w:fldCharType="separate"/>
          </w:r>
          <w:r w:rsidDel="00BA5F3A">
            <w:delText>7</w:delText>
          </w:r>
          <w:r w:rsidDel="00BA5F3A">
            <w:fldChar w:fldCharType="end"/>
          </w:r>
          <w:r w:rsidDel="00BA5F3A">
            <w:noBreakHyphen/>
          </w:r>
          <w:r w:rsidDel="00BA5F3A">
            <w:fldChar w:fldCharType="begin" w:fldLock="1"/>
          </w:r>
          <w:r w:rsidDel="00BA5F3A">
            <w:delInstrText xml:space="preserve"> SEQ Table \* ARABIC \s 1 </w:delInstrText>
          </w:r>
          <w:r w:rsidDel="00BA5F3A">
            <w:fldChar w:fldCharType="separate"/>
          </w:r>
          <w:r w:rsidDel="00BA5F3A">
            <w:delText>1</w:delText>
          </w:r>
          <w:r w:rsidDel="00BA5F3A">
            <w:fldChar w:fldCharType="end"/>
          </w:r>
          <w:bookmarkEnd w:id="1461"/>
          <w:r w:rsidRPr="00943A5F" w:rsidDel="00BA5F3A">
            <w:delText xml:space="preserve"> – NAL unit type codes and NAL unit type classes</w:delText>
          </w:r>
          <w:bookmarkEnd w:id="1462"/>
          <w:r w:rsidR="006F20E9" w:rsidDel="00BA5F3A">
            <w:delText xml:space="preserve"> </w:delText>
          </w:r>
        </w:del>
      </w:ins>
    </w:p>
    <w:tbl>
      <w:tblPr>
        <w:tblW w:w="0" w:type="auto"/>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4"/>
        <w:gridCol w:w="1890"/>
        <w:gridCol w:w="4860"/>
        <w:gridCol w:w="1314"/>
      </w:tblGrid>
      <w:tr w:rsidR="004756A4" w:rsidRPr="0056241E" w:rsidDel="00BA5F3A" w14:paraId="11B649E3" w14:textId="2A846C57" w:rsidTr="00B70AA0">
        <w:trPr>
          <w:jc w:val="center"/>
          <w:ins w:id="1465" w:author="JCTVC-O1012" w:date="2013-11-08T09:42:00Z"/>
          <w:del w:id="1466" w:author="Jonatan Samuelsson" w:date="2013-12-27T04:28:00Z"/>
        </w:trPr>
        <w:tc>
          <w:tcPr>
            <w:tcW w:w="1414" w:type="dxa"/>
          </w:tcPr>
          <w:p w14:paraId="029AFE04" w14:textId="5B9CED8C" w:rsidR="004756A4" w:rsidRPr="0056241E" w:rsidDel="00BA5F3A" w:rsidRDefault="004756A4" w:rsidP="00B70AA0">
            <w:pPr>
              <w:pStyle w:val="CommentText"/>
              <w:keepNext/>
              <w:keepLines/>
              <w:spacing w:beforeLines="25" w:before="60" w:afterLines="25" w:after="60"/>
              <w:jc w:val="center"/>
              <w:rPr>
                <w:ins w:id="1467" w:author="JCTVC-O1012" w:date="2013-11-08T09:42:00Z"/>
                <w:del w:id="1468" w:author="Jonatan Samuelsson" w:date="2013-12-27T04:28:00Z"/>
                <w:b/>
                <w:bCs/>
                <w:noProof/>
              </w:rPr>
            </w:pPr>
            <w:ins w:id="1469" w:author="JCTVC-O1012" w:date="2013-11-08T09:42:00Z">
              <w:del w:id="1470" w:author="Jonatan Samuelsson" w:date="2013-12-27T04:28:00Z">
                <w:r w:rsidDel="00BA5F3A">
                  <w:rPr>
                    <w:b/>
                    <w:bCs/>
                    <w:noProof/>
                  </w:rPr>
                  <w:delText>nal_unit_type</w:delText>
                </w:r>
              </w:del>
            </w:ins>
          </w:p>
        </w:tc>
        <w:tc>
          <w:tcPr>
            <w:tcW w:w="1890" w:type="dxa"/>
          </w:tcPr>
          <w:p w14:paraId="0F0FA178" w14:textId="17E5EA5C" w:rsidR="004756A4" w:rsidRPr="0056241E" w:rsidDel="00BA5F3A" w:rsidRDefault="004756A4" w:rsidP="00B70AA0">
            <w:pPr>
              <w:pStyle w:val="CommentText"/>
              <w:keepNext/>
              <w:keepLines/>
              <w:spacing w:beforeLines="25" w:before="60" w:afterLines="25" w:after="60"/>
              <w:jc w:val="center"/>
              <w:rPr>
                <w:ins w:id="1471" w:author="JCTVC-O1012" w:date="2013-11-08T09:42:00Z"/>
                <w:del w:id="1472" w:author="Jonatan Samuelsson" w:date="2013-12-27T04:28:00Z"/>
                <w:b/>
                <w:bCs/>
                <w:noProof/>
              </w:rPr>
            </w:pPr>
            <w:ins w:id="1473" w:author="JCTVC-O1012" w:date="2013-11-08T09:42:00Z">
              <w:del w:id="1474" w:author="Jonatan Samuelsson" w:date="2013-12-27T04:28:00Z">
                <w:r w:rsidRPr="0056241E" w:rsidDel="00BA5F3A">
                  <w:rPr>
                    <w:b/>
                    <w:bCs/>
                    <w:noProof/>
                  </w:rPr>
                  <w:delText xml:space="preserve">Name of </w:delText>
                </w:r>
                <w:r w:rsidDel="00BA5F3A">
                  <w:rPr>
                    <w:b/>
                    <w:bCs/>
                    <w:noProof/>
                  </w:rPr>
                  <w:delText>nal_unit_type</w:delText>
                </w:r>
              </w:del>
            </w:ins>
          </w:p>
        </w:tc>
        <w:tc>
          <w:tcPr>
            <w:tcW w:w="4860" w:type="dxa"/>
          </w:tcPr>
          <w:p w14:paraId="65B22D0B" w14:textId="579DC919" w:rsidR="004756A4" w:rsidRPr="0056241E" w:rsidDel="00BA5F3A" w:rsidRDefault="004756A4" w:rsidP="00B70AA0">
            <w:pPr>
              <w:pStyle w:val="CommentText"/>
              <w:keepNext/>
              <w:keepLines/>
              <w:spacing w:beforeLines="25" w:before="60" w:afterLines="25" w:after="60"/>
              <w:jc w:val="center"/>
              <w:rPr>
                <w:ins w:id="1475" w:author="JCTVC-O1012" w:date="2013-11-08T09:42:00Z"/>
                <w:del w:id="1476" w:author="Jonatan Samuelsson" w:date="2013-12-27T04:28:00Z"/>
                <w:b/>
                <w:bCs/>
                <w:noProof/>
              </w:rPr>
            </w:pPr>
            <w:ins w:id="1477" w:author="JCTVC-O1012" w:date="2013-11-08T09:42:00Z">
              <w:del w:id="1478" w:author="Jonatan Samuelsson" w:date="2013-12-27T04:28:00Z">
                <w:r w:rsidRPr="0056241E" w:rsidDel="00BA5F3A">
                  <w:rPr>
                    <w:b/>
                    <w:bCs/>
                    <w:noProof/>
                  </w:rPr>
                  <w:delText>Content of NAL unit and RBSP syntax structure</w:delText>
                </w:r>
              </w:del>
            </w:ins>
          </w:p>
        </w:tc>
        <w:tc>
          <w:tcPr>
            <w:tcW w:w="1314" w:type="dxa"/>
          </w:tcPr>
          <w:p w14:paraId="7F76F587" w14:textId="2939D3F0" w:rsidR="004756A4" w:rsidRPr="0056241E" w:rsidDel="00BA5F3A" w:rsidRDefault="004756A4" w:rsidP="00B70AA0">
            <w:pPr>
              <w:pStyle w:val="CommentText"/>
              <w:keepNext/>
              <w:keepLines/>
              <w:spacing w:beforeLines="25" w:before="60" w:afterLines="25" w:after="60"/>
              <w:jc w:val="center"/>
              <w:rPr>
                <w:ins w:id="1479" w:author="JCTVC-O1012" w:date="2013-11-08T09:42:00Z"/>
                <w:del w:id="1480" w:author="Jonatan Samuelsson" w:date="2013-12-27T04:28:00Z"/>
                <w:b/>
                <w:bCs/>
                <w:noProof/>
              </w:rPr>
            </w:pPr>
            <w:ins w:id="1481" w:author="JCTVC-O1012" w:date="2013-11-08T09:42:00Z">
              <w:del w:id="1482" w:author="Jonatan Samuelsson" w:date="2013-12-27T04:28:00Z">
                <w:r w:rsidRPr="0056241E" w:rsidDel="00BA5F3A">
                  <w:rPr>
                    <w:b/>
                    <w:bCs/>
                    <w:noProof/>
                  </w:rPr>
                  <w:delText>NAL unit</w:delText>
                </w:r>
                <w:r w:rsidRPr="0056241E" w:rsidDel="00BA5F3A">
                  <w:rPr>
                    <w:b/>
                    <w:bCs/>
                    <w:noProof/>
                  </w:rPr>
                  <w:br/>
                  <w:delText>type class</w:delText>
                </w:r>
              </w:del>
            </w:ins>
          </w:p>
        </w:tc>
      </w:tr>
      <w:tr w:rsidR="004756A4" w:rsidRPr="0056241E" w:rsidDel="00BA5F3A" w14:paraId="087667AC" w14:textId="6D8FC435" w:rsidTr="00B70AA0">
        <w:trPr>
          <w:jc w:val="center"/>
          <w:ins w:id="1483" w:author="JCTVC-O1012" w:date="2013-11-08T09:42:00Z"/>
          <w:del w:id="1484" w:author="Jonatan Samuelsson" w:date="2013-12-27T04:28:00Z"/>
        </w:trPr>
        <w:tc>
          <w:tcPr>
            <w:tcW w:w="1414" w:type="dxa"/>
          </w:tcPr>
          <w:p w14:paraId="193D3719" w14:textId="01C46E6E" w:rsidR="004756A4" w:rsidRPr="004756A4" w:rsidDel="00BA5F3A" w:rsidRDefault="004756A4" w:rsidP="00B70AA0">
            <w:pPr>
              <w:keepNext/>
              <w:keepLines/>
              <w:spacing w:beforeLines="25" w:before="60" w:afterLines="25" w:after="60"/>
              <w:jc w:val="center"/>
              <w:rPr>
                <w:ins w:id="1485" w:author="JCTVC-O1012" w:date="2013-11-08T09:42:00Z"/>
                <w:del w:id="1486" w:author="Jonatan Samuelsson" w:date="2013-12-27T04:28:00Z"/>
                <w:noProof/>
                <w:highlight w:val="cyan"/>
              </w:rPr>
            </w:pPr>
            <w:ins w:id="1487" w:author="JCTVC-O1012" w:date="2013-11-08T09:42:00Z">
              <w:del w:id="1488" w:author="Jonatan Samuelsson" w:date="2013-12-27T04:28:00Z">
                <w:r w:rsidRPr="004756A4" w:rsidDel="00BA5F3A">
                  <w:rPr>
                    <w:noProof/>
                    <w:highlight w:val="cyan"/>
                  </w:rPr>
                  <w:delText>41</w:delText>
                </w:r>
              </w:del>
            </w:ins>
          </w:p>
        </w:tc>
        <w:tc>
          <w:tcPr>
            <w:tcW w:w="1890" w:type="dxa"/>
          </w:tcPr>
          <w:p w14:paraId="5C77854F" w14:textId="4521DFDA" w:rsidR="004756A4" w:rsidRPr="004756A4" w:rsidDel="00BA5F3A" w:rsidRDefault="004756A4" w:rsidP="00B70AA0">
            <w:pPr>
              <w:keepNext/>
              <w:keepLines/>
              <w:spacing w:beforeLines="25" w:before="60" w:afterLines="25" w:after="60"/>
              <w:jc w:val="left"/>
              <w:rPr>
                <w:ins w:id="1489" w:author="JCTVC-O1012" w:date="2013-11-08T09:42:00Z"/>
                <w:del w:id="1490" w:author="Jonatan Samuelsson" w:date="2013-12-27T04:28:00Z"/>
                <w:noProof/>
                <w:highlight w:val="cyan"/>
              </w:rPr>
            </w:pPr>
            <w:ins w:id="1491" w:author="JCTVC-O1012" w:date="2013-11-08T09:42:00Z">
              <w:del w:id="1492" w:author="Jonatan Samuelsson" w:date="2013-12-27T04:28:00Z">
                <w:r w:rsidRPr="004756A4" w:rsidDel="00BA5F3A">
                  <w:rPr>
                    <w:noProof/>
                    <w:highlight w:val="cyan"/>
                  </w:rPr>
                  <w:delText>ENC_NUT</w:delText>
                </w:r>
              </w:del>
            </w:ins>
          </w:p>
        </w:tc>
        <w:tc>
          <w:tcPr>
            <w:tcW w:w="4860" w:type="dxa"/>
          </w:tcPr>
          <w:p w14:paraId="70420F9F" w14:textId="66B8D121" w:rsidR="004756A4" w:rsidRPr="004756A4" w:rsidDel="00BA5F3A" w:rsidRDefault="004756A4" w:rsidP="00B70AA0">
            <w:pPr>
              <w:keepNext/>
              <w:keepLines/>
              <w:spacing w:beforeLines="25" w:before="60" w:afterLines="25" w:after="60"/>
              <w:jc w:val="left"/>
              <w:rPr>
                <w:ins w:id="1493" w:author="JCTVC-O1012" w:date="2013-11-08T09:42:00Z"/>
                <w:del w:id="1494" w:author="Jonatan Samuelsson" w:date="2013-12-27T04:28:00Z"/>
                <w:noProof/>
                <w:highlight w:val="cyan"/>
              </w:rPr>
            </w:pPr>
            <w:ins w:id="1495" w:author="JCTVC-O1012" w:date="2013-11-08T09:42:00Z">
              <w:del w:id="1496" w:author="Jonatan Samuelsson" w:date="2013-12-27T04:28:00Z">
                <w:r w:rsidRPr="004756A4" w:rsidDel="00BA5F3A">
                  <w:rPr>
                    <w:noProof/>
                    <w:highlight w:val="cyan"/>
                  </w:rPr>
                  <w:delText>Encapsulated NAL unit</w:delText>
                </w:r>
              </w:del>
            </w:ins>
          </w:p>
        </w:tc>
        <w:tc>
          <w:tcPr>
            <w:tcW w:w="1314" w:type="dxa"/>
          </w:tcPr>
          <w:p w14:paraId="315E447E" w14:textId="1FF74E9E" w:rsidR="004756A4" w:rsidRPr="004756A4" w:rsidDel="00BA5F3A" w:rsidRDefault="004756A4" w:rsidP="00B70AA0">
            <w:pPr>
              <w:keepNext/>
              <w:keepLines/>
              <w:spacing w:beforeLines="25" w:before="60" w:afterLines="25" w:after="60"/>
              <w:jc w:val="center"/>
              <w:rPr>
                <w:ins w:id="1497" w:author="JCTVC-O1012" w:date="2013-11-08T09:42:00Z"/>
                <w:del w:id="1498" w:author="Jonatan Samuelsson" w:date="2013-12-27T04:28:00Z"/>
                <w:noProof/>
                <w:highlight w:val="cyan"/>
              </w:rPr>
            </w:pPr>
            <w:ins w:id="1499" w:author="JCTVC-O1012" w:date="2013-11-08T09:42:00Z">
              <w:del w:id="1500" w:author="Jonatan Samuelsson" w:date="2013-12-27T04:28:00Z">
                <w:r w:rsidRPr="004756A4" w:rsidDel="00BA5F3A">
                  <w:rPr>
                    <w:noProof/>
                    <w:highlight w:val="cyan"/>
                  </w:rPr>
                  <w:delText>non-VCL</w:delText>
                </w:r>
              </w:del>
            </w:ins>
          </w:p>
        </w:tc>
      </w:tr>
      <w:tr w:rsidR="004756A4" w:rsidRPr="0056241E" w:rsidDel="00BA5F3A" w14:paraId="6C56E144" w14:textId="28F93C9E" w:rsidTr="00B70AA0">
        <w:trPr>
          <w:jc w:val="center"/>
          <w:ins w:id="1501" w:author="JCTVC-O1012" w:date="2013-11-08T09:42:00Z"/>
          <w:del w:id="1502" w:author="Jonatan Samuelsson" w:date="2013-12-27T04:28:00Z"/>
        </w:trPr>
        <w:tc>
          <w:tcPr>
            <w:tcW w:w="1414" w:type="dxa"/>
          </w:tcPr>
          <w:p w14:paraId="4173F96A" w14:textId="468A9211" w:rsidR="004756A4" w:rsidRPr="0056241E" w:rsidDel="00BA5F3A" w:rsidRDefault="004756A4" w:rsidP="004756A4">
            <w:pPr>
              <w:keepNext/>
              <w:keepLines/>
              <w:spacing w:beforeLines="25" w:before="60" w:afterLines="25" w:after="60"/>
              <w:jc w:val="center"/>
              <w:rPr>
                <w:ins w:id="1503" w:author="JCTVC-O1012" w:date="2013-11-08T09:42:00Z"/>
                <w:del w:id="1504" w:author="Jonatan Samuelsson" w:date="2013-12-27T04:28:00Z"/>
                <w:noProof/>
              </w:rPr>
            </w:pPr>
            <w:ins w:id="1505" w:author="JCTVC-O1012" w:date="2013-11-08T09:42:00Z">
              <w:del w:id="1506" w:author="Jonatan Samuelsson" w:date="2013-12-27T04:28:00Z">
                <w:r w:rsidDel="00BA5F3A">
                  <w:rPr>
                    <w:noProof/>
                  </w:rPr>
                  <w:delText>42</w:delText>
                </w:r>
                <w:r w:rsidRPr="0056241E" w:rsidDel="00BA5F3A">
                  <w:rPr>
                    <w:noProof/>
                  </w:rPr>
                  <w:delText>..47</w:delText>
                </w:r>
              </w:del>
            </w:ins>
          </w:p>
        </w:tc>
        <w:tc>
          <w:tcPr>
            <w:tcW w:w="1890" w:type="dxa"/>
          </w:tcPr>
          <w:p w14:paraId="19343FBC" w14:textId="310F8A18" w:rsidR="004756A4" w:rsidRPr="0056241E" w:rsidDel="00BA5F3A" w:rsidRDefault="004756A4" w:rsidP="00B70AA0">
            <w:pPr>
              <w:keepNext/>
              <w:keepLines/>
              <w:spacing w:beforeLines="25" w:before="60" w:afterLines="25" w:after="60"/>
              <w:jc w:val="left"/>
              <w:rPr>
                <w:ins w:id="1507" w:author="JCTVC-O1012" w:date="2013-11-08T09:42:00Z"/>
                <w:del w:id="1508" w:author="Jonatan Samuelsson" w:date="2013-12-27T04:28:00Z"/>
                <w:noProof/>
              </w:rPr>
            </w:pPr>
            <w:ins w:id="1509" w:author="JCTVC-O1012" w:date="2013-11-08T09:42:00Z">
              <w:del w:id="1510" w:author="Jonatan Samuelsson" w:date="2013-12-27T04:28:00Z">
                <w:r w:rsidRPr="0056241E" w:rsidDel="00BA5F3A">
                  <w:rPr>
                    <w:noProof/>
                  </w:rPr>
                  <w:delText>RSV_NVCL</w:delText>
                </w:r>
                <w:r w:rsidDel="00BA5F3A">
                  <w:rPr>
                    <w:noProof/>
                  </w:rPr>
                  <w:delText>41</w:delText>
                </w:r>
                <w:r w:rsidRPr="0056241E" w:rsidDel="00BA5F3A">
                  <w:rPr>
                    <w:noProof/>
                  </w:rPr>
                  <w:delText>..</w:delText>
                </w:r>
                <w:r w:rsidRPr="0056241E" w:rsidDel="00BA5F3A">
                  <w:rPr>
                    <w:noProof/>
                  </w:rPr>
                  <w:br/>
                  <w:delText>RSV_NVCL47</w:delText>
                </w:r>
              </w:del>
            </w:ins>
          </w:p>
        </w:tc>
        <w:tc>
          <w:tcPr>
            <w:tcW w:w="4860" w:type="dxa"/>
          </w:tcPr>
          <w:p w14:paraId="047DDC2D" w14:textId="5453CCAC" w:rsidR="004756A4" w:rsidRPr="0056241E" w:rsidDel="00BA5F3A" w:rsidRDefault="004756A4" w:rsidP="00B70AA0">
            <w:pPr>
              <w:keepNext/>
              <w:keepLines/>
              <w:spacing w:beforeLines="25" w:before="60" w:afterLines="25" w:after="60"/>
              <w:jc w:val="left"/>
              <w:rPr>
                <w:ins w:id="1511" w:author="JCTVC-O1012" w:date="2013-11-08T09:42:00Z"/>
                <w:del w:id="1512" w:author="Jonatan Samuelsson" w:date="2013-12-27T04:28:00Z"/>
                <w:noProof/>
              </w:rPr>
            </w:pPr>
            <w:ins w:id="1513" w:author="JCTVC-O1012" w:date="2013-11-08T09:42:00Z">
              <w:del w:id="1514" w:author="Jonatan Samuelsson" w:date="2013-12-27T04:28:00Z">
                <w:r w:rsidRPr="0056241E" w:rsidDel="00BA5F3A">
                  <w:rPr>
                    <w:noProof/>
                  </w:rPr>
                  <w:delText>Reserved</w:delText>
                </w:r>
              </w:del>
            </w:ins>
          </w:p>
        </w:tc>
        <w:tc>
          <w:tcPr>
            <w:tcW w:w="1314" w:type="dxa"/>
          </w:tcPr>
          <w:p w14:paraId="6B746BC2" w14:textId="7E33EC32" w:rsidR="004756A4" w:rsidRPr="0056241E" w:rsidDel="00BA5F3A" w:rsidRDefault="004756A4" w:rsidP="00B70AA0">
            <w:pPr>
              <w:keepNext/>
              <w:keepLines/>
              <w:spacing w:beforeLines="25" w:before="60" w:afterLines="25" w:after="60"/>
              <w:jc w:val="center"/>
              <w:rPr>
                <w:ins w:id="1515" w:author="JCTVC-O1012" w:date="2013-11-08T09:42:00Z"/>
                <w:del w:id="1516" w:author="Jonatan Samuelsson" w:date="2013-12-27T04:28:00Z"/>
                <w:noProof/>
              </w:rPr>
            </w:pPr>
            <w:ins w:id="1517" w:author="JCTVC-O1012" w:date="2013-11-08T09:42:00Z">
              <w:del w:id="1518" w:author="Jonatan Samuelsson" w:date="2013-12-27T04:28:00Z">
                <w:r w:rsidRPr="0056241E" w:rsidDel="00BA5F3A">
                  <w:rPr>
                    <w:noProof/>
                  </w:rPr>
                  <w:delText>non-VCL</w:delText>
                </w:r>
              </w:del>
            </w:ins>
          </w:p>
        </w:tc>
      </w:tr>
    </w:tbl>
    <w:p w14:paraId="5C0CEE34" w14:textId="77777777" w:rsidR="004756A4" w:rsidRPr="00943A5F" w:rsidRDefault="004756A4" w:rsidP="004756A4">
      <w:pPr>
        <w:pStyle w:val="Blanc"/>
        <w:keepNext w:val="0"/>
        <w:rPr>
          <w:ins w:id="1519" w:author="JCTVC-O1012" w:date="2013-11-08T09:42:00Z"/>
          <w:noProof/>
          <w:lang w:val="en-GB"/>
        </w:rPr>
      </w:pPr>
    </w:p>
    <w:p w14:paraId="771B2E82" w14:textId="10F8017A" w:rsidR="00A41326" w:rsidRDefault="00A41326" w:rsidP="00A41326">
      <w:pPr>
        <w:ind w:left="403"/>
        <w:rPr>
          <w:ins w:id="1520" w:author="JCTVC-O1012" w:date="2013-11-08T09:42:00Z"/>
          <w:highlight w:val="cyan"/>
        </w:rPr>
      </w:pPr>
      <w:ins w:id="1521" w:author="JCTVC-O1012" w:date="2013-11-08T09:42:00Z">
        <w:r w:rsidRPr="00A41326">
          <w:rPr>
            <w:rFonts w:eastAsia="Times New Roman"/>
            <w:noProof/>
            <w:sz w:val="18"/>
            <w:highlight w:val="cyan"/>
          </w:rPr>
          <w:t xml:space="preserve">NOTE </w:t>
        </w:r>
      </w:ins>
      <w:ins w:id="1522" w:author="JCTVC-O1012" w:date="2013-11-08T09:52:00Z">
        <w:r w:rsidR="0070539C">
          <w:rPr>
            <w:rFonts w:eastAsia="Times New Roman"/>
            <w:noProof/>
            <w:sz w:val="18"/>
            <w:highlight w:val="cyan"/>
          </w:rPr>
          <w:t xml:space="preserve">X </w:t>
        </w:r>
      </w:ins>
      <w:ins w:id="1523" w:author="JCTVC-O1012" w:date="2013-11-08T09:42:00Z">
        <w:r w:rsidRPr="00A41326">
          <w:rPr>
            <w:rFonts w:eastAsia="Times New Roman"/>
            <w:noProof/>
            <w:sz w:val="18"/>
            <w:highlight w:val="cyan"/>
          </w:rPr>
          <w:t>– The nal_unit_type</w:t>
        </w:r>
        <w:r w:rsidR="006034F8">
          <w:rPr>
            <w:rFonts w:eastAsia="Times New Roman"/>
            <w:noProof/>
            <w:sz w:val="18"/>
            <w:highlight w:val="cyan"/>
          </w:rPr>
          <w:t xml:space="preserve"> value 11</w:t>
        </w:r>
        <w:r w:rsidRPr="00A41326">
          <w:rPr>
            <w:rFonts w:eastAsia="Times New Roman"/>
            <w:noProof/>
            <w:sz w:val="18"/>
            <w:highlight w:val="cyan"/>
          </w:rPr>
          <w:t xml:space="preserve"> is reserved to prevent emulation of the syntax element </w:t>
        </w:r>
        <w:r w:rsidRPr="00A41326">
          <w:rPr>
            <w:rFonts w:eastAsia="Times New Roman"/>
            <w:bCs/>
            <w:noProof/>
            <w:sz w:val="18"/>
            <w:highlight w:val="cyan"/>
          </w:rPr>
          <w:t>hevc_prefix_byte and may be used to detect that avc_base_layer_flag is equal to 1 in the VPS that is active or will be actived for the current CVS</w:t>
        </w:r>
        <w:r w:rsidRPr="00A41326">
          <w:rPr>
            <w:rFonts w:eastAsia="Times New Roman"/>
            <w:noProof/>
            <w:sz w:val="18"/>
            <w:highlight w:val="cyan"/>
          </w:rPr>
          <w:t>. A decoder that operates with</w:t>
        </w:r>
        <w:r w:rsidRPr="0070539C">
          <w:rPr>
            <w:rFonts w:eastAsia="Times New Roman"/>
            <w:noProof/>
            <w:sz w:val="18"/>
            <w:highlight w:val="cyan"/>
          </w:rPr>
          <w:t xml:space="preserve"> </w:t>
        </w:r>
        <w:r w:rsidRPr="0070539C">
          <w:rPr>
            <w:noProof/>
            <w:sz w:val="18"/>
            <w:highlight w:val="cyan"/>
          </w:rPr>
          <w:t xml:space="preserve">HevcPrefixBytePresent equal to 0 and that </w:t>
        </w:r>
        <w:r w:rsidRPr="00A41326">
          <w:rPr>
            <w:rFonts w:eastAsia="Times New Roman"/>
            <w:noProof/>
            <w:sz w:val="18"/>
            <w:highlight w:val="cyan"/>
          </w:rPr>
          <w:t xml:space="preserve">detects a NAL unit with nal_unit_type equal to 11 is encouraged to request or emaluate that HevcPrefixBytePresent is set equal to </w:t>
        </w:r>
        <w:r>
          <w:rPr>
            <w:rFonts w:eastAsia="Times New Roman"/>
            <w:noProof/>
            <w:sz w:val="18"/>
            <w:highlight w:val="cyan"/>
          </w:rPr>
          <w:t>1</w:t>
        </w:r>
        <w:r w:rsidRPr="00A41326">
          <w:rPr>
            <w:rFonts w:eastAsia="Times New Roman"/>
            <w:noProof/>
            <w:sz w:val="18"/>
            <w:highlight w:val="cyan"/>
          </w:rPr>
          <w:t xml:space="preserve"> in order to decode the CVS.</w:t>
        </w:r>
      </w:ins>
    </w:p>
    <w:p w14:paraId="68D42776" w14:textId="3CEECE4A" w:rsidR="00155BA0" w:rsidRPr="00D37764" w:rsidDel="00BA5F3A" w:rsidRDefault="00155BA0" w:rsidP="00155BA0">
      <w:pPr>
        <w:rPr>
          <w:ins w:id="1524" w:author="JCTVC-O1012" w:date="2013-11-08T09:42:00Z"/>
          <w:del w:id="1525" w:author="Jonatan Samuelsson" w:date="2013-12-27T04:28:00Z"/>
          <w:noProof/>
        </w:rPr>
      </w:pPr>
      <w:ins w:id="1526" w:author="JCTVC-O1012" w:date="2013-11-08T09:42:00Z">
        <w:del w:id="1527" w:author="Jonatan Samuelsson" w:date="2013-12-27T04:28:00Z">
          <w:r w:rsidDel="00BA5F3A">
            <w:rPr>
              <w:highlight w:val="cyan"/>
            </w:rPr>
            <w:delText>W</w:delText>
          </w:r>
          <w:r w:rsidDel="00BA5F3A">
            <w:rPr>
              <w:rFonts w:eastAsia="Times New Roman"/>
              <w:bCs/>
              <w:noProof/>
              <w:highlight w:val="cyan"/>
            </w:rPr>
            <w:delText>hen</w:delText>
          </w:r>
          <w:r w:rsidRPr="001638A4" w:rsidDel="00BA5F3A">
            <w:rPr>
              <w:rFonts w:eastAsia="Times New Roman"/>
              <w:bCs/>
              <w:noProof/>
              <w:highlight w:val="cyan"/>
            </w:rPr>
            <w:delText xml:space="preserve"> </w:delText>
          </w:r>
          <w:r w:rsidDel="00BA5F3A">
            <w:rPr>
              <w:rFonts w:eastAsia="Times New Roman"/>
              <w:bCs/>
              <w:noProof/>
              <w:highlight w:val="cyan"/>
            </w:rPr>
            <w:delText xml:space="preserve">one or more of the following conditions are true, there shall be no </w:delText>
          </w:r>
          <w:r w:rsidDel="00BA5F3A">
            <w:rPr>
              <w:highlight w:val="cyan"/>
            </w:rPr>
            <w:delText>NAL unit with nal_unit_type equal to ENC_NUT in the CVS</w:delText>
          </w:r>
          <w:r w:rsidDel="00BA5F3A">
            <w:rPr>
              <w:rFonts w:eastAsia="Times New Roman"/>
              <w:bCs/>
              <w:noProof/>
              <w:highlight w:val="cyan"/>
            </w:rPr>
            <w:delText>:</w:delText>
          </w:r>
          <w:r w:rsidRPr="00155BA0" w:rsidDel="00BA5F3A">
            <w:rPr>
              <w:noProof/>
            </w:rPr>
            <w:delText xml:space="preserve"> </w:delText>
          </w:r>
        </w:del>
      </w:ins>
    </w:p>
    <w:p w14:paraId="2DFACBD6" w14:textId="77888D8B" w:rsidR="00155BA0" w:rsidRPr="00D37764" w:rsidDel="00BA5F3A" w:rsidRDefault="00155BA0" w:rsidP="0070539C">
      <w:pPr>
        <w:pStyle w:val="3N"/>
        <w:ind w:firstLine="403"/>
        <w:rPr>
          <w:ins w:id="1528" w:author="JCTVC-O1012" w:date="2013-11-08T09:42:00Z"/>
          <w:del w:id="1529" w:author="Jonatan Samuelsson" w:date="2013-12-27T04:28:00Z"/>
          <w:noProof/>
        </w:rPr>
      </w:pPr>
      <w:ins w:id="1530" w:author="JCTVC-O1012" w:date="2013-11-08T09:42:00Z">
        <w:del w:id="1531" w:author="Jonatan Samuelsson" w:date="2013-12-27T04:28:00Z">
          <w:r w:rsidRPr="00D37764" w:rsidDel="00BA5F3A">
            <w:rPr>
              <w:noProof/>
            </w:rPr>
            <w:delText>–</w:delText>
          </w:r>
          <w:r w:rsidRPr="00D37764" w:rsidDel="00BA5F3A">
            <w:rPr>
              <w:noProof/>
            </w:rPr>
            <w:tab/>
          </w:r>
          <w:r w:rsidRPr="001638A4" w:rsidDel="00BA5F3A">
            <w:rPr>
              <w:rFonts w:eastAsia="Times New Roman"/>
              <w:bCs/>
              <w:noProof/>
              <w:highlight w:val="cyan"/>
            </w:rPr>
            <w:delText>avc_base_layer_flag is equal 0 in the VPS that is active for the CVS</w:delText>
          </w:r>
          <w:r w:rsidR="00A41326" w:rsidDel="00BA5F3A">
            <w:rPr>
              <w:rFonts w:eastAsia="Times New Roman"/>
              <w:bCs/>
              <w:noProof/>
            </w:rPr>
            <w:delText>.</w:delText>
          </w:r>
        </w:del>
      </w:ins>
    </w:p>
    <w:p w14:paraId="648C8AA5" w14:textId="1B215978" w:rsidR="0070539C" w:rsidDel="00BA5F3A" w:rsidRDefault="00155BA0" w:rsidP="00881429">
      <w:pPr>
        <w:ind w:left="403"/>
        <w:rPr>
          <w:ins w:id="1532" w:author="JCTVC-O1012" w:date="2013-11-08T09:51:00Z"/>
          <w:del w:id="1533" w:author="Jonatan Samuelsson" w:date="2013-12-27T04:28:00Z"/>
          <w:rFonts w:eastAsia="Times New Roman"/>
          <w:bCs/>
          <w:noProof/>
          <w:highlight w:val="cyan"/>
        </w:rPr>
      </w:pPr>
      <w:ins w:id="1534" w:author="JCTVC-O1012" w:date="2013-11-08T09:42:00Z">
        <w:del w:id="1535" w:author="Jonatan Samuelsson" w:date="2013-12-27T04:28:00Z">
          <w:r w:rsidRPr="00D37764" w:rsidDel="00BA5F3A">
            <w:rPr>
              <w:noProof/>
            </w:rPr>
            <w:delText>–</w:delText>
          </w:r>
          <w:r w:rsidRPr="00D37764" w:rsidDel="00BA5F3A">
            <w:rPr>
              <w:noProof/>
            </w:rPr>
            <w:tab/>
          </w:r>
          <w:r w:rsidRPr="001638A4" w:rsidDel="00BA5F3A">
            <w:rPr>
              <w:rFonts w:eastAsia="Times New Roman"/>
              <w:bCs/>
              <w:noProof/>
              <w:highlight w:val="cyan"/>
            </w:rPr>
            <w:delText xml:space="preserve">hevc_prefix_byte </w:delText>
          </w:r>
          <w:r w:rsidDel="00BA5F3A">
            <w:rPr>
              <w:rFonts w:eastAsia="Times New Roman"/>
              <w:bCs/>
              <w:noProof/>
              <w:highlight w:val="cyan"/>
            </w:rPr>
            <w:delText xml:space="preserve">is present in any NAL unit </w:delText>
          </w:r>
          <w:r w:rsidRPr="001638A4" w:rsidDel="00BA5F3A">
            <w:rPr>
              <w:rFonts w:eastAsia="Times New Roman"/>
              <w:bCs/>
              <w:noProof/>
              <w:highlight w:val="cyan"/>
            </w:rPr>
            <w:delText>in the CVS.</w:delText>
          </w:r>
        </w:del>
      </w:ins>
    </w:p>
    <w:p w14:paraId="57F477C8" w14:textId="78489F90" w:rsidR="00881429" w:rsidDel="00BA5F3A" w:rsidRDefault="00881429" w:rsidP="00881429">
      <w:pPr>
        <w:ind w:left="403"/>
        <w:rPr>
          <w:ins w:id="1536" w:author="JCTVC-O1012" w:date="2013-11-08T09:42:00Z"/>
          <w:del w:id="1537" w:author="Jonatan Samuelsson" w:date="2013-12-27T04:28:00Z"/>
          <w:rFonts w:eastAsia="Times New Roman"/>
          <w:noProof/>
          <w:sz w:val="18"/>
          <w:highlight w:val="cyan"/>
        </w:rPr>
      </w:pPr>
      <w:ins w:id="1538" w:author="JCTVC-O1012" w:date="2013-11-08T09:42:00Z">
        <w:del w:id="1539" w:author="Jonatan Samuelsson" w:date="2013-12-27T04:28:00Z">
          <w:r w:rsidRPr="00A41326" w:rsidDel="00BA5F3A">
            <w:rPr>
              <w:rFonts w:eastAsia="Times New Roman"/>
              <w:noProof/>
              <w:sz w:val="18"/>
              <w:highlight w:val="cyan"/>
            </w:rPr>
            <w:delText>NOTE</w:delText>
          </w:r>
        </w:del>
      </w:ins>
      <w:ins w:id="1540" w:author="JCTVC-O1012" w:date="2013-11-08T09:52:00Z">
        <w:del w:id="1541" w:author="Jonatan Samuelsson" w:date="2013-12-27T04:28:00Z">
          <w:r w:rsidR="0070539C" w:rsidDel="00BA5F3A">
            <w:rPr>
              <w:rFonts w:eastAsia="Times New Roman"/>
              <w:noProof/>
              <w:sz w:val="18"/>
              <w:highlight w:val="cyan"/>
            </w:rPr>
            <w:delText xml:space="preserve"> X</w:delText>
          </w:r>
        </w:del>
      </w:ins>
      <w:ins w:id="1542" w:author="JCTVC-O1012" w:date="2013-11-08T09:42:00Z">
        <w:del w:id="1543" w:author="Jonatan Samuelsson" w:date="2013-12-27T04:28:00Z">
          <w:r w:rsidRPr="00A41326" w:rsidDel="00BA5F3A">
            <w:rPr>
              <w:rFonts w:eastAsia="Times New Roman"/>
              <w:noProof/>
              <w:sz w:val="18"/>
              <w:highlight w:val="cyan"/>
            </w:rPr>
            <w:delText xml:space="preserve"> – </w:delText>
          </w:r>
          <w:r w:rsidDel="00BA5F3A">
            <w:rPr>
              <w:rFonts w:eastAsia="Times New Roman"/>
              <w:noProof/>
              <w:sz w:val="18"/>
              <w:highlight w:val="cyan"/>
            </w:rPr>
            <w:delText>When t</w:delText>
          </w:r>
          <w:r w:rsidRPr="00A41326" w:rsidDel="00BA5F3A">
            <w:rPr>
              <w:rFonts w:eastAsia="Times New Roman"/>
              <w:noProof/>
              <w:sz w:val="18"/>
              <w:highlight w:val="cyan"/>
            </w:rPr>
            <w:delText>he nal_unit_type</w:delText>
          </w:r>
          <w:r w:rsidDel="00BA5F3A">
            <w:rPr>
              <w:rFonts w:eastAsia="Times New Roman"/>
              <w:noProof/>
              <w:sz w:val="18"/>
              <w:highlight w:val="cyan"/>
            </w:rPr>
            <w:delText xml:space="preserve"> </w:delText>
          </w:r>
        </w:del>
      </w:ins>
      <w:ins w:id="1544" w:author="JCTVC-O1012" w:date="2013-11-08T09:53:00Z">
        <w:del w:id="1545" w:author="Jonatan Samuelsson" w:date="2013-12-27T04:28:00Z">
          <w:r w:rsidR="0070539C" w:rsidDel="00BA5F3A">
            <w:rPr>
              <w:rFonts w:eastAsia="Times New Roman"/>
              <w:noProof/>
              <w:sz w:val="18"/>
              <w:highlight w:val="cyan"/>
            </w:rPr>
            <w:delText xml:space="preserve">ENC_NUT </w:delText>
          </w:r>
        </w:del>
      </w:ins>
      <w:ins w:id="1546" w:author="JCTVC-O1012" w:date="2013-11-08T09:42:00Z">
        <w:del w:id="1547" w:author="Jonatan Samuelsson" w:date="2013-12-27T04:28:00Z">
          <w:r w:rsidRPr="00A41326" w:rsidDel="00BA5F3A">
            <w:rPr>
              <w:rFonts w:eastAsia="Times New Roman"/>
              <w:noProof/>
              <w:sz w:val="18"/>
              <w:highlight w:val="cyan"/>
            </w:rPr>
            <w:delText xml:space="preserve">is </w:delText>
          </w:r>
          <w:r w:rsidDel="00BA5F3A">
            <w:rPr>
              <w:rFonts w:eastAsia="Times New Roman"/>
              <w:noProof/>
              <w:sz w:val="18"/>
              <w:highlight w:val="cyan"/>
            </w:rPr>
            <w:delText>used to encapsulate a</w:delText>
          </w:r>
        </w:del>
      </w:ins>
      <w:ins w:id="1548" w:author="JCTVC-O1012" w:date="2013-11-08T09:55:00Z">
        <w:del w:id="1549" w:author="Jonatan Samuelsson" w:date="2013-12-27T04:28:00Z">
          <w:r w:rsidR="00A06D35" w:rsidDel="00BA5F3A">
            <w:rPr>
              <w:rFonts w:eastAsia="Times New Roman"/>
              <w:noProof/>
              <w:sz w:val="18"/>
              <w:highlight w:val="cyan"/>
            </w:rPr>
            <w:delText>n AVC (</w:delText>
          </w:r>
        </w:del>
      </w:ins>
      <w:ins w:id="1550" w:author="JCTVC-O1012" w:date="2013-11-08T09:42:00Z">
        <w:del w:id="1551" w:author="Jonatan Samuelsson" w:date="2013-12-27T04:28:00Z">
          <w:r w:rsidR="00A23589" w:rsidRPr="00E539AC" w:rsidDel="00BA5F3A">
            <w:rPr>
              <w:rFonts w:ascii="Times" w:hAnsi="Times" w:cs="Times"/>
              <w:noProof/>
              <w:highlight w:val="cyan"/>
            </w:rPr>
            <w:delText>Rec</w:delText>
          </w:r>
        </w:del>
      </w:ins>
      <w:ins w:id="1552" w:author="JCTVC-O1012" w:date="2013-11-08T09:54:00Z">
        <w:del w:id="1553" w:author="Jonatan Samuelsson" w:date="2013-12-27T04:28:00Z">
          <w:r w:rsidR="0070539C" w:rsidDel="00BA5F3A">
            <w:rPr>
              <w:rFonts w:ascii="Times" w:hAnsi="Times" w:cs="Times"/>
              <w:noProof/>
              <w:highlight w:val="cyan"/>
            </w:rPr>
            <w:delText>.</w:delText>
          </w:r>
        </w:del>
      </w:ins>
      <w:ins w:id="1554" w:author="JCTVC-O1012" w:date="2013-11-08T09:42:00Z">
        <w:del w:id="1555" w:author="Jonatan Samuelsson" w:date="2013-12-27T04:28:00Z">
          <w:r w:rsidR="00A23589" w:rsidRPr="00E539AC" w:rsidDel="00BA5F3A">
            <w:rPr>
              <w:rFonts w:ascii="Times" w:hAnsi="Times" w:cs="Times"/>
              <w:noProof/>
              <w:highlight w:val="cyan"/>
            </w:rPr>
            <w:delText xml:space="preserve"> ITU-T H.264 | ISO/IEC 14496-10</w:delText>
          </w:r>
        </w:del>
      </w:ins>
      <w:ins w:id="1556" w:author="JCTVC-O1012" w:date="2013-11-08T09:56:00Z">
        <w:del w:id="1557" w:author="Jonatan Samuelsson" w:date="2013-12-27T04:28:00Z">
          <w:r w:rsidR="00A06D35" w:rsidDel="00BA5F3A">
            <w:rPr>
              <w:rFonts w:ascii="Times" w:hAnsi="Times" w:cs="Times"/>
              <w:noProof/>
              <w:highlight w:val="cyan"/>
            </w:rPr>
            <w:delText>)</w:delText>
          </w:r>
        </w:del>
      </w:ins>
      <w:ins w:id="1558" w:author="JCTVC-O1012" w:date="2013-11-08T09:42:00Z">
        <w:del w:id="1559" w:author="Jonatan Samuelsson" w:date="2013-12-27T04:28:00Z">
          <w:r w:rsidR="00A23589" w:rsidDel="00BA5F3A">
            <w:rPr>
              <w:rFonts w:ascii="Times" w:hAnsi="Times" w:cs="Times"/>
              <w:noProof/>
              <w:highlight w:val="cyan"/>
            </w:rPr>
            <w:delText xml:space="preserve"> </w:delText>
          </w:r>
          <w:r w:rsidDel="00BA5F3A">
            <w:rPr>
              <w:rFonts w:eastAsia="Times New Roman"/>
              <w:noProof/>
              <w:sz w:val="18"/>
              <w:highlight w:val="cyan"/>
            </w:rPr>
            <w:delText>NAL unit of the base layer within the same bitstream as the HEVC enhancement layer</w:delText>
          </w:r>
        </w:del>
      </w:ins>
      <w:ins w:id="1560" w:author="JCTVC-O1012" w:date="2013-11-08T09:55:00Z">
        <w:del w:id="1561" w:author="Jonatan Samuelsson" w:date="2013-12-27T04:28:00Z">
          <w:r w:rsidR="0070539C" w:rsidDel="00BA5F3A">
            <w:rPr>
              <w:rFonts w:eastAsia="Times New Roman"/>
              <w:noProof/>
              <w:sz w:val="18"/>
              <w:highlight w:val="cyan"/>
            </w:rPr>
            <w:delText>(</w:delText>
          </w:r>
        </w:del>
      </w:ins>
      <w:ins w:id="1562" w:author="JCTVC-O1012" w:date="2013-11-08T09:42:00Z">
        <w:del w:id="1563" w:author="Jonatan Samuelsson" w:date="2013-12-27T04:28:00Z">
          <w:r w:rsidDel="00BA5F3A">
            <w:rPr>
              <w:rFonts w:eastAsia="Times New Roman"/>
              <w:noProof/>
              <w:sz w:val="18"/>
              <w:highlight w:val="cyan"/>
            </w:rPr>
            <w:delText>s</w:delText>
          </w:r>
        </w:del>
      </w:ins>
      <w:ins w:id="1564" w:author="JCTVC-O1012" w:date="2013-11-08T09:55:00Z">
        <w:del w:id="1565" w:author="Jonatan Samuelsson" w:date="2013-12-27T04:28:00Z">
          <w:r w:rsidR="0070539C" w:rsidDel="00BA5F3A">
            <w:rPr>
              <w:rFonts w:eastAsia="Times New Roman"/>
              <w:noProof/>
              <w:sz w:val="18"/>
              <w:highlight w:val="cyan"/>
            </w:rPr>
            <w:delText>)</w:delText>
          </w:r>
        </w:del>
      </w:ins>
      <w:ins w:id="1566" w:author="JCTVC-O1012" w:date="2013-11-08T09:42:00Z">
        <w:del w:id="1567" w:author="Jonatan Samuelsson" w:date="2013-12-27T04:28:00Z">
          <w:r w:rsidDel="00BA5F3A">
            <w:rPr>
              <w:rFonts w:eastAsia="Times New Roman"/>
              <w:noProof/>
              <w:sz w:val="18"/>
              <w:highlight w:val="cyan"/>
            </w:rPr>
            <w:delText xml:space="preserve">, the  HEVC NAL unit header must be </w:delText>
          </w:r>
        </w:del>
      </w:ins>
      <w:ins w:id="1568" w:author="JCTVC-O1012" w:date="2013-11-08T09:55:00Z">
        <w:del w:id="1569" w:author="Jonatan Samuelsson" w:date="2013-12-27T04:28:00Z">
          <w:r w:rsidR="0070539C" w:rsidDel="00BA5F3A">
            <w:rPr>
              <w:rFonts w:eastAsia="Times New Roman"/>
              <w:noProof/>
              <w:sz w:val="18"/>
              <w:highlight w:val="cyan"/>
            </w:rPr>
            <w:delText>removed</w:delText>
          </w:r>
        </w:del>
      </w:ins>
      <w:ins w:id="1570" w:author="JCTVC-O1012" w:date="2013-11-08T09:42:00Z">
        <w:del w:id="1571" w:author="Jonatan Samuelsson" w:date="2013-12-27T04:28:00Z">
          <w:r w:rsidDel="00BA5F3A">
            <w:rPr>
              <w:rFonts w:eastAsia="Times New Roman"/>
              <w:noProof/>
              <w:sz w:val="18"/>
              <w:highlight w:val="cyan"/>
            </w:rPr>
            <w:delText xml:space="preserve"> before </w:delText>
          </w:r>
        </w:del>
      </w:ins>
      <w:ins w:id="1572" w:author="JCTVC-O1012" w:date="2013-11-08T09:55:00Z">
        <w:del w:id="1573" w:author="Jonatan Samuelsson" w:date="2013-12-27T04:28:00Z">
          <w:r w:rsidR="0070539C" w:rsidDel="00BA5F3A">
            <w:rPr>
              <w:rFonts w:eastAsia="Times New Roman"/>
              <w:noProof/>
              <w:sz w:val="18"/>
              <w:highlight w:val="cyan"/>
            </w:rPr>
            <w:delText xml:space="preserve">the AVC NAL unit is </w:delText>
          </w:r>
        </w:del>
      </w:ins>
      <w:ins w:id="1574" w:author="JCTVC-O1012" w:date="2013-11-08T09:42:00Z">
        <w:del w:id="1575" w:author="Jonatan Samuelsson" w:date="2013-12-27T04:28:00Z">
          <w:r w:rsidDel="00BA5F3A">
            <w:rPr>
              <w:rFonts w:eastAsia="Times New Roman"/>
              <w:noProof/>
              <w:sz w:val="18"/>
              <w:highlight w:val="cyan"/>
            </w:rPr>
            <w:delText xml:space="preserve">passed to an AVC decoder. </w:delText>
          </w:r>
        </w:del>
      </w:ins>
    </w:p>
    <w:p w14:paraId="58A4076D" w14:textId="77777777"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14:paraId="27BDBD49" w14:textId="77777777"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14:paraId="35136772" w14:textId="77777777" w:rsidR="008B3821"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14:paraId="447456A8" w14:textId="3B9E728A" w:rsidR="001638A4" w:rsidDel="00BA5F3A" w:rsidRDefault="003961A7" w:rsidP="00155BA0">
      <w:pPr>
        <w:rPr>
          <w:ins w:id="1576" w:author="JCTVC-O1012" w:date="2013-11-08T09:42:00Z"/>
          <w:del w:id="1577" w:author="Jonatan Samuelsson" w:date="2013-12-27T04:29:00Z"/>
          <w:rFonts w:eastAsia="Times New Roman"/>
          <w:noProof/>
        </w:rPr>
      </w:pPr>
      <w:ins w:id="1578" w:author="JCTVC-O1012" w:date="2013-11-08T09:42:00Z">
        <w:del w:id="1579" w:author="Jonatan Samuelsson" w:date="2013-12-27T04:29:00Z">
          <w:r w:rsidRPr="001976E6" w:rsidDel="00BA5F3A">
            <w:rPr>
              <w:highlight w:val="cyan"/>
            </w:rPr>
            <w:delText>When nal_unit_type is equal to ENC_NUT,</w:delText>
          </w:r>
          <w:r w:rsidDel="00BA5F3A">
            <w:rPr>
              <w:highlight w:val="cyan"/>
            </w:rPr>
            <w:delText xml:space="preserve"> the value of </w:delText>
          </w:r>
          <w:r w:rsidRPr="001976E6" w:rsidDel="00BA5F3A">
            <w:rPr>
              <w:highlight w:val="cyan"/>
            </w:rPr>
            <w:delText>nuh_layer_id shall be equal to 0.</w:delText>
          </w:r>
          <w:r w:rsidR="00D872F5" w:rsidDel="00BA5F3A">
            <w:rPr>
              <w:highlight w:val="cyan"/>
            </w:rPr>
            <w:delText xml:space="preserve"> </w:delText>
          </w:r>
        </w:del>
      </w:ins>
    </w:p>
    <w:p w14:paraId="3E2D477E" w14:textId="77777777" w:rsidR="001638A4" w:rsidRPr="006034F8" w:rsidRDefault="00D37764" w:rsidP="006034F8">
      <w:pPr>
        <w:rPr>
          <w:ins w:id="1580" w:author="JCTVC-O1012" w:date="2013-11-08T09:42:00Z"/>
          <w:noProof/>
        </w:rPr>
      </w:pPr>
      <w:ins w:id="1581" w:author="JCTVC-O1012" w:date="2013-11-08T09:42:00Z">
        <w:r w:rsidRPr="00D37764">
          <w:rPr>
            <w:b/>
            <w:noProof/>
          </w:rPr>
          <w:t>nuh_temporal_id_plus1</w:t>
        </w:r>
        <w:r w:rsidRPr="00D37764">
          <w:rPr>
            <w:noProof/>
          </w:rPr>
          <w:t xml:space="preserve"> minus 1 specifies a temporal identifier for the NAL unit. The value of nuh_temporal_id_plus1 shall not be equal to 0.</w:t>
        </w:r>
        <w:r w:rsidRPr="00D37764">
          <w:rPr>
            <w:rFonts w:eastAsia="Times New Roman"/>
            <w:bCs/>
            <w:noProof/>
            <w:highlight w:val="cyan"/>
          </w:rPr>
          <w:t xml:space="preserve"> When nuh_temporal_id_plus1 is not present, it is inferred to be equal to 1.</w:t>
        </w:r>
      </w:ins>
    </w:p>
    <w:p w14:paraId="6A1C8C2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14:paraId="6439BD23" w14:textId="77777777" w:rsidR="008B3821" w:rsidRPr="007D25B0" w:rsidRDefault="008B3821" w:rsidP="008B3821">
      <w:pPr>
        <w:pStyle w:val="3N"/>
        <w:rPr>
          <w:lang w:val="en-US"/>
        </w:rPr>
      </w:pPr>
      <w:r w:rsidRPr="007D25B0">
        <w:rPr>
          <w:lang w:val="en-US"/>
        </w:rPr>
        <w:t>The specifications in subclause 7.4.2.3 apply.</w:t>
      </w:r>
    </w:p>
    <w:p w14:paraId="1619C30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Order of NAL units and association to coded pictures, access units, and coded video sequences</w:t>
      </w:r>
    </w:p>
    <w:p w14:paraId="755CB3AB"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General</w:t>
      </w:r>
    </w:p>
    <w:p w14:paraId="0065A12F" w14:textId="77777777" w:rsidR="008B3821" w:rsidRPr="007D25B0" w:rsidRDefault="008B3821" w:rsidP="008B3821">
      <w:pPr>
        <w:pStyle w:val="3N"/>
        <w:rPr>
          <w:lang w:val="en-US"/>
        </w:rPr>
      </w:pPr>
      <w:r w:rsidRPr="007D25B0">
        <w:rPr>
          <w:lang w:val="en-US"/>
        </w:rPr>
        <w:t>The specifications in subclause 7.4.2.4.1 apply with the following additions.</w:t>
      </w:r>
    </w:p>
    <w:p w14:paraId="55E53781" w14:textId="77777777"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14:paraId="558F28E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VPS, SPS and PPS RBSPs and their activation</w:t>
      </w:r>
    </w:p>
    <w:p w14:paraId="70201FDE" w14:textId="77777777" w:rsidR="008B3821" w:rsidRPr="007D25B0" w:rsidRDefault="008B3821" w:rsidP="008B3821">
      <w:pPr>
        <w:pStyle w:val="3N"/>
        <w:rPr>
          <w:lang w:val="en-US"/>
        </w:rPr>
      </w:pPr>
      <w:r w:rsidRPr="007D25B0">
        <w:rPr>
          <w:lang w:val="en-US"/>
        </w:rPr>
        <w:t>The specifications in subclause 7.4.2.4.2 apply with the following additions.</w:t>
      </w:r>
    </w:p>
    <w:p w14:paraId="1B738994" w14:textId="77777777"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14:paraId="3A71A4E5"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14:paraId="34CFAC86"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14:paraId="1E1A6786" w14:textId="77777777"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14:paraId="76024729"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14:paraId="5070D4AC" w14:textId="77777777"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14:paraId="139BB02A" w14:textId="77777777" w:rsidR="008B3821" w:rsidRPr="007D25B0" w:rsidRDefault="008B3821" w:rsidP="008B3821">
      <w:pPr>
        <w:numPr>
          <w:ilvl w:val="12"/>
          <w:numId w:val="0"/>
        </w:numPr>
        <w:rPr>
          <w:lang w:val="en-US"/>
        </w:rPr>
      </w:pPr>
      <w:r w:rsidRPr="007D25B0">
        <w:rPr>
          <w:lang w:val="en-US"/>
        </w:rPr>
        <w:lastRenderedPageBreak/>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14:paraId="56C20164" w14:textId="77777777"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14:paraId="6BBC33C4" w14:textId="77777777"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14:paraId="2E1AC942" w14:textId="77777777"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14:paraId="54A7C7C3" w14:textId="77777777"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14:paraId="43A75510" w14:textId="77777777" w:rsidR="008B3821" w:rsidRPr="007D25B0" w:rsidRDefault="008B3821" w:rsidP="008B3821">
      <w:pPr>
        <w:numPr>
          <w:ilvl w:val="12"/>
          <w:numId w:val="0"/>
        </w:numPr>
        <w:rPr>
          <w:lang w:val="en-US"/>
        </w:rPr>
      </w:pPr>
      <w:r w:rsidRPr="007D25B0">
        <w:rPr>
          <w:lang w:val="en-US"/>
        </w:rPr>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14:paraId="05771CC2" w14:textId="77777777"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14:paraId="4596FF1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access units and their association to CVS</w:t>
      </w:r>
    </w:p>
    <w:p w14:paraId="4CC3F8AE" w14:textId="77777777" w:rsidR="008B3821" w:rsidRPr="007D25B0" w:rsidRDefault="008B3821" w:rsidP="008B3821">
      <w:pPr>
        <w:pStyle w:val="3N"/>
        <w:rPr>
          <w:lang w:val="en-US"/>
        </w:rPr>
      </w:pPr>
      <w:r w:rsidRPr="007D25B0">
        <w:rPr>
          <w:lang w:val="en-US"/>
        </w:rPr>
        <w:t>The specifications in subclause 7.4.2.4.3 apply.</w:t>
      </w:r>
    </w:p>
    <w:p w14:paraId="15280C52"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Order of NAL units and coded pictures and association to access units</w:t>
      </w:r>
    </w:p>
    <w:p w14:paraId="3C6D68DA" w14:textId="6A12D2C8" w:rsidR="003D6F6F" w:rsidRPr="006F18D2" w:rsidRDefault="003D6F6F" w:rsidP="006F18D2">
      <w:pPr>
        <w:rPr>
          <w:lang w:val="en-CA"/>
        </w:rPr>
      </w:pPr>
    </w:p>
    <w:p w14:paraId="01B387F8" w14:textId="13B98EB2"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The specifications in subclause 7.4.2.4.4 apply.Order of VCL NAL units and association to coded pictures</w:t>
      </w:r>
    </w:p>
    <w:p w14:paraId="5F73E57F" w14:textId="77777777" w:rsidR="008B3821" w:rsidRPr="007D25B0" w:rsidRDefault="008B3821" w:rsidP="008B3821">
      <w:pPr>
        <w:rPr>
          <w:lang w:val="en-US"/>
        </w:rPr>
      </w:pPr>
      <w:r w:rsidRPr="007D25B0">
        <w:rPr>
          <w:lang w:val="en-US"/>
        </w:rPr>
        <w:t>The specifications in subclause 7.4.2.4.5 apply.</w:t>
      </w:r>
    </w:p>
    <w:p w14:paraId="7C382003"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82" w:name="_Toc366771961"/>
      <w:r w:rsidRPr="007D25B0">
        <w:rPr>
          <w:lang w:val="en-US"/>
        </w:rPr>
        <w:t>Raw byte sequence payloads, trailing bits, and byte alignment semantics</w:t>
      </w:r>
      <w:bookmarkEnd w:id="1582"/>
    </w:p>
    <w:p w14:paraId="103112FF"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14:paraId="45B27683" w14:textId="77777777" w:rsidR="008B3821" w:rsidRPr="007D25B0" w:rsidRDefault="008B3821" w:rsidP="008B3821">
      <w:pPr>
        <w:pStyle w:val="3N"/>
        <w:rPr>
          <w:lang w:val="en-US"/>
        </w:rPr>
      </w:pPr>
      <w:r w:rsidRPr="007D25B0">
        <w:rPr>
          <w:lang w:val="en-US"/>
        </w:rPr>
        <w:t>The specifications in subclause 7.4.3.1 apply with following modifications and additions.</w:t>
      </w:r>
    </w:p>
    <w:p w14:paraId="6A794A11" w14:textId="77777777"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14:paraId="4A1B5D25" w14:textId="77777777"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14:paraId="16D12EA8" w14:textId="77777777" w:rsidR="008B3821" w:rsidRPr="007D25B0" w:rsidRDefault="008B3821" w:rsidP="008B3821">
      <w:pPr>
        <w:tabs>
          <w:tab w:val="left" w:pos="2977"/>
        </w:tabs>
        <w:rPr>
          <w:bCs/>
          <w:lang w:val="en-US"/>
        </w:rPr>
      </w:pPr>
      <w:proofErr w:type="gramStart"/>
      <w:r w:rsidRPr="007D25B0">
        <w:rPr>
          <w:b/>
          <w:bCs/>
          <w:lang w:val="en-US"/>
        </w:rPr>
        <w:lastRenderedPageBreak/>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14:paraId="71F7B12E" w14:textId="77777777"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14:paraId="46551CDC" w14:textId="77777777"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14:paraId="4A40F405" w14:textId="77777777"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14:paraId="38DE4453" w14:textId="77777777"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14:paraId="41EFFC31"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Video parameter set extension semantics</w:t>
      </w:r>
    </w:p>
    <w:p w14:paraId="2EAACE0D" w14:textId="77777777"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14:paraId="69AF91ED" w14:textId="77777777" w:rsidR="008B3821"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14:paraId="59D00CAD" w14:textId="77777777" w:rsidR="00A06D35" w:rsidRDefault="00252781" w:rsidP="008B3821">
      <w:pPr>
        <w:tabs>
          <w:tab w:val="left" w:pos="2977"/>
        </w:tabs>
        <w:rPr>
          <w:ins w:id="1583" w:author="JCTVC-O1012" w:date="2013-11-08T09:57:00Z"/>
          <w:bCs/>
        </w:rPr>
      </w:pPr>
      <w:proofErr w:type="gramStart"/>
      <w:ins w:id="1584" w:author="JCTVC-O1012" w:date="2013-11-08T09:42:00Z">
        <w:r w:rsidRPr="0042056C">
          <w:rPr>
            <w:b/>
            <w:highlight w:val="cyan"/>
            <w:lang w:val="en-CA"/>
          </w:rPr>
          <w:t>avc_base_profile_level_idc</w:t>
        </w:r>
        <w:proofErr w:type="gramEnd"/>
        <w:r w:rsidRPr="0042056C">
          <w:rPr>
            <w:b/>
            <w:highlight w:val="cyan"/>
          </w:rPr>
          <w:t xml:space="preserve"> </w:t>
        </w:r>
        <w:r w:rsidRPr="0042056C">
          <w:rPr>
            <w:bCs/>
            <w:highlight w:val="cyan"/>
          </w:rPr>
          <w:t>indicates the conformance point of the</w:t>
        </w:r>
        <w:r w:rsidRPr="0042056C">
          <w:rPr>
            <w:highlight w:val="cyan"/>
          </w:rPr>
          <w:t xml:space="preserve"> Rec. ITU-T H.264 | ISO/IEC 14496-10 base layer.  </w:t>
        </w:r>
        <w:r w:rsidRPr="0042056C">
          <w:rPr>
            <w:bCs/>
            <w:highlight w:val="cyan"/>
          </w:rPr>
          <w:t xml:space="preserve">avc_base_profile_level_idc </w:t>
        </w:r>
        <w:r w:rsidR="006034F8">
          <w:rPr>
            <w:bCs/>
            <w:highlight w:val="cyan"/>
          </w:rPr>
          <w:t>shall have the same value as</w:t>
        </w:r>
        <w:r w:rsidRPr="0042056C">
          <w:rPr>
            <w:bCs/>
            <w:highlight w:val="cyan"/>
          </w:rPr>
          <w:t xml:space="preserve"> the three bytes </w:t>
        </w:r>
        <w:r w:rsidR="006034F8">
          <w:rPr>
            <w:bCs/>
            <w:highlight w:val="cyan"/>
          </w:rPr>
          <w:t xml:space="preserve">in </w:t>
        </w:r>
        <w:r w:rsidRPr="0042056C">
          <w:rPr>
            <w:highlight w:val="cyan"/>
          </w:rPr>
          <w:t xml:space="preserve">Rec. ITU-T H.264 | ISO/IEC 14496-10 </w:t>
        </w:r>
        <w:r w:rsidRPr="0042056C">
          <w:rPr>
            <w:bCs/>
            <w:highlight w:val="cyan"/>
          </w:rPr>
          <w:t>comprised of profile_idc, constraint_set0_flag, constraint_set1_flag, constraint_set2_flag, constraint_set3_flag, constraint_set4_flag, constraint_set5_flag, reserved_zero_2bits and level_idc</w:t>
        </w:r>
        <w:r w:rsidR="006034F8">
          <w:rPr>
            <w:bCs/>
            <w:highlight w:val="cyan"/>
          </w:rPr>
          <w:t xml:space="preserve"> of the </w:t>
        </w:r>
        <w:r w:rsidR="006034F8" w:rsidRPr="0042056C">
          <w:rPr>
            <w:highlight w:val="cyan"/>
          </w:rPr>
          <w:t>Rec. ITU-T H.264 | ISO/IEC 14496-10</w:t>
        </w:r>
        <w:r w:rsidR="006034F8">
          <w:rPr>
            <w:highlight w:val="cyan"/>
          </w:rPr>
          <w:t xml:space="preserve"> </w:t>
        </w:r>
        <w:r w:rsidR="006034F8">
          <w:rPr>
            <w:bCs/>
            <w:highlight w:val="cyan"/>
          </w:rPr>
          <w:t>sequence parameter set in the base layer</w:t>
        </w:r>
        <w:r w:rsidRPr="0042056C">
          <w:rPr>
            <w:bCs/>
            <w:highlight w:val="cyan"/>
          </w:rPr>
          <w:t>.</w:t>
        </w:r>
      </w:ins>
    </w:p>
    <w:p w14:paraId="741FAC35" w14:textId="1D832E14" w:rsidR="008B3821" w:rsidRPr="007D25B0" w:rsidRDefault="008B3821" w:rsidP="008B3821">
      <w:pPr>
        <w:tabs>
          <w:tab w:val="left" w:pos="2977"/>
        </w:tabs>
        <w:rPr>
          <w:rFonts w:eastAsia="Times New Roman"/>
          <w:b/>
          <w:lang w:val="en-US"/>
        </w:rPr>
      </w:pPr>
      <w:proofErr w:type="gramStart"/>
      <w:r w:rsidRPr="007D25B0">
        <w:rPr>
          <w:b/>
          <w:bCs/>
          <w:lang w:val="en-US"/>
        </w:rPr>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14:paraId="7E1E5B65" w14:textId="77777777"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14:paraId="6DA53257"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14:paraId="75892F29" w14:textId="77777777" w:rsidR="008B3821" w:rsidRPr="007D25B0" w:rsidRDefault="008B3821" w:rsidP="008B3821">
      <w:pPr>
        <w:pStyle w:val="Caption"/>
      </w:pPr>
      <w:r w:rsidRPr="007D25B0">
        <w:lastRenderedPageBreak/>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14:paraId="3647E304" w14:textId="77777777" w:rsidTr="00C73469">
        <w:trPr>
          <w:jc w:val="center"/>
        </w:trPr>
        <w:tc>
          <w:tcPr>
            <w:tcW w:w="0" w:type="auto"/>
          </w:tcPr>
          <w:p w14:paraId="2AE325F7"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14:paraId="67344820"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14:paraId="5BBFD3D5"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14:paraId="692E74E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14:paraId="69359611" w14:textId="77777777" w:rsidTr="00C73469">
        <w:trPr>
          <w:jc w:val="center"/>
        </w:trPr>
        <w:tc>
          <w:tcPr>
            <w:tcW w:w="0" w:type="auto"/>
          </w:tcPr>
          <w:p w14:paraId="7EDCD82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14:paraId="795D7036"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14:paraId="10A6C739"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14:paraId="28ABEA8A" w14:textId="77777777" w:rsidTr="00C73469">
        <w:trPr>
          <w:jc w:val="center"/>
        </w:trPr>
        <w:tc>
          <w:tcPr>
            <w:tcW w:w="0" w:type="auto"/>
          </w:tcPr>
          <w:p w14:paraId="47CB0B80"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14:paraId="53851AF8"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14:paraId="34688465"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14:paraId="05371837" w14:textId="77777777" w:rsidTr="00C73469">
        <w:trPr>
          <w:jc w:val="center"/>
        </w:trPr>
        <w:tc>
          <w:tcPr>
            <w:tcW w:w="0" w:type="auto"/>
          </w:tcPr>
          <w:p w14:paraId="66516D6C"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14:paraId="5CDFB867"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14:paraId="0DB21E0A" w14:textId="77777777"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14:paraId="0F5FFA22" w14:textId="77777777" w:rsidTr="00C73469">
        <w:trPr>
          <w:jc w:val="center"/>
        </w:trPr>
        <w:tc>
          <w:tcPr>
            <w:tcW w:w="0" w:type="auto"/>
          </w:tcPr>
          <w:p w14:paraId="2DA89A66" w14:textId="77777777"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14:paraId="3837F92C"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14:paraId="565ED6B6" w14:textId="77777777"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14:paraId="700BA10C" w14:textId="77777777" w:rsidR="008B3821" w:rsidRPr="007D25B0" w:rsidRDefault="008B3821" w:rsidP="008B3821">
      <w:pPr>
        <w:pStyle w:val="Note1"/>
        <w:rPr>
          <w:lang w:val="en-US"/>
        </w:rPr>
      </w:pPr>
    </w:p>
    <w:p w14:paraId="092E3A21" w14:textId="77777777" w:rsidR="008B3821" w:rsidRPr="007D25B0" w:rsidRDefault="008B3821" w:rsidP="008B3821">
      <w:pPr>
        <w:pStyle w:val="Note1"/>
        <w:rPr>
          <w:rFonts w:eastAsia="Batang"/>
          <w:b/>
          <w:bCs/>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 xml:space="preserve">It is anticipated that in future 3D extensions of this Specification, scalability mask index 0 will be used to indicate depth maps. </w:t>
      </w:r>
    </w:p>
    <w:p w14:paraId="4D78C5B3"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14:paraId="2D454955" w14:textId="77777777"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14:paraId="561B0B88" w14:textId="77777777"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14:paraId="66964F73" w14:textId="754037D3"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w14:anchorId="12535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35pt;height:29.4pt" o:ole="">
            <v:imagedata r:id="rId30" o:title=""/>
          </v:shape>
          <o:OLEObject Type="Embed" ProgID="Equation.3" ShapeID="_x0000_i1025" DrawAspect="Content" ObjectID="_1450320982" r:id="rId31"/>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14:paraId="2F72CFF6" w14:textId="77777777"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w:t>
      </w:r>
      <w:proofErr w:type="gramStart"/>
      <w:r w:rsidRPr="007D25B0">
        <w:rPr>
          <w:rFonts w:eastAsia="Batang"/>
          <w:bCs/>
          <w:lang w:val="en-US" w:eastAsia="ko-KR"/>
        </w:rPr>
        <w:t>minus1[</w:t>
      </w:r>
      <w:proofErr w:type="gramEnd"/>
      <w:r w:rsidRPr="007D25B0">
        <w:rPr>
          <w:rFonts w:eastAsia="Batang"/>
          <w:bCs/>
          <w:lang w:val="en-US" w:eastAsia="ko-KR"/>
        </w:rPr>
        <w:t> NumScalabilityTypes − 1 ] is inferred to be equal to 5 − dimBitOffset[ NumScalabilityTypes − 1 ].</w:t>
      </w:r>
    </w:p>
    <w:p w14:paraId="62A0DA65" w14:textId="77777777" w:rsidR="008B3821" w:rsidRPr="007D25B0" w:rsidRDefault="008B3821" w:rsidP="008B3821">
      <w:pPr>
        <w:pStyle w:val="enumlev1"/>
        <w:ind w:left="397"/>
        <w:rPr>
          <w:lang w:val="en-US"/>
        </w:rPr>
      </w:pPr>
      <w:r w:rsidRPr="007D25B0">
        <w:rPr>
          <w:lang w:val="en-US"/>
        </w:rPr>
        <w:t>–</w:t>
      </w:r>
      <w:r w:rsidRPr="007D25B0">
        <w:rPr>
          <w:lang w:val="en-US"/>
        </w:rPr>
        <w:tab/>
        <w:t xml:space="preserve">The value of </w:t>
      </w:r>
      <w:proofErr w:type="gramStart"/>
      <w:r w:rsidRPr="007D25B0">
        <w:rPr>
          <w:lang w:val="en-US"/>
        </w:rPr>
        <w:t>dimBitOffset[</w:t>
      </w:r>
      <w:proofErr w:type="gramEnd"/>
      <w:r w:rsidRPr="007D25B0">
        <w:rPr>
          <w:lang w:val="en-US"/>
        </w:rPr>
        <w:t> </w:t>
      </w:r>
      <w:r w:rsidRPr="007D25B0">
        <w:rPr>
          <w:rFonts w:eastAsia="Batang"/>
          <w:bCs/>
          <w:lang w:val="en-US" w:eastAsia="ko-KR"/>
        </w:rPr>
        <w:t>NumScalabilityTypes</w:t>
      </w:r>
      <w:r w:rsidRPr="007D25B0">
        <w:rPr>
          <w:lang w:val="en-US"/>
        </w:rPr>
        <w:t> ] is set equal to 6.</w:t>
      </w:r>
    </w:p>
    <w:p w14:paraId="4FE74036" w14:textId="77777777" w:rsidR="008B3821" w:rsidRPr="007D25B0" w:rsidRDefault="008B3821" w:rsidP="008B3821">
      <w:pPr>
        <w:rPr>
          <w:rFonts w:eastAsia="Batang"/>
          <w:bCs/>
          <w:lang w:val="en-US" w:eastAsia="ko-KR"/>
        </w:rPr>
      </w:pPr>
      <w:r w:rsidRPr="007D25B0">
        <w:rPr>
          <w:rFonts w:eastAsia="Batang"/>
          <w:bCs/>
          <w:lang w:val="en-US" w:eastAsia="ko-KR"/>
        </w:rPr>
        <w:t xml:space="preserve">It is a requirement of bitstream conformance that when NumScalabilityTypes is greater than 0, </w:t>
      </w:r>
      <w:proofErr w:type="gramStart"/>
      <w:r w:rsidRPr="007D25B0">
        <w:rPr>
          <w:rFonts w:eastAsia="Batang"/>
          <w:bCs/>
          <w:lang w:val="en-US" w:eastAsia="ko-KR"/>
        </w:rPr>
        <w:t>dimBitOffset[</w:t>
      </w:r>
      <w:proofErr w:type="gramEnd"/>
      <w:r w:rsidRPr="007D25B0">
        <w:rPr>
          <w:rFonts w:eastAsia="Batang"/>
          <w:bCs/>
          <w:lang w:val="en-US" w:eastAsia="ko-KR"/>
        </w:rPr>
        <w:t> NumScalabilityTypes − 1 ] shall be less than 6.</w:t>
      </w:r>
    </w:p>
    <w:p w14:paraId="75974A8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7D25B0">
        <w:rPr>
          <w:rFonts w:eastAsia="Batang"/>
          <w:b/>
          <w:bCs/>
          <w:lang w:val="en-US" w:eastAsia="ko-KR"/>
        </w:rPr>
        <w:t>vps_nuh_layer_id_present_flag</w:t>
      </w:r>
      <w:proofErr w:type="gramEnd"/>
      <w:r w:rsidRPr="007D25B0">
        <w:rPr>
          <w:rFonts w:eastAsia="Batang"/>
          <w:b/>
          <w:bCs/>
          <w:lang w:val="en-US" w:eastAsia="ko-KR"/>
        </w:rPr>
        <w:t xml:space="preserve">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 xml:space="preserve">specifies that layer_id_in_nuh[ i ] for i from 0 to vps_max_layers_minus1, inclusive, are present. </w:t>
      </w:r>
      <w:proofErr w:type="gramStart"/>
      <w:r w:rsidRPr="007D25B0">
        <w:rPr>
          <w:rFonts w:eastAsia="Batang"/>
          <w:bCs/>
          <w:lang w:val="en-US" w:eastAsia="ko-KR"/>
        </w:rPr>
        <w:t>vps_nuh_layer_id_present_flag</w:t>
      </w:r>
      <w:proofErr w:type="gramEnd"/>
      <w:r w:rsidRPr="007D25B0">
        <w:rPr>
          <w:rFonts w:eastAsia="Batang"/>
          <w:bCs/>
          <w:lang w:val="en-US" w:eastAsia="ko-KR"/>
        </w:rPr>
        <w:t xml:space="preserve"> equal to 0 specifies that layer_id_in_nuh[ i ] for i from 0 to vps_max_layers_minus1, inclusive, are not present.</w:t>
      </w:r>
    </w:p>
    <w:p w14:paraId="48141BD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proofErr w:type="gramStart"/>
      <w:r w:rsidRPr="007D25B0">
        <w:rPr>
          <w:rFonts w:eastAsia="Times New Roman"/>
          <w:lang w:val="en-US"/>
        </w:rPr>
        <w:t>[ i</w:t>
      </w:r>
      <w:proofErr w:type="gramEnd"/>
      <w:r w:rsidRPr="007D25B0">
        <w:rPr>
          <w:rFonts w:eastAsia="Times New Roman"/>
          <w:lang w:val="en-US"/>
        </w:rPr>
        <w:t xml:space="preserve"> ] is </w:t>
      </w:r>
      <w:r w:rsidRPr="007D25B0">
        <w:rPr>
          <w:rFonts w:eastAsia="Batang"/>
          <w:bCs/>
          <w:lang w:val="en-US" w:eastAsia="ko-KR"/>
        </w:rPr>
        <w:t xml:space="preserve">not present, the value </w:t>
      </w:r>
      <w:r w:rsidRPr="007D25B0">
        <w:rPr>
          <w:rFonts w:eastAsia="Times New Roman"/>
          <w:lang w:val="en-US"/>
        </w:rPr>
        <w:t>is inferred to be equal to i.</w:t>
      </w:r>
    </w:p>
    <w:p w14:paraId="467D542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w:t>
      </w:r>
      <w:proofErr w:type="gramStart"/>
      <w:r w:rsidRPr="007D25B0">
        <w:rPr>
          <w:rFonts w:eastAsia="Times New Roman"/>
          <w:lang w:val="en-US"/>
        </w:rPr>
        <w:t>[ i</w:t>
      </w:r>
      <w:proofErr w:type="gramEnd"/>
      <w:r w:rsidRPr="007D25B0">
        <w:rPr>
          <w:rFonts w:eastAsia="Times New Roman"/>
          <w:lang w:val="en-US"/>
        </w:rPr>
        <w:t> ] shall be greater than layer_id_in_nuh[ i – 1 ].</w:t>
      </w:r>
    </w:p>
    <w:p w14:paraId="51136EA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w:t>
      </w:r>
      <w:proofErr w:type="gramStart"/>
      <w:r w:rsidRPr="007D25B0">
        <w:rPr>
          <w:rFonts w:eastAsia="Times New Roman"/>
          <w:lang w:val="en-US"/>
        </w:rPr>
        <w:t>LayerIdxInVps[</w:t>
      </w:r>
      <w:proofErr w:type="gramEnd"/>
      <w:r w:rsidRPr="007D25B0">
        <w:rPr>
          <w:rFonts w:eastAsia="Times New Roman"/>
          <w:lang w:val="en-US"/>
        </w:rPr>
        <w:t> layer_id_in_nuh[ i ] ] is set equal to i.</w:t>
      </w:r>
    </w:p>
    <w:p w14:paraId="718A00B8"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xml:space="preserve">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 j ] is dimension_id_len_minus1[ j ] + 1 bits.</w:t>
      </w:r>
    </w:p>
    <w:p w14:paraId="564A882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14:paraId="045737C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w:t>
      </w:r>
      <w:proofErr w:type="gramStart"/>
      <w:r w:rsidRPr="007D25B0">
        <w:rPr>
          <w:rFonts w:eastAsia="Batang"/>
          <w:bCs/>
          <w:lang w:val="en-US" w:eastAsia="ko-KR"/>
        </w:rPr>
        <w:t>id[</w:t>
      </w:r>
      <w:proofErr w:type="gramEnd"/>
      <w:r w:rsidRPr="007D25B0">
        <w:rPr>
          <w:rFonts w:eastAsia="Batang"/>
          <w:bCs/>
          <w:lang w:val="en-US" w:eastAsia="ko-KR"/>
        </w:rPr>
        <w:t> 0 ][ j ] is inferred to be equal to 0.</w:t>
      </w:r>
    </w:p>
    <w:p w14:paraId="2103E327"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14:paraId="2D2E0D6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t>NumViews = 1</w:t>
      </w:r>
    </w:p>
    <w:p w14:paraId="5AC632FD"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7D25B0">
        <w:rPr>
          <w:rFonts w:eastAsia="Batang"/>
          <w:bCs/>
          <w:lang w:val="en-US" w:eastAsia="ko-KR"/>
        </w:rPr>
        <w:t>for(</w:t>
      </w:r>
      <w:proofErr w:type="gramEnd"/>
      <w:r w:rsidRPr="007D25B0">
        <w:rPr>
          <w:rFonts w:eastAsia="Batang"/>
          <w:bCs/>
          <w:lang w:val="en-US" w:eastAsia="ko-KR"/>
        </w:rPr>
        <w:t xml:space="preserve"> i = 0; i  &lt;=  vps_max_layers_minus1; i++ ) {</w:t>
      </w:r>
    </w:p>
    <w:p w14:paraId="009F01AF"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lId</w:t>
      </w:r>
      <w:proofErr w:type="gramEnd"/>
      <w:r w:rsidRPr="007D25B0">
        <w:rPr>
          <w:rFonts w:eastAsia="Batang"/>
          <w:bCs/>
          <w:lang w:val="en-US" w:eastAsia="ko-KR"/>
        </w:rPr>
        <w:t xml:space="preserve"> = layer_id_in_nuh[ i ]</w:t>
      </w:r>
    </w:p>
    <w:p w14:paraId="6F104E05"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for(</w:t>
      </w:r>
      <w:proofErr w:type="gramEnd"/>
      <w:r w:rsidRPr="007D25B0">
        <w:rPr>
          <w:rFonts w:eastAsia="Batang"/>
          <w:bCs/>
          <w:lang w:val="en-US" w:eastAsia="ko-KR"/>
        </w:rPr>
        <w:t xml:space="preserve"> smIdx= 0, j = 0; smIdx &lt; 16; smIdx++ )</w:t>
      </w:r>
    </w:p>
    <w:p w14:paraId="5F8DFF8A"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proofErr w:type="gramStart"/>
      <w:r w:rsidRPr="007D25B0">
        <w:rPr>
          <w:rFonts w:eastAsia="Times New Roman"/>
          <w:bCs/>
          <w:lang w:val="en-US" w:eastAsia="ko-KR"/>
        </w:rPr>
        <w:t>if(</w:t>
      </w:r>
      <w:proofErr w:type="gramEnd"/>
      <w:r w:rsidRPr="007D25B0">
        <w:rPr>
          <w:rFonts w:eastAsia="Times New Roman"/>
          <w:bCs/>
          <w:lang w:val="en-US" w:eastAsia="ko-KR"/>
        </w:rPr>
        <w:t xml:space="preserve"> scalability_mask_flag[ smIdx ] )</w:t>
      </w:r>
    </w:p>
    <w:p w14:paraId="659141C0"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w:t>
      </w:r>
      <w:proofErr w:type="gramStart"/>
      <w:r w:rsidRPr="007D25B0">
        <w:rPr>
          <w:rFonts w:eastAsia="Times New Roman"/>
          <w:bCs/>
          <w:lang w:val="en-US" w:eastAsia="ko-KR"/>
        </w:rPr>
        <w:t>[ i</w:t>
      </w:r>
      <w:proofErr w:type="gramEnd"/>
      <w:r w:rsidRPr="007D25B0">
        <w:rPr>
          <w:rFonts w:eastAsia="Times New Roman"/>
          <w:bCs/>
          <w:lang w:val="en-US" w:eastAsia="ko-KR"/>
        </w:rPr>
        <w:t> ][ smIdx ] = dimension_id[ i ][ j++ ]</w:t>
      </w:r>
    </w:p>
    <w:p w14:paraId="10943CD1"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ViewOrderIdx[</w:t>
      </w:r>
      <w:proofErr w:type="gramEnd"/>
      <w:r w:rsidRPr="007D25B0">
        <w:rPr>
          <w:rFonts w:eastAsia="Batang"/>
          <w:bCs/>
          <w:lang w:val="en-US" w:eastAsia="ko-KR"/>
        </w:rPr>
        <w:t> lId ] = ScalabilityId[ i ][ 1 ]</w:t>
      </w:r>
    </w:p>
    <w:p w14:paraId="21EDDE24" w14:textId="77777777"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w:t>
      </w:r>
      <w:proofErr w:type="gramStart"/>
      <w:r w:rsidRPr="007D25B0">
        <w:rPr>
          <w:rFonts w:eastAsia="Batang"/>
          <w:bCs/>
          <w:lang w:val="en-CA" w:eastAsia="ko-KR"/>
        </w:rPr>
        <w:t>[ </w:t>
      </w:r>
      <w:r w:rsidRPr="007D25B0">
        <w:rPr>
          <w:rFonts w:eastAsia="Batang"/>
          <w:bCs/>
          <w:lang w:eastAsia="ko-KR"/>
        </w:rPr>
        <w:t>lId</w:t>
      </w:r>
      <w:proofErr w:type="gramEnd"/>
      <w:r w:rsidRPr="007D25B0">
        <w:rPr>
          <w:rFonts w:eastAsia="Batang"/>
          <w:bCs/>
          <w:lang w:eastAsia="ko-KR"/>
        </w:rPr>
        <w:t>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14:paraId="3D6FD81B"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14:paraId="06C25329"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14:paraId="67FD0D1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lastRenderedPageBreak/>
        <w:tab/>
      </w:r>
      <w:proofErr w:type="gramStart"/>
      <w:r w:rsidRPr="007D25B0">
        <w:rPr>
          <w:rFonts w:eastAsia="Batang"/>
          <w:bCs/>
          <w:lang w:val="en-US" w:eastAsia="ko-KR"/>
        </w:rPr>
        <w:t>ViewScalExtLayerFlag[</w:t>
      </w:r>
      <w:proofErr w:type="gramEnd"/>
      <w:r w:rsidRPr="007D25B0">
        <w:rPr>
          <w:rFonts w:eastAsia="Batang"/>
          <w:bCs/>
          <w:lang w:val="en-US" w:eastAsia="ko-KR"/>
        </w:rPr>
        <w:t> lId ] = ( ViewOrderIdx[ lId ] &gt; 0 )</w:t>
      </w:r>
    </w:p>
    <w:p w14:paraId="71EBB98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14:paraId="7B38E374" w14:textId="77777777" w:rsidR="008B3821" w:rsidRPr="007D25B0" w:rsidRDefault="008B3821" w:rsidP="008B3821">
      <w:pPr>
        <w:rPr>
          <w:lang w:val="en-US"/>
        </w:rPr>
      </w:pPr>
      <w:proofErr w:type="gramStart"/>
      <w:r w:rsidRPr="007D25B0">
        <w:rPr>
          <w:rFonts w:eastAsia="Batang"/>
          <w:b/>
          <w:bCs/>
          <w:lang w:val="en-US" w:eastAsia="ko-KR"/>
        </w:rPr>
        <w:t>view_id_len_minus1</w:t>
      </w:r>
      <w:proofErr w:type="gramEnd"/>
      <w:r w:rsidRPr="007D25B0">
        <w:rPr>
          <w:rFonts w:eastAsia="Batang"/>
          <w:bCs/>
          <w:lang w:val="en-US" w:eastAsia="ko-KR"/>
        </w:rPr>
        <w:t xml:space="preserve"> plus 1 specifies the length, in bits, of the view_id_val[ i ] syntax element.</w:t>
      </w:r>
    </w:p>
    <w:p w14:paraId="507AC590" w14:textId="77777777" w:rsidR="008B3821" w:rsidRPr="007D25B0" w:rsidRDefault="008B3821" w:rsidP="008B3821">
      <w:pPr>
        <w:rPr>
          <w:bCs/>
          <w:lang w:val="en-US"/>
        </w:rPr>
      </w:pPr>
      <w:r w:rsidRPr="007D25B0">
        <w:rPr>
          <w:rFonts w:eastAsia="Batang"/>
          <w:b/>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specifies the view identifier of the i-th view specified by the VPS. </w:t>
      </w:r>
      <w:r w:rsidRPr="007D25B0">
        <w:rPr>
          <w:lang w:val="en-US"/>
        </w:rPr>
        <w:t xml:space="preserve">The length of the </w:t>
      </w:r>
      <w:r w:rsidRPr="007D25B0">
        <w:rPr>
          <w:rFonts w:eastAsia="Batang"/>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lang w:val="en-US"/>
        </w:rPr>
        <w:t xml:space="preserve">syntax element is view_id_len_minus1 + 1 bits. </w:t>
      </w:r>
      <w:r w:rsidRPr="007D25B0">
        <w:rPr>
          <w:bCs/>
          <w:lang w:val="en-US"/>
        </w:rPr>
        <w:t>When not present, the value of view_id_val</w:t>
      </w:r>
      <w:proofErr w:type="gramStart"/>
      <w:r w:rsidRPr="007D25B0">
        <w:rPr>
          <w:bCs/>
          <w:lang w:val="en-US"/>
        </w:rPr>
        <w:t>[ i</w:t>
      </w:r>
      <w:proofErr w:type="gramEnd"/>
      <w:r w:rsidRPr="007D25B0">
        <w:rPr>
          <w:bCs/>
          <w:lang w:val="en-US"/>
        </w:rPr>
        <w:t> ] is inferred to be equal to 0.</w:t>
      </w:r>
    </w:p>
    <w:p w14:paraId="10F9F8DC" w14:textId="77777777" w:rsidR="008B3821" w:rsidRPr="007D25B0" w:rsidRDefault="008B3821" w:rsidP="008B3821">
      <w:pPr>
        <w:rPr>
          <w:bCs/>
          <w:lang w:val="en-US"/>
        </w:rPr>
      </w:pPr>
      <w:r w:rsidRPr="007D25B0">
        <w:rPr>
          <w:bCs/>
          <w:lang w:val="en-US"/>
        </w:rPr>
        <w:t xml:space="preserve">For each layer with nuh_layer_id equal to nuhLayerId, the value </w:t>
      </w:r>
      <w:proofErr w:type="gramStart"/>
      <w:r w:rsidRPr="007D25B0">
        <w:rPr>
          <w:bCs/>
          <w:lang w:val="en-US"/>
        </w:rPr>
        <w:t>ViewId[</w:t>
      </w:r>
      <w:proofErr w:type="gramEnd"/>
      <w:r w:rsidRPr="007D25B0">
        <w:rPr>
          <w:bCs/>
          <w:lang w:val="en-US"/>
        </w:rPr>
        <w:t> nuhLayerId ] is set equal to view_id_val[ ViewOrderIdx[ nuhLayerId ] ].</w:t>
      </w:r>
    </w:p>
    <w:p w14:paraId="60CCD7B4"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7D25B0">
        <w:rPr>
          <w:rFonts w:eastAsia="Batang"/>
          <w:bCs/>
          <w:lang w:val="en-US" w:eastAsia="ko-KR"/>
        </w:rPr>
        <w:t>[ i</w:t>
      </w:r>
      <w:proofErr w:type="gramEnd"/>
      <w:r w:rsidRPr="007D25B0">
        <w:rPr>
          <w:rFonts w:eastAsia="Batang"/>
          <w:bCs/>
          <w:lang w:val="en-US" w:eastAsia="ko-KR"/>
        </w:rPr>
        <w:t> ][ j ] is not present for i and j in the range of 0 to vps_max_layers_minus1, it is inferred to be equal to 0.</w:t>
      </w:r>
    </w:p>
    <w:p w14:paraId="2D7BEEAE"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14:paraId="06805E55"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14:paraId="05AFA38C" w14:textId="77777777" w:rsidR="008B3821" w:rsidRPr="007D25B0" w:rsidRDefault="008B3821" w:rsidP="008B3821">
      <w:pPr>
        <w:pStyle w:val="3N"/>
        <w:rPr>
          <w:lang w:val="en-US" w:eastAsia="ko-KR"/>
        </w:rPr>
      </w:pPr>
      <w:proofErr w:type="gramStart"/>
      <w:r w:rsidRPr="007D25B0">
        <w:rPr>
          <w:rFonts w:eastAsia="Batang"/>
          <w:b/>
          <w:bCs/>
          <w:lang w:val="en-US" w:eastAsia="ko-KR"/>
        </w:rPr>
        <w:t>max_tid_ref_present_flag</w:t>
      </w:r>
      <w:proofErr w:type="gramEnd"/>
      <w:r w:rsidRPr="007D25B0">
        <w:rPr>
          <w:lang w:val="en-US" w:eastAsia="ko-KR"/>
        </w:rPr>
        <w:t xml:space="preserve"> equal to 1 specifies that the syntax element max_tid_il_ref_pics_plus1[ i ] is present. </w:t>
      </w:r>
      <w:proofErr w:type="gramStart"/>
      <w:r w:rsidRPr="007D25B0">
        <w:rPr>
          <w:rFonts w:eastAsia="Batang"/>
          <w:bCs/>
          <w:lang w:val="en-US" w:eastAsia="ko-KR"/>
        </w:rPr>
        <w:t>max_tid_ref_present_flag</w:t>
      </w:r>
      <w:proofErr w:type="gramEnd"/>
      <w:r w:rsidRPr="007D25B0">
        <w:rPr>
          <w:lang w:val="en-US" w:eastAsia="ko-KR"/>
        </w:rPr>
        <w:t xml:space="preserve"> equal to 0 specifies that the syntax element max_tid_il_ref_pics_plus1[ i ] is not present.</w:t>
      </w:r>
    </w:p>
    <w:p w14:paraId="3E21DBF8" w14:textId="77777777"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w:t>
      </w:r>
      <w:proofErr w:type="gramStart"/>
      <w:r w:rsidRPr="007D25B0">
        <w:rPr>
          <w:szCs w:val="22"/>
          <w:lang w:val="en-US"/>
        </w:rPr>
        <w:t>plus1[</w:t>
      </w:r>
      <w:proofErr w:type="gramEnd"/>
      <w:r w:rsidRPr="007D25B0">
        <w:rPr>
          <w:szCs w:val="22"/>
          <w:lang w:val="en-US"/>
        </w:rPr>
        <w:t> i ] is inferred to be equal to 7.</w:t>
      </w:r>
    </w:p>
    <w:p w14:paraId="34009615"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all_ref_layers_active_flag</w:t>
      </w:r>
      <w:proofErr w:type="gramEnd"/>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xml:space="preserve">. </w:t>
      </w:r>
      <w:proofErr w:type="gramStart"/>
      <w:r w:rsidRPr="007D25B0">
        <w:rPr>
          <w:rFonts w:eastAsia="Batang"/>
          <w:bCs/>
          <w:lang w:val="en-US" w:eastAsia="ko-KR"/>
        </w:rPr>
        <w:t>all_ref_layers_active_flag</w:t>
      </w:r>
      <w:proofErr w:type="gramEnd"/>
      <w:r w:rsidRPr="007D25B0">
        <w:rPr>
          <w:rFonts w:eastAsia="Batang"/>
          <w:bCs/>
          <w:lang w:val="en-US" w:eastAsia="ko-KR"/>
        </w:rPr>
        <w:t xml:space="preserve"> equal to 0 specifies that the above restriction may or may not apply.</w:t>
      </w:r>
      <w:r w:rsidR="001E0564" w:rsidRPr="007D25B0">
        <w:rPr>
          <w:rFonts w:eastAsia="Batang"/>
          <w:bCs/>
          <w:lang w:val="en-US" w:eastAsia="ko-KR"/>
        </w:rPr>
        <w:t xml:space="preserve"> </w:t>
      </w:r>
    </w:p>
    <w:p w14:paraId="158A6711"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vps_number_layer_sets_minus1</w:t>
      </w:r>
      <w:proofErr w:type="gramEnd"/>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14:paraId="79A0BCEE"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vps_num_profile_tier_level_minus1</w:t>
      </w:r>
      <w:proofErr w:type="gramEnd"/>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14:paraId="267CFAC9" w14:textId="77777777" w:rsidR="008B3821" w:rsidRPr="007D25B0" w:rsidRDefault="008B3821" w:rsidP="008B3821">
      <w:pPr>
        <w:rPr>
          <w:bCs/>
          <w:lang w:val="en-US"/>
        </w:rPr>
      </w:pPr>
      <w:r w:rsidRPr="007D25B0">
        <w:rPr>
          <w:b/>
          <w:bCs/>
          <w:lang w:val="en-US"/>
        </w:rPr>
        <w:t>vps_profile_present_flag</w:t>
      </w:r>
      <w:proofErr w:type="gramStart"/>
      <w:r w:rsidRPr="007D25B0">
        <w:rPr>
          <w:bCs/>
          <w:lang w:val="en-US"/>
        </w:rPr>
        <w:t>[ i</w:t>
      </w:r>
      <w:proofErr w:type="gramEnd"/>
      <w:r w:rsidRPr="007D25B0">
        <w:rPr>
          <w:bCs/>
          <w:lang w:val="en-US"/>
        </w:rPr>
        <w:t xml:space="preserve">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vps_profile_present_flag</w:t>
      </w:r>
      <w:proofErr w:type="gramStart"/>
      <w:r w:rsidRPr="007D25B0">
        <w:rPr>
          <w:bCs/>
          <w:lang w:val="en-US"/>
        </w:rPr>
        <w:t>[ i</w:t>
      </w:r>
      <w:proofErr w:type="gramEnd"/>
      <w:r w:rsidRPr="007D25B0">
        <w:rPr>
          <w:bCs/>
          <w:lang w:val="en-US"/>
        </w:rPr>
        <w:t xml:space="preserve"> ] </w:t>
      </w:r>
      <w:r w:rsidRPr="007D25B0">
        <w:rPr>
          <w:bCs/>
          <w:szCs w:val="22"/>
          <w:lang w:val="en-US"/>
        </w:rPr>
        <w:t>equal to 0 specifies that profile and tier information is not present in the i-th profile_tier_level( ) syntax structure and is inferred.</w:t>
      </w:r>
    </w:p>
    <w:p w14:paraId="23ADC252" w14:textId="77777777"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w:t>
      </w:r>
      <w:proofErr w:type="gramStart"/>
      <w:r w:rsidRPr="007D25B0">
        <w:rPr>
          <w:bCs/>
          <w:lang w:val="en-US"/>
        </w:rPr>
        <w:t>minus1[</w:t>
      </w:r>
      <w:proofErr w:type="gramEnd"/>
      <w:r w:rsidRPr="007D25B0">
        <w:rPr>
          <w:bCs/>
          <w:lang w:val="en-US"/>
        </w:rPr>
        <w:t> i ] + 1 shall be less than i.</w:t>
      </w:r>
    </w:p>
    <w:p w14:paraId="5C047A56" w14:textId="77777777" w:rsidR="008B3821" w:rsidRPr="007D25B0" w:rsidRDefault="008B3821" w:rsidP="008B3821">
      <w:pPr>
        <w:rPr>
          <w:rFonts w:eastAsia="Batang"/>
          <w:b/>
          <w:bCs/>
          <w:lang w:val="en-US" w:eastAsia="ko-KR"/>
        </w:rPr>
      </w:pPr>
      <w:proofErr w:type="gramStart"/>
      <w:r w:rsidRPr="007D25B0">
        <w:rPr>
          <w:rFonts w:eastAsia="Batang"/>
          <w:b/>
          <w:bCs/>
          <w:lang w:val="en-US" w:eastAsia="ko-KR"/>
        </w:rPr>
        <w:t>more_output_layer_sets_than_default_flag</w:t>
      </w:r>
      <w:proofErr w:type="gramEnd"/>
      <w:r w:rsidRPr="007D25B0">
        <w:rPr>
          <w:rFonts w:eastAsia="Batang"/>
          <w:bCs/>
          <w:lang w:val="en-US" w:eastAsia="ko-KR"/>
        </w:rPr>
        <w:t xml:space="preserve"> equal to 1 specifies that the number of output layer sets specified by the VPS is greater than vps_number_layer_sets_minus1 + 1. </w:t>
      </w:r>
      <w:proofErr w:type="gramStart"/>
      <w:r w:rsidRPr="007D25B0">
        <w:rPr>
          <w:rFonts w:eastAsia="Batang"/>
          <w:bCs/>
          <w:lang w:val="en-US" w:eastAsia="ko-KR"/>
        </w:rPr>
        <w:t>more_output_layer_sets_than_default_flag</w:t>
      </w:r>
      <w:proofErr w:type="gramEnd"/>
      <w:r w:rsidRPr="007D25B0">
        <w:rPr>
          <w:rFonts w:eastAsia="Batang"/>
          <w:bCs/>
          <w:lang w:val="en-US" w:eastAsia="ko-KR"/>
        </w:rPr>
        <w:t xml:space="preserve"> equal to 0 specifies that the number of output layer sets specified by the VPS is equal to vps_number_layer_sets_minus1 + 1.</w:t>
      </w:r>
    </w:p>
    <w:p w14:paraId="32D61813" w14:textId="77777777" w:rsidR="008B3821" w:rsidRPr="007D25B0" w:rsidRDefault="008B3821" w:rsidP="008B3821">
      <w:pPr>
        <w:rPr>
          <w:rFonts w:eastAsia="Batang"/>
          <w:b/>
          <w:bCs/>
          <w:lang w:val="en-US" w:eastAsia="ko-KR"/>
        </w:rPr>
      </w:pPr>
      <w:proofErr w:type="gramStart"/>
      <w:r w:rsidRPr="007D25B0">
        <w:rPr>
          <w:b/>
          <w:bCs/>
          <w:lang w:val="en-US"/>
        </w:rPr>
        <w:t>num_add_output_layer_sets_minus1</w:t>
      </w:r>
      <w:proofErr w:type="gramEnd"/>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14:paraId="5A665AC8" w14:textId="77777777" w:rsidR="008B3821" w:rsidRPr="007D25B0" w:rsidRDefault="008B3821" w:rsidP="008B3821">
      <w:pPr>
        <w:rPr>
          <w:rFonts w:eastAsia="Batang"/>
          <w:lang w:val="en-US" w:eastAsia="ko-KR"/>
        </w:rPr>
      </w:pPr>
      <w:proofErr w:type="gramStart"/>
      <w:r w:rsidRPr="007D25B0">
        <w:rPr>
          <w:rFonts w:eastAsia="Batang"/>
          <w:b/>
          <w:bCs/>
          <w:lang w:val="en-US" w:eastAsia="ko-KR"/>
        </w:rPr>
        <w:lastRenderedPageBreak/>
        <w:t>default_one_target_output_layer_flag</w:t>
      </w:r>
      <w:proofErr w:type="gramEnd"/>
      <w:r w:rsidRPr="007D25B0">
        <w:rPr>
          <w:rFonts w:eastAsia="Batang"/>
          <w:lang w:val="en-US" w:eastAsia="ko-KR"/>
        </w:rPr>
        <w:t xml:space="preserve"> equal to 1 specifies that only the highest layer in each of the default output layer sets is a target output layer. </w:t>
      </w:r>
      <w:proofErr w:type="gramStart"/>
      <w:r w:rsidRPr="007D25B0">
        <w:rPr>
          <w:rFonts w:eastAsia="Batang"/>
          <w:lang w:val="en-US" w:eastAsia="ko-KR"/>
        </w:rPr>
        <w:t>default_one_target_output_layer_flag</w:t>
      </w:r>
      <w:proofErr w:type="gramEnd"/>
      <w:r w:rsidRPr="007D25B0">
        <w:rPr>
          <w:rFonts w:eastAsia="Batang"/>
          <w:lang w:val="en-US" w:eastAsia="ko-KR"/>
        </w:rPr>
        <w:t xml:space="preserve"> equal to 0 specifies that all layers in each of the default output layer sets are target output layers.</w:t>
      </w:r>
    </w:p>
    <w:p w14:paraId="23B5883E" w14:textId="77777777" w:rsidR="008B3821" w:rsidRPr="007D25B0" w:rsidRDefault="008B3821" w:rsidP="008B3821">
      <w:pPr>
        <w:rPr>
          <w:lang w:val="en-US"/>
        </w:rPr>
      </w:pPr>
      <w:r w:rsidRPr="007D25B0">
        <w:rPr>
          <w:b/>
          <w:lang w:val="en-US"/>
        </w:rPr>
        <w:t>output_layer_set_idx_</w:t>
      </w:r>
      <w:proofErr w:type="gramStart"/>
      <w:r w:rsidRPr="007D25B0">
        <w:rPr>
          <w:b/>
          <w:lang w:val="en-US"/>
        </w:rPr>
        <w:t>minus1</w:t>
      </w:r>
      <w:r w:rsidRPr="007D25B0">
        <w:rPr>
          <w:lang w:val="en-US"/>
        </w:rPr>
        <w:t>[</w:t>
      </w:r>
      <w:proofErr w:type="gramEnd"/>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w:t>
      </w:r>
      <w:proofErr w:type="gramStart"/>
      <w:r w:rsidRPr="007D25B0">
        <w:rPr>
          <w:lang w:val="en-US"/>
        </w:rPr>
        <w:t>minus1[</w:t>
      </w:r>
      <w:proofErr w:type="gramEnd"/>
      <w:r w:rsidRPr="007D25B0">
        <w:rPr>
          <w:lang w:val="en-US"/>
        </w:rPr>
        <w:t>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14:paraId="06388759" w14:textId="77777777" w:rsidR="008B3821" w:rsidRPr="007D25B0" w:rsidRDefault="008B3821" w:rsidP="008B3821">
      <w:pPr>
        <w:rPr>
          <w:lang w:val="en-US"/>
        </w:rPr>
      </w:pPr>
      <w:r w:rsidRPr="007D25B0">
        <w:rPr>
          <w:lang w:val="en-US"/>
        </w:rPr>
        <w:t xml:space="preserve">The layer set for </w:t>
      </w:r>
      <w:proofErr w:type="gramStart"/>
      <w:r w:rsidRPr="007D25B0">
        <w:rPr>
          <w:lang w:val="en-US"/>
        </w:rPr>
        <w:t>the i</w:t>
      </w:r>
      <w:proofErr w:type="gramEnd"/>
      <w:r w:rsidRPr="007D25B0">
        <w:rPr>
          <w:lang w:val="en-US"/>
        </w:rPr>
        <w:t>-th output layer set with i in the range of 0 to vps_num_layer_sets_minus1, inclusive, is inferred to be the i-th layer set.</w:t>
      </w:r>
    </w:p>
    <w:p w14:paraId="41AD061F" w14:textId="77777777" w:rsidR="008B3821" w:rsidRPr="007D25B0" w:rsidRDefault="008B3821" w:rsidP="008B3821">
      <w:pPr>
        <w:rPr>
          <w:lang w:val="en-US"/>
        </w:rPr>
      </w:pPr>
      <w:r w:rsidRPr="007D25B0">
        <w:rPr>
          <w:b/>
          <w:bCs/>
          <w:lang w:val="en-US"/>
        </w:rPr>
        <w:t>output_layer_flag</w:t>
      </w:r>
      <w:proofErr w:type="gramStart"/>
      <w:r w:rsidRPr="007D25B0">
        <w:rPr>
          <w:lang w:val="en-US"/>
        </w:rPr>
        <w:t>[ i</w:t>
      </w:r>
      <w:proofErr w:type="gramEnd"/>
      <w:r w:rsidRPr="007D25B0">
        <w:rPr>
          <w:lang w:val="en-US"/>
        </w:rPr>
        <w:t> ]</w:t>
      </w:r>
      <w:r w:rsidRPr="007D25B0">
        <w:rPr>
          <w:bCs/>
          <w:lang w:val="en-US"/>
        </w:rPr>
        <w:t>[ j ] equal to 1 specifies that the j-th layer in the i-th output layer set is a target output layer. output_layer_flag</w:t>
      </w:r>
      <w:proofErr w:type="gramStart"/>
      <w:r w:rsidRPr="007D25B0">
        <w:rPr>
          <w:lang w:val="en-US"/>
        </w:rPr>
        <w:t>[ i</w:t>
      </w:r>
      <w:proofErr w:type="gramEnd"/>
      <w:r w:rsidRPr="007D25B0">
        <w:rPr>
          <w:lang w:val="en-US"/>
        </w:rPr>
        <w:t> ]</w:t>
      </w:r>
      <w:r w:rsidRPr="007D25B0">
        <w:rPr>
          <w:bCs/>
          <w:lang w:val="en-US"/>
        </w:rPr>
        <w:t>[ j ] equal to 0 specifies that the j-th layer in the i-th output layer set is not a target output layer.</w:t>
      </w:r>
    </w:p>
    <w:p w14:paraId="25D0B439" w14:textId="77777777" w:rsidR="008B3821" w:rsidRPr="007D25B0" w:rsidRDefault="008B3821" w:rsidP="008B3821">
      <w:pPr>
        <w:rPr>
          <w:bCs/>
          <w:lang w:val="en-US"/>
        </w:rPr>
      </w:pPr>
      <w:r w:rsidRPr="007D25B0">
        <w:rPr>
          <w:b/>
          <w:bCs/>
          <w:lang w:val="en-US"/>
        </w:rPr>
        <w:t>profile_level_tier_idx</w:t>
      </w:r>
      <w:proofErr w:type="gramStart"/>
      <w:r w:rsidRPr="007D25B0">
        <w:rPr>
          <w:lang w:val="en-US"/>
        </w:rPr>
        <w:t>[ i</w:t>
      </w:r>
      <w:proofErr w:type="gramEnd"/>
      <w:r w:rsidRPr="007D25B0">
        <w:rPr>
          <w:lang w:val="en-US"/>
        </w:rPr>
        <w:t>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proofErr w:type="gramStart"/>
      <w:r w:rsidRPr="007D25B0">
        <w:rPr>
          <w:lang w:val="en-US"/>
        </w:rPr>
        <w:t>[ i</w:t>
      </w:r>
      <w:proofErr w:type="gramEnd"/>
      <w:r w:rsidRPr="007D25B0">
        <w:rPr>
          <w:lang w:val="en-US"/>
        </w:rPr>
        <w:t>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w:t>
      </w:r>
      <w:proofErr w:type="gramStart"/>
      <w:r w:rsidRPr="007D25B0">
        <w:rPr>
          <w:bCs/>
          <w:lang w:val="en-US"/>
        </w:rPr>
        <w:t>idx</w:t>
      </w:r>
      <w:r w:rsidRPr="007D25B0">
        <w:rPr>
          <w:lang w:val="en-US"/>
        </w:rPr>
        <w:t>[</w:t>
      </w:r>
      <w:proofErr w:type="gramEnd"/>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proofErr w:type="gramStart"/>
      <w:r w:rsidRPr="007D25B0">
        <w:rPr>
          <w:lang w:val="en-US"/>
        </w:rPr>
        <w:t>[ i</w:t>
      </w:r>
      <w:proofErr w:type="gramEnd"/>
      <w:r w:rsidRPr="007D25B0">
        <w:rPr>
          <w:lang w:val="en-US"/>
        </w:rPr>
        <w:t> ]</w:t>
      </w:r>
      <w:r w:rsidRPr="007D25B0">
        <w:rPr>
          <w:rFonts w:eastAsia="Batang"/>
          <w:bCs/>
          <w:lang w:val="en-US" w:eastAsia="ko-KR"/>
        </w:rPr>
        <w:t xml:space="preserve"> shall be in the range of 0 to vps_num_profile_tier_level_minus1, inclusive</w:t>
      </w:r>
      <w:r w:rsidRPr="007D25B0">
        <w:rPr>
          <w:bCs/>
          <w:lang w:val="en-US"/>
        </w:rPr>
        <w:t>.</w:t>
      </w:r>
    </w:p>
    <w:p w14:paraId="529EA3D5"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w:t>
      </w:r>
      <w:proofErr w:type="gramStart"/>
      <w:r w:rsidRPr="007D25B0">
        <w:rPr>
          <w:rFonts w:eastAsia="Batang"/>
          <w:bCs/>
          <w:lang w:val="en-US" w:eastAsia="ko-KR"/>
        </w:rPr>
        <w:t>rep_format_idx_present_flag</w:t>
      </w:r>
      <w:proofErr w:type="gramEnd"/>
      <w:r w:rsidRPr="007D25B0">
        <w:rPr>
          <w:rFonts w:eastAsia="Batang"/>
          <w:bCs/>
          <w:lang w:val="en-US" w:eastAsia="ko-KR"/>
        </w:rPr>
        <w:t xml:space="preserve"> equal to 0 specifies that the syntax elements vps_num_rep_formats_minus1 and vps_rep_format_idx[ i ] are not present.</w:t>
      </w:r>
    </w:p>
    <w:p w14:paraId="2AFFF3E7" w14:textId="77777777" w:rsidR="008B3821" w:rsidRPr="007D25B0" w:rsidRDefault="008B3821" w:rsidP="008B3821">
      <w:pPr>
        <w:rPr>
          <w:rFonts w:eastAsia="Batang"/>
          <w:bCs/>
          <w:lang w:val="en-US" w:eastAsia="ko-KR"/>
        </w:rPr>
      </w:pPr>
      <w:proofErr w:type="gramStart"/>
      <w:r w:rsidRPr="007D25B0">
        <w:rPr>
          <w:rFonts w:eastAsia="Batang"/>
          <w:b/>
          <w:bCs/>
          <w:lang w:val="en-US" w:eastAsia="ko-KR"/>
        </w:rPr>
        <w:t>vps_num_rep_formats_minus1</w:t>
      </w:r>
      <w:proofErr w:type="gramEnd"/>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14:paraId="383CB05F" w14:textId="77777777" w:rsidR="008B3821" w:rsidRPr="007D25B0" w:rsidRDefault="008B3821" w:rsidP="008B3821">
      <w:pPr>
        <w:rPr>
          <w:rFonts w:eastAsia="Batang"/>
          <w:bCs/>
          <w:lang w:val="en-US" w:eastAsia="ko-KR"/>
        </w:rPr>
      </w:pPr>
      <w:r w:rsidRPr="007D25B0">
        <w:rPr>
          <w:rFonts w:eastAsia="Batang"/>
          <w:b/>
          <w:bCs/>
          <w:lang w:val="en-US" w:eastAsia="ko-KR"/>
        </w:rPr>
        <w:t>vps_rep_format_idx</w:t>
      </w:r>
      <w:proofErr w:type="gramStart"/>
      <w:r w:rsidRPr="007D25B0">
        <w:rPr>
          <w:rFonts w:eastAsia="Batang"/>
          <w:bCs/>
          <w:lang w:val="en-US" w:eastAsia="ko-KR"/>
        </w:rPr>
        <w:t>[ i</w:t>
      </w:r>
      <w:proofErr w:type="gramEnd"/>
      <w:r w:rsidRPr="007D25B0">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7D25B0">
        <w:rPr>
          <w:rFonts w:eastAsia="Batang"/>
          <w:bCs/>
          <w:lang w:val="en-US" w:eastAsia="ko-KR"/>
        </w:rPr>
        <w:t>[ i</w:t>
      </w:r>
      <w:proofErr w:type="gramEnd"/>
      <w:r w:rsidRPr="007D25B0">
        <w:rPr>
          <w:rFonts w:eastAsia="Batang"/>
          <w:bCs/>
          <w:lang w:val="en-US" w:eastAsia="ko-KR"/>
        </w:rPr>
        <w:t> ] is inferred to be equal to 0. The value of vps_rep_format_idx</w:t>
      </w:r>
      <w:proofErr w:type="gramStart"/>
      <w:r w:rsidRPr="007D25B0">
        <w:rPr>
          <w:rFonts w:eastAsia="Batang"/>
          <w:bCs/>
          <w:lang w:val="en-US" w:eastAsia="ko-KR"/>
        </w:rPr>
        <w:t>[ i</w:t>
      </w:r>
      <w:proofErr w:type="gramEnd"/>
      <w:r w:rsidRPr="007D25B0">
        <w:rPr>
          <w:rFonts w:eastAsia="Batang"/>
          <w:bCs/>
          <w:lang w:val="en-US" w:eastAsia="ko-KR"/>
        </w:rPr>
        <w:t> ] shall be in the range of 0 to vps_num_rep_formats_minus1, inclusive.</w:t>
      </w:r>
    </w:p>
    <w:p w14:paraId="0B4702FC" w14:textId="77777777" w:rsidR="008B3821" w:rsidRPr="007D25B0" w:rsidRDefault="008B3821" w:rsidP="008B3821">
      <w:pPr>
        <w:rPr>
          <w:lang w:val="en-US" w:eastAsia="ko-KR"/>
        </w:rPr>
      </w:pPr>
      <w:proofErr w:type="gramStart"/>
      <w:r w:rsidRPr="007D25B0">
        <w:rPr>
          <w:rFonts w:eastAsia="Batang"/>
          <w:b/>
          <w:bCs/>
          <w:lang w:val="en-US" w:eastAsia="ko-KR"/>
        </w:rPr>
        <w:t>max_one_active_ref_layer_flag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at most one picture is used for inter-layer prediction for each picture in the CVS. </w:t>
      </w:r>
      <w:proofErr w:type="gramStart"/>
      <w:r w:rsidRPr="007D25B0">
        <w:rPr>
          <w:rFonts w:eastAsia="Batang"/>
          <w:bCs/>
          <w:lang w:val="en-US" w:eastAsia="ko-KR"/>
        </w:rPr>
        <w:t>max_one_active_ref_layer_flag</w:t>
      </w:r>
      <w:proofErr w:type="gramEnd"/>
      <w:r w:rsidRPr="007D25B0">
        <w:rPr>
          <w:rFonts w:eastAsia="Batang"/>
          <w:bCs/>
          <w:lang w:val="en-US" w:eastAsia="ko-KR"/>
        </w:rPr>
        <w:t xml:space="preserve"> equal to 0 specifies that more than one picture may be used for inter-layer prediction for each picture in the CVS.</w:t>
      </w:r>
    </w:p>
    <w:p w14:paraId="3E4A2230" w14:textId="77777777"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w:t>
      </w:r>
      <w:proofErr w:type="gramStart"/>
      <w:r w:rsidRPr="007D25B0">
        <w:rPr>
          <w:lang w:val="en-US"/>
        </w:rPr>
        <w:t>cross_layer_irap_aligned_flag</w:t>
      </w:r>
      <w:proofErr w:type="gramEnd"/>
      <w:r w:rsidRPr="007D25B0">
        <w:rPr>
          <w:lang w:val="en-US"/>
        </w:rPr>
        <w:t xml:space="preserve"> equal to 0 </w:t>
      </w:r>
      <w:r w:rsidRPr="007D25B0">
        <w:rPr>
          <w:lang w:val="en-US" w:eastAsia="ko-KR"/>
        </w:rPr>
        <w:t>specifies that the above restriction may or may not apply.</w:t>
      </w:r>
    </w:p>
    <w:p w14:paraId="3D0E5E75" w14:textId="77777777" w:rsidR="008B3821" w:rsidRPr="007D25B0" w:rsidRDefault="008B3821" w:rsidP="008B3821">
      <w:pPr>
        <w:rPr>
          <w:szCs w:val="22"/>
          <w:lang w:val="en-US"/>
        </w:rPr>
      </w:pPr>
      <w:proofErr w:type="gramStart"/>
      <w:r w:rsidRPr="007D25B0">
        <w:rPr>
          <w:b/>
          <w:szCs w:val="22"/>
          <w:lang w:val="en-US"/>
        </w:rPr>
        <w:t>direct_dep_type_len_minus2</w:t>
      </w:r>
      <w:proofErr w:type="gramEnd"/>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14:paraId="6B4A923B" w14:textId="77777777"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14:paraId="26D8D892" w14:textId="77777777"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7D25B0">
        <w:rPr>
          <w:lang w:val="en-CA"/>
        </w:rPr>
        <w:t>single_layer_for_non_irap_flag</w:t>
      </w:r>
      <w:proofErr w:type="gramEnd"/>
      <w:r w:rsidRPr="007D25B0">
        <w:rPr>
          <w:lang w:val="en-CA"/>
        </w:rPr>
        <w:t xml:space="preserve">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14:paraId="67F92B88" w14:textId="77777777" w:rsidR="008B3821" w:rsidRPr="007D25B0" w:rsidRDefault="008B3821" w:rsidP="008B3821">
      <w:pPr>
        <w:rPr>
          <w:rFonts w:eastAsia="Batang"/>
          <w:bCs/>
          <w:lang w:val="en-US" w:eastAsia="ko-KR"/>
        </w:rPr>
      </w:pPr>
      <w:proofErr w:type="gramStart"/>
      <w:r w:rsidRPr="007D25B0">
        <w:rPr>
          <w:b/>
          <w:lang w:val="en-US"/>
        </w:rPr>
        <w:t>vps_vui_present_flag</w:t>
      </w:r>
      <w:proofErr w:type="gramEnd"/>
      <w:r w:rsidRPr="007D25B0">
        <w:rPr>
          <w:lang w:val="en-US" w:eastAsia="de-DE"/>
        </w:rPr>
        <w:t xml:space="preserve"> equal to 1 specifies that the vps_vui( ) syntax structure is present in the VPS</w:t>
      </w:r>
      <w:r w:rsidRPr="007D25B0">
        <w:rPr>
          <w:rFonts w:eastAsia="Batang"/>
          <w:bCs/>
          <w:lang w:val="en-US" w:eastAsia="ko-KR"/>
        </w:rPr>
        <w:t xml:space="preserve">. </w:t>
      </w:r>
      <w:proofErr w:type="gramStart"/>
      <w:r w:rsidRPr="007D25B0">
        <w:rPr>
          <w:lang w:val="en-US"/>
        </w:rPr>
        <w:t>vps_vui_present_flag</w:t>
      </w:r>
      <w:proofErr w:type="gramEnd"/>
      <w:r w:rsidRPr="007D25B0">
        <w:rPr>
          <w:lang w:val="en-US" w:eastAsia="de-DE"/>
        </w:rPr>
        <w:t xml:space="preserve"> equal to 0 specifies that the vps_vui( ) syntax structure is not present in the VPS</w:t>
      </w:r>
      <w:r w:rsidRPr="007D25B0">
        <w:rPr>
          <w:rFonts w:eastAsia="Batang"/>
          <w:bCs/>
          <w:lang w:val="en-US" w:eastAsia="ko-KR"/>
        </w:rPr>
        <w:t>.</w:t>
      </w:r>
    </w:p>
    <w:p w14:paraId="5D080015" w14:textId="77777777" w:rsidR="008B3821" w:rsidRPr="007D25B0" w:rsidRDefault="008B3821" w:rsidP="008B3821">
      <w:pPr>
        <w:pStyle w:val="3N"/>
        <w:rPr>
          <w:lang w:val="en-US"/>
        </w:rPr>
      </w:pPr>
      <w:proofErr w:type="gramStart"/>
      <w:r w:rsidRPr="007D25B0">
        <w:rPr>
          <w:rFonts w:eastAsia="Batang"/>
          <w:b/>
          <w:bCs/>
          <w:lang w:val="en-US" w:eastAsia="ko-KR"/>
        </w:rPr>
        <w:t>vps_vui_alignment_bit_equal_to_one</w:t>
      </w:r>
      <w:proofErr w:type="gramEnd"/>
      <w:r w:rsidRPr="007D25B0">
        <w:rPr>
          <w:bCs/>
          <w:lang w:val="en-US"/>
        </w:rPr>
        <w:t xml:space="preserve"> shall be equal to 1.</w:t>
      </w:r>
    </w:p>
    <w:p w14:paraId="16F81340"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lastRenderedPageBreak/>
        <w:t>Representation format semantics</w:t>
      </w:r>
    </w:p>
    <w:p w14:paraId="46074E20" w14:textId="77777777"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14:paraId="214CED3B" w14:textId="77777777" w:rsidR="008B3821" w:rsidRPr="007D25B0" w:rsidRDefault="008B3821" w:rsidP="008B3821">
      <w:pPr>
        <w:rPr>
          <w:lang w:val="en-US"/>
        </w:rPr>
      </w:pPr>
      <w:r w:rsidRPr="007D25B0">
        <w:rPr>
          <w:lang w:val="en-US"/>
        </w:rPr>
        <w:t xml:space="preserve">For each of these syntax elements, all constraints, if any, </w:t>
      </w:r>
      <w:proofErr w:type="gramStart"/>
      <w:r w:rsidRPr="007D25B0">
        <w:rPr>
          <w:lang w:val="en-US"/>
        </w:rPr>
        <w:t>that apply</w:t>
      </w:r>
      <w:proofErr w:type="gramEnd"/>
      <w:r w:rsidRPr="007D25B0">
        <w:rPr>
          <w:lang w:val="en-US"/>
        </w:rPr>
        <w:t xml:space="preserve"> to the value of the corresponding SPS syntax element also apply.</w:t>
      </w:r>
    </w:p>
    <w:p w14:paraId="1F35AE7A"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VPS VUI semantics</w:t>
      </w:r>
    </w:p>
    <w:p w14:paraId="69734114" w14:textId="77777777" w:rsidR="008B3821" w:rsidRPr="007D25B0" w:rsidRDefault="008B3821" w:rsidP="008B3821">
      <w:pPr>
        <w:rPr>
          <w:rFonts w:eastAsia="Batang"/>
          <w:bCs/>
          <w:lang w:val="en-US" w:eastAsia="ko-KR"/>
        </w:rPr>
      </w:pPr>
      <w:proofErr w:type="gramStart"/>
      <w:r w:rsidRPr="007D25B0">
        <w:rPr>
          <w:b/>
          <w:lang w:val="en-US"/>
        </w:rPr>
        <w:t>bit_rate_present_vps_flag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proofErr w:type="gramStart"/>
      <w:r w:rsidRPr="007D25B0">
        <w:rPr>
          <w:lang w:val="en-US"/>
        </w:rPr>
        <w:t>bit_rate_present_vps_flag</w:t>
      </w:r>
      <w:proofErr w:type="gramEnd"/>
      <w:r w:rsidRPr="007D25B0">
        <w:rPr>
          <w:rFonts w:eastAsia="Batang"/>
          <w:bCs/>
          <w:lang w:val="en-US" w:eastAsia="ko-KR"/>
        </w:rPr>
        <w:t xml:space="preserve"> equal to 0 specifies that the syntax element bit_rate_present_flag[ i ][ j ] is not present.</w:t>
      </w:r>
    </w:p>
    <w:p w14:paraId="05949667" w14:textId="77777777" w:rsidR="008B3821" w:rsidRPr="007D25B0" w:rsidRDefault="008B3821" w:rsidP="008B3821">
      <w:pPr>
        <w:rPr>
          <w:rFonts w:eastAsia="Batang"/>
          <w:bCs/>
          <w:lang w:val="en-US" w:eastAsia="ko-KR"/>
        </w:rPr>
      </w:pPr>
      <w:proofErr w:type="gramStart"/>
      <w:r w:rsidRPr="007D25B0">
        <w:rPr>
          <w:b/>
          <w:lang w:val="en-US"/>
        </w:rPr>
        <w:t>pic_rate_present_vps_flag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pic_rate_present_flag[ i ][ j ] is present. </w:t>
      </w:r>
      <w:proofErr w:type="gramStart"/>
      <w:r w:rsidRPr="007D25B0">
        <w:rPr>
          <w:rFonts w:eastAsia="Batang"/>
          <w:bCs/>
          <w:lang w:val="en-US" w:eastAsia="ko-KR"/>
        </w:rPr>
        <w:t>pic</w:t>
      </w:r>
      <w:r w:rsidRPr="007D25B0">
        <w:rPr>
          <w:lang w:val="en-US"/>
        </w:rPr>
        <w:t>_rate_present_vps_flag</w:t>
      </w:r>
      <w:proofErr w:type="gramEnd"/>
      <w:r w:rsidRPr="007D25B0">
        <w:rPr>
          <w:rFonts w:eastAsia="Batang"/>
          <w:bCs/>
          <w:lang w:val="en-US" w:eastAsia="ko-KR"/>
        </w:rPr>
        <w:t xml:space="preserve"> equal to 0 specifies that the syntax element pic_rate_present_flag[ i ][ j ] is not present.</w:t>
      </w:r>
    </w:p>
    <w:p w14:paraId="305AA3BE" w14:textId="77777777" w:rsidR="008B3821" w:rsidRPr="007D25B0" w:rsidRDefault="008B3821" w:rsidP="008B3821">
      <w:pPr>
        <w:rPr>
          <w:bCs/>
          <w:lang w:val="en-US"/>
        </w:rPr>
      </w:pPr>
      <w:r w:rsidRPr="007D25B0">
        <w:rPr>
          <w:b/>
          <w:bCs/>
          <w:lang w:val="en-US"/>
        </w:rPr>
        <w:t>bit_rate_present_flag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w:t>
      </w:r>
      <w:proofErr w:type="gramStart"/>
      <w:r w:rsidRPr="007D25B0">
        <w:rPr>
          <w:bCs/>
          <w:lang w:val="en-US"/>
        </w:rPr>
        <w:t>[ i</w:t>
      </w:r>
      <w:proofErr w:type="gramEnd"/>
      <w:r w:rsidRPr="007D25B0">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w:t>
      </w:r>
      <w:proofErr w:type="gramStart"/>
      <w:r w:rsidRPr="007D25B0">
        <w:rPr>
          <w:bCs/>
          <w:lang w:val="en-US"/>
        </w:rPr>
        <w:t>[ i</w:t>
      </w:r>
      <w:proofErr w:type="gramEnd"/>
      <w:r w:rsidRPr="007D25B0">
        <w:rPr>
          <w:bCs/>
          <w:lang w:val="en-US"/>
        </w:rPr>
        <w:t> ][ j ] is inferred to be equal to 0.</w:t>
      </w:r>
    </w:p>
    <w:p w14:paraId="20487DF3" w14:textId="77777777" w:rsidR="008B3821" w:rsidRPr="007D25B0" w:rsidRDefault="008B3821" w:rsidP="008B3821">
      <w:pPr>
        <w:rPr>
          <w:bCs/>
          <w:lang w:val="en-US"/>
        </w:rPr>
      </w:pPr>
      <w:r w:rsidRPr="007D25B0">
        <w:rPr>
          <w:b/>
          <w:bCs/>
          <w:lang w:val="en-US"/>
        </w:rPr>
        <w:t>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is inferred to be equal to 0.</w:t>
      </w:r>
    </w:p>
    <w:p w14:paraId="1814A986" w14:textId="77777777" w:rsidR="008B3821" w:rsidRPr="007D25B0" w:rsidRDefault="008B3821" w:rsidP="008B3821">
      <w:pPr>
        <w:rPr>
          <w:bCs/>
          <w:lang w:val="en-US"/>
        </w:rPr>
      </w:pPr>
      <w:r w:rsidRPr="007D25B0">
        <w:rPr>
          <w:b/>
          <w:bCs/>
          <w:lang w:val="en-US"/>
        </w:rPr>
        <w:t>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w:t>
      </w:r>
      <w:proofErr w:type="gramStart"/>
      <w:r w:rsidRPr="007D25B0">
        <w:rPr>
          <w:bCs/>
          <w:lang w:val="en-US"/>
        </w:rPr>
        <w:t>BitRateBPS(</w:t>
      </w:r>
      <w:proofErr w:type="gramEnd"/>
      <w:r w:rsidRPr="007D25B0">
        <w:rPr>
          <w:bCs/>
          <w:lang w:val="en-US"/>
        </w:rPr>
        <w:t> avg_bit_rate[ i ]</w:t>
      </w:r>
      <w:r w:rsidRPr="007D25B0">
        <w:rPr>
          <w:rFonts w:eastAsia="Batang"/>
          <w:bCs/>
          <w:lang w:val="en-US" w:eastAsia="ko-KR"/>
        </w:rPr>
        <w:t>[ j ]</w:t>
      </w:r>
      <w:r w:rsidRPr="007D25B0">
        <w:rPr>
          <w:bCs/>
          <w:lang w:val="en-US"/>
        </w:rPr>
        <w:t> ) with the function BitRateBPS( ) being specified as follows:</w:t>
      </w:r>
    </w:p>
    <w:p w14:paraId="6BB82FC7" w14:textId="77777777"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14:paraId="140DC4AE" w14:textId="77777777"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applies:</w:t>
      </w:r>
    </w:p>
    <w:p w14:paraId="6F3F0387" w14:textId="77777777"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14:paraId="5F773459" w14:textId="77777777"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14:paraId="7B202028" w14:textId="77777777"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14:paraId="1A7E98F7" w14:textId="77777777"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w:t>
      </w:r>
      <w:proofErr w:type="gramStart"/>
      <w:r w:rsidRPr="007D25B0">
        <w:rPr>
          <w:bCs/>
          <w:lang w:val="en-US"/>
        </w:rPr>
        <w:t>=  0</w:t>
      </w:r>
      <w:proofErr w:type="gramEnd"/>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14:paraId="05BF0DEE" w14:textId="77777777"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xml:space="preserve">. The upper bound for the bit rate in bits per second is given by </w:t>
      </w:r>
      <w:proofErr w:type="gramStart"/>
      <w:r w:rsidRPr="007D25B0">
        <w:rPr>
          <w:bCs/>
          <w:lang w:val="en-US"/>
        </w:rPr>
        <w:t>BitRateBPS(</w:t>
      </w:r>
      <w:proofErr w:type="gramEnd"/>
      <w:r w:rsidRPr="007D25B0">
        <w:rPr>
          <w:bCs/>
          <w:lang w:val="en-US"/>
        </w:rPr>
        <w:t>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14:paraId="0D8620E8" w14:textId="77777777"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14:paraId="6DA915A8" w14:textId="77777777" w:rsidR="008B3821" w:rsidRPr="007D25B0" w:rsidRDefault="008B3821" w:rsidP="008B3821">
      <w:pPr>
        <w:rPr>
          <w:bCs/>
          <w:lang w:val="en-US"/>
        </w:rPr>
      </w:pPr>
      <w:r w:rsidRPr="007D25B0">
        <w:rPr>
          <w:b/>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14:paraId="0AB0C2C6"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14:paraId="3A2CD942" w14:textId="77777777" w:rsidR="008B3821" w:rsidRPr="007D25B0" w:rsidRDefault="008B3821" w:rsidP="008B3821">
      <w:pPr>
        <w:rPr>
          <w:bCs/>
          <w:lang w:val="en-US"/>
        </w:rPr>
      </w:pPr>
      <w:r w:rsidRPr="007D25B0">
        <w:rPr>
          <w:bCs/>
          <w:lang w:val="en-US"/>
        </w:rPr>
        <w:t xml:space="preserve">If the j-th subset of the i-th layer set only contains one or two access units or the value of </w:t>
      </w:r>
      <w:proofErr w:type="gramStart"/>
      <w:r w:rsidRPr="007D25B0">
        <w:rPr>
          <w:bCs/>
          <w:lang w:val="en-US"/>
        </w:rPr>
        <w:t>avgPicRate(</w:t>
      </w:r>
      <w:proofErr w:type="gramEnd"/>
      <w:r w:rsidRPr="007D25B0">
        <w:rPr>
          <w:bCs/>
          <w:lang w:val="en-US"/>
        </w:rPr>
        <w:t> tSeg ) is constant over all the temporal segments, the picture rate is constant; otherwise, the picture rate is not constant.</w:t>
      </w:r>
    </w:p>
    <w:p w14:paraId="65977CB6" w14:textId="77777777" w:rsidR="008B3821" w:rsidRPr="007D25B0" w:rsidRDefault="008B3821" w:rsidP="008B3821">
      <w:pPr>
        <w:rPr>
          <w:bCs/>
          <w:lang w:val="en-US"/>
        </w:rPr>
      </w:pPr>
      <w:r w:rsidRPr="007D25B0">
        <w:rPr>
          <w:bCs/>
          <w:lang w:val="en-US"/>
        </w:rPr>
        <w:lastRenderedPageBreak/>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shall be in the range of 0 to 2, inclusive.</w:t>
      </w:r>
    </w:p>
    <w:p w14:paraId="7F9833BF" w14:textId="77777777" w:rsidR="008B3821" w:rsidRPr="007D25B0" w:rsidRDefault="008B3821" w:rsidP="008B3821">
      <w:pPr>
        <w:rPr>
          <w:bCs/>
          <w:lang w:val="en-US"/>
        </w:rPr>
      </w:pPr>
      <w:r w:rsidRPr="007D25B0">
        <w:rPr>
          <w:b/>
          <w:bCs/>
          <w:lang w:val="en-US"/>
        </w:rPr>
        <w:t>avg_pic_rate</w:t>
      </w:r>
      <w:proofErr w:type="gramStart"/>
      <w:r w:rsidRPr="007D25B0">
        <w:rPr>
          <w:bCs/>
          <w:lang w:val="en-US"/>
        </w:rPr>
        <w:t>[ i</w:t>
      </w:r>
      <w:proofErr w:type="gramEnd"/>
      <w:r w:rsidRPr="007D25B0">
        <w:rPr>
          <w:bCs/>
          <w:lang w:val="en-US"/>
        </w:rPr>
        <w:t>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14:paraId="0D061A3B" w14:textId="77777777"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14:paraId="3E28F5DE"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14:paraId="446D1479" w14:textId="77777777"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14:paraId="27B74318" w14:textId="77777777"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14:paraId="3C95C117" w14:textId="77777777" w:rsidR="008B3821" w:rsidRPr="007D25B0" w:rsidRDefault="008B3821" w:rsidP="008B3821">
      <w:pPr>
        <w:rPr>
          <w:lang w:val="en-US"/>
        </w:rPr>
      </w:pPr>
      <w:r w:rsidRPr="007D25B0">
        <w:rPr>
          <w:b/>
          <w:lang w:val="en-US"/>
        </w:rPr>
        <w:t>tile_boundaries_aligned_flag</w:t>
      </w:r>
      <w:r w:rsidRPr="007D25B0">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7D25B0">
        <w:rPr>
          <w:lang w:val="en-US"/>
        </w:rPr>
        <w:t>tile_boundaries_aligned_flag</w:t>
      </w:r>
      <w:proofErr w:type="gramEnd"/>
      <w:r w:rsidRPr="007D25B0">
        <w:rPr>
          <w:lang w:val="en-US"/>
        </w:rPr>
        <w:t xml:space="preserve"> equal to 0 indicates that such a restriction may or may not apply.</w:t>
      </w:r>
    </w:p>
    <w:p w14:paraId="581D733C" w14:textId="77777777" w:rsidR="008B3821" w:rsidRPr="007D25B0" w:rsidRDefault="008B3821" w:rsidP="008B3821">
      <w:pPr>
        <w:rPr>
          <w:lang w:val="en-US"/>
        </w:rPr>
      </w:pPr>
      <w:proofErr w:type="gramStart"/>
      <w:r w:rsidRPr="007D25B0">
        <w:rPr>
          <w:b/>
          <w:bCs/>
          <w:lang w:val="en-US"/>
        </w:rPr>
        <w:t>ilp_restricted_ref_layers_flag</w:t>
      </w:r>
      <w:proofErr w:type="gramEnd"/>
      <w:r w:rsidRPr="007D25B0">
        <w:rPr>
          <w:lang w:val="en-US"/>
        </w:rPr>
        <w:t xml:space="preserve"> equal to 1 indicates that additional restrictions on inter-layer prediction as specified below apply for each direct reference layer of each layer specified by the VPS. </w:t>
      </w:r>
      <w:proofErr w:type="gramStart"/>
      <w:r w:rsidRPr="007D25B0">
        <w:rPr>
          <w:bCs/>
          <w:lang w:val="en-US"/>
        </w:rPr>
        <w:t>ilp_restricted_ref_layers_flag</w:t>
      </w:r>
      <w:proofErr w:type="gramEnd"/>
      <w:r w:rsidRPr="007D25B0">
        <w:rPr>
          <w:lang w:val="en-US"/>
        </w:rPr>
        <w:t xml:space="preserve"> equal to 0 indicates that additional restrictions on inter-layer prediction may or may not apply.</w:t>
      </w:r>
    </w:p>
    <w:p w14:paraId="7CDAA381" w14:textId="77777777"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14:paraId="6ABF7C7A" w14:textId="77777777"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w:t>
      </w:r>
      <w:proofErr w:type="gramStart"/>
      <w:r w:rsidRPr="007D25B0">
        <w:rPr>
          <w:bCs/>
          <w:lang w:val="en-US"/>
        </w:rPr>
        <w:t>plus1</w:t>
      </w:r>
      <w:r w:rsidRPr="007D25B0">
        <w:rPr>
          <w:lang w:val="en-US"/>
        </w:rPr>
        <w:t>[</w:t>
      </w:r>
      <w:proofErr w:type="gramEnd"/>
      <w:r w:rsidRPr="007D25B0">
        <w:rPr>
          <w:lang w:val="en-US"/>
        </w:rPr>
        <w:t> i ]</w:t>
      </w:r>
      <w:r w:rsidRPr="007D25B0">
        <w:rPr>
          <w:bCs/>
          <w:lang w:val="en-US"/>
        </w:rPr>
        <w:t>[ j ]</w:t>
      </w:r>
      <w:r w:rsidRPr="007D25B0">
        <w:rPr>
          <w:lang w:val="en-US"/>
        </w:rPr>
        <w:t xml:space="preserve"> is inferred to be equal to 0.</w:t>
      </w:r>
    </w:p>
    <w:p w14:paraId="4F1754D2" w14:textId="77777777"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w:t>
      </w:r>
      <w:proofErr w:type="gramStart"/>
      <w:r w:rsidRPr="007D25B0">
        <w:rPr>
          <w:bCs/>
          <w:lang w:val="en-US"/>
        </w:rPr>
        <w:t>[ i</w:t>
      </w:r>
      <w:proofErr w:type="gramEnd"/>
      <w:r w:rsidRPr="007D25B0">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w:t>
      </w:r>
      <w:proofErr w:type="gramStart"/>
      <w:r w:rsidRPr="007D25B0">
        <w:rPr>
          <w:lang w:val="en-US"/>
        </w:rPr>
        <w:t>[ i</w:t>
      </w:r>
      <w:proofErr w:type="gramEnd"/>
      <w:r w:rsidRPr="007D25B0">
        <w:rPr>
          <w:lang w:val="en-US"/>
        </w:rPr>
        <w:t> ] is inferred to be equal to 0.</w:t>
      </w:r>
    </w:p>
    <w:p w14:paraId="4D1DE9D5" w14:textId="77777777"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14:paraId="0FA07FA7" w14:textId="77777777"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14:paraId="1B4DD308" w14:textId="77777777"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14:paraId="13A59793" w14:textId="77777777"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14:paraId="52B4A8AF" w14:textId="77777777"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14:paraId="77B829F2" w14:textId="77777777" w:rsidR="007C35E6" w:rsidRPr="007D25B0" w:rsidRDefault="007C35E6" w:rsidP="007C35E6">
      <w:pPr>
        <w:spacing w:before="120"/>
        <w:rPr>
          <w:bCs/>
          <w:lang w:val="en-US"/>
        </w:rPr>
      </w:pPr>
      <w:r w:rsidRPr="007D25B0">
        <w:rPr>
          <w:noProof/>
        </w:rPr>
        <w:lastRenderedPageBreak/>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14:paraId="6F2E2A16" w14:textId="77777777"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14:paraId="591193E3" w14:textId="77777777"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14:paraId="12635C16" w14:textId="77777777"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14:paraId="08D06BB2" w14:textId="77777777"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14:paraId="3EC04BE1" w14:textId="77777777"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14:paraId="722BC3C3" w14:textId="77777777"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1402058E" w14:textId="77777777"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2C9BD9DA" w14:textId="77777777"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14:paraId="72013BB0" w14:textId="77777777"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14:paraId="345BB152" w14:textId="77777777"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14:paraId="3CAE5D4C" w14:textId="77777777"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14:paraId="083E0388" w14:textId="77777777"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14:paraId="4E1A207E" w14:textId="77777777" w:rsidR="007C35E6" w:rsidRPr="007D25B0" w:rsidRDefault="007C35E6" w:rsidP="007C35E6">
      <w:pPr>
        <w:ind w:left="437" w:hanging="437"/>
        <w:rPr>
          <w:lang w:val="en-US"/>
        </w:rPr>
      </w:pPr>
      <w:r w:rsidRPr="007D25B0">
        <w:rPr>
          <w:lang w:val="en-US"/>
        </w:rPr>
        <w:t>–</w:t>
      </w:r>
      <w:r w:rsidRPr="007D25B0">
        <w:rPr>
          <w:lang w:val="en-US"/>
        </w:rPr>
        <w:tab/>
        <w:t>The variable colCtbAddr</w:t>
      </w:r>
      <w:proofErr w:type="gramStart"/>
      <w:r w:rsidRPr="007D25B0">
        <w:rPr>
          <w:lang w:val="en-US"/>
        </w:rPr>
        <w:t>[ i</w:t>
      </w:r>
      <w:proofErr w:type="gramEnd"/>
      <w:r w:rsidRPr="007D25B0">
        <w:rPr>
          <w:lang w:val="en-US"/>
        </w:rPr>
        <w:t> ]</w:t>
      </w:r>
      <w:r w:rsidRPr="007D25B0">
        <w:rPr>
          <w:bCs/>
          <w:lang w:val="en-US"/>
        </w:rPr>
        <w:t>[ j ] is derived as follows:</w:t>
      </w:r>
    </w:p>
    <w:p w14:paraId="5B5D626E" w14:textId="77777777"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14:paraId="2895FBF1" w14:textId="77777777"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14:paraId="1CEF0832" w14:textId="77777777"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14:paraId="191A301F" w14:textId="77777777" w:rsidR="008B3821" w:rsidRPr="007D25B0" w:rsidRDefault="008B3821" w:rsidP="008B3821">
      <w:pPr>
        <w:rPr>
          <w:bCs/>
          <w:lang w:val="en-US"/>
        </w:rPr>
      </w:pPr>
      <w:r w:rsidRPr="007D25B0">
        <w:rPr>
          <w:bCs/>
          <w:lang w:val="en-US"/>
        </w:rPr>
        <w:t>When min_spatial_segment_offset_</w:t>
      </w:r>
      <w:proofErr w:type="gramStart"/>
      <w:r w:rsidRPr="007D25B0">
        <w:rPr>
          <w:bCs/>
          <w:lang w:val="en-US"/>
        </w:rPr>
        <w:t>plus1[</w:t>
      </w:r>
      <w:proofErr w:type="gramEnd"/>
      <w:r w:rsidRPr="007D25B0">
        <w:rPr>
          <w:bCs/>
          <w:lang w:val="en-US"/>
        </w:rPr>
        <w:t> i ][ j ] is greater than 0, it is a requirement of bitstream conformance that the following shall apply:</w:t>
      </w:r>
    </w:p>
    <w:p w14:paraId="1CB4D374" w14:textId="77777777"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14:paraId="6020D9D6"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14:paraId="6751D8A2"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slice segment A be any slice segment of a picture of the i-th layer and ctbAddr </w:t>
      </w:r>
      <w:proofErr w:type="gramStart"/>
      <w:r w:rsidRPr="007D25B0">
        <w:rPr>
          <w:bCs/>
          <w:lang w:val="en-US"/>
        </w:rPr>
        <w:t>be</w:t>
      </w:r>
      <w:proofErr w:type="gramEnd"/>
      <w:r w:rsidRPr="007D25B0">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7D25B0">
        <w:rPr>
          <w:bCs/>
          <w:lang w:val="en-US"/>
        </w:rPr>
        <w:t>[ i</w:t>
      </w:r>
      <w:proofErr w:type="gramEnd"/>
      <w:r w:rsidRPr="007D25B0">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xml:space="preserve"> 1 slice segments in decoding order. When slice segment C is present, the syntax elements of slice segment A are constrained such that no sample or syntax elements values in slice segment C or any slice segment of the same picture </w:t>
      </w:r>
      <w:r w:rsidRPr="007D25B0">
        <w:rPr>
          <w:bCs/>
          <w:lang w:val="en-US"/>
        </w:rPr>
        <w:lastRenderedPageBreak/>
        <w:t>following C in decoding order are used for inter-layer prediction in the decoding process of any samples within slice segment A.</w:t>
      </w:r>
    </w:p>
    <w:p w14:paraId="49F09C49"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14:paraId="2EA889C4"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tile A be any tile in any picture picA of </w:t>
      </w:r>
      <w:proofErr w:type="gramStart"/>
      <w:r w:rsidRPr="007D25B0">
        <w:rPr>
          <w:bCs/>
          <w:lang w:val="en-US"/>
        </w:rPr>
        <w:t>the i</w:t>
      </w:r>
      <w:proofErr w:type="gramEnd"/>
      <w:r w:rsidRPr="007D25B0">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14:paraId="12B9F79A"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14:paraId="035C88CB" w14:textId="77777777"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CTU row A be any CTU row in any picture picA of </w:t>
      </w:r>
      <w:proofErr w:type="gramStart"/>
      <w:r w:rsidRPr="007D25B0">
        <w:rPr>
          <w:bCs/>
          <w:lang w:val="en-US"/>
        </w:rPr>
        <w:t>the i</w:t>
      </w:r>
      <w:proofErr w:type="gramEnd"/>
      <w:r w:rsidRPr="007D25B0">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14:paraId="0FF88FEB" w14:textId="77777777"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14:paraId="4DB5D860"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14:paraId="543AC8F2" w14:textId="77777777"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14:paraId="6E3BBF3B" w14:textId="77777777"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14:paraId="05243A0A" w14:textId="77777777"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14:paraId="59D351FF" w14:textId="77777777"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Let CTU A be any CTU in any picture picA of </w:t>
      </w:r>
      <w:proofErr w:type="gramStart"/>
      <w:r w:rsidRPr="007D25B0">
        <w:rPr>
          <w:bCs/>
          <w:lang w:val="en-US"/>
        </w:rPr>
        <w:t>the i</w:t>
      </w:r>
      <w:proofErr w:type="gramEnd"/>
      <w:r w:rsidRPr="007D25B0">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7D25B0">
        <w:rPr>
          <w:bCs/>
          <w:lang w:val="en-US"/>
        </w:rPr>
        <w:t>[ i</w:t>
      </w:r>
      <w:proofErr w:type="gramEnd"/>
      <w:r w:rsidRPr="007D25B0">
        <w:rPr>
          <w:bCs/>
          <w:lang w:val="en-US"/>
        </w:rPr>
        <w:t> ][ j ]. When CTU B is present, the syntax elements of CTU A are constrained such that no sample or syntax elements values in CTU B are used for inter-layer prediction in the decoding process of any samples within CTU A.</w:t>
      </w:r>
    </w:p>
    <w:p w14:paraId="1AFD7E9A"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14:paraId="09EEA10E" w14:textId="77777777" w:rsidR="008B3821" w:rsidRPr="007D25B0" w:rsidRDefault="008B3821" w:rsidP="008B3821">
      <w:pPr>
        <w:pStyle w:val="3N"/>
        <w:rPr>
          <w:lang w:val="en-US"/>
        </w:rPr>
      </w:pPr>
      <w:r w:rsidRPr="007D25B0">
        <w:rPr>
          <w:lang w:val="en-US"/>
        </w:rPr>
        <w:t>The specifications in subclause 7.4.3.2 apply, with following additions and modifications.</w:t>
      </w:r>
    </w:p>
    <w:p w14:paraId="22A55806" w14:textId="77777777"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14:paraId="3C2EB206" w14:textId="77777777" w:rsidR="008B3821" w:rsidRPr="007D25B0" w:rsidRDefault="008B3821" w:rsidP="008B3821">
      <w:pPr>
        <w:rPr>
          <w:lang w:val="en-US" w:eastAsia="ko-KR"/>
        </w:rPr>
      </w:pPr>
      <w:proofErr w:type="gramStart"/>
      <w:r w:rsidRPr="007D25B0">
        <w:rPr>
          <w:b/>
          <w:lang w:val="en-US" w:eastAsia="ko-KR"/>
        </w:rPr>
        <w:t>sps_max_sub_layers_minus1</w:t>
      </w:r>
      <w:proofErr w:type="gramEnd"/>
      <w:r w:rsidRPr="007D25B0">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7D25B0">
        <w:rPr>
          <w:lang w:val="en-US" w:eastAsia="ko-KR"/>
        </w:rPr>
        <w:t>When not present sps_max_sub_layers_minus1 is inferred to be equal to vps_max_sub_layers_minus1.</w:t>
      </w:r>
      <w:proofErr w:type="gramEnd"/>
    </w:p>
    <w:p w14:paraId="667073D5" w14:textId="77777777"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w:t>
      </w:r>
      <w:proofErr w:type="gramStart"/>
      <w:r w:rsidRPr="007D25B0">
        <w:rPr>
          <w:lang w:val="en-US" w:eastAsia="ko-KR"/>
        </w:rPr>
        <w:t>update_rep_format_flag</w:t>
      </w:r>
      <w:proofErr w:type="gramEnd"/>
      <w:r w:rsidRPr="007D25B0">
        <w:rPr>
          <w:lang w:val="en-US" w:eastAsia="ko-KR"/>
        </w:rPr>
        <w:t xml:space="preserve">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14:paraId="0318A28D" w14:textId="77777777" w:rsidR="008B3821" w:rsidRPr="007D25B0" w:rsidRDefault="008B3821" w:rsidP="008B3821">
      <w:pPr>
        <w:rPr>
          <w:lang w:val="en-US" w:eastAsia="ko-KR"/>
        </w:rPr>
      </w:pPr>
      <w:r w:rsidRPr="007D25B0">
        <w:rPr>
          <w:lang w:val="en-US" w:eastAsia="ko-KR"/>
        </w:rPr>
        <w:lastRenderedPageBreak/>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14:paraId="6320AB7A" w14:textId="77777777"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14:paraId="775F4042" w14:textId="77777777"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14:paraId="1C312C20" w14:textId="77777777"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14:paraId="25767CC0" w14:textId="77777777"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14:paraId="4D9CA345" w14:textId="77777777"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14:paraId="0D307FE3" w14:textId="77777777" w:rsidR="008B3821" w:rsidRPr="007D25B0" w:rsidRDefault="008B3821" w:rsidP="008B3821">
      <w:pPr>
        <w:rPr>
          <w:lang w:val="en-US"/>
        </w:rPr>
      </w:pPr>
      <w:proofErr w:type="gramStart"/>
      <w:r w:rsidRPr="007D25B0">
        <w:rPr>
          <w:b/>
          <w:lang w:val="en-US"/>
        </w:rPr>
        <w:t>chroma_format_idc</w:t>
      </w:r>
      <w:proofErr w:type="gramEnd"/>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14:paraId="18A6D792" w14:textId="77777777" w:rsidR="008B3821" w:rsidRPr="007D25B0" w:rsidRDefault="008B3821" w:rsidP="008B3821">
      <w:pPr>
        <w:rPr>
          <w:rFonts w:eastAsia="Times New Roman"/>
          <w:lang w:val="en-US"/>
        </w:rPr>
      </w:pPr>
      <w:proofErr w:type="gramStart"/>
      <w:r w:rsidRPr="007D25B0">
        <w:rPr>
          <w:rFonts w:eastAsia="Times New Roman"/>
          <w:b/>
          <w:lang w:val="en-US" w:eastAsia="ja-JP"/>
        </w:rPr>
        <w:t>separate_colour_plane_flag</w:t>
      </w:r>
      <w:proofErr w:type="gramEnd"/>
      <w:r w:rsidRPr="007D25B0">
        <w:rPr>
          <w:rFonts w:eastAsia="Times New Roman"/>
          <w:lang w:val="en-US"/>
        </w:rPr>
        <w:t xml:space="preserve"> equal to 1 specifies that the three colour components of the 4:4:4 chroma format are coded separately. </w:t>
      </w:r>
      <w:proofErr w:type="gramStart"/>
      <w:r w:rsidRPr="007D25B0">
        <w:rPr>
          <w:rFonts w:eastAsia="Times New Roman"/>
          <w:lang w:val="en-US"/>
        </w:rPr>
        <w:t>separate_colour_plane_flag</w:t>
      </w:r>
      <w:proofErr w:type="gramEnd"/>
      <w:r w:rsidRPr="007D25B0">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14:paraId="53A8C70B" w14:textId="77777777"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0CE8C405" w14:textId="77777777"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14:paraId="58B4B12E" w14:textId="77777777"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14:paraId="26FE28D9" w14:textId="77777777"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14:paraId="7F71DF53" w14:textId="77777777" w:rsidR="008B3821" w:rsidRPr="007D25B0" w:rsidRDefault="008B3821" w:rsidP="008B3821">
      <w:pPr>
        <w:rPr>
          <w:lang w:val="en-US"/>
        </w:rPr>
      </w:pPr>
      <w:proofErr w:type="gramStart"/>
      <w:r w:rsidRPr="007D25B0">
        <w:rPr>
          <w:b/>
          <w:bCs/>
          <w:lang w:val="en-US"/>
        </w:rPr>
        <w:t>pic_width_in_luma_samples</w:t>
      </w:r>
      <w:proofErr w:type="gramEnd"/>
      <w:r w:rsidRPr="007D25B0">
        <w:rPr>
          <w:lang w:val="en-US"/>
        </w:rPr>
        <w:t xml:space="preserve"> specifies the width of each decoded picture in units of luma samples. </w:t>
      </w:r>
      <w:proofErr w:type="gramStart"/>
      <w:r w:rsidRPr="007D25B0">
        <w:rPr>
          <w:lang w:val="en-US"/>
        </w:rPr>
        <w:t>pic_width_in_luma_samples</w:t>
      </w:r>
      <w:proofErr w:type="gramEnd"/>
      <w:r w:rsidRPr="007D25B0">
        <w:rPr>
          <w:lang w:val="en-US"/>
        </w:rPr>
        <w:t xml:space="preserve"> shall not be equal to 0 and shall be an integer multiple of MinCbSizeY. The value of pic_width_in_luma_samples shall be less than or equal to pic_width_vps_in_luma_samples.</w:t>
      </w:r>
    </w:p>
    <w:p w14:paraId="4E9172D4" w14:textId="77777777" w:rsidR="008B3821" w:rsidRPr="007D25B0" w:rsidRDefault="008B3821" w:rsidP="008B3821">
      <w:pPr>
        <w:rPr>
          <w:lang w:val="en-US"/>
        </w:rPr>
      </w:pPr>
      <w:proofErr w:type="gramStart"/>
      <w:r w:rsidRPr="007D25B0">
        <w:rPr>
          <w:b/>
          <w:lang w:val="en-US"/>
        </w:rPr>
        <w:t>pic_height_in_luma_samples</w:t>
      </w:r>
      <w:proofErr w:type="gramEnd"/>
      <w:r w:rsidRPr="007D25B0">
        <w:rPr>
          <w:lang w:val="en-US"/>
        </w:rPr>
        <w:t xml:space="preserve"> specifies the height of each decoded picture in units of luma samples. </w:t>
      </w:r>
      <w:proofErr w:type="gramStart"/>
      <w:r w:rsidRPr="007D25B0">
        <w:rPr>
          <w:lang w:val="en-US"/>
        </w:rPr>
        <w:t>pic_height_in_luma_samples</w:t>
      </w:r>
      <w:proofErr w:type="gramEnd"/>
      <w:r w:rsidRPr="007D25B0">
        <w:rPr>
          <w:lang w:val="en-US"/>
        </w:rPr>
        <w:t xml:space="preserve"> shall not be equal to 0 and shall be an integer multiple of MinCbSizeY. The value of pic_height_in_luma_samples shall be less than or equal to pic_height_vps_in_luma_samples.</w:t>
      </w:r>
    </w:p>
    <w:p w14:paraId="3CEF1CA3" w14:textId="77777777" w:rsidR="008B3821" w:rsidRPr="007D25B0" w:rsidRDefault="008B3821" w:rsidP="008B3821">
      <w:pPr>
        <w:rPr>
          <w:lang w:val="en-US"/>
        </w:rPr>
      </w:pPr>
      <w:proofErr w:type="gramStart"/>
      <w:r w:rsidRPr="007D25B0">
        <w:rPr>
          <w:b/>
          <w:lang w:val="en-US"/>
        </w:rPr>
        <w:t>bit_depth_luma_minus8</w:t>
      </w:r>
      <w:proofErr w:type="gramEnd"/>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14:paraId="3C2A6917"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14:paraId="420E62F5"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lastRenderedPageBreak/>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14:paraId="3CF73569" w14:textId="77777777" w:rsidR="008B3821" w:rsidRPr="007D25B0" w:rsidRDefault="008B3821" w:rsidP="008B3821">
      <w:pPr>
        <w:rPr>
          <w:lang w:val="en-US"/>
        </w:rPr>
      </w:pPr>
      <w:proofErr w:type="gramStart"/>
      <w:r w:rsidRPr="007D25B0">
        <w:rPr>
          <w:lang w:val="en-US"/>
        </w:rPr>
        <w:t>bit_depth_luma_minus8</w:t>
      </w:r>
      <w:proofErr w:type="gramEnd"/>
      <w:r w:rsidRPr="007D25B0">
        <w:rPr>
          <w:lang w:val="en-US"/>
        </w:rPr>
        <w:t xml:space="preserve"> shall be in the range of 0 to 6, inclusive. </w:t>
      </w:r>
      <w:proofErr w:type="gramStart"/>
      <w:r w:rsidRPr="007D25B0">
        <w:rPr>
          <w:lang w:val="en-US"/>
        </w:rPr>
        <w:t>bit_depth_luma_minus8</w:t>
      </w:r>
      <w:proofErr w:type="gramEnd"/>
      <w:r w:rsidRPr="007D25B0">
        <w:rPr>
          <w:lang w:val="en-US"/>
        </w:rPr>
        <w:t xml:space="preserve"> shall be less than or equal to bit_depth_vps_luma_minus8.</w:t>
      </w:r>
    </w:p>
    <w:p w14:paraId="72C8BFE7" w14:textId="77777777" w:rsidR="008B3821" w:rsidRPr="007D25B0" w:rsidRDefault="008B3821" w:rsidP="008B3821">
      <w:pPr>
        <w:rPr>
          <w:lang w:val="en-US"/>
        </w:rPr>
      </w:pPr>
      <w:proofErr w:type="gramStart"/>
      <w:r w:rsidRPr="007D25B0">
        <w:rPr>
          <w:b/>
          <w:lang w:val="en-US"/>
        </w:rPr>
        <w:t>bit_depth_chroma_minus8</w:t>
      </w:r>
      <w:proofErr w:type="gramEnd"/>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14:paraId="1A76FB0E"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14:paraId="6189FE68" w14:textId="77777777"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14:paraId="05F1D013" w14:textId="77777777" w:rsidR="008B3821" w:rsidRPr="007D25B0" w:rsidRDefault="008B3821" w:rsidP="008B3821">
      <w:pPr>
        <w:rPr>
          <w:lang w:val="en-US" w:eastAsia="ko-KR"/>
        </w:rPr>
      </w:pPr>
      <w:proofErr w:type="gramStart"/>
      <w:r w:rsidRPr="007D25B0">
        <w:rPr>
          <w:lang w:val="en-US"/>
        </w:rPr>
        <w:t>bit_depth_chroma_minus8</w:t>
      </w:r>
      <w:proofErr w:type="gramEnd"/>
      <w:r w:rsidRPr="007D25B0">
        <w:rPr>
          <w:lang w:val="en-US"/>
        </w:rPr>
        <w:t xml:space="preserve"> shall be in the range of 0 to 6, inclusive. </w:t>
      </w:r>
      <w:proofErr w:type="gramStart"/>
      <w:r w:rsidRPr="007D25B0">
        <w:rPr>
          <w:lang w:val="en-US"/>
        </w:rPr>
        <w:t>bit_depth_chroma_minus8</w:t>
      </w:r>
      <w:proofErr w:type="gramEnd"/>
      <w:r w:rsidRPr="007D25B0">
        <w:rPr>
          <w:lang w:val="en-US"/>
        </w:rPr>
        <w:t xml:space="preserve"> shall be less than or equal to bit_depth_vps_chroma_minus8.</w:t>
      </w:r>
    </w:p>
    <w:p w14:paraId="28C818C9" w14:textId="77777777" w:rsidR="008B3821" w:rsidRPr="007D25B0" w:rsidRDefault="008B3821" w:rsidP="008B3821">
      <w:pPr>
        <w:rPr>
          <w:lang w:val="en-US" w:eastAsia="ko-KR"/>
        </w:rPr>
      </w:pPr>
      <w:proofErr w:type="gramStart"/>
      <w:r w:rsidRPr="007D25B0">
        <w:rPr>
          <w:b/>
          <w:lang w:val="en-US" w:eastAsia="ko-KR"/>
        </w:rPr>
        <w:t>sps_infer_scaling_list_flag</w:t>
      </w:r>
      <w:proofErr w:type="gramEnd"/>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7D25B0">
        <w:rPr>
          <w:lang w:val="en-US" w:eastAsia="ko-KR"/>
        </w:rPr>
        <w:t>sps_infer_scaling_list_flag</w:t>
      </w:r>
      <w:proofErr w:type="gramEnd"/>
      <w:r w:rsidRPr="007D25B0">
        <w:rPr>
          <w:lang w:val="en-US" w:eastAsia="ko-KR"/>
        </w:rPr>
        <w:t xml:space="preserve"> equal to 0 specifies that the syntax elements of the scaling list data syntax structure are not inferred. When not present, the value of sps_infer_scaling_list_flag is inferred to be 0.</w:t>
      </w:r>
    </w:p>
    <w:p w14:paraId="1F6B8D1F" w14:textId="77777777" w:rsidR="008B3821" w:rsidRPr="007D25B0" w:rsidRDefault="008B3821" w:rsidP="008B3821">
      <w:pPr>
        <w:rPr>
          <w:lang w:val="en-US" w:eastAsia="ko-KR"/>
        </w:rPr>
      </w:pPr>
      <w:bookmarkStart w:id="1585" w:name="OLE_LINK1"/>
      <w:proofErr w:type="gramStart"/>
      <w:r w:rsidRPr="007D25B0">
        <w:rPr>
          <w:b/>
          <w:lang w:val="en-US" w:eastAsia="ko-KR"/>
        </w:rPr>
        <w:t>sps_scaling_list_ref_layer_id</w:t>
      </w:r>
      <w:proofErr w:type="gramEnd"/>
      <w:r w:rsidRPr="007D25B0">
        <w:rPr>
          <w:lang w:val="en-US" w:eastAsia="ko-KR"/>
        </w:rPr>
        <w:t xml:space="preserve"> specifies the value of the nuh_layer_id of the layer for which the active SPS is associated with the same scaling list data as the current SPS.</w:t>
      </w:r>
    </w:p>
    <w:bookmarkEnd w:id="1585"/>
    <w:p w14:paraId="7C119747" w14:textId="77777777" w:rsidR="008B3821" w:rsidRPr="007D25B0" w:rsidRDefault="008B3821" w:rsidP="008B3821">
      <w:pPr>
        <w:rPr>
          <w:lang w:val="en-US" w:eastAsia="ko-KR"/>
        </w:rPr>
      </w:pPr>
      <w:r w:rsidRPr="007D25B0">
        <w:rPr>
          <w:lang w:val="en-US" w:eastAsia="ko-KR"/>
        </w:rPr>
        <w:t>The value of sps_scaling_list_ref_layer_id shall be in the range of 0 to 62, inclusive.</w:t>
      </w:r>
    </w:p>
    <w:p w14:paraId="49E587C3" w14:textId="77777777"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14:paraId="05961F2E" w14:textId="77777777"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14:paraId="6B36EB4B" w14:textId="77777777"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14:paraId="34ED964E" w14:textId="77777777" w:rsidR="008B3821" w:rsidRPr="007D25B0" w:rsidRDefault="008B3821" w:rsidP="008B3821">
      <w:pPr>
        <w:rPr>
          <w:lang w:val="en-US" w:eastAsia="ko-KR"/>
        </w:rPr>
      </w:pPr>
      <w:proofErr w:type="gramStart"/>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proofErr w:type="gramEnd"/>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w:t>
      </w:r>
      <w:proofErr w:type="gramStart"/>
      <w:r w:rsidRPr="007D25B0">
        <w:rPr>
          <w:rFonts w:eastAsia="MS Mincho"/>
          <w:lang w:val="en-US" w:eastAsia="zh-CN"/>
        </w:rPr>
        <w:t>sps_scaling_list_data_present_flag</w:t>
      </w:r>
      <w:proofErr w:type="gramEnd"/>
      <w:r w:rsidRPr="007D25B0">
        <w:rPr>
          <w:rFonts w:eastAsia="MS Mincho"/>
          <w:lang w:val="en-US" w:eastAsia="zh-CN"/>
        </w:rPr>
        <w:t xml:space="preserve">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14:paraId="19AC0422" w14:textId="77777777" w:rsidR="008B3821" w:rsidRPr="007D25B0" w:rsidRDefault="008B3821" w:rsidP="008B3821">
      <w:pPr>
        <w:rPr>
          <w:lang w:val="en-US" w:eastAsia="ko-KR"/>
        </w:rPr>
      </w:pPr>
      <w:r w:rsidRPr="007D25B0">
        <w:rPr>
          <w:b/>
          <w:lang w:val="en-US" w:eastAsia="ko-KR"/>
        </w:rPr>
        <w:t>sps_temporal_id_nesting_flag</w:t>
      </w:r>
      <w:r w:rsidRPr="007D25B0">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7D25B0">
        <w:rPr>
          <w:lang w:val="en-US" w:eastAsia="ko-KR"/>
        </w:rPr>
        <w:t>When not present sps_temporal_id_nesting_flag is inferred to be equal to vps_temporal_id_nesting_flag.</w:t>
      </w:r>
      <w:proofErr w:type="gramEnd"/>
    </w:p>
    <w:p w14:paraId="77273F00" w14:textId="77777777"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14:paraId="37A8DB1C" w14:textId="77777777" w:rsidR="008B3821" w:rsidRPr="007D25B0" w:rsidRDefault="008B3821" w:rsidP="008B3821">
      <w:pPr>
        <w:rPr>
          <w:szCs w:val="22"/>
          <w:lang w:val="en-US"/>
        </w:rPr>
      </w:pPr>
      <w:proofErr w:type="gramStart"/>
      <w:r w:rsidRPr="007D25B0">
        <w:rPr>
          <w:b/>
          <w:szCs w:val="22"/>
          <w:lang w:val="en-US"/>
        </w:rPr>
        <w:t>sps_extension_flag</w:t>
      </w:r>
      <w:proofErr w:type="gramEnd"/>
      <w:r w:rsidRPr="007D25B0">
        <w:rPr>
          <w:szCs w:val="22"/>
          <w:lang w:val="en-US"/>
        </w:rPr>
        <w:t xml:space="preserve"> equal to 0 specifies that no sps_extension( ) syntax structure is present in the SPS RBSP syntax structure. </w:t>
      </w:r>
      <w:proofErr w:type="gramStart"/>
      <w:r w:rsidRPr="007D25B0">
        <w:rPr>
          <w:szCs w:val="22"/>
          <w:lang w:val="en-US"/>
        </w:rPr>
        <w:t>sps_extension_flag</w:t>
      </w:r>
      <w:proofErr w:type="gramEnd"/>
      <w:r w:rsidRPr="007D25B0">
        <w:rPr>
          <w:szCs w:val="22"/>
          <w:lang w:val="en-US"/>
        </w:rPr>
        <w:t xml:space="preserve"> equal to 1 specifies that the sps_extension( ) syntax structure is present in the SPS RBSP syntax structure.</w:t>
      </w:r>
    </w:p>
    <w:p w14:paraId="63EAA19A" w14:textId="77777777" w:rsidR="008B3821" w:rsidRPr="007D25B0" w:rsidRDefault="008B3821" w:rsidP="008B3821">
      <w:pPr>
        <w:rPr>
          <w:lang w:val="en-US"/>
        </w:rPr>
      </w:pPr>
      <w:proofErr w:type="gramStart"/>
      <w:r w:rsidRPr="007D25B0">
        <w:rPr>
          <w:b/>
          <w:lang w:val="en-US"/>
        </w:rPr>
        <w:t>sps_extension2_flag</w:t>
      </w:r>
      <w:proofErr w:type="gramEnd"/>
      <w:r w:rsidRPr="007D25B0">
        <w:rPr>
          <w:lang w:val="en-US"/>
        </w:rPr>
        <w:t xml:space="preserve"> equal to 0 specifies that no sps_extension_data_flag syntax elements are present in the SPS RBSP syntax structure. </w:t>
      </w:r>
      <w:proofErr w:type="gramStart"/>
      <w:r w:rsidRPr="007D25B0">
        <w:rPr>
          <w:lang w:val="en-US"/>
        </w:rPr>
        <w:t>sps_extension2_flag</w:t>
      </w:r>
      <w:proofErr w:type="gramEnd"/>
      <w:r w:rsidRPr="007D25B0">
        <w:rPr>
          <w:lang w:val="en-US"/>
        </w:rPr>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14:paraId="3B468862" w14:textId="77777777" w:rsidR="008B3821" w:rsidRPr="007D25B0" w:rsidRDefault="008B3821" w:rsidP="00A06D35">
      <w:pPr>
        <w:pStyle w:val="3H4"/>
        <w:keepLines w:val="0"/>
        <w:numPr>
          <w:ilvl w:val="5"/>
          <w:numId w:val="39"/>
        </w:numPr>
        <w:tabs>
          <w:tab w:val="num" w:pos="1134"/>
        </w:tabs>
        <w:ind w:left="1134" w:hanging="1134"/>
        <w:rPr>
          <w:lang w:val="en-US"/>
        </w:rPr>
      </w:pPr>
      <w:r w:rsidRPr="007D25B0">
        <w:rPr>
          <w:lang w:val="en-US"/>
        </w:rPr>
        <w:t>Sequence parameter set extension semantics</w:t>
      </w:r>
    </w:p>
    <w:p w14:paraId="1BEADF9C" w14:textId="77777777" w:rsidR="008B3821" w:rsidRPr="007D25B0" w:rsidRDefault="008B3821" w:rsidP="008B3821">
      <w:pPr>
        <w:pStyle w:val="3N"/>
        <w:rPr>
          <w:bCs/>
          <w:lang w:val="en-US"/>
        </w:rPr>
      </w:pPr>
      <w:proofErr w:type="gramStart"/>
      <w:r w:rsidRPr="007D25B0">
        <w:rPr>
          <w:rFonts w:eastAsia="Batang"/>
          <w:b/>
          <w:bCs/>
          <w:lang w:val="en-US" w:eastAsia="ko-KR"/>
        </w:rPr>
        <w:t>inter_view_</w:t>
      </w:r>
      <w:r w:rsidRPr="007D25B0">
        <w:rPr>
          <w:b/>
          <w:bCs/>
          <w:lang w:val="en-US" w:eastAsia="ja-JP"/>
        </w:rPr>
        <w:t>mv_vert_constraint_flag</w:t>
      </w:r>
      <w:proofErr w:type="gramEnd"/>
      <w:r w:rsidRPr="007D25B0">
        <w:rPr>
          <w:b/>
          <w:bCs/>
          <w:lang w:val="en-US" w:eastAsia="ja-JP"/>
        </w:rPr>
        <w:t xml:space="preserve">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14:paraId="1C912C81" w14:textId="77777777" w:rsidR="0026394B" w:rsidRPr="007D25B0" w:rsidRDefault="0026394B" w:rsidP="0026394B">
      <w:pPr>
        <w:rPr>
          <w:b/>
        </w:rPr>
      </w:pPr>
      <w:proofErr w:type="gramStart"/>
      <w:r w:rsidRPr="007D25B0">
        <w:rPr>
          <w:b/>
          <w:bCs/>
        </w:rPr>
        <w:lastRenderedPageBreak/>
        <w:t>num_scaled_ref_layer_offsets</w:t>
      </w:r>
      <w:proofErr w:type="gramEnd"/>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14:paraId="0865199F" w14:textId="77777777"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2994AA8D" w14:textId="77777777"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475FA921" w14:textId="77777777" w:rsidR="0026394B" w:rsidRPr="007D25B0" w:rsidRDefault="0026394B" w:rsidP="0026394B">
      <w:pPr>
        <w:pStyle w:val="3N"/>
        <w:rPr>
          <w:noProof/>
        </w:rPr>
      </w:pPr>
      <w:r w:rsidRPr="007D25B0">
        <w:rPr>
          <w:b/>
          <w:noProof/>
        </w:rPr>
        <w:t>scaled_ref_layer_right_offset</w:t>
      </w:r>
      <w:proofErr w:type="gramStart"/>
      <w:r w:rsidRPr="007D25B0">
        <w:rPr>
          <w:bCs/>
        </w:rPr>
        <w:t>[ i</w:t>
      </w:r>
      <w:proofErr w:type="gramEnd"/>
      <w:r w:rsidRPr="007D25B0">
        <w:rPr>
          <w:bCs/>
        </w:rPr>
        <w:t>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3BE842E3" w14:textId="77777777" w:rsidR="008B3821" w:rsidRPr="007D25B0" w:rsidRDefault="0026394B" w:rsidP="0026394B">
      <w:pPr>
        <w:pStyle w:val="3N"/>
        <w:rPr>
          <w:lang w:val="en-US"/>
        </w:rPr>
      </w:pPr>
      <w:r w:rsidRPr="007D25B0">
        <w:rPr>
          <w:b/>
          <w:noProof/>
        </w:rPr>
        <w:t>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14:paraId="585AC78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14:paraId="2DA516FA" w14:textId="77777777" w:rsidR="008B3821" w:rsidRPr="007D25B0" w:rsidRDefault="008B3821" w:rsidP="008B3821">
      <w:pPr>
        <w:pStyle w:val="3N"/>
        <w:rPr>
          <w:lang w:val="en-US"/>
        </w:rPr>
      </w:pPr>
      <w:r w:rsidRPr="007D25B0">
        <w:rPr>
          <w:lang w:val="en-US"/>
        </w:rPr>
        <w:t>The specifications in subclause 7.4.3.3 apply, with the following modifications:</w:t>
      </w:r>
    </w:p>
    <w:p w14:paraId="316F509C" w14:textId="77777777"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14:paraId="167437B5" w14:textId="77777777" w:rsidR="008B3821" w:rsidRPr="007D25B0" w:rsidRDefault="008B3821" w:rsidP="008B3821">
      <w:pPr>
        <w:pStyle w:val="3N"/>
        <w:rPr>
          <w:lang w:val="en-US"/>
        </w:rPr>
      </w:pPr>
      <w:proofErr w:type="gramStart"/>
      <w:r w:rsidRPr="007D25B0">
        <w:rPr>
          <w:b/>
          <w:lang w:val="en-US"/>
        </w:rPr>
        <w:t>num_extra_slice_header_bits</w:t>
      </w:r>
      <w:proofErr w:type="gramEnd"/>
      <w:r w:rsidRPr="007D25B0">
        <w:rPr>
          <w:lang w:val="en-US"/>
        </w:rPr>
        <w:t xml:space="preserve"> specifies the number of extra slice header bits that are present in the slice header RBSP for coded pictures referring to the PPS. </w:t>
      </w:r>
      <w:proofErr w:type="gramStart"/>
      <w:r w:rsidRPr="007D25B0">
        <w:rPr>
          <w:lang w:val="en-US"/>
        </w:rPr>
        <w:t>num_extra_slice_header_bits</w:t>
      </w:r>
      <w:proofErr w:type="gramEnd"/>
      <w:r w:rsidRPr="007D25B0">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14:paraId="0389D5BA" w14:textId="77777777"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14:paraId="59D8F22C" w14:textId="77777777" w:rsidR="008B3821" w:rsidRPr="007D25B0" w:rsidRDefault="008B3821" w:rsidP="008B3821">
      <w:pPr>
        <w:pStyle w:val="3N"/>
        <w:rPr>
          <w:lang w:val="en-US"/>
        </w:rPr>
      </w:pPr>
      <w:proofErr w:type="gramStart"/>
      <w:r w:rsidRPr="007D25B0">
        <w:rPr>
          <w:b/>
          <w:lang w:val="en-US"/>
        </w:rPr>
        <w:t>pps_infer_scaling_list_flag</w:t>
      </w:r>
      <w:proofErr w:type="gramEnd"/>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7D25B0">
        <w:rPr>
          <w:lang w:val="en-US"/>
        </w:rPr>
        <w:t>pps_infer_scaling_list_flag</w:t>
      </w:r>
      <w:proofErr w:type="gramEnd"/>
      <w:r w:rsidRPr="007D25B0">
        <w:rPr>
          <w:lang w:val="en-US"/>
        </w:rPr>
        <w:t xml:space="preserve"> equal to 0 specifies that the syntax elements of the scaling list data syntax structure of the PPS are not inferred. When not present, the value of pps_infer_scaling_list_flag is inferred to be 0.</w:t>
      </w:r>
    </w:p>
    <w:p w14:paraId="72CF6543" w14:textId="77777777" w:rsidR="008B3821" w:rsidRPr="007D25B0" w:rsidRDefault="008B3821" w:rsidP="008B3821">
      <w:pPr>
        <w:pStyle w:val="3N"/>
        <w:rPr>
          <w:lang w:val="en-US"/>
        </w:rPr>
      </w:pPr>
      <w:proofErr w:type="gramStart"/>
      <w:r w:rsidRPr="007D25B0">
        <w:rPr>
          <w:b/>
          <w:lang w:val="en-US"/>
        </w:rPr>
        <w:t>pps_scaling_list_ref_layer_id</w:t>
      </w:r>
      <w:proofErr w:type="gramEnd"/>
      <w:r w:rsidRPr="007D25B0">
        <w:rPr>
          <w:lang w:val="en-US"/>
        </w:rPr>
        <w:t xml:space="preserve"> specifies the value of the nuh_layer_id of the layer for which the active PPS is associated with the same scaling list data as the current PPS.</w:t>
      </w:r>
    </w:p>
    <w:p w14:paraId="196CAF08" w14:textId="77777777" w:rsidR="008B3821" w:rsidRPr="007D25B0" w:rsidRDefault="008B3821" w:rsidP="008B3821">
      <w:pPr>
        <w:pStyle w:val="3N"/>
        <w:rPr>
          <w:lang w:val="en-US"/>
        </w:rPr>
      </w:pPr>
      <w:r w:rsidRPr="007D25B0">
        <w:rPr>
          <w:lang w:val="en-US"/>
        </w:rPr>
        <w:t>The value of pps_scaling_list_ref_layer_id shall be in the range of 0 to 62, inclusive.</w:t>
      </w:r>
    </w:p>
    <w:p w14:paraId="79838AC3" w14:textId="77777777"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14:paraId="466F5845" w14:textId="77777777"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14:paraId="389A2B74" w14:textId="77777777"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14:paraId="0D81D98F" w14:textId="77777777" w:rsidR="008B3821" w:rsidRPr="007D25B0" w:rsidRDefault="008B3821" w:rsidP="008B3821">
      <w:pPr>
        <w:rPr>
          <w:lang w:val="en-US"/>
        </w:rPr>
      </w:pPr>
      <w:proofErr w:type="gramStart"/>
      <w:r w:rsidRPr="007D25B0">
        <w:rPr>
          <w:rFonts w:eastAsia="MS Mincho"/>
          <w:b/>
          <w:bCs/>
          <w:lang w:val="en-US" w:eastAsia="ja-JP"/>
        </w:rPr>
        <w:t>pps_scaling_list_data_present_flag</w:t>
      </w:r>
      <w:proofErr w:type="gramEnd"/>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w:t>
      </w:r>
      <w:proofErr w:type="gramStart"/>
      <w:r w:rsidRPr="007D25B0">
        <w:rPr>
          <w:lang w:val="en-US"/>
        </w:rPr>
        <w:t>pps_scaling_list_data_present_flag</w:t>
      </w:r>
      <w:proofErr w:type="gramEnd"/>
      <w:r w:rsidRPr="007D25B0">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14:paraId="4984035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14:paraId="687FEF06" w14:textId="77777777" w:rsidR="008B3821" w:rsidRPr="007D25B0" w:rsidRDefault="008B3821" w:rsidP="008B3821">
      <w:pPr>
        <w:pStyle w:val="3N"/>
        <w:rPr>
          <w:lang w:val="en-US"/>
        </w:rPr>
      </w:pPr>
      <w:r w:rsidRPr="007D25B0">
        <w:rPr>
          <w:lang w:val="en-US"/>
        </w:rPr>
        <w:t>The specifications in subclause 7.4.3.4 apply.</w:t>
      </w:r>
    </w:p>
    <w:p w14:paraId="0F01A6A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Access unit delimiter RBSP semantics</w:t>
      </w:r>
    </w:p>
    <w:p w14:paraId="4D63169B" w14:textId="77777777" w:rsidR="008B3821" w:rsidRPr="007D25B0" w:rsidRDefault="008B3821" w:rsidP="008B3821">
      <w:pPr>
        <w:pStyle w:val="3N"/>
        <w:rPr>
          <w:lang w:val="en-US"/>
        </w:rPr>
      </w:pPr>
      <w:r w:rsidRPr="007D25B0">
        <w:rPr>
          <w:lang w:val="en-US"/>
        </w:rPr>
        <w:t>The specifications in subclause 7.4.3.5 apply.</w:t>
      </w:r>
    </w:p>
    <w:p w14:paraId="6D670C2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14:paraId="254A17D3" w14:textId="77777777" w:rsidR="008B3821" w:rsidRPr="007D25B0" w:rsidRDefault="008B3821" w:rsidP="008B3821">
      <w:pPr>
        <w:pStyle w:val="3N"/>
        <w:rPr>
          <w:lang w:val="en-US"/>
        </w:rPr>
      </w:pPr>
      <w:r w:rsidRPr="007D25B0">
        <w:rPr>
          <w:lang w:val="en-US"/>
        </w:rPr>
        <w:t>The specifications in subclause 7.4.3.6 apply.</w:t>
      </w:r>
    </w:p>
    <w:p w14:paraId="2680C375"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14:paraId="34D7361F" w14:textId="77777777" w:rsidR="008B3821" w:rsidRPr="007D25B0" w:rsidRDefault="008B3821" w:rsidP="008B3821">
      <w:pPr>
        <w:pStyle w:val="3N"/>
        <w:rPr>
          <w:lang w:val="en-US"/>
        </w:rPr>
      </w:pPr>
      <w:r w:rsidRPr="007D25B0">
        <w:rPr>
          <w:lang w:val="en-US"/>
        </w:rPr>
        <w:t>The specifications in subclause 7.4.3.7 apply.</w:t>
      </w:r>
    </w:p>
    <w:p w14:paraId="3F441C3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14:paraId="32FAC1AC" w14:textId="77777777" w:rsidR="008B3821" w:rsidRPr="007D25B0" w:rsidRDefault="008B3821" w:rsidP="008B3821">
      <w:pPr>
        <w:pStyle w:val="3N"/>
        <w:rPr>
          <w:lang w:val="en-US"/>
        </w:rPr>
      </w:pPr>
      <w:r w:rsidRPr="007D25B0">
        <w:rPr>
          <w:lang w:val="en-US"/>
        </w:rPr>
        <w:t>The specifications in subclause 7.4.3.8 apply.</w:t>
      </w:r>
    </w:p>
    <w:p w14:paraId="58E4A199"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14:paraId="56185AAC" w14:textId="77777777" w:rsidR="008B3821" w:rsidRPr="007D25B0" w:rsidRDefault="008B3821" w:rsidP="008B3821">
      <w:pPr>
        <w:pStyle w:val="3N"/>
        <w:rPr>
          <w:lang w:val="en-US"/>
        </w:rPr>
      </w:pPr>
      <w:r w:rsidRPr="007D25B0">
        <w:rPr>
          <w:lang w:val="en-US"/>
        </w:rPr>
        <w:t>The specifications in subclause 7.4.3.9 apply.</w:t>
      </w:r>
    </w:p>
    <w:p w14:paraId="7F5B6E7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14:paraId="71AADB32" w14:textId="77777777" w:rsidR="008B3821" w:rsidRPr="007D25B0" w:rsidRDefault="008B3821" w:rsidP="008B3821">
      <w:pPr>
        <w:pStyle w:val="3N"/>
        <w:rPr>
          <w:lang w:val="en-US"/>
        </w:rPr>
      </w:pPr>
      <w:r w:rsidRPr="007D25B0">
        <w:rPr>
          <w:lang w:val="en-US"/>
        </w:rPr>
        <w:t>The specifications in subclause 7.4.3.10 apply.</w:t>
      </w:r>
    </w:p>
    <w:p w14:paraId="42A7FDEE"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14:paraId="41C57B89" w14:textId="77777777" w:rsidR="008B3821" w:rsidRPr="007D25B0" w:rsidRDefault="008B3821" w:rsidP="008B3821">
      <w:pPr>
        <w:pStyle w:val="3N"/>
        <w:rPr>
          <w:lang w:val="en-US"/>
        </w:rPr>
      </w:pPr>
      <w:r w:rsidRPr="007D25B0">
        <w:rPr>
          <w:lang w:val="en-US"/>
        </w:rPr>
        <w:t>The specifications in subclause 7.4.3.11 apply.</w:t>
      </w:r>
    </w:p>
    <w:p w14:paraId="50211C1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14:paraId="213ECE8F" w14:textId="77777777" w:rsidR="008B3821" w:rsidRPr="007D25B0" w:rsidRDefault="008B3821" w:rsidP="008B3821">
      <w:pPr>
        <w:pStyle w:val="3N"/>
        <w:rPr>
          <w:lang w:val="en-US"/>
        </w:rPr>
      </w:pPr>
      <w:r w:rsidRPr="007D25B0">
        <w:rPr>
          <w:lang w:val="en-US"/>
        </w:rPr>
        <w:t>The specifications in subclause 7.4.3.12 apply.</w:t>
      </w:r>
    </w:p>
    <w:p w14:paraId="01870CA2"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86" w:name="_Toc366771962"/>
      <w:r w:rsidRPr="007D25B0">
        <w:rPr>
          <w:lang w:val="en-US"/>
        </w:rPr>
        <w:t>Profile, tier and level semantics</w:t>
      </w:r>
      <w:bookmarkEnd w:id="1586"/>
    </w:p>
    <w:p w14:paraId="34FC5DAC" w14:textId="77777777" w:rsidR="008B3821" w:rsidRPr="007D25B0" w:rsidRDefault="008B3821" w:rsidP="008B3821">
      <w:pPr>
        <w:rPr>
          <w:bCs/>
          <w:szCs w:val="22"/>
          <w:lang w:val="en-US"/>
        </w:rPr>
      </w:pPr>
      <w:r w:rsidRPr="007D25B0">
        <w:rPr>
          <w:lang w:val="en-US"/>
        </w:rPr>
        <w:t>The profile_tier_</w:t>
      </w:r>
      <w:proofErr w:type="gramStart"/>
      <w:r w:rsidRPr="007D25B0">
        <w:rPr>
          <w:lang w:val="en-US"/>
        </w:rPr>
        <w:t>level(</w:t>
      </w:r>
      <w:proofErr w:type="gramEnd"/>
      <w:r w:rsidRPr="007D25B0">
        <w:rPr>
          <w:lang w:val="en-US"/>
        </w:rPr>
        <w:t> ) syntax structure provides profile, tier and level information used for a layer set.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syntax structure.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profile_tier_</w:t>
      </w:r>
      <w:proofErr w:type="gramStart"/>
      <w:r w:rsidRPr="007D25B0">
        <w:rPr>
          <w:lang w:val="en-US"/>
        </w:rPr>
        <w:t>level(</w:t>
      </w:r>
      <w:proofErr w:type="gramEnd"/>
      <w:r w:rsidRPr="007D25B0">
        <w:rPr>
          <w:lang w:val="en-US"/>
        </w:rPr>
        <w:t xml:space="preserve">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14:paraId="50A25984" w14:textId="77777777"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w:t>
      </w:r>
      <w:proofErr w:type="gramStart"/>
      <w:r w:rsidRPr="007D25B0">
        <w:rPr>
          <w:lang w:val="en-US"/>
        </w:rPr>
        <w:t>level(</w:t>
      </w:r>
      <w:proofErr w:type="gramEnd"/>
      <w:r w:rsidRPr="007D25B0">
        <w:rPr>
          <w:lang w:val="en-US"/>
        </w:rPr>
        <w:t> ) syntax structure applies.</w:t>
      </w:r>
    </w:p>
    <w:p w14:paraId="7F50ED9C" w14:textId="77777777" w:rsidR="008B3821" w:rsidRPr="007D25B0" w:rsidRDefault="008B3821" w:rsidP="008B3821">
      <w:pPr>
        <w:pStyle w:val="3N"/>
        <w:rPr>
          <w:lang w:val="en-US"/>
        </w:rPr>
      </w:pPr>
      <w:r w:rsidRPr="007D25B0">
        <w:rPr>
          <w:bCs/>
          <w:szCs w:val="22"/>
          <w:lang w:val="en-US"/>
        </w:rPr>
        <w:t>When the syntax elements general_profile_space, general_tier_flag, general_profile_idc, general_profile_compatibility_flag</w:t>
      </w:r>
      <w:proofErr w:type="gramStart"/>
      <w:r w:rsidRPr="007D25B0">
        <w:rPr>
          <w:bCs/>
          <w:szCs w:val="22"/>
          <w:lang w:val="en-US"/>
        </w:rPr>
        <w:t>[ j</w:t>
      </w:r>
      <w:proofErr w:type="gramEnd"/>
      <w:r w:rsidRPr="007D25B0">
        <w:rPr>
          <w:bCs/>
          <w:szCs w:val="22"/>
          <w:lang w:val="en-US"/>
        </w:rPr>
        <w:t xml:space="preserve">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14:paraId="5EB87B4C" w14:textId="77777777" w:rsidR="008B3821" w:rsidRPr="007D25B0" w:rsidRDefault="008B3821" w:rsidP="008B3821">
      <w:pPr>
        <w:pStyle w:val="3N"/>
        <w:rPr>
          <w:lang w:val="en-US"/>
        </w:rPr>
      </w:pPr>
      <w:r w:rsidRPr="007D25B0">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14:paraId="665EF596" w14:textId="77777777" w:rsidR="008B3821" w:rsidRPr="007D25B0" w:rsidRDefault="008B3821" w:rsidP="008B3821">
      <w:pPr>
        <w:pStyle w:val="3N"/>
        <w:rPr>
          <w:lang w:val="en-US"/>
        </w:rPr>
      </w:pPr>
      <w:r w:rsidRPr="007D25B0">
        <w:rPr>
          <w:lang w:val="en-US"/>
        </w:rPr>
        <w:t>The specifications in subclause 7.4.4 apply, with following modifications.</w:t>
      </w:r>
    </w:p>
    <w:p w14:paraId="640079AB" w14:textId="77777777" w:rsidR="008B3821" w:rsidRPr="007D25B0" w:rsidRDefault="008B3821" w:rsidP="008B3821">
      <w:pPr>
        <w:rPr>
          <w:bCs/>
          <w:szCs w:val="22"/>
          <w:lang w:val="en-US"/>
        </w:rPr>
      </w:pPr>
      <w:proofErr w:type="gramStart"/>
      <w:r w:rsidRPr="007D25B0">
        <w:rPr>
          <w:b/>
          <w:bCs/>
          <w:szCs w:val="22"/>
          <w:lang w:val="en-US"/>
        </w:rPr>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14:paraId="014890D5" w14:textId="77777777"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14:paraId="57E8EA95" w14:textId="77777777"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w:t>
      </w:r>
      <w:r w:rsidR="0061689D" w:rsidRPr="007D25B0">
        <w:rPr>
          <w:bCs/>
          <w:szCs w:val="22"/>
          <w:lang w:val="en-US"/>
        </w:rPr>
        <w:lastRenderedPageBreak/>
        <w:t>subclause H.11</w:t>
      </w:r>
      <w:r w:rsidRPr="007D25B0">
        <w:rPr>
          <w:bCs/>
          <w:szCs w:val="22"/>
          <w:lang w:val="en-US"/>
        </w:rPr>
        <w:t>. When general_profile_space is equal to 0, general_profile_compatibility_</w:t>
      </w:r>
      <w:proofErr w:type="gramStart"/>
      <w:r w:rsidRPr="007D25B0">
        <w:rPr>
          <w:bCs/>
          <w:szCs w:val="22"/>
          <w:lang w:val="en-US"/>
        </w:rPr>
        <w:t>flag[</w:t>
      </w:r>
      <w:proofErr w:type="gramEnd"/>
      <w:r w:rsidRPr="007D25B0">
        <w:rPr>
          <w:bCs/>
          <w:szCs w:val="22"/>
          <w:lang w:val="en-US"/>
        </w:rPr>
        <w:t>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14:paraId="1D7C409B" w14:textId="77777777"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14:paraId="42C73D85" w14:textId="77777777" w:rsidR="008B3821" w:rsidRPr="007D25B0" w:rsidRDefault="008B3821" w:rsidP="008B3821">
      <w:pPr>
        <w:rPr>
          <w:bCs/>
          <w:szCs w:val="22"/>
          <w:lang w:val="en-US"/>
        </w:rPr>
      </w:pPr>
      <w:r w:rsidRPr="007D25B0">
        <w:rPr>
          <w:b/>
          <w:bCs/>
          <w:szCs w:val="22"/>
          <w:lang w:val="en-US"/>
        </w:rPr>
        <w:t>sub_layer_profile_present_flag</w:t>
      </w:r>
      <w:proofErr w:type="gramStart"/>
      <w:r w:rsidRPr="007D25B0">
        <w:rPr>
          <w:bCs/>
          <w:szCs w:val="22"/>
          <w:lang w:val="en-US"/>
        </w:rPr>
        <w:t>[ i</w:t>
      </w:r>
      <w:proofErr w:type="gramEnd"/>
      <w:r w:rsidRPr="007D25B0">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w:t>
      </w:r>
      <w:proofErr w:type="gramStart"/>
      <w:r w:rsidRPr="007D25B0">
        <w:rPr>
          <w:bCs/>
          <w:szCs w:val="22"/>
          <w:lang w:val="en-US"/>
        </w:rPr>
        <w:t>[ i</w:t>
      </w:r>
      <w:proofErr w:type="gramEnd"/>
      <w:r w:rsidRPr="007D25B0">
        <w:rPr>
          <w:bCs/>
          <w:szCs w:val="22"/>
          <w:lang w:val="en-US"/>
        </w:rPr>
        <w:t> ] shall be equal to 0.</w:t>
      </w:r>
    </w:p>
    <w:p w14:paraId="708FEE8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87" w:name="_Toc366771963"/>
      <w:r w:rsidRPr="007D25B0">
        <w:rPr>
          <w:lang w:val="en-US"/>
        </w:rPr>
        <w:t>Scaling list data semantics</w:t>
      </w:r>
      <w:bookmarkEnd w:id="1587"/>
    </w:p>
    <w:p w14:paraId="5CBEC1BA" w14:textId="77777777" w:rsidR="008B3821" w:rsidRPr="007D25B0" w:rsidRDefault="008B3821" w:rsidP="008B3821">
      <w:pPr>
        <w:pStyle w:val="3N"/>
        <w:rPr>
          <w:lang w:val="en-US"/>
        </w:rPr>
      </w:pPr>
      <w:r w:rsidRPr="007D25B0">
        <w:rPr>
          <w:lang w:val="en-US"/>
        </w:rPr>
        <w:t>The specifications in subclause 7.4.5 apply.</w:t>
      </w:r>
    </w:p>
    <w:p w14:paraId="1D1AF32F"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88" w:name="_Toc366771964"/>
      <w:r w:rsidRPr="007D25B0">
        <w:rPr>
          <w:lang w:val="en-US"/>
        </w:rPr>
        <w:t>Supplemental enhancement information message semantics</w:t>
      </w:r>
      <w:bookmarkEnd w:id="1588"/>
    </w:p>
    <w:p w14:paraId="2DF01A28" w14:textId="77777777" w:rsidR="008B3821" w:rsidRPr="007D25B0" w:rsidRDefault="008B3821" w:rsidP="008B3821">
      <w:pPr>
        <w:pStyle w:val="3N"/>
        <w:rPr>
          <w:lang w:val="en-US"/>
        </w:rPr>
      </w:pPr>
      <w:r w:rsidRPr="007D25B0">
        <w:rPr>
          <w:lang w:val="en-US"/>
        </w:rPr>
        <w:t>The specifications in subclause 7.4.6 apply.</w:t>
      </w:r>
    </w:p>
    <w:p w14:paraId="6F28405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89" w:name="_Toc366771965"/>
      <w:r w:rsidRPr="007D25B0">
        <w:rPr>
          <w:lang w:val="en-US"/>
        </w:rPr>
        <w:t>Slice segment header semantics</w:t>
      </w:r>
      <w:bookmarkEnd w:id="1589"/>
    </w:p>
    <w:p w14:paraId="7638C183"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14:paraId="7A64A71D" w14:textId="77777777" w:rsidR="008B3821" w:rsidRPr="007D25B0" w:rsidRDefault="008B3821" w:rsidP="008B3821">
      <w:pPr>
        <w:pStyle w:val="3N"/>
        <w:rPr>
          <w:lang w:val="en-US"/>
        </w:rPr>
      </w:pPr>
      <w:r w:rsidRPr="007D25B0">
        <w:rPr>
          <w:lang w:val="en-US"/>
        </w:rPr>
        <w:t>The specifications in subclause 7.4.7.1 apply with the following modifications.</w:t>
      </w:r>
    </w:p>
    <w:p w14:paraId="026BEC5D" w14:textId="77777777"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14:paraId="015763C3" w14:textId="77777777" w:rsidR="008B3821" w:rsidRPr="007D25B0" w:rsidRDefault="008B3821" w:rsidP="008B3821">
      <w:pPr>
        <w:rPr>
          <w:lang w:val="en-US"/>
        </w:rPr>
      </w:pPr>
      <w:proofErr w:type="gramStart"/>
      <w:r w:rsidRPr="007D25B0">
        <w:rPr>
          <w:b/>
          <w:lang w:val="en-US"/>
        </w:rPr>
        <w:t>poc_reset_flag</w:t>
      </w:r>
      <w:proofErr w:type="gramEnd"/>
      <w:r w:rsidRPr="007D25B0">
        <w:rPr>
          <w:lang w:val="en-US"/>
        </w:rPr>
        <w:t xml:space="preserve"> equal to 1 specifies that the derived picture order count for the current picture is equal to 0. </w:t>
      </w:r>
      <w:proofErr w:type="gramStart"/>
      <w:r w:rsidRPr="007D25B0">
        <w:rPr>
          <w:lang w:val="en-US"/>
        </w:rPr>
        <w:t>poc_reset_flag</w:t>
      </w:r>
      <w:proofErr w:type="gramEnd"/>
      <w:r w:rsidRPr="007D25B0">
        <w:rPr>
          <w:lang w:val="en-US"/>
        </w:rPr>
        <w:t xml:space="preserve">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14:paraId="109AD742" w14:textId="77777777" w:rsidR="008B3821" w:rsidRPr="007D25B0" w:rsidRDefault="008B3821" w:rsidP="008B3821">
      <w:pPr>
        <w:pStyle w:val="3N"/>
        <w:rPr>
          <w:lang w:val="en-US"/>
        </w:rPr>
      </w:pPr>
      <w:proofErr w:type="gramStart"/>
      <w:r w:rsidRPr="007D25B0">
        <w:rPr>
          <w:b/>
          <w:lang w:val="en-US"/>
        </w:rPr>
        <w:t>discardable_flag</w:t>
      </w:r>
      <w:proofErr w:type="gramEnd"/>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7D25B0">
        <w:rPr>
          <w:lang w:val="en-US"/>
        </w:rPr>
        <w:t>discardable_flag</w:t>
      </w:r>
      <w:proofErr w:type="gramEnd"/>
      <w:r w:rsidRPr="007D25B0">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14:paraId="1F40B7EB" w14:textId="77777777" w:rsidR="008B3821" w:rsidRPr="007D25B0" w:rsidRDefault="008B3821" w:rsidP="008B3821">
      <w:pPr>
        <w:rPr>
          <w:lang w:val="en-US" w:eastAsia="ko-KR"/>
        </w:rPr>
      </w:pPr>
      <w:proofErr w:type="gramStart"/>
      <w:r w:rsidRPr="007D25B0">
        <w:rPr>
          <w:b/>
          <w:lang w:val="en-US" w:eastAsia="ko-KR"/>
        </w:rPr>
        <w:t>inter_layer_pred_enabled_flag</w:t>
      </w:r>
      <w:proofErr w:type="gramEnd"/>
      <w:r w:rsidRPr="007D25B0">
        <w:rPr>
          <w:lang w:val="en-US" w:eastAsia="ko-KR"/>
        </w:rPr>
        <w:t xml:space="preserve"> equal to 1 specifies that inter-layer prediction may be used in decoding of the current picture. </w:t>
      </w:r>
      <w:proofErr w:type="gramStart"/>
      <w:r w:rsidRPr="007D25B0">
        <w:rPr>
          <w:lang w:val="en-US" w:eastAsia="ko-KR"/>
        </w:rPr>
        <w:t>inter_layer_pred_enabled_flag</w:t>
      </w:r>
      <w:proofErr w:type="gramEnd"/>
      <w:r w:rsidRPr="007D25B0">
        <w:rPr>
          <w:lang w:val="en-US" w:eastAsia="ko-KR"/>
        </w:rPr>
        <w:t xml:space="preserve"> equal to 0 specifies that inter-layer prediction is not used in decoding of the current picture.</w:t>
      </w:r>
    </w:p>
    <w:p w14:paraId="10DC7AE3" w14:textId="77777777" w:rsidR="008B3821" w:rsidRPr="007D25B0" w:rsidRDefault="008B3821" w:rsidP="008B3821">
      <w:pPr>
        <w:rPr>
          <w:lang w:val="en-US" w:eastAsia="ko-KR"/>
        </w:rPr>
      </w:pPr>
      <w:proofErr w:type="gramStart"/>
      <w:r w:rsidRPr="007D25B0">
        <w:rPr>
          <w:b/>
          <w:bCs/>
          <w:lang w:val="en-US"/>
        </w:rPr>
        <w:t>num_inter_layer_ref_pics_minus1</w:t>
      </w:r>
      <w:proofErr w:type="gramEnd"/>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w:t>
      </w:r>
      <w:proofErr w:type="gramStart"/>
      <w:r w:rsidRPr="007D25B0">
        <w:rPr>
          <w:lang w:val="en-US" w:eastAsia="ko-KR"/>
        </w:rPr>
        <w:t>Ceil(</w:t>
      </w:r>
      <w:proofErr w:type="gramEnd"/>
      <w:r w:rsidRPr="007D25B0">
        <w:rPr>
          <w:lang w:val="en-US" w:eastAsia="ko-KR"/>
        </w:rPr>
        <w:t>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proofErr w:type="gramStart"/>
      <w:r w:rsidRPr="007D25B0">
        <w:rPr>
          <w:rFonts w:eastAsia="Batang"/>
          <w:bCs/>
          <w:lang w:val="en-US" w:eastAsia="ko-KR"/>
        </w:rPr>
        <w:t>NumDirectRefLayers[</w:t>
      </w:r>
      <w:proofErr w:type="gramEnd"/>
      <w:r w:rsidRPr="007D25B0">
        <w:rPr>
          <w:rFonts w:eastAsia="Batang"/>
          <w:bCs/>
          <w:lang w:val="en-US" w:eastAsia="ko-KR"/>
        </w:rPr>
        <w:t> </w:t>
      </w:r>
      <w:r w:rsidRPr="007D25B0">
        <w:rPr>
          <w:lang w:val="en-US"/>
        </w:rPr>
        <w:t>nuh_layer_id</w:t>
      </w:r>
      <w:r w:rsidRPr="007D25B0">
        <w:rPr>
          <w:rFonts w:eastAsia="Batang"/>
          <w:bCs/>
          <w:lang w:val="en-US" w:eastAsia="ko-KR"/>
        </w:rPr>
        <w:t> ] − 1, inclusive</w:t>
      </w:r>
      <w:r w:rsidRPr="007D25B0">
        <w:rPr>
          <w:lang w:val="en-US" w:eastAsia="ko-KR"/>
        </w:rPr>
        <w:t>.</w:t>
      </w:r>
    </w:p>
    <w:p w14:paraId="75630B36" w14:textId="77777777" w:rsidR="008B3821" w:rsidRPr="007D25B0" w:rsidRDefault="008B3821" w:rsidP="008B3821">
      <w:pPr>
        <w:keepNext/>
        <w:rPr>
          <w:lang w:val="en-US" w:eastAsia="ko-KR"/>
        </w:rPr>
      </w:pPr>
      <w:r w:rsidRPr="007D25B0">
        <w:rPr>
          <w:lang w:val="en-US" w:eastAsia="ko-KR"/>
        </w:rPr>
        <w:t>The variable NumActiveRefLayerPics is derived as follows:</w:t>
      </w:r>
    </w:p>
    <w:p w14:paraId="73B21205" w14:textId="77777777"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14:paraId="116A5051" w14:textId="77777777" w:rsidR="008B3821" w:rsidRPr="007D25B0" w:rsidRDefault="008B3821" w:rsidP="008B3821">
      <w:pPr>
        <w:rPr>
          <w:lang w:val="en-US" w:eastAsia="ko-KR"/>
        </w:rPr>
      </w:pPr>
      <w:r w:rsidRPr="007D25B0">
        <w:rPr>
          <w:lang w:val="en-US" w:eastAsia="ko-KR"/>
        </w:rPr>
        <w:t>All slices of a coded picture shall have the same value of NumActiveRefLayerPics.</w:t>
      </w:r>
    </w:p>
    <w:p w14:paraId="3697E8B3" w14:textId="77777777" w:rsidR="008B3821" w:rsidRPr="007D25B0" w:rsidRDefault="008B3821" w:rsidP="008B3821">
      <w:pPr>
        <w:rPr>
          <w:bCs/>
          <w:lang w:val="en-US"/>
        </w:rPr>
      </w:pPr>
      <w:r w:rsidRPr="007D25B0">
        <w:rPr>
          <w:b/>
          <w:bCs/>
          <w:lang w:val="en-US"/>
        </w:rPr>
        <w:t>inter_layer_pred_layer_idc</w:t>
      </w:r>
      <w:proofErr w:type="gramStart"/>
      <w:r w:rsidRPr="007D25B0">
        <w:rPr>
          <w:b/>
          <w:bCs/>
          <w:lang w:val="en-US"/>
        </w:rPr>
        <w:t>[ </w:t>
      </w:r>
      <w:r w:rsidRPr="007D25B0">
        <w:rPr>
          <w:bCs/>
          <w:lang w:val="en-US"/>
        </w:rPr>
        <w:t>i</w:t>
      </w:r>
      <w:proofErr w:type="gramEnd"/>
      <w:r w:rsidRPr="007D25B0">
        <w:rPr>
          <w:bCs/>
          <w:lang w:val="en-US"/>
        </w:rPr>
        <w:t>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lastRenderedPageBreak/>
        <w:t>inter_layer_pred_layer_idc</w:t>
      </w:r>
      <w:proofErr w:type="gramStart"/>
      <w:r w:rsidRPr="007D25B0">
        <w:rPr>
          <w:bCs/>
          <w:lang w:val="en-US"/>
        </w:rPr>
        <w:t>[ i</w:t>
      </w:r>
      <w:proofErr w:type="gramEnd"/>
      <w:r w:rsidRPr="007D25B0">
        <w:rPr>
          <w:bCs/>
          <w:lang w:val="en-US"/>
        </w:rPr>
        <w:t xml:space="preserve">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w:t>
      </w:r>
      <w:proofErr w:type="gramStart"/>
      <w:r w:rsidRPr="007D25B0">
        <w:rPr>
          <w:bCs/>
          <w:lang w:val="en-US"/>
        </w:rPr>
        <w:t>[ i</w:t>
      </w:r>
      <w:proofErr w:type="gramEnd"/>
      <w:r w:rsidRPr="007D25B0">
        <w:rPr>
          <w:bCs/>
          <w:lang w:val="en-US"/>
        </w:rPr>
        <w:t> ] is inferred to be equal to i.</w:t>
      </w:r>
    </w:p>
    <w:p w14:paraId="7CC6FA7C" w14:textId="77777777"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14:paraId="7884509E" w14:textId="77777777" w:rsidR="008B3821" w:rsidRPr="007D25B0" w:rsidRDefault="008B3821" w:rsidP="008B3821">
      <w:pPr>
        <w:rPr>
          <w:lang w:val="en-US" w:eastAsia="ko-KR"/>
        </w:rPr>
      </w:pPr>
      <w:r w:rsidRPr="007D25B0">
        <w:rPr>
          <w:lang w:val="en-US" w:eastAsia="ko-KR"/>
        </w:rPr>
        <w:t>The variables RefPicLayerId</w:t>
      </w:r>
      <w:proofErr w:type="gramStart"/>
      <w:r w:rsidRPr="007D25B0">
        <w:rPr>
          <w:lang w:val="en-US" w:eastAsia="ko-KR"/>
        </w:rPr>
        <w:t>[ i</w:t>
      </w:r>
      <w:proofErr w:type="gramEnd"/>
      <w:r w:rsidRPr="007D25B0">
        <w:rPr>
          <w:lang w:val="en-US" w:eastAsia="ko-KR"/>
        </w:rPr>
        <w:t> ] for all values of i in the range of 0 to NumActiveRefLayerPics − 1, inclusive, are derived as follows:</w:t>
      </w:r>
    </w:p>
    <w:p w14:paraId="0715BB0F" w14:textId="77777777"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14:paraId="67B5D316" w14:textId="77777777"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w:t>
      </w:r>
      <w:proofErr w:type="gramStart"/>
      <w:r w:rsidRPr="007D25B0">
        <w:rPr>
          <w:bCs/>
          <w:lang w:val="en-US"/>
        </w:rPr>
        <w:t>[ i</w:t>
      </w:r>
      <w:proofErr w:type="gramEnd"/>
      <w:r w:rsidRPr="007D25B0">
        <w:rPr>
          <w:bCs/>
          <w:lang w:val="en-US"/>
        </w:rPr>
        <w:t>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14:paraId="456FEC60" w14:textId="77777777"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14:paraId="71CC029A" w14:textId="77777777"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w:t>
      </w:r>
      <w:proofErr w:type="gramStart"/>
      <w:r w:rsidRPr="007D25B0">
        <w:rPr>
          <w:lang w:val="en-US" w:eastAsia="ko-KR"/>
        </w:rPr>
        <w:t>plus1[</w:t>
      </w:r>
      <w:proofErr w:type="gramEnd"/>
      <w:r w:rsidRPr="007D25B0">
        <w:rPr>
          <w:lang w:val="en-US" w:eastAsia="ko-KR"/>
        </w:rPr>
        <w:t> </w:t>
      </w:r>
      <w:r w:rsidRPr="007D25B0">
        <w:rPr>
          <w:lang w:val="en-US"/>
        </w:rPr>
        <w:t>LayerIdxInVps[ </w:t>
      </w:r>
      <w:r w:rsidRPr="007D25B0">
        <w:rPr>
          <w:lang w:val="en-US" w:eastAsia="ko-KR"/>
        </w:rPr>
        <w:t>RefPicLayerId[ i ] ] ] is greater than TemporalId.</w:t>
      </w:r>
    </w:p>
    <w:p w14:paraId="3A8CC515" w14:textId="77777777"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14:paraId="4571892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14:paraId="2FA669F1" w14:textId="77777777" w:rsidR="008B3821" w:rsidRPr="007D25B0" w:rsidRDefault="008B3821" w:rsidP="008B3821">
      <w:pPr>
        <w:pStyle w:val="3N"/>
        <w:rPr>
          <w:lang w:val="en-US" w:eastAsia="zh-CN"/>
        </w:rPr>
      </w:pPr>
      <w:r w:rsidRPr="007D25B0">
        <w:rPr>
          <w:lang w:val="en-US"/>
        </w:rPr>
        <w:t>The specifications in subclause 7.4.7.2 apply with following modifications.</w:t>
      </w:r>
    </w:p>
    <w:p w14:paraId="1E3B09CF" w14:textId="77777777"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14:paraId="59F41A12" w14:textId="77777777"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14:paraId="0499168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14:paraId="00013745" w14:textId="77777777" w:rsidR="008B3821" w:rsidRPr="007D25B0" w:rsidRDefault="008B3821" w:rsidP="008B3821">
      <w:pPr>
        <w:pStyle w:val="3N"/>
        <w:rPr>
          <w:lang w:val="en-US"/>
        </w:rPr>
      </w:pPr>
      <w:r w:rsidRPr="007D25B0">
        <w:rPr>
          <w:lang w:val="en-US"/>
        </w:rPr>
        <w:t>The specifications in subclause 7.4.7.3 apply.</w:t>
      </w:r>
    </w:p>
    <w:p w14:paraId="49B214D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90" w:name="_Toc366771966"/>
      <w:r w:rsidRPr="007D25B0">
        <w:rPr>
          <w:lang w:val="en-US"/>
        </w:rPr>
        <w:t>Short-term reference picture set semantics</w:t>
      </w:r>
      <w:bookmarkEnd w:id="1590"/>
    </w:p>
    <w:p w14:paraId="4FD5DCC9" w14:textId="77777777" w:rsidR="008B3821" w:rsidRPr="007D25B0" w:rsidRDefault="008B3821" w:rsidP="008B3821">
      <w:pPr>
        <w:pStyle w:val="3N"/>
        <w:rPr>
          <w:lang w:val="en-US" w:eastAsia="zh-CN"/>
        </w:rPr>
      </w:pPr>
      <w:r w:rsidRPr="007D25B0">
        <w:rPr>
          <w:lang w:val="en-US"/>
        </w:rPr>
        <w:t>The specifications in subclause 7.4.8 apply.</w:t>
      </w:r>
    </w:p>
    <w:p w14:paraId="5A83F591"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91" w:name="_Toc366771967"/>
      <w:r w:rsidRPr="007D25B0">
        <w:rPr>
          <w:lang w:val="en-US"/>
        </w:rPr>
        <w:t>Slice segment data semantics</w:t>
      </w:r>
      <w:bookmarkEnd w:id="1591"/>
    </w:p>
    <w:p w14:paraId="1370A0C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14:paraId="62D3E739" w14:textId="77777777" w:rsidR="008B3821" w:rsidRPr="007D25B0" w:rsidRDefault="008B3821" w:rsidP="008B3821">
      <w:pPr>
        <w:pStyle w:val="3N"/>
        <w:rPr>
          <w:lang w:val="en-US"/>
        </w:rPr>
      </w:pPr>
      <w:r w:rsidRPr="007D25B0">
        <w:rPr>
          <w:lang w:val="en-US"/>
        </w:rPr>
        <w:t>The specifications in subclause 7.4.9.1 apply.</w:t>
      </w:r>
    </w:p>
    <w:p w14:paraId="765A711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14:paraId="06B24599" w14:textId="77777777" w:rsidR="008B3821" w:rsidRPr="007D25B0" w:rsidRDefault="008B3821" w:rsidP="008B3821">
      <w:pPr>
        <w:pStyle w:val="3N"/>
        <w:rPr>
          <w:lang w:val="en-US"/>
        </w:rPr>
      </w:pPr>
      <w:r w:rsidRPr="007D25B0">
        <w:rPr>
          <w:lang w:val="en-US"/>
        </w:rPr>
        <w:t>The specifications in subclause 7.4.9.2 apply.</w:t>
      </w:r>
    </w:p>
    <w:p w14:paraId="0024ACD1"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14:paraId="1A06842D" w14:textId="77777777" w:rsidR="008B3821" w:rsidRPr="007D25B0" w:rsidRDefault="008B3821" w:rsidP="008B3821">
      <w:pPr>
        <w:pStyle w:val="3N"/>
        <w:rPr>
          <w:lang w:val="en-US"/>
        </w:rPr>
      </w:pPr>
      <w:r w:rsidRPr="007D25B0">
        <w:rPr>
          <w:lang w:val="en-US"/>
        </w:rPr>
        <w:t>The specifications in subclause 7.4.9.3 apply.</w:t>
      </w:r>
    </w:p>
    <w:p w14:paraId="0709794F"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14:paraId="117F8E12" w14:textId="77777777" w:rsidR="008B3821" w:rsidRPr="007D25B0" w:rsidRDefault="008B3821" w:rsidP="008B3821">
      <w:pPr>
        <w:pStyle w:val="3N"/>
        <w:rPr>
          <w:lang w:val="en-US"/>
        </w:rPr>
      </w:pPr>
      <w:r w:rsidRPr="007D25B0">
        <w:rPr>
          <w:lang w:val="en-US"/>
        </w:rPr>
        <w:t>The specifications in subclause 7.4.9.4 apply.</w:t>
      </w:r>
    </w:p>
    <w:p w14:paraId="657A0150"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14:paraId="149155FA" w14:textId="77777777" w:rsidR="008B3821" w:rsidRPr="007D25B0" w:rsidRDefault="008B3821" w:rsidP="008B3821">
      <w:pPr>
        <w:pStyle w:val="3N"/>
        <w:rPr>
          <w:lang w:val="en-US"/>
        </w:rPr>
      </w:pPr>
      <w:r w:rsidRPr="007D25B0">
        <w:rPr>
          <w:lang w:val="en-US"/>
        </w:rPr>
        <w:t>The specifications in subclause 7.4.9.5 apply.</w:t>
      </w:r>
    </w:p>
    <w:p w14:paraId="269C23C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Prediction unit semantics</w:t>
      </w:r>
    </w:p>
    <w:p w14:paraId="4F1629FE" w14:textId="77777777" w:rsidR="008B3821" w:rsidRPr="007D25B0" w:rsidRDefault="008B3821" w:rsidP="008B3821">
      <w:pPr>
        <w:pStyle w:val="3N"/>
        <w:rPr>
          <w:lang w:val="en-US"/>
        </w:rPr>
      </w:pPr>
      <w:r w:rsidRPr="007D25B0">
        <w:rPr>
          <w:lang w:val="en-US"/>
        </w:rPr>
        <w:t>The specifications in subclause 7.4.9.6 apply.</w:t>
      </w:r>
    </w:p>
    <w:p w14:paraId="2055C9CB"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14:paraId="162B4664" w14:textId="77777777" w:rsidR="008B3821" w:rsidRPr="007D25B0" w:rsidRDefault="008B3821" w:rsidP="008B3821">
      <w:pPr>
        <w:pStyle w:val="3N"/>
        <w:rPr>
          <w:lang w:val="en-US"/>
        </w:rPr>
      </w:pPr>
      <w:r w:rsidRPr="007D25B0">
        <w:rPr>
          <w:lang w:val="en-US"/>
        </w:rPr>
        <w:t>The specifications in subclause 7.4.9.7 apply.</w:t>
      </w:r>
    </w:p>
    <w:p w14:paraId="15383569"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14:paraId="2865B0C6" w14:textId="77777777" w:rsidR="008B3821" w:rsidRPr="007D25B0" w:rsidRDefault="008B3821" w:rsidP="008B3821">
      <w:pPr>
        <w:pStyle w:val="3N"/>
        <w:rPr>
          <w:lang w:val="en-US"/>
        </w:rPr>
      </w:pPr>
      <w:r w:rsidRPr="007D25B0">
        <w:rPr>
          <w:lang w:val="en-US"/>
        </w:rPr>
        <w:t>The specifications in subclause 7.4.9.8 apply.</w:t>
      </w:r>
    </w:p>
    <w:p w14:paraId="603B552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14:paraId="5F3F707E" w14:textId="77777777" w:rsidR="008B3821" w:rsidRPr="007D25B0" w:rsidRDefault="008B3821" w:rsidP="008B3821">
      <w:pPr>
        <w:pStyle w:val="3N"/>
        <w:rPr>
          <w:lang w:val="en-US"/>
        </w:rPr>
      </w:pPr>
      <w:r w:rsidRPr="007D25B0">
        <w:rPr>
          <w:lang w:val="en-US"/>
        </w:rPr>
        <w:t>The specifications in subclause 7.4.9.9 apply.</w:t>
      </w:r>
    </w:p>
    <w:p w14:paraId="1FCB871D"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14:paraId="5E0B283E" w14:textId="77777777" w:rsidR="008B3821" w:rsidRPr="007D25B0" w:rsidRDefault="008B3821" w:rsidP="008B3821">
      <w:pPr>
        <w:pStyle w:val="3N"/>
        <w:rPr>
          <w:lang w:val="en-US"/>
        </w:rPr>
      </w:pPr>
      <w:r w:rsidRPr="007D25B0">
        <w:rPr>
          <w:lang w:val="en-US"/>
        </w:rPr>
        <w:t>The specifications in subclause 7.4.9.10 apply.</w:t>
      </w:r>
    </w:p>
    <w:p w14:paraId="6D13C204"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14:paraId="2A06F815" w14:textId="77777777" w:rsidR="008B3821" w:rsidRPr="007D25B0" w:rsidRDefault="008B3821" w:rsidP="008B3821">
      <w:pPr>
        <w:pStyle w:val="3N"/>
        <w:rPr>
          <w:lang w:val="en-US"/>
        </w:rPr>
      </w:pPr>
      <w:r w:rsidRPr="007D25B0">
        <w:rPr>
          <w:lang w:val="en-US"/>
        </w:rPr>
        <w:t>The specifications in subclause 7.4.9.11 apply.</w:t>
      </w:r>
    </w:p>
    <w:p w14:paraId="6868155E"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592" w:name="_Toc366771968"/>
      <w:r w:rsidRPr="007D25B0">
        <w:rPr>
          <w:lang w:val="en-US"/>
        </w:rPr>
        <w:t>Decoding process</w:t>
      </w:r>
      <w:bookmarkEnd w:id="1592"/>
    </w:p>
    <w:p w14:paraId="7C08ABE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93" w:name="_Ref364436892"/>
      <w:bookmarkStart w:id="1594" w:name="_Toc366771969"/>
      <w:r w:rsidRPr="007D25B0">
        <w:rPr>
          <w:lang w:val="en-US"/>
        </w:rPr>
        <w:t>General decoding process</w:t>
      </w:r>
      <w:bookmarkEnd w:id="1593"/>
      <w:bookmarkEnd w:id="1594"/>
    </w:p>
    <w:p w14:paraId="73B6FD27" w14:textId="77777777" w:rsidR="008B3821" w:rsidRPr="007D25B0" w:rsidRDefault="008B3821" w:rsidP="008B3821">
      <w:pPr>
        <w:pStyle w:val="3N"/>
        <w:rPr>
          <w:lang w:val="en-US"/>
        </w:rPr>
      </w:pPr>
      <w:r w:rsidRPr="007D25B0">
        <w:rPr>
          <w:lang w:val="en-US"/>
        </w:rPr>
        <w:t>The specifications in subclause 8.1 apply with following additions.</w:t>
      </w:r>
    </w:p>
    <w:p w14:paraId="4E1AAB57" w14:textId="77777777" w:rsidR="008B3821" w:rsidRPr="007D25B0" w:rsidRDefault="008B3821" w:rsidP="008B3821">
      <w:pPr>
        <w:rPr>
          <w:lang w:val="en-US"/>
        </w:rPr>
      </w:pPr>
      <w:r w:rsidRPr="007D25B0">
        <w:rPr>
          <w:lang w:val="en-US"/>
        </w:rPr>
        <w:t>When the current picture has nuh_layer_id greater than 0, the following applies.</w:t>
      </w:r>
    </w:p>
    <w:p w14:paraId="702C1147"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14:paraId="659FC77A"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14:paraId="3DB488BC"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14:paraId="51EE5FF9" w14:textId="77777777"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14:paraId="40E4BED4"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14:paraId="2279B005"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14:paraId="316283F6"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14:paraId="2B6D4D89" w14:textId="77777777"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proofErr w:type="gramStart"/>
      <w:r w:rsidRPr="007D25B0">
        <w:rPr>
          <w:lang w:val="en-CA"/>
        </w:rPr>
        <w:t>DependencyId</w:t>
      </w:r>
      <w:r w:rsidRPr="007D25B0">
        <w:rPr>
          <w:rFonts w:eastAsia="Batang"/>
          <w:bCs/>
          <w:lang w:val="en-CA" w:eastAsia="ko-KR"/>
        </w:rPr>
        <w:t>[</w:t>
      </w:r>
      <w:proofErr w:type="gramEnd"/>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14:paraId="1B443A18" w14:textId="77777777"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14:paraId="23755C79"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95" w:name="_Toc366771970"/>
      <w:r w:rsidRPr="007D25B0">
        <w:rPr>
          <w:lang w:val="en-US"/>
        </w:rPr>
        <w:t>Decoding process for starting the decoding of a coded picture with nuh_layer_id greater than 0</w:t>
      </w:r>
      <w:bookmarkEnd w:id="1595"/>
    </w:p>
    <w:p w14:paraId="686958CF" w14:textId="77777777" w:rsidR="008B3821" w:rsidRPr="007D25B0" w:rsidRDefault="008B3821" w:rsidP="008B3821">
      <w:pPr>
        <w:rPr>
          <w:lang w:val="en-US"/>
        </w:rPr>
      </w:pPr>
      <w:r w:rsidRPr="007D25B0">
        <w:rPr>
          <w:lang w:val="en-US"/>
        </w:rPr>
        <w:t>Each picture referred to in this subclause is a complete coded picture.</w:t>
      </w:r>
    </w:p>
    <w:p w14:paraId="2C80E8A6" w14:textId="77777777" w:rsidR="008B3821" w:rsidRPr="007D25B0" w:rsidRDefault="008B3821" w:rsidP="008B3821">
      <w:pPr>
        <w:rPr>
          <w:lang w:val="en-US"/>
        </w:rPr>
      </w:pPr>
      <w:r w:rsidRPr="007D25B0">
        <w:rPr>
          <w:lang w:val="en-US"/>
        </w:rPr>
        <w:t>The decoding process operates as follows for the current picture CurrPic:</w:t>
      </w:r>
    </w:p>
    <w:p w14:paraId="6869EDE9" w14:textId="77777777"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14:paraId="42D8FA08" w14:textId="77777777" w:rsidR="008B3821" w:rsidRPr="007D25B0" w:rsidRDefault="008B3821" w:rsidP="008B3821">
      <w:pPr>
        <w:numPr>
          <w:ilvl w:val="0"/>
          <w:numId w:val="11"/>
        </w:numPr>
        <w:tabs>
          <w:tab w:val="clear" w:pos="794"/>
          <w:tab w:val="left" w:pos="700"/>
        </w:tabs>
        <w:ind w:left="700"/>
        <w:rPr>
          <w:lang w:val="en-US"/>
        </w:rPr>
      </w:pPr>
      <w:r w:rsidRPr="007D25B0">
        <w:rPr>
          <w:lang w:val="en-US"/>
        </w:rPr>
        <w:lastRenderedPageBreak/>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14:paraId="18FCDE73"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14:paraId="37EE9794"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14:paraId="5739CC46" w14:textId="77777777"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14:paraId="5F5E8C8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96" w:name="_Toc366771971"/>
      <w:r w:rsidRPr="007D25B0">
        <w:rPr>
          <w:lang w:val="en-US"/>
        </w:rPr>
        <w:t>Decoding process for ending the decoding of a coded picture with nuh_layer_id greater than 0</w:t>
      </w:r>
      <w:bookmarkEnd w:id="1596"/>
    </w:p>
    <w:p w14:paraId="4941A428" w14:textId="77777777" w:rsidR="008B3821" w:rsidRPr="007D25B0" w:rsidRDefault="008B3821" w:rsidP="008B3821">
      <w:pPr>
        <w:ind w:left="434" w:hanging="434"/>
        <w:rPr>
          <w:lang w:val="en-US"/>
        </w:rPr>
      </w:pPr>
      <w:r w:rsidRPr="007D25B0">
        <w:rPr>
          <w:lang w:val="en-US"/>
        </w:rPr>
        <w:t>PicOutputFlag is set as follows:</w:t>
      </w:r>
    </w:p>
    <w:p w14:paraId="76436433" w14:textId="77777777"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14:paraId="1267F848" w14:textId="77777777" w:rsidR="008B3821" w:rsidRPr="007D25B0" w:rsidRDefault="008B3821" w:rsidP="008B3821">
      <w:pPr>
        <w:ind w:left="434" w:hanging="434"/>
        <w:rPr>
          <w:lang w:val="en-US"/>
        </w:rPr>
      </w:pPr>
      <w:r w:rsidRPr="007D25B0">
        <w:rPr>
          <w:lang w:val="en-US"/>
        </w:rPr>
        <w:t>–</w:t>
      </w:r>
      <w:r w:rsidRPr="007D25B0">
        <w:rPr>
          <w:lang w:val="en-US"/>
        </w:rPr>
        <w:tab/>
        <w:t xml:space="preserve">Otherwise, if </w:t>
      </w:r>
      <w:proofErr w:type="gramStart"/>
      <w:r w:rsidRPr="007D25B0">
        <w:rPr>
          <w:lang w:val="en-US"/>
        </w:rPr>
        <w:t>LayerInitialisedFlag[</w:t>
      </w:r>
      <w:proofErr w:type="gramEnd"/>
      <w:r w:rsidRPr="007D25B0">
        <w:rPr>
          <w:lang w:val="en-US"/>
        </w:rPr>
        <w:t> nuh_layer_id ] is equal to 0, PicOutputFlag is set equal to 0.</w:t>
      </w:r>
    </w:p>
    <w:p w14:paraId="39ACB075" w14:textId="77777777"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14:paraId="30FA4B3A" w14:textId="77777777" w:rsidR="008B3821" w:rsidRPr="007D25B0" w:rsidRDefault="008B3821" w:rsidP="008B3821">
      <w:pPr>
        <w:tabs>
          <w:tab w:val="clear" w:pos="1191"/>
          <w:tab w:val="left" w:pos="1200"/>
        </w:tabs>
        <w:ind w:left="434" w:hanging="434"/>
        <w:rPr>
          <w:lang w:val="en-US"/>
        </w:rPr>
      </w:pPr>
      <w:r w:rsidRPr="007D25B0">
        <w:rPr>
          <w:lang w:val="en-US"/>
        </w:rPr>
        <w:t>The following applies:</w:t>
      </w:r>
    </w:p>
    <w:p w14:paraId="0D24B7EE" w14:textId="77777777"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14:paraId="54B0E05B" w14:textId="77777777"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14:paraId="209BD40F" w14:textId="77777777"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14:paraId="1523047D" w14:textId="77777777" w:rsidR="008B3821" w:rsidRPr="007D25B0" w:rsidRDefault="008B3821" w:rsidP="008B3821">
      <w:pPr>
        <w:tabs>
          <w:tab w:val="clear" w:pos="1191"/>
          <w:tab w:val="left" w:pos="1200"/>
        </w:tabs>
        <w:rPr>
          <w:lang w:val="en-US"/>
        </w:rPr>
      </w:pPr>
      <w:proofErr w:type="gramStart"/>
      <w:r w:rsidRPr="007D25B0">
        <w:rPr>
          <w:lang w:val="en-US"/>
        </w:rPr>
        <w:t>FirstPicInLayerDecodedFlag[</w:t>
      </w:r>
      <w:proofErr w:type="gramEnd"/>
      <w:r w:rsidRPr="007D25B0">
        <w:rPr>
          <w:lang w:val="en-US"/>
        </w:rPr>
        <w:t> nuh_layer_id ] is set equal to 1.</w:t>
      </w:r>
    </w:p>
    <w:p w14:paraId="7B6FFC5C"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14:paraId="1231442B" w14:textId="77777777" w:rsidR="008B3821" w:rsidRPr="007D25B0" w:rsidRDefault="008B3821" w:rsidP="008B3821">
      <w:pPr>
        <w:rPr>
          <w:lang w:val="en-US"/>
        </w:rPr>
      </w:pPr>
      <w:r w:rsidRPr="007D25B0">
        <w:rPr>
          <w:lang w:val="en-US"/>
        </w:rPr>
        <w:t>Input to this process is:</w:t>
      </w:r>
    </w:p>
    <w:p w14:paraId="0710EAEF"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a</w:t>
      </w:r>
      <w:proofErr w:type="gramEnd"/>
      <w:r w:rsidRPr="007D25B0">
        <w:rPr>
          <w:lang w:val="en-US"/>
        </w:rPr>
        <w:t xml:space="preserve"> nuh_layer_id value latestDecLayerId</w:t>
      </w:r>
    </w:p>
    <w:p w14:paraId="2F1186FA" w14:textId="77777777" w:rsidR="008B3821" w:rsidRPr="007D25B0" w:rsidRDefault="008B3821" w:rsidP="008B3821">
      <w:pPr>
        <w:rPr>
          <w:lang w:val="en-US"/>
        </w:rPr>
      </w:pPr>
      <w:r w:rsidRPr="007D25B0">
        <w:rPr>
          <w:lang w:val="en-US"/>
        </w:rPr>
        <w:t>Output of this process is:</w:t>
      </w:r>
    </w:p>
    <w:p w14:paraId="4E73E87B"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potentially</w:t>
      </w:r>
      <w:proofErr w:type="gramEnd"/>
      <w:r w:rsidRPr="007D25B0">
        <w:rPr>
          <w:lang w:val="en-US"/>
        </w:rPr>
        <w:t xml:space="preserve"> updated marking as "unused for reference" for some decoded pictures</w:t>
      </w:r>
    </w:p>
    <w:p w14:paraId="4FAA9159" w14:textId="77777777"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14:paraId="5D96D4ED" w14:textId="77777777" w:rsidR="008B3821" w:rsidRPr="007D25B0" w:rsidRDefault="008B3821" w:rsidP="008B3821">
      <w:pPr>
        <w:numPr>
          <w:ilvl w:val="12"/>
          <w:numId w:val="0"/>
        </w:numPr>
        <w:tabs>
          <w:tab w:val="left" w:pos="-720"/>
        </w:tabs>
        <w:rPr>
          <w:lang w:val="en-US"/>
        </w:rPr>
      </w:pPr>
      <w:r w:rsidRPr="007D25B0">
        <w:rPr>
          <w:lang w:val="en-US"/>
        </w:rPr>
        <w:t xml:space="preserve">The variables </w:t>
      </w:r>
      <w:proofErr w:type="gramStart"/>
      <w:r w:rsidRPr="007D25B0">
        <w:rPr>
          <w:lang w:val="en-US"/>
        </w:rPr>
        <w:t>numTargetDecLayers,</w:t>
      </w:r>
      <w:proofErr w:type="gramEnd"/>
      <w:r w:rsidRPr="007D25B0">
        <w:rPr>
          <w:lang w:val="en-US"/>
        </w:rPr>
        <w:t xml:space="preserve"> and latestDecIdx are derived as follows:</w:t>
      </w:r>
    </w:p>
    <w:p w14:paraId="7E7380E1"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numTargetDecLayers</w:t>
      </w:r>
      <w:proofErr w:type="gramEnd"/>
      <w:r w:rsidRPr="007D25B0">
        <w:rPr>
          <w:lang w:val="en-US"/>
        </w:rPr>
        <w:t xml:space="preserve"> is set equal to the number of entries in TargetDecLayerIdList.</w:t>
      </w:r>
    </w:p>
    <w:p w14:paraId="30243073" w14:textId="77777777"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latestDecIdx</w:t>
      </w:r>
      <w:proofErr w:type="gramEnd"/>
      <w:r w:rsidRPr="007D25B0">
        <w:rPr>
          <w:lang w:val="en-US"/>
        </w:rPr>
        <w:t xml:space="preserve"> is set equal to the value of i for which TargetDecLayerIdList[ i ] is equal to latestDecLayerId.</w:t>
      </w:r>
    </w:p>
    <w:p w14:paraId="7763773A" w14:textId="77777777"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14:paraId="3DE1E8E7" w14:textId="77777777"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w:t>
      </w:r>
      <w:proofErr w:type="gramStart"/>
      <w:r w:rsidRPr="007D25B0">
        <w:rPr>
          <w:lang w:val="en-US"/>
        </w:rPr>
        <w:t>[ i</w:t>
      </w:r>
      <w:proofErr w:type="gramEnd"/>
      <w:r w:rsidRPr="007D25B0">
        <w:rPr>
          <w:lang w:val="en-US"/>
        </w:rPr>
        <w:t> ].</w:t>
      </w:r>
    </w:p>
    <w:p w14:paraId="1EB0B0EC"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14:paraId="7B8020C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14:paraId="7D756FD7" w14:textId="77777777"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14:paraId="1D508252" w14:textId="77777777"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14:paraId="34A436F7" w14:textId="77777777" w:rsidR="008B3821" w:rsidRPr="007D25B0" w:rsidRDefault="008B3821" w:rsidP="008B3821">
      <w:pPr>
        <w:pStyle w:val="enumlev1"/>
        <w:spacing w:before="136"/>
        <w:ind w:left="806" w:hanging="403"/>
        <w:rPr>
          <w:lang w:val="en-US"/>
        </w:rPr>
      </w:pPr>
      <w:r w:rsidRPr="007D25B0">
        <w:rPr>
          <w:lang w:val="en-US"/>
        </w:rPr>
        <w:lastRenderedPageBreak/>
        <w:t>–</w:t>
      </w:r>
      <w:r w:rsidRPr="007D25B0">
        <w:rPr>
          <w:lang w:val="en-US"/>
        </w:rPr>
        <w:tab/>
        <w:t>When remainingInterLayerReferenceFlag is equal to 0, currPic is marked as "unused for reference".</w:t>
      </w:r>
    </w:p>
    <w:p w14:paraId="1ADD7DE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597" w:name="_Toc366771972"/>
      <w:r w:rsidRPr="007D25B0">
        <w:rPr>
          <w:lang w:val="en-US"/>
        </w:rPr>
        <w:t>Generation of unavailable reference pictures for pictures first in decoding order within a layer</w:t>
      </w:r>
      <w:bookmarkEnd w:id="1597"/>
    </w:p>
    <w:p w14:paraId="3E337DB4" w14:textId="77777777" w:rsidR="008B3821" w:rsidRPr="007D25B0" w:rsidRDefault="008B3821" w:rsidP="008B3821">
      <w:pPr>
        <w:numPr>
          <w:ilvl w:val="12"/>
          <w:numId w:val="0"/>
        </w:numPr>
        <w:tabs>
          <w:tab w:val="left" w:pos="-720"/>
        </w:tabs>
        <w:rPr>
          <w:lang w:val="en-US"/>
        </w:rPr>
      </w:pPr>
      <w:r w:rsidRPr="007D25B0">
        <w:rPr>
          <w:lang w:val="en-US"/>
        </w:rPr>
        <w:t xml:space="preserve">This process is invoked for a picture with nuh_layer_id equal to layerId, when </w:t>
      </w:r>
      <w:proofErr w:type="gramStart"/>
      <w:r w:rsidRPr="007D25B0">
        <w:rPr>
          <w:lang w:val="en-US"/>
        </w:rPr>
        <w:t>FirstPicInLayerDecodedFlag[</w:t>
      </w:r>
      <w:proofErr w:type="gramEnd"/>
      <w:r w:rsidRPr="007D25B0">
        <w:rPr>
          <w:lang w:val="en-US"/>
        </w:rPr>
        <w:t> layerId ] is equal to 0.</w:t>
      </w:r>
    </w:p>
    <w:p w14:paraId="586A2F1E" w14:textId="77777777" w:rsidR="008B3821" w:rsidRPr="007D25B0" w:rsidRDefault="008B3821" w:rsidP="008B3821">
      <w:pPr>
        <w:spacing w:before="60"/>
        <w:ind w:left="288"/>
        <w:rPr>
          <w:sz w:val="18"/>
          <w:szCs w:val="18"/>
          <w:lang w:val="en-US"/>
        </w:rPr>
      </w:pPr>
      <w:r w:rsidRPr="007D25B0">
        <w:rPr>
          <w:sz w:val="18"/>
          <w:szCs w:val="18"/>
          <w:lang w:val="en-US"/>
        </w:rPr>
        <w:t xml:space="preserve">NOTE – A cross-layer random access skipped (CL-RAS) picture is a picture with nuh_layer_id equal to layerId such that </w:t>
      </w:r>
      <w:proofErr w:type="gramStart"/>
      <w:r w:rsidRPr="007D25B0">
        <w:rPr>
          <w:sz w:val="18"/>
          <w:szCs w:val="18"/>
          <w:lang w:val="en-US"/>
        </w:rPr>
        <w:t>LayerInitialisedFlag[</w:t>
      </w:r>
      <w:proofErr w:type="gramEnd"/>
      <w:r w:rsidRPr="007D25B0">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14:paraId="7C9E6BBC" w14:textId="77777777" w:rsidR="008B3821" w:rsidRPr="007D25B0" w:rsidRDefault="008B3821" w:rsidP="008B3821">
      <w:pPr>
        <w:keepNext/>
        <w:rPr>
          <w:lang w:val="en-US"/>
        </w:rPr>
      </w:pPr>
      <w:r w:rsidRPr="007D25B0">
        <w:rPr>
          <w:lang w:val="en-US"/>
        </w:rPr>
        <w:t>When this process is invoked, the following applies:</w:t>
      </w:r>
    </w:p>
    <w:p w14:paraId="64980355" w14:textId="77777777"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14:paraId="36C4AD4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w:t>
      </w:r>
      <w:proofErr w:type="gramStart"/>
      <w:r w:rsidRPr="007D25B0">
        <w:rPr>
          <w:lang w:val="en-US"/>
        </w:rPr>
        <w:t>[ i</w:t>
      </w:r>
      <w:proofErr w:type="gramEnd"/>
      <w:r w:rsidRPr="007D25B0">
        <w:rPr>
          <w:lang w:val="en-US"/>
        </w:rPr>
        <w:t> ].</w:t>
      </w:r>
    </w:p>
    <w:p w14:paraId="3237FE4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29234F0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4A9A7EF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w:t>
      </w:r>
      <w:proofErr w:type="gramStart"/>
      <w:r w:rsidRPr="007D25B0">
        <w:rPr>
          <w:lang w:val="en-US"/>
        </w:rPr>
        <w:t>[ i</w:t>
      </w:r>
      <w:proofErr w:type="gramEnd"/>
      <w:r w:rsidRPr="007D25B0">
        <w:rPr>
          <w:lang w:val="en-US"/>
        </w:rPr>
        <w:t> ] is set to be the generated reference picture.</w:t>
      </w:r>
    </w:p>
    <w:p w14:paraId="24061DB4"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19AE56EA" w14:textId="77777777"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14:paraId="5048FE49"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w:t>
      </w:r>
      <w:proofErr w:type="gramStart"/>
      <w:r w:rsidRPr="007D25B0">
        <w:rPr>
          <w:lang w:val="en-US"/>
        </w:rPr>
        <w:t>[ i</w:t>
      </w:r>
      <w:proofErr w:type="gramEnd"/>
      <w:r w:rsidRPr="007D25B0">
        <w:rPr>
          <w:lang w:val="en-US"/>
        </w:rPr>
        <w:t> ].</w:t>
      </w:r>
    </w:p>
    <w:p w14:paraId="1B5027F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6D19E25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150D9CAC"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w:t>
      </w:r>
      <w:proofErr w:type="gramStart"/>
      <w:r w:rsidRPr="007D25B0">
        <w:rPr>
          <w:lang w:val="en-US"/>
        </w:rPr>
        <w:t>[ i</w:t>
      </w:r>
      <w:proofErr w:type="gramEnd"/>
      <w:r w:rsidRPr="007D25B0">
        <w:rPr>
          <w:lang w:val="en-US"/>
        </w:rPr>
        <w:t> ] is set to be the generated reference picture.</w:t>
      </w:r>
    </w:p>
    <w:p w14:paraId="46401D4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24AFAF0B" w14:textId="77777777" w:rsidR="008B3821" w:rsidRPr="007D25B0" w:rsidRDefault="008B3821" w:rsidP="008B3821">
      <w:pPr>
        <w:ind w:left="434" w:hanging="434"/>
        <w:rPr>
          <w:lang w:val="en-US"/>
        </w:rPr>
      </w:pPr>
      <w:r w:rsidRPr="007D25B0">
        <w:rPr>
          <w:lang w:val="en-US"/>
        </w:rPr>
        <w:t>–</w:t>
      </w:r>
      <w:r w:rsidRPr="007D25B0">
        <w:rPr>
          <w:lang w:val="en-US"/>
        </w:rPr>
        <w:tab/>
        <w:t>For each RefPicSetStFoll</w:t>
      </w:r>
      <w:proofErr w:type="gramStart"/>
      <w:r w:rsidRPr="007D25B0">
        <w:rPr>
          <w:lang w:val="en-US"/>
        </w:rPr>
        <w:t>[ i</w:t>
      </w:r>
      <w:proofErr w:type="gramEnd"/>
      <w:r w:rsidRPr="007D25B0">
        <w:rPr>
          <w:lang w:val="en-US"/>
        </w:rPr>
        <w:t> ], with i in the range of 0 to NumPocStFoll − 1, inclusive, that is equal to "no reference picture", a picture is generated as specified in subclause 8.3.3.2, and the following applies:</w:t>
      </w:r>
    </w:p>
    <w:p w14:paraId="02DAFDB6"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w:t>
      </w:r>
      <w:proofErr w:type="gramStart"/>
      <w:r w:rsidRPr="007D25B0">
        <w:rPr>
          <w:lang w:val="en-US"/>
        </w:rPr>
        <w:t>[ i</w:t>
      </w:r>
      <w:proofErr w:type="gramEnd"/>
      <w:r w:rsidRPr="007D25B0">
        <w:rPr>
          <w:lang w:val="en-US"/>
        </w:rPr>
        <w:t> ].</w:t>
      </w:r>
    </w:p>
    <w:p w14:paraId="2643D1E3"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12D7AFBC"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14:paraId="777D879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w:t>
      </w:r>
      <w:proofErr w:type="gramStart"/>
      <w:r w:rsidRPr="007D25B0">
        <w:rPr>
          <w:lang w:val="en-US"/>
        </w:rPr>
        <w:t>[ i</w:t>
      </w:r>
      <w:proofErr w:type="gramEnd"/>
      <w:r w:rsidRPr="007D25B0">
        <w:rPr>
          <w:lang w:val="en-US"/>
        </w:rPr>
        <w:t> ] is set to be the generated reference picture.</w:t>
      </w:r>
    </w:p>
    <w:p w14:paraId="25C803A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0540D5F1" w14:textId="77777777" w:rsidR="008B3821" w:rsidRPr="007D25B0" w:rsidRDefault="008B3821" w:rsidP="008B3821">
      <w:pPr>
        <w:ind w:left="434" w:hanging="434"/>
        <w:rPr>
          <w:lang w:val="en-US"/>
        </w:rPr>
      </w:pPr>
      <w:r w:rsidRPr="007D25B0">
        <w:rPr>
          <w:lang w:val="en-US"/>
        </w:rPr>
        <w:t>–</w:t>
      </w:r>
      <w:r w:rsidRPr="007D25B0">
        <w:rPr>
          <w:lang w:val="en-US"/>
        </w:rPr>
        <w:tab/>
        <w:t>For each RefPicSetLtCurr[ i ], with i in the range of 0 to NumPocLtCurr – 1, inclusive, that is equal to “no-reference picture”, a picture is generated as specified in subclause 8.3.3.2, and the following applies:</w:t>
      </w:r>
    </w:p>
    <w:p w14:paraId="235C41D7"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w:t>
      </w:r>
      <w:proofErr w:type="gramStart"/>
      <w:r w:rsidRPr="007D25B0">
        <w:rPr>
          <w:lang w:val="en-US"/>
        </w:rPr>
        <w:t>[ i</w:t>
      </w:r>
      <w:proofErr w:type="gramEnd"/>
      <w:r w:rsidRPr="007D25B0">
        <w:rPr>
          <w:lang w:val="en-US"/>
        </w:rPr>
        <w:t> ].</w:t>
      </w:r>
    </w:p>
    <w:p w14:paraId="25568CEE"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PocLtCurr</w:t>
      </w:r>
      <w:proofErr w:type="gramEnd"/>
      <w:r w:rsidRPr="007D25B0">
        <w:rPr>
          <w:lang w:val="en-US"/>
        </w:rPr>
        <w:t>[ i ] &amp; ( MaxPicOrderCntLsb – 1 ) ).</w:t>
      </w:r>
    </w:p>
    <w:p w14:paraId="0469464E"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55BAC885"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14:paraId="79AB7A44"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w:t>
      </w:r>
      <w:proofErr w:type="gramStart"/>
      <w:r w:rsidRPr="007D25B0">
        <w:rPr>
          <w:lang w:val="en-US"/>
        </w:rPr>
        <w:t>[ i</w:t>
      </w:r>
      <w:proofErr w:type="gramEnd"/>
      <w:r w:rsidRPr="007D25B0">
        <w:rPr>
          <w:lang w:val="en-US"/>
        </w:rPr>
        <w:t> ] is set to be the generated reference picture.</w:t>
      </w:r>
    </w:p>
    <w:p w14:paraId="427E8EBF"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0C36FB99" w14:textId="77777777" w:rsidR="008B3821" w:rsidRPr="007D25B0" w:rsidRDefault="008B3821" w:rsidP="008B3821">
      <w:pPr>
        <w:ind w:left="434" w:hanging="434"/>
        <w:rPr>
          <w:lang w:val="en-US"/>
        </w:rPr>
      </w:pPr>
      <w:r w:rsidRPr="007D25B0">
        <w:rPr>
          <w:lang w:val="en-US"/>
        </w:rPr>
        <w:t>–</w:t>
      </w:r>
      <w:r w:rsidRPr="007D25B0">
        <w:rPr>
          <w:lang w:val="en-US"/>
        </w:rPr>
        <w:tab/>
        <w:t>For each RefPicSetLtFoll</w:t>
      </w:r>
      <w:proofErr w:type="gramStart"/>
      <w:r w:rsidRPr="007D25B0">
        <w:rPr>
          <w:lang w:val="en-US"/>
        </w:rPr>
        <w:t>[ i</w:t>
      </w:r>
      <w:proofErr w:type="gramEnd"/>
      <w:r w:rsidRPr="007D25B0">
        <w:rPr>
          <w:lang w:val="en-US"/>
        </w:rPr>
        <w:t> ], with i in the range of 0 to NumPocLtFoll − 1, inclusive, that is equal to "no reference picture", a picture is generated as specified in subclause 8.3.3.2, and the following applies:</w:t>
      </w:r>
    </w:p>
    <w:p w14:paraId="345ED7A0"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w:t>
      </w:r>
      <w:proofErr w:type="gramStart"/>
      <w:r w:rsidRPr="007D25B0">
        <w:rPr>
          <w:lang w:val="en-US"/>
        </w:rPr>
        <w:t>[ i</w:t>
      </w:r>
      <w:proofErr w:type="gramEnd"/>
      <w:r w:rsidRPr="007D25B0">
        <w:rPr>
          <w:lang w:val="en-US"/>
        </w:rPr>
        <w:t> ].</w:t>
      </w:r>
    </w:p>
    <w:p w14:paraId="3582F40F" w14:textId="77777777" w:rsidR="008B3821" w:rsidRPr="007D25B0" w:rsidRDefault="008B3821" w:rsidP="008B3821">
      <w:pPr>
        <w:pStyle w:val="enumlev1"/>
        <w:spacing w:before="136"/>
        <w:ind w:left="806" w:hanging="403"/>
        <w:rPr>
          <w:lang w:val="en-US"/>
        </w:rPr>
      </w:pPr>
      <w:r w:rsidRPr="007D25B0">
        <w:rPr>
          <w:lang w:val="en-US"/>
        </w:rPr>
        <w:lastRenderedPageBreak/>
        <w:t>–</w:t>
      </w:r>
      <w:r w:rsidRPr="007D25B0">
        <w:rPr>
          <w:lang w:val="en-US"/>
        </w:rPr>
        <w:tab/>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14:paraId="7BD9C29B"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14:paraId="6C0BA85F"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14:paraId="16472C4A"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w:t>
      </w:r>
      <w:proofErr w:type="gramStart"/>
      <w:r w:rsidRPr="007D25B0">
        <w:rPr>
          <w:lang w:val="en-US"/>
        </w:rPr>
        <w:t>[ i</w:t>
      </w:r>
      <w:proofErr w:type="gramEnd"/>
      <w:r w:rsidRPr="007D25B0">
        <w:rPr>
          <w:lang w:val="en-US"/>
        </w:rPr>
        <w:t> ] is set to be the generated reference picture.</w:t>
      </w:r>
    </w:p>
    <w:p w14:paraId="437ADC63" w14:textId="77777777"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14:paraId="5B65A31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98" w:name="_Toc366771973"/>
      <w:r w:rsidRPr="007D25B0">
        <w:rPr>
          <w:lang w:val="en-US"/>
        </w:rPr>
        <w:t>NAL unit decoding process</w:t>
      </w:r>
      <w:bookmarkEnd w:id="1598"/>
    </w:p>
    <w:p w14:paraId="652DD2F6" w14:textId="77777777" w:rsidR="008B3821" w:rsidRPr="007D25B0" w:rsidRDefault="008B3821" w:rsidP="008B3821">
      <w:pPr>
        <w:pStyle w:val="3N"/>
        <w:rPr>
          <w:lang w:val="en-US"/>
        </w:rPr>
      </w:pPr>
      <w:r w:rsidRPr="007D25B0">
        <w:rPr>
          <w:lang w:val="en-US"/>
        </w:rPr>
        <w:t>The specifications in subclause 8.2 apply.</w:t>
      </w:r>
    </w:p>
    <w:p w14:paraId="2A031703"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599" w:name="_Toc366771974"/>
      <w:r w:rsidRPr="007D25B0">
        <w:rPr>
          <w:lang w:val="en-US"/>
        </w:rPr>
        <w:t>Slice decoding processes</w:t>
      </w:r>
      <w:bookmarkEnd w:id="1599"/>
    </w:p>
    <w:p w14:paraId="53969A4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00" w:name="_Ref364437598"/>
      <w:bookmarkStart w:id="1601" w:name="_Toc366771975"/>
      <w:r w:rsidRPr="007D25B0">
        <w:rPr>
          <w:lang w:val="en-US"/>
        </w:rPr>
        <w:t>Decoding process for picture order count</w:t>
      </w:r>
      <w:bookmarkEnd w:id="1600"/>
      <w:bookmarkEnd w:id="1601"/>
    </w:p>
    <w:p w14:paraId="53A9FEAB" w14:textId="77777777" w:rsidR="008B3821" w:rsidRPr="007D25B0" w:rsidRDefault="008B3821" w:rsidP="008B3821">
      <w:pPr>
        <w:rPr>
          <w:lang w:val="en-US"/>
        </w:rPr>
      </w:pPr>
      <w:r w:rsidRPr="007D25B0">
        <w:rPr>
          <w:lang w:val="en-US"/>
        </w:rPr>
        <w:t>Output of this process is PicOrderCntVal, the picture order count of the current picture.</w:t>
      </w:r>
    </w:p>
    <w:p w14:paraId="3B9BD4A4" w14:textId="77777777"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14:paraId="64396E58" w14:textId="77777777" w:rsidR="008B3821" w:rsidRPr="007D25B0" w:rsidRDefault="008B3821" w:rsidP="008B3821">
      <w:pPr>
        <w:rPr>
          <w:lang w:val="en-US" w:eastAsia="ja-JP"/>
        </w:rPr>
      </w:pPr>
      <w:r w:rsidRPr="007D25B0">
        <w:rPr>
          <w:lang w:val="en-US"/>
        </w:rPr>
        <w:t>Each coded picture is associated with a picture order count variable, denoted as PicOrderCntVal.</w:t>
      </w:r>
    </w:p>
    <w:p w14:paraId="0A4B0CD9" w14:textId="77777777"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14:paraId="7C38A35D" w14:textId="77777777"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14:paraId="23E03261" w14:textId="77777777"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w:t>
      </w:r>
      <w:proofErr w:type="gramStart"/>
      <w:r w:rsidRPr="007D25B0">
        <w:rPr>
          <w:lang w:val="en-US"/>
        </w:rPr>
        <w:t>( MaxPicOrderCntLsb</w:t>
      </w:r>
      <w:proofErr w:type="gramEnd"/>
      <w:r w:rsidRPr="007D25B0">
        <w:rPr>
          <w:lang w:val="en-US"/>
        </w:rPr>
        <w:t> − 1 ).</w:t>
      </w:r>
    </w:p>
    <w:p w14:paraId="6AF975FF" w14:textId="77777777"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14:paraId="7F30B1C4" w14:textId="77777777" w:rsidR="008B3821" w:rsidRPr="007D25B0" w:rsidRDefault="008B3821" w:rsidP="008B3821">
      <w:pPr>
        <w:numPr>
          <w:ilvl w:val="12"/>
          <w:numId w:val="0"/>
        </w:numPr>
        <w:rPr>
          <w:lang w:val="en-US"/>
        </w:rPr>
      </w:pPr>
      <w:r w:rsidRPr="007D25B0">
        <w:rPr>
          <w:lang w:val="en-US"/>
        </w:rPr>
        <w:t>The variable PicOrderCntMsb of the current picture is derived as follows:</w:t>
      </w:r>
    </w:p>
    <w:p w14:paraId="0A20AF42" w14:textId="77777777"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14:paraId="22F01E9E" w14:textId="77777777"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14:paraId="70D34A3E" w14:textId="77777777"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14:paraId="74D42B39" w14:textId="77777777" w:rsidR="008B3821" w:rsidRPr="007D25B0" w:rsidRDefault="008B3821" w:rsidP="008B3821">
      <w:pPr>
        <w:rPr>
          <w:lang w:val="en-US"/>
        </w:rPr>
      </w:pPr>
      <w:r w:rsidRPr="007D25B0">
        <w:rPr>
          <w:lang w:val="en-US"/>
        </w:rPr>
        <w:t>PicOrderCntVal is derived as follows:</w:t>
      </w:r>
    </w:p>
    <w:p w14:paraId="0A8B2FE8" w14:textId="77777777"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14:paraId="18B9970C" w14:textId="77777777"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14:paraId="22E470F1" w14:textId="77777777"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14:paraId="30CD8F44" w14:textId="77777777"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14:paraId="58FDE2A4" w14:textId="77777777" w:rsidR="008B3821" w:rsidRPr="007D25B0" w:rsidRDefault="008B3821" w:rsidP="008B3821">
      <w:pPr>
        <w:numPr>
          <w:ilvl w:val="0"/>
          <w:numId w:val="8"/>
        </w:numPr>
        <w:textAlignment w:val="auto"/>
        <w:rPr>
          <w:lang w:val="en-US" w:eastAsia="ja-JP"/>
        </w:rPr>
      </w:pPr>
      <w:r w:rsidRPr="007D25B0">
        <w:rPr>
          <w:lang w:val="en-US"/>
        </w:rPr>
        <w:t>PicOrderCntVal is set equal to 0.</w:t>
      </w:r>
    </w:p>
    <w:p w14:paraId="1EEC9D99" w14:textId="77777777"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14:paraId="7666BF42" w14:textId="77777777" w:rsidR="008B3821" w:rsidRPr="007D25B0" w:rsidRDefault="008B3821" w:rsidP="008B3821">
      <w:pPr>
        <w:rPr>
          <w:lang w:val="en-US"/>
        </w:rPr>
      </w:pPr>
      <w:r w:rsidRPr="007D25B0">
        <w:rPr>
          <w:lang w:val="en-US"/>
        </w:rPr>
        <w:t xml:space="preserve">The function </w:t>
      </w:r>
      <w:proofErr w:type="gramStart"/>
      <w:r w:rsidRPr="007D25B0">
        <w:rPr>
          <w:lang w:val="en-US"/>
        </w:rPr>
        <w:t>PicOrderCnt(</w:t>
      </w:r>
      <w:proofErr w:type="gramEnd"/>
      <w:r w:rsidRPr="007D25B0">
        <w:rPr>
          <w:lang w:val="en-US"/>
        </w:rPr>
        <w:t xml:space="preserve"> picX ) is specified as follows:</w:t>
      </w:r>
    </w:p>
    <w:p w14:paraId="5EC44E85" w14:textId="77777777"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14:paraId="2C0534C9" w14:textId="77777777" w:rsidR="008B3821" w:rsidRPr="007D25B0" w:rsidRDefault="008B3821" w:rsidP="008B3821">
      <w:pPr>
        <w:rPr>
          <w:lang w:val="en-US"/>
        </w:rPr>
      </w:pPr>
      <w:r w:rsidRPr="007D25B0">
        <w:rPr>
          <w:lang w:val="en-US"/>
        </w:rPr>
        <w:lastRenderedPageBreak/>
        <w:t xml:space="preserve">The function </w:t>
      </w:r>
      <w:proofErr w:type="gramStart"/>
      <w:r w:rsidRPr="007D25B0">
        <w:rPr>
          <w:lang w:val="en-US"/>
        </w:rPr>
        <w:t>DiffPicOrderCnt(</w:t>
      </w:r>
      <w:proofErr w:type="gramEnd"/>
      <w:r w:rsidRPr="007D25B0">
        <w:rPr>
          <w:lang w:val="en-US"/>
        </w:rPr>
        <w:t> picA, picB ) is specified as follows:</w:t>
      </w:r>
    </w:p>
    <w:p w14:paraId="5EC6CF25" w14:textId="77777777"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14:paraId="0C05AD44" w14:textId="77777777" w:rsidR="008B3821" w:rsidRPr="007D25B0" w:rsidRDefault="008B3821" w:rsidP="008B3821">
      <w:pPr>
        <w:rPr>
          <w:lang w:val="en-US"/>
        </w:rPr>
      </w:pPr>
      <w:r w:rsidRPr="007D25B0">
        <w:rPr>
          <w:lang w:val="en-US"/>
        </w:rPr>
        <w:t xml:space="preserve">The bitstream shall not contain data that result in values of </w:t>
      </w:r>
      <w:proofErr w:type="gramStart"/>
      <w:r w:rsidRPr="007D25B0">
        <w:rPr>
          <w:lang w:val="en-US"/>
        </w:rPr>
        <w:t>DiffPicOrderCnt(</w:t>
      </w:r>
      <w:proofErr w:type="gramEnd"/>
      <w:r w:rsidRPr="007D25B0">
        <w:rPr>
          <w:lang w:val="en-US"/>
        </w:rPr>
        <w: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14:paraId="50D4AF9E" w14:textId="77777777"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w:t>
      </w:r>
      <w:proofErr w:type="gramStart"/>
      <w:r w:rsidRPr="007D25B0">
        <w:rPr>
          <w:sz w:val="18"/>
          <w:szCs w:val="18"/>
          <w:lang w:val="en-US"/>
        </w:rPr>
        <w:t>( X</w:t>
      </w:r>
      <w:proofErr w:type="gramEnd"/>
      <w:r w:rsidRPr="007D25B0">
        <w:rPr>
          <w:sz w:val="18"/>
          <w:szCs w:val="18"/>
          <w:lang w:val="en-US"/>
        </w:rPr>
        <w:t>, Y ) and DiffPicOrderCnt( X, Z ) are positive or both are negative.</w:t>
      </w:r>
    </w:p>
    <w:p w14:paraId="0A6216CB"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02" w:name="_Ref364437627"/>
      <w:bookmarkStart w:id="1603" w:name="_Toc366771976"/>
      <w:r w:rsidRPr="007D25B0">
        <w:rPr>
          <w:lang w:val="en-US"/>
        </w:rPr>
        <w:t>Decoding process for reference picture set</w:t>
      </w:r>
      <w:bookmarkEnd w:id="1602"/>
      <w:bookmarkEnd w:id="1603"/>
    </w:p>
    <w:p w14:paraId="70112DC7" w14:textId="77777777"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14:paraId="5E1628CC"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14:paraId="1327FD8B" w14:textId="77777777"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14:paraId="00367266" w14:textId="77777777" w:rsidR="008B3821" w:rsidRPr="007D25B0" w:rsidRDefault="008B3821" w:rsidP="008B3821">
      <w:pPr>
        <w:rPr>
          <w:lang w:val="en-US"/>
        </w:rPr>
      </w:pPr>
      <w:r w:rsidRPr="007D25B0">
        <w:rPr>
          <w:lang w:val="en-US"/>
        </w:rPr>
        <w:t>The variable currPicLayerId is set to be the nuh_layer_id of the current picture.</w:t>
      </w:r>
    </w:p>
    <w:p w14:paraId="43CF6FAC" w14:textId="77777777"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14:paraId="07FBF14E" w14:textId="77777777"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14:paraId="6764FAB3" w14:textId="77777777"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14:paraId="27F29C2A"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14:paraId="215DC9C2"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14:paraId="2611CA6E" w14:textId="77777777"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lastRenderedPageBreak/>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14:paraId="138FA539" w14:textId="77777777"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14:paraId="08C22539"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14:paraId="1B1AA0F3" w14:textId="77777777"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14:paraId="679D4851"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w:t>
      </w:r>
      <w:proofErr w:type="gramStart"/>
      <w:r w:rsidRPr="007D25B0">
        <w:rPr>
          <w:lang w:val="en-US" w:eastAsia="ko-KR"/>
        </w:rPr>
        <w:t>[ i</w:t>
      </w:r>
      <w:proofErr w:type="gramEnd"/>
      <w:r w:rsidRPr="007D25B0">
        <w:rPr>
          <w:lang w:val="en-US" w:eastAsia="ko-KR"/>
        </w:rPr>
        <w:t> ] is equal to PocStCurrBefore[ j ].</w:t>
      </w:r>
    </w:p>
    <w:p w14:paraId="17EC348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w:t>
      </w:r>
      <w:proofErr w:type="gramStart"/>
      <w:r w:rsidRPr="007D25B0">
        <w:rPr>
          <w:lang w:val="en-US" w:eastAsia="ko-KR"/>
        </w:rPr>
        <w:t>[ i</w:t>
      </w:r>
      <w:proofErr w:type="gramEnd"/>
      <w:r w:rsidRPr="007D25B0">
        <w:rPr>
          <w:lang w:val="en-US" w:eastAsia="ko-KR"/>
        </w:rPr>
        <w:t> ] is equal to PocStCurrAfter[ j ].</w:t>
      </w:r>
    </w:p>
    <w:p w14:paraId="5BA8D8F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w:t>
      </w:r>
      <w:proofErr w:type="gramStart"/>
      <w:r w:rsidRPr="007D25B0">
        <w:rPr>
          <w:lang w:val="en-US" w:eastAsia="ko-KR"/>
        </w:rPr>
        <w:t>[ i</w:t>
      </w:r>
      <w:proofErr w:type="gramEnd"/>
      <w:r w:rsidRPr="007D25B0">
        <w:rPr>
          <w:lang w:val="en-US" w:eastAsia="ko-KR"/>
        </w:rPr>
        <w:t> ] is equal to PocStFoll[ j ].</w:t>
      </w:r>
    </w:p>
    <w:p w14:paraId="779964F5"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w:t>
      </w:r>
      <w:proofErr w:type="gramStart"/>
      <w:r w:rsidRPr="007D25B0">
        <w:rPr>
          <w:lang w:val="en-US" w:eastAsia="ko-KR"/>
        </w:rPr>
        <w:t>[ i</w:t>
      </w:r>
      <w:proofErr w:type="gramEnd"/>
      <w:r w:rsidRPr="007D25B0">
        <w:rPr>
          <w:lang w:val="en-US" w:eastAsia="ko-KR"/>
        </w:rPr>
        <w:t> ] is equal to PocLtCurr[ j ].</w:t>
      </w:r>
    </w:p>
    <w:p w14:paraId="52C2FF4B" w14:textId="77777777"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14:paraId="1DC8B67E"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w:t>
      </w:r>
      <w:proofErr w:type="gramStart"/>
      <w:r w:rsidRPr="007D25B0">
        <w:rPr>
          <w:lang w:val="en-US" w:eastAsia="ko-KR"/>
        </w:rPr>
        <w:t>[ i</w:t>
      </w:r>
      <w:proofErr w:type="gramEnd"/>
      <w:r w:rsidRPr="007D25B0">
        <w:rPr>
          <w:lang w:val="en-US" w:eastAsia="ko-KR"/>
        </w:rPr>
        <w:t> ] is equal to PocStCurrBefore[ j ].</w:t>
      </w:r>
    </w:p>
    <w:p w14:paraId="380DB5DF"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w:t>
      </w:r>
      <w:proofErr w:type="gramStart"/>
      <w:r w:rsidRPr="007D25B0">
        <w:rPr>
          <w:lang w:val="en-US" w:eastAsia="ko-KR"/>
        </w:rPr>
        <w:t>[ i</w:t>
      </w:r>
      <w:proofErr w:type="gramEnd"/>
      <w:r w:rsidRPr="007D25B0">
        <w:rPr>
          <w:lang w:val="en-US" w:eastAsia="ko-KR"/>
        </w:rPr>
        <w:t> ] is equal to PocStCurrAfter[ j ].</w:t>
      </w:r>
    </w:p>
    <w:p w14:paraId="01070B66"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w:t>
      </w:r>
      <w:proofErr w:type="gramStart"/>
      <w:r w:rsidRPr="007D25B0">
        <w:rPr>
          <w:lang w:val="en-US" w:eastAsia="ko-KR"/>
        </w:rPr>
        <w:t>[ i</w:t>
      </w:r>
      <w:proofErr w:type="gramEnd"/>
      <w:r w:rsidRPr="007D25B0">
        <w:rPr>
          <w:lang w:val="en-US" w:eastAsia="ko-KR"/>
        </w:rPr>
        <w:t> ] is equal to PocStFoll[ j ].</w:t>
      </w:r>
    </w:p>
    <w:p w14:paraId="064D044D"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w:t>
      </w:r>
      <w:proofErr w:type="gramStart"/>
      <w:r w:rsidRPr="007D25B0">
        <w:rPr>
          <w:lang w:val="en-US" w:eastAsia="ko-KR"/>
        </w:rPr>
        <w:t>[ i</w:t>
      </w:r>
      <w:proofErr w:type="gramEnd"/>
      <w:r w:rsidRPr="007D25B0">
        <w:rPr>
          <w:lang w:val="en-US" w:eastAsia="ko-KR"/>
        </w:rPr>
        <w:t> ] is equal to PocLtFoll[ j ].</w:t>
      </w:r>
    </w:p>
    <w:p w14:paraId="53AAB2F2"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w:t>
      </w:r>
      <w:proofErr w:type="gramStart"/>
      <w:r w:rsidRPr="007D25B0">
        <w:rPr>
          <w:lang w:val="en-US" w:eastAsia="ko-KR"/>
        </w:rPr>
        <w:t>[ i</w:t>
      </w:r>
      <w:proofErr w:type="gramEnd"/>
      <w:r w:rsidRPr="007D25B0">
        <w:rPr>
          <w:lang w:val="en-US" w:eastAsia="ko-KR"/>
        </w:rPr>
        <w:t> ] is equal to PocLtCurr[ j ].</w:t>
      </w:r>
    </w:p>
    <w:p w14:paraId="569FE35D" w14:textId="77777777"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14:paraId="4EE2492A"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14:paraId="5A1DBD0D"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14:paraId="41EA9209"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14:paraId="5EF135D7"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14:paraId="66AB5963" w14:textId="77777777"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14:paraId="56911476"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14:paraId="16CAE97B"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14:paraId="016BDBC5" w14:textId="77777777"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NumPocStFoll − 1, inclusive, for which PocLtFoll[ i ] is equal to ( PocStFoll[ j ] &amp; ( MaxPicOrderCntLsb − 1 ) ).</w:t>
      </w:r>
    </w:p>
    <w:p w14:paraId="21DABE01"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14:paraId="5FB7F0FF" w14:textId="77777777"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14:paraId="2EA55AAA" w14:textId="77777777"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14:paraId="1893FCD5" w14:textId="77777777"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14:paraId="00573F64" w14:textId="77777777"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14:paraId="2E2781CC" w14:textId="77777777"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14:paraId="3CAB37DE"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14:paraId="0F8B0FD3" w14:textId="77777777"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14:paraId="64EAD2C3" w14:textId="77777777" w:rsidR="008B3821" w:rsidRPr="007D25B0" w:rsidRDefault="008B3821" w:rsidP="002026D5">
      <w:pPr>
        <w:numPr>
          <w:ilvl w:val="0"/>
          <w:numId w:val="18"/>
        </w:numPr>
        <w:textAlignment w:val="auto"/>
        <w:rPr>
          <w:lang w:val="en-US" w:eastAsia="ko-KR"/>
        </w:rPr>
      </w:pPr>
      <w:r w:rsidRPr="007D25B0">
        <w:rPr>
          <w:lang w:val="en-US" w:eastAsia="ko-KR"/>
        </w:rPr>
        <w:t>The following applies:</w:t>
      </w:r>
    </w:p>
    <w:p w14:paraId="1FA47D20"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14:paraId="0460F8E3" w14:textId="77777777"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14:paraId="1738E227" w14:textId="77777777" w:rsidR="008B3821" w:rsidRPr="007D25B0" w:rsidRDefault="008B3821" w:rsidP="002026D5">
      <w:pPr>
        <w:numPr>
          <w:ilvl w:val="0"/>
          <w:numId w:val="18"/>
        </w:numPr>
        <w:textAlignment w:val="auto"/>
        <w:rPr>
          <w:lang w:val="en-US" w:eastAsia="ko-KR"/>
        </w:rPr>
      </w:pPr>
      <w:r w:rsidRPr="007D25B0">
        <w:rPr>
          <w:lang w:val="en-US" w:eastAsia="ko-KR"/>
        </w:rPr>
        <w:t>The following applies:</w:t>
      </w:r>
    </w:p>
    <w:p w14:paraId="7C48A2CB"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14:paraId="099A4188"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lastRenderedPageBreak/>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14:paraId="7DD0B493" w14:textId="77777777"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14:paraId="4AAC781E" w14:textId="77777777"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14:paraId="5588F562"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14:paraId="023A8C51" w14:textId="77777777"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14:paraId="1B25BF7E" w14:textId="77777777"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14:paraId="123003DE" w14:textId="77777777"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14:paraId="571123E1"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14:paraId="479A4C79"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14:paraId="0574A0B7" w14:textId="77777777"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14:paraId="66464F64"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14:paraId="32609109" w14:textId="77777777"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14:paraId="3DA8DAB7"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14:paraId="11DB6D29"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14:paraId="29F766BB"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14:paraId="132CED8D" w14:textId="77777777"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14:paraId="3DA1F6FD"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14:paraId="098D2DAB"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14:paraId="081D9FDD"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14:paraId="738A913D" w14:textId="77777777"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14:paraId="25F2B498"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14:paraId="6B06E031" w14:textId="77777777"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14:paraId="01D3A1C1" w14:textId="77777777"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14:paraId="2EF11672" w14:textId="77777777" w:rsidR="008B3821" w:rsidRPr="007D25B0" w:rsidRDefault="008B3821" w:rsidP="008B3821">
      <w:pPr>
        <w:rPr>
          <w:lang w:val="en-US"/>
        </w:rPr>
      </w:pPr>
      <w:r w:rsidRPr="007D25B0">
        <w:rPr>
          <w:rFonts w:eastAsia="Times New Roman"/>
          <w:lang w:val="en-US"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14:paraId="71F6E92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04" w:name="_Toc366771977"/>
      <w:r w:rsidRPr="007D25B0">
        <w:rPr>
          <w:lang w:val="en-US"/>
        </w:rPr>
        <w:t>Decoding process for coding units coded in intra prediction mode</w:t>
      </w:r>
      <w:bookmarkEnd w:id="1604"/>
    </w:p>
    <w:p w14:paraId="285AA667" w14:textId="77777777" w:rsidR="008B3821" w:rsidRPr="007D25B0" w:rsidRDefault="008B3821" w:rsidP="008B3821">
      <w:pPr>
        <w:pStyle w:val="3N"/>
        <w:rPr>
          <w:lang w:val="en-US"/>
        </w:rPr>
      </w:pPr>
      <w:r w:rsidRPr="007D25B0">
        <w:rPr>
          <w:lang w:val="en-US"/>
        </w:rPr>
        <w:t>The specifications in subclause 8.4 apply.</w:t>
      </w:r>
    </w:p>
    <w:p w14:paraId="38AE8A3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05" w:name="_Ref364437673"/>
      <w:bookmarkStart w:id="1606" w:name="_Toc366771978"/>
      <w:r w:rsidRPr="007D25B0">
        <w:rPr>
          <w:lang w:val="en-US"/>
        </w:rPr>
        <w:t>Decoding process for coding units coded in inter prediction mode</w:t>
      </w:r>
      <w:bookmarkEnd w:id="1605"/>
      <w:bookmarkEnd w:id="1606"/>
    </w:p>
    <w:p w14:paraId="1AF96727" w14:textId="77777777" w:rsidR="008B3821" w:rsidRPr="007D25B0" w:rsidRDefault="008B3821" w:rsidP="008B3821">
      <w:pPr>
        <w:pStyle w:val="3N"/>
        <w:rPr>
          <w:lang w:val="en-US"/>
        </w:rPr>
      </w:pPr>
      <w:r w:rsidRPr="007D25B0">
        <w:rPr>
          <w:lang w:val="en-US"/>
        </w:rPr>
        <w:t>The specifications in subclause 8.5 apply.</w:t>
      </w:r>
    </w:p>
    <w:p w14:paraId="6CF710B7"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07" w:name="_Toc366771979"/>
      <w:r w:rsidRPr="007D25B0">
        <w:rPr>
          <w:lang w:val="en-US"/>
        </w:rPr>
        <w:t>Scaling, transformation and array construction process prior to deblocking filter process</w:t>
      </w:r>
      <w:bookmarkEnd w:id="1607"/>
    </w:p>
    <w:p w14:paraId="5D493C9B" w14:textId="77777777" w:rsidR="008B3821" w:rsidRPr="007D25B0" w:rsidRDefault="008B3821" w:rsidP="008B3821">
      <w:pPr>
        <w:pStyle w:val="3N"/>
        <w:rPr>
          <w:lang w:val="en-US"/>
        </w:rPr>
      </w:pPr>
      <w:r w:rsidRPr="007D25B0">
        <w:rPr>
          <w:lang w:val="en-US"/>
        </w:rPr>
        <w:t>The specifications in subclause 8.6 apply.</w:t>
      </w:r>
    </w:p>
    <w:p w14:paraId="5DA6F760"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08" w:name="_Toc366771980"/>
      <w:r w:rsidRPr="007D25B0">
        <w:rPr>
          <w:lang w:val="en-US"/>
        </w:rPr>
        <w:t>In-loop filter process</w:t>
      </w:r>
      <w:bookmarkEnd w:id="1608"/>
    </w:p>
    <w:p w14:paraId="696CFB62" w14:textId="77777777" w:rsidR="008B3821" w:rsidRPr="007D25B0" w:rsidRDefault="008B3821" w:rsidP="008B3821">
      <w:pPr>
        <w:pStyle w:val="3N"/>
        <w:rPr>
          <w:lang w:val="en-US"/>
        </w:rPr>
      </w:pPr>
      <w:r w:rsidRPr="007D25B0">
        <w:rPr>
          <w:lang w:val="en-US"/>
        </w:rPr>
        <w:t>The specifications in subclause 8.7 apply.</w:t>
      </w:r>
    </w:p>
    <w:p w14:paraId="14F4D2D1"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09" w:name="_Toc366771981"/>
      <w:r w:rsidRPr="007D25B0">
        <w:rPr>
          <w:lang w:val="en-US"/>
        </w:rPr>
        <w:t>Parsing process</w:t>
      </w:r>
      <w:bookmarkEnd w:id="1609"/>
    </w:p>
    <w:p w14:paraId="0F486B34" w14:textId="77777777" w:rsidR="008B3821" w:rsidRPr="007D25B0" w:rsidRDefault="008B3821" w:rsidP="008B3821">
      <w:pPr>
        <w:pStyle w:val="3N"/>
        <w:rPr>
          <w:lang w:val="en-US"/>
        </w:rPr>
      </w:pPr>
      <w:r w:rsidRPr="007D25B0">
        <w:rPr>
          <w:lang w:val="en-US"/>
        </w:rPr>
        <w:t>The specifications in clause 9 apply.</w:t>
      </w:r>
    </w:p>
    <w:p w14:paraId="6845641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10" w:name="_Toc366771982"/>
      <w:r w:rsidRPr="007D25B0">
        <w:rPr>
          <w:lang w:val="en-US"/>
        </w:rPr>
        <w:t>Specification of bitstream subsets</w:t>
      </w:r>
      <w:bookmarkEnd w:id="1610"/>
    </w:p>
    <w:p w14:paraId="491E652E" w14:textId="77777777" w:rsidR="008B3821" w:rsidRPr="007D25B0" w:rsidRDefault="008B3821" w:rsidP="008B3821">
      <w:pPr>
        <w:pStyle w:val="3N"/>
        <w:rPr>
          <w:lang w:val="en-US"/>
        </w:rPr>
      </w:pPr>
      <w:r w:rsidRPr="007D25B0">
        <w:rPr>
          <w:lang w:val="en-US"/>
        </w:rPr>
        <w:t>The specifications in clause 10 apply.</w:t>
      </w:r>
    </w:p>
    <w:p w14:paraId="2E1C7BD7"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11" w:name="_Toc366771983"/>
      <w:r w:rsidRPr="007D25B0">
        <w:rPr>
          <w:lang w:val="en-US"/>
        </w:rPr>
        <w:t>(Void)</w:t>
      </w:r>
      <w:bookmarkEnd w:id="1611"/>
    </w:p>
    <w:p w14:paraId="15C7B0B0"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12" w:name="_Ref364437770"/>
      <w:bookmarkStart w:id="1613" w:name="_Toc366771984"/>
      <w:r w:rsidRPr="007D25B0">
        <w:rPr>
          <w:lang w:val="en-US"/>
        </w:rPr>
        <w:t>Byte stream format</w:t>
      </w:r>
      <w:bookmarkEnd w:id="1612"/>
      <w:bookmarkEnd w:id="1613"/>
    </w:p>
    <w:p w14:paraId="28D211A7" w14:textId="77777777" w:rsidR="008B3821" w:rsidRPr="007D25B0" w:rsidRDefault="008B3821" w:rsidP="008B3821">
      <w:pPr>
        <w:pStyle w:val="3N"/>
        <w:rPr>
          <w:lang w:val="en-US"/>
        </w:rPr>
      </w:pPr>
      <w:r w:rsidRPr="007D25B0">
        <w:rPr>
          <w:lang w:val="en-US"/>
        </w:rPr>
        <w:t>The specifications in Annex B apply.</w:t>
      </w:r>
    </w:p>
    <w:p w14:paraId="1DFBF29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14" w:name="_Ref364437780"/>
      <w:bookmarkStart w:id="1615" w:name="_Toc366771985"/>
      <w:r w:rsidRPr="007D25B0">
        <w:rPr>
          <w:lang w:val="en-US"/>
        </w:rPr>
        <w:t>Hypothetical reference decoder</w:t>
      </w:r>
      <w:bookmarkEnd w:id="1614"/>
      <w:bookmarkEnd w:id="1615"/>
    </w:p>
    <w:p w14:paraId="65971453"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16" w:name="_Toc366771986"/>
      <w:r w:rsidRPr="007D25B0">
        <w:rPr>
          <w:lang w:val="en-US"/>
        </w:rPr>
        <w:t>General</w:t>
      </w:r>
      <w:bookmarkEnd w:id="1616"/>
    </w:p>
    <w:p w14:paraId="6FF3A332" w14:textId="77777777" w:rsidR="008B3821" w:rsidRPr="007D25B0" w:rsidRDefault="008B3821" w:rsidP="008B3821">
      <w:pPr>
        <w:pStyle w:val="3N"/>
        <w:rPr>
          <w:lang w:val="en-US"/>
        </w:rPr>
      </w:pPr>
      <w:r w:rsidRPr="007D25B0">
        <w:rPr>
          <w:lang w:val="en-US"/>
        </w:rPr>
        <w:t>The specifications in subclause C.1 apply.</w:t>
      </w:r>
    </w:p>
    <w:p w14:paraId="70C8965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17" w:name="_Toc366771987"/>
      <w:r w:rsidRPr="007D25B0">
        <w:rPr>
          <w:lang w:val="en-US"/>
        </w:rPr>
        <w:t>Operation of coded picture buffer (CPB)</w:t>
      </w:r>
      <w:bookmarkEnd w:id="1617"/>
    </w:p>
    <w:p w14:paraId="5A3C9E6F" w14:textId="77777777" w:rsidR="008B3821" w:rsidRPr="007D25B0" w:rsidRDefault="008B3821" w:rsidP="008B3821">
      <w:pPr>
        <w:pStyle w:val="3N"/>
        <w:rPr>
          <w:lang w:val="en-US"/>
        </w:rPr>
      </w:pPr>
      <w:r w:rsidRPr="007D25B0">
        <w:rPr>
          <w:lang w:val="en-US"/>
        </w:rPr>
        <w:t>The specifications in subclause C.2 apply with the following modifications.</w:t>
      </w:r>
    </w:p>
    <w:p w14:paraId="6296FAE3"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14:paraId="5523CC40"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14:paraId="595FA1C5"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14:paraId="44CDD955"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w:t>
      </w:r>
      <w:proofErr w:type="gramStart"/>
      <w:r w:rsidRPr="007D25B0">
        <w:rPr>
          <w:lang w:val="en-US"/>
        </w:rPr>
        <w:t>AuNominalRemovalTime[</w:t>
      </w:r>
      <w:proofErr w:type="gramEnd"/>
      <w:r w:rsidRPr="007D25B0">
        <w:rPr>
          <w:lang w:val="en-US"/>
        </w:rPr>
        <w:t>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14:paraId="281778C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18" w:name="_Toc366771988"/>
      <w:r w:rsidRPr="007D25B0">
        <w:rPr>
          <w:lang w:val="en-US"/>
        </w:rPr>
        <w:t>Operation of the decoded picture buffer (DPB)</w:t>
      </w:r>
      <w:bookmarkEnd w:id="1618"/>
    </w:p>
    <w:p w14:paraId="27806D0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19" w:name="_Toc366771989"/>
      <w:r w:rsidRPr="007D25B0">
        <w:rPr>
          <w:lang w:val="en-US"/>
        </w:rPr>
        <w:t>General</w:t>
      </w:r>
      <w:bookmarkEnd w:id="1619"/>
    </w:p>
    <w:p w14:paraId="04E2F152" w14:textId="77777777"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14:paraId="1150997A" w14:textId="77777777"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14:paraId="5C1CAA1F" w14:textId="77777777" w:rsidR="008B3821" w:rsidRPr="007D25B0" w:rsidRDefault="008B3821" w:rsidP="008B3821">
      <w:pPr>
        <w:pStyle w:val="3N"/>
        <w:rPr>
          <w:lang w:val="en-US"/>
        </w:rPr>
      </w:pPr>
      <w:r w:rsidRPr="007D25B0">
        <w:rPr>
          <w:lang w:val="en-US"/>
        </w:rPr>
        <w:lastRenderedPageBreak/>
        <w:t>PicOutputFlag for pictures that are not included in a target output layer is set equal to 0.</w:t>
      </w:r>
    </w:p>
    <w:p w14:paraId="52B74811" w14:textId="77777777"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14:paraId="5C54A817" w14:textId="77777777"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14:paraId="36C1541F"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20" w:name="_Toc366771990"/>
      <w:r w:rsidRPr="007D25B0">
        <w:rPr>
          <w:lang w:val="en-US"/>
        </w:rPr>
        <w:t>Removal of pictures from the DPB</w:t>
      </w:r>
      <w:bookmarkEnd w:id="1620"/>
    </w:p>
    <w:p w14:paraId="31C4F3F7" w14:textId="77777777"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14:paraId="6BD0283D"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14:paraId="2BA4A060"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21" w:name="_Toc366771991"/>
      <w:r w:rsidRPr="007D25B0">
        <w:rPr>
          <w:lang w:val="en-US"/>
        </w:rPr>
        <w:t>Picture output</w:t>
      </w:r>
      <w:bookmarkEnd w:id="1621"/>
    </w:p>
    <w:p w14:paraId="65A95239" w14:textId="77777777"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14:paraId="2BC43C42"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Replace "The output of the current picture is specified as follows, </w:t>
      </w:r>
      <w:proofErr w:type="gramStart"/>
      <w:r w:rsidRPr="007D25B0">
        <w:rPr>
          <w:lang w:val="en-US"/>
        </w:rPr>
        <w:t>" with</w:t>
      </w:r>
      <w:proofErr w:type="gramEnd"/>
      <w:r w:rsidRPr="007D25B0">
        <w:rPr>
          <w:lang w:val="en-US"/>
        </w:rPr>
        <w:t xml:space="preserve"> "For each picture of the current access unit, the output of the picture is specified as follows for each picture of the access unit ".</w:t>
      </w:r>
    </w:p>
    <w:p w14:paraId="22488ADE"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22" w:name="_Toc366771992"/>
      <w:r w:rsidRPr="007D25B0">
        <w:rPr>
          <w:lang w:val="en-US"/>
        </w:rPr>
        <w:t>Current decoded picture marking and storage</w:t>
      </w:r>
      <w:bookmarkEnd w:id="1622"/>
    </w:p>
    <w:p w14:paraId="540426C9" w14:textId="77777777"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proofErr w:type="gramStart"/>
      <w:r w:rsidRPr="007D25B0">
        <w:rPr>
          <w:iCs/>
          <w:lang w:val="en-US"/>
        </w:rPr>
        <w:t>[</w:t>
      </w:r>
      <w:r w:rsidRPr="007D25B0">
        <w:rPr>
          <w:lang w:val="en-US"/>
        </w:rPr>
        <w:t> n</w:t>
      </w:r>
      <w:proofErr w:type="gramEnd"/>
      <w:r w:rsidRPr="007D25B0">
        <w:rPr>
          <w:iCs/>
          <w:lang w:val="en-US"/>
        </w:rPr>
        <w:t> ]</w:t>
      </w:r>
      <w:r w:rsidRPr="007D25B0">
        <w:rPr>
          <w:lang w:val="en-US"/>
        </w:rPr>
        <w:t>.</w:t>
      </w:r>
    </w:p>
    <w:p w14:paraId="3E50D971" w14:textId="77777777"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14:paraId="3EB29785"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23" w:name="_Toc366771993"/>
      <w:r w:rsidRPr="007D25B0">
        <w:rPr>
          <w:lang w:val="en-US"/>
        </w:rPr>
        <w:t>Bitstream conformance</w:t>
      </w:r>
      <w:bookmarkEnd w:id="1623"/>
    </w:p>
    <w:p w14:paraId="646BB07E" w14:textId="77777777"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14:paraId="125EB030" w14:textId="77777777"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14:paraId="5599CFD1" w14:textId="77777777" w:rsidR="008B3821" w:rsidRPr="007D25B0" w:rsidRDefault="008B3821" w:rsidP="008B3821">
      <w:pPr>
        <w:rPr>
          <w:lang w:val="en-US"/>
        </w:rPr>
      </w:pPr>
      <w:r w:rsidRPr="007D25B0">
        <w:rPr>
          <w:lang w:val="en-US"/>
        </w:rPr>
        <w:t>The first access unit in a bitstream shall be an IRAP access unit.</w:t>
      </w:r>
    </w:p>
    <w:p w14:paraId="08C66F7A" w14:textId="77777777" w:rsidR="008B3821" w:rsidRPr="007D25B0" w:rsidRDefault="008B3821" w:rsidP="008B3821">
      <w:pPr>
        <w:rPr>
          <w:lang w:val="en-US"/>
        </w:rPr>
      </w:pPr>
      <w:r w:rsidRPr="007D25B0">
        <w:rPr>
          <w:lang w:val="en-US"/>
        </w:rPr>
        <w:t>The bitstream is tested by the HRD for conformance as specified in subclause C.1.</w:t>
      </w:r>
    </w:p>
    <w:p w14:paraId="3FAF5A09" w14:textId="77777777" w:rsidR="008B3821" w:rsidRPr="007D25B0" w:rsidRDefault="008B3821" w:rsidP="008B3821">
      <w:pPr>
        <w:rPr>
          <w:lang w:val="en-US"/>
        </w:rPr>
      </w:pPr>
      <w:r w:rsidRPr="007D25B0">
        <w:rPr>
          <w:lang w:val="en-US"/>
        </w:rPr>
        <w:t>Let the nuh_layer_id of the current picture be currPicLayerId.</w:t>
      </w:r>
    </w:p>
    <w:p w14:paraId="451DE662" w14:textId="77777777"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14:paraId="271C12A6"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14:paraId="7B0423FF"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14:paraId="68E5E898"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14:paraId="5718EBE7"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14:paraId="721EF134" w14:textId="77777777" w:rsidR="008B3821" w:rsidRPr="007D25B0" w:rsidRDefault="008B3821" w:rsidP="008B3821">
      <w:pPr>
        <w:rPr>
          <w:lang w:val="en-US"/>
        </w:rPr>
      </w:pPr>
      <w:r w:rsidRPr="007D25B0">
        <w:rPr>
          <w:lang w:val="en-US"/>
        </w:rPr>
        <w:t>All of the following conditions shall be fulfilled for each of the bitstream conformance tests:</w:t>
      </w:r>
    </w:p>
    <w:p w14:paraId="28185480" w14:textId="77777777"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14:paraId="486E68AC" w14:textId="77777777"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14:paraId="4EB274D6" w14:textId="77777777" w:rsidR="008B3821" w:rsidRPr="007D25B0" w:rsidRDefault="008B3821" w:rsidP="008B3821">
      <w:pPr>
        <w:ind w:left="600"/>
        <w:rPr>
          <w:lang w:val="en-US"/>
        </w:rPr>
      </w:pPr>
      <w:r w:rsidRPr="007D25B0">
        <w:rPr>
          <w:lang w:val="en-US"/>
        </w:rPr>
        <w:t xml:space="preserve">The value of </w:t>
      </w:r>
      <w:proofErr w:type="gramStart"/>
      <w:r w:rsidRPr="007D25B0">
        <w:rPr>
          <w:lang w:val="en-US"/>
        </w:rPr>
        <w:t>InitCpbRemovalDelay[</w:t>
      </w:r>
      <w:proofErr w:type="gramEnd"/>
      <w:r w:rsidRPr="007D25B0">
        <w:rPr>
          <w:lang w:val="en-US"/>
        </w:rPr>
        <w:t> SchedSelIdx ] is constrained as follows:</w:t>
      </w:r>
    </w:p>
    <w:p w14:paraId="2F39143A" w14:textId="77777777"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w:t>
      </w:r>
      <w:proofErr w:type="gramStart"/>
      <w:r w:rsidRPr="007D25B0">
        <w:rPr>
          <w:lang w:val="en-US"/>
        </w:rPr>
        <w:t>flag[</w:t>
      </w:r>
      <w:proofErr w:type="gramEnd"/>
      <w:r w:rsidRPr="007D25B0">
        <w:rPr>
          <w:lang w:val="en-US"/>
        </w:rPr>
        <w:t> SchedSelIdx ] is equal to 0, the following condition shall be true:</w:t>
      </w:r>
    </w:p>
    <w:p w14:paraId="3BC9D0C8" w14:textId="77777777"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lastRenderedPageBreak/>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14:paraId="485B6F15" w14:textId="77777777"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w:t>
      </w:r>
      <w:proofErr w:type="gramStart"/>
      <w:r w:rsidRPr="007D25B0">
        <w:rPr>
          <w:lang w:val="en-US"/>
        </w:rPr>
        <w:t>flag[</w:t>
      </w:r>
      <w:proofErr w:type="gramEnd"/>
      <w:r w:rsidRPr="007D25B0">
        <w:rPr>
          <w:lang w:val="en-US"/>
        </w:rPr>
        <w:t> SchedSelIdx ] is equal to 1), the following condition shall be true:</w:t>
      </w:r>
    </w:p>
    <w:p w14:paraId="76C15E14" w14:textId="77777777"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14:paraId="73432338" w14:textId="77777777"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71AB0238"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14:paraId="48810751"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7D25B0">
        <w:rPr>
          <w:bCs/>
          <w:iCs/>
          <w:lang w:val="en-US"/>
        </w:rPr>
        <w:t>flag</w:t>
      </w:r>
      <w:r w:rsidRPr="007D25B0">
        <w:rPr>
          <w:lang w:val="en-US"/>
        </w:rPr>
        <w:t>[</w:t>
      </w:r>
      <w:proofErr w:type="gramEnd"/>
      <w:r w:rsidRPr="007D25B0">
        <w:rPr>
          <w:lang w:val="en-US"/>
        </w:rPr>
        <w:t> HighestTid ]</w:t>
      </w:r>
      <w:r w:rsidRPr="007D25B0">
        <w:rPr>
          <w:bCs/>
          <w:iCs/>
          <w:lang w:val="en-US"/>
        </w:rPr>
        <w:t xml:space="preserve"> is equal to 0, the CPB shall never underflow.</w:t>
      </w:r>
    </w:p>
    <w:p w14:paraId="19029AB3" w14:textId="77777777"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14:paraId="13F58A90"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w:t>
      </w:r>
      <w:proofErr w:type="gramStart"/>
      <w:r w:rsidRPr="007D25B0">
        <w:rPr>
          <w:bCs/>
          <w:iCs/>
          <w:lang w:val="en-US"/>
        </w:rPr>
        <w:t>[ n</w:t>
      </w:r>
      <w:proofErr w:type="gramEnd"/>
      <w:r w:rsidRPr="007D25B0">
        <w:rPr>
          <w:bCs/>
          <w:iCs/>
          <w:lang w:val="en-US"/>
        </w:rPr>
        <w:t> ] and AuCpbRemovalTime[ n ] expressed in subclauses A.4.1 through A.4.2.</w:t>
      </w:r>
    </w:p>
    <w:p w14:paraId="4DD17F5E"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proofErr w:type="gramStart"/>
      <w:r w:rsidRPr="007D25B0">
        <w:rPr>
          <w:iCs/>
          <w:lang w:val="en-US"/>
        </w:rPr>
        <w:t>[</w:t>
      </w:r>
      <w:r w:rsidRPr="007D25B0">
        <w:rPr>
          <w:lang w:val="en-US"/>
        </w:rPr>
        <w:t> </w:t>
      </w:r>
      <w:r w:rsidRPr="007D25B0">
        <w:rPr>
          <w:iCs/>
          <w:lang w:val="en-US"/>
        </w:rPr>
        <w:t>n</w:t>
      </w:r>
      <w:proofErr w:type="gramEnd"/>
      <w:r w:rsidRPr="007D25B0">
        <w:rPr>
          <w:iCs/>
          <w:lang w:val="en-US"/>
        </w:rPr>
        <w:t>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14:paraId="791016CE"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14:paraId="7947DEFC"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14:paraId="55425704"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proofErr w:type="gramStart"/>
      <w:r w:rsidRPr="007D25B0">
        <w:rPr>
          <w:lang w:val="en-US"/>
        </w:rPr>
        <w:t>[</w:t>
      </w:r>
      <w:r w:rsidRPr="007D25B0">
        <w:rPr>
          <w:bCs/>
          <w:iCs/>
          <w:lang w:val="en-US"/>
        </w:rPr>
        <w:t> n</w:t>
      </w:r>
      <w:proofErr w:type="gramEnd"/>
      <w:r w:rsidRPr="007D25B0">
        <w:rPr>
          <w:bCs/>
          <w:iCs/>
          <w:lang w:val="en-US"/>
        </w:rPr>
        <w:t>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14:paraId="6D111CD3" w14:textId="77777777"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14:paraId="448BCBD4" w14:textId="77777777"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14:paraId="4217638D" w14:textId="77777777"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14:paraId="1652E26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24" w:name="_Toc366771994"/>
      <w:r w:rsidRPr="007D25B0">
        <w:rPr>
          <w:lang w:val="en-US"/>
        </w:rPr>
        <w:t>Decoder conformance</w:t>
      </w:r>
      <w:bookmarkEnd w:id="1624"/>
    </w:p>
    <w:p w14:paraId="04C45C8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25" w:name="_Toc366771995"/>
      <w:r w:rsidRPr="007D25B0">
        <w:rPr>
          <w:lang w:val="en-US"/>
        </w:rPr>
        <w:t>General</w:t>
      </w:r>
      <w:bookmarkEnd w:id="1625"/>
    </w:p>
    <w:p w14:paraId="7C1DF849" w14:textId="77777777" w:rsidR="008B3821" w:rsidRPr="007D25B0" w:rsidRDefault="008B3821" w:rsidP="008B3821">
      <w:pPr>
        <w:pStyle w:val="3N"/>
        <w:rPr>
          <w:lang w:val="en-US"/>
        </w:rPr>
      </w:pPr>
      <w:r w:rsidRPr="007D25B0">
        <w:rPr>
          <w:lang w:val="en-US"/>
        </w:rPr>
        <w:t>The specifications in subclause C.5.1 apply.</w:t>
      </w:r>
    </w:p>
    <w:p w14:paraId="24CAFB89"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26" w:name="_Toc366771996"/>
      <w:r w:rsidRPr="007D25B0">
        <w:rPr>
          <w:lang w:val="en-US"/>
        </w:rPr>
        <w:t>Operation of the output order DPB</w:t>
      </w:r>
      <w:bookmarkEnd w:id="1626"/>
    </w:p>
    <w:p w14:paraId="1A2089B8"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14:paraId="6D500E3D" w14:textId="77777777"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w:t>
      </w:r>
      <w:r w:rsidRPr="007D25B0">
        <w:rPr>
          <w:lang w:val="en-US"/>
        </w:rPr>
        <w:lastRenderedPageBreak/>
        <w:t xml:space="preserve">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14:paraId="333F356B" w14:textId="77777777"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14:paraId="1AF11C12"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14:paraId="2ECE9BFB" w14:textId="77777777"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14:paraId="4742C3ED" w14:textId="77777777"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14:paraId="67632978"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14:paraId="623AE0A5" w14:textId="77777777"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14:paraId="07C9040B"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14:paraId="45ACD544"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14:paraId="127E5F2F" w14:textId="77777777"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14:paraId="15163A82"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14:paraId="10CF5C0E" w14:textId="77777777"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14:paraId="7E0B3BDB"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14:paraId="1004384C" w14:textId="77777777"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14:paraId="0CF07921" w14:textId="77777777"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14:paraId="00639F57"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14:paraId="08E47080"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14:paraId="3EBC9234" w14:textId="77777777"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w:t>
      </w:r>
      <w:proofErr w:type="gramStart"/>
      <w:r w:rsidRPr="007D25B0">
        <w:rPr>
          <w:lang w:val="en-US"/>
        </w:rPr>
        <w:t>minus1[</w:t>
      </w:r>
      <w:proofErr w:type="gramEnd"/>
      <w:r w:rsidRPr="007D25B0">
        <w:rPr>
          <w:lang w:val="en-US"/>
        </w:rPr>
        <w:t> HighestTid ] + 1 from the active SPS (when currLayerId is equal to 0) or from the active layer SPS for the value of currLayerId.</w:t>
      </w:r>
    </w:p>
    <w:p w14:paraId="6341A37B"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decoding, marking, additional bumping, and storage</w:t>
      </w:r>
    </w:p>
    <w:p w14:paraId="682984FE" w14:textId="77777777"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14:paraId="1BDFDFEA" w14:textId="77777777" w:rsidR="008B3821" w:rsidRPr="007D25B0" w:rsidRDefault="008B3821" w:rsidP="008B3821">
      <w:pPr>
        <w:rPr>
          <w:lang w:val="en-US"/>
        </w:rPr>
      </w:pPr>
      <w:r w:rsidRPr="007D25B0">
        <w:rPr>
          <w:lang w:val="en-US"/>
        </w:rPr>
        <w:t>The variable currLayerId is set equal to nuh_layer_id of the current decoded picture.</w:t>
      </w:r>
    </w:p>
    <w:p w14:paraId="769DCD1A" w14:textId="77777777"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14:paraId="1ED24806" w14:textId="77777777"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14:paraId="0421BF1D" w14:textId="77777777"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14:paraId="1DAD601A" w14:textId="77777777"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14:paraId="1F4C9180" w14:textId="77777777" w:rsidR="008B3821" w:rsidRPr="007D25B0" w:rsidRDefault="008B3821" w:rsidP="008B3821">
      <w:pPr>
        <w:rPr>
          <w:lang w:val="en-US"/>
        </w:rPr>
      </w:pPr>
      <w:r w:rsidRPr="007D25B0">
        <w:rPr>
          <w:lang w:val="en-US"/>
        </w:rPr>
        <w:t>The current decoded picture is marked as "used for short-term reference".</w:t>
      </w:r>
    </w:p>
    <w:p w14:paraId="57769CFC" w14:textId="77777777"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14:paraId="7C71664E" w14:textId="77777777"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14:paraId="256EBAB8" w14:textId="77777777"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w:t>
      </w:r>
      <w:proofErr w:type="gramStart"/>
      <w:r w:rsidRPr="007D25B0">
        <w:rPr>
          <w:lang w:val="en-US"/>
        </w:rPr>
        <w:t>plus1[</w:t>
      </w:r>
      <w:proofErr w:type="gramEnd"/>
      <w:r w:rsidRPr="007D25B0">
        <w:rPr>
          <w:lang w:val="en-US"/>
        </w:rPr>
        <w:t>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14:paraId="23FDEC67" w14:textId="77777777"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14:paraId="5F62F0CD" w14:textId="77777777" w:rsidR="008B3821" w:rsidRPr="007D25B0" w:rsidRDefault="008B3821" w:rsidP="008B3821">
      <w:pPr>
        <w:pStyle w:val="enumlev1"/>
        <w:ind w:left="0" w:firstLine="0"/>
        <w:rPr>
          <w:lang w:val="en-US"/>
        </w:rPr>
      </w:pPr>
      <w:r w:rsidRPr="007D25B0">
        <w:rPr>
          <w:lang w:val="en-US"/>
        </w:rPr>
        <w:t>The "bumping" process consists of the following ordered steps:</w:t>
      </w:r>
    </w:p>
    <w:p w14:paraId="71BCC9F4"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14:paraId="729C7B8A"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14:paraId="783C5E88" w14:textId="77777777"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14:paraId="3F037BEC"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27" w:name="_Ref364437794"/>
      <w:bookmarkStart w:id="1628" w:name="_Toc366771997"/>
      <w:r w:rsidRPr="007D25B0">
        <w:rPr>
          <w:lang w:val="en-US"/>
        </w:rPr>
        <w:t>SEI messages</w:t>
      </w:r>
      <w:bookmarkEnd w:id="1627"/>
      <w:bookmarkEnd w:id="1628"/>
    </w:p>
    <w:p w14:paraId="03B5D199" w14:textId="77777777"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14:paraId="71368B48"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29" w:name="_Toc366771998"/>
      <w:bookmarkStart w:id="1630" w:name="_Toc366771999"/>
      <w:bookmarkEnd w:id="1629"/>
      <w:r w:rsidRPr="007D25B0">
        <w:rPr>
          <w:lang w:val="en-US"/>
        </w:rPr>
        <w:t>SEI message syntax</w:t>
      </w:r>
      <w:bookmarkEnd w:id="1630"/>
    </w:p>
    <w:p w14:paraId="548A4BE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31"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631"/>
    </w:p>
    <w:p w14:paraId="588EDBC5" w14:textId="77777777"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14:paraId="26E721A2" w14:textId="77777777" w:rsidTr="00C73469">
        <w:trPr>
          <w:cantSplit/>
          <w:trHeight w:val="289"/>
          <w:jc w:val="center"/>
        </w:trPr>
        <w:tc>
          <w:tcPr>
            <w:tcW w:w="7920" w:type="dxa"/>
          </w:tcPr>
          <w:p w14:paraId="7B92024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14:paraId="2B6D9B2F" w14:textId="77777777" w:rsidR="008B3821" w:rsidRPr="007D25B0" w:rsidRDefault="008B3821" w:rsidP="00C73469">
            <w:pPr>
              <w:pStyle w:val="tablecell"/>
              <w:rPr>
                <w:lang w:val="en-US"/>
              </w:rPr>
            </w:pPr>
            <w:r w:rsidRPr="007D25B0">
              <w:rPr>
                <w:b/>
                <w:bCs/>
                <w:lang w:val="en-US"/>
              </w:rPr>
              <w:t>Descriptor</w:t>
            </w:r>
          </w:p>
        </w:tc>
      </w:tr>
      <w:tr w:rsidR="008B3821" w:rsidRPr="007D25B0" w14:paraId="56619DB2" w14:textId="77777777" w:rsidTr="00C73469">
        <w:trPr>
          <w:cantSplit/>
          <w:trHeight w:val="289"/>
          <w:jc w:val="center"/>
        </w:trPr>
        <w:tc>
          <w:tcPr>
            <w:tcW w:w="7920" w:type="dxa"/>
          </w:tcPr>
          <w:p w14:paraId="0C02093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14:paraId="45292447" w14:textId="77777777" w:rsidR="008B3821" w:rsidRPr="007D25B0" w:rsidRDefault="008B3821" w:rsidP="00C73469">
            <w:pPr>
              <w:pStyle w:val="tablecell"/>
              <w:rPr>
                <w:lang w:val="en-US"/>
              </w:rPr>
            </w:pPr>
            <w:r w:rsidRPr="007D25B0">
              <w:rPr>
                <w:lang w:val="en-US"/>
              </w:rPr>
              <w:t>u(4)</w:t>
            </w:r>
          </w:p>
        </w:tc>
      </w:tr>
      <w:tr w:rsidR="008B3821" w:rsidRPr="007D25B0" w14:paraId="73601468"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79EB90B3"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14:paraId="5D1B1777" w14:textId="77777777" w:rsidR="008B3821" w:rsidRPr="007D25B0" w:rsidRDefault="008B3821" w:rsidP="00C73469">
            <w:pPr>
              <w:pStyle w:val="tablecell"/>
              <w:rPr>
                <w:lang w:val="en-US"/>
              </w:rPr>
            </w:pPr>
          </w:p>
        </w:tc>
      </w:tr>
      <w:tr w:rsidR="008B3821" w:rsidRPr="007D25B0" w14:paraId="0AE4B9F0"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47FBD45D"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14:paraId="230ED3EC" w14:textId="77777777" w:rsidR="008B3821" w:rsidRPr="007D25B0" w:rsidRDefault="008B3821" w:rsidP="00C73469">
            <w:pPr>
              <w:pStyle w:val="tablecell"/>
              <w:rPr>
                <w:lang w:val="en-US"/>
              </w:rPr>
            </w:pPr>
            <w:r w:rsidRPr="007D25B0">
              <w:rPr>
                <w:lang w:val="en-US"/>
              </w:rPr>
              <w:t>u(1)</w:t>
            </w:r>
          </w:p>
        </w:tc>
      </w:tr>
      <w:tr w:rsidR="008B3821" w:rsidRPr="007D25B0" w14:paraId="64EC3951" w14:textId="77777777"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14:paraId="03BDDE52" w14:textId="77777777"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14:paraId="260690C2" w14:textId="77777777" w:rsidR="008B3821" w:rsidRPr="007D25B0" w:rsidRDefault="008B3821" w:rsidP="00C73469">
            <w:pPr>
              <w:pStyle w:val="tablecell"/>
              <w:rPr>
                <w:lang w:val="en-US"/>
              </w:rPr>
            </w:pPr>
          </w:p>
        </w:tc>
      </w:tr>
    </w:tbl>
    <w:p w14:paraId="555FC645" w14:textId="77777777" w:rsidR="008B3821" w:rsidRPr="007D25B0" w:rsidRDefault="008B3821" w:rsidP="008B3821">
      <w:pPr>
        <w:pStyle w:val="3N"/>
        <w:rPr>
          <w:lang w:val="en-US" w:eastAsia="zh-CN"/>
        </w:rPr>
      </w:pPr>
    </w:p>
    <w:p w14:paraId="564629D8"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32" w:name="_Toc366772001"/>
      <w:r w:rsidRPr="007D25B0">
        <w:rPr>
          <w:lang w:val="en-US"/>
        </w:rPr>
        <w:lastRenderedPageBreak/>
        <w:t>Inter-layer constrained tile sets SEI message syntax</w:t>
      </w:r>
      <w:bookmarkEnd w:id="1632"/>
    </w:p>
    <w:p w14:paraId="5CC02912" w14:textId="77777777"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14:paraId="1EBDB5FB" w14:textId="77777777" w:rsidTr="00C73469">
        <w:trPr>
          <w:cantSplit/>
          <w:trHeight w:val="289"/>
          <w:jc w:val="center"/>
        </w:trPr>
        <w:tc>
          <w:tcPr>
            <w:tcW w:w="7920" w:type="dxa"/>
          </w:tcPr>
          <w:p w14:paraId="52F47D11"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14:paraId="086ED3BD" w14:textId="77777777"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14:paraId="7C2AED48" w14:textId="77777777" w:rsidTr="00C73469">
        <w:trPr>
          <w:cantSplit/>
          <w:trHeight w:val="289"/>
          <w:jc w:val="center"/>
        </w:trPr>
        <w:tc>
          <w:tcPr>
            <w:tcW w:w="7920" w:type="dxa"/>
          </w:tcPr>
          <w:p w14:paraId="6EFB1A20"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14:paraId="32262374"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5F114317" w14:textId="77777777" w:rsidTr="00C73469">
        <w:trPr>
          <w:cantSplit/>
          <w:trHeight w:val="289"/>
          <w:jc w:val="center"/>
        </w:trPr>
        <w:tc>
          <w:tcPr>
            <w:tcW w:w="7920" w:type="dxa"/>
          </w:tcPr>
          <w:p w14:paraId="15DDE2B0"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14:paraId="7C4E3341"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67AEA704" w14:textId="77777777" w:rsidTr="00C73469">
        <w:trPr>
          <w:cantSplit/>
          <w:trHeight w:val="289"/>
          <w:jc w:val="center"/>
        </w:trPr>
        <w:tc>
          <w:tcPr>
            <w:tcW w:w="7920" w:type="dxa"/>
          </w:tcPr>
          <w:p w14:paraId="3447BA93"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14:paraId="3ECD5E7D"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3A244D1B" w14:textId="77777777" w:rsidTr="00C73469">
        <w:trPr>
          <w:cantSplit/>
          <w:trHeight w:val="289"/>
          <w:jc w:val="center"/>
        </w:trPr>
        <w:tc>
          <w:tcPr>
            <w:tcW w:w="7920" w:type="dxa"/>
          </w:tcPr>
          <w:p w14:paraId="324A3AD7" w14:textId="77777777"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14:paraId="64C023A5"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3C64A7CB" w14:textId="77777777" w:rsidTr="00C73469">
        <w:trPr>
          <w:cantSplit/>
          <w:trHeight w:val="289"/>
          <w:jc w:val="center"/>
        </w:trPr>
        <w:tc>
          <w:tcPr>
            <w:tcW w:w="7920" w:type="dxa"/>
          </w:tcPr>
          <w:p w14:paraId="1DAEC852"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14:paraId="5547BE8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778C1AA3" w14:textId="77777777" w:rsidTr="00C73469">
        <w:trPr>
          <w:cantSplit/>
          <w:trHeight w:val="289"/>
          <w:jc w:val="center"/>
        </w:trPr>
        <w:tc>
          <w:tcPr>
            <w:tcW w:w="7920" w:type="dxa"/>
          </w:tcPr>
          <w:p w14:paraId="7C85E86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14:paraId="38322A43"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4DBFAB46" w14:textId="77777777" w:rsidTr="00C73469">
        <w:trPr>
          <w:cantSplit/>
          <w:trHeight w:val="289"/>
          <w:jc w:val="center"/>
        </w:trPr>
        <w:tc>
          <w:tcPr>
            <w:tcW w:w="7920" w:type="dxa"/>
          </w:tcPr>
          <w:p w14:paraId="54E6D84C"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14:paraId="3704C9D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2AF28AF4" w14:textId="77777777" w:rsidTr="00C73469">
        <w:trPr>
          <w:cantSplit/>
          <w:trHeight w:val="289"/>
          <w:jc w:val="center"/>
        </w:trPr>
        <w:tc>
          <w:tcPr>
            <w:tcW w:w="7920" w:type="dxa"/>
          </w:tcPr>
          <w:p w14:paraId="4D1A6D6D" w14:textId="77777777"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14:paraId="09E4D601" w14:textId="77777777" w:rsidR="008B3821" w:rsidRPr="007D25B0" w:rsidRDefault="008B3821" w:rsidP="00C73469">
            <w:pPr>
              <w:pStyle w:val="tableheading"/>
              <w:overflowPunct/>
              <w:autoSpaceDE/>
              <w:autoSpaceDN/>
              <w:adjustRightInd/>
              <w:jc w:val="left"/>
              <w:textAlignment w:val="auto"/>
              <w:rPr>
                <w:lang w:val="en-US"/>
              </w:rPr>
            </w:pPr>
          </w:p>
        </w:tc>
      </w:tr>
      <w:tr w:rsidR="008B3821" w:rsidRPr="007D25B0" w14:paraId="367947ED" w14:textId="77777777" w:rsidTr="00C73469">
        <w:trPr>
          <w:cantSplit/>
          <w:trHeight w:val="289"/>
          <w:jc w:val="center"/>
        </w:trPr>
        <w:tc>
          <w:tcPr>
            <w:tcW w:w="7920" w:type="dxa"/>
          </w:tcPr>
          <w:p w14:paraId="35C97B06"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14:paraId="0D815A7E"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7DA471AC" w14:textId="77777777" w:rsidTr="00C73469">
        <w:trPr>
          <w:cantSplit/>
          <w:trHeight w:val="289"/>
          <w:jc w:val="center"/>
        </w:trPr>
        <w:tc>
          <w:tcPr>
            <w:tcW w:w="7920" w:type="dxa"/>
          </w:tcPr>
          <w:p w14:paraId="65C912C2"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14:paraId="6DE17723"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4DD308A6" w14:textId="77777777" w:rsidTr="00C73469">
        <w:trPr>
          <w:cantSplit/>
          <w:trHeight w:val="289"/>
          <w:jc w:val="center"/>
        </w:trPr>
        <w:tc>
          <w:tcPr>
            <w:tcW w:w="7920" w:type="dxa"/>
          </w:tcPr>
          <w:p w14:paraId="28A9CC58" w14:textId="77777777"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14:paraId="1511255C"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1B25697C" w14:textId="77777777" w:rsidTr="00C73469">
        <w:trPr>
          <w:cantSplit/>
          <w:trHeight w:val="289"/>
          <w:jc w:val="center"/>
        </w:trPr>
        <w:tc>
          <w:tcPr>
            <w:tcW w:w="7920" w:type="dxa"/>
          </w:tcPr>
          <w:p w14:paraId="33FF940F"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14:paraId="6EDFCF6D"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196B84BE" w14:textId="77777777" w:rsidTr="00C73469">
        <w:trPr>
          <w:cantSplit/>
          <w:trHeight w:val="289"/>
          <w:jc w:val="center"/>
        </w:trPr>
        <w:tc>
          <w:tcPr>
            <w:tcW w:w="7920" w:type="dxa"/>
          </w:tcPr>
          <w:p w14:paraId="054C6848"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14:paraId="5F494867"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14:paraId="10A9769D" w14:textId="77777777" w:rsidTr="00C73469">
        <w:trPr>
          <w:cantSplit/>
          <w:trHeight w:val="289"/>
          <w:jc w:val="center"/>
        </w:trPr>
        <w:tc>
          <w:tcPr>
            <w:tcW w:w="7920" w:type="dxa"/>
          </w:tcPr>
          <w:p w14:paraId="4CD02106"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14:paraId="678FBF4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63B3DFD9" w14:textId="77777777" w:rsidTr="00C73469">
        <w:trPr>
          <w:cantSplit/>
          <w:trHeight w:val="289"/>
          <w:jc w:val="center"/>
        </w:trPr>
        <w:tc>
          <w:tcPr>
            <w:tcW w:w="7920" w:type="dxa"/>
          </w:tcPr>
          <w:p w14:paraId="50380F85"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14:paraId="11B83AC9"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14:paraId="4F657D82" w14:textId="77777777" w:rsidTr="00C73469">
        <w:trPr>
          <w:cantSplit/>
          <w:trHeight w:val="289"/>
          <w:jc w:val="center"/>
        </w:trPr>
        <w:tc>
          <w:tcPr>
            <w:tcW w:w="7920" w:type="dxa"/>
          </w:tcPr>
          <w:p w14:paraId="069F75D5"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14:paraId="2E78125E"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2CFFFF13" w14:textId="77777777" w:rsidTr="00C73469">
        <w:trPr>
          <w:cantSplit/>
          <w:trHeight w:val="289"/>
          <w:jc w:val="center"/>
        </w:trPr>
        <w:tc>
          <w:tcPr>
            <w:tcW w:w="7920" w:type="dxa"/>
          </w:tcPr>
          <w:p w14:paraId="038CCA82" w14:textId="77777777"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14:paraId="4B418E61"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14:paraId="7519C949" w14:textId="77777777" w:rsidTr="00C73469">
        <w:trPr>
          <w:cantSplit/>
          <w:trHeight w:val="289"/>
          <w:jc w:val="center"/>
        </w:trPr>
        <w:tc>
          <w:tcPr>
            <w:tcW w:w="7920" w:type="dxa"/>
          </w:tcPr>
          <w:p w14:paraId="73E93B97" w14:textId="77777777"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14:paraId="559FF8D4"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5C5EF7D5" w14:textId="77777777" w:rsidTr="00C73469">
        <w:trPr>
          <w:cantSplit/>
          <w:trHeight w:val="289"/>
          <w:jc w:val="center"/>
        </w:trPr>
        <w:tc>
          <w:tcPr>
            <w:tcW w:w="7920" w:type="dxa"/>
          </w:tcPr>
          <w:p w14:paraId="794BE16A"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14:paraId="6F138EEC" w14:textId="77777777"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14:paraId="3B3233B9" w14:textId="77777777" w:rsidTr="00C73469">
        <w:trPr>
          <w:cantSplit/>
          <w:trHeight w:val="289"/>
          <w:jc w:val="center"/>
        </w:trPr>
        <w:tc>
          <w:tcPr>
            <w:tcW w:w="7920" w:type="dxa"/>
          </w:tcPr>
          <w:p w14:paraId="42568936" w14:textId="77777777"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14:paraId="0CDAA680" w14:textId="77777777"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14:paraId="1B9925A0" w14:textId="77777777" w:rsidTr="00C73469">
        <w:trPr>
          <w:cantSplit/>
          <w:trHeight w:val="289"/>
          <w:jc w:val="center"/>
        </w:trPr>
        <w:tc>
          <w:tcPr>
            <w:tcW w:w="7920" w:type="dxa"/>
          </w:tcPr>
          <w:p w14:paraId="0FF71507" w14:textId="77777777"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14:paraId="14EE78B3" w14:textId="77777777" w:rsidR="008B3821" w:rsidRPr="007D25B0" w:rsidRDefault="008B3821" w:rsidP="00C73469">
            <w:pPr>
              <w:pStyle w:val="tableheading"/>
              <w:overflowPunct/>
              <w:autoSpaceDE/>
              <w:autoSpaceDN/>
              <w:adjustRightInd/>
              <w:jc w:val="left"/>
              <w:textAlignment w:val="auto"/>
              <w:rPr>
                <w:b w:val="0"/>
                <w:lang w:val="en-US"/>
              </w:rPr>
            </w:pPr>
          </w:p>
        </w:tc>
      </w:tr>
    </w:tbl>
    <w:p w14:paraId="5D45203F" w14:textId="77777777" w:rsidR="008B3821" w:rsidRPr="007D25B0" w:rsidRDefault="008B3821" w:rsidP="008B3821">
      <w:pPr>
        <w:pStyle w:val="3N"/>
        <w:rPr>
          <w:lang w:val="en-US"/>
        </w:rPr>
      </w:pPr>
    </w:p>
    <w:p w14:paraId="3FF308C6"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33" w:name="_Toc366772002"/>
      <w:r w:rsidRPr="007D25B0">
        <w:rPr>
          <w:lang w:val="en-US"/>
        </w:rPr>
        <w:t>SEI message semantics</w:t>
      </w:r>
      <w:bookmarkEnd w:id="1633"/>
    </w:p>
    <w:p w14:paraId="69A45F61" w14:textId="77777777"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14:paraId="18482185"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14:paraId="61EC0911" w14:textId="77777777"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14:paraId="3724C28B" w14:textId="77777777"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14:paraId="49DAB2D4"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223AA8AF" w14:textId="77777777"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14:paraId="3F661259" w14:textId="77777777"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14:paraId="67F28A96" w14:textId="77777777"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660B4854" w14:textId="77777777"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14:paraId="59E2AC22" w14:textId="77777777"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14:paraId="5EBB8E75"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34" w:name="_Toc366772003"/>
      <w:r w:rsidRPr="007D25B0">
        <w:rPr>
          <w:lang w:val="en-US"/>
        </w:rPr>
        <w:t>Layers not present SEI message semantics</w:t>
      </w:r>
      <w:bookmarkEnd w:id="1634"/>
    </w:p>
    <w:p w14:paraId="5C5502E8" w14:textId="77777777"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14:paraId="445D6768" w14:textId="77777777" w:rsidR="008B3821" w:rsidRPr="007D25B0" w:rsidRDefault="008B3821" w:rsidP="008B3821">
      <w:pPr>
        <w:widowControl w:val="0"/>
        <w:rPr>
          <w:lang w:val="en-US"/>
        </w:rPr>
      </w:pPr>
      <w:r w:rsidRPr="007D25B0">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7D25B0">
        <w:rPr>
          <w:lang w:val="en-US"/>
        </w:rPr>
        <w:t>order, that</w:t>
      </w:r>
      <w:proofErr w:type="gramEnd"/>
      <w:r w:rsidRPr="007D25B0">
        <w:rPr>
          <w:lang w:val="en-US"/>
        </w:rPr>
        <w:t xml:space="preserve"> contains a layers not present change SEI message or the end of the CVS, whichever is earlier in decoding order.</w:t>
      </w:r>
    </w:p>
    <w:p w14:paraId="4E54D48D" w14:textId="77777777" w:rsidR="008B3821" w:rsidRPr="007D25B0" w:rsidRDefault="008B3821" w:rsidP="008B3821">
      <w:pPr>
        <w:widowControl w:val="0"/>
        <w:rPr>
          <w:lang w:val="en-US"/>
        </w:rPr>
      </w:pPr>
      <w:r w:rsidRPr="007D25B0">
        <w:rPr>
          <w:lang w:val="en-US"/>
        </w:rPr>
        <w:t>When present, the layers not present SEI message applies to the target access units.</w:t>
      </w:r>
    </w:p>
    <w:p w14:paraId="276B01E9" w14:textId="77777777" w:rsidR="008B3821" w:rsidRPr="007D25B0" w:rsidRDefault="008B3821" w:rsidP="008B3821">
      <w:pPr>
        <w:rPr>
          <w:lang w:val="en-US"/>
        </w:rPr>
      </w:pPr>
      <w:r w:rsidRPr="007D25B0">
        <w:rPr>
          <w:lang w:val="en-US"/>
        </w:rPr>
        <w:t>A layers not present SEI message shall not be included in a scalable nesting SEI message.</w:t>
      </w:r>
    </w:p>
    <w:p w14:paraId="4F351592" w14:textId="77777777" w:rsidR="008B3821" w:rsidRPr="007D25B0" w:rsidRDefault="008B3821" w:rsidP="008B3821">
      <w:pPr>
        <w:rPr>
          <w:lang w:val="en-US"/>
        </w:rPr>
      </w:pPr>
      <w:r w:rsidRPr="007D25B0">
        <w:rPr>
          <w:lang w:val="en-US"/>
        </w:rPr>
        <w:t>A layers not present SEI message shall not be included in an SEI NAL unit with TemporalId greater than 0.</w:t>
      </w:r>
    </w:p>
    <w:p w14:paraId="42895848" w14:textId="77777777" w:rsidR="008B3821" w:rsidRPr="007D25B0" w:rsidRDefault="008B3821" w:rsidP="008B3821">
      <w:pPr>
        <w:pStyle w:val="3N"/>
        <w:rPr>
          <w:lang w:val="en-US"/>
        </w:rPr>
      </w:pPr>
      <w:proofErr w:type="gramStart"/>
      <w:r w:rsidRPr="007D25B0">
        <w:rPr>
          <w:b/>
          <w:lang w:val="en-US"/>
        </w:rPr>
        <w:t>lp_sei_active_vps_id</w:t>
      </w:r>
      <w:proofErr w:type="gramEnd"/>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14:paraId="2A0C9E9F" w14:textId="77777777" w:rsidR="008B3821" w:rsidRPr="007D25B0" w:rsidRDefault="008B3821" w:rsidP="008B3821">
      <w:pPr>
        <w:rPr>
          <w:lang w:val="en-US"/>
        </w:rPr>
      </w:pPr>
      <w:r w:rsidRPr="007D25B0">
        <w:rPr>
          <w:b/>
          <w:lang w:val="en-US"/>
        </w:rPr>
        <w:lastRenderedPageBreak/>
        <w:t>layer_not_present_flag</w:t>
      </w:r>
      <w:proofErr w:type="gramStart"/>
      <w:r w:rsidRPr="007D25B0">
        <w:rPr>
          <w:bCs/>
          <w:lang w:val="en-US"/>
        </w:rPr>
        <w:t>[ i</w:t>
      </w:r>
      <w:proofErr w:type="gramEnd"/>
      <w:r w:rsidRPr="007D25B0">
        <w:rPr>
          <w:bCs/>
          <w:lang w:val="en-US"/>
        </w:rPr>
        <w:t>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14:paraId="412DF2C8" w14:textId="77777777"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14:paraId="1AC7C544" w14:textId="77777777"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635" w:name="_Toc366772004"/>
      <w:r w:rsidRPr="007D25B0">
        <w:rPr>
          <w:lang w:val="en-US"/>
        </w:rPr>
        <w:t>Inter-layer constrained tile sets SEI message semantics</w:t>
      </w:r>
      <w:bookmarkEnd w:id="1635"/>
    </w:p>
    <w:p w14:paraId="7CE776AD" w14:textId="77777777"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14:paraId="56C0B4CC" w14:textId="77777777"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14:paraId="39E4C9CE" w14:textId="77777777"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14:paraId="191EB98E" w14:textId="77777777"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14:paraId="4AC14EA2" w14:textId="77777777"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14:paraId="74F272B7" w14:textId="77777777"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14:paraId="1427DCD4" w14:textId="77777777" w:rsidR="008B3821" w:rsidRPr="007D25B0" w:rsidRDefault="008B3821" w:rsidP="008B3821">
      <w:pPr>
        <w:rPr>
          <w:lang w:val="en-US"/>
        </w:rPr>
      </w:pPr>
      <w:r w:rsidRPr="007D25B0">
        <w:rPr>
          <w:lang w:val="en-US"/>
        </w:rPr>
        <w:t>The number of inter-layer constrained tile sets SEI messages in each access unit shall not exceed 5.</w:t>
      </w:r>
    </w:p>
    <w:p w14:paraId="584F7EB7" w14:textId="77777777"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14:paraId="7CBD1A2E" w14:textId="77777777" w:rsidR="008B3821" w:rsidRPr="007D25B0" w:rsidRDefault="008B3821" w:rsidP="008B3821">
      <w:pPr>
        <w:rPr>
          <w:lang w:val="en-US"/>
        </w:rPr>
      </w:pPr>
      <w:proofErr w:type="gramStart"/>
      <w:r w:rsidRPr="007D25B0">
        <w:rPr>
          <w:b/>
          <w:lang w:val="en-US"/>
        </w:rPr>
        <w:t>il_one_tile_per_tile_set_flag</w:t>
      </w:r>
      <w:proofErr w:type="gramEnd"/>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14:paraId="7DA23F88" w14:textId="77777777" w:rsidR="008B3821" w:rsidRPr="007D25B0" w:rsidRDefault="008B3821" w:rsidP="008B3821">
      <w:pPr>
        <w:rPr>
          <w:lang w:val="en-US"/>
        </w:rPr>
      </w:pPr>
      <w:proofErr w:type="gramStart"/>
      <w:r w:rsidRPr="007D25B0">
        <w:rPr>
          <w:b/>
          <w:lang w:val="en-US"/>
        </w:rPr>
        <w:t>il_num_sets_in_message_minus1</w:t>
      </w:r>
      <w:proofErr w:type="gramEnd"/>
      <w:r w:rsidRPr="007D25B0">
        <w:rPr>
          <w:lang w:val="en-US"/>
        </w:rPr>
        <w:t xml:space="preserve"> plus 1 specifies the number of inter-layer tile sets identified in the SEI message. The value of il_num_sets_in_message_minus1 shall be in the range of 0 to 255, inclusive.</w:t>
      </w:r>
    </w:p>
    <w:p w14:paraId="546C491A" w14:textId="77777777"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value of nuh_layer_id of this message. </w:t>
      </w:r>
      <w:proofErr w:type="gramStart"/>
      <w:r w:rsidRPr="007D25B0">
        <w:rPr>
          <w:lang w:val="en-US"/>
        </w:rPr>
        <w:t>skipped_tile_set_present_flag</w:t>
      </w:r>
      <w:proofErr w:type="gramEnd"/>
      <w:r w:rsidRPr="007D25B0">
        <w:rPr>
          <w:lang w:val="en-US"/>
        </w:rPr>
        <w:t xml:space="preserve"> equal to 0 does not indicate a bitstream constraint within the CVS.</w:t>
      </w:r>
      <w:r w:rsidR="00910C04" w:rsidRPr="007D25B0">
        <w:rPr>
          <w:lang w:val="en-US"/>
        </w:rPr>
        <w:t xml:space="preserve"> When not present, the value of skipped_tile_set_present_flag is inferred to be equal to 0.</w:t>
      </w:r>
    </w:p>
    <w:p w14:paraId="593D5EA8" w14:textId="77777777" w:rsidR="008B3821" w:rsidRPr="007D25B0" w:rsidRDefault="008B3821" w:rsidP="008B3821">
      <w:pPr>
        <w:rPr>
          <w:lang w:val="en-US"/>
        </w:rPr>
      </w:pPr>
      <w:r w:rsidRPr="007D25B0">
        <w:rPr>
          <w:b/>
          <w:lang w:val="en-US"/>
        </w:rPr>
        <w:t>ilcts_id</w:t>
      </w:r>
      <w:proofErr w:type="gramStart"/>
      <w:r w:rsidRPr="007D25B0">
        <w:rPr>
          <w:lang w:val="en-US"/>
        </w:rPr>
        <w:t>[ i</w:t>
      </w:r>
      <w:proofErr w:type="gramEnd"/>
      <w:r w:rsidRPr="007D25B0">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7D25B0">
        <w:rPr>
          <w:lang w:val="en-US"/>
        </w:rPr>
        <w:t>[ i</w:t>
      </w:r>
      <w:proofErr w:type="gramEnd"/>
      <w:r w:rsidRPr="007D25B0">
        <w:rPr>
          <w:lang w:val="en-US"/>
        </w:rPr>
        <w:t> ] shall be in the range of 0 to 2</w:t>
      </w:r>
      <w:r w:rsidRPr="007D25B0">
        <w:rPr>
          <w:vertAlign w:val="superscript"/>
          <w:lang w:val="en-US"/>
        </w:rPr>
        <w:t>32</w:t>
      </w:r>
      <w:r w:rsidRPr="007D25B0">
        <w:rPr>
          <w:lang w:val="en-US"/>
        </w:rPr>
        <w:t xml:space="preserve"> − 2, inclusive.</w:t>
      </w:r>
    </w:p>
    <w:p w14:paraId="226548AC" w14:textId="77777777" w:rsidR="008B3821" w:rsidRPr="007D25B0" w:rsidRDefault="008B3821" w:rsidP="008B3821">
      <w:pPr>
        <w:rPr>
          <w:lang w:val="en-US"/>
        </w:rPr>
      </w:pPr>
      <w:r w:rsidRPr="007D25B0">
        <w:rPr>
          <w:lang w:val="en-US"/>
        </w:rPr>
        <w:t>Values of ilcts_id</w:t>
      </w:r>
      <w:proofErr w:type="gramStart"/>
      <w:r w:rsidRPr="007D25B0">
        <w:rPr>
          <w:lang w:val="en-US"/>
        </w:rPr>
        <w:t>[ i</w:t>
      </w:r>
      <w:proofErr w:type="gramEnd"/>
      <w:r w:rsidRPr="007D25B0">
        <w:rPr>
          <w:lang w:val="en-US"/>
        </w:rPr>
        <w:t> ] from 0 to 255 and from 512 to 2</w:t>
      </w:r>
      <w:r w:rsidRPr="007D25B0">
        <w:rPr>
          <w:vertAlign w:val="superscript"/>
          <w:lang w:val="en-US"/>
        </w:rPr>
        <w:t>31</w:t>
      </w:r>
      <w:r w:rsidRPr="007D25B0">
        <w:rPr>
          <w:lang w:val="en-US"/>
        </w:rPr>
        <w:t xml:space="preserve"> − 1 may be used as determined by the application. Values of ilcts_id</w:t>
      </w:r>
      <w:proofErr w:type="gramStart"/>
      <w:r w:rsidRPr="007D25B0">
        <w:rPr>
          <w:lang w:val="en-US"/>
        </w:rPr>
        <w:t>[ i</w:t>
      </w:r>
      <w:proofErr w:type="gramEnd"/>
      <w:r w:rsidRPr="007D25B0">
        <w:rPr>
          <w:lang w:val="en-US"/>
        </w:rPr>
        <w:t>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w:t>
      </w:r>
      <w:proofErr w:type="gramStart"/>
      <w:r w:rsidRPr="007D25B0">
        <w:rPr>
          <w:lang w:val="en-US"/>
        </w:rPr>
        <w:t>[ i</w:t>
      </w:r>
      <w:proofErr w:type="gramEnd"/>
      <w:r w:rsidRPr="007D25B0">
        <w:rPr>
          <w:lang w:val="en-US"/>
        </w:rPr>
        <w:t>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14:paraId="22A1A8B5" w14:textId="77777777" w:rsidR="008B3821" w:rsidRPr="007D25B0" w:rsidRDefault="008B3821" w:rsidP="008B3821">
      <w:pPr>
        <w:rPr>
          <w:lang w:val="en-US"/>
        </w:rPr>
      </w:pPr>
      <w:r w:rsidRPr="007D25B0">
        <w:rPr>
          <w:b/>
          <w:lang w:val="en-US"/>
        </w:rPr>
        <w:lastRenderedPageBreak/>
        <w:t>il_num_tile_rects_in_set_</w:t>
      </w:r>
      <w:proofErr w:type="gramStart"/>
      <w:r w:rsidRPr="007D25B0">
        <w:rPr>
          <w:b/>
          <w:lang w:val="en-US"/>
        </w:rPr>
        <w:t>minus1</w:t>
      </w:r>
      <w:r w:rsidRPr="007D25B0">
        <w:rPr>
          <w:lang w:val="en-US"/>
        </w:rPr>
        <w:t>[</w:t>
      </w:r>
      <w:proofErr w:type="gramEnd"/>
      <w:r w:rsidRPr="007D25B0">
        <w:rPr>
          <w:lang w:val="en-US"/>
        </w:rPr>
        <w:t> i ] plus 1 specifies the number of rectangular regions of tiles in the i-th identified inter-layer constrained tile set. The value of il_num_tile_rects_in_set_</w:t>
      </w:r>
      <w:proofErr w:type="gramStart"/>
      <w:r w:rsidRPr="007D25B0">
        <w:rPr>
          <w:lang w:val="en-US"/>
        </w:rPr>
        <w:t>minus1[</w:t>
      </w:r>
      <w:proofErr w:type="gramEnd"/>
      <w:r w:rsidRPr="007D25B0">
        <w:rPr>
          <w:lang w:val="en-US"/>
        </w:rPr>
        <w:t> i ] shall be in the range of 0 to (num_tile_columns_minus1 + 1) * (num_tile_rows_minus1 + 1) − 1, inclusive.</w:t>
      </w:r>
    </w:p>
    <w:p w14:paraId="2ED1E067" w14:textId="77777777"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14:paraId="449A8F2F" w14:textId="77777777"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14:paraId="7873C7A7" w14:textId="77777777"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14:paraId="0CBF39BF" w14:textId="77777777" w:rsidR="008B3821" w:rsidRPr="007D25B0" w:rsidRDefault="008B3821" w:rsidP="008B3821">
      <w:pPr>
        <w:rPr>
          <w:lang w:val="en-US"/>
        </w:rPr>
      </w:pPr>
      <w:r w:rsidRPr="007D25B0">
        <w:rPr>
          <w:b/>
          <w:lang w:val="en-US"/>
        </w:rPr>
        <w:t>ilc_idc</w:t>
      </w:r>
      <w:proofErr w:type="gramStart"/>
      <w:r w:rsidRPr="007D25B0">
        <w:rPr>
          <w:lang w:val="en-US"/>
        </w:rPr>
        <w:t>[ i</w:t>
      </w:r>
      <w:proofErr w:type="gramEnd"/>
      <w:r w:rsidRPr="007D25B0">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7D25B0">
        <w:rPr>
          <w:lang w:val="en-US"/>
        </w:rPr>
        <w:t>[ i</w:t>
      </w:r>
      <w:proofErr w:type="gramEnd"/>
      <w:r w:rsidRPr="007D25B0">
        <w:rPr>
          <w:lang w:val="en-US"/>
        </w:rPr>
        <w:t> ][ j ] equal to 2 indicates that, within the CVS, no prediction block in the i-th identified tile set with nuh_layer_id equal to ictsNuhLayerId is predicted from an inter-layer reference picture. ilc_idc</w:t>
      </w:r>
      <w:proofErr w:type="gramStart"/>
      <w:r w:rsidRPr="007D25B0">
        <w:rPr>
          <w:lang w:val="en-US"/>
        </w:rPr>
        <w:t>[ i</w:t>
      </w:r>
      <w:proofErr w:type="gramEnd"/>
      <w:r w:rsidRPr="007D25B0">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7D25B0">
        <w:rPr>
          <w:lang w:val="en-US"/>
        </w:rPr>
        <w:t>[ i</w:t>
      </w:r>
      <w:proofErr w:type="gramEnd"/>
      <w:r w:rsidRPr="007D25B0">
        <w:rPr>
          <w:lang w:val="en-US"/>
        </w:rPr>
        <w:t> ] equal to 3 is reserved.</w:t>
      </w:r>
    </w:p>
    <w:p w14:paraId="1F171367" w14:textId="77777777"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7D25B0">
        <w:rPr>
          <w:lang w:val="en-US"/>
        </w:rPr>
        <w:t>all_tiles_ilc_idc</w:t>
      </w:r>
      <w:proofErr w:type="gramEnd"/>
      <w:r w:rsidRPr="007D25B0">
        <w:rPr>
          <w:lang w:val="en-US"/>
        </w:rPr>
        <w:t xml:space="preserve"> equal to 2 indicates that, within the CVS, no prediction block in each identified tile with nuh_layer_id equal to ictsNuhLayerId is predicted from an inter-layer reference picture. </w:t>
      </w:r>
      <w:proofErr w:type="gramStart"/>
      <w:r w:rsidRPr="007D25B0">
        <w:rPr>
          <w:lang w:val="en-US"/>
        </w:rPr>
        <w:t>all_tiles_ilc_idc</w:t>
      </w:r>
      <w:proofErr w:type="gramEnd"/>
      <w:r w:rsidRPr="007D25B0">
        <w:rPr>
          <w:lang w:val="en-US"/>
        </w:rPr>
        <w:t xml:space="preserve"> equal to 0 indicates that, within the CVS, the inter-layer prediction process may or may not be constrained for the tile having nuh_layer_id equal to ictsNuhLayerId. The value of all_tiles_ilc_idc equal to 3 is reserved.</w:t>
      </w:r>
    </w:p>
    <w:p w14:paraId="5350270A" w14:textId="77777777"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636" w:name="_Ref364437801"/>
      <w:bookmarkStart w:id="1637" w:name="_Toc366772005"/>
      <w:r w:rsidRPr="007D25B0">
        <w:rPr>
          <w:lang w:val="en-US"/>
        </w:rPr>
        <w:t>Video usability information</w:t>
      </w:r>
      <w:bookmarkEnd w:id="1636"/>
      <w:bookmarkEnd w:id="1637"/>
    </w:p>
    <w:p w14:paraId="44F6958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38" w:name="_Toc366772006"/>
      <w:r w:rsidRPr="007D25B0">
        <w:rPr>
          <w:lang w:val="en-US"/>
        </w:rPr>
        <w:t>General</w:t>
      </w:r>
      <w:bookmarkEnd w:id="1638"/>
    </w:p>
    <w:p w14:paraId="42D44A25" w14:textId="77777777" w:rsidR="008B3821" w:rsidRPr="007D25B0" w:rsidRDefault="008B3821" w:rsidP="008B3821">
      <w:pPr>
        <w:rPr>
          <w:lang w:val="en-US"/>
        </w:rPr>
      </w:pPr>
      <w:r w:rsidRPr="007D25B0">
        <w:rPr>
          <w:lang w:val="en-US"/>
        </w:rPr>
        <w:t>The specifications in clause E.1 apply.</w:t>
      </w:r>
    </w:p>
    <w:p w14:paraId="652D33F2"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639" w:name="_Toc366772007"/>
      <w:r w:rsidRPr="007D25B0">
        <w:rPr>
          <w:lang w:val="en-US"/>
        </w:rPr>
        <w:t>VUI syntax</w:t>
      </w:r>
      <w:bookmarkEnd w:id="1639"/>
    </w:p>
    <w:p w14:paraId="122EC833" w14:textId="77777777" w:rsidR="008B3821" w:rsidRPr="007D25B0" w:rsidRDefault="008B3821" w:rsidP="008B3821">
      <w:pPr>
        <w:rPr>
          <w:lang w:val="en-US"/>
        </w:rPr>
      </w:pPr>
      <w:r w:rsidRPr="007D25B0">
        <w:rPr>
          <w:lang w:val="en-US"/>
        </w:rPr>
        <w:t>The specifications in clause E.2 apply.</w:t>
      </w:r>
    </w:p>
    <w:p w14:paraId="27C2F49E" w14:textId="77777777"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640" w:name="_Toc366772008"/>
      <w:r w:rsidRPr="007D25B0">
        <w:t>VUI semantics</w:t>
      </w:r>
      <w:bookmarkEnd w:id="1640"/>
    </w:p>
    <w:p w14:paraId="7D2F0BB0" w14:textId="77777777" w:rsidR="008B3821" w:rsidRPr="007D25B0" w:rsidRDefault="008B3821" w:rsidP="002026D5">
      <w:pPr>
        <w:pStyle w:val="3H2"/>
        <w:keepLines w:val="0"/>
        <w:numPr>
          <w:ilvl w:val="3"/>
          <w:numId w:val="39"/>
        </w:numPr>
        <w:tabs>
          <w:tab w:val="clear" w:pos="720"/>
          <w:tab w:val="num" w:pos="1134"/>
        </w:tabs>
        <w:ind w:left="1134" w:hanging="1134"/>
      </w:pPr>
      <w:bookmarkStart w:id="1641" w:name="_Toc366772009"/>
      <w:r w:rsidRPr="007D25B0">
        <w:t>VUI parameters semantics</w:t>
      </w:r>
      <w:bookmarkEnd w:id="1641"/>
    </w:p>
    <w:p w14:paraId="10E06B48" w14:textId="77777777" w:rsidR="008B3821" w:rsidRPr="007D25B0" w:rsidRDefault="008B3821" w:rsidP="008B3821">
      <w:pPr>
        <w:rPr>
          <w:lang w:val="en-US"/>
        </w:rPr>
      </w:pPr>
      <w:r w:rsidRPr="007D25B0">
        <w:rPr>
          <w:lang w:val="en-US"/>
        </w:rPr>
        <w:t>The specifications in clause E.3.1 apply with the following modifications and additions.</w:t>
      </w:r>
    </w:p>
    <w:p w14:paraId="0C8064E1" w14:textId="77777777" w:rsidR="008B3821" w:rsidRPr="007D25B0" w:rsidRDefault="008B3821" w:rsidP="008B3821">
      <w:pPr>
        <w:rPr>
          <w:lang w:val="en-US"/>
        </w:rPr>
      </w:pPr>
      <w:proofErr w:type="gramStart"/>
      <w:r w:rsidRPr="007D25B0">
        <w:rPr>
          <w:lang w:val="en-US"/>
        </w:rPr>
        <w:t>vui_timing_info_present_flag</w:t>
      </w:r>
      <w:proofErr w:type="gramEnd"/>
      <w:r w:rsidRPr="007D25B0">
        <w:rPr>
          <w:lang w:val="en-US"/>
        </w:rPr>
        <w:t xml:space="preserve"> equal to 1 specifies that vui_num_units_in_tick, vui_time_scale, vui_poc_proportional_to_timing_flag, and vui_hrd_parameters_present_flag are present in the vui_parameters( ) syntax structure. </w:t>
      </w:r>
      <w:proofErr w:type="gramStart"/>
      <w:r w:rsidRPr="007D25B0">
        <w:rPr>
          <w:lang w:val="en-US"/>
        </w:rPr>
        <w:t>vui_timing_info_present_flag</w:t>
      </w:r>
      <w:proofErr w:type="gramEnd"/>
      <w:r w:rsidRPr="007D25B0">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14:paraId="34AAB64C" w14:textId="77777777" w:rsidR="008B3821" w:rsidRPr="007D25B0" w:rsidRDefault="008B3821" w:rsidP="002026D5">
      <w:pPr>
        <w:pStyle w:val="3H2"/>
        <w:keepLines w:val="0"/>
        <w:numPr>
          <w:ilvl w:val="3"/>
          <w:numId w:val="39"/>
        </w:numPr>
        <w:tabs>
          <w:tab w:val="clear" w:pos="720"/>
          <w:tab w:val="num" w:pos="1134"/>
        </w:tabs>
        <w:ind w:left="1134" w:hanging="1134"/>
      </w:pPr>
      <w:bookmarkStart w:id="1642" w:name="_Toc366772010"/>
      <w:r w:rsidRPr="007D25B0">
        <w:t>HRD parameters semantics</w:t>
      </w:r>
      <w:bookmarkEnd w:id="1642"/>
    </w:p>
    <w:p w14:paraId="1420620C" w14:textId="77777777" w:rsidR="008B3821" w:rsidRPr="007D25B0" w:rsidRDefault="008B3821" w:rsidP="008B3821">
      <w:pPr>
        <w:rPr>
          <w:lang w:val="en-US"/>
        </w:rPr>
      </w:pPr>
      <w:r w:rsidRPr="007D25B0">
        <w:rPr>
          <w:lang w:val="en-US"/>
        </w:rPr>
        <w:t>The specifications in clause E.3.2 apply.</w:t>
      </w:r>
    </w:p>
    <w:p w14:paraId="395E1112" w14:textId="77777777" w:rsidR="008B3821" w:rsidRPr="007D25B0" w:rsidRDefault="008B3821" w:rsidP="002026D5">
      <w:pPr>
        <w:pStyle w:val="3H2"/>
        <w:keepLines w:val="0"/>
        <w:numPr>
          <w:ilvl w:val="3"/>
          <w:numId w:val="39"/>
        </w:numPr>
        <w:tabs>
          <w:tab w:val="clear" w:pos="720"/>
          <w:tab w:val="num" w:pos="1134"/>
        </w:tabs>
        <w:ind w:left="1134" w:hanging="1134"/>
      </w:pPr>
      <w:bookmarkStart w:id="1643" w:name="_Toc366772011"/>
      <w:r w:rsidRPr="007D25B0">
        <w:lastRenderedPageBreak/>
        <w:t>Sub-layer HRD parameters semantics</w:t>
      </w:r>
      <w:bookmarkEnd w:id="1643"/>
    </w:p>
    <w:p w14:paraId="68C1A78B" w14:textId="77777777" w:rsidR="008B3821" w:rsidRPr="007D25B0" w:rsidRDefault="008B3821" w:rsidP="008B3821">
      <w:pPr>
        <w:rPr>
          <w:lang w:val="en-US"/>
        </w:rPr>
      </w:pPr>
      <w:r w:rsidRPr="007D25B0">
        <w:rPr>
          <w:lang w:val="en-US"/>
        </w:rPr>
        <w:t>The specifications in clause E.3.3 apply.</w:t>
      </w:r>
    </w:p>
    <w:p w14:paraId="68456EB0" w14:textId="77777777" w:rsidR="008B3821" w:rsidRPr="007D25B0" w:rsidRDefault="008B3821" w:rsidP="00944988">
      <w:pPr>
        <w:rPr>
          <w:lang w:val="en-CA"/>
        </w:rPr>
      </w:pPr>
    </w:p>
    <w:p w14:paraId="4AB4450E" w14:textId="77777777" w:rsidR="0056407A" w:rsidRPr="007D25B0" w:rsidRDefault="00944988" w:rsidP="002026D5">
      <w:pPr>
        <w:pStyle w:val="Annex1"/>
        <w:keepNext/>
        <w:keepLines/>
        <w:numPr>
          <w:ilvl w:val="0"/>
          <w:numId w:val="40"/>
        </w:numPr>
        <w:spacing w:before="480"/>
        <w:outlineLvl w:val="0"/>
        <w:rPr>
          <w:rFonts w:hint="eastAsia"/>
          <w:b w:val="0"/>
          <w:sz w:val="24"/>
          <w:szCs w:val="24"/>
        </w:rPr>
      </w:pPr>
      <w:bookmarkStart w:id="1644" w:name="_Ref348033633"/>
      <w:r w:rsidRPr="007D25B0">
        <w:rPr>
          <w:lang w:val="en-CA"/>
        </w:rPr>
        <w:br w:type="page"/>
      </w:r>
      <w:bookmarkStart w:id="1645" w:name="_Toc356824313"/>
      <w:bookmarkStart w:id="1646" w:name="_Toc356148114"/>
      <w:bookmarkStart w:id="1647" w:name="_Toc366772012"/>
      <w:bookmarkEnd w:id="1644"/>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242"/>
      <w:bookmarkEnd w:id="1645"/>
      <w:bookmarkEnd w:id="1646"/>
      <w:r w:rsidR="00941625" w:rsidRPr="007D25B0">
        <w:rPr>
          <w:b w:val="0"/>
          <w:sz w:val="24"/>
          <w:szCs w:val="24"/>
          <w:lang w:val="en-CA"/>
        </w:rPr>
        <w:t>extension</w:t>
      </w:r>
      <w:bookmarkEnd w:id="1647"/>
      <w:r w:rsidR="00C6730C" w:rsidRPr="007D25B0">
        <w:rPr>
          <w:b w:val="0"/>
          <w:noProof/>
          <w:sz w:val="24"/>
          <w:szCs w:val="24"/>
        </w:rPr>
        <w:br/>
      </w:r>
    </w:p>
    <w:p w14:paraId="00CA123E" w14:textId="77777777" w:rsidR="00944988" w:rsidRPr="007D25B0" w:rsidRDefault="00944988" w:rsidP="00944988">
      <w:pPr>
        <w:pStyle w:val="AnnexRef"/>
        <w:rPr>
          <w:lang w:val="en-CA"/>
        </w:rPr>
      </w:pPr>
      <w:r w:rsidRPr="007D25B0">
        <w:rPr>
          <w:lang w:val="en-CA"/>
        </w:rPr>
        <w:t>(This annex forms an integral part of this Recommendation | International Standard)</w:t>
      </w:r>
    </w:p>
    <w:p w14:paraId="632A7411" w14:textId="77777777"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proofErr w:type="gramStart"/>
      <w:r w:rsidR="00E702E5" w:rsidRPr="007D25B0">
        <w:rPr>
          <w:lang w:val="en-CA"/>
        </w:rPr>
        <w:t>,</w:t>
      </w:r>
      <w:r w:rsidRPr="007D25B0">
        <w:rPr>
          <w:lang w:val="en-CA"/>
        </w:rPr>
        <w:t>for</w:t>
      </w:r>
      <w:proofErr w:type="gramEnd"/>
      <w:r w:rsidRPr="007D25B0">
        <w:rPr>
          <w:lang w:val="en-CA"/>
        </w:rPr>
        <w:t xml:space="preserve">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14:paraId="6EB39C12" w14:textId="77777777" w:rsidR="00944988" w:rsidRPr="007D25B0" w:rsidRDefault="00944988" w:rsidP="002026D5">
      <w:pPr>
        <w:pStyle w:val="Annex2"/>
        <w:numPr>
          <w:ilvl w:val="1"/>
          <w:numId w:val="39"/>
        </w:numPr>
        <w:rPr>
          <w:lang w:val="en-CA"/>
        </w:rPr>
      </w:pPr>
      <w:bookmarkStart w:id="1648" w:name="_Toc357439288"/>
      <w:bookmarkStart w:id="1649" w:name="_Toc356824314"/>
      <w:bookmarkStart w:id="1650" w:name="_Toc356148115"/>
      <w:bookmarkStart w:id="1651" w:name="_Toc348629434"/>
      <w:bookmarkStart w:id="1652" w:name="_Toc351367661"/>
      <w:bookmarkStart w:id="1653" w:name="_Toc366772013"/>
      <w:r w:rsidRPr="007D25B0">
        <w:rPr>
          <w:lang w:val="en-CA"/>
        </w:rPr>
        <w:t>Scope</w:t>
      </w:r>
      <w:bookmarkEnd w:id="1648"/>
      <w:bookmarkEnd w:id="1649"/>
      <w:bookmarkEnd w:id="1650"/>
      <w:bookmarkEnd w:id="1651"/>
      <w:bookmarkEnd w:id="1652"/>
      <w:bookmarkEnd w:id="1653"/>
    </w:p>
    <w:p w14:paraId="7B77596B" w14:textId="77777777"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14:paraId="2CAE59E1" w14:textId="77777777" w:rsidR="00944988" w:rsidRPr="007D25B0" w:rsidRDefault="00944988" w:rsidP="002026D5">
      <w:pPr>
        <w:pStyle w:val="Annex2"/>
        <w:numPr>
          <w:ilvl w:val="1"/>
          <w:numId w:val="39"/>
        </w:numPr>
        <w:rPr>
          <w:lang w:val="en-CA"/>
        </w:rPr>
      </w:pPr>
      <w:bookmarkStart w:id="1654" w:name="_Toc357439289"/>
      <w:bookmarkStart w:id="1655" w:name="_Toc356824315"/>
      <w:bookmarkStart w:id="1656" w:name="_Toc356148116"/>
      <w:bookmarkStart w:id="1657" w:name="_Toc348629435"/>
      <w:bookmarkStart w:id="1658" w:name="_Toc351367662"/>
      <w:bookmarkStart w:id="1659" w:name="_Toc366772014"/>
      <w:r w:rsidRPr="007D25B0">
        <w:rPr>
          <w:lang w:val="en-CA"/>
        </w:rPr>
        <w:t>Normative references</w:t>
      </w:r>
      <w:bookmarkEnd w:id="1654"/>
      <w:bookmarkEnd w:id="1655"/>
      <w:bookmarkEnd w:id="1656"/>
      <w:bookmarkEnd w:id="1657"/>
      <w:bookmarkEnd w:id="1658"/>
      <w:bookmarkEnd w:id="1659"/>
    </w:p>
    <w:p w14:paraId="37BAD7E4" w14:textId="77777777" w:rsidR="00944988" w:rsidRPr="007D25B0" w:rsidRDefault="00944988" w:rsidP="00944988">
      <w:pPr>
        <w:pStyle w:val="3N"/>
        <w:rPr>
          <w:lang w:val="en-CA"/>
        </w:rPr>
      </w:pPr>
      <w:r w:rsidRPr="007D25B0">
        <w:rPr>
          <w:lang w:val="en-CA"/>
        </w:rPr>
        <w:t>The specifications in clause 2 apply.</w:t>
      </w:r>
    </w:p>
    <w:p w14:paraId="15F926CA" w14:textId="77777777" w:rsidR="00944988" w:rsidRPr="007D25B0" w:rsidRDefault="00944988" w:rsidP="002026D5">
      <w:pPr>
        <w:pStyle w:val="Annex2"/>
        <w:numPr>
          <w:ilvl w:val="1"/>
          <w:numId w:val="39"/>
        </w:numPr>
        <w:rPr>
          <w:lang w:val="en-CA"/>
        </w:rPr>
      </w:pPr>
      <w:bookmarkStart w:id="1660" w:name="_Toc357439290"/>
      <w:bookmarkStart w:id="1661" w:name="_Toc356824316"/>
      <w:bookmarkStart w:id="1662" w:name="_Toc356148117"/>
      <w:bookmarkStart w:id="1663" w:name="_Toc348629436"/>
      <w:bookmarkStart w:id="1664" w:name="_Toc351367663"/>
      <w:bookmarkStart w:id="1665" w:name="_Toc366772015"/>
      <w:r w:rsidRPr="007D25B0">
        <w:rPr>
          <w:lang w:val="en-CA"/>
        </w:rPr>
        <w:t>Definitions</w:t>
      </w:r>
      <w:bookmarkEnd w:id="1660"/>
      <w:bookmarkEnd w:id="1661"/>
      <w:bookmarkEnd w:id="1662"/>
      <w:bookmarkEnd w:id="1663"/>
      <w:bookmarkEnd w:id="1664"/>
      <w:bookmarkEnd w:id="1665"/>
    </w:p>
    <w:p w14:paraId="1251C883" w14:textId="77777777" w:rsidR="001A5CE9" w:rsidRPr="007D25B0" w:rsidRDefault="001A5CE9" w:rsidP="001A5CE9">
      <w:pPr>
        <w:pStyle w:val="3N"/>
        <w:rPr>
          <w:lang w:val="en-CA"/>
        </w:rPr>
      </w:pPr>
      <w:bookmarkStart w:id="1666" w:name="_Toc357439291"/>
      <w:bookmarkStart w:id="1667" w:name="_Toc356824317"/>
      <w:bookmarkStart w:id="1668" w:name="_Toc356148118"/>
      <w:bookmarkStart w:id="1669" w:name="_Toc348629437"/>
      <w:bookmarkStart w:id="1670"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14:paraId="6685F4BF" w14:textId="77777777" w:rsidR="00944988" w:rsidRPr="007D25B0" w:rsidRDefault="00944988" w:rsidP="001A5CE9">
      <w:pPr>
        <w:pStyle w:val="Annex2"/>
        <w:numPr>
          <w:ilvl w:val="1"/>
          <w:numId w:val="39"/>
        </w:numPr>
        <w:rPr>
          <w:lang w:val="en-CA"/>
        </w:rPr>
      </w:pPr>
      <w:bookmarkStart w:id="1671" w:name="_Toc366772016"/>
      <w:r w:rsidRPr="007D25B0">
        <w:rPr>
          <w:lang w:val="en-CA"/>
        </w:rPr>
        <w:t>Abbreviations</w:t>
      </w:r>
      <w:bookmarkEnd w:id="1666"/>
      <w:bookmarkEnd w:id="1667"/>
      <w:bookmarkEnd w:id="1668"/>
      <w:bookmarkEnd w:id="1669"/>
      <w:bookmarkEnd w:id="1670"/>
      <w:bookmarkEnd w:id="1671"/>
    </w:p>
    <w:p w14:paraId="3C0B3534" w14:textId="77777777"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14:paraId="1504E25C" w14:textId="77777777" w:rsidR="00944988" w:rsidRPr="007D25B0" w:rsidRDefault="00944988" w:rsidP="002026D5">
      <w:pPr>
        <w:pStyle w:val="Annex2"/>
        <w:numPr>
          <w:ilvl w:val="1"/>
          <w:numId w:val="39"/>
        </w:numPr>
        <w:rPr>
          <w:lang w:val="en-CA"/>
        </w:rPr>
      </w:pPr>
      <w:bookmarkStart w:id="1672" w:name="_Toc357439292"/>
      <w:bookmarkStart w:id="1673" w:name="_Toc356824318"/>
      <w:bookmarkStart w:id="1674" w:name="_Toc356148119"/>
      <w:bookmarkStart w:id="1675" w:name="_Toc348629438"/>
      <w:bookmarkStart w:id="1676" w:name="_Toc351367665"/>
      <w:bookmarkStart w:id="1677" w:name="_Toc366772017"/>
      <w:r w:rsidRPr="007D25B0">
        <w:rPr>
          <w:lang w:val="en-CA"/>
        </w:rPr>
        <w:t>Conventions</w:t>
      </w:r>
      <w:bookmarkEnd w:id="1672"/>
      <w:bookmarkEnd w:id="1673"/>
      <w:bookmarkEnd w:id="1674"/>
      <w:bookmarkEnd w:id="1675"/>
      <w:bookmarkEnd w:id="1676"/>
      <w:bookmarkEnd w:id="1677"/>
    </w:p>
    <w:p w14:paraId="776CAE6C" w14:textId="77777777"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14:paraId="1F6C5E9F" w14:textId="77777777" w:rsidR="00944988" w:rsidRPr="007D25B0" w:rsidRDefault="00944988" w:rsidP="002026D5">
      <w:pPr>
        <w:pStyle w:val="Annex2"/>
        <w:numPr>
          <w:ilvl w:val="1"/>
          <w:numId w:val="39"/>
        </w:numPr>
        <w:rPr>
          <w:lang w:val="en-CA"/>
        </w:rPr>
      </w:pPr>
      <w:bookmarkStart w:id="1678" w:name="_Toc357439293"/>
      <w:bookmarkStart w:id="1679" w:name="_Toc356824319"/>
      <w:bookmarkStart w:id="1680" w:name="_Toc356148120"/>
      <w:bookmarkStart w:id="1681" w:name="_Toc348629439"/>
      <w:bookmarkStart w:id="1682" w:name="_Toc351367666"/>
      <w:bookmarkStart w:id="1683" w:name="_Toc366772018"/>
      <w:r w:rsidRPr="007D25B0">
        <w:rPr>
          <w:lang w:val="en-CA"/>
        </w:rPr>
        <w:t>Source, coded, decoded and output data formats, scanning processes, and neighbouring relationships</w:t>
      </w:r>
      <w:bookmarkEnd w:id="1678"/>
      <w:bookmarkEnd w:id="1679"/>
      <w:bookmarkEnd w:id="1680"/>
      <w:bookmarkEnd w:id="1681"/>
      <w:bookmarkEnd w:id="1682"/>
      <w:bookmarkEnd w:id="1683"/>
    </w:p>
    <w:p w14:paraId="1B76B721" w14:textId="77777777" w:rsidR="009B5E7F" w:rsidRPr="007D25B0" w:rsidRDefault="009B5E7F" w:rsidP="002026D5">
      <w:pPr>
        <w:pStyle w:val="Annex3"/>
        <w:numPr>
          <w:ilvl w:val="2"/>
          <w:numId w:val="39"/>
        </w:numPr>
        <w:tabs>
          <w:tab w:val="clear" w:pos="1440"/>
        </w:tabs>
        <w:textAlignment w:val="auto"/>
      </w:pPr>
      <w:bookmarkStart w:id="1684" w:name="_Ref364437398"/>
      <w:bookmarkStart w:id="1685" w:name="_Toc366772019"/>
      <w:r w:rsidRPr="007D25B0">
        <w:t>Derivation process for reference layer sample location</w:t>
      </w:r>
      <w:bookmarkEnd w:id="1684"/>
      <w:bookmarkEnd w:id="1685"/>
    </w:p>
    <w:p w14:paraId="345C3DC3" w14:textId="77777777"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14:paraId="51BA3456" w14:textId="77777777"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686" w:name="_Toc357439294"/>
      <w:bookmarkStart w:id="1687"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14:paraId="6F76A08E" w14:textId="77777777"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14:paraId="34FA5535" w14:textId="77777777"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14:paraId="02A3A235" w14:textId="77777777" w:rsidR="00021B77" w:rsidRPr="007D25B0" w:rsidRDefault="003363C8" w:rsidP="003363C8">
      <w:pPr>
        <w:pStyle w:val="Equation"/>
        <w:spacing w:before="136" w:after="0"/>
        <w:ind w:left="630"/>
        <w:rPr>
          <w:noProof/>
          <w:sz w:val="20"/>
          <w:szCs w:val="20"/>
          <w:lang w:eastAsia="ko-KR"/>
        </w:rPr>
      </w:pPr>
      <w:proofErr w:type="gramStart"/>
      <w:r w:rsidRPr="007D25B0">
        <w:rPr>
          <w:sz w:val="20"/>
          <w:szCs w:val="20"/>
        </w:rPr>
        <w:t>xRef</w:t>
      </w:r>
      <w:proofErr w:type="gramEnd"/>
      <w:r w:rsidRPr="007D25B0">
        <w:rPr>
          <w:sz w:val="20"/>
          <w:szCs w:val="20"/>
        </w:rPr>
        <w:t xml:space="preserve">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14:paraId="5A927776" w14:textId="77777777" w:rsidR="003363C8" w:rsidRPr="007D25B0" w:rsidRDefault="00021B77" w:rsidP="003363C8">
      <w:pPr>
        <w:pStyle w:val="Equation"/>
        <w:spacing w:before="136" w:after="0"/>
        <w:ind w:left="630"/>
        <w:rPr>
          <w:sz w:val="20"/>
          <w:szCs w:val="20"/>
        </w:rPr>
      </w:pPr>
      <w:proofErr w:type="gramStart"/>
      <w:r w:rsidRPr="007D25B0">
        <w:rPr>
          <w:sz w:val="20"/>
          <w:szCs w:val="20"/>
        </w:rPr>
        <w:t>yRef</w:t>
      </w:r>
      <w:proofErr w:type="gramEnd"/>
      <w:r w:rsidRPr="007D25B0">
        <w:rPr>
          <w:sz w:val="20"/>
          <w:szCs w:val="20"/>
        </w:rPr>
        <w:t xml:space="preserve">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14:paraId="3FFDCA27" w14:textId="77777777" w:rsidR="003363C8" w:rsidRPr="007D25B0" w:rsidRDefault="003363C8" w:rsidP="002026D5">
      <w:pPr>
        <w:pStyle w:val="Annex3"/>
        <w:numPr>
          <w:ilvl w:val="2"/>
          <w:numId w:val="39"/>
        </w:numPr>
        <w:tabs>
          <w:tab w:val="clear" w:pos="1440"/>
        </w:tabs>
        <w:textAlignment w:val="auto"/>
      </w:pPr>
      <w:bookmarkStart w:id="1688" w:name="_Toc351667785"/>
      <w:bookmarkStart w:id="1689" w:name="_Ref351668463"/>
      <w:bookmarkStart w:id="1690" w:name="_Ref351668475"/>
      <w:bookmarkStart w:id="1691" w:name="_Ref364437312"/>
      <w:bookmarkStart w:id="1692" w:name="_Ref364437331"/>
      <w:bookmarkStart w:id="1693" w:name="_Toc366772020"/>
      <w:r w:rsidRPr="007D25B0">
        <w:t>Derivation process for reference layer sample location used in resampling</w:t>
      </w:r>
      <w:bookmarkEnd w:id="1688"/>
      <w:bookmarkEnd w:id="1689"/>
      <w:bookmarkEnd w:id="1690"/>
      <w:bookmarkEnd w:id="1691"/>
      <w:bookmarkEnd w:id="1692"/>
      <w:bookmarkEnd w:id="1693"/>
    </w:p>
    <w:p w14:paraId="06411450" w14:textId="77777777" w:rsidR="003363C8" w:rsidRPr="007D25B0" w:rsidRDefault="003363C8" w:rsidP="003363C8">
      <w:pPr>
        <w:rPr>
          <w:noProof/>
          <w:lang w:eastAsia="ko-KR"/>
        </w:rPr>
      </w:pPr>
      <w:r w:rsidRPr="007D25B0">
        <w:rPr>
          <w:noProof/>
          <w:lang w:eastAsia="ko-KR"/>
        </w:rPr>
        <w:t>Inputs to this process are</w:t>
      </w:r>
    </w:p>
    <w:p w14:paraId="09B4E1E2" w14:textId="77777777" w:rsidR="003363C8" w:rsidRPr="007D25B0" w:rsidRDefault="003363C8" w:rsidP="001A5CE9">
      <w:pPr>
        <w:pStyle w:val="3N"/>
        <w:rPr>
          <w:noProof/>
        </w:rPr>
      </w:pPr>
      <w:r w:rsidRPr="007D25B0">
        <w:rPr>
          <w:noProof/>
        </w:rPr>
        <w:t>–</w:t>
      </w:r>
      <w:r w:rsidRPr="007D25B0">
        <w:rPr>
          <w:noProof/>
        </w:rPr>
        <w:tab/>
      </w:r>
      <w:proofErr w:type="gramStart"/>
      <w:r w:rsidRPr="007D25B0">
        <w:t>a</w:t>
      </w:r>
      <w:proofErr w:type="gramEnd"/>
      <w:r w:rsidRPr="007D25B0">
        <w:t xml:space="preserve"> variable cIdx specifying the color component index,</w:t>
      </w:r>
    </w:p>
    <w:p w14:paraId="7B4A6401" w14:textId="77777777"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14:paraId="6FEB7073" w14:textId="77777777" w:rsidR="003363C8" w:rsidRPr="007D25B0" w:rsidRDefault="003363C8" w:rsidP="003363C8">
      <w:r w:rsidRPr="007D25B0">
        <w:rPr>
          <w:noProof/>
          <w:lang w:eastAsia="ko-KR"/>
        </w:rPr>
        <w:t>Output of this process is</w:t>
      </w:r>
      <w:r w:rsidRPr="007D25B0">
        <w:rPr>
          <w:lang w:eastAsia="ko-KR"/>
        </w:rPr>
        <w:t xml:space="preserve"> a sample location </w:t>
      </w:r>
      <w:proofErr w:type="gramStart"/>
      <w:r w:rsidRPr="007D25B0">
        <w:rPr>
          <w:lang w:eastAsia="ko-KR"/>
        </w:rPr>
        <w:t xml:space="preserve">( </w:t>
      </w:r>
      <w:r w:rsidRPr="007D25B0">
        <w:t>xRef16</w:t>
      </w:r>
      <w:proofErr w:type="gramEnd"/>
      <w:r w:rsidRPr="007D25B0">
        <w:t>, yRef16 ) specifying the reference layer sample location in units of 1/16-th sample relative to the top-left sample of the reference layer picture.</w:t>
      </w:r>
    </w:p>
    <w:p w14:paraId="3645CFCF" w14:textId="77777777"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14:paraId="2F41FE8F" w14:textId="77777777"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14:paraId="11CF7CEF" w14:textId="77777777" w:rsidR="003363C8" w:rsidRPr="007D25B0" w:rsidRDefault="003363C8" w:rsidP="003363C8">
      <w:pPr>
        <w:pStyle w:val="Equation"/>
        <w:rPr>
          <w:sz w:val="20"/>
          <w:szCs w:val="20"/>
        </w:rPr>
      </w:pPr>
      <w:r w:rsidRPr="007D25B0">
        <w:rPr>
          <w:sz w:val="20"/>
          <w:szCs w:val="20"/>
        </w:rPr>
        <w:t>The variables phaseY and addY are derived as follows:</w:t>
      </w:r>
    </w:p>
    <w:p w14:paraId="5FF88D27" w14:textId="77777777" w:rsidR="003363C8" w:rsidRPr="007D25B0" w:rsidRDefault="003363C8" w:rsidP="003363C8">
      <w:pPr>
        <w:pStyle w:val="Equation"/>
        <w:spacing w:before="136" w:after="0"/>
        <w:ind w:left="630"/>
        <w:rPr>
          <w:noProof/>
          <w:sz w:val="20"/>
          <w:szCs w:val="20"/>
          <w:lang w:eastAsia="ko-KR"/>
        </w:rPr>
      </w:pPr>
      <w:proofErr w:type="gramStart"/>
      <w:r w:rsidRPr="007D25B0">
        <w:rPr>
          <w:sz w:val="20"/>
          <w:szCs w:val="20"/>
          <w:lang w:eastAsia="ko-KR"/>
        </w:rPr>
        <w:lastRenderedPageBreak/>
        <w:t>p</w:t>
      </w:r>
      <w:r w:rsidRPr="007D25B0">
        <w:rPr>
          <w:sz w:val="20"/>
          <w:szCs w:val="20"/>
        </w:rPr>
        <w:t>haseY</w:t>
      </w:r>
      <w:proofErr w:type="gramEnd"/>
      <w:r w:rsidRPr="007D25B0">
        <w:rPr>
          <w:sz w:val="20"/>
          <w:szCs w:val="20"/>
        </w:rPr>
        <w:t xml:space="preserve"> = (cIdx = = 0) ? </w:t>
      </w:r>
      <w:proofErr w:type="gramStart"/>
      <w:r w:rsidRPr="007D25B0">
        <w:rPr>
          <w:sz w:val="20"/>
          <w:szCs w:val="20"/>
        </w:rPr>
        <w:t>0 :</w:t>
      </w:r>
      <w:proofErr w:type="gramEnd"/>
      <w:r w:rsidRPr="007D25B0">
        <w:rPr>
          <w:sz w:val="20"/>
          <w:szCs w:val="20"/>
        </w:rPr>
        <w:t xml:space="preserve">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14:paraId="5D4BF113" w14:textId="77777777" w:rsidR="003363C8" w:rsidRPr="007D25B0" w:rsidRDefault="003363C8" w:rsidP="003363C8">
      <w:pPr>
        <w:pStyle w:val="Equation"/>
        <w:spacing w:before="136" w:after="0"/>
        <w:ind w:left="630"/>
        <w:rPr>
          <w:sz w:val="20"/>
          <w:szCs w:val="20"/>
          <w:lang w:eastAsia="ko-KR"/>
        </w:rPr>
      </w:pPr>
      <w:proofErr w:type="gramStart"/>
      <w:r w:rsidRPr="007D25B0">
        <w:rPr>
          <w:sz w:val="20"/>
          <w:szCs w:val="20"/>
        </w:rPr>
        <w:t>addY</w:t>
      </w:r>
      <w:proofErr w:type="gramEnd"/>
      <w:r w:rsidRPr="007D25B0">
        <w:rPr>
          <w:sz w:val="20"/>
          <w:szCs w:val="20"/>
        </w:rPr>
        <w:t xml:space="preserve">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14:paraId="456C52EC" w14:textId="77777777" w:rsidR="003363C8" w:rsidRPr="007D25B0" w:rsidRDefault="003363C8" w:rsidP="003363C8">
      <w:r w:rsidRPr="007D25B0">
        <w:t>The variables xRef16 and yRef16 are derived as follows:</w:t>
      </w:r>
    </w:p>
    <w:p w14:paraId="67B60C96" w14:textId="77777777"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14:paraId="4E0DC310" w14:textId="77777777" w:rsidR="00944988" w:rsidRPr="007D25B0" w:rsidRDefault="00944988" w:rsidP="002026D5">
      <w:pPr>
        <w:pStyle w:val="Annex2"/>
        <w:numPr>
          <w:ilvl w:val="1"/>
          <w:numId w:val="39"/>
        </w:numPr>
        <w:rPr>
          <w:sz w:val="20"/>
          <w:lang w:val="en-CA"/>
        </w:rPr>
      </w:pPr>
      <w:bookmarkStart w:id="1694" w:name="_Toc356148121"/>
      <w:bookmarkStart w:id="1695" w:name="_Toc348629440"/>
      <w:bookmarkStart w:id="1696" w:name="_Toc351367667"/>
      <w:bookmarkStart w:id="1697" w:name="_Toc366772021"/>
      <w:r w:rsidRPr="007D25B0">
        <w:rPr>
          <w:sz w:val="20"/>
          <w:lang w:val="en-CA"/>
        </w:rPr>
        <w:t>Syntax and semantics</w:t>
      </w:r>
      <w:bookmarkEnd w:id="1686"/>
      <w:bookmarkEnd w:id="1687"/>
      <w:bookmarkEnd w:id="1694"/>
      <w:bookmarkEnd w:id="1695"/>
      <w:bookmarkEnd w:id="1696"/>
      <w:bookmarkEnd w:id="1697"/>
    </w:p>
    <w:p w14:paraId="01011E39" w14:textId="77777777"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14:paraId="22F12948" w14:textId="77777777" w:rsidR="00944988" w:rsidRPr="007D25B0" w:rsidRDefault="00944988" w:rsidP="002026D5">
      <w:pPr>
        <w:pStyle w:val="Annex2"/>
        <w:numPr>
          <w:ilvl w:val="1"/>
          <w:numId w:val="39"/>
        </w:numPr>
        <w:rPr>
          <w:lang w:val="en-CA"/>
        </w:rPr>
      </w:pPr>
      <w:bookmarkStart w:id="1698" w:name="_Toc351057968"/>
      <w:bookmarkStart w:id="1699" w:name="_Toc351335564"/>
      <w:bookmarkStart w:id="1700" w:name="_Toc351057980"/>
      <w:bookmarkStart w:id="1701" w:name="_Toc351335576"/>
      <w:bookmarkStart w:id="1702" w:name="_Toc357439316"/>
      <w:bookmarkStart w:id="1703" w:name="_Toc356824342"/>
      <w:bookmarkStart w:id="1704" w:name="_Toc356148143"/>
      <w:bookmarkStart w:id="1705" w:name="_Toc348629460"/>
      <w:bookmarkStart w:id="1706" w:name="_Toc351367691"/>
      <w:bookmarkStart w:id="1707" w:name="_Toc366772022"/>
      <w:bookmarkEnd w:id="1698"/>
      <w:bookmarkEnd w:id="1699"/>
      <w:bookmarkEnd w:id="1700"/>
      <w:bookmarkEnd w:id="1701"/>
      <w:r w:rsidRPr="007D25B0">
        <w:rPr>
          <w:lang w:val="en-CA"/>
        </w:rPr>
        <w:t>Decoding process</w:t>
      </w:r>
      <w:r w:rsidR="00665193" w:rsidRPr="007D25B0">
        <w:rPr>
          <w:lang w:val="en-CA"/>
        </w:rPr>
        <w:t>es</w:t>
      </w:r>
      <w:bookmarkEnd w:id="1702"/>
      <w:bookmarkEnd w:id="1703"/>
      <w:bookmarkEnd w:id="1704"/>
      <w:bookmarkEnd w:id="1705"/>
      <w:bookmarkEnd w:id="1706"/>
      <w:bookmarkEnd w:id="1707"/>
    </w:p>
    <w:p w14:paraId="18C967F5" w14:textId="77777777" w:rsidR="009B75C0" w:rsidRPr="007D25B0" w:rsidRDefault="00A77488" w:rsidP="002026D5">
      <w:pPr>
        <w:pStyle w:val="Annex3"/>
        <w:numPr>
          <w:ilvl w:val="2"/>
          <w:numId w:val="39"/>
        </w:numPr>
        <w:tabs>
          <w:tab w:val="clear" w:pos="1440"/>
        </w:tabs>
        <w:textAlignment w:val="auto"/>
        <w:rPr>
          <w:noProof/>
        </w:rPr>
      </w:pPr>
      <w:bookmarkStart w:id="1708" w:name="_Toc347485200"/>
      <w:bookmarkStart w:id="1709" w:name="_Toc348629495"/>
      <w:bookmarkStart w:id="1710" w:name="_Toc348630649"/>
      <w:bookmarkStart w:id="1711" w:name="_Toc348631607"/>
      <w:bookmarkStart w:id="1712" w:name="_Toc348631886"/>
      <w:bookmarkStart w:id="1713" w:name="_Toc348632154"/>
      <w:bookmarkStart w:id="1714" w:name="_Toc348632894"/>
      <w:bookmarkStart w:id="1715" w:name="_Toc348633151"/>
      <w:bookmarkStart w:id="1716" w:name="_Toc351667809"/>
      <w:bookmarkStart w:id="1717" w:name="_Toc366772023"/>
      <w:bookmarkStart w:id="1718" w:name="_Ref346393708"/>
      <w:bookmarkStart w:id="1719" w:name="_Ref351062399"/>
      <w:bookmarkStart w:id="1720" w:name="_Toc357439317"/>
      <w:bookmarkStart w:id="1721" w:name="_Toc356824343"/>
      <w:bookmarkStart w:id="1722" w:name="_Toc356148144"/>
      <w:bookmarkStart w:id="1723" w:name="_Toc348629461"/>
      <w:bookmarkStart w:id="1724" w:name="_Toc351367692"/>
      <w:r w:rsidRPr="007D25B0">
        <w:rPr>
          <w:noProof/>
        </w:rPr>
        <w:t>General</w:t>
      </w:r>
      <w:r w:rsidR="009B75C0" w:rsidRPr="007D25B0">
        <w:rPr>
          <w:noProof/>
        </w:rPr>
        <w:t xml:space="preserve"> decoding process</w:t>
      </w:r>
      <w:bookmarkEnd w:id="1708"/>
      <w:bookmarkEnd w:id="1709"/>
      <w:bookmarkEnd w:id="1710"/>
      <w:bookmarkEnd w:id="1711"/>
      <w:bookmarkEnd w:id="1712"/>
      <w:bookmarkEnd w:id="1713"/>
      <w:bookmarkEnd w:id="1714"/>
      <w:bookmarkEnd w:id="1715"/>
      <w:bookmarkEnd w:id="1716"/>
      <w:bookmarkEnd w:id="1717"/>
    </w:p>
    <w:p w14:paraId="01A5D4D9" w14:textId="77777777"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14:paraId="51E33274" w14:textId="77777777" w:rsidR="00944988" w:rsidRPr="007D25B0" w:rsidRDefault="00C85A7A" w:rsidP="00CA7539">
      <w:pPr>
        <w:pStyle w:val="Annex4"/>
      </w:pPr>
      <w:bookmarkStart w:id="1725" w:name="_Toc366772024"/>
      <w:r w:rsidRPr="007D25B0">
        <w:t>D</w:t>
      </w:r>
      <w:r w:rsidR="00665193" w:rsidRPr="007D25B0">
        <w:t>ecoding</w:t>
      </w:r>
      <w:r w:rsidR="00944988" w:rsidRPr="007D25B0">
        <w:t xml:space="preserve"> process</w:t>
      </w:r>
      <w:bookmarkEnd w:id="1718"/>
      <w:r w:rsidRPr="007D25B0">
        <w:t xml:space="preserve"> for a coded picture with nuh_layer_id greater than 0</w:t>
      </w:r>
      <w:bookmarkEnd w:id="1719"/>
      <w:bookmarkEnd w:id="1720"/>
      <w:bookmarkEnd w:id="1721"/>
      <w:bookmarkEnd w:id="1722"/>
      <w:bookmarkEnd w:id="1723"/>
      <w:bookmarkEnd w:id="1724"/>
      <w:bookmarkEnd w:id="1725"/>
    </w:p>
    <w:p w14:paraId="14137562" w14:textId="77777777" w:rsidR="00944988" w:rsidRPr="007D25B0" w:rsidRDefault="00944988" w:rsidP="00944988">
      <w:pPr>
        <w:rPr>
          <w:lang w:val="en-CA"/>
        </w:rPr>
      </w:pPr>
      <w:r w:rsidRPr="007D25B0">
        <w:rPr>
          <w:lang w:val="en-CA"/>
        </w:rPr>
        <w:t>The decoding process operates as follows for the current picture CurrPic:</w:t>
      </w:r>
    </w:p>
    <w:p w14:paraId="498AE0C8" w14:textId="77777777"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14:paraId="6FDE2AA0" w14:textId="77777777"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14:paraId="39163163" w14:textId="77777777"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14:paraId="23718725" w14:textId="77777777"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14:paraId="555A6AA9" w14:textId="77777777"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14:paraId="08BAB588" w14:textId="77777777"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14:paraId="7DD2D79A" w14:textId="77777777" w:rsidR="00AB2CDA" w:rsidRPr="007D25B0" w:rsidRDefault="00AB2CDA" w:rsidP="00CA7539">
      <w:pPr>
        <w:pStyle w:val="Annex4"/>
      </w:pPr>
      <w:bookmarkStart w:id="1726" w:name="_Toc351335582"/>
      <w:bookmarkStart w:id="1727" w:name="_Ref346526853"/>
      <w:bookmarkStart w:id="1728" w:name="_Toc357439318"/>
      <w:bookmarkStart w:id="1729" w:name="_Toc356824344"/>
      <w:bookmarkStart w:id="1730" w:name="_Toc356148145"/>
      <w:bookmarkStart w:id="1731" w:name="_Toc348629462"/>
      <w:bookmarkStart w:id="1732" w:name="_Toc351367693"/>
      <w:bookmarkStart w:id="1733" w:name="_Toc366772025"/>
      <w:bookmarkStart w:id="1734" w:name="_Ref346440968"/>
      <w:bookmarkEnd w:id="1726"/>
      <w:r w:rsidRPr="007D25B0">
        <w:t>Decoding process for inter-layer reference picture set</w:t>
      </w:r>
      <w:bookmarkEnd w:id="1727"/>
      <w:bookmarkEnd w:id="1728"/>
      <w:bookmarkEnd w:id="1729"/>
      <w:bookmarkEnd w:id="1730"/>
      <w:bookmarkEnd w:id="1731"/>
      <w:bookmarkEnd w:id="1732"/>
      <w:bookmarkEnd w:id="1733"/>
    </w:p>
    <w:p w14:paraId="1CA62DCD" w14:textId="77777777"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14:paraId="2E37D8E1" w14:textId="77777777"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14:paraId="2F880D8D" w14:textId="77777777"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14:paraId="117C9D96" w14:textId="77777777"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14:paraId="74B64247" w14:textId="77777777" w:rsidR="002B1006" w:rsidRPr="007D25B0" w:rsidRDefault="002B1006" w:rsidP="002B1006">
      <w:pPr>
        <w:pStyle w:val="3N"/>
        <w:rPr>
          <w:lang w:val="en-CA"/>
        </w:rPr>
      </w:pPr>
      <w:bookmarkStart w:id="1735" w:name="_Ref346872782"/>
      <w:bookmarkStart w:id="1736"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14:paraId="0F19A63E" w14:textId="77777777"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w:t>
      </w:r>
      <w:proofErr w:type="gramStart"/>
      <w:r w:rsidRPr="007D25B0">
        <w:rPr>
          <w:szCs w:val="22"/>
          <w:lang w:val="en-US"/>
        </w:rPr>
        <w:t>[ i</w:t>
      </w:r>
      <w:proofErr w:type="gramEnd"/>
      <w:r w:rsidRPr="007D25B0">
        <w:rPr>
          <w:szCs w:val="22"/>
          <w:lang w:val="en-US"/>
        </w:rPr>
        <w:t> ] is equal to zero for all layers</w:t>
      </w:r>
      <w:r w:rsidRPr="007D25B0">
        <w:rPr>
          <w:sz w:val="18"/>
          <w:szCs w:val="18"/>
          <w:lang w:val="en-US" w:eastAsia="de-DE"/>
        </w:rPr>
        <w:t>.</w:t>
      </w:r>
    </w:p>
    <w:p w14:paraId="660B4328" w14:textId="77777777"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14:paraId="591C3CEE" w14:textId="77777777"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14:paraId="2B5A69C7" w14:textId="77777777" w:rsidR="00153FC4" w:rsidRPr="007D25B0" w:rsidRDefault="0060070E" w:rsidP="00CA7539">
      <w:pPr>
        <w:pStyle w:val="Annex4"/>
      </w:pPr>
      <w:bookmarkStart w:id="1737" w:name="_Ref355956155"/>
      <w:bookmarkStart w:id="1738" w:name="_Toc357439319"/>
      <w:bookmarkStart w:id="1739" w:name="_Toc356824345"/>
      <w:bookmarkStart w:id="1740" w:name="_Toc356148146"/>
      <w:bookmarkStart w:id="1741" w:name="_Toc348629463"/>
      <w:bookmarkStart w:id="1742" w:name="_Toc351367694"/>
      <w:bookmarkStart w:id="1743" w:name="_Toc366772026"/>
      <w:r w:rsidRPr="007D25B0">
        <w:t>Marking</w:t>
      </w:r>
      <w:r w:rsidR="00153FC4" w:rsidRPr="007D25B0">
        <w:t xml:space="preserve"> process for ending the decoding of a coded picture with nuh_layer_id greater than 0</w:t>
      </w:r>
      <w:bookmarkEnd w:id="1735"/>
      <w:bookmarkEnd w:id="1737"/>
      <w:bookmarkEnd w:id="1738"/>
      <w:bookmarkEnd w:id="1739"/>
      <w:bookmarkEnd w:id="1740"/>
      <w:bookmarkEnd w:id="1741"/>
      <w:bookmarkEnd w:id="1742"/>
      <w:bookmarkEnd w:id="1743"/>
    </w:p>
    <w:p w14:paraId="4698BFAC" w14:textId="77777777" w:rsidR="00376730" w:rsidRPr="007D25B0" w:rsidRDefault="00376730" w:rsidP="00376730">
      <w:pPr>
        <w:pStyle w:val="3N"/>
        <w:rPr>
          <w:lang w:val="en-CA"/>
        </w:rPr>
      </w:pPr>
      <w:r w:rsidRPr="007D25B0">
        <w:rPr>
          <w:lang w:val="en-CA"/>
        </w:rPr>
        <w:t>Output of this process is:</w:t>
      </w:r>
    </w:p>
    <w:p w14:paraId="6CFE1527" w14:textId="77777777" w:rsidR="00376730" w:rsidRPr="007D25B0" w:rsidRDefault="00376730" w:rsidP="00376730">
      <w:pPr>
        <w:pStyle w:val="3N"/>
        <w:rPr>
          <w:lang w:val="en-CA"/>
        </w:rPr>
      </w:pPr>
      <w:r w:rsidRPr="007D25B0">
        <w:rPr>
          <w:lang w:val="en-CA"/>
        </w:rPr>
        <w:t>–</w:t>
      </w:r>
      <w:r w:rsidRPr="007D25B0">
        <w:rPr>
          <w:lang w:val="en-CA"/>
        </w:rPr>
        <w:tab/>
      </w:r>
      <w:proofErr w:type="gramStart"/>
      <w:r w:rsidR="00E006F1" w:rsidRPr="007D25B0">
        <w:rPr>
          <w:lang w:val="en-CA"/>
        </w:rPr>
        <w:t>a</w:t>
      </w:r>
      <w:proofErr w:type="gramEnd"/>
      <w:r w:rsidR="00E006F1" w:rsidRPr="007D25B0">
        <w:rPr>
          <w:lang w:val="en-CA"/>
        </w:rPr>
        <w:t xml:space="preserve">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14:paraId="6A7E7A0B" w14:textId="77777777"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14:paraId="111CE206" w14:textId="77777777" w:rsidR="00153FC4" w:rsidRPr="007D25B0"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7D25B0">
        <w:rPr>
          <w:sz w:val="20"/>
          <w:lang w:val="en-CA"/>
        </w:rPr>
        <w:t>for(</w:t>
      </w:r>
      <w:proofErr w:type="gramEnd"/>
      <w:r w:rsidRPr="007D25B0">
        <w:rPr>
          <w:sz w:val="20"/>
          <w:lang w:val="en-CA"/>
        </w:rPr>
        <w:t xml:space="preserve">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14:paraId="1C17B47B" w14:textId="77777777"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7D25B0">
        <w:rPr>
          <w:sz w:val="20"/>
          <w:szCs w:val="20"/>
          <w:lang w:val="en-US"/>
        </w:rPr>
        <w:t>for(</w:t>
      </w:r>
      <w:proofErr w:type="gramEnd"/>
      <w:r w:rsidRPr="007D25B0">
        <w:rPr>
          <w:sz w:val="20"/>
          <w:szCs w:val="20"/>
          <w:lang w:val="en-US"/>
        </w:rPr>
        <w:t xml:space="preserve">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14:paraId="5473A448" w14:textId="77777777" w:rsidR="00EA1617" w:rsidRPr="007D25B0" w:rsidRDefault="00EA1617" w:rsidP="00EA1617">
      <w:pPr>
        <w:pStyle w:val="Annex4"/>
      </w:pPr>
      <w:bookmarkStart w:id="1744" w:name="_Toc366772027"/>
      <w:bookmarkStart w:id="1745" w:name="_Toc357439320"/>
      <w:bookmarkStart w:id="1746" w:name="_Toc356824346"/>
      <w:r w:rsidRPr="007D25B0">
        <w:t>Resampling process for inter layer reference pictures</w:t>
      </w:r>
      <w:bookmarkEnd w:id="1744"/>
    </w:p>
    <w:p w14:paraId="73723093" w14:textId="77777777"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14:paraId="7EBE701C" w14:textId="77777777" w:rsidR="006636F6" w:rsidRPr="007D25B0" w:rsidRDefault="001A5CE9" w:rsidP="001A5CE9">
      <w:pPr>
        <w:ind w:left="434" w:hanging="434"/>
        <w:rPr>
          <w:noProof/>
        </w:rPr>
      </w:pPr>
      <w:r w:rsidRPr="007D25B0">
        <w:rPr>
          <w:noProof/>
        </w:rPr>
        <w:t>–</w:t>
      </w:r>
      <w:r w:rsidRPr="007D25B0">
        <w:rPr>
          <w:noProof/>
        </w:rPr>
        <w:tab/>
      </w:r>
      <w:proofErr w:type="gramStart"/>
      <w:r w:rsidR="00EA1617" w:rsidRPr="007D25B0">
        <w:rPr>
          <w:lang w:val="en-CA"/>
        </w:rPr>
        <w:t>a</w:t>
      </w:r>
      <w:proofErr w:type="gramEnd"/>
      <w:r w:rsidR="00EA1617" w:rsidRPr="007D25B0">
        <w:rPr>
          <w:lang w:val="en-CA"/>
        </w:rPr>
        <w:t xml:space="preserve"> decoded reference layer picture rlPic</w:t>
      </w:r>
    </w:p>
    <w:p w14:paraId="6ADFD3FC" w14:textId="77777777" w:rsidR="0052559F" w:rsidRPr="007D25B0" w:rsidRDefault="001A5CE9" w:rsidP="001A5CE9">
      <w:pPr>
        <w:ind w:left="434" w:hanging="434"/>
        <w:rPr>
          <w:noProof/>
        </w:rPr>
      </w:pPr>
      <w:r w:rsidRPr="007D25B0">
        <w:rPr>
          <w:noProof/>
        </w:rPr>
        <w:t>–</w:t>
      </w:r>
      <w:r w:rsidRPr="007D25B0">
        <w:rPr>
          <w:noProof/>
        </w:rPr>
        <w:tab/>
      </w:r>
      <w:proofErr w:type="gramStart"/>
      <w:r w:rsidR="006636F6" w:rsidRPr="007D25B0">
        <w:rPr>
          <w:lang w:val="en-CA"/>
        </w:rPr>
        <w:t>a</w:t>
      </w:r>
      <w:proofErr w:type="gramEnd"/>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14:paraId="27D46774" w14:textId="77777777"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14:paraId="1A919F31" w14:textId="77777777"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14:paraId="5F94CA4E" w14:textId="77777777"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14:paraId="6A21F251" w14:textId="77777777"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14:paraId="335A016A" w14:textId="77777777"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14:paraId="1EF5203E" w14:textId="77777777"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proofErr w:type="gramStart"/>
      <w:r w:rsidR="00DA2A67" w:rsidRPr="007D25B0">
        <w:rPr>
          <w:rFonts w:eastAsia="Batang"/>
          <w:bCs/>
          <w:lang w:val="en-CA" w:eastAsia="ko-KR"/>
        </w:rPr>
        <w:t>DirectRefLayerIdx[</w:t>
      </w:r>
      <w:proofErr w:type="gramEnd"/>
      <w:r w:rsidR="00DA2A67" w:rsidRPr="007D25B0">
        <w:rPr>
          <w:rFonts w:eastAsia="Batang"/>
          <w:bCs/>
          <w:lang w:val="en-CA" w:eastAsia="ko-KR"/>
        </w:rPr>
        <w:t> currLayerId ][ </w:t>
      </w:r>
      <w:r w:rsidR="00D72B8D" w:rsidRPr="007D25B0">
        <w:rPr>
          <w:noProof/>
        </w:rPr>
        <w:t>rLId</w:t>
      </w:r>
      <w:r w:rsidR="00DA2A67" w:rsidRPr="007D25B0">
        <w:rPr>
          <w:noProof/>
        </w:rPr>
        <w:t> ]</w:t>
      </w:r>
      <w:r w:rsidR="00D242E9" w:rsidRPr="007D25B0">
        <w:rPr>
          <w:noProof/>
        </w:rPr>
        <w:t>.</w:t>
      </w:r>
    </w:p>
    <w:p w14:paraId="3CE2B11B" w14:textId="77777777"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14:paraId="5FB136B1"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14:paraId="2C8C14FF" w14:textId="77777777"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14:paraId="150E354F"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14:paraId="5D1FD3CA" w14:textId="77777777"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14:paraId="290CE026" w14:textId="77777777"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14:paraId="6DFFDDA1" w14:textId="77777777" w:rsidR="00EA1617" w:rsidRPr="007D25B0" w:rsidRDefault="00EA1617" w:rsidP="00EA1617">
      <w:pPr>
        <w:tabs>
          <w:tab w:val="left" w:pos="400"/>
        </w:tabs>
        <w:rPr>
          <w:noProof/>
        </w:rPr>
      </w:pPr>
      <w:r w:rsidRPr="007D25B0">
        <w:rPr>
          <w:noProof/>
        </w:rPr>
        <w:t>The following steps are applied to derive the resampled inter layer reference picture rsPic.</w:t>
      </w:r>
    </w:p>
    <w:p w14:paraId="0BE662CD" w14:textId="77777777"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14:paraId="206908F3" w14:textId="77777777"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14:paraId="788907C6" w14:textId="77777777" w:rsidR="00EA1617" w:rsidRPr="007D25B0" w:rsidRDefault="00EA1617" w:rsidP="00EA1617">
      <w:pPr>
        <w:ind w:left="434" w:hanging="434"/>
        <w:rPr>
          <w:noProof/>
        </w:rPr>
      </w:pPr>
      <w:r w:rsidRPr="007D25B0">
        <w:rPr>
          <w:noProof/>
        </w:rPr>
        <w:t>–</w:t>
      </w:r>
      <w:r w:rsidRPr="007D25B0">
        <w:rPr>
          <w:noProof/>
        </w:rPr>
        <w:tab/>
        <w:t>otherwise, rsPic is derived as follows:</w:t>
      </w:r>
    </w:p>
    <w:p w14:paraId="3BFC2B4B" w14:textId="77777777"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14:paraId="5415B988" w14:textId="77777777"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14:paraId="607B75B7" w14:textId="77777777"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14:paraId="7B5FC91D" w14:textId="77777777" w:rsidR="00EA1617" w:rsidRPr="007D25B0" w:rsidRDefault="00EA1617" w:rsidP="00EA1617">
      <w:pPr>
        <w:pStyle w:val="Annex5"/>
        <w:ind w:left="2232"/>
      </w:pPr>
      <w:bookmarkStart w:id="1747" w:name="_Ref348598889"/>
      <w:r w:rsidRPr="007D25B0">
        <w:t>Resampling process of picture sample values</w:t>
      </w:r>
      <w:bookmarkEnd w:id="1747"/>
      <w:r w:rsidRPr="007D25B0">
        <w:t xml:space="preserve"> </w:t>
      </w:r>
    </w:p>
    <w:p w14:paraId="24B3635C" w14:textId="77777777" w:rsidR="00EA1617" w:rsidRPr="007D25B0" w:rsidRDefault="00EA1617" w:rsidP="00EA1617">
      <w:pPr>
        <w:rPr>
          <w:noProof/>
          <w:lang w:eastAsia="ko-KR"/>
        </w:rPr>
      </w:pPr>
      <w:r w:rsidRPr="007D25B0">
        <w:rPr>
          <w:noProof/>
          <w:lang w:eastAsia="ko-KR"/>
        </w:rPr>
        <w:t>Inputs to this process are:</w:t>
      </w:r>
    </w:p>
    <w:p w14:paraId="10F783A3"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14:paraId="0281B512"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14:paraId="450C3780"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14:paraId="00B9F9AE" w14:textId="77777777"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14:paraId="79AC39F6" w14:textId="77777777"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14:paraId="5F388395" w14:textId="77777777"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14:paraId="161CE20B" w14:textId="77777777"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14:paraId="6D187D96" w14:textId="77777777"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14:paraId="5F96C92B" w14:textId="77777777"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14:paraId="36B06331" w14:textId="77777777"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14:paraId="27DA3036" w14:textId="77777777" w:rsidR="00EA1617" w:rsidRPr="007D25B0" w:rsidRDefault="00EA1617" w:rsidP="00EA1617">
      <w:pPr>
        <w:pStyle w:val="Annex6"/>
      </w:pPr>
      <w:bookmarkStart w:id="1748" w:name="_Ref348598872"/>
      <w:r w:rsidRPr="007D25B0">
        <w:t>Resampling process of luma sample values</w:t>
      </w:r>
      <w:bookmarkEnd w:id="1748"/>
      <w:r w:rsidRPr="007D25B0">
        <w:t xml:space="preserve"> </w:t>
      </w:r>
    </w:p>
    <w:p w14:paraId="7878402F" w14:textId="77777777"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14:paraId="38435099" w14:textId="77777777"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14:paraId="0977CB49" w14:textId="77777777"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14:paraId="53BE70DB" w14:textId="77777777"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14:paraId="4BFC6A62" w14:textId="77777777"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14:paraId="2D8A0FDD" w14:textId="77777777" w:rsidR="00EA1617" w:rsidRPr="007D25B0" w:rsidRDefault="00EA1617" w:rsidP="00EA1617">
      <w:pPr>
        <w:pStyle w:val="Annex6"/>
      </w:pPr>
      <w:bookmarkStart w:id="1749" w:name="_Ref348037885"/>
      <w:r w:rsidRPr="007D25B0">
        <w:lastRenderedPageBreak/>
        <w:t>Resampling process of chroma sample values</w:t>
      </w:r>
      <w:bookmarkEnd w:id="1749"/>
      <w:r w:rsidRPr="007D25B0">
        <w:t xml:space="preserve"> </w:t>
      </w:r>
    </w:p>
    <w:p w14:paraId="248F5818" w14:textId="77777777"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14:paraId="2A335D26" w14:textId="77777777"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14:paraId="0F8938C6" w14:textId="77777777"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14:paraId="1E53BFBA" w14:textId="77777777"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14:paraId="0DEEF41A" w14:textId="77777777"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14:paraId="23173F65" w14:textId="77777777" w:rsidR="00EA1617" w:rsidRPr="007D25B0" w:rsidRDefault="00EA1617" w:rsidP="00EA1617">
      <w:pPr>
        <w:pStyle w:val="Annex6"/>
        <w:rPr>
          <w:noProof/>
          <w:lang w:eastAsia="ko-KR"/>
        </w:rPr>
      </w:pPr>
      <w:bookmarkStart w:id="1750" w:name="_Ref347127882"/>
      <w:r w:rsidRPr="007D25B0">
        <w:rPr>
          <w:noProof/>
          <w:lang w:eastAsia="ko-KR"/>
        </w:rPr>
        <w:t>Luma sample interpolation process</w:t>
      </w:r>
      <w:bookmarkEnd w:id="1750"/>
    </w:p>
    <w:p w14:paraId="4DE7D723" w14:textId="77777777" w:rsidR="00EA1617" w:rsidRPr="007D25B0" w:rsidRDefault="00EA1617" w:rsidP="00EA1617">
      <w:pPr>
        <w:rPr>
          <w:noProof/>
          <w:lang w:eastAsia="ko-KR"/>
        </w:rPr>
      </w:pPr>
      <w:r w:rsidRPr="007D25B0">
        <w:rPr>
          <w:noProof/>
          <w:lang w:eastAsia="ko-KR"/>
        </w:rPr>
        <w:t>Inputs to this process are</w:t>
      </w:r>
    </w:p>
    <w:p w14:paraId="52354490" w14:textId="77777777"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14:paraId="609422E6" w14:textId="77777777"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luma sample location ( xP, yP ) relative to the top-left luma sample of the current picture.</w:t>
      </w:r>
    </w:p>
    <w:p w14:paraId="2E0BC28C" w14:textId="77777777"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14:paraId="14334B68" w14:textId="77777777"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14:paraId="0EE08065" w14:textId="77777777" w:rsidR="00EA1617" w:rsidRPr="007D25B0" w:rsidRDefault="00EA1617" w:rsidP="00EA1617">
      <w:pPr>
        <w:pStyle w:val="Caption"/>
      </w:pPr>
      <w:bookmarkStart w:id="1751" w:name="_Ref351654170"/>
      <w:bookmarkStart w:id="1752" w:name="_Ref351655790"/>
      <w:r w:rsidRPr="007D25B0">
        <w:t>Table </w:t>
      </w:r>
      <w:r w:rsidR="00E907A9" w:rsidRPr="007D25B0">
        <w:t>H</w:t>
      </w:r>
      <w:r w:rsidRPr="007D25B0">
        <w:noBreakHyphen/>
      </w:r>
      <w:bookmarkEnd w:id="1751"/>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752"/>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14:paraId="171C8F9A" w14:textId="77777777"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14:paraId="55AA4B3A" w14:textId="77777777"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0114D42E" w14:textId="77777777"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14:paraId="1C1064D4" w14:textId="77777777"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14:paraId="3DBDC4D6" w14:textId="77777777"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352C6F"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14:paraId="76F662A8"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33BA0B"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14:paraId="0C75314F"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F15A1A"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14:paraId="741A45F9"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FB59F1"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14:paraId="7BB64F62" w14:textId="77777777"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14:paraId="7BDFBE7E"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BF8E704"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C361AA"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20868F1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2C91D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14:paraId="79E3C430" w14:textId="77777777"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1EA5289"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056D173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20F485" w14:textId="77777777"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14:paraId="1C51741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14:paraId="3B6EFE9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19BD8B1"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D4CDF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8EDC05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F89402"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2252F8B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1CD5E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146F30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E74EC1"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9C526D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07E41C0F"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289D9A" w14:textId="77777777"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D32D4C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219496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F21EB5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034DD97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C9CB64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309619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F0C2C2"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46C401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13D6CD24"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5153387" w14:textId="77777777"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66B83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4B58DE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1125F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40EB43A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8F81B0"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86F07D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8D9BB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19B09E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57C1C6FA"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2888DBC"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B22CD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D6F92F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65090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4B185DC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D3A93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310573C"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EF7CFA"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29A628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10C6BFCF"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FFB560A" w14:textId="77777777"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2082B8"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0243927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563C29"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14:paraId="084EF0C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78B546" w14:textId="77777777"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14:paraId="4CCF1F3D"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EE34B6" w14:textId="77777777"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14:paraId="0D6903E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2C33935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3B91F59" w14:textId="77777777"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F4672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E27455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9C47E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1D7FBB0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366E9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B3D13B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29EED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0BC2064"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3CBE3CC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1A74EFC" w14:textId="77777777"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8DFB1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3E7015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2A575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5365996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BB7E86"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2F1E705"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388CE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582247B"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4511E510"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92D892F" w14:textId="77777777"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F4BE72"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523AE43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530DA5"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14:paraId="653F34BA"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D6AFD7" w14:textId="77777777"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14:paraId="7B24B70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A8D6A6B"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14:paraId="2E38689C"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037DE4B7"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A8D8016" w14:textId="77777777"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177ADB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74F807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0070A1"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5BEDD18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8B868D"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CB5A1A4"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070949"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2BFC275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40A59C8B"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FBBE520" w14:textId="77777777"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51A948"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5D812E2"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595F3C"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68A779A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BF2FB6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3A42C7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4A769F"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FB57DBE"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74C1C758"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735504" w14:textId="77777777"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915018" w14:textId="77777777"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14:paraId="64BA9A2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B8F0E2" w14:textId="77777777"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14:paraId="02FDEDB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953043" w14:textId="77777777"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14:paraId="10696FA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EE41ED" w14:textId="77777777"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14:paraId="4A63E129"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14:paraId="55636891"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90978EC" w14:textId="77777777"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70DC9D"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3CC359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300744"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6993A4C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244CEA"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BA78DD0"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F8587B"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73671A2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69321646"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1AF5C10" w14:textId="77777777"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6BC66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4A7292D"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BE348F7"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7972E63F"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F7F9C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0F35D036"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8172B3"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6719F0A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0D793BA2"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18D72F1" w14:textId="77777777"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7F5686"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2273DC1"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678DE3F"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05F2D528"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E810D5"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4DAA927"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97F49E" w14:textId="77777777"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179014C3" w14:textId="77777777"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14:paraId="22967EFD" w14:textId="77777777"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F17191" w14:textId="77777777"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9EBEF7"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5810C3CC"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34608C"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14:paraId="7268A2DD"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3CE77B"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42892270"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FB0AD7" w14:textId="77777777"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14:paraId="36DBA004" w14:textId="77777777"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14:paraId="029278F8" w14:textId="77777777"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14:paraId="48377964" w14:textId="77777777"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14:paraId="1338CD1F" w14:textId="77777777"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14:paraId="0521D5F0" w14:textId="77777777"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E190A16" w14:textId="77777777"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1A4ED26" w14:textId="77777777"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14:paraId="4F2A87B9" w14:textId="77777777"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DA59189"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lastRenderedPageBreak/>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3CCF9A1" w14:textId="77777777"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14:paraId="29916C8F" w14:textId="77777777"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4AFE5FF9" w14:textId="77777777"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1BB4ABE0" w14:textId="77777777" w:rsidR="002668F1" w:rsidRPr="007D25B0" w:rsidRDefault="002668F1" w:rsidP="002668F1">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14:paraId="7D3270BC" w14:textId="77777777" w:rsidR="00EA1617" w:rsidRPr="007D25B0" w:rsidRDefault="00EA1617" w:rsidP="002026D5">
      <w:pPr>
        <w:numPr>
          <w:ilvl w:val="0"/>
          <w:numId w:val="38"/>
        </w:numPr>
        <w:tabs>
          <w:tab w:val="clear" w:pos="794"/>
          <w:tab w:val="clear" w:pos="1191"/>
          <w:tab w:val="clear" w:pos="1588"/>
          <w:tab w:val="clear" w:pos="1985"/>
        </w:tabs>
      </w:pPr>
      <w:r w:rsidRPr="007D25B0">
        <w:t>The sample value tempArray</w:t>
      </w:r>
      <w:proofErr w:type="gramStart"/>
      <w:r w:rsidRPr="007D25B0">
        <w:t>[ n</w:t>
      </w:r>
      <w:proofErr w:type="gramEnd"/>
      <w:r w:rsidR="00007E24" w:rsidRPr="007D25B0">
        <w:t> </w:t>
      </w:r>
      <w:r w:rsidRPr="007D25B0">
        <w:t>] with n = 0</w:t>
      </w:r>
      <w:r w:rsidR="00007E24" w:rsidRPr="007D25B0">
        <w:t> … </w:t>
      </w:r>
      <w:r w:rsidRPr="007D25B0">
        <w:t>7, is derived as follows.</w:t>
      </w:r>
    </w:p>
    <w:p w14:paraId="131BDDA0"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F120A3C" w14:textId="77777777"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14:paraId="621F61BB" w14:textId="77777777"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14:paraId="68F53D24" w14:textId="77777777"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14:paraId="233771BC"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14:paraId="2113031A"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16AD30F" w14:textId="77777777" w:rsidR="00EA1617" w:rsidRPr="007D25B0" w:rsidRDefault="00EA1617" w:rsidP="00EA1617">
      <w:pPr>
        <w:pStyle w:val="Annex6"/>
        <w:rPr>
          <w:noProof/>
          <w:lang w:eastAsia="ko-KR"/>
        </w:rPr>
      </w:pPr>
      <w:bookmarkStart w:id="1753" w:name="_Ref347151884"/>
      <w:r w:rsidRPr="007D25B0">
        <w:rPr>
          <w:noProof/>
          <w:lang w:eastAsia="ko-KR"/>
        </w:rPr>
        <w:t>Chroma sample interpolation process</w:t>
      </w:r>
      <w:bookmarkEnd w:id="1753"/>
    </w:p>
    <w:p w14:paraId="2A2FE5C1" w14:textId="77777777" w:rsidR="00EA1617" w:rsidRPr="007D25B0" w:rsidRDefault="00EA1617" w:rsidP="00EA1617">
      <w:pPr>
        <w:rPr>
          <w:noProof/>
          <w:lang w:eastAsia="ko-KR"/>
        </w:rPr>
      </w:pPr>
      <w:r w:rsidRPr="007D25B0">
        <w:rPr>
          <w:noProof/>
          <w:lang w:eastAsia="ko-KR"/>
        </w:rPr>
        <w:t>Inputs to this process are:</w:t>
      </w:r>
    </w:p>
    <w:p w14:paraId="0A8DE7F8" w14:textId="77777777"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14:paraId="0108DA2F" w14:textId="77777777"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14:paraId="4BA6DC52" w14:textId="77777777"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14:paraId="5B5F05D0" w14:textId="77777777"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14:paraId="676EE190" w14:textId="77777777" w:rsidR="00EA1617" w:rsidRPr="007D25B0" w:rsidRDefault="00EA1617" w:rsidP="00EA1617">
      <w:pPr>
        <w:pStyle w:val="Caption"/>
      </w:pPr>
      <w:bookmarkStart w:id="1754"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754"/>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14:paraId="692791D2" w14:textId="77777777"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23D04BD3" w14:textId="77777777"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08F99075" w14:textId="77777777" w:rsidR="00EA1617" w:rsidRPr="007D25B0" w:rsidRDefault="00EA1617" w:rsidP="004A579B">
            <w:pPr>
              <w:keepNext/>
              <w:spacing w:before="0"/>
              <w:jc w:val="center"/>
              <w:rPr>
                <w:sz w:val="18"/>
              </w:rPr>
            </w:pPr>
            <w:r w:rsidRPr="007D25B0">
              <w:rPr>
                <w:sz w:val="18"/>
              </w:rPr>
              <w:t>interpolation filter coefficients</w:t>
            </w:r>
          </w:p>
        </w:tc>
      </w:tr>
      <w:tr w:rsidR="00EA1617" w:rsidRPr="007D25B0" w14:paraId="50280FC0" w14:textId="77777777"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1223C5" w14:textId="77777777"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F3076C"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707F51"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D13265"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874328" w14:textId="77777777"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14:paraId="1263175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BF117C3" w14:textId="77777777"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29539A" w14:textId="77777777"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792AE3" w14:textId="77777777"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6F2E8A" w14:textId="77777777"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594970" w14:textId="77777777" w:rsidR="00EA1617" w:rsidRPr="007D25B0" w:rsidRDefault="00EA1617" w:rsidP="004A579B">
            <w:pPr>
              <w:keepNext/>
              <w:spacing w:before="0"/>
              <w:jc w:val="center"/>
              <w:rPr>
                <w:rFonts w:eastAsia="Arial Unicode MS"/>
                <w:sz w:val="18"/>
              </w:rPr>
            </w:pPr>
            <w:r w:rsidRPr="007D25B0">
              <w:rPr>
                <w:sz w:val="18"/>
              </w:rPr>
              <w:t>0</w:t>
            </w:r>
          </w:p>
        </w:tc>
      </w:tr>
      <w:tr w:rsidR="00EA1617" w:rsidRPr="007D25B0" w14:paraId="4E8CC345"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8353A5" w14:textId="77777777"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2CE87D"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DFCD8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CDC0D1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EEA716"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64840AFA"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92C0476" w14:textId="77777777"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8B3E6E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AE0310"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6B839E1"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914800"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2ECC791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8A61700" w14:textId="77777777"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CD3058"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8C4758A"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DDF33E"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C96FA2"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23E17FDB"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54E15A9" w14:textId="77777777"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A1D7F9"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E754BC" w14:textId="77777777"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BAA6BA4" w14:textId="77777777"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F04706"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0052D4B9"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CF2C3C3" w14:textId="77777777"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4CC318" w14:textId="77777777"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E52C7D" w14:textId="77777777"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E876CD" w14:textId="77777777"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226393"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64BCB05A"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4B77A47" w14:textId="77777777"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DAAAB2" w14:textId="77777777"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8D339A8" w14:textId="77777777"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579E28" w14:textId="77777777"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5B6EF7"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38EE68C8"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5C6567F" w14:textId="77777777"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F10BE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622E26"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915F78"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F083538"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48A235A7"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D36866A" w14:textId="77777777"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CF6E78"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3CDC2E3" w14:textId="77777777"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BA81BD" w14:textId="77777777"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10127F"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68CEED91"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1F12542" w14:textId="77777777"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B2F036E" w14:textId="77777777"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A3847B" w14:textId="77777777"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1E1D5A" w14:textId="77777777"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58E827" w14:textId="77777777" w:rsidR="00EA1617" w:rsidRPr="007D25B0" w:rsidRDefault="00EA1617" w:rsidP="004A579B">
            <w:pPr>
              <w:keepNext/>
              <w:spacing w:before="0"/>
              <w:jc w:val="center"/>
              <w:rPr>
                <w:rFonts w:eastAsia="Arial Unicode MS"/>
                <w:sz w:val="18"/>
              </w:rPr>
            </w:pPr>
            <w:r w:rsidRPr="007D25B0">
              <w:rPr>
                <w:sz w:val="18"/>
              </w:rPr>
              <w:t>−4</w:t>
            </w:r>
          </w:p>
        </w:tc>
      </w:tr>
      <w:tr w:rsidR="00EA1617" w:rsidRPr="007D25B0" w14:paraId="3EC078CD"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57CC5DD" w14:textId="77777777"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BFA897"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B3ABFC"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CD99114"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9F7E63"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46E63FBE"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8E72C55" w14:textId="77777777"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9CAD3E" w14:textId="77777777"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AF00CF" w14:textId="77777777"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BEE482" w14:textId="77777777"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512ADD" w14:textId="77777777" w:rsidR="00EA1617" w:rsidRPr="007D25B0" w:rsidRDefault="00EA1617" w:rsidP="004A579B">
            <w:pPr>
              <w:keepNext/>
              <w:spacing w:before="0"/>
              <w:jc w:val="center"/>
              <w:rPr>
                <w:rFonts w:eastAsia="Arial Unicode MS"/>
                <w:sz w:val="18"/>
              </w:rPr>
            </w:pPr>
            <w:r w:rsidRPr="007D25B0">
              <w:rPr>
                <w:sz w:val="18"/>
              </w:rPr>
              <w:t>−6</w:t>
            </w:r>
          </w:p>
        </w:tc>
      </w:tr>
      <w:tr w:rsidR="00EA1617" w:rsidRPr="007D25B0" w14:paraId="693D00F4"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A28459A" w14:textId="77777777"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602D5CC"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D0DD6E"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8CBBB7F"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E4DE9C"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0D9DD1D0"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45A7B43" w14:textId="77777777"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37A562"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D09DF5"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948957F" w14:textId="77777777"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9C0CA4" w14:textId="77777777" w:rsidR="00EA1617" w:rsidRPr="007D25B0" w:rsidRDefault="00EA1617" w:rsidP="004A579B">
            <w:pPr>
              <w:keepNext/>
              <w:spacing w:before="0"/>
              <w:jc w:val="center"/>
              <w:rPr>
                <w:rFonts w:eastAsia="Arial Unicode MS"/>
                <w:sz w:val="18"/>
              </w:rPr>
            </w:pPr>
            <w:r w:rsidRPr="007D25B0">
              <w:rPr>
                <w:sz w:val="18"/>
              </w:rPr>
              <w:t>n/a</w:t>
            </w:r>
          </w:p>
        </w:tc>
      </w:tr>
      <w:tr w:rsidR="00EA1617" w:rsidRPr="007D25B0" w14:paraId="78DA0532"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A86D10E" w14:textId="77777777"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0F04A4" w14:textId="77777777"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31D979" w14:textId="77777777"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70E541" w14:textId="77777777"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17B07B" w14:textId="77777777" w:rsidR="00EA1617" w:rsidRPr="007D25B0" w:rsidRDefault="00EA1617" w:rsidP="004A579B">
            <w:pPr>
              <w:keepNext/>
              <w:spacing w:before="0"/>
              <w:jc w:val="center"/>
              <w:rPr>
                <w:rFonts w:eastAsia="Arial Unicode MS"/>
                <w:sz w:val="18"/>
              </w:rPr>
            </w:pPr>
            <w:r w:rsidRPr="007D25B0">
              <w:rPr>
                <w:sz w:val="18"/>
              </w:rPr>
              <w:t>−2</w:t>
            </w:r>
          </w:p>
        </w:tc>
      </w:tr>
      <w:tr w:rsidR="00EA1617" w:rsidRPr="007D25B0" w14:paraId="1CC81AE6" w14:textId="77777777"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F0636F0" w14:textId="77777777"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C76850F" w14:textId="77777777"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DB4B32" w14:textId="77777777"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E0803A" w14:textId="77777777"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A3FA5A" w14:textId="77777777" w:rsidR="00EA1617" w:rsidRPr="007D25B0" w:rsidRDefault="00EA1617" w:rsidP="004A579B">
            <w:pPr>
              <w:spacing w:before="0"/>
              <w:jc w:val="center"/>
              <w:rPr>
                <w:rFonts w:eastAsia="Arial Unicode MS"/>
                <w:sz w:val="18"/>
              </w:rPr>
            </w:pPr>
            <w:r w:rsidRPr="007D25B0">
              <w:rPr>
                <w:sz w:val="18"/>
              </w:rPr>
              <w:t>−2</w:t>
            </w:r>
          </w:p>
        </w:tc>
      </w:tr>
    </w:tbl>
    <w:p w14:paraId="43BCB8FB" w14:textId="77777777"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14:paraId="3A113D57" w14:textId="77777777"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14:paraId="426B095F" w14:textId="77777777"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14:paraId="1F536864" w14:textId="77777777"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14:paraId="5DD886DD" w14:textId="77777777"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56BAB183" w14:textId="77777777"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14:paraId="5338D7A3"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6B57B61" w14:textId="77777777"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3B4B190C" w14:textId="77777777"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14:paraId="4B0CAEE9" w14:textId="77777777"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409EFA69" w14:textId="77777777"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2DF958D9" w14:textId="77777777"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51D25A57" w14:textId="77777777" w:rsidR="00EA1617" w:rsidRPr="007D25B0" w:rsidRDefault="00EA1617" w:rsidP="002026D5">
      <w:pPr>
        <w:numPr>
          <w:ilvl w:val="0"/>
          <w:numId w:val="37"/>
        </w:numPr>
        <w:tabs>
          <w:tab w:val="clear" w:pos="794"/>
          <w:tab w:val="clear" w:pos="1191"/>
          <w:tab w:val="clear" w:pos="1588"/>
          <w:tab w:val="clear" w:pos="1985"/>
        </w:tabs>
      </w:pPr>
      <w:r w:rsidRPr="007D25B0">
        <w:t>The sample value tempArray</w:t>
      </w:r>
      <w:proofErr w:type="gramStart"/>
      <w:r w:rsidRPr="007D25B0">
        <w:t>[ n</w:t>
      </w:r>
      <w:proofErr w:type="gramEnd"/>
      <w:r w:rsidRPr="007D25B0">
        <w:t> ] with n = 0 </w:t>
      </w:r>
      <w:r w:rsidR="002F2BE9" w:rsidRPr="007D25B0">
        <w:t>…</w:t>
      </w:r>
      <w:r w:rsidRPr="007D25B0">
        <w:t> 3, is derived as follows.</w:t>
      </w:r>
    </w:p>
    <w:p w14:paraId="0DE0AFD3"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7FC5DA8F" w14:textId="77777777"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645EA6E5" w14:textId="77777777"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14:paraId="1E357E47" w14:textId="77777777"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14:paraId="053A3087" w14:textId="77777777"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14:paraId="24647081" w14:textId="77777777"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proofErr w:type="gramStart"/>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w:t>
      </w:r>
      <w:proofErr w:type="gramEnd"/>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14:paraId="3C3CC6F3" w14:textId="77777777" w:rsidR="00EA1617" w:rsidRPr="007D25B0" w:rsidRDefault="00EA1617" w:rsidP="00EA1617">
      <w:pPr>
        <w:pStyle w:val="Annex5"/>
        <w:ind w:left="2232"/>
      </w:pPr>
      <w:bookmarkStart w:id="1755" w:name="_Ref364437164"/>
      <w:r w:rsidRPr="007D25B0">
        <w:t>Resampling process of  picture motion field</w:t>
      </w:r>
      <w:bookmarkEnd w:id="1755"/>
      <w:r w:rsidRPr="007D25B0">
        <w:t xml:space="preserve"> </w:t>
      </w:r>
    </w:p>
    <w:p w14:paraId="02A93A10" w14:textId="77777777"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14:paraId="31252CDD" w14:textId="77777777" w:rsidR="00231C6F" w:rsidRPr="007D25B0" w:rsidRDefault="00D72B8D" w:rsidP="00D72B8D">
      <w:pPr>
        <w:ind w:left="434" w:hanging="434"/>
        <w:rPr>
          <w:noProof/>
        </w:rPr>
      </w:pPr>
      <w:r w:rsidRPr="007D25B0">
        <w:rPr>
          <w:noProof/>
        </w:rPr>
        <w:lastRenderedPageBreak/>
        <w:t>–</w:t>
      </w:r>
      <w:r w:rsidRPr="007D25B0">
        <w:rPr>
          <w:noProof/>
          <w:lang w:eastAsia="ko-KR"/>
        </w:rPr>
        <w:tab/>
      </w:r>
      <w:proofErr w:type="gramStart"/>
      <w:r w:rsidR="00231C6F" w:rsidRPr="007D25B0">
        <w:rPr>
          <w:lang w:val="en-CA"/>
        </w:rPr>
        <w:t>the</w:t>
      </w:r>
      <w:proofErr w:type="gramEnd"/>
      <w:r w:rsidR="00231C6F" w:rsidRPr="007D25B0">
        <w:rPr>
          <w:lang w:val="en-CA"/>
        </w:rPr>
        <w:t xml:space="preserve"> decoded reference layer picture rlPic</w:t>
      </w:r>
      <w:r w:rsidR="00AF61E9" w:rsidRPr="007D25B0">
        <w:rPr>
          <w:lang w:val="en-CA"/>
        </w:rPr>
        <w:t>,</w:t>
      </w:r>
    </w:p>
    <w:p w14:paraId="7A36E4D7" w14:textId="77777777"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14:paraId="26F5F2AF" w14:textId="77777777"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14:paraId="446BF0AD" w14:textId="77777777" w:rsidR="00EA1617" w:rsidRPr="007D25B0" w:rsidRDefault="00EA1617" w:rsidP="00EA1617">
      <w:pPr>
        <w:tabs>
          <w:tab w:val="left" w:pos="400"/>
        </w:tabs>
        <w:rPr>
          <w:noProof/>
        </w:rPr>
      </w:pPr>
      <w:r w:rsidRPr="007D25B0">
        <w:rPr>
          <w:noProof/>
        </w:rPr>
        <w:t>The motion field of rlPic specified by rlPicMotion consists of:</w:t>
      </w:r>
    </w:p>
    <w:p w14:paraId="7BFCF329" w14:textId="77777777"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14:paraId="320975B0"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14:paraId="2FF4BC47"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14:paraId="5AE7B361" w14:textId="77777777"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14:paraId="05D963F0" w14:textId="77777777" w:rsidR="00EA1617" w:rsidRPr="007D25B0" w:rsidRDefault="00EA1617" w:rsidP="00EA1617">
      <w:pPr>
        <w:tabs>
          <w:tab w:val="left" w:pos="400"/>
        </w:tabs>
        <w:rPr>
          <w:noProof/>
        </w:rPr>
      </w:pPr>
      <w:r w:rsidRPr="007D25B0">
        <w:rPr>
          <w:noProof/>
        </w:rPr>
        <w:t>The resampled motion field specified by rsPicMotion consists of:</w:t>
      </w:r>
    </w:p>
    <w:p w14:paraId="7FDB9D8A" w14:textId="77777777"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14:paraId="2737AF8B" w14:textId="77777777"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14:paraId="1E563D71" w14:textId="77777777"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14:paraId="6D7FD8A3" w14:textId="77777777"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14:paraId="5CA6D515" w14:textId="77777777" w:rsidR="00EA1617" w:rsidRPr="007D25B0" w:rsidRDefault="00EA1617" w:rsidP="00EA1617">
      <w:pPr>
        <w:tabs>
          <w:tab w:val="left" w:pos="284"/>
        </w:tabs>
      </w:pPr>
      <w:r w:rsidRPr="007D25B0">
        <w:t xml:space="preserve">For each luma sample location </w:t>
      </w:r>
      <w:r w:rsidR="009F7DB0" w:rsidRPr="007D25B0">
        <w:t>xPb = </w:t>
      </w:r>
      <w:r w:rsidRPr="007D25B0">
        <w:t>0 ... </w:t>
      </w:r>
      <w:proofErr w:type="gramStart"/>
      <w:r w:rsidRPr="007D25B0">
        <w:t>( (</w:t>
      </w:r>
      <w:proofErr w:type="gramEnd"/>
      <w:r w:rsidRPr="007D25B0">
        <w:t>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14:paraId="074967D1" w14:textId="77777777"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14:paraId="26206098" w14:textId="77777777"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14:paraId="43266C61" w14:textId="77777777" w:rsidR="00EA1617" w:rsidRPr="007D25B0" w:rsidRDefault="00EA1617" w:rsidP="00EA1617">
      <w:pPr>
        <w:pStyle w:val="Annex6"/>
      </w:pPr>
      <w:bookmarkStart w:id="1756" w:name="_Ref348599073"/>
      <w:r w:rsidRPr="007D25B0">
        <w:rPr>
          <w:noProof/>
        </w:rPr>
        <w:t>Derivation process for inter layer motion</w:t>
      </w:r>
      <w:bookmarkEnd w:id="1756"/>
      <w:r w:rsidR="003501D3" w:rsidRPr="007D25B0">
        <w:rPr>
          <w:noProof/>
        </w:rPr>
        <w:t xml:space="preserve"> parameters</w:t>
      </w:r>
    </w:p>
    <w:p w14:paraId="341891D1" w14:textId="77777777" w:rsidR="00EA1617" w:rsidRPr="007D25B0" w:rsidRDefault="00EA1617" w:rsidP="00EA1617">
      <w:pPr>
        <w:rPr>
          <w:noProof/>
          <w:lang w:eastAsia="ko-KR"/>
        </w:rPr>
      </w:pPr>
      <w:r w:rsidRPr="007D25B0">
        <w:rPr>
          <w:noProof/>
          <w:lang w:eastAsia="ko-KR"/>
        </w:rPr>
        <w:t>Inputs to this process are</w:t>
      </w:r>
    </w:p>
    <w:p w14:paraId="2D9ECAD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14:paraId="3FD800EE" w14:textId="77777777" w:rsidR="0095669D" w:rsidRPr="007D25B0" w:rsidRDefault="006F7718" w:rsidP="006F7718">
      <w:pPr>
        <w:ind w:left="434" w:hanging="434"/>
        <w:rPr>
          <w:noProof/>
        </w:rPr>
      </w:pPr>
      <w:r w:rsidRPr="007D25B0">
        <w:rPr>
          <w:noProof/>
        </w:rPr>
        <w:t>–</w:t>
      </w:r>
      <w:r w:rsidRPr="007D25B0">
        <w:rPr>
          <w:noProof/>
          <w:lang w:eastAsia="ko-KR"/>
        </w:rPr>
        <w:tab/>
      </w:r>
      <w:proofErr w:type="gramStart"/>
      <w:r w:rsidR="0095669D" w:rsidRPr="007D25B0">
        <w:rPr>
          <w:lang w:val="en-CA"/>
        </w:rPr>
        <w:t>the</w:t>
      </w:r>
      <w:proofErr w:type="gramEnd"/>
      <w:r w:rsidR="0095669D" w:rsidRPr="007D25B0">
        <w:rPr>
          <w:lang w:val="en-CA"/>
        </w:rPr>
        <w:t xml:space="preserve"> decoded reference layer picture rlPic</w:t>
      </w:r>
    </w:p>
    <w:p w14:paraId="5CA8831A" w14:textId="77777777"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14:paraId="47BA51B7"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14:paraId="51DDA81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14:paraId="3F85F5DC" w14:textId="77777777"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14:paraId="1135D6A9" w14:textId="77777777" w:rsidR="00EA1617" w:rsidRPr="007D25B0" w:rsidRDefault="00EA1617" w:rsidP="00EA1617">
      <w:pPr>
        <w:rPr>
          <w:noProof/>
          <w:lang w:eastAsia="ko-KR"/>
        </w:rPr>
      </w:pPr>
      <w:r w:rsidRPr="007D25B0">
        <w:rPr>
          <w:noProof/>
          <w:lang w:eastAsia="ko-KR"/>
        </w:rPr>
        <w:t>Outputs of this process are</w:t>
      </w:r>
    </w:p>
    <w:p w14:paraId="5978CDC9"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14:paraId="0A7B814C"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14:paraId="3F1BFBF4"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14:paraId="2F9D9416" w14:textId="77777777"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14:paraId="4B46DEAB" w14:textId="77777777"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14:paraId="78D91551" w14:textId="77777777"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14:paraId="3B13C467"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757" w:name="OLE_LINK6"/>
      <w:bookmarkStart w:id="1758"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757"/>
      <w:bookmarkEnd w:id="1758"/>
    </w:p>
    <w:p w14:paraId="0062868D"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14:paraId="5ED08E9C" w14:textId="77777777"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14:paraId="01FBEA24" w14:textId="77777777"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14:paraId="3852256B"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14:paraId="42725882" w14:textId="77777777"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14:paraId="37BA4D84" w14:textId="77777777"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14:paraId="013C9613"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14:paraId="0C561792"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14:paraId="5DD2E626" w14:textId="77777777"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14:paraId="7ED4284A" w14:textId="77777777"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14:paraId="2C1A975E" w14:textId="77777777"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14:paraId="132DCDFD" w14:textId="77777777"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14:paraId="5F441868" w14:textId="77777777"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14:paraId="52694225" w14:textId="77777777"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14:paraId="2B1B62A7" w14:textId="77777777"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14:paraId="54A47902" w14:textId="77777777"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14:paraId="44C3217C" w14:textId="77777777"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759" w:name="OLE_LINK469"/>
      <w:bookmarkStart w:id="1760" w:name="OLE_LINK470"/>
      <w:bookmarkStart w:id="1761" w:name="OLE_LINK461"/>
      <w:bookmarkStart w:id="1762" w:name="OLE_LINK462"/>
      <w:bookmarkStart w:id="1763" w:name="OLE_LINK82"/>
      <w:bookmarkStart w:id="1764" w:name="OLE_LINK439"/>
      <w:bookmarkStart w:id="1765" w:name="OLE_LINK440"/>
      <w:r w:rsidRPr="007D25B0">
        <w:rPr>
          <w:noProof/>
          <w:lang w:eastAsia="ko-KR"/>
        </w:rPr>
        <w:t>The variable mvLX[ xP ][ yP ][ 0 ] is derived as follows:</w:t>
      </w:r>
    </w:p>
    <w:p w14:paraId="0CE87122"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14:paraId="4C48EC15" w14:textId="77777777"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759"/>
      <w:bookmarkEnd w:id="1760"/>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761"/>
      <w:bookmarkEnd w:id="1762"/>
      <w:bookmarkEnd w:id="1763"/>
      <w:r w:rsidRPr="007D25B0">
        <w:rPr>
          <w:noProof/>
          <w:sz w:val="20"/>
          <w:szCs w:val="20"/>
          <w:lang w:eastAsia="ko-KR"/>
        </w:rPr>
        <w:t xml:space="preserve">= </w:t>
      </w:r>
      <w:bookmarkStart w:id="1766" w:name="OLE_LINK463"/>
      <w:bookmarkStart w:id="1767" w:name="OLE_LINK464"/>
      <w:bookmarkStart w:id="1768" w:name="OLE_LINK465"/>
      <w:bookmarkStart w:id="1769" w:name="OLE_LINK466"/>
      <w:bookmarkStart w:id="1770" w:name="OLE_LINK74"/>
      <w:bookmarkStart w:id="1771" w:name="OLE_LINK75"/>
      <w:r w:rsidRPr="007D25B0">
        <w:rPr>
          <w:noProof/>
          <w:sz w:val="20"/>
          <w:szCs w:val="20"/>
          <w:lang w:eastAsia="ko-KR"/>
        </w:rPr>
        <w:t>Clip3(</w:t>
      </w:r>
      <w:bookmarkEnd w:id="1766"/>
      <w:bookmarkEnd w:id="1767"/>
      <w:r w:rsidRPr="007D25B0">
        <w:rPr>
          <w:noProof/>
          <w:sz w:val="20"/>
          <w:szCs w:val="20"/>
          <w:lang w:eastAsia="ko-KR"/>
        </w:rPr>
        <w:t> −4096, 4095,</w:t>
      </w:r>
      <w:bookmarkEnd w:id="1768"/>
      <w:bookmarkEnd w:id="1769"/>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772" w:name="OLE_LINK447"/>
      <w:bookmarkStart w:id="1773" w:name="OLE_LINK448"/>
      <w:r w:rsidRPr="007D25B0">
        <w:rPr>
          <w:noProof/>
          <w:sz w:val="20"/>
          <w:szCs w:val="20"/>
          <w:lang w:eastAsia="ko-KR"/>
        </w:rPr>
        <w:t>+ (</w:t>
      </w:r>
      <w:bookmarkStart w:id="1774" w:name="OLE_LINK72"/>
      <w:bookmarkStart w:id="1775" w:name="OLE_LINK73"/>
      <w:r w:rsidRPr="007D25B0">
        <w:rPr>
          <w:noProof/>
          <w:sz w:val="20"/>
          <w:szCs w:val="20"/>
          <w:lang w:eastAsia="ko-KR"/>
        </w:rPr>
        <w:t> </w:t>
      </w:r>
      <w:bookmarkEnd w:id="1774"/>
      <w:bookmarkEnd w:id="1775"/>
      <w:r w:rsidRPr="007D25B0">
        <w:rPr>
          <w:noProof/>
          <w:sz w:val="20"/>
          <w:szCs w:val="20"/>
          <w:lang w:eastAsia="ko-KR"/>
        </w:rPr>
        <w:t>RefLayerPicWidthInSamplesL &gt;&gt; 1 )</w:t>
      </w:r>
      <w:bookmarkEnd w:id="1772"/>
      <w:bookmarkEnd w:id="1773"/>
      <w:r w:rsidRPr="007D25B0">
        <w:rPr>
          <w:noProof/>
          <w:sz w:val="20"/>
          <w:szCs w:val="20"/>
          <w:lang w:eastAsia="ko-KR"/>
        </w:rPr>
        <w:t> ) / RefLayerPicWidthInSamplesL)</w:t>
      </w:r>
      <w:bookmarkEnd w:id="1770"/>
      <w:bookmarkEnd w:id="1771"/>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764"/>
      <w:bookmarkEnd w:id="1765"/>
    </w:p>
    <w:p w14:paraId="2495CD74" w14:textId="77777777"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776" w:name="OLE_LINK87"/>
      <w:bookmarkStart w:id="1777"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776"/>
      <w:bookmarkEnd w:id="1777"/>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14:paraId="21F79D3B"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14:paraId="33579BDA" w14:textId="77777777"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14:paraId="4302D59C" w14:textId="77777777"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14:paraId="5EC98C39"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14:paraId="75155CA4" w14:textId="77777777"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14:paraId="4F8FFC09" w14:textId="77777777"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14:paraId="61C4B3DE" w14:textId="77777777"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14:paraId="52353A3E" w14:textId="77777777"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14:paraId="5F083A42" w14:textId="77777777"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14:paraId="59AFD8BB" w14:textId="77777777"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14:paraId="4A1A6735" w14:textId="77777777" w:rsidR="00EA1617" w:rsidRPr="007D25B0" w:rsidRDefault="00EA1617" w:rsidP="00C107D5">
      <w:pPr>
        <w:pStyle w:val="3N"/>
      </w:pPr>
    </w:p>
    <w:p w14:paraId="71F63DF5" w14:textId="77777777" w:rsidR="00F50FE3" w:rsidRPr="007D25B0" w:rsidRDefault="00F50FE3" w:rsidP="002026D5">
      <w:pPr>
        <w:pStyle w:val="Annex3"/>
        <w:numPr>
          <w:ilvl w:val="2"/>
          <w:numId w:val="39"/>
        </w:numPr>
        <w:tabs>
          <w:tab w:val="clear" w:pos="1440"/>
        </w:tabs>
        <w:textAlignment w:val="auto"/>
        <w:rPr>
          <w:lang w:val="en-CA"/>
        </w:rPr>
      </w:pPr>
      <w:bookmarkStart w:id="1778" w:name="_Toc356148147"/>
      <w:bookmarkStart w:id="1779" w:name="_Toc348629464"/>
      <w:bookmarkStart w:id="1780" w:name="_Toc351367695"/>
      <w:bookmarkStart w:id="1781" w:name="_Toc366772028"/>
      <w:r w:rsidRPr="007D25B0">
        <w:rPr>
          <w:lang w:val="en-CA"/>
        </w:rPr>
        <w:t>NAL unit decoding process</w:t>
      </w:r>
      <w:bookmarkEnd w:id="1745"/>
      <w:bookmarkEnd w:id="1746"/>
      <w:bookmarkEnd w:id="1778"/>
      <w:bookmarkEnd w:id="1779"/>
      <w:bookmarkEnd w:id="1780"/>
      <w:bookmarkEnd w:id="1781"/>
    </w:p>
    <w:p w14:paraId="0EB3DAD1" w14:textId="77777777" w:rsidR="000D0D3F" w:rsidRPr="007D25B0" w:rsidRDefault="000D0D3F" w:rsidP="000D0D3F">
      <w:pPr>
        <w:rPr>
          <w:lang w:val="en-CA"/>
        </w:rPr>
      </w:pPr>
      <w:bookmarkStart w:id="1782" w:name="_Ref351062409"/>
      <w:bookmarkStart w:id="1783" w:name="_Toc357439321"/>
      <w:bookmarkStart w:id="1784" w:name="_Toc356824347"/>
      <w:bookmarkStart w:id="1785" w:name="_Toc356148148"/>
      <w:bookmarkStart w:id="1786" w:name="_Toc348629466"/>
      <w:bookmarkStart w:id="1787" w:name="_Toc351367696"/>
      <w:bookmarkEnd w:id="1734"/>
      <w:bookmarkEnd w:id="1736"/>
      <w:r w:rsidRPr="007D25B0">
        <w:rPr>
          <w:lang w:val="en-CA"/>
        </w:rPr>
        <w:t xml:space="preserve">The </w:t>
      </w:r>
      <w:proofErr w:type="gramStart"/>
      <w:r w:rsidRPr="007D25B0">
        <w:rPr>
          <w:lang w:val="en-CA"/>
        </w:rPr>
        <w:t xml:space="preserve">specification in subclause </w:t>
      </w:r>
      <w:r w:rsidR="004C44E5" w:rsidRPr="007D25B0">
        <w:rPr>
          <w:lang w:val="en-CA"/>
        </w:rPr>
        <w:t>8.2</w:t>
      </w:r>
      <w:r w:rsidRPr="007D25B0">
        <w:rPr>
          <w:lang w:val="en-CA"/>
        </w:rPr>
        <w:t xml:space="preserve"> apply</w:t>
      </w:r>
      <w:proofErr w:type="gramEnd"/>
      <w:r w:rsidRPr="007D25B0">
        <w:rPr>
          <w:lang w:val="en-CA"/>
        </w:rPr>
        <w:t>.</w:t>
      </w:r>
    </w:p>
    <w:p w14:paraId="24DE2C50" w14:textId="77777777" w:rsidR="00944988" w:rsidRPr="007D25B0" w:rsidRDefault="00F50FE3" w:rsidP="002026D5">
      <w:pPr>
        <w:pStyle w:val="Annex3"/>
        <w:numPr>
          <w:ilvl w:val="2"/>
          <w:numId w:val="39"/>
        </w:numPr>
        <w:tabs>
          <w:tab w:val="clear" w:pos="1440"/>
        </w:tabs>
        <w:textAlignment w:val="auto"/>
        <w:rPr>
          <w:lang w:val="en-CA"/>
        </w:rPr>
      </w:pPr>
      <w:bookmarkStart w:id="1788" w:name="_Toc366772029"/>
      <w:r w:rsidRPr="007D25B0">
        <w:rPr>
          <w:lang w:val="en-CA"/>
        </w:rPr>
        <w:t>S</w:t>
      </w:r>
      <w:r w:rsidR="00944988" w:rsidRPr="007D25B0">
        <w:rPr>
          <w:lang w:val="en-CA"/>
        </w:rPr>
        <w:t>lice decoding processes</w:t>
      </w:r>
      <w:bookmarkEnd w:id="1782"/>
      <w:bookmarkEnd w:id="1783"/>
      <w:bookmarkEnd w:id="1784"/>
      <w:bookmarkEnd w:id="1785"/>
      <w:bookmarkEnd w:id="1786"/>
      <w:bookmarkEnd w:id="1787"/>
      <w:bookmarkEnd w:id="1788"/>
    </w:p>
    <w:p w14:paraId="7A56CF3A"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89" w:name="_Toc363646430"/>
      <w:bookmarkStart w:id="1790" w:name="_Toc366772030"/>
      <w:r w:rsidRPr="007D25B0">
        <w:rPr>
          <w:lang w:val="en-US"/>
        </w:rPr>
        <w:t>Decoding process for picture order count</w:t>
      </w:r>
      <w:bookmarkEnd w:id="1789"/>
      <w:bookmarkEnd w:id="1790"/>
    </w:p>
    <w:p w14:paraId="6F58DFED" w14:textId="77777777"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14:paraId="3F936AAD"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91" w:name="_Toc350926544"/>
      <w:bookmarkStart w:id="1792" w:name="_Toc363646431"/>
      <w:bookmarkStart w:id="1793" w:name="_Toc366772031"/>
      <w:r w:rsidRPr="007D25B0">
        <w:rPr>
          <w:lang w:val="en-US"/>
        </w:rPr>
        <w:t>Decoding process for reference picture set</w:t>
      </w:r>
      <w:bookmarkEnd w:id="1791"/>
      <w:bookmarkEnd w:id="1792"/>
      <w:bookmarkEnd w:id="1793"/>
    </w:p>
    <w:p w14:paraId="15705820" w14:textId="77777777"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14:paraId="11F17EF9"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94" w:name="_Toc363646432"/>
      <w:bookmarkStart w:id="1795" w:name="_Toc366772032"/>
      <w:r w:rsidRPr="007D25B0">
        <w:rPr>
          <w:lang w:val="en-US"/>
        </w:rPr>
        <w:t>Decoding process for generating unavailable reference pictures</w:t>
      </w:r>
      <w:bookmarkEnd w:id="1794"/>
      <w:bookmarkEnd w:id="1795"/>
    </w:p>
    <w:p w14:paraId="78A0C489" w14:textId="77777777" w:rsidR="00D44B28" w:rsidRPr="007D25B0" w:rsidRDefault="00D44B28" w:rsidP="00D44B28">
      <w:pPr>
        <w:pStyle w:val="3N"/>
        <w:rPr>
          <w:lang w:val="en-US"/>
        </w:rPr>
      </w:pPr>
      <w:r w:rsidRPr="007D25B0">
        <w:rPr>
          <w:lang w:val="en-US"/>
        </w:rPr>
        <w:t>The specifications in subclause 8.3.3 apply.</w:t>
      </w:r>
    </w:p>
    <w:p w14:paraId="4AA0B0CF" w14:textId="77777777"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796" w:name="_Ref361089034"/>
      <w:bookmarkStart w:id="1797" w:name="_Toc363646433"/>
      <w:bookmarkStart w:id="1798" w:name="_Toc366772033"/>
      <w:r w:rsidRPr="007D25B0">
        <w:rPr>
          <w:lang w:val="en-US"/>
        </w:rPr>
        <w:t>Decoding process for reference picture lists construction</w:t>
      </w:r>
      <w:bookmarkEnd w:id="1796"/>
      <w:bookmarkEnd w:id="1797"/>
      <w:bookmarkEnd w:id="1798"/>
    </w:p>
    <w:p w14:paraId="11ABC467" w14:textId="77777777" w:rsidR="00D44B28" w:rsidRPr="007D25B0" w:rsidRDefault="00D44B28" w:rsidP="00D44B28">
      <w:pPr>
        <w:keepNext/>
        <w:keepLines/>
        <w:rPr>
          <w:lang w:val="en-US"/>
        </w:rPr>
      </w:pPr>
      <w:bookmarkStart w:id="1799" w:name="_Toc360899811"/>
      <w:bookmarkStart w:id="1800" w:name="_Toc360900055"/>
      <w:bookmarkStart w:id="1801" w:name="_Toc361055005"/>
      <w:bookmarkStart w:id="1802" w:name="_Toc361058682"/>
      <w:bookmarkStart w:id="1803" w:name="_Toc361058839"/>
      <w:bookmarkStart w:id="1804" w:name="_Toc361058985"/>
      <w:bookmarkStart w:id="1805" w:name="_Toc361059130"/>
      <w:bookmarkStart w:id="1806" w:name="_Toc361059340"/>
      <w:bookmarkStart w:id="1807" w:name="_Toc361059486"/>
      <w:bookmarkStart w:id="1808" w:name="_Toc361059632"/>
      <w:bookmarkStart w:id="1809" w:name="_Toc361059778"/>
      <w:bookmarkStart w:id="1810" w:name="_Toc361063269"/>
      <w:bookmarkStart w:id="1811" w:name="_Toc361063417"/>
      <w:bookmarkStart w:id="1812" w:name="_Toc361063563"/>
      <w:bookmarkStart w:id="1813" w:name="_Toc361063713"/>
      <w:bookmarkStart w:id="1814" w:name="_Toc361063859"/>
      <w:bookmarkStart w:id="1815" w:name="_Toc361064005"/>
      <w:bookmarkStart w:id="1816" w:name="_Toc361064152"/>
      <w:bookmarkStart w:id="1817" w:name="_Toc361066251"/>
      <w:bookmarkStart w:id="1818" w:name="_Toc361066397"/>
      <w:bookmarkStart w:id="1819" w:name="_Toc361066544"/>
      <w:bookmarkStart w:id="1820" w:name="_Toc361066690"/>
      <w:bookmarkStart w:id="1821" w:name="_Toc361066835"/>
      <w:bookmarkStart w:id="1822" w:name="_Toc361154682"/>
      <w:bookmarkStart w:id="1823" w:name="_Toc360899817"/>
      <w:bookmarkStart w:id="1824" w:name="_Toc360900061"/>
      <w:bookmarkStart w:id="1825" w:name="_Toc361055011"/>
      <w:bookmarkStart w:id="1826" w:name="_Toc361058688"/>
      <w:bookmarkStart w:id="1827" w:name="_Toc361058845"/>
      <w:bookmarkStart w:id="1828" w:name="_Toc361058991"/>
      <w:bookmarkStart w:id="1829" w:name="_Toc361059136"/>
      <w:bookmarkStart w:id="1830" w:name="_Toc361059346"/>
      <w:bookmarkStart w:id="1831" w:name="_Toc361059492"/>
      <w:bookmarkStart w:id="1832" w:name="_Toc361059638"/>
      <w:bookmarkStart w:id="1833" w:name="_Toc361059784"/>
      <w:bookmarkStart w:id="1834" w:name="_Toc361063275"/>
      <w:bookmarkStart w:id="1835" w:name="_Toc361063423"/>
      <w:bookmarkStart w:id="1836" w:name="_Toc361063569"/>
      <w:bookmarkStart w:id="1837" w:name="_Toc361063719"/>
      <w:bookmarkStart w:id="1838" w:name="_Toc361063865"/>
      <w:bookmarkStart w:id="1839" w:name="_Toc361064011"/>
      <w:bookmarkStart w:id="1840" w:name="_Toc361064158"/>
      <w:bookmarkStart w:id="1841" w:name="_Toc361066257"/>
      <w:bookmarkStart w:id="1842" w:name="_Toc361066403"/>
      <w:bookmarkStart w:id="1843" w:name="_Toc361066550"/>
      <w:bookmarkStart w:id="1844" w:name="_Toc361066696"/>
      <w:bookmarkStart w:id="1845" w:name="_Toc361066841"/>
      <w:bookmarkStart w:id="1846" w:name="_Toc361154688"/>
      <w:bookmarkStart w:id="1847" w:name="_Toc360899818"/>
      <w:bookmarkStart w:id="1848" w:name="_Toc360900062"/>
      <w:bookmarkStart w:id="1849" w:name="_Toc361055012"/>
      <w:bookmarkStart w:id="1850" w:name="_Toc361058689"/>
      <w:bookmarkStart w:id="1851" w:name="_Toc361058846"/>
      <w:bookmarkStart w:id="1852" w:name="_Toc361058992"/>
      <w:bookmarkStart w:id="1853" w:name="_Toc361059137"/>
      <w:bookmarkStart w:id="1854" w:name="_Toc361059347"/>
      <w:bookmarkStart w:id="1855" w:name="_Toc361059493"/>
      <w:bookmarkStart w:id="1856" w:name="_Toc361059639"/>
      <w:bookmarkStart w:id="1857" w:name="_Toc361059785"/>
      <w:bookmarkStart w:id="1858" w:name="_Toc361063276"/>
      <w:bookmarkStart w:id="1859" w:name="_Toc361063424"/>
      <w:bookmarkStart w:id="1860" w:name="_Toc361063570"/>
      <w:bookmarkStart w:id="1861" w:name="_Toc361063720"/>
      <w:bookmarkStart w:id="1862" w:name="_Toc361063866"/>
      <w:bookmarkStart w:id="1863" w:name="_Toc361064012"/>
      <w:bookmarkStart w:id="1864" w:name="_Toc361064159"/>
      <w:bookmarkStart w:id="1865" w:name="_Toc361066258"/>
      <w:bookmarkStart w:id="1866" w:name="_Toc361066404"/>
      <w:bookmarkStart w:id="1867" w:name="_Toc361066551"/>
      <w:bookmarkStart w:id="1868" w:name="_Toc361066697"/>
      <w:bookmarkStart w:id="1869" w:name="_Toc361066842"/>
      <w:bookmarkStart w:id="1870" w:name="_Toc361154689"/>
      <w:bookmarkStart w:id="1871" w:name="_Toc360899821"/>
      <w:bookmarkStart w:id="1872" w:name="_Toc360900065"/>
      <w:bookmarkStart w:id="1873" w:name="_Toc361055015"/>
      <w:bookmarkStart w:id="1874" w:name="_Toc361058692"/>
      <w:bookmarkStart w:id="1875" w:name="_Toc361058849"/>
      <w:bookmarkStart w:id="1876" w:name="_Toc361058995"/>
      <w:bookmarkStart w:id="1877" w:name="_Toc361059140"/>
      <w:bookmarkStart w:id="1878" w:name="_Toc361059350"/>
      <w:bookmarkStart w:id="1879" w:name="_Toc361059496"/>
      <w:bookmarkStart w:id="1880" w:name="_Toc361059642"/>
      <w:bookmarkStart w:id="1881" w:name="_Toc361059788"/>
      <w:bookmarkStart w:id="1882" w:name="_Toc361063279"/>
      <w:bookmarkStart w:id="1883" w:name="_Toc361063427"/>
      <w:bookmarkStart w:id="1884" w:name="_Toc361063573"/>
      <w:bookmarkStart w:id="1885" w:name="_Toc361063723"/>
      <w:bookmarkStart w:id="1886" w:name="_Toc361063869"/>
      <w:bookmarkStart w:id="1887" w:name="_Toc361064015"/>
      <w:bookmarkStart w:id="1888" w:name="_Toc361064162"/>
      <w:bookmarkStart w:id="1889" w:name="_Toc361066261"/>
      <w:bookmarkStart w:id="1890" w:name="_Toc361066407"/>
      <w:bookmarkStart w:id="1891" w:name="_Toc361066554"/>
      <w:bookmarkStart w:id="1892" w:name="_Toc361066700"/>
      <w:bookmarkStart w:id="1893" w:name="_Toc361066845"/>
      <w:bookmarkStart w:id="1894" w:name="_Toc361154692"/>
      <w:bookmarkStart w:id="1895" w:name="_Toc360899823"/>
      <w:bookmarkStart w:id="1896" w:name="_Toc360900067"/>
      <w:bookmarkStart w:id="1897" w:name="_Toc361055017"/>
      <w:bookmarkStart w:id="1898" w:name="_Toc361058694"/>
      <w:bookmarkStart w:id="1899" w:name="_Toc361058851"/>
      <w:bookmarkStart w:id="1900" w:name="_Toc361058997"/>
      <w:bookmarkStart w:id="1901" w:name="_Toc361059142"/>
      <w:bookmarkStart w:id="1902" w:name="_Toc361059352"/>
      <w:bookmarkStart w:id="1903" w:name="_Toc361059498"/>
      <w:bookmarkStart w:id="1904" w:name="_Toc361059644"/>
      <w:bookmarkStart w:id="1905" w:name="_Toc361059790"/>
      <w:bookmarkStart w:id="1906" w:name="_Toc361063281"/>
      <w:bookmarkStart w:id="1907" w:name="_Toc361063429"/>
      <w:bookmarkStart w:id="1908" w:name="_Toc361063575"/>
      <w:bookmarkStart w:id="1909" w:name="_Toc361063725"/>
      <w:bookmarkStart w:id="1910" w:name="_Toc361063871"/>
      <w:bookmarkStart w:id="1911" w:name="_Toc361064017"/>
      <w:bookmarkStart w:id="1912" w:name="_Toc361064164"/>
      <w:bookmarkStart w:id="1913" w:name="_Toc361066263"/>
      <w:bookmarkStart w:id="1914" w:name="_Toc361066409"/>
      <w:bookmarkStart w:id="1915" w:name="_Toc361066556"/>
      <w:bookmarkStart w:id="1916" w:name="_Toc361066702"/>
      <w:bookmarkStart w:id="1917" w:name="_Toc361066847"/>
      <w:bookmarkStart w:id="1918" w:name="_Toc361154694"/>
      <w:bookmarkStart w:id="1919" w:name="_Toc360899825"/>
      <w:bookmarkStart w:id="1920" w:name="_Toc360900069"/>
      <w:bookmarkStart w:id="1921" w:name="_Toc361055019"/>
      <w:bookmarkStart w:id="1922" w:name="_Toc361058696"/>
      <w:bookmarkStart w:id="1923" w:name="_Toc361058853"/>
      <w:bookmarkStart w:id="1924" w:name="_Toc361058999"/>
      <w:bookmarkStart w:id="1925" w:name="_Toc361059144"/>
      <w:bookmarkStart w:id="1926" w:name="_Toc361059354"/>
      <w:bookmarkStart w:id="1927" w:name="_Toc361059500"/>
      <w:bookmarkStart w:id="1928" w:name="_Toc361059646"/>
      <w:bookmarkStart w:id="1929" w:name="_Toc361059792"/>
      <w:bookmarkStart w:id="1930" w:name="_Toc361063283"/>
      <w:bookmarkStart w:id="1931" w:name="_Toc361063431"/>
      <w:bookmarkStart w:id="1932" w:name="_Toc361063577"/>
      <w:bookmarkStart w:id="1933" w:name="_Toc361063727"/>
      <w:bookmarkStart w:id="1934" w:name="_Toc361063873"/>
      <w:bookmarkStart w:id="1935" w:name="_Toc361064019"/>
      <w:bookmarkStart w:id="1936" w:name="_Toc361064166"/>
      <w:bookmarkStart w:id="1937" w:name="_Toc361066265"/>
      <w:bookmarkStart w:id="1938" w:name="_Toc361066411"/>
      <w:bookmarkStart w:id="1939" w:name="_Toc361066558"/>
      <w:bookmarkStart w:id="1940" w:name="_Toc361066704"/>
      <w:bookmarkStart w:id="1941" w:name="_Toc361066849"/>
      <w:bookmarkStart w:id="1942" w:name="_Toc361154696"/>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r w:rsidRPr="007D25B0">
        <w:rPr>
          <w:lang w:val="en-US"/>
        </w:rPr>
        <w:t>This process is invoked at the beginning of the decoding process for each P or B slice.</w:t>
      </w:r>
    </w:p>
    <w:p w14:paraId="059A56AC" w14:textId="77777777"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14:paraId="0CFBC141" w14:textId="77777777"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14:paraId="31319A01" w14:textId="77777777" w:rsidR="00D44B28" w:rsidRPr="007D25B0" w:rsidRDefault="00D44B28" w:rsidP="00D44B28">
      <w:pPr>
        <w:numPr>
          <w:ilvl w:val="12"/>
          <w:numId w:val="0"/>
        </w:numPr>
        <w:tabs>
          <w:tab w:val="left" w:pos="-720"/>
        </w:tabs>
        <w:rPr>
          <w:lang w:val="en-US" w:eastAsia="ko-KR"/>
        </w:rPr>
      </w:pPr>
      <w:r w:rsidRPr="007D25B0">
        <w:rPr>
          <w:lang w:val="en-US"/>
        </w:rPr>
        <w:t xml:space="preserve">The variable NumRpsCurrTempList0 is set equal to </w:t>
      </w:r>
      <w:proofErr w:type="gramStart"/>
      <w:r w:rsidRPr="007D25B0">
        <w:rPr>
          <w:lang w:val="en-US"/>
        </w:rPr>
        <w:t>Max(</w:t>
      </w:r>
      <w:proofErr w:type="gramEnd"/>
      <w:r w:rsidRPr="007D25B0">
        <w:rPr>
          <w:lang w:val="en-US"/>
        </w:rPr>
        <w:t> num_ref_idx_l0_active_minus1 + 1, NumPicTotalCurr ) and the list RefPicListTemp0 is constructed as follows:</w:t>
      </w:r>
    </w:p>
    <w:p w14:paraId="56EDE577" w14:textId="77777777"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14:paraId="7F88DC8B" w14:textId="77777777"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14:paraId="4081CA4A" w14:textId="77777777"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14:paraId="4E3A5438" w14:textId="77777777" w:rsidR="00D44B28" w:rsidRPr="007D25B0" w:rsidRDefault="00D44B28" w:rsidP="00D44B28">
      <w:pPr>
        <w:numPr>
          <w:ilvl w:val="12"/>
          <w:numId w:val="0"/>
        </w:numPr>
        <w:tabs>
          <w:tab w:val="left" w:pos="-720"/>
        </w:tabs>
        <w:rPr>
          <w:lang w:val="en-US" w:eastAsia="ko-KR"/>
        </w:rPr>
      </w:pPr>
      <w:r w:rsidRPr="007D25B0">
        <w:rPr>
          <w:lang w:val="en-US"/>
        </w:rPr>
        <w:t xml:space="preserve">When the slice is a B slice, the variable NumRpsCurrTempList1 is set equal to </w:t>
      </w:r>
      <w:proofErr w:type="gramStart"/>
      <w:r w:rsidRPr="007D25B0">
        <w:rPr>
          <w:lang w:val="en-US"/>
        </w:rPr>
        <w:t>Max(</w:t>
      </w:r>
      <w:proofErr w:type="gramEnd"/>
      <w:r w:rsidRPr="007D25B0">
        <w:rPr>
          <w:lang w:val="en-US"/>
        </w:rPr>
        <w:t> num_ref_idx_l1_active_minus1 + 1, NumPicTotalCurr ) and the list RefPicListTemp1 is constructed as follows:</w:t>
      </w:r>
    </w:p>
    <w:p w14:paraId="2EBDD24B" w14:textId="77777777"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14:paraId="43395AF1" w14:textId="77777777"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14:paraId="0A62A546" w14:textId="77777777"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7D25B0">
        <w:rPr>
          <w:sz w:val="20"/>
          <w:szCs w:val="20"/>
          <w:lang w:val="en-US"/>
        </w:rPr>
        <w:t>for(</w:t>
      </w:r>
      <w:proofErr w:type="gramEnd"/>
      <w:r w:rsidRPr="007D25B0">
        <w:rPr>
          <w:sz w:val="20"/>
          <w:szCs w:val="20"/>
          <w:lang w:val="en-US"/>
        </w:rPr>
        <w:t xml:space="preserve">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14:paraId="056B1A1E" w14:textId="77777777"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14:paraId="78D5A066" w14:textId="77777777" w:rsidR="00944988" w:rsidRPr="007D25B0" w:rsidRDefault="00944988" w:rsidP="002026D5">
      <w:pPr>
        <w:pStyle w:val="Annex3"/>
        <w:numPr>
          <w:ilvl w:val="2"/>
          <w:numId w:val="39"/>
        </w:numPr>
        <w:tabs>
          <w:tab w:val="clear" w:pos="1440"/>
        </w:tabs>
        <w:textAlignment w:val="auto"/>
        <w:rPr>
          <w:lang w:val="en-CA"/>
        </w:rPr>
      </w:pPr>
      <w:bookmarkStart w:id="1943" w:name="_Toc357439326"/>
      <w:bookmarkStart w:id="1944" w:name="_Toc356824352"/>
      <w:bookmarkStart w:id="1945" w:name="_Toc356148153"/>
      <w:bookmarkStart w:id="1946" w:name="_Toc348629471"/>
      <w:bookmarkStart w:id="1947" w:name="_Toc351367701"/>
      <w:bookmarkStart w:id="1948" w:name="_Ref364437014"/>
      <w:bookmarkStart w:id="1949" w:name="_Toc366772034"/>
      <w:r w:rsidRPr="007D25B0">
        <w:rPr>
          <w:lang w:val="en-CA"/>
        </w:rPr>
        <w:t>Decoding process for coding units coded in intra prediction mode</w:t>
      </w:r>
      <w:bookmarkEnd w:id="1943"/>
      <w:bookmarkEnd w:id="1944"/>
      <w:bookmarkEnd w:id="1945"/>
      <w:bookmarkEnd w:id="1946"/>
      <w:bookmarkEnd w:id="1947"/>
      <w:bookmarkEnd w:id="1948"/>
      <w:bookmarkEnd w:id="1949"/>
    </w:p>
    <w:p w14:paraId="36776F67" w14:textId="77777777" w:rsidR="00944988" w:rsidRPr="007D25B0" w:rsidRDefault="00944988" w:rsidP="00944988">
      <w:pPr>
        <w:pStyle w:val="3N"/>
        <w:rPr>
          <w:lang w:val="en-CA"/>
        </w:rPr>
      </w:pPr>
      <w:r w:rsidRPr="007D25B0">
        <w:rPr>
          <w:lang w:val="en-CA"/>
        </w:rPr>
        <w:t>The specifications in subclause 8.4 apply.</w:t>
      </w:r>
    </w:p>
    <w:p w14:paraId="1EF9901F" w14:textId="77777777" w:rsidR="00944988" w:rsidRPr="007D25B0" w:rsidRDefault="00944988" w:rsidP="002026D5">
      <w:pPr>
        <w:pStyle w:val="Annex3"/>
        <w:numPr>
          <w:ilvl w:val="2"/>
          <w:numId w:val="39"/>
        </w:numPr>
        <w:tabs>
          <w:tab w:val="clear" w:pos="1440"/>
        </w:tabs>
        <w:textAlignment w:val="auto"/>
        <w:rPr>
          <w:lang w:val="en-CA"/>
        </w:rPr>
      </w:pPr>
      <w:bookmarkStart w:id="1950" w:name="_Toc357439327"/>
      <w:bookmarkStart w:id="1951" w:name="_Toc356824353"/>
      <w:bookmarkStart w:id="1952" w:name="_Toc356148154"/>
      <w:bookmarkStart w:id="1953" w:name="_Toc348629472"/>
      <w:bookmarkStart w:id="1954" w:name="_Toc351367702"/>
      <w:bookmarkStart w:id="1955" w:name="_Ref364437022"/>
      <w:bookmarkStart w:id="1956" w:name="_Toc366772035"/>
      <w:r w:rsidRPr="007D25B0">
        <w:rPr>
          <w:lang w:val="en-CA"/>
        </w:rPr>
        <w:t>Decoding process for coding units coded in inter prediction mode</w:t>
      </w:r>
      <w:bookmarkEnd w:id="1950"/>
      <w:bookmarkEnd w:id="1951"/>
      <w:bookmarkEnd w:id="1952"/>
      <w:bookmarkEnd w:id="1953"/>
      <w:bookmarkEnd w:id="1954"/>
      <w:bookmarkEnd w:id="1955"/>
      <w:bookmarkEnd w:id="1956"/>
    </w:p>
    <w:p w14:paraId="671AB699" w14:textId="77777777"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14:paraId="06DBF469" w14:textId="77777777"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14:paraId="3F3C180B" w14:textId="77777777" w:rsidR="00944988" w:rsidRPr="007D25B0" w:rsidRDefault="00944988" w:rsidP="002026D5">
      <w:pPr>
        <w:pStyle w:val="Annex3"/>
        <w:numPr>
          <w:ilvl w:val="2"/>
          <w:numId w:val="39"/>
        </w:numPr>
        <w:tabs>
          <w:tab w:val="clear" w:pos="1440"/>
        </w:tabs>
        <w:textAlignment w:val="auto"/>
        <w:rPr>
          <w:lang w:val="en-CA"/>
        </w:rPr>
      </w:pPr>
      <w:bookmarkStart w:id="1957" w:name="_Toc357439328"/>
      <w:bookmarkStart w:id="1958" w:name="_Toc356824354"/>
      <w:bookmarkStart w:id="1959" w:name="_Toc356148155"/>
      <w:bookmarkStart w:id="1960" w:name="_Toc348629473"/>
      <w:bookmarkStart w:id="1961" w:name="_Toc351367703"/>
      <w:bookmarkStart w:id="1962" w:name="_Ref364437029"/>
      <w:bookmarkStart w:id="1963" w:name="_Toc366772036"/>
      <w:r w:rsidRPr="007D25B0">
        <w:rPr>
          <w:lang w:val="en-CA"/>
        </w:rPr>
        <w:t>Scaling, transformation and array construction process prior to deblocking filter process</w:t>
      </w:r>
      <w:bookmarkEnd w:id="1957"/>
      <w:bookmarkEnd w:id="1958"/>
      <w:bookmarkEnd w:id="1959"/>
      <w:bookmarkEnd w:id="1960"/>
      <w:bookmarkEnd w:id="1961"/>
      <w:bookmarkEnd w:id="1962"/>
      <w:bookmarkEnd w:id="1963"/>
    </w:p>
    <w:p w14:paraId="7F7324CD" w14:textId="77777777" w:rsidR="00944988" w:rsidRPr="007D25B0" w:rsidRDefault="00944988" w:rsidP="00944988">
      <w:pPr>
        <w:pStyle w:val="3N"/>
        <w:rPr>
          <w:lang w:val="en-CA"/>
        </w:rPr>
      </w:pPr>
      <w:r w:rsidRPr="007D25B0">
        <w:rPr>
          <w:lang w:val="en-CA"/>
        </w:rPr>
        <w:t>The specifications in subclause 8.6 apply.</w:t>
      </w:r>
    </w:p>
    <w:p w14:paraId="7F57BF42" w14:textId="77777777" w:rsidR="00944988" w:rsidRPr="007D25B0" w:rsidRDefault="00944988" w:rsidP="002026D5">
      <w:pPr>
        <w:pStyle w:val="Annex3"/>
        <w:numPr>
          <w:ilvl w:val="2"/>
          <w:numId w:val="39"/>
        </w:numPr>
        <w:tabs>
          <w:tab w:val="clear" w:pos="1440"/>
        </w:tabs>
        <w:textAlignment w:val="auto"/>
        <w:rPr>
          <w:lang w:val="en-CA"/>
        </w:rPr>
      </w:pPr>
      <w:bookmarkStart w:id="1964" w:name="_Toc357439329"/>
      <w:bookmarkStart w:id="1965" w:name="_Toc356824355"/>
      <w:bookmarkStart w:id="1966" w:name="_Toc356148156"/>
      <w:bookmarkStart w:id="1967" w:name="_Toc348629474"/>
      <w:bookmarkStart w:id="1968" w:name="_Toc351367704"/>
      <w:bookmarkStart w:id="1969" w:name="_Ref364437036"/>
      <w:bookmarkStart w:id="1970" w:name="_Toc366772037"/>
      <w:r w:rsidRPr="007D25B0">
        <w:rPr>
          <w:lang w:val="en-CA"/>
        </w:rPr>
        <w:t>In-loop filter process</w:t>
      </w:r>
      <w:bookmarkEnd w:id="1964"/>
      <w:bookmarkEnd w:id="1965"/>
      <w:bookmarkEnd w:id="1966"/>
      <w:bookmarkEnd w:id="1967"/>
      <w:bookmarkEnd w:id="1968"/>
      <w:bookmarkEnd w:id="1969"/>
      <w:bookmarkEnd w:id="1970"/>
    </w:p>
    <w:p w14:paraId="645151AB" w14:textId="77777777" w:rsidR="00944988" w:rsidRPr="007D25B0" w:rsidRDefault="00944988" w:rsidP="00944988">
      <w:pPr>
        <w:pStyle w:val="3N"/>
        <w:rPr>
          <w:lang w:val="en-CA"/>
        </w:rPr>
      </w:pPr>
      <w:r w:rsidRPr="007D25B0">
        <w:rPr>
          <w:lang w:val="en-CA"/>
        </w:rPr>
        <w:t>The specifications in subclause 8.7 apply.</w:t>
      </w:r>
    </w:p>
    <w:p w14:paraId="1EB6EF5B" w14:textId="77777777" w:rsidR="00944988" w:rsidRPr="007D25B0" w:rsidRDefault="00944988" w:rsidP="002026D5">
      <w:pPr>
        <w:pStyle w:val="Annex2"/>
        <w:numPr>
          <w:ilvl w:val="1"/>
          <w:numId w:val="39"/>
        </w:numPr>
        <w:rPr>
          <w:lang w:val="en-CA"/>
        </w:rPr>
      </w:pPr>
      <w:bookmarkStart w:id="1971" w:name="_Toc357439330"/>
      <w:bookmarkStart w:id="1972" w:name="_Toc356824356"/>
      <w:bookmarkStart w:id="1973" w:name="_Toc356148157"/>
      <w:bookmarkStart w:id="1974" w:name="_Toc348629475"/>
      <w:bookmarkStart w:id="1975" w:name="_Toc351367705"/>
      <w:bookmarkStart w:id="1976" w:name="_Toc366772038"/>
      <w:r w:rsidRPr="007D25B0">
        <w:rPr>
          <w:lang w:val="en-CA"/>
        </w:rPr>
        <w:t>Parsing process</w:t>
      </w:r>
      <w:bookmarkEnd w:id="1971"/>
      <w:bookmarkEnd w:id="1972"/>
      <w:bookmarkEnd w:id="1973"/>
      <w:bookmarkEnd w:id="1974"/>
      <w:bookmarkEnd w:id="1975"/>
      <w:bookmarkEnd w:id="1976"/>
    </w:p>
    <w:p w14:paraId="6B092E8D" w14:textId="77777777" w:rsidR="00944988" w:rsidRPr="007D25B0" w:rsidRDefault="00944988" w:rsidP="00944988">
      <w:pPr>
        <w:pStyle w:val="3N"/>
        <w:rPr>
          <w:lang w:val="en-CA"/>
        </w:rPr>
      </w:pPr>
      <w:r w:rsidRPr="007D25B0">
        <w:rPr>
          <w:lang w:val="en-CA"/>
        </w:rPr>
        <w:t>The specifications in clause 9 apply.</w:t>
      </w:r>
    </w:p>
    <w:p w14:paraId="5A4BD5C6" w14:textId="77777777" w:rsidR="00944988" w:rsidRPr="007D25B0" w:rsidRDefault="00944988" w:rsidP="002026D5">
      <w:pPr>
        <w:pStyle w:val="Annex2"/>
        <w:numPr>
          <w:ilvl w:val="1"/>
          <w:numId w:val="39"/>
        </w:numPr>
        <w:rPr>
          <w:lang w:val="en-CA"/>
        </w:rPr>
      </w:pPr>
      <w:bookmarkStart w:id="1977" w:name="_Toc357439331"/>
      <w:bookmarkStart w:id="1978" w:name="_Toc356824357"/>
      <w:bookmarkStart w:id="1979" w:name="_Toc356148158"/>
      <w:bookmarkStart w:id="1980" w:name="_Toc348629476"/>
      <w:bookmarkStart w:id="1981" w:name="_Toc351367706"/>
      <w:bookmarkStart w:id="1982" w:name="_Toc366772039"/>
      <w:r w:rsidRPr="007D25B0">
        <w:rPr>
          <w:lang w:val="en-CA"/>
        </w:rPr>
        <w:t>Specification of bitstream subsets</w:t>
      </w:r>
      <w:bookmarkEnd w:id="1977"/>
      <w:bookmarkEnd w:id="1978"/>
      <w:bookmarkEnd w:id="1979"/>
      <w:bookmarkEnd w:id="1980"/>
      <w:bookmarkEnd w:id="1981"/>
      <w:bookmarkEnd w:id="1982"/>
      <w:r w:rsidRPr="007D25B0">
        <w:rPr>
          <w:lang w:val="en-CA"/>
        </w:rPr>
        <w:t xml:space="preserve"> </w:t>
      </w:r>
    </w:p>
    <w:p w14:paraId="2A550531" w14:textId="77777777" w:rsidR="00944988" w:rsidRPr="007D25B0" w:rsidRDefault="00944988" w:rsidP="00944988">
      <w:pPr>
        <w:pStyle w:val="3N"/>
        <w:rPr>
          <w:lang w:val="en-CA"/>
        </w:rPr>
      </w:pPr>
      <w:r w:rsidRPr="007D25B0">
        <w:rPr>
          <w:lang w:val="en-CA"/>
        </w:rPr>
        <w:t>The specifications in clause 10 apply.</w:t>
      </w:r>
    </w:p>
    <w:p w14:paraId="1AB4F0BC" w14:textId="77777777" w:rsidR="00944988" w:rsidRPr="007D25B0" w:rsidRDefault="00944988" w:rsidP="002026D5">
      <w:pPr>
        <w:pStyle w:val="Annex2"/>
        <w:numPr>
          <w:ilvl w:val="1"/>
          <w:numId w:val="39"/>
        </w:numPr>
        <w:rPr>
          <w:lang w:val="en-CA"/>
        </w:rPr>
      </w:pPr>
      <w:bookmarkStart w:id="1983" w:name="_Ref348007252"/>
      <w:bookmarkStart w:id="1984" w:name="_Toc357439332"/>
      <w:bookmarkStart w:id="1985" w:name="_Toc356824358"/>
      <w:bookmarkStart w:id="1986" w:name="_Toc356148159"/>
      <w:bookmarkStart w:id="1987" w:name="_Toc348629477"/>
      <w:bookmarkStart w:id="1988" w:name="_Toc351367707"/>
      <w:bookmarkStart w:id="1989" w:name="_Toc366772040"/>
      <w:r w:rsidRPr="007D25B0">
        <w:rPr>
          <w:lang w:val="en-CA"/>
        </w:rPr>
        <w:t>Profile</w:t>
      </w:r>
      <w:r w:rsidR="007A4CD0" w:rsidRPr="007D25B0">
        <w:rPr>
          <w:lang w:val="en-CA"/>
        </w:rPr>
        <w:t>s, tiers,</w:t>
      </w:r>
      <w:r w:rsidRPr="007D25B0">
        <w:rPr>
          <w:lang w:val="en-CA"/>
        </w:rPr>
        <w:t xml:space="preserve"> and levels</w:t>
      </w:r>
      <w:bookmarkEnd w:id="1983"/>
      <w:bookmarkEnd w:id="1984"/>
      <w:bookmarkEnd w:id="1985"/>
      <w:bookmarkEnd w:id="1986"/>
      <w:bookmarkEnd w:id="1987"/>
      <w:bookmarkEnd w:id="1988"/>
      <w:bookmarkEnd w:id="1989"/>
    </w:p>
    <w:p w14:paraId="2A841E29" w14:textId="77777777" w:rsidR="007A4CD0" w:rsidRPr="007D25B0" w:rsidRDefault="007A4CD0" w:rsidP="002026D5">
      <w:pPr>
        <w:pStyle w:val="Annex3"/>
        <w:numPr>
          <w:ilvl w:val="2"/>
          <w:numId w:val="39"/>
        </w:numPr>
        <w:tabs>
          <w:tab w:val="clear" w:pos="1440"/>
        </w:tabs>
        <w:textAlignment w:val="auto"/>
        <w:rPr>
          <w:lang w:val="en-CA"/>
        </w:rPr>
      </w:pPr>
      <w:bookmarkStart w:id="1990" w:name="_Toc357439333"/>
      <w:bookmarkStart w:id="1991" w:name="_Toc356824359"/>
      <w:bookmarkStart w:id="1992" w:name="_Toc356148160"/>
      <w:bookmarkStart w:id="1993" w:name="_Toc348629478"/>
      <w:bookmarkStart w:id="1994" w:name="_Toc351367708"/>
      <w:bookmarkStart w:id="1995" w:name="_Toc366772041"/>
      <w:r w:rsidRPr="007D25B0">
        <w:rPr>
          <w:lang w:val="en-CA"/>
        </w:rPr>
        <w:t>Profiles</w:t>
      </w:r>
      <w:bookmarkEnd w:id="1990"/>
      <w:bookmarkEnd w:id="1991"/>
      <w:bookmarkEnd w:id="1992"/>
      <w:bookmarkEnd w:id="1993"/>
      <w:bookmarkEnd w:id="1994"/>
      <w:bookmarkEnd w:id="1995"/>
    </w:p>
    <w:p w14:paraId="2985D7C6" w14:textId="77777777" w:rsidR="00944988" w:rsidRPr="007D25B0" w:rsidRDefault="00944988" w:rsidP="00920F0C">
      <w:pPr>
        <w:pStyle w:val="Annex4"/>
      </w:pPr>
      <w:bookmarkStart w:id="1996" w:name="_Toc357439334"/>
      <w:bookmarkStart w:id="1997" w:name="_Toc356824360"/>
      <w:bookmarkStart w:id="1998" w:name="_Toc356148161"/>
      <w:bookmarkStart w:id="1999" w:name="_Toc348629479"/>
      <w:bookmarkStart w:id="2000" w:name="_Toc351367709"/>
      <w:bookmarkStart w:id="2001" w:name="_Toc366772042"/>
      <w:r w:rsidRPr="007D25B0">
        <w:t>General</w:t>
      </w:r>
      <w:bookmarkEnd w:id="1996"/>
      <w:bookmarkEnd w:id="1997"/>
      <w:bookmarkEnd w:id="1998"/>
      <w:bookmarkEnd w:id="1999"/>
      <w:bookmarkEnd w:id="2000"/>
      <w:bookmarkEnd w:id="2001"/>
    </w:p>
    <w:p w14:paraId="0EB38858" w14:textId="77777777" w:rsidR="007A4CD0" w:rsidRPr="007D25B0" w:rsidRDefault="0090496B" w:rsidP="007A4CD0">
      <w:pPr>
        <w:pStyle w:val="3N"/>
        <w:rPr>
          <w:lang w:val="en-CA"/>
        </w:rPr>
      </w:pPr>
      <w:proofErr w:type="gramStart"/>
      <w:r w:rsidRPr="007D25B0">
        <w:rPr>
          <w:lang w:val="en-CA"/>
        </w:rPr>
        <w:t>TBD.</w:t>
      </w:r>
      <w:proofErr w:type="gramEnd"/>
      <w:r w:rsidR="007A4CD0" w:rsidRPr="007D25B0">
        <w:rPr>
          <w:lang w:val="en-CA"/>
        </w:rPr>
        <w:t xml:space="preserve"> </w:t>
      </w:r>
    </w:p>
    <w:p w14:paraId="18826167" w14:textId="77777777" w:rsidR="00C6730C" w:rsidRPr="007D25B0" w:rsidRDefault="00157FE5" w:rsidP="00C6730C">
      <w:pPr>
        <w:pStyle w:val="Annex4"/>
      </w:pPr>
      <w:bookmarkStart w:id="2002" w:name="_Toc366772043"/>
      <w:bookmarkStart w:id="2003" w:name="_Toc356824362"/>
      <w:r w:rsidRPr="007D25B0">
        <w:t>Scalable Main profile</w:t>
      </w:r>
      <w:bookmarkStart w:id="2004" w:name="_Toc356148163"/>
      <w:bookmarkEnd w:id="2002"/>
    </w:p>
    <w:p w14:paraId="5CDF6031" w14:textId="77777777"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14:paraId="007A255A" w14:textId="77777777" w:rsidR="00F63ADA" w:rsidRPr="007D25B0" w:rsidRDefault="000D0FD2" w:rsidP="00F63ADA">
      <w:pPr>
        <w:ind w:left="434" w:hanging="434"/>
        <w:rPr>
          <w:lang w:val="en-CA" w:eastAsia="zh-CN"/>
        </w:rPr>
      </w:pPr>
      <w:bookmarkStart w:id="2005"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14:paraId="68F7903C" w14:textId="77777777"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14:paraId="7C6543E2" w14:textId="056328CF" w:rsidR="00E35662" w:rsidRDefault="000D0FD2" w:rsidP="000D0FD2">
      <w:pPr>
        <w:ind w:left="434" w:hanging="434"/>
        <w:rPr>
          <w:ins w:id="2006" w:author="JCTVC-O1012" w:date="2013-11-08T09:42:00Z"/>
          <w:lang w:val="en-CA" w:eastAsia="ko-KR"/>
        </w:rPr>
      </w:pPr>
      <w:r w:rsidRPr="007D25B0">
        <w:rPr>
          <w:noProof/>
        </w:rPr>
        <w:t>–</w:t>
      </w:r>
      <w:r w:rsidRPr="007D25B0">
        <w:rPr>
          <w:noProof/>
          <w:lang w:eastAsia="ko-KR"/>
        </w:rPr>
        <w:tab/>
      </w:r>
      <w:del w:id="2007" w:author="JCTVC-O1012" w:date="2013-11-08T09:42:00Z">
        <w:r w:rsidR="00E35662" w:rsidRPr="00A06D35">
          <w:rPr>
            <w:highlight w:val="cyan"/>
            <w:lang w:val="en-CA" w:eastAsia="ko-KR"/>
          </w:rPr>
          <w:delText>When</w:delText>
        </w:r>
      </w:del>
      <w:ins w:id="2008" w:author="JCTVC-O1012" w:date="2013-11-08T09:42:00Z">
        <w:r w:rsidR="0097438F" w:rsidRPr="00A06D35">
          <w:rPr>
            <w:noProof/>
            <w:highlight w:val="cyan"/>
            <w:lang w:eastAsia="ko-KR"/>
          </w:rPr>
          <w:t>The value of</w:t>
        </w:r>
      </w:ins>
      <w:r w:rsidR="0097438F" w:rsidRPr="00A06D35">
        <w:rPr>
          <w:highlight w:val="cyan"/>
        </w:rPr>
        <w:t xml:space="preserve"> </w:t>
      </w:r>
      <w:r w:rsidR="0097438F" w:rsidRPr="00A06D35">
        <w:rPr>
          <w:highlight w:val="cyan"/>
          <w:lang w:val="en-CA"/>
        </w:rPr>
        <w:t xml:space="preserve">avc_base_layer_flag </w:t>
      </w:r>
      <w:del w:id="2009" w:author="JCTVC-O1012" w:date="2013-11-08T09:42:00Z">
        <w:r w:rsidR="00E35662" w:rsidRPr="00A06D35">
          <w:rPr>
            <w:highlight w:val="cyan"/>
            <w:lang w:val="en-CA" w:eastAsia="ko-KR"/>
          </w:rPr>
          <w:delText>equal to 1, it</w:delText>
        </w:r>
      </w:del>
      <w:ins w:id="2010" w:author="JCTVC-O1012" w:date="2013-11-08T09:42:00Z">
        <w:r w:rsidR="0097438F" w:rsidRPr="00A06D35">
          <w:rPr>
            <w:highlight w:val="cyan"/>
            <w:lang w:val="en-CA" w:eastAsia="ko-KR"/>
          </w:rPr>
          <w:t xml:space="preserve">shall be equal to 0 in every </w:t>
        </w:r>
        <w:r w:rsidR="00565734" w:rsidRPr="00A06D35">
          <w:rPr>
            <w:highlight w:val="cyan"/>
            <w:lang w:val="en-CA" w:eastAsia="ko-KR"/>
          </w:rPr>
          <w:t>VPS</w:t>
        </w:r>
        <w:r w:rsidR="0097438F" w:rsidRPr="00A06D35">
          <w:rPr>
            <w:highlight w:val="cyan"/>
            <w:lang w:val="en-CA" w:eastAsia="ko-KR"/>
          </w:rPr>
          <w:t xml:space="preserve"> that is active for any coded picture in the bitstream.</w:t>
        </w:r>
      </w:ins>
    </w:p>
    <w:p w14:paraId="53EA2498" w14:textId="77777777" w:rsidR="00961EDC" w:rsidRDefault="00D6015D" w:rsidP="00961EDC">
      <w:pPr>
        <w:pStyle w:val="Annex4"/>
        <w:rPr>
          <w:ins w:id="2011" w:author="JCTVC-O1012" w:date="2013-11-08T09:42:00Z"/>
          <w:highlight w:val="cyan"/>
        </w:rPr>
      </w:pPr>
      <w:ins w:id="2012" w:author="JCTVC-O1012" w:date="2013-11-08T09:42:00Z">
        <w:r>
          <w:rPr>
            <w:highlight w:val="cyan"/>
          </w:rPr>
          <w:lastRenderedPageBreak/>
          <w:t xml:space="preserve"> </w:t>
        </w:r>
        <w:r w:rsidR="00961EDC" w:rsidRPr="00961EDC">
          <w:rPr>
            <w:highlight w:val="cyan"/>
          </w:rPr>
          <w:t>Hybrid Scalable Main profile</w:t>
        </w:r>
      </w:ins>
    </w:p>
    <w:p w14:paraId="588ABFD9" w14:textId="77777777" w:rsidR="00565734" w:rsidRPr="00565734" w:rsidRDefault="00565734" w:rsidP="00B460BA">
      <w:pPr>
        <w:pStyle w:val="ListParagraph"/>
        <w:ind w:left="0" w:firstLine="0"/>
        <w:rPr>
          <w:ins w:id="2013" w:author="JCTVC-O1012" w:date="2013-11-08T09:42:00Z"/>
          <w:highlight w:val="cyan"/>
          <w:lang w:val="en-CA"/>
        </w:rPr>
      </w:pPr>
      <w:ins w:id="2014" w:author="JCTVC-O1012" w:date="2013-11-08T09:42:00Z">
        <w:r w:rsidRPr="00565734">
          <w:rPr>
            <w:highlight w:val="cyan"/>
            <w:lang w:val="en-CA"/>
          </w:rPr>
          <w:t>Bitstreams conforming to the hybrid scalable main profile shall obey the following constraints:</w:t>
        </w:r>
      </w:ins>
    </w:p>
    <w:p w14:paraId="5DEEBF7F" w14:textId="77777777" w:rsidR="00565734" w:rsidRPr="004D2E3B" w:rsidRDefault="00565734" w:rsidP="00565734">
      <w:pPr>
        <w:numPr>
          <w:ilvl w:val="0"/>
          <w:numId w:val="7"/>
        </w:numPr>
        <w:tabs>
          <w:tab w:val="clear" w:pos="794"/>
          <w:tab w:val="left" w:pos="400"/>
        </w:tabs>
        <w:ind w:left="403" w:hanging="403"/>
        <w:rPr>
          <w:ins w:id="2015" w:author="JCTVC-O1012" w:date="2013-11-08T09:42:00Z"/>
          <w:highlight w:val="cyan"/>
          <w:lang w:val="en-CA" w:eastAsia="zh-CN"/>
        </w:rPr>
      </w:pPr>
      <w:ins w:id="2016" w:author="JCTVC-O1012" w:date="2013-11-08T09:42:00Z">
        <w:r w:rsidRPr="004D2E3B">
          <w:rPr>
            <w:highlight w:val="cyan"/>
            <w:lang w:val="en-CA" w:eastAsia="zh-CN"/>
          </w:rPr>
          <w:t xml:space="preserve">The picture resampling process as specified in subclause </w:t>
        </w:r>
        <w:r w:rsidRPr="004D2E3B">
          <w:rPr>
            <w:highlight w:val="cyan"/>
            <w:lang w:val="en-CA" w:eastAsia="zh-CN"/>
          </w:rPr>
          <w:fldChar w:fldCharType="begin"/>
        </w:r>
        <w:r w:rsidRPr="004D2E3B">
          <w:rPr>
            <w:highlight w:val="cyan"/>
            <w:lang w:val="en-CA" w:eastAsia="zh-CN"/>
          </w:rPr>
          <w:instrText xml:space="preserve"> REF _Ref348598889 \r \h </w:instrText>
        </w:r>
        <w:r>
          <w:rPr>
            <w:highlight w:val="cyan"/>
            <w:lang w:val="en-CA" w:eastAsia="zh-CN"/>
          </w:rPr>
          <w:instrText xml:space="preserve"> \* MERGEFORMAT </w:instrText>
        </w:r>
      </w:ins>
      <w:r w:rsidRPr="004D2E3B">
        <w:rPr>
          <w:highlight w:val="cyan"/>
          <w:lang w:val="en-CA" w:eastAsia="zh-CN"/>
        </w:rPr>
      </w:r>
      <w:ins w:id="2017" w:author="JCTVC-O1012" w:date="2013-11-08T09:42:00Z">
        <w:r w:rsidRPr="004D2E3B">
          <w:rPr>
            <w:highlight w:val="cyan"/>
            <w:lang w:val="en-CA" w:eastAsia="zh-CN"/>
          </w:rPr>
          <w:fldChar w:fldCharType="separate"/>
        </w:r>
        <w:r w:rsidRPr="004D2E3B">
          <w:rPr>
            <w:highlight w:val="cyan"/>
            <w:lang w:val="en-CA" w:eastAsia="zh-CN"/>
          </w:rPr>
          <w:t>G.8.1.4.1</w:t>
        </w:r>
        <w:r w:rsidRPr="004D2E3B">
          <w:rPr>
            <w:highlight w:val="cyan"/>
            <w:lang w:val="en-CA" w:eastAsia="zh-CN"/>
          </w:rPr>
          <w:fldChar w:fldCharType="end"/>
        </w:r>
        <w:r w:rsidRPr="004D2E3B">
          <w:rPr>
            <w:highlight w:val="cyan"/>
            <w:lang w:val="en-CA" w:eastAsia="zh-CN"/>
          </w:rPr>
          <w:t xml:space="preserve"> shall not be invoked more than once for decoding of each particular picture.</w:t>
        </w:r>
      </w:ins>
    </w:p>
    <w:p w14:paraId="2B3558E9" w14:textId="2E43308A" w:rsidR="00565734" w:rsidRPr="0097438F" w:rsidRDefault="0097438F" w:rsidP="00565734">
      <w:pPr>
        <w:numPr>
          <w:ilvl w:val="0"/>
          <w:numId w:val="7"/>
        </w:numPr>
        <w:tabs>
          <w:tab w:val="clear" w:pos="794"/>
          <w:tab w:val="left" w:pos="400"/>
        </w:tabs>
        <w:ind w:left="403" w:hanging="403"/>
        <w:rPr>
          <w:ins w:id="2018" w:author="JCTVC-O1012" w:date="2013-11-08T09:42:00Z"/>
          <w:sz w:val="21"/>
          <w:highlight w:val="cyan"/>
        </w:rPr>
      </w:pPr>
      <w:ins w:id="2019" w:author="JCTVC-O1012" w:date="2013-11-08T09:42:00Z">
        <w:r w:rsidRPr="0097438F">
          <w:rPr>
            <w:noProof/>
            <w:highlight w:val="cyan"/>
            <w:lang w:eastAsia="ko-KR"/>
          </w:rPr>
          <w:t xml:space="preserve">The value of </w:t>
        </w:r>
        <w:r w:rsidRPr="0097438F">
          <w:rPr>
            <w:highlight w:val="cyan"/>
            <w:lang w:val="en-CA" w:eastAsia="ko-KR"/>
          </w:rPr>
          <w:t xml:space="preserve">avc_base_layer_flag shall be equal to </w:t>
        </w:r>
        <w:r w:rsidR="00B460BA">
          <w:rPr>
            <w:highlight w:val="cyan"/>
            <w:lang w:val="en-CA" w:eastAsia="ko-KR"/>
          </w:rPr>
          <w:t>1</w:t>
        </w:r>
        <w:r w:rsidRPr="0097438F">
          <w:rPr>
            <w:highlight w:val="cyan"/>
            <w:lang w:val="en-CA" w:eastAsia="ko-KR"/>
          </w:rPr>
          <w:t xml:space="preserve"> in every VPS that is active for any coded picture in the bitstream</w:t>
        </w:r>
        <w:proofErr w:type="gramStart"/>
        <w:r w:rsidRPr="0097438F">
          <w:rPr>
            <w:highlight w:val="cyan"/>
            <w:lang w:val="en-CA" w:eastAsia="ko-KR"/>
          </w:rPr>
          <w:t>.</w:t>
        </w:r>
        <w:r w:rsidR="00565734" w:rsidRPr="0097438F">
          <w:rPr>
            <w:highlight w:val="cyan"/>
            <w:lang w:val="en-CA" w:eastAsia="ko-KR"/>
          </w:rPr>
          <w:t>.</w:t>
        </w:r>
        <w:proofErr w:type="gramEnd"/>
        <w:r w:rsidR="00565734" w:rsidRPr="0097438F">
          <w:rPr>
            <w:highlight w:val="cyan"/>
            <w:lang w:val="en-CA" w:eastAsia="ko-KR"/>
          </w:rPr>
          <w:t xml:space="preserve"> </w:t>
        </w:r>
      </w:ins>
    </w:p>
    <w:p w14:paraId="38A09A18" w14:textId="4821526F" w:rsidR="00565734" w:rsidRPr="00A06D35" w:rsidRDefault="00565734" w:rsidP="00A06D35">
      <w:pPr>
        <w:numPr>
          <w:ilvl w:val="0"/>
          <w:numId w:val="7"/>
        </w:numPr>
        <w:tabs>
          <w:tab w:val="clear" w:pos="794"/>
          <w:tab w:val="left" w:pos="400"/>
        </w:tabs>
        <w:ind w:left="403" w:hanging="403"/>
        <w:rPr>
          <w:sz w:val="21"/>
          <w:highlight w:val="cyan"/>
        </w:rPr>
      </w:pPr>
      <w:ins w:id="2020" w:author="JCTVC-O1012" w:date="2013-11-08T09:42:00Z">
        <w:r w:rsidRPr="00A06D35">
          <w:rPr>
            <w:highlight w:val="cyan"/>
            <w:lang w:val="en-CA" w:eastAsia="ko-KR"/>
          </w:rPr>
          <w:t>It</w:t>
        </w:r>
      </w:ins>
      <w:r w:rsidRPr="00A06D35">
        <w:rPr>
          <w:highlight w:val="cyan"/>
          <w:lang w:val="en-CA"/>
        </w:rPr>
        <w:t xml:space="preserve"> is a requirement of bitstream conformance that </w:t>
      </w:r>
      <w:r w:rsidR="00664DD2" w:rsidRPr="00A06D35">
        <w:rPr>
          <w:highlight w:val="cyan"/>
        </w:rPr>
        <w:t>MotionPredEnabledFlag</w:t>
      </w:r>
      <w:ins w:id="2021" w:author="JCTVC-O1012" w:date="2013-11-08T09:42:00Z">
        <w:r w:rsidR="00664DD2" w:rsidRPr="00A06D35" w:rsidDel="00664DD2">
          <w:rPr>
            <w:highlight w:val="cyan"/>
            <w:lang w:val="en-CA" w:eastAsia="ko-KR"/>
          </w:rPr>
          <w:t xml:space="preserve"> </w:t>
        </w:r>
      </w:ins>
      <w:proofErr w:type="gramStart"/>
      <w:r w:rsidRPr="00A06D35">
        <w:rPr>
          <w:highlight w:val="cyan"/>
          <w:lang w:val="en-CA"/>
        </w:rPr>
        <w:t>[ iNuhLId</w:t>
      </w:r>
      <w:proofErr w:type="gramEnd"/>
      <w:r w:rsidRPr="00A06D35">
        <w:rPr>
          <w:highlight w:val="cyan"/>
          <w:lang w:val="en-CA"/>
        </w:rPr>
        <w:t> ][ </w:t>
      </w:r>
      <w:del w:id="2022" w:author="JCTVC-O1012" w:date="2013-11-08T09:42:00Z">
        <w:r w:rsidR="00710DDC" w:rsidRPr="00A06D35">
          <w:rPr>
            <w:highlight w:val="cyan"/>
            <w:lang w:val="en-CA" w:eastAsia="ko-KR"/>
          </w:rPr>
          <w:delText>0</w:delText>
        </w:r>
      </w:del>
      <w:ins w:id="2023" w:author="JCTVC-O1012" w:date="2013-11-08T09:42:00Z">
        <w:r w:rsidRPr="00A06D35">
          <w:rPr>
            <w:highlight w:val="cyan"/>
            <w:lang w:val="en-CA" w:eastAsia="ko-KR"/>
          </w:rPr>
          <w:t>mIdx</w:t>
        </w:r>
      </w:ins>
      <w:r w:rsidRPr="00A06D35">
        <w:rPr>
          <w:highlight w:val="cyan"/>
          <w:lang w:val="en-CA"/>
        </w:rPr>
        <w:t xml:space="preserve"> ] shall </w:t>
      </w:r>
      <w:ins w:id="2024" w:author="JCTVC-O1012" w:date="2013-11-08T09:42:00Z">
        <w:r w:rsidRPr="00A06D35">
          <w:rPr>
            <w:highlight w:val="cyan"/>
            <w:lang w:val="en-CA" w:eastAsia="ko-KR"/>
          </w:rPr>
          <w:t xml:space="preserve">not </w:t>
        </w:r>
      </w:ins>
      <w:r w:rsidRPr="00A06D35">
        <w:rPr>
          <w:highlight w:val="cyan"/>
          <w:lang w:val="en-CA"/>
        </w:rPr>
        <w:t>be equal to 0 for iNuhLId equal to any value of nuh_layer_id present in the bitstream</w:t>
      </w:r>
      <w:ins w:id="2025" w:author="JCTVC-O1012" w:date="2013-11-08T09:42:00Z">
        <w:r w:rsidRPr="00A06D35">
          <w:rPr>
            <w:highlight w:val="cyan"/>
            <w:lang w:val="en-CA" w:eastAsia="ko-KR"/>
          </w:rPr>
          <w:t xml:space="preserve"> and any value of mIdx in the range of 0 to </w:t>
        </w:r>
        <w:r w:rsidR="00664DD2" w:rsidRPr="00A06D35">
          <w:rPr>
            <w:bCs/>
            <w:highlight w:val="cyan"/>
            <w:lang w:eastAsia="ko-KR"/>
          </w:rPr>
          <w:t>MotionPredEnabledFlag</w:t>
        </w:r>
        <w:r w:rsidR="00664DD2" w:rsidRPr="00A06D35" w:rsidDel="00664DD2">
          <w:rPr>
            <w:highlight w:val="cyan"/>
            <w:lang w:val="en-CA" w:eastAsia="ko-KR"/>
          </w:rPr>
          <w:t xml:space="preserve"> </w:t>
        </w:r>
        <w:r w:rsidRPr="00A06D35">
          <w:rPr>
            <w:highlight w:val="cyan"/>
            <w:lang w:val="en-CA" w:eastAsia="ko-KR"/>
          </w:rPr>
          <w:t>[ iNuhLId ] – 1, inclusive</w:t>
        </w:r>
      </w:ins>
      <w:r w:rsidRPr="00A06D35">
        <w:rPr>
          <w:highlight w:val="cyan"/>
          <w:lang w:val="en-CA"/>
        </w:rPr>
        <w:t>.</w:t>
      </w:r>
    </w:p>
    <w:p w14:paraId="04444E15" w14:textId="0D888F3B" w:rsidR="00B460BA" w:rsidRPr="004D2E3B" w:rsidRDefault="00B460BA" w:rsidP="00565734">
      <w:pPr>
        <w:numPr>
          <w:ilvl w:val="0"/>
          <w:numId w:val="7"/>
        </w:numPr>
        <w:tabs>
          <w:tab w:val="clear" w:pos="794"/>
          <w:tab w:val="left" w:pos="400"/>
        </w:tabs>
        <w:ind w:left="403" w:hanging="403"/>
        <w:rPr>
          <w:ins w:id="2026" w:author="JCTVC-O1012" w:date="2013-11-08T09:42:00Z"/>
          <w:sz w:val="21"/>
          <w:highlight w:val="cyan"/>
        </w:rPr>
      </w:pPr>
      <w:ins w:id="2027" w:author="JCTVC-O1012" w:date="2013-11-08T09:42:00Z">
        <w:r w:rsidRPr="00565734">
          <w:rPr>
            <w:highlight w:val="cyan"/>
            <w:lang w:val="en-CA" w:eastAsia="ko-KR"/>
          </w:rPr>
          <w:t xml:space="preserve">The </w:t>
        </w:r>
        <w:r w:rsidRPr="00565734">
          <w:rPr>
            <w:highlight w:val="cyan"/>
          </w:rPr>
          <w:t xml:space="preserve">Rec. ITU-T H.264 | ISO/IEC 14496-10 base layer bitstream shall obey all constraints specified in Rec. ITU-T H.264 | ISO/IEC 14496-10 A.2.4.1 for the </w:t>
        </w:r>
        <w:del w:id="2028" w:author="Jonatan Samuelsson" w:date="2013-12-27T04:31:00Z">
          <w:r w:rsidR="00881429" w:rsidDel="00BA5F3A">
            <w:rPr>
              <w:highlight w:val="cyan"/>
            </w:rPr>
            <w:delText>TBD</w:delText>
          </w:r>
        </w:del>
      </w:ins>
      <w:ins w:id="2029" w:author="Jonatan Samuelsson" w:date="2013-12-27T04:31:00Z">
        <w:r w:rsidR="00BA5F3A">
          <w:rPr>
            <w:highlight w:val="cyan"/>
          </w:rPr>
          <w:t>High</w:t>
        </w:r>
      </w:ins>
      <w:ins w:id="2030" w:author="JCTVC-O1012" w:date="2013-11-08T09:42:00Z">
        <w:r w:rsidRPr="00565734">
          <w:rPr>
            <w:highlight w:val="cyan"/>
          </w:rPr>
          <w:t xml:space="preserve"> profile.</w:t>
        </w:r>
      </w:ins>
    </w:p>
    <w:p w14:paraId="44F1FCF4" w14:textId="77777777" w:rsidR="007A4CD0" w:rsidRPr="007D25B0" w:rsidRDefault="00A21EA9" w:rsidP="002026D5">
      <w:pPr>
        <w:pStyle w:val="Annex3"/>
        <w:numPr>
          <w:ilvl w:val="2"/>
          <w:numId w:val="39"/>
        </w:numPr>
        <w:tabs>
          <w:tab w:val="clear" w:pos="1440"/>
        </w:tabs>
        <w:textAlignment w:val="auto"/>
        <w:rPr>
          <w:lang w:val="en-CA"/>
        </w:rPr>
      </w:pPr>
      <w:bookmarkStart w:id="2031" w:name="_Toc348629482"/>
      <w:bookmarkStart w:id="2032" w:name="_Toc351367712"/>
      <w:bookmarkStart w:id="2033" w:name="_Toc366772044"/>
      <w:r w:rsidRPr="007D25B0">
        <w:rPr>
          <w:lang w:val="en-CA"/>
        </w:rPr>
        <w:t>Tiers and levels</w:t>
      </w:r>
      <w:bookmarkEnd w:id="2003"/>
      <w:bookmarkEnd w:id="2004"/>
      <w:bookmarkEnd w:id="2005"/>
      <w:bookmarkEnd w:id="2031"/>
      <w:bookmarkEnd w:id="2032"/>
      <w:bookmarkEnd w:id="2033"/>
    </w:p>
    <w:p w14:paraId="1281ED91" w14:textId="77777777" w:rsidR="00A21EA9" w:rsidRPr="007D25B0" w:rsidRDefault="00A21EA9" w:rsidP="00A21EA9">
      <w:pPr>
        <w:pStyle w:val="3N"/>
        <w:rPr>
          <w:lang w:val="en-CA"/>
        </w:rPr>
      </w:pPr>
      <w:r w:rsidRPr="007D25B0">
        <w:rPr>
          <w:lang w:val="en-CA"/>
        </w:rPr>
        <w:t>TBD</w:t>
      </w:r>
    </w:p>
    <w:p w14:paraId="1D838DBF" w14:textId="77777777" w:rsidR="00944988" w:rsidRPr="007D25B0" w:rsidRDefault="00944988" w:rsidP="002026D5">
      <w:pPr>
        <w:pStyle w:val="Annex2"/>
        <w:numPr>
          <w:ilvl w:val="1"/>
          <w:numId w:val="39"/>
        </w:numPr>
        <w:rPr>
          <w:lang w:val="en-CA"/>
        </w:rPr>
      </w:pPr>
      <w:bookmarkStart w:id="2034" w:name="_Toc357439337"/>
      <w:bookmarkStart w:id="2035" w:name="_Toc356824363"/>
      <w:bookmarkStart w:id="2036" w:name="_Toc356148164"/>
      <w:bookmarkStart w:id="2037" w:name="_Toc348629483"/>
      <w:bookmarkStart w:id="2038" w:name="_Toc351367713"/>
      <w:bookmarkStart w:id="2039" w:name="_Toc366772045"/>
      <w:r w:rsidRPr="007D25B0">
        <w:rPr>
          <w:lang w:val="en-CA"/>
        </w:rPr>
        <w:t>Byte stream format</w:t>
      </w:r>
      <w:bookmarkEnd w:id="2034"/>
      <w:bookmarkEnd w:id="2035"/>
      <w:bookmarkEnd w:id="2036"/>
      <w:bookmarkEnd w:id="2037"/>
      <w:bookmarkEnd w:id="2038"/>
      <w:bookmarkEnd w:id="2039"/>
    </w:p>
    <w:p w14:paraId="5AE1A975" w14:textId="77777777"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14:paraId="1E2EDBE0" w14:textId="77777777" w:rsidR="00944988" w:rsidRPr="007D25B0" w:rsidRDefault="00944988" w:rsidP="002026D5">
      <w:pPr>
        <w:pStyle w:val="Annex2"/>
        <w:numPr>
          <w:ilvl w:val="1"/>
          <w:numId w:val="39"/>
        </w:numPr>
        <w:rPr>
          <w:lang w:val="en-CA"/>
        </w:rPr>
      </w:pPr>
      <w:bookmarkStart w:id="2040" w:name="_Toc357439338"/>
      <w:bookmarkStart w:id="2041" w:name="_Toc356824364"/>
      <w:bookmarkStart w:id="2042" w:name="_Toc356148165"/>
      <w:bookmarkStart w:id="2043" w:name="_Toc348629484"/>
      <w:bookmarkStart w:id="2044" w:name="_Toc351367714"/>
      <w:bookmarkStart w:id="2045" w:name="_Toc366772046"/>
      <w:r w:rsidRPr="007D25B0">
        <w:rPr>
          <w:lang w:val="en-CA"/>
        </w:rPr>
        <w:t>Hypothetical reference decoder</w:t>
      </w:r>
      <w:bookmarkEnd w:id="2040"/>
      <w:bookmarkEnd w:id="2041"/>
      <w:bookmarkEnd w:id="2042"/>
      <w:bookmarkEnd w:id="2043"/>
      <w:bookmarkEnd w:id="2044"/>
      <w:bookmarkEnd w:id="2045"/>
    </w:p>
    <w:p w14:paraId="06B5E936" w14:textId="77777777"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14:paraId="0BC05F03" w14:textId="77777777" w:rsidR="00944988" w:rsidRPr="007D25B0" w:rsidRDefault="00944988" w:rsidP="002026D5">
      <w:pPr>
        <w:pStyle w:val="Annex2"/>
        <w:numPr>
          <w:ilvl w:val="1"/>
          <w:numId w:val="39"/>
        </w:numPr>
        <w:rPr>
          <w:lang w:val="en-CA"/>
        </w:rPr>
      </w:pPr>
      <w:bookmarkStart w:id="2046" w:name="_Toc357439339"/>
      <w:bookmarkStart w:id="2047" w:name="_Toc356824365"/>
      <w:bookmarkStart w:id="2048" w:name="_Toc356148166"/>
      <w:bookmarkStart w:id="2049" w:name="_Toc348629485"/>
      <w:bookmarkStart w:id="2050" w:name="_Toc351367715"/>
      <w:bookmarkStart w:id="2051" w:name="_Toc366772047"/>
      <w:r w:rsidRPr="007D25B0">
        <w:rPr>
          <w:lang w:val="en-CA"/>
        </w:rPr>
        <w:t>SEI messages</w:t>
      </w:r>
      <w:bookmarkEnd w:id="2046"/>
      <w:bookmarkEnd w:id="2047"/>
      <w:bookmarkEnd w:id="2048"/>
      <w:bookmarkEnd w:id="2049"/>
      <w:bookmarkEnd w:id="2050"/>
      <w:bookmarkEnd w:id="2051"/>
    </w:p>
    <w:p w14:paraId="6E09B7E0" w14:textId="77777777"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14:paraId="05DFF8A6" w14:textId="77777777" w:rsidR="00944988" w:rsidRPr="007D25B0" w:rsidRDefault="00944988" w:rsidP="002026D5">
      <w:pPr>
        <w:pStyle w:val="Annex2"/>
        <w:numPr>
          <w:ilvl w:val="1"/>
          <w:numId w:val="39"/>
        </w:numPr>
        <w:rPr>
          <w:lang w:val="en-CA"/>
        </w:rPr>
      </w:pPr>
      <w:bookmarkStart w:id="2052" w:name="_Toc356148169"/>
      <w:bookmarkStart w:id="2053" w:name="_Toc357439344"/>
      <w:bookmarkStart w:id="2054" w:name="_Toc356824370"/>
      <w:bookmarkStart w:id="2055" w:name="_Toc356148173"/>
      <w:bookmarkStart w:id="2056" w:name="_Toc348629486"/>
      <w:bookmarkStart w:id="2057" w:name="_Toc351367716"/>
      <w:bookmarkStart w:id="2058" w:name="_Toc366772048"/>
      <w:bookmarkEnd w:id="2052"/>
      <w:r w:rsidRPr="007D25B0">
        <w:rPr>
          <w:lang w:val="en-CA"/>
        </w:rPr>
        <w:t>Video usability information</w:t>
      </w:r>
      <w:bookmarkEnd w:id="2053"/>
      <w:bookmarkEnd w:id="2054"/>
      <w:bookmarkEnd w:id="2055"/>
      <w:bookmarkEnd w:id="2056"/>
      <w:bookmarkEnd w:id="2057"/>
      <w:bookmarkEnd w:id="2058"/>
    </w:p>
    <w:p w14:paraId="7C52BDE9" w14:textId="77777777"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14:paraId="0D4C8A09" w14:textId="77777777" w:rsidR="008D66D2" w:rsidRPr="00032915" w:rsidRDefault="008D66D2" w:rsidP="00074F68"/>
    <w:sectPr w:rsidR="008D66D2" w:rsidRPr="00032915" w:rsidSect="001533A7">
      <w:headerReference w:type="even" r:id="rId32"/>
      <w:headerReference w:type="default" r:id="rId33"/>
      <w:footerReference w:type="even" r:id="rId34"/>
      <w:footerReference w:type="default" r:id="rId35"/>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1E15F" w14:textId="77777777" w:rsidR="00F015DD" w:rsidRDefault="00F015DD">
      <w:r>
        <w:separator/>
      </w:r>
    </w:p>
  </w:endnote>
  <w:endnote w:type="continuationSeparator" w:id="0">
    <w:p w14:paraId="573E7E37" w14:textId="77777777" w:rsidR="00F015DD" w:rsidRDefault="00F015DD">
      <w:r>
        <w:continuationSeparator/>
      </w:r>
    </w:p>
  </w:endnote>
  <w:endnote w:type="continuationNotice" w:id="1">
    <w:p w14:paraId="3CB7A086" w14:textId="77777777" w:rsidR="00F015DD" w:rsidRDefault="00F015D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default"/>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0D406" w14:textId="77777777" w:rsidR="00C35803" w:rsidRPr="00CB04EC" w:rsidRDefault="00C3580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8302D">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F188E" w14:textId="77777777" w:rsidR="00C35803" w:rsidRPr="00C37EDE" w:rsidRDefault="00C35803"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8302D">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B9E35" w14:textId="77777777" w:rsidR="00C35803" w:rsidRPr="00CB04EC" w:rsidRDefault="00C35803"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18302D">
      <w:rPr>
        <w:b/>
        <w:bCs/>
        <w:noProof/>
      </w:rPr>
      <w:t>68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8DE5D" w14:textId="77777777" w:rsidR="00C35803" w:rsidRPr="00CB04EC" w:rsidRDefault="00C35803"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18302D">
      <w:rPr>
        <w:bCs/>
        <w:noProof/>
        <w:lang w:val="fr-CH"/>
      </w:rPr>
      <w:t>67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82362" w14:textId="77777777" w:rsidR="00F015DD" w:rsidRDefault="00F015DD">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61425E8F" w14:textId="77777777" w:rsidR="00F015DD" w:rsidRDefault="00F015DD"/>
  </w:footnote>
  <w:footnote w:type="continuationSeparator" w:id="0">
    <w:p w14:paraId="104DDAA5" w14:textId="77777777" w:rsidR="00F015DD" w:rsidRDefault="00F015DD">
      <w:r>
        <w:continuationSeparator/>
      </w:r>
    </w:p>
  </w:footnote>
  <w:footnote w:type="continuationNotice" w:id="1">
    <w:p w14:paraId="768A9449" w14:textId="77777777" w:rsidR="00F015DD" w:rsidRDefault="00F015D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82E72" w14:textId="77777777" w:rsidR="00C35803" w:rsidRDefault="00C3580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B9C47" w14:textId="77777777" w:rsidR="00C35803" w:rsidRDefault="00C35803"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16828" w14:textId="77777777" w:rsidR="00C35803" w:rsidRPr="00256CBF" w:rsidRDefault="00C35803"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E471" w14:textId="77777777" w:rsidR="00C35803" w:rsidRPr="00563383" w:rsidRDefault="00C3580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13102"/>
    <w:multiLevelType w:val="hybridMultilevel"/>
    <w:tmpl w:val="583C8A12"/>
    <w:lvl w:ilvl="0" w:tplc="7F6E454C">
      <w:start w:val="1"/>
      <w:numFmt w:val="decimal"/>
      <w:lvlText w:val="%1."/>
      <w:lvlJc w:val="left"/>
      <w:pPr>
        <w:ind w:left="720" w:hanging="360"/>
      </w:pPr>
      <w:rPr>
        <w:rFonts w:ascii="Times New Roman" w:eastAsia="Malgun Gothic"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EB8753A"/>
    <w:multiLevelType w:val="hybridMultilevel"/>
    <w:tmpl w:val="1A102A64"/>
    <w:lvl w:ilvl="0" w:tplc="62D2A77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3">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D071BEC"/>
    <w:multiLevelType w:val="hybridMultilevel"/>
    <w:tmpl w:val="E2DCB9F4"/>
    <w:lvl w:ilvl="0" w:tplc="A42A8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3330"/>
        </w:tabs>
        <w:ind w:left="225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9"/>
  </w:num>
  <w:num w:numId="5">
    <w:abstractNumId w:val="22"/>
  </w:num>
  <w:num w:numId="6">
    <w:abstractNumId w:val="40"/>
  </w:num>
  <w:num w:numId="7">
    <w:abstractNumId w:val="37"/>
  </w:num>
  <w:num w:numId="8">
    <w:abstractNumId w:val="36"/>
  </w:num>
  <w:num w:numId="9">
    <w:abstractNumId w:val="10"/>
  </w:num>
  <w:num w:numId="10">
    <w:abstractNumId w:val="32"/>
  </w:num>
  <w:num w:numId="11">
    <w:abstractNumId w:val="12"/>
  </w:num>
  <w:num w:numId="12">
    <w:abstractNumId w:val="28"/>
  </w:num>
  <w:num w:numId="13">
    <w:abstractNumId w:val="3"/>
  </w:num>
  <w:num w:numId="14">
    <w:abstractNumId w:val="33"/>
  </w:num>
  <w:num w:numId="15">
    <w:abstractNumId w:val="17"/>
  </w:num>
  <w:num w:numId="16">
    <w:abstractNumId w:val="21"/>
  </w:num>
  <w:num w:numId="17">
    <w:abstractNumId w:val="14"/>
  </w:num>
  <w:num w:numId="18">
    <w:abstractNumId w:val="42"/>
  </w:num>
  <w:num w:numId="19">
    <w:abstractNumId w:val="44"/>
  </w:num>
  <w:num w:numId="20">
    <w:abstractNumId w:val="41"/>
  </w:num>
  <w:num w:numId="21">
    <w:abstractNumId w:val="25"/>
  </w:num>
  <w:num w:numId="22">
    <w:abstractNumId w:val="30"/>
  </w:num>
  <w:num w:numId="23">
    <w:abstractNumId w:val="31"/>
  </w:num>
  <w:num w:numId="24">
    <w:abstractNumId w:val="7"/>
  </w:num>
  <w:num w:numId="25">
    <w:abstractNumId w:val="11"/>
  </w:num>
  <w:num w:numId="26">
    <w:abstractNumId w:val="26"/>
  </w:num>
  <w:num w:numId="27">
    <w:abstractNumId w:val="15"/>
  </w:num>
  <w:num w:numId="28">
    <w:abstractNumId w:val="16"/>
  </w:num>
  <w:num w:numId="29">
    <w:abstractNumId w:val="5"/>
  </w:num>
  <w:num w:numId="30">
    <w:abstractNumId w:val="43"/>
  </w:num>
  <w:num w:numId="31">
    <w:abstractNumId w:val="45"/>
  </w:num>
  <w:num w:numId="32">
    <w:abstractNumId w:val="23"/>
  </w:num>
  <w:num w:numId="33">
    <w:abstractNumId w:val="4"/>
  </w:num>
  <w:num w:numId="34">
    <w:abstractNumId w:val="6"/>
  </w:num>
  <w:num w:numId="35">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20"/>
  </w:num>
  <w:num w:numId="37">
    <w:abstractNumId w:val="9"/>
  </w:num>
  <w:num w:numId="38">
    <w:abstractNumId w:val="38"/>
  </w:num>
  <w:num w:numId="39">
    <w:abstractNumId w:val="39"/>
  </w:num>
  <w:num w:numId="40">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6"/>
  </w:num>
  <w:num w:numId="43">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39"/>
  </w:num>
  <w:num w:numId="50">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18"/>
  </w:num>
  <w:num w:numId="53">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0F2"/>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77"/>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8D1"/>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580"/>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587"/>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0B0"/>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5BA0"/>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8A4"/>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2D"/>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E66"/>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EBD"/>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855"/>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82A"/>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781"/>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BCE"/>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1A7"/>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19"/>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6F74"/>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6F6F"/>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20D"/>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DD1"/>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6A4"/>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056F"/>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1DC6"/>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1B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4"/>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51"/>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A7F1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4F8"/>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684"/>
    <w:rsid w:val="006167F7"/>
    <w:rsid w:val="0061689D"/>
    <w:rsid w:val="00616A21"/>
    <w:rsid w:val="00616C35"/>
    <w:rsid w:val="00616C48"/>
    <w:rsid w:val="00617134"/>
    <w:rsid w:val="0061733A"/>
    <w:rsid w:val="00617397"/>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DD2"/>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8CE"/>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58C"/>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8D2"/>
    <w:rsid w:val="006F1F6C"/>
    <w:rsid w:val="006F20AA"/>
    <w:rsid w:val="006F20E9"/>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763"/>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39C"/>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756"/>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B"/>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46"/>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08C"/>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B5A"/>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07F17"/>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6CDD"/>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429"/>
    <w:rsid w:val="00881D2E"/>
    <w:rsid w:val="00882210"/>
    <w:rsid w:val="008829EC"/>
    <w:rsid w:val="00882A79"/>
    <w:rsid w:val="00882E08"/>
    <w:rsid w:val="00882E2F"/>
    <w:rsid w:val="00882ECD"/>
    <w:rsid w:val="0088350D"/>
    <w:rsid w:val="00883868"/>
    <w:rsid w:val="0088386C"/>
    <w:rsid w:val="00883CFE"/>
    <w:rsid w:val="00883E01"/>
    <w:rsid w:val="00884113"/>
    <w:rsid w:val="008841B6"/>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5F5A"/>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5F3"/>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1EDC"/>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38F"/>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70B"/>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7FB"/>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D3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89"/>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ACC"/>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26"/>
    <w:rsid w:val="00A41370"/>
    <w:rsid w:val="00A414BE"/>
    <w:rsid w:val="00A4178D"/>
    <w:rsid w:val="00A41C79"/>
    <w:rsid w:val="00A41D16"/>
    <w:rsid w:val="00A41F30"/>
    <w:rsid w:val="00A421A2"/>
    <w:rsid w:val="00A427FA"/>
    <w:rsid w:val="00A429AA"/>
    <w:rsid w:val="00A429E2"/>
    <w:rsid w:val="00A42A85"/>
    <w:rsid w:val="00A42A97"/>
    <w:rsid w:val="00A42B45"/>
    <w:rsid w:val="00A42C26"/>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7C3"/>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8EE"/>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2EF9"/>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0EF"/>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98"/>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0BA"/>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AA0"/>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915"/>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9E6"/>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2D"/>
    <w:rsid w:val="00BA50A7"/>
    <w:rsid w:val="00BA510F"/>
    <w:rsid w:val="00BA56CC"/>
    <w:rsid w:val="00BA57AB"/>
    <w:rsid w:val="00BA5974"/>
    <w:rsid w:val="00BA5AA7"/>
    <w:rsid w:val="00BA5EAD"/>
    <w:rsid w:val="00BA5F3A"/>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4E8"/>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03"/>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3BB"/>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307"/>
    <w:rsid w:val="00CC781C"/>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08D"/>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764"/>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15D"/>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2F5"/>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19C1"/>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9AC"/>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78"/>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5DD"/>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3DE"/>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tabs>
        <w:tab w:val="clear" w:pos="3330"/>
        <w:tab w:val="num" w:pos="1080"/>
      </w:tabs>
      <w:ind w:left="0"/>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tabs>
        <w:tab w:val="clear" w:pos="3330"/>
        <w:tab w:val="num" w:pos="1080"/>
      </w:tabs>
      <w:ind w:left="0"/>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jill@vidyo.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2.png"/><Relationship Id="rId25" Type="http://schemas.openxmlformats.org/officeDocument/2006/relationships/hyperlink" Target="mailto:miska.hannuksela@nokia.com"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hyperlink" Target="mailto:Yan.Ye@interdigital.com"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mailto:jill@vidyo.com"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mailto:jonatan.samuelsson@ericsson.com" TargetMode="Externa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hyperlink" Target="mailto:cjianle@qti.qualcomm.com" TargetMode="External"/><Relationship Id="rId27" Type="http://schemas.openxmlformats.org/officeDocument/2006/relationships/header" Target="header2.xml"/><Relationship Id="rId30" Type="http://schemas.openxmlformats.org/officeDocument/2006/relationships/image" Target="media/image5.wmf"/><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69174-F717-41E5-B3F7-611F9F38FA51}">
  <ds:schemaRefs>
    <ds:schemaRef ds:uri="http://schemas.openxmlformats.org/officeDocument/2006/bibliography"/>
  </ds:schemaRefs>
</ds:datastoreItem>
</file>

<file path=customXml/itemProps2.xml><?xml version="1.0" encoding="utf-8"?>
<ds:datastoreItem xmlns:ds="http://schemas.openxmlformats.org/officeDocument/2006/customXml" ds:itemID="{0F03892D-F248-47E7-AAB7-0898585E5D4D}">
  <ds:schemaRefs>
    <ds:schemaRef ds:uri="http://schemas.openxmlformats.org/officeDocument/2006/bibliography"/>
  </ds:schemaRefs>
</ds:datastoreItem>
</file>

<file path=customXml/itemProps3.xml><?xml version="1.0" encoding="utf-8"?>
<ds:datastoreItem xmlns:ds="http://schemas.openxmlformats.org/officeDocument/2006/customXml" ds:itemID="{0D68FA45-729E-408B-8A04-A4A701532D65}">
  <ds:schemaRefs>
    <ds:schemaRef ds:uri="http://schemas.openxmlformats.org/officeDocument/2006/bibliography"/>
  </ds:schemaRefs>
</ds:datastoreItem>
</file>

<file path=customXml/itemProps4.xml><?xml version="1.0" encoding="utf-8"?>
<ds:datastoreItem xmlns:ds="http://schemas.openxmlformats.org/officeDocument/2006/customXml" ds:itemID="{3EE0F4AC-BBA5-4554-9C36-B8D6F678E411}">
  <ds:schemaRefs>
    <ds:schemaRef ds:uri="http://schemas.openxmlformats.org/officeDocument/2006/bibliography"/>
  </ds:schemaRefs>
</ds:datastoreItem>
</file>

<file path=customXml/itemProps5.xml><?xml version="1.0" encoding="utf-8"?>
<ds:datastoreItem xmlns:ds="http://schemas.openxmlformats.org/officeDocument/2006/customXml" ds:itemID="{3CE12B69-9347-49FB-A2A4-289F608688AB}">
  <ds:schemaRefs>
    <ds:schemaRef ds:uri="http://schemas.openxmlformats.org/officeDocument/2006/bibliography"/>
  </ds:schemaRefs>
</ds:datastoreItem>
</file>

<file path=customXml/itemProps6.xml><?xml version="1.0" encoding="utf-8"?>
<ds:datastoreItem xmlns:ds="http://schemas.openxmlformats.org/officeDocument/2006/customXml" ds:itemID="{2FFB9D0E-E5FE-40C6-9679-DB6BAA7100C4}">
  <ds:schemaRefs>
    <ds:schemaRef ds:uri="http://schemas.openxmlformats.org/officeDocument/2006/bibliography"/>
  </ds:schemaRefs>
</ds:datastoreItem>
</file>

<file path=customXml/itemProps7.xml><?xml version="1.0" encoding="utf-8"?>
<ds:datastoreItem xmlns:ds="http://schemas.openxmlformats.org/officeDocument/2006/customXml" ds:itemID="{41D55342-FDAD-4E73-B42F-533EA011FD6E}">
  <ds:schemaRefs>
    <ds:schemaRef ds:uri="http://schemas.openxmlformats.org/officeDocument/2006/bibliography"/>
  </ds:schemaRefs>
</ds:datastoreItem>
</file>

<file path=customXml/itemProps8.xml><?xml version="1.0" encoding="utf-8"?>
<ds:datastoreItem xmlns:ds="http://schemas.openxmlformats.org/officeDocument/2006/customXml" ds:itemID="{E859AE4E-3CBE-40FD-A9A8-CBB582EE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2858</TotalTime>
  <Pages>72</Pages>
  <Words>34154</Words>
  <Characters>194678</Characters>
  <Application>Microsoft Office Word</Application>
  <DocSecurity>0</DocSecurity>
  <Lines>1622</Lines>
  <Paragraphs>456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228376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Jonatan Samuelsson</cp:lastModifiedBy>
  <cp:revision>7</cp:revision>
  <cp:lastPrinted>2013-02-13T05:52:00Z</cp:lastPrinted>
  <dcterms:created xsi:type="dcterms:W3CDTF">2013-12-18T10:55:00Z</dcterms:created>
  <dcterms:modified xsi:type="dcterms:W3CDTF">2014-01-04T05:06:00Z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