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eastAsia="zh-CN"/>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eastAsia="zh-CN"/>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eastAsia="zh-CN"/>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956864"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956864"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956864"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956864"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956864"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956864"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956864">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956864">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956864">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956864">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956864">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956864">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956864">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956864">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956864">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95pt;height:49.95pt" o:ole="">
            <v:imagedata r:id="rId24" o:title=""/>
          </v:shape>
          <o:OLEObject Type="Embed" ProgID="Equation.3" ShapeID="_x0000_i1025" DrawAspect="Content" ObjectID="_1453795893"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r w:rsidR="00956864">
        <w:fldChar w:fldCharType="begin" w:fldLock="1"/>
      </w:r>
      <w:r w:rsidR="00956864">
        <w:instrText xml:space="preserve"> SEQ NoteCounter \s 9 \* MERGEFORMAT </w:instrText>
      </w:r>
      <w:r w:rsidR="00956864">
        <w:fldChar w:fldCharType="separate"/>
      </w:r>
      <w:r w:rsidRPr="00564A49">
        <w:rPr>
          <w:noProof/>
        </w:rPr>
        <w:t>1</w:t>
      </w:r>
      <w:r w:rsidR="00956864">
        <w:rPr>
          <w:noProof/>
        </w:rPr>
        <w:fldChar w:fldCharType="end"/>
      </w:r>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r w:rsidR="00956864">
        <w:fldChar w:fldCharType="begin" w:fldLock="1"/>
      </w:r>
      <w:r w:rsidR="00956864">
        <w:instrText xml:space="preserve"> SEQ NoteCounter \s 9 \* MERGEFORMAT </w:instrText>
      </w:r>
      <w:r w:rsidR="00956864">
        <w:fldChar w:fldCharType="separate"/>
      </w:r>
      <w:r w:rsidRPr="00564A49">
        <w:rPr>
          <w:noProof/>
        </w:rPr>
        <w:t>2</w:t>
      </w:r>
      <w:r w:rsidR="00956864">
        <w:rPr>
          <w:noProof/>
        </w:rPr>
        <w:fldChar w:fldCharType="end"/>
      </w:r>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r w:rsidR="00956864">
        <w:fldChar w:fldCharType="begin" w:fldLock="1"/>
      </w:r>
      <w:r w:rsidR="00956864">
        <w:instrText xml:space="preserve"> SEQ NoteCounter \s 9 \* MERGEFORMAT </w:instrText>
      </w:r>
      <w:r w:rsidR="00956864">
        <w:fldChar w:fldCharType="separate"/>
      </w:r>
      <w:r w:rsidRPr="00564A49">
        <w:rPr>
          <w:noProof/>
        </w:rPr>
        <w:t>3</w:t>
      </w:r>
      <w:r w:rsidR="00956864">
        <w:rPr>
          <w:noProof/>
        </w:rPr>
        <w:fldChar w:fldCharType="end"/>
      </w:r>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r w:rsidR="00956864">
        <w:fldChar w:fldCharType="begin" w:fldLock="1"/>
      </w:r>
      <w:r w:rsidR="00956864">
        <w:instrText xml:space="preserve"> SEQ NoteCounter \s 9 \* MERGEFORMAT </w:instrText>
      </w:r>
      <w:r w:rsidR="00956864">
        <w:fldChar w:fldCharType="separate"/>
      </w:r>
      <w:r w:rsidRPr="00564A49">
        <w:rPr>
          <w:noProof/>
        </w:rPr>
        <w:t>4</w:t>
      </w:r>
      <w:r w:rsidR="00956864">
        <w:rPr>
          <w:noProof/>
        </w:rPr>
        <w:fldChar w:fldCharType="end"/>
      </w:r>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r w:rsidR="00956864">
        <w:fldChar w:fldCharType="begin" w:fldLock="1"/>
      </w:r>
      <w:r w:rsidR="00956864">
        <w:instrText xml:space="preserve"> SEQ NoteCounter \s 9 \* MERGEF</w:instrText>
      </w:r>
      <w:r w:rsidR="00956864">
        <w:instrText xml:space="preserve">ORMAT </w:instrText>
      </w:r>
      <w:r w:rsidR="00956864">
        <w:fldChar w:fldCharType="separate"/>
      </w:r>
      <w:r w:rsidRPr="00564A49">
        <w:rPr>
          <w:noProof/>
        </w:rPr>
        <w:t>5</w:t>
      </w:r>
      <w:r w:rsidR="00956864">
        <w:rPr>
          <w:noProof/>
        </w:rPr>
        <w:fldChar w:fldCharType="end"/>
      </w:r>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r w:rsidR="00956864">
        <w:fldChar w:fldCharType="begin" w:fldLock="1"/>
      </w:r>
      <w:r w:rsidR="00956864">
        <w:instrText xml:space="preserve"> SEQ NoteCounter \s 9 \* MERGEFORMA</w:instrText>
      </w:r>
      <w:r w:rsidR="00956864">
        <w:instrText xml:space="preserve">T </w:instrText>
      </w:r>
      <w:r w:rsidR="00956864">
        <w:fldChar w:fldCharType="separate"/>
      </w:r>
      <w:r w:rsidRPr="00564A49">
        <w:rPr>
          <w:noProof/>
        </w:rPr>
        <w:t>6</w:t>
      </w:r>
      <w:r w:rsidR="00956864">
        <w:rPr>
          <w:noProof/>
        </w:rPr>
        <w:fldChar w:fldCharType="end"/>
      </w:r>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8pt;height:187.5pt" o:ole="">
            <v:imagedata r:id="rId26" o:title=""/>
          </v:shape>
          <o:OLEObject Type="Embed" ProgID="Visio.Drawing.11" ShapeID="_x0000_i1026" DrawAspect="Content" ObjectID="_1453795894"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3pt;height:234.25pt" o:ole="">
            <v:imagedata r:id="rId28" o:title=""/>
          </v:shape>
          <o:OLEObject Type="Embed" ProgID="Visio.Drawing.11" ShapeID="_x0000_i1027" DrawAspect="Content" ObjectID="_1453795895"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pt" o:ole="">
            <v:imagedata r:id="rId30" o:title=""/>
          </v:shape>
          <o:OLEObject Type="Embed" ProgID="Visio.Drawing.11" ShapeID="_x0000_i1028" DrawAspect="Content" ObjectID="_1453795896"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36" w:name="_Toc317198912"/>
      <w:bookmarkStart w:id="1437" w:name="_Ref326742500"/>
      <w:bookmarkStart w:id="1438" w:name="_Ref326742545"/>
      <w:bookmarkStart w:id="1439" w:name="_Toc364083365"/>
    </w:p>
    <w:p w:rsidR="007E173E" w:rsidRPr="00564A49" w:rsidRDefault="007E173E" w:rsidP="007E173E">
      <w:pPr>
        <w:pStyle w:val="3N"/>
      </w:pPr>
      <w:r w:rsidRPr="00564A49">
        <w:rPr>
          <w:i/>
          <w:lang w:val="en-US"/>
        </w:rPr>
        <w:t>Modify subclause D.3.2 as follows:</w:t>
      </w:r>
      <w:bookmarkEnd w:id="1436"/>
      <w:bookmarkEnd w:id="1437"/>
      <w:bookmarkEnd w:id="1438"/>
      <w:bookmarkEnd w:id="1439"/>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r w:rsidRPr="00564A49">
        <w:rPr>
          <w:b/>
        </w:rPr>
        <w:t>pan_scan_rect_persistence_flag</w:t>
      </w:r>
      <w:r w:rsidRPr="00564A49">
        <w:t xml:space="preserve"> specifies the persistence of the pan-scan rectangle SEI message.</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r w:rsidR="00956864">
        <w:fldChar w:fldCharType="begin" w:fldLock="1"/>
      </w:r>
      <w:r w:rsidR="00956864">
        <w:instrText xml:space="preserve"> SEQ NoteCounter \* MERGEFORMAT </w:instrText>
      </w:r>
      <w:r w:rsidR="00956864">
        <w:fldChar w:fldCharType="separate"/>
      </w:r>
      <w:r w:rsidRPr="00564A49">
        <w:rPr>
          <w:noProof/>
        </w:rPr>
        <w:t>2</w:t>
      </w:r>
      <w:r w:rsidR="00956864">
        <w:rPr>
          <w:noProof/>
        </w:rPr>
        <w:fldChar w:fldCharType="end"/>
      </w:r>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r w:rsidR="00956864">
        <w:fldChar w:fldCharType="begin" w:fldLock="1"/>
      </w:r>
      <w:r w:rsidR="00956864">
        <w:instrText xml:space="preserve"> SEQ NoteCounter \* MERGEFORMAT </w:instrText>
      </w:r>
      <w:r w:rsidR="00956864">
        <w:fldChar w:fldCharType="separate"/>
      </w:r>
      <w:r w:rsidRPr="00564A49">
        <w:rPr>
          <w:noProof/>
        </w:rPr>
        <w:t>3</w:t>
      </w:r>
      <w:r w:rsidR="00956864">
        <w:rPr>
          <w:noProof/>
        </w:rPr>
        <w:fldChar w:fldCharType="end"/>
      </w:r>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r w:rsidR="00956864">
        <w:fldChar w:fldCharType="begin" w:fldLock="1"/>
      </w:r>
      <w:r w:rsidR="00956864">
        <w:instrText xml:space="preserve"> SEQ NoteCounter \* MERGEFORMAT </w:instrText>
      </w:r>
      <w:r w:rsidR="00956864">
        <w:fldChar w:fldCharType="separate"/>
      </w:r>
      <w:r w:rsidRPr="00564A49">
        <w:rPr>
          <w:noProof/>
        </w:rPr>
        <w:t>4</w:t>
      </w:r>
      <w:r w:rsidR="00956864">
        <w:rPr>
          <w:noProof/>
        </w:rPr>
        <w:fldChar w:fldCharType="end"/>
      </w:r>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lastRenderedPageBreak/>
        <w:t>Let picA be the current picture. film_grain_characteristics_persistence_flag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0" w:name="_Toc377921516"/>
      <w:bookmarkStart w:id="1441" w:name="_Toc378026154"/>
      <w:r w:rsidRPr="00564A49">
        <w:rPr>
          <w:lang w:val="en-US"/>
        </w:rPr>
        <w:t>Annex E</w:t>
      </w:r>
      <w:r w:rsidRPr="00564A49">
        <w:rPr>
          <w:lang w:val="en-US"/>
        </w:rPr>
        <w:br/>
      </w:r>
      <w:r w:rsidRPr="00564A49">
        <w:rPr>
          <w:lang w:val="en-US"/>
        </w:rPr>
        <w:br/>
        <w:t>Video usability information</w:t>
      </w:r>
      <w:bookmarkEnd w:id="1440"/>
      <w:bookmarkEnd w:id="1441"/>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2" w:name="_Toc377921517"/>
      <w:bookmarkStart w:id="1443" w:name="_Toc378026155"/>
      <w:r w:rsidRPr="00564A49">
        <w:t>VUI semantics</w:t>
      </w:r>
      <w:bookmarkEnd w:id="1442"/>
      <w:bookmarkEnd w:id="1443"/>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7921518"/>
      <w:bookmarkStart w:id="1445" w:name="_Toc378026156"/>
      <w:r w:rsidRPr="00564A49">
        <w:t>VUI parameters semantics</w:t>
      </w:r>
      <w:bookmarkEnd w:id="1444"/>
      <w:bookmarkEnd w:id="1445"/>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6" w:name="_Toc377921519"/>
      <w:bookmarkStart w:id="1447" w:name="_Toc378026157"/>
      <w:bookmarkEnd w:id="1251"/>
      <w:r w:rsidRPr="00564A49">
        <w:rPr>
          <w:lang w:val="en-US"/>
        </w:rPr>
        <w:lastRenderedPageBreak/>
        <w:t>Annex F</w:t>
      </w:r>
      <w:r w:rsidRPr="00564A49">
        <w:rPr>
          <w:lang w:val="en-US"/>
        </w:rPr>
        <w:br/>
      </w:r>
      <w:r w:rsidRPr="00564A49">
        <w:rPr>
          <w:lang w:val="en-US" w:eastAsia="ko-KR"/>
        </w:rPr>
        <w:br/>
      </w:r>
      <w:bookmarkStart w:id="144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6"/>
      <w:bookmarkEnd w:id="1447"/>
      <w:bookmarkEnd w:id="1448"/>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7921520"/>
      <w:bookmarkStart w:id="1458" w:name="_Toc378026158"/>
      <w:r w:rsidRPr="00564A49">
        <w:rPr>
          <w:lang w:val="en-US"/>
        </w:rPr>
        <w:t>Scope</w:t>
      </w:r>
      <w:bookmarkEnd w:id="1449"/>
      <w:bookmarkEnd w:id="1450"/>
      <w:bookmarkEnd w:id="1451"/>
      <w:bookmarkEnd w:id="1452"/>
      <w:bookmarkEnd w:id="1453"/>
      <w:bookmarkEnd w:id="1454"/>
      <w:bookmarkEnd w:id="1455"/>
      <w:bookmarkEnd w:id="1456"/>
      <w:bookmarkEnd w:id="1457"/>
      <w:bookmarkEnd w:id="1458"/>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7921521"/>
      <w:bookmarkStart w:id="1463" w:name="_Toc378026159"/>
      <w:r w:rsidRPr="00564A49">
        <w:rPr>
          <w:lang w:val="en-US"/>
        </w:rPr>
        <w:t>Normative references</w:t>
      </w:r>
      <w:bookmarkEnd w:id="1459"/>
      <w:bookmarkEnd w:id="1460"/>
      <w:bookmarkEnd w:id="1461"/>
      <w:bookmarkEnd w:id="1462"/>
      <w:bookmarkEnd w:id="1463"/>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7921522"/>
      <w:bookmarkStart w:id="1466" w:name="_Toc378026160"/>
      <w:r w:rsidRPr="00564A49">
        <w:rPr>
          <w:lang w:val="en-US"/>
        </w:rPr>
        <w:t>Definitions</w:t>
      </w:r>
      <w:bookmarkEnd w:id="1464"/>
      <w:bookmarkEnd w:id="1465"/>
      <w:bookmarkEnd w:id="1466"/>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7921523"/>
      <w:bookmarkStart w:id="1468" w:name="_Toc378026161"/>
      <w:r w:rsidRPr="00564A49">
        <w:rPr>
          <w:lang w:val="en-US"/>
        </w:rPr>
        <w:t>Abbreviations</w:t>
      </w:r>
      <w:bookmarkEnd w:id="1467"/>
      <w:bookmarkEnd w:id="1468"/>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7921524"/>
      <w:bookmarkStart w:id="1470" w:name="_Toc378026162"/>
      <w:r w:rsidRPr="00564A49">
        <w:rPr>
          <w:lang w:val="en-US"/>
        </w:rPr>
        <w:t>Conventions</w:t>
      </w:r>
      <w:bookmarkEnd w:id="1469"/>
      <w:bookmarkEnd w:id="1470"/>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7921525"/>
      <w:bookmarkStart w:id="1472" w:name="_Toc378026163"/>
      <w:r w:rsidRPr="00564A49">
        <w:rPr>
          <w:lang w:val="en-US"/>
        </w:rPr>
        <w:t>Source, coded, decoded and output data formats, scanning processes, and neighbouring relationships</w:t>
      </w:r>
      <w:bookmarkEnd w:id="1471"/>
      <w:bookmarkEnd w:id="1472"/>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7921526"/>
      <w:bookmarkStart w:id="1480" w:name="_Toc378026164"/>
      <w:r w:rsidRPr="00564A49">
        <w:rPr>
          <w:lang w:val="en-US"/>
        </w:rPr>
        <w:t>Syntax and semantics</w:t>
      </w:r>
      <w:bookmarkEnd w:id="1473"/>
      <w:bookmarkEnd w:id="1474"/>
      <w:bookmarkEnd w:id="1475"/>
      <w:bookmarkEnd w:id="1476"/>
      <w:bookmarkEnd w:id="1477"/>
      <w:bookmarkEnd w:id="1478"/>
      <w:bookmarkEnd w:id="1479"/>
      <w:bookmarkEnd w:id="1480"/>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1" w:name="_Toc303680802"/>
      <w:bookmarkStart w:id="1482" w:name="_Toc248045633"/>
      <w:bookmarkStart w:id="1483" w:name="_Toc226457166"/>
      <w:bookmarkStart w:id="1484" w:name="_Toc198881559"/>
      <w:bookmarkStart w:id="1485" w:name="_Toc190849807"/>
      <w:bookmarkStart w:id="1486" w:name="_Toc140808430"/>
      <w:bookmarkStart w:id="1487" w:name="_Ref348089982"/>
      <w:bookmarkStart w:id="1488" w:name="_Ref363159905"/>
      <w:bookmarkStart w:id="1489" w:name="_Toc377921527"/>
      <w:bookmarkStart w:id="1490" w:name="_Toc378026165"/>
      <w:r w:rsidRPr="00564A49">
        <w:rPr>
          <w:lang w:val="en-US"/>
        </w:rPr>
        <w:t>Method of specifying syntax in tabular form</w:t>
      </w:r>
      <w:bookmarkEnd w:id="1481"/>
      <w:bookmarkEnd w:id="1482"/>
      <w:bookmarkEnd w:id="1483"/>
      <w:bookmarkEnd w:id="1484"/>
      <w:bookmarkEnd w:id="1485"/>
      <w:bookmarkEnd w:id="1486"/>
      <w:bookmarkEnd w:id="1487"/>
      <w:bookmarkEnd w:id="1488"/>
      <w:bookmarkEnd w:id="1489"/>
      <w:bookmarkEnd w:id="1490"/>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3"/>
      <w:bookmarkStart w:id="1492" w:name="_Toc248045634"/>
      <w:bookmarkStart w:id="1493" w:name="_Toc226457167"/>
      <w:bookmarkStart w:id="1494" w:name="_Toc198881560"/>
      <w:bookmarkStart w:id="1495" w:name="_Toc190849808"/>
      <w:bookmarkStart w:id="1496" w:name="_Toc140808431"/>
      <w:bookmarkStart w:id="1497" w:name="_Ref348089989"/>
      <w:bookmarkStart w:id="1498" w:name="_Ref363159910"/>
      <w:bookmarkStart w:id="1499" w:name="_Toc377921528"/>
      <w:bookmarkStart w:id="1500" w:name="_Toc378026166"/>
      <w:r w:rsidRPr="00564A49">
        <w:rPr>
          <w:lang w:val="en-US"/>
        </w:rPr>
        <w:t>Specification of syntax functions, categories, and descriptors</w:t>
      </w:r>
      <w:bookmarkEnd w:id="1491"/>
      <w:bookmarkEnd w:id="1492"/>
      <w:bookmarkEnd w:id="1493"/>
      <w:bookmarkEnd w:id="1494"/>
      <w:bookmarkEnd w:id="1495"/>
      <w:bookmarkEnd w:id="1496"/>
      <w:bookmarkEnd w:id="1497"/>
      <w:bookmarkEnd w:id="1498"/>
      <w:bookmarkEnd w:id="1499"/>
      <w:bookmarkEnd w:id="1500"/>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01"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77921529"/>
      <w:bookmarkStart w:id="1503" w:name="_Toc378026167"/>
      <w:r w:rsidRPr="00564A49">
        <w:rPr>
          <w:lang w:val="en-US"/>
        </w:rPr>
        <w:lastRenderedPageBreak/>
        <w:t>Syntax in tabular form</w:t>
      </w:r>
      <w:bookmarkEnd w:id="1501"/>
      <w:bookmarkEnd w:id="1502"/>
      <w:bookmarkEnd w:id="150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4" w:name="_Ref348090062"/>
      <w:bookmarkStart w:id="1505" w:name="_Toc377921530"/>
      <w:bookmarkStart w:id="1506" w:name="_Toc378026168"/>
      <w:r w:rsidRPr="00564A49">
        <w:rPr>
          <w:lang w:val="en-US"/>
        </w:rPr>
        <w:t>NAL unit syntax</w:t>
      </w:r>
      <w:bookmarkEnd w:id="1504"/>
      <w:bookmarkEnd w:id="1505"/>
      <w:bookmarkEnd w:id="1506"/>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7" w:name="_Ref363159828"/>
      <w:bookmarkStart w:id="1508" w:name="_Toc377921531"/>
      <w:bookmarkStart w:id="1509" w:name="_Toc378026169"/>
      <w:r w:rsidRPr="00564A49">
        <w:rPr>
          <w:lang w:val="en-US"/>
        </w:rPr>
        <w:lastRenderedPageBreak/>
        <w:t>Raw byte sequence payloads and RBSP trailing bits syntax</w:t>
      </w:r>
      <w:bookmarkEnd w:id="1507"/>
      <w:bookmarkEnd w:id="1508"/>
      <w:bookmarkEnd w:id="1509"/>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0" w:name="_Ref348090078"/>
      <w:r w:rsidRPr="00564A49">
        <w:rPr>
          <w:lang w:val="en-US"/>
        </w:rPr>
        <w:t>Video parameter set RBSP</w:t>
      </w:r>
      <w:bookmarkEnd w:id="1510"/>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0390B" w:rsidRPr="00564A49" w:rsidTr="00802F9B">
        <w:trPr>
          <w:cantSplit/>
          <w:trHeight w:val="289"/>
          <w:jc w:val="center"/>
          <w:ins w:id="1511" w:author="Ye-Kui Wang" w:date="2014-02-11T10:37:00Z"/>
        </w:trPr>
        <w:tc>
          <w:tcPr>
            <w:tcW w:w="7774" w:type="dxa"/>
          </w:tcPr>
          <w:p w:rsidR="0070390B" w:rsidRPr="0070390B" w:rsidRDefault="0070390B" w:rsidP="0070390B">
            <w:pPr>
              <w:pStyle w:val="tablesyntax"/>
              <w:rPr>
                <w:ins w:id="1512" w:author="Ye-Kui Wang" w:date="2014-02-11T10:37:00Z"/>
                <w:rFonts w:ascii="Times New Roman" w:hAnsi="Times New Roman"/>
                <w:b/>
                <w:lang w:val="en-US"/>
              </w:rPr>
            </w:pPr>
            <w:ins w:id="1513" w:author="Ye-Kui Wang" w:date="2014-02-11T10:37:00Z">
              <w:r>
                <w:rPr>
                  <w:rFonts w:ascii="Times New Roman" w:hAnsi="Times New Roman"/>
                  <w:lang w:val="en-US"/>
                </w:rPr>
                <w:tab/>
              </w:r>
              <w:r w:rsidRPr="0070390B">
                <w:rPr>
                  <w:rFonts w:ascii="Times New Roman" w:hAnsi="Times New Roman"/>
                  <w:b/>
                  <w:lang w:val="en-US"/>
                </w:rPr>
                <w:t>vps_</w:t>
              </w:r>
            </w:ins>
            <w:ins w:id="1514" w:author="Ye-Kui Wang" w:date="2014-02-11T10:38:00Z">
              <w:r w:rsidRPr="0070390B">
                <w:rPr>
                  <w:rFonts w:ascii="Times New Roman" w:hAnsi="Times New Roman"/>
                  <w:b/>
                  <w:lang w:val="en-US"/>
                </w:rPr>
                <w:t>base_layer_external_flag</w:t>
              </w:r>
            </w:ins>
          </w:p>
        </w:tc>
        <w:tc>
          <w:tcPr>
            <w:tcW w:w="1227" w:type="dxa"/>
          </w:tcPr>
          <w:p w:rsidR="0070390B" w:rsidRPr="00564A49" w:rsidRDefault="0070390B" w:rsidP="00802F9B">
            <w:pPr>
              <w:pStyle w:val="tablecell"/>
              <w:rPr>
                <w:ins w:id="1515" w:author="Ye-Kui Wang" w:date="2014-02-11T10:37:00Z"/>
                <w:lang w:val="en-US"/>
              </w:rPr>
            </w:pPr>
            <w:ins w:id="1516" w:author="Ye-Kui Wang" w:date="2014-02-11T10:38:00Z">
              <w:r>
                <w:rPr>
                  <w:lang w:val="en-US"/>
                </w:rPr>
                <w:t>u(1)</w:t>
              </w:r>
            </w:ins>
          </w:p>
        </w:tc>
      </w:tr>
      <w:tr w:rsidR="007E173E" w:rsidRPr="00564A49" w:rsidTr="00802F9B">
        <w:trPr>
          <w:cantSplit/>
          <w:trHeight w:val="289"/>
          <w:jc w:val="center"/>
        </w:trPr>
        <w:tc>
          <w:tcPr>
            <w:tcW w:w="7774" w:type="dxa"/>
          </w:tcPr>
          <w:p w:rsidR="007E173E" w:rsidRPr="00564A49" w:rsidRDefault="007E173E" w:rsidP="0070390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w:t>
            </w:r>
            <w:ins w:id="1517" w:author="Ye-Kui Wang" w:date="2014-02-11T10:38:00Z">
              <w:r w:rsidR="0070390B">
                <w:rPr>
                  <w:rFonts w:ascii="Times New Roman" w:hAnsi="Times New Roman"/>
                  <w:b/>
                  <w:lang w:val="en-US"/>
                </w:rPr>
                <w:t>one</w:t>
              </w:r>
            </w:ins>
            <w:del w:id="1518" w:author="Ye-Kui Wang" w:date="2014-02-11T10:38:00Z">
              <w:r w:rsidRPr="00564A49" w:rsidDel="0070390B">
                <w:rPr>
                  <w:rFonts w:ascii="Times New Roman" w:hAnsi="Times New Roman"/>
                  <w:b/>
                  <w:lang w:val="en-US"/>
                </w:rPr>
                <w:delText>three</w:delText>
              </w:r>
            </w:del>
            <w:r w:rsidRPr="00564A49">
              <w:rPr>
                <w:rFonts w:ascii="Times New Roman" w:hAnsi="Times New Roman"/>
                <w:b/>
                <w:lang w:val="en-US"/>
              </w:rPr>
              <w:t>_</w:t>
            </w:r>
            <w:del w:id="1519" w:author="Ye-Kui Wang" w:date="2014-02-11T10:38:00Z">
              <w:r w:rsidRPr="00564A49" w:rsidDel="0070390B">
                <w:rPr>
                  <w:rFonts w:ascii="Times New Roman" w:hAnsi="Times New Roman"/>
                  <w:b/>
                  <w:lang w:val="en-US"/>
                </w:rPr>
                <w:delText>2</w:delText>
              </w:r>
            </w:del>
            <w:r w:rsidRPr="00564A49">
              <w:rPr>
                <w:rFonts w:ascii="Times New Roman" w:hAnsi="Times New Roman"/>
                <w:b/>
                <w:lang w:val="en-US"/>
              </w:rPr>
              <w:t>bit</w:t>
            </w:r>
            <w:del w:id="1520" w:author="Ye-Kui Wang" w:date="2014-02-11T10:38:00Z">
              <w:r w:rsidRPr="00564A49" w:rsidDel="0070390B">
                <w:rPr>
                  <w:rFonts w:ascii="Times New Roman" w:hAnsi="Times New Roman"/>
                  <w:b/>
                  <w:lang w:val="en-US"/>
                </w:rPr>
                <w:delText>s</w:delText>
              </w:r>
            </w:del>
          </w:p>
        </w:tc>
        <w:tc>
          <w:tcPr>
            <w:tcW w:w="1227" w:type="dxa"/>
          </w:tcPr>
          <w:p w:rsidR="007E173E" w:rsidRPr="00564A49" w:rsidRDefault="007E173E" w:rsidP="0070390B">
            <w:pPr>
              <w:pStyle w:val="tablecell"/>
              <w:rPr>
                <w:lang w:val="en-US"/>
              </w:rPr>
            </w:pPr>
            <w:r w:rsidRPr="00564A49">
              <w:rPr>
                <w:lang w:val="en-US"/>
              </w:rPr>
              <w:t>u(</w:t>
            </w:r>
            <w:ins w:id="1521" w:author="Ye-Kui Wang" w:date="2014-02-11T10:38:00Z">
              <w:r w:rsidR="0070390B">
                <w:rPr>
                  <w:lang w:val="en-US"/>
                </w:rPr>
                <w:t>1</w:t>
              </w:r>
            </w:ins>
            <w:del w:id="1522" w:author="Ye-Kui Wang" w:date="2014-02-11T10:38:00Z">
              <w:r w:rsidRPr="00564A49" w:rsidDel="0070390B">
                <w:rPr>
                  <w:lang w:val="en-US"/>
                </w:rPr>
                <w:delText>2</w:delText>
              </w:r>
            </w:del>
            <w:r w:rsidRPr="00564A49">
              <w:rPr>
                <w:lang w:val="en-US"/>
              </w:rPr>
              <w:t>)</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Del="0070390B" w:rsidTr="00802F9B">
        <w:trPr>
          <w:trHeight w:val="289"/>
          <w:jc w:val="center"/>
          <w:del w:id="1523" w:author="Ye-Kui Wang" w:date="2014-02-11T10:39:00Z"/>
        </w:trPr>
        <w:tc>
          <w:tcPr>
            <w:tcW w:w="7920" w:type="dxa"/>
          </w:tcPr>
          <w:p w:rsidR="007E173E" w:rsidRPr="00564A49" w:rsidDel="0070390B" w:rsidRDefault="007E173E" w:rsidP="00802F9B">
            <w:pPr>
              <w:pStyle w:val="tablesyntax"/>
              <w:keepLines w:val="0"/>
              <w:rPr>
                <w:del w:id="1524" w:author="Ye-Kui Wang" w:date="2014-02-11T10:39:00Z"/>
                <w:b/>
                <w:bCs/>
                <w:lang w:val="en-US"/>
              </w:rPr>
            </w:pPr>
            <w:del w:id="1525" w:author="Ye-Kui Wang" w:date="2014-02-11T10:39:00Z">
              <w:r w:rsidRPr="00564A49" w:rsidDel="0070390B">
                <w:rPr>
                  <w:bCs/>
                  <w:lang w:val="en-US"/>
                </w:rPr>
                <w:tab/>
              </w:r>
              <w:r w:rsidRPr="00564A49" w:rsidDel="0070390B">
                <w:rPr>
                  <w:b/>
                  <w:bCs/>
                  <w:lang w:val="en-US"/>
                </w:rPr>
                <w:delText>avc_base_layer_flag</w:delText>
              </w:r>
            </w:del>
          </w:p>
        </w:tc>
        <w:tc>
          <w:tcPr>
            <w:tcW w:w="1152" w:type="dxa"/>
          </w:tcPr>
          <w:p w:rsidR="007E173E" w:rsidRPr="00564A49" w:rsidDel="0070390B" w:rsidRDefault="007E173E" w:rsidP="00802F9B">
            <w:pPr>
              <w:pStyle w:val="tableheading"/>
              <w:keepLines w:val="0"/>
              <w:rPr>
                <w:del w:id="1526" w:author="Ye-Kui Wang" w:date="2014-02-11T10:39:00Z"/>
                <w:b w:val="0"/>
                <w:lang w:val="en-US"/>
              </w:rPr>
            </w:pPr>
            <w:del w:id="1527" w:author="Ye-Kui Wang" w:date="2014-02-11T10:39:00Z">
              <w:r w:rsidRPr="00564A49" w:rsidDel="0070390B">
                <w:rPr>
                  <w:b w:val="0"/>
                  <w:lang w:val="en-US"/>
                </w:rPr>
                <w:delText>u(1)</w:delText>
              </w:r>
            </w:del>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i = </w:t>
            </w:r>
            <w:ins w:id="1528" w:author="Ye-Kui Wang" w:date="2014-02-11T11:06:00Z">
              <w:r w:rsidR="00922F83" w:rsidRPr="00922F83">
                <w:rPr>
                  <w:rFonts w:eastAsia="Batang"/>
                  <w:bCs/>
                  <w:lang w:val="en-US" w:eastAsia="ko-KR"/>
                </w:rPr>
                <w:t>vps_base_layer_external_flag</w:t>
              </w:r>
              <w:r w:rsidR="00922F83">
                <w:rPr>
                  <w:rFonts w:eastAsia="Batang"/>
                  <w:bCs/>
                  <w:lang w:val="en-US" w:eastAsia="ko-KR"/>
                </w:rPr>
                <w:t xml:space="preserve"> </w:t>
              </w:r>
            </w:ins>
            <w:ins w:id="1529" w:author="Ye-Kui Wang" w:date="2014-02-11T10:40:00Z">
              <w:r w:rsidR="0070390B">
                <w:rPr>
                  <w:rFonts w:eastAsia="Batang"/>
                  <w:bCs/>
                  <w:lang w:val="en-US" w:eastAsia="ko-KR"/>
                </w:rPr>
                <w:t xml:space="preserve">? 1 : </w:t>
              </w:r>
            </w:ins>
            <w:r w:rsidRPr="00564A49">
              <w:rPr>
                <w:rFonts w:eastAsia="Batang"/>
                <w:bCs/>
                <w:lang w:val="en-US" w:eastAsia="ko-KR"/>
              </w:rPr>
              <w:t>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70390B">
              <w:rPr>
                <w:rFonts w:eastAsia="Batang"/>
                <w:b/>
                <w:bCs/>
                <w:lang w:val="en-US" w:eastAsia="ko-KR"/>
              </w:rPr>
              <w:t>sub_layers_vps_max_minus1</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30" w:author="Ye-Kui Wang" w:date="2014-02-11T11:07:00Z">
              <w:r w:rsidR="00922F83" w:rsidRPr="00922F83">
                <w:rPr>
                  <w:rFonts w:eastAsia="Batang"/>
                  <w:bCs/>
                  <w:lang w:val="en-US" w:eastAsia="ko-KR"/>
                </w:rPr>
                <w:t>vps_base_layer_external_flag</w:t>
              </w:r>
            </w:ins>
            <w:ins w:id="1531" w:author="Ye-Kui Wang" w:date="2014-02-11T10:42:00Z">
              <w:r w:rsidR="00645684">
                <w:rPr>
                  <w:rFonts w:eastAsia="Batang"/>
                  <w:bCs/>
                  <w:lang w:val="en-US" w:eastAsia="ko-KR"/>
                </w:rPr>
                <w:t xml:space="preserve"> ? 1 : </w:t>
              </w:r>
            </w:ins>
            <w:r w:rsidRPr="00564A49">
              <w:rPr>
                <w:rFonts w:eastAsia="Batang"/>
                <w:bCs/>
                <w:lang w:val="en-US" w:eastAsia="ko-KR"/>
              </w:rPr>
              <w:t xml:space="preserve">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lastRenderedPageBreak/>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 xml:space="preserve">for( i = </w:t>
            </w:r>
            <w:ins w:id="1532" w:author="Ye-Kui Wang" w:date="2014-02-11T11:14:00Z">
              <w:r w:rsidR="00922F83" w:rsidRPr="00922F83">
                <w:rPr>
                  <w:rFonts w:eastAsia="Batang"/>
                  <w:bCs/>
                  <w:lang w:val="en-US" w:eastAsia="ko-KR"/>
                </w:rPr>
                <w:t>vps_base_layer_external_flag</w:t>
              </w:r>
              <w:r w:rsidR="00922F83">
                <w:rPr>
                  <w:rFonts w:eastAsia="Batang"/>
                  <w:bCs/>
                  <w:lang w:val="en-US" w:eastAsia="ko-KR"/>
                </w:rPr>
                <w:t xml:space="preserve"> ? 0 : </w:t>
              </w:r>
            </w:ins>
            <w:r w:rsidRPr="00564A49">
              <w:rPr>
                <w:rFonts w:eastAsia="MS Mincho"/>
                <w:lang w:val="en-US"/>
              </w:rPr>
              <w:t>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 xml:space="preserve">for( i = </w:t>
            </w:r>
            <w:ins w:id="1533" w:author="Ye-Kui Wang" w:date="2014-02-11T11:07:00Z">
              <w:r w:rsidR="00922F83" w:rsidRPr="00922F83">
                <w:rPr>
                  <w:rFonts w:eastAsia="Batang"/>
                  <w:bCs/>
                  <w:lang w:val="en-US" w:eastAsia="ko-KR"/>
                </w:rPr>
                <w:t>vps_base_layer_external_flag</w:t>
              </w:r>
            </w:ins>
            <w:ins w:id="1534" w:author="Ye-Kui Wang" w:date="2014-02-11T11:05:00Z">
              <w:r w:rsidR="00922F83">
                <w:rPr>
                  <w:rFonts w:eastAsia="Batang"/>
                  <w:bCs/>
                  <w:lang w:val="en-US" w:eastAsia="ko-KR"/>
                </w:rPr>
                <w:t xml:space="preserve"> ? 2 : </w:t>
              </w:r>
            </w:ins>
            <w:r w:rsidRPr="00564A49">
              <w:rPr>
                <w:rFonts w:eastAsia="Batang"/>
                <w:bCs/>
                <w:lang w:val="en-US" w:eastAsia="ko-KR"/>
              </w:rPr>
              <w:t>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922F83">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w:t>
            </w:r>
            <w:ins w:id="1535" w:author="Ye-Kui Wang" w:date="2014-02-11T11:07: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eastAsia="Batang"/>
                <w:bCs/>
                <w:lang w:val="en-US" w:eastAsia="ko-KR"/>
              </w:rPr>
              <w:t xml:space="preserve">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36"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37"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38"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922F83">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 xml:space="preserve">for( j = </w:t>
            </w:r>
            <w:bookmarkStart w:id="1539" w:name="_GoBack"/>
            <w:ins w:id="1540" w:author="Ye-Kui Wang" w:date="2014-02-11T11:08:00Z">
              <w:r w:rsidR="00922F83" w:rsidRPr="00922F83">
                <w:rPr>
                  <w:rFonts w:eastAsia="Batang"/>
                  <w:bCs/>
                  <w:lang w:val="en-US" w:eastAsia="ko-KR"/>
                </w:rPr>
                <w:t>vps_base_layer_external_flag</w:t>
              </w:r>
              <w:r w:rsidR="00922F83">
                <w:rPr>
                  <w:rFonts w:eastAsia="Batang"/>
                  <w:bCs/>
                  <w:lang w:val="en-US" w:eastAsia="ko-KR"/>
                </w:rPr>
                <w:t xml:space="preserve"> ? 1 : </w:t>
              </w:r>
            </w:ins>
            <w:bookmarkEnd w:id="1539"/>
            <w:r w:rsidRPr="00564A49">
              <w:rPr>
                <w:bCs/>
                <w:lang w:val="en-US"/>
              </w:rPr>
              <w:t>0;</w:t>
            </w:r>
            <w:ins w:id="1541" w:author="Ye-Kui Wang" w:date="2014-02-11T11:08:00Z">
              <w:r w:rsidR="00922F83">
                <w:rPr>
                  <w:bCs/>
                  <w:lang w:val="en-US"/>
                </w:rPr>
                <w:br/>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r w:rsidR="00922F83">
                <w:rPr>
                  <w:bCs/>
                  <w:lang w:val="en-US"/>
                </w:rPr>
                <w:tab/>
              </w:r>
            </w:ins>
            <w:del w:id="1542" w:author="Ye-Kui Wang" w:date="2014-02-11T11:08:00Z">
              <w:r w:rsidRPr="00564A49" w:rsidDel="00922F83">
                <w:rPr>
                  <w:bCs/>
                  <w:lang w:val="en-US"/>
                </w:rPr>
                <w:delText xml:space="preserve"> </w:delText>
              </w:r>
            </w:del>
            <w:r w:rsidRPr="00564A49">
              <w:rPr>
                <w:bCs/>
                <w:lang w:val="en-US"/>
              </w:rPr>
              <w:t>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 xml:space="preserve">for( i = 0; i </w:t>
            </w:r>
            <w:ins w:id="1543" w:author="Ye-Kui Wang" w:date="2014-02-11T11:09:00Z">
              <w:r w:rsidR="00922F83">
                <w:rPr>
                  <w:rFonts w:ascii="Times New Roman" w:hAnsi="Times New Roman"/>
                  <w:bCs/>
                  <w:lang w:val="en-US"/>
                </w:rPr>
                <w:t xml:space="preserve"> </w:t>
              </w:r>
            </w:ins>
            <w:r w:rsidRPr="00564A49">
              <w:rPr>
                <w:rFonts w:ascii="Times New Roman" w:hAnsi="Times New Roman"/>
                <w:bCs/>
                <w:lang w:val="en-US"/>
              </w:rPr>
              <w:t xml:space="preserve">&lt;= </w:t>
            </w:r>
            <w:ins w:id="1544" w:author="Ye-Kui Wang" w:date="2014-02-11T11:09:00Z">
              <w:r w:rsidR="00922F83">
                <w:rPr>
                  <w:rFonts w:ascii="Times New Roman" w:hAnsi="Times New Roman"/>
                  <w:bCs/>
                  <w:lang w:val="en-US"/>
                </w:rPr>
                <w:t xml:space="preserve"> </w:t>
              </w:r>
            </w:ins>
            <w:r w:rsidRPr="00564A49">
              <w:rPr>
                <w:rFonts w:ascii="Times New Roman" w:hAnsi="Times New Roman"/>
                <w:bCs/>
                <w:lang w:val="en-US"/>
              </w:rPr>
              <w:t>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1; i </w:t>
            </w:r>
            <w:ins w:id="1545" w:author="Ye-Kui Wang" w:date="2014-02-11T11:10:00Z">
              <w:r w:rsidR="00922F83">
                <w:rPr>
                  <w:rFonts w:ascii="Times New Roman" w:hAnsi="Times New Roman"/>
                  <w:bCs/>
                  <w:lang w:val="en-US"/>
                </w:rPr>
                <w:t xml:space="preserve"> </w:t>
              </w:r>
            </w:ins>
            <w:r w:rsidRPr="00564A49">
              <w:rPr>
                <w:rFonts w:ascii="Times New Roman" w:hAnsi="Times New Roman"/>
                <w:bCs/>
                <w:lang w:val="en-US"/>
              </w:rPr>
              <w:t>&lt;=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922F83">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w:t>
            </w:r>
            <w:ins w:id="1546" w:author="Ye-Kui Wang" w:date="2014-02-11T11:10:00Z">
              <w:r w:rsidR="00922F83" w:rsidRPr="00922F83">
                <w:rPr>
                  <w:rFonts w:eastAsia="Batang"/>
                  <w:bCs/>
                  <w:lang w:val="en-US" w:eastAsia="ko-KR"/>
                </w:rPr>
                <w:t>vps_base_layer_external_flag</w:t>
              </w:r>
              <w:r w:rsidR="00922F83">
                <w:rPr>
                  <w:rFonts w:eastAsia="Batang"/>
                  <w:bCs/>
                  <w:lang w:val="en-US" w:eastAsia="ko-KR"/>
                </w:rPr>
                <w:t xml:space="preserve"> ? </w:t>
              </w:r>
            </w:ins>
            <w:ins w:id="1547" w:author="Ye-Kui Wang" w:date="2014-02-11T11:11:00Z">
              <w:r w:rsidR="00922F83">
                <w:rPr>
                  <w:rFonts w:eastAsia="Batang"/>
                  <w:bCs/>
                  <w:lang w:val="en-US" w:eastAsia="ko-KR"/>
                </w:rPr>
                <w:t>1</w:t>
              </w:r>
            </w:ins>
            <w:ins w:id="1548" w:author="Ye-Kui Wang" w:date="2014-02-11T11:10:00Z">
              <w:r w:rsidR="00922F83">
                <w:rPr>
                  <w:rFonts w:eastAsia="Batang"/>
                  <w:bCs/>
                  <w:lang w:val="en-US" w:eastAsia="ko-KR"/>
                </w:rPr>
                <w:t xml:space="preserve"> :</w:t>
              </w:r>
            </w:ins>
            <w:ins w:id="1549" w:author="Ye-Kui Wang" w:date="2014-02-11T11:11:00Z">
              <w:r w:rsidR="00922F83">
                <w:rPr>
                  <w:rFonts w:eastAsia="Batang"/>
                  <w:bCs/>
                  <w:lang w:val="en-US" w:eastAsia="ko-KR"/>
                </w:rPr>
                <w:t xml:space="preserve"> </w:t>
              </w:r>
            </w:ins>
            <w:r w:rsidRPr="00564A49">
              <w:rPr>
                <w:rFonts w:eastAsia="Batang"/>
                <w:bCs/>
                <w:lang w:val="en-US" w:eastAsia="ko-KR"/>
              </w:rPr>
              <w:t>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5C21C7">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i = </w:t>
            </w:r>
            <w:ins w:id="1550" w:author="Hendry" w:date="2014-02-11T23:55:00Z">
              <w:r w:rsidR="005C21C7" w:rsidRPr="00922F83">
                <w:rPr>
                  <w:rFonts w:eastAsia="Batang"/>
                  <w:bCs/>
                  <w:lang w:val="en-US" w:eastAsia="ko-KR"/>
                </w:rPr>
                <w:t>vps_base_layer_external_flag</w:t>
              </w:r>
              <w:r w:rsidR="005C21C7">
                <w:rPr>
                  <w:rFonts w:eastAsia="Batang"/>
                  <w:bCs/>
                  <w:lang w:val="en-US" w:eastAsia="ko-KR"/>
                </w:rPr>
                <w:t xml:space="preserve"> ? 2 : </w:t>
              </w:r>
            </w:ins>
            <w:r w:rsidRPr="00564A49">
              <w:rPr>
                <w:rFonts w:ascii="Times New Roman" w:hAnsi="Times New Roman"/>
                <w:bCs/>
                <w:lang w:val="en-US"/>
              </w:rPr>
              <w:t>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922F83">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 xml:space="preserve">for( i = </w:t>
            </w:r>
            <w:ins w:id="1551" w:author="Ye-Kui Wang" w:date="2014-02-11T11:11:00Z">
              <w:r w:rsidR="00922F83" w:rsidRPr="00922F83">
                <w:rPr>
                  <w:rFonts w:eastAsia="Batang"/>
                  <w:bCs/>
                  <w:lang w:val="en-US" w:eastAsia="ko-KR"/>
                </w:rPr>
                <w:t>vps_base_layer_external_flag</w:t>
              </w:r>
              <w:r w:rsidR="00922F83">
                <w:rPr>
                  <w:rFonts w:eastAsia="Batang"/>
                  <w:bCs/>
                  <w:lang w:val="en-US" w:eastAsia="ko-KR"/>
                </w:rPr>
                <w:t xml:space="preserve"> ? 1 : </w:t>
              </w:r>
            </w:ins>
            <w:r w:rsidRPr="00564A49">
              <w:rPr>
                <w:rFonts w:ascii="Times New Roman" w:hAnsi="Times New Roman"/>
                <w:bCs/>
                <w:lang w:val="en-US"/>
              </w:rPr>
              <w:t>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w:t>
            </w:r>
            <w:ins w:id="1552" w:author="Ye-Kui Wang" w:date="2014-02-11T11:18:00Z">
              <w:r w:rsidR="0003593D">
                <w:rPr>
                  <w:rFonts w:ascii="Times New Roman" w:hAnsi="Times New Roman"/>
                  <w:lang w:val="en-US"/>
                </w:rPr>
                <w:t xml:space="preserve"> </w:t>
              </w:r>
            </w:ins>
            <w:r w:rsidRPr="00564A49">
              <w:rPr>
                <w:rFonts w:ascii="Times New Roman" w:hAnsi="Times New Roman"/>
                <w:lang w:val="en-US"/>
              </w:rPr>
              <w:t>=</w:t>
            </w:r>
            <w:ins w:id="1553" w:author="Ye-Kui Wang" w:date="2014-02-11T11:18:00Z">
              <w:r w:rsidR="0003593D">
                <w:rPr>
                  <w:rFonts w:ascii="Times New Roman" w:hAnsi="Times New Roman"/>
                  <w:lang w:val="en-US"/>
                </w:rPr>
                <w:t xml:space="preserve"> </w:t>
              </w:r>
            </w:ins>
            <w:r w:rsidRPr="00564A49">
              <w:rPr>
                <w:rFonts w:ascii="Times New Roman" w:hAnsi="Times New Roman"/>
                <w:lang w:val="en-US"/>
              </w:rPr>
              <w:t>1; h</w:t>
            </w:r>
            <w:ins w:id="1554" w:author="Ye-Kui Wang" w:date="2014-02-11T11:18:00Z">
              <w:r w:rsidR="0003593D">
                <w:rPr>
                  <w:rFonts w:ascii="Times New Roman" w:hAnsi="Times New Roman"/>
                  <w:lang w:val="en-US"/>
                </w:rPr>
                <w:t xml:space="preserve"> </w:t>
              </w:r>
            </w:ins>
            <w:r w:rsidRPr="00564A49">
              <w:rPr>
                <w:rFonts w:ascii="Times New Roman" w:hAnsi="Times New Roman"/>
                <w:lang w:val="en-US"/>
              </w:rPr>
              <w:t xml:space="preserve"> &lt;= </w:t>
            </w:r>
            <w:ins w:id="1555" w:author="Ye-Kui Wang" w:date="2014-02-11T11:18:00Z">
              <w:r w:rsidR="0003593D">
                <w:rPr>
                  <w:rFonts w:ascii="Times New Roman" w:hAnsi="Times New Roman"/>
                  <w:lang w:val="en-US"/>
                </w:rPr>
                <w:t xml:space="preserve"> </w:t>
              </w:r>
            </w:ins>
            <w:r w:rsidRPr="00564A49">
              <w:rPr>
                <w:rFonts w:ascii="Times New Roman" w:hAnsi="Times New Roman"/>
                <w:lang w:val="en-US"/>
              </w:rPr>
              <w:t>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A94DA5" w:rsidTr="00802F9B">
        <w:trPr>
          <w:cantSplit/>
          <w:trHeight w:val="289"/>
          <w:jc w:val="center"/>
        </w:trPr>
        <w:tc>
          <w:tcPr>
            <w:tcW w:w="7920" w:type="dxa"/>
          </w:tcPr>
          <w:p w:rsidR="007E173E" w:rsidRPr="00A94DA5" w:rsidRDefault="007E173E" w:rsidP="00A94DA5">
            <w:pPr>
              <w:pStyle w:val="tablesyntax"/>
              <w:rPr>
                <w:rFonts w:ascii="Times New Roman" w:hAnsi="Times New Roman"/>
                <w:b/>
                <w:lang w:val="en-US"/>
              </w:rPr>
            </w:pP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b/>
                <w:lang w:val="en-US"/>
              </w:rPr>
              <w:tab/>
            </w:r>
            <w:r w:rsidRPr="00A94DA5">
              <w:rPr>
                <w:rFonts w:ascii="Times New Roman" w:hAnsi="Times New Roman"/>
                <w:lang w:val="en-US"/>
              </w:rPr>
              <w:t>for( j = 0; j &lt;</w:t>
            </w:r>
            <w:del w:id="1556" w:author="Ye-Kui Wang" w:date="2014-02-11T18:02:00Z">
              <w:r w:rsidRPr="00A94DA5" w:rsidDel="00A94DA5">
                <w:rPr>
                  <w:rFonts w:ascii="Times New Roman" w:hAnsi="Times New Roman"/>
                  <w:lang w:val="en-US"/>
                </w:rPr>
                <w:delText xml:space="preserve">= </w:delText>
              </w:r>
            </w:del>
            <w:ins w:id="1557" w:author="Ye-Kui Wang" w:date="2014-02-11T11:19:00Z">
              <w:r w:rsidR="0003593D" w:rsidRPr="00A94DA5">
                <w:rPr>
                  <w:rFonts w:ascii="Times New Roman" w:hAnsi="Times New Roman"/>
                  <w:lang w:val="en-US"/>
                </w:rPr>
                <w:t xml:space="preserve"> </w:t>
              </w:r>
            </w:ins>
            <w:ins w:id="1558" w:author="Ye-Kui Wang" w:date="2014-02-11T18:01:00Z">
              <w:r w:rsidR="00A94DA5" w:rsidRPr="00A94DA5">
                <w:rPr>
                  <w:rFonts w:ascii="Times New Roman" w:hAnsi="Times New Roman"/>
                  <w:lang w:val="en-US"/>
                </w:rPr>
                <w:t>NumLayersInIdList[ </w:t>
              </w:r>
              <w:r w:rsidR="00A94DA5">
                <w:rPr>
                  <w:rFonts w:ascii="Times New Roman" w:hAnsi="Times New Roman"/>
                  <w:lang w:val="en-US"/>
                </w:rPr>
                <w:t>h</w:t>
              </w:r>
              <w:r w:rsidR="00A94DA5" w:rsidRPr="00A94DA5">
                <w:rPr>
                  <w:rFonts w:ascii="Times New Roman" w:hAnsi="Times New Roman"/>
                  <w:lang w:val="en-US"/>
                </w:rPr>
                <w:t> ]</w:t>
              </w:r>
            </w:ins>
            <w:del w:id="1559" w:author="Ye-Kui Wang" w:date="2014-02-11T18:00:00Z">
              <w:r w:rsidRPr="00A94DA5" w:rsidDel="00A94DA5">
                <w:rPr>
                  <w:rFonts w:ascii="Times New Roman" w:hAnsi="Times New Roman"/>
                  <w:lang w:val="en-US"/>
                </w:rPr>
                <w:delText>vps_max_layers_minus1</w:delText>
              </w:r>
            </w:del>
            <w:r w:rsidRPr="00A94DA5">
              <w:rPr>
                <w:rFonts w:ascii="Times New Roman" w:hAnsi="Times New Roman"/>
                <w:lang w:val="en-US"/>
              </w:rPr>
              <w:t>; j++ )</w:t>
            </w:r>
          </w:p>
        </w:tc>
        <w:tc>
          <w:tcPr>
            <w:tcW w:w="1153" w:type="dxa"/>
          </w:tcPr>
          <w:p w:rsidR="007E173E" w:rsidRPr="00A94DA5" w:rsidRDefault="007E173E" w:rsidP="00802F9B">
            <w:pPr>
              <w:pStyle w:val="tablecell"/>
              <w:rPr>
                <w:lang w:val="en-US"/>
              </w:rPr>
            </w:pPr>
          </w:p>
        </w:tc>
      </w:tr>
      <w:tr w:rsidR="007E173E" w:rsidRPr="00564A49" w:rsidDel="00385CD9" w:rsidTr="00802F9B">
        <w:trPr>
          <w:cantSplit/>
          <w:trHeight w:val="289"/>
          <w:jc w:val="center"/>
          <w:del w:id="1560" w:author="Ye-Kui Wang" w:date="2014-02-12T14:50:00Z"/>
        </w:trPr>
        <w:tc>
          <w:tcPr>
            <w:tcW w:w="7920" w:type="dxa"/>
          </w:tcPr>
          <w:p w:rsidR="007E173E" w:rsidRPr="00564A49" w:rsidDel="00385CD9" w:rsidRDefault="007E173E" w:rsidP="00802F9B">
            <w:pPr>
              <w:pStyle w:val="tablesyntax"/>
              <w:rPr>
                <w:del w:id="1561" w:author="Ye-Kui Wang" w:date="2014-02-12T14:50:00Z"/>
                <w:rFonts w:ascii="Times New Roman" w:hAnsi="Times New Roman"/>
                <w:lang w:val="en-US"/>
              </w:rPr>
            </w:pPr>
            <w:del w:id="1562" w:author="Ye-Kui Wang" w:date="2014-02-12T14:50:00Z">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b/>
                  <w:lang w:val="en-US"/>
                </w:rPr>
                <w:tab/>
              </w:r>
              <w:r w:rsidRPr="00564A49" w:rsidDel="00385CD9">
                <w:rPr>
                  <w:rFonts w:ascii="Times New Roman" w:hAnsi="Times New Roman"/>
                  <w:lang w:val="en-US"/>
                </w:rPr>
                <w:delText>if( layer_id_included_flag[ h ][ j ] )</w:delText>
              </w:r>
            </w:del>
          </w:p>
        </w:tc>
        <w:tc>
          <w:tcPr>
            <w:tcW w:w="1153" w:type="dxa"/>
          </w:tcPr>
          <w:p w:rsidR="007E173E" w:rsidRPr="00564A49" w:rsidDel="00385CD9" w:rsidRDefault="007E173E" w:rsidP="00802F9B">
            <w:pPr>
              <w:pStyle w:val="tablecell"/>
              <w:rPr>
                <w:del w:id="1563" w:author="Ye-Kui Wang" w:date="2014-02-12T14:50:00Z"/>
                <w:lang w:val="en-US"/>
              </w:rPr>
            </w:pPr>
          </w:p>
        </w:tc>
      </w:tr>
      <w:tr w:rsidR="007E173E" w:rsidRPr="00564A49" w:rsidTr="00802F9B">
        <w:trPr>
          <w:cantSplit/>
          <w:trHeight w:val="289"/>
          <w:jc w:val="center"/>
        </w:trPr>
        <w:tc>
          <w:tcPr>
            <w:tcW w:w="7920" w:type="dxa"/>
          </w:tcPr>
          <w:p w:rsidR="007E173E" w:rsidRPr="00564A49" w:rsidRDefault="007E173E" w:rsidP="00385CD9">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del w:id="1564" w:author="Ye-Kui Wang" w:date="2014-02-12T14:51:00Z">
              <w:r w:rsidRPr="00564A49" w:rsidDel="00385CD9">
                <w:rPr>
                  <w:rFonts w:ascii="Times New Roman" w:hAnsi="Times New Roman"/>
                  <w:b/>
                  <w:lang w:val="en-US"/>
                </w:rPr>
                <w:tab/>
              </w:r>
            </w:del>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 xml:space="preserve">if( num_bitstream_partitions[ h ] </w:t>
            </w:r>
            <w:ins w:id="1565" w:author="Ye-Kui Wang" w:date="2014-02-11T11:20:00Z">
              <w:r w:rsidR="0003593D">
                <w:rPr>
                  <w:rFonts w:ascii="Times New Roman" w:hAnsi="Times New Roman"/>
                  <w:lang w:val="en-US"/>
                </w:rPr>
                <w:t xml:space="preserve">&gt; 0 </w:t>
              </w:r>
            </w:ins>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235581" w:rsidRPr="00564A49" w:rsidRDefault="00235581"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36"/>
      <w:bookmarkEnd w:id="1537"/>
      <w:bookmarkEnd w:id="1538"/>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66"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67" w:name="GoHere2"/>
            <w:bookmarkEnd w:id="1567"/>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68"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6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9" w:name="_Ref351058034"/>
      <w:bookmarkStart w:id="1570" w:name="_Ref363160723"/>
      <w:r w:rsidRPr="00564A49">
        <w:rPr>
          <w:lang w:val="en-US"/>
        </w:rPr>
        <w:lastRenderedPageBreak/>
        <w:t>Picture parameter set RBSP syntax</w:t>
      </w:r>
      <w:bookmarkEnd w:id="1566"/>
      <w:bookmarkEnd w:id="1569"/>
      <w:bookmarkEnd w:id="157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71"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72"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71"/>
      <w:bookmarkEnd w:id="1572"/>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3" w:name="_Ref348090122"/>
      <w:r w:rsidRPr="00564A49">
        <w:rPr>
          <w:lang w:val="en-US"/>
        </w:rPr>
        <w:t>Access unit delimiter RBSP syntax</w:t>
      </w:r>
      <w:bookmarkEnd w:id="1573"/>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4" w:name="_Ref348090133"/>
      <w:r w:rsidRPr="00564A49">
        <w:rPr>
          <w:lang w:val="en-US"/>
        </w:rPr>
        <w:t>End of sequence RBSP syntax</w:t>
      </w:r>
      <w:bookmarkEnd w:id="1574"/>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5" w:name="_Ref348090150"/>
      <w:r w:rsidRPr="00564A49">
        <w:rPr>
          <w:lang w:val="en-US"/>
        </w:rPr>
        <w:t>End of bitstream RBSP syntax</w:t>
      </w:r>
      <w:bookmarkEnd w:id="1575"/>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6" w:name="_Ref348090167"/>
      <w:r w:rsidRPr="00564A49">
        <w:rPr>
          <w:lang w:val="en-US"/>
        </w:rPr>
        <w:t>Filler data RBSP syntax</w:t>
      </w:r>
      <w:bookmarkEnd w:id="1576"/>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7" w:name="_Ref348090173"/>
      <w:r w:rsidRPr="00564A49">
        <w:rPr>
          <w:lang w:val="en-US"/>
        </w:rPr>
        <w:t>Slice segment layer RBSP syntax</w:t>
      </w:r>
      <w:bookmarkEnd w:id="1577"/>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8" w:name="_Ref331449326"/>
      <w:r w:rsidRPr="00564A49">
        <w:rPr>
          <w:lang w:val="en-US"/>
        </w:rPr>
        <w:t>RBSP slice segment trailing bits syntax</w:t>
      </w:r>
      <w:bookmarkEnd w:id="1578"/>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9" w:name="_Ref348090194"/>
      <w:r w:rsidRPr="00564A49">
        <w:rPr>
          <w:lang w:val="en-US"/>
        </w:rPr>
        <w:t>RBSP trailing bits syntax</w:t>
      </w:r>
      <w:bookmarkEnd w:id="1579"/>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0" w:name="_Ref348090200"/>
      <w:r w:rsidRPr="00564A49">
        <w:rPr>
          <w:lang w:val="en-US"/>
        </w:rPr>
        <w:t>Byte alignment syntax</w:t>
      </w:r>
      <w:bookmarkEnd w:id="1580"/>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1" w:name="_Ref348090209"/>
      <w:bookmarkStart w:id="1582" w:name="_Toc377921532"/>
      <w:bookmarkStart w:id="1583" w:name="_Toc378026170"/>
      <w:r w:rsidRPr="00564A49">
        <w:rPr>
          <w:lang w:val="en-US"/>
        </w:rPr>
        <w:lastRenderedPageBreak/>
        <w:t>Profile, tier and level syntax</w:t>
      </w:r>
      <w:bookmarkEnd w:id="1581"/>
      <w:bookmarkEnd w:id="1582"/>
      <w:bookmarkEnd w:id="158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84"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5" w:name="_Toc377921533"/>
      <w:bookmarkStart w:id="1586" w:name="_Toc378026171"/>
      <w:r w:rsidRPr="00564A49">
        <w:rPr>
          <w:lang w:val="en-US"/>
        </w:rPr>
        <w:t>Scaling list data syntax</w:t>
      </w:r>
      <w:bookmarkEnd w:id="1584"/>
      <w:bookmarkEnd w:id="1585"/>
      <w:bookmarkEnd w:id="1586"/>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7" w:name="_Ref348090212"/>
      <w:bookmarkStart w:id="1588" w:name="_Toc377921534"/>
      <w:bookmarkStart w:id="1589" w:name="_Toc378026172"/>
      <w:r w:rsidRPr="00564A49">
        <w:rPr>
          <w:lang w:val="en-US"/>
        </w:rPr>
        <w:t>Supplemental enhancement information message syntax</w:t>
      </w:r>
      <w:bookmarkEnd w:id="1587"/>
      <w:bookmarkEnd w:id="1588"/>
      <w:bookmarkEnd w:id="1589"/>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0" w:name="_Ref348090214"/>
      <w:bookmarkStart w:id="1591" w:name="_Toc377921535"/>
      <w:bookmarkStart w:id="1592" w:name="_Toc378026173"/>
      <w:r w:rsidRPr="00564A49">
        <w:rPr>
          <w:lang w:val="en-US"/>
        </w:rPr>
        <w:lastRenderedPageBreak/>
        <w:t>Slice segment header syntax</w:t>
      </w:r>
      <w:bookmarkEnd w:id="1590"/>
      <w:bookmarkEnd w:id="1591"/>
      <w:bookmarkEnd w:id="1592"/>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3" w:name="_Ref360884196"/>
      <w:r w:rsidRPr="00564A49">
        <w:rPr>
          <w:lang w:val="en-US"/>
        </w:rPr>
        <w:t>General slice segment header syntax</w:t>
      </w:r>
      <w:bookmarkEnd w:id="1593"/>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4" w:name="_Ref351058069"/>
      <w:bookmarkStart w:id="1595" w:name="_Toc377921536"/>
      <w:bookmarkStart w:id="1596" w:name="_Toc378026174"/>
      <w:bookmarkStart w:id="1597" w:name="_Ref348090232"/>
      <w:r w:rsidRPr="00564A49">
        <w:rPr>
          <w:lang w:val="en-US"/>
        </w:rPr>
        <w:t>Short-term reference picture set syntax</w:t>
      </w:r>
      <w:bookmarkEnd w:id="1594"/>
      <w:bookmarkEnd w:id="1595"/>
      <w:bookmarkEnd w:id="1596"/>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8" w:name="_Ref351058099"/>
      <w:bookmarkStart w:id="1599" w:name="_Toc377921537"/>
      <w:bookmarkStart w:id="1600" w:name="_Toc378026175"/>
      <w:r w:rsidRPr="00564A49">
        <w:rPr>
          <w:lang w:val="en-US"/>
        </w:rPr>
        <w:t>Slice segment data syntax</w:t>
      </w:r>
      <w:bookmarkEnd w:id="1597"/>
      <w:bookmarkEnd w:id="1598"/>
      <w:bookmarkEnd w:id="1599"/>
      <w:bookmarkEnd w:id="1600"/>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01" w:name="_Toc377921538"/>
      <w:bookmarkStart w:id="1602" w:name="_Toc378026176"/>
      <w:r w:rsidRPr="00564A49">
        <w:rPr>
          <w:lang w:val="en-US"/>
        </w:rPr>
        <w:t>Semantics</w:t>
      </w:r>
      <w:bookmarkEnd w:id="1601"/>
      <w:bookmarkEnd w:id="1602"/>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3" w:name="_Ref351058589"/>
      <w:bookmarkStart w:id="1604" w:name="_Toc377921539"/>
      <w:bookmarkStart w:id="1605" w:name="_Toc378026177"/>
      <w:bookmarkStart w:id="1606" w:name="_Ref348090008"/>
      <w:bookmarkStart w:id="1607" w:name="_Ref348090335"/>
      <w:r w:rsidRPr="00564A49">
        <w:rPr>
          <w:lang w:val="en-US"/>
        </w:rPr>
        <w:t>General</w:t>
      </w:r>
      <w:bookmarkEnd w:id="1603"/>
      <w:bookmarkEnd w:id="1604"/>
      <w:bookmarkEnd w:id="1605"/>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8" w:name="_Ref351058186"/>
      <w:bookmarkStart w:id="1609" w:name="_Toc377921540"/>
      <w:bookmarkStart w:id="1610" w:name="_Toc378026178"/>
      <w:r w:rsidRPr="00564A49">
        <w:rPr>
          <w:lang w:val="en-US"/>
        </w:rPr>
        <w:t>NAL unit semantics</w:t>
      </w:r>
      <w:bookmarkEnd w:id="1606"/>
      <w:bookmarkEnd w:id="1607"/>
      <w:bookmarkEnd w:id="1608"/>
      <w:bookmarkEnd w:id="1609"/>
      <w:bookmarkEnd w:id="1610"/>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1" w:name="_Ref363159861"/>
      <w:bookmarkStart w:id="1612" w:name="_Toc377921541"/>
      <w:bookmarkStart w:id="1613" w:name="_Toc378026179"/>
      <w:r w:rsidRPr="00564A49">
        <w:rPr>
          <w:lang w:val="en-US"/>
        </w:rPr>
        <w:t>Raw byte sequence payloads, trailing bits, and byte alignment semantics</w:t>
      </w:r>
      <w:bookmarkEnd w:id="1611"/>
      <w:bookmarkEnd w:id="1612"/>
      <w:bookmarkEnd w:id="161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14" w:name="_Ref348090354"/>
      <w:r w:rsidRPr="00564A49">
        <w:rPr>
          <w:lang w:val="en-US"/>
        </w:rPr>
        <w:t>Video parameter set RBSP semantics</w:t>
      </w:r>
      <w:bookmarkEnd w:id="1614"/>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583FBF" w:rsidRPr="00564A49" w:rsidRDefault="00583FBF" w:rsidP="00583FBF">
      <w:pPr>
        <w:numPr>
          <w:ilvl w:val="0"/>
          <w:numId w:val="7"/>
        </w:numPr>
        <w:tabs>
          <w:tab w:val="left" w:pos="360"/>
        </w:tabs>
        <w:textAlignment w:val="auto"/>
        <w:rPr>
          <w:ins w:id="1615" w:author="Ye-Kui Wang" w:date="2014-02-11T11:44:00Z"/>
          <w:lang w:val="en-US"/>
        </w:rPr>
      </w:pPr>
      <w:ins w:id="1616" w:author="Ye-Kui Wang" w:date="2014-02-11T11:44:00Z">
        <w:r w:rsidRPr="00583FBF">
          <w:rPr>
            <w:i/>
            <w:lang w:val="en-US"/>
          </w:rPr>
          <w:t xml:space="preserve">Remove the semantics of </w:t>
        </w:r>
        <w:r>
          <w:rPr>
            <w:lang w:val="en-US"/>
          </w:rPr>
          <w:t>vps_reserved_three_2bits</w:t>
        </w:r>
        <w:r w:rsidRPr="00564A49">
          <w:rPr>
            <w:lang w:val="en-US"/>
          </w:rPr>
          <w:t>.</w:t>
        </w:r>
      </w:ins>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rsidR="00E6132B" w:rsidRDefault="00583FBF" w:rsidP="00583FBF">
      <w:pPr>
        <w:rPr>
          <w:ins w:id="1617" w:author="Ye-Kui Wang" w:date="2014-02-11T11:51:00Z"/>
          <w:noProof/>
          <w:lang w:eastAsia="ko-KR"/>
        </w:rPr>
      </w:pPr>
      <w:ins w:id="1618" w:author="Ye-Kui Wang" w:date="2014-02-11T11:48:00Z">
        <w:r w:rsidRPr="0070390B">
          <w:rPr>
            <w:b/>
            <w:lang w:val="en-US"/>
          </w:rPr>
          <w:t>vps_base_layer_external_flag</w:t>
        </w:r>
        <w:r w:rsidRPr="00583FBF">
          <w:rPr>
            <w:noProof/>
            <w:lang w:eastAsia="ko-KR"/>
          </w:rPr>
          <w:t xml:space="preserve"> </w:t>
        </w:r>
        <w:r>
          <w:rPr>
            <w:noProof/>
            <w:lang w:eastAsia="ko-KR"/>
          </w:rPr>
          <w:t xml:space="preserve">equal to 1 specifies that the base layer </w:t>
        </w:r>
        <w:r w:rsidR="00E6132B">
          <w:rPr>
            <w:noProof/>
            <w:lang w:eastAsia="ko-KR"/>
          </w:rPr>
          <w:t>is provided by an external means not specified</w:t>
        </w:r>
      </w:ins>
      <w:ins w:id="1619" w:author="Ye-Kui Wang" w:date="2014-02-11T11:49:00Z">
        <w:r w:rsidR="00E6132B" w:rsidRPr="00E6132B">
          <w:rPr>
            <w:lang w:val="en-CA"/>
          </w:rPr>
          <w:t xml:space="preserve"> </w:t>
        </w:r>
        <w:r w:rsidR="00E6132B" w:rsidRPr="00564A49">
          <w:rPr>
            <w:lang w:val="en-CA"/>
          </w:rPr>
          <w:t>in this Specification</w:t>
        </w:r>
      </w:ins>
      <w:ins w:id="1620" w:author="Ye-Kui Wang" w:date="2014-02-11T11:48:00Z">
        <w:r w:rsidR="00E6132B">
          <w:rPr>
            <w:noProof/>
            <w:lang w:eastAsia="ko-KR"/>
          </w:rPr>
          <w:t xml:space="preserve">. </w:t>
        </w:r>
      </w:ins>
      <w:ins w:id="1621" w:author="Ye-Kui Wang" w:date="2014-02-11T11:50:00Z">
        <w:r w:rsidR="00E6132B" w:rsidRPr="00E6132B">
          <w:rPr>
            <w:noProof/>
            <w:lang w:eastAsia="ko-KR"/>
          </w:rPr>
          <w:t xml:space="preserve">vps_base_layer_external_flag equal to </w:t>
        </w:r>
      </w:ins>
      <w:ins w:id="1622" w:author="Ye-Kui Wang" w:date="2014-02-11T11:51:00Z">
        <w:r w:rsidR="00E6132B">
          <w:rPr>
            <w:noProof/>
            <w:lang w:eastAsia="ko-KR"/>
          </w:rPr>
          <w:t>0</w:t>
        </w:r>
      </w:ins>
      <w:ins w:id="1623" w:author="Ye-Kui Wang" w:date="2014-02-11T11:50:00Z">
        <w:r w:rsidR="00E6132B" w:rsidRPr="00E6132B">
          <w:rPr>
            <w:noProof/>
            <w:lang w:eastAsia="ko-KR"/>
          </w:rPr>
          <w:t xml:space="preserve"> specifies that the base layer is provided </w:t>
        </w:r>
      </w:ins>
      <w:ins w:id="1624" w:author="Ye-Kui Wang" w:date="2014-02-11T11:51:00Z">
        <w:r w:rsidR="00E6132B">
          <w:rPr>
            <w:noProof/>
            <w:lang w:eastAsia="ko-KR"/>
          </w:rPr>
          <w:t>in the bitstream.</w:t>
        </w:r>
      </w:ins>
    </w:p>
    <w:p w:rsidR="00E6132B" w:rsidRDefault="00E6132B" w:rsidP="00583FBF">
      <w:pPr>
        <w:rPr>
          <w:ins w:id="1625" w:author="Ye-Kui Wang" w:date="2014-02-11T11:51:00Z"/>
          <w:noProof/>
          <w:lang w:eastAsia="ko-KR"/>
        </w:rPr>
      </w:pPr>
      <w:ins w:id="1626" w:author="Ye-Kui Wang" w:date="2014-02-11T11:52:00Z">
        <w:r w:rsidRPr="00E6132B">
          <w:rPr>
            <w:noProof/>
            <w:highlight w:val="yellow"/>
            <w:lang w:eastAsia="ko-KR"/>
          </w:rPr>
          <w:t>[Ed. (YK): Add a note to provide a summary o</w:t>
        </w:r>
      </w:ins>
      <w:ins w:id="1627" w:author="Ye-Kui Wang" w:date="2014-02-11T18:07:00Z">
        <w:r w:rsidR="00355511">
          <w:rPr>
            <w:noProof/>
            <w:highlight w:val="yellow"/>
            <w:lang w:eastAsia="ko-KR"/>
          </w:rPr>
          <w:t>n</w:t>
        </w:r>
      </w:ins>
      <w:ins w:id="1628" w:author="Ye-Kui Wang" w:date="2014-02-11T11:52:00Z">
        <w:r w:rsidRPr="00E6132B">
          <w:rPr>
            <w:noProof/>
            <w:highlight w:val="yellow"/>
            <w:lang w:eastAsia="ko-KR"/>
          </w:rPr>
          <w:t xml:space="preserve"> how </w:t>
        </w:r>
      </w:ins>
      <w:ins w:id="1629" w:author="Ye-Kui Wang" w:date="2014-02-11T11:53:00Z">
        <w:r w:rsidR="005D1B63">
          <w:rPr>
            <w:noProof/>
            <w:highlight w:val="yellow"/>
            <w:lang w:eastAsia="ko-KR"/>
          </w:rPr>
          <w:t xml:space="preserve">the codec works </w:t>
        </w:r>
      </w:ins>
      <w:ins w:id="1630" w:author="Ye-Kui Wang" w:date="2014-02-11T11:54:00Z">
        <w:r w:rsidR="005D1B63">
          <w:rPr>
            <w:noProof/>
            <w:highlight w:val="yellow"/>
            <w:lang w:eastAsia="ko-KR"/>
          </w:rPr>
          <w:t>when the flag is equal to 1</w:t>
        </w:r>
      </w:ins>
      <w:ins w:id="1631" w:author="Ye-Kui Wang" w:date="2014-02-11T11:52:00Z">
        <w:r w:rsidRPr="00E6132B">
          <w:rPr>
            <w:noProof/>
            <w:highlight w:val="yellow"/>
            <w:lang w:eastAsia="ko-KR"/>
          </w:rPr>
          <w:t>.]</w:t>
        </w:r>
      </w:ins>
    </w:p>
    <w:p w:rsidR="00583FBF" w:rsidRDefault="00583FBF" w:rsidP="00583FBF">
      <w:pPr>
        <w:rPr>
          <w:ins w:id="1632" w:author="Ye-Kui Wang" w:date="2014-02-11T11:41:00Z"/>
          <w:lang w:val="en-US"/>
        </w:rPr>
      </w:pPr>
      <w:ins w:id="1633" w:author="Ye-Kui Wang" w:date="2014-02-11T11:41:00Z">
        <w:r>
          <w:rPr>
            <w:lang w:val="en-US"/>
          </w:rPr>
          <w:t xml:space="preserve">When </w:t>
        </w:r>
        <w:r w:rsidRPr="00922F83">
          <w:rPr>
            <w:rFonts w:eastAsia="Batang"/>
            <w:bCs/>
            <w:lang w:val="en-US" w:eastAsia="ko-KR"/>
          </w:rPr>
          <w:t>vps_base_layer_external_flag</w:t>
        </w:r>
        <w:r>
          <w:rPr>
            <w:lang w:val="en-US"/>
          </w:rPr>
          <w:t xml:space="preserve"> is equal to 1, the following applies:</w:t>
        </w:r>
      </w:ins>
    </w:p>
    <w:p w:rsidR="00583FBF" w:rsidRDefault="00583FBF" w:rsidP="00583FBF">
      <w:pPr>
        <w:numPr>
          <w:ilvl w:val="0"/>
          <w:numId w:val="7"/>
        </w:numPr>
        <w:tabs>
          <w:tab w:val="left" w:pos="360"/>
        </w:tabs>
        <w:textAlignment w:val="auto"/>
        <w:rPr>
          <w:ins w:id="1634" w:author="Ye-Kui Wang" w:date="2014-02-11T11:41:00Z"/>
          <w:lang w:eastAsia="ko-KR"/>
        </w:rPr>
      </w:pPr>
      <w:ins w:id="1635" w:author="Ye-Kui Wang" w:date="2014-02-11T11:41:00Z">
        <w:r>
          <w:rPr>
            <w:lang w:val="en-US"/>
          </w:rPr>
          <w:t>T</w:t>
        </w:r>
        <w:r w:rsidRPr="00BA2FC4">
          <w:rPr>
            <w:lang w:val="en-US"/>
          </w:rPr>
          <w:t xml:space="preserve">he value of vps_sub_layer_ordering_info_present_flag </w:t>
        </w:r>
        <w:r w:rsidRPr="00BA2FC4">
          <w:rPr>
            <w:lang w:eastAsia="ko-KR"/>
          </w:rPr>
          <w:t>shall be equal to 0</w:t>
        </w:r>
        <w:r>
          <w:rPr>
            <w:lang w:eastAsia="ko-KR"/>
          </w:rPr>
          <w:t>.</w:t>
        </w:r>
      </w:ins>
    </w:p>
    <w:p w:rsidR="00583FBF" w:rsidRPr="0021476C" w:rsidRDefault="00583FBF" w:rsidP="00583FBF">
      <w:pPr>
        <w:numPr>
          <w:ilvl w:val="0"/>
          <w:numId w:val="7"/>
        </w:numPr>
        <w:tabs>
          <w:tab w:val="left" w:pos="360"/>
        </w:tabs>
        <w:textAlignment w:val="auto"/>
        <w:rPr>
          <w:ins w:id="1636" w:author="Ye-Kui Wang" w:date="2014-02-11T11:41:00Z"/>
          <w:lang w:eastAsia="ko-KR"/>
        </w:rPr>
      </w:pPr>
      <w:ins w:id="1637" w:author="Ye-Kui Wang" w:date="2014-02-11T11:41:00Z">
        <w:r>
          <w:rPr>
            <w:lang w:eastAsia="ko-KR"/>
          </w:rPr>
          <w:t>T</w:t>
        </w:r>
        <w:r w:rsidRPr="00BA2FC4">
          <w:rPr>
            <w:lang w:eastAsia="ko-KR"/>
          </w:rPr>
          <w:t xml:space="preserve">he values of </w:t>
        </w:r>
        <w:r w:rsidRPr="00BA2FC4">
          <w:rPr>
            <w:lang w:val="en-US"/>
          </w:rPr>
          <w:t>vps_max_dec_pic_buffering_minus1[ i ], vps_max_num_reorder_pics[ i ], and vps_max_latency_increase_plus1[ i ] shall all be equal to 0 for all possible values of i</w:t>
        </w:r>
        <w:r>
          <w:rPr>
            <w:lang w:val="en-US"/>
          </w:rPr>
          <w:t>.</w:t>
        </w:r>
      </w:ins>
    </w:p>
    <w:p w:rsidR="00583FBF" w:rsidRPr="00017B15" w:rsidRDefault="00583FBF" w:rsidP="00583FBF">
      <w:pPr>
        <w:numPr>
          <w:ilvl w:val="0"/>
          <w:numId w:val="7"/>
        </w:numPr>
        <w:tabs>
          <w:tab w:val="left" w:pos="360"/>
        </w:tabs>
        <w:textAlignment w:val="auto"/>
        <w:rPr>
          <w:ins w:id="1638" w:author="Ye-Kui Wang" w:date="2014-02-11T11:41:00Z"/>
          <w:lang w:eastAsia="ko-KR"/>
        </w:rPr>
      </w:pPr>
      <w:ins w:id="1639" w:author="Ye-Kui Wang" w:date="2014-02-11T11:41:00Z">
        <w:r>
          <w:rPr>
            <w:lang w:val="en-US"/>
          </w:rPr>
          <w:t xml:space="preserve">Decoders shall ignore the values of </w:t>
        </w:r>
        <w:r w:rsidRPr="00BA2FC4">
          <w:rPr>
            <w:lang w:val="en-US"/>
          </w:rPr>
          <w:t>vps_sub_layer_ordering_info_present_flag</w:t>
        </w:r>
        <w:r>
          <w:rPr>
            <w:lang w:val="en-US"/>
          </w:rPr>
          <w:t xml:space="preserve">, </w:t>
        </w:r>
        <w:r w:rsidRPr="00BA2FC4">
          <w:rPr>
            <w:lang w:val="en-US"/>
          </w:rPr>
          <w:t>vps_max_dec_pic_buffering_minus1[ i ], vps_max_num_reorder_pics[ i ], and vps_max_latency_increase_plus1[ i ].</w:t>
        </w:r>
      </w:ins>
    </w:p>
    <w:p w:rsidR="00583FBF" w:rsidRPr="00017B15" w:rsidRDefault="00583FBF" w:rsidP="00583FBF">
      <w:pPr>
        <w:numPr>
          <w:ilvl w:val="0"/>
          <w:numId w:val="7"/>
        </w:numPr>
        <w:tabs>
          <w:tab w:val="left" w:pos="360"/>
        </w:tabs>
        <w:textAlignment w:val="auto"/>
        <w:rPr>
          <w:ins w:id="1640" w:author="Ye-Kui Wang" w:date="2014-02-11T11:41:00Z"/>
          <w:lang w:eastAsia="ko-KR"/>
        </w:rPr>
      </w:pPr>
      <w:ins w:id="1641" w:author="Ye-Kui Wang" w:date="2014-02-11T11:41:00Z">
        <w:r>
          <w:rPr>
            <w:noProof/>
            <w:lang w:eastAsia="ko-KR"/>
          </w:rPr>
          <w:t xml:space="preserve">The value of </w:t>
        </w:r>
        <w:r w:rsidRPr="00017B15">
          <w:rPr>
            <w:noProof/>
            <w:lang w:eastAsia="ko-KR"/>
          </w:rPr>
          <w:t>hrd_layer_set_idx</w:t>
        </w:r>
        <w:r w:rsidRPr="00017B15">
          <w:rPr>
            <w:rFonts w:eastAsia="MS Mincho"/>
          </w:rPr>
          <w:t>[ i ]</w:t>
        </w:r>
        <w:r>
          <w:rPr>
            <w:rFonts w:eastAsia="MS Mincho"/>
          </w:rPr>
          <w:t xml:space="preserve"> shall be greater than 0.</w:t>
        </w:r>
      </w:ins>
    </w:p>
    <w:p w:rsidR="00583FBF" w:rsidRPr="00943A5F" w:rsidRDefault="00583FBF" w:rsidP="00583FBF">
      <w:pPr>
        <w:rPr>
          <w:ins w:id="1642" w:author="Ye-Kui Wang" w:date="2014-02-11T11:47:00Z"/>
          <w:noProof/>
          <w:lang w:eastAsia="ko-KR"/>
        </w:rPr>
      </w:pPr>
      <w:ins w:id="1643" w:author="Ye-Kui Wang" w:date="2014-02-11T11:47:00Z">
        <w:r w:rsidRPr="00943A5F">
          <w:rPr>
            <w:b/>
            <w:noProof/>
            <w:lang w:eastAsia="ko-KR"/>
          </w:rPr>
          <w:lastRenderedPageBreak/>
          <w:t>vps_reserved_</w:t>
        </w:r>
        <w:r>
          <w:rPr>
            <w:b/>
            <w:noProof/>
            <w:lang w:eastAsia="ko-KR"/>
          </w:rPr>
          <w:t>one</w:t>
        </w:r>
        <w:r w:rsidRPr="00943A5F">
          <w:rPr>
            <w:b/>
            <w:noProof/>
            <w:lang w:eastAsia="ko-KR"/>
          </w:rPr>
          <w:t>_bit</w:t>
        </w:r>
        <w:r w:rsidRPr="00943A5F">
          <w:rPr>
            <w:noProof/>
            <w:lang w:eastAsia="ko-KR"/>
          </w:rPr>
          <w:t xml:space="preserve"> shall be equal to </w:t>
        </w:r>
        <w:r>
          <w:rPr>
            <w:noProof/>
            <w:lang w:eastAsia="ko-KR"/>
          </w:rPr>
          <w:t>1</w:t>
        </w:r>
        <w:r w:rsidRPr="00943A5F">
          <w:rPr>
            <w:noProof/>
            <w:lang w:eastAsia="ko-KR"/>
          </w:rPr>
          <w:t xml:space="preserve"> in bitstreams conforming to this </w:t>
        </w:r>
        <w:r w:rsidRPr="00EB2A56">
          <w:rPr>
            <w:noProof/>
            <w:lang w:eastAsia="ko-KR"/>
          </w:rPr>
          <w:t xml:space="preserve">version of this </w:t>
        </w:r>
        <w:r>
          <w:rPr>
            <w:noProof/>
            <w:lang w:eastAsia="ko-KR"/>
          </w:rPr>
          <w:t>Specification</w:t>
        </w:r>
        <w:r w:rsidRPr="00943A5F">
          <w:rPr>
            <w:noProof/>
            <w:lang w:eastAsia="ko-KR"/>
          </w:rPr>
          <w:t xml:space="preserve">. </w:t>
        </w:r>
        <w:r>
          <w:rPr>
            <w:noProof/>
            <w:lang w:eastAsia="ko-KR"/>
          </w:rPr>
          <w:t xml:space="preserve">The value 0 </w:t>
        </w:r>
        <w:r w:rsidRPr="00943A5F">
          <w:rPr>
            <w:noProof/>
            <w:lang w:eastAsia="ko-KR"/>
          </w:rPr>
          <w:t>for vps_reserved_</w:t>
        </w:r>
        <w:r>
          <w:rPr>
            <w:noProof/>
            <w:lang w:eastAsia="ko-KR"/>
          </w:rPr>
          <w:t>one</w:t>
        </w:r>
        <w:r w:rsidRPr="00943A5F">
          <w:rPr>
            <w:noProof/>
            <w:lang w:eastAsia="ko-KR"/>
          </w:rPr>
          <w:t xml:space="preserve">_bit </w:t>
        </w:r>
        <w:r>
          <w:rPr>
            <w:noProof/>
            <w:lang w:eastAsia="ko-KR"/>
          </w:rPr>
          <w:t>is</w:t>
        </w:r>
        <w:r w:rsidRPr="00943A5F">
          <w:rPr>
            <w:noProof/>
            <w:lang w:eastAsia="ko-KR"/>
          </w:rPr>
          <w:t xml:space="preserve"> reserved for future use by ITU-T | ISO/IEC. Decoders shall ignore </w:t>
        </w:r>
        <w:r>
          <w:rPr>
            <w:noProof/>
            <w:lang w:eastAsia="ko-KR"/>
          </w:rPr>
          <w:t xml:space="preserve">the </w:t>
        </w:r>
        <w:r w:rsidRPr="00943A5F">
          <w:rPr>
            <w:noProof/>
            <w:lang w:eastAsia="ko-KR"/>
          </w:rPr>
          <w:t>value of vps_reserved_</w:t>
        </w:r>
        <w:r>
          <w:rPr>
            <w:noProof/>
            <w:lang w:eastAsia="ko-KR"/>
          </w:rPr>
          <w:t>one</w:t>
        </w:r>
        <w:r w:rsidRPr="00943A5F">
          <w:rPr>
            <w:noProof/>
            <w:lang w:eastAsia="ko-KR"/>
          </w:rPr>
          <w:t>_bit.</w:t>
        </w:r>
      </w:ins>
    </w:p>
    <w:p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r w:rsidRPr="00564A49">
        <w:rPr>
          <w:b/>
          <w:szCs w:val="22"/>
          <w:lang w:val="en-US"/>
        </w:rPr>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Del="006B75DB" w:rsidRDefault="007E173E" w:rsidP="007E173E">
      <w:pPr>
        <w:rPr>
          <w:del w:id="1644" w:author="Ye-Kui Wang" w:date="2014-02-11T11:55:00Z"/>
          <w:lang w:val="en-US"/>
        </w:rPr>
      </w:pPr>
      <w:del w:id="1645" w:author="Ye-Kui Wang" w:date="2014-02-11T11:55:00Z">
        <w:r w:rsidRPr="00564A49" w:rsidDel="006B75DB">
          <w:rPr>
            <w:b/>
            <w:lang w:val="en-US"/>
          </w:rPr>
          <w:delText>avc_base_layer_flag</w:delText>
        </w:r>
        <w:r w:rsidRPr="00564A49" w:rsidDel="006B75DB">
          <w:rPr>
            <w:lang w:val="en-US"/>
          </w:rPr>
          <w:delText xml:space="preserve"> equal to 1 specifies that the base layer conforms to Rec. ITU-T H.264 | ISO/IEC 14496-10. avc_base_layer_flag equal to 0 specifies that the base layer conforms to this Specification.</w:delText>
        </w:r>
      </w:del>
    </w:p>
    <w:p w:rsidR="007E173E" w:rsidRPr="00564A49" w:rsidDel="006B75DB" w:rsidRDefault="007E173E" w:rsidP="007E173E">
      <w:pPr>
        <w:rPr>
          <w:del w:id="1646" w:author="Ye-Kui Wang" w:date="2014-02-11T11:55:00Z"/>
          <w:lang w:val="en-US"/>
        </w:rPr>
      </w:pPr>
      <w:del w:id="1647" w:author="Ye-Kui Wang" w:date="2014-02-11T11:55:00Z">
        <w:r w:rsidRPr="00564A49" w:rsidDel="006B75DB">
          <w:rPr>
            <w:lang w:val="en-US"/>
          </w:rPr>
          <w:delTex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delText>
        </w:r>
        <w:r w:rsidRPr="00564A49" w:rsidDel="006B75DB">
          <w:rPr>
            <w:lang w:val="en-US"/>
          </w:rPr>
          <w:softHyphen/>
          <w:delText>T H.264 | ISO/IEC 14496-10 subclause G.8.8.1 with any value for temporal_id as the input shall result in a set of CVSs, with each CVS conforming to one or more of the profiles specified in Rec. ITU</w:delText>
        </w:r>
        <w:r w:rsidRPr="00564A49" w:rsidDel="006B75DB">
          <w:rPr>
            <w:lang w:val="en-US"/>
          </w:rPr>
          <w:softHyphen/>
          <w:delText>T H.264 | ISO/IEC 14496-10 Annexes A, G and H.</w:delText>
        </w:r>
      </w:del>
    </w:p>
    <w:p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Caption"/>
      </w:pPr>
      <w:bookmarkStart w:id="1648" w:name="_Ref34285926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648"/>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65pt;height:29.55pt" o:ole="">
            <v:imagedata r:id="rId32" o:title=""/>
          </v:shape>
          <o:OLEObject Type="Embed" ProgID="Equation.3" ShapeID="_x0000_i1029" DrawAspect="Content" ObjectID="_1453795897" r:id="rId33"/>
        </w:object>
      </w:r>
      <w:r w:rsidRPr="00564A49">
        <w:rPr>
          <w:rFonts w:eastAsia="Batang"/>
          <w:bCs/>
          <w:sz w:val="20"/>
          <w:szCs w:val="20"/>
          <w:lang w:val="en-US" w:eastAsia="ko-KR"/>
        </w:rPr>
        <w:tab/>
        <w:t>(</w:t>
      </w:r>
      <w:bookmarkStart w:id="1649" w:name="F"/>
      <w:r w:rsidRPr="00564A49">
        <w:rPr>
          <w:rFonts w:eastAsia="Batang"/>
          <w:bCs/>
          <w:sz w:val="20"/>
          <w:szCs w:val="20"/>
          <w:lang w:val="en-US" w:eastAsia="ko-KR"/>
        </w:rPr>
        <w:t>F</w:t>
      </w:r>
      <w:bookmarkEnd w:id="1649"/>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lastRenderedPageBreak/>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650" w:name="_Ref366745143"/>
      <w:bookmarkStart w:id="1651" w:name="_Ref37334029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650"/>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651"/>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lastRenderedPageBreak/>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lastRenderedPageBreak/>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652" w:name="_Ref348090365"/>
      <w:r w:rsidRPr="00564A49">
        <w:rPr>
          <w:rFonts w:eastAsia="Batang"/>
          <w:b/>
          <w:bCs/>
          <w:lang w:val="en-US" w:eastAsia="ko-KR"/>
        </w:rPr>
        <w:lastRenderedPageBreak/>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w:t>
      </w:r>
      <w:r w:rsidRPr="00564A49">
        <w:rPr>
          <w:rFonts w:eastAsia="Batang"/>
          <w:bCs/>
          <w:lang w:val="en-US" w:eastAsia="ko-KR"/>
        </w:rPr>
        <w:lastRenderedPageBreak/>
        <w:t>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6B75DB" w:rsidRDefault="007E173E" w:rsidP="007E173E">
      <w:pPr>
        <w:rPr>
          <w:ins w:id="1653" w:author="Ye-Kui Wang" w:date="2014-02-11T11:57:00Z"/>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w:t>
      </w:r>
    </w:p>
    <w:p w:rsidR="007E173E" w:rsidRPr="00564A49" w:rsidRDefault="007E173E" w:rsidP="007E173E">
      <w:pPr>
        <w:rPr>
          <w:szCs w:val="22"/>
          <w:lang w:val="en-US"/>
        </w:rPr>
      </w:pPr>
      <w:del w:id="1654" w:author="Ye-Kui Wang" w:date="2014-02-11T11:57:00Z">
        <w:r w:rsidRPr="00564A49" w:rsidDel="006B75DB">
          <w:rPr>
            <w:szCs w:val="22"/>
            <w:lang w:val="en-US"/>
          </w:rPr>
          <w:delText xml:space="preserve"> </w:delText>
        </w:r>
      </w:del>
      <w:r w:rsidRPr="00564A49">
        <w:rPr>
          <w:szCs w:val="22"/>
          <w:lang w:val="en-US"/>
        </w:rPr>
        <w:t xml:space="preserve">When </w:t>
      </w:r>
      <w:ins w:id="1655" w:author="Ye-Kui Wang" w:date="2014-02-11T14:44:00Z">
        <w:r w:rsidR="000903B7" w:rsidRPr="000903B7">
          <w:rPr>
            <w:szCs w:val="22"/>
            <w:lang w:val="en-US"/>
          </w:rPr>
          <w:t xml:space="preserve">vps_base_layer_external_flag </w:t>
        </w:r>
        <w:r w:rsidR="000903B7">
          <w:rPr>
            <w:szCs w:val="22"/>
            <w:lang w:val="en-US"/>
          </w:rPr>
          <w:t xml:space="preserve">is equal to </w:t>
        </w:r>
      </w:ins>
      <w:ins w:id="1656" w:author="Ye-Kui Wang" w:date="2014-02-11T14:45:00Z">
        <w:r w:rsidR="000903B7">
          <w:rPr>
            <w:szCs w:val="22"/>
            <w:lang w:val="en-US"/>
          </w:rPr>
          <w:t>0 and direct_dependency_type</w:t>
        </w:r>
        <w:r w:rsidR="000903B7" w:rsidRPr="00983CFA">
          <w:rPr>
            <w:szCs w:val="22"/>
            <w:lang w:val="en-US"/>
          </w:rPr>
          <w:t>[ i ][ j ]</w:t>
        </w:r>
        <w:r w:rsidR="000903B7">
          <w:rPr>
            <w:szCs w:val="22"/>
            <w:lang w:val="en-US"/>
          </w:rPr>
          <w:t xml:space="preserve"> is </w:t>
        </w:r>
      </w:ins>
      <w:r w:rsidRPr="00564A49">
        <w:rPr>
          <w:szCs w:val="22"/>
          <w:lang w:val="en-US"/>
        </w:rPr>
        <w:t>not present, the value of direct_dependency_type[ i ][ j ] is inferred to be equal to default_direct_dependency_type.</w:t>
      </w:r>
      <w:del w:id="1657" w:author="Ye-Kui Wang" w:date="2014-02-11T14:45:00Z">
        <w:r w:rsidRPr="00564A49" w:rsidDel="000903B7">
          <w:rPr>
            <w:szCs w:val="22"/>
            <w:lang w:val="en-US"/>
          </w:rPr>
          <w:delText xml:space="preserve"> </w:delText>
        </w:r>
      </w:del>
    </w:p>
    <w:p w:rsidR="000903B7" w:rsidRPr="00564A49" w:rsidRDefault="000903B7" w:rsidP="000903B7">
      <w:pPr>
        <w:rPr>
          <w:ins w:id="1658" w:author="Ye-Kui Wang" w:date="2014-02-11T14:45:00Z"/>
          <w:szCs w:val="22"/>
          <w:lang w:val="en-US"/>
        </w:rPr>
      </w:pPr>
      <w:ins w:id="1659" w:author="Ye-Kui Wang" w:date="2014-02-11T14:45:00Z">
        <w:r w:rsidRPr="00564A49">
          <w:rPr>
            <w:szCs w:val="22"/>
            <w:lang w:val="en-US"/>
          </w:rPr>
          <w:t xml:space="preserve">When </w:t>
        </w:r>
        <w:r w:rsidRPr="000903B7">
          <w:rPr>
            <w:szCs w:val="22"/>
            <w:lang w:val="en-US"/>
          </w:rPr>
          <w:t xml:space="preserve">vps_base_layer_external_flag </w:t>
        </w:r>
        <w:r>
          <w:rPr>
            <w:szCs w:val="22"/>
            <w:lang w:val="en-US"/>
          </w:rPr>
          <w:t>is equal to 1</w:t>
        </w:r>
        <w:r w:rsidRPr="00564A49">
          <w:rPr>
            <w:szCs w:val="22"/>
            <w:lang w:val="en-US"/>
          </w:rPr>
          <w:t xml:space="preserve">, </w:t>
        </w:r>
      </w:ins>
      <w:ins w:id="1660" w:author="Ye-Kui Wang" w:date="2014-02-11T14:46:00Z">
        <w:r>
          <w:rPr>
            <w:szCs w:val="22"/>
            <w:lang w:val="en-US"/>
          </w:rPr>
          <w:t xml:space="preserve">the value of </w:t>
        </w:r>
        <w:r w:rsidRPr="00D560F3">
          <w:rPr>
            <w:szCs w:val="22"/>
            <w:lang w:val="en-US"/>
          </w:rPr>
          <w:t>direct_dependency_type[ i ][ </w:t>
        </w:r>
        <w:r>
          <w:rPr>
            <w:szCs w:val="22"/>
            <w:lang w:val="en-US"/>
          </w:rPr>
          <w:t>0</w:t>
        </w:r>
        <w:r w:rsidRPr="00D560F3">
          <w:rPr>
            <w:szCs w:val="22"/>
            <w:lang w:val="en-US"/>
          </w:rPr>
          <w:t> ]</w:t>
        </w:r>
        <w:r w:rsidRPr="00983CFA">
          <w:rPr>
            <w:szCs w:val="22"/>
            <w:lang w:val="en-US"/>
          </w:rPr>
          <w:t xml:space="preserve"> </w:t>
        </w:r>
        <w:r>
          <w:rPr>
            <w:szCs w:val="22"/>
            <w:lang w:val="en-US"/>
          </w:rPr>
          <w:t xml:space="preserve">for i in the range of 1 to </w:t>
        </w:r>
        <w:r>
          <w:rPr>
            <w:rFonts w:eastAsia="Batang"/>
            <w:bCs/>
            <w:lang w:val="en-US" w:eastAsia="ko-KR"/>
          </w:rPr>
          <w:t>MaxLayersMinus1, inclusive, is inferred to be equal to 1</w:t>
        </w:r>
      </w:ins>
      <w:ins w:id="1661" w:author="Ye-Kui Wang" w:date="2014-02-11T14:45:00Z">
        <w:r w:rsidRPr="00564A49">
          <w:rPr>
            <w:szCs w:val="22"/>
            <w:lang w:val="en-US"/>
          </w:rPr>
          <w:t>.</w:t>
        </w:r>
      </w:ins>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662"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EC4077"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ins w:id="1663" w:author="Ye-Kui Wang" w:date="2014-02-11T16:20:00Z">
        <w:r>
          <w:rPr>
            <w:rFonts w:eastAsia="Times New Roman"/>
            <w:lang w:val="en-CA"/>
          </w:rPr>
          <w:t xml:space="preserve">if( </w:t>
        </w:r>
        <w:r w:rsidRPr="000903B7">
          <w:rPr>
            <w:szCs w:val="22"/>
            <w:lang w:val="en-US"/>
          </w:rPr>
          <w:t>vps_base_layer_external_flag</w:t>
        </w:r>
        <w:r>
          <w:rPr>
            <w:rFonts w:eastAsia="Times New Roman"/>
            <w:lang w:val="en-CA"/>
          </w:rPr>
          <w:t xml:space="preserve">  &amp;&amp;  </w:t>
        </w:r>
        <w:r w:rsidRPr="00564A49">
          <w:rPr>
            <w:noProof/>
            <w:lang w:val="en-US"/>
          </w:rPr>
          <w:t>NumLayersInIdList[ lsIdx ]</w:t>
        </w:r>
        <w:r>
          <w:rPr>
            <w:noProof/>
            <w:lang w:val="en-US"/>
          </w:rPr>
          <w:t xml:space="preserve"> &gt; 1 </w:t>
        </w:r>
        <w:r>
          <w:rPr>
            <w:rFonts w:eastAsia="Times New Roman"/>
            <w:lang w:val="en-CA"/>
          </w:rPr>
          <w:t>)</w:t>
        </w:r>
        <w:r>
          <w:rPr>
            <w:rFonts w:eastAsia="Times New Roman"/>
            <w:lang w:val="en-CA"/>
          </w:rPr>
          <w:br/>
        </w:r>
        <w:r>
          <w:rPr>
            <w:rFonts w:eastAsia="Times New Roman"/>
            <w:lang w:val="en-US"/>
          </w:rPr>
          <w:tab/>
        </w:r>
        <w:r w:rsidRPr="00564A49">
          <w:rPr>
            <w:rFonts w:eastAsia="Times New Roman"/>
            <w:lang w:val="en-US"/>
          </w:rPr>
          <w:t xml:space="preserve">subDpbCtr = </w:t>
        </w:r>
        <w:r>
          <w:rPr>
            <w:rFonts w:eastAsia="Times New Roman"/>
            <w:lang w:val="en-US"/>
          </w:rPr>
          <w:t>2</w:t>
        </w:r>
        <w:r>
          <w:rPr>
            <w:rFonts w:eastAsia="Times New Roman"/>
            <w:lang w:val="en-US"/>
          </w:rPr>
          <w:br/>
          <w:t>else</w:t>
        </w:r>
      </w:ins>
      <w:ins w:id="1664" w:author="Ye-Kui Wang" w:date="2014-02-11T16:21:00Z">
        <w:r>
          <w:rPr>
            <w:rFonts w:eastAsia="Times New Roman"/>
            <w:lang w:val="en-US"/>
          </w:rPr>
          <w:br/>
        </w:r>
        <w:r>
          <w:rPr>
            <w:rFonts w:eastAsia="Times New Roman"/>
            <w:lang w:val="en-US"/>
          </w:rPr>
          <w:tab/>
        </w:r>
      </w:ins>
      <w:r w:rsidR="007E173E" w:rsidRPr="00564A49">
        <w:rPr>
          <w:rFonts w:eastAsia="Times New Roman"/>
          <w:lang w:val="en-US"/>
        </w:rPr>
        <w:t>subDpbCtr = 1</w:t>
      </w:r>
      <w:r w:rsidR="007E173E" w:rsidRPr="00564A49">
        <w:rPr>
          <w:rFonts w:eastAsia="Times New Roman"/>
          <w:lang w:val="en-US"/>
        </w:rPr>
        <w:br/>
      </w:r>
      <w:ins w:id="1665" w:author="Ye-Kui Wang" w:date="2014-02-11T16:21:00Z">
        <w:r>
          <w:rPr>
            <w:rFonts w:eastAsia="Times New Roman"/>
            <w:noProof/>
            <w:lang w:val="en-CA"/>
          </w:rPr>
          <w:t xml:space="preserve">for( i = 0; i &lt; </w:t>
        </w:r>
        <w:r w:rsidRPr="00564A49">
          <w:rPr>
            <w:rFonts w:eastAsia="Times New Roman"/>
            <w:lang w:val="en-US"/>
          </w:rPr>
          <w:t>subDpbCtr</w:t>
        </w:r>
        <w:r>
          <w:rPr>
            <w:rFonts w:eastAsia="Times New Roman"/>
            <w:lang w:val="en-US"/>
          </w:rPr>
          <w:t xml:space="preserve">; i++ </w:t>
        </w:r>
        <w:r>
          <w:rPr>
            <w:rFonts w:eastAsia="Times New Roman"/>
            <w:noProof/>
            <w:lang w:val="en-CA"/>
          </w:rPr>
          <w:t>) {</w:t>
        </w:r>
        <w:r>
          <w:rPr>
            <w:rFonts w:eastAsia="Times New Roman"/>
            <w:noProof/>
            <w:lang w:val="en-CA"/>
          </w:rPr>
          <w:br/>
        </w:r>
        <w:r>
          <w:rPr>
            <w:rFonts w:eastAsia="Times New Roman"/>
            <w:noProof/>
            <w:lang w:val="en-CA"/>
          </w:rPr>
          <w:tab/>
        </w:r>
      </w:ins>
      <w:r w:rsidR="007E173E" w:rsidRPr="00564A49">
        <w:rPr>
          <w:rFonts w:eastAsia="Times New Roman"/>
          <w:noProof/>
          <w:lang w:val="en-CA"/>
        </w:rPr>
        <w:t>SubDpbAssigned[ lsIdx ][ </w:t>
      </w:r>
      <w:ins w:id="1666" w:author="Ye-Kui Wang" w:date="2014-02-11T16:22:00Z">
        <w:r>
          <w:rPr>
            <w:rFonts w:eastAsia="Times New Roman"/>
            <w:noProof/>
            <w:lang w:val="en-CA"/>
          </w:rPr>
          <w:t>i</w:t>
        </w:r>
      </w:ins>
      <w:del w:id="1667" w:author="Ye-Kui Wang" w:date="2014-02-11T16:22:00Z">
        <w:r w:rsidR="007E173E" w:rsidRPr="00564A49" w:rsidDel="00EC4077">
          <w:rPr>
            <w:rFonts w:eastAsia="Times New Roman"/>
            <w:noProof/>
            <w:lang w:val="en-CA"/>
          </w:rPr>
          <w:delText>0</w:delText>
        </w:r>
      </w:del>
      <w:r w:rsidR="007E173E" w:rsidRPr="00564A49">
        <w:rPr>
          <w:rFonts w:eastAsia="Times New Roman"/>
          <w:lang w:val="en-US"/>
        </w:rPr>
        <w:t xml:space="preserve"> ] = </w:t>
      </w:r>
      <w:ins w:id="1668" w:author="Ye-Kui Wang" w:date="2014-02-11T16:22:00Z">
        <w:r>
          <w:rPr>
            <w:rFonts w:eastAsia="Times New Roman"/>
            <w:lang w:val="en-US"/>
          </w:rPr>
          <w:t>i</w:t>
        </w:r>
      </w:ins>
      <w:del w:id="1669" w:author="Ye-Kui Wang" w:date="2014-02-11T16:22:00Z">
        <w:r w:rsidR="007E173E" w:rsidRPr="00564A49" w:rsidDel="00EC4077">
          <w:rPr>
            <w:rFonts w:eastAsia="Times New Roman"/>
            <w:lang w:val="en-US"/>
          </w:rPr>
          <w:delText>0</w:delText>
        </w:r>
      </w:del>
      <w:r w:rsidR="007E173E" w:rsidRPr="00564A49">
        <w:rPr>
          <w:rFonts w:eastAsia="Times New Roman"/>
          <w:lang w:val="en-US"/>
        </w:rPr>
        <w:br/>
      </w:r>
      <w:ins w:id="1670" w:author="Ye-Kui Wang" w:date="2014-02-11T16:21:00Z">
        <w:r>
          <w:rPr>
            <w:rFonts w:eastAsia="Times New Roman"/>
            <w:noProof/>
            <w:lang w:val="en-CA"/>
          </w:rPr>
          <w:tab/>
        </w:r>
      </w:ins>
      <w:r w:rsidR="007E173E" w:rsidRPr="00564A49">
        <w:rPr>
          <w:rFonts w:eastAsia="Times New Roman"/>
          <w:noProof/>
          <w:lang w:val="en-CA"/>
        </w:rPr>
        <w:t>subDpbSpatRes[ </w:t>
      </w:r>
      <w:ins w:id="1671" w:author="Ye-Kui Wang" w:date="2014-02-11T16:22:00Z">
        <w:r>
          <w:rPr>
            <w:rFonts w:eastAsia="Times New Roman"/>
            <w:noProof/>
            <w:lang w:val="en-CA"/>
          </w:rPr>
          <w:t>i</w:t>
        </w:r>
      </w:ins>
      <w:del w:id="1672"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layerSpatRes[ </w:t>
      </w:r>
      <w:ins w:id="1673" w:author="Ye-Kui Wang" w:date="2014-02-11T16:22:00Z">
        <w:r>
          <w:rPr>
            <w:rFonts w:eastAsia="Times New Roman"/>
            <w:noProof/>
            <w:lang w:val="en-CA"/>
          </w:rPr>
          <w:t>i</w:t>
        </w:r>
      </w:ins>
      <w:del w:id="1674"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675" w:author="Ye-Kui Wang" w:date="2014-02-11T16:21:00Z">
        <w:r>
          <w:rPr>
            <w:rFonts w:eastAsia="Times New Roman"/>
            <w:noProof/>
            <w:lang w:val="en-CA"/>
          </w:rPr>
          <w:tab/>
        </w:r>
      </w:ins>
      <w:r w:rsidR="007E173E" w:rsidRPr="00564A49">
        <w:rPr>
          <w:rFonts w:eastAsia="Times New Roman"/>
          <w:noProof/>
          <w:lang w:val="en-CA"/>
        </w:rPr>
        <w:t>subDpbSpatRes[ </w:t>
      </w:r>
      <w:ins w:id="1676" w:author="Ye-Kui Wang" w:date="2014-02-11T16:22:00Z">
        <w:r>
          <w:rPr>
            <w:rFonts w:eastAsia="Times New Roman"/>
            <w:noProof/>
            <w:lang w:val="en-CA"/>
          </w:rPr>
          <w:t>i</w:t>
        </w:r>
      </w:ins>
      <w:del w:id="1677"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layerSpatRes[ </w:t>
      </w:r>
      <w:ins w:id="1678" w:author="Ye-Kui Wang" w:date="2014-02-11T16:22:00Z">
        <w:r>
          <w:rPr>
            <w:rFonts w:eastAsia="Times New Roman"/>
            <w:noProof/>
            <w:lang w:val="en-CA"/>
          </w:rPr>
          <w:t>i</w:t>
        </w:r>
      </w:ins>
      <w:del w:id="1679"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w:t>
      </w:r>
      <w:r w:rsidR="007E173E" w:rsidRPr="00564A49">
        <w:rPr>
          <w:rFonts w:eastAsia="Times New Roman"/>
          <w:noProof/>
          <w:lang w:val="en-CA"/>
        </w:rPr>
        <w:br/>
      </w:r>
      <w:ins w:id="1680" w:author="Ye-Kui Wang" w:date="2014-02-11T16:21:00Z">
        <w:r>
          <w:rPr>
            <w:rFonts w:eastAsia="Times New Roman"/>
            <w:noProof/>
            <w:lang w:val="en-CA"/>
          </w:rPr>
          <w:tab/>
        </w:r>
      </w:ins>
      <w:r w:rsidR="007E173E" w:rsidRPr="00564A49">
        <w:rPr>
          <w:rFonts w:eastAsia="Times New Roman"/>
          <w:noProof/>
          <w:lang w:val="en-CA"/>
        </w:rPr>
        <w:t>subDpbColourFormat[ </w:t>
      </w:r>
      <w:ins w:id="1681" w:author="Ye-Kui Wang" w:date="2014-02-11T16:22:00Z">
        <w:r>
          <w:rPr>
            <w:rFonts w:eastAsia="Times New Roman"/>
            <w:noProof/>
            <w:lang w:val="en-CA"/>
          </w:rPr>
          <w:t>i</w:t>
        </w:r>
      </w:ins>
      <w:del w:id="1682"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 layerColourFormat[ </w:t>
      </w:r>
      <w:ins w:id="1683" w:author="Ye-Kui Wang" w:date="2014-02-11T16:22:00Z">
        <w:r>
          <w:rPr>
            <w:rFonts w:eastAsia="Times New Roman"/>
            <w:noProof/>
            <w:lang w:val="en-CA"/>
          </w:rPr>
          <w:t>i</w:t>
        </w:r>
      </w:ins>
      <w:del w:id="1684"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w:t>
      </w:r>
      <w:r w:rsidR="007E173E" w:rsidRPr="00564A49">
        <w:rPr>
          <w:rFonts w:eastAsia="Times New Roman"/>
          <w:noProof/>
          <w:lang w:val="en-CA"/>
        </w:rPr>
        <w:br/>
      </w:r>
      <w:ins w:id="1685" w:author="Ye-Kui Wang" w:date="2014-02-11T16:21:00Z">
        <w:r>
          <w:rPr>
            <w:rFonts w:eastAsia="Times New Roman"/>
            <w:noProof/>
            <w:lang w:val="en-CA"/>
          </w:rPr>
          <w:tab/>
        </w:r>
      </w:ins>
      <w:r w:rsidR="007E173E" w:rsidRPr="00564A49">
        <w:rPr>
          <w:rFonts w:eastAsia="Times New Roman"/>
          <w:noProof/>
          <w:lang w:val="en-CA"/>
        </w:rPr>
        <w:t>subDpbB</w:t>
      </w:r>
      <w:r w:rsidR="007E173E" w:rsidRPr="00564A49">
        <w:rPr>
          <w:rFonts w:eastAsia="Times New Roman"/>
          <w:lang w:val="en-US"/>
        </w:rPr>
        <w:t>itDepth</w:t>
      </w:r>
      <w:r w:rsidR="007E173E" w:rsidRPr="00564A49">
        <w:rPr>
          <w:rFonts w:eastAsia="Times New Roman"/>
          <w:noProof/>
          <w:lang w:val="en-CA"/>
        </w:rPr>
        <w:t>[ </w:t>
      </w:r>
      <w:ins w:id="1686" w:author="Ye-Kui Wang" w:date="2014-02-11T16:22:00Z">
        <w:r>
          <w:rPr>
            <w:rFonts w:eastAsia="Times New Roman"/>
            <w:noProof/>
            <w:lang w:val="en-CA"/>
          </w:rPr>
          <w:t>i</w:t>
        </w:r>
      </w:ins>
      <w:del w:id="1687"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][ 0 ] = layerB</w:t>
      </w:r>
      <w:r w:rsidR="007E173E" w:rsidRPr="00564A49">
        <w:rPr>
          <w:rFonts w:eastAsia="Times New Roman"/>
          <w:lang w:val="en-US"/>
        </w:rPr>
        <w:t>itDepth</w:t>
      </w:r>
      <w:r w:rsidR="007E173E" w:rsidRPr="00564A49">
        <w:rPr>
          <w:rFonts w:eastAsia="Times New Roman"/>
          <w:noProof/>
          <w:lang w:val="en-CA"/>
        </w:rPr>
        <w:t>[ </w:t>
      </w:r>
      <w:ins w:id="1688" w:author="Ye-Kui Wang" w:date="2014-02-12T10:33:00Z">
        <w:r w:rsidR="00276BB0">
          <w:rPr>
            <w:rFonts w:eastAsia="Times New Roman"/>
            <w:noProof/>
            <w:lang w:val="en-CA"/>
          </w:rPr>
          <w:t>i</w:t>
        </w:r>
      </w:ins>
      <w:del w:id="1689"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][ 0 ]</w:t>
      </w:r>
      <w:r w:rsidR="007E173E" w:rsidRPr="00564A49">
        <w:rPr>
          <w:rFonts w:eastAsia="Times New Roman"/>
          <w:noProof/>
          <w:lang w:val="en-CA"/>
        </w:rPr>
        <w:br/>
      </w:r>
      <w:ins w:id="1690" w:author="Ye-Kui Wang" w:date="2014-02-11T16:21:00Z">
        <w:r>
          <w:rPr>
            <w:rFonts w:eastAsia="Times New Roman"/>
            <w:noProof/>
            <w:lang w:val="en-CA"/>
          </w:rPr>
          <w:tab/>
        </w:r>
      </w:ins>
      <w:r w:rsidR="007E173E" w:rsidRPr="00564A49">
        <w:rPr>
          <w:rFonts w:eastAsia="Times New Roman"/>
          <w:noProof/>
          <w:lang w:val="en-CA"/>
        </w:rPr>
        <w:t>subDpbBit</w:t>
      </w:r>
      <w:r w:rsidR="007E173E" w:rsidRPr="00564A49">
        <w:rPr>
          <w:rFonts w:eastAsia="Times New Roman"/>
          <w:lang w:val="en-US"/>
        </w:rPr>
        <w:t>Depth</w:t>
      </w:r>
      <w:r w:rsidR="007E173E" w:rsidRPr="00564A49">
        <w:rPr>
          <w:rFonts w:eastAsia="Times New Roman"/>
          <w:noProof/>
          <w:lang w:val="en-CA"/>
        </w:rPr>
        <w:t>[ </w:t>
      </w:r>
      <w:ins w:id="1691" w:author="Ye-Kui Wang" w:date="2014-02-11T16:22:00Z">
        <w:r>
          <w:rPr>
            <w:rFonts w:eastAsia="Times New Roman"/>
            <w:noProof/>
            <w:lang w:val="en-CA"/>
          </w:rPr>
          <w:t>i</w:t>
        </w:r>
      </w:ins>
      <w:del w:id="1692" w:author="Ye-Kui Wang" w:date="2014-02-11T16:22:00Z">
        <w:r w:rsidR="007E173E" w:rsidRPr="00564A49" w:rsidDel="00EC4077">
          <w:rPr>
            <w:rFonts w:eastAsia="Times New Roman"/>
            <w:noProof/>
            <w:lang w:val="en-CA"/>
          </w:rPr>
          <w:delText>0</w:delText>
        </w:r>
      </w:del>
      <w:r w:rsidR="007E173E" w:rsidRPr="00564A49">
        <w:rPr>
          <w:rFonts w:eastAsia="Times New Roman"/>
          <w:noProof/>
          <w:lang w:val="en-CA"/>
        </w:rPr>
        <w:t> ][ 1 ] = layerB</w:t>
      </w:r>
      <w:r w:rsidR="007E173E" w:rsidRPr="00564A49">
        <w:rPr>
          <w:rFonts w:eastAsia="Times New Roman"/>
          <w:lang w:val="en-US"/>
        </w:rPr>
        <w:t>itDepth</w:t>
      </w:r>
      <w:r w:rsidR="007E173E" w:rsidRPr="00564A49">
        <w:rPr>
          <w:rFonts w:eastAsia="Times New Roman"/>
          <w:noProof/>
          <w:lang w:val="en-CA"/>
        </w:rPr>
        <w:t>[ </w:t>
      </w:r>
      <w:ins w:id="1693" w:author="Ye-Kui Wang" w:date="2014-02-12T10:33:00Z">
        <w:r w:rsidR="00276BB0">
          <w:rPr>
            <w:rFonts w:eastAsia="Times New Roman"/>
            <w:noProof/>
            <w:lang w:val="en-CA"/>
          </w:rPr>
          <w:t>i</w:t>
        </w:r>
      </w:ins>
      <w:del w:id="1694" w:author="Ye-Kui Wang" w:date="2014-02-12T10:33:00Z">
        <w:r w:rsidR="007E173E" w:rsidRPr="00564A49" w:rsidDel="00276BB0">
          <w:rPr>
            <w:rFonts w:eastAsia="Times New Roman"/>
            <w:noProof/>
            <w:lang w:val="en-CA"/>
          </w:rPr>
          <w:delText>0</w:delText>
        </w:r>
      </w:del>
      <w:r w:rsidR="007E173E" w:rsidRPr="00564A49">
        <w:rPr>
          <w:rFonts w:eastAsia="Times New Roman"/>
          <w:noProof/>
          <w:lang w:val="en-CA"/>
        </w:rPr>
        <w:t> ][ 1 ]</w:t>
      </w:r>
      <w:ins w:id="1695" w:author="Ye-Kui Wang" w:date="2014-02-11T16:21:00Z">
        <w:r>
          <w:rPr>
            <w:rFonts w:eastAsia="Times New Roman"/>
            <w:noProof/>
            <w:lang w:val="en-CA"/>
          </w:rPr>
          <w:br/>
          <w:t>}</w:t>
        </w:r>
      </w:ins>
      <w:r w:rsidR="007E173E" w:rsidRPr="00564A49">
        <w:rPr>
          <w:rFonts w:eastAsia="Times New Roman"/>
          <w:noProof/>
          <w:lang w:val="en-CA"/>
        </w:rPr>
        <w:br/>
      </w:r>
      <w:r w:rsidR="007E173E" w:rsidRPr="00564A49">
        <w:rPr>
          <w:rFonts w:eastAsia="Times New Roman"/>
          <w:lang w:val="en-CA"/>
        </w:rPr>
        <w:lastRenderedPageBreak/>
        <w:br/>
      </w:r>
      <w:r w:rsidR="007E173E" w:rsidRPr="00564A49">
        <w:rPr>
          <w:rFonts w:eastAsia="Times New Roman"/>
          <w:noProof/>
          <w:lang w:val="en-CA"/>
        </w:rPr>
        <w:t xml:space="preserve">for( i = </w:t>
      </w:r>
      <w:ins w:id="1696" w:author="Ye-Kui Wang" w:date="2014-02-11T16:16: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2 : </w:t>
        </w:r>
      </w:ins>
      <w:r w:rsidR="007E173E" w:rsidRPr="00564A49">
        <w:rPr>
          <w:rFonts w:eastAsia="Times New Roman"/>
          <w:noProof/>
          <w:lang w:val="en-CA"/>
        </w:rPr>
        <w:t>1; i</w:t>
      </w:r>
      <w:r w:rsidR="007E173E" w:rsidRPr="00564A49">
        <w:rPr>
          <w:rFonts w:eastAsia="Times New Roman"/>
          <w:lang w:val="en-US"/>
        </w:rPr>
        <w:t xml:space="preserve"> &lt; </w:t>
      </w:r>
      <w:r w:rsidR="007E173E" w:rsidRPr="00564A49">
        <w:rPr>
          <w:noProof/>
          <w:lang w:val="en-US"/>
        </w:rPr>
        <w:t>NumLayersInIdList[ lsIdx ]</w:t>
      </w:r>
      <w:r w:rsidR="007E173E" w:rsidRPr="00564A49">
        <w:rPr>
          <w:rFonts w:eastAsia="Times New Roman"/>
          <w:noProof/>
          <w:lang w:val="en-CA"/>
        </w:rPr>
        <w:t>; i++ ) {</w:t>
      </w:r>
      <w:r w:rsidR="007E173E" w:rsidRPr="00564A49">
        <w:rPr>
          <w:rFonts w:eastAsia="Times New Roman"/>
          <w:noProof/>
          <w:lang w:val="en-CA"/>
        </w:rPr>
        <w:br/>
      </w:r>
      <w:r w:rsidR="007E173E" w:rsidRPr="00564A49">
        <w:rPr>
          <w:rFonts w:eastAsia="Times New Roman"/>
          <w:noProof/>
          <w:lang w:val="en-CA"/>
        </w:rPr>
        <w:tab/>
        <w:t>newSubDpbFlag = 1</w:t>
      </w:r>
      <w:r w:rsidR="007E173E" w:rsidRPr="00564A49">
        <w:rPr>
          <w:rFonts w:eastAsia="Times New Roman"/>
          <w:noProof/>
          <w:lang w:val="en-CA"/>
        </w:rPr>
        <w:br/>
      </w:r>
      <w:r w:rsidR="007E173E" w:rsidRPr="00564A49">
        <w:rPr>
          <w:rFonts w:eastAsia="Times New Roman"/>
          <w:noProof/>
          <w:lang w:val="en-CA"/>
        </w:rPr>
        <w:tab/>
        <w:t xml:space="preserve">for( j = </w:t>
      </w:r>
      <w:ins w:id="1697" w:author="Ye-Kui Wang" w:date="2014-02-11T16:14:00Z">
        <w:r w:rsidRPr="000903B7">
          <w:rPr>
            <w:szCs w:val="22"/>
            <w:lang w:val="en-US"/>
          </w:rPr>
          <w:t>vps_base_layer_external_flag</w:t>
        </w:r>
        <w:r w:rsidRPr="00564A49">
          <w:rPr>
            <w:rFonts w:eastAsia="Times New Roman"/>
            <w:noProof/>
            <w:lang w:val="en-CA"/>
          </w:rPr>
          <w:t xml:space="preserve"> </w:t>
        </w:r>
        <w:r>
          <w:rPr>
            <w:rFonts w:eastAsia="Times New Roman"/>
            <w:noProof/>
            <w:lang w:val="en-CA"/>
          </w:rPr>
          <w:t xml:space="preserve">? 1 : </w:t>
        </w:r>
      </w:ins>
      <w:r w:rsidR="007E173E" w:rsidRPr="00564A49">
        <w:rPr>
          <w:rFonts w:eastAsia="Times New Roman"/>
          <w:noProof/>
          <w:lang w:val="en-CA"/>
        </w:rPr>
        <w:t xml:space="preserve">0; j &lt; </w:t>
      </w:r>
      <w:r w:rsidR="007E173E" w:rsidRPr="00564A49">
        <w:rPr>
          <w:rFonts w:eastAsia="Times New Roman"/>
          <w:lang w:val="en-US"/>
        </w:rPr>
        <w:t>subDpbCtr  &amp;&amp;  bNewSubDpb; j++</w:t>
      </w:r>
      <w:r w:rsidR="007E173E" w:rsidRPr="00564A49">
        <w:rPr>
          <w:rFonts w:eastAsia="Times New Roman"/>
          <w:noProof/>
          <w:lang w:val="en-CA"/>
        </w:rPr>
        <w:t xml:space="preserve">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if( layerSpatRes[ i ][ 0 ]  = =  subDpbSpatRes[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layerSpatRes[ i ][ 1 ]  = =  subDpbSpatRes[ j ][ 1 ]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layerColourFormat[ i ]  = =  subDpbColourFormat[ j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w:t>
      </w:r>
      <w:r w:rsidR="007E173E" w:rsidRPr="00564A49">
        <w:rPr>
          <w:rFonts w:eastAsia="Times New Roman"/>
          <w:lang w:val="en-US"/>
        </w:rPr>
        <w:t>itDepth</w:t>
      </w:r>
      <w:r w:rsidR="007E173E" w:rsidRPr="00564A49">
        <w:rPr>
          <w:rFonts w:eastAsia="Times New Roman"/>
          <w:noProof/>
          <w:lang w:val="en-CA"/>
        </w:rPr>
        <w:t>[ i ][ 0 ]  = =  subDpbB</w:t>
      </w:r>
      <w:r w:rsidR="007E173E" w:rsidRPr="00564A49">
        <w:rPr>
          <w:rFonts w:eastAsia="Times New Roman"/>
          <w:lang w:val="en-US"/>
        </w:rPr>
        <w:t>itDepth</w:t>
      </w:r>
      <w:r w:rsidR="007E173E" w:rsidRPr="00564A49">
        <w:rPr>
          <w:rFonts w:eastAsia="Times New Roman"/>
          <w:noProof/>
          <w:lang w:val="en-CA"/>
        </w:rPr>
        <w:t>[ j ][ 0 ]  &amp;&amp;</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layerBit</w:t>
      </w:r>
      <w:r w:rsidR="007E173E" w:rsidRPr="00564A49">
        <w:rPr>
          <w:rFonts w:eastAsia="Times New Roman"/>
          <w:lang w:val="en-US"/>
        </w:rPr>
        <w:t>Depth</w:t>
      </w:r>
      <w:r w:rsidR="007E173E" w:rsidRPr="00564A49">
        <w:rPr>
          <w:rFonts w:eastAsia="Times New Roman"/>
          <w:noProof/>
          <w:lang w:val="en-CA"/>
        </w:rPr>
        <w:t>[ i ][ 1 ]  = =  subDpbB</w:t>
      </w:r>
      <w:r w:rsidR="007E173E" w:rsidRPr="00564A49">
        <w:rPr>
          <w:rFonts w:eastAsia="Times New Roman"/>
          <w:lang w:val="en-US"/>
        </w:rPr>
        <w:t>itDepth</w:t>
      </w:r>
      <w:r w:rsidR="007E173E" w:rsidRPr="00564A49">
        <w:rPr>
          <w:rFonts w:eastAsia="Times New Roman"/>
          <w:noProof/>
          <w:lang w:val="en-CA"/>
        </w:rPr>
        <w:t>[ j ][ 1 ]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j</w:t>
      </w:r>
      <w:r w:rsidR="007E173E" w:rsidRPr="00564A49">
        <w:rPr>
          <w:rFonts w:eastAsia="Times New Roman"/>
          <w:lang w:val="en-US"/>
        </w:rPr>
        <w:br/>
      </w:r>
      <w:r w:rsidR="007E173E" w:rsidRPr="00564A49">
        <w:rPr>
          <w:rFonts w:eastAsia="Times New Roman"/>
          <w:lang w:val="en-US"/>
        </w:rPr>
        <w:tab/>
      </w:r>
      <w:r w:rsidR="007E173E" w:rsidRPr="00564A49">
        <w:rPr>
          <w:rFonts w:eastAsia="Times New Roman"/>
          <w:lang w:val="en-US"/>
        </w:rPr>
        <w:tab/>
      </w:r>
      <w:r w:rsidR="007E173E" w:rsidRPr="00564A49">
        <w:rPr>
          <w:rFonts w:eastAsia="Times New Roman"/>
          <w:lang w:val="en-US"/>
        </w:rPr>
        <w:tab/>
        <w:t>newSubDpbFlag = 0</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r>
      <w:r w:rsidR="007E173E" w:rsidRPr="00564A49">
        <w:rPr>
          <w:rFonts w:eastAsia="Times New Roman"/>
          <w:noProof/>
          <w:lang w:val="en-CA"/>
        </w:rPr>
        <w:tab/>
        <w:t>j = subDpbCtr</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w:t>
      </w:r>
      <w:r w:rsidR="007E173E" w:rsidRPr="00564A49">
        <w:rPr>
          <w:rFonts w:eastAsia="Times New Roman"/>
          <w:noProof/>
          <w:lang w:val="en-CA"/>
        </w:rPr>
        <w:br/>
      </w:r>
      <w:r w:rsidR="007E173E" w:rsidRPr="00564A49">
        <w:rPr>
          <w:rFonts w:eastAsia="Times New Roman"/>
          <w:noProof/>
          <w:lang w:val="en-CA"/>
        </w:rPr>
        <w:tab/>
        <w:t>if( newSubDpbFlag )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][ 0 ] = layerSpatRes[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subDpbSpatRes[ subDpbCtr ][ 1 ] = layerSpatRes[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subDpbColourFormat[ subDpbCtr ] = layerColourFormat[ i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w:t>
      </w:r>
      <w:r w:rsidR="007E173E" w:rsidRPr="00564A49">
        <w:rPr>
          <w:rFonts w:eastAsia="Times New Roman"/>
          <w:lang w:val="en-US"/>
        </w:rPr>
        <w:t>itDepth</w:t>
      </w:r>
      <w:r w:rsidR="007E173E" w:rsidRPr="00564A49">
        <w:rPr>
          <w:rFonts w:eastAsia="Times New Roman"/>
          <w:noProof/>
          <w:lang w:val="en-CA"/>
        </w:rPr>
        <w:t>[ subDpbCtr ][ 0 ] = layerB</w:t>
      </w:r>
      <w:r w:rsidR="007E173E" w:rsidRPr="00564A49">
        <w:rPr>
          <w:rFonts w:eastAsia="Times New Roman"/>
          <w:lang w:val="en-US"/>
        </w:rPr>
        <w:t>itDepth</w:t>
      </w:r>
      <w:r w:rsidR="007E173E" w:rsidRPr="00564A49">
        <w:rPr>
          <w:rFonts w:eastAsia="Times New Roman"/>
          <w:noProof/>
          <w:lang w:val="en-CA"/>
        </w:rPr>
        <w:t>[ i ][ 0 ]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subDpbBit</w:t>
      </w:r>
      <w:r w:rsidR="007E173E" w:rsidRPr="00564A49">
        <w:rPr>
          <w:rFonts w:eastAsia="Times New Roman"/>
          <w:lang w:val="en-US"/>
        </w:rPr>
        <w:t>Depth</w:t>
      </w:r>
      <w:r w:rsidR="007E173E" w:rsidRPr="00564A49">
        <w:rPr>
          <w:rFonts w:eastAsia="Times New Roman"/>
          <w:noProof/>
          <w:lang w:val="en-CA"/>
        </w:rPr>
        <w:t>[ subDpbCtr ][ 1 ] = layerB</w:t>
      </w:r>
      <w:r w:rsidR="007E173E" w:rsidRPr="00564A49">
        <w:rPr>
          <w:rFonts w:eastAsia="Times New Roman"/>
          <w:lang w:val="en-US"/>
        </w:rPr>
        <w:t>itDepth</w:t>
      </w:r>
      <w:r w:rsidR="007E173E" w:rsidRPr="00564A49">
        <w:rPr>
          <w:rFonts w:eastAsia="Times New Roman"/>
          <w:noProof/>
          <w:lang w:val="en-CA"/>
        </w:rPr>
        <w:t>[ i ][ 1 ]</w:t>
      </w:r>
      <w:r w:rsidR="007E173E" w:rsidRPr="00564A49">
        <w:rPr>
          <w:rFonts w:eastAsia="Times New Roman"/>
          <w:noProof/>
          <w:lang w:val="en-CA"/>
        </w:rPr>
        <w:br/>
      </w:r>
      <w:r w:rsidR="007E173E" w:rsidRPr="00564A49">
        <w:rPr>
          <w:rFonts w:eastAsia="Times New Roman"/>
          <w:noProof/>
          <w:lang w:val="en-CA"/>
        </w:rPr>
        <w:tab/>
      </w:r>
      <w:r w:rsidR="007E173E" w:rsidRPr="00564A49">
        <w:rPr>
          <w:rFonts w:eastAsia="Times New Roman"/>
          <w:noProof/>
          <w:lang w:val="en-CA"/>
        </w:rPr>
        <w:tab/>
        <w:t xml:space="preserve">SubDpbAssigned[ lsIdx ][ i ] = </w:t>
      </w:r>
      <w:r w:rsidR="007E173E" w:rsidRPr="00564A49">
        <w:rPr>
          <w:rFonts w:eastAsia="Times New Roman"/>
          <w:lang w:val="en-US"/>
        </w:rPr>
        <w:t>subDpbCtr</w:t>
      </w:r>
      <w:r w:rsidR="007E173E" w:rsidRPr="00564A49">
        <w:rPr>
          <w:rFonts w:eastAsia="Times New Roman"/>
          <w:noProof/>
          <w:lang w:val="en-CA"/>
        </w:rPr>
        <w:t>++</w:t>
      </w:r>
      <w:r w:rsidR="007E173E" w:rsidRPr="00564A49">
        <w:rPr>
          <w:rFonts w:eastAsia="Times New Roman"/>
          <w:noProof/>
          <w:lang w:val="en-CA"/>
        </w:rPr>
        <w:br/>
      </w:r>
      <w:r w:rsidR="007E173E" w:rsidRPr="00564A49">
        <w:rPr>
          <w:rFonts w:eastAsia="Times New Roman"/>
          <w:noProof/>
          <w:lang w:val="en-CA"/>
        </w:rPr>
        <w:tab/>
        <w:t>}</w:t>
      </w:r>
      <w:r w:rsidR="007E173E" w:rsidRPr="00564A49">
        <w:rPr>
          <w:rFonts w:eastAsia="Times New Roman"/>
          <w:noProof/>
          <w:lang w:val="en-CA"/>
        </w:rPr>
        <w:br/>
        <w:t>}</w:t>
      </w:r>
      <w:r w:rsidR="007E173E"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lastRenderedPageBreak/>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698"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lastRenderedPageBreak/>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ins w:id="1699" w:author="Ye-Kui Wang" w:date="2014-02-12T09:07:00Z">
        <w:r w:rsidR="006C79C7">
          <w:t xml:space="preserve"> When not present, the value of </w:t>
        </w:r>
        <w:r w:rsidR="006C79C7" w:rsidRPr="00564A49">
          <w:t>tiles_not_in_use_flag</w:t>
        </w:r>
        <w:r w:rsidR="006C79C7">
          <w:t xml:space="preserve"> is inferred to be </w:t>
        </w:r>
      </w:ins>
      <w:ins w:id="1700" w:author="Ye-Kui Wang" w:date="2014-02-12T09:09:00Z">
        <w:r w:rsidR="006C79C7">
          <w:t xml:space="preserve">equal to </w:t>
        </w:r>
      </w:ins>
      <w:ins w:id="1701" w:author="Ye-Kui Wang" w:date="2014-02-12T09:07:00Z">
        <w:r w:rsidR="006C79C7">
          <w:t>0.</w:t>
        </w:r>
      </w:ins>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ins w:id="1702" w:author="Hendry" w:date="2014-02-12T00:04:00Z">
        <w:r w:rsidR="007202C9">
          <w:t xml:space="preserve"> When </w:t>
        </w:r>
      </w:ins>
      <w:ins w:id="1703" w:author="Hendry" w:date="2014-02-12T00:10:00Z">
        <w:r w:rsidR="007202C9">
          <w:t>not present,</w:t>
        </w:r>
      </w:ins>
      <w:ins w:id="1704" w:author="Hendry" w:date="2014-02-12T00:04:00Z">
        <w:r w:rsidR="007202C9">
          <w:t xml:space="preserve"> the value of til</w:t>
        </w:r>
      </w:ins>
      <w:ins w:id="1705" w:author="Hendry" w:date="2014-02-12T00:11:00Z">
        <w:r w:rsidR="007202C9">
          <w:t>e</w:t>
        </w:r>
      </w:ins>
      <w:ins w:id="1706" w:author="Hendry" w:date="2014-02-12T00:04:00Z">
        <w:r w:rsidR="007202C9">
          <w:t>s_in_use_flag[</w:t>
        </w:r>
      </w:ins>
      <w:ins w:id="1707" w:author="Hendry" w:date="2014-02-12T00:05:00Z">
        <w:r w:rsidR="007202C9" w:rsidRPr="00564A49">
          <w:t> i ]</w:t>
        </w:r>
        <w:r w:rsidR="007202C9">
          <w:t xml:space="preserve"> is inferred to be </w:t>
        </w:r>
      </w:ins>
      <w:ins w:id="1708" w:author="Ye-Kui Wang" w:date="2014-02-12T09:09:00Z">
        <w:r w:rsidR="006C79C7">
          <w:t xml:space="preserve">equal to </w:t>
        </w:r>
      </w:ins>
      <w:ins w:id="1709" w:author="Hendry" w:date="2014-02-12T00:05:00Z">
        <w:r w:rsidR="007202C9">
          <w:t>0.</w:t>
        </w:r>
      </w:ins>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ins w:id="1710" w:author="Ye-Kui Wang" w:date="2014-02-12T09:08:00Z">
        <w:r w:rsidR="006C79C7">
          <w:t xml:space="preserve"> When not present, the value of </w:t>
        </w:r>
        <w:r w:rsidR="006C79C7" w:rsidRPr="00564A49">
          <w:t>loop_filter_not_across_tiles_flag[ i ]</w:t>
        </w:r>
        <w:r w:rsidR="006C79C7">
          <w:t xml:space="preserve"> is inferred to be </w:t>
        </w:r>
      </w:ins>
      <w:ins w:id="1711" w:author="Ye-Kui Wang" w:date="2014-02-12T09:09:00Z">
        <w:r w:rsidR="006C79C7">
          <w:t xml:space="preserve">equal to </w:t>
        </w:r>
      </w:ins>
      <w:ins w:id="1712" w:author="Ye-Kui Wang" w:date="2014-02-12T09:08:00Z">
        <w:r w:rsidR="006C79C7">
          <w:t>0.</w:t>
        </w:r>
      </w:ins>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ins w:id="1713" w:author="Ye-Kui Wang" w:date="2014-02-12T09:08:00Z">
        <w:r w:rsidR="006C79C7">
          <w:rPr>
            <w:lang w:val="en-US"/>
          </w:rPr>
          <w:t xml:space="preserve"> </w:t>
        </w:r>
        <w:r w:rsidR="006C79C7">
          <w:t xml:space="preserve">When not present, the value of </w:t>
        </w:r>
        <w:r w:rsidR="006C79C7" w:rsidRPr="00564A49">
          <w:rPr>
            <w:lang w:val="en-US"/>
          </w:rPr>
          <w:t>wpp_not_in_use_flag</w:t>
        </w:r>
        <w:r w:rsidR="006C79C7">
          <w:t xml:space="preserve"> is inferred to be </w:t>
        </w:r>
      </w:ins>
      <w:ins w:id="1714" w:author="Ye-Kui Wang" w:date="2014-02-12T09:09:00Z">
        <w:r w:rsidR="006C79C7">
          <w:t xml:space="preserve">equal to </w:t>
        </w:r>
      </w:ins>
      <w:ins w:id="1715" w:author="Ye-Kui Wang" w:date="2014-02-12T09:08:00Z">
        <w:r w:rsidR="006C79C7">
          <w:t>0.</w:t>
        </w:r>
      </w:ins>
    </w:p>
    <w:p w:rsidR="007E173E" w:rsidRPr="00564A49" w:rsidRDefault="007E173E" w:rsidP="007E173E">
      <w:r w:rsidRPr="00564A49">
        <w:rPr>
          <w:b/>
          <w:lang w:val="en-US"/>
        </w:rPr>
        <w:lastRenderedPageBreak/>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ins w:id="1716" w:author="Ye-Kui Wang" w:date="2014-02-12T09:08:00Z">
        <w:r w:rsidR="006C79C7">
          <w:rPr>
            <w:lang w:val="en-US"/>
          </w:rPr>
          <w:t xml:space="preserve"> </w:t>
        </w:r>
        <w:r w:rsidR="006C79C7">
          <w:t xml:space="preserve">When not present, the value of </w:t>
        </w:r>
      </w:ins>
      <w:ins w:id="1717" w:author="Ye-Kui Wang" w:date="2014-02-12T09:09:00Z">
        <w:r w:rsidR="006C79C7" w:rsidRPr="00564A49">
          <w:rPr>
            <w:lang w:val="en-US"/>
          </w:rPr>
          <w:t>wpp_in_use_flag[ i ]</w:t>
        </w:r>
      </w:ins>
      <w:ins w:id="1718" w:author="Ye-Kui Wang" w:date="2014-02-12T09:08:00Z">
        <w:r w:rsidR="006C79C7">
          <w:t xml:space="preserve"> is inferred to be </w:t>
        </w:r>
      </w:ins>
      <w:ins w:id="1719" w:author="Ye-Kui Wang" w:date="2014-02-12T09:09:00Z">
        <w:r w:rsidR="006C79C7">
          <w:t xml:space="preserve">equal to </w:t>
        </w:r>
      </w:ins>
      <w:ins w:id="1720" w:author="Ye-Kui Wang" w:date="2014-02-12T09:08:00Z">
        <w:r w:rsidR="006C79C7">
          <w:t>0.</w:t>
        </w:r>
      </w:ins>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xml:space="preserve">. When </w:t>
      </w:r>
      <w:ins w:id="1721" w:author="Ye-Kui Wang" w:date="2014-02-12T09:09:00Z">
        <w:r w:rsidR="006C79C7">
          <w:rPr>
            <w:lang w:val="en-CA"/>
          </w:rPr>
          <w:t xml:space="preserve">not present, the value of </w:t>
        </w:r>
      </w:ins>
      <w:r w:rsidRPr="00564A49">
        <w:rPr>
          <w:lang w:val="en-CA"/>
        </w:rPr>
        <w:t xml:space="preserve">single_layer_for_non_irap_flag </w:t>
      </w:r>
      <w:del w:id="1722" w:author="Ye-Kui Wang" w:date="2014-02-12T09:09:00Z">
        <w:r w:rsidRPr="00564A49" w:rsidDel="006C79C7">
          <w:rPr>
            <w:lang w:val="en-CA"/>
          </w:rPr>
          <w:delText xml:space="preserve">is not present, it </w:delText>
        </w:r>
      </w:del>
      <w:r w:rsidRPr="00564A49">
        <w:rPr>
          <w:lang w:val="en-CA"/>
        </w:rPr>
        <w:t>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lastRenderedPageBreak/>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lastRenderedPageBreak/>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 xml:space="preserve">i ). The value of vps_video_signal_info_idx[ i ] shall be in the range of 0 to </w:t>
      </w:r>
      <w:r w:rsidRPr="00564A49">
        <w:rPr>
          <w:lang w:val="en-CA"/>
        </w:rPr>
        <w:lastRenderedPageBreak/>
        <w:t>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Default="007E173E" w:rsidP="007E173E">
      <w:pPr>
        <w:pStyle w:val="3N"/>
        <w:rPr>
          <w:ins w:id="1723" w:author="Ye-Kui Wang" w:date="2014-02-11T17:46:00Z"/>
          <w:lang w:val="en-US"/>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235581" w:rsidRPr="00235581" w:rsidRDefault="00235581" w:rsidP="007E173E">
      <w:pPr>
        <w:pStyle w:val="3N"/>
      </w:pPr>
      <w:ins w:id="1724" w:author="Ye-Kui Wang" w:date="2014-02-11T17:48:00Z">
        <w:r>
          <w:rPr>
            <w:lang w:val="en-US"/>
          </w:rPr>
          <w:t>I</w:t>
        </w:r>
        <w:r w:rsidRPr="00564A49">
          <w:rPr>
            <w:lang w:val="en-US"/>
          </w:rPr>
          <w:t>t is a requirement of bitstream conformance that</w:t>
        </w:r>
        <w:r>
          <w:rPr>
            <w:lang w:val="en-US"/>
          </w:rPr>
          <w:t>, w</w:t>
        </w:r>
      </w:ins>
      <w:ins w:id="1725" w:author="Ye-Kui Wang" w:date="2014-02-11T17:47:00Z">
        <w:r>
          <w:rPr>
            <w:lang w:val="en-US"/>
          </w:rPr>
          <w:t xml:space="preserve">hen </w:t>
        </w:r>
        <w:r w:rsidRPr="00235581">
          <w:rPr>
            <w:lang w:val="en-US"/>
          </w:rPr>
          <w:t>vps_base_layer_external_flag</w:t>
        </w:r>
        <w:r>
          <w:rPr>
            <w:lang w:val="en-US"/>
          </w:rPr>
          <w:t xml:space="preserve"> is equal to 1</w:t>
        </w:r>
      </w:ins>
      <w:ins w:id="1726" w:author="Ye-Kui Wang" w:date="2014-02-11T17:54:00Z">
        <w:r w:rsidR="00A94DA5">
          <w:rPr>
            <w:lang w:val="en-US"/>
          </w:rPr>
          <w:t xml:space="preserve"> and </w:t>
        </w:r>
      </w:ins>
      <w:ins w:id="1727" w:author="Ye-Kui Wang" w:date="2014-02-11T17:55:00Z">
        <w:r w:rsidR="00A94DA5" w:rsidRPr="00A94DA5">
          <w:t>layer_in_bsp_flag[ h ][ i ][ </w:t>
        </w:r>
        <w:r w:rsidR="00A94DA5">
          <w:t>0</w:t>
        </w:r>
        <w:r w:rsidR="00A94DA5" w:rsidRPr="00A94DA5">
          <w:t> ]</w:t>
        </w:r>
        <w:r w:rsidR="00A94DA5">
          <w:t xml:space="preserve"> is equal to 1 for any value of h in the range of </w:t>
        </w:r>
      </w:ins>
      <w:ins w:id="1728" w:author="Ye-Kui Wang" w:date="2014-02-11T17:56:00Z">
        <w:r w:rsidR="00A94DA5">
          <w:t>1</w:t>
        </w:r>
      </w:ins>
      <w:ins w:id="1729" w:author="Ye-Kui Wang" w:date="2014-02-11T17:55:00Z">
        <w:r w:rsidR="00A94DA5">
          <w:t xml:space="preserve"> to </w:t>
        </w:r>
      </w:ins>
      <w:ins w:id="1730" w:author="Ye-Kui Wang" w:date="2014-02-11T17:56:00Z">
        <w:r w:rsidR="00A94DA5" w:rsidRPr="00564A49">
          <w:rPr>
            <w:lang w:val="en-US"/>
          </w:rPr>
          <w:t>vps_num_layer_sets_minus1</w:t>
        </w:r>
      </w:ins>
      <w:ins w:id="1731" w:author="Ye-Kui Wang" w:date="2014-02-11T18:03:00Z">
        <w:r w:rsidR="007977B8">
          <w:rPr>
            <w:lang w:val="en-US"/>
          </w:rPr>
          <w:t xml:space="preserve">, </w:t>
        </w:r>
      </w:ins>
      <w:ins w:id="1732" w:author="Ye-Kui Wang" w:date="2014-02-11T17:55:00Z">
        <w:r w:rsidR="00A94DA5">
          <w:t xml:space="preserve">inclusive, and </w:t>
        </w:r>
      </w:ins>
      <w:ins w:id="1733" w:author="Ye-Kui Wang" w:date="2014-02-11T17:56:00Z">
        <w:r w:rsidR="00A94DA5">
          <w:t xml:space="preserve">any value of </w:t>
        </w:r>
      </w:ins>
      <w:ins w:id="1734" w:author="Ye-Kui Wang" w:date="2014-02-11T17:57:00Z">
        <w:r w:rsidR="00A94DA5">
          <w:t>i</w:t>
        </w:r>
      </w:ins>
      <w:ins w:id="1735" w:author="Ye-Kui Wang" w:date="2014-02-11T17:56:00Z">
        <w:r w:rsidR="00A94DA5">
          <w:t xml:space="preserve"> in the range of </w:t>
        </w:r>
      </w:ins>
      <w:ins w:id="1736" w:author="Ye-Kui Wang" w:date="2014-02-11T17:57:00Z">
        <w:r w:rsidR="00A94DA5">
          <w:t xml:space="preserve">0 to </w:t>
        </w:r>
        <w:r w:rsidR="00A94DA5" w:rsidRPr="00564A49">
          <w:rPr>
            <w:lang w:val="en-US"/>
          </w:rPr>
          <w:t>num_bitstream_partitions[ h ]</w:t>
        </w:r>
        <w:r w:rsidR="00A94DA5">
          <w:rPr>
            <w:lang w:val="en-US"/>
          </w:rPr>
          <w:t> – 1, inclusive</w:t>
        </w:r>
      </w:ins>
      <w:ins w:id="1737" w:author="Ye-Kui Wang" w:date="2014-02-11T17:47:00Z">
        <w:r>
          <w:rPr>
            <w:lang w:val="en-US"/>
          </w:rPr>
          <w:t>,</w:t>
        </w:r>
      </w:ins>
      <w:ins w:id="1738" w:author="Ye-Kui Wang" w:date="2014-02-11T17:48:00Z">
        <w:r>
          <w:rPr>
            <w:lang w:val="en-US"/>
          </w:rPr>
          <w:t xml:space="preserve"> </w:t>
        </w:r>
      </w:ins>
      <w:ins w:id="1739" w:author="Ye-Kui Wang" w:date="2014-02-11T17:58:00Z">
        <w:r w:rsidR="00A94DA5">
          <w:rPr>
            <w:lang w:val="en-US"/>
          </w:rPr>
          <w:t xml:space="preserve">the value of </w:t>
        </w:r>
        <w:r w:rsidR="00A94DA5" w:rsidRPr="00A94DA5">
          <w:t>layer_in_bsp_flag[ h ][ i ][ </w:t>
        </w:r>
        <w:r w:rsidR="00A94DA5">
          <w:t>j</w:t>
        </w:r>
        <w:r w:rsidR="00A94DA5" w:rsidRPr="00A94DA5">
          <w:t> ]</w:t>
        </w:r>
        <w:r w:rsidR="00A94DA5">
          <w:t xml:space="preserve"> for at least one value of j in the range of </w:t>
        </w:r>
      </w:ins>
      <w:ins w:id="1740" w:author="Ye-Kui Wang" w:date="2014-02-11T17:59:00Z">
        <w:r w:rsidR="00A94DA5">
          <w:t xml:space="preserve">1 to </w:t>
        </w:r>
      </w:ins>
      <w:ins w:id="1741" w:author="Ye-Kui Wang" w:date="2014-02-11T18:02:00Z">
        <w:r w:rsidR="00A94DA5" w:rsidRPr="00A94DA5">
          <w:rPr>
            <w:lang w:val="en-US"/>
          </w:rPr>
          <w:t>NumLayersInIdList[ </w:t>
        </w:r>
        <w:r w:rsidR="00A94DA5">
          <w:rPr>
            <w:lang w:val="en-US"/>
          </w:rPr>
          <w:t>h</w:t>
        </w:r>
        <w:r w:rsidR="00A94DA5" w:rsidRPr="00A94DA5">
          <w:rPr>
            <w:lang w:val="en-US"/>
          </w:rPr>
          <w:t> ]</w:t>
        </w:r>
      </w:ins>
      <w:ins w:id="1742" w:author="Ye-Kui Wang" w:date="2014-02-11T18:03:00Z">
        <w:r w:rsidR="00A94DA5">
          <w:rPr>
            <w:lang w:val="en-US"/>
          </w:rPr>
          <w:t> – 1, inclusive,</w:t>
        </w:r>
      </w:ins>
      <w:ins w:id="1743" w:author="Ye-Kui Wang" w:date="2014-02-11T18:02:00Z">
        <w:r w:rsidR="00A94DA5">
          <w:rPr>
            <w:lang w:val="en-US"/>
          </w:rPr>
          <w:t xml:space="preserve"> </w:t>
        </w:r>
      </w:ins>
      <w:ins w:id="1744" w:author="Ye-Kui Wang" w:date="2014-02-11T17:51:00Z">
        <w:r>
          <w:rPr>
            <w:lang w:val="en-CA"/>
          </w:rPr>
          <w:t xml:space="preserve">shall be </w:t>
        </w:r>
      </w:ins>
      <w:ins w:id="1745" w:author="Ye-Kui Wang" w:date="2014-02-11T18:03:00Z">
        <w:r w:rsidR="00A94DA5">
          <w:rPr>
            <w:lang w:val="en-CA"/>
          </w:rPr>
          <w:t>equal to 1</w:t>
        </w:r>
      </w:ins>
      <w:ins w:id="1746" w:author="Ye-Kui Wang" w:date="2014-02-11T17:48:00Z">
        <w:r>
          <w:rPr>
            <w:lang w:val="en-US"/>
          </w:rPr>
          <w:t>.</w:t>
        </w:r>
      </w:ins>
    </w:p>
    <w:p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 h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t>
      </w:r>
      <w:r w:rsidRPr="00564A49">
        <w:lastRenderedPageBreak/>
        <w:t xml:space="preserve">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652"/>
      <w:bookmarkEnd w:id="1662"/>
      <w:bookmarkEnd w:id="1698"/>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lastRenderedPageBreak/>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747"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747"/>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 xml:space="preserve">sps_max_dec_pic_buffering_minus1[ i ] is not present for i in the range of 0 to sps_max_sub_layers_minus1 − 1, inclusive, due to sps_sub_layer_ordering_info_present_flag being equal to 0, it is inferred to be equal to </w:t>
      </w:r>
      <w:r w:rsidRPr="00564A49">
        <w:rPr>
          <w:noProof/>
        </w:rPr>
        <w:lastRenderedPageBreak/>
        <w:t>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 xml:space="preserve">When </w:t>
      </w:r>
      <w:ins w:id="1748" w:author="Ye-Kui Wang" w:date="2014-02-11T14:48:00Z">
        <w:r w:rsidR="000903B7" w:rsidRPr="000903B7">
          <w:rPr>
            <w:szCs w:val="22"/>
            <w:lang w:val="en-US"/>
          </w:rPr>
          <w:t xml:space="preserve">vps_base_layer_external_flag </w:t>
        </w:r>
      </w:ins>
      <w:del w:id="1749" w:author="Ye-Kui Wang" w:date="2014-02-11T14:48:00Z">
        <w:r w:rsidRPr="00564A49" w:rsidDel="000903B7">
          <w:rPr>
            <w:lang w:val="en-US" w:eastAsia="ko-KR"/>
          </w:rPr>
          <w:delText xml:space="preserve">avc_base_layer_flag </w:delText>
        </w:r>
      </w:del>
      <w:r w:rsidRPr="00564A49">
        <w:rPr>
          <w:lang w:val="en-US" w:eastAsia="ko-KR"/>
        </w:rPr>
        <w:t>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 xml:space="preserve">flag[ 7 ] </w:t>
      </w:r>
      <w:r w:rsidRPr="00564A49">
        <w:lastRenderedPageBreak/>
        <w:t>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750" w:name="_Ref363161717"/>
      <w:bookmarkStart w:id="1751" w:name="_Ref348090366"/>
      <w:r w:rsidRPr="00564A49">
        <w:rPr>
          <w:lang w:val="en-US"/>
        </w:rPr>
        <w:t>Sequence parameter set multilayer extension semantics</w:t>
      </w:r>
      <w:bookmarkEnd w:id="1750"/>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752"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751"/>
      <w:bookmarkEnd w:id="1752"/>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753"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w:t>
      </w:r>
      <w:r w:rsidRPr="00564A49">
        <w:rPr>
          <w:lang w:val="en-US"/>
        </w:rPr>
        <w:lastRenderedPageBreak/>
        <w:t>pps_scaling_list_ref_layer_id. pps_infer_scaling_list_flag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 xml:space="preserve">When </w:t>
      </w:r>
      <w:ins w:id="1754" w:author="Ye-Kui Wang" w:date="2014-02-11T15:42:00Z">
        <w:r w:rsidR="00502BBB" w:rsidRPr="000903B7">
          <w:rPr>
            <w:szCs w:val="22"/>
            <w:lang w:val="en-US"/>
          </w:rPr>
          <w:t>vps_base_layer_external_flag</w:t>
        </w:r>
      </w:ins>
      <w:del w:id="1755" w:author="Ye-Kui Wang" w:date="2014-02-11T15:42:00Z">
        <w:r w:rsidRPr="00564A49" w:rsidDel="00502BBB">
          <w:rPr>
            <w:lang w:val="en-US"/>
          </w:rPr>
          <w:delText>avc_base_layer_flag</w:delText>
        </w:r>
      </w:del>
      <w:r w:rsidRPr="00564A49">
        <w:rPr>
          <w:lang w:val="en-US"/>
        </w:rPr>
        <w:t xml:space="preserve">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w:t>
      </w:r>
      <w:del w:id="1756" w:author="Ye-Kui Wang" w:date="2014-02-11T15:42:00Z">
        <w:r w:rsidRPr="00564A49" w:rsidDel="00502BBB">
          <w:rPr>
            <w:lang w:val="en-US" w:eastAsia="ko-KR"/>
          </w:rPr>
          <w:delText xml:space="preserve">the </w:delText>
        </w:r>
        <w:r w:rsidRPr="00564A49" w:rsidDel="00502BBB">
          <w:rPr>
            <w:lang w:val="en-US"/>
          </w:rPr>
          <w:delText>scaling list data semantics</w:delText>
        </w:r>
      </w:del>
      <w:ins w:id="1757" w:author="Ye-Kui Wang" w:date="2014-02-11T15:42:00Z">
        <w:r w:rsidR="00502BBB">
          <w:rPr>
            <w:lang w:val="en-US" w:eastAsia="ko-KR"/>
          </w:rPr>
          <w:t>subclause</w:t>
        </w:r>
      </w:ins>
      <w:r w:rsidRPr="00564A49">
        <w:rPr>
          <w:lang w:val="en-US" w:eastAsia="ko-KR"/>
        </w:rPr>
        <w:t xml:space="preserve"> 7.4.5.</w:t>
      </w:r>
    </w:p>
    <w:p w:rsidR="007E173E" w:rsidRPr="00564A49" w:rsidRDefault="007E173E" w:rsidP="007E173E">
      <w:pPr>
        <w:rPr>
          <w:szCs w:val="22"/>
          <w:lang w:val="en-US"/>
        </w:rPr>
      </w:pPr>
      <w:bookmarkStart w:id="1758"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753"/>
      <w:bookmarkEnd w:id="1758"/>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59" w:name="_Ref348090372"/>
      <w:r w:rsidRPr="00564A49">
        <w:rPr>
          <w:lang w:val="en-US"/>
        </w:rPr>
        <w:t>Access unit delimiter RBSP semantics</w:t>
      </w:r>
      <w:bookmarkEnd w:id="1759"/>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0" w:name="_Ref348090373"/>
      <w:r w:rsidRPr="00564A49">
        <w:rPr>
          <w:lang w:val="en-US"/>
        </w:rPr>
        <w:t>End of sequence RBSP semantics</w:t>
      </w:r>
      <w:bookmarkEnd w:id="1760"/>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1" w:name="_Ref348090375"/>
      <w:r w:rsidRPr="00564A49">
        <w:rPr>
          <w:lang w:val="en-US"/>
        </w:rPr>
        <w:t>End of bitstream RBSP semantics</w:t>
      </w:r>
      <w:bookmarkEnd w:id="1761"/>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2" w:name="_Ref348090378"/>
      <w:r w:rsidRPr="00564A49">
        <w:rPr>
          <w:lang w:val="en-US"/>
        </w:rPr>
        <w:t>Filler data RBSP semantics</w:t>
      </w:r>
      <w:bookmarkEnd w:id="1762"/>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3" w:name="_Ref348090379"/>
      <w:r w:rsidRPr="00564A49">
        <w:rPr>
          <w:lang w:val="en-US"/>
        </w:rPr>
        <w:t>Slice segment layer RBSP semantics</w:t>
      </w:r>
      <w:bookmarkEnd w:id="1763"/>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4" w:name="_Ref348090382"/>
      <w:r w:rsidRPr="00564A49">
        <w:rPr>
          <w:lang w:val="en-US"/>
        </w:rPr>
        <w:lastRenderedPageBreak/>
        <w:t>RBSP slice segment trailing bits semantics</w:t>
      </w:r>
      <w:bookmarkEnd w:id="1764"/>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5" w:name="_Ref348090386"/>
      <w:r w:rsidRPr="00564A49">
        <w:rPr>
          <w:lang w:val="en-US"/>
        </w:rPr>
        <w:t>RBSP trailing bits semantics</w:t>
      </w:r>
      <w:bookmarkEnd w:id="1765"/>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6" w:name="_Ref348090388"/>
      <w:r w:rsidRPr="00564A49">
        <w:rPr>
          <w:lang w:val="en-US"/>
        </w:rPr>
        <w:t>Byte alignment semantics</w:t>
      </w:r>
      <w:bookmarkEnd w:id="1766"/>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67" w:name="_Ref348090389"/>
      <w:bookmarkStart w:id="1768" w:name="_Toc377921542"/>
      <w:bookmarkStart w:id="1769" w:name="_Toc378026180"/>
      <w:r w:rsidRPr="00564A49">
        <w:rPr>
          <w:lang w:val="en-US"/>
        </w:rPr>
        <w:t>Profile, tier and level semantics</w:t>
      </w:r>
      <w:bookmarkEnd w:id="1767"/>
      <w:bookmarkEnd w:id="1768"/>
      <w:bookmarkEnd w:id="1769"/>
    </w:p>
    <w:p w:rsidR="00B06AAB" w:rsidRPr="00B06AAB" w:rsidRDefault="00B06AAB" w:rsidP="007E173E">
      <w:pPr>
        <w:rPr>
          <w:ins w:id="1770" w:author="Ye-Kui Wang" w:date="2014-02-11T11:33:00Z"/>
        </w:rPr>
      </w:pPr>
      <w:ins w:id="1771" w:author="Ye-Kui Wang" w:date="2014-02-11T11:37:00Z">
        <w:r>
          <w:rPr>
            <w:lang w:val="en-US"/>
          </w:rPr>
          <w:t>If</w:t>
        </w:r>
      </w:ins>
      <w:ins w:id="1772" w:author="Ye-Kui Wang" w:date="2014-02-11T11:33:00Z">
        <w:r>
          <w:rPr>
            <w:lang w:val="en-US"/>
          </w:rPr>
          <w:t xml:space="preserve"> </w:t>
        </w:r>
        <w:r w:rsidRPr="00922F83">
          <w:rPr>
            <w:rFonts w:eastAsia="Batang"/>
            <w:bCs/>
            <w:lang w:val="en-US" w:eastAsia="ko-KR"/>
          </w:rPr>
          <w:t>vps_base_layer_external_flag</w:t>
        </w:r>
        <w:r>
          <w:rPr>
            <w:rFonts w:eastAsia="Batang"/>
            <w:bCs/>
            <w:lang w:val="en-US" w:eastAsia="ko-KR"/>
          </w:rPr>
          <w:t xml:space="preserve"> is equal to 1 and the </w:t>
        </w:r>
        <w:r w:rsidRPr="00564A49">
          <w:rPr>
            <w:lang w:val="en-US"/>
          </w:rPr>
          <w:t>profile_tier_level( ) syntax structure</w:t>
        </w:r>
        <w:r>
          <w:rPr>
            <w:lang w:val="en-US"/>
          </w:rPr>
          <w:t xml:space="preserve"> is the first </w:t>
        </w:r>
      </w:ins>
      <w:ins w:id="1773" w:author="Ye-Kui Wang" w:date="2014-02-11T11:34:00Z">
        <w:r w:rsidRPr="00564A49">
          <w:rPr>
            <w:lang w:val="en-US"/>
          </w:rPr>
          <w:t>profile_tier_level( ) syntax structure</w:t>
        </w:r>
        <w:r>
          <w:rPr>
            <w:lang w:val="en-US"/>
          </w:rPr>
          <w:t xml:space="preserve"> in the VPS, </w:t>
        </w:r>
      </w:ins>
      <w:ins w:id="1774" w:author="Ye-Kui Wang" w:date="2014-02-11T11:37:00Z">
        <w:r>
          <w:rPr>
            <w:lang w:val="en-US"/>
          </w:rPr>
          <w:t>all bits in the syntax structure shall be equal to 0 and decoders shall ignore the syntax structure</w:t>
        </w:r>
      </w:ins>
      <w:ins w:id="1775" w:author="Ye-Kui Wang" w:date="2014-02-11T11:34:00Z">
        <w:r>
          <w:rPr>
            <w:lang w:val="en-US"/>
          </w:rPr>
          <w:t>.</w:t>
        </w:r>
      </w:ins>
      <w:ins w:id="1776" w:author="Ye-Kui Wang" w:date="2014-02-11T11:37:00Z">
        <w:r>
          <w:rPr>
            <w:lang w:val="en-US"/>
          </w:rPr>
          <w:t xml:space="preserve"> Otherwise, the semantics of</w:t>
        </w:r>
      </w:ins>
      <w:ins w:id="1777" w:author="Ye-Kui Wang" w:date="2014-02-11T11:38:00Z">
        <w:r>
          <w:rPr>
            <w:lang w:val="en-US"/>
          </w:rPr>
          <w:t xml:space="preserve"> </w:t>
        </w:r>
        <w:r>
          <w:rPr>
            <w:rFonts w:eastAsia="Batang"/>
            <w:bCs/>
            <w:lang w:val="en-US" w:eastAsia="ko-KR"/>
          </w:rPr>
          <w:t xml:space="preserve">the </w:t>
        </w:r>
        <w:r w:rsidRPr="00564A49">
          <w:rPr>
            <w:lang w:val="en-US"/>
          </w:rPr>
          <w:t>profile_tier_level( ) syntax structure</w:t>
        </w:r>
        <w:r>
          <w:rPr>
            <w:lang w:val="en-US"/>
          </w:rPr>
          <w:t xml:space="preserve"> are specified by the remain</w:t>
        </w:r>
        <w:r w:rsidR="009F4F93">
          <w:rPr>
            <w:lang w:val="en-US"/>
          </w:rPr>
          <w:t>ing part of the current subclause.</w:t>
        </w:r>
      </w:ins>
    </w:p>
    <w:p w:rsidR="007E173E" w:rsidRPr="00564A49" w:rsidRDefault="007E173E" w:rsidP="007E173E">
      <w:pPr>
        <w:rPr>
          <w:bCs/>
          <w:szCs w:val="22"/>
          <w:lang w:val="en-US"/>
        </w:rPr>
      </w:pPr>
      <w:r w:rsidRPr="00564A49">
        <w:rPr>
          <w:lang w:val="en-US"/>
        </w:rPr>
        <w:t xml:space="preserve">The profile_tier_level( ) syntax structure provides profile, tier and level information used for a layer set. When the profile_tier_level(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 xml:space="preserve">syntax structure.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8" w:name="_Ref348090392"/>
      <w:bookmarkStart w:id="1779" w:name="_Toc377921543"/>
      <w:bookmarkStart w:id="1780" w:name="_Toc378026181"/>
      <w:r w:rsidRPr="00564A49">
        <w:rPr>
          <w:lang w:val="en-US"/>
        </w:rPr>
        <w:lastRenderedPageBreak/>
        <w:t>Scaling list data semantics</w:t>
      </w:r>
      <w:bookmarkEnd w:id="1778"/>
      <w:bookmarkEnd w:id="1779"/>
      <w:bookmarkEnd w:id="1780"/>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1" w:name="_Ref348090398"/>
      <w:bookmarkStart w:id="1782" w:name="_Toc377921544"/>
      <w:bookmarkStart w:id="1783" w:name="_Toc378026182"/>
      <w:r w:rsidRPr="00564A49">
        <w:rPr>
          <w:lang w:val="en-US"/>
        </w:rPr>
        <w:t>Supplemental enhancement information message semantics</w:t>
      </w:r>
      <w:bookmarkEnd w:id="1781"/>
      <w:bookmarkEnd w:id="1782"/>
      <w:bookmarkEnd w:id="1783"/>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4" w:name="_Ref348090400"/>
      <w:bookmarkStart w:id="1785" w:name="_Toc377921545"/>
      <w:bookmarkStart w:id="1786" w:name="_Toc378026183"/>
      <w:r w:rsidRPr="00564A49">
        <w:rPr>
          <w:lang w:val="en-US"/>
        </w:rPr>
        <w:t>Slice segment header semantics</w:t>
      </w:r>
      <w:bookmarkEnd w:id="1784"/>
      <w:bookmarkEnd w:id="1785"/>
      <w:bookmarkEnd w:id="1786"/>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7" w:name="_Ref348090412"/>
      <w:r w:rsidRPr="00564A49">
        <w:rPr>
          <w:lang w:val="en-US"/>
        </w:rPr>
        <w:t>General slice segment header semantics</w:t>
      </w:r>
      <w:bookmarkEnd w:id="1787"/>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r>
      <w:r w:rsidRPr="00564A49">
        <w:rPr>
          <w:rFonts w:eastAsia="Batang"/>
          <w:bCs/>
          <w:lang w:val="en-US" w:eastAsia="ko-KR"/>
        </w:rPr>
        <w:lastRenderedPageBreak/>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lastRenderedPageBreak/>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8" w:name="_Ref348090415"/>
      <w:r w:rsidRPr="00564A49">
        <w:rPr>
          <w:lang w:val="en-US"/>
        </w:rPr>
        <w:t>Reference picture list modification semantics</w:t>
      </w:r>
      <w:bookmarkEnd w:id="1788"/>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lastRenderedPageBreak/>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9" w:name="_Ref348090417"/>
      <w:r w:rsidRPr="00564A49">
        <w:rPr>
          <w:lang w:val="en-US"/>
        </w:rPr>
        <w:t>Weighted prediction parameters semantics</w:t>
      </w:r>
      <w:bookmarkEnd w:id="1789"/>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0" w:name="_Toc350926526"/>
      <w:bookmarkStart w:id="1791" w:name="_Toc347485186"/>
      <w:bookmarkStart w:id="1792" w:name="_Ref351058442"/>
      <w:bookmarkStart w:id="1793" w:name="_Ref363159871"/>
      <w:bookmarkStart w:id="1794" w:name="_Toc377921546"/>
      <w:bookmarkStart w:id="1795" w:name="_Toc378026184"/>
      <w:bookmarkStart w:id="1796" w:name="_Ref348090407"/>
      <w:r w:rsidRPr="00564A49">
        <w:rPr>
          <w:lang w:val="en-US"/>
        </w:rPr>
        <w:t>Short-term reference picture set semantics</w:t>
      </w:r>
      <w:bookmarkEnd w:id="1790"/>
      <w:bookmarkEnd w:id="1791"/>
      <w:bookmarkEnd w:id="1792"/>
      <w:bookmarkEnd w:id="1793"/>
      <w:bookmarkEnd w:id="1794"/>
      <w:bookmarkEnd w:id="1795"/>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7" w:name="_Ref351058473"/>
      <w:bookmarkStart w:id="1798" w:name="_Toc377921547"/>
      <w:bookmarkStart w:id="1799" w:name="_Toc378026185"/>
      <w:r w:rsidRPr="00564A49">
        <w:rPr>
          <w:lang w:val="en-US"/>
        </w:rPr>
        <w:t>Slice segment data semantics</w:t>
      </w:r>
      <w:bookmarkEnd w:id="1796"/>
      <w:bookmarkEnd w:id="1797"/>
      <w:bookmarkEnd w:id="1798"/>
      <w:bookmarkEnd w:id="179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0" w:name="_Toc377921548"/>
      <w:bookmarkStart w:id="1801" w:name="_Toc378026186"/>
      <w:r w:rsidRPr="00564A49">
        <w:rPr>
          <w:lang w:val="en-US"/>
        </w:rPr>
        <w:t>Decoding process</w:t>
      </w:r>
      <w:bookmarkEnd w:id="1800"/>
      <w:bookmarkEnd w:id="1801"/>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02" w:name="_Ref331522910"/>
      <w:bookmarkStart w:id="1803" w:name="_Ref360894978"/>
      <w:bookmarkStart w:id="1804" w:name="_Toc377921549"/>
      <w:bookmarkStart w:id="1805" w:name="_Toc378026187"/>
      <w:r w:rsidRPr="00564A49">
        <w:rPr>
          <w:lang w:val="en-US"/>
        </w:rPr>
        <w:t>General</w:t>
      </w:r>
      <w:bookmarkEnd w:id="1802"/>
      <w:r w:rsidRPr="00564A49">
        <w:rPr>
          <w:lang w:val="en-US"/>
        </w:rPr>
        <w:t xml:space="preserve"> decoding process</w:t>
      </w:r>
      <w:bookmarkEnd w:id="1803"/>
      <w:bookmarkEnd w:id="1804"/>
      <w:bookmarkEnd w:id="1805"/>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At the end of the subclause, add the following sentence:</w:t>
      </w:r>
    </w:p>
    <w:p w:rsidR="007E173E" w:rsidRDefault="007E173E" w:rsidP="007E173E">
      <w:pPr>
        <w:tabs>
          <w:tab w:val="clear" w:pos="794"/>
          <w:tab w:val="left" w:pos="400"/>
        </w:tabs>
        <w:ind w:left="440" w:hanging="40"/>
        <w:rPr>
          <w:ins w:id="1806" w:author="Ye-Kui Wang" w:date="2014-02-11T15:44:00Z"/>
          <w:lang w:val="en-US"/>
        </w:rPr>
      </w:pPr>
      <w:r w:rsidRPr="00564A49">
        <w:rPr>
          <w:lang w:val="en-US"/>
        </w:rPr>
        <w:t xml:space="preserve">When the current picture has nuh_layer_id greater than 0, the decoding process for a coded picture with nuh_layer_id greater than 0 as specified in subclause </w:t>
      </w:r>
      <w:del w:id="1807" w:author="Ye-Kui Wang" w:date="2014-02-11T16:53:00Z">
        <w:r w:rsidRPr="00564A49" w:rsidDel="00AD2983">
          <w:rPr>
            <w:lang w:val="en-US"/>
          </w:rPr>
          <w:fldChar w:fldCharType="begin" w:fldLock="1"/>
        </w:r>
        <w:r w:rsidRPr="00564A49" w:rsidDel="00AD2983">
          <w:rPr>
            <w:lang w:val="en-US"/>
          </w:rPr>
          <w:delInstrText xml:space="preserve"> REF _Ref373315357 \r \h  \* MERGEFORMAT </w:delInstrText>
        </w:r>
        <w:r w:rsidRPr="00564A49" w:rsidDel="00AD2983">
          <w:rPr>
            <w:lang w:val="en-US"/>
          </w:rPr>
        </w:r>
        <w:r w:rsidRPr="00564A49" w:rsidDel="00AD2983">
          <w:rPr>
            <w:lang w:val="en-US"/>
          </w:rPr>
          <w:fldChar w:fldCharType="separate"/>
        </w:r>
        <w:r w:rsidRPr="00564A49" w:rsidDel="00AD2983">
          <w:rPr>
            <w:lang w:val="en-US"/>
          </w:rPr>
          <w:delText>0</w:delText>
        </w:r>
        <w:r w:rsidRPr="00564A49" w:rsidDel="00AD2983">
          <w:rPr>
            <w:lang w:val="en-US"/>
          </w:rPr>
          <w:fldChar w:fldCharType="end"/>
        </w:r>
      </w:del>
      <w:ins w:id="1808" w:author="Ye-Kui Wang" w:date="2014-02-11T16:53:00Z">
        <w:r w:rsidR="00AD2983">
          <w:rPr>
            <w:lang w:val="en-US"/>
          </w:rPr>
          <w:fldChar w:fldCharType="begin"/>
        </w:r>
        <w:r w:rsidR="00AD2983">
          <w:rPr>
            <w:lang w:val="en-US"/>
          </w:rPr>
          <w:instrText xml:space="preserve"> REF _Ref379900942 \r \h </w:instrText>
        </w:r>
      </w:ins>
      <w:r w:rsidR="00AD2983">
        <w:rPr>
          <w:lang w:val="en-US"/>
        </w:rPr>
      </w:r>
      <w:r w:rsidR="00AD2983">
        <w:rPr>
          <w:lang w:val="en-US"/>
        </w:rPr>
        <w:fldChar w:fldCharType="separate"/>
      </w:r>
      <w:ins w:id="1809" w:author="Ye-Kui Wang" w:date="2014-02-11T16:53:00Z">
        <w:r w:rsidR="00AD2983">
          <w:rPr>
            <w:lang w:val="en-US"/>
          </w:rPr>
          <w:t>F.8.1.2</w:t>
        </w:r>
        <w:r w:rsidR="00AD2983">
          <w:rPr>
            <w:lang w:val="en-US"/>
          </w:rPr>
          <w:fldChar w:fldCharType="end"/>
        </w:r>
      </w:ins>
      <w:r w:rsidRPr="00564A49">
        <w:rPr>
          <w:lang w:val="en-US"/>
        </w:rPr>
        <w:t xml:space="preserve"> is invoked.</w:t>
      </w:r>
    </w:p>
    <w:p w:rsidR="00502BBB" w:rsidRDefault="00502BBB" w:rsidP="00502BBB">
      <w:pPr>
        <w:tabs>
          <w:tab w:val="clear" w:pos="794"/>
          <w:tab w:val="left" w:pos="400"/>
        </w:tabs>
        <w:ind w:left="400" w:hanging="400"/>
        <w:rPr>
          <w:ins w:id="1810" w:author="Ye-Kui Wang" w:date="2014-02-11T15:44:00Z"/>
          <w:lang w:val="en-US"/>
        </w:rPr>
      </w:pPr>
      <w:ins w:id="1811" w:author="Ye-Kui Wang" w:date="2014-02-11T15:44:00Z">
        <w:r w:rsidRPr="00AA6E0C">
          <w:rPr>
            <w:lang w:val="en-US"/>
          </w:rPr>
          <w:t>–</w:t>
        </w:r>
        <w:r w:rsidRPr="00AA6E0C">
          <w:rPr>
            <w:lang w:val="en-US"/>
          </w:rPr>
          <w:tab/>
        </w:r>
        <w:r>
          <w:rPr>
            <w:lang w:val="en-US"/>
          </w:rPr>
          <w:t xml:space="preserve">When </w:t>
        </w:r>
      </w:ins>
      <w:ins w:id="1812" w:author="Ye-Kui Wang" w:date="2014-02-11T15:45:00Z">
        <w:r w:rsidRPr="00922F83">
          <w:rPr>
            <w:rFonts w:eastAsia="Batang"/>
            <w:bCs/>
            <w:lang w:val="en-US" w:eastAsia="ko-KR"/>
          </w:rPr>
          <w:t>vps_base_layer_external_flag</w:t>
        </w:r>
      </w:ins>
      <w:ins w:id="1813" w:author="Ye-Kui Wang" w:date="2014-02-11T15:44:00Z">
        <w:r>
          <w:rPr>
            <w:lang w:val="en-US"/>
          </w:rPr>
          <w:t xml:space="preserve"> is equal to 1, t</w:t>
        </w:r>
        <w:r w:rsidRPr="00983CFA">
          <w:rPr>
            <w:lang w:val="en-US"/>
          </w:rPr>
          <w:t xml:space="preserve">he </w:t>
        </w:r>
        <w:r>
          <w:rPr>
            <w:lang w:val="en-US"/>
          </w:rPr>
          <w:t>following applies:</w:t>
        </w:r>
      </w:ins>
      <w:ins w:id="1814" w:author="Ye-Kui Wang" w:date="2014-02-11T18:11:00Z">
        <w:r w:rsidR="00355511">
          <w:rPr>
            <w:lang w:val="en-US"/>
          </w:rPr>
          <w:t xml:space="preserve"> </w:t>
        </w:r>
        <w:r w:rsidR="00355511" w:rsidRPr="00355511">
          <w:rPr>
            <w:highlight w:val="yellow"/>
            <w:lang w:val="en-US"/>
          </w:rPr>
          <w:t xml:space="preserve">[Ed. (YK): Check other places to </w:t>
        </w:r>
      </w:ins>
      <w:ins w:id="1815" w:author="Ye-Kui Wang" w:date="2014-02-11T18:13:00Z">
        <w:r w:rsidR="00355511">
          <w:rPr>
            <w:highlight w:val="yellow"/>
            <w:lang w:val="en-US"/>
          </w:rPr>
          <w:t>en</w:t>
        </w:r>
      </w:ins>
      <w:ins w:id="1816" w:author="Ye-Kui Wang" w:date="2014-02-11T18:11:00Z">
        <w:r w:rsidR="00355511" w:rsidRPr="00355511">
          <w:rPr>
            <w:highlight w:val="yellow"/>
            <w:lang w:val="en-US"/>
          </w:rPr>
          <w:t xml:space="preserve">sure correct handling of </w:t>
        </w:r>
      </w:ins>
      <w:ins w:id="1817" w:author="Ye-Kui Wang" w:date="2014-02-11T18:12:00Z">
        <w:r w:rsidR="00355511" w:rsidRPr="00355511">
          <w:rPr>
            <w:highlight w:val="yellow"/>
            <w:lang w:val="en-US"/>
          </w:rPr>
          <w:t>the base layer when this flag is equal to 1.</w:t>
        </w:r>
      </w:ins>
      <w:ins w:id="1818" w:author="Ye-Kui Wang" w:date="2014-02-11T18:11:00Z">
        <w:r w:rsidR="00355511" w:rsidRPr="00355511">
          <w:rPr>
            <w:highlight w:val="yellow"/>
            <w:lang w:val="en-US"/>
          </w:rPr>
          <w:t>]</w:t>
        </w:r>
      </w:ins>
    </w:p>
    <w:p w:rsidR="00502BBB" w:rsidRDefault="00502BBB" w:rsidP="00502BBB">
      <w:pPr>
        <w:tabs>
          <w:tab w:val="clear" w:pos="794"/>
          <w:tab w:val="left" w:pos="400"/>
        </w:tabs>
        <w:ind w:left="800" w:hanging="400"/>
        <w:rPr>
          <w:ins w:id="1819" w:author="Ye-Kui Wang" w:date="2014-02-11T15:44:00Z"/>
          <w:lang w:val="en-US"/>
        </w:rPr>
      </w:pPr>
      <w:ins w:id="1820" w:author="Ye-Kui Wang" w:date="2014-02-11T15:44:00Z">
        <w:r w:rsidRPr="00912A79">
          <w:rPr>
            <w:lang w:val="en-US"/>
          </w:rPr>
          <w:t>–</w:t>
        </w:r>
        <w:r w:rsidRPr="00912A79">
          <w:rPr>
            <w:lang w:val="en-US"/>
          </w:rPr>
          <w:tab/>
        </w:r>
        <w:r>
          <w:rPr>
            <w:lang w:val="en-US"/>
          </w:rPr>
          <w:t>There is no coded picture with nuh_layer_id equal to 0 in the bitstream.</w:t>
        </w:r>
      </w:ins>
    </w:p>
    <w:p w:rsidR="00502BBB" w:rsidRDefault="00502BBB" w:rsidP="00502BBB">
      <w:pPr>
        <w:tabs>
          <w:tab w:val="clear" w:pos="794"/>
          <w:tab w:val="left" w:pos="400"/>
        </w:tabs>
        <w:ind w:left="800" w:hanging="400"/>
        <w:rPr>
          <w:ins w:id="1821" w:author="Ye-Kui Wang" w:date="2014-02-11T15:44:00Z"/>
          <w:lang w:val="en-US"/>
        </w:rPr>
      </w:pPr>
      <w:ins w:id="1822" w:author="Ye-Kui Wang" w:date="2014-02-11T15:44:00Z">
        <w:r w:rsidRPr="00912A79">
          <w:rPr>
            <w:lang w:val="en-US"/>
          </w:rPr>
          <w:t>–</w:t>
        </w:r>
        <w:r w:rsidRPr="00912A79">
          <w:rPr>
            <w:lang w:val="en-US"/>
          </w:rPr>
          <w:tab/>
        </w:r>
        <w:r>
          <w:rPr>
            <w:lang w:val="en-US"/>
          </w:rPr>
          <w:t>The size of the sub-DPB for the layer with nuh_layer_id equal to 0 is set equal to 1.</w:t>
        </w:r>
      </w:ins>
    </w:p>
    <w:p w:rsidR="00502BBB" w:rsidRDefault="00502BBB" w:rsidP="00502BBB">
      <w:pPr>
        <w:tabs>
          <w:tab w:val="clear" w:pos="794"/>
          <w:tab w:val="left" w:pos="400"/>
        </w:tabs>
        <w:ind w:left="800" w:hanging="400"/>
        <w:rPr>
          <w:ins w:id="1823" w:author="Ye-Kui Wang" w:date="2014-02-11T15:44:00Z"/>
          <w:lang w:val="en-US"/>
        </w:rPr>
      </w:pPr>
      <w:ins w:id="1824" w:author="Ye-Kui Wang" w:date="2014-02-11T15:44:00Z">
        <w:r w:rsidRPr="00912A79">
          <w:rPr>
            <w:lang w:val="en-US"/>
          </w:rPr>
          <w:t>–</w:t>
        </w:r>
        <w:r w:rsidRPr="00912A79">
          <w:rPr>
            <w:lang w:val="en-US"/>
          </w:rPr>
          <w:tab/>
        </w:r>
        <w:r>
          <w:rPr>
            <w:lang w:val="en-US"/>
          </w:rPr>
          <w:t xml:space="preserve">The values of </w:t>
        </w:r>
        <w:r w:rsidRPr="00983CFA">
          <w:rPr>
            <w:lang w:val="en-US"/>
          </w:rPr>
          <w:t xml:space="preserve">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w:t>
        </w:r>
        <w:r>
          <w:rPr>
            <w:lang w:val="en-US"/>
          </w:rPr>
          <w:t xml:space="preserve"> for decoded pictures with nuh_layer_id equal to 0 are </w:t>
        </w:r>
      </w:ins>
      <w:ins w:id="1825" w:author="Ye-Kui Wang" w:date="2014-02-11T15:46:00Z">
        <w:r>
          <w:rPr>
            <w:lang w:val="en-US"/>
          </w:rPr>
          <w:t>set equal to</w:t>
        </w:r>
      </w:ins>
      <w:ins w:id="1826" w:author="Ye-Kui Wang" w:date="2014-02-11T15:47:00Z">
        <w:r>
          <w:rPr>
            <w:lang w:val="en-US"/>
          </w:rPr>
          <w:t xml:space="preserve"> the values of </w:t>
        </w:r>
        <w:r w:rsidRPr="00983CFA">
          <w:rPr>
            <w:lang w:val="en-US"/>
          </w:rPr>
          <w:t>pic_width</w:t>
        </w:r>
        <w:r>
          <w:rPr>
            <w:lang w:val="en-US"/>
          </w:rPr>
          <w:t>_vps</w:t>
        </w:r>
        <w:r w:rsidRPr="00983CFA">
          <w:rPr>
            <w:lang w:val="en-US"/>
          </w:rPr>
          <w:t>_in_luma_samples, pic_height</w:t>
        </w:r>
        <w:r>
          <w:rPr>
            <w:lang w:val="en-US"/>
          </w:rPr>
          <w:t>_vps</w:t>
        </w:r>
        <w:r w:rsidRPr="00983CFA">
          <w:rPr>
            <w:lang w:val="en-US"/>
          </w:rPr>
          <w:t xml:space="preserve">_in_luma_samples, </w:t>
        </w:r>
        <w:r w:rsidRPr="00983CFA">
          <w:rPr>
            <w:lang w:val="en-US" w:eastAsia="ko-KR"/>
          </w:rPr>
          <w:t>chroma_format</w:t>
        </w:r>
        <w:r>
          <w:rPr>
            <w:lang w:val="en-US" w:eastAsia="ko-KR"/>
          </w:rPr>
          <w:t>_vps</w:t>
        </w:r>
        <w:r w:rsidRPr="00983CFA">
          <w:rPr>
            <w:lang w:val="en-US" w:eastAsia="ko-KR"/>
          </w:rPr>
          <w:t>_idc, separate_colour_plane</w:t>
        </w:r>
        <w:r>
          <w:rPr>
            <w:lang w:val="en-US" w:eastAsia="ko-KR"/>
          </w:rPr>
          <w:t>_vps</w:t>
        </w:r>
        <w:r w:rsidRPr="00983CFA">
          <w:rPr>
            <w:lang w:val="en-US" w:eastAsia="ko-KR"/>
          </w:rPr>
          <w:t xml:space="preserve">_flag, </w:t>
        </w:r>
        <w:r w:rsidRPr="00983CFA">
          <w:rPr>
            <w:lang w:val="en-US"/>
          </w:rPr>
          <w:t>bit_depth</w:t>
        </w:r>
        <w:r>
          <w:rPr>
            <w:lang w:val="en-US"/>
          </w:rPr>
          <w:t>_vps</w:t>
        </w:r>
        <w:r w:rsidRPr="00983CFA">
          <w:rPr>
            <w:lang w:val="en-US"/>
          </w:rPr>
          <w:t>_luma_minus8, and bit_depth</w:t>
        </w:r>
      </w:ins>
      <w:ins w:id="1827" w:author="Ye-Kui Wang" w:date="2014-02-11T15:48:00Z">
        <w:r>
          <w:rPr>
            <w:lang w:val="en-US"/>
          </w:rPr>
          <w:t>_vps</w:t>
        </w:r>
      </w:ins>
      <w:ins w:id="1828" w:author="Ye-Kui Wang" w:date="2014-02-11T15:47:00Z">
        <w:r w:rsidRPr="00983CFA">
          <w:rPr>
            <w:lang w:val="en-US"/>
          </w:rPr>
          <w:t>_chroma_minus8</w:t>
        </w:r>
      </w:ins>
      <w:ins w:id="1829" w:author="Ye-Kui Wang" w:date="2014-02-11T15:48:00Z">
        <w:r>
          <w:rPr>
            <w:lang w:val="en-US"/>
          </w:rPr>
          <w:t xml:space="preserve">, respectively, of </w:t>
        </w:r>
      </w:ins>
      <w:ins w:id="1830" w:author="Ye-Kui Wang" w:date="2014-02-11T15:50:00Z">
        <w:r w:rsidRPr="00564A49">
          <w:rPr>
            <w:lang w:eastAsia="ko-KR"/>
          </w:rPr>
          <w:t>the vps_rep_format_idx[ </w:t>
        </w:r>
        <w:r>
          <w:rPr>
            <w:lang w:eastAsia="ko-KR"/>
          </w:rPr>
          <w:t>0</w:t>
        </w:r>
        <w:r w:rsidRPr="00564A49">
          <w:rPr>
            <w:lang w:eastAsia="ko-KR"/>
          </w:rPr>
          <w:t> ]-th rep_format( ) syntax structure in the active VPS</w:t>
        </w:r>
      </w:ins>
      <w:ins w:id="1831" w:author="Ye-Kui Wang" w:date="2014-02-11T15:44:00Z">
        <w:r>
          <w:rPr>
            <w:lang w:val="en-US"/>
          </w:rPr>
          <w:t>.</w:t>
        </w:r>
      </w:ins>
    </w:p>
    <w:p w:rsidR="00C107A8" w:rsidRDefault="00CA6A98" w:rsidP="00CA6A98">
      <w:pPr>
        <w:tabs>
          <w:tab w:val="clear" w:pos="794"/>
          <w:tab w:val="left" w:pos="400"/>
        </w:tabs>
        <w:ind w:left="800" w:hanging="400"/>
        <w:rPr>
          <w:ins w:id="1832" w:author="Ye-Kui Wang" w:date="2014-02-11T17:36:00Z"/>
          <w:lang w:val="en-US"/>
        </w:rPr>
      </w:pPr>
      <w:ins w:id="1833" w:author="Ye-Kui Wang" w:date="2014-02-11T17:19:00Z">
        <w:r w:rsidRPr="00912A79">
          <w:rPr>
            <w:lang w:val="en-US"/>
          </w:rPr>
          <w:t>–</w:t>
        </w:r>
        <w:r w:rsidRPr="00912A79">
          <w:rPr>
            <w:lang w:val="en-US"/>
          </w:rPr>
          <w:tab/>
        </w:r>
        <w:r>
          <w:rPr>
            <w:lang w:val="en-US"/>
          </w:rPr>
          <w:t xml:space="preserve">In addition to a list of decoded pictures, this process also outputs a flag BaseLayerOutputFlag, and, 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a flag BaseLayerPicOutputFlag for each access unit.</w:t>
        </w:r>
      </w:ins>
    </w:p>
    <w:p w:rsidR="00C107A8" w:rsidRPr="00564A49" w:rsidRDefault="00C107A8" w:rsidP="00C107A8">
      <w:pPr>
        <w:pStyle w:val="Note1CharCharCharCharCharChar"/>
        <w:ind w:left="1191"/>
        <w:rPr>
          <w:ins w:id="1834" w:author="Ye-Kui Wang" w:date="2014-02-11T17:36:00Z"/>
          <w:lang w:val="en-US"/>
        </w:rPr>
      </w:pPr>
      <w:ins w:id="1835" w:author="Ye-Kui Wang" w:date="2014-02-11T17:36:00Z">
        <w:r w:rsidRPr="00564A49">
          <w:rPr>
            <w:lang w:val="en-US"/>
          </w:rPr>
          <w:t>NOTE – Th</w:t>
        </w:r>
        <w:r>
          <w:rPr>
            <w:lang w:val="en-US"/>
          </w:rPr>
          <w:t>e BaseLayerOutputFlag and, when present, BaseLayerPicOutputFlag for each access unit</w:t>
        </w:r>
      </w:ins>
      <w:ins w:id="1836" w:author="Ye-Kui Wang" w:date="2014-02-11T17:37:00Z">
        <w:r>
          <w:rPr>
            <w:lang w:val="en-US"/>
          </w:rPr>
          <w:t>, are to be sent</w:t>
        </w:r>
      </w:ins>
      <w:ins w:id="1837" w:author="Ye-Kui Wang" w:date="2014-02-11T17:38:00Z">
        <w:r>
          <w:rPr>
            <w:lang w:val="en-US"/>
          </w:rPr>
          <w:t xml:space="preserve"> by an external means</w:t>
        </w:r>
      </w:ins>
      <w:ins w:id="1838" w:author="Ye-Kui Wang" w:date="2014-02-11T17:37:00Z">
        <w:r>
          <w:rPr>
            <w:lang w:val="en-US"/>
          </w:rPr>
          <w:t xml:space="preserve"> to the base layer decoder for controlling the output of base layer decoded pictures.</w:t>
        </w:r>
      </w:ins>
    </w:p>
    <w:p w:rsidR="00CA6A98" w:rsidRDefault="00CA6A98" w:rsidP="00C107A8">
      <w:pPr>
        <w:tabs>
          <w:tab w:val="clear" w:pos="794"/>
          <w:tab w:val="left" w:pos="400"/>
        </w:tabs>
        <w:ind w:left="1200" w:hanging="400"/>
        <w:rPr>
          <w:ins w:id="1839" w:author="Ye-Kui Wang" w:date="2014-02-11T17:19:00Z"/>
          <w:lang w:val="en-US"/>
        </w:rPr>
      </w:pPr>
      <w:ins w:id="1840" w:author="Ye-Kui Wang" w:date="2014-02-11T17:19:00Z">
        <w:r>
          <w:rPr>
            <w:lang w:val="en-US"/>
          </w:rPr>
          <w:t>The following applies:</w:t>
        </w:r>
      </w:ins>
    </w:p>
    <w:p w:rsidR="00CA6A98" w:rsidRDefault="00CA6A98" w:rsidP="00CA6A98">
      <w:pPr>
        <w:tabs>
          <w:tab w:val="clear" w:pos="794"/>
          <w:tab w:val="left" w:pos="400"/>
        </w:tabs>
        <w:ind w:left="1200" w:hanging="400"/>
        <w:rPr>
          <w:ins w:id="1841" w:author="Ye-Kui Wang" w:date="2014-02-11T17:19:00Z"/>
          <w:lang w:val="en-US"/>
        </w:rPr>
      </w:pPr>
      <w:ins w:id="1842" w:author="Ye-Kui Wang" w:date="2014-02-11T17:19:00Z">
        <w:r w:rsidRPr="00912A79">
          <w:rPr>
            <w:lang w:val="en-US"/>
          </w:rPr>
          <w:t>–</w:t>
        </w:r>
        <w:r w:rsidRPr="00912A79">
          <w:rPr>
            <w:lang w:val="en-US"/>
          </w:rPr>
          <w:tab/>
        </w:r>
        <w:r>
          <w:rPr>
            <w:lang w:val="en-US"/>
          </w:rPr>
          <w:t>BaseLayerOutputFlag is derived as follows:</w:t>
        </w:r>
      </w:ins>
    </w:p>
    <w:p w:rsidR="00CA6A98" w:rsidRDefault="00CA6A98" w:rsidP="00CA6A98">
      <w:pPr>
        <w:pStyle w:val="Equation"/>
        <w:tabs>
          <w:tab w:val="clear" w:pos="794"/>
          <w:tab w:val="clear" w:pos="1588"/>
          <w:tab w:val="left" w:pos="567"/>
          <w:tab w:val="left" w:pos="851"/>
          <w:tab w:val="left" w:pos="1134"/>
          <w:tab w:val="left" w:pos="1418"/>
          <w:tab w:val="left" w:pos="1701"/>
          <w:tab w:val="left" w:pos="1985"/>
          <w:tab w:val="left" w:pos="2268"/>
        </w:tabs>
        <w:ind w:left="1418"/>
        <w:rPr>
          <w:ins w:id="1843" w:author="Ye-Kui Wang" w:date="2014-02-11T17:19:00Z"/>
          <w:sz w:val="20"/>
          <w:lang w:val="en-US"/>
        </w:rPr>
      </w:pPr>
      <w:ins w:id="1844" w:author="Ye-Kui Wang" w:date="2014-02-11T17:19:00Z">
        <w:r w:rsidRPr="00AD2983">
          <w:rPr>
            <w:sz w:val="20"/>
            <w:lang w:val="en-US"/>
          </w:rPr>
          <w:t xml:space="preserve">BaseLayerOutputFlag </w:t>
        </w:r>
        <w:r>
          <w:rPr>
            <w:sz w:val="20"/>
            <w:lang w:val="en-US"/>
          </w:rPr>
          <w:t xml:space="preserve">= ( </w:t>
        </w:r>
        <w:r w:rsidRPr="00AD2983">
          <w:rPr>
            <w:sz w:val="20"/>
            <w:lang w:val="en-US"/>
          </w:rPr>
          <w:t>TargetOptLayerIdList[</w:t>
        </w:r>
        <w:r>
          <w:rPr>
            <w:sz w:val="20"/>
            <w:lang w:val="en-US"/>
          </w:rPr>
          <w:t> 0 </w:t>
        </w:r>
        <w:r w:rsidRPr="00AD2983">
          <w:rPr>
            <w:sz w:val="20"/>
            <w:lang w:val="en-US"/>
          </w:rPr>
          <w:t>]</w:t>
        </w:r>
        <w:r>
          <w:rPr>
            <w:sz w:val="20"/>
            <w:lang w:val="en-US"/>
          </w:rPr>
          <w:t xml:space="preserve">  = =  0 )</w:t>
        </w:r>
      </w:ins>
    </w:p>
    <w:p w:rsidR="00CA6A98" w:rsidRDefault="00CA6A98" w:rsidP="00DD17A0">
      <w:pPr>
        <w:tabs>
          <w:tab w:val="clear" w:pos="794"/>
          <w:tab w:val="left" w:pos="400"/>
        </w:tabs>
        <w:ind w:left="1191"/>
        <w:rPr>
          <w:ins w:id="1845" w:author="Ye-Kui Wang" w:date="2014-02-11T17:19:00Z"/>
          <w:lang w:val="en-US"/>
        </w:rPr>
      </w:pPr>
      <w:ins w:id="1846" w:author="Ye-Kui Wang" w:date="2014-02-11T17:19:00Z">
        <w:r>
          <w:rPr>
            <w:lang w:val="en-US"/>
          </w:rPr>
          <w:t>BaseLayerOutputFlag equal to 1 specifies that the base layer is a target output layer. BaseLayerOutputFlag equal to 0 specifies that the base layer is a not target output layer.</w:t>
        </w:r>
      </w:ins>
    </w:p>
    <w:p w:rsidR="00676828" w:rsidRDefault="00CA6A98" w:rsidP="00CA6A98">
      <w:pPr>
        <w:tabs>
          <w:tab w:val="clear" w:pos="794"/>
          <w:tab w:val="left" w:pos="400"/>
        </w:tabs>
        <w:ind w:left="1200" w:hanging="400"/>
        <w:rPr>
          <w:ins w:id="1847" w:author="Ye-Kui Wang" w:date="2014-02-11T17:32:00Z"/>
          <w:lang w:val="en-US"/>
        </w:rPr>
      </w:pPr>
      <w:ins w:id="1848" w:author="Ye-Kui Wang" w:date="2014-02-11T17:19:00Z">
        <w:r w:rsidRPr="00912A79">
          <w:rPr>
            <w:lang w:val="en-US"/>
          </w:rPr>
          <w:t>–</w:t>
        </w:r>
        <w:r w:rsidRPr="00912A79">
          <w:rPr>
            <w:lang w:val="en-US"/>
          </w:rPr>
          <w:tab/>
        </w:r>
        <w:r>
          <w:rPr>
            <w:lang w:val="en-US"/>
          </w:rPr>
          <w:t xml:space="preserve">When BaseLayerOutputFlag is equal to 0 and </w:t>
        </w:r>
        <w:r w:rsidRPr="00564A49">
          <w:rPr>
            <w:lang w:val="en-US"/>
          </w:rPr>
          <w:t>AltOptLayerFlag[ </w:t>
        </w:r>
        <w:r w:rsidRPr="00564A49">
          <w:rPr>
            <w:lang w:val="en-CA"/>
          </w:rPr>
          <w:t>TargetOptLayerSetIdx </w:t>
        </w:r>
        <w:r w:rsidRPr="00564A49">
          <w:rPr>
            <w:lang w:val="en-US"/>
          </w:rPr>
          <w:t>]</w:t>
        </w:r>
        <w:r>
          <w:rPr>
            <w:lang w:val="en-US"/>
          </w:rPr>
          <w:t xml:space="preserve"> is equal to 1, for each access unit, BaseLayerPicOutputFlag is derived as follows:</w:t>
        </w:r>
      </w:ins>
    </w:p>
    <w:p w:rsidR="00DD17A0" w:rsidRPr="00676828" w:rsidRDefault="00DD17A0" w:rsidP="00676828">
      <w:pPr>
        <w:pStyle w:val="Equation"/>
        <w:tabs>
          <w:tab w:val="clear" w:pos="794"/>
          <w:tab w:val="clear" w:pos="1588"/>
          <w:tab w:val="left" w:pos="567"/>
          <w:tab w:val="left" w:pos="851"/>
          <w:tab w:val="left" w:pos="1134"/>
          <w:tab w:val="left" w:pos="1418"/>
          <w:tab w:val="left" w:pos="1701"/>
          <w:tab w:val="left" w:pos="1985"/>
          <w:tab w:val="left" w:pos="2268"/>
        </w:tabs>
        <w:ind w:left="1418"/>
        <w:rPr>
          <w:ins w:id="1849" w:author="Ye-Kui Wang" w:date="2014-02-11T17:28:00Z"/>
          <w:sz w:val="20"/>
          <w:lang w:val="en-US"/>
        </w:rPr>
      </w:pPr>
      <w:ins w:id="1850" w:author="Ye-Kui Wang" w:date="2014-02-11T17:23:00Z">
        <w:r w:rsidRPr="00676828">
          <w:rPr>
            <w:sz w:val="20"/>
            <w:lang w:val="en-US"/>
          </w:rPr>
          <w:t>if</w:t>
        </w:r>
      </w:ins>
      <w:ins w:id="1851" w:author="Ye-Kui Wang" w:date="2014-02-11T17:33:00Z">
        <w:r w:rsidR="00676828">
          <w:rPr>
            <w:sz w:val="20"/>
            <w:lang w:val="en-US"/>
          </w:rPr>
          <w:t>(</w:t>
        </w:r>
      </w:ins>
      <w:ins w:id="1852" w:author="Ye-Kui Wang" w:date="2014-02-11T17:23:00Z">
        <w:r w:rsidRPr="00676828">
          <w:rPr>
            <w:sz w:val="20"/>
            <w:lang w:val="en-US"/>
          </w:rPr>
          <w:t xml:space="preserve"> the base layer is a </w:t>
        </w:r>
      </w:ins>
      <w:ins w:id="1853" w:author="Ye-Kui Wang" w:date="2014-02-11T17:24:00Z">
        <w:r w:rsidRPr="00676828">
          <w:rPr>
            <w:sz w:val="20"/>
            <w:lang w:val="en-US"/>
          </w:rPr>
          <w:t>direct or indirect reference layer of the target output layer</w:t>
        </w:r>
      </w:ins>
      <w:ins w:id="1854" w:author="Ye-Kui Wang" w:date="2014-02-11T17:25:00Z">
        <w:r w:rsidRPr="00676828">
          <w:rPr>
            <w:sz w:val="20"/>
            <w:lang w:val="en-US"/>
          </w:rPr>
          <w:t>, the access unit does not contain a picture at the target output layer</w:t>
        </w:r>
      </w:ins>
      <w:ins w:id="1855" w:author="Ye-Kui Wang" w:date="2014-02-11T17:26:00Z">
        <w:r w:rsidRPr="00676828">
          <w:rPr>
            <w:sz w:val="20"/>
            <w:lang w:val="en-US"/>
          </w:rPr>
          <w:t xml:space="preserve"> and does not contain a picture at any other direct or indirect reference layer of the target output layer</w:t>
        </w:r>
      </w:ins>
      <w:ins w:id="1856" w:author="Ye-Kui Wang" w:date="2014-02-11T17:33:00Z">
        <w:r w:rsidR="00676828">
          <w:rPr>
            <w:sz w:val="20"/>
            <w:lang w:val="en-US"/>
          </w:rPr>
          <w:t>)</w:t>
        </w:r>
        <w:r w:rsidR="00676828">
          <w:rPr>
            <w:sz w:val="20"/>
            <w:lang w:val="en-US"/>
          </w:rPr>
          <w:br/>
        </w:r>
        <w:r w:rsidR="00676828">
          <w:rPr>
            <w:sz w:val="20"/>
            <w:lang w:val="en-US"/>
          </w:rPr>
          <w:tab/>
        </w:r>
      </w:ins>
      <w:ins w:id="1857" w:author="Ye-Kui Wang" w:date="2014-02-11T17:27:00Z">
        <w:r w:rsidRPr="00676828">
          <w:rPr>
            <w:sz w:val="20"/>
            <w:lang w:val="en-US"/>
          </w:rPr>
          <w:t xml:space="preserve">BaseLayerPicOutputFlag </w:t>
        </w:r>
      </w:ins>
      <w:ins w:id="1858" w:author="Ye-Kui Wang" w:date="2014-02-11T17:33:00Z">
        <w:r w:rsidR="00676828">
          <w:rPr>
            <w:sz w:val="20"/>
            <w:lang w:val="en-US"/>
          </w:rPr>
          <w:t xml:space="preserve">= </w:t>
        </w:r>
      </w:ins>
      <w:ins w:id="1859" w:author="Ye-Kui Wang" w:date="2014-02-11T17:27:00Z">
        <w:r w:rsidRPr="00676828">
          <w:rPr>
            <w:sz w:val="20"/>
            <w:lang w:val="en-US"/>
          </w:rPr>
          <w:t>1</w:t>
        </w:r>
      </w:ins>
      <w:ins w:id="1860" w:author="Ye-Kui Wang" w:date="2014-02-11T17:33:00Z">
        <w:r w:rsidR="00676828">
          <w:rPr>
            <w:sz w:val="20"/>
            <w:lang w:val="en-US"/>
          </w:rPr>
          <w:br/>
          <w:t>else</w:t>
        </w:r>
        <w:r w:rsidR="00676828">
          <w:rPr>
            <w:sz w:val="20"/>
            <w:lang w:val="en-US"/>
          </w:rPr>
          <w:br/>
        </w:r>
        <w:r w:rsidR="00676828">
          <w:rPr>
            <w:sz w:val="20"/>
            <w:lang w:val="en-US"/>
          </w:rPr>
          <w:tab/>
        </w:r>
      </w:ins>
      <w:ins w:id="1861" w:author="Ye-Kui Wang" w:date="2014-02-11T17:27:00Z">
        <w:r w:rsidRPr="00676828">
          <w:rPr>
            <w:sz w:val="20"/>
            <w:lang w:val="en-US"/>
          </w:rPr>
          <w:t>BaseLayerPicOutputFlag</w:t>
        </w:r>
      </w:ins>
      <w:ins w:id="1862" w:author="Ye-Kui Wang" w:date="2014-02-11T17:28:00Z">
        <w:r w:rsidRPr="00676828">
          <w:rPr>
            <w:sz w:val="20"/>
            <w:lang w:val="en-US"/>
          </w:rPr>
          <w:t xml:space="preserve"> </w:t>
        </w:r>
      </w:ins>
      <w:ins w:id="1863" w:author="Ye-Kui Wang" w:date="2014-02-11T17:34:00Z">
        <w:r w:rsidR="00676828">
          <w:rPr>
            <w:sz w:val="20"/>
            <w:lang w:val="en-US"/>
          </w:rPr>
          <w:t>= 0</w:t>
        </w:r>
      </w:ins>
    </w:p>
    <w:p w:rsidR="00DD17A0" w:rsidRDefault="00DD17A0" w:rsidP="00DD17A0">
      <w:pPr>
        <w:tabs>
          <w:tab w:val="clear" w:pos="794"/>
          <w:tab w:val="left" w:pos="400"/>
        </w:tabs>
        <w:ind w:left="1191"/>
        <w:rPr>
          <w:ins w:id="1864" w:author="Ye-Kui Wang" w:date="2014-02-11T17:28:00Z"/>
          <w:lang w:val="en-US"/>
        </w:rPr>
      </w:pPr>
      <w:ins w:id="1865" w:author="Ye-Kui Wang" w:date="2014-02-11T17:28:00Z">
        <w:r>
          <w:rPr>
            <w:lang w:val="en-US"/>
          </w:rPr>
          <w:t xml:space="preserve">BaseLayerPicOutputFlag equal to 1 for an access unit specifies that the base layer picture of the access unit </w:t>
        </w:r>
      </w:ins>
      <w:ins w:id="1866" w:author="Ye-Kui Wang" w:date="2014-02-11T17:29:00Z">
        <w:r>
          <w:rPr>
            <w:lang w:val="en-US"/>
          </w:rPr>
          <w:t>is</w:t>
        </w:r>
      </w:ins>
      <w:ins w:id="1867" w:author="Ye-Kui Wang" w:date="2014-02-11T17:28:00Z">
        <w:r>
          <w:rPr>
            <w:lang w:val="en-US"/>
          </w:rPr>
          <w:t xml:space="preserve"> output. </w:t>
        </w:r>
      </w:ins>
      <w:ins w:id="1868" w:author="Ye-Kui Wang" w:date="2014-02-11T17:29:00Z">
        <w:r>
          <w:rPr>
            <w:lang w:val="en-US"/>
          </w:rPr>
          <w:t>BaseLayerPicOutputFlag equal to 0 for an access unit specifies that the base layer picture of the access unit is not output.</w:t>
        </w:r>
      </w:ins>
    </w:p>
    <w:p w:rsidR="00502BBB" w:rsidRDefault="00502BBB" w:rsidP="00502BBB">
      <w:pPr>
        <w:tabs>
          <w:tab w:val="clear" w:pos="794"/>
          <w:tab w:val="left" w:pos="400"/>
        </w:tabs>
        <w:ind w:left="800" w:hanging="400"/>
        <w:rPr>
          <w:ins w:id="1869" w:author="Ye-Kui Wang" w:date="2014-02-11T15:44:00Z"/>
          <w:lang w:val="en-US"/>
        </w:rPr>
      </w:pPr>
      <w:ins w:id="1870" w:author="Ye-Kui Wang" w:date="2014-02-11T15:44:00Z">
        <w:r w:rsidRPr="00912A79">
          <w:rPr>
            <w:lang w:val="en-US"/>
          </w:rPr>
          <w:t>–</w:t>
        </w:r>
        <w:r w:rsidRPr="00912A79">
          <w:rPr>
            <w:lang w:val="en-US"/>
          </w:rPr>
          <w:tab/>
        </w:r>
        <w:r>
          <w:rPr>
            <w:lang w:val="en-US"/>
          </w:rPr>
          <w:t xml:space="preserve">For each access unit, a decoded picture with nuh_layer_id equal to 0 may be provided by external means. When not provided, no </w:t>
        </w:r>
        <w:r>
          <w:rPr>
            <w:szCs w:val="22"/>
            <w:lang w:val="en-CA"/>
          </w:rPr>
          <w:t xml:space="preserve">picture with </w:t>
        </w:r>
        <w:r>
          <w:rPr>
            <w:lang w:val="en-US"/>
          </w:rPr>
          <w:t xml:space="preserve">nuh_layer_id equal to 0 </w:t>
        </w:r>
        <w:r>
          <w:rPr>
            <w:szCs w:val="22"/>
            <w:lang w:val="en-CA"/>
          </w:rPr>
          <w:t>is used for inter-layer prediction for the current access unit</w:t>
        </w:r>
        <w:r>
          <w:rPr>
            <w:lang w:val="en-US"/>
          </w:rPr>
          <w:t>. When provided, the following applies:</w:t>
        </w:r>
      </w:ins>
    </w:p>
    <w:p w:rsidR="00502BBB" w:rsidRDefault="00502BBB" w:rsidP="00502BBB">
      <w:pPr>
        <w:tabs>
          <w:tab w:val="clear" w:pos="794"/>
          <w:tab w:val="left" w:pos="400"/>
        </w:tabs>
        <w:ind w:left="1200" w:hanging="400"/>
        <w:rPr>
          <w:ins w:id="1871" w:author="Ye-Kui Wang" w:date="2014-02-11T15:44:00Z"/>
          <w:lang w:val="en-US"/>
        </w:rPr>
      </w:pPr>
      <w:ins w:id="1872" w:author="Ye-Kui Wang" w:date="2014-02-11T15:44:00Z">
        <w:r w:rsidRPr="00912A79">
          <w:rPr>
            <w:lang w:val="en-US"/>
          </w:rPr>
          <w:t>–</w:t>
        </w:r>
        <w:r w:rsidRPr="00912A79">
          <w:rPr>
            <w:lang w:val="en-US"/>
          </w:rPr>
          <w:tab/>
        </w:r>
        <w:r>
          <w:rPr>
            <w:lang w:val="en-US"/>
          </w:rPr>
          <w:t>The following information of the picture with nuh_layer_id equal to 0 for the access unit is provided by external means:</w:t>
        </w:r>
      </w:ins>
    </w:p>
    <w:p w:rsidR="00502BBB" w:rsidRPr="00A45D66" w:rsidRDefault="00502BBB" w:rsidP="00502BBB">
      <w:pPr>
        <w:tabs>
          <w:tab w:val="clear" w:pos="794"/>
          <w:tab w:val="left" w:pos="400"/>
        </w:tabs>
        <w:ind w:left="1591" w:hanging="400"/>
        <w:rPr>
          <w:ins w:id="1873" w:author="Ye-Kui Wang" w:date="2014-02-11T15:44:00Z"/>
          <w:lang w:val="en-US"/>
        </w:rPr>
      </w:pPr>
      <w:ins w:id="1874" w:author="Ye-Kui Wang" w:date="2014-02-11T15:44:00Z">
        <w:r w:rsidRPr="00912A79">
          <w:rPr>
            <w:lang w:val="en-US"/>
          </w:rPr>
          <w:t>–</w:t>
        </w:r>
        <w:r w:rsidRPr="00912A79">
          <w:rPr>
            <w:lang w:val="en-US"/>
          </w:rPr>
          <w:tab/>
        </w:r>
        <w:r w:rsidRPr="00A45D66">
          <w:rPr>
            <w:lang w:val="en-US"/>
          </w:rPr>
          <w:t>The decoded sample values</w:t>
        </w:r>
        <w:r>
          <w:rPr>
            <w:lang w:val="en-US"/>
          </w:rPr>
          <w:t xml:space="preserve"> (1</w:t>
        </w:r>
        <w:r w:rsidRPr="00983CFA">
          <w:rPr>
            <w:lang w:val="en-US"/>
          </w:rPr>
          <w:t xml:space="preserve"> sample array S</w:t>
        </w:r>
        <w:r w:rsidRPr="00983CFA">
          <w:rPr>
            <w:vertAlign w:val="subscript"/>
            <w:lang w:val="en-US"/>
          </w:rPr>
          <w:t>L</w:t>
        </w:r>
        <w:r>
          <w:rPr>
            <w:lang w:val="en-US"/>
          </w:rPr>
          <w:t xml:space="preserve"> if</w:t>
        </w:r>
        <w:r w:rsidRPr="00983CFA">
          <w:rPr>
            <w:lang w:val="en-US"/>
          </w:rPr>
          <w:t xml:space="preserve"> </w:t>
        </w:r>
        <w:r>
          <w:rPr>
            <w:lang w:val="en-US"/>
          </w:rPr>
          <w:t xml:space="preserve">chroma_format_idc is equal to 0 or </w:t>
        </w:r>
        <w:r w:rsidRPr="00983CFA">
          <w:rPr>
            <w:lang w:val="en-US"/>
          </w:rPr>
          <w:t>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xml:space="preserve">, </w:t>
        </w:r>
        <w:r>
          <w:rPr>
            <w:lang w:val="en-US"/>
          </w:rPr>
          <w:t xml:space="preserve">and </w:t>
        </w:r>
        <w:r w:rsidRPr="00983CFA">
          <w:rPr>
            <w:lang w:val="en-US"/>
          </w:rPr>
          <w:t>S</w:t>
        </w:r>
        <w:r w:rsidRPr="00983CFA">
          <w:rPr>
            <w:vertAlign w:val="subscript"/>
            <w:lang w:val="en-US"/>
          </w:rPr>
          <w:t>Cr</w:t>
        </w:r>
        <w:r>
          <w:rPr>
            <w:lang w:val="en-US"/>
          </w:rPr>
          <w:t xml:space="preserve"> otherwise)</w:t>
        </w:r>
      </w:ins>
    </w:p>
    <w:p w:rsidR="00502BBB" w:rsidRDefault="00502BBB" w:rsidP="00502BBB">
      <w:pPr>
        <w:tabs>
          <w:tab w:val="clear" w:pos="794"/>
          <w:tab w:val="left" w:pos="400"/>
        </w:tabs>
        <w:ind w:left="1591" w:hanging="400"/>
        <w:rPr>
          <w:ins w:id="1875" w:author="Ye-Kui Wang" w:date="2014-02-11T15:44:00Z"/>
          <w:lang w:val="en-US"/>
        </w:rPr>
      </w:pPr>
      <w:ins w:id="1876" w:author="Ye-Kui Wang" w:date="2014-02-11T15:44:00Z">
        <w:r w:rsidRPr="00912A79">
          <w:rPr>
            <w:lang w:val="en-US"/>
          </w:rPr>
          <w:t>–</w:t>
        </w:r>
        <w:r w:rsidRPr="00912A79">
          <w:rPr>
            <w:lang w:val="en-US"/>
          </w:rPr>
          <w:tab/>
        </w:r>
        <w:r>
          <w:rPr>
            <w:lang w:val="en-US"/>
          </w:rPr>
          <w:t>The value of the variable BlIrapPicFlag, and when BlIrapPicFlag is equal to 1, the value of nal_unit_type of the decoded picture</w:t>
        </w:r>
      </w:ins>
      <w:ins w:id="1877" w:author="Ye-Kui Wang" w:date="2014-02-11T15:51:00Z">
        <w:r w:rsidR="00D72970">
          <w:rPr>
            <w:lang w:val="en-US"/>
          </w:rPr>
          <w:t xml:space="preserve"> </w:t>
        </w:r>
        <w:r w:rsidR="00D72970" w:rsidRPr="00D72970">
          <w:rPr>
            <w:highlight w:val="yellow"/>
            <w:lang w:val="en-US"/>
          </w:rPr>
          <w:t xml:space="preserve">[Ed. (YK): This aspect is </w:t>
        </w:r>
      </w:ins>
      <w:ins w:id="1878" w:author="Ye-Kui Wang" w:date="2014-02-11T15:55:00Z">
        <w:r w:rsidR="00D72970">
          <w:rPr>
            <w:highlight w:val="yellow"/>
            <w:lang w:val="en-US"/>
          </w:rPr>
          <w:t xml:space="preserve">included here just as a place holder </w:t>
        </w:r>
      </w:ins>
      <w:ins w:id="1879" w:author="Ye-Kui Wang" w:date="2014-02-11T15:51:00Z">
        <w:r w:rsidR="00D72970" w:rsidRPr="00D72970">
          <w:rPr>
            <w:highlight w:val="yellow"/>
            <w:lang w:val="en-US"/>
          </w:rPr>
          <w:t>for further study</w:t>
        </w:r>
      </w:ins>
      <w:ins w:id="1880" w:author="Ye-Kui Wang" w:date="2014-02-11T15:56:00Z">
        <w:r w:rsidR="00D72970">
          <w:rPr>
            <w:highlight w:val="yellow"/>
            <w:lang w:val="en-US"/>
          </w:rPr>
          <w:t xml:space="preserve">. Issues to be studied include </w:t>
        </w:r>
      </w:ins>
      <w:ins w:id="1881" w:author="Ye-Kui Wang" w:date="2014-02-11T15:51:00Z">
        <w:r w:rsidR="00D72970" w:rsidRPr="00D72970">
          <w:rPr>
            <w:highlight w:val="yellow"/>
            <w:lang w:val="en-US"/>
          </w:rPr>
          <w:t xml:space="preserve">whether all the six </w:t>
        </w:r>
      </w:ins>
      <w:ins w:id="1882" w:author="Ye-Kui Wang" w:date="2014-02-11T15:52:00Z">
        <w:r w:rsidR="00D72970" w:rsidRPr="00D72970">
          <w:rPr>
            <w:highlight w:val="yellow"/>
            <w:lang w:val="en-US"/>
          </w:rPr>
          <w:t xml:space="preserve">specified </w:t>
        </w:r>
      </w:ins>
      <w:ins w:id="1883" w:author="Ye-Kui Wang" w:date="2014-02-11T15:51:00Z">
        <w:r w:rsidR="00D72970" w:rsidRPr="00D72970">
          <w:rPr>
            <w:highlight w:val="yellow"/>
            <w:lang w:val="en-US"/>
          </w:rPr>
          <w:t>types of IRAP NAL unit types</w:t>
        </w:r>
      </w:ins>
      <w:ins w:id="1884" w:author="Ye-Kui Wang" w:date="2014-02-11T15:52:00Z">
        <w:r w:rsidR="00D72970" w:rsidRPr="00D72970">
          <w:rPr>
            <w:highlight w:val="yellow"/>
            <w:lang w:val="en-US"/>
          </w:rPr>
          <w:t xml:space="preserve"> should be defined instead of just three</w:t>
        </w:r>
      </w:ins>
      <w:ins w:id="1885" w:author="Ye-Kui Wang" w:date="2014-02-11T15:54:00Z">
        <w:r w:rsidR="00D72970">
          <w:rPr>
            <w:highlight w:val="yellow"/>
            <w:lang w:val="en-US"/>
          </w:rPr>
          <w:t>, and whether codec specific definitions, e.g. when the base layer is AVC, are needed</w:t>
        </w:r>
      </w:ins>
      <w:ins w:id="1886" w:author="Ye-Kui Wang" w:date="2014-02-11T15:56:00Z">
        <w:r w:rsidR="00D72970">
          <w:rPr>
            <w:highlight w:val="yellow"/>
            <w:lang w:val="en-US"/>
          </w:rPr>
          <w:t>, such as defined in P0184v2_attachment</w:t>
        </w:r>
      </w:ins>
      <w:ins w:id="1887" w:author="Ye-Kui Wang" w:date="2014-02-11T15:52:00Z">
        <w:r w:rsidR="00D72970" w:rsidRPr="00D72970">
          <w:rPr>
            <w:highlight w:val="yellow"/>
            <w:lang w:val="en-US"/>
          </w:rPr>
          <w:t>.</w:t>
        </w:r>
      </w:ins>
      <w:ins w:id="1888" w:author="Ye-Kui Wang" w:date="2014-02-11T15:51:00Z">
        <w:r w:rsidR="00D72970" w:rsidRPr="00D72970">
          <w:rPr>
            <w:highlight w:val="yellow"/>
            <w:lang w:val="en-US"/>
          </w:rPr>
          <w:t>]</w:t>
        </w:r>
      </w:ins>
    </w:p>
    <w:p w:rsidR="00502BBB" w:rsidRDefault="00502BBB" w:rsidP="00502BBB">
      <w:pPr>
        <w:tabs>
          <w:tab w:val="clear" w:pos="794"/>
          <w:tab w:val="left" w:pos="400"/>
        </w:tabs>
        <w:ind w:left="1988" w:hanging="400"/>
        <w:rPr>
          <w:ins w:id="1889" w:author="Ye-Kui Wang" w:date="2014-02-11T15:44:00Z"/>
          <w:lang w:val="en-US"/>
        </w:rPr>
      </w:pPr>
      <w:ins w:id="1890" w:author="Ye-Kui Wang" w:date="2014-02-11T15:44:00Z">
        <w:r w:rsidRPr="00912A79">
          <w:rPr>
            <w:lang w:val="en-US"/>
          </w:rPr>
          <w:t>–</w:t>
        </w:r>
        <w:r w:rsidRPr="00912A79">
          <w:rPr>
            <w:lang w:val="en-US"/>
          </w:rPr>
          <w:tab/>
        </w:r>
        <w:r>
          <w:rPr>
            <w:lang w:val="en-US"/>
          </w:rPr>
          <w:t xml:space="preserve">BlIrapPicFlag equal to 1 specifies that the decoded picture is an IRAP picture. </w:t>
        </w:r>
      </w:ins>
      <w:ins w:id="1891" w:author="Adarsh K. Ramasubramonian" w:date="2014-02-12T11:51:00Z">
        <w:r w:rsidR="007B5421">
          <w:rPr>
            <w:lang w:val="en-US"/>
          </w:rPr>
          <w:t>Bl</w:t>
        </w:r>
      </w:ins>
      <w:ins w:id="1892" w:author="Ye-Kui Wang" w:date="2014-02-11T15:44:00Z">
        <w:r>
          <w:rPr>
            <w:lang w:val="en-US"/>
          </w:rPr>
          <w:t xml:space="preserve">IrapPicFlag equal to </w:t>
        </w:r>
      </w:ins>
      <w:ins w:id="1893" w:author="Adarsh K. Ramasubramonian" w:date="2014-02-12T11:51:00Z">
        <w:r w:rsidR="007B5421">
          <w:rPr>
            <w:lang w:val="en-US"/>
          </w:rPr>
          <w:t>0</w:t>
        </w:r>
      </w:ins>
      <w:ins w:id="1894" w:author="Ye-Kui Wang" w:date="2014-02-11T15:44:00Z">
        <w:r>
          <w:rPr>
            <w:lang w:val="en-US"/>
          </w:rPr>
          <w:t xml:space="preserve"> specifies that the decoded picture is a non-IRAP picture.</w:t>
        </w:r>
      </w:ins>
    </w:p>
    <w:p w:rsidR="00502BBB" w:rsidRDefault="00502BBB" w:rsidP="00502BBB">
      <w:pPr>
        <w:tabs>
          <w:tab w:val="clear" w:pos="794"/>
          <w:tab w:val="left" w:pos="400"/>
        </w:tabs>
        <w:ind w:left="1988" w:hanging="400"/>
        <w:rPr>
          <w:ins w:id="1895" w:author="Ye-Kui Wang" w:date="2014-02-11T15:44:00Z"/>
          <w:noProof/>
          <w:lang w:eastAsia="ko-KR"/>
        </w:rPr>
      </w:pPr>
      <w:ins w:id="1896" w:author="Ye-Kui Wang" w:date="2014-02-11T15:44:00Z">
        <w:r w:rsidRPr="00912A79">
          <w:rPr>
            <w:lang w:val="en-US"/>
          </w:rPr>
          <w:t>–</w:t>
        </w:r>
        <w:r w:rsidRPr="00912A79">
          <w:rPr>
            <w:lang w:val="en-US"/>
          </w:rPr>
          <w:tab/>
        </w:r>
        <w:r>
          <w:rPr>
            <w:lang w:val="en-US"/>
          </w:rPr>
          <w:t xml:space="preserve">The provided value of nal_unit_type of the decoded picture shall be equal to </w:t>
        </w:r>
        <w:r>
          <w:rPr>
            <w:noProof/>
          </w:rPr>
          <w:t xml:space="preserve">IDR_W_RADL, </w:t>
        </w:r>
        <w:r w:rsidRPr="0056241E">
          <w:rPr>
            <w:noProof/>
            <w:lang w:eastAsia="ko-KR"/>
          </w:rPr>
          <w:t>CRA_NUT</w:t>
        </w:r>
        <w:r>
          <w:rPr>
            <w:noProof/>
            <w:lang w:eastAsia="ko-KR"/>
          </w:rPr>
          <w:t>, or BLA_W_LP.</w:t>
        </w:r>
      </w:ins>
    </w:p>
    <w:p w:rsidR="00502BBB" w:rsidRDefault="00502BBB" w:rsidP="00502BBB">
      <w:pPr>
        <w:tabs>
          <w:tab w:val="clear" w:pos="794"/>
          <w:tab w:val="left" w:pos="400"/>
        </w:tabs>
        <w:ind w:left="2385" w:hanging="400"/>
        <w:rPr>
          <w:ins w:id="1897" w:author="Ye-Kui Wang" w:date="2014-02-11T15:44:00Z"/>
          <w:lang w:val="en-US"/>
        </w:rPr>
      </w:pPr>
      <w:ins w:id="1898" w:author="Ye-Kui Wang" w:date="2014-02-11T15:44:00Z">
        <w:r w:rsidRPr="00912A79">
          <w:rPr>
            <w:lang w:val="en-US"/>
          </w:rPr>
          <w:lastRenderedPageBreak/>
          <w:t>–</w:t>
        </w:r>
        <w:r w:rsidRPr="00912A79">
          <w:rPr>
            <w:lang w:val="en-US"/>
          </w:rPr>
          <w:tab/>
        </w:r>
        <w:r>
          <w:rPr>
            <w:lang w:val="en-US"/>
          </w:rPr>
          <w:t xml:space="preserve">nal_unit_type equal to </w:t>
        </w:r>
        <w:r>
          <w:rPr>
            <w:noProof/>
          </w:rPr>
          <w:t>IDR_W_RADL</w:t>
        </w:r>
        <w:r>
          <w:rPr>
            <w:lang w:val="en-US"/>
          </w:rPr>
          <w:t xml:space="preserve"> specifies that the decoded picture is an IDR picture.</w:t>
        </w:r>
      </w:ins>
    </w:p>
    <w:p w:rsidR="00502BBB" w:rsidRPr="00A45D66" w:rsidRDefault="00502BBB" w:rsidP="00502BBB">
      <w:pPr>
        <w:tabs>
          <w:tab w:val="clear" w:pos="794"/>
          <w:tab w:val="left" w:pos="400"/>
        </w:tabs>
        <w:ind w:left="2385" w:hanging="400"/>
        <w:rPr>
          <w:ins w:id="1899" w:author="Ye-Kui Wang" w:date="2014-02-11T15:44:00Z"/>
          <w:lang w:val="en-US"/>
        </w:rPr>
      </w:pPr>
      <w:ins w:id="1900" w:author="Ye-Kui Wang" w:date="2014-02-11T15:44:00Z">
        <w:r w:rsidRPr="00912A79">
          <w:rPr>
            <w:lang w:val="en-US"/>
          </w:rPr>
          <w:t>–</w:t>
        </w:r>
        <w:r w:rsidRPr="00912A79">
          <w:rPr>
            <w:lang w:val="en-US"/>
          </w:rPr>
          <w:tab/>
        </w:r>
        <w:r>
          <w:rPr>
            <w:lang w:val="en-US"/>
          </w:rPr>
          <w:t xml:space="preserve">nal_unit_type equal to </w:t>
        </w:r>
        <w:r w:rsidRPr="0056241E">
          <w:rPr>
            <w:noProof/>
            <w:lang w:eastAsia="ko-KR"/>
          </w:rPr>
          <w:t>CRA_NUT</w:t>
        </w:r>
        <w:r>
          <w:rPr>
            <w:lang w:val="en-US"/>
          </w:rPr>
          <w:t xml:space="preserve"> specifies that the decoded picture is a CRA picture</w:t>
        </w:r>
        <w:r>
          <w:t>.</w:t>
        </w:r>
      </w:ins>
    </w:p>
    <w:p w:rsidR="00502BBB" w:rsidRPr="00A45D66" w:rsidRDefault="00502BBB" w:rsidP="00502BBB">
      <w:pPr>
        <w:tabs>
          <w:tab w:val="clear" w:pos="794"/>
          <w:tab w:val="left" w:pos="400"/>
        </w:tabs>
        <w:ind w:left="2385" w:hanging="400"/>
        <w:rPr>
          <w:ins w:id="1901" w:author="Ye-Kui Wang" w:date="2014-02-11T15:44:00Z"/>
          <w:lang w:val="en-US"/>
        </w:rPr>
      </w:pPr>
      <w:ins w:id="1902" w:author="Ye-Kui Wang" w:date="2014-02-11T15:44:00Z">
        <w:r w:rsidRPr="00912A79">
          <w:rPr>
            <w:lang w:val="en-US"/>
          </w:rPr>
          <w:t>–</w:t>
        </w:r>
        <w:r w:rsidRPr="00912A79">
          <w:rPr>
            <w:lang w:val="en-US"/>
          </w:rPr>
          <w:tab/>
        </w:r>
        <w:r>
          <w:rPr>
            <w:lang w:val="en-US"/>
          </w:rPr>
          <w:t xml:space="preserve">nal_unit_type equal to </w:t>
        </w:r>
        <w:r>
          <w:rPr>
            <w:noProof/>
            <w:lang w:eastAsia="ko-KR"/>
          </w:rPr>
          <w:t>BLA_W_LP</w:t>
        </w:r>
        <w:r>
          <w:rPr>
            <w:lang w:val="en-US"/>
          </w:rPr>
          <w:t xml:space="preserve"> specifies that the decoded picture is a BLA picture</w:t>
        </w:r>
        <w:r>
          <w:t>.</w:t>
        </w:r>
      </w:ins>
    </w:p>
    <w:p w:rsidR="00502BBB" w:rsidRDefault="00502BBB" w:rsidP="00502BBB">
      <w:pPr>
        <w:tabs>
          <w:tab w:val="clear" w:pos="794"/>
          <w:tab w:val="left" w:pos="400"/>
        </w:tabs>
        <w:ind w:left="1200" w:hanging="400"/>
        <w:rPr>
          <w:ins w:id="1903" w:author="Ye-Kui Wang" w:date="2014-02-11T15:44:00Z"/>
          <w:lang w:val="en-US"/>
        </w:rPr>
      </w:pPr>
      <w:ins w:id="1904" w:author="Ye-Kui Wang" w:date="2014-02-11T15:44:00Z">
        <w:r w:rsidRPr="00912A79">
          <w:rPr>
            <w:lang w:val="en-US"/>
          </w:rPr>
          <w:t>–</w:t>
        </w:r>
        <w:r w:rsidRPr="00912A79">
          <w:rPr>
            <w:lang w:val="en-US"/>
          </w:rPr>
          <w:tab/>
        </w:r>
        <w:r>
          <w:rPr>
            <w:lang w:val="en-US"/>
          </w:rPr>
          <w:t>The following applies for the decoded picture with nuh_layer_id equal to 0 for the access unit:</w:t>
        </w:r>
      </w:ins>
    </w:p>
    <w:p w:rsidR="00502BBB" w:rsidRPr="00A45D66" w:rsidRDefault="00502BBB" w:rsidP="00502BBB">
      <w:pPr>
        <w:tabs>
          <w:tab w:val="clear" w:pos="794"/>
          <w:tab w:val="left" w:pos="400"/>
        </w:tabs>
        <w:ind w:left="1591" w:hanging="400"/>
        <w:rPr>
          <w:ins w:id="1905" w:author="Ye-Kui Wang" w:date="2014-02-11T15:44:00Z"/>
          <w:lang w:val="en-CA"/>
        </w:rPr>
      </w:pPr>
      <w:ins w:id="1906" w:author="Ye-Kui Wang" w:date="2014-02-11T15:44:00Z">
        <w:r w:rsidRPr="00912A79">
          <w:rPr>
            <w:lang w:val="en-US"/>
          </w:rPr>
          <w:t>–</w:t>
        </w:r>
        <w:r w:rsidRPr="00912A79">
          <w:rPr>
            <w:lang w:val="en-US"/>
          </w:rPr>
          <w:tab/>
        </w:r>
        <w:r w:rsidRPr="00BA0FD3">
          <w:rPr>
            <w:lang w:val="en-US"/>
          </w:rPr>
          <w:t xml:space="preserve">The decoded picture </w:t>
        </w:r>
        <w:r>
          <w:rPr>
            <w:lang w:val="en-US"/>
          </w:rPr>
          <w:t xml:space="preserve">with nuh_layer_id equal to 0 </w:t>
        </w:r>
        <w:r w:rsidRPr="00BA0FD3">
          <w:rPr>
            <w:lang w:val="en-US"/>
          </w:rPr>
          <w:t xml:space="preserve">is </w:t>
        </w:r>
        <w:r>
          <w:rPr>
            <w:lang w:val="en-US"/>
          </w:rPr>
          <w:t xml:space="preserve">stored in the sub-DPB for the layer with nuh_layer_id equal to 0 and is </w:t>
        </w:r>
        <w:r w:rsidRPr="00BA0FD3">
          <w:rPr>
            <w:lang w:val="en-US"/>
          </w:rPr>
          <w:t>marked as "used for long-term reference"</w:t>
        </w:r>
        <w:r>
          <w:rPr>
            <w:lang w:val="en-US"/>
          </w:rPr>
          <w:t>.</w:t>
        </w:r>
      </w:ins>
    </w:p>
    <w:p w:rsidR="00502BBB" w:rsidRDefault="00502BBB" w:rsidP="00502BBB">
      <w:pPr>
        <w:tabs>
          <w:tab w:val="clear" w:pos="794"/>
          <w:tab w:val="left" w:pos="400"/>
        </w:tabs>
        <w:ind w:left="1591" w:hanging="400"/>
        <w:rPr>
          <w:ins w:id="1907" w:author="Ye-Kui Wang" w:date="2014-02-11T15:44:00Z"/>
          <w:lang w:val="en-US"/>
        </w:rPr>
      </w:pPr>
      <w:ins w:id="1908" w:author="Ye-Kui Wang" w:date="2014-02-11T15:44:00Z">
        <w:r w:rsidRPr="00912A79">
          <w:rPr>
            <w:lang w:val="en-US"/>
          </w:rPr>
          <w:t>–</w:t>
        </w:r>
        <w:r w:rsidRPr="00912A79">
          <w:rPr>
            <w:lang w:val="en-US"/>
          </w:rPr>
          <w:tab/>
        </w:r>
        <w:r>
          <w:rPr>
            <w:lang w:val="en-US"/>
          </w:rPr>
          <w:t>If the access unit has at least one picture with nuh_layer_id greater than 0, t</w:t>
        </w:r>
        <w:r w:rsidRPr="00BA0FD3">
          <w:rPr>
            <w:lang w:val="en-US"/>
          </w:rPr>
          <w:t xml:space="preserve">he </w:t>
        </w:r>
        <w:r>
          <w:rPr>
            <w:lang w:val="en-US"/>
          </w:rPr>
          <w:t>PicOrderCntVal</w:t>
        </w:r>
        <w:r w:rsidRPr="00BA0FD3">
          <w:rPr>
            <w:lang w:val="en-US"/>
          </w:rPr>
          <w:t xml:space="preserve"> of the decoded picture </w:t>
        </w:r>
        <w:r>
          <w:rPr>
            <w:lang w:val="en-US"/>
          </w:rPr>
          <w:t xml:space="preserve">with nuh_layer_id equal to 0 </w:t>
        </w:r>
        <w:r w:rsidRPr="00BA0FD3">
          <w:rPr>
            <w:lang w:val="en-US"/>
          </w:rPr>
          <w:t xml:space="preserve">is set equal to the </w:t>
        </w:r>
        <w:r>
          <w:rPr>
            <w:lang w:val="en-US"/>
          </w:rPr>
          <w:t>PicOrderCntVal</w:t>
        </w:r>
        <w:r w:rsidRPr="00BA0FD3">
          <w:rPr>
            <w:lang w:val="en-US"/>
          </w:rPr>
          <w:t xml:space="preserve"> of </w:t>
        </w:r>
        <w:r>
          <w:rPr>
            <w:lang w:val="en-US"/>
          </w:rPr>
          <w:t>any picture with nuh_layer_id greater than 0 in the access unit. Otherwise, the decoded picture with nuh_layer_id equal to 0 is discarded and the sub-DPB for the layer with nuh_layer_id equal to 0 is set to be empty.</w:t>
        </w:r>
      </w:ins>
    </w:p>
    <w:p w:rsidR="00502BBB" w:rsidRPr="00564A49" w:rsidRDefault="00502BBB" w:rsidP="00D72970">
      <w:pPr>
        <w:tabs>
          <w:tab w:val="clear" w:pos="794"/>
          <w:tab w:val="left" w:pos="400"/>
        </w:tabs>
        <w:ind w:left="1200" w:hanging="400"/>
        <w:rPr>
          <w:lang w:val="en-US"/>
        </w:rPr>
      </w:pPr>
      <w:ins w:id="1909" w:author="Ye-Kui Wang" w:date="2014-02-11T15:44:00Z">
        <w:r w:rsidRPr="00912A79">
          <w:rPr>
            <w:lang w:val="en-US"/>
          </w:rPr>
          <w:t>–</w:t>
        </w:r>
        <w:r w:rsidRPr="00912A79">
          <w:rPr>
            <w:lang w:val="en-US"/>
          </w:rPr>
          <w:tab/>
        </w:r>
        <w:r>
          <w:rPr>
            <w:lang w:val="en-US"/>
          </w:rPr>
          <w:t>When the access unit has at least one picture with nuh_layer_id greater than 0, after all pictures in the access unit are decoded, the sub-DPB for the layer with nuh_layer_id equal to 0 is set to be empty.</w:t>
        </w:r>
      </w:ins>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10" w:name="_Toc377921550"/>
      <w:bookmarkStart w:id="1911" w:name="_Toc378026188"/>
      <w:r w:rsidRPr="00564A49">
        <w:rPr>
          <w:lang w:val="en-US"/>
        </w:rPr>
        <w:t>Decoding process for a coded picture with nuh_layer_id equal to 0</w:t>
      </w:r>
      <w:bookmarkEnd w:id="1910"/>
      <w:bookmarkEnd w:id="1911"/>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912"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13" w:name="_Toc377921551"/>
      <w:bookmarkStart w:id="1914" w:name="_Toc378026189"/>
      <w:bookmarkStart w:id="1915" w:name="_Ref379900942"/>
      <w:r w:rsidRPr="00564A49">
        <w:rPr>
          <w:lang w:val="en-US"/>
        </w:rPr>
        <w:t>Decoding process for a coded picture with nuh_layer_id greater than 0</w:t>
      </w:r>
      <w:bookmarkEnd w:id="1913"/>
      <w:bookmarkEnd w:id="1914"/>
      <w:bookmarkEnd w:id="1915"/>
    </w:p>
    <w:bookmarkEnd w:id="1912"/>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16" w:name="_Ref343098647"/>
      <w:bookmarkStart w:id="1917" w:name="_Toc377921552"/>
      <w:bookmarkStart w:id="1918" w:name="_Toc378026190"/>
      <w:r w:rsidRPr="00564A49">
        <w:rPr>
          <w:lang w:val="en-US"/>
        </w:rPr>
        <w:t>Decoding process for starting the decoding of a coded picture</w:t>
      </w:r>
      <w:bookmarkEnd w:id="1916"/>
      <w:r w:rsidRPr="00564A49">
        <w:rPr>
          <w:lang w:val="en-US"/>
        </w:rPr>
        <w:t xml:space="preserve"> with nuh_layer_id greater than 0</w:t>
      </w:r>
      <w:bookmarkEnd w:id="1917"/>
      <w:bookmarkEnd w:id="1918"/>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xml:space="preserve"> nuh_layer_id ] is not equal to 0 and the current picture is an IRAP picture with NoRaslOutputFlag equal to 1, the decoding process for generating unavailable reference </w:t>
      </w:r>
      <w:r w:rsidRPr="00564A49">
        <w:rPr>
          <w:lang w:val="en-US"/>
        </w:rPr>
        <w:lastRenderedPageBreak/>
        <w:t>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19" w:name="_Ref346382028"/>
      <w:bookmarkStart w:id="1920" w:name="_Toc377921553"/>
      <w:bookmarkStart w:id="1921" w:name="_Toc378026191"/>
      <w:r w:rsidRPr="00564A49">
        <w:rPr>
          <w:lang w:val="en-US"/>
        </w:rPr>
        <w:t>Decoding process for ending the decoding of a coded picture</w:t>
      </w:r>
      <w:bookmarkEnd w:id="1919"/>
      <w:r w:rsidRPr="00564A49">
        <w:rPr>
          <w:lang w:val="en-US"/>
        </w:rPr>
        <w:t xml:space="preserve"> with nuh_layer_id greater than 0</w:t>
      </w:r>
      <w:bookmarkEnd w:id="1920"/>
      <w:bookmarkEnd w:id="1921"/>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922" w:name="_Ref343168794"/>
      <w:r w:rsidRPr="00564A49">
        <w:rPr>
          <w:lang w:val="en-US"/>
        </w:rPr>
        <w:t>Marking process for sub-layer non-reference pictures not needed for inter-layer prediction</w:t>
      </w:r>
      <w:bookmarkEnd w:id="1922"/>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23" w:name="_Ref363260402"/>
      <w:bookmarkStart w:id="1924" w:name="_Toc377921554"/>
      <w:bookmarkStart w:id="1925" w:name="_Toc378026192"/>
      <w:r w:rsidRPr="00564A49">
        <w:rPr>
          <w:lang w:val="en-US"/>
        </w:rPr>
        <w:t>Generation of unavailable reference pictures for pictures first in decoding order within a layer</w:t>
      </w:r>
      <w:bookmarkEnd w:id="1923"/>
      <w:bookmarkEnd w:id="1924"/>
      <w:bookmarkEnd w:id="1925"/>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 xml:space="preserve">NOTE – A cross-layer random access skipped (CL-RAS) picture is a picture with nuh_layer_id equal to layerId such that LayerInitializedFlag[ layerId ] is equal to 0 when the decoding process for starting the decoding of a coded picture with </w:t>
      </w:r>
      <w:r w:rsidRPr="00564A49">
        <w:rPr>
          <w:sz w:val="18"/>
          <w:szCs w:val="18"/>
          <w:lang w:val="en-US"/>
        </w:rPr>
        <w:lastRenderedPageBreak/>
        <w:t>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26" w:name="_Ref373393356"/>
      <w:bookmarkStart w:id="1927" w:name="_Toc377921555"/>
      <w:bookmarkStart w:id="1928" w:name="_Toc378026193"/>
      <w:r w:rsidRPr="00564A49">
        <w:rPr>
          <w:lang w:val="en-US"/>
        </w:rPr>
        <w:t>NAL unit decoding process</w:t>
      </w:r>
      <w:bookmarkEnd w:id="1926"/>
      <w:bookmarkEnd w:id="1927"/>
      <w:bookmarkEnd w:id="1928"/>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29" w:name="_Ref363319757"/>
      <w:bookmarkStart w:id="1930" w:name="_Toc377921556"/>
      <w:bookmarkStart w:id="1931" w:name="_Toc378026194"/>
      <w:r w:rsidRPr="00564A49">
        <w:rPr>
          <w:lang w:val="en-US"/>
        </w:rPr>
        <w:t>Slice decoding processes</w:t>
      </w:r>
      <w:bookmarkEnd w:id="1929"/>
      <w:bookmarkEnd w:id="1930"/>
      <w:bookmarkEnd w:id="193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32" w:name="_Ref363319686"/>
      <w:bookmarkStart w:id="1933" w:name="_Toc377921557"/>
      <w:bookmarkStart w:id="1934" w:name="_Toc378026195"/>
      <w:r w:rsidRPr="00564A49">
        <w:rPr>
          <w:lang w:val="en-US"/>
        </w:rPr>
        <w:t>Decoding process for picture order count</w:t>
      </w:r>
      <w:bookmarkEnd w:id="1932"/>
      <w:bookmarkEnd w:id="1933"/>
      <w:bookmarkEnd w:id="1934"/>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The function PicOrderCnt(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35" w:name="_Ref363319770"/>
      <w:bookmarkStart w:id="1936" w:name="_Toc377921558"/>
      <w:bookmarkStart w:id="1937" w:name="_Toc378026196"/>
      <w:r w:rsidRPr="00564A49">
        <w:rPr>
          <w:lang w:val="en-US"/>
        </w:rPr>
        <w:t>Decoding process for reference picture set</w:t>
      </w:r>
      <w:bookmarkEnd w:id="1935"/>
      <w:bookmarkEnd w:id="1936"/>
      <w:bookmarkEnd w:id="1937"/>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938" w:name="_Ref373399028"/>
      <w:bookmarkStart w:id="1939" w:name="_Toc377921559"/>
      <w:bookmarkStart w:id="1940" w:name="_Toc378026197"/>
      <w:bookmarkStart w:id="1941" w:name="_Ref316823342"/>
      <w:bookmarkStart w:id="1942" w:name="_Toc364083218"/>
      <w:bookmarkStart w:id="1943" w:name="_Ref373317388"/>
      <w:r w:rsidRPr="00564A49">
        <w:rPr>
          <w:noProof/>
        </w:rPr>
        <w:t>Decoding process for generating unavailable reference pictures</w:t>
      </w:r>
      <w:bookmarkEnd w:id="1938"/>
      <w:bookmarkEnd w:id="1939"/>
      <w:bookmarkEnd w:id="1940"/>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944" w:name="_Toc377921560"/>
      <w:bookmarkStart w:id="1945" w:name="_Toc378026198"/>
      <w:r w:rsidRPr="00564A49">
        <w:rPr>
          <w:noProof/>
        </w:rPr>
        <w:lastRenderedPageBreak/>
        <w:t>Decoding process for reference picture lists construction</w:t>
      </w:r>
      <w:bookmarkEnd w:id="1944"/>
      <w:bookmarkEnd w:id="1945"/>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46" w:name="_Ref373399155"/>
      <w:bookmarkStart w:id="1947" w:name="_Toc377921561"/>
      <w:bookmarkStart w:id="1948" w:name="_Toc378026199"/>
      <w:bookmarkEnd w:id="1941"/>
      <w:bookmarkEnd w:id="1942"/>
      <w:bookmarkEnd w:id="1943"/>
      <w:r w:rsidRPr="00564A49">
        <w:rPr>
          <w:lang w:val="en-US"/>
        </w:rPr>
        <w:t>Decoding process for coding units coded in intra prediction mode</w:t>
      </w:r>
      <w:bookmarkEnd w:id="1946"/>
      <w:bookmarkEnd w:id="1947"/>
      <w:bookmarkEnd w:id="1948"/>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49" w:name="_Ref360894666"/>
      <w:bookmarkStart w:id="1950" w:name="_Toc377921562"/>
      <w:bookmarkStart w:id="1951" w:name="_Toc378026200"/>
      <w:r w:rsidRPr="00564A49">
        <w:rPr>
          <w:lang w:val="en-US"/>
        </w:rPr>
        <w:t>Decoding process for coding units coded in inter prediction mode</w:t>
      </w:r>
      <w:bookmarkEnd w:id="1949"/>
      <w:bookmarkEnd w:id="1950"/>
      <w:bookmarkEnd w:id="1951"/>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52" w:name="_Ref373399172"/>
      <w:bookmarkStart w:id="1953" w:name="_Toc377921563"/>
      <w:bookmarkStart w:id="1954" w:name="_Toc378026201"/>
      <w:r w:rsidRPr="00564A49">
        <w:rPr>
          <w:lang w:val="en-US"/>
        </w:rPr>
        <w:lastRenderedPageBreak/>
        <w:t>Scaling, transformation and array construction process prior to deblocking filter process</w:t>
      </w:r>
      <w:bookmarkEnd w:id="1952"/>
      <w:bookmarkEnd w:id="1953"/>
      <w:bookmarkEnd w:id="1954"/>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55" w:name="_Ref373399174"/>
      <w:bookmarkStart w:id="1956" w:name="_Toc377921564"/>
      <w:bookmarkStart w:id="1957" w:name="_Toc378026202"/>
      <w:r w:rsidRPr="00564A49">
        <w:rPr>
          <w:lang w:val="en-US"/>
        </w:rPr>
        <w:t>In-loop filter process</w:t>
      </w:r>
      <w:bookmarkEnd w:id="1955"/>
      <w:bookmarkEnd w:id="1956"/>
      <w:bookmarkEnd w:id="1957"/>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58" w:name="_Ref373399205"/>
      <w:bookmarkStart w:id="1959" w:name="_Toc377921565"/>
      <w:bookmarkStart w:id="1960" w:name="_Toc378026203"/>
      <w:r w:rsidRPr="00564A49">
        <w:rPr>
          <w:lang w:val="en-US"/>
        </w:rPr>
        <w:t>Parsing process</w:t>
      </w:r>
      <w:bookmarkEnd w:id="1958"/>
      <w:bookmarkEnd w:id="1959"/>
      <w:bookmarkEnd w:id="1960"/>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61" w:name="_Ref373399232"/>
      <w:bookmarkStart w:id="1962" w:name="_Toc377921566"/>
      <w:bookmarkStart w:id="1963" w:name="_Toc378026204"/>
      <w:r w:rsidRPr="00564A49">
        <w:rPr>
          <w:lang w:val="en-US"/>
        </w:rPr>
        <w:t>Specification of bitstream subsets</w:t>
      </w:r>
      <w:bookmarkEnd w:id="1961"/>
      <w:bookmarkEnd w:id="1962"/>
      <w:bookmarkEnd w:id="1963"/>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64" w:name="_Toc377921567"/>
      <w:bookmarkStart w:id="1965" w:name="_Toc378026205"/>
      <w:r w:rsidRPr="00564A49">
        <w:rPr>
          <w:lang w:val="en-US"/>
        </w:rPr>
        <w:t>(Void)</w:t>
      </w:r>
      <w:bookmarkEnd w:id="1964"/>
      <w:bookmarkEnd w:id="1965"/>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66" w:name="_Ref348357790"/>
      <w:bookmarkStart w:id="1967" w:name="_Toc377921568"/>
      <w:bookmarkStart w:id="1968" w:name="_Toc378026206"/>
      <w:r w:rsidRPr="00564A49">
        <w:rPr>
          <w:lang w:val="en-US"/>
        </w:rPr>
        <w:t>Byte stream format</w:t>
      </w:r>
      <w:bookmarkEnd w:id="1966"/>
      <w:bookmarkEnd w:id="1967"/>
      <w:bookmarkEnd w:id="1968"/>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69" w:name="_Ref348357793"/>
      <w:bookmarkStart w:id="1970" w:name="_Toc377921569"/>
      <w:bookmarkStart w:id="1971" w:name="_Toc378026207"/>
      <w:r w:rsidRPr="00564A49">
        <w:rPr>
          <w:lang w:val="en-US"/>
        </w:rPr>
        <w:t>Hypothetical reference decoder</w:t>
      </w:r>
      <w:bookmarkEnd w:id="1969"/>
      <w:bookmarkEnd w:id="1970"/>
      <w:bookmarkEnd w:id="1971"/>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72" w:name="_Ref348357799"/>
      <w:bookmarkStart w:id="1973" w:name="_Toc377921570"/>
      <w:bookmarkStart w:id="1974" w:name="_Toc378026208"/>
      <w:r w:rsidRPr="00564A49">
        <w:rPr>
          <w:lang w:val="en-US"/>
        </w:rPr>
        <w:t>SEI messages</w:t>
      </w:r>
      <w:bookmarkEnd w:id="1972"/>
      <w:bookmarkEnd w:id="1973"/>
      <w:bookmarkEnd w:id="1974"/>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975" w:name="_Toc317198929"/>
      <w:bookmarkStart w:id="1976" w:name="_Toc364083381"/>
      <w:r w:rsidRPr="00564A49">
        <w:rPr>
          <w:i/>
          <w:noProof/>
          <w:lang w:val="en-US"/>
        </w:rPr>
        <w:t>T</w:t>
      </w:r>
      <w:r w:rsidRPr="00564A49">
        <w:rPr>
          <w:i/>
          <w:noProof/>
        </w:rPr>
        <w:t>he semantics of the structure of pictures information SEI message specified in subclause D.3.18 are replaced with the following:</w:t>
      </w:r>
      <w:bookmarkEnd w:id="1975"/>
      <w:bookmarkEnd w:id="1976"/>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xml:space="preserve">[ i ], when the i-th entry corresponds to a picture in the target picture set, indicates and shall be equal to the TemporalId value of the picture corresponding to the i-th entry. The value of 7 for sop_temporal_id[ i ] is reserved </w:t>
      </w:r>
      <w:r w:rsidRPr="00564A49">
        <w:rPr>
          <w:noProof/>
        </w:rPr>
        <w:lastRenderedPageBreak/>
        <w:t>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77" w:name="_Toc190849834"/>
      <w:bookmarkStart w:id="1978" w:name="_Toc198881594"/>
      <w:bookmarkStart w:id="1979" w:name="_Ref210021484"/>
      <w:bookmarkStart w:id="1980" w:name="_Toc221286691"/>
      <w:bookmarkStart w:id="1981" w:name="_Toc377921571"/>
      <w:bookmarkStart w:id="1982" w:name="_Toc378026209"/>
      <w:r w:rsidRPr="00564A49">
        <w:rPr>
          <w:lang w:val="en-US"/>
        </w:rPr>
        <w:t>SEI message syntax</w:t>
      </w:r>
      <w:bookmarkEnd w:id="1977"/>
      <w:bookmarkEnd w:id="1978"/>
      <w:bookmarkEnd w:id="1979"/>
      <w:bookmarkEnd w:id="1980"/>
      <w:bookmarkEnd w:id="1981"/>
      <w:bookmarkEnd w:id="1982"/>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3" w:name="_Toc226457147"/>
      <w:bookmarkStart w:id="1984" w:name="_Toc248045614"/>
      <w:bookmarkStart w:id="1985" w:name="_Toc288343354"/>
      <w:bookmarkStart w:id="1986" w:name="_Toc377921572"/>
      <w:bookmarkStart w:id="1987" w:name="_Toc378026210"/>
      <w:r w:rsidRPr="00564A49">
        <w:rPr>
          <w:lang w:val="en-US"/>
        </w:rPr>
        <w:t xml:space="preserve">Layers not present SEI message </w:t>
      </w:r>
      <w:bookmarkEnd w:id="1983"/>
      <w:bookmarkEnd w:id="1984"/>
      <w:bookmarkEnd w:id="1985"/>
      <w:r w:rsidRPr="00564A49">
        <w:rPr>
          <w:lang w:val="en-US"/>
        </w:rPr>
        <w:t>syntax</w:t>
      </w:r>
      <w:bookmarkEnd w:id="1986"/>
      <w:bookmarkEnd w:id="1987"/>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88" w:name="_Toc377921573"/>
      <w:bookmarkStart w:id="1989" w:name="_Toc378026211"/>
      <w:r w:rsidRPr="00564A49">
        <w:rPr>
          <w:lang w:val="en-US"/>
        </w:rPr>
        <w:lastRenderedPageBreak/>
        <w:t>Inter-layer constrained tile sets SEI message syntax</w:t>
      </w:r>
      <w:bookmarkEnd w:id="1988"/>
      <w:bookmarkEnd w:id="198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90" w:name="_Toc377921574"/>
      <w:bookmarkStart w:id="1991" w:name="_Toc378026212"/>
      <w:r w:rsidRPr="00564A49">
        <w:rPr>
          <w:lang w:val="en-US"/>
        </w:rPr>
        <w:t>Bitstream partition nesting SEI message syntax</w:t>
      </w:r>
      <w:bookmarkEnd w:id="1990"/>
      <w:bookmarkEnd w:id="199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92" w:name="_Toc377921575"/>
      <w:bookmarkStart w:id="1993" w:name="_Toc378026213"/>
      <w:r w:rsidRPr="00564A49">
        <w:rPr>
          <w:lang w:val="en-US"/>
        </w:rPr>
        <w:lastRenderedPageBreak/>
        <w:t>Bitstream partition initial arrival time SEI message syntax</w:t>
      </w:r>
      <w:bookmarkEnd w:id="1992"/>
      <w:bookmarkEnd w:id="199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94" w:name="_Toc377921576"/>
      <w:bookmarkStart w:id="1995" w:name="_Toc378026214"/>
      <w:r w:rsidRPr="00564A49">
        <w:rPr>
          <w:lang w:val="en-US"/>
        </w:rPr>
        <w:t>Bitstream partition HRD parameters SEI message syntax</w:t>
      </w:r>
      <w:bookmarkEnd w:id="1994"/>
      <w:bookmarkEnd w:id="199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96" w:name="_Toc377921577"/>
      <w:bookmarkStart w:id="1997" w:name="_Toc378026215"/>
      <w:r w:rsidRPr="00564A49">
        <w:rPr>
          <w:lang w:val="en-US"/>
        </w:rPr>
        <w:lastRenderedPageBreak/>
        <w:t>Sub-bitstream property SEI message syntax</w:t>
      </w:r>
      <w:bookmarkEnd w:id="1996"/>
      <w:bookmarkEnd w:id="199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998" w:name="_Toc377921578"/>
      <w:bookmarkStart w:id="1999" w:name="_Toc378026216"/>
      <w:r w:rsidRPr="00564A49">
        <w:rPr>
          <w:lang w:val="en-US"/>
        </w:rPr>
        <w:t>Alpha channel information SEI message syntax</w:t>
      </w:r>
      <w:bookmarkEnd w:id="1998"/>
      <w:bookmarkEnd w:id="1999"/>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00" w:name="_Toc377921579"/>
      <w:bookmarkStart w:id="2001" w:name="_Toc378026217"/>
      <w:r w:rsidRPr="00564A49">
        <w:rPr>
          <w:lang w:val="en-US"/>
        </w:rPr>
        <w:t>SEI message semantics</w:t>
      </w:r>
      <w:bookmarkEnd w:id="2000"/>
      <w:bookmarkEnd w:id="2001"/>
    </w:p>
    <w:p w:rsidR="007E173E" w:rsidRPr="00564A49" w:rsidRDefault="007E173E" w:rsidP="007E173E">
      <w:pPr>
        <w:pStyle w:val="Caption"/>
      </w:pPr>
      <w:bookmarkStart w:id="2002"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2002"/>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2003"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04" w:name="_Toc377921580"/>
      <w:bookmarkStart w:id="2005" w:name="_Toc378026218"/>
      <w:r w:rsidRPr="00564A49">
        <w:rPr>
          <w:lang w:val="en-US"/>
        </w:rPr>
        <w:t>Layers not present SEI message semantics</w:t>
      </w:r>
      <w:bookmarkEnd w:id="2004"/>
      <w:bookmarkEnd w:id="2005"/>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06" w:name="_Toc377921581"/>
      <w:bookmarkStart w:id="2007" w:name="_Toc378026219"/>
      <w:bookmarkStart w:id="2008" w:name="_Ref355956448"/>
      <w:r w:rsidRPr="00564A49">
        <w:rPr>
          <w:lang w:val="en-US"/>
        </w:rPr>
        <w:t>Inter-layer constrained tile sets SEI message semantics</w:t>
      </w:r>
      <w:bookmarkEnd w:id="2006"/>
      <w:bookmarkEnd w:id="2007"/>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09" w:name="_Toc377921582"/>
      <w:bookmarkStart w:id="2010" w:name="_Toc378026220"/>
      <w:bookmarkStart w:id="2011" w:name="_Ref363585405"/>
      <w:r w:rsidRPr="00564A49">
        <w:rPr>
          <w:lang w:val="en-US"/>
        </w:rPr>
        <w:t>Bitstream partition nesting SEI message semantics</w:t>
      </w:r>
      <w:bookmarkEnd w:id="2009"/>
      <w:bookmarkEnd w:id="2010"/>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12" w:name="_Toc377921583"/>
      <w:bookmarkStart w:id="2013" w:name="_Toc378026221"/>
      <w:r w:rsidRPr="00564A49">
        <w:rPr>
          <w:lang w:val="en-US"/>
        </w:rPr>
        <w:t>Bitstream partition initial arrival time SEI message semantics</w:t>
      </w:r>
      <w:bookmarkEnd w:id="2012"/>
      <w:bookmarkEnd w:id="2013"/>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14" w:name="_Toc377921584"/>
      <w:bookmarkStart w:id="2015" w:name="_Toc378026222"/>
      <w:r w:rsidRPr="00564A49">
        <w:rPr>
          <w:lang w:val="en-US"/>
        </w:rPr>
        <w:t>Bitstream partition HRD parameters SEI message semantics</w:t>
      </w:r>
      <w:bookmarkEnd w:id="2014"/>
      <w:bookmarkEnd w:id="2015"/>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 h ].</w:t>
      </w:r>
    </w:p>
    <w:p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16" w:name="_Toc377921585"/>
      <w:bookmarkStart w:id="2017" w:name="_Toc378026223"/>
      <w:bookmarkStart w:id="2018" w:name="_Ref373340820"/>
      <w:r w:rsidRPr="00564A49">
        <w:rPr>
          <w:lang w:val="en-US"/>
        </w:rPr>
        <w:t>Sub-bitstream property SEI message semantics</w:t>
      </w:r>
      <w:bookmarkEnd w:id="2016"/>
      <w:bookmarkEnd w:id="2017"/>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2019" w:name="_Toc377921586"/>
      <w:bookmarkStart w:id="2020" w:name="_Toc378026224"/>
      <w:r w:rsidRPr="00564A49">
        <w:t>Alpha</w:t>
      </w:r>
      <w:r w:rsidRPr="00564A49">
        <w:rPr>
          <w:bCs/>
          <w:noProof/>
          <w:lang w:val="it-IT"/>
        </w:rPr>
        <w:t xml:space="preserve"> channel information SEI message semantics</w:t>
      </w:r>
      <w:bookmarkEnd w:id="2019"/>
      <w:bookmarkEnd w:id="2020"/>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21" w:name="_Toc377921587"/>
      <w:bookmarkStart w:id="2022" w:name="_Toc378026225"/>
      <w:r w:rsidRPr="00564A49">
        <w:rPr>
          <w:lang w:val="en-US"/>
        </w:rPr>
        <w:t>Video usability information</w:t>
      </w:r>
      <w:bookmarkEnd w:id="2011"/>
      <w:bookmarkEnd w:id="2018"/>
      <w:bookmarkEnd w:id="2021"/>
      <w:bookmarkEnd w:id="2022"/>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23" w:name="_Toc377921588"/>
      <w:bookmarkStart w:id="2024" w:name="_Toc378026226"/>
      <w:r w:rsidRPr="00564A49">
        <w:rPr>
          <w:lang w:val="en-US"/>
        </w:rPr>
        <w:t>General</w:t>
      </w:r>
      <w:bookmarkEnd w:id="2023"/>
      <w:bookmarkEnd w:id="2024"/>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25" w:name="_Toc377921589"/>
      <w:bookmarkStart w:id="2026" w:name="_Toc378026227"/>
      <w:r w:rsidRPr="00564A49">
        <w:rPr>
          <w:lang w:val="en-US"/>
        </w:rPr>
        <w:t>VUI syntax</w:t>
      </w:r>
      <w:bookmarkEnd w:id="2025"/>
      <w:bookmarkEnd w:id="2026"/>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027" w:name="_Toc377921590"/>
      <w:bookmarkStart w:id="2028" w:name="_Toc378026228"/>
      <w:r w:rsidRPr="00564A49">
        <w:t>VUI semantics</w:t>
      </w:r>
      <w:bookmarkEnd w:id="2027"/>
      <w:bookmarkEnd w:id="2028"/>
    </w:p>
    <w:p w:rsidR="007E173E" w:rsidRPr="00564A49" w:rsidRDefault="007E173E" w:rsidP="007E173E">
      <w:pPr>
        <w:pStyle w:val="3H2"/>
        <w:keepLines w:val="0"/>
        <w:numPr>
          <w:ilvl w:val="3"/>
          <w:numId w:val="37"/>
        </w:numPr>
        <w:tabs>
          <w:tab w:val="clear" w:pos="4230"/>
          <w:tab w:val="num" w:pos="1134"/>
        </w:tabs>
        <w:ind w:left="1134" w:hanging="1134"/>
      </w:pPr>
      <w:bookmarkStart w:id="2029" w:name="_Toc377921591"/>
      <w:bookmarkStart w:id="2030" w:name="_Toc378026229"/>
      <w:r w:rsidRPr="00564A49">
        <w:t>VUI parameters semantics</w:t>
      </w:r>
      <w:bookmarkEnd w:id="2029"/>
      <w:bookmarkEnd w:id="2030"/>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2031" w:name="_Toc377921592"/>
      <w:bookmarkStart w:id="2032" w:name="_Toc378026230"/>
      <w:r w:rsidRPr="00564A49">
        <w:t>HRD parameters semantics</w:t>
      </w:r>
      <w:bookmarkEnd w:id="2031"/>
      <w:bookmarkEnd w:id="2032"/>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2033" w:name="_Toc377921593"/>
      <w:bookmarkStart w:id="2034" w:name="_Toc378026231"/>
      <w:r w:rsidRPr="00564A49">
        <w:t>Sub-layer HRD parameters semantics</w:t>
      </w:r>
      <w:bookmarkEnd w:id="2033"/>
      <w:bookmarkEnd w:id="2034"/>
    </w:p>
    <w:p w:rsidR="008B3821" w:rsidRPr="00564A49" w:rsidRDefault="007E173E" w:rsidP="00944988">
      <w:pPr>
        <w:rPr>
          <w:lang w:val="en-US"/>
        </w:rPr>
      </w:pPr>
      <w:r w:rsidRPr="00564A49">
        <w:rPr>
          <w:lang w:val="en-US"/>
        </w:rPr>
        <w:t>The specifications in clause E.3.3 apply.</w:t>
      </w:r>
      <w:bookmarkEnd w:id="2003"/>
      <w:bookmarkEnd w:id="2008"/>
    </w:p>
    <w:p w:rsidR="0056407A" w:rsidRPr="00564A49" w:rsidRDefault="00944988" w:rsidP="00E177C2">
      <w:pPr>
        <w:pStyle w:val="Annex1"/>
        <w:keepNext/>
        <w:keepLines/>
        <w:numPr>
          <w:ilvl w:val="0"/>
          <w:numId w:val="38"/>
        </w:numPr>
        <w:spacing w:before="480"/>
        <w:outlineLvl w:val="0"/>
        <w:rPr>
          <w:b w:val="0"/>
          <w:sz w:val="24"/>
          <w:szCs w:val="24"/>
        </w:rPr>
      </w:pPr>
      <w:bookmarkStart w:id="2035" w:name="_Ref348033633"/>
      <w:r w:rsidRPr="00564A49">
        <w:rPr>
          <w:lang w:val="en-CA"/>
        </w:rPr>
        <w:br w:type="page"/>
      </w:r>
      <w:bookmarkStart w:id="2036" w:name="_Toc356824313"/>
      <w:bookmarkStart w:id="2037" w:name="_Toc356148114"/>
      <w:bookmarkStart w:id="2038" w:name="_Toc378026232"/>
      <w:bookmarkEnd w:id="2035"/>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2036"/>
      <w:bookmarkEnd w:id="2037"/>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038"/>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2039" w:name="_Toc357439288"/>
      <w:bookmarkStart w:id="2040" w:name="_Toc356824314"/>
      <w:bookmarkStart w:id="2041" w:name="_Toc356148115"/>
      <w:bookmarkStart w:id="2042" w:name="_Toc348629434"/>
      <w:bookmarkStart w:id="2043" w:name="_Toc351367661"/>
      <w:bookmarkStart w:id="2044" w:name="_Toc378026233"/>
      <w:r w:rsidRPr="00564A49">
        <w:rPr>
          <w:lang w:val="en-CA"/>
        </w:rPr>
        <w:t>Scope</w:t>
      </w:r>
      <w:bookmarkEnd w:id="2039"/>
      <w:bookmarkEnd w:id="2040"/>
      <w:bookmarkEnd w:id="2041"/>
      <w:bookmarkEnd w:id="2042"/>
      <w:bookmarkEnd w:id="2043"/>
      <w:bookmarkEnd w:id="2044"/>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2045" w:name="_Toc357439289"/>
      <w:bookmarkStart w:id="2046" w:name="_Toc356824315"/>
      <w:bookmarkStart w:id="2047" w:name="_Toc356148116"/>
      <w:bookmarkStart w:id="2048" w:name="_Toc348629435"/>
      <w:bookmarkStart w:id="2049" w:name="_Toc351367662"/>
      <w:bookmarkStart w:id="2050" w:name="_Toc378026234"/>
      <w:r w:rsidRPr="00564A49">
        <w:rPr>
          <w:lang w:val="en-CA"/>
        </w:rPr>
        <w:t>Normative references</w:t>
      </w:r>
      <w:bookmarkEnd w:id="2045"/>
      <w:bookmarkEnd w:id="2046"/>
      <w:bookmarkEnd w:id="2047"/>
      <w:bookmarkEnd w:id="2048"/>
      <w:bookmarkEnd w:id="2049"/>
      <w:bookmarkEnd w:id="2050"/>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2051" w:name="_Toc357439290"/>
      <w:bookmarkStart w:id="2052" w:name="_Toc356824316"/>
      <w:bookmarkStart w:id="2053" w:name="_Toc356148117"/>
      <w:bookmarkStart w:id="2054" w:name="_Toc348629436"/>
      <w:bookmarkStart w:id="2055" w:name="_Toc351367663"/>
      <w:bookmarkStart w:id="2056" w:name="_Toc378026235"/>
      <w:r w:rsidRPr="00564A49">
        <w:rPr>
          <w:lang w:val="en-CA"/>
        </w:rPr>
        <w:t>Definitions</w:t>
      </w:r>
      <w:bookmarkEnd w:id="2051"/>
      <w:bookmarkEnd w:id="2052"/>
      <w:bookmarkEnd w:id="2053"/>
      <w:bookmarkEnd w:id="2054"/>
      <w:bookmarkEnd w:id="2055"/>
      <w:bookmarkEnd w:id="2056"/>
    </w:p>
    <w:p w:rsidR="001A5CE9" w:rsidRPr="00564A49" w:rsidRDefault="001A5CE9" w:rsidP="001A5CE9">
      <w:pPr>
        <w:pStyle w:val="3N"/>
        <w:rPr>
          <w:lang w:val="en-CA"/>
        </w:rPr>
      </w:pPr>
      <w:bookmarkStart w:id="2057" w:name="_Toc357439291"/>
      <w:bookmarkStart w:id="2058" w:name="_Toc356824317"/>
      <w:bookmarkStart w:id="2059" w:name="_Toc356148118"/>
      <w:bookmarkStart w:id="2060" w:name="_Toc348629437"/>
      <w:bookmarkStart w:id="2061"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62" w:name="_Toc378026236"/>
      <w:r w:rsidRPr="00564A49">
        <w:rPr>
          <w:lang w:val="en-CA"/>
        </w:rPr>
        <w:t>Abbreviations</w:t>
      </w:r>
      <w:bookmarkEnd w:id="2057"/>
      <w:bookmarkEnd w:id="2058"/>
      <w:bookmarkEnd w:id="2059"/>
      <w:bookmarkEnd w:id="2060"/>
      <w:bookmarkEnd w:id="2061"/>
      <w:bookmarkEnd w:id="2062"/>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2063" w:name="_Toc357439292"/>
      <w:bookmarkStart w:id="2064" w:name="_Toc356824318"/>
      <w:bookmarkStart w:id="2065" w:name="_Toc356148119"/>
      <w:bookmarkStart w:id="2066" w:name="_Toc348629438"/>
      <w:bookmarkStart w:id="2067" w:name="_Toc351367665"/>
      <w:bookmarkStart w:id="2068" w:name="_Toc378026237"/>
      <w:r w:rsidRPr="00564A49">
        <w:rPr>
          <w:lang w:val="en-CA"/>
        </w:rPr>
        <w:t>Conventions</w:t>
      </w:r>
      <w:bookmarkEnd w:id="2063"/>
      <w:bookmarkEnd w:id="2064"/>
      <w:bookmarkEnd w:id="2065"/>
      <w:bookmarkEnd w:id="2066"/>
      <w:bookmarkEnd w:id="2067"/>
      <w:bookmarkEnd w:id="2068"/>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2069" w:name="_Toc357439293"/>
      <w:bookmarkStart w:id="2070" w:name="_Toc356824319"/>
      <w:bookmarkStart w:id="2071" w:name="_Toc356148120"/>
      <w:bookmarkStart w:id="2072" w:name="_Toc348629439"/>
      <w:bookmarkStart w:id="2073" w:name="_Toc351367666"/>
      <w:bookmarkStart w:id="2074" w:name="_Toc378026238"/>
      <w:r w:rsidRPr="00564A49">
        <w:rPr>
          <w:lang w:val="en-CA"/>
        </w:rPr>
        <w:t>Source, coded, decoded and output data formats, scanning processes, and neighbouring relationships</w:t>
      </w:r>
      <w:bookmarkEnd w:id="2069"/>
      <w:bookmarkEnd w:id="2070"/>
      <w:bookmarkEnd w:id="2071"/>
      <w:bookmarkEnd w:id="2072"/>
      <w:bookmarkEnd w:id="2073"/>
      <w:bookmarkEnd w:id="2074"/>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2075" w:name="_Ref364437398"/>
      <w:bookmarkStart w:id="2076" w:name="_Toc378026239"/>
      <w:r w:rsidRPr="00564A49">
        <w:t>Derivation process for reference layer sample location</w:t>
      </w:r>
      <w:bookmarkEnd w:id="2075"/>
      <w:bookmarkEnd w:id="2076"/>
    </w:p>
    <w:p w:rsidR="003363C8" w:rsidRPr="00564A49" w:rsidRDefault="003363C8" w:rsidP="000B69FD">
      <w:pPr>
        <w:pStyle w:val="3N"/>
        <w:rPr>
          <w:noProof/>
        </w:rPr>
      </w:pPr>
      <w:bookmarkStart w:id="2077" w:name="_Toc357439294"/>
      <w:bookmarkStart w:id="2078"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2079" w:name="_Toc351667785"/>
      <w:bookmarkStart w:id="2080" w:name="_Ref351668463"/>
      <w:bookmarkStart w:id="2081" w:name="_Ref351668475"/>
      <w:bookmarkStart w:id="2082" w:name="_Ref364437312"/>
      <w:bookmarkStart w:id="2083" w:name="_Ref364437331"/>
      <w:bookmarkStart w:id="2084" w:name="_Toc378026240"/>
      <w:r w:rsidRPr="00564A49">
        <w:t>Derivation process for reference layer sample location used in resampling</w:t>
      </w:r>
      <w:bookmarkEnd w:id="2079"/>
      <w:bookmarkEnd w:id="2080"/>
      <w:bookmarkEnd w:id="2081"/>
      <w:bookmarkEnd w:id="2082"/>
      <w:bookmarkEnd w:id="2083"/>
      <w:bookmarkEnd w:id="2084"/>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2085" w:name="_Toc356148121"/>
      <w:bookmarkStart w:id="2086" w:name="_Toc348629440"/>
      <w:bookmarkStart w:id="2087" w:name="_Toc351367667"/>
      <w:bookmarkStart w:id="2088" w:name="_Toc378026241"/>
      <w:r w:rsidRPr="00564A49">
        <w:rPr>
          <w:sz w:val="20"/>
          <w:lang w:val="en-CA"/>
        </w:rPr>
        <w:t>Syntax and semantics</w:t>
      </w:r>
      <w:bookmarkEnd w:id="2077"/>
      <w:bookmarkEnd w:id="2078"/>
      <w:bookmarkEnd w:id="2085"/>
      <w:bookmarkEnd w:id="2086"/>
      <w:bookmarkEnd w:id="2087"/>
      <w:bookmarkEnd w:id="2088"/>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089" w:name="_Toc351057968"/>
      <w:bookmarkStart w:id="2090" w:name="_Toc351335564"/>
      <w:bookmarkStart w:id="2091" w:name="_Toc351057980"/>
      <w:bookmarkStart w:id="2092" w:name="_Toc351335576"/>
      <w:bookmarkStart w:id="2093" w:name="_Toc357439316"/>
      <w:bookmarkStart w:id="2094" w:name="_Toc356824342"/>
      <w:bookmarkStart w:id="2095" w:name="_Toc356148143"/>
      <w:bookmarkStart w:id="2096" w:name="_Toc348629460"/>
      <w:bookmarkStart w:id="2097" w:name="_Toc351367691"/>
      <w:bookmarkStart w:id="2098" w:name="_Toc378026242"/>
      <w:bookmarkEnd w:id="2089"/>
      <w:bookmarkEnd w:id="2090"/>
      <w:bookmarkEnd w:id="2091"/>
      <w:bookmarkEnd w:id="2092"/>
      <w:r w:rsidRPr="00564A49">
        <w:rPr>
          <w:lang w:val="en-CA"/>
        </w:rPr>
        <w:t>Decoding process</w:t>
      </w:r>
      <w:r w:rsidR="00665193" w:rsidRPr="00564A49">
        <w:rPr>
          <w:lang w:val="en-CA"/>
        </w:rPr>
        <w:t>es</w:t>
      </w:r>
      <w:bookmarkEnd w:id="2093"/>
      <w:bookmarkEnd w:id="2094"/>
      <w:bookmarkEnd w:id="2095"/>
      <w:bookmarkEnd w:id="2096"/>
      <w:bookmarkEnd w:id="2097"/>
      <w:bookmarkEnd w:id="2098"/>
    </w:p>
    <w:p w:rsidR="009B75C0" w:rsidRPr="00564A49" w:rsidRDefault="00A77488" w:rsidP="008557C3">
      <w:pPr>
        <w:pStyle w:val="Annex3"/>
        <w:numPr>
          <w:ilvl w:val="2"/>
          <w:numId w:val="37"/>
        </w:numPr>
        <w:tabs>
          <w:tab w:val="clear" w:pos="1440"/>
        </w:tabs>
        <w:textAlignment w:val="auto"/>
        <w:rPr>
          <w:noProof/>
        </w:rPr>
      </w:pPr>
      <w:bookmarkStart w:id="2099" w:name="_Toc347485200"/>
      <w:bookmarkStart w:id="2100" w:name="_Toc348629495"/>
      <w:bookmarkStart w:id="2101" w:name="_Toc348630649"/>
      <w:bookmarkStart w:id="2102" w:name="_Toc348631607"/>
      <w:bookmarkStart w:id="2103" w:name="_Toc348631886"/>
      <w:bookmarkStart w:id="2104" w:name="_Toc348632154"/>
      <w:bookmarkStart w:id="2105" w:name="_Toc348632894"/>
      <w:bookmarkStart w:id="2106" w:name="_Toc348633151"/>
      <w:bookmarkStart w:id="2107" w:name="_Toc351667809"/>
      <w:bookmarkStart w:id="2108" w:name="_Toc378026243"/>
      <w:bookmarkStart w:id="2109" w:name="_Ref346393708"/>
      <w:bookmarkStart w:id="2110" w:name="_Ref351062399"/>
      <w:bookmarkStart w:id="2111" w:name="_Toc357439317"/>
      <w:bookmarkStart w:id="2112" w:name="_Toc356824343"/>
      <w:bookmarkStart w:id="2113" w:name="_Toc356148144"/>
      <w:bookmarkStart w:id="2114" w:name="_Toc348629461"/>
      <w:bookmarkStart w:id="2115" w:name="_Toc351367692"/>
      <w:r w:rsidRPr="00564A49">
        <w:rPr>
          <w:noProof/>
        </w:rPr>
        <w:t>General</w:t>
      </w:r>
      <w:r w:rsidR="009B75C0" w:rsidRPr="00564A49">
        <w:rPr>
          <w:noProof/>
        </w:rPr>
        <w:t xml:space="preserve"> decoding process</w:t>
      </w:r>
      <w:bookmarkEnd w:id="2099"/>
      <w:bookmarkEnd w:id="2100"/>
      <w:bookmarkEnd w:id="2101"/>
      <w:bookmarkEnd w:id="2102"/>
      <w:bookmarkEnd w:id="2103"/>
      <w:bookmarkEnd w:id="2104"/>
      <w:bookmarkEnd w:id="2105"/>
      <w:bookmarkEnd w:id="2106"/>
      <w:bookmarkEnd w:id="2107"/>
      <w:bookmarkEnd w:id="2108"/>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2116" w:name="_Ref373775286"/>
      <w:bookmarkStart w:id="2117" w:name="_Toc378026244"/>
      <w:r w:rsidRPr="00564A49">
        <w:t>D</w:t>
      </w:r>
      <w:r w:rsidR="00665193" w:rsidRPr="00564A49">
        <w:t>ecoding</w:t>
      </w:r>
      <w:r w:rsidR="00944988" w:rsidRPr="00564A49">
        <w:t xml:space="preserve"> process</w:t>
      </w:r>
      <w:bookmarkEnd w:id="2109"/>
      <w:r w:rsidRPr="00564A49">
        <w:t xml:space="preserve"> for a coded picture with nuh_layer_id greater than 0</w:t>
      </w:r>
      <w:bookmarkEnd w:id="2110"/>
      <w:bookmarkEnd w:id="2111"/>
      <w:bookmarkEnd w:id="2112"/>
      <w:bookmarkEnd w:id="2113"/>
      <w:bookmarkEnd w:id="2114"/>
      <w:bookmarkEnd w:id="2115"/>
      <w:bookmarkEnd w:id="2116"/>
      <w:bookmarkEnd w:id="2117"/>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2118" w:name="_Toc351335582"/>
      <w:bookmarkStart w:id="2119" w:name="_Ref346526853"/>
      <w:bookmarkStart w:id="2120" w:name="_Toc357439318"/>
      <w:bookmarkStart w:id="2121" w:name="_Toc356824344"/>
      <w:bookmarkStart w:id="2122" w:name="_Toc356148145"/>
      <w:bookmarkStart w:id="2123" w:name="_Toc348629462"/>
      <w:bookmarkStart w:id="2124" w:name="_Toc351367693"/>
      <w:bookmarkStart w:id="2125" w:name="_Toc378026245"/>
      <w:bookmarkStart w:id="2126" w:name="_Ref346440968"/>
      <w:bookmarkEnd w:id="2118"/>
      <w:r w:rsidRPr="00564A49">
        <w:t>Decoding process for inter-layer reference picture set</w:t>
      </w:r>
      <w:bookmarkEnd w:id="2119"/>
      <w:bookmarkEnd w:id="2120"/>
      <w:bookmarkEnd w:id="2121"/>
      <w:bookmarkEnd w:id="2122"/>
      <w:bookmarkEnd w:id="2123"/>
      <w:bookmarkEnd w:id="2124"/>
      <w:bookmarkEnd w:id="2125"/>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127" w:name="_Ref346872782"/>
      <w:bookmarkStart w:id="2128"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129" w:name="_Ref355956155"/>
      <w:bookmarkStart w:id="2130" w:name="_Toc357439319"/>
      <w:bookmarkStart w:id="2131" w:name="_Toc356824345"/>
      <w:bookmarkStart w:id="2132" w:name="_Toc356148146"/>
      <w:bookmarkStart w:id="2133" w:name="_Toc348629463"/>
      <w:bookmarkStart w:id="2134" w:name="_Toc351367694"/>
      <w:bookmarkStart w:id="2135" w:name="_Toc378026246"/>
      <w:r w:rsidRPr="00564A49">
        <w:t>Marking</w:t>
      </w:r>
      <w:r w:rsidR="00153FC4" w:rsidRPr="00564A49">
        <w:t xml:space="preserve"> process for ending the decoding of a coded picture with nuh_layer_id greater than 0</w:t>
      </w:r>
      <w:bookmarkEnd w:id="2127"/>
      <w:bookmarkEnd w:id="2129"/>
      <w:bookmarkEnd w:id="2130"/>
      <w:bookmarkEnd w:id="2131"/>
      <w:bookmarkEnd w:id="2132"/>
      <w:bookmarkEnd w:id="2133"/>
      <w:bookmarkEnd w:id="2134"/>
      <w:bookmarkEnd w:id="2135"/>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136" w:name="_Ref371062231"/>
      <w:bookmarkStart w:id="2137" w:name="_Ref371062289"/>
      <w:bookmarkStart w:id="2138" w:name="_Ref371062302"/>
      <w:bookmarkStart w:id="2139" w:name="_Ref371072921"/>
      <w:bookmarkStart w:id="2140" w:name="_Toc378026247"/>
      <w:bookmarkStart w:id="2141" w:name="_Toc357439320"/>
      <w:bookmarkStart w:id="2142" w:name="_Toc356824346"/>
      <w:r w:rsidRPr="00564A49">
        <w:t>Resampling process for inter</w:t>
      </w:r>
      <w:r w:rsidR="00764BB2" w:rsidRPr="00564A49">
        <w:t>-</w:t>
      </w:r>
      <w:r w:rsidRPr="00564A49">
        <w:t>layer reference pictures</w:t>
      </w:r>
      <w:bookmarkEnd w:id="2136"/>
      <w:bookmarkEnd w:id="2137"/>
      <w:bookmarkEnd w:id="2138"/>
      <w:bookmarkEnd w:id="2139"/>
      <w:bookmarkEnd w:id="2140"/>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143" w:name="_Ref348598889"/>
      <w:r w:rsidRPr="00564A49">
        <w:t>Resampling process of picture sample values</w:t>
      </w:r>
      <w:bookmarkEnd w:id="2143"/>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144" w:name="_Ref348598872"/>
      <w:r w:rsidRPr="00564A49">
        <w:t>Resampling process of luma sample values</w:t>
      </w:r>
      <w:bookmarkEnd w:id="2144"/>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145" w:name="_Ref348037885"/>
      <w:r w:rsidRPr="00564A49">
        <w:t>Resampling process of chroma sample values</w:t>
      </w:r>
      <w:bookmarkEnd w:id="2145"/>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146" w:name="_Ref347127882"/>
      <w:r w:rsidRPr="00564A49">
        <w:rPr>
          <w:noProof/>
          <w:lang w:eastAsia="ko-KR"/>
        </w:rPr>
        <w:t>Luma sample interpolation process</w:t>
      </w:r>
      <w:bookmarkEnd w:id="2146"/>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147" w:name="_Ref351654170"/>
      <w:bookmarkStart w:id="2148" w:name="_Ref351655790"/>
      <w:r w:rsidRPr="00564A49">
        <w:t>Table </w:t>
      </w:r>
      <w:r w:rsidR="00E907A9" w:rsidRPr="00564A49">
        <w:t>H</w:t>
      </w:r>
      <w:r w:rsidRPr="00564A49">
        <w:noBreakHyphen/>
      </w:r>
      <w:bookmarkEnd w:id="2147"/>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148"/>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149" w:name="_Ref347151884"/>
      <w:r w:rsidRPr="00564A49">
        <w:rPr>
          <w:noProof/>
          <w:lang w:eastAsia="ko-KR"/>
        </w:rPr>
        <w:t>Chroma sample interpolation process</w:t>
      </w:r>
      <w:bookmarkEnd w:id="2149"/>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150"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150"/>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151" w:name="_Ref364437164"/>
      <w:r w:rsidRPr="00564A49">
        <w:t>Resampling process of picture motion field</w:t>
      </w:r>
      <w:bookmarkEnd w:id="2151"/>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152" w:name="_Ref348599073"/>
      <w:r w:rsidRPr="00564A49">
        <w:rPr>
          <w:noProof/>
        </w:rPr>
        <w:lastRenderedPageBreak/>
        <w:t>Derivation process for inter layer motion</w:t>
      </w:r>
      <w:bookmarkEnd w:id="2152"/>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153" w:name="_Toc356148147"/>
      <w:bookmarkStart w:id="2154" w:name="_Toc348629464"/>
      <w:bookmarkStart w:id="2155" w:name="_Toc351367695"/>
      <w:bookmarkStart w:id="2156" w:name="_Toc378026248"/>
      <w:r w:rsidRPr="00564A49">
        <w:rPr>
          <w:lang w:val="en-CA"/>
        </w:rPr>
        <w:t>NAL unit decoding process</w:t>
      </w:r>
      <w:bookmarkEnd w:id="2141"/>
      <w:bookmarkEnd w:id="2142"/>
      <w:bookmarkEnd w:id="2153"/>
      <w:bookmarkEnd w:id="2154"/>
      <w:bookmarkEnd w:id="2155"/>
      <w:bookmarkEnd w:id="2156"/>
    </w:p>
    <w:p w:rsidR="000D0D3F" w:rsidRPr="00564A49" w:rsidRDefault="000D0D3F" w:rsidP="000D0D3F">
      <w:pPr>
        <w:rPr>
          <w:lang w:val="en-CA"/>
        </w:rPr>
      </w:pPr>
      <w:bookmarkStart w:id="2157" w:name="_Ref351062409"/>
      <w:bookmarkStart w:id="2158" w:name="_Toc357439321"/>
      <w:bookmarkStart w:id="2159" w:name="_Toc356824347"/>
      <w:bookmarkStart w:id="2160" w:name="_Toc356148148"/>
      <w:bookmarkStart w:id="2161" w:name="_Toc348629466"/>
      <w:bookmarkStart w:id="2162" w:name="_Toc351367696"/>
      <w:bookmarkEnd w:id="2126"/>
      <w:bookmarkEnd w:id="2128"/>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2163" w:name="_Toc378026249"/>
      <w:r w:rsidRPr="00564A49">
        <w:rPr>
          <w:lang w:val="en-CA"/>
        </w:rPr>
        <w:t>S</w:t>
      </w:r>
      <w:r w:rsidR="00944988" w:rsidRPr="00564A49">
        <w:rPr>
          <w:lang w:val="en-CA"/>
        </w:rPr>
        <w:t>lice decoding processes</w:t>
      </w:r>
      <w:bookmarkEnd w:id="2157"/>
      <w:bookmarkEnd w:id="2158"/>
      <w:bookmarkEnd w:id="2159"/>
      <w:bookmarkEnd w:id="2160"/>
      <w:bookmarkEnd w:id="2161"/>
      <w:bookmarkEnd w:id="2162"/>
      <w:bookmarkEnd w:id="2163"/>
    </w:p>
    <w:p w:rsidR="00D44B28" w:rsidRPr="00564A49" w:rsidRDefault="00D44B28" w:rsidP="008557C3">
      <w:pPr>
        <w:pStyle w:val="3H2"/>
        <w:keepLines w:val="0"/>
        <w:numPr>
          <w:ilvl w:val="3"/>
          <w:numId w:val="37"/>
        </w:numPr>
        <w:tabs>
          <w:tab w:val="num" w:pos="1134"/>
        </w:tabs>
        <w:ind w:left="1134" w:hanging="1134"/>
        <w:rPr>
          <w:lang w:val="en-US"/>
        </w:rPr>
      </w:pPr>
      <w:bookmarkStart w:id="2164" w:name="_Toc363646430"/>
      <w:bookmarkStart w:id="2165" w:name="_Toc378026250"/>
      <w:r w:rsidRPr="00564A49">
        <w:rPr>
          <w:lang w:val="en-US"/>
        </w:rPr>
        <w:t>Decoding process for picture order count</w:t>
      </w:r>
      <w:bookmarkEnd w:id="2164"/>
      <w:bookmarkEnd w:id="2165"/>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66" w:name="_Toc350926544"/>
      <w:bookmarkStart w:id="2167" w:name="_Toc363646431"/>
      <w:bookmarkStart w:id="2168" w:name="_Toc378026251"/>
      <w:r w:rsidRPr="00564A49">
        <w:rPr>
          <w:lang w:val="en-US"/>
        </w:rPr>
        <w:t>Decoding process for reference picture set</w:t>
      </w:r>
      <w:bookmarkEnd w:id="2166"/>
      <w:bookmarkEnd w:id="2167"/>
      <w:bookmarkEnd w:id="2168"/>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69" w:name="_Toc363646432"/>
      <w:bookmarkStart w:id="2170" w:name="_Toc378026252"/>
      <w:r w:rsidRPr="00564A49">
        <w:rPr>
          <w:lang w:val="en-US"/>
        </w:rPr>
        <w:t>Decoding process for generating unavailable reference pictures</w:t>
      </w:r>
      <w:bookmarkEnd w:id="2169"/>
      <w:bookmarkEnd w:id="2170"/>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71" w:name="_Ref361089034"/>
      <w:bookmarkStart w:id="2172" w:name="_Toc363646433"/>
      <w:bookmarkStart w:id="2173" w:name="_Toc378026253"/>
      <w:r w:rsidRPr="00564A49">
        <w:rPr>
          <w:lang w:val="en-US"/>
        </w:rPr>
        <w:t>Decoding process for reference picture lists construction</w:t>
      </w:r>
      <w:bookmarkEnd w:id="2171"/>
      <w:bookmarkEnd w:id="2172"/>
      <w:bookmarkEnd w:id="2173"/>
    </w:p>
    <w:p w:rsidR="003508F4" w:rsidRPr="00564A49" w:rsidRDefault="003508F4" w:rsidP="00D44B28">
      <w:pPr>
        <w:keepNext/>
        <w:keepLines/>
        <w:rPr>
          <w:lang w:val="en-US"/>
        </w:rPr>
      </w:pPr>
      <w:bookmarkStart w:id="2174" w:name="_Toc360899811"/>
      <w:bookmarkStart w:id="2175" w:name="_Toc360900055"/>
      <w:bookmarkStart w:id="2176" w:name="_Toc361055005"/>
      <w:bookmarkStart w:id="2177" w:name="_Toc361058682"/>
      <w:bookmarkStart w:id="2178" w:name="_Toc361058839"/>
      <w:bookmarkStart w:id="2179" w:name="_Toc361058985"/>
      <w:bookmarkStart w:id="2180" w:name="_Toc361059130"/>
      <w:bookmarkStart w:id="2181" w:name="_Toc361059340"/>
      <w:bookmarkStart w:id="2182" w:name="_Toc361059486"/>
      <w:bookmarkStart w:id="2183" w:name="_Toc361059632"/>
      <w:bookmarkStart w:id="2184" w:name="_Toc361059778"/>
      <w:bookmarkStart w:id="2185" w:name="_Toc361063269"/>
      <w:bookmarkStart w:id="2186" w:name="_Toc361063417"/>
      <w:bookmarkStart w:id="2187" w:name="_Toc361063563"/>
      <w:bookmarkStart w:id="2188" w:name="_Toc361063713"/>
      <w:bookmarkStart w:id="2189" w:name="_Toc361063859"/>
      <w:bookmarkStart w:id="2190" w:name="_Toc361064005"/>
      <w:bookmarkStart w:id="2191" w:name="_Toc361064152"/>
      <w:bookmarkStart w:id="2192" w:name="_Toc361066251"/>
      <w:bookmarkStart w:id="2193" w:name="_Toc361066397"/>
      <w:bookmarkStart w:id="2194" w:name="_Toc361066544"/>
      <w:bookmarkStart w:id="2195" w:name="_Toc361066690"/>
      <w:bookmarkStart w:id="2196" w:name="_Toc361066835"/>
      <w:bookmarkStart w:id="2197" w:name="_Toc361154682"/>
      <w:bookmarkStart w:id="2198" w:name="_Toc360899817"/>
      <w:bookmarkStart w:id="2199" w:name="_Toc360900061"/>
      <w:bookmarkStart w:id="2200" w:name="_Toc361055011"/>
      <w:bookmarkStart w:id="2201" w:name="_Toc361058688"/>
      <w:bookmarkStart w:id="2202" w:name="_Toc361058845"/>
      <w:bookmarkStart w:id="2203" w:name="_Toc361058991"/>
      <w:bookmarkStart w:id="2204" w:name="_Toc361059136"/>
      <w:bookmarkStart w:id="2205" w:name="_Toc361059346"/>
      <w:bookmarkStart w:id="2206" w:name="_Toc361059492"/>
      <w:bookmarkStart w:id="2207" w:name="_Toc361059638"/>
      <w:bookmarkStart w:id="2208" w:name="_Toc361059784"/>
      <w:bookmarkStart w:id="2209" w:name="_Toc361063275"/>
      <w:bookmarkStart w:id="2210" w:name="_Toc361063423"/>
      <w:bookmarkStart w:id="2211" w:name="_Toc361063569"/>
      <w:bookmarkStart w:id="2212" w:name="_Toc361063719"/>
      <w:bookmarkStart w:id="2213" w:name="_Toc361063865"/>
      <w:bookmarkStart w:id="2214" w:name="_Toc361064011"/>
      <w:bookmarkStart w:id="2215" w:name="_Toc361064158"/>
      <w:bookmarkStart w:id="2216" w:name="_Toc361066257"/>
      <w:bookmarkStart w:id="2217" w:name="_Toc361066403"/>
      <w:bookmarkStart w:id="2218" w:name="_Toc361066550"/>
      <w:bookmarkStart w:id="2219" w:name="_Toc361066696"/>
      <w:bookmarkStart w:id="2220" w:name="_Toc361066841"/>
      <w:bookmarkStart w:id="2221" w:name="_Toc361154688"/>
      <w:bookmarkStart w:id="2222" w:name="_Toc360899818"/>
      <w:bookmarkStart w:id="2223" w:name="_Toc360900062"/>
      <w:bookmarkStart w:id="2224" w:name="_Toc361055012"/>
      <w:bookmarkStart w:id="2225" w:name="_Toc361058689"/>
      <w:bookmarkStart w:id="2226" w:name="_Toc361058846"/>
      <w:bookmarkStart w:id="2227" w:name="_Toc361058992"/>
      <w:bookmarkStart w:id="2228" w:name="_Toc361059137"/>
      <w:bookmarkStart w:id="2229" w:name="_Toc361059347"/>
      <w:bookmarkStart w:id="2230" w:name="_Toc361059493"/>
      <w:bookmarkStart w:id="2231" w:name="_Toc361059639"/>
      <w:bookmarkStart w:id="2232" w:name="_Toc361059785"/>
      <w:bookmarkStart w:id="2233" w:name="_Toc361063276"/>
      <w:bookmarkStart w:id="2234" w:name="_Toc361063424"/>
      <w:bookmarkStart w:id="2235" w:name="_Toc361063570"/>
      <w:bookmarkStart w:id="2236" w:name="_Toc361063720"/>
      <w:bookmarkStart w:id="2237" w:name="_Toc361063866"/>
      <w:bookmarkStart w:id="2238" w:name="_Toc361064012"/>
      <w:bookmarkStart w:id="2239" w:name="_Toc361064159"/>
      <w:bookmarkStart w:id="2240" w:name="_Toc361066258"/>
      <w:bookmarkStart w:id="2241" w:name="_Toc361066404"/>
      <w:bookmarkStart w:id="2242" w:name="_Toc361066551"/>
      <w:bookmarkStart w:id="2243" w:name="_Toc361066697"/>
      <w:bookmarkStart w:id="2244" w:name="_Toc361066842"/>
      <w:bookmarkStart w:id="2245" w:name="_Toc361154689"/>
      <w:bookmarkStart w:id="2246" w:name="_Toc360899821"/>
      <w:bookmarkStart w:id="2247" w:name="_Toc360900065"/>
      <w:bookmarkStart w:id="2248" w:name="_Toc361055015"/>
      <w:bookmarkStart w:id="2249" w:name="_Toc361058692"/>
      <w:bookmarkStart w:id="2250" w:name="_Toc361058849"/>
      <w:bookmarkStart w:id="2251" w:name="_Toc361058995"/>
      <w:bookmarkStart w:id="2252" w:name="_Toc361059140"/>
      <w:bookmarkStart w:id="2253" w:name="_Toc361059350"/>
      <w:bookmarkStart w:id="2254" w:name="_Toc361059496"/>
      <w:bookmarkStart w:id="2255" w:name="_Toc361059642"/>
      <w:bookmarkStart w:id="2256" w:name="_Toc361059788"/>
      <w:bookmarkStart w:id="2257" w:name="_Toc361063279"/>
      <w:bookmarkStart w:id="2258" w:name="_Toc361063427"/>
      <w:bookmarkStart w:id="2259" w:name="_Toc361063573"/>
      <w:bookmarkStart w:id="2260" w:name="_Toc361063723"/>
      <w:bookmarkStart w:id="2261" w:name="_Toc361063869"/>
      <w:bookmarkStart w:id="2262" w:name="_Toc361064015"/>
      <w:bookmarkStart w:id="2263" w:name="_Toc361064162"/>
      <w:bookmarkStart w:id="2264" w:name="_Toc361066261"/>
      <w:bookmarkStart w:id="2265" w:name="_Toc361066407"/>
      <w:bookmarkStart w:id="2266" w:name="_Toc361066554"/>
      <w:bookmarkStart w:id="2267" w:name="_Toc361066700"/>
      <w:bookmarkStart w:id="2268" w:name="_Toc361066845"/>
      <w:bookmarkStart w:id="2269" w:name="_Toc361154692"/>
      <w:bookmarkStart w:id="2270" w:name="_Toc360899823"/>
      <w:bookmarkStart w:id="2271" w:name="_Toc360900067"/>
      <w:bookmarkStart w:id="2272" w:name="_Toc361055017"/>
      <w:bookmarkStart w:id="2273" w:name="_Toc361058694"/>
      <w:bookmarkStart w:id="2274" w:name="_Toc361058851"/>
      <w:bookmarkStart w:id="2275" w:name="_Toc361058997"/>
      <w:bookmarkStart w:id="2276" w:name="_Toc361059142"/>
      <w:bookmarkStart w:id="2277" w:name="_Toc361059352"/>
      <w:bookmarkStart w:id="2278" w:name="_Toc361059498"/>
      <w:bookmarkStart w:id="2279" w:name="_Toc361059644"/>
      <w:bookmarkStart w:id="2280" w:name="_Toc361059790"/>
      <w:bookmarkStart w:id="2281" w:name="_Toc361063281"/>
      <w:bookmarkStart w:id="2282" w:name="_Toc361063429"/>
      <w:bookmarkStart w:id="2283" w:name="_Toc361063575"/>
      <w:bookmarkStart w:id="2284" w:name="_Toc361063725"/>
      <w:bookmarkStart w:id="2285" w:name="_Toc361063871"/>
      <w:bookmarkStart w:id="2286" w:name="_Toc361064017"/>
      <w:bookmarkStart w:id="2287" w:name="_Toc361064164"/>
      <w:bookmarkStart w:id="2288" w:name="_Toc361066263"/>
      <w:bookmarkStart w:id="2289" w:name="_Toc361066409"/>
      <w:bookmarkStart w:id="2290" w:name="_Toc361066556"/>
      <w:bookmarkStart w:id="2291" w:name="_Toc361066702"/>
      <w:bookmarkStart w:id="2292" w:name="_Toc361066847"/>
      <w:bookmarkStart w:id="2293" w:name="_Toc361154694"/>
      <w:bookmarkStart w:id="2294" w:name="_Toc360899825"/>
      <w:bookmarkStart w:id="2295" w:name="_Toc360900069"/>
      <w:bookmarkStart w:id="2296" w:name="_Toc361055019"/>
      <w:bookmarkStart w:id="2297" w:name="_Toc361058696"/>
      <w:bookmarkStart w:id="2298" w:name="_Toc361058853"/>
      <w:bookmarkStart w:id="2299" w:name="_Toc361058999"/>
      <w:bookmarkStart w:id="2300" w:name="_Toc361059144"/>
      <w:bookmarkStart w:id="2301" w:name="_Toc361059354"/>
      <w:bookmarkStart w:id="2302" w:name="_Toc361059500"/>
      <w:bookmarkStart w:id="2303" w:name="_Toc361059646"/>
      <w:bookmarkStart w:id="2304" w:name="_Toc361059792"/>
      <w:bookmarkStart w:id="2305" w:name="_Toc361063283"/>
      <w:bookmarkStart w:id="2306" w:name="_Toc361063431"/>
      <w:bookmarkStart w:id="2307" w:name="_Toc361063577"/>
      <w:bookmarkStart w:id="2308" w:name="_Toc361063727"/>
      <w:bookmarkStart w:id="2309" w:name="_Toc361063873"/>
      <w:bookmarkStart w:id="2310" w:name="_Toc361064019"/>
      <w:bookmarkStart w:id="2311" w:name="_Toc361064166"/>
      <w:bookmarkStart w:id="2312" w:name="_Toc361066265"/>
      <w:bookmarkStart w:id="2313" w:name="_Toc361066411"/>
      <w:bookmarkStart w:id="2314" w:name="_Toc361066558"/>
      <w:bookmarkStart w:id="2315" w:name="_Toc361066704"/>
      <w:bookmarkStart w:id="2316" w:name="_Toc361066849"/>
      <w:bookmarkStart w:id="2317" w:name="_Toc361154696"/>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318" w:name="_Toc357439326"/>
      <w:bookmarkStart w:id="2319" w:name="_Toc356824352"/>
      <w:bookmarkStart w:id="2320" w:name="_Toc356148153"/>
      <w:bookmarkStart w:id="2321" w:name="_Toc348629471"/>
      <w:bookmarkStart w:id="2322" w:name="_Toc351367701"/>
      <w:bookmarkStart w:id="2323" w:name="_Ref364437014"/>
      <w:bookmarkStart w:id="2324" w:name="_Toc378026254"/>
      <w:r w:rsidRPr="00564A49">
        <w:rPr>
          <w:lang w:val="en-CA"/>
        </w:rPr>
        <w:t>Decoding process for coding units coded in intra prediction mode</w:t>
      </w:r>
      <w:bookmarkEnd w:id="2318"/>
      <w:bookmarkEnd w:id="2319"/>
      <w:bookmarkEnd w:id="2320"/>
      <w:bookmarkEnd w:id="2321"/>
      <w:bookmarkEnd w:id="2322"/>
      <w:bookmarkEnd w:id="2323"/>
      <w:bookmarkEnd w:id="2324"/>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325" w:name="_Toc357439327"/>
      <w:bookmarkStart w:id="2326" w:name="_Toc356824353"/>
      <w:bookmarkStart w:id="2327" w:name="_Toc356148154"/>
      <w:bookmarkStart w:id="2328" w:name="_Toc348629472"/>
      <w:bookmarkStart w:id="2329" w:name="_Toc351367702"/>
      <w:bookmarkStart w:id="2330" w:name="_Ref364437022"/>
      <w:bookmarkStart w:id="2331" w:name="_Toc378026255"/>
      <w:r w:rsidRPr="00564A49">
        <w:rPr>
          <w:lang w:val="en-CA"/>
        </w:rPr>
        <w:t>Decoding process for coding units coded in inter prediction mode</w:t>
      </w:r>
      <w:bookmarkEnd w:id="2325"/>
      <w:bookmarkEnd w:id="2326"/>
      <w:bookmarkEnd w:id="2327"/>
      <w:bookmarkEnd w:id="2328"/>
      <w:bookmarkEnd w:id="2329"/>
      <w:bookmarkEnd w:id="2330"/>
      <w:bookmarkEnd w:id="2331"/>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332" w:name="_Toc357439328"/>
      <w:bookmarkStart w:id="2333" w:name="_Toc356824354"/>
      <w:bookmarkStart w:id="2334" w:name="_Toc356148155"/>
      <w:bookmarkStart w:id="2335" w:name="_Toc348629473"/>
      <w:bookmarkStart w:id="2336" w:name="_Toc351367703"/>
      <w:bookmarkStart w:id="2337" w:name="_Ref364437029"/>
      <w:bookmarkStart w:id="2338" w:name="_Toc378026256"/>
      <w:r w:rsidRPr="00564A49">
        <w:rPr>
          <w:lang w:val="en-CA"/>
        </w:rPr>
        <w:t>Scaling, transformation and array construction process prior to deblocking filter process</w:t>
      </w:r>
      <w:bookmarkEnd w:id="2332"/>
      <w:bookmarkEnd w:id="2333"/>
      <w:bookmarkEnd w:id="2334"/>
      <w:bookmarkEnd w:id="2335"/>
      <w:bookmarkEnd w:id="2336"/>
      <w:bookmarkEnd w:id="2337"/>
      <w:bookmarkEnd w:id="2338"/>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339" w:name="_Toc357439329"/>
      <w:bookmarkStart w:id="2340" w:name="_Toc356824355"/>
      <w:bookmarkStart w:id="2341" w:name="_Toc356148156"/>
      <w:bookmarkStart w:id="2342" w:name="_Toc348629474"/>
      <w:bookmarkStart w:id="2343" w:name="_Toc351367704"/>
      <w:bookmarkStart w:id="2344" w:name="_Ref364437036"/>
      <w:bookmarkStart w:id="2345" w:name="_Toc378026257"/>
      <w:r w:rsidRPr="00564A49">
        <w:rPr>
          <w:lang w:val="en-CA"/>
        </w:rPr>
        <w:t>In-loop filter process</w:t>
      </w:r>
      <w:bookmarkEnd w:id="2339"/>
      <w:bookmarkEnd w:id="2340"/>
      <w:bookmarkEnd w:id="2341"/>
      <w:bookmarkEnd w:id="2342"/>
      <w:bookmarkEnd w:id="2343"/>
      <w:bookmarkEnd w:id="2344"/>
      <w:bookmarkEnd w:id="2345"/>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46" w:name="_Toc357439330"/>
      <w:bookmarkStart w:id="2347" w:name="_Toc356824356"/>
      <w:bookmarkStart w:id="2348" w:name="_Toc356148157"/>
      <w:bookmarkStart w:id="2349" w:name="_Toc348629475"/>
      <w:bookmarkStart w:id="2350" w:name="_Toc351367705"/>
      <w:bookmarkStart w:id="2351" w:name="_Toc378026258"/>
      <w:r w:rsidRPr="00564A49">
        <w:rPr>
          <w:lang w:val="en-CA"/>
        </w:rPr>
        <w:t>Parsing process</w:t>
      </w:r>
      <w:bookmarkEnd w:id="2346"/>
      <w:bookmarkEnd w:id="2347"/>
      <w:bookmarkEnd w:id="2348"/>
      <w:bookmarkEnd w:id="2349"/>
      <w:bookmarkEnd w:id="2350"/>
      <w:bookmarkEnd w:id="2351"/>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52" w:name="_Toc357439331"/>
      <w:bookmarkStart w:id="2353" w:name="_Toc356824357"/>
      <w:bookmarkStart w:id="2354" w:name="_Toc356148158"/>
      <w:bookmarkStart w:id="2355" w:name="_Toc348629476"/>
      <w:bookmarkStart w:id="2356" w:name="_Toc351367706"/>
      <w:bookmarkStart w:id="2357" w:name="_Toc378026259"/>
      <w:r w:rsidRPr="00564A49">
        <w:rPr>
          <w:lang w:val="en-CA"/>
        </w:rPr>
        <w:t>Specification of bitstream subsets</w:t>
      </w:r>
      <w:bookmarkEnd w:id="2352"/>
      <w:bookmarkEnd w:id="2353"/>
      <w:bookmarkEnd w:id="2354"/>
      <w:bookmarkEnd w:id="2355"/>
      <w:bookmarkEnd w:id="2356"/>
      <w:bookmarkEnd w:id="2357"/>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58" w:name="_Ref348007252"/>
      <w:bookmarkStart w:id="2359" w:name="_Toc357439332"/>
      <w:bookmarkStart w:id="2360" w:name="_Toc356824358"/>
      <w:bookmarkStart w:id="2361" w:name="_Toc356148159"/>
      <w:bookmarkStart w:id="2362" w:name="_Toc348629477"/>
      <w:bookmarkStart w:id="2363" w:name="_Toc351367707"/>
      <w:bookmarkStart w:id="2364" w:name="_Toc378026260"/>
      <w:r w:rsidRPr="00564A49">
        <w:rPr>
          <w:lang w:val="en-CA"/>
        </w:rPr>
        <w:t>Profile</w:t>
      </w:r>
      <w:r w:rsidR="007A4CD0" w:rsidRPr="00564A49">
        <w:rPr>
          <w:lang w:val="en-CA"/>
        </w:rPr>
        <w:t>s, tiers,</w:t>
      </w:r>
      <w:r w:rsidRPr="00564A49">
        <w:rPr>
          <w:lang w:val="en-CA"/>
        </w:rPr>
        <w:t xml:space="preserve"> and levels</w:t>
      </w:r>
      <w:bookmarkEnd w:id="2358"/>
      <w:bookmarkEnd w:id="2359"/>
      <w:bookmarkEnd w:id="2360"/>
      <w:bookmarkEnd w:id="2361"/>
      <w:bookmarkEnd w:id="2362"/>
      <w:bookmarkEnd w:id="2363"/>
      <w:bookmarkEnd w:id="2364"/>
    </w:p>
    <w:p w:rsidR="007A4CD0" w:rsidRPr="00564A49" w:rsidRDefault="007A4CD0" w:rsidP="008557C3">
      <w:pPr>
        <w:pStyle w:val="Annex3"/>
        <w:numPr>
          <w:ilvl w:val="2"/>
          <w:numId w:val="37"/>
        </w:numPr>
        <w:tabs>
          <w:tab w:val="clear" w:pos="1440"/>
        </w:tabs>
        <w:textAlignment w:val="auto"/>
        <w:rPr>
          <w:lang w:val="en-CA"/>
        </w:rPr>
      </w:pPr>
      <w:bookmarkStart w:id="2365" w:name="_Toc357439333"/>
      <w:bookmarkStart w:id="2366" w:name="_Toc356824359"/>
      <w:bookmarkStart w:id="2367" w:name="_Toc356148160"/>
      <w:bookmarkStart w:id="2368" w:name="_Toc348629478"/>
      <w:bookmarkStart w:id="2369" w:name="_Toc351367708"/>
      <w:bookmarkStart w:id="2370" w:name="_Toc378026261"/>
      <w:r w:rsidRPr="00564A49">
        <w:rPr>
          <w:lang w:val="en-CA"/>
        </w:rPr>
        <w:t>Profiles</w:t>
      </w:r>
      <w:bookmarkEnd w:id="2365"/>
      <w:bookmarkEnd w:id="2366"/>
      <w:bookmarkEnd w:id="2367"/>
      <w:bookmarkEnd w:id="2368"/>
      <w:bookmarkEnd w:id="2369"/>
      <w:bookmarkEnd w:id="2370"/>
    </w:p>
    <w:p w:rsidR="00944988" w:rsidRPr="00564A49" w:rsidRDefault="00944988" w:rsidP="00920F0C">
      <w:pPr>
        <w:pStyle w:val="Annex4"/>
      </w:pPr>
      <w:bookmarkStart w:id="2371" w:name="_Toc357439334"/>
      <w:bookmarkStart w:id="2372" w:name="_Toc356824360"/>
      <w:bookmarkStart w:id="2373" w:name="_Toc356148161"/>
      <w:bookmarkStart w:id="2374" w:name="_Toc348629479"/>
      <w:bookmarkStart w:id="2375" w:name="_Toc351367709"/>
      <w:bookmarkStart w:id="2376" w:name="_Toc378026262"/>
      <w:r w:rsidRPr="00564A49">
        <w:t>General</w:t>
      </w:r>
      <w:bookmarkEnd w:id="2371"/>
      <w:bookmarkEnd w:id="2372"/>
      <w:bookmarkEnd w:id="2373"/>
      <w:bookmarkEnd w:id="2374"/>
      <w:bookmarkEnd w:id="2375"/>
      <w:bookmarkEnd w:id="2376"/>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2377" w:name="_Toc378026263"/>
      <w:bookmarkStart w:id="2378" w:name="_Toc356824362"/>
      <w:r w:rsidRPr="00564A49">
        <w:t xml:space="preserve">Scalable Main </w:t>
      </w:r>
      <w:r w:rsidR="003C3A2B" w:rsidRPr="00564A49">
        <w:t xml:space="preserve">and Scalable Main 10 </w:t>
      </w:r>
      <w:r w:rsidRPr="00564A49">
        <w:t>profile</w:t>
      </w:r>
      <w:bookmarkStart w:id="2379" w:name="_Toc356148163"/>
      <w:r w:rsidR="003C3A2B" w:rsidRPr="00564A49">
        <w:t>s</w:t>
      </w:r>
      <w:bookmarkEnd w:id="2377"/>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380"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381" w:name="_Toc348629482"/>
      <w:bookmarkStart w:id="2382" w:name="_Toc351367712"/>
      <w:bookmarkStart w:id="2383" w:name="_Toc378026264"/>
      <w:r w:rsidRPr="00564A49">
        <w:rPr>
          <w:lang w:val="en-CA"/>
        </w:rPr>
        <w:t>Tiers and levels</w:t>
      </w:r>
      <w:bookmarkEnd w:id="2378"/>
      <w:bookmarkEnd w:id="2379"/>
      <w:bookmarkEnd w:id="2380"/>
      <w:bookmarkEnd w:id="2381"/>
      <w:bookmarkEnd w:id="2382"/>
      <w:bookmarkEnd w:id="2383"/>
    </w:p>
    <w:p w:rsidR="00A87E3F" w:rsidRPr="00564A49" w:rsidRDefault="00A87E3F" w:rsidP="00A87E3F">
      <w:pPr>
        <w:pStyle w:val="Annex4"/>
      </w:pPr>
      <w:bookmarkStart w:id="2384" w:name="_Toc378026265"/>
      <w:r w:rsidRPr="00564A49">
        <w:t>Profile specific tier and level limits for the Scalable Main and Scalable Main 10 profiles</w:t>
      </w:r>
      <w:bookmarkEnd w:id="2384"/>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385"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385"/>
      <w:r w:rsidRPr="00564A49">
        <w:rPr>
          <w:noProof/>
        </w:rPr>
        <w:t>.</w:t>
      </w:r>
    </w:p>
    <w:p w:rsidR="00A87E3F" w:rsidRPr="00564A49" w:rsidRDefault="00A87E3F" w:rsidP="00CC1A3E">
      <w:pPr>
        <w:numPr>
          <w:ilvl w:val="0"/>
          <w:numId w:val="49"/>
        </w:numPr>
      </w:pPr>
      <w:bookmarkStart w:id="2386"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386"/>
      <w:r w:rsidRPr="00564A49">
        <w:rPr>
          <w:noProof/>
        </w:rPr>
        <w:t>.</w:t>
      </w:r>
    </w:p>
    <w:p w:rsidR="00944988" w:rsidRPr="00564A49" w:rsidRDefault="00944988" w:rsidP="008557C3">
      <w:pPr>
        <w:pStyle w:val="Annex2"/>
        <w:numPr>
          <w:ilvl w:val="1"/>
          <w:numId w:val="37"/>
        </w:numPr>
        <w:rPr>
          <w:lang w:val="en-CA"/>
        </w:rPr>
      </w:pPr>
      <w:bookmarkStart w:id="2387" w:name="_Toc357439337"/>
      <w:bookmarkStart w:id="2388" w:name="_Toc356824363"/>
      <w:bookmarkStart w:id="2389" w:name="_Toc356148164"/>
      <w:bookmarkStart w:id="2390" w:name="_Toc348629483"/>
      <w:bookmarkStart w:id="2391" w:name="_Toc351367713"/>
      <w:bookmarkStart w:id="2392" w:name="_Toc378026266"/>
      <w:r w:rsidRPr="00564A49">
        <w:rPr>
          <w:lang w:val="en-CA"/>
        </w:rPr>
        <w:t>Byte stream format</w:t>
      </w:r>
      <w:bookmarkEnd w:id="2387"/>
      <w:bookmarkEnd w:id="2388"/>
      <w:bookmarkEnd w:id="2389"/>
      <w:bookmarkEnd w:id="2390"/>
      <w:bookmarkEnd w:id="2391"/>
      <w:bookmarkEnd w:id="2392"/>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393" w:name="_Toc357439338"/>
      <w:bookmarkStart w:id="2394" w:name="_Toc356824364"/>
      <w:bookmarkStart w:id="2395" w:name="_Toc356148165"/>
      <w:bookmarkStart w:id="2396" w:name="_Toc348629484"/>
      <w:bookmarkStart w:id="2397" w:name="_Toc351367714"/>
      <w:bookmarkStart w:id="2398" w:name="_Toc378026267"/>
      <w:r w:rsidRPr="00564A49">
        <w:rPr>
          <w:lang w:val="en-CA"/>
        </w:rPr>
        <w:t>Hypothetical reference decoder</w:t>
      </w:r>
      <w:bookmarkEnd w:id="2393"/>
      <w:bookmarkEnd w:id="2394"/>
      <w:bookmarkEnd w:id="2395"/>
      <w:bookmarkEnd w:id="2396"/>
      <w:bookmarkEnd w:id="2397"/>
      <w:bookmarkEnd w:id="2398"/>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399" w:name="_Toc357439339"/>
      <w:bookmarkStart w:id="2400" w:name="_Toc356824365"/>
      <w:bookmarkStart w:id="2401" w:name="_Toc356148166"/>
      <w:bookmarkStart w:id="2402" w:name="_Toc348629485"/>
      <w:bookmarkStart w:id="2403" w:name="_Toc351367715"/>
      <w:bookmarkStart w:id="2404" w:name="_Toc378026268"/>
      <w:r w:rsidRPr="00564A49">
        <w:rPr>
          <w:lang w:val="en-CA"/>
        </w:rPr>
        <w:t>SEI messages</w:t>
      </w:r>
      <w:bookmarkEnd w:id="2399"/>
      <w:bookmarkEnd w:id="2400"/>
      <w:bookmarkEnd w:id="2401"/>
      <w:bookmarkEnd w:id="2402"/>
      <w:bookmarkEnd w:id="2403"/>
      <w:bookmarkEnd w:id="2404"/>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405" w:name="_Toc356148169"/>
      <w:bookmarkStart w:id="2406" w:name="_Toc357439344"/>
      <w:bookmarkStart w:id="2407" w:name="_Toc356824370"/>
      <w:bookmarkStart w:id="2408" w:name="_Toc356148173"/>
      <w:bookmarkStart w:id="2409" w:name="_Toc348629486"/>
      <w:bookmarkStart w:id="2410" w:name="_Toc351367716"/>
      <w:bookmarkStart w:id="2411" w:name="_Toc378026269"/>
      <w:bookmarkEnd w:id="2405"/>
      <w:r w:rsidRPr="00564A49">
        <w:rPr>
          <w:lang w:val="en-CA"/>
        </w:rPr>
        <w:t>Video usability information</w:t>
      </w:r>
      <w:bookmarkEnd w:id="2406"/>
      <w:bookmarkEnd w:id="2407"/>
      <w:bookmarkEnd w:id="2408"/>
      <w:bookmarkEnd w:id="2409"/>
      <w:bookmarkEnd w:id="2410"/>
      <w:bookmarkEnd w:id="2411"/>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864" w:rsidRDefault="00956864">
      <w:r>
        <w:separator/>
      </w:r>
    </w:p>
  </w:endnote>
  <w:endnote w:type="continuationSeparator" w:id="0">
    <w:p w:rsidR="00956864" w:rsidRDefault="00956864">
      <w:r>
        <w:continuationSeparator/>
      </w:r>
    </w:p>
  </w:endnote>
  <w:endnote w:type="continuationNotice" w:id="1">
    <w:p w:rsidR="00956864" w:rsidRDefault="0095686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FF" w:rsidRPr="00CB04EC" w:rsidRDefault="00FE4BFF"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2365D">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FF" w:rsidRPr="00C37EDE" w:rsidRDefault="00FE4BFF"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62365D">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FF" w:rsidRPr="00CB04EC" w:rsidRDefault="00FE4BFF"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62365D">
      <w:rPr>
        <w:b/>
        <w:bCs/>
        <w:noProof/>
      </w:rPr>
      <w:t>50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FF" w:rsidRPr="00CB04EC" w:rsidRDefault="00FE4BFF"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62365D">
      <w:rPr>
        <w:bCs/>
        <w:noProof/>
        <w:lang w:val="fr-CH"/>
      </w:rPr>
      <w:t>51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864" w:rsidRDefault="00956864">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956864" w:rsidRDefault="00956864"/>
  </w:footnote>
  <w:footnote w:type="continuationSeparator" w:id="0">
    <w:p w:rsidR="00956864" w:rsidRDefault="00956864">
      <w:r>
        <w:continuationSeparator/>
      </w:r>
    </w:p>
  </w:footnote>
  <w:footnote w:type="continuationNotice" w:id="1">
    <w:p w:rsidR="00956864" w:rsidRDefault="00956864">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FF" w:rsidRDefault="00FE4BFF"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FF" w:rsidRDefault="00FE4BFF"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FF" w:rsidRPr="00256CBF" w:rsidRDefault="00FE4BFF"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FF" w:rsidRPr="00563383" w:rsidRDefault="00FE4BFF"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93D"/>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3B7"/>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60"/>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2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8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81"/>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BB0"/>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693"/>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11"/>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CD9"/>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709"/>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BBB"/>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3FBF"/>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1C7"/>
    <w:rsid w:val="005C2618"/>
    <w:rsid w:val="005C2958"/>
    <w:rsid w:val="005C2D74"/>
    <w:rsid w:val="005C2E5C"/>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63"/>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65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84"/>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828"/>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5DB"/>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9C7"/>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0B"/>
    <w:rsid w:val="007039CA"/>
    <w:rsid w:val="00703D9A"/>
    <w:rsid w:val="00703F80"/>
    <w:rsid w:val="00703F9E"/>
    <w:rsid w:val="007041C9"/>
    <w:rsid w:val="00704211"/>
    <w:rsid w:val="00704322"/>
    <w:rsid w:val="007043B3"/>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2C9"/>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224"/>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7B8"/>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7E0"/>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1E2"/>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421"/>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4BC"/>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D10"/>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03F"/>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2E"/>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2F83"/>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864"/>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6C5"/>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4F93"/>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4CC"/>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49A"/>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DA5"/>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5E44"/>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83"/>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AAB"/>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191"/>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1A4"/>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10"/>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7E6"/>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A8"/>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C1"/>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87A"/>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6A98"/>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A6"/>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97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A0"/>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32B"/>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077"/>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742"/>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9C8"/>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B00"/>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0AF"/>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FF"/>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52120387">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12C7B-3700-415A-B46D-0C2DAE7F9673}">
  <ds:schemaRefs>
    <ds:schemaRef ds:uri="http://schemas.openxmlformats.org/officeDocument/2006/bibliography"/>
  </ds:schemaRefs>
</ds:datastoreItem>
</file>

<file path=customXml/itemProps2.xml><?xml version="1.0" encoding="utf-8"?>
<ds:datastoreItem xmlns:ds="http://schemas.openxmlformats.org/officeDocument/2006/customXml" ds:itemID="{F5C47C2F-4A88-4249-B105-2609E495E24F}">
  <ds:schemaRefs>
    <ds:schemaRef ds:uri="http://schemas.openxmlformats.org/officeDocument/2006/bibliography"/>
  </ds:schemaRefs>
</ds:datastoreItem>
</file>

<file path=customXml/itemProps3.xml><?xml version="1.0" encoding="utf-8"?>
<ds:datastoreItem xmlns:ds="http://schemas.openxmlformats.org/officeDocument/2006/customXml" ds:itemID="{FA58360D-D143-4297-BED0-09600459DF3A}">
  <ds:schemaRefs>
    <ds:schemaRef ds:uri="http://schemas.openxmlformats.org/officeDocument/2006/bibliography"/>
  </ds:schemaRefs>
</ds:datastoreItem>
</file>

<file path=customXml/itemProps4.xml><?xml version="1.0" encoding="utf-8"?>
<ds:datastoreItem xmlns:ds="http://schemas.openxmlformats.org/officeDocument/2006/customXml" ds:itemID="{71FB089A-B174-47A4-B75F-62F880758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68851</Words>
  <Characters>392457</Characters>
  <Application>Microsoft Office Word</Application>
  <DocSecurity>0</DocSecurity>
  <Lines>3270</Lines>
  <Paragraphs>920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460388</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Ye-Kui Wang</cp:lastModifiedBy>
  <cp:revision>5</cp:revision>
  <cp:lastPrinted>2013-02-13T05:52:00Z</cp:lastPrinted>
  <dcterms:created xsi:type="dcterms:W3CDTF">2014-02-12T22:36:00Z</dcterms:created>
  <dcterms:modified xsi:type="dcterms:W3CDTF">2014-02-13T19:25:00Z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1057121917</vt:i4>
  </property>
  <property fmtid="{D5CDD505-2E9C-101B-9397-08002B2CF9AE}" pid="6" name="_EmailSubject">
    <vt:lpwstr>Text for hybrid codec scalability support</vt:lpwstr>
  </property>
  <property fmtid="{D5CDD505-2E9C-101B-9397-08002B2CF9AE}" pid="7" name="_AuthorEmail">
    <vt:lpwstr>fhendry@qti.qualcomm.com</vt:lpwstr>
  </property>
  <property fmtid="{D5CDD505-2E9C-101B-9397-08002B2CF9AE}" pid="8" name="_AuthorEmailDisplayName">
    <vt:lpwstr>Hendry, Fnu</vt:lpwstr>
  </property>
  <property fmtid="{D5CDD505-2E9C-101B-9397-08002B2CF9AE}" pid="9" name="_PreviousAdHocReviewCycleID">
    <vt:i4>-578977172</vt:i4>
  </property>
  <property fmtid="{D5CDD505-2E9C-101B-9397-08002B2CF9AE}" pid="10" name="_ReviewingToolsShownOnce">
    <vt:lpwstr/>
  </property>
</Properties>
</file>