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F6764E" w14:paraId="3F5B2DF9" w14:textId="77777777">
        <w:tc>
          <w:tcPr>
            <w:tcW w:w="6408" w:type="dxa"/>
          </w:tcPr>
          <w:p w14:paraId="7BE43FEC" w14:textId="3BA97E9E" w:rsidR="006C3EF0" w:rsidRPr="005B217D" w:rsidRDefault="00841ED4" w:rsidP="006C3EF0">
            <w:pPr>
              <w:tabs>
                <w:tab w:val="left" w:pos="7200"/>
              </w:tabs>
              <w:spacing w:before="0"/>
              <w:rPr>
                <w:b/>
                <w:szCs w:val="22"/>
                <w:lang w:val="en-CA"/>
              </w:rPr>
            </w:pPr>
            <w:r w:rsidRPr="00F6764E">
              <w:rPr>
                <w:b/>
                <w:noProof/>
                <w:szCs w:val="22"/>
                <w:lang w:val="fr-FR" w:eastAsia="fr-FR"/>
              </w:rPr>
              <mc:AlternateContent>
                <mc:Choice Requires="wpg">
                  <w:drawing>
                    <wp:anchor distT="0" distB="0" distL="114300" distR="114300" simplePos="0" relativeHeight="251656704" behindDoc="0" locked="0" layoutInCell="1" allowOverlap="1" wp14:anchorId="31F37893" wp14:editId="64656349">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7IJ/wirAADR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GtyGG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4Qd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6diin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Oo08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jCeFwQAAANoAAAAPAAAAAAAAAAAAAAAA&#10;AKECAABkcnMvZG93bnJldi54bWxQSwUGAAAAAAQABAD5AAAAjwM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F6764E">
              <w:rPr>
                <w:b/>
                <w:noProof/>
                <w:szCs w:val="22"/>
                <w:lang w:val="fr-FR" w:eastAsia="fr-FR"/>
              </w:rPr>
              <w:drawing>
                <wp:anchor distT="0" distB="0" distL="114300" distR="114300" simplePos="0" relativeHeight="251658752" behindDoc="0" locked="0" layoutInCell="1" allowOverlap="1" wp14:anchorId="209ED717" wp14:editId="08AE5298">
                  <wp:simplePos x="0" y="0"/>
                  <wp:positionH relativeFrom="column">
                    <wp:posOffset>610235</wp:posOffset>
                  </wp:positionH>
                  <wp:positionV relativeFrom="paragraph">
                    <wp:posOffset>-318770</wp:posOffset>
                  </wp:positionV>
                  <wp:extent cx="293370" cy="267335"/>
                  <wp:effectExtent l="0" t="0" r="11430" b="12065"/>
                  <wp:wrapNone/>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6764E">
              <w:rPr>
                <w:b/>
                <w:noProof/>
                <w:szCs w:val="22"/>
                <w:lang w:val="fr-FR" w:eastAsia="fr-FR"/>
              </w:rPr>
              <w:drawing>
                <wp:anchor distT="0" distB="0" distL="114300" distR="114300" simplePos="0" relativeHeight="251657728" behindDoc="0" locked="0" layoutInCell="1" allowOverlap="1" wp14:anchorId="22A33E67" wp14:editId="6B9DBD32">
                  <wp:simplePos x="0" y="0"/>
                  <wp:positionH relativeFrom="column">
                    <wp:posOffset>268605</wp:posOffset>
                  </wp:positionH>
                  <wp:positionV relativeFrom="paragraph">
                    <wp:posOffset>-318770</wp:posOffset>
                  </wp:positionV>
                  <wp:extent cx="294640" cy="267335"/>
                  <wp:effectExtent l="0" t="0" r="10160" b="12065"/>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F6764E">
              <w:rPr>
                <w:b/>
                <w:szCs w:val="22"/>
                <w:lang w:val="en-GB"/>
              </w:rPr>
              <w:t>J</w:t>
            </w:r>
            <w:r w:rsidR="006C3EF0">
              <w:rPr>
                <w:b/>
                <w:noProof/>
                <w:szCs w:val="22"/>
                <w:lang w:val="fr-FR" w:eastAsia="fr-FR"/>
              </w:rPr>
              <mc:AlternateContent>
                <mc:Choice Requires="wpg">
                  <w:drawing>
                    <wp:anchor distT="0" distB="0" distL="114300" distR="114300" simplePos="0" relativeHeight="251660800" behindDoc="0" locked="0" layoutInCell="1" allowOverlap="1" wp14:anchorId="39BB651E" wp14:editId="103165C3">
                      <wp:simplePos x="0" y="0"/>
                      <wp:positionH relativeFrom="column">
                        <wp:posOffset>-52705</wp:posOffset>
                      </wp:positionH>
                      <wp:positionV relativeFrom="paragraph">
                        <wp:posOffset>-349250</wp:posOffset>
                      </wp:positionV>
                      <wp:extent cx="295910" cy="312420"/>
                      <wp:effectExtent l="0" t="0" r="0" b="0"/>
                      <wp:wrapNone/>
                      <wp:docPr id="3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pt;margin-top:-27.45pt;width:23.3pt;height:24.6pt;z-index:251660800"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Oy5IUSrAADa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9jLt8IAAADbAAAADwAAAGRycy9kb3ducmV2LnhtbESPUWvCQBCE3wX/w7FC3/SihSqpp4hS&#10;KKUUjdLnbW6bBHN7IbdN0n/fKwg+DjPzDbPeDq5WHbWh8mxgPktAEefeVlwYuJxfpitQQZAt1p7J&#10;wC8F2G7GozWm1vd8oi6TQkUIhxQNlCJNqnXIS3IYZr4hjt63bx1KlG2hbYt9hLtaL5LkSTusOC6U&#10;2NC+pPya/TgD2PGXnHv8+JSm9292Ga7Hw7sxD5Nh9wxKaJB7+NZ+tQYeF/D/Jf4AvfkD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C9jLt8IAAADbAAAADwAAAAAAAAAAAAAA&#10;AAChAgAAZHJzL2Rvd25yZXYueG1sUEsFBgAAAAAEAAQA+QAAAJADA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JRuLMIAAADbAAAADwAAAGRycy9kb3ducmV2LnhtbESPX2vCQBDE3wt+h2OFvtWLClZSTxFF&#10;KEWk/qHP29w2Ceb2Qm6bxG/vCYU+DjPzG2ax6l2lWmpC6dnAeJSAIs68LTk3cDnvXuaggiBbrDyT&#10;gRsFWC0HTwtMre/4SO1JchUhHFI0UIjUqdYhK8hhGPmaOHo/vnEoUTa5tg12Ee4qPUmSmXZYclwo&#10;sKZNQdn19OsMYMvfcu7w8CV15z/sa7h+bvfGPA/79RsooV7+w3/td2tgOoXHl/gD9PIO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ZJRuLMIAAADbAAAADwAAAAAAAAAAAAAA&#10;AAChAgAAZHJzL2Rvd25yZXYueG1sUEsFBgAAAAAEAAQA+QAAAJADA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4JaBocUAAADbAAAADwAAAGRycy9kb3ducmV2LnhtbESPQWvCQBSE74X+h+UVeqsbq1hJ3Ugp&#10;CBWsYFTw+Jp9zYZk38bsqvHfdwWhx2FmvmFm89424kydrxwrGA4SEMSF0xWXCnbbxcsUhA/IGhvH&#10;pOBKHubZ48MMU+0uvKFzHkoRIexTVGBCaFMpfWHIoh+4ljh6v66zGKLsSqk7vES4beRrkkykxYrj&#10;gsGWPg0VdX6yCo5t3Q+/36ajVfNj8uXKrseH/Ump56f+4x1EoD78h+/tL61gNIbbl/gDZPYH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4JaBocUAAADbAAAADwAAAAAAAAAA&#10;AAAAAAChAgAAZHJzL2Rvd25yZXYueG1sUEsFBgAAAAAEAAQA+QAAAJMDA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9okOsUAAADbAAAADwAAAGRycy9kb3ducmV2LnhtbESPQWvCQBSE7wX/w/IEb2ajtlWiq0hB&#10;ULBCYws9vmaf2WD2bZpdNf333YLQ4zAz3zCLVWdrcaXWV44VjJIUBHHhdMWlgvfjZjgD4QOyxtox&#10;KfghD6tl72GBmXY3fqNrHkoRIewzVGBCaDIpfWHIok9cQxy9k2sthijbUuoWbxFuazlO02dpseK4&#10;YLChF0PFOb9YBd/NuRu9TmeTff1l8t3eHh4/Py5KDfrdeg4iUBf+w/f2ViuYPMHfl/gD5PIX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j9okOsUAAADbAAAADwAAAAAAAAAA&#10;AAAAAAChAgAAZHJzL2Rvd25yZXYueG1sUEsFBgAAAAAEAAQA+QAAAJMDA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dOPNtMIAAADbAAAADwAAAGRycy9kb3ducmV2LnhtbESPUWvCQBCE34X+h2MLfdNLW9ASPaW0&#10;FEoR0Vh8XnNrEszthdw2Sf+9Jwg+DjPzDbNYDa5WHbWh8mzgeZKAIs69rbgw8Lv/Gr+BCoJssfZM&#10;Bv4pwGr5MFpgan3PO+oyKVSEcEjRQCnSpFqHvCSHYeIb4uidfOtQomwLbVvsI9zV+iVJptphxXGh&#10;xIY+SsrP2Z8zgB0fZd/j5iBN73/sLJy3n2tjnh6H9zkooUHu4Vv72xp4ncL1S/wBenk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dOPNtMIAAADbAAAADwAAAAAAAAAAAAAA&#10;AAChAgAAZHJzL2Rvd25yZXYueG1sUEsFBgAAAAAEAAQA+QAAAJADA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tigyvwAA&#10;ANsAAAAPAAAAZHJzL2Rvd25yZXYueG1sRI/NisIwFIX3A75DuIK7MVVBpRpFBEVmZzuzvzTXptjc&#10;1CZq9eknguDycH4+znLd2VrcqPWVYwWjYQKCuHC64lLBb777noPwAVlj7ZgUPMjDetX7WmKq3Z2P&#10;dMtCKeII+xQVmBCaVEpfGLLoh64hjt7JtRZDlG0pdYv3OG5rOU6SqbRYcSQYbGhrqDhnVxu52ejP&#10;Hukye5b5/kd73ZncGaUG/W6zABGoC5/wu33QCiYzeH2JP0Cu/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LS2KDK/AAAA2w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iGiKwAAA&#10;ANsAAAAPAAAAZHJzL2Rvd25yZXYueG1sRE9Na8JAEL0L/odlhN7qRlu1pK4ihUqleDD20tuQHZNo&#10;djZkV43/3jkIHh/ve77sXK0u1IbKs4HRMAFFnHtbcWHgb//9+gEqRGSLtWcycKMAy0W/N8fU+ivv&#10;6JLFQkkIhxQNlDE2qdYhL8lhGPqGWLiDbx1GgW2hbYtXCXe1HifJVDusWBpKbOirpPyUnZ2Bt3Wc&#10;1JuMk+1e23d3nE1+u/BvzMugW32CitTFp/jh/rHik7HyRX6AXtw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PiGiKwAAAANs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0CW5xAAA&#10;ANsAAAAPAAAAZHJzL2Rvd25yZXYueG1sRI9Ba8JAFITvBf/D8gre6qZaaozZBGmReujFWHp+ZJ9J&#10;SPZtyK4m+uu7hUKPw8x8w6T5ZDpxpcE1lhU8LyIQxKXVDVcKvk77pxiE88gaO8uk4EYO8mz2kGKi&#10;7chHuha+EgHCLkEFtfd9IqUrazLoFrYnDt7ZDgZ9kEMl9YBjgJtOLqPoVRpsOCzU2NNbTWVbXIyC&#10;73hcL89T+365xy+IxYGrz9WHUvPHabcF4Wny/+G/9kErWG3g90v4ATL7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J9AlucQAAADbAAAADwAAAAAAAAAAAAAAAACXAgAAZHJzL2Rv&#10;d25yZXYueG1sUEsFBgAAAAAEAAQA9QAAAIgDA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w0jwwAA&#10;ANsAAAAPAAAAZHJzL2Rvd25yZXYueG1sRE9Na8JAEL0L/Q/LFHopurEUsdFVWiUklwqmoh6H7DQJ&#10;zc6G7Mak/757KHh8vO/1djSNuFHnassK5rMIBHFhdc2lgtNXMl2CcB5ZY2OZFPySg+3mYbLGWNuB&#10;j3TLfSlCCLsYFVTet7GUrqjIoJvZljhw37Yz6APsSqk7HEK4aeRLFC2kwZpDQ4Ut7SoqfvLeKMgv&#10;6fUtPXz0n+XCZLg/J8+7JFHq6XF8X4HwNPq7+N+daQWvYX34En6A3Pw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Sw0jwwAAANsAAAAPAAAAAAAAAAAAAAAAAJcCAABkcnMvZG93&#10;bnJldi54bWxQSwUGAAAAAAQABAD1AAAAhwM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1OVlxQAA&#10;ANsAAAAPAAAAZHJzL2Rvd25yZXYueG1sRI9Pa8JAFMTvBb/D8gRvdROxVVI3QQShh1z8A7W31+xr&#10;Es2+TbOrpn56Vyj0OMzMb5hF1ptGXKhztWUF8TgCQVxYXXOpYL9bP89BOI+ssbFMCn7JQZYOnhaY&#10;aHvlDV22vhQBwi5BBZX3bSKlKyoy6Ma2JQ7et+0M+iC7UuoOrwFuGjmJoldpsOawUGFLq4qK0/Zs&#10;FLzMbvuPY5Hj18/68Bm1qzmRzJUaDfvlGwhPvf8P/7XftYJpDI8v4QfI9A4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LvU5WXFAAAA2wAAAA8AAAAAAAAAAAAAAAAAlwIAAGRycy9k&#10;b3ducmV2LnhtbFBLBQYAAAAABAAEAPUAAACJAw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N7zUwwAA&#10;ANsAAAAPAAAAZHJzL2Rvd25yZXYueG1sRI9Ba8JAFITvQv/D8oTedGMsYqOrSEEs9NS0IL09ss9s&#10;MPs2ZNdk21/fLRQ8DjPzDbPdR9uKgXrfOFawmGcgiCunG64VfH4cZ2sQPiBrbB2Tgm/ysN89TLZY&#10;aDfyOw1lqEWCsC9QgQmhK6T0lSGLfu464uRdXG8xJNnXUvc4JrhtZZ5lK2mx4bRgsKMXQ9W1vFkF&#10;X8OplPx8yKyW5+WazvHy9mOUepzGwwZEoBju4f/2q1bwlMPfl/QD5O4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nN7zUwwAAANsAAAAPAAAAAAAAAAAAAAAAAJcCAABkcnMvZG93&#10;bnJldi54bWxQSwUGAAAAAAQABAD1AAAAhwM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qCjpxAAA&#10;ANsAAAAPAAAAZHJzL2Rvd25yZXYueG1sRI9PawIxFMTvhX6H8Apeima1ImVrlFIQPLVWt6i3x+bt&#10;H7p5CUmq67c3BcHjMDO/YebL3nTiRD60lhWMRxkI4tLqlmsFxW41fAURIrLGzjIpuFCA5eLxYY65&#10;tmf+ptM21iJBOOSooInR5VKGsiGDYWQdcfIq6w3GJH0ttcdzgptOTrJsJg22nBYadPTRUPm7/TMK&#10;dOt/XFV8+cPz5TOsqv2x33in1OCpf38DEamP9/CtvdYKpi/w/yX9ALm4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k6go6cQAAADbAAAADwAAAAAAAAAAAAAAAACXAgAAZHJzL2Rv&#10;d25yZXYueG1sUEsFBgAAAAAEAAQA9QAAAIgDA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utMKxQAA&#10;ANsAAAAPAAAAZHJzL2Rvd25yZXYueG1sRI9PawIxFMTvBb9DeIXeara6aLsaRaQtHir+Ba+PzXOz&#10;uHnZblJdv70RCh6HmfkNM562thJnanzpWMFbNwFBnDtdcqFgv/t6fQfhA7LGyjEpuJKH6aTzNMZM&#10;uwtv6LwNhYgQ9hkqMCHUmZQ+N2TRd11NHL2jayyGKJtC6gYvEW4r2UuSgbRYclwwWNPcUH7a/lkF&#10;P4PVsr/6/O2l3x9pbWjXXyfDg1Ivz+1sBCJQGx7h//ZCK0hTuH+JP0BObg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Ki60wrFAAAA2wAAAA8AAAAAAAAAAAAAAAAAlwIAAGRycy9k&#10;b3ducmV2LnhtbFBLBQYAAAAABAAEAPUAAACJAw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bH7QwQAA&#10;ANsAAAAPAAAAZHJzL2Rvd25yZXYueG1sRI9Pi8IwFMTvwn6H8Ba8abqislRTcRVhj1rL4vHRvP7B&#10;5qU0Ubt+eiMIHoeZ+Q2zXPWmEVfqXG1Zwdc4AkGcW11zqSA77kbfIJxH1thYJgX/5GCVfAyWGGt7&#10;4wNdU1+KAGEXo4LK+zaW0uUVGXRj2xIHr7CdQR9kV0rd4S3ATSMnUTSXBmsOCxW2tKkoP6cXo+C+&#10;LfCHpOP7X5Pts+0pLU2eKjX87NcLEJ56/w6/2r9awXQGzy/hB8jk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8Gx+0MEAAADbAAAADwAAAAAAAAAAAAAAAACXAgAAZHJzL2Rvd25y&#10;ZXYueG1sUEsFBgAAAAAEAAQA9QAAAIUDA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3AaQxAAA&#10;ANsAAAAPAAAAZHJzL2Rvd25yZXYueG1sRI9Pi8IwFMTvwn6H8AQvsqbKUqRrFFkRRL345+Ltkbxt&#10;6zYvpYla/fQbQfA4zMxvmMmstZW4UuNLxwqGgwQEsXam5FzB8bD8HIPwAdlg5ZgU3MnDbPrRmWBm&#10;3I13dN2HXEQI+wwVFCHUmZReF2TRD1xNHL1f11gMUTa5NA3eItxWcpQkqbRYclwosKafgvTf/mIV&#10;rNMt6j6f1vnpcdDnzWhxHPJZqV63nX+DCNSGd/jVXhkFXyk8v8QfIK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ztwGkMQAAADbAAAADwAAAAAAAAAAAAAAAACXAgAAZHJzL2Rv&#10;d25yZXYueG1sUEsFBgAAAAAEAAQA9QAAAIgDA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ZcxAAA&#10;ANsAAAAPAAAAZHJzL2Rvd25yZXYueG1sRI/BasJAEIbvgu+wjOBNN21FSuoqxSJU8JJoD71Ns2MS&#10;mp1Ns9uYvH3nUPA4/PN/M99mN7hG9dSF2rOBh2UCirjwtubSwOV8WDyDChHZYuOZDIwUYLedTjaY&#10;Wn/jjPo8lkogHFI0UMXYplqHoiKHYelbYsmuvnMYZexKbTu8Cdw1+jFJ1tphzXKhwpb2FRXf+a8T&#10;Cuqnn9Oh/Xr72H/6IR7r7OpHY+az4fUFVKQh3pf/2+/WwEqeFRfxAL39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wv/2XM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n9QKxQAA&#10;ANsAAAAPAAAAZHJzL2Rvd25yZXYueG1sRI9Pa8JAFMTvhX6H5RW81Y1/Kpq6igiCaC+N0V6f2dck&#10;NPs2ZleN394VCh6HmfkNM523phIXalxpWUGvG4EgzqwuOVeQ7lbvYxDOI2usLJOCGzmYz15fphhr&#10;e+VvuiQ+FwHCLkYFhfd1LKXLCjLourYmDt6vbQz6IJtc6gavAW4q2Y+ikTRYclgosKZlQdlfcjYK&#10;+vv0I5X5YPN1+kkO22NvEx23I6U6b+3iE4Sn1j/D/+21VjCcwONL+AFydgc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ef1ArFAAAA2wAAAA8AAAAAAAAAAAAAAAAAlwIAAGRycy9k&#10;b3ducmV2LnhtbFBLBQYAAAAABAAEAPUAAACJ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gGQqwgAA&#10;ANsAAAAPAAAAZHJzL2Rvd25yZXYueG1sRE9ba8IwFH4X9h/CGexN0w1WXGcUGQwKo8KquD0emmNT&#10;bE5Kk/Xy783DwMeP777ZTbYVA/W+cazgeZWAIK6cbrhWcDp+LtcgfEDW2DomBTN52G0fFhvMtBv5&#10;m4Yy1CKGsM9QgQmhy6T0lSGLfuU64shdXG8xRNjXUvc4xnDbypckSaXFhmODwY4+DFXX8s8qOH/9&#10;lrkpTP6j0+l8PeTFXJRvSj09Tvt3EIGmcBf/u3Ot4DWuj1/iD5DbG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6AZCrCAAAA2wAAAA8AAAAAAAAAAAAAAAAAlwIAAGRycy9kb3du&#10;cmV2LnhtbFBLBQYAAAAABAAEAPUAAACGAw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3jG3DwgAA&#10;ANsAAAAPAAAAZHJzL2Rvd25yZXYueG1sRI9Ba8JAFITvBf/D8gq91Y1CS0hdRZSAPRrFXh/Z12xi&#10;9m3Irkn6792C4HGYmW+Y1WayrRio97VjBYt5AoK4dLrmSsH5lL+nIHxA1tg6JgV/5GGznr2sMNNu&#10;5CMNRahEhLDPUIEJocuk9KUhi37uOuLo/breYoiyr6TucYxw28plknxKizXHBYMd7QyV1+JmFey/&#10;86aQzW77047XfZOn0lzSQam312n7BSLQFJ7hR/ugFXws4P9L/AFyfQ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eMbcP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erIxAAA&#10;ANsAAAAPAAAAZHJzL2Rvd25yZXYueG1sRI/RasJAFETfBf9huULfmo02ljZmFSm1+NKCaT/gkr0m&#10;wezdmF2T+PddQfBxmJkzTLYZTSN66lxtWcE8ikEQF1bXXCr4+909v4FwHlljY5kUXMnBZj2dZJhq&#10;O/CB+tyXIkDYpaig8r5NpXRFRQZdZFvi4B1tZ9AH2ZVSdzgEuGnkIo5fpcGaw0KFLX1UVJzyiwmU&#10;99PLudjr7c/lMz58Lb+TXPaJUk+zcbsC4Wn0j/C9vdcKlgu4fQk/QK7/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IPnqyMQAAADbAAAADwAAAAAAAAAAAAAAAACXAgAAZHJzL2Rv&#10;d25yZXYueG1sUEsFBgAAAAAEAAQA9QAAAIgDA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jUWNnxgAA&#10;ANsAAAAPAAAAZHJzL2Rvd25yZXYueG1sRI/NasMwEITvhb6D2EJvjdz8lOJECaUkUOghblKS62Jt&#10;LWNrZSQldvP0UaDQ4zAz3zCL1WBbcSYfascKnkcZCOLS6ZorBd/7zdMriBCRNbaOScEvBVgt7+8W&#10;mGvX8xedd7ESCcIhRwUmxi6XMpSGLIaR64iT9+O8xZikr6T22Ce4beU4y16kxZrTgsGO3g2Vze5k&#10;Fdjt9GDG22NTrQ+zz72/FE1fFEo9PgxvcxCRhvgf/mt/aAWzCdy+pB8gl1c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jUWNnxgAAANsAAAAPAAAAAAAAAAAAAAAAAJcCAABkcnMv&#10;ZG93bnJldi54bWxQSwUGAAAAAAQABAD1AAAAigM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rh2hxAAA&#10;ANsAAAAPAAAAZHJzL2Rvd25yZXYueG1sRI/dagIxFITvhb5DOII3UrNKLXVrlCoICiJ02wc4JGd/&#10;6uZk2URdffpGELwcZuYbZr7sbC3O1PrKsYLxKAFBrJ2puFDw+7N5/QDhA7LB2jEpuJKH5eKlN8fU&#10;uAt/0zkLhYgQ9ikqKENoUim9LsmiH7mGOHq5ay2GKNtCmhYvEW5rOUmSd2mx4rhQYkPrkvQxO1kF&#10;ejjL/25F7vxut9eH28pMs9NMqUG/+/oEEagLz/CjvTUKpm9w/xJ/gFz8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Ma4docQAAADbAAAADwAAAAAAAAAAAAAAAACXAgAAZHJzL2Rv&#10;d25yZXYueG1sUEsFBgAAAAAEAAQA9QAAAIgDA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6C3EF0">
              <w:rPr>
                <w:b/>
                <w:noProof/>
                <w:szCs w:val="22"/>
                <w:lang w:val="fr-FR" w:eastAsia="fr-FR"/>
              </w:rPr>
              <w:drawing>
                <wp:anchor distT="0" distB="0" distL="114300" distR="114300" simplePos="0" relativeHeight="251662848" behindDoc="0" locked="0" layoutInCell="1" allowOverlap="1" wp14:anchorId="65230949" wp14:editId="6B2E00B3">
                  <wp:simplePos x="0" y="0"/>
                  <wp:positionH relativeFrom="column">
                    <wp:posOffset>610235</wp:posOffset>
                  </wp:positionH>
                  <wp:positionV relativeFrom="paragraph">
                    <wp:posOffset>-318770</wp:posOffset>
                  </wp:positionV>
                  <wp:extent cx="293370" cy="267335"/>
                  <wp:effectExtent l="0" t="0" r="11430" b="12065"/>
                  <wp:wrapNone/>
                  <wp:docPr id="29"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6C3EF0">
              <w:rPr>
                <w:b/>
                <w:noProof/>
                <w:szCs w:val="22"/>
                <w:lang w:val="fr-FR" w:eastAsia="fr-FR"/>
              </w:rPr>
              <w:drawing>
                <wp:anchor distT="0" distB="0" distL="114300" distR="114300" simplePos="0" relativeHeight="251661824" behindDoc="0" locked="0" layoutInCell="1" allowOverlap="1" wp14:anchorId="0C282A1D" wp14:editId="4BA76255">
                  <wp:simplePos x="0" y="0"/>
                  <wp:positionH relativeFrom="column">
                    <wp:posOffset>268605</wp:posOffset>
                  </wp:positionH>
                  <wp:positionV relativeFrom="paragraph">
                    <wp:posOffset>-318770</wp:posOffset>
                  </wp:positionV>
                  <wp:extent cx="294640" cy="267335"/>
                  <wp:effectExtent l="0" t="0" r="10160" b="12065"/>
                  <wp:wrapNone/>
                  <wp:docPr id="28"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6C3EF0" w:rsidRPr="005B217D">
              <w:rPr>
                <w:b/>
                <w:szCs w:val="22"/>
                <w:lang w:val="en-CA"/>
              </w:rPr>
              <w:t>oint</w:t>
            </w:r>
            <w:proofErr w:type="spellEnd"/>
            <w:r w:rsidR="006C3EF0" w:rsidRPr="005B217D">
              <w:rPr>
                <w:b/>
                <w:szCs w:val="22"/>
                <w:lang w:val="en-CA"/>
              </w:rPr>
              <w:t xml:space="preserve"> Collaborative Team on Video Coding (JCT-VC)</w:t>
            </w:r>
          </w:p>
          <w:p w14:paraId="7E753312" w14:textId="77777777" w:rsidR="006C3EF0" w:rsidRPr="005B217D" w:rsidRDefault="006C3EF0" w:rsidP="006C3EF0">
            <w:pPr>
              <w:tabs>
                <w:tab w:val="left" w:pos="7200"/>
              </w:tabs>
              <w:spacing w:before="0"/>
              <w:rPr>
                <w:b/>
                <w:szCs w:val="22"/>
                <w:lang w:val="en-CA"/>
              </w:rPr>
            </w:pPr>
            <w:proofErr w:type="gramStart"/>
            <w:r w:rsidRPr="005B217D">
              <w:rPr>
                <w:b/>
                <w:szCs w:val="22"/>
                <w:lang w:val="en-CA"/>
              </w:rPr>
              <w:t>of</w:t>
            </w:r>
            <w:proofErr w:type="gramEnd"/>
            <w:r w:rsidRPr="005B217D">
              <w:rPr>
                <w:b/>
                <w:szCs w:val="22"/>
                <w:lang w:val="en-CA"/>
              </w:rPr>
              <w:t xml:space="preserve">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14:paraId="122F0E9A" w14:textId="713540EF" w:rsidR="00E61DAC" w:rsidRPr="00F6764E" w:rsidRDefault="006C3EF0" w:rsidP="006C3EF0">
            <w:pPr>
              <w:tabs>
                <w:tab w:val="left" w:pos="7200"/>
              </w:tabs>
              <w:spacing w:before="0"/>
              <w:rPr>
                <w:b/>
                <w:szCs w:val="22"/>
                <w:lang w:val="en-GB"/>
              </w:rPr>
            </w:pPr>
            <w:r>
              <w:rPr>
                <w:szCs w:val="22"/>
                <w:lang w:val="en-CA"/>
              </w:rPr>
              <w:t>16</w:t>
            </w:r>
            <w:r w:rsidRPr="005B217D">
              <w:rPr>
                <w:szCs w:val="22"/>
                <w:lang w:val="en-CA"/>
              </w:rPr>
              <w:t xml:space="preserve">th Meeting: </w:t>
            </w:r>
            <w:r>
              <w:rPr>
                <w:szCs w:val="22"/>
                <w:lang w:val="en-CA"/>
              </w:rPr>
              <w:t>San José</w:t>
            </w:r>
            <w:r w:rsidRPr="00B4194A">
              <w:rPr>
                <w:szCs w:val="22"/>
                <w:lang w:val="en-CA"/>
              </w:rPr>
              <w:t xml:space="preserve">, </w:t>
            </w:r>
            <w:r>
              <w:rPr>
                <w:szCs w:val="22"/>
                <w:lang w:val="en-CA"/>
              </w:rPr>
              <w:t>US</w:t>
            </w:r>
            <w:r w:rsidRPr="00B4194A">
              <w:rPr>
                <w:szCs w:val="22"/>
                <w:lang w:val="en-CA"/>
              </w:rPr>
              <w:t xml:space="preserve">, </w:t>
            </w:r>
            <w:r>
              <w:rPr>
                <w:szCs w:val="22"/>
                <w:lang w:val="en-CA"/>
              </w:rPr>
              <w:t>9–17</w:t>
            </w:r>
            <w:r w:rsidRPr="005E1AC6">
              <w:rPr>
                <w:szCs w:val="22"/>
                <w:lang w:val="en-CA"/>
              </w:rPr>
              <w:t xml:space="preserve"> </w:t>
            </w:r>
            <w:r>
              <w:rPr>
                <w:szCs w:val="22"/>
                <w:lang w:val="en-CA"/>
              </w:rPr>
              <w:t>Jan.</w:t>
            </w:r>
            <w:r w:rsidRPr="005E1AC6">
              <w:rPr>
                <w:szCs w:val="22"/>
                <w:lang w:val="en-CA"/>
              </w:rPr>
              <w:t xml:space="preserve"> 201</w:t>
            </w:r>
            <w:r>
              <w:rPr>
                <w:szCs w:val="22"/>
                <w:lang w:val="en-CA"/>
              </w:rPr>
              <w:t>4</w:t>
            </w:r>
          </w:p>
        </w:tc>
        <w:tc>
          <w:tcPr>
            <w:tcW w:w="3168" w:type="dxa"/>
          </w:tcPr>
          <w:p w14:paraId="324FED9B" w14:textId="47631D91" w:rsidR="008A4B4C" w:rsidRPr="00F6764E" w:rsidRDefault="00E61DAC" w:rsidP="006C3EF0">
            <w:pPr>
              <w:tabs>
                <w:tab w:val="left" w:pos="7200"/>
              </w:tabs>
              <w:rPr>
                <w:u w:val="single"/>
                <w:lang w:val="en-GB"/>
              </w:rPr>
            </w:pPr>
            <w:r w:rsidRPr="00F6764E">
              <w:rPr>
                <w:lang w:val="en-GB"/>
              </w:rPr>
              <w:t>Document</w:t>
            </w:r>
            <w:r w:rsidR="006C5D39" w:rsidRPr="00F6764E">
              <w:rPr>
                <w:lang w:val="en-GB"/>
              </w:rPr>
              <w:t>: JC</w:t>
            </w:r>
            <w:r w:rsidRPr="00F6764E">
              <w:rPr>
                <w:lang w:val="en-GB"/>
              </w:rPr>
              <w:t>T</w:t>
            </w:r>
            <w:r w:rsidR="006C5D39" w:rsidRPr="00F6764E">
              <w:rPr>
                <w:lang w:val="en-GB"/>
              </w:rPr>
              <w:t>VC</w:t>
            </w:r>
            <w:r w:rsidRPr="00F6764E">
              <w:rPr>
                <w:lang w:val="en-GB"/>
              </w:rPr>
              <w:t>-</w:t>
            </w:r>
            <w:r w:rsidR="006C3EF0" w:rsidRPr="006C3EF0">
              <w:rPr>
                <w:lang w:val="en-GB"/>
              </w:rPr>
              <w:t>P0169</w:t>
            </w:r>
          </w:p>
        </w:tc>
      </w:tr>
    </w:tbl>
    <w:p w14:paraId="27FF7B0E" w14:textId="77777777" w:rsidR="00E61DAC" w:rsidRPr="00F6764E" w:rsidRDefault="00E61DAC" w:rsidP="00531AE9">
      <w:pPr>
        <w:spacing w:before="0"/>
        <w:rPr>
          <w:lang w:val="en-GB"/>
        </w:rPr>
      </w:pPr>
    </w:p>
    <w:tbl>
      <w:tblPr>
        <w:tblW w:w="0" w:type="auto"/>
        <w:tblLayout w:type="fixed"/>
        <w:tblLook w:val="0000" w:firstRow="0" w:lastRow="0" w:firstColumn="0" w:lastColumn="0" w:noHBand="0" w:noVBand="0"/>
      </w:tblPr>
      <w:tblGrid>
        <w:gridCol w:w="1458"/>
        <w:gridCol w:w="4050"/>
        <w:gridCol w:w="900"/>
        <w:gridCol w:w="3168"/>
      </w:tblGrid>
      <w:tr w:rsidR="00E61DAC" w:rsidRPr="00F6764E" w14:paraId="1997B5C8" w14:textId="77777777">
        <w:tc>
          <w:tcPr>
            <w:tcW w:w="1458" w:type="dxa"/>
          </w:tcPr>
          <w:p w14:paraId="0F209A83" w14:textId="77777777" w:rsidR="00E61DAC" w:rsidRPr="00F6764E" w:rsidRDefault="00E61DAC">
            <w:pPr>
              <w:spacing w:before="60" w:after="60"/>
              <w:rPr>
                <w:i/>
                <w:szCs w:val="22"/>
                <w:lang w:val="en-GB"/>
              </w:rPr>
            </w:pPr>
            <w:r w:rsidRPr="00F6764E">
              <w:rPr>
                <w:i/>
                <w:szCs w:val="22"/>
                <w:lang w:val="en-GB"/>
              </w:rPr>
              <w:t>Title:</w:t>
            </w:r>
          </w:p>
        </w:tc>
        <w:tc>
          <w:tcPr>
            <w:tcW w:w="8118" w:type="dxa"/>
            <w:gridSpan w:val="3"/>
          </w:tcPr>
          <w:p w14:paraId="70D43F92" w14:textId="4EC97408" w:rsidR="00E61DAC" w:rsidRPr="00F6764E" w:rsidRDefault="00816A89" w:rsidP="00816A89">
            <w:pPr>
              <w:spacing w:before="60" w:after="60"/>
              <w:rPr>
                <w:b/>
                <w:szCs w:val="22"/>
                <w:lang w:val="en-GB"/>
              </w:rPr>
            </w:pPr>
            <w:r>
              <w:rPr>
                <w:b/>
                <w:szCs w:val="22"/>
                <w:lang w:val="en-GB"/>
              </w:rPr>
              <w:t>Update of JCTVC-O0115 on a p</w:t>
            </w:r>
            <w:r w:rsidR="00E961A8" w:rsidRPr="00F6764E">
              <w:rPr>
                <w:b/>
                <w:szCs w:val="22"/>
                <w:lang w:val="en-GB"/>
              </w:rPr>
              <w:t xml:space="preserve">ipeline and </w:t>
            </w:r>
            <w:r w:rsidR="009D046D" w:rsidRPr="00F6764E">
              <w:rPr>
                <w:b/>
                <w:szCs w:val="22"/>
                <w:lang w:val="en-GB"/>
              </w:rPr>
              <w:t>p</w:t>
            </w:r>
            <w:r>
              <w:rPr>
                <w:b/>
                <w:szCs w:val="22"/>
                <w:lang w:val="en-GB"/>
              </w:rPr>
              <w:t>arallel architecture of</w:t>
            </w:r>
            <w:r w:rsidR="00296DF1" w:rsidRPr="00F6764E">
              <w:rPr>
                <w:b/>
                <w:szCs w:val="22"/>
                <w:lang w:val="en-GB"/>
              </w:rPr>
              <w:t xml:space="preserve"> </w:t>
            </w:r>
            <w:r>
              <w:rPr>
                <w:b/>
                <w:szCs w:val="22"/>
                <w:lang w:val="en-GB"/>
              </w:rPr>
              <w:t>an</w:t>
            </w:r>
            <w:r w:rsidR="00296DF1" w:rsidRPr="00F6764E">
              <w:rPr>
                <w:b/>
                <w:szCs w:val="22"/>
                <w:lang w:val="en-GB"/>
              </w:rPr>
              <w:t xml:space="preserve"> SHVC decoder</w:t>
            </w:r>
          </w:p>
        </w:tc>
      </w:tr>
      <w:tr w:rsidR="00E61DAC" w:rsidRPr="00F6764E" w14:paraId="6E92DD9B" w14:textId="77777777">
        <w:tc>
          <w:tcPr>
            <w:tcW w:w="1458" w:type="dxa"/>
          </w:tcPr>
          <w:p w14:paraId="6C25894D" w14:textId="77777777" w:rsidR="00E61DAC" w:rsidRPr="00F6764E" w:rsidRDefault="00E61DAC">
            <w:pPr>
              <w:spacing w:before="60" w:after="60"/>
              <w:rPr>
                <w:i/>
                <w:szCs w:val="22"/>
                <w:lang w:val="en-GB"/>
              </w:rPr>
            </w:pPr>
            <w:r w:rsidRPr="00F6764E">
              <w:rPr>
                <w:i/>
                <w:szCs w:val="22"/>
                <w:lang w:val="en-GB"/>
              </w:rPr>
              <w:t>Status:</w:t>
            </w:r>
          </w:p>
        </w:tc>
        <w:tc>
          <w:tcPr>
            <w:tcW w:w="8118" w:type="dxa"/>
            <w:gridSpan w:val="3"/>
          </w:tcPr>
          <w:p w14:paraId="77115265" w14:textId="77777777" w:rsidR="00E61DAC" w:rsidRPr="00F6764E" w:rsidRDefault="00E61DAC" w:rsidP="00296DF1">
            <w:pPr>
              <w:spacing w:before="60" w:after="60"/>
              <w:rPr>
                <w:szCs w:val="22"/>
                <w:lang w:val="en-GB"/>
              </w:rPr>
            </w:pPr>
            <w:r w:rsidRPr="00F6764E">
              <w:rPr>
                <w:szCs w:val="22"/>
                <w:lang w:val="en-GB"/>
              </w:rPr>
              <w:t xml:space="preserve">Input Document to </w:t>
            </w:r>
            <w:r w:rsidR="00AE341B" w:rsidRPr="00F6764E">
              <w:rPr>
                <w:szCs w:val="22"/>
                <w:lang w:val="en-GB"/>
              </w:rPr>
              <w:t>JCT-VC</w:t>
            </w:r>
          </w:p>
        </w:tc>
      </w:tr>
      <w:tr w:rsidR="00E61DAC" w:rsidRPr="00F6764E" w14:paraId="12572479" w14:textId="77777777">
        <w:tc>
          <w:tcPr>
            <w:tcW w:w="1458" w:type="dxa"/>
          </w:tcPr>
          <w:p w14:paraId="134C7953" w14:textId="77777777" w:rsidR="00E61DAC" w:rsidRPr="00F6764E" w:rsidRDefault="00E61DAC">
            <w:pPr>
              <w:spacing w:before="60" w:after="60"/>
              <w:rPr>
                <w:i/>
                <w:szCs w:val="22"/>
                <w:lang w:val="en-GB"/>
              </w:rPr>
            </w:pPr>
            <w:r w:rsidRPr="00F6764E">
              <w:rPr>
                <w:i/>
                <w:szCs w:val="22"/>
                <w:lang w:val="en-GB"/>
              </w:rPr>
              <w:t>Purpose:</w:t>
            </w:r>
          </w:p>
        </w:tc>
        <w:tc>
          <w:tcPr>
            <w:tcW w:w="8118" w:type="dxa"/>
            <w:gridSpan w:val="3"/>
          </w:tcPr>
          <w:p w14:paraId="77D71BEC" w14:textId="77777777" w:rsidR="00E61DAC" w:rsidRPr="00F6764E" w:rsidRDefault="00E61DAC" w:rsidP="00383C5C">
            <w:pPr>
              <w:spacing w:before="60" w:after="60"/>
              <w:rPr>
                <w:szCs w:val="22"/>
                <w:lang w:val="en-GB"/>
              </w:rPr>
            </w:pPr>
            <w:r w:rsidRPr="00F6764E">
              <w:rPr>
                <w:szCs w:val="22"/>
                <w:lang w:val="en-GB"/>
              </w:rPr>
              <w:t>Information</w:t>
            </w:r>
          </w:p>
        </w:tc>
      </w:tr>
      <w:tr w:rsidR="00E61DAC" w:rsidRPr="00F6764E" w14:paraId="44E331B8" w14:textId="77777777">
        <w:tc>
          <w:tcPr>
            <w:tcW w:w="1458" w:type="dxa"/>
          </w:tcPr>
          <w:p w14:paraId="341EF3A0" w14:textId="77777777" w:rsidR="00296DF1" w:rsidRPr="00F6764E" w:rsidRDefault="00E61DAC">
            <w:pPr>
              <w:spacing w:before="60" w:after="60"/>
              <w:rPr>
                <w:i/>
                <w:szCs w:val="22"/>
                <w:lang w:val="en-GB"/>
              </w:rPr>
            </w:pPr>
            <w:r w:rsidRPr="00F6764E">
              <w:rPr>
                <w:i/>
                <w:szCs w:val="22"/>
                <w:lang w:val="en-GB"/>
              </w:rPr>
              <w:t>Author(s) or</w:t>
            </w:r>
            <w:r w:rsidRPr="00F6764E">
              <w:rPr>
                <w:i/>
                <w:szCs w:val="22"/>
                <w:lang w:val="en-GB"/>
              </w:rPr>
              <w:br/>
            </w:r>
          </w:p>
          <w:p w14:paraId="22750769" w14:textId="77777777" w:rsidR="00E61DAC" w:rsidRPr="00F6764E" w:rsidRDefault="00E61DAC">
            <w:pPr>
              <w:spacing w:before="60" w:after="60"/>
              <w:rPr>
                <w:i/>
                <w:szCs w:val="22"/>
                <w:lang w:val="en-GB"/>
              </w:rPr>
            </w:pPr>
            <w:r w:rsidRPr="00F6764E">
              <w:rPr>
                <w:i/>
                <w:szCs w:val="22"/>
                <w:lang w:val="en-GB"/>
              </w:rPr>
              <w:t>Contact(s):</w:t>
            </w:r>
          </w:p>
        </w:tc>
        <w:tc>
          <w:tcPr>
            <w:tcW w:w="4050" w:type="dxa"/>
          </w:tcPr>
          <w:p w14:paraId="7EAA0927" w14:textId="77777777" w:rsidR="00296DF1" w:rsidRPr="00F6764E" w:rsidRDefault="00296DF1">
            <w:pPr>
              <w:spacing w:before="60" w:after="60"/>
              <w:rPr>
                <w:szCs w:val="22"/>
                <w:lang w:val="en-GB"/>
              </w:rPr>
            </w:pPr>
            <w:r w:rsidRPr="00F6764E">
              <w:rPr>
                <w:szCs w:val="22"/>
                <w:lang w:val="en-GB"/>
              </w:rPr>
              <w:t xml:space="preserve">W. </w:t>
            </w:r>
            <w:proofErr w:type="spellStart"/>
            <w:r w:rsidRPr="00F6764E">
              <w:rPr>
                <w:szCs w:val="22"/>
                <w:lang w:val="en-GB"/>
              </w:rPr>
              <w:t>Hamidouche</w:t>
            </w:r>
            <w:proofErr w:type="spellEnd"/>
            <w:r w:rsidRPr="00F6764E">
              <w:rPr>
                <w:szCs w:val="22"/>
                <w:lang w:val="en-GB"/>
              </w:rPr>
              <w:t xml:space="preserve">, M. Raulet and O. </w:t>
            </w:r>
            <w:proofErr w:type="spellStart"/>
            <w:r w:rsidRPr="00F6764E">
              <w:rPr>
                <w:szCs w:val="22"/>
                <w:lang w:val="en-GB"/>
              </w:rPr>
              <w:t>Deforges</w:t>
            </w:r>
            <w:proofErr w:type="spellEnd"/>
            <w:r w:rsidR="00E61DAC" w:rsidRPr="00F6764E">
              <w:rPr>
                <w:szCs w:val="22"/>
                <w:lang w:val="en-GB"/>
              </w:rPr>
              <w:br/>
            </w:r>
          </w:p>
          <w:p w14:paraId="5C2E1E58" w14:textId="77777777" w:rsidR="00E61DAC" w:rsidRPr="00FB5EDD" w:rsidRDefault="00296DF1">
            <w:pPr>
              <w:spacing w:before="60" w:after="60"/>
              <w:rPr>
                <w:szCs w:val="22"/>
                <w:lang w:val="fr-FR"/>
              </w:rPr>
            </w:pPr>
            <w:r w:rsidRPr="00FB5EDD">
              <w:rPr>
                <w:szCs w:val="22"/>
                <w:lang w:val="fr-FR"/>
              </w:rPr>
              <w:t>IETR/INSA de Rennes</w:t>
            </w:r>
            <w:r w:rsidR="00E61DAC" w:rsidRPr="00FB5EDD">
              <w:rPr>
                <w:szCs w:val="22"/>
                <w:lang w:val="fr-FR"/>
              </w:rPr>
              <w:br/>
            </w:r>
            <w:r w:rsidRPr="00FB5EDD">
              <w:rPr>
                <w:szCs w:val="22"/>
                <w:lang w:val="fr-FR"/>
              </w:rPr>
              <w:t xml:space="preserve">20 avenue des buttes de </w:t>
            </w:r>
            <w:proofErr w:type="spellStart"/>
            <w:r w:rsidRPr="00FB5EDD">
              <w:rPr>
                <w:szCs w:val="22"/>
                <w:lang w:val="fr-FR"/>
              </w:rPr>
              <w:t>Coesmes</w:t>
            </w:r>
            <w:proofErr w:type="spellEnd"/>
            <w:r w:rsidR="00E61DAC" w:rsidRPr="00FB5EDD">
              <w:rPr>
                <w:szCs w:val="22"/>
                <w:lang w:val="fr-FR"/>
              </w:rPr>
              <w:br/>
            </w:r>
            <w:r w:rsidRPr="00FB5EDD">
              <w:rPr>
                <w:szCs w:val="22"/>
                <w:lang w:val="fr-FR"/>
              </w:rPr>
              <w:t>35043 Rennes Cedex, France</w:t>
            </w:r>
          </w:p>
        </w:tc>
        <w:tc>
          <w:tcPr>
            <w:tcW w:w="900" w:type="dxa"/>
          </w:tcPr>
          <w:p w14:paraId="704EF580" w14:textId="77777777" w:rsidR="00296DF1" w:rsidRPr="00FB5EDD" w:rsidRDefault="00E61DAC">
            <w:pPr>
              <w:spacing w:before="60" w:after="60"/>
              <w:rPr>
                <w:szCs w:val="22"/>
                <w:lang w:val="fr-FR"/>
              </w:rPr>
            </w:pPr>
            <w:r w:rsidRPr="00FB5EDD">
              <w:rPr>
                <w:szCs w:val="22"/>
                <w:lang w:val="fr-FR"/>
              </w:rPr>
              <w:br/>
            </w:r>
          </w:p>
          <w:p w14:paraId="202D200B" w14:textId="77777777" w:rsidR="00E61DAC" w:rsidRPr="00F6764E" w:rsidRDefault="00E61DAC">
            <w:pPr>
              <w:spacing w:before="60" w:after="60"/>
              <w:rPr>
                <w:szCs w:val="22"/>
                <w:lang w:val="en-GB"/>
              </w:rPr>
            </w:pPr>
            <w:r w:rsidRPr="00F6764E">
              <w:rPr>
                <w:szCs w:val="22"/>
                <w:lang w:val="en-GB"/>
              </w:rPr>
              <w:t>Tel:</w:t>
            </w:r>
            <w:r w:rsidRPr="00F6764E">
              <w:rPr>
                <w:szCs w:val="22"/>
                <w:lang w:val="en-GB"/>
              </w:rPr>
              <w:br/>
              <w:t>Email:</w:t>
            </w:r>
          </w:p>
        </w:tc>
        <w:tc>
          <w:tcPr>
            <w:tcW w:w="3168" w:type="dxa"/>
          </w:tcPr>
          <w:p w14:paraId="7E33193D" w14:textId="77777777" w:rsidR="00296DF1" w:rsidRPr="00F6764E" w:rsidRDefault="00E61DAC" w:rsidP="005952A5">
            <w:pPr>
              <w:spacing w:before="60" w:after="60"/>
              <w:rPr>
                <w:szCs w:val="22"/>
                <w:lang w:val="en-GB"/>
              </w:rPr>
            </w:pPr>
            <w:r w:rsidRPr="00F6764E">
              <w:rPr>
                <w:szCs w:val="22"/>
                <w:lang w:val="en-GB"/>
              </w:rPr>
              <w:br/>
            </w:r>
          </w:p>
          <w:p w14:paraId="095C31CC" w14:textId="77777777" w:rsidR="00E61DAC" w:rsidRPr="00F6764E" w:rsidRDefault="005952A5" w:rsidP="005952A5">
            <w:pPr>
              <w:spacing w:before="60" w:after="60"/>
              <w:rPr>
                <w:szCs w:val="22"/>
                <w:lang w:val="en-GB"/>
              </w:rPr>
            </w:pPr>
            <w:r w:rsidRPr="00F6764E">
              <w:rPr>
                <w:szCs w:val="22"/>
                <w:lang w:val="en-GB"/>
              </w:rPr>
              <w:t>[</w:t>
            </w:r>
            <w:proofErr w:type="gramStart"/>
            <w:r w:rsidRPr="00F6764E">
              <w:rPr>
                <w:szCs w:val="22"/>
                <w:lang w:val="en-GB"/>
              </w:rPr>
              <w:t>phone</w:t>
            </w:r>
            <w:proofErr w:type="gramEnd"/>
            <w:r w:rsidRPr="00F6764E">
              <w:rPr>
                <w:szCs w:val="22"/>
                <w:lang w:val="en-GB"/>
              </w:rPr>
              <w:t xml:space="preserve"> contact number]</w:t>
            </w:r>
            <w:r w:rsidR="00E61DAC" w:rsidRPr="00F6764E">
              <w:rPr>
                <w:szCs w:val="22"/>
                <w:lang w:val="en-GB"/>
              </w:rPr>
              <w:br/>
            </w:r>
            <w:hyperlink r:id="rId11" w:history="1">
              <w:r w:rsidR="00296DF1" w:rsidRPr="00F6764E">
                <w:rPr>
                  <w:rStyle w:val="Lienhypertexte"/>
                  <w:szCs w:val="22"/>
                  <w:lang w:val="en-GB"/>
                </w:rPr>
                <w:t>Wassim.Hamidouche@insa-rennes.fr</w:t>
              </w:r>
            </w:hyperlink>
          </w:p>
          <w:p w14:paraId="30EF23AC" w14:textId="77777777" w:rsidR="00296DF1" w:rsidRPr="00F6764E" w:rsidRDefault="00EE2D36" w:rsidP="005952A5">
            <w:pPr>
              <w:spacing w:before="60" w:after="60"/>
              <w:rPr>
                <w:szCs w:val="22"/>
                <w:lang w:val="en-GB"/>
              </w:rPr>
            </w:pPr>
            <w:hyperlink r:id="rId12" w:history="1">
              <w:r w:rsidR="00296DF1" w:rsidRPr="00F6764E">
                <w:rPr>
                  <w:rStyle w:val="Lienhypertexte"/>
                  <w:szCs w:val="22"/>
                  <w:lang w:val="en-GB"/>
                </w:rPr>
                <w:t>Mickael.Raulet@insa-rennes.fr</w:t>
              </w:r>
            </w:hyperlink>
          </w:p>
          <w:p w14:paraId="613838AD" w14:textId="77777777" w:rsidR="00296DF1" w:rsidRPr="00F6764E" w:rsidRDefault="00296DF1" w:rsidP="005952A5">
            <w:pPr>
              <w:spacing w:before="60" w:after="60"/>
              <w:rPr>
                <w:szCs w:val="22"/>
                <w:lang w:val="en-GB"/>
              </w:rPr>
            </w:pPr>
          </w:p>
        </w:tc>
      </w:tr>
      <w:tr w:rsidR="00E61DAC" w:rsidRPr="00F6764E" w14:paraId="6F5DE88A" w14:textId="77777777">
        <w:tc>
          <w:tcPr>
            <w:tcW w:w="1458" w:type="dxa"/>
          </w:tcPr>
          <w:p w14:paraId="5AF736C2" w14:textId="77777777" w:rsidR="00E61DAC" w:rsidRPr="00F6764E" w:rsidRDefault="00E61DAC">
            <w:pPr>
              <w:spacing w:before="60" w:after="60"/>
              <w:rPr>
                <w:i/>
                <w:szCs w:val="22"/>
                <w:lang w:val="en-GB"/>
              </w:rPr>
            </w:pPr>
            <w:r w:rsidRPr="00F6764E">
              <w:rPr>
                <w:i/>
                <w:szCs w:val="22"/>
                <w:lang w:val="en-GB"/>
              </w:rPr>
              <w:t>Source:</w:t>
            </w:r>
          </w:p>
        </w:tc>
        <w:tc>
          <w:tcPr>
            <w:tcW w:w="8118" w:type="dxa"/>
            <w:gridSpan w:val="3"/>
          </w:tcPr>
          <w:p w14:paraId="58FCA54A" w14:textId="77777777" w:rsidR="00E61DAC" w:rsidRPr="00F6764E" w:rsidRDefault="00E61DAC">
            <w:pPr>
              <w:spacing w:before="60" w:after="60"/>
              <w:rPr>
                <w:szCs w:val="22"/>
                <w:lang w:val="en-GB"/>
              </w:rPr>
            </w:pPr>
            <w:r w:rsidRPr="00F6764E">
              <w:rPr>
                <w:szCs w:val="22"/>
                <w:lang w:val="en-GB"/>
              </w:rPr>
              <w:t>[Name of sourcing organization</w:t>
            </w:r>
            <w:r w:rsidR="00745F6B" w:rsidRPr="00F6764E">
              <w:rPr>
                <w:szCs w:val="22"/>
                <w:lang w:val="en-GB"/>
              </w:rPr>
              <w:t>, AHG, etc.</w:t>
            </w:r>
            <w:r w:rsidRPr="00F6764E">
              <w:rPr>
                <w:szCs w:val="22"/>
                <w:lang w:val="en-GB"/>
              </w:rPr>
              <w:t>]</w:t>
            </w:r>
          </w:p>
        </w:tc>
      </w:tr>
    </w:tbl>
    <w:p w14:paraId="00AEDC1D" w14:textId="77777777" w:rsidR="00E61DAC" w:rsidRPr="00F6764E" w:rsidRDefault="00E61DAC">
      <w:pPr>
        <w:tabs>
          <w:tab w:val="left" w:pos="1800"/>
          <w:tab w:val="right" w:pos="9360"/>
        </w:tabs>
        <w:spacing w:before="120" w:after="240"/>
        <w:jc w:val="center"/>
        <w:rPr>
          <w:szCs w:val="22"/>
          <w:lang w:val="en-GB"/>
        </w:rPr>
      </w:pPr>
      <w:r w:rsidRPr="00F6764E">
        <w:rPr>
          <w:szCs w:val="22"/>
          <w:u w:val="single"/>
          <w:lang w:val="en-GB"/>
        </w:rPr>
        <w:t>_____________________________</w:t>
      </w:r>
    </w:p>
    <w:p w14:paraId="4F3F0041" w14:textId="77777777" w:rsidR="00275BCF" w:rsidRPr="00F6764E" w:rsidRDefault="00275BCF" w:rsidP="009234A5">
      <w:pPr>
        <w:pStyle w:val="Titre1"/>
        <w:numPr>
          <w:ilvl w:val="0"/>
          <w:numId w:val="0"/>
        </w:numPr>
        <w:ind w:left="432" w:hanging="432"/>
        <w:rPr>
          <w:lang w:val="en-GB"/>
        </w:rPr>
      </w:pPr>
      <w:r w:rsidRPr="00F6764E">
        <w:rPr>
          <w:lang w:val="en-GB"/>
        </w:rPr>
        <w:t>Abstract</w:t>
      </w:r>
    </w:p>
    <w:p w14:paraId="3EF98E8A" w14:textId="3E3E8464" w:rsidR="00263398" w:rsidRPr="00F6764E" w:rsidRDefault="005572B9" w:rsidP="00FE60AB">
      <w:pPr>
        <w:jc w:val="both"/>
        <w:rPr>
          <w:szCs w:val="22"/>
          <w:lang w:val="en-GB"/>
        </w:rPr>
      </w:pPr>
      <w:r w:rsidRPr="00F6764E">
        <w:rPr>
          <w:szCs w:val="22"/>
          <w:lang w:val="en-GB"/>
        </w:rPr>
        <w:t>This contribution provides a</w:t>
      </w:r>
      <w:r w:rsidR="006C3EF0">
        <w:rPr>
          <w:szCs w:val="22"/>
          <w:lang w:val="en-GB"/>
        </w:rPr>
        <w:t>n update</w:t>
      </w:r>
      <w:r w:rsidRPr="00F6764E">
        <w:rPr>
          <w:szCs w:val="22"/>
          <w:lang w:val="en-GB"/>
        </w:rPr>
        <w:t xml:space="preserve"> </w:t>
      </w:r>
      <w:r w:rsidR="006C3EF0">
        <w:rPr>
          <w:szCs w:val="22"/>
          <w:lang w:val="en-GB"/>
        </w:rPr>
        <w:t xml:space="preserve">of contribution JCTVC-O0115 that provides a </w:t>
      </w:r>
      <w:r w:rsidRPr="00F6764E">
        <w:rPr>
          <w:szCs w:val="22"/>
          <w:lang w:val="en-GB"/>
        </w:rPr>
        <w:t xml:space="preserve">complete implementation of the SHVC decoder under </w:t>
      </w:r>
      <w:r w:rsidR="00841ED4" w:rsidRPr="00F6764E">
        <w:rPr>
          <w:szCs w:val="22"/>
          <w:lang w:val="en-GB"/>
        </w:rPr>
        <w:t xml:space="preserve">the </w:t>
      </w:r>
      <w:r w:rsidR="00841ED4" w:rsidRPr="00F6764E">
        <w:rPr>
          <w:i/>
          <w:szCs w:val="22"/>
          <w:lang w:val="en-GB"/>
        </w:rPr>
        <w:t>GPAC</w:t>
      </w:r>
      <w:r w:rsidR="00841ED4" w:rsidRPr="00F6764E">
        <w:rPr>
          <w:szCs w:val="22"/>
          <w:lang w:val="en-GB"/>
        </w:rPr>
        <w:t xml:space="preserve"> player.  The SHVC decoder is based on the open source software </w:t>
      </w:r>
      <w:proofErr w:type="spellStart"/>
      <w:r w:rsidR="00841ED4" w:rsidRPr="00F6764E">
        <w:rPr>
          <w:i/>
          <w:szCs w:val="22"/>
          <w:lang w:val="en-GB"/>
        </w:rPr>
        <w:t>OpenHEVC</w:t>
      </w:r>
      <w:proofErr w:type="spellEnd"/>
      <w:r w:rsidR="00841ED4" w:rsidRPr="00F6764E">
        <w:rPr>
          <w:szCs w:val="22"/>
          <w:lang w:val="en-GB"/>
        </w:rPr>
        <w:t xml:space="preserve">, which implements a conforming HEVC decoder. </w:t>
      </w:r>
      <w:ins w:id="0" w:author="Wassim" w:date="2014-01-11T14:49:00Z">
        <w:r w:rsidR="00663B38" w:rsidRPr="004E4B5C">
          <w:rPr>
            <w:szCs w:val="22"/>
          </w:rPr>
          <w:t xml:space="preserve">A parallel processing architecture is proposed to reduce both the decoding time and the latency of the SHVC decoder. The proposed solution combines the high level parallel processing solutions defined in the HEVC standard with an extension of the frame-based parallelism. The latter solution enables the decoding of several spatial and temporal SHVC frames in parallel to enhance both decoding frame rate and latency. The </w:t>
        </w:r>
        <w:proofErr w:type="spellStart"/>
        <w:r w:rsidR="00663B38" w:rsidRPr="004E4B5C">
          <w:rPr>
            <w:szCs w:val="22"/>
          </w:rPr>
          <w:t>wavefront</w:t>
        </w:r>
        <w:proofErr w:type="spellEnd"/>
        <w:r w:rsidR="00663B38" w:rsidRPr="004E4B5C">
          <w:rPr>
            <w:szCs w:val="22"/>
          </w:rPr>
          <w:t xml:space="preserve"> parallel processing solution is used for more</w:t>
        </w:r>
        <w:r w:rsidR="00663B38">
          <w:rPr>
            <w:szCs w:val="22"/>
          </w:rPr>
          <w:t xml:space="preserve"> coarse level of granularity.</w:t>
        </w:r>
      </w:ins>
      <w:del w:id="1" w:author="Wassim" w:date="2014-01-11T14:49:00Z">
        <w:r w:rsidR="007A3516" w:rsidRPr="00F6764E" w:rsidDel="00663B38">
          <w:rPr>
            <w:szCs w:val="22"/>
            <w:lang w:val="en-GB"/>
          </w:rPr>
          <w:delText xml:space="preserve">The proposed </w:delText>
        </w:r>
        <w:r w:rsidR="005C2D90" w:rsidDel="00663B38">
          <w:rPr>
            <w:szCs w:val="22"/>
            <w:lang w:val="en-GB"/>
          </w:rPr>
          <w:delText xml:space="preserve">pipeline and parallel </w:delText>
        </w:r>
        <w:r w:rsidR="007A3516" w:rsidRPr="00F6764E" w:rsidDel="00663B38">
          <w:rPr>
            <w:szCs w:val="22"/>
            <w:lang w:val="en-GB"/>
          </w:rPr>
          <w:delText xml:space="preserve">SHVC decoder enables two levels of parallelism. </w:delText>
        </w:r>
        <w:r w:rsidR="00E23050" w:rsidRPr="00F6764E" w:rsidDel="00663B38">
          <w:rPr>
            <w:szCs w:val="22"/>
            <w:lang w:val="en-GB"/>
          </w:rPr>
          <w:delText xml:space="preserve">The first level </w:delText>
        </w:r>
        <w:r w:rsidR="006D2867" w:rsidRPr="00F6764E" w:rsidDel="00663B38">
          <w:rPr>
            <w:szCs w:val="22"/>
            <w:lang w:val="en-GB"/>
          </w:rPr>
          <w:delText xml:space="preserve">decodes </w:delText>
        </w:r>
        <w:r w:rsidR="00E23050" w:rsidRPr="00F6764E" w:rsidDel="00663B38">
          <w:rPr>
            <w:szCs w:val="22"/>
            <w:lang w:val="en-GB"/>
          </w:rPr>
          <w:delText xml:space="preserve">the base layer and the enhancement layer frames in parallel. The second level of parallelism </w:delText>
        </w:r>
        <w:r w:rsidR="00E82302" w:rsidRPr="00F6764E" w:rsidDel="00663B38">
          <w:rPr>
            <w:szCs w:val="22"/>
            <w:lang w:val="en-GB"/>
          </w:rPr>
          <w:delText xml:space="preserve">performs the decoding of both the base layer and the enhancement layer </w:delText>
        </w:r>
        <w:r w:rsidR="006D2867" w:rsidRPr="00F6764E" w:rsidDel="00663B38">
          <w:rPr>
            <w:szCs w:val="22"/>
            <w:lang w:val="en-GB"/>
          </w:rPr>
          <w:delText xml:space="preserve">in parallel through </w:delText>
        </w:r>
        <w:r w:rsidR="00AD7C24" w:rsidRPr="00F6764E" w:rsidDel="00663B38">
          <w:rPr>
            <w:szCs w:val="22"/>
            <w:lang w:val="en-GB"/>
          </w:rPr>
          <w:delText>the HEVC high-</w:delText>
        </w:r>
        <w:r w:rsidR="006D2867" w:rsidRPr="00F6764E" w:rsidDel="00663B38">
          <w:rPr>
            <w:szCs w:val="22"/>
            <w:lang w:val="en-GB"/>
          </w:rPr>
          <w:delText>level parallel processing solutions</w:delText>
        </w:r>
        <w:r w:rsidR="001313F4" w:rsidRPr="00F6764E" w:rsidDel="00663B38">
          <w:rPr>
            <w:szCs w:val="22"/>
            <w:lang w:val="en-GB"/>
          </w:rPr>
          <w:delText xml:space="preserve"> (wave-front and tile)</w:delText>
        </w:r>
      </w:del>
      <w:r w:rsidR="006D2867" w:rsidRPr="00F6764E">
        <w:rPr>
          <w:szCs w:val="22"/>
          <w:lang w:val="en-GB"/>
        </w:rPr>
        <w:t xml:space="preserve">. </w:t>
      </w:r>
    </w:p>
    <w:p w14:paraId="0F25AE2E" w14:textId="77DCF87B" w:rsidR="00464FE4" w:rsidRPr="00F6764E" w:rsidRDefault="00663B38" w:rsidP="009234A5">
      <w:pPr>
        <w:jc w:val="both"/>
        <w:rPr>
          <w:szCs w:val="22"/>
          <w:lang w:val="en-GB"/>
        </w:rPr>
      </w:pPr>
      <w:ins w:id="2" w:author="Wassim" w:date="2014-01-11T14:49:00Z">
        <w:r w:rsidRPr="004E4B5C">
          <w:rPr>
            <w:szCs w:val="22"/>
          </w:rPr>
          <w:t>The proposed hybrid parallel processing approach achieves a near optimal speedup and provides a good trade-off between decoding time, latency and memory usage. On a 6 cores Xeon processor, the parallel SHVC decoder performs a real time decoding of 1600p60 video resolution.</w:t>
        </w:r>
      </w:ins>
      <w:del w:id="3" w:author="Wassim" w:date="2014-01-11T14:49:00Z">
        <w:r w:rsidR="001313F4" w:rsidRPr="00F6764E" w:rsidDel="00663B38">
          <w:rPr>
            <w:szCs w:val="22"/>
            <w:lang w:val="en-GB"/>
          </w:rPr>
          <w:delText>Experimental results carried out on a computer fitted with an Intel Xeon processor running at 3.</w:delText>
        </w:r>
        <w:r w:rsidR="002D4580" w:rsidDel="00663B38">
          <w:rPr>
            <w:szCs w:val="22"/>
            <w:lang w:val="en-GB"/>
          </w:rPr>
          <w:delText>2</w:delText>
        </w:r>
        <w:r w:rsidR="001313F4" w:rsidRPr="00F6764E" w:rsidDel="00663B38">
          <w:rPr>
            <w:szCs w:val="22"/>
            <w:lang w:val="en-GB"/>
          </w:rPr>
          <w:delText xml:space="preserve"> GHz</w:delText>
        </w:r>
        <w:r w:rsidR="00DC5135" w:rsidRPr="00F6764E" w:rsidDel="00663B38">
          <w:rPr>
            <w:szCs w:val="22"/>
            <w:lang w:val="en-GB"/>
          </w:rPr>
          <w:delText xml:space="preserve"> showed that the pipeline SHVC decoder achieves </w:delText>
        </w:r>
        <w:r w:rsidR="000D483C" w:rsidDel="00663B38">
          <w:rPr>
            <w:szCs w:val="22"/>
            <w:lang w:val="en-GB"/>
          </w:rPr>
          <w:delText xml:space="preserve">the decoding </w:delText>
        </w:r>
        <w:r w:rsidR="00DC5135" w:rsidRPr="00F6764E" w:rsidDel="00663B38">
          <w:rPr>
            <w:szCs w:val="22"/>
            <w:lang w:val="en-GB"/>
          </w:rPr>
          <w:delText xml:space="preserve">of </w:delText>
        </w:r>
        <w:r w:rsidR="008B7443" w:rsidDel="00663B38">
          <w:rPr>
            <w:szCs w:val="22"/>
            <w:lang w:val="en-GB"/>
          </w:rPr>
          <w:delText>1920x</w:delText>
        </w:r>
        <w:r w:rsidR="00536BD6" w:rsidDel="00663B38">
          <w:rPr>
            <w:szCs w:val="22"/>
            <w:lang w:val="en-GB"/>
          </w:rPr>
          <w:delText>1080</w:delText>
        </w:r>
        <w:r w:rsidR="00FE60AB" w:rsidRPr="00F6764E" w:rsidDel="00663B38">
          <w:rPr>
            <w:szCs w:val="22"/>
            <w:lang w:val="en-GB"/>
          </w:rPr>
          <w:delText xml:space="preserve"> base layer</w:delText>
        </w:r>
        <w:r w:rsidR="00DC5135" w:rsidRPr="00F6764E" w:rsidDel="00663B38">
          <w:rPr>
            <w:szCs w:val="22"/>
            <w:lang w:val="en-GB"/>
          </w:rPr>
          <w:delText xml:space="preserve"> and </w:delText>
        </w:r>
        <w:r w:rsidR="008B7443" w:rsidDel="00663B38">
          <w:rPr>
            <w:szCs w:val="22"/>
            <w:lang w:val="en-GB"/>
          </w:rPr>
          <w:delText>2560x</w:delText>
        </w:r>
        <w:r w:rsidR="00FE60AB" w:rsidRPr="00F6764E" w:rsidDel="00663B38">
          <w:rPr>
            <w:szCs w:val="22"/>
            <w:lang w:val="en-GB"/>
          </w:rPr>
          <w:delText xml:space="preserve">1600 </w:delText>
        </w:r>
        <w:r w:rsidR="00DC5135" w:rsidRPr="00F6764E" w:rsidDel="00663B38">
          <w:rPr>
            <w:szCs w:val="22"/>
            <w:lang w:val="en-GB"/>
          </w:rPr>
          <w:delText>enhancement layer</w:delText>
        </w:r>
        <w:r w:rsidR="00FE60AB" w:rsidRPr="00F6764E" w:rsidDel="00663B38">
          <w:rPr>
            <w:szCs w:val="22"/>
            <w:lang w:val="en-GB"/>
          </w:rPr>
          <w:delText xml:space="preserve"> </w:delText>
        </w:r>
        <w:r w:rsidR="00536BD6" w:rsidDel="00663B38">
          <w:rPr>
            <w:szCs w:val="22"/>
            <w:lang w:val="en-GB"/>
          </w:rPr>
          <w:delText xml:space="preserve">at </w:delText>
        </w:r>
        <w:r w:rsidR="002D4580" w:rsidDel="00663B38">
          <w:rPr>
            <w:szCs w:val="22"/>
            <w:lang w:val="en-GB"/>
          </w:rPr>
          <w:delText>60</w:delText>
        </w:r>
        <w:r w:rsidR="00536BD6" w:rsidDel="00663B38">
          <w:rPr>
            <w:szCs w:val="22"/>
            <w:lang w:val="en-GB"/>
          </w:rPr>
          <w:delText xml:space="preserve"> frames per second </w:delText>
        </w:r>
        <w:r w:rsidR="00FE60AB" w:rsidRPr="00F6764E" w:rsidDel="00663B38">
          <w:rPr>
            <w:szCs w:val="22"/>
            <w:lang w:val="en-GB"/>
          </w:rPr>
          <w:delText>when using six concurrent threads</w:delText>
        </w:r>
        <w:r w:rsidR="00DC5135" w:rsidRPr="00F6764E" w:rsidDel="00663B38">
          <w:rPr>
            <w:szCs w:val="22"/>
            <w:lang w:val="en-GB"/>
          </w:rPr>
          <w:delText xml:space="preserve">. </w:delText>
        </w:r>
      </w:del>
    </w:p>
    <w:p w14:paraId="413C565C" w14:textId="77777777" w:rsidR="009D046D" w:rsidRPr="00F6764E" w:rsidRDefault="00745F6B" w:rsidP="00E11923">
      <w:pPr>
        <w:pStyle w:val="Titre1"/>
        <w:rPr>
          <w:lang w:val="en-GB"/>
        </w:rPr>
      </w:pPr>
      <w:r w:rsidRPr="00F6764E">
        <w:rPr>
          <w:lang w:val="en-GB"/>
        </w:rPr>
        <w:t>Introduction</w:t>
      </w:r>
    </w:p>
    <w:p w14:paraId="2DE8BF13" w14:textId="08A3A152" w:rsidR="00E64485" w:rsidRPr="00F6764E" w:rsidRDefault="003F5717" w:rsidP="002F4801">
      <w:pPr>
        <w:jc w:val="both"/>
        <w:rPr>
          <w:lang w:val="en-GB"/>
        </w:rPr>
      </w:pPr>
      <w:r w:rsidRPr="00F6764E">
        <w:rPr>
          <w:lang w:val="en-GB"/>
        </w:rPr>
        <w:t>The scalable extension of the High Efficiency Video Coding (HEVC) is currently being defined jointly by the ITU-T Video Coding Experts Group and the ISO/IEC Moving Picture Experts Group</w:t>
      </w:r>
      <w:r w:rsidR="00926945">
        <w:rPr>
          <w:lang w:val="en-GB"/>
        </w:rPr>
        <w:t xml:space="preserve"> </w:t>
      </w:r>
      <w:r w:rsidR="00926945">
        <w:rPr>
          <w:lang w:val="en-GB"/>
        </w:rPr>
        <w:fldChar w:fldCharType="begin"/>
      </w:r>
      <w:r w:rsidR="00926945">
        <w:rPr>
          <w:lang w:val="en-GB"/>
        </w:rPr>
        <w:instrText xml:space="preserve"> REF _Ref243383532 \r \h </w:instrText>
      </w:r>
      <w:r w:rsidR="00926945">
        <w:rPr>
          <w:lang w:val="en-GB"/>
        </w:rPr>
      </w:r>
      <w:r w:rsidR="00926945">
        <w:rPr>
          <w:lang w:val="en-GB"/>
        </w:rPr>
        <w:fldChar w:fldCharType="separate"/>
      </w:r>
      <w:r w:rsidR="00926945">
        <w:rPr>
          <w:lang w:val="en-GB"/>
        </w:rPr>
        <w:t>[1]</w:t>
      </w:r>
      <w:r w:rsidR="00926945">
        <w:rPr>
          <w:lang w:val="en-GB"/>
        </w:rPr>
        <w:fldChar w:fldCharType="end"/>
      </w:r>
      <w:r w:rsidRPr="00F6764E">
        <w:rPr>
          <w:lang w:val="en-GB"/>
        </w:rPr>
        <w:t>.</w:t>
      </w:r>
      <w:r w:rsidR="002F4801" w:rsidRPr="00F6764E">
        <w:rPr>
          <w:lang w:val="en-GB"/>
        </w:rPr>
        <w:t xml:space="preserve"> At the 13</w:t>
      </w:r>
      <w:r w:rsidR="002F4801" w:rsidRPr="00F6764E">
        <w:rPr>
          <w:vertAlign w:val="superscript"/>
          <w:lang w:val="en-GB"/>
        </w:rPr>
        <w:t>th</w:t>
      </w:r>
      <w:r w:rsidR="002F4801" w:rsidRPr="00F6764E">
        <w:rPr>
          <w:lang w:val="en-GB"/>
        </w:rPr>
        <w:t xml:space="preserve"> Meeting in Incheon, only the “reference index based” method </w:t>
      </w:r>
      <w:r w:rsidR="00702879" w:rsidRPr="00F6764E">
        <w:rPr>
          <w:lang w:val="en-GB"/>
        </w:rPr>
        <w:t xml:space="preserve">was </w:t>
      </w:r>
      <w:r w:rsidR="00423EE7" w:rsidRPr="00F6764E">
        <w:rPr>
          <w:lang w:val="en-GB"/>
        </w:rPr>
        <w:t xml:space="preserve">selected and </w:t>
      </w:r>
      <w:r w:rsidR="00702879" w:rsidRPr="00F6764E">
        <w:rPr>
          <w:lang w:val="en-GB"/>
        </w:rPr>
        <w:t>implemented in the SHVC test model (SHM-3)</w:t>
      </w:r>
      <w:r w:rsidR="00926945">
        <w:rPr>
          <w:lang w:val="en-GB"/>
        </w:rPr>
        <w:t xml:space="preserve"> </w:t>
      </w:r>
      <w:r w:rsidR="00926945">
        <w:rPr>
          <w:lang w:val="en-GB"/>
        </w:rPr>
        <w:fldChar w:fldCharType="begin"/>
      </w:r>
      <w:r w:rsidR="00926945">
        <w:rPr>
          <w:lang w:val="en-GB"/>
        </w:rPr>
        <w:instrText xml:space="preserve"> REF _Ref243383553 \r \h </w:instrText>
      </w:r>
      <w:r w:rsidR="00926945">
        <w:rPr>
          <w:lang w:val="en-GB"/>
        </w:rPr>
      </w:r>
      <w:r w:rsidR="00926945">
        <w:rPr>
          <w:lang w:val="en-GB"/>
        </w:rPr>
        <w:fldChar w:fldCharType="separate"/>
      </w:r>
      <w:r w:rsidR="00926945">
        <w:rPr>
          <w:lang w:val="en-GB"/>
        </w:rPr>
        <w:t>[2]</w:t>
      </w:r>
      <w:r w:rsidR="00926945">
        <w:rPr>
          <w:lang w:val="en-GB"/>
        </w:rPr>
        <w:fldChar w:fldCharType="end"/>
      </w:r>
      <w:r w:rsidR="00702879" w:rsidRPr="00F6764E">
        <w:rPr>
          <w:lang w:val="en-GB"/>
        </w:rPr>
        <w:t xml:space="preserve">. </w:t>
      </w:r>
      <w:r w:rsidR="007834F2" w:rsidRPr="00F6764E">
        <w:rPr>
          <w:lang w:val="en-GB"/>
        </w:rPr>
        <w:t xml:space="preserve">In this contribution we provide a pipeline and parallel architecture for the </w:t>
      </w:r>
      <w:r w:rsidR="000535E9" w:rsidRPr="00F6764E">
        <w:rPr>
          <w:lang w:val="en-GB"/>
        </w:rPr>
        <w:t xml:space="preserve">“reference index based” SHVC decoder. </w:t>
      </w:r>
      <w:r w:rsidR="00544AC1" w:rsidRPr="00F6764E">
        <w:rPr>
          <w:lang w:val="en-GB"/>
        </w:rPr>
        <w:t xml:space="preserve">The proposed real time SHVC decoder is based on the </w:t>
      </w:r>
      <w:proofErr w:type="spellStart"/>
      <w:r w:rsidR="00544AC1" w:rsidRPr="00F6764E">
        <w:rPr>
          <w:i/>
          <w:lang w:val="en-GB"/>
        </w:rPr>
        <w:t>OpenHEVC</w:t>
      </w:r>
      <w:proofErr w:type="spellEnd"/>
      <w:r w:rsidR="00544AC1" w:rsidRPr="00F6764E">
        <w:rPr>
          <w:lang w:val="en-GB"/>
        </w:rPr>
        <w:t xml:space="preserve"> software, </w:t>
      </w:r>
      <w:r w:rsidR="007E3C98" w:rsidRPr="00F6764E">
        <w:rPr>
          <w:lang w:val="en-GB"/>
        </w:rPr>
        <w:t xml:space="preserve">which implements a conforming HEVC decoder. </w:t>
      </w:r>
    </w:p>
    <w:p w14:paraId="4115CB31" w14:textId="61C3A6C2" w:rsidR="00D07F58" w:rsidRPr="00F6764E" w:rsidRDefault="00D8569D" w:rsidP="002F4801">
      <w:pPr>
        <w:jc w:val="both"/>
        <w:rPr>
          <w:lang w:val="en-GB"/>
        </w:rPr>
      </w:pPr>
      <w:r>
        <w:rPr>
          <w:lang w:val="en-GB"/>
        </w:rPr>
        <w:t>In the case of</w:t>
      </w:r>
      <w:r w:rsidR="00404961" w:rsidRPr="00F6764E">
        <w:rPr>
          <w:lang w:val="en-GB"/>
        </w:rPr>
        <w:t xml:space="preserve"> spatial scalability with two layers (base layer and enhancement layer)</w:t>
      </w:r>
      <w:r w:rsidR="00E64485" w:rsidRPr="00F6764E">
        <w:rPr>
          <w:lang w:val="en-GB"/>
        </w:rPr>
        <w:t xml:space="preserve">, the SHVC decoder uses two instances of the </w:t>
      </w:r>
      <w:proofErr w:type="spellStart"/>
      <w:r w:rsidR="00E64485" w:rsidRPr="00F6764E">
        <w:rPr>
          <w:i/>
          <w:lang w:val="en-GB"/>
        </w:rPr>
        <w:t>OpenHEVC</w:t>
      </w:r>
      <w:proofErr w:type="spellEnd"/>
      <w:r w:rsidR="00AB3271">
        <w:rPr>
          <w:lang w:val="en-GB"/>
        </w:rPr>
        <w:t xml:space="preserve"> decoder</w:t>
      </w:r>
      <w:r w:rsidR="00926945">
        <w:rPr>
          <w:lang w:val="en-GB"/>
        </w:rPr>
        <w:t xml:space="preserve"> </w:t>
      </w:r>
      <w:r w:rsidR="00926945">
        <w:rPr>
          <w:lang w:val="en-GB"/>
        </w:rPr>
        <w:fldChar w:fldCharType="begin"/>
      </w:r>
      <w:r w:rsidR="00926945">
        <w:rPr>
          <w:lang w:val="en-GB"/>
        </w:rPr>
        <w:instrText xml:space="preserve"> REF _Ref243383584 \r \h </w:instrText>
      </w:r>
      <w:r w:rsidR="00926945">
        <w:rPr>
          <w:lang w:val="en-GB"/>
        </w:rPr>
      </w:r>
      <w:r w:rsidR="00926945">
        <w:rPr>
          <w:lang w:val="en-GB"/>
        </w:rPr>
        <w:fldChar w:fldCharType="separate"/>
      </w:r>
      <w:r w:rsidR="00926945">
        <w:rPr>
          <w:lang w:val="en-GB"/>
        </w:rPr>
        <w:t>[3]</w:t>
      </w:r>
      <w:r w:rsidR="00926945">
        <w:rPr>
          <w:lang w:val="en-GB"/>
        </w:rPr>
        <w:fldChar w:fldCharType="end"/>
      </w:r>
      <w:r w:rsidR="00AB3271">
        <w:rPr>
          <w:lang w:val="en-GB"/>
        </w:rPr>
        <w:t>, one for each layer.</w:t>
      </w:r>
      <w:r w:rsidR="00E64485" w:rsidRPr="00F6764E">
        <w:rPr>
          <w:lang w:val="en-GB"/>
        </w:rPr>
        <w:t xml:space="preserve"> </w:t>
      </w:r>
      <w:r w:rsidR="00172F70" w:rsidRPr="00F6764E">
        <w:rPr>
          <w:lang w:val="en-GB"/>
        </w:rPr>
        <w:t xml:space="preserve">The first </w:t>
      </w:r>
      <w:proofErr w:type="spellStart"/>
      <w:r w:rsidR="00172F70" w:rsidRPr="00F6764E">
        <w:rPr>
          <w:i/>
          <w:lang w:val="en-GB"/>
        </w:rPr>
        <w:t>OpenHEVC</w:t>
      </w:r>
      <w:proofErr w:type="spellEnd"/>
      <w:r w:rsidR="00172F70" w:rsidRPr="00F6764E">
        <w:rPr>
          <w:lang w:val="en-GB"/>
        </w:rPr>
        <w:t xml:space="preserve"> instance </w:t>
      </w:r>
      <w:r w:rsidR="00E75683" w:rsidRPr="00F6764E">
        <w:rPr>
          <w:lang w:val="en-GB"/>
        </w:rPr>
        <w:t>decode</w:t>
      </w:r>
      <w:r w:rsidR="00DA7EB9" w:rsidRPr="00F6764E">
        <w:rPr>
          <w:lang w:val="en-GB"/>
        </w:rPr>
        <w:t>s</w:t>
      </w:r>
      <w:r w:rsidR="00E75683" w:rsidRPr="00F6764E">
        <w:rPr>
          <w:lang w:val="en-GB"/>
        </w:rPr>
        <w:t xml:space="preserve"> the base layer frame and feeds the second instance with the decoded base layer</w:t>
      </w:r>
      <w:r w:rsidR="00287125" w:rsidRPr="00F6764E">
        <w:rPr>
          <w:lang w:val="en-GB"/>
        </w:rPr>
        <w:t xml:space="preserve"> (BL)</w:t>
      </w:r>
      <w:r w:rsidR="00E75683" w:rsidRPr="00F6764E">
        <w:rPr>
          <w:lang w:val="en-GB"/>
        </w:rPr>
        <w:t xml:space="preserve"> </w:t>
      </w:r>
      <w:r w:rsidR="0018206C" w:rsidRPr="00F6764E">
        <w:rPr>
          <w:lang w:val="en-GB"/>
        </w:rPr>
        <w:t xml:space="preserve">frame </w:t>
      </w:r>
      <w:r w:rsidR="00E75683" w:rsidRPr="00F6764E">
        <w:rPr>
          <w:lang w:val="en-GB"/>
        </w:rPr>
        <w:t xml:space="preserve">and its motion vectors (MVs). </w:t>
      </w:r>
      <w:r w:rsidR="00DA7EB9" w:rsidRPr="00F6764E">
        <w:rPr>
          <w:lang w:val="en-GB"/>
        </w:rPr>
        <w:t xml:space="preserve">The second </w:t>
      </w:r>
      <w:proofErr w:type="spellStart"/>
      <w:r w:rsidR="00DA7EB9" w:rsidRPr="00F6764E">
        <w:rPr>
          <w:i/>
          <w:lang w:val="en-GB"/>
        </w:rPr>
        <w:t>OpenHEVC</w:t>
      </w:r>
      <w:proofErr w:type="spellEnd"/>
      <w:r w:rsidR="00DA7EB9" w:rsidRPr="00F6764E">
        <w:rPr>
          <w:lang w:val="en-GB"/>
        </w:rPr>
        <w:t xml:space="preserve"> decoder </w:t>
      </w:r>
      <w:del w:id="4" w:author="Wassim" w:date="2014-01-11T14:51:00Z">
        <w:r w:rsidR="005B26DB" w:rsidRPr="00F6764E" w:rsidDel="007105C3">
          <w:rPr>
            <w:lang w:val="en-GB"/>
          </w:rPr>
          <w:delText xml:space="preserve">first up-samples and scales the base layer </w:delText>
        </w:r>
        <w:r w:rsidR="00601C2E" w:rsidRPr="00F6764E" w:rsidDel="007105C3">
          <w:rPr>
            <w:lang w:val="en-GB"/>
          </w:rPr>
          <w:delText>picture</w:delText>
        </w:r>
        <w:r w:rsidR="005B26DB" w:rsidRPr="00F6764E" w:rsidDel="007105C3">
          <w:rPr>
            <w:lang w:val="en-GB"/>
          </w:rPr>
          <w:delText xml:space="preserve"> and its MVs, respectively, and then </w:delText>
        </w:r>
      </w:del>
      <w:r w:rsidR="005B26DB" w:rsidRPr="00F6764E">
        <w:rPr>
          <w:lang w:val="en-GB"/>
        </w:rPr>
        <w:t xml:space="preserve">decodes the </w:t>
      </w:r>
      <w:r w:rsidR="00287125" w:rsidRPr="00F6764E">
        <w:rPr>
          <w:lang w:val="en-GB"/>
        </w:rPr>
        <w:t>enhancement layer (</w:t>
      </w:r>
      <w:r w:rsidR="005B26DB" w:rsidRPr="00F6764E">
        <w:rPr>
          <w:lang w:val="en-GB"/>
        </w:rPr>
        <w:t>EL</w:t>
      </w:r>
      <w:r w:rsidR="00287125" w:rsidRPr="00F6764E">
        <w:rPr>
          <w:lang w:val="en-GB"/>
        </w:rPr>
        <w:t>)</w:t>
      </w:r>
      <w:r w:rsidR="005B26DB" w:rsidRPr="00F6764E">
        <w:rPr>
          <w:lang w:val="en-GB"/>
        </w:rPr>
        <w:t xml:space="preserve"> frame with using the up-sampled base layer picture as </w:t>
      </w:r>
      <w:r w:rsidR="00601C2E" w:rsidRPr="00F6764E">
        <w:rPr>
          <w:lang w:val="en-GB"/>
        </w:rPr>
        <w:t xml:space="preserve">an </w:t>
      </w:r>
      <w:r w:rsidR="005B26DB" w:rsidRPr="00F6764E">
        <w:rPr>
          <w:lang w:val="en-GB"/>
        </w:rPr>
        <w:t xml:space="preserve">additional reference </w:t>
      </w:r>
      <w:r w:rsidR="00601C2E" w:rsidRPr="00F6764E">
        <w:rPr>
          <w:lang w:val="en-GB"/>
        </w:rPr>
        <w:t>picture</w:t>
      </w:r>
      <w:r w:rsidR="00C15BBA">
        <w:rPr>
          <w:lang w:val="en-GB"/>
        </w:rPr>
        <w:t xml:space="preserve"> </w:t>
      </w:r>
      <w:r w:rsidR="001C5CCE" w:rsidRPr="00F6764E">
        <w:rPr>
          <w:lang w:val="en-GB"/>
        </w:rPr>
        <w:t>for inter</w:t>
      </w:r>
      <w:r w:rsidR="004121B7" w:rsidRPr="00F6764E">
        <w:rPr>
          <w:lang w:val="en-GB"/>
        </w:rPr>
        <w:t>-</w:t>
      </w:r>
      <w:r w:rsidR="00C15BBA">
        <w:rPr>
          <w:lang w:val="en-GB"/>
        </w:rPr>
        <w:t>layer prediction</w:t>
      </w:r>
      <w:r w:rsidR="005B26DB" w:rsidRPr="00F6764E">
        <w:rPr>
          <w:lang w:val="en-GB"/>
        </w:rPr>
        <w:t xml:space="preserve">.   </w:t>
      </w:r>
    </w:p>
    <w:p w14:paraId="0B7CE456" w14:textId="77777777" w:rsidR="00EC3E31" w:rsidRPr="00F2538F" w:rsidRDefault="00EC3E31" w:rsidP="00EC3E31">
      <w:pPr>
        <w:pStyle w:val="NormalWeb"/>
        <w:spacing w:before="0" w:beforeAutospacing="0" w:after="0" w:afterAutospacing="0"/>
        <w:jc w:val="both"/>
        <w:rPr>
          <w:ins w:id="5" w:author="Wassim" w:date="2014-01-11T14:51:00Z"/>
          <w:rFonts w:ascii="Times New Roman" w:hAnsi="Times New Roman"/>
          <w:sz w:val="22"/>
          <w:szCs w:val="22"/>
        </w:rPr>
      </w:pPr>
      <w:ins w:id="6" w:author="Wassim" w:date="2014-01-11T14:51:00Z">
        <w:r>
          <w:rPr>
            <w:rFonts w:ascii="Times New Roman" w:hAnsi="Times New Roman"/>
            <w:sz w:val="22"/>
            <w:szCs w:val="22"/>
          </w:rPr>
          <w:t>The</w:t>
        </w:r>
        <w:r w:rsidRPr="00F2538F">
          <w:rPr>
            <w:rFonts w:ascii="Times New Roman" w:hAnsi="Times New Roman"/>
            <w:sz w:val="22"/>
            <w:szCs w:val="22"/>
          </w:rPr>
          <w:t xml:space="preserve"> </w:t>
        </w:r>
        <w:proofErr w:type="spellStart"/>
        <w:r w:rsidRPr="00F2538F">
          <w:rPr>
            <w:rFonts w:ascii="Times New Roman" w:hAnsi="Times New Roman"/>
            <w:sz w:val="22"/>
            <w:szCs w:val="22"/>
          </w:rPr>
          <w:t>OpenHEVC</w:t>
        </w:r>
        <w:proofErr w:type="spellEnd"/>
        <w:r w:rsidRPr="00F2538F">
          <w:rPr>
            <w:rFonts w:ascii="Times New Roman" w:hAnsi="Times New Roman"/>
            <w:sz w:val="22"/>
            <w:szCs w:val="22"/>
          </w:rPr>
          <w:t xml:space="preserve"> decoder performing the decoding of each SHVC layer was extended to support the high level parallel processing solutions, including the </w:t>
        </w:r>
        <w:proofErr w:type="spellStart"/>
        <w:r w:rsidRPr="00F2538F">
          <w:rPr>
            <w:rFonts w:ascii="Times New Roman" w:hAnsi="Times New Roman"/>
            <w:sz w:val="22"/>
            <w:szCs w:val="22"/>
          </w:rPr>
          <w:t>wavefront</w:t>
        </w:r>
        <w:proofErr w:type="spellEnd"/>
        <w:r w:rsidRPr="00F2538F">
          <w:rPr>
            <w:rFonts w:ascii="Times New Roman" w:hAnsi="Times New Roman"/>
            <w:sz w:val="22"/>
            <w:szCs w:val="22"/>
          </w:rPr>
          <w:t xml:space="preserve"> solution. Therefore, each layer can be decoded in parallel with the </w:t>
        </w:r>
        <w:proofErr w:type="spellStart"/>
        <w:r w:rsidRPr="00F2538F">
          <w:rPr>
            <w:rFonts w:ascii="Times New Roman" w:hAnsi="Times New Roman"/>
            <w:sz w:val="22"/>
            <w:szCs w:val="22"/>
          </w:rPr>
          <w:t>wavefront</w:t>
        </w:r>
        <w:proofErr w:type="spellEnd"/>
        <w:r w:rsidRPr="00F2538F">
          <w:rPr>
            <w:rFonts w:ascii="Times New Roman" w:hAnsi="Times New Roman"/>
            <w:sz w:val="22"/>
            <w:szCs w:val="22"/>
          </w:rPr>
          <w:t xml:space="preserve"> approach to improve both the decoding frame rate and the frame latency. To overcome with the </w:t>
        </w:r>
        <w:proofErr w:type="spellStart"/>
        <w:r w:rsidRPr="00F2538F">
          <w:rPr>
            <w:rFonts w:ascii="Times New Roman" w:hAnsi="Times New Roman"/>
            <w:sz w:val="22"/>
            <w:szCs w:val="22"/>
          </w:rPr>
          <w:t>wavefront</w:t>
        </w:r>
        <w:proofErr w:type="spellEnd"/>
        <w:r w:rsidRPr="00F2538F">
          <w:rPr>
            <w:rFonts w:ascii="Times New Roman" w:hAnsi="Times New Roman"/>
            <w:sz w:val="22"/>
            <w:szCs w:val="22"/>
          </w:rPr>
          <w:t xml:space="preserve"> solution limitations and increase the parallelization efficiency, a second level of parallelism (frame-based) is introduced to the SHVC decoder. The idea behind this hybrid approach is to decode several spatial and temporal frames in parallel (frame-based solution) and decode </w:t>
        </w:r>
        <w:r w:rsidRPr="00F2538F">
          <w:rPr>
            <w:rFonts w:ascii="Times New Roman" w:hAnsi="Times New Roman"/>
            <w:sz w:val="22"/>
            <w:szCs w:val="22"/>
          </w:rPr>
          <w:lastRenderedPageBreak/>
          <w:t xml:space="preserve">each frame in </w:t>
        </w:r>
        <w:proofErr w:type="spellStart"/>
        <w:r w:rsidRPr="00F2538F">
          <w:rPr>
            <w:rFonts w:ascii="Times New Roman" w:hAnsi="Times New Roman"/>
            <w:sz w:val="22"/>
            <w:szCs w:val="22"/>
          </w:rPr>
          <w:t>wavefront</w:t>
        </w:r>
        <w:proofErr w:type="spellEnd"/>
        <w:r w:rsidRPr="00F2538F">
          <w:rPr>
            <w:rFonts w:ascii="Times New Roman" w:hAnsi="Times New Roman"/>
            <w:sz w:val="22"/>
            <w:szCs w:val="22"/>
          </w:rPr>
          <w:t xml:space="preserve"> associated with a low number of threads. This enables to take advantage of the </w:t>
        </w:r>
        <w:proofErr w:type="spellStart"/>
        <w:r w:rsidRPr="00F2538F">
          <w:rPr>
            <w:rFonts w:ascii="Times New Roman" w:hAnsi="Times New Roman"/>
            <w:sz w:val="22"/>
            <w:szCs w:val="22"/>
          </w:rPr>
          <w:t>wavefront</w:t>
        </w:r>
        <w:proofErr w:type="spellEnd"/>
        <w:r w:rsidRPr="00F2538F">
          <w:rPr>
            <w:rFonts w:ascii="Times New Roman" w:hAnsi="Times New Roman"/>
            <w:sz w:val="22"/>
            <w:szCs w:val="22"/>
          </w:rPr>
          <w:t xml:space="preserve"> approach at its near optimal configuration (</w:t>
        </w:r>
        <w:proofErr w:type="spellStart"/>
        <w:r w:rsidRPr="00F2538F">
          <w:rPr>
            <w:rFonts w:ascii="Times New Roman" w:hAnsi="Times New Roman"/>
            <w:sz w:val="22"/>
            <w:szCs w:val="22"/>
          </w:rPr>
          <w:t>ie</w:t>
        </w:r>
        <w:proofErr w:type="spellEnd"/>
        <w:r w:rsidRPr="00F2538F">
          <w:rPr>
            <w:rFonts w:ascii="Times New Roman" w:hAnsi="Times New Roman"/>
            <w:sz w:val="22"/>
            <w:szCs w:val="22"/>
          </w:rPr>
          <w:t>. number of threads is below 4). Moreover, the inactive threads waiting for both WPP and motion compensation dependencies can be used to decode other frames waiting for available threads. Figure</w:t>
        </w:r>
        <w:r>
          <w:rPr>
            <w:rFonts w:ascii="Times New Roman" w:hAnsi="Times New Roman"/>
            <w:sz w:val="22"/>
            <w:szCs w:val="22"/>
          </w:rPr>
          <w:t xml:space="preserve"> 1</w:t>
        </w:r>
        <w:r w:rsidRPr="00F2538F">
          <w:rPr>
            <w:rFonts w:ascii="Times New Roman" w:hAnsi="Times New Roman"/>
            <w:sz w:val="22"/>
            <w:szCs w:val="22"/>
          </w:rPr>
          <w:t xml:space="preserve"> illustrates the frame-based parallelism approach in the SHVC decoder decoding two spatial scalability layers. Indeed, several spatial and temporal frames are decoded in parallel under the restriction that the motion compensation dependencies are satisfied. The BL and the EL frames of the same temporal representation are simultaneously processed, which enhances both decoding frame rate and the SHVC frame latency. Since the inter-layer prediction is performed at the PU level, the BL and the EL frame can be simultaneously decoded with a control process to ensure that the PU used for inter-layer prediction is decoded at the BL decoder. The same communication process is used to decode two frames belonging to the same quality layer and different temporal representation to increase only the frame rate. This hybrid parallel processing solution combining the </w:t>
        </w:r>
        <w:proofErr w:type="spellStart"/>
        <w:r w:rsidRPr="00F2538F">
          <w:rPr>
            <w:rFonts w:ascii="Times New Roman" w:hAnsi="Times New Roman"/>
            <w:sz w:val="22"/>
            <w:szCs w:val="22"/>
          </w:rPr>
          <w:t>wavefront</w:t>
        </w:r>
        <w:proofErr w:type="spellEnd"/>
        <w:r w:rsidRPr="00F2538F">
          <w:rPr>
            <w:rFonts w:ascii="Times New Roman" w:hAnsi="Times New Roman"/>
            <w:sz w:val="22"/>
            <w:szCs w:val="22"/>
          </w:rPr>
          <w:t xml:space="preserve"> and the frame-based solutions in the SHVC decoder takes advantage of both solutions to improve the parallelism efficiency and reduce the decoding latency.</w:t>
        </w:r>
      </w:ins>
    </w:p>
    <w:p w14:paraId="51507030" w14:textId="77777777" w:rsidR="00EC3E31" w:rsidRDefault="00EC3E31" w:rsidP="00EC3E31">
      <w:pPr>
        <w:widowControl w:val="0"/>
        <w:tabs>
          <w:tab w:val="clear" w:pos="360"/>
          <w:tab w:val="clear" w:pos="720"/>
          <w:tab w:val="clear" w:pos="1080"/>
          <w:tab w:val="clear" w:pos="1440"/>
        </w:tabs>
        <w:overflowPunct/>
        <w:spacing w:before="0"/>
        <w:jc w:val="center"/>
        <w:textAlignment w:val="auto"/>
        <w:rPr>
          <w:ins w:id="7" w:author="Wassim" w:date="2014-01-11T14:51:00Z"/>
          <w:szCs w:val="22"/>
          <w:lang w:val="en-GB" w:eastAsia="fr-FR"/>
        </w:rPr>
      </w:pPr>
      <w:ins w:id="8" w:author="Wassim" w:date="2014-01-11T14:51:00Z">
        <w:r w:rsidRPr="00EE2D36">
          <w:rPr>
            <w:noProof/>
            <w:szCs w:val="22"/>
            <w:lang w:val="fr-FR" w:eastAsia="fr-FR"/>
          </w:rPr>
          <w:drawing>
            <wp:inline distT="0" distB="0" distL="0" distR="0" wp14:anchorId="361E615D" wp14:editId="4689EFFF">
              <wp:extent cx="3867150" cy="2942590"/>
              <wp:effectExtent l="0" t="0" r="0" b="3810"/>
              <wp:docPr id="25" name="Image 1" descr="Macintosh HD:Users:wassim:Dropbox:H2B2Vs:Paper:Conferences:IEEE-ICME-09Dec2013-sub:Figures:Frame-based-eps-converted-t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wassim:Dropbox:H2B2Vs:Paper:Conferences:IEEE-ICME-09Dec2013-sub:Figures:Frame-based-eps-converted-to.pd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67150" cy="2942590"/>
                      </a:xfrm>
                      <a:prstGeom prst="rect">
                        <a:avLst/>
                      </a:prstGeom>
                      <a:noFill/>
                      <a:ln>
                        <a:noFill/>
                      </a:ln>
                    </pic:spPr>
                  </pic:pic>
                </a:graphicData>
              </a:graphic>
            </wp:inline>
          </w:drawing>
        </w:r>
      </w:ins>
    </w:p>
    <w:p w14:paraId="4ECAB3E2" w14:textId="15ECBD14" w:rsidR="00D8569D" w:rsidRPr="00F24C2C" w:rsidDel="00EC3E31" w:rsidRDefault="00EC3E31">
      <w:pPr>
        <w:widowControl w:val="0"/>
        <w:tabs>
          <w:tab w:val="clear" w:pos="360"/>
          <w:tab w:val="clear" w:pos="720"/>
          <w:tab w:val="clear" w:pos="1080"/>
          <w:tab w:val="clear" w:pos="1440"/>
        </w:tabs>
        <w:overflowPunct/>
        <w:spacing w:before="0"/>
        <w:jc w:val="center"/>
        <w:textAlignment w:val="auto"/>
        <w:rPr>
          <w:del w:id="9" w:author="Wassim" w:date="2014-01-11T14:51:00Z"/>
          <w:i/>
          <w:szCs w:val="22"/>
          <w:lang w:val="en-GB" w:eastAsia="fr-FR"/>
        </w:rPr>
        <w:pPrChange w:id="10" w:author="Wassim" w:date="2014-01-11T14:52:00Z">
          <w:pPr>
            <w:widowControl w:val="0"/>
            <w:tabs>
              <w:tab w:val="clear" w:pos="360"/>
              <w:tab w:val="clear" w:pos="720"/>
              <w:tab w:val="clear" w:pos="1080"/>
              <w:tab w:val="clear" w:pos="1440"/>
            </w:tabs>
            <w:overflowPunct/>
            <w:spacing w:before="0"/>
            <w:jc w:val="both"/>
            <w:textAlignment w:val="auto"/>
          </w:pPr>
        </w:pPrChange>
      </w:pPr>
      <w:ins w:id="11" w:author="Wassim" w:date="2014-01-11T14:51:00Z">
        <w:r>
          <w:rPr>
            <w:szCs w:val="22"/>
            <w:lang w:val="en-GB" w:eastAsia="fr-FR"/>
          </w:rPr>
          <w:t>Figure 1 – Frame-based parallelism for a real time SHVC decoder</w:t>
        </w:r>
      </w:ins>
      <w:del w:id="12" w:author="Wassim" w:date="2014-01-11T14:51:00Z">
        <w:r w:rsidR="00823A72" w:rsidRPr="00F6764E" w:rsidDel="00EC3E31">
          <w:rPr>
            <w:szCs w:val="22"/>
            <w:lang w:val="en-GB"/>
          </w:rPr>
          <w:delText xml:space="preserve">The proposed pipeline and parallel SHVC architecture enables two levels of parallelism. </w:delText>
        </w:r>
        <w:r w:rsidR="00287125" w:rsidRPr="00F6764E" w:rsidDel="00EC3E31">
          <w:rPr>
            <w:szCs w:val="22"/>
            <w:lang w:val="en-GB"/>
          </w:rPr>
          <w:delText xml:space="preserve">The first </w:delText>
        </w:r>
        <w:r w:rsidR="00A41FDE" w:rsidRPr="00F6764E" w:rsidDel="00EC3E31">
          <w:rPr>
            <w:szCs w:val="22"/>
            <w:lang w:val="en-GB"/>
          </w:rPr>
          <w:delText xml:space="preserve">level </w:delText>
        </w:r>
        <w:r w:rsidR="00A41FDE" w:rsidRPr="00F6764E" w:rsidDel="00EC3E31">
          <w:rPr>
            <w:szCs w:val="22"/>
            <w:lang w:val="en-GB" w:eastAsia="fr-FR"/>
          </w:rPr>
          <w:delText xml:space="preserve">performs the decoding of the base layer and the enhancement layer frames simultaneously on separate </w:delText>
        </w:r>
        <w:r w:rsidR="00A41FDE" w:rsidRPr="00D8569D" w:rsidDel="00EC3E31">
          <w:rPr>
            <w:szCs w:val="22"/>
            <w:lang w:val="en-GB" w:eastAsia="fr-FR"/>
          </w:rPr>
          <w:delText>threads</w:delText>
        </w:r>
        <w:r w:rsidR="00F6764E" w:rsidRPr="00D8569D" w:rsidDel="00EC3E31">
          <w:rPr>
            <w:szCs w:val="22"/>
            <w:lang w:val="en-GB"/>
          </w:rPr>
          <w:delText xml:space="preserve">. </w:delText>
        </w:r>
        <w:r w:rsidR="00D8569D" w:rsidRPr="00D8569D" w:rsidDel="00EC3E31">
          <w:rPr>
            <w:szCs w:val="22"/>
            <w:lang w:val="en-GB" w:eastAsia="fr-FR"/>
          </w:rPr>
          <w:delText>For the 1</w:delText>
        </w:r>
        <w:r w:rsidR="00D8569D" w:rsidRPr="00D8569D" w:rsidDel="00EC3E31">
          <w:rPr>
            <w:szCs w:val="22"/>
            <w:vertAlign w:val="superscript"/>
            <w:lang w:val="en-GB" w:eastAsia="fr-FR"/>
          </w:rPr>
          <w:delText>rst</w:delText>
        </w:r>
        <w:r w:rsidR="00D8569D" w:rsidRPr="00D8569D" w:rsidDel="00EC3E31">
          <w:rPr>
            <w:szCs w:val="22"/>
            <w:lang w:val="en-GB" w:eastAsia="fr-FR"/>
          </w:rPr>
          <w:delText xml:space="preserve"> deco</w:delText>
        </w:r>
        <w:r w:rsidR="00D8569D" w:rsidDel="00EC3E31">
          <w:rPr>
            <w:szCs w:val="22"/>
            <w:lang w:val="en-GB" w:eastAsia="fr-FR"/>
          </w:rPr>
          <w:delText>ded frame, the EL</w:delText>
        </w:r>
        <w:r w:rsidR="00D8569D" w:rsidRPr="00D8569D" w:rsidDel="00EC3E31">
          <w:rPr>
            <w:szCs w:val="22"/>
            <w:lang w:val="en-GB" w:eastAsia="fr-FR"/>
          </w:rPr>
          <w:delText xml:space="preserve"> decoder waits until the base layer frame has been decoded and then the EL frame </w:delText>
        </w:r>
        <w:r w:rsidR="00D8569D" w:rsidRPr="008E0564" w:rsidDel="00EC3E31">
          <w:rPr>
            <w:i/>
            <w:szCs w:val="22"/>
            <w:lang w:val="en-GB" w:eastAsia="fr-FR"/>
          </w:rPr>
          <w:delText>i</w:delText>
        </w:r>
        <w:r w:rsidR="00D8569D" w:rsidRPr="00D8569D" w:rsidDel="00EC3E31">
          <w:rPr>
            <w:szCs w:val="22"/>
            <w:lang w:val="en-GB" w:eastAsia="fr-FR"/>
          </w:rPr>
          <w:delText xml:space="preserve"> is simultaneously decoded with the next BL frame (frame </w:delText>
        </w:r>
        <w:r w:rsidR="00F24C2C" w:rsidDel="00EC3E31">
          <w:rPr>
            <w:i/>
            <w:szCs w:val="22"/>
            <w:lang w:val="en-GB" w:eastAsia="fr-FR"/>
          </w:rPr>
          <w:delText>i+</w:delText>
        </w:r>
        <w:r w:rsidR="00D8569D" w:rsidRPr="008E0564" w:rsidDel="00EC3E31">
          <w:rPr>
            <w:i/>
            <w:szCs w:val="22"/>
            <w:lang w:val="en-GB" w:eastAsia="fr-FR"/>
          </w:rPr>
          <w:delText>1</w:delText>
        </w:r>
        <w:r w:rsidR="00D8569D" w:rsidRPr="00D8569D" w:rsidDel="00EC3E31">
          <w:rPr>
            <w:szCs w:val="22"/>
            <w:lang w:val="en-GB" w:eastAsia="fr-FR"/>
          </w:rPr>
          <w:delText>).</w:delText>
        </w:r>
      </w:del>
    </w:p>
    <w:p w14:paraId="385FAB47" w14:textId="02104675" w:rsidR="009129FC" w:rsidDel="00EC3E31" w:rsidRDefault="00F6764E">
      <w:pPr>
        <w:widowControl w:val="0"/>
        <w:tabs>
          <w:tab w:val="clear" w:pos="360"/>
          <w:tab w:val="clear" w:pos="720"/>
          <w:tab w:val="clear" w:pos="1080"/>
          <w:tab w:val="clear" w:pos="1440"/>
        </w:tabs>
        <w:overflowPunct/>
        <w:spacing w:before="0"/>
        <w:jc w:val="center"/>
        <w:textAlignment w:val="auto"/>
        <w:rPr>
          <w:del w:id="13" w:author="Wassim" w:date="2014-01-11T14:51:00Z"/>
          <w:szCs w:val="22"/>
          <w:lang w:val="en-GB" w:eastAsia="fr-FR"/>
        </w:rPr>
        <w:pPrChange w:id="14" w:author="Wassim" w:date="2014-01-11T14:52:00Z">
          <w:pPr>
            <w:widowControl w:val="0"/>
            <w:tabs>
              <w:tab w:val="clear" w:pos="360"/>
              <w:tab w:val="clear" w:pos="720"/>
              <w:tab w:val="clear" w:pos="1080"/>
              <w:tab w:val="clear" w:pos="1440"/>
            </w:tabs>
            <w:overflowPunct/>
            <w:spacing w:before="0"/>
            <w:jc w:val="both"/>
            <w:textAlignment w:val="auto"/>
          </w:pPr>
        </w:pPrChange>
      </w:pPr>
      <w:del w:id="15" w:author="Wassim" w:date="2014-01-11T14:51:00Z">
        <w:r w:rsidRPr="00D8569D" w:rsidDel="00EC3E31">
          <w:rPr>
            <w:szCs w:val="22"/>
            <w:lang w:val="en-GB" w:eastAsia="fr-FR"/>
          </w:rPr>
          <w:delText>For each decoder, the second parallelism level enables the decoding of both base layer and the enhancement layer frames in parallel based on the HEVC high level parallel processing solutions. Moreover, the upsampling of the base layer</w:delText>
        </w:r>
        <w:r w:rsidRPr="00F6764E" w:rsidDel="00EC3E31">
          <w:rPr>
            <w:szCs w:val="22"/>
            <w:lang w:val="en-GB" w:eastAsia="fr-FR"/>
          </w:rPr>
          <w:delText xml:space="preserve"> and the scaling its MVs are also carried out in parallel. In fact, when parallel decoding of the EL frame is enabled, the CTB rows of the base layer picture and the</w:delText>
        </w:r>
        <w:r w:rsidR="00EA2D4D" w:rsidDel="00EC3E31">
          <w:rPr>
            <w:szCs w:val="22"/>
            <w:lang w:val="en-GB" w:eastAsia="fr-FR"/>
          </w:rPr>
          <w:delText xml:space="preserve"> </w:delText>
        </w:r>
        <w:r w:rsidRPr="00F6764E" w:rsidDel="00EC3E31">
          <w:rPr>
            <w:szCs w:val="22"/>
            <w:lang w:val="en-GB" w:eastAsia="fr-FR"/>
          </w:rPr>
          <w:delText>corresponding MVs are also up</w:delText>
        </w:r>
        <w:r w:rsidR="00F24C2C" w:rsidDel="00EC3E31">
          <w:rPr>
            <w:szCs w:val="22"/>
            <w:lang w:val="en-GB" w:eastAsia="fr-FR"/>
          </w:rPr>
          <w:delText>-</w:delText>
        </w:r>
        <w:r w:rsidRPr="00F6764E" w:rsidDel="00EC3E31">
          <w:rPr>
            <w:szCs w:val="22"/>
            <w:lang w:val="en-GB" w:eastAsia="fr-FR"/>
          </w:rPr>
          <w:delText>sampled and scaled in parallel.</w:delText>
        </w:r>
      </w:del>
    </w:p>
    <w:p w14:paraId="2F733B0B" w14:textId="456BA329" w:rsidR="008850F2" w:rsidDel="00EC3E31" w:rsidRDefault="008850F2">
      <w:pPr>
        <w:widowControl w:val="0"/>
        <w:tabs>
          <w:tab w:val="clear" w:pos="360"/>
          <w:tab w:val="clear" w:pos="720"/>
          <w:tab w:val="clear" w:pos="1080"/>
          <w:tab w:val="clear" w:pos="1440"/>
        </w:tabs>
        <w:overflowPunct/>
        <w:spacing w:before="0"/>
        <w:jc w:val="center"/>
        <w:textAlignment w:val="auto"/>
        <w:rPr>
          <w:del w:id="16" w:author="Wassim" w:date="2014-01-11T14:51:00Z"/>
          <w:szCs w:val="22"/>
          <w:lang w:val="en-GB" w:eastAsia="fr-FR"/>
        </w:rPr>
        <w:pPrChange w:id="17" w:author="Wassim" w:date="2014-01-11T14:52:00Z">
          <w:pPr>
            <w:widowControl w:val="0"/>
            <w:tabs>
              <w:tab w:val="clear" w:pos="360"/>
              <w:tab w:val="clear" w:pos="720"/>
              <w:tab w:val="clear" w:pos="1080"/>
              <w:tab w:val="clear" w:pos="1440"/>
            </w:tabs>
            <w:overflowPunct/>
            <w:spacing w:before="0"/>
            <w:jc w:val="both"/>
            <w:textAlignment w:val="auto"/>
          </w:pPr>
        </w:pPrChange>
      </w:pPr>
    </w:p>
    <w:p w14:paraId="493A8B66" w14:textId="66D81A7C" w:rsidR="009129FC" w:rsidRPr="00EA2D4D" w:rsidRDefault="00D22C28">
      <w:pPr>
        <w:widowControl w:val="0"/>
        <w:tabs>
          <w:tab w:val="clear" w:pos="360"/>
          <w:tab w:val="clear" w:pos="720"/>
          <w:tab w:val="clear" w:pos="1080"/>
          <w:tab w:val="clear" w:pos="1440"/>
        </w:tabs>
        <w:overflowPunct/>
        <w:spacing w:before="0"/>
        <w:jc w:val="center"/>
        <w:textAlignment w:val="auto"/>
        <w:rPr>
          <w:szCs w:val="22"/>
          <w:lang w:val="en-GB" w:eastAsia="fr-FR"/>
        </w:rPr>
        <w:pPrChange w:id="18" w:author="Wassim" w:date="2014-01-11T14:52:00Z">
          <w:pPr>
            <w:widowControl w:val="0"/>
            <w:tabs>
              <w:tab w:val="clear" w:pos="360"/>
              <w:tab w:val="clear" w:pos="720"/>
              <w:tab w:val="clear" w:pos="1080"/>
              <w:tab w:val="clear" w:pos="1440"/>
            </w:tabs>
            <w:overflowPunct/>
            <w:spacing w:before="0"/>
            <w:jc w:val="both"/>
            <w:textAlignment w:val="auto"/>
          </w:pPr>
        </w:pPrChange>
      </w:pPr>
      <w:del w:id="19" w:author="Wassim" w:date="2014-01-11T14:51:00Z">
        <w:r w:rsidDel="00EC3E31">
          <w:rPr>
            <w:szCs w:val="22"/>
            <w:lang w:val="en-GB" w:eastAsia="fr-FR"/>
          </w:rPr>
          <w:delText>On an Intel Xeon processor running at 3.</w:delText>
        </w:r>
        <w:r w:rsidR="004A55E4" w:rsidDel="00EC3E31">
          <w:rPr>
            <w:szCs w:val="22"/>
            <w:lang w:val="en-GB" w:eastAsia="fr-FR"/>
          </w:rPr>
          <w:delText>2</w:delText>
        </w:r>
        <w:r w:rsidDel="00EC3E31">
          <w:rPr>
            <w:szCs w:val="22"/>
            <w:lang w:val="en-GB" w:eastAsia="fr-FR"/>
          </w:rPr>
          <w:delText xml:space="preserve"> GHz, the proposed</w:delText>
        </w:r>
        <w:r w:rsidR="008850F2" w:rsidDel="00EC3E31">
          <w:rPr>
            <w:szCs w:val="22"/>
            <w:lang w:val="en-GB" w:eastAsia="fr-FR"/>
          </w:rPr>
          <w:delText xml:space="preserve"> pipeline and parallel SHVC architecture </w:delText>
        </w:r>
        <w:r w:rsidR="00AB6C25" w:rsidDel="00EC3E31">
          <w:rPr>
            <w:szCs w:val="22"/>
            <w:lang w:val="en-GB" w:eastAsia="fr-FR"/>
          </w:rPr>
          <w:delText xml:space="preserve">achieves </w:delText>
        </w:r>
        <w:r w:rsidDel="00EC3E31">
          <w:rPr>
            <w:szCs w:val="22"/>
            <w:lang w:val="en-GB" w:eastAsia="fr-FR"/>
          </w:rPr>
          <w:delText>a real time decoding of 1600p</w:delText>
        </w:r>
        <w:r w:rsidR="004A55E4" w:rsidDel="00EC3E31">
          <w:rPr>
            <w:szCs w:val="22"/>
            <w:lang w:val="en-GB" w:eastAsia="fr-FR"/>
          </w:rPr>
          <w:delText>60</w:delText>
        </w:r>
        <w:r w:rsidDel="00EC3E31">
          <w:rPr>
            <w:szCs w:val="22"/>
            <w:lang w:val="en-GB" w:eastAsia="fr-FR"/>
          </w:rPr>
          <w:delText xml:space="preserve"> enhancement layer </w:delText>
        </w:r>
        <w:r w:rsidR="00BF206F" w:rsidDel="00EC3E31">
          <w:rPr>
            <w:szCs w:val="22"/>
            <w:lang w:val="en-GB" w:eastAsia="fr-FR"/>
          </w:rPr>
          <w:delText>with using 6 concurrent threads.</w:delText>
        </w:r>
      </w:del>
      <w:r w:rsidR="00BF206F">
        <w:rPr>
          <w:szCs w:val="22"/>
          <w:lang w:val="en-GB" w:eastAsia="fr-FR"/>
        </w:rPr>
        <w:t xml:space="preserve"> </w:t>
      </w:r>
    </w:p>
    <w:p w14:paraId="6CEE9FE3" w14:textId="77777777" w:rsidR="005159AC" w:rsidRPr="00F6764E" w:rsidRDefault="009D046D" w:rsidP="00E11923">
      <w:pPr>
        <w:pStyle w:val="Titre1"/>
        <w:rPr>
          <w:lang w:val="en-GB"/>
        </w:rPr>
      </w:pPr>
      <w:r w:rsidRPr="00F6764E">
        <w:rPr>
          <w:lang w:val="en-GB"/>
        </w:rPr>
        <w:t>Experimental results</w:t>
      </w:r>
    </w:p>
    <w:p w14:paraId="1B7A6232" w14:textId="483E9CB8" w:rsidR="00D07F58" w:rsidRDefault="000367C6" w:rsidP="000367C6">
      <w:pPr>
        <w:widowControl w:val="0"/>
        <w:tabs>
          <w:tab w:val="clear" w:pos="360"/>
          <w:tab w:val="clear" w:pos="720"/>
          <w:tab w:val="clear" w:pos="1080"/>
          <w:tab w:val="clear" w:pos="1440"/>
        </w:tabs>
        <w:overflowPunct/>
        <w:spacing w:before="0"/>
        <w:jc w:val="both"/>
        <w:textAlignment w:val="auto"/>
        <w:rPr>
          <w:szCs w:val="22"/>
          <w:lang w:val="en-GB" w:eastAsia="fr-FR"/>
        </w:rPr>
      </w:pPr>
      <w:r w:rsidRPr="000367C6">
        <w:rPr>
          <w:szCs w:val="22"/>
          <w:lang w:val="en-GB" w:eastAsia="fr-FR"/>
        </w:rPr>
        <w:t xml:space="preserve">To assess the performance of the SHVC decoder, </w:t>
      </w:r>
      <w:r>
        <w:rPr>
          <w:szCs w:val="22"/>
          <w:lang w:val="en-GB" w:eastAsia="fr-FR"/>
        </w:rPr>
        <w:t xml:space="preserve">the HEVC test video sequences </w:t>
      </w:r>
      <w:r w:rsidRPr="000367C6">
        <w:rPr>
          <w:szCs w:val="22"/>
          <w:lang w:val="en-GB" w:eastAsia="fr-FR"/>
        </w:rPr>
        <w:t xml:space="preserve">were encoded </w:t>
      </w:r>
      <w:r w:rsidR="00E147C9">
        <w:rPr>
          <w:szCs w:val="22"/>
          <w:lang w:val="en-GB" w:eastAsia="fr-FR"/>
        </w:rPr>
        <w:t xml:space="preserve">with SHVC reference software </w:t>
      </w:r>
      <w:r w:rsidR="00E147C9">
        <w:rPr>
          <w:szCs w:val="22"/>
          <w:lang w:val="en-GB" w:eastAsia="fr-FR"/>
        </w:rPr>
        <w:fldChar w:fldCharType="begin"/>
      </w:r>
      <w:r w:rsidR="00E147C9">
        <w:rPr>
          <w:szCs w:val="22"/>
          <w:lang w:val="en-GB" w:eastAsia="fr-FR"/>
        </w:rPr>
        <w:instrText xml:space="preserve"> REF _Ref243383362 \r \h </w:instrText>
      </w:r>
      <w:r w:rsidR="00E147C9">
        <w:rPr>
          <w:szCs w:val="22"/>
          <w:lang w:val="en-GB" w:eastAsia="fr-FR"/>
        </w:rPr>
      </w:r>
      <w:r w:rsidR="00E147C9">
        <w:rPr>
          <w:szCs w:val="22"/>
          <w:lang w:val="en-GB" w:eastAsia="fr-FR"/>
        </w:rPr>
        <w:fldChar w:fldCharType="separate"/>
      </w:r>
      <w:r w:rsidR="00E147C9">
        <w:rPr>
          <w:szCs w:val="22"/>
          <w:lang w:val="en-GB" w:eastAsia="fr-FR"/>
        </w:rPr>
        <w:t>[4]</w:t>
      </w:r>
      <w:r w:rsidR="00E147C9">
        <w:rPr>
          <w:szCs w:val="22"/>
          <w:lang w:val="en-GB" w:eastAsia="fr-FR"/>
        </w:rPr>
        <w:fldChar w:fldCharType="end"/>
      </w:r>
      <w:r w:rsidRPr="000367C6">
        <w:rPr>
          <w:szCs w:val="22"/>
          <w:lang w:val="en-GB" w:eastAsia="fr-FR"/>
        </w:rPr>
        <w:t xml:space="preserve"> in two spatial scalability con</w:t>
      </w:r>
      <w:r>
        <w:rPr>
          <w:szCs w:val="22"/>
          <w:lang w:val="en-GB" w:eastAsia="fr-FR"/>
        </w:rPr>
        <w:t>fi</w:t>
      </w:r>
      <w:r w:rsidRPr="000367C6">
        <w:rPr>
          <w:szCs w:val="22"/>
          <w:lang w:val="en-GB" w:eastAsia="fr-FR"/>
        </w:rPr>
        <w:t xml:space="preserve">gurations: x2 and x1.5. </w:t>
      </w:r>
      <w:ins w:id="20" w:author="Wassim" w:date="2014-01-11T14:52:00Z">
        <w:r w:rsidR="00E511EF">
          <w:t xml:space="preserve">To show the decoder performance for larger video resolution, we added to the test sequences two 3840x2160 video sequences from the STV High Definition Multi Format Test Set. </w:t>
        </w:r>
      </w:ins>
      <w:r w:rsidRPr="000367C6">
        <w:rPr>
          <w:szCs w:val="22"/>
          <w:lang w:val="en-GB" w:eastAsia="fr-FR"/>
        </w:rPr>
        <w:t xml:space="preserve">The SHVC video sequences were coded in low delay coding configuration, which is widely adopted in video streaming applications. The quantization parameter (QP) of the base layer was set to 27 and 32, while the QP of the enhancement layer is equal to the base layer QP minus 2. </w:t>
      </w:r>
      <w:ins w:id="21" w:author="Wassim" w:date="2014-01-11T14:53:00Z">
        <w:r w:rsidR="00DA7F46">
          <w:t xml:space="preserve">We consider n the number of decoding threads used for the </w:t>
        </w:r>
        <w:proofErr w:type="spellStart"/>
        <w:r w:rsidR="00DA7F46">
          <w:t>wavefront</w:t>
        </w:r>
        <w:proofErr w:type="spellEnd"/>
        <w:r w:rsidR="00DA7F46">
          <w:t xml:space="preserve"> solution, and m the number of thread used for the frame-based parallelism at each layer.</w:t>
        </w:r>
      </w:ins>
      <w:del w:id="22" w:author="Wassim" w:date="2014-01-11T14:53:00Z">
        <w:r w:rsidRPr="000367C6" w:rsidDel="00DA7F46">
          <w:rPr>
            <w:szCs w:val="22"/>
            <w:lang w:val="en-GB" w:eastAsia="fr-FR"/>
          </w:rPr>
          <w:delText>The number of threads used to decode the BL and the EL are noted n and m, respectively.</w:delText>
        </w:r>
      </w:del>
      <w:r w:rsidRPr="000367C6">
        <w:rPr>
          <w:szCs w:val="22"/>
          <w:lang w:val="en-GB" w:eastAsia="fr-FR"/>
        </w:rPr>
        <w:t xml:space="preserve"> </w:t>
      </w:r>
      <w:ins w:id="23" w:author="Wassim" w:date="2014-01-11T14:54:00Z">
        <w:r w:rsidR="00DA7F46">
          <w:t xml:space="preserve">To assess the performance of the hybrid parallel processing solution, we compare the performance of three decoding configurations: (n, m) </w:t>
        </w:r>
        <m:oMath>
          <m:r>
            <w:rPr>
              <w:rFonts w:ascii="Cambria Math" w:hAnsi="Cambria Math"/>
              <w:szCs w:val="22"/>
              <w:lang w:val="en-GB"/>
            </w:rPr>
            <m:t>∈</m:t>
          </m:r>
        </m:oMath>
        <w:r w:rsidR="00DA7F46">
          <w:t xml:space="preserve"> {(6, 1),  (1, 3),  (2, 2)}. </w:t>
        </w:r>
        <w:r w:rsidR="00DA7F46" w:rsidRPr="000367C6">
          <w:rPr>
            <w:szCs w:val="22"/>
            <w:lang w:val="en-GB"/>
          </w:rPr>
          <w:t xml:space="preserve">Table </w:t>
        </w:r>
        <w:r w:rsidR="00DA7F46">
          <w:rPr>
            <w:szCs w:val="22"/>
            <w:lang w:val="en-GB"/>
          </w:rPr>
          <w:t>1</w:t>
        </w:r>
        <w:r w:rsidR="00DA7F46" w:rsidRPr="000367C6">
          <w:rPr>
            <w:szCs w:val="22"/>
            <w:lang w:val="en-GB"/>
          </w:rPr>
          <w:t xml:space="preserve"> gives the average bitrate of the BL and EL for the considered video sequences.</w:t>
        </w:r>
      </w:ins>
      <w:del w:id="24" w:author="Wassim" w:date="2014-01-11T14:54:00Z">
        <w:r w:rsidRPr="000367C6" w:rsidDel="00DA7F46">
          <w:rPr>
            <w:szCs w:val="22"/>
            <w:lang w:val="en-GB" w:eastAsia="fr-FR"/>
          </w:rPr>
          <w:delText>In addition to the single thread con</w:delText>
        </w:r>
        <w:r w:rsidDel="00DA7F46">
          <w:rPr>
            <w:szCs w:val="22"/>
            <w:lang w:val="en-GB" w:eastAsia="fr-FR"/>
          </w:rPr>
          <w:delText>fi</w:delText>
        </w:r>
        <w:r w:rsidRPr="000367C6" w:rsidDel="00DA7F46">
          <w:rPr>
            <w:szCs w:val="22"/>
            <w:lang w:val="en-GB" w:eastAsia="fr-FR"/>
          </w:rPr>
          <w:delText>guration (m = n = 1), the number of threads in the pipeline SHVC architecture are the following (n</w:delText>
        </w:r>
        <w:r w:rsidDel="00DA7F46">
          <w:rPr>
            <w:szCs w:val="22"/>
            <w:lang w:val="en-GB" w:eastAsia="fr-FR"/>
          </w:rPr>
          <w:delText xml:space="preserve">, m) </w:delText>
        </w:r>
        <m:oMath>
          <m:r>
            <w:rPr>
              <w:rFonts w:ascii="Cambria Math" w:hAnsi="Cambria Math"/>
              <w:szCs w:val="22"/>
              <w:lang w:val="en-GB" w:eastAsia="fr-FR"/>
            </w:rPr>
            <m:t>∈</m:t>
          </m:r>
        </m:oMath>
        <w:r w:rsidR="004A55E4" w:rsidDel="00DA7F46">
          <w:rPr>
            <w:szCs w:val="22"/>
            <w:lang w:val="en-GB" w:eastAsia="fr-FR"/>
          </w:rPr>
          <w:delText xml:space="preserve"> {(6</w:delText>
        </w:r>
        <w:r w:rsidDel="00DA7F46">
          <w:rPr>
            <w:szCs w:val="22"/>
            <w:lang w:val="en-GB" w:eastAsia="fr-FR"/>
          </w:rPr>
          <w:delText>, 1),, (1, 3), (2,</w:delText>
        </w:r>
        <w:r w:rsidRPr="000367C6" w:rsidDel="00DA7F46">
          <w:rPr>
            <w:szCs w:val="22"/>
            <w:lang w:val="en-GB" w:eastAsia="fr-FR"/>
          </w:rPr>
          <w:delText xml:space="preserve"> </w:delText>
        </w:r>
        <w:r w:rsidR="004A55E4" w:rsidDel="00DA7F46">
          <w:rPr>
            <w:szCs w:val="22"/>
            <w:lang w:val="en-GB" w:eastAsia="fr-FR"/>
          </w:rPr>
          <w:delText>2</w:delText>
        </w:r>
        <w:r w:rsidRPr="000367C6" w:rsidDel="00DA7F46">
          <w:rPr>
            <w:szCs w:val="22"/>
            <w:lang w:val="en-GB" w:eastAsia="fr-FR"/>
          </w:rPr>
          <w:delText>)</w:delText>
        </w:r>
        <w:r w:rsidDel="00DA7F46">
          <w:rPr>
            <w:szCs w:val="22"/>
            <w:lang w:val="en-GB" w:eastAsia="fr-FR"/>
          </w:rPr>
          <w:delText>}</w:delText>
        </w:r>
        <w:r w:rsidRPr="000367C6" w:rsidDel="00DA7F46">
          <w:rPr>
            <w:szCs w:val="22"/>
            <w:lang w:val="en-GB" w:eastAsia="fr-FR"/>
          </w:rPr>
          <w:delText>.</w:delText>
        </w:r>
      </w:del>
      <w:r w:rsidRPr="000367C6">
        <w:rPr>
          <w:szCs w:val="22"/>
          <w:lang w:val="en-GB" w:eastAsia="fr-FR"/>
        </w:rPr>
        <w:t xml:space="preserve"> Table </w:t>
      </w:r>
      <w:r w:rsidR="00761876">
        <w:rPr>
          <w:szCs w:val="22"/>
          <w:lang w:val="en-GB" w:eastAsia="fr-FR"/>
        </w:rPr>
        <w:t>1</w:t>
      </w:r>
      <w:r w:rsidRPr="000367C6">
        <w:rPr>
          <w:szCs w:val="22"/>
          <w:lang w:val="en-GB" w:eastAsia="fr-FR"/>
        </w:rPr>
        <w:t xml:space="preserve"> gives the average bitrate of the BL and EL for the considered video sequences.</w:t>
      </w:r>
    </w:p>
    <w:p w14:paraId="08CDA77F" w14:textId="77777777" w:rsidR="00761876" w:rsidRDefault="00761876" w:rsidP="000367C6">
      <w:pPr>
        <w:widowControl w:val="0"/>
        <w:tabs>
          <w:tab w:val="clear" w:pos="360"/>
          <w:tab w:val="clear" w:pos="720"/>
          <w:tab w:val="clear" w:pos="1080"/>
          <w:tab w:val="clear" w:pos="1440"/>
        </w:tabs>
        <w:overflowPunct/>
        <w:spacing w:before="0"/>
        <w:jc w:val="both"/>
        <w:textAlignment w:val="auto"/>
        <w:rPr>
          <w:szCs w:val="22"/>
          <w:lang w:val="en-GB" w:eastAsia="fr-FR"/>
        </w:rPr>
      </w:pPr>
    </w:p>
    <w:p w14:paraId="549F62B7" w14:textId="77777777" w:rsidR="00761876" w:rsidRDefault="00761876" w:rsidP="000367C6">
      <w:pPr>
        <w:widowControl w:val="0"/>
        <w:tabs>
          <w:tab w:val="clear" w:pos="360"/>
          <w:tab w:val="clear" w:pos="720"/>
          <w:tab w:val="clear" w:pos="1080"/>
          <w:tab w:val="clear" w:pos="1440"/>
        </w:tabs>
        <w:overflowPunct/>
        <w:spacing w:before="0"/>
        <w:jc w:val="both"/>
        <w:textAlignment w:val="auto"/>
        <w:rPr>
          <w:ins w:id="25" w:author="Wassim" w:date="2014-01-11T14:57:00Z"/>
          <w:szCs w:val="22"/>
          <w:lang w:val="en-GB" w:eastAsia="fr-FR"/>
        </w:rPr>
      </w:pPr>
    </w:p>
    <w:p w14:paraId="40D883B5" w14:textId="77777777" w:rsidR="00EE2D36" w:rsidRDefault="00EE2D36" w:rsidP="000367C6">
      <w:pPr>
        <w:widowControl w:val="0"/>
        <w:tabs>
          <w:tab w:val="clear" w:pos="360"/>
          <w:tab w:val="clear" w:pos="720"/>
          <w:tab w:val="clear" w:pos="1080"/>
          <w:tab w:val="clear" w:pos="1440"/>
        </w:tabs>
        <w:overflowPunct/>
        <w:spacing w:before="0"/>
        <w:jc w:val="both"/>
        <w:textAlignment w:val="auto"/>
        <w:rPr>
          <w:ins w:id="26" w:author="Wassim" w:date="2014-01-11T14:57:00Z"/>
          <w:szCs w:val="22"/>
          <w:lang w:val="en-GB" w:eastAsia="fr-FR"/>
        </w:rPr>
      </w:pPr>
    </w:p>
    <w:p w14:paraId="4D418F65" w14:textId="77777777" w:rsidR="00EE2D36" w:rsidRDefault="00EE2D36" w:rsidP="000367C6">
      <w:pPr>
        <w:widowControl w:val="0"/>
        <w:tabs>
          <w:tab w:val="clear" w:pos="360"/>
          <w:tab w:val="clear" w:pos="720"/>
          <w:tab w:val="clear" w:pos="1080"/>
          <w:tab w:val="clear" w:pos="1440"/>
        </w:tabs>
        <w:overflowPunct/>
        <w:spacing w:before="0"/>
        <w:jc w:val="both"/>
        <w:textAlignment w:val="auto"/>
        <w:rPr>
          <w:ins w:id="27" w:author="Wassim" w:date="2014-01-11T14:57:00Z"/>
          <w:szCs w:val="22"/>
          <w:lang w:val="en-GB" w:eastAsia="fr-FR"/>
        </w:rPr>
      </w:pPr>
    </w:p>
    <w:p w14:paraId="6726EAF5" w14:textId="77777777" w:rsidR="00EE2D36" w:rsidRDefault="00EE2D36" w:rsidP="000367C6">
      <w:pPr>
        <w:widowControl w:val="0"/>
        <w:tabs>
          <w:tab w:val="clear" w:pos="360"/>
          <w:tab w:val="clear" w:pos="720"/>
          <w:tab w:val="clear" w:pos="1080"/>
          <w:tab w:val="clear" w:pos="1440"/>
        </w:tabs>
        <w:overflowPunct/>
        <w:spacing w:before="0"/>
        <w:jc w:val="both"/>
        <w:textAlignment w:val="auto"/>
        <w:rPr>
          <w:ins w:id="28" w:author="Wassim" w:date="2014-01-11T14:57:00Z"/>
          <w:szCs w:val="22"/>
          <w:lang w:val="en-GB" w:eastAsia="fr-FR"/>
        </w:rPr>
      </w:pPr>
    </w:p>
    <w:p w14:paraId="5B10ADF7" w14:textId="77777777" w:rsidR="00EE2D36" w:rsidRDefault="00EE2D36" w:rsidP="000367C6">
      <w:pPr>
        <w:widowControl w:val="0"/>
        <w:tabs>
          <w:tab w:val="clear" w:pos="360"/>
          <w:tab w:val="clear" w:pos="720"/>
          <w:tab w:val="clear" w:pos="1080"/>
          <w:tab w:val="clear" w:pos="1440"/>
        </w:tabs>
        <w:overflowPunct/>
        <w:spacing w:before="0"/>
        <w:jc w:val="both"/>
        <w:textAlignment w:val="auto"/>
        <w:rPr>
          <w:ins w:id="29" w:author="Wassim" w:date="2014-01-11T14:57:00Z"/>
          <w:szCs w:val="22"/>
          <w:lang w:val="en-GB" w:eastAsia="fr-FR"/>
        </w:rPr>
      </w:pPr>
    </w:p>
    <w:p w14:paraId="29EECB54" w14:textId="77777777" w:rsidR="00EE2D36" w:rsidRDefault="00EE2D36" w:rsidP="000367C6">
      <w:pPr>
        <w:widowControl w:val="0"/>
        <w:tabs>
          <w:tab w:val="clear" w:pos="360"/>
          <w:tab w:val="clear" w:pos="720"/>
          <w:tab w:val="clear" w:pos="1080"/>
          <w:tab w:val="clear" w:pos="1440"/>
        </w:tabs>
        <w:overflowPunct/>
        <w:spacing w:before="0"/>
        <w:jc w:val="both"/>
        <w:textAlignment w:val="auto"/>
        <w:rPr>
          <w:szCs w:val="22"/>
          <w:lang w:val="en-GB" w:eastAsia="fr-FR"/>
        </w:rPr>
      </w:pPr>
      <w:bookmarkStart w:id="30" w:name="_GoBack"/>
      <w:bookmarkEnd w:id="30"/>
    </w:p>
    <w:tbl>
      <w:tblPr>
        <w:tblStyle w:val="Grille"/>
        <w:tblW w:w="0" w:type="auto"/>
        <w:jc w:val="center"/>
        <w:tblLook w:val="04A0" w:firstRow="1" w:lastRow="0" w:firstColumn="1" w:lastColumn="0" w:noHBand="0" w:noVBand="1"/>
      </w:tblPr>
      <w:tblGrid>
        <w:gridCol w:w="1531"/>
        <w:gridCol w:w="1855"/>
        <w:gridCol w:w="1843"/>
        <w:gridCol w:w="1830"/>
      </w:tblGrid>
      <w:tr w:rsidR="00F71880" w14:paraId="0DE17276" w14:textId="77777777" w:rsidTr="00416527">
        <w:trPr>
          <w:trHeight w:val="93"/>
          <w:jc w:val="center"/>
        </w:trPr>
        <w:tc>
          <w:tcPr>
            <w:tcW w:w="3386" w:type="dxa"/>
            <w:gridSpan w:val="2"/>
          </w:tcPr>
          <w:p w14:paraId="22518A52" w14:textId="1BB011B9" w:rsidR="00F71880" w:rsidRDefault="00F71880" w:rsidP="000367C6">
            <w:pPr>
              <w:widowControl w:val="0"/>
              <w:tabs>
                <w:tab w:val="clear" w:pos="360"/>
                <w:tab w:val="clear" w:pos="720"/>
                <w:tab w:val="clear" w:pos="1080"/>
                <w:tab w:val="clear" w:pos="1440"/>
              </w:tabs>
              <w:overflowPunct/>
              <w:spacing w:before="0"/>
              <w:jc w:val="both"/>
              <w:textAlignment w:val="auto"/>
              <w:rPr>
                <w:szCs w:val="22"/>
                <w:lang w:val="en-GB" w:eastAsia="fr-FR"/>
              </w:rPr>
            </w:pPr>
            <w:r>
              <w:rPr>
                <w:szCs w:val="22"/>
                <w:lang w:val="en-GB" w:eastAsia="fr-FR"/>
              </w:rPr>
              <w:lastRenderedPageBreak/>
              <w:t>Configurations</w:t>
            </w:r>
          </w:p>
        </w:tc>
        <w:tc>
          <w:tcPr>
            <w:tcW w:w="1843" w:type="dxa"/>
            <w:vMerge w:val="restart"/>
          </w:tcPr>
          <w:p w14:paraId="2D342C27" w14:textId="0B7355CC" w:rsidR="00F71880" w:rsidRDefault="00416527" w:rsidP="00416527">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BL bitrate</w:t>
            </w:r>
            <w:r w:rsidR="000D1C46">
              <w:rPr>
                <w:szCs w:val="22"/>
                <w:lang w:val="en-GB" w:eastAsia="fr-FR"/>
              </w:rPr>
              <w:t xml:space="preserve"> (Kbps)</w:t>
            </w:r>
          </w:p>
        </w:tc>
        <w:tc>
          <w:tcPr>
            <w:tcW w:w="1830" w:type="dxa"/>
            <w:vMerge w:val="restart"/>
          </w:tcPr>
          <w:p w14:paraId="458EAF22" w14:textId="214DDEE5" w:rsidR="00F71880" w:rsidRDefault="00416527" w:rsidP="00416527">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EL bitrate</w:t>
            </w:r>
            <w:r w:rsidR="000D1C46">
              <w:rPr>
                <w:szCs w:val="22"/>
                <w:lang w:val="en-GB" w:eastAsia="fr-FR"/>
              </w:rPr>
              <w:t xml:space="preserve"> (Kbps)</w:t>
            </w:r>
          </w:p>
        </w:tc>
      </w:tr>
      <w:tr w:rsidR="00F71880" w14:paraId="38AB3480" w14:textId="77777777" w:rsidTr="00416527">
        <w:trPr>
          <w:trHeight w:val="92"/>
          <w:jc w:val="center"/>
        </w:trPr>
        <w:tc>
          <w:tcPr>
            <w:tcW w:w="1531" w:type="dxa"/>
          </w:tcPr>
          <w:p w14:paraId="525B0253" w14:textId="08750C16" w:rsidR="00F71880" w:rsidRDefault="00F71880" w:rsidP="00F71880">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QP</w:t>
            </w:r>
          </w:p>
        </w:tc>
        <w:tc>
          <w:tcPr>
            <w:tcW w:w="1855" w:type="dxa"/>
          </w:tcPr>
          <w:p w14:paraId="254CC1AA" w14:textId="05B3CB1E" w:rsidR="00F71880" w:rsidRDefault="005852F5" w:rsidP="00FB5EDD">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EL r</w:t>
            </w:r>
            <w:r w:rsidR="00F71880">
              <w:rPr>
                <w:szCs w:val="22"/>
                <w:lang w:val="en-GB" w:eastAsia="fr-FR"/>
              </w:rPr>
              <w:t>esolutions</w:t>
            </w:r>
          </w:p>
        </w:tc>
        <w:tc>
          <w:tcPr>
            <w:tcW w:w="1843" w:type="dxa"/>
            <w:vMerge/>
          </w:tcPr>
          <w:p w14:paraId="0CAE6968" w14:textId="77777777" w:rsidR="00F71880" w:rsidRDefault="00F71880" w:rsidP="000367C6">
            <w:pPr>
              <w:widowControl w:val="0"/>
              <w:tabs>
                <w:tab w:val="clear" w:pos="360"/>
                <w:tab w:val="clear" w:pos="720"/>
                <w:tab w:val="clear" w:pos="1080"/>
                <w:tab w:val="clear" w:pos="1440"/>
              </w:tabs>
              <w:overflowPunct/>
              <w:spacing w:before="0"/>
              <w:jc w:val="both"/>
              <w:textAlignment w:val="auto"/>
              <w:rPr>
                <w:szCs w:val="22"/>
                <w:lang w:val="en-GB" w:eastAsia="fr-FR"/>
              </w:rPr>
            </w:pPr>
          </w:p>
        </w:tc>
        <w:tc>
          <w:tcPr>
            <w:tcW w:w="1830" w:type="dxa"/>
            <w:vMerge/>
          </w:tcPr>
          <w:p w14:paraId="1A0E7BAC" w14:textId="77777777" w:rsidR="00F71880" w:rsidRDefault="00F71880" w:rsidP="000367C6">
            <w:pPr>
              <w:widowControl w:val="0"/>
              <w:tabs>
                <w:tab w:val="clear" w:pos="360"/>
                <w:tab w:val="clear" w:pos="720"/>
                <w:tab w:val="clear" w:pos="1080"/>
                <w:tab w:val="clear" w:pos="1440"/>
              </w:tabs>
              <w:overflowPunct/>
              <w:spacing w:before="0"/>
              <w:jc w:val="both"/>
              <w:textAlignment w:val="auto"/>
              <w:rPr>
                <w:szCs w:val="22"/>
                <w:lang w:val="en-GB" w:eastAsia="fr-FR"/>
              </w:rPr>
            </w:pPr>
          </w:p>
        </w:tc>
      </w:tr>
      <w:tr w:rsidR="00761876" w14:paraId="1964E8C3" w14:textId="77777777" w:rsidTr="00416527">
        <w:trPr>
          <w:jc w:val="center"/>
        </w:trPr>
        <w:tc>
          <w:tcPr>
            <w:tcW w:w="1531" w:type="dxa"/>
            <w:vMerge w:val="restart"/>
          </w:tcPr>
          <w:p w14:paraId="3E859553" w14:textId="77777777" w:rsidR="00761876" w:rsidRDefault="00761876" w:rsidP="000367C6">
            <w:pPr>
              <w:widowControl w:val="0"/>
              <w:tabs>
                <w:tab w:val="clear" w:pos="360"/>
                <w:tab w:val="clear" w:pos="720"/>
                <w:tab w:val="clear" w:pos="1080"/>
                <w:tab w:val="clear" w:pos="1440"/>
              </w:tabs>
              <w:overflowPunct/>
              <w:spacing w:before="0"/>
              <w:jc w:val="both"/>
              <w:textAlignment w:val="auto"/>
              <w:rPr>
                <w:szCs w:val="22"/>
                <w:lang w:val="en-GB" w:eastAsia="fr-FR"/>
              </w:rPr>
            </w:pPr>
          </w:p>
          <w:p w14:paraId="1CF0DACE" w14:textId="0A42673A" w:rsidR="00761876" w:rsidRDefault="00724F3C" w:rsidP="00761876">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32</w:t>
            </w:r>
          </w:p>
        </w:tc>
        <w:tc>
          <w:tcPr>
            <w:tcW w:w="1855" w:type="dxa"/>
          </w:tcPr>
          <w:p w14:paraId="5F06E4AE" w14:textId="69D225B2" w:rsidR="00761876" w:rsidRDefault="006C6C12" w:rsidP="006C6C12">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1920x1080</w:t>
            </w:r>
          </w:p>
        </w:tc>
        <w:tc>
          <w:tcPr>
            <w:tcW w:w="1843" w:type="dxa"/>
          </w:tcPr>
          <w:p w14:paraId="267FCADE" w14:textId="562F5E97" w:rsidR="00761876" w:rsidRDefault="000D1C46" w:rsidP="000D1C46">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1645</w:t>
            </w:r>
          </w:p>
        </w:tc>
        <w:tc>
          <w:tcPr>
            <w:tcW w:w="1830" w:type="dxa"/>
          </w:tcPr>
          <w:p w14:paraId="0F967075" w14:textId="436CAC8A" w:rsidR="00761876" w:rsidRDefault="000D1C46" w:rsidP="000D1C46">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3318</w:t>
            </w:r>
          </w:p>
        </w:tc>
      </w:tr>
      <w:tr w:rsidR="00761876" w14:paraId="73838365" w14:textId="77777777" w:rsidTr="00416527">
        <w:trPr>
          <w:jc w:val="center"/>
        </w:trPr>
        <w:tc>
          <w:tcPr>
            <w:tcW w:w="1531" w:type="dxa"/>
            <w:vMerge/>
          </w:tcPr>
          <w:p w14:paraId="4F42336A" w14:textId="77777777" w:rsidR="00761876" w:rsidRDefault="00761876" w:rsidP="000367C6">
            <w:pPr>
              <w:widowControl w:val="0"/>
              <w:tabs>
                <w:tab w:val="clear" w:pos="360"/>
                <w:tab w:val="clear" w:pos="720"/>
                <w:tab w:val="clear" w:pos="1080"/>
                <w:tab w:val="clear" w:pos="1440"/>
              </w:tabs>
              <w:overflowPunct/>
              <w:spacing w:before="0"/>
              <w:jc w:val="both"/>
              <w:textAlignment w:val="auto"/>
              <w:rPr>
                <w:szCs w:val="22"/>
                <w:lang w:val="en-GB" w:eastAsia="fr-FR"/>
              </w:rPr>
            </w:pPr>
          </w:p>
        </w:tc>
        <w:tc>
          <w:tcPr>
            <w:tcW w:w="1855" w:type="dxa"/>
          </w:tcPr>
          <w:p w14:paraId="39BB5AA6" w14:textId="499530B7" w:rsidR="00761876" w:rsidRDefault="006C6C12" w:rsidP="006C6C12">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2560x1600</w:t>
            </w:r>
          </w:p>
        </w:tc>
        <w:tc>
          <w:tcPr>
            <w:tcW w:w="1843" w:type="dxa"/>
          </w:tcPr>
          <w:p w14:paraId="639176C8" w14:textId="724CB3B0" w:rsidR="00761876" w:rsidRDefault="000D1C46" w:rsidP="000D1C46">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4908</w:t>
            </w:r>
          </w:p>
        </w:tc>
        <w:tc>
          <w:tcPr>
            <w:tcW w:w="1830" w:type="dxa"/>
          </w:tcPr>
          <w:p w14:paraId="5E86C6BF" w14:textId="3B24108F" w:rsidR="00761876" w:rsidRDefault="000D1C46" w:rsidP="000D1C46">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11788</w:t>
            </w:r>
          </w:p>
        </w:tc>
      </w:tr>
      <w:tr w:rsidR="00761876" w14:paraId="0E0802EE" w14:textId="77777777" w:rsidTr="00416527">
        <w:trPr>
          <w:jc w:val="center"/>
        </w:trPr>
        <w:tc>
          <w:tcPr>
            <w:tcW w:w="1531" w:type="dxa"/>
            <w:vMerge/>
          </w:tcPr>
          <w:p w14:paraId="1754BD1E" w14:textId="77777777" w:rsidR="00761876" w:rsidRDefault="00761876" w:rsidP="000367C6">
            <w:pPr>
              <w:widowControl w:val="0"/>
              <w:tabs>
                <w:tab w:val="clear" w:pos="360"/>
                <w:tab w:val="clear" w:pos="720"/>
                <w:tab w:val="clear" w:pos="1080"/>
                <w:tab w:val="clear" w:pos="1440"/>
              </w:tabs>
              <w:overflowPunct/>
              <w:spacing w:before="0"/>
              <w:jc w:val="both"/>
              <w:textAlignment w:val="auto"/>
              <w:rPr>
                <w:szCs w:val="22"/>
                <w:lang w:val="en-GB" w:eastAsia="fr-FR"/>
              </w:rPr>
            </w:pPr>
          </w:p>
        </w:tc>
        <w:tc>
          <w:tcPr>
            <w:tcW w:w="1855" w:type="dxa"/>
          </w:tcPr>
          <w:p w14:paraId="28E7F274" w14:textId="2D8EBB04" w:rsidR="00761876" w:rsidRDefault="006C6C12" w:rsidP="006C6C12">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3840x2160</w:t>
            </w:r>
          </w:p>
        </w:tc>
        <w:tc>
          <w:tcPr>
            <w:tcW w:w="1843" w:type="dxa"/>
          </w:tcPr>
          <w:p w14:paraId="654D1BB6" w14:textId="03964D98" w:rsidR="00761876" w:rsidRDefault="000D1C46" w:rsidP="000D1C46">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13615</w:t>
            </w:r>
          </w:p>
        </w:tc>
        <w:tc>
          <w:tcPr>
            <w:tcW w:w="1830" w:type="dxa"/>
          </w:tcPr>
          <w:p w14:paraId="5A2D1192" w14:textId="719C2366" w:rsidR="00761876" w:rsidRDefault="000D1C46" w:rsidP="000D1C46">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34162</w:t>
            </w:r>
          </w:p>
        </w:tc>
      </w:tr>
      <w:tr w:rsidR="00761876" w14:paraId="7D193587" w14:textId="77777777" w:rsidTr="00416527">
        <w:trPr>
          <w:jc w:val="center"/>
        </w:trPr>
        <w:tc>
          <w:tcPr>
            <w:tcW w:w="1531" w:type="dxa"/>
            <w:vMerge w:val="restart"/>
          </w:tcPr>
          <w:p w14:paraId="36A062AA" w14:textId="77777777" w:rsidR="00761876" w:rsidRDefault="00761876" w:rsidP="000367C6">
            <w:pPr>
              <w:widowControl w:val="0"/>
              <w:tabs>
                <w:tab w:val="clear" w:pos="360"/>
                <w:tab w:val="clear" w:pos="720"/>
                <w:tab w:val="clear" w:pos="1080"/>
                <w:tab w:val="clear" w:pos="1440"/>
              </w:tabs>
              <w:overflowPunct/>
              <w:spacing w:before="0"/>
              <w:jc w:val="both"/>
              <w:textAlignment w:val="auto"/>
              <w:rPr>
                <w:szCs w:val="22"/>
                <w:lang w:val="en-GB" w:eastAsia="fr-FR"/>
              </w:rPr>
            </w:pPr>
            <w:r>
              <w:rPr>
                <w:szCs w:val="22"/>
                <w:lang w:val="en-GB" w:eastAsia="fr-FR"/>
              </w:rPr>
              <w:tab/>
            </w:r>
          </w:p>
          <w:p w14:paraId="646525B9" w14:textId="3688C225" w:rsidR="00761876" w:rsidRDefault="0099459A" w:rsidP="00761876">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27</w:t>
            </w:r>
          </w:p>
        </w:tc>
        <w:tc>
          <w:tcPr>
            <w:tcW w:w="1855" w:type="dxa"/>
          </w:tcPr>
          <w:p w14:paraId="17650C11" w14:textId="7F20E0FE" w:rsidR="00761876" w:rsidRDefault="006C6C12" w:rsidP="006C6C12">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1920x1080</w:t>
            </w:r>
          </w:p>
        </w:tc>
        <w:tc>
          <w:tcPr>
            <w:tcW w:w="1843" w:type="dxa"/>
          </w:tcPr>
          <w:p w14:paraId="1A8CA432" w14:textId="382B6E00" w:rsidR="00761876" w:rsidRDefault="000D1C46" w:rsidP="000D1C46">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2961</w:t>
            </w:r>
          </w:p>
        </w:tc>
        <w:tc>
          <w:tcPr>
            <w:tcW w:w="1830" w:type="dxa"/>
          </w:tcPr>
          <w:p w14:paraId="2083D899" w14:textId="0E06FE03" w:rsidR="00761876" w:rsidRDefault="000D1C46" w:rsidP="000D1C46">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9539</w:t>
            </w:r>
          </w:p>
        </w:tc>
      </w:tr>
      <w:tr w:rsidR="00761876" w14:paraId="71951CBE" w14:textId="77777777" w:rsidTr="00416527">
        <w:trPr>
          <w:jc w:val="center"/>
        </w:trPr>
        <w:tc>
          <w:tcPr>
            <w:tcW w:w="1531" w:type="dxa"/>
            <w:vMerge/>
          </w:tcPr>
          <w:p w14:paraId="4B2774FA" w14:textId="77777777" w:rsidR="00761876" w:rsidRDefault="00761876" w:rsidP="000367C6">
            <w:pPr>
              <w:widowControl w:val="0"/>
              <w:tabs>
                <w:tab w:val="clear" w:pos="360"/>
                <w:tab w:val="clear" w:pos="720"/>
                <w:tab w:val="clear" w:pos="1080"/>
                <w:tab w:val="clear" w:pos="1440"/>
              </w:tabs>
              <w:overflowPunct/>
              <w:spacing w:before="0"/>
              <w:jc w:val="both"/>
              <w:textAlignment w:val="auto"/>
              <w:rPr>
                <w:szCs w:val="22"/>
                <w:lang w:val="en-GB" w:eastAsia="fr-FR"/>
              </w:rPr>
            </w:pPr>
          </w:p>
        </w:tc>
        <w:tc>
          <w:tcPr>
            <w:tcW w:w="1855" w:type="dxa"/>
          </w:tcPr>
          <w:p w14:paraId="43BF7B41" w14:textId="3054DADF" w:rsidR="00761876" w:rsidRDefault="006C6C12" w:rsidP="006C6C12">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2560x1600</w:t>
            </w:r>
          </w:p>
        </w:tc>
        <w:tc>
          <w:tcPr>
            <w:tcW w:w="1843" w:type="dxa"/>
          </w:tcPr>
          <w:p w14:paraId="23E83DB0" w14:textId="7527CF29" w:rsidR="00761876" w:rsidRDefault="000D1C46" w:rsidP="000D1C46">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9249</w:t>
            </w:r>
          </w:p>
        </w:tc>
        <w:tc>
          <w:tcPr>
            <w:tcW w:w="1830" w:type="dxa"/>
          </w:tcPr>
          <w:p w14:paraId="1F9350F2" w14:textId="3D4B799B" w:rsidR="00761876" w:rsidRDefault="000D1C46" w:rsidP="000D1C46">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24196</w:t>
            </w:r>
          </w:p>
        </w:tc>
      </w:tr>
      <w:tr w:rsidR="00761876" w14:paraId="7E95D57B" w14:textId="77777777" w:rsidTr="00416527">
        <w:trPr>
          <w:jc w:val="center"/>
        </w:trPr>
        <w:tc>
          <w:tcPr>
            <w:tcW w:w="1531" w:type="dxa"/>
            <w:vMerge/>
          </w:tcPr>
          <w:p w14:paraId="007C9425" w14:textId="77777777" w:rsidR="00761876" w:rsidRDefault="00761876" w:rsidP="000367C6">
            <w:pPr>
              <w:widowControl w:val="0"/>
              <w:tabs>
                <w:tab w:val="clear" w:pos="360"/>
                <w:tab w:val="clear" w:pos="720"/>
                <w:tab w:val="clear" w:pos="1080"/>
                <w:tab w:val="clear" w:pos="1440"/>
              </w:tabs>
              <w:overflowPunct/>
              <w:spacing w:before="0"/>
              <w:jc w:val="both"/>
              <w:textAlignment w:val="auto"/>
              <w:rPr>
                <w:szCs w:val="22"/>
                <w:lang w:val="en-GB" w:eastAsia="fr-FR"/>
              </w:rPr>
            </w:pPr>
          </w:p>
        </w:tc>
        <w:tc>
          <w:tcPr>
            <w:tcW w:w="1855" w:type="dxa"/>
          </w:tcPr>
          <w:p w14:paraId="464C114E" w14:textId="360987FE" w:rsidR="00761876" w:rsidRDefault="006C6C12" w:rsidP="006C6C12">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3840x2160</w:t>
            </w:r>
          </w:p>
        </w:tc>
        <w:tc>
          <w:tcPr>
            <w:tcW w:w="1843" w:type="dxa"/>
          </w:tcPr>
          <w:p w14:paraId="6F40AA36" w14:textId="13435DF2" w:rsidR="00761876" w:rsidRDefault="000D1C46" w:rsidP="000D1C46">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29754</w:t>
            </w:r>
          </w:p>
        </w:tc>
        <w:tc>
          <w:tcPr>
            <w:tcW w:w="1830" w:type="dxa"/>
          </w:tcPr>
          <w:p w14:paraId="1ECECCDC" w14:textId="1384F1D9" w:rsidR="00761876" w:rsidRDefault="000D1C46" w:rsidP="000D1C46">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80262</w:t>
            </w:r>
          </w:p>
        </w:tc>
      </w:tr>
    </w:tbl>
    <w:p w14:paraId="019AED70" w14:textId="4567C655" w:rsidR="00761876" w:rsidRDefault="007E0A66" w:rsidP="00EC541C">
      <w:pPr>
        <w:pStyle w:val="Lgende"/>
        <w:jc w:val="center"/>
        <w:rPr>
          <w:color w:val="auto"/>
        </w:rPr>
      </w:pPr>
      <w:r>
        <w:rPr>
          <w:color w:val="auto"/>
        </w:rPr>
        <w:t>Table</w:t>
      </w:r>
      <w:r w:rsidR="00EC541C" w:rsidRPr="00EC541C">
        <w:rPr>
          <w:color w:val="auto"/>
        </w:rPr>
        <w:t xml:space="preserve"> </w:t>
      </w:r>
      <w:r w:rsidR="00EC541C" w:rsidRPr="00EC541C">
        <w:rPr>
          <w:color w:val="auto"/>
        </w:rPr>
        <w:fldChar w:fldCharType="begin"/>
      </w:r>
      <w:r w:rsidR="00EC541C" w:rsidRPr="00EC541C">
        <w:rPr>
          <w:color w:val="auto"/>
        </w:rPr>
        <w:instrText xml:space="preserve"> SEQ Tableau \* ARABIC </w:instrText>
      </w:r>
      <w:r w:rsidR="00EC541C" w:rsidRPr="00EC541C">
        <w:rPr>
          <w:color w:val="auto"/>
        </w:rPr>
        <w:fldChar w:fldCharType="separate"/>
      </w:r>
      <w:r w:rsidR="00EC541C" w:rsidRPr="00EC541C">
        <w:rPr>
          <w:noProof/>
          <w:color w:val="auto"/>
        </w:rPr>
        <w:t>1</w:t>
      </w:r>
      <w:r w:rsidR="00EC541C" w:rsidRPr="00EC541C">
        <w:rPr>
          <w:color w:val="auto"/>
        </w:rPr>
        <w:fldChar w:fldCharType="end"/>
      </w:r>
      <w:r w:rsidR="00EC541C" w:rsidRPr="00EC541C">
        <w:rPr>
          <w:color w:val="auto"/>
        </w:rPr>
        <w:t xml:space="preserve"> – Average bitrate of the SHVC bitstream of the considered video sequences</w:t>
      </w:r>
    </w:p>
    <w:p w14:paraId="538D2735" w14:textId="77777777" w:rsidR="004A55E4" w:rsidRDefault="004A55E4" w:rsidP="004A55E4"/>
    <w:tbl>
      <w:tblPr>
        <w:tblStyle w:val="Grille"/>
        <w:tblW w:w="0" w:type="auto"/>
        <w:jc w:val="center"/>
        <w:tblLook w:val="04A0" w:firstRow="1" w:lastRow="0" w:firstColumn="1" w:lastColumn="0" w:noHBand="0" w:noVBand="1"/>
      </w:tblPr>
      <w:tblGrid>
        <w:gridCol w:w="1531"/>
        <w:gridCol w:w="1855"/>
        <w:gridCol w:w="1843"/>
        <w:gridCol w:w="1830"/>
        <w:gridCol w:w="1830"/>
      </w:tblGrid>
      <w:tr w:rsidR="00745268" w14:paraId="5F4C576D" w14:textId="09B131AB" w:rsidTr="006A4CC3">
        <w:trPr>
          <w:trHeight w:val="186"/>
          <w:jc w:val="center"/>
        </w:trPr>
        <w:tc>
          <w:tcPr>
            <w:tcW w:w="3386" w:type="dxa"/>
            <w:gridSpan w:val="2"/>
            <w:vMerge w:val="restart"/>
          </w:tcPr>
          <w:p w14:paraId="74163D95" w14:textId="048814AA" w:rsidR="00745268" w:rsidRDefault="00745268" w:rsidP="004A55E4">
            <w:pPr>
              <w:widowControl w:val="0"/>
              <w:tabs>
                <w:tab w:val="clear" w:pos="360"/>
                <w:tab w:val="clear" w:pos="720"/>
                <w:tab w:val="clear" w:pos="1080"/>
                <w:tab w:val="clear" w:pos="1440"/>
              </w:tabs>
              <w:overflowPunct/>
              <w:spacing w:before="0"/>
              <w:jc w:val="both"/>
              <w:textAlignment w:val="auto"/>
              <w:rPr>
                <w:szCs w:val="22"/>
                <w:lang w:val="en-GB" w:eastAsia="fr-FR"/>
              </w:rPr>
            </w:pPr>
            <w:r>
              <w:rPr>
                <w:szCs w:val="22"/>
                <w:lang w:val="en-GB" w:eastAsia="fr-FR"/>
              </w:rPr>
              <w:t>Configurations</w:t>
            </w:r>
          </w:p>
        </w:tc>
        <w:tc>
          <w:tcPr>
            <w:tcW w:w="5503" w:type="dxa"/>
            <w:gridSpan w:val="3"/>
          </w:tcPr>
          <w:p w14:paraId="7E97F05C" w14:textId="6355B9C2" w:rsidR="00745268" w:rsidDel="00745268" w:rsidRDefault="00745268" w:rsidP="004A55E4">
            <w:pPr>
              <w:widowControl w:val="0"/>
              <w:tabs>
                <w:tab w:val="clear" w:pos="360"/>
                <w:tab w:val="clear" w:pos="720"/>
                <w:tab w:val="clear" w:pos="1080"/>
                <w:tab w:val="clear" w:pos="1440"/>
              </w:tabs>
              <w:overflowPunct/>
              <w:spacing w:before="0"/>
              <w:jc w:val="center"/>
              <w:textAlignment w:val="auto"/>
              <w:rPr>
                <w:del w:id="31" w:author="Wassim" w:date="2014-01-11T14:54:00Z"/>
                <w:szCs w:val="22"/>
                <w:lang w:val="en-GB" w:eastAsia="fr-FR"/>
              </w:rPr>
            </w:pPr>
            <w:ins w:id="32" w:author="Wassim" w:date="2014-01-11T14:54:00Z">
              <w:r>
                <w:rPr>
                  <w:szCs w:val="22"/>
                  <w:lang w:val="en-GB" w:eastAsia="fr-FR"/>
                </w:rPr>
                <w:t>Decoding configurations (n, m)</w:t>
              </w:r>
            </w:ins>
            <w:del w:id="33" w:author="Wassim" w:date="2014-01-11T14:54:00Z">
              <w:r w:rsidDel="00745268">
                <w:rPr>
                  <w:szCs w:val="22"/>
                  <w:lang w:val="en-GB" w:eastAsia="fr-FR"/>
                </w:rPr>
                <w:delText>BL bitrate (Kbps)</w:delText>
              </w:r>
            </w:del>
          </w:p>
          <w:p w14:paraId="718B19FB" w14:textId="6AFE1087" w:rsidR="00745268" w:rsidDel="00745268" w:rsidRDefault="00745268" w:rsidP="004A55E4">
            <w:pPr>
              <w:widowControl w:val="0"/>
              <w:tabs>
                <w:tab w:val="clear" w:pos="360"/>
                <w:tab w:val="clear" w:pos="720"/>
                <w:tab w:val="clear" w:pos="1080"/>
                <w:tab w:val="clear" w:pos="1440"/>
              </w:tabs>
              <w:overflowPunct/>
              <w:spacing w:before="0"/>
              <w:jc w:val="center"/>
              <w:textAlignment w:val="auto"/>
              <w:rPr>
                <w:del w:id="34" w:author="Wassim" w:date="2014-01-11T14:54:00Z"/>
                <w:szCs w:val="22"/>
                <w:lang w:val="en-GB" w:eastAsia="fr-FR"/>
              </w:rPr>
            </w:pPr>
            <w:del w:id="35" w:author="Wassim" w:date="2014-01-11T14:54:00Z">
              <w:r w:rsidDel="00745268">
                <w:rPr>
                  <w:szCs w:val="22"/>
                  <w:lang w:val="en-GB" w:eastAsia="fr-FR"/>
                </w:rPr>
                <w:delText>EL bitrate (Kbps)</w:delText>
              </w:r>
            </w:del>
          </w:p>
          <w:p w14:paraId="6DCB1D39" w14:textId="2FCCEABA" w:rsidR="00745268" w:rsidRDefault="00745268" w:rsidP="004A55E4">
            <w:pPr>
              <w:widowControl w:val="0"/>
              <w:tabs>
                <w:tab w:val="clear" w:pos="360"/>
                <w:tab w:val="clear" w:pos="720"/>
                <w:tab w:val="clear" w:pos="1080"/>
                <w:tab w:val="clear" w:pos="1440"/>
              </w:tabs>
              <w:overflowPunct/>
              <w:spacing w:before="0"/>
              <w:jc w:val="center"/>
              <w:textAlignment w:val="auto"/>
              <w:rPr>
                <w:szCs w:val="22"/>
                <w:lang w:val="en-GB" w:eastAsia="fr-FR"/>
              </w:rPr>
            </w:pPr>
            <w:del w:id="36" w:author="Wassim" w:date="2014-01-11T14:54:00Z">
              <w:r w:rsidDel="00745268">
                <w:rPr>
                  <w:szCs w:val="22"/>
                  <w:lang w:val="en-GB" w:eastAsia="fr-FR"/>
                </w:rPr>
                <w:delText>EL bitrate (Kbps)</w:delText>
              </w:r>
            </w:del>
          </w:p>
        </w:tc>
      </w:tr>
      <w:tr w:rsidR="004A55E4" w14:paraId="133BDEAB" w14:textId="77777777" w:rsidTr="004A55E4">
        <w:trPr>
          <w:trHeight w:val="185"/>
          <w:jc w:val="center"/>
        </w:trPr>
        <w:tc>
          <w:tcPr>
            <w:tcW w:w="3386" w:type="dxa"/>
            <w:gridSpan w:val="2"/>
            <w:vMerge/>
          </w:tcPr>
          <w:p w14:paraId="4FB4C771" w14:textId="77777777" w:rsidR="004A55E4" w:rsidRDefault="004A55E4" w:rsidP="004A55E4">
            <w:pPr>
              <w:widowControl w:val="0"/>
              <w:tabs>
                <w:tab w:val="clear" w:pos="360"/>
                <w:tab w:val="clear" w:pos="720"/>
                <w:tab w:val="clear" w:pos="1080"/>
                <w:tab w:val="clear" w:pos="1440"/>
              </w:tabs>
              <w:overflowPunct/>
              <w:spacing w:before="0"/>
              <w:jc w:val="both"/>
              <w:textAlignment w:val="auto"/>
              <w:rPr>
                <w:szCs w:val="22"/>
                <w:lang w:val="en-GB" w:eastAsia="fr-FR"/>
              </w:rPr>
            </w:pPr>
          </w:p>
        </w:tc>
        <w:tc>
          <w:tcPr>
            <w:tcW w:w="1843" w:type="dxa"/>
          </w:tcPr>
          <w:p w14:paraId="655419A8" w14:textId="1A536B76" w:rsidR="004A55E4" w:rsidRDefault="004A55E4" w:rsidP="004A55E4">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(6,1)</w:t>
            </w:r>
          </w:p>
        </w:tc>
        <w:tc>
          <w:tcPr>
            <w:tcW w:w="1830" w:type="dxa"/>
          </w:tcPr>
          <w:p w14:paraId="6669398A" w14:textId="0D4E3BF4" w:rsidR="004A55E4" w:rsidRDefault="004A55E4" w:rsidP="004A55E4">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(1,3)</w:t>
            </w:r>
          </w:p>
        </w:tc>
        <w:tc>
          <w:tcPr>
            <w:tcW w:w="1830" w:type="dxa"/>
          </w:tcPr>
          <w:p w14:paraId="6DD15878" w14:textId="0270DEB9" w:rsidR="004A55E4" w:rsidRDefault="004A55E4" w:rsidP="004A55E4">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(2,2)</w:t>
            </w:r>
          </w:p>
        </w:tc>
      </w:tr>
      <w:tr w:rsidR="004A55E4" w14:paraId="28573BAB" w14:textId="77777777" w:rsidTr="004A55E4">
        <w:trPr>
          <w:jc w:val="center"/>
        </w:trPr>
        <w:tc>
          <w:tcPr>
            <w:tcW w:w="1531" w:type="dxa"/>
            <w:vMerge w:val="restart"/>
          </w:tcPr>
          <w:p w14:paraId="630490D5" w14:textId="21C227D4" w:rsidR="004A55E4" w:rsidRDefault="004A55E4" w:rsidP="007E0A66">
            <w:pPr>
              <w:widowControl w:val="0"/>
              <w:tabs>
                <w:tab w:val="clear" w:pos="360"/>
                <w:tab w:val="clear" w:pos="720"/>
                <w:tab w:val="clear" w:pos="1080"/>
                <w:tab w:val="clear" w:pos="1440"/>
              </w:tabs>
              <w:overflowPunct/>
              <w:spacing w:before="0"/>
              <w:textAlignment w:val="auto"/>
              <w:rPr>
                <w:szCs w:val="22"/>
                <w:lang w:val="en-GB" w:eastAsia="fr-FR"/>
              </w:rPr>
            </w:pPr>
            <w:r>
              <w:rPr>
                <w:szCs w:val="22"/>
                <w:lang w:val="en-GB" w:eastAsia="fr-FR"/>
              </w:rPr>
              <w:t>Speedup</w:t>
            </w:r>
          </w:p>
        </w:tc>
        <w:tc>
          <w:tcPr>
            <w:tcW w:w="1855" w:type="dxa"/>
          </w:tcPr>
          <w:p w14:paraId="413534FD" w14:textId="7459A082" w:rsidR="004A55E4" w:rsidRDefault="004A55E4" w:rsidP="004A55E4">
            <w:pPr>
              <w:widowControl w:val="0"/>
              <w:tabs>
                <w:tab w:val="clear" w:pos="360"/>
                <w:tab w:val="clear" w:pos="720"/>
                <w:tab w:val="clear" w:pos="1080"/>
                <w:tab w:val="clear" w:pos="1440"/>
              </w:tabs>
              <w:overflowPunct/>
              <w:spacing w:before="0"/>
              <w:jc w:val="center"/>
              <w:textAlignment w:val="auto"/>
              <w:rPr>
                <w:szCs w:val="22"/>
                <w:lang w:val="en-GB" w:eastAsia="fr-FR"/>
              </w:rPr>
            </w:pPr>
            <w:r w:rsidRPr="00B96419">
              <w:rPr>
                <w:sz w:val="20"/>
                <w:lang w:val="fr-FR" w:eastAsia="fr-FR"/>
              </w:rPr>
              <w:t xml:space="preserve"> </w:t>
            </w:r>
            <w:r>
              <w:rPr>
                <w:sz w:val="20"/>
                <w:lang w:val="fr-FR" w:eastAsia="fr-FR"/>
              </w:rPr>
              <w:t>x2</w:t>
            </w:r>
          </w:p>
        </w:tc>
        <w:tc>
          <w:tcPr>
            <w:tcW w:w="1843" w:type="dxa"/>
          </w:tcPr>
          <w:p w14:paraId="313EA02F" w14:textId="18757A17" w:rsidR="004A55E4" w:rsidRDefault="004A55E4" w:rsidP="004A55E4">
            <w:pPr>
              <w:widowControl w:val="0"/>
              <w:tabs>
                <w:tab w:val="clear" w:pos="360"/>
                <w:tab w:val="clear" w:pos="720"/>
                <w:tab w:val="clear" w:pos="1080"/>
                <w:tab w:val="clear" w:pos="1440"/>
              </w:tabs>
              <w:overflowPunct/>
              <w:spacing w:before="0"/>
              <w:jc w:val="center"/>
              <w:textAlignment w:val="auto"/>
              <w:rPr>
                <w:szCs w:val="22"/>
                <w:lang w:val="en-GB" w:eastAsia="fr-FR"/>
              </w:rPr>
            </w:pPr>
            <w:r>
              <w:rPr>
                <w:sz w:val="20"/>
                <w:lang w:val="fr-FR" w:eastAsia="fr-FR"/>
              </w:rPr>
              <w:t xml:space="preserve"> 3.33</w:t>
            </w:r>
          </w:p>
        </w:tc>
        <w:tc>
          <w:tcPr>
            <w:tcW w:w="1830" w:type="dxa"/>
          </w:tcPr>
          <w:p w14:paraId="78E808E4" w14:textId="4D85F924" w:rsidR="004A55E4" w:rsidRDefault="004A55E4" w:rsidP="004A55E4">
            <w:pPr>
              <w:widowControl w:val="0"/>
              <w:tabs>
                <w:tab w:val="clear" w:pos="360"/>
                <w:tab w:val="clear" w:pos="720"/>
                <w:tab w:val="clear" w:pos="1080"/>
                <w:tab w:val="clear" w:pos="1440"/>
              </w:tabs>
              <w:overflowPunct/>
              <w:spacing w:before="0"/>
              <w:jc w:val="center"/>
              <w:textAlignment w:val="auto"/>
              <w:rPr>
                <w:szCs w:val="22"/>
                <w:lang w:val="en-GB" w:eastAsia="fr-FR"/>
              </w:rPr>
            </w:pPr>
            <w:r w:rsidRPr="00B96419">
              <w:rPr>
                <w:sz w:val="20"/>
                <w:lang w:val="fr-FR" w:eastAsia="fr-FR"/>
              </w:rPr>
              <w:t xml:space="preserve"> 2.95</w:t>
            </w:r>
          </w:p>
        </w:tc>
        <w:tc>
          <w:tcPr>
            <w:tcW w:w="1830" w:type="dxa"/>
          </w:tcPr>
          <w:p w14:paraId="4A93EF7C" w14:textId="27B3C00F" w:rsidR="004A55E4" w:rsidRDefault="004A55E4" w:rsidP="004A55E4">
            <w:pPr>
              <w:widowControl w:val="0"/>
              <w:tabs>
                <w:tab w:val="clear" w:pos="360"/>
                <w:tab w:val="clear" w:pos="720"/>
                <w:tab w:val="clear" w:pos="1080"/>
                <w:tab w:val="clear" w:pos="1440"/>
              </w:tabs>
              <w:overflowPunct/>
              <w:spacing w:before="0"/>
              <w:jc w:val="center"/>
              <w:textAlignment w:val="auto"/>
              <w:rPr>
                <w:szCs w:val="22"/>
                <w:lang w:val="en-GB" w:eastAsia="fr-FR"/>
              </w:rPr>
            </w:pPr>
            <w:r w:rsidRPr="00B96419">
              <w:rPr>
                <w:sz w:val="20"/>
                <w:lang w:val="fr-FR" w:eastAsia="fr-FR"/>
              </w:rPr>
              <w:t xml:space="preserve"> 4.8</w:t>
            </w:r>
          </w:p>
        </w:tc>
      </w:tr>
      <w:tr w:rsidR="004A55E4" w14:paraId="3CA8F6EC" w14:textId="77777777" w:rsidTr="004A55E4">
        <w:trPr>
          <w:jc w:val="center"/>
        </w:trPr>
        <w:tc>
          <w:tcPr>
            <w:tcW w:w="1531" w:type="dxa"/>
            <w:vMerge/>
          </w:tcPr>
          <w:p w14:paraId="3598DDDF" w14:textId="77777777" w:rsidR="004A55E4" w:rsidRDefault="004A55E4" w:rsidP="004A55E4">
            <w:pPr>
              <w:widowControl w:val="0"/>
              <w:tabs>
                <w:tab w:val="clear" w:pos="360"/>
                <w:tab w:val="clear" w:pos="720"/>
                <w:tab w:val="clear" w:pos="1080"/>
                <w:tab w:val="clear" w:pos="1440"/>
              </w:tabs>
              <w:overflowPunct/>
              <w:spacing w:before="0"/>
              <w:jc w:val="both"/>
              <w:textAlignment w:val="auto"/>
              <w:rPr>
                <w:szCs w:val="22"/>
                <w:lang w:val="en-GB" w:eastAsia="fr-FR"/>
              </w:rPr>
            </w:pPr>
          </w:p>
        </w:tc>
        <w:tc>
          <w:tcPr>
            <w:tcW w:w="1855" w:type="dxa"/>
          </w:tcPr>
          <w:p w14:paraId="44848A2E" w14:textId="5C4A7068" w:rsidR="004A55E4" w:rsidRDefault="004A55E4" w:rsidP="004A55E4">
            <w:pPr>
              <w:widowControl w:val="0"/>
              <w:tabs>
                <w:tab w:val="clear" w:pos="360"/>
                <w:tab w:val="clear" w:pos="720"/>
                <w:tab w:val="clear" w:pos="1080"/>
                <w:tab w:val="clear" w:pos="1440"/>
              </w:tabs>
              <w:overflowPunct/>
              <w:spacing w:before="0"/>
              <w:jc w:val="center"/>
              <w:textAlignment w:val="auto"/>
              <w:rPr>
                <w:szCs w:val="22"/>
                <w:lang w:val="en-GB" w:eastAsia="fr-FR"/>
              </w:rPr>
            </w:pPr>
            <w:r w:rsidRPr="00B96419">
              <w:rPr>
                <w:sz w:val="20"/>
                <w:lang w:val="fr-FR" w:eastAsia="fr-FR"/>
              </w:rPr>
              <w:t xml:space="preserve"> </w:t>
            </w:r>
            <w:r>
              <w:rPr>
                <w:sz w:val="20"/>
                <w:lang w:val="fr-FR" w:eastAsia="fr-FR"/>
              </w:rPr>
              <w:t>x</w:t>
            </w:r>
            <w:r w:rsidRPr="00B96419">
              <w:rPr>
                <w:sz w:val="20"/>
                <w:lang w:val="fr-FR" w:eastAsia="fr-FR"/>
              </w:rPr>
              <w:t>1</w:t>
            </w:r>
            <w:proofErr w:type="gramStart"/>
            <w:r>
              <w:rPr>
                <w:sz w:val="20"/>
                <w:lang w:val="fr-FR" w:eastAsia="fr-FR"/>
              </w:rPr>
              <w:t>,</w:t>
            </w:r>
            <w:r w:rsidRPr="00B96419">
              <w:rPr>
                <w:sz w:val="20"/>
                <w:lang w:val="fr-FR" w:eastAsia="fr-FR"/>
              </w:rPr>
              <w:t>5</w:t>
            </w:r>
            <w:proofErr w:type="gramEnd"/>
          </w:p>
        </w:tc>
        <w:tc>
          <w:tcPr>
            <w:tcW w:w="1843" w:type="dxa"/>
          </w:tcPr>
          <w:p w14:paraId="2BB5DC35" w14:textId="289EE23A" w:rsidR="004A55E4" w:rsidRDefault="004A55E4" w:rsidP="004A55E4">
            <w:pPr>
              <w:widowControl w:val="0"/>
              <w:tabs>
                <w:tab w:val="clear" w:pos="360"/>
                <w:tab w:val="clear" w:pos="720"/>
                <w:tab w:val="clear" w:pos="1080"/>
                <w:tab w:val="clear" w:pos="1440"/>
              </w:tabs>
              <w:overflowPunct/>
              <w:spacing w:before="0"/>
              <w:jc w:val="center"/>
              <w:textAlignment w:val="auto"/>
              <w:rPr>
                <w:szCs w:val="22"/>
                <w:lang w:val="en-GB" w:eastAsia="fr-FR"/>
              </w:rPr>
            </w:pPr>
            <w:r w:rsidRPr="00B96419">
              <w:rPr>
                <w:sz w:val="20"/>
                <w:lang w:val="fr-FR" w:eastAsia="fr-FR"/>
              </w:rPr>
              <w:t xml:space="preserve"> 3.6</w:t>
            </w:r>
          </w:p>
        </w:tc>
        <w:tc>
          <w:tcPr>
            <w:tcW w:w="1830" w:type="dxa"/>
          </w:tcPr>
          <w:p w14:paraId="2E9D97C2" w14:textId="73211B70" w:rsidR="004A55E4" w:rsidRDefault="004A55E4" w:rsidP="004A55E4">
            <w:pPr>
              <w:widowControl w:val="0"/>
              <w:tabs>
                <w:tab w:val="clear" w:pos="360"/>
                <w:tab w:val="clear" w:pos="720"/>
                <w:tab w:val="clear" w:pos="1080"/>
                <w:tab w:val="clear" w:pos="1440"/>
              </w:tabs>
              <w:overflowPunct/>
              <w:spacing w:before="0"/>
              <w:jc w:val="center"/>
              <w:textAlignment w:val="auto"/>
              <w:rPr>
                <w:szCs w:val="22"/>
                <w:lang w:val="en-GB" w:eastAsia="fr-FR"/>
              </w:rPr>
            </w:pPr>
            <w:r w:rsidRPr="00B96419">
              <w:rPr>
                <w:sz w:val="20"/>
                <w:lang w:val="fr-FR" w:eastAsia="fr-FR"/>
              </w:rPr>
              <w:t xml:space="preserve"> 2.75</w:t>
            </w:r>
          </w:p>
        </w:tc>
        <w:tc>
          <w:tcPr>
            <w:tcW w:w="1830" w:type="dxa"/>
          </w:tcPr>
          <w:p w14:paraId="7ACD9A64" w14:textId="58267A38" w:rsidR="004A55E4" w:rsidRDefault="004A55E4" w:rsidP="004A55E4">
            <w:pPr>
              <w:widowControl w:val="0"/>
              <w:tabs>
                <w:tab w:val="clear" w:pos="360"/>
                <w:tab w:val="clear" w:pos="720"/>
                <w:tab w:val="clear" w:pos="1080"/>
                <w:tab w:val="clear" w:pos="1440"/>
              </w:tabs>
              <w:overflowPunct/>
              <w:spacing w:before="0"/>
              <w:jc w:val="center"/>
              <w:textAlignment w:val="auto"/>
              <w:rPr>
                <w:szCs w:val="22"/>
                <w:lang w:val="en-GB" w:eastAsia="fr-FR"/>
              </w:rPr>
            </w:pPr>
            <w:r w:rsidRPr="00B96419">
              <w:rPr>
                <w:sz w:val="20"/>
                <w:lang w:val="fr-FR" w:eastAsia="fr-FR"/>
              </w:rPr>
              <w:t>5</w:t>
            </w:r>
          </w:p>
        </w:tc>
      </w:tr>
      <w:tr w:rsidR="004A55E4" w14:paraId="1EA86028" w14:textId="77777777" w:rsidTr="004A55E4">
        <w:trPr>
          <w:jc w:val="center"/>
        </w:trPr>
        <w:tc>
          <w:tcPr>
            <w:tcW w:w="1531" w:type="dxa"/>
            <w:vMerge w:val="restart"/>
          </w:tcPr>
          <w:p w14:paraId="53581E41" w14:textId="28885673" w:rsidR="004A55E4" w:rsidRDefault="007E0A66" w:rsidP="007E0A66">
            <w:pPr>
              <w:widowControl w:val="0"/>
              <w:tabs>
                <w:tab w:val="clear" w:pos="360"/>
                <w:tab w:val="clear" w:pos="720"/>
                <w:tab w:val="clear" w:pos="1080"/>
                <w:tab w:val="clear" w:pos="1440"/>
              </w:tabs>
              <w:overflowPunct/>
              <w:spacing w:before="0"/>
              <w:jc w:val="both"/>
              <w:textAlignment w:val="auto"/>
              <w:rPr>
                <w:szCs w:val="22"/>
                <w:lang w:val="en-GB" w:eastAsia="fr-FR"/>
              </w:rPr>
            </w:pPr>
            <w:r>
              <w:rPr>
                <w:szCs w:val="22"/>
                <w:lang w:val="en-GB" w:eastAsia="fr-FR"/>
              </w:rPr>
              <w:t>Decoding frame rate (fps)</w:t>
            </w:r>
          </w:p>
        </w:tc>
        <w:tc>
          <w:tcPr>
            <w:tcW w:w="1855" w:type="dxa"/>
          </w:tcPr>
          <w:p w14:paraId="768D7DF9" w14:textId="793312AA" w:rsidR="004A55E4" w:rsidRDefault="007E0A66" w:rsidP="007E0A66">
            <w:pPr>
              <w:widowControl w:val="0"/>
              <w:tabs>
                <w:tab w:val="clear" w:pos="360"/>
                <w:tab w:val="clear" w:pos="720"/>
                <w:tab w:val="clear" w:pos="1080"/>
                <w:tab w:val="clear" w:pos="1440"/>
              </w:tabs>
              <w:overflowPunct/>
              <w:spacing w:before="0"/>
              <w:jc w:val="center"/>
              <w:textAlignment w:val="auto"/>
              <w:rPr>
                <w:szCs w:val="22"/>
                <w:lang w:val="en-GB" w:eastAsia="fr-FR"/>
              </w:rPr>
            </w:pPr>
            <w:proofErr w:type="gramStart"/>
            <w:r>
              <w:rPr>
                <w:szCs w:val="22"/>
                <w:lang w:val="en-GB" w:eastAsia="fr-FR"/>
              </w:rPr>
              <w:t>x2</w:t>
            </w:r>
            <w:proofErr w:type="gramEnd"/>
          </w:p>
        </w:tc>
        <w:tc>
          <w:tcPr>
            <w:tcW w:w="1843" w:type="dxa"/>
          </w:tcPr>
          <w:p w14:paraId="2D26BBE9" w14:textId="33F878B6" w:rsidR="004A55E4" w:rsidRDefault="007E0A66" w:rsidP="004A55E4">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48</w:t>
            </w:r>
          </w:p>
        </w:tc>
        <w:tc>
          <w:tcPr>
            <w:tcW w:w="1830" w:type="dxa"/>
          </w:tcPr>
          <w:p w14:paraId="33A6E3CC" w14:textId="34DBFA5E" w:rsidR="004A55E4" w:rsidRDefault="007E0A66" w:rsidP="004A55E4">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44</w:t>
            </w:r>
          </w:p>
        </w:tc>
        <w:tc>
          <w:tcPr>
            <w:tcW w:w="1830" w:type="dxa"/>
          </w:tcPr>
          <w:p w14:paraId="42039643" w14:textId="0E1DCEF4" w:rsidR="004A55E4" w:rsidRDefault="007E0A66" w:rsidP="004A55E4">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70</w:t>
            </w:r>
          </w:p>
        </w:tc>
      </w:tr>
      <w:tr w:rsidR="004A55E4" w14:paraId="2DD3931E" w14:textId="77777777" w:rsidTr="004A55E4">
        <w:trPr>
          <w:jc w:val="center"/>
        </w:trPr>
        <w:tc>
          <w:tcPr>
            <w:tcW w:w="1531" w:type="dxa"/>
            <w:vMerge/>
          </w:tcPr>
          <w:p w14:paraId="3C7DB3E0" w14:textId="77777777" w:rsidR="004A55E4" w:rsidRDefault="004A55E4" w:rsidP="004A55E4">
            <w:pPr>
              <w:widowControl w:val="0"/>
              <w:tabs>
                <w:tab w:val="clear" w:pos="360"/>
                <w:tab w:val="clear" w:pos="720"/>
                <w:tab w:val="clear" w:pos="1080"/>
                <w:tab w:val="clear" w:pos="1440"/>
              </w:tabs>
              <w:overflowPunct/>
              <w:spacing w:before="0"/>
              <w:jc w:val="both"/>
              <w:textAlignment w:val="auto"/>
              <w:rPr>
                <w:szCs w:val="22"/>
                <w:lang w:val="en-GB" w:eastAsia="fr-FR"/>
              </w:rPr>
            </w:pPr>
          </w:p>
        </w:tc>
        <w:tc>
          <w:tcPr>
            <w:tcW w:w="1855" w:type="dxa"/>
          </w:tcPr>
          <w:p w14:paraId="3D6A6DF2" w14:textId="0DA8E961" w:rsidR="004A55E4" w:rsidRDefault="007E0A66" w:rsidP="004A55E4">
            <w:pPr>
              <w:widowControl w:val="0"/>
              <w:tabs>
                <w:tab w:val="clear" w:pos="360"/>
                <w:tab w:val="clear" w:pos="720"/>
                <w:tab w:val="clear" w:pos="1080"/>
                <w:tab w:val="clear" w:pos="1440"/>
              </w:tabs>
              <w:overflowPunct/>
              <w:spacing w:before="0"/>
              <w:jc w:val="center"/>
              <w:textAlignment w:val="auto"/>
              <w:rPr>
                <w:szCs w:val="22"/>
                <w:lang w:val="en-GB" w:eastAsia="fr-FR"/>
              </w:rPr>
            </w:pPr>
            <w:proofErr w:type="gramStart"/>
            <w:r>
              <w:rPr>
                <w:szCs w:val="22"/>
                <w:lang w:val="en-GB" w:eastAsia="fr-FR"/>
              </w:rPr>
              <w:t>x1,5</w:t>
            </w:r>
            <w:proofErr w:type="gramEnd"/>
          </w:p>
        </w:tc>
        <w:tc>
          <w:tcPr>
            <w:tcW w:w="1843" w:type="dxa"/>
          </w:tcPr>
          <w:p w14:paraId="3708A106" w14:textId="15A855C5" w:rsidR="004A55E4" w:rsidRDefault="007E0A66" w:rsidP="004A55E4">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48</w:t>
            </w:r>
          </w:p>
        </w:tc>
        <w:tc>
          <w:tcPr>
            <w:tcW w:w="1830" w:type="dxa"/>
          </w:tcPr>
          <w:p w14:paraId="0839C6D7" w14:textId="6475A348" w:rsidR="004A55E4" w:rsidRDefault="007E0A66" w:rsidP="007E0A66">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40</w:t>
            </w:r>
          </w:p>
        </w:tc>
        <w:tc>
          <w:tcPr>
            <w:tcW w:w="1830" w:type="dxa"/>
          </w:tcPr>
          <w:p w14:paraId="6116414A" w14:textId="513E1A4B" w:rsidR="004A55E4" w:rsidRDefault="007E0A66" w:rsidP="004A55E4">
            <w:pPr>
              <w:widowControl w:val="0"/>
              <w:tabs>
                <w:tab w:val="clear" w:pos="360"/>
                <w:tab w:val="clear" w:pos="720"/>
                <w:tab w:val="clear" w:pos="1080"/>
                <w:tab w:val="clear" w:pos="1440"/>
              </w:tabs>
              <w:overflowPunct/>
              <w:spacing w:before="0"/>
              <w:jc w:val="center"/>
              <w:textAlignment w:val="auto"/>
              <w:rPr>
                <w:szCs w:val="22"/>
                <w:lang w:val="en-GB" w:eastAsia="fr-FR"/>
              </w:rPr>
            </w:pPr>
            <w:r>
              <w:rPr>
                <w:szCs w:val="22"/>
                <w:lang w:val="en-GB" w:eastAsia="fr-FR"/>
              </w:rPr>
              <w:t>69</w:t>
            </w:r>
          </w:p>
        </w:tc>
      </w:tr>
    </w:tbl>
    <w:p w14:paraId="139D0CD3" w14:textId="77777777" w:rsidR="007E0A66" w:rsidRDefault="007E0A66" w:rsidP="007E0A66">
      <w:pPr>
        <w:pStyle w:val="Lgende"/>
        <w:jc w:val="center"/>
        <w:rPr>
          <w:color w:val="auto"/>
        </w:rPr>
      </w:pPr>
      <w:bookmarkStart w:id="37" w:name="_Ref250411879"/>
      <w:bookmarkStart w:id="38" w:name="_Ref250411873"/>
      <w:r>
        <w:rPr>
          <w:color w:val="auto"/>
        </w:rPr>
        <w:t>Table</w:t>
      </w:r>
      <w:r w:rsidRPr="00EC541C">
        <w:rPr>
          <w:color w:val="auto"/>
        </w:rPr>
        <w:t xml:space="preserve"> </w:t>
      </w:r>
      <w:r w:rsidRPr="00EC541C">
        <w:rPr>
          <w:color w:val="auto"/>
        </w:rPr>
        <w:fldChar w:fldCharType="begin"/>
      </w:r>
      <w:r w:rsidRPr="00EC541C">
        <w:rPr>
          <w:color w:val="auto"/>
        </w:rPr>
        <w:instrText xml:space="preserve"> SEQ Tableau \* ARABIC </w:instrText>
      </w:r>
      <w:r w:rsidRPr="00EC541C">
        <w:rPr>
          <w:color w:val="auto"/>
        </w:rPr>
        <w:fldChar w:fldCharType="separate"/>
      </w:r>
      <w:r>
        <w:rPr>
          <w:noProof/>
          <w:color w:val="auto"/>
        </w:rPr>
        <w:t>2</w:t>
      </w:r>
      <w:r w:rsidRPr="00EC541C">
        <w:rPr>
          <w:color w:val="auto"/>
        </w:rPr>
        <w:fldChar w:fldCharType="end"/>
      </w:r>
      <w:bookmarkEnd w:id="37"/>
      <w:r w:rsidRPr="00EC541C">
        <w:rPr>
          <w:color w:val="auto"/>
        </w:rPr>
        <w:t xml:space="preserve"> – Average bitrate of the SHVC bitstream of the considered video sequences</w:t>
      </w:r>
      <w:bookmarkEnd w:id="38"/>
    </w:p>
    <w:p w14:paraId="69260EE4" w14:textId="77777777" w:rsidR="004A55E4" w:rsidRPr="004A55E4" w:rsidRDefault="004A55E4" w:rsidP="004A55E4"/>
    <w:p w14:paraId="57C16CA6" w14:textId="036672A8" w:rsidR="007E0A66" w:rsidRPr="007E0A66" w:rsidRDefault="007E0A66" w:rsidP="007E0A66">
      <w:pPr>
        <w:widowControl w:val="0"/>
        <w:tabs>
          <w:tab w:val="clear" w:pos="360"/>
          <w:tab w:val="clear" w:pos="720"/>
          <w:tab w:val="clear" w:pos="1080"/>
          <w:tab w:val="clear" w:pos="1440"/>
        </w:tabs>
        <w:overflowPunct/>
        <w:spacing w:before="0"/>
        <w:jc w:val="both"/>
        <w:textAlignment w:val="auto"/>
        <w:rPr>
          <w:szCs w:val="22"/>
          <w:lang w:eastAsia="fr-FR"/>
        </w:rPr>
      </w:pPr>
      <w:r w:rsidRPr="007E0A66">
        <w:rPr>
          <w:szCs w:val="22"/>
          <w:lang w:eastAsia="fr-FR"/>
        </w:rPr>
        <w:fldChar w:fldCharType="begin"/>
      </w:r>
      <w:r w:rsidRPr="007E0A66">
        <w:rPr>
          <w:szCs w:val="22"/>
          <w:lang w:eastAsia="fr-FR"/>
        </w:rPr>
        <w:instrText xml:space="preserve"> REF _Ref250411879 \h </w:instrText>
      </w:r>
      <w:r w:rsidRPr="007E0A66">
        <w:rPr>
          <w:szCs w:val="22"/>
          <w:lang w:eastAsia="fr-FR"/>
        </w:rPr>
      </w:r>
      <w:r w:rsidRPr="007E0A66">
        <w:rPr>
          <w:szCs w:val="22"/>
          <w:lang w:eastAsia="fr-FR"/>
        </w:rPr>
        <w:fldChar w:fldCharType="separate"/>
      </w:r>
      <w:r w:rsidRPr="007E0A66">
        <w:rPr>
          <w:szCs w:val="22"/>
          <w:lang w:eastAsia="fr-FR"/>
        </w:rPr>
        <w:t>Table 2</w:t>
      </w:r>
      <w:r w:rsidRPr="007E0A66">
        <w:rPr>
          <w:szCs w:val="22"/>
          <w:lang w:eastAsia="fr-FR"/>
        </w:rPr>
        <w:fldChar w:fldCharType="end"/>
      </w:r>
      <w:r w:rsidRPr="007E0A66">
        <w:rPr>
          <w:szCs w:val="22"/>
          <w:lang w:eastAsia="fr-FR"/>
        </w:rPr>
        <w:t xml:space="preserve"> illustrates the performance of the three considered decoding configurations in terms of speedup, decoding frame rate</w:t>
      </w:r>
      <w:del w:id="39" w:author="Wassim" w:date="2014-01-11T14:55:00Z">
        <w:r w:rsidRPr="007E0A66" w:rsidDel="00745268">
          <w:rPr>
            <w:szCs w:val="22"/>
            <w:lang w:eastAsia="fr-FR"/>
          </w:rPr>
          <w:delText>, decoding time per frame and memory usage</w:delText>
        </w:r>
      </w:del>
      <w:r w:rsidRPr="007E0A66">
        <w:rPr>
          <w:szCs w:val="22"/>
          <w:lang w:eastAsia="fr-FR"/>
        </w:rPr>
        <w:t xml:space="preserve">. The hybrid parallel processing solution achieves the highest speedup of </w:t>
      </w:r>
      <w:r>
        <w:rPr>
          <w:szCs w:val="22"/>
          <w:lang w:eastAsia="fr-FR"/>
        </w:rPr>
        <w:t xml:space="preserve">4.8 and 5 for </w:t>
      </w:r>
      <w:proofErr w:type="gramStart"/>
      <w:r>
        <w:rPr>
          <w:szCs w:val="22"/>
          <w:lang w:eastAsia="fr-FR"/>
        </w:rPr>
        <w:t>x2  and</w:t>
      </w:r>
      <w:proofErr w:type="gramEnd"/>
      <w:r>
        <w:rPr>
          <w:szCs w:val="22"/>
          <w:lang w:eastAsia="fr-FR"/>
        </w:rPr>
        <w:t xml:space="preserve"> x</w:t>
      </w:r>
      <w:r w:rsidRPr="007E0A66">
        <w:rPr>
          <w:szCs w:val="22"/>
          <w:lang w:eastAsia="fr-FR"/>
        </w:rPr>
        <w:t>1</w:t>
      </w:r>
      <w:del w:id="40" w:author="Wassim" w:date="2014-01-11T14:55:00Z">
        <w:r w:rsidRPr="007E0A66" w:rsidDel="00745268">
          <w:rPr>
            <w:szCs w:val="22"/>
            <w:lang w:eastAsia="fr-FR"/>
          </w:rPr>
          <w:delText xml:space="preserve">:5 </w:delText>
        </w:r>
      </w:del>
      <w:ins w:id="41" w:author="Wassim" w:date="2014-01-11T14:55:00Z">
        <w:r w:rsidR="00745268">
          <w:rPr>
            <w:szCs w:val="22"/>
            <w:lang w:eastAsia="fr-FR"/>
          </w:rPr>
          <w:t xml:space="preserve"> </w:t>
        </w:r>
      </w:ins>
      <w:del w:id="42" w:author="Wassim" w:date="2014-01-11T14:55:00Z">
        <w:r w:rsidRPr="007E0A66" w:rsidDel="00745268">
          <w:rPr>
            <w:szCs w:val="22"/>
            <w:lang w:eastAsia="fr-FR"/>
          </w:rPr>
          <w:delText xml:space="preserve"> </w:delText>
        </w:r>
      </w:del>
      <w:r w:rsidRPr="007E0A66">
        <w:rPr>
          <w:szCs w:val="22"/>
          <w:lang w:eastAsia="fr-FR"/>
        </w:rPr>
        <w:t xml:space="preserve">scalable configurations, respectively. The speedup of the </w:t>
      </w:r>
      <w:proofErr w:type="spellStart"/>
      <w:r w:rsidRPr="007E0A66">
        <w:rPr>
          <w:szCs w:val="22"/>
          <w:lang w:eastAsia="fr-FR"/>
        </w:rPr>
        <w:t>wavefront</w:t>
      </w:r>
      <w:proofErr w:type="spellEnd"/>
      <w:r w:rsidRPr="007E0A66">
        <w:rPr>
          <w:szCs w:val="22"/>
          <w:lang w:eastAsia="fr-FR"/>
        </w:rPr>
        <w:t xml:space="preserve"> parallelism ((</w:t>
      </w:r>
      <w:proofErr w:type="spellStart"/>
      <w:r w:rsidRPr="007E0A66">
        <w:rPr>
          <w:szCs w:val="22"/>
          <w:lang w:eastAsia="fr-FR"/>
        </w:rPr>
        <w:t>n</w:t>
      </w:r>
      <w:del w:id="43" w:author="Wassim" w:date="2014-01-11T14:55:00Z">
        <w:r w:rsidRPr="007E0A66" w:rsidDel="00745268">
          <w:rPr>
            <w:szCs w:val="22"/>
            <w:lang w:eastAsia="fr-FR"/>
          </w:rPr>
          <w:delText>;</w:delText>
        </w:r>
      </w:del>
      <w:proofErr w:type="gramStart"/>
      <w:ins w:id="44" w:author="Wassim" w:date="2014-01-11T14:55:00Z">
        <w:r w:rsidR="00745268">
          <w:rPr>
            <w:szCs w:val="22"/>
            <w:lang w:eastAsia="fr-FR"/>
          </w:rPr>
          <w:t>,</w:t>
        </w:r>
      </w:ins>
      <w:r w:rsidRPr="007E0A66">
        <w:rPr>
          <w:szCs w:val="22"/>
          <w:lang w:eastAsia="fr-FR"/>
        </w:rPr>
        <w:t>m</w:t>
      </w:r>
      <w:proofErr w:type="spellEnd"/>
      <w:proofErr w:type="gramEnd"/>
      <w:r w:rsidRPr="007E0A66">
        <w:rPr>
          <w:szCs w:val="22"/>
          <w:lang w:eastAsia="fr-FR"/>
        </w:rPr>
        <w:t>) =(6</w:t>
      </w:r>
      <w:del w:id="45" w:author="Wassim" w:date="2014-01-11T14:55:00Z">
        <w:r w:rsidRPr="007E0A66" w:rsidDel="00745268">
          <w:rPr>
            <w:szCs w:val="22"/>
            <w:lang w:eastAsia="fr-FR"/>
          </w:rPr>
          <w:delText xml:space="preserve">; </w:delText>
        </w:r>
      </w:del>
      <w:ins w:id="46" w:author="Wassim" w:date="2014-01-11T14:55:00Z">
        <w:r w:rsidR="00745268">
          <w:rPr>
            <w:szCs w:val="22"/>
            <w:lang w:eastAsia="fr-FR"/>
          </w:rPr>
          <w:t>,</w:t>
        </w:r>
        <w:r w:rsidR="00745268" w:rsidRPr="007E0A66">
          <w:rPr>
            <w:szCs w:val="22"/>
            <w:lang w:eastAsia="fr-FR"/>
          </w:rPr>
          <w:t xml:space="preserve"> </w:t>
        </w:r>
      </w:ins>
      <w:r w:rsidRPr="007E0A66">
        <w:rPr>
          <w:szCs w:val="22"/>
          <w:lang w:eastAsia="fr-FR"/>
        </w:rPr>
        <w:t xml:space="preserve">1) ) is decreased by the </w:t>
      </w:r>
      <w:proofErr w:type="spellStart"/>
      <w:r w:rsidRPr="007E0A66">
        <w:rPr>
          <w:szCs w:val="22"/>
          <w:lang w:eastAsia="fr-FR"/>
        </w:rPr>
        <w:t>wavefront</w:t>
      </w:r>
      <w:proofErr w:type="spellEnd"/>
      <w:r w:rsidRPr="007E0A66">
        <w:rPr>
          <w:szCs w:val="22"/>
          <w:lang w:eastAsia="fr-FR"/>
        </w:rPr>
        <w:t xml:space="preserve"> limitations, especially for small video resolutions. The high speedup performance of the hybrid parallel processing solution considerably increases the decoding frame rate, which is in average around 70 frames per second (fps), instead of 48 fps and 40 fps for the </w:t>
      </w:r>
      <w:proofErr w:type="spellStart"/>
      <w:r w:rsidRPr="007E0A66">
        <w:rPr>
          <w:szCs w:val="22"/>
          <w:lang w:eastAsia="fr-FR"/>
        </w:rPr>
        <w:t>wavefront</w:t>
      </w:r>
      <w:proofErr w:type="spellEnd"/>
      <w:r w:rsidRPr="007E0A66">
        <w:rPr>
          <w:szCs w:val="22"/>
          <w:lang w:eastAsia="fr-FR"/>
        </w:rPr>
        <w:t xml:space="preserve"> and the frame-based parallelism configurations, respectively.</w:t>
      </w:r>
    </w:p>
    <w:p w14:paraId="3EC5082B" w14:textId="77777777" w:rsidR="007E0A66" w:rsidRDefault="007E0A66" w:rsidP="007E0A66">
      <w:pPr>
        <w:widowControl w:val="0"/>
        <w:tabs>
          <w:tab w:val="clear" w:pos="360"/>
          <w:tab w:val="clear" w:pos="720"/>
          <w:tab w:val="clear" w:pos="1080"/>
          <w:tab w:val="clear" w:pos="1440"/>
        </w:tabs>
        <w:overflowPunct/>
        <w:spacing w:before="0"/>
        <w:jc w:val="both"/>
        <w:textAlignment w:val="auto"/>
        <w:rPr>
          <w:szCs w:val="22"/>
          <w:lang w:val="en-GB" w:eastAsia="fr-FR"/>
        </w:rPr>
      </w:pPr>
    </w:p>
    <w:p w14:paraId="458BAB2B" w14:textId="77777777" w:rsidR="005159AC" w:rsidRPr="00F6764E" w:rsidRDefault="005159AC" w:rsidP="00E11923">
      <w:pPr>
        <w:pStyle w:val="Titre1"/>
        <w:rPr>
          <w:lang w:val="en-GB"/>
        </w:rPr>
      </w:pPr>
      <w:r w:rsidRPr="00F6764E">
        <w:rPr>
          <w:lang w:val="en-GB"/>
        </w:rPr>
        <w:t>Conclusion</w:t>
      </w:r>
    </w:p>
    <w:p w14:paraId="7E630671" w14:textId="12452BDA" w:rsidR="005A4015" w:rsidRDefault="0056404F" w:rsidP="0012649B">
      <w:pPr>
        <w:jc w:val="both"/>
        <w:rPr>
          <w:lang w:val="en-GB"/>
        </w:rPr>
      </w:pPr>
      <w:r>
        <w:rPr>
          <w:lang w:val="en-GB"/>
        </w:rPr>
        <w:t>In this contribution we provided a</w:t>
      </w:r>
      <w:r w:rsidR="007E0A66">
        <w:rPr>
          <w:lang w:val="en-GB"/>
        </w:rPr>
        <w:t>n update of JCTVC-O0115 of a</w:t>
      </w:r>
      <w:r>
        <w:rPr>
          <w:lang w:val="en-GB"/>
        </w:rPr>
        <w:t xml:space="preserve"> pipeline and parallel architecture </w:t>
      </w:r>
      <w:r w:rsidR="007E0A66">
        <w:rPr>
          <w:lang w:val="en-GB"/>
        </w:rPr>
        <w:t xml:space="preserve">of </w:t>
      </w:r>
      <w:proofErr w:type="gramStart"/>
      <w:r w:rsidR="007E0A66">
        <w:rPr>
          <w:lang w:val="en-GB"/>
        </w:rPr>
        <w:t xml:space="preserve">an </w:t>
      </w:r>
      <w:r>
        <w:rPr>
          <w:lang w:val="en-GB"/>
        </w:rPr>
        <w:t xml:space="preserve"> SHVC</w:t>
      </w:r>
      <w:proofErr w:type="gramEnd"/>
      <w:r>
        <w:rPr>
          <w:lang w:val="en-GB"/>
        </w:rPr>
        <w:t xml:space="preserve"> decoder. This implementation enables two levels of parallelism </w:t>
      </w:r>
      <w:r w:rsidR="0012649B">
        <w:rPr>
          <w:lang w:val="en-GB"/>
        </w:rPr>
        <w:t>by decoding the BL and EL frames on separate threads an</w:t>
      </w:r>
      <w:r w:rsidR="00447EDA">
        <w:rPr>
          <w:lang w:val="en-GB"/>
        </w:rPr>
        <w:t>d</w:t>
      </w:r>
      <w:r w:rsidR="0012649B">
        <w:rPr>
          <w:lang w:val="en-GB"/>
        </w:rPr>
        <w:t xml:space="preserve"> the decoding of each layer in performed in parallel through the </w:t>
      </w:r>
      <w:proofErr w:type="spellStart"/>
      <w:r w:rsidR="0012649B">
        <w:rPr>
          <w:lang w:val="en-GB"/>
        </w:rPr>
        <w:t>wavefront</w:t>
      </w:r>
      <w:proofErr w:type="spellEnd"/>
      <w:r w:rsidR="0012649B">
        <w:rPr>
          <w:lang w:val="en-GB"/>
        </w:rPr>
        <w:t xml:space="preserve"> parallel processing solution. </w:t>
      </w:r>
    </w:p>
    <w:p w14:paraId="15844069" w14:textId="58332F38" w:rsidR="005159AC" w:rsidRPr="00F6764E" w:rsidRDefault="009C240B" w:rsidP="0012649B">
      <w:pPr>
        <w:jc w:val="both"/>
        <w:rPr>
          <w:lang w:val="en-GB"/>
        </w:rPr>
      </w:pPr>
      <w:r>
        <w:rPr>
          <w:lang w:val="en-GB"/>
        </w:rPr>
        <w:t xml:space="preserve">The </w:t>
      </w:r>
      <w:r w:rsidR="005A4015">
        <w:rPr>
          <w:lang w:val="en-GB"/>
        </w:rPr>
        <w:t xml:space="preserve">real time </w:t>
      </w:r>
      <w:r>
        <w:rPr>
          <w:lang w:val="en-GB"/>
        </w:rPr>
        <w:t xml:space="preserve">SHVC </w:t>
      </w:r>
      <w:r w:rsidR="005A4015">
        <w:rPr>
          <w:lang w:val="en-GB"/>
        </w:rPr>
        <w:t xml:space="preserve">decoder </w:t>
      </w:r>
      <w:r>
        <w:rPr>
          <w:lang w:val="en-GB"/>
        </w:rPr>
        <w:t xml:space="preserve">is </w:t>
      </w:r>
      <w:r w:rsidR="00C1167D">
        <w:rPr>
          <w:lang w:val="en-GB"/>
        </w:rPr>
        <w:t xml:space="preserve">being </w:t>
      </w:r>
      <w:r>
        <w:rPr>
          <w:lang w:val="en-GB"/>
        </w:rPr>
        <w:t xml:space="preserve">integrated in the GPAC player </w:t>
      </w:r>
      <w:r w:rsidR="00C2669B">
        <w:rPr>
          <w:lang w:val="en-GB"/>
        </w:rPr>
        <w:fldChar w:fldCharType="begin"/>
      </w:r>
      <w:r w:rsidR="00C2669B">
        <w:rPr>
          <w:lang w:val="en-GB"/>
        </w:rPr>
        <w:instrText xml:space="preserve"> REF _Ref369528843 \r \h </w:instrText>
      </w:r>
      <w:r w:rsidR="00C2669B">
        <w:rPr>
          <w:lang w:val="en-GB"/>
        </w:rPr>
      </w:r>
      <w:r w:rsidR="00C2669B">
        <w:rPr>
          <w:lang w:val="en-GB"/>
        </w:rPr>
        <w:fldChar w:fldCharType="separate"/>
      </w:r>
      <w:r w:rsidR="00C2669B">
        <w:rPr>
          <w:lang w:val="en-GB"/>
        </w:rPr>
        <w:t>[5]</w:t>
      </w:r>
      <w:r w:rsidR="00C2669B">
        <w:rPr>
          <w:lang w:val="en-GB"/>
        </w:rPr>
        <w:fldChar w:fldCharType="end"/>
      </w:r>
      <w:r w:rsidR="00C2669B">
        <w:rPr>
          <w:lang w:val="en-GB"/>
        </w:rPr>
        <w:t xml:space="preserve"> </w:t>
      </w:r>
      <w:r w:rsidR="0041648E">
        <w:rPr>
          <w:lang w:val="en-GB"/>
        </w:rPr>
        <w:t>w</w:t>
      </w:r>
      <w:r w:rsidR="00747565">
        <w:rPr>
          <w:lang w:val="en-GB"/>
        </w:rPr>
        <w:t>i</w:t>
      </w:r>
      <w:r w:rsidR="0041648E">
        <w:rPr>
          <w:lang w:val="en-GB"/>
        </w:rPr>
        <w:t xml:space="preserve">tch parses the MP4 </w:t>
      </w:r>
      <w:proofErr w:type="spellStart"/>
      <w:r w:rsidR="0041648E">
        <w:rPr>
          <w:lang w:val="en-GB"/>
        </w:rPr>
        <w:t>fileformat</w:t>
      </w:r>
      <w:proofErr w:type="spellEnd"/>
      <w:r w:rsidR="0041648E">
        <w:rPr>
          <w:lang w:val="en-GB"/>
        </w:rPr>
        <w:t xml:space="preserve"> and enabling to switch </w:t>
      </w:r>
      <w:r w:rsidR="00747565">
        <w:rPr>
          <w:lang w:val="en-GB"/>
        </w:rPr>
        <w:t xml:space="preserve">between tracks corresponding to the base layer and the enhancement layer. </w:t>
      </w:r>
      <w:r w:rsidR="0041648E">
        <w:rPr>
          <w:lang w:val="en-GB"/>
        </w:rPr>
        <w:t xml:space="preserve"> </w:t>
      </w:r>
      <w:r w:rsidR="007E0A66">
        <w:rPr>
          <w:lang w:val="en-GB"/>
        </w:rPr>
        <w:t xml:space="preserve">GPAC allows also </w:t>
      </w:r>
      <w:proofErr w:type="gramStart"/>
      <w:r w:rsidR="007E0A66">
        <w:rPr>
          <w:lang w:val="en-GB"/>
        </w:rPr>
        <w:t>to separate</w:t>
      </w:r>
      <w:proofErr w:type="gramEnd"/>
      <w:r w:rsidR="007E0A66">
        <w:rPr>
          <w:lang w:val="en-GB"/>
        </w:rPr>
        <w:t xml:space="preserve"> video tracks into separate PIDs, one for each layer.</w:t>
      </w:r>
    </w:p>
    <w:p w14:paraId="7248753D" w14:textId="6B123EB3" w:rsidR="00924A18" w:rsidRPr="00F6764E" w:rsidRDefault="005159AC" w:rsidP="00924A18">
      <w:pPr>
        <w:pStyle w:val="Titre1"/>
        <w:rPr>
          <w:lang w:val="en-GB"/>
        </w:rPr>
      </w:pPr>
      <w:r w:rsidRPr="00F6764E">
        <w:rPr>
          <w:lang w:val="en-GB"/>
        </w:rPr>
        <w:t>Acknowledgement</w:t>
      </w:r>
    </w:p>
    <w:p w14:paraId="3CD66E50" w14:textId="592A1EE0" w:rsidR="006B00BB" w:rsidRPr="00F6764E" w:rsidRDefault="00924A18" w:rsidP="00924A18">
      <w:pPr>
        <w:rPr>
          <w:lang w:val="en-GB"/>
        </w:rPr>
      </w:pPr>
      <w:r w:rsidRPr="00F6764E">
        <w:rPr>
          <w:lang w:val="en-GB"/>
        </w:rPr>
        <w:t>This work is part the European project Hybrid HEVC Broadcast Broadband Video Services (H2B2VS).</w:t>
      </w:r>
    </w:p>
    <w:p w14:paraId="2FB716E1" w14:textId="77777777" w:rsidR="00924A18" w:rsidRPr="00F6764E" w:rsidRDefault="00924A18" w:rsidP="00E11923">
      <w:pPr>
        <w:pStyle w:val="Titre1"/>
        <w:rPr>
          <w:lang w:val="en-GB"/>
        </w:rPr>
      </w:pPr>
      <w:r w:rsidRPr="00F6764E">
        <w:rPr>
          <w:lang w:val="en-GB"/>
        </w:rPr>
        <w:t>References</w:t>
      </w:r>
    </w:p>
    <w:p w14:paraId="68BBB626" w14:textId="7CC7E06A" w:rsidR="0080060A" w:rsidRPr="00F6764E" w:rsidRDefault="0080060A" w:rsidP="0080060A">
      <w:pPr>
        <w:pStyle w:val="SPIEreferencelisting"/>
        <w:numPr>
          <w:ilvl w:val="0"/>
          <w:numId w:val="13"/>
        </w:numPr>
        <w:spacing w:before="120"/>
        <w:jc w:val="both"/>
        <w:rPr>
          <w:noProof/>
          <w:sz w:val="22"/>
          <w:szCs w:val="22"/>
          <w:lang w:val="en-GB"/>
        </w:rPr>
      </w:pPr>
      <w:bookmarkStart w:id="47" w:name="_Ref243383532"/>
      <w:r w:rsidRPr="00F6764E">
        <w:rPr>
          <w:sz w:val="22"/>
          <w:szCs w:val="22"/>
          <w:lang w:val="en-GB" w:eastAsia="fr-FR"/>
        </w:rPr>
        <w:t xml:space="preserve">J. Chen, J. Boyce, Y. Ye, </w:t>
      </w:r>
      <w:proofErr w:type="spellStart"/>
      <w:r w:rsidRPr="00F6764E">
        <w:rPr>
          <w:sz w:val="22"/>
          <w:szCs w:val="22"/>
          <w:lang w:val="en-GB" w:eastAsia="fr-FR"/>
        </w:rPr>
        <w:t>Miska</w:t>
      </w:r>
      <w:proofErr w:type="spellEnd"/>
      <w:r w:rsidRPr="00F6764E">
        <w:rPr>
          <w:sz w:val="22"/>
          <w:szCs w:val="22"/>
          <w:lang w:val="en-GB" w:eastAsia="fr-FR"/>
        </w:rPr>
        <w:t xml:space="preserve">, and M. </w:t>
      </w:r>
      <w:proofErr w:type="spellStart"/>
      <w:r w:rsidRPr="00F6764E">
        <w:rPr>
          <w:sz w:val="22"/>
          <w:szCs w:val="22"/>
          <w:lang w:val="en-GB" w:eastAsia="fr-FR"/>
        </w:rPr>
        <w:t>Hannuksela</w:t>
      </w:r>
      <w:proofErr w:type="spellEnd"/>
      <w:r w:rsidRPr="00F6764E">
        <w:rPr>
          <w:sz w:val="22"/>
          <w:szCs w:val="22"/>
          <w:lang w:val="en-GB" w:eastAsia="fr-FR"/>
        </w:rPr>
        <w:t>. Scalable high efficiency video coding test model 3 (SHM 3). In document JCTVC-N1007. 14th Meeting: Vienna, Austria, July 2013.</w:t>
      </w:r>
      <w:bookmarkEnd w:id="47"/>
    </w:p>
    <w:p w14:paraId="61F96FB5" w14:textId="77777777" w:rsidR="0080060A" w:rsidRPr="00F6764E" w:rsidRDefault="0080060A" w:rsidP="0080060A">
      <w:pPr>
        <w:pStyle w:val="SPIEreferencelisting"/>
        <w:numPr>
          <w:ilvl w:val="0"/>
          <w:numId w:val="13"/>
        </w:numPr>
        <w:spacing w:before="120"/>
        <w:jc w:val="both"/>
        <w:rPr>
          <w:noProof/>
          <w:sz w:val="22"/>
          <w:szCs w:val="22"/>
          <w:lang w:val="en-GB"/>
        </w:rPr>
      </w:pPr>
      <w:bookmarkStart w:id="48" w:name="_Ref243383553"/>
      <w:r w:rsidRPr="00F6764E">
        <w:rPr>
          <w:sz w:val="22"/>
          <w:szCs w:val="22"/>
          <w:lang w:val="en-GB" w:eastAsia="ko-KR"/>
        </w:rPr>
        <w:t xml:space="preserve">J. Chen, J. Boyce, Y. Yan and M. M. </w:t>
      </w:r>
      <w:proofErr w:type="spellStart"/>
      <w:r w:rsidRPr="00F6764E">
        <w:rPr>
          <w:sz w:val="22"/>
          <w:szCs w:val="22"/>
          <w:lang w:val="en-GB" w:eastAsia="ko-KR"/>
        </w:rPr>
        <w:t>Hannuksela</w:t>
      </w:r>
      <w:proofErr w:type="spellEnd"/>
      <w:r w:rsidRPr="00F6764E">
        <w:rPr>
          <w:sz w:val="22"/>
          <w:szCs w:val="22"/>
          <w:lang w:val="en-GB" w:eastAsia="ko-KR"/>
        </w:rPr>
        <w:t>, “Scalable High Efficiency Video Coding Draft 3”, JCTVC-N1008, 14th JCTVC Meeting Vienna, AT, Jul. 2013</w:t>
      </w:r>
      <w:bookmarkEnd w:id="48"/>
    </w:p>
    <w:p w14:paraId="773C09D8" w14:textId="11124B41" w:rsidR="0080060A" w:rsidRDefault="0080060A" w:rsidP="0080060A">
      <w:pPr>
        <w:pStyle w:val="SPIEreferencelisting"/>
        <w:numPr>
          <w:ilvl w:val="0"/>
          <w:numId w:val="13"/>
        </w:numPr>
        <w:spacing w:before="120"/>
        <w:jc w:val="both"/>
        <w:rPr>
          <w:noProof/>
          <w:sz w:val="22"/>
          <w:szCs w:val="22"/>
          <w:lang w:val="en-GB"/>
        </w:rPr>
      </w:pPr>
      <w:bookmarkStart w:id="49" w:name="_Ref243383584"/>
      <w:proofErr w:type="spellStart"/>
      <w:r w:rsidRPr="00F6764E">
        <w:rPr>
          <w:sz w:val="22"/>
          <w:szCs w:val="22"/>
          <w:lang w:val="en-GB"/>
        </w:rPr>
        <w:t>OpenHEVC</w:t>
      </w:r>
      <w:proofErr w:type="spellEnd"/>
      <w:r w:rsidRPr="00F6764E">
        <w:rPr>
          <w:sz w:val="22"/>
          <w:szCs w:val="22"/>
          <w:lang w:val="en-GB"/>
        </w:rPr>
        <w:t xml:space="preserve"> decoder: </w:t>
      </w:r>
      <w:hyperlink r:id="rId14" w:history="1">
        <w:r w:rsidRPr="00F6764E">
          <w:rPr>
            <w:rStyle w:val="Lienhypertexte"/>
            <w:sz w:val="22"/>
            <w:szCs w:val="22"/>
            <w:lang w:val="en-GB"/>
          </w:rPr>
          <w:t>https://github.com/OpenHEVC/openHEVC</w:t>
        </w:r>
      </w:hyperlink>
      <w:bookmarkEnd w:id="49"/>
    </w:p>
    <w:bookmarkStart w:id="50" w:name="_Ref243383362"/>
    <w:p w14:paraId="36F0E542" w14:textId="442E516D" w:rsidR="00E147C9" w:rsidRDefault="00C2669B" w:rsidP="0080060A">
      <w:pPr>
        <w:pStyle w:val="SPIEreferencelisting"/>
        <w:numPr>
          <w:ilvl w:val="0"/>
          <w:numId w:val="13"/>
        </w:numPr>
        <w:spacing w:before="120"/>
        <w:jc w:val="both"/>
        <w:rPr>
          <w:noProof/>
          <w:sz w:val="22"/>
          <w:szCs w:val="22"/>
          <w:lang w:val="en-GB"/>
        </w:rPr>
      </w:pPr>
      <w:r>
        <w:rPr>
          <w:noProof/>
          <w:sz w:val="22"/>
          <w:szCs w:val="22"/>
          <w:lang w:val="en-GB"/>
        </w:rPr>
        <w:fldChar w:fldCharType="begin"/>
      </w:r>
      <w:r>
        <w:rPr>
          <w:noProof/>
          <w:sz w:val="22"/>
          <w:szCs w:val="22"/>
          <w:lang w:val="en-GB"/>
        </w:rPr>
        <w:instrText xml:space="preserve"> HYPERLINK "</w:instrText>
      </w:r>
      <w:r w:rsidRPr="00E147C9">
        <w:rPr>
          <w:noProof/>
          <w:sz w:val="22"/>
          <w:szCs w:val="22"/>
          <w:lang w:val="en-GB"/>
        </w:rPr>
        <w:instrText>https://hevc.hhi.fraunhofer.de/svn/svn_SHVCSoftware/</w:instrText>
      </w:r>
      <w:r>
        <w:rPr>
          <w:noProof/>
          <w:sz w:val="22"/>
          <w:szCs w:val="22"/>
          <w:lang w:val="en-GB"/>
        </w:rPr>
        <w:instrText xml:space="preserve">" </w:instrText>
      </w:r>
      <w:r>
        <w:rPr>
          <w:noProof/>
          <w:sz w:val="22"/>
          <w:szCs w:val="22"/>
          <w:lang w:val="en-GB"/>
        </w:rPr>
        <w:fldChar w:fldCharType="separate"/>
      </w:r>
      <w:r w:rsidRPr="001B5AC2">
        <w:rPr>
          <w:rStyle w:val="Lienhypertexte"/>
          <w:noProof/>
          <w:sz w:val="22"/>
          <w:szCs w:val="22"/>
          <w:lang w:val="en-GB"/>
        </w:rPr>
        <w:t>https://hevc.hhi.fraunhofer.de/svn/svn_SHVCSoftware/</w:t>
      </w:r>
      <w:bookmarkEnd w:id="50"/>
      <w:r>
        <w:rPr>
          <w:noProof/>
          <w:sz w:val="22"/>
          <w:szCs w:val="22"/>
          <w:lang w:val="en-GB"/>
        </w:rPr>
        <w:fldChar w:fldCharType="end"/>
      </w:r>
    </w:p>
    <w:bookmarkStart w:id="51" w:name="_Ref369528843"/>
    <w:p w14:paraId="510CB6B5" w14:textId="437A5269" w:rsidR="00924A18" w:rsidRDefault="00E10213" w:rsidP="009234A5">
      <w:pPr>
        <w:pStyle w:val="SPIEreferencelisting"/>
        <w:numPr>
          <w:ilvl w:val="0"/>
          <w:numId w:val="13"/>
        </w:numPr>
        <w:spacing w:before="120"/>
        <w:jc w:val="both"/>
        <w:rPr>
          <w:noProof/>
          <w:sz w:val="22"/>
          <w:szCs w:val="22"/>
          <w:lang w:val="en-GB"/>
        </w:rPr>
      </w:pPr>
      <w:r>
        <w:rPr>
          <w:noProof/>
          <w:sz w:val="22"/>
          <w:szCs w:val="22"/>
          <w:lang w:val="en-GB"/>
        </w:rPr>
        <w:fldChar w:fldCharType="begin"/>
      </w:r>
      <w:r>
        <w:rPr>
          <w:noProof/>
          <w:sz w:val="22"/>
          <w:szCs w:val="22"/>
          <w:lang w:val="en-GB"/>
        </w:rPr>
        <w:instrText xml:space="preserve"> HYPERLINK "</w:instrText>
      </w:r>
      <w:r w:rsidRPr="00C2669B">
        <w:rPr>
          <w:noProof/>
          <w:sz w:val="22"/>
          <w:szCs w:val="22"/>
          <w:lang w:val="en-GB"/>
        </w:rPr>
        <w:instrText>http://gpac.wp.mines-telecom.fr/</w:instrText>
      </w:r>
      <w:r>
        <w:rPr>
          <w:noProof/>
          <w:sz w:val="22"/>
          <w:szCs w:val="22"/>
          <w:lang w:val="en-GB"/>
        </w:rPr>
        <w:instrText xml:space="preserve">" </w:instrText>
      </w:r>
      <w:r>
        <w:rPr>
          <w:noProof/>
          <w:sz w:val="22"/>
          <w:szCs w:val="22"/>
          <w:lang w:val="en-GB"/>
        </w:rPr>
        <w:fldChar w:fldCharType="separate"/>
      </w:r>
      <w:r w:rsidRPr="00F72E8D">
        <w:rPr>
          <w:rStyle w:val="Lienhypertexte"/>
          <w:noProof/>
          <w:sz w:val="22"/>
          <w:szCs w:val="22"/>
          <w:lang w:val="en-GB"/>
        </w:rPr>
        <w:t>http://gpac.wp.mines-telecom.fr/</w:t>
      </w:r>
      <w:bookmarkEnd w:id="51"/>
      <w:r>
        <w:rPr>
          <w:noProof/>
          <w:sz w:val="22"/>
          <w:szCs w:val="22"/>
          <w:lang w:val="en-GB"/>
        </w:rPr>
        <w:fldChar w:fldCharType="end"/>
      </w:r>
    </w:p>
    <w:p w14:paraId="46B8665A" w14:textId="2E39DBEC" w:rsidR="00E10213" w:rsidRPr="00F6764E" w:rsidRDefault="00E10213" w:rsidP="00E10213">
      <w:pPr>
        <w:pStyle w:val="SPIEreferencelisting"/>
        <w:numPr>
          <w:ilvl w:val="0"/>
          <w:numId w:val="13"/>
        </w:numPr>
        <w:spacing w:before="120"/>
        <w:jc w:val="both"/>
        <w:rPr>
          <w:noProof/>
          <w:sz w:val="22"/>
          <w:szCs w:val="22"/>
          <w:lang w:val="en-GB"/>
        </w:rPr>
      </w:pPr>
      <w:r>
        <w:rPr>
          <w:sz w:val="22"/>
          <w:szCs w:val="22"/>
          <w:lang w:val="en-GB" w:eastAsia="fr-FR"/>
        </w:rPr>
        <w:lastRenderedPageBreak/>
        <w:t xml:space="preserve">W. </w:t>
      </w:r>
      <w:proofErr w:type="spellStart"/>
      <w:r>
        <w:rPr>
          <w:sz w:val="22"/>
          <w:szCs w:val="22"/>
          <w:lang w:val="en-GB" w:eastAsia="fr-FR"/>
        </w:rPr>
        <w:t>Hamidouche</w:t>
      </w:r>
      <w:proofErr w:type="spellEnd"/>
      <w:r>
        <w:rPr>
          <w:sz w:val="22"/>
          <w:szCs w:val="22"/>
          <w:lang w:val="en-GB" w:eastAsia="fr-FR"/>
        </w:rPr>
        <w:t xml:space="preserve">, M. Raulet, O. </w:t>
      </w:r>
      <w:proofErr w:type="spellStart"/>
      <w:r>
        <w:rPr>
          <w:sz w:val="22"/>
          <w:szCs w:val="22"/>
          <w:lang w:val="en-GB" w:eastAsia="fr-FR"/>
        </w:rPr>
        <w:t>Déforges</w:t>
      </w:r>
      <w:proofErr w:type="spellEnd"/>
      <w:r>
        <w:rPr>
          <w:sz w:val="22"/>
          <w:szCs w:val="22"/>
          <w:lang w:val="en-GB" w:eastAsia="fr-FR"/>
        </w:rPr>
        <w:t xml:space="preserve">. </w:t>
      </w:r>
      <w:r w:rsidRPr="00E10213">
        <w:rPr>
          <w:sz w:val="22"/>
          <w:szCs w:val="22"/>
          <w:lang w:val="en-GB" w:eastAsia="fr-FR"/>
        </w:rPr>
        <w:t xml:space="preserve">Pipeline and parallel architecture </w:t>
      </w:r>
      <w:r>
        <w:rPr>
          <w:sz w:val="22"/>
          <w:szCs w:val="22"/>
          <w:lang w:val="en-GB" w:eastAsia="fr-FR"/>
        </w:rPr>
        <w:t>for</w:t>
      </w:r>
      <w:r w:rsidRPr="00E10213">
        <w:rPr>
          <w:sz w:val="22"/>
          <w:szCs w:val="22"/>
          <w:lang w:val="en-GB" w:eastAsia="fr-FR"/>
        </w:rPr>
        <w:t xml:space="preserve"> an SHVC decoder</w:t>
      </w:r>
      <w:r w:rsidRPr="00F6764E">
        <w:rPr>
          <w:sz w:val="22"/>
          <w:szCs w:val="22"/>
          <w:lang w:val="en-GB" w:eastAsia="fr-FR"/>
        </w:rPr>
        <w:t>. In document JCTVC-</w:t>
      </w:r>
      <w:r>
        <w:rPr>
          <w:sz w:val="22"/>
          <w:szCs w:val="22"/>
          <w:lang w:val="en-GB" w:eastAsia="fr-FR"/>
        </w:rPr>
        <w:t>O0115</w:t>
      </w:r>
      <w:r w:rsidRPr="00F6764E">
        <w:rPr>
          <w:sz w:val="22"/>
          <w:szCs w:val="22"/>
          <w:lang w:val="en-GB" w:eastAsia="fr-FR"/>
        </w:rPr>
        <w:t>. 1</w:t>
      </w:r>
      <w:r>
        <w:rPr>
          <w:sz w:val="22"/>
          <w:szCs w:val="22"/>
          <w:lang w:val="en-GB" w:eastAsia="fr-FR"/>
        </w:rPr>
        <w:t>5</w:t>
      </w:r>
      <w:r w:rsidRPr="00F6764E">
        <w:rPr>
          <w:sz w:val="22"/>
          <w:szCs w:val="22"/>
          <w:lang w:val="en-GB" w:eastAsia="fr-FR"/>
        </w:rPr>
        <w:t xml:space="preserve">th Meeting: </w:t>
      </w:r>
      <w:r>
        <w:rPr>
          <w:sz w:val="22"/>
          <w:szCs w:val="22"/>
          <w:lang w:val="en-GB" w:eastAsia="fr-FR"/>
        </w:rPr>
        <w:t>Geneva</w:t>
      </w:r>
      <w:r w:rsidRPr="00F6764E">
        <w:rPr>
          <w:sz w:val="22"/>
          <w:szCs w:val="22"/>
          <w:lang w:val="en-GB" w:eastAsia="fr-FR"/>
        </w:rPr>
        <w:t xml:space="preserve">, </w:t>
      </w:r>
      <w:r>
        <w:rPr>
          <w:sz w:val="22"/>
          <w:szCs w:val="22"/>
          <w:lang w:val="en-GB" w:eastAsia="fr-FR"/>
        </w:rPr>
        <w:t>CH</w:t>
      </w:r>
      <w:r w:rsidRPr="00F6764E">
        <w:rPr>
          <w:sz w:val="22"/>
          <w:szCs w:val="22"/>
          <w:lang w:val="en-GB" w:eastAsia="fr-FR"/>
        </w:rPr>
        <w:t xml:space="preserve">, </w:t>
      </w:r>
      <w:r>
        <w:rPr>
          <w:sz w:val="22"/>
          <w:szCs w:val="22"/>
          <w:lang w:val="en-GB" w:eastAsia="fr-FR"/>
        </w:rPr>
        <w:t>Oct-Nov</w:t>
      </w:r>
      <w:r w:rsidRPr="00F6764E">
        <w:rPr>
          <w:sz w:val="22"/>
          <w:szCs w:val="22"/>
          <w:lang w:val="en-GB" w:eastAsia="fr-FR"/>
        </w:rPr>
        <w:t xml:space="preserve"> 2013.</w:t>
      </w:r>
    </w:p>
    <w:p w14:paraId="3718029C" w14:textId="77777777" w:rsidR="00E10213" w:rsidRPr="00C2669B" w:rsidRDefault="00E10213" w:rsidP="00E10213">
      <w:pPr>
        <w:pStyle w:val="SPIEreferencelisting"/>
        <w:numPr>
          <w:ilvl w:val="0"/>
          <w:numId w:val="0"/>
        </w:numPr>
        <w:spacing w:before="120"/>
        <w:jc w:val="both"/>
        <w:rPr>
          <w:noProof/>
          <w:sz w:val="22"/>
          <w:szCs w:val="22"/>
          <w:lang w:val="en-GB"/>
        </w:rPr>
      </w:pPr>
    </w:p>
    <w:p w14:paraId="5D506BAB" w14:textId="77777777" w:rsidR="001F2594" w:rsidRPr="00F6764E" w:rsidRDefault="001F2594" w:rsidP="00E11923">
      <w:pPr>
        <w:pStyle w:val="Titre1"/>
        <w:rPr>
          <w:lang w:val="en-GB"/>
        </w:rPr>
      </w:pPr>
      <w:r w:rsidRPr="00F6764E">
        <w:rPr>
          <w:lang w:val="en-GB"/>
        </w:rPr>
        <w:t>Patent rights declaration</w:t>
      </w:r>
      <w:r w:rsidR="00B94B06" w:rsidRPr="00F6764E">
        <w:rPr>
          <w:lang w:val="en-GB"/>
        </w:rPr>
        <w:t>(s)</w:t>
      </w:r>
    </w:p>
    <w:p w14:paraId="32D50A28" w14:textId="74E16E2F" w:rsidR="007F1F8B" w:rsidRPr="00F6764E" w:rsidRDefault="001039B7" w:rsidP="009234A5">
      <w:pPr>
        <w:jc w:val="both"/>
        <w:rPr>
          <w:szCs w:val="22"/>
          <w:lang w:val="en-GB"/>
        </w:rPr>
      </w:pPr>
      <w:r w:rsidRPr="00F6764E">
        <w:rPr>
          <w:b/>
          <w:szCs w:val="22"/>
          <w:lang w:val="en-GB"/>
        </w:rPr>
        <w:t xml:space="preserve">INSA/IETR Rennes </w:t>
      </w:r>
      <w:r w:rsidR="001F2594" w:rsidRPr="00F6764E">
        <w:rPr>
          <w:b/>
          <w:szCs w:val="22"/>
          <w:lang w:val="en-GB"/>
        </w:rPr>
        <w:t xml:space="preserve">may have </w:t>
      </w:r>
      <w:r w:rsidR="0098551D" w:rsidRPr="00F6764E">
        <w:rPr>
          <w:b/>
          <w:szCs w:val="22"/>
          <w:lang w:val="en-GB"/>
        </w:rPr>
        <w:t>current or pending</w:t>
      </w:r>
      <w:r w:rsidR="001F2594" w:rsidRPr="00F6764E">
        <w:rPr>
          <w:b/>
          <w:szCs w:val="22"/>
          <w:lang w:val="en-GB"/>
        </w:rPr>
        <w:t xml:space="preserve"> </w:t>
      </w:r>
      <w:r w:rsidR="0098551D" w:rsidRPr="00F6764E">
        <w:rPr>
          <w:b/>
          <w:szCs w:val="22"/>
          <w:lang w:val="en-GB"/>
        </w:rPr>
        <w:t xml:space="preserve">patent rights </w:t>
      </w:r>
      <w:r w:rsidR="001F2594" w:rsidRPr="00F6764E">
        <w:rPr>
          <w:b/>
          <w:szCs w:val="22"/>
          <w:lang w:val="en-GB"/>
        </w:rPr>
        <w:t xml:space="preserve">relating to the technology described </w:t>
      </w:r>
      <w:r w:rsidR="002F164D" w:rsidRPr="00F6764E">
        <w:rPr>
          <w:b/>
          <w:szCs w:val="22"/>
          <w:lang w:val="en-GB"/>
        </w:rPr>
        <w:t xml:space="preserve">in </w:t>
      </w:r>
      <w:r w:rsidR="001F2594" w:rsidRPr="00F6764E">
        <w:rPr>
          <w:b/>
          <w:szCs w:val="22"/>
          <w:lang w:val="en-GB"/>
        </w:rPr>
        <w:t>this contribution and, conditioned on reciprocity, is prepared to grant licenses under reasonable and non-discriminatory terms as necessary for implementation of the resulting ITU-T Recommendation</w:t>
      </w:r>
      <w:r w:rsidR="002F164D" w:rsidRPr="00F6764E">
        <w:rPr>
          <w:b/>
          <w:szCs w:val="22"/>
          <w:lang w:val="en-GB"/>
        </w:rPr>
        <w:t xml:space="preserve"> | ISO/IEC </w:t>
      </w:r>
      <w:r w:rsidR="00A83253" w:rsidRPr="00F6764E">
        <w:rPr>
          <w:b/>
          <w:szCs w:val="22"/>
          <w:lang w:val="en-GB"/>
        </w:rPr>
        <w:t xml:space="preserve">International </w:t>
      </w:r>
      <w:r w:rsidR="002F164D" w:rsidRPr="00F6764E">
        <w:rPr>
          <w:b/>
          <w:szCs w:val="22"/>
          <w:lang w:val="en-GB"/>
        </w:rPr>
        <w:t>Standard</w:t>
      </w:r>
      <w:r w:rsidR="001F2594" w:rsidRPr="00F6764E">
        <w:rPr>
          <w:b/>
          <w:szCs w:val="22"/>
          <w:lang w:val="en-GB"/>
        </w:rPr>
        <w:t xml:space="preserve"> (per box 2 of the ITU-T/ITU-R/ISO/IEC patent statement and licensing declaration form).</w:t>
      </w:r>
    </w:p>
    <w:sectPr w:rsidR="007F1F8B" w:rsidRPr="00F6764E" w:rsidSect="00A01439">
      <w:footerReference w:type="default" r:id="rId1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8CA0DB" w14:textId="77777777" w:rsidR="007E0A66" w:rsidRDefault="007E0A66">
      <w:r>
        <w:separator/>
      </w:r>
    </w:p>
  </w:endnote>
  <w:endnote w:type="continuationSeparator" w:id="0">
    <w:p w14:paraId="327C0442" w14:textId="77777777" w:rsidR="007E0A66" w:rsidRDefault="007E0A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Batang">
    <w:altName w:val="바탕"/>
    <w:charset w:val="81"/>
    <w:family w:val="roman"/>
    <w:pitch w:val="variable"/>
    <w:sig w:usb0="B00002AF" w:usb1="69D77CFB" w:usb2="00000030" w:usb3="00000000" w:csb0="0008009F" w:csb1="00000000"/>
  </w:font>
  <w:font w:name="Times">
    <w:panose1 w:val="02000500000000000000"/>
    <w:charset w:val="00"/>
    <w:family w:val="auto"/>
    <w:pitch w:val="variable"/>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B5E641" w14:textId="77777777" w:rsidR="007E0A66" w:rsidRDefault="007E0A66" w:rsidP="00D55942">
    <w:pPr>
      <w:pStyle w:val="Pieddepage"/>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Numrodepage"/>
      </w:rPr>
      <w:fldChar w:fldCharType="begin"/>
    </w:r>
    <w:r>
      <w:rPr>
        <w:rStyle w:val="Numrodepage"/>
      </w:rPr>
      <w:instrText xml:space="preserve"> PAGE </w:instrText>
    </w:r>
    <w:r>
      <w:rPr>
        <w:rStyle w:val="Numrodepage"/>
      </w:rPr>
      <w:fldChar w:fldCharType="separate"/>
    </w:r>
    <w:r w:rsidR="00EE2D36">
      <w:rPr>
        <w:rStyle w:val="Numrodepage"/>
        <w:noProof/>
      </w:rPr>
      <w:t>4</w:t>
    </w:r>
    <w:r>
      <w:rPr>
        <w:rStyle w:val="Numrodepage"/>
      </w:rPr>
      <w:fldChar w:fldCharType="end"/>
    </w:r>
    <w:r>
      <w:rPr>
        <w:rStyle w:val="Numrodepage"/>
      </w:rPr>
      <w:tab/>
      <w:t xml:space="preserve">Date Saved: </w:t>
    </w:r>
    <w:r>
      <w:rPr>
        <w:rStyle w:val="Numrodepage"/>
      </w:rPr>
      <w:fldChar w:fldCharType="begin"/>
    </w:r>
    <w:r>
      <w:rPr>
        <w:rStyle w:val="Numrodepage"/>
      </w:rPr>
      <w:instrText xml:space="preserve"> SAVEDATE  \@ "yyyy-MM-dd"  \* MERGEFORMAT </w:instrText>
    </w:r>
    <w:r>
      <w:rPr>
        <w:rStyle w:val="Numrodepage"/>
      </w:rPr>
      <w:fldChar w:fldCharType="separate"/>
    </w:r>
    <w:r w:rsidR="00EE2D36">
      <w:rPr>
        <w:rStyle w:val="Numrodepage"/>
        <w:noProof/>
      </w:rPr>
      <w:t>2014-01-11</w:t>
    </w:r>
    <w:r>
      <w:rPr>
        <w:rStyle w:val="Numrodepage"/>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7027D2" w14:textId="77777777" w:rsidR="007E0A66" w:rsidRDefault="007E0A66">
      <w:r>
        <w:separator/>
      </w:r>
    </w:p>
  </w:footnote>
  <w:footnote w:type="continuationSeparator" w:id="0">
    <w:p w14:paraId="0ABF36E6" w14:textId="77777777" w:rsidR="007E0A66" w:rsidRDefault="007E0A6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47C13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5E5559"/>
    <w:multiLevelType w:val="hybridMultilevel"/>
    <w:tmpl w:val="D0DE5758"/>
    <w:lvl w:ilvl="0" w:tplc="13224FAC">
      <w:start w:val="1"/>
      <w:numFmt w:val="decimal"/>
      <w:pStyle w:val="SPIEreferencelisting"/>
      <w:lvlText w:val="[%1]"/>
      <w:lvlJc w:val="left"/>
      <w:pPr>
        <w:tabs>
          <w:tab w:val="num" w:pos="360"/>
        </w:tabs>
      </w:pPr>
      <w:rPr>
        <w:rFonts w:cs="Times New Roman" w:hint="default"/>
      </w:rPr>
    </w:lvl>
    <w:lvl w:ilvl="1" w:tplc="085AC50A" w:tentative="1">
      <w:start w:val="1"/>
      <w:numFmt w:val="upperLetter"/>
      <w:lvlText w:val="%2."/>
      <w:lvlJc w:val="left"/>
      <w:pPr>
        <w:tabs>
          <w:tab w:val="num" w:pos="1200"/>
        </w:tabs>
        <w:ind w:left="1200" w:hanging="400"/>
      </w:pPr>
      <w:rPr>
        <w:rFonts w:cs="Times New Roman"/>
      </w:rPr>
    </w:lvl>
    <w:lvl w:ilvl="2" w:tplc="B26C5134" w:tentative="1">
      <w:start w:val="1"/>
      <w:numFmt w:val="lowerRoman"/>
      <w:lvlText w:val="%3."/>
      <w:lvlJc w:val="right"/>
      <w:pPr>
        <w:tabs>
          <w:tab w:val="num" w:pos="1600"/>
        </w:tabs>
        <w:ind w:left="1600" w:hanging="400"/>
      </w:pPr>
      <w:rPr>
        <w:rFonts w:cs="Times New Roman"/>
      </w:rPr>
    </w:lvl>
    <w:lvl w:ilvl="3" w:tplc="CEC626D2" w:tentative="1">
      <w:start w:val="1"/>
      <w:numFmt w:val="decimal"/>
      <w:lvlText w:val="%4."/>
      <w:lvlJc w:val="left"/>
      <w:pPr>
        <w:tabs>
          <w:tab w:val="num" w:pos="2000"/>
        </w:tabs>
        <w:ind w:left="2000" w:hanging="400"/>
      </w:pPr>
      <w:rPr>
        <w:rFonts w:cs="Times New Roman"/>
      </w:rPr>
    </w:lvl>
    <w:lvl w:ilvl="4" w:tplc="A20646F6" w:tentative="1">
      <w:start w:val="1"/>
      <w:numFmt w:val="upperLetter"/>
      <w:lvlText w:val="%5."/>
      <w:lvlJc w:val="left"/>
      <w:pPr>
        <w:tabs>
          <w:tab w:val="num" w:pos="2400"/>
        </w:tabs>
        <w:ind w:left="2400" w:hanging="400"/>
      </w:pPr>
      <w:rPr>
        <w:rFonts w:cs="Times New Roman"/>
      </w:rPr>
    </w:lvl>
    <w:lvl w:ilvl="5" w:tplc="A25637FE" w:tentative="1">
      <w:start w:val="1"/>
      <w:numFmt w:val="lowerRoman"/>
      <w:lvlText w:val="%6."/>
      <w:lvlJc w:val="right"/>
      <w:pPr>
        <w:tabs>
          <w:tab w:val="num" w:pos="2800"/>
        </w:tabs>
        <w:ind w:left="2800" w:hanging="400"/>
      </w:pPr>
      <w:rPr>
        <w:rFonts w:cs="Times New Roman"/>
      </w:rPr>
    </w:lvl>
    <w:lvl w:ilvl="6" w:tplc="58DEB6E8" w:tentative="1">
      <w:start w:val="1"/>
      <w:numFmt w:val="decimal"/>
      <w:lvlText w:val="%7."/>
      <w:lvlJc w:val="left"/>
      <w:pPr>
        <w:tabs>
          <w:tab w:val="num" w:pos="3200"/>
        </w:tabs>
        <w:ind w:left="3200" w:hanging="400"/>
      </w:pPr>
      <w:rPr>
        <w:rFonts w:cs="Times New Roman"/>
      </w:rPr>
    </w:lvl>
    <w:lvl w:ilvl="7" w:tplc="792CFAE2" w:tentative="1">
      <w:start w:val="1"/>
      <w:numFmt w:val="upperLetter"/>
      <w:lvlText w:val="%8."/>
      <w:lvlJc w:val="left"/>
      <w:pPr>
        <w:tabs>
          <w:tab w:val="num" w:pos="3600"/>
        </w:tabs>
        <w:ind w:left="3600" w:hanging="400"/>
      </w:pPr>
      <w:rPr>
        <w:rFonts w:cs="Times New Roman"/>
      </w:rPr>
    </w:lvl>
    <w:lvl w:ilvl="8" w:tplc="330CAC08" w:tentative="1">
      <w:start w:val="1"/>
      <w:numFmt w:val="lowerRoman"/>
      <w:lvlText w:val="%9."/>
      <w:lvlJc w:val="right"/>
      <w:pPr>
        <w:tabs>
          <w:tab w:val="num" w:pos="4000"/>
        </w:tabs>
        <w:ind w:left="4000" w:hanging="400"/>
      </w:pPr>
      <w:rPr>
        <w:rFonts w:cs="Times New Roman"/>
      </w:r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lvlText w:val="%1.%2.%3.%4.%5.%6.%7.%8.%9"/>
      <w:lvlJc w:val="left"/>
      <w:pPr>
        <w:ind w:left="1584" w:hanging="1584"/>
      </w:p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B94ECA"/>
    <w:multiLevelType w:val="hybridMultilevel"/>
    <w:tmpl w:val="2AA216D4"/>
    <w:lvl w:ilvl="0" w:tplc="A71C7DAC">
      <w:start w:val="1"/>
      <w:numFmt w:val="decimal"/>
      <w:lvlText w:val="[%1]"/>
      <w:lvlJc w:val="left"/>
      <w:pPr>
        <w:ind w:left="360" w:hanging="360"/>
      </w:pPr>
      <w:rPr>
        <w:rFonts w:cs="Times New Roman" w:hint="eastAsia"/>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1"/>
  </w:num>
  <w:num w:numId="4">
    <w:abstractNumId w:val="9"/>
  </w:num>
  <w:num w:numId="5">
    <w:abstractNumId w:val="10"/>
  </w:num>
  <w:num w:numId="6">
    <w:abstractNumId w:val="6"/>
  </w:num>
  <w:num w:numId="7">
    <w:abstractNumId w:val="7"/>
  </w:num>
  <w:num w:numId="8">
    <w:abstractNumId w:val="6"/>
  </w:num>
  <w:num w:numId="9">
    <w:abstractNumId w:val="2"/>
  </w:num>
  <w:num w:numId="10">
    <w:abstractNumId w:val="5"/>
  </w:num>
  <w:num w:numId="11">
    <w:abstractNumId w:val="3"/>
  </w:num>
  <w:num w:numId="12">
    <w:abstractNumId w:val="0"/>
  </w:num>
  <w:num w:numId="13">
    <w:abstractNumId w:val="8"/>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235A6"/>
    <w:rsid w:val="000367C6"/>
    <w:rsid w:val="000458BC"/>
    <w:rsid w:val="00045C41"/>
    <w:rsid w:val="00046C03"/>
    <w:rsid w:val="000535E9"/>
    <w:rsid w:val="000722E0"/>
    <w:rsid w:val="0007614F"/>
    <w:rsid w:val="00077CE7"/>
    <w:rsid w:val="000B1C6B"/>
    <w:rsid w:val="000B4FF9"/>
    <w:rsid w:val="000C09AC"/>
    <w:rsid w:val="000D1C46"/>
    <w:rsid w:val="000D483C"/>
    <w:rsid w:val="000E00F3"/>
    <w:rsid w:val="000F158C"/>
    <w:rsid w:val="00102F3D"/>
    <w:rsid w:val="001039B7"/>
    <w:rsid w:val="00124E38"/>
    <w:rsid w:val="0012580B"/>
    <w:rsid w:val="0012649B"/>
    <w:rsid w:val="001313F4"/>
    <w:rsid w:val="00131F90"/>
    <w:rsid w:val="0013526E"/>
    <w:rsid w:val="001468BB"/>
    <w:rsid w:val="00171371"/>
    <w:rsid w:val="00172F70"/>
    <w:rsid w:val="00175A24"/>
    <w:rsid w:val="0018206C"/>
    <w:rsid w:val="00187E58"/>
    <w:rsid w:val="001A297E"/>
    <w:rsid w:val="001A368E"/>
    <w:rsid w:val="001A7329"/>
    <w:rsid w:val="001B4E28"/>
    <w:rsid w:val="001C3525"/>
    <w:rsid w:val="001C5CCE"/>
    <w:rsid w:val="001D1BD2"/>
    <w:rsid w:val="001E02BE"/>
    <w:rsid w:val="001E3B37"/>
    <w:rsid w:val="001F2594"/>
    <w:rsid w:val="002055A6"/>
    <w:rsid w:val="00206460"/>
    <w:rsid w:val="002069B4"/>
    <w:rsid w:val="00215DFC"/>
    <w:rsid w:val="002212DF"/>
    <w:rsid w:val="00222CD4"/>
    <w:rsid w:val="002264A6"/>
    <w:rsid w:val="00227BA7"/>
    <w:rsid w:val="0023011C"/>
    <w:rsid w:val="002375C1"/>
    <w:rsid w:val="00254ED6"/>
    <w:rsid w:val="00263398"/>
    <w:rsid w:val="00275BCF"/>
    <w:rsid w:val="00281330"/>
    <w:rsid w:val="00287125"/>
    <w:rsid w:val="00292257"/>
    <w:rsid w:val="00296DF1"/>
    <w:rsid w:val="002A54E0"/>
    <w:rsid w:val="002B1595"/>
    <w:rsid w:val="002B191D"/>
    <w:rsid w:val="002B33E2"/>
    <w:rsid w:val="002D0AF6"/>
    <w:rsid w:val="002D4580"/>
    <w:rsid w:val="002E1D69"/>
    <w:rsid w:val="002F164D"/>
    <w:rsid w:val="002F4801"/>
    <w:rsid w:val="00306206"/>
    <w:rsid w:val="00317D85"/>
    <w:rsid w:val="00327C56"/>
    <w:rsid w:val="003315A1"/>
    <w:rsid w:val="003373EC"/>
    <w:rsid w:val="00342FF4"/>
    <w:rsid w:val="00346148"/>
    <w:rsid w:val="003669EA"/>
    <w:rsid w:val="003706CC"/>
    <w:rsid w:val="003757FA"/>
    <w:rsid w:val="00377710"/>
    <w:rsid w:val="00383C5C"/>
    <w:rsid w:val="003A2D8E"/>
    <w:rsid w:val="003B06D3"/>
    <w:rsid w:val="003B5211"/>
    <w:rsid w:val="003C20E4"/>
    <w:rsid w:val="003E6F90"/>
    <w:rsid w:val="003F5717"/>
    <w:rsid w:val="003F5C51"/>
    <w:rsid w:val="003F5D0F"/>
    <w:rsid w:val="00404961"/>
    <w:rsid w:val="004121B7"/>
    <w:rsid w:val="00414101"/>
    <w:rsid w:val="0041648E"/>
    <w:rsid w:val="00416527"/>
    <w:rsid w:val="00423EE7"/>
    <w:rsid w:val="00433DDB"/>
    <w:rsid w:val="00437619"/>
    <w:rsid w:val="0044521E"/>
    <w:rsid w:val="00447EDA"/>
    <w:rsid w:val="00464FE4"/>
    <w:rsid w:val="004A2A63"/>
    <w:rsid w:val="004A55E4"/>
    <w:rsid w:val="004B210C"/>
    <w:rsid w:val="004D405F"/>
    <w:rsid w:val="004E0C56"/>
    <w:rsid w:val="004E4F4F"/>
    <w:rsid w:val="004E6789"/>
    <w:rsid w:val="004F15BE"/>
    <w:rsid w:val="004F61E3"/>
    <w:rsid w:val="00502E10"/>
    <w:rsid w:val="0051015C"/>
    <w:rsid w:val="005159AC"/>
    <w:rsid w:val="00516CF1"/>
    <w:rsid w:val="00531AE9"/>
    <w:rsid w:val="00536BD6"/>
    <w:rsid w:val="00544AC1"/>
    <w:rsid w:val="00550A66"/>
    <w:rsid w:val="005572B9"/>
    <w:rsid w:val="0056404F"/>
    <w:rsid w:val="00567EC7"/>
    <w:rsid w:val="00570013"/>
    <w:rsid w:val="00573802"/>
    <w:rsid w:val="005761FD"/>
    <w:rsid w:val="005801A2"/>
    <w:rsid w:val="00581B82"/>
    <w:rsid w:val="005852F5"/>
    <w:rsid w:val="005952A5"/>
    <w:rsid w:val="00595672"/>
    <w:rsid w:val="005A33A1"/>
    <w:rsid w:val="005A4015"/>
    <w:rsid w:val="005B217D"/>
    <w:rsid w:val="005B26DB"/>
    <w:rsid w:val="005C2D90"/>
    <w:rsid w:val="005C385F"/>
    <w:rsid w:val="005E1AC6"/>
    <w:rsid w:val="005F6F1B"/>
    <w:rsid w:val="00601C2E"/>
    <w:rsid w:val="00624B33"/>
    <w:rsid w:val="00630AA2"/>
    <w:rsid w:val="00646707"/>
    <w:rsid w:val="00662E58"/>
    <w:rsid w:val="00663B38"/>
    <w:rsid w:val="00664DCF"/>
    <w:rsid w:val="006B00BB"/>
    <w:rsid w:val="006C3EF0"/>
    <w:rsid w:val="006C5D39"/>
    <w:rsid w:val="006C6C12"/>
    <w:rsid w:val="006D2867"/>
    <w:rsid w:val="006E2810"/>
    <w:rsid w:val="006E5417"/>
    <w:rsid w:val="00702879"/>
    <w:rsid w:val="007105C3"/>
    <w:rsid w:val="00712F60"/>
    <w:rsid w:val="00720E3B"/>
    <w:rsid w:val="00724F3C"/>
    <w:rsid w:val="00725E26"/>
    <w:rsid w:val="00745268"/>
    <w:rsid w:val="00745F6B"/>
    <w:rsid w:val="00747565"/>
    <w:rsid w:val="0075585E"/>
    <w:rsid w:val="00761876"/>
    <w:rsid w:val="00770571"/>
    <w:rsid w:val="007768FF"/>
    <w:rsid w:val="007824D3"/>
    <w:rsid w:val="007834F2"/>
    <w:rsid w:val="00796EE3"/>
    <w:rsid w:val="007A3516"/>
    <w:rsid w:val="007A7D29"/>
    <w:rsid w:val="007B4AB8"/>
    <w:rsid w:val="007C0B47"/>
    <w:rsid w:val="007C69DB"/>
    <w:rsid w:val="007E0A66"/>
    <w:rsid w:val="007E3C98"/>
    <w:rsid w:val="007F1F8B"/>
    <w:rsid w:val="007F67A1"/>
    <w:rsid w:val="0080060A"/>
    <w:rsid w:val="0080653B"/>
    <w:rsid w:val="00811C05"/>
    <w:rsid w:val="00816A89"/>
    <w:rsid w:val="008206C8"/>
    <w:rsid w:val="00823A72"/>
    <w:rsid w:val="008310F9"/>
    <w:rsid w:val="00841ED4"/>
    <w:rsid w:val="0086387C"/>
    <w:rsid w:val="00874A6C"/>
    <w:rsid w:val="00876C65"/>
    <w:rsid w:val="008850F2"/>
    <w:rsid w:val="008A4B4C"/>
    <w:rsid w:val="008B7443"/>
    <w:rsid w:val="008C239F"/>
    <w:rsid w:val="008E0564"/>
    <w:rsid w:val="008E480C"/>
    <w:rsid w:val="00907757"/>
    <w:rsid w:val="009129FC"/>
    <w:rsid w:val="009212B0"/>
    <w:rsid w:val="009234A5"/>
    <w:rsid w:val="00924A18"/>
    <w:rsid w:val="00926945"/>
    <w:rsid w:val="009336F7"/>
    <w:rsid w:val="0093636C"/>
    <w:rsid w:val="009374A7"/>
    <w:rsid w:val="00984735"/>
    <w:rsid w:val="0098551D"/>
    <w:rsid w:val="0099459A"/>
    <w:rsid w:val="0099518F"/>
    <w:rsid w:val="009A523D"/>
    <w:rsid w:val="009C240B"/>
    <w:rsid w:val="009D046D"/>
    <w:rsid w:val="009F496B"/>
    <w:rsid w:val="009F6568"/>
    <w:rsid w:val="00A01439"/>
    <w:rsid w:val="00A02E61"/>
    <w:rsid w:val="00A05CFF"/>
    <w:rsid w:val="00A41FDE"/>
    <w:rsid w:val="00A56B97"/>
    <w:rsid w:val="00A6093D"/>
    <w:rsid w:val="00A76A6D"/>
    <w:rsid w:val="00A83253"/>
    <w:rsid w:val="00A948BC"/>
    <w:rsid w:val="00AA1B67"/>
    <w:rsid w:val="00AA6E84"/>
    <w:rsid w:val="00AB3271"/>
    <w:rsid w:val="00AB6C25"/>
    <w:rsid w:val="00AD4368"/>
    <w:rsid w:val="00AD4A78"/>
    <w:rsid w:val="00AD7C24"/>
    <w:rsid w:val="00AE341B"/>
    <w:rsid w:val="00AE760F"/>
    <w:rsid w:val="00B07CA7"/>
    <w:rsid w:val="00B1279A"/>
    <w:rsid w:val="00B1697A"/>
    <w:rsid w:val="00B4194A"/>
    <w:rsid w:val="00B5222E"/>
    <w:rsid w:val="00B53179"/>
    <w:rsid w:val="00B61C96"/>
    <w:rsid w:val="00B73A2A"/>
    <w:rsid w:val="00B94B06"/>
    <w:rsid w:val="00B94C28"/>
    <w:rsid w:val="00BC10BA"/>
    <w:rsid w:val="00BC5AFD"/>
    <w:rsid w:val="00BF206F"/>
    <w:rsid w:val="00C04F43"/>
    <w:rsid w:val="00C0609D"/>
    <w:rsid w:val="00C115AB"/>
    <w:rsid w:val="00C1167D"/>
    <w:rsid w:val="00C15BBA"/>
    <w:rsid w:val="00C2669B"/>
    <w:rsid w:val="00C30249"/>
    <w:rsid w:val="00C3723B"/>
    <w:rsid w:val="00C606C9"/>
    <w:rsid w:val="00C643C4"/>
    <w:rsid w:val="00C80288"/>
    <w:rsid w:val="00C84003"/>
    <w:rsid w:val="00C90650"/>
    <w:rsid w:val="00C97D78"/>
    <w:rsid w:val="00CB751F"/>
    <w:rsid w:val="00CC2AAE"/>
    <w:rsid w:val="00CC5A42"/>
    <w:rsid w:val="00CC696D"/>
    <w:rsid w:val="00CC7946"/>
    <w:rsid w:val="00CD0EAB"/>
    <w:rsid w:val="00CF34DB"/>
    <w:rsid w:val="00CF558F"/>
    <w:rsid w:val="00D073E2"/>
    <w:rsid w:val="00D07F58"/>
    <w:rsid w:val="00D22C28"/>
    <w:rsid w:val="00D446EC"/>
    <w:rsid w:val="00D51BF0"/>
    <w:rsid w:val="00D55942"/>
    <w:rsid w:val="00D807BF"/>
    <w:rsid w:val="00D82FCC"/>
    <w:rsid w:val="00D8569D"/>
    <w:rsid w:val="00DA17FC"/>
    <w:rsid w:val="00DA7887"/>
    <w:rsid w:val="00DA7EB9"/>
    <w:rsid w:val="00DA7F46"/>
    <w:rsid w:val="00DB2C26"/>
    <w:rsid w:val="00DC5135"/>
    <w:rsid w:val="00DD0220"/>
    <w:rsid w:val="00DE6B43"/>
    <w:rsid w:val="00E10213"/>
    <w:rsid w:val="00E11923"/>
    <w:rsid w:val="00E147C9"/>
    <w:rsid w:val="00E17763"/>
    <w:rsid w:val="00E23050"/>
    <w:rsid w:val="00E262D4"/>
    <w:rsid w:val="00E36250"/>
    <w:rsid w:val="00E46DC4"/>
    <w:rsid w:val="00E511EF"/>
    <w:rsid w:val="00E54511"/>
    <w:rsid w:val="00E61DAC"/>
    <w:rsid w:val="00E64485"/>
    <w:rsid w:val="00E72B80"/>
    <w:rsid w:val="00E75683"/>
    <w:rsid w:val="00E75FE3"/>
    <w:rsid w:val="00E82302"/>
    <w:rsid w:val="00E8506D"/>
    <w:rsid w:val="00E86C4C"/>
    <w:rsid w:val="00E961A8"/>
    <w:rsid w:val="00EA2D4D"/>
    <w:rsid w:val="00EB7AB1"/>
    <w:rsid w:val="00EC3E31"/>
    <w:rsid w:val="00EC541C"/>
    <w:rsid w:val="00EE2D36"/>
    <w:rsid w:val="00EF48CC"/>
    <w:rsid w:val="00F24C2C"/>
    <w:rsid w:val="00F6764E"/>
    <w:rsid w:val="00F71880"/>
    <w:rsid w:val="00F73032"/>
    <w:rsid w:val="00F848FC"/>
    <w:rsid w:val="00F9282A"/>
    <w:rsid w:val="00F96BAD"/>
    <w:rsid w:val="00FA139D"/>
    <w:rsid w:val="00FB0E84"/>
    <w:rsid w:val="00FB5EDD"/>
    <w:rsid w:val="00FC62EC"/>
    <w:rsid w:val="00FD01C2"/>
    <w:rsid w:val="00FE60AB"/>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2A0F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fr-FR"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Titre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Titre2">
    <w:name w:val="heading 2"/>
    <w:basedOn w:val="Normal"/>
    <w:next w:val="Normal"/>
    <w:link w:val="Titre2C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Titre3">
    <w:name w:val="heading 3"/>
    <w:basedOn w:val="Normal"/>
    <w:next w:val="Normal"/>
    <w:link w:val="Titre3Car"/>
    <w:qFormat/>
    <w:rsid w:val="002B191D"/>
    <w:pPr>
      <w:keepNext/>
      <w:numPr>
        <w:ilvl w:val="2"/>
        <w:numId w:val="6"/>
      </w:numPr>
      <w:spacing w:before="240" w:after="60"/>
      <w:outlineLvl w:val="2"/>
    </w:pPr>
    <w:rPr>
      <w:b/>
      <w:bCs/>
      <w:sz w:val="26"/>
      <w:szCs w:val="26"/>
    </w:rPr>
  </w:style>
  <w:style w:type="paragraph" w:styleId="Titre4">
    <w:name w:val="heading 4"/>
    <w:basedOn w:val="Normal"/>
    <w:next w:val="Normal"/>
    <w:link w:val="Titre4Car"/>
    <w:qFormat/>
    <w:rsid w:val="000E00F3"/>
    <w:pPr>
      <w:keepNext/>
      <w:numPr>
        <w:ilvl w:val="3"/>
        <w:numId w:val="6"/>
      </w:numPr>
      <w:spacing w:before="240" w:after="60"/>
      <w:ind w:left="1080" w:hanging="1080"/>
      <w:outlineLvl w:val="3"/>
    </w:pPr>
    <w:rPr>
      <w:b/>
      <w:bCs/>
      <w:sz w:val="28"/>
      <w:szCs w:val="28"/>
    </w:rPr>
  </w:style>
  <w:style w:type="paragraph" w:styleId="Titre5">
    <w:name w:val="heading 5"/>
    <w:basedOn w:val="Normal"/>
    <w:next w:val="Normal"/>
    <w:link w:val="Titre5Car"/>
    <w:qFormat/>
    <w:rsid w:val="000E00F3"/>
    <w:pPr>
      <w:keepNext/>
      <w:numPr>
        <w:ilvl w:val="4"/>
        <w:numId w:val="6"/>
      </w:numPr>
      <w:spacing w:before="240" w:after="60"/>
      <w:ind w:left="1080" w:hanging="1080"/>
      <w:outlineLvl w:val="4"/>
    </w:pPr>
    <w:rPr>
      <w:b/>
      <w:bCs/>
      <w:i/>
      <w:iCs/>
      <w:sz w:val="26"/>
      <w:szCs w:val="26"/>
    </w:rPr>
  </w:style>
  <w:style w:type="paragraph" w:styleId="Titre6">
    <w:name w:val="heading 6"/>
    <w:basedOn w:val="Normal"/>
    <w:next w:val="Normal"/>
    <w:link w:val="Titre6Car"/>
    <w:qFormat/>
    <w:rsid w:val="000E00F3"/>
    <w:pPr>
      <w:keepNext/>
      <w:numPr>
        <w:ilvl w:val="5"/>
        <w:numId w:val="6"/>
      </w:numPr>
      <w:spacing w:before="240" w:after="60"/>
      <w:ind w:left="1080" w:hanging="1080"/>
      <w:outlineLvl w:val="5"/>
    </w:pPr>
    <w:rPr>
      <w:b/>
      <w:bCs/>
      <w:szCs w:val="22"/>
    </w:rPr>
  </w:style>
  <w:style w:type="paragraph" w:styleId="Titre7">
    <w:name w:val="heading 7"/>
    <w:basedOn w:val="Normal"/>
    <w:next w:val="Normal"/>
    <w:link w:val="Titre7Car"/>
    <w:qFormat/>
    <w:rsid w:val="000E00F3"/>
    <w:pPr>
      <w:keepNext/>
      <w:numPr>
        <w:ilvl w:val="6"/>
        <w:numId w:val="6"/>
      </w:numPr>
      <w:spacing w:before="240" w:after="60"/>
      <w:ind w:left="1440" w:hanging="1440"/>
      <w:outlineLvl w:val="6"/>
    </w:pPr>
    <w:rPr>
      <w:sz w:val="24"/>
      <w:szCs w:val="24"/>
    </w:rPr>
  </w:style>
  <w:style w:type="paragraph" w:styleId="Titre8">
    <w:name w:val="heading 8"/>
    <w:basedOn w:val="Normal"/>
    <w:next w:val="Normal"/>
    <w:link w:val="Titre8Car"/>
    <w:qFormat/>
    <w:rsid w:val="000E00F3"/>
    <w:pPr>
      <w:keepNext/>
      <w:numPr>
        <w:ilvl w:val="7"/>
        <w:numId w:val="6"/>
      </w:numPr>
      <w:tabs>
        <w:tab w:val="left" w:pos="1800"/>
      </w:tabs>
      <w:spacing w:before="240" w:after="60"/>
      <w:ind w:left="1800" w:hanging="1800"/>
      <w:outlineLvl w:val="7"/>
    </w:pPr>
    <w:rPr>
      <w:i/>
      <w:iCs/>
      <w:sz w:val="24"/>
      <w:szCs w:val="24"/>
    </w:rPr>
  </w:style>
  <w:style w:type="paragraph" w:styleId="Titre9">
    <w:name w:val="heading 9"/>
    <w:basedOn w:val="Normal"/>
    <w:next w:val="Normal"/>
    <w:link w:val="Titre9C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320"/>
        <w:tab w:val="right" w:pos="8640"/>
      </w:tabs>
    </w:pPr>
  </w:style>
  <w:style w:type="paragraph" w:styleId="Pieddepage">
    <w:name w:val="footer"/>
    <w:basedOn w:val="Normal"/>
    <w:pPr>
      <w:tabs>
        <w:tab w:val="center" w:pos="4320"/>
        <w:tab w:val="right" w:pos="8640"/>
      </w:tabs>
    </w:pPr>
  </w:style>
  <w:style w:type="character" w:styleId="Numrodepage">
    <w:name w:val="page number"/>
    <w:basedOn w:val="Policepardfaut"/>
  </w:style>
  <w:style w:type="character" w:styleId="Lienhypertexte">
    <w:name w:val="Hyperlink"/>
    <w:rsid w:val="0012580B"/>
    <w:rPr>
      <w:color w:val="0000FF"/>
      <w:u w:val="single"/>
    </w:rPr>
  </w:style>
  <w:style w:type="paragraph" w:styleId="Textedebulles">
    <w:name w:val="Balloon Text"/>
    <w:basedOn w:val="Normal"/>
    <w:semiHidden/>
    <w:rsid w:val="009336F7"/>
    <w:rPr>
      <w:rFonts w:ascii="Tahoma" w:hAnsi="Tahoma" w:cs="Tahoma"/>
      <w:sz w:val="16"/>
      <w:szCs w:val="16"/>
    </w:rPr>
  </w:style>
  <w:style w:type="character" w:customStyle="1" w:styleId="Titre2Car">
    <w:name w:val="Titre 2 Car"/>
    <w:link w:val="Titre2"/>
    <w:rsid w:val="00E11923"/>
    <w:rPr>
      <w:b/>
      <w:bCs/>
      <w:i/>
      <w:iCs/>
      <w:sz w:val="28"/>
      <w:szCs w:val="28"/>
      <w:lang w:eastAsia="en-US"/>
    </w:rPr>
  </w:style>
  <w:style w:type="character" w:customStyle="1" w:styleId="Titre3Car">
    <w:name w:val="Titre 3 Car"/>
    <w:link w:val="Titre3"/>
    <w:rsid w:val="002B191D"/>
    <w:rPr>
      <w:b/>
      <w:bCs/>
      <w:sz w:val="26"/>
      <w:szCs w:val="26"/>
      <w:lang w:eastAsia="en-US"/>
    </w:rPr>
  </w:style>
  <w:style w:type="character" w:customStyle="1" w:styleId="Titre4Car">
    <w:name w:val="Titre 4 Car"/>
    <w:link w:val="Titre4"/>
    <w:rsid w:val="000E00F3"/>
    <w:rPr>
      <w:b/>
      <w:bCs/>
      <w:sz w:val="28"/>
      <w:szCs w:val="28"/>
      <w:lang w:eastAsia="en-US"/>
    </w:rPr>
  </w:style>
  <w:style w:type="character" w:customStyle="1" w:styleId="Titre5Car">
    <w:name w:val="Titre 5 Car"/>
    <w:link w:val="Titre5"/>
    <w:rsid w:val="000E00F3"/>
    <w:rPr>
      <w:b/>
      <w:bCs/>
      <w:i/>
      <w:iCs/>
      <w:sz w:val="26"/>
      <w:szCs w:val="26"/>
      <w:lang w:eastAsia="en-US"/>
    </w:rPr>
  </w:style>
  <w:style w:type="character" w:customStyle="1" w:styleId="Titre6Car">
    <w:name w:val="Titre 6 Car"/>
    <w:link w:val="Titre6"/>
    <w:rsid w:val="000E00F3"/>
    <w:rPr>
      <w:b/>
      <w:bCs/>
      <w:sz w:val="22"/>
      <w:szCs w:val="22"/>
      <w:lang w:eastAsia="en-US"/>
    </w:rPr>
  </w:style>
  <w:style w:type="character" w:customStyle="1" w:styleId="Titre7Car">
    <w:name w:val="Titre 7 Car"/>
    <w:link w:val="Titre7"/>
    <w:rsid w:val="000E00F3"/>
    <w:rPr>
      <w:sz w:val="24"/>
      <w:szCs w:val="24"/>
      <w:lang w:eastAsia="en-US"/>
    </w:rPr>
  </w:style>
  <w:style w:type="character" w:customStyle="1" w:styleId="Titre8Car">
    <w:name w:val="Titre 8 Car"/>
    <w:link w:val="Titre8"/>
    <w:rsid w:val="000E00F3"/>
    <w:rPr>
      <w:i/>
      <w:iCs/>
      <w:sz w:val="24"/>
      <w:szCs w:val="24"/>
      <w:lang w:eastAsia="en-US"/>
    </w:rPr>
  </w:style>
  <w:style w:type="character" w:customStyle="1" w:styleId="Titre9Car">
    <w:name w:val="Titre 9 Car"/>
    <w:link w:val="Titre9"/>
    <w:rsid w:val="000E00F3"/>
    <w:rPr>
      <w:b/>
      <w:sz w:val="22"/>
      <w:szCs w:val="22"/>
      <w:lang w:eastAsia="en-US"/>
    </w:rPr>
  </w:style>
  <w:style w:type="character" w:styleId="Lienhypertextesuivi">
    <w:name w:val="FollowedHyperlink"/>
    <w:rsid w:val="003373EC"/>
    <w:rPr>
      <w:color w:val="800080"/>
      <w:u w:val="single"/>
    </w:rPr>
  </w:style>
  <w:style w:type="paragraph" w:customStyle="1" w:styleId="StyleHeading1Justified">
    <w:name w:val="Style Heading 1 + Justified"/>
    <w:basedOn w:val="Titre1"/>
    <w:rsid w:val="002B191D"/>
    <w:pPr>
      <w:jc w:val="both"/>
    </w:pPr>
    <w:rPr>
      <w:rFonts w:ascii="Times New Roman Bold" w:hAnsi="Times New Roman Bold" w:cs="Times New Roman"/>
      <w:szCs w:val="20"/>
    </w:rPr>
  </w:style>
  <w:style w:type="paragraph" w:styleId="Explorateurdedocument">
    <w:name w:val="Document Map"/>
    <w:basedOn w:val="Normal"/>
    <w:link w:val="ExplorateurdedocumentCar"/>
    <w:rsid w:val="00E11923"/>
    <w:rPr>
      <w:rFonts w:ascii="Tahoma" w:hAnsi="Tahoma" w:cs="Tahoma"/>
      <w:sz w:val="16"/>
      <w:szCs w:val="16"/>
    </w:rPr>
  </w:style>
  <w:style w:type="character" w:customStyle="1" w:styleId="ExplorateurdedocumentCar">
    <w:name w:val="Explorateur de document Car"/>
    <w:link w:val="Explorateurdedocument"/>
    <w:rsid w:val="00E11923"/>
    <w:rPr>
      <w:rFonts w:ascii="Tahoma" w:hAnsi="Tahoma" w:cs="Tahoma"/>
      <w:sz w:val="16"/>
      <w:szCs w:val="16"/>
      <w:lang w:eastAsia="en-US"/>
    </w:rPr>
  </w:style>
  <w:style w:type="paragraph" w:customStyle="1" w:styleId="SPIEreferencelisting">
    <w:name w:val="SPIE reference listing"/>
    <w:basedOn w:val="Normal"/>
    <w:uiPriority w:val="99"/>
    <w:rsid w:val="0080060A"/>
    <w:pPr>
      <w:numPr>
        <w:numId w:val="14"/>
      </w:numPr>
      <w:tabs>
        <w:tab w:val="clear" w:pos="720"/>
        <w:tab w:val="clear" w:pos="1080"/>
        <w:tab w:val="clear" w:pos="1440"/>
      </w:tabs>
      <w:overflowPunct/>
      <w:autoSpaceDE/>
      <w:autoSpaceDN/>
      <w:adjustRightInd/>
      <w:spacing w:before="0"/>
      <w:textAlignment w:val="auto"/>
    </w:pPr>
    <w:rPr>
      <w:rFonts w:eastAsia="Batang"/>
      <w:sz w:val="24"/>
      <w:szCs w:val="24"/>
    </w:rPr>
  </w:style>
  <w:style w:type="character" w:styleId="Textedelespacerserv">
    <w:name w:val="Placeholder Text"/>
    <w:basedOn w:val="Policepardfaut"/>
    <w:uiPriority w:val="67"/>
    <w:rsid w:val="000367C6"/>
    <w:rPr>
      <w:color w:val="808080"/>
    </w:rPr>
  </w:style>
  <w:style w:type="table" w:styleId="Grille">
    <w:name w:val="Table Grid"/>
    <w:basedOn w:val="TableauNormal"/>
    <w:rsid w:val="007618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gende">
    <w:name w:val="caption"/>
    <w:basedOn w:val="Normal"/>
    <w:next w:val="Normal"/>
    <w:unhideWhenUsed/>
    <w:qFormat/>
    <w:rsid w:val="00EC541C"/>
    <w:pPr>
      <w:spacing w:before="0" w:after="200"/>
    </w:pPr>
    <w:rPr>
      <w:b/>
      <w:bCs/>
      <w:color w:val="4F81BD" w:themeColor="accent1"/>
      <w:sz w:val="18"/>
      <w:szCs w:val="18"/>
    </w:rPr>
  </w:style>
  <w:style w:type="paragraph" w:styleId="NormalWeb">
    <w:name w:val="Normal (Web)"/>
    <w:basedOn w:val="Normal"/>
    <w:uiPriority w:val="99"/>
    <w:unhideWhenUsed/>
    <w:rsid w:val="00EC3E31"/>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lang w:eastAsia="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fr-FR"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Titre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Titre2">
    <w:name w:val="heading 2"/>
    <w:basedOn w:val="Normal"/>
    <w:next w:val="Normal"/>
    <w:link w:val="Titre2C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Titre3">
    <w:name w:val="heading 3"/>
    <w:basedOn w:val="Normal"/>
    <w:next w:val="Normal"/>
    <w:link w:val="Titre3Car"/>
    <w:qFormat/>
    <w:rsid w:val="002B191D"/>
    <w:pPr>
      <w:keepNext/>
      <w:numPr>
        <w:ilvl w:val="2"/>
        <w:numId w:val="6"/>
      </w:numPr>
      <w:spacing w:before="240" w:after="60"/>
      <w:outlineLvl w:val="2"/>
    </w:pPr>
    <w:rPr>
      <w:b/>
      <w:bCs/>
      <w:sz w:val="26"/>
      <w:szCs w:val="26"/>
    </w:rPr>
  </w:style>
  <w:style w:type="paragraph" w:styleId="Titre4">
    <w:name w:val="heading 4"/>
    <w:basedOn w:val="Normal"/>
    <w:next w:val="Normal"/>
    <w:link w:val="Titre4Car"/>
    <w:qFormat/>
    <w:rsid w:val="000E00F3"/>
    <w:pPr>
      <w:keepNext/>
      <w:numPr>
        <w:ilvl w:val="3"/>
        <w:numId w:val="6"/>
      </w:numPr>
      <w:spacing w:before="240" w:after="60"/>
      <w:ind w:left="1080" w:hanging="1080"/>
      <w:outlineLvl w:val="3"/>
    </w:pPr>
    <w:rPr>
      <w:b/>
      <w:bCs/>
      <w:sz w:val="28"/>
      <w:szCs w:val="28"/>
    </w:rPr>
  </w:style>
  <w:style w:type="paragraph" w:styleId="Titre5">
    <w:name w:val="heading 5"/>
    <w:basedOn w:val="Normal"/>
    <w:next w:val="Normal"/>
    <w:link w:val="Titre5Car"/>
    <w:qFormat/>
    <w:rsid w:val="000E00F3"/>
    <w:pPr>
      <w:keepNext/>
      <w:numPr>
        <w:ilvl w:val="4"/>
        <w:numId w:val="6"/>
      </w:numPr>
      <w:spacing w:before="240" w:after="60"/>
      <w:ind w:left="1080" w:hanging="1080"/>
      <w:outlineLvl w:val="4"/>
    </w:pPr>
    <w:rPr>
      <w:b/>
      <w:bCs/>
      <w:i/>
      <w:iCs/>
      <w:sz w:val="26"/>
      <w:szCs w:val="26"/>
    </w:rPr>
  </w:style>
  <w:style w:type="paragraph" w:styleId="Titre6">
    <w:name w:val="heading 6"/>
    <w:basedOn w:val="Normal"/>
    <w:next w:val="Normal"/>
    <w:link w:val="Titre6Car"/>
    <w:qFormat/>
    <w:rsid w:val="000E00F3"/>
    <w:pPr>
      <w:keepNext/>
      <w:numPr>
        <w:ilvl w:val="5"/>
        <w:numId w:val="6"/>
      </w:numPr>
      <w:spacing w:before="240" w:after="60"/>
      <w:ind w:left="1080" w:hanging="1080"/>
      <w:outlineLvl w:val="5"/>
    </w:pPr>
    <w:rPr>
      <w:b/>
      <w:bCs/>
      <w:szCs w:val="22"/>
    </w:rPr>
  </w:style>
  <w:style w:type="paragraph" w:styleId="Titre7">
    <w:name w:val="heading 7"/>
    <w:basedOn w:val="Normal"/>
    <w:next w:val="Normal"/>
    <w:link w:val="Titre7Car"/>
    <w:qFormat/>
    <w:rsid w:val="000E00F3"/>
    <w:pPr>
      <w:keepNext/>
      <w:numPr>
        <w:ilvl w:val="6"/>
        <w:numId w:val="6"/>
      </w:numPr>
      <w:spacing w:before="240" w:after="60"/>
      <w:ind w:left="1440" w:hanging="1440"/>
      <w:outlineLvl w:val="6"/>
    </w:pPr>
    <w:rPr>
      <w:sz w:val="24"/>
      <w:szCs w:val="24"/>
    </w:rPr>
  </w:style>
  <w:style w:type="paragraph" w:styleId="Titre8">
    <w:name w:val="heading 8"/>
    <w:basedOn w:val="Normal"/>
    <w:next w:val="Normal"/>
    <w:link w:val="Titre8Car"/>
    <w:qFormat/>
    <w:rsid w:val="000E00F3"/>
    <w:pPr>
      <w:keepNext/>
      <w:numPr>
        <w:ilvl w:val="7"/>
        <w:numId w:val="6"/>
      </w:numPr>
      <w:tabs>
        <w:tab w:val="left" w:pos="1800"/>
      </w:tabs>
      <w:spacing w:before="240" w:after="60"/>
      <w:ind w:left="1800" w:hanging="1800"/>
      <w:outlineLvl w:val="7"/>
    </w:pPr>
    <w:rPr>
      <w:i/>
      <w:iCs/>
      <w:sz w:val="24"/>
      <w:szCs w:val="24"/>
    </w:rPr>
  </w:style>
  <w:style w:type="paragraph" w:styleId="Titre9">
    <w:name w:val="heading 9"/>
    <w:basedOn w:val="Normal"/>
    <w:next w:val="Normal"/>
    <w:link w:val="Titre9C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320"/>
        <w:tab w:val="right" w:pos="8640"/>
      </w:tabs>
    </w:pPr>
  </w:style>
  <w:style w:type="paragraph" w:styleId="Pieddepage">
    <w:name w:val="footer"/>
    <w:basedOn w:val="Normal"/>
    <w:pPr>
      <w:tabs>
        <w:tab w:val="center" w:pos="4320"/>
        <w:tab w:val="right" w:pos="8640"/>
      </w:tabs>
    </w:pPr>
  </w:style>
  <w:style w:type="character" w:styleId="Numrodepage">
    <w:name w:val="page number"/>
    <w:basedOn w:val="Policepardfaut"/>
  </w:style>
  <w:style w:type="character" w:styleId="Lienhypertexte">
    <w:name w:val="Hyperlink"/>
    <w:rsid w:val="0012580B"/>
    <w:rPr>
      <w:color w:val="0000FF"/>
      <w:u w:val="single"/>
    </w:rPr>
  </w:style>
  <w:style w:type="paragraph" w:styleId="Textedebulles">
    <w:name w:val="Balloon Text"/>
    <w:basedOn w:val="Normal"/>
    <w:semiHidden/>
    <w:rsid w:val="009336F7"/>
    <w:rPr>
      <w:rFonts w:ascii="Tahoma" w:hAnsi="Tahoma" w:cs="Tahoma"/>
      <w:sz w:val="16"/>
      <w:szCs w:val="16"/>
    </w:rPr>
  </w:style>
  <w:style w:type="character" w:customStyle="1" w:styleId="Titre2Car">
    <w:name w:val="Titre 2 Car"/>
    <w:link w:val="Titre2"/>
    <w:rsid w:val="00E11923"/>
    <w:rPr>
      <w:b/>
      <w:bCs/>
      <w:i/>
      <w:iCs/>
      <w:sz w:val="28"/>
      <w:szCs w:val="28"/>
      <w:lang w:eastAsia="en-US"/>
    </w:rPr>
  </w:style>
  <w:style w:type="character" w:customStyle="1" w:styleId="Titre3Car">
    <w:name w:val="Titre 3 Car"/>
    <w:link w:val="Titre3"/>
    <w:rsid w:val="002B191D"/>
    <w:rPr>
      <w:b/>
      <w:bCs/>
      <w:sz w:val="26"/>
      <w:szCs w:val="26"/>
      <w:lang w:eastAsia="en-US"/>
    </w:rPr>
  </w:style>
  <w:style w:type="character" w:customStyle="1" w:styleId="Titre4Car">
    <w:name w:val="Titre 4 Car"/>
    <w:link w:val="Titre4"/>
    <w:rsid w:val="000E00F3"/>
    <w:rPr>
      <w:b/>
      <w:bCs/>
      <w:sz w:val="28"/>
      <w:szCs w:val="28"/>
      <w:lang w:eastAsia="en-US"/>
    </w:rPr>
  </w:style>
  <w:style w:type="character" w:customStyle="1" w:styleId="Titre5Car">
    <w:name w:val="Titre 5 Car"/>
    <w:link w:val="Titre5"/>
    <w:rsid w:val="000E00F3"/>
    <w:rPr>
      <w:b/>
      <w:bCs/>
      <w:i/>
      <w:iCs/>
      <w:sz w:val="26"/>
      <w:szCs w:val="26"/>
      <w:lang w:eastAsia="en-US"/>
    </w:rPr>
  </w:style>
  <w:style w:type="character" w:customStyle="1" w:styleId="Titre6Car">
    <w:name w:val="Titre 6 Car"/>
    <w:link w:val="Titre6"/>
    <w:rsid w:val="000E00F3"/>
    <w:rPr>
      <w:b/>
      <w:bCs/>
      <w:sz w:val="22"/>
      <w:szCs w:val="22"/>
      <w:lang w:eastAsia="en-US"/>
    </w:rPr>
  </w:style>
  <w:style w:type="character" w:customStyle="1" w:styleId="Titre7Car">
    <w:name w:val="Titre 7 Car"/>
    <w:link w:val="Titre7"/>
    <w:rsid w:val="000E00F3"/>
    <w:rPr>
      <w:sz w:val="24"/>
      <w:szCs w:val="24"/>
      <w:lang w:eastAsia="en-US"/>
    </w:rPr>
  </w:style>
  <w:style w:type="character" w:customStyle="1" w:styleId="Titre8Car">
    <w:name w:val="Titre 8 Car"/>
    <w:link w:val="Titre8"/>
    <w:rsid w:val="000E00F3"/>
    <w:rPr>
      <w:i/>
      <w:iCs/>
      <w:sz w:val="24"/>
      <w:szCs w:val="24"/>
      <w:lang w:eastAsia="en-US"/>
    </w:rPr>
  </w:style>
  <w:style w:type="character" w:customStyle="1" w:styleId="Titre9Car">
    <w:name w:val="Titre 9 Car"/>
    <w:link w:val="Titre9"/>
    <w:rsid w:val="000E00F3"/>
    <w:rPr>
      <w:b/>
      <w:sz w:val="22"/>
      <w:szCs w:val="22"/>
      <w:lang w:eastAsia="en-US"/>
    </w:rPr>
  </w:style>
  <w:style w:type="character" w:styleId="Lienhypertextesuivi">
    <w:name w:val="FollowedHyperlink"/>
    <w:rsid w:val="003373EC"/>
    <w:rPr>
      <w:color w:val="800080"/>
      <w:u w:val="single"/>
    </w:rPr>
  </w:style>
  <w:style w:type="paragraph" w:customStyle="1" w:styleId="StyleHeading1Justified">
    <w:name w:val="Style Heading 1 + Justified"/>
    <w:basedOn w:val="Titre1"/>
    <w:rsid w:val="002B191D"/>
    <w:pPr>
      <w:jc w:val="both"/>
    </w:pPr>
    <w:rPr>
      <w:rFonts w:ascii="Times New Roman Bold" w:hAnsi="Times New Roman Bold" w:cs="Times New Roman"/>
      <w:szCs w:val="20"/>
    </w:rPr>
  </w:style>
  <w:style w:type="paragraph" w:styleId="Explorateurdedocument">
    <w:name w:val="Document Map"/>
    <w:basedOn w:val="Normal"/>
    <w:link w:val="ExplorateurdedocumentCar"/>
    <w:rsid w:val="00E11923"/>
    <w:rPr>
      <w:rFonts w:ascii="Tahoma" w:hAnsi="Tahoma" w:cs="Tahoma"/>
      <w:sz w:val="16"/>
      <w:szCs w:val="16"/>
    </w:rPr>
  </w:style>
  <w:style w:type="character" w:customStyle="1" w:styleId="ExplorateurdedocumentCar">
    <w:name w:val="Explorateur de document Car"/>
    <w:link w:val="Explorateurdedocument"/>
    <w:rsid w:val="00E11923"/>
    <w:rPr>
      <w:rFonts w:ascii="Tahoma" w:hAnsi="Tahoma" w:cs="Tahoma"/>
      <w:sz w:val="16"/>
      <w:szCs w:val="16"/>
      <w:lang w:eastAsia="en-US"/>
    </w:rPr>
  </w:style>
  <w:style w:type="paragraph" w:customStyle="1" w:styleId="SPIEreferencelisting">
    <w:name w:val="SPIE reference listing"/>
    <w:basedOn w:val="Normal"/>
    <w:uiPriority w:val="99"/>
    <w:rsid w:val="0080060A"/>
    <w:pPr>
      <w:numPr>
        <w:numId w:val="14"/>
      </w:numPr>
      <w:tabs>
        <w:tab w:val="clear" w:pos="720"/>
        <w:tab w:val="clear" w:pos="1080"/>
        <w:tab w:val="clear" w:pos="1440"/>
      </w:tabs>
      <w:overflowPunct/>
      <w:autoSpaceDE/>
      <w:autoSpaceDN/>
      <w:adjustRightInd/>
      <w:spacing w:before="0"/>
      <w:textAlignment w:val="auto"/>
    </w:pPr>
    <w:rPr>
      <w:rFonts w:eastAsia="Batang"/>
      <w:sz w:val="24"/>
      <w:szCs w:val="24"/>
    </w:rPr>
  </w:style>
  <w:style w:type="character" w:styleId="Textedelespacerserv">
    <w:name w:val="Placeholder Text"/>
    <w:basedOn w:val="Policepardfaut"/>
    <w:uiPriority w:val="67"/>
    <w:rsid w:val="000367C6"/>
    <w:rPr>
      <w:color w:val="808080"/>
    </w:rPr>
  </w:style>
  <w:style w:type="table" w:styleId="Grille">
    <w:name w:val="Table Grid"/>
    <w:basedOn w:val="TableauNormal"/>
    <w:rsid w:val="007618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gende">
    <w:name w:val="caption"/>
    <w:basedOn w:val="Normal"/>
    <w:next w:val="Normal"/>
    <w:unhideWhenUsed/>
    <w:qFormat/>
    <w:rsid w:val="00EC541C"/>
    <w:pPr>
      <w:spacing w:before="0" w:after="200"/>
    </w:pPr>
    <w:rPr>
      <w:b/>
      <w:bCs/>
      <w:color w:val="4F81BD" w:themeColor="accent1"/>
      <w:sz w:val="18"/>
      <w:szCs w:val="18"/>
    </w:rPr>
  </w:style>
  <w:style w:type="paragraph" w:styleId="NormalWeb">
    <w:name w:val="Normal (Web)"/>
    <w:basedOn w:val="Normal"/>
    <w:uiPriority w:val="99"/>
    <w:unhideWhenUsed/>
    <w:rsid w:val="00EC3E31"/>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Wassim.Hamidouche@insa-rennes.fr" TargetMode="External"/><Relationship Id="rId12" Type="http://schemas.openxmlformats.org/officeDocument/2006/relationships/hyperlink" Target="mailto:Mickael.Raulet@insa-rennes.fr" TargetMode="External"/><Relationship Id="rId13" Type="http://schemas.openxmlformats.org/officeDocument/2006/relationships/image" Target="media/image3.emf"/><Relationship Id="rId14" Type="http://schemas.openxmlformats.org/officeDocument/2006/relationships/hyperlink" Target="https://github.com/OpenHEVC/openHEVC" TargetMode="Externa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6B7CF-852C-074F-8E1F-5974C7438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1801</Words>
  <Characters>9909</Characters>
  <Application>Microsoft Macintosh Word</Application>
  <DocSecurity>0</DocSecurity>
  <Lines>82</Lines>
  <Paragraphs>23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11687</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dc:description/>
  <cp:lastModifiedBy>Wassim</cp:lastModifiedBy>
  <cp:revision>9</cp:revision>
  <dcterms:created xsi:type="dcterms:W3CDTF">2014-01-11T13:43:00Z</dcterms:created>
  <dcterms:modified xsi:type="dcterms:W3CDTF">2014-01-11T13:57:00Z</dcterms:modified>
</cp:coreProperties>
</file>