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E207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74393F">
            <w:pPr>
              <w:tabs>
                <w:tab w:val="left" w:pos="7200"/>
              </w:tabs>
              <w:spacing w:before="0"/>
              <w:rPr>
                <w:b/>
                <w:szCs w:val="22"/>
                <w:lang w:val="en-CA"/>
              </w:rPr>
            </w:pPr>
            <w:r>
              <w:rPr>
                <w:szCs w:val="22"/>
                <w:lang w:val="en-CA"/>
              </w:rPr>
              <w:t>1</w:t>
            </w:r>
            <w:r w:rsidR="00065039">
              <w:rPr>
                <w:szCs w:val="22"/>
                <w:lang w:val="en-CA"/>
              </w:rPr>
              <w:t>6</w:t>
            </w:r>
            <w:r w:rsidR="00630AA2" w:rsidRPr="005B217D">
              <w:rPr>
                <w:szCs w:val="22"/>
                <w:lang w:val="en-CA"/>
              </w:rPr>
              <w:t>th</w:t>
            </w:r>
            <w:r w:rsidR="00E61DAC" w:rsidRPr="005B217D">
              <w:rPr>
                <w:szCs w:val="22"/>
                <w:lang w:val="en-CA"/>
              </w:rPr>
              <w:t xml:space="preserve"> Meeting: </w:t>
            </w:r>
            <w:r w:rsidR="00065039">
              <w:rPr>
                <w:szCs w:val="22"/>
                <w:lang w:val="en-CA"/>
              </w:rPr>
              <w:t>San José</w:t>
            </w:r>
            <w:r w:rsidR="00B4194A" w:rsidRPr="00B4194A">
              <w:rPr>
                <w:szCs w:val="22"/>
                <w:lang w:val="en-CA"/>
              </w:rPr>
              <w:t xml:space="preserve">, </w:t>
            </w:r>
            <w:r w:rsidR="00065039">
              <w:rPr>
                <w:szCs w:val="22"/>
                <w:lang w:val="en-CA"/>
              </w:rPr>
              <w:t>US</w:t>
            </w:r>
            <w:r w:rsidR="00B4194A" w:rsidRPr="00B4194A">
              <w:rPr>
                <w:szCs w:val="22"/>
                <w:lang w:val="en-CA"/>
              </w:rPr>
              <w:t xml:space="preserve">, </w:t>
            </w:r>
            <w:r w:rsidR="00065039">
              <w:rPr>
                <w:szCs w:val="22"/>
                <w:lang w:val="en-CA"/>
              </w:rPr>
              <w:t>9</w:t>
            </w:r>
            <w:r w:rsidR="00FA139D">
              <w:rPr>
                <w:szCs w:val="22"/>
                <w:lang w:val="en-CA"/>
              </w:rPr>
              <w:t>–</w:t>
            </w:r>
            <w:r w:rsidR="00346148">
              <w:rPr>
                <w:szCs w:val="22"/>
                <w:lang w:val="en-CA"/>
              </w:rPr>
              <w:t>1</w:t>
            </w:r>
            <w:r w:rsidR="00065039">
              <w:rPr>
                <w:szCs w:val="22"/>
                <w:lang w:val="en-CA"/>
              </w:rPr>
              <w:t>7</w:t>
            </w:r>
            <w:r w:rsidR="00FA139D" w:rsidRPr="005E1AC6">
              <w:rPr>
                <w:szCs w:val="22"/>
                <w:lang w:val="en-CA"/>
              </w:rPr>
              <w:t xml:space="preserve"> </w:t>
            </w:r>
            <w:r w:rsidR="00065039">
              <w:rPr>
                <w:szCs w:val="22"/>
                <w:lang w:val="en-CA"/>
              </w:rPr>
              <w:t>Jan</w:t>
            </w:r>
            <w:r w:rsidR="00FA139D">
              <w:rPr>
                <w:szCs w:val="22"/>
                <w:lang w:val="en-CA"/>
              </w:rPr>
              <w:t>.</w:t>
            </w:r>
            <w:r w:rsidR="00FA139D" w:rsidRPr="005E1AC6">
              <w:rPr>
                <w:szCs w:val="22"/>
                <w:lang w:val="en-CA"/>
              </w:rPr>
              <w:t xml:space="preserve"> 201</w:t>
            </w:r>
            <w:r w:rsidR="00065039">
              <w:rPr>
                <w:szCs w:val="22"/>
                <w:lang w:val="en-CA"/>
              </w:rPr>
              <w:t>4</w:t>
            </w:r>
          </w:p>
        </w:tc>
        <w:tc>
          <w:tcPr>
            <w:tcW w:w="3168" w:type="dxa"/>
          </w:tcPr>
          <w:p w:rsidR="008A4B4C" w:rsidRPr="005B217D" w:rsidRDefault="00E61DAC" w:rsidP="000C1CB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65039">
              <w:rPr>
                <w:lang w:val="en-CA"/>
              </w:rPr>
              <w:t>P</w:t>
            </w:r>
            <w:r w:rsidR="000C1CB5">
              <w:rPr>
                <w:u w:val="single"/>
                <w:lang w:val="en-CA"/>
              </w:rPr>
              <w:t>0164</w:t>
            </w:r>
            <w:ins w:id="0" w:author="Krishna Rapaka" w:date="2014-01-09T15:29:00Z">
              <w:r w:rsidR="00CB786F">
                <w:rPr>
                  <w:u w:val="single"/>
                  <w:lang w:val="en-CA"/>
                </w:rPr>
                <w:t>_</w:t>
              </w:r>
            </w:ins>
            <w:ins w:id="1" w:author="Krishna Rapaka" w:date="2014-01-09T15:30:00Z">
              <w:r w:rsidR="00CB786F">
                <w:rPr>
                  <w:u w:val="single"/>
                  <w:lang w:val="en-CA"/>
                </w:rPr>
                <w:t>v</w:t>
              </w:r>
            </w:ins>
            <w:bookmarkStart w:id="2" w:name="_GoBack"/>
            <w:bookmarkEnd w:id="2"/>
            <w:ins w:id="3" w:author="Krishna Rapaka" w:date="2014-01-09T15:29:00Z">
              <w:r w:rsidR="001E4E0F">
                <w:rPr>
                  <w:u w:val="single"/>
                  <w:lang w:val="en-CA"/>
                </w:rPr>
                <w:t>2</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27485" w:rsidP="00637CEB">
            <w:pPr>
              <w:spacing w:before="60" w:after="60"/>
              <w:rPr>
                <w:b/>
                <w:szCs w:val="22"/>
                <w:lang w:val="en-CA"/>
              </w:rPr>
            </w:pPr>
            <w:r>
              <w:rPr>
                <w:b/>
                <w:szCs w:val="22"/>
                <w:lang w:val="en-CA"/>
              </w:rPr>
              <w:t>AHG</w:t>
            </w:r>
            <w:r w:rsidR="00637CEB">
              <w:rPr>
                <w:b/>
                <w:szCs w:val="22"/>
                <w:lang w:val="en-CA"/>
              </w:rPr>
              <w:t>13</w:t>
            </w:r>
            <w:r w:rsidR="00E02394">
              <w:rPr>
                <w:b/>
                <w:szCs w:val="22"/>
                <w:lang w:val="en-CA"/>
              </w:rPr>
              <w:t xml:space="preserve">: </w:t>
            </w:r>
            <w:r w:rsidR="00F81C00">
              <w:rPr>
                <w:b/>
                <w:szCs w:val="22"/>
                <w:lang w:val="en-CA"/>
              </w:rPr>
              <w:t>chroma phase offset for</w:t>
            </w:r>
            <w:r w:rsidR="000C1CB5">
              <w:rPr>
                <w:b/>
                <w:szCs w:val="22"/>
                <w:lang w:val="en-CA"/>
              </w:rPr>
              <w:t xml:space="preserve"> </w:t>
            </w:r>
            <w:r w:rsidR="00637CEB">
              <w:rPr>
                <w:b/>
                <w:szCs w:val="22"/>
                <w:lang w:val="en-CA"/>
              </w:rPr>
              <w:t>SHVC</w:t>
            </w:r>
            <w:r w:rsidR="00F81C00">
              <w:rPr>
                <w:b/>
                <w:szCs w:val="22"/>
                <w:lang w:val="en-CA"/>
              </w:rPr>
              <w:t xml:space="preserve"> resampling process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3434E8">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3434E8">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27485" w:rsidRDefault="00C95DAF" w:rsidP="003434E8">
            <w:pPr>
              <w:spacing w:before="60" w:after="60"/>
              <w:rPr>
                <w:szCs w:val="22"/>
                <w:lang w:val="en-CA"/>
              </w:rPr>
            </w:pPr>
            <w:r>
              <w:rPr>
                <w:szCs w:val="22"/>
                <w:lang w:val="en-CA"/>
              </w:rPr>
              <w:t xml:space="preserve">Krishna </w:t>
            </w:r>
            <w:r w:rsidR="00F27485">
              <w:rPr>
                <w:szCs w:val="22"/>
                <w:lang w:val="en-CA"/>
              </w:rPr>
              <w:t xml:space="preserve">Rapaka </w:t>
            </w:r>
          </w:p>
          <w:p w:rsidR="003434E8" w:rsidRDefault="003434E8" w:rsidP="003434E8">
            <w:pPr>
              <w:spacing w:before="60" w:after="60"/>
              <w:rPr>
                <w:szCs w:val="22"/>
                <w:lang w:val="en-CA"/>
              </w:rPr>
            </w:pPr>
            <w:r>
              <w:rPr>
                <w:szCs w:val="22"/>
                <w:lang w:val="en-CA"/>
              </w:rPr>
              <w:t>Jianle Chen</w:t>
            </w:r>
          </w:p>
          <w:p w:rsidR="00E61DAC" w:rsidRDefault="003434E8" w:rsidP="003434E8">
            <w:pPr>
              <w:spacing w:before="60" w:after="60"/>
              <w:rPr>
                <w:szCs w:val="22"/>
                <w:lang w:val="en-CA"/>
              </w:rPr>
            </w:pPr>
            <w:r w:rsidRPr="00B83902">
              <w:rPr>
                <w:szCs w:val="22"/>
                <w:lang w:val="en-CA"/>
              </w:rPr>
              <w:t>Marta Karczewicz</w:t>
            </w:r>
          </w:p>
          <w:p w:rsidR="00F27485" w:rsidRDefault="00F27485" w:rsidP="003434E8">
            <w:pPr>
              <w:spacing w:before="60" w:after="60"/>
              <w:rPr>
                <w:szCs w:val="22"/>
                <w:lang w:val="en-CA"/>
              </w:rPr>
            </w:pPr>
          </w:p>
          <w:p w:rsidR="00F27485" w:rsidRPr="005B217D" w:rsidRDefault="00F27485" w:rsidP="0056674B">
            <w:pPr>
              <w:spacing w:before="60" w:after="60"/>
              <w:rPr>
                <w:szCs w:val="22"/>
                <w:lang w:val="en-CA"/>
              </w:rPr>
            </w:pPr>
            <w:r>
              <w:rPr>
                <w:szCs w:val="22"/>
                <w:lang w:val="en-CA"/>
              </w:rPr>
              <w:t>5775 Morehouse Drive,</w:t>
            </w:r>
            <w:r w:rsidR="0056674B">
              <w:rPr>
                <w:szCs w:val="22"/>
                <w:lang w:val="en-CA"/>
              </w:rPr>
              <w:t xml:space="preserve"> </w:t>
            </w:r>
            <w:r>
              <w:rPr>
                <w:szCs w:val="22"/>
                <w:lang w:val="en-CA"/>
              </w:rPr>
              <w:t>San Diego, CA, 92121, U.S.A</w:t>
            </w:r>
          </w:p>
        </w:tc>
        <w:tc>
          <w:tcPr>
            <w:tcW w:w="900" w:type="dxa"/>
          </w:tcPr>
          <w:p w:rsidR="00E61DAC" w:rsidRPr="005B217D" w:rsidRDefault="00E61DAC">
            <w:pPr>
              <w:spacing w:before="60" w:after="60"/>
              <w:rPr>
                <w:szCs w:val="22"/>
                <w:lang w:val="en-CA"/>
              </w:rPr>
            </w:pPr>
            <w:r w:rsidRPr="005B217D">
              <w:rPr>
                <w:szCs w:val="22"/>
                <w:lang w:val="en-CA"/>
              </w:rPr>
              <w:t>Email:</w:t>
            </w:r>
          </w:p>
        </w:tc>
        <w:tc>
          <w:tcPr>
            <w:tcW w:w="3168" w:type="dxa"/>
          </w:tcPr>
          <w:p w:rsidR="00637CEB" w:rsidRDefault="00591555" w:rsidP="003434E8">
            <w:pPr>
              <w:spacing w:before="60" w:after="60"/>
            </w:pPr>
            <w:hyperlink r:id="rId11" w:history="1">
              <w:r w:rsidR="00637CEB" w:rsidRPr="00234929">
                <w:rPr>
                  <w:rStyle w:val="Hyperlink"/>
                </w:rPr>
                <w:t>krapaka@qti.qualcomm.com</w:t>
              </w:r>
            </w:hyperlink>
          </w:p>
          <w:p w:rsidR="003434E8" w:rsidRDefault="00591555" w:rsidP="003434E8">
            <w:pPr>
              <w:spacing w:before="60" w:after="60"/>
              <w:rPr>
                <w:szCs w:val="22"/>
                <w:lang w:val="en-CA"/>
              </w:rPr>
            </w:pPr>
            <w:hyperlink r:id="rId12" w:history="1">
              <w:r w:rsidR="003434E8" w:rsidRPr="00BE2EED">
                <w:rPr>
                  <w:rStyle w:val="Hyperlink"/>
                  <w:szCs w:val="22"/>
                  <w:lang w:val="en-CA"/>
                </w:rPr>
                <w:t>cjianle@qti.qualcomm.com</w:t>
              </w:r>
            </w:hyperlink>
          </w:p>
          <w:p w:rsidR="003434E8" w:rsidRDefault="00591555" w:rsidP="003434E8">
            <w:pPr>
              <w:spacing w:before="60" w:after="60"/>
              <w:rPr>
                <w:szCs w:val="22"/>
                <w:lang w:val="en-CA"/>
              </w:rPr>
            </w:pPr>
            <w:hyperlink r:id="rId13" w:history="1">
              <w:r w:rsidR="003434E8" w:rsidRPr="00BE2EED">
                <w:rPr>
                  <w:rStyle w:val="Hyperlink"/>
                  <w:szCs w:val="22"/>
                  <w:lang w:val="en-CA"/>
                </w:rPr>
                <w:t>martak@qti.qualcomm.com</w:t>
              </w:r>
            </w:hyperlink>
          </w:p>
          <w:p w:rsidR="00E61DAC" w:rsidRPr="005B217D" w:rsidRDefault="00E61DAC" w:rsidP="005952A5">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434E8">
            <w:pPr>
              <w:spacing w:before="60" w:after="60"/>
              <w:rPr>
                <w:szCs w:val="22"/>
                <w:lang w:val="en-CA"/>
              </w:rPr>
            </w:pPr>
            <w:r>
              <w:rPr>
                <w:szCs w:val="22"/>
                <w:lang w:val="en-CA"/>
              </w:rPr>
              <w:t>Qualcomm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B01F8D" w:rsidRDefault="00014ACD" w:rsidP="00807374">
      <w:pPr>
        <w:jc w:val="both"/>
        <w:rPr>
          <w:ins w:id="4" w:author="Krishna Rapaka" w:date="2014-01-08T10:53:00Z"/>
          <w:lang w:val="en-CA"/>
        </w:rPr>
      </w:pPr>
      <w:r w:rsidRPr="000C1CB5">
        <w:rPr>
          <w:lang w:val="en-CA"/>
        </w:rPr>
        <w:t>In this contribution, the coding performance impact of chroma sample position in SHVC resampling process are investigated. The test results shows that consideration of the actual chroma sample position in resampling process provides</w:t>
      </w:r>
      <w:r w:rsidR="000C1CB5" w:rsidRPr="000C1CB5">
        <w:rPr>
          <w:lang w:val="en-CA"/>
        </w:rPr>
        <w:t xml:space="preserve"> </w:t>
      </w:r>
      <w:r w:rsidR="000C1CB5" w:rsidRPr="000C1CB5">
        <w:rPr>
          <w:sz w:val="20"/>
        </w:rPr>
        <w:t>–</w:t>
      </w:r>
      <w:r w:rsidRPr="000C1CB5">
        <w:rPr>
          <w:lang w:val="en-CA"/>
        </w:rPr>
        <w:t>0.</w:t>
      </w:r>
      <w:r w:rsidR="000C1CB5" w:rsidRPr="000C1CB5">
        <w:rPr>
          <w:lang w:val="en-CA"/>
        </w:rPr>
        <w:t>1</w:t>
      </w:r>
      <w:r w:rsidRPr="000C1CB5">
        <w:rPr>
          <w:lang w:val="en-CA"/>
        </w:rPr>
        <w:t xml:space="preserve">% to </w:t>
      </w:r>
      <w:r w:rsidR="000C1CB5" w:rsidRPr="000C1CB5">
        <w:rPr>
          <w:sz w:val="20"/>
        </w:rPr>
        <w:t>–</w:t>
      </w:r>
      <w:r w:rsidRPr="000C1CB5">
        <w:rPr>
          <w:lang w:val="en-CA"/>
        </w:rPr>
        <w:t>0.</w:t>
      </w:r>
      <w:r w:rsidR="000C1CB5" w:rsidRPr="000C1CB5">
        <w:rPr>
          <w:lang w:val="en-CA"/>
        </w:rPr>
        <w:t>4</w:t>
      </w:r>
      <w:r w:rsidRPr="000C1CB5">
        <w:rPr>
          <w:lang w:val="en-CA"/>
        </w:rPr>
        <w:t xml:space="preserve">% </w:t>
      </w:r>
      <w:r w:rsidR="00EB24A2">
        <w:rPr>
          <w:lang w:val="en-CA"/>
        </w:rPr>
        <w:t xml:space="preserve">Luma BD rate saving, </w:t>
      </w:r>
      <w:r w:rsidRPr="000C1CB5">
        <w:rPr>
          <w:lang w:val="en-CA"/>
        </w:rPr>
        <w:t>compar</w:t>
      </w:r>
      <w:r w:rsidR="00EB24A2">
        <w:rPr>
          <w:lang w:val="en-CA"/>
        </w:rPr>
        <w:t>ed</w:t>
      </w:r>
      <w:r w:rsidRPr="000C1CB5">
        <w:rPr>
          <w:lang w:val="en-CA"/>
        </w:rPr>
        <w:t xml:space="preserve"> to </w:t>
      </w:r>
      <w:r w:rsidR="00EB24A2">
        <w:rPr>
          <w:lang w:val="en-CA"/>
        </w:rPr>
        <w:t xml:space="preserve">the </w:t>
      </w:r>
      <w:r w:rsidRPr="000C1CB5">
        <w:rPr>
          <w:lang w:val="en-CA"/>
        </w:rPr>
        <w:t>current SHVC, which assumes position “b” of chroma sample</w:t>
      </w:r>
      <w:r w:rsidR="00EB24A2">
        <w:rPr>
          <w:lang w:val="en-CA"/>
        </w:rPr>
        <w:t xml:space="preserve"> in </w:t>
      </w:r>
      <w:r w:rsidR="00EB24A2" w:rsidRPr="000C1CB5">
        <w:rPr>
          <w:lang w:val="en-CA"/>
        </w:rPr>
        <w:t>resampling process</w:t>
      </w:r>
      <w:r w:rsidRPr="000C1CB5">
        <w:rPr>
          <w:lang w:val="en-CA"/>
        </w:rPr>
        <w:t>.</w:t>
      </w:r>
      <w:r w:rsidRPr="00014ACD">
        <w:rPr>
          <w:lang w:val="en-CA"/>
        </w:rPr>
        <w:t xml:space="preserve"> </w:t>
      </w:r>
    </w:p>
    <w:p w:rsidR="001E1CC9" w:rsidRPr="00014ACD" w:rsidRDefault="001E1CC9" w:rsidP="00807374">
      <w:pPr>
        <w:jc w:val="both"/>
      </w:pPr>
      <w:ins w:id="5" w:author="Krishna Rapaka" w:date="2014-01-08T10:53:00Z">
        <w:r>
          <w:rPr>
            <w:lang w:val="en-CA"/>
          </w:rPr>
          <w:t>Additional</w:t>
        </w:r>
      </w:ins>
      <w:ins w:id="6" w:author="Krishna Rapaka" w:date="2014-01-08T10:54:00Z">
        <w:r>
          <w:rPr>
            <w:lang w:val="en-CA"/>
          </w:rPr>
          <w:t xml:space="preserve"> test results are provided that show </w:t>
        </w:r>
      </w:ins>
      <w:ins w:id="7" w:author="Krishna Rapaka" w:date="2014-01-08T10:56:00Z">
        <w:r w:rsidRPr="000C1CB5">
          <w:rPr>
            <w:sz w:val="20"/>
          </w:rPr>
          <w:t>–</w:t>
        </w:r>
        <w:r w:rsidRPr="000C1CB5">
          <w:rPr>
            <w:lang w:val="en-CA"/>
          </w:rPr>
          <w:t xml:space="preserve">0.1% to </w:t>
        </w:r>
        <w:r w:rsidRPr="000C1CB5">
          <w:rPr>
            <w:sz w:val="20"/>
          </w:rPr>
          <w:t>–</w:t>
        </w:r>
        <w:r>
          <w:rPr>
            <w:lang w:val="en-CA"/>
          </w:rPr>
          <w:t>1.0</w:t>
        </w:r>
        <w:r w:rsidRPr="000C1CB5">
          <w:rPr>
            <w:lang w:val="en-CA"/>
          </w:rPr>
          <w:t xml:space="preserve">% </w:t>
        </w:r>
        <w:r>
          <w:rPr>
            <w:lang w:val="en-CA"/>
          </w:rPr>
          <w:t xml:space="preserve">Luma BD rate saving, compared to when using </w:t>
        </w:r>
      </w:ins>
      <w:ins w:id="8" w:author="Krishna Rapaka" w:date="2014-01-08T10:57:00Z">
        <w:r>
          <w:rPr>
            <w:lang w:val="en-CA"/>
          </w:rPr>
          <w:t>position “a” for</w:t>
        </w:r>
        <w:r w:rsidRPr="000C1CB5">
          <w:rPr>
            <w:lang w:val="en-CA"/>
          </w:rPr>
          <w:t xml:space="preserve"> chroma sample</w:t>
        </w:r>
        <w:r>
          <w:rPr>
            <w:lang w:val="en-CA"/>
          </w:rPr>
          <w:t xml:space="preserve"> in </w:t>
        </w:r>
        <w:r w:rsidRPr="000C1CB5">
          <w:rPr>
            <w:lang w:val="en-CA"/>
          </w:rPr>
          <w:t>resampling process</w:t>
        </w:r>
      </w:ins>
      <w:ins w:id="9" w:author="Krishna Rapaka" w:date="2014-01-08T10:54:00Z">
        <w:r>
          <w:rPr>
            <w:lang w:val="en-CA"/>
          </w:rPr>
          <w:t xml:space="preserve"> </w:t>
        </w:r>
      </w:ins>
    </w:p>
    <w:p w:rsidR="00745F6B" w:rsidRPr="005B217D" w:rsidRDefault="00745F6B" w:rsidP="00E11923">
      <w:pPr>
        <w:pStyle w:val="Heading1"/>
        <w:rPr>
          <w:lang w:val="en-CA"/>
        </w:rPr>
      </w:pPr>
      <w:r w:rsidRPr="005B217D">
        <w:rPr>
          <w:lang w:val="en-CA"/>
        </w:rPr>
        <w:t xml:space="preserve">Introduction </w:t>
      </w:r>
    </w:p>
    <w:p w:rsidR="00EB24A2" w:rsidRPr="00F321E9" w:rsidRDefault="004F02EF" w:rsidP="00EB24A2">
      <w:pPr>
        <w:jc w:val="both"/>
        <w:rPr>
          <w:lang w:eastAsia="ko-KR"/>
        </w:rPr>
      </w:pPr>
      <w:r w:rsidRPr="00895E85">
        <w:rPr>
          <w:szCs w:val="22"/>
          <w:lang w:val="en-CA"/>
        </w:rPr>
        <w:t>In 4:2:0 color format</w:t>
      </w:r>
      <w:r>
        <w:rPr>
          <w:szCs w:val="22"/>
          <w:lang w:val="en-CA"/>
        </w:rPr>
        <w:t>,</w:t>
      </w:r>
      <w:r w:rsidRPr="00895E85">
        <w:rPr>
          <w:szCs w:val="22"/>
          <w:lang w:val="en-CA"/>
        </w:rPr>
        <w:t xml:space="preserve"> </w:t>
      </w:r>
      <w:r>
        <w:rPr>
          <w:szCs w:val="22"/>
          <w:lang w:val="en-CA"/>
        </w:rPr>
        <w:t>c</w:t>
      </w:r>
      <w:r w:rsidRPr="00895E85">
        <w:rPr>
          <w:szCs w:val="22"/>
          <w:lang w:val="en-CA"/>
        </w:rPr>
        <w:t xml:space="preserve">hroma samples </w:t>
      </w:r>
      <w:r>
        <w:rPr>
          <w:szCs w:val="22"/>
          <w:lang w:val="en-CA"/>
        </w:rPr>
        <w:t xml:space="preserve">location </w:t>
      </w:r>
      <w:r w:rsidRPr="00895E85">
        <w:rPr>
          <w:szCs w:val="22"/>
          <w:lang w:val="en-CA"/>
        </w:rPr>
        <w:t xml:space="preserve">relatively to </w:t>
      </w:r>
      <w:r>
        <w:rPr>
          <w:szCs w:val="22"/>
          <w:lang w:val="en-CA"/>
        </w:rPr>
        <w:t>l</w:t>
      </w:r>
      <w:r w:rsidRPr="00895E85">
        <w:rPr>
          <w:szCs w:val="22"/>
          <w:lang w:val="en-CA"/>
        </w:rPr>
        <w:t xml:space="preserve">uma samples can be one of </w:t>
      </w:r>
      <w:r>
        <w:rPr>
          <w:szCs w:val="22"/>
          <w:lang w:val="en-CA"/>
        </w:rPr>
        <w:t xml:space="preserve">the </w:t>
      </w:r>
      <w:r w:rsidRPr="00895E85">
        <w:rPr>
          <w:szCs w:val="22"/>
          <w:lang w:val="en-CA"/>
        </w:rPr>
        <w:t xml:space="preserve">6 </w:t>
      </w:r>
      <w:r>
        <w:rPr>
          <w:szCs w:val="22"/>
          <w:lang w:val="en-CA"/>
        </w:rPr>
        <w:t xml:space="preserve">cases, as </w:t>
      </w:r>
      <w:r w:rsidRPr="00895E85">
        <w:rPr>
          <w:szCs w:val="22"/>
          <w:lang w:val="en-CA"/>
        </w:rPr>
        <w:t xml:space="preserve">shown in </w:t>
      </w:r>
      <w:r>
        <w:rPr>
          <w:szCs w:val="22"/>
          <w:lang w:val="en-CA"/>
        </w:rPr>
        <w:fldChar w:fldCharType="begin"/>
      </w:r>
      <w:r>
        <w:rPr>
          <w:szCs w:val="22"/>
          <w:lang w:val="en-CA"/>
        </w:rPr>
        <w:instrText xml:space="preserve"> REF _Ref376457209 \h </w:instrText>
      </w:r>
      <w:r>
        <w:rPr>
          <w:szCs w:val="22"/>
          <w:lang w:val="en-CA"/>
        </w:rPr>
      </w:r>
      <w:r>
        <w:rPr>
          <w:szCs w:val="22"/>
          <w:lang w:val="en-CA"/>
        </w:rPr>
        <w:fldChar w:fldCharType="separate"/>
      </w:r>
      <w:r w:rsidRPr="009E3B9A">
        <w:t xml:space="preserve">Figure </w:t>
      </w:r>
      <w:r w:rsidRPr="009E3B9A">
        <w:rPr>
          <w:noProof/>
        </w:rPr>
        <w:t>1</w:t>
      </w:r>
      <w:r>
        <w:rPr>
          <w:szCs w:val="22"/>
          <w:lang w:val="en-CA"/>
        </w:rPr>
        <w:fldChar w:fldCharType="end"/>
      </w:r>
      <w:r w:rsidRPr="00895E85">
        <w:rPr>
          <w:szCs w:val="22"/>
          <w:lang w:val="en-CA"/>
        </w:rPr>
        <w:t xml:space="preserve">. </w:t>
      </w:r>
      <w:r w:rsidR="00EB24A2">
        <w:rPr>
          <w:lang w:eastAsia="ko-KR"/>
        </w:rPr>
        <w:t>Among the 6 cases, i</w:t>
      </w:r>
      <w:r w:rsidR="00EB24A2" w:rsidRPr="00431107">
        <w:rPr>
          <w:lang w:eastAsia="ko-KR"/>
        </w:rPr>
        <w:t xml:space="preserve">t’s asserted that the position “b” and “d” are mostly used chroma sample position </w:t>
      </w:r>
      <w:r w:rsidR="00EB24A2" w:rsidRPr="00B80DE4">
        <w:rPr>
          <w:lang w:eastAsia="ko-KR"/>
        </w:rPr>
        <w:t xml:space="preserve">4:2:0 </w:t>
      </w:r>
      <w:r w:rsidR="00EB24A2">
        <w:rPr>
          <w:lang w:eastAsia="ko-KR"/>
        </w:rPr>
        <w:t xml:space="preserve">format </w:t>
      </w:r>
      <w:r w:rsidR="00EB24A2" w:rsidRPr="00B80DE4">
        <w:rPr>
          <w:lang w:eastAsia="ko-KR"/>
        </w:rPr>
        <w:t>video</w:t>
      </w:r>
      <w:r w:rsidR="00EB24A2">
        <w:rPr>
          <w:lang w:eastAsia="ko-KR"/>
        </w:rPr>
        <w:fldChar w:fldCharType="begin"/>
      </w:r>
      <w:r w:rsidR="00EB24A2">
        <w:rPr>
          <w:lang w:eastAsia="ko-KR"/>
        </w:rPr>
        <w:instrText xml:space="preserve"> REF _Ref376472789 \r \h </w:instrText>
      </w:r>
      <w:r w:rsidR="00EB24A2">
        <w:rPr>
          <w:lang w:eastAsia="ko-KR"/>
        </w:rPr>
      </w:r>
      <w:r w:rsidR="00EB24A2">
        <w:rPr>
          <w:lang w:eastAsia="ko-KR"/>
        </w:rPr>
        <w:fldChar w:fldCharType="separate"/>
      </w:r>
      <w:r w:rsidR="00EB24A2">
        <w:rPr>
          <w:lang w:eastAsia="ko-KR"/>
        </w:rPr>
        <w:t>[1]</w:t>
      </w:r>
      <w:r w:rsidR="00EB24A2">
        <w:rPr>
          <w:lang w:eastAsia="ko-KR"/>
        </w:rPr>
        <w:fldChar w:fldCharType="end"/>
      </w:r>
      <w:r w:rsidR="00EB24A2" w:rsidRPr="00431107">
        <w:rPr>
          <w:lang w:eastAsia="ko-KR"/>
        </w:rPr>
        <w:t>.</w:t>
      </w:r>
    </w:p>
    <w:p w:rsidR="00EB24A2" w:rsidRDefault="004F02EF" w:rsidP="004F02EF">
      <w:pPr>
        <w:jc w:val="both"/>
        <w:rPr>
          <w:lang w:eastAsia="de-DE"/>
        </w:rPr>
      </w:pPr>
      <w:r w:rsidRPr="004F02EF">
        <w:rPr>
          <w:szCs w:val="22"/>
          <w:lang w:val="en-CA"/>
        </w:rPr>
        <w:t>The chroma position during 4:4:4 to 4:2:</w:t>
      </w:r>
      <w:r>
        <w:rPr>
          <w:szCs w:val="22"/>
          <w:lang w:val="en-CA"/>
        </w:rPr>
        <w:t xml:space="preserve">0 conversion is not necessary in the scope of video codec </w:t>
      </w:r>
      <w:r w:rsidR="00FC4576">
        <w:rPr>
          <w:szCs w:val="22"/>
          <w:lang w:val="en-CA"/>
        </w:rPr>
        <w:t>so that</w:t>
      </w:r>
      <w:r>
        <w:rPr>
          <w:szCs w:val="22"/>
          <w:lang w:val="en-CA"/>
        </w:rPr>
        <w:t xml:space="preserve"> it’s not specified as mandatory information in HEVC standard</w:t>
      </w:r>
      <w:r w:rsidR="00FC4576">
        <w:rPr>
          <w:szCs w:val="22"/>
          <w:lang w:val="en-CA"/>
        </w:rPr>
        <w:t xml:space="preserve"> decoding process</w:t>
      </w:r>
      <w:r>
        <w:rPr>
          <w:szCs w:val="22"/>
          <w:lang w:val="en-CA"/>
        </w:rPr>
        <w:t>.</w:t>
      </w:r>
      <w:r w:rsidR="00FC4576">
        <w:rPr>
          <w:szCs w:val="22"/>
          <w:lang w:val="en-CA"/>
        </w:rPr>
        <w:t xml:space="preserve"> </w:t>
      </w:r>
      <w:r w:rsidR="00EB24A2">
        <w:rPr>
          <w:szCs w:val="22"/>
          <w:lang w:val="en-CA"/>
        </w:rPr>
        <w:t>While t</w:t>
      </w:r>
      <w:r>
        <w:rPr>
          <w:szCs w:val="22"/>
          <w:lang w:val="en-CA"/>
        </w:rPr>
        <w:t>he chroma sample position is needed</w:t>
      </w:r>
      <w:r w:rsidR="00FC4576">
        <w:rPr>
          <w:szCs w:val="22"/>
          <w:lang w:val="en-CA"/>
        </w:rPr>
        <w:t xml:space="preserve"> as mandatory information</w:t>
      </w:r>
      <w:r>
        <w:rPr>
          <w:szCs w:val="22"/>
          <w:lang w:val="en-CA"/>
        </w:rPr>
        <w:t xml:space="preserve"> to derive the accurate reference layer sample location in SHVC resampling process. </w:t>
      </w:r>
      <w:r w:rsidRPr="00895E85">
        <w:rPr>
          <w:szCs w:val="22"/>
          <w:lang w:val="en-CA"/>
        </w:rPr>
        <w:t xml:space="preserve">In current </w:t>
      </w:r>
      <w:r>
        <w:rPr>
          <w:szCs w:val="22"/>
          <w:lang w:val="en-CA"/>
        </w:rPr>
        <w:t xml:space="preserve">SHVC </w:t>
      </w:r>
      <w:r w:rsidRPr="00895E85">
        <w:rPr>
          <w:szCs w:val="22"/>
          <w:lang w:val="en-CA"/>
        </w:rPr>
        <w:t xml:space="preserve">specification draft </w:t>
      </w:r>
      <w:r>
        <w:rPr>
          <w:szCs w:val="22"/>
          <w:lang w:val="en-CA"/>
        </w:rPr>
        <w:t xml:space="preserve">and reference software, </w:t>
      </w:r>
      <w:r>
        <w:rPr>
          <w:lang w:eastAsia="de-DE"/>
        </w:rPr>
        <w:t>position “b” (half luma sample shift vertically, no shift horizontally) is used in the resampling process since it’s asserted as default chroma sample position.</w:t>
      </w:r>
      <w:r w:rsidR="0084349A">
        <w:rPr>
          <w:lang w:eastAsia="de-DE"/>
        </w:rPr>
        <w:t xml:space="preserve"> </w:t>
      </w:r>
    </w:p>
    <w:p w:rsidR="004F02EF" w:rsidRDefault="0084349A" w:rsidP="004F02EF">
      <w:pPr>
        <w:jc w:val="both"/>
        <w:rPr>
          <w:szCs w:val="22"/>
          <w:lang w:val="en-CA"/>
        </w:rPr>
      </w:pPr>
      <w:r>
        <w:rPr>
          <w:lang w:eastAsia="de-DE"/>
        </w:rPr>
        <w:t xml:space="preserve">It was discussed for several times </w:t>
      </w:r>
      <w:r w:rsidR="00EB24A2">
        <w:rPr>
          <w:lang w:eastAsia="de-DE"/>
        </w:rPr>
        <w:t xml:space="preserve">in the past JCTVC meetings </w:t>
      </w:r>
      <w:r>
        <w:rPr>
          <w:lang w:eastAsia="de-DE"/>
        </w:rPr>
        <w:t xml:space="preserve">whether it’s needed to consider accurate chroma sample position in resampling process. However no </w:t>
      </w:r>
      <w:r w:rsidR="00FC4576">
        <w:rPr>
          <w:lang w:eastAsia="de-DE"/>
        </w:rPr>
        <w:t xml:space="preserve">concrete </w:t>
      </w:r>
      <w:r>
        <w:rPr>
          <w:lang w:eastAsia="de-DE"/>
        </w:rPr>
        <w:t xml:space="preserve">decision </w:t>
      </w:r>
      <w:r w:rsidR="00FC4576">
        <w:rPr>
          <w:lang w:eastAsia="de-DE"/>
        </w:rPr>
        <w:t>was</w:t>
      </w:r>
      <w:r>
        <w:rPr>
          <w:lang w:eastAsia="de-DE"/>
        </w:rPr>
        <w:t xml:space="preserve"> made </w:t>
      </w:r>
      <w:r w:rsidR="00FC4576">
        <w:rPr>
          <w:lang w:eastAsia="de-DE"/>
        </w:rPr>
        <w:t xml:space="preserve">on this topic </w:t>
      </w:r>
      <w:r>
        <w:rPr>
          <w:lang w:eastAsia="de-DE"/>
        </w:rPr>
        <w:t>due to the lack of appropriate test results.</w:t>
      </w:r>
    </w:p>
    <w:p w:rsidR="004F02EF" w:rsidRDefault="004F02EF" w:rsidP="004F02EF">
      <w:pPr>
        <w:jc w:val="both"/>
        <w:rPr>
          <w:szCs w:val="22"/>
          <w:lang w:val="en-CA"/>
        </w:rPr>
      </w:pPr>
      <w:r>
        <w:rPr>
          <w:szCs w:val="22"/>
          <w:lang w:val="en-CA"/>
        </w:rPr>
        <w:t xml:space="preserve">In this contribution, the coding impact </w:t>
      </w:r>
      <w:r w:rsidR="00462D9B">
        <w:rPr>
          <w:szCs w:val="22"/>
          <w:lang w:val="en-CA"/>
        </w:rPr>
        <w:t>of</w:t>
      </w:r>
      <w:r>
        <w:rPr>
          <w:szCs w:val="22"/>
          <w:lang w:val="en-CA"/>
        </w:rPr>
        <w:t xml:space="preserve"> using </w:t>
      </w:r>
      <w:r w:rsidR="00EB24A2">
        <w:rPr>
          <w:szCs w:val="22"/>
          <w:lang w:val="en-CA"/>
        </w:rPr>
        <w:t xml:space="preserve">the </w:t>
      </w:r>
      <w:r>
        <w:rPr>
          <w:szCs w:val="22"/>
          <w:lang w:val="en-CA"/>
        </w:rPr>
        <w:t xml:space="preserve">accurate chroma sample position </w:t>
      </w:r>
      <w:r w:rsidR="00462D9B">
        <w:rPr>
          <w:szCs w:val="22"/>
          <w:lang w:val="en-CA"/>
        </w:rPr>
        <w:t>during resampling</w:t>
      </w:r>
      <w:r w:rsidR="0084349A">
        <w:rPr>
          <w:szCs w:val="22"/>
          <w:lang w:val="en-CA"/>
        </w:rPr>
        <w:t xml:space="preserve"> process</w:t>
      </w:r>
      <w:r w:rsidR="00462D9B">
        <w:rPr>
          <w:szCs w:val="22"/>
          <w:lang w:val="en-CA"/>
        </w:rPr>
        <w:t xml:space="preserve"> </w:t>
      </w:r>
      <w:r>
        <w:rPr>
          <w:szCs w:val="22"/>
          <w:lang w:val="en-CA"/>
        </w:rPr>
        <w:t xml:space="preserve">is </w:t>
      </w:r>
      <w:r w:rsidR="0084349A">
        <w:rPr>
          <w:szCs w:val="22"/>
          <w:lang w:val="en-CA"/>
        </w:rPr>
        <w:t>evaluated</w:t>
      </w:r>
      <w:r w:rsidR="00462D9B">
        <w:rPr>
          <w:szCs w:val="22"/>
          <w:lang w:val="en-CA"/>
        </w:rPr>
        <w:t>.</w:t>
      </w:r>
    </w:p>
    <w:p w:rsidR="004F02EF" w:rsidRPr="009E3B9A" w:rsidRDefault="004F02EF" w:rsidP="004F02EF">
      <w:pPr>
        <w:jc w:val="center"/>
        <w:rPr>
          <w:szCs w:val="22"/>
          <w:lang w:val="en-CA"/>
        </w:rPr>
      </w:pPr>
      <w:r w:rsidRPr="009E3B9A">
        <w:rPr>
          <w:noProof/>
          <w:szCs w:val="22"/>
        </w:rPr>
        <w:lastRenderedPageBreak/>
        <w:drawing>
          <wp:inline distT="0" distB="0" distL="0" distR="0" wp14:anchorId="1FE1EDF4" wp14:editId="39727B17">
            <wp:extent cx="3363150" cy="3446060"/>
            <wp:effectExtent l="0" t="0" r="889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3323" cy="3446238"/>
                    </a:xfrm>
                    <a:prstGeom prst="rect">
                      <a:avLst/>
                    </a:prstGeom>
                    <a:noFill/>
                    <a:ln>
                      <a:noFill/>
                    </a:ln>
                  </pic:spPr>
                </pic:pic>
              </a:graphicData>
            </a:graphic>
          </wp:inline>
        </w:drawing>
      </w:r>
    </w:p>
    <w:p w:rsidR="004F02EF" w:rsidRDefault="004F02EF" w:rsidP="004F02EF">
      <w:pPr>
        <w:pStyle w:val="Caption"/>
        <w:jc w:val="center"/>
        <w:rPr>
          <w:color w:val="auto"/>
          <w:lang w:eastAsia="ko-KR"/>
        </w:rPr>
      </w:pPr>
      <w:bookmarkStart w:id="10" w:name="_Ref376457209"/>
      <w:r w:rsidRPr="009E3B9A">
        <w:rPr>
          <w:color w:val="auto"/>
        </w:rPr>
        <w:t xml:space="preserve">Figure </w:t>
      </w:r>
      <w:r w:rsidRPr="009E3B9A">
        <w:rPr>
          <w:color w:val="auto"/>
        </w:rPr>
        <w:fldChar w:fldCharType="begin"/>
      </w:r>
      <w:r w:rsidRPr="009E3B9A">
        <w:rPr>
          <w:color w:val="auto"/>
        </w:rPr>
        <w:instrText xml:space="preserve"> SEQ Figure \* ARABIC </w:instrText>
      </w:r>
      <w:r w:rsidRPr="009E3B9A">
        <w:rPr>
          <w:color w:val="auto"/>
        </w:rPr>
        <w:fldChar w:fldCharType="separate"/>
      </w:r>
      <w:r w:rsidRPr="009E3B9A">
        <w:rPr>
          <w:noProof/>
          <w:color w:val="auto"/>
        </w:rPr>
        <w:t>1</w:t>
      </w:r>
      <w:r w:rsidRPr="009E3B9A">
        <w:rPr>
          <w:color w:val="auto"/>
        </w:rPr>
        <w:fldChar w:fldCharType="end"/>
      </w:r>
      <w:bookmarkEnd w:id="10"/>
      <w:r w:rsidRPr="009E3B9A">
        <w:rPr>
          <w:color w:val="auto"/>
        </w:rPr>
        <w:t xml:space="preserve"> </w:t>
      </w:r>
      <w:r w:rsidRPr="009E3B9A">
        <w:rPr>
          <w:color w:val="auto"/>
          <w:lang w:eastAsia="ko-KR"/>
        </w:rPr>
        <w:t>Chroma samples location relatively to Luma samples in 4:2:0 color format.</w:t>
      </w:r>
    </w:p>
    <w:p w:rsidR="00634892" w:rsidRDefault="00634892" w:rsidP="00634892">
      <w:pPr>
        <w:pStyle w:val="Heading1"/>
        <w:rPr>
          <w:lang w:val="en-CA"/>
        </w:rPr>
      </w:pPr>
      <w:r>
        <w:rPr>
          <w:lang w:val="en-CA"/>
        </w:rPr>
        <w:t>Simulation and discussions</w:t>
      </w:r>
    </w:p>
    <w:p w:rsidR="008304BB" w:rsidRDefault="008304BB" w:rsidP="008304BB">
      <w:pPr>
        <w:pStyle w:val="Heading2"/>
        <w:rPr>
          <w:lang w:val="en-CA"/>
        </w:rPr>
      </w:pPr>
      <w:r>
        <w:rPr>
          <w:lang w:val="en-CA"/>
        </w:rPr>
        <w:t xml:space="preserve">Generation of the </w:t>
      </w:r>
      <w:r w:rsidR="00DC37E8">
        <w:rPr>
          <w:lang w:val="en-CA"/>
        </w:rPr>
        <w:t>420 sequence with different chroma sample location</w:t>
      </w:r>
    </w:p>
    <w:p w:rsidR="008304BB" w:rsidRDefault="00462D9B" w:rsidP="008304BB">
      <w:pPr>
        <w:jc w:val="both"/>
        <w:rPr>
          <w:szCs w:val="22"/>
          <w:lang w:val="en-CA"/>
        </w:rPr>
      </w:pPr>
      <w:r w:rsidRPr="00462D9B">
        <w:rPr>
          <w:szCs w:val="22"/>
          <w:lang w:val="en-CA"/>
        </w:rPr>
        <w:t>The sequences</w:t>
      </w:r>
      <w:r>
        <w:rPr>
          <w:szCs w:val="22"/>
          <w:lang w:val="en-CA"/>
        </w:rPr>
        <w:t xml:space="preserve"> of all 6 chroma positions, as</w:t>
      </w:r>
      <w:r w:rsidRPr="00462D9B">
        <w:rPr>
          <w:szCs w:val="22"/>
          <w:lang w:val="en-CA"/>
        </w:rPr>
        <w:t xml:space="preserve"> </w:t>
      </w:r>
      <w:r>
        <w:rPr>
          <w:szCs w:val="22"/>
          <w:lang w:val="en-CA"/>
        </w:rPr>
        <w:t xml:space="preserve">shown </w:t>
      </w:r>
      <w:r w:rsidR="00EB24A2">
        <w:rPr>
          <w:szCs w:val="22"/>
          <w:lang w:val="en-CA"/>
        </w:rPr>
        <w:t xml:space="preserve">in </w:t>
      </w:r>
      <w:r>
        <w:rPr>
          <w:szCs w:val="22"/>
          <w:lang w:val="en-CA"/>
        </w:rPr>
        <w:fldChar w:fldCharType="begin"/>
      </w:r>
      <w:r>
        <w:rPr>
          <w:szCs w:val="22"/>
          <w:lang w:val="en-CA"/>
        </w:rPr>
        <w:instrText xml:space="preserve"> REF _Ref376457209 \h </w:instrText>
      </w:r>
      <w:r>
        <w:rPr>
          <w:szCs w:val="22"/>
          <w:lang w:val="en-CA"/>
        </w:rPr>
      </w:r>
      <w:r>
        <w:rPr>
          <w:szCs w:val="22"/>
          <w:lang w:val="en-CA"/>
        </w:rPr>
        <w:fldChar w:fldCharType="separate"/>
      </w:r>
      <w:r w:rsidRPr="009E3B9A">
        <w:t xml:space="preserve">Figure </w:t>
      </w:r>
      <w:r w:rsidRPr="009E3B9A">
        <w:rPr>
          <w:noProof/>
        </w:rPr>
        <w:t>1</w:t>
      </w:r>
      <w:r>
        <w:rPr>
          <w:szCs w:val="22"/>
          <w:lang w:val="en-CA"/>
        </w:rPr>
        <w:fldChar w:fldCharType="end"/>
      </w:r>
      <w:r w:rsidR="00D51F8C">
        <w:rPr>
          <w:szCs w:val="22"/>
          <w:lang w:val="en-CA"/>
        </w:rPr>
        <w:t xml:space="preserve">, </w:t>
      </w:r>
      <w:r w:rsidRPr="00462D9B">
        <w:rPr>
          <w:szCs w:val="22"/>
          <w:lang w:val="en-CA"/>
        </w:rPr>
        <w:t xml:space="preserve">are </w:t>
      </w:r>
      <w:r>
        <w:rPr>
          <w:szCs w:val="22"/>
          <w:lang w:val="en-CA"/>
        </w:rPr>
        <w:t xml:space="preserve">generated </w:t>
      </w:r>
      <w:r w:rsidRPr="00462D9B">
        <w:rPr>
          <w:szCs w:val="22"/>
          <w:lang w:val="en-CA"/>
        </w:rPr>
        <w:t xml:space="preserve">from </w:t>
      </w:r>
      <w:r>
        <w:rPr>
          <w:szCs w:val="22"/>
          <w:lang w:val="en-CA"/>
        </w:rPr>
        <w:t xml:space="preserve">original </w:t>
      </w:r>
      <w:r w:rsidRPr="00462D9B">
        <w:rPr>
          <w:szCs w:val="22"/>
          <w:lang w:val="en-CA"/>
        </w:rPr>
        <w:t>4:4:4 format</w:t>
      </w:r>
      <w:r>
        <w:rPr>
          <w:szCs w:val="22"/>
          <w:lang w:val="en-CA"/>
        </w:rPr>
        <w:t xml:space="preserve"> sequences which are used by JCTVC for HEVC range extension development</w:t>
      </w:r>
      <w:r w:rsidRPr="00462D9B">
        <w:rPr>
          <w:szCs w:val="22"/>
          <w:lang w:val="en-CA"/>
        </w:rPr>
        <w:t>.</w:t>
      </w:r>
      <w:r w:rsidR="00765520">
        <w:rPr>
          <w:szCs w:val="22"/>
          <w:lang w:val="en-CA"/>
        </w:rPr>
        <w:t xml:space="preserve"> The </w:t>
      </w:r>
      <w:r w:rsidR="00EB24A2">
        <w:rPr>
          <w:szCs w:val="22"/>
          <w:lang w:val="en-CA"/>
        </w:rPr>
        <w:t xml:space="preserve">2D </w:t>
      </w:r>
      <w:r w:rsidR="00765520">
        <w:rPr>
          <w:szCs w:val="22"/>
          <w:lang w:val="en-CA"/>
        </w:rPr>
        <w:t xml:space="preserve">separable 12-tap SHM4.0 </w:t>
      </w:r>
      <w:r w:rsidR="00675EF6">
        <w:rPr>
          <w:szCs w:val="22"/>
          <w:lang w:val="en-CA"/>
        </w:rPr>
        <w:t>downsampler</w:t>
      </w:r>
      <w:r w:rsidR="000C1CB5">
        <w:rPr>
          <w:szCs w:val="22"/>
          <w:lang w:val="en-CA"/>
        </w:rPr>
        <w:t xml:space="preserve"> </w:t>
      </w:r>
      <w:r w:rsidR="00B80DE4">
        <w:rPr>
          <w:szCs w:val="22"/>
          <w:lang w:val="en-CA"/>
        </w:rPr>
        <w:fldChar w:fldCharType="begin"/>
      </w:r>
      <w:r w:rsidR="00B80DE4">
        <w:rPr>
          <w:szCs w:val="22"/>
          <w:lang w:val="en-CA"/>
        </w:rPr>
        <w:instrText xml:space="preserve"> REF _Ref376472901 \r \h </w:instrText>
      </w:r>
      <w:r w:rsidR="00B80DE4">
        <w:rPr>
          <w:szCs w:val="22"/>
          <w:lang w:val="en-CA"/>
        </w:rPr>
      </w:r>
      <w:r w:rsidR="00B80DE4">
        <w:rPr>
          <w:szCs w:val="22"/>
          <w:lang w:val="en-CA"/>
        </w:rPr>
        <w:fldChar w:fldCharType="separate"/>
      </w:r>
      <w:r w:rsidR="00B80DE4">
        <w:rPr>
          <w:szCs w:val="22"/>
          <w:lang w:val="en-CA"/>
        </w:rPr>
        <w:t>[2]</w:t>
      </w:r>
      <w:r w:rsidR="00B80DE4">
        <w:rPr>
          <w:szCs w:val="22"/>
          <w:lang w:val="en-CA"/>
        </w:rPr>
        <w:fldChar w:fldCharType="end"/>
      </w:r>
      <w:r w:rsidR="00675EF6">
        <w:rPr>
          <w:szCs w:val="22"/>
          <w:lang w:val="en-CA"/>
        </w:rPr>
        <w:t xml:space="preserve"> </w:t>
      </w:r>
      <w:r w:rsidR="00765520">
        <w:rPr>
          <w:szCs w:val="22"/>
          <w:lang w:val="en-CA"/>
        </w:rPr>
        <w:t>is used to downscale the Cb and Cr component</w:t>
      </w:r>
      <w:r w:rsidR="00D51F8C">
        <w:rPr>
          <w:szCs w:val="22"/>
          <w:lang w:val="en-CA"/>
        </w:rPr>
        <w:t>s</w:t>
      </w:r>
      <w:r w:rsidR="00765520">
        <w:rPr>
          <w:szCs w:val="22"/>
          <w:lang w:val="en-CA"/>
        </w:rPr>
        <w:t xml:space="preserve"> of the 4:4:4 format sequences</w:t>
      </w:r>
      <w:r w:rsidR="00EB24A2">
        <w:rPr>
          <w:szCs w:val="22"/>
          <w:lang w:val="en-CA"/>
        </w:rPr>
        <w:t xml:space="preserve"> to form the 4:2:0 sequence</w:t>
      </w:r>
      <w:r w:rsidR="00765520">
        <w:rPr>
          <w:szCs w:val="22"/>
          <w:lang w:val="en-CA"/>
        </w:rPr>
        <w:t xml:space="preserve">. </w:t>
      </w:r>
      <w:r w:rsidR="00675EF6">
        <w:rPr>
          <w:szCs w:val="22"/>
          <w:lang w:val="en-CA"/>
        </w:rPr>
        <w:t>The generated 4:2:0 format sequences are used as enhancement layer input. Then the 4:2:0 format sequence are</w:t>
      </w:r>
      <w:r w:rsidR="000208EB">
        <w:rPr>
          <w:szCs w:val="22"/>
          <w:lang w:val="en-CA"/>
        </w:rPr>
        <w:t xml:space="preserve"> twice</w:t>
      </w:r>
      <w:r w:rsidR="00675EF6">
        <w:rPr>
          <w:szCs w:val="22"/>
          <w:lang w:val="en-CA"/>
        </w:rPr>
        <w:t xml:space="preserve"> downscaled with SHM4.0 downsampler </w:t>
      </w:r>
      <w:r w:rsidR="00BD2C9B">
        <w:rPr>
          <w:szCs w:val="22"/>
          <w:lang w:val="en-CA"/>
        </w:rPr>
        <w:t xml:space="preserve">by considering the accurate chroma sample position </w:t>
      </w:r>
      <w:r w:rsidR="00675EF6">
        <w:rPr>
          <w:szCs w:val="22"/>
          <w:lang w:val="en-CA"/>
        </w:rPr>
        <w:t xml:space="preserve">to </w:t>
      </w:r>
      <w:r w:rsidR="00462C3B">
        <w:rPr>
          <w:szCs w:val="22"/>
          <w:lang w:val="en-CA"/>
        </w:rPr>
        <w:t xml:space="preserve">generate </w:t>
      </w:r>
      <w:r w:rsidR="00675EF6">
        <w:rPr>
          <w:szCs w:val="22"/>
          <w:lang w:val="en-CA"/>
        </w:rPr>
        <w:t xml:space="preserve">the base layer input. </w:t>
      </w:r>
    </w:p>
    <w:p w:rsidR="00462D9B" w:rsidRDefault="00765520" w:rsidP="00462D9B">
      <w:pPr>
        <w:pStyle w:val="Heading2"/>
        <w:rPr>
          <w:lang w:val="en-CA"/>
        </w:rPr>
      </w:pPr>
      <w:r>
        <w:rPr>
          <w:lang w:val="en-CA"/>
        </w:rPr>
        <w:t>Simulation</w:t>
      </w:r>
    </w:p>
    <w:p w:rsidR="00BD2C9B" w:rsidRDefault="00765520" w:rsidP="00C43F93">
      <w:pPr>
        <w:rPr>
          <w:lang w:val="en-CA"/>
        </w:rPr>
      </w:pPr>
      <w:r>
        <w:rPr>
          <w:lang w:val="en-CA"/>
        </w:rPr>
        <w:t>The generated 4:2:0 format sequences</w:t>
      </w:r>
      <w:r w:rsidR="00BD2C9B">
        <w:rPr>
          <w:lang w:val="en-CA"/>
        </w:rPr>
        <w:t xml:space="preserve"> with chroma position from “a” to “f” are tested with </w:t>
      </w:r>
      <w:r w:rsidR="000208EB">
        <w:rPr>
          <w:lang w:val="en-CA"/>
        </w:rPr>
        <w:t xml:space="preserve">the following </w:t>
      </w:r>
      <w:r w:rsidR="00BD2C9B">
        <w:rPr>
          <w:lang w:val="en-CA"/>
        </w:rPr>
        <w:t>two schemes.</w:t>
      </w:r>
    </w:p>
    <w:p w:rsidR="00734F9A" w:rsidRDefault="00BD2C9B" w:rsidP="00BD2C9B">
      <w:pPr>
        <w:pStyle w:val="ListParagraph"/>
        <w:numPr>
          <w:ilvl w:val="0"/>
          <w:numId w:val="14"/>
        </w:numPr>
        <w:rPr>
          <w:lang w:val="en-CA"/>
        </w:rPr>
      </w:pPr>
      <w:r w:rsidRPr="00BD2C9B">
        <w:rPr>
          <w:lang w:val="en-CA"/>
        </w:rPr>
        <w:t>SHM4.0 upsampling process</w:t>
      </w:r>
      <w:r w:rsidR="00734F9A">
        <w:rPr>
          <w:lang w:val="en-CA"/>
        </w:rPr>
        <w:t xml:space="preserve">: assume chroma sample </w:t>
      </w:r>
      <w:r w:rsidRPr="00BD2C9B">
        <w:rPr>
          <w:lang w:val="en-CA"/>
        </w:rPr>
        <w:t>position “b”</w:t>
      </w:r>
      <w:r w:rsidR="00734F9A">
        <w:rPr>
          <w:lang w:val="en-CA"/>
        </w:rPr>
        <w:t>.</w:t>
      </w:r>
    </w:p>
    <w:p w:rsidR="00C43F93" w:rsidRDefault="00D51F8C" w:rsidP="00BD2C9B">
      <w:pPr>
        <w:pStyle w:val="ListParagraph"/>
        <w:numPr>
          <w:ilvl w:val="0"/>
          <w:numId w:val="14"/>
        </w:numPr>
        <w:rPr>
          <w:lang w:val="en-CA"/>
        </w:rPr>
      </w:pPr>
      <w:r>
        <w:rPr>
          <w:lang w:val="en-CA"/>
        </w:rPr>
        <w:t>Resampling</w:t>
      </w:r>
      <w:r w:rsidR="00BD2C9B" w:rsidRPr="00BD2C9B">
        <w:rPr>
          <w:lang w:val="en-CA"/>
        </w:rPr>
        <w:t xml:space="preserve"> process</w:t>
      </w:r>
      <w:r w:rsidR="00734F9A">
        <w:rPr>
          <w:lang w:val="en-CA"/>
        </w:rPr>
        <w:t xml:space="preserve"> with accurate chroma position: the actual</w:t>
      </w:r>
      <w:r w:rsidR="00BD2C9B" w:rsidRPr="00BD2C9B">
        <w:rPr>
          <w:lang w:val="en-CA"/>
        </w:rPr>
        <w:t xml:space="preserve"> chroma sample position</w:t>
      </w:r>
      <w:r w:rsidR="00734F9A">
        <w:rPr>
          <w:lang w:val="en-CA"/>
        </w:rPr>
        <w:t xml:space="preserve"> is signaled and taken into account in </w:t>
      </w:r>
      <w:r>
        <w:rPr>
          <w:lang w:val="en-CA"/>
        </w:rPr>
        <w:t>resampling</w:t>
      </w:r>
      <w:r w:rsidR="00734F9A">
        <w:rPr>
          <w:lang w:val="en-CA"/>
        </w:rPr>
        <w:t xml:space="preserve"> process.</w:t>
      </w:r>
      <w:r w:rsidR="00462D9B" w:rsidRPr="00BD2C9B">
        <w:rPr>
          <w:lang w:val="en-CA"/>
        </w:rPr>
        <w:t xml:space="preserve"> </w:t>
      </w:r>
    </w:p>
    <w:p w:rsidR="00B80DE4" w:rsidRDefault="000208EB" w:rsidP="00462C3B">
      <w:pPr>
        <w:jc w:val="both"/>
        <w:rPr>
          <w:lang w:val="en-CA"/>
        </w:rPr>
      </w:pPr>
      <w:r>
        <w:rPr>
          <w:lang w:val="en-CA"/>
        </w:rPr>
        <w:t>T</w:t>
      </w:r>
      <w:r w:rsidR="00B80DE4">
        <w:rPr>
          <w:lang w:val="en-CA"/>
        </w:rPr>
        <w:t xml:space="preserve">he coding gain by </w:t>
      </w:r>
      <w:r>
        <w:rPr>
          <w:lang w:val="en-CA"/>
        </w:rPr>
        <w:t>considering</w:t>
      </w:r>
      <w:r w:rsidR="00B80DE4">
        <w:rPr>
          <w:lang w:val="en-CA"/>
        </w:rPr>
        <w:t xml:space="preserve"> the actual </w:t>
      </w:r>
      <w:r w:rsidR="00B80DE4" w:rsidRPr="00462C3B">
        <w:rPr>
          <w:szCs w:val="22"/>
          <w:lang w:val="en-CA"/>
        </w:rPr>
        <w:t>sample</w:t>
      </w:r>
      <w:r w:rsidR="00B80DE4">
        <w:rPr>
          <w:lang w:val="en-CA"/>
        </w:rPr>
        <w:t xml:space="preserve"> position </w:t>
      </w:r>
      <w:r>
        <w:rPr>
          <w:lang w:val="en-CA"/>
        </w:rPr>
        <w:t xml:space="preserve">for reference sample </w:t>
      </w:r>
      <w:r w:rsidR="00462C3B">
        <w:rPr>
          <w:lang w:val="en-CA"/>
        </w:rPr>
        <w:t xml:space="preserve">location </w:t>
      </w:r>
      <w:r>
        <w:rPr>
          <w:lang w:val="en-CA"/>
        </w:rPr>
        <w:t>derivation is shown in the following tables. All intra configuration is used in this test.</w:t>
      </w:r>
      <w:r w:rsidR="00FC4576">
        <w:rPr>
          <w:lang w:val="en-CA"/>
        </w:rPr>
        <w:t xml:space="preserve"> The experiment</w:t>
      </w:r>
      <w:r w:rsidR="00D51F8C">
        <w:rPr>
          <w:lang w:val="en-CA"/>
        </w:rPr>
        <w:t xml:space="preserve">al results show that, compared to SHM4.0, </w:t>
      </w:r>
      <w:r w:rsidR="00D51F8C" w:rsidRPr="00D51F8C">
        <w:rPr>
          <w:lang w:val="en-CA"/>
        </w:rPr>
        <w:t xml:space="preserve">consideration of the actual chroma sample position in resampling process provides –0.1% to –0.4% </w:t>
      </w:r>
      <w:r w:rsidR="00D51F8C">
        <w:rPr>
          <w:lang w:val="en-CA"/>
        </w:rPr>
        <w:t>BD rate saving.</w:t>
      </w:r>
    </w:p>
    <w:p w:rsidR="000208EB" w:rsidRPr="00DB12FC" w:rsidRDefault="00DB12FC" w:rsidP="00FC4576">
      <w:pPr>
        <w:pStyle w:val="Caption"/>
        <w:keepNext/>
        <w:keepLines/>
        <w:jc w:val="center"/>
        <w:rPr>
          <w:color w:val="auto"/>
          <w:lang w:val="en-CA"/>
        </w:rPr>
      </w:pPr>
      <w:r w:rsidRPr="00DB12FC">
        <w:rPr>
          <w:color w:val="auto"/>
        </w:rPr>
        <w:lastRenderedPageBreak/>
        <w:br/>
        <w:t xml:space="preserve">Table </w:t>
      </w:r>
      <w:r w:rsidRPr="00DB12FC">
        <w:rPr>
          <w:color w:val="auto"/>
        </w:rPr>
        <w:fldChar w:fldCharType="begin"/>
      </w:r>
      <w:r w:rsidRPr="00DB12FC">
        <w:rPr>
          <w:color w:val="auto"/>
        </w:rPr>
        <w:instrText xml:space="preserve"> SEQ Table \* ARABIC </w:instrText>
      </w:r>
      <w:r w:rsidRPr="00DB12FC">
        <w:rPr>
          <w:color w:val="auto"/>
        </w:rPr>
        <w:fldChar w:fldCharType="separate"/>
      </w:r>
      <w:r w:rsidRPr="00DB12FC">
        <w:rPr>
          <w:noProof/>
          <w:color w:val="auto"/>
        </w:rPr>
        <w:t>1</w:t>
      </w:r>
      <w:r w:rsidRPr="00DB12FC">
        <w:rPr>
          <w:color w:val="auto"/>
        </w:rPr>
        <w:fldChar w:fldCharType="end"/>
      </w:r>
      <w:r>
        <w:rPr>
          <w:color w:val="auto"/>
        </w:rPr>
        <w:t xml:space="preserve"> </w:t>
      </w:r>
      <w:r w:rsidRPr="00DB12FC">
        <w:rPr>
          <w:color w:val="auto"/>
          <w:lang w:val="en-CA"/>
        </w:rPr>
        <w:t>BirdInCage</w:t>
      </w:r>
    </w:p>
    <w:tbl>
      <w:tblPr>
        <w:tblStyle w:val="TableGrid"/>
        <w:tblW w:w="0" w:type="auto"/>
        <w:tblInd w:w="1638" w:type="dxa"/>
        <w:tblLook w:val="04A0" w:firstRow="1" w:lastRow="0" w:firstColumn="1" w:lastColumn="0" w:noHBand="0" w:noVBand="1"/>
      </w:tblPr>
      <w:tblGrid>
        <w:gridCol w:w="1800"/>
        <w:gridCol w:w="1350"/>
        <w:gridCol w:w="1350"/>
        <w:gridCol w:w="1260"/>
      </w:tblGrid>
      <w:tr w:rsidR="000208EB" w:rsidTr="00F66FDC">
        <w:tc>
          <w:tcPr>
            <w:tcW w:w="1800" w:type="dxa"/>
            <w:vMerge w:val="restart"/>
            <w:vAlign w:val="center"/>
          </w:tcPr>
          <w:p w:rsidR="000208EB" w:rsidRDefault="00DB12FC" w:rsidP="00FC4576">
            <w:pPr>
              <w:keepNext/>
              <w:keepLines/>
              <w:jc w:val="center"/>
              <w:rPr>
                <w:lang w:val="en-CA"/>
              </w:rPr>
            </w:pPr>
            <w:r>
              <w:rPr>
                <w:lang w:val="en-CA"/>
              </w:rPr>
              <w:t>Chroma position</w:t>
            </w:r>
          </w:p>
        </w:tc>
        <w:tc>
          <w:tcPr>
            <w:tcW w:w="3960" w:type="dxa"/>
            <w:gridSpan w:val="3"/>
            <w:vAlign w:val="center"/>
          </w:tcPr>
          <w:p w:rsidR="000208EB" w:rsidRDefault="000208EB" w:rsidP="00FC4576">
            <w:pPr>
              <w:keepNext/>
              <w:keepLines/>
              <w:jc w:val="center"/>
              <w:rPr>
                <w:lang w:val="en-CA"/>
              </w:rPr>
            </w:pPr>
            <w:r>
              <w:rPr>
                <w:lang w:val="en-CA"/>
              </w:rPr>
              <w:t>BD rate saving</w:t>
            </w:r>
          </w:p>
        </w:tc>
      </w:tr>
      <w:tr w:rsidR="000208EB" w:rsidTr="00F66FDC">
        <w:tc>
          <w:tcPr>
            <w:tcW w:w="1800" w:type="dxa"/>
            <w:vMerge/>
            <w:vAlign w:val="center"/>
          </w:tcPr>
          <w:p w:rsidR="000208EB" w:rsidRDefault="000208EB" w:rsidP="00FC4576">
            <w:pPr>
              <w:keepNext/>
              <w:keepLines/>
              <w:jc w:val="center"/>
              <w:rPr>
                <w:lang w:val="en-CA"/>
              </w:rPr>
            </w:pPr>
          </w:p>
        </w:tc>
        <w:tc>
          <w:tcPr>
            <w:tcW w:w="1350" w:type="dxa"/>
            <w:vAlign w:val="center"/>
          </w:tcPr>
          <w:p w:rsidR="000208EB" w:rsidRDefault="000208EB" w:rsidP="00FC4576">
            <w:pPr>
              <w:keepNext/>
              <w:keepLines/>
              <w:jc w:val="center"/>
              <w:rPr>
                <w:lang w:val="en-CA"/>
              </w:rPr>
            </w:pPr>
            <w:r>
              <w:rPr>
                <w:lang w:val="en-CA"/>
              </w:rPr>
              <w:t>Y</w:t>
            </w:r>
          </w:p>
        </w:tc>
        <w:tc>
          <w:tcPr>
            <w:tcW w:w="1350" w:type="dxa"/>
            <w:vAlign w:val="center"/>
          </w:tcPr>
          <w:p w:rsidR="000208EB" w:rsidRDefault="000208EB" w:rsidP="00FC4576">
            <w:pPr>
              <w:keepNext/>
              <w:keepLines/>
              <w:jc w:val="center"/>
              <w:rPr>
                <w:lang w:val="en-CA"/>
              </w:rPr>
            </w:pPr>
            <w:r>
              <w:rPr>
                <w:lang w:val="en-CA"/>
              </w:rPr>
              <w:t>U</w:t>
            </w:r>
          </w:p>
        </w:tc>
        <w:tc>
          <w:tcPr>
            <w:tcW w:w="1260" w:type="dxa"/>
            <w:vAlign w:val="center"/>
          </w:tcPr>
          <w:p w:rsidR="000208EB" w:rsidRDefault="000208EB" w:rsidP="00FC4576">
            <w:pPr>
              <w:keepNext/>
              <w:keepLines/>
              <w:jc w:val="center"/>
              <w:rPr>
                <w:lang w:val="en-CA"/>
              </w:rPr>
            </w:pPr>
            <w:r>
              <w:rPr>
                <w:lang w:val="en-CA"/>
              </w:rPr>
              <w:t>V</w:t>
            </w:r>
          </w:p>
        </w:tc>
      </w:tr>
      <w:tr w:rsidR="00DB12FC" w:rsidTr="009C7AF8">
        <w:tc>
          <w:tcPr>
            <w:tcW w:w="1800" w:type="dxa"/>
            <w:vAlign w:val="center"/>
          </w:tcPr>
          <w:p w:rsidR="00DB12FC" w:rsidRDefault="00DB12FC" w:rsidP="00FC4576">
            <w:pPr>
              <w:keepNext/>
              <w:keepLines/>
              <w:jc w:val="center"/>
              <w:rPr>
                <w:lang w:val="en-CA"/>
              </w:rPr>
            </w:pPr>
            <w:r>
              <w:rPr>
                <w:lang w:val="en-CA"/>
              </w:rPr>
              <w:t>“a”</w:t>
            </w:r>
          </w:p>
        </w:tc>
        <w:tc>
          <w:tcPr>
            <w:tcW w:w="1350" w:type="dxa"/>
          </w:tcPr>
          <w:p w:rsidR="00DB12FC" w:rsidRPr="000B6EE7" w:rsidRDefault="00DB12FC" w:rsidP="00FC4576">
            <w:pPr>
              <w:keepNext/>
              <w:keepLines/>
              <w:jc w:val="center"/>
            </w:pPr>
            <w:r w:rsidRPr="000B6EE7">
              <w:t>-0.2%</w:t>
            </w:r>
          </w:p>
        </w:tc>
        <w:tc>
          <w:tcPr>
            <w:tcW w:w="1350" w:type="dxa"/>
          </w:tcPr>
          <w:p w:rsidR="00DB12FC" w:rsidRPr="000B6EE7" w:rsidRDefault="00DB12FC" w:rsidP="00FC4576">
            <w:pPr>
              <w:keepNext/>
              <w:keepLines/>
              <w:jc w:val="center"/>
            </w:pPr>
            <w:r w:rsidRPr="000B6EE7">
              <w:t>0.5%</w:t>
            </w:r>
          </w:p>
        </w:tc>
        <w:tc>
          <w:tcPr>
            <w:tcW w:w="1260" w:type="dxa"/>
          </w:tcPr>
          <w:p w:rsidR="00DB12FC" w:rsidRDefault="00DB12FC" w:rsidP="00FC4576">
            <w:pPr>
              <w:keepNext/>
              <w:keepLines/>
              <w:jc w:val="center"/>
            </w:pPr>
            <w:r w:rsidRPr="000B6EE7">
              <w:t>0.6%</w:t>
            </w:r>
          </w:p>
        </w:tc>
      </w:tr>
      <w:tr w:rsidR="00DB12FC" w:rsidTr="00A61C18">
        <w:tc>
          <w:tcPr>
            <w:tcW w:w="1800" w:type="dxa"/>
            <w:vAlign w:val="center"/>
          </w:tcPr>
          <w:p w:rsidR="00DB12FC" w:rsidRDefault="00DB12FC" w:rsidP="00FC4576">
            <w:pPr>
              <w:keepNext/>
              <w:keepLines/>
              <w:jc w:val="center"/>
              <w:rPr>
                <w:lang w:val="en-CA"/>
              </w:rPr>
            </w:pPr>
            <w:r>
              <w:rPr>
                <w:lang w:val="en-CA"/>
              </w:rPr>
              <w:t>“c”</w:t>
            </w:r>
          </w:p>
        </w:tc>
        <w:tc>
          <w:tcPr>
            <w:tcW w:w="1350" w:type="dxa"/>
          </w:tcPr>
          <w:p w:rsidR="00DB12FC" w:rsidRPr="00616DBE" w:rsidRDefault="00DB12FC" w:rsidP="00FC4576">
            <w:pPr>
              <w:keepNext/>
              <w:keepLines/>
              <w:jc w:val="center"/>
            </w:pPr>
            <w:r w:rsidRPr="00616DBE">
              <w:t>-0.4%</w:t>
            </w:r>
          </w:p>
        </w:tc>
        <w:tc>
          <w:tcPr>
            <w:tcW w:w="1350" w:type="dxa"/>
          </w:tcPr>
          <w:p w:rsidR="00DB12FC" w:rsidRPr="00616DBE" w:rsidRDefault="00DB12FC" w:rsidP="00FC4576">
            <w:pPr>
              <w:keepNext/>
              <w:keepLines/>
              <w:jc w:val="center"/>
            </w:pPr>
            <w:r w:rsidRPr="00616DBE">
              <w:t>0.1%</w:t>
            </w:r>
          </w:p>
        </w:tc>
        <w:tc>
          <w:tcPr>
            <w:tcW w:w="1260" w:type="dxa"/>
          </w:tcPr>
          <w:p w:rsidR="00DB12FC" w:rsidRPr="00616DBE" w:rsidRDefault="00DB12FC" w:rsidP="00FC4576">
            <w:pPr>
              <w:keepNext/>
              <w:keepLines/>
              <w:jc w:val="center"/>
            </w:pPr>
            <w:r w:rsidRPr="00616DBE">
              <w:t>0.0%</w:t>
            </w:r>
          </w:p>
        </w:tc>
      </w:tr>
      <w:tr w:rsidR="00DB12FC" w:rsidTr="00A61C18">
        <w:tc>
          <w:tcPr>
            <w:tcW w:w="1800" w:type="dxa"/>
            <w:vAlign w:val="center"/>
          </w:tcPr>
          <w:p w:rsidR="00DB12FC" w:rsidRDefault="00DB12FC" w:rsidP="00FC4576">
            <w:pPr>
              <w:keepNext/>
              <w:keepLines/>
              <w:jc w:val="center"/>
              <w:rPr>
                <w:lang w:val="en-CA"/>
              </w:rPr>
            </w:pPr>
            <w:r>
              <w:rPr>
                <w:lang w:val="en-CA"/>
              </w:rPr>
              <w:t>“d”</w:t>
            </w:r>
          </w:p>
        </w:tc>
        <w:tc>
          <w:tcPr>
            <w:tcW w:w="1350" w:type="dxa"/>
          </w:tcPr>
          <w:p w:rsidR="00DB12FC" w:rsidRPr="00616DBE" w:rsidRDefault="00DB12FC" w:rsidP="00FC4576">
            <w:pPr>
              <w:keepNext/>
              <w:keepLines/>
              <w:jc w:val="center"/>
            </w:pPr>
            <w:r w:rsidRPr="00616DBE">
              <w:t>-0.2%</w:t>
            </w:r>
          </w:p>
        </w:tc>
        <w:tc>
          <w:tcPr>
            <w:tcW w:w="1350" w:type="dxa"/>
          </w:tcPr>
          <w:p w:rsidR="00DB12FC" w:rsidRPr="00616DBE" w:rsidRDefault="00DB12FC" w:rsidP="00FC4576">
            <w:pPr>
              <w:keepNext/>
              <w:keepLines/>
              <w:jc w:val="center"/>
            </w:pPr>
            <w:r w:rsidRPr="00616DBE">
              <w:t>-0.2%</w:t>
            </w:r>
          </w:p>
        </w:tc>
        <w:tc>
          <w:tcPr>
            <w:tcW w:w="1260" w:type="dxa"/>
          </w:tcPr>
          <w:p w:rsidR="00DB12FC" w:rsidRPr="00616DBE" w:rsidRDefault="00DB12FC" w:rsidP="00FC4576">
            <w:pPr>
              <w:keepNext/>
              <w:keepLines/>
              <w:jc w:val="center"/>
            </w:pPr>
            <w:r w:rsidRPr="00616DBE">
              <w:t>-0.2%</w:t>
            </w:r>
          </w:p>
        </w:tc>
      </w:tr>
      <w:tr w:rsidR="00DB12FC" w:rsidTr="00A61C18">
        <w:tc>
          <w:tcPr>
            <w:tcW w:w="1800" w:type="dxa"/>
            <w:vAlign w:val="center"/>
          </w:tcPr>
          <w:p w:rsidR="00DB12FC" w:rsidRDefault="00DB12FC" w:rsidP="00FC4576">
            <w:pPr>
              <w:keepNext/>
              <w:keepLines/>
              <w:jc w:val="center"/>
              <w:rPr>
                <w:lang w:val="en-CA"/>
              </w:rPr>
            </w:pPr>
            <w:r>
              <w:rPr>
                <w:lang w:val="en-CA"/>
              </w:rPr>
              <w:t>“e”</w:t>
            </w:r>
          </w:p>
        </w:tc>
        <w:tc>
          <w:tcPr>
            <w:tcW w:w="1350" w:type="dxa"/>
          </w:tcPr>
          <w:p w:rsidR="00DB12FC" w:rsidRPr="00616DBE" w:rsidRDefault="00DB12FC" w:rsidP="00FC4576">
            <w:pPr>
              <w:keepNext/>
              <w:keepLines/>
              <w:jc w:val="center"/>
            </w:pPr>
            <w:r w:rsidRPr="00616DBE">
              <w:t>-0.4%</w:t>
            </w:r>
          </w:p>
        </w:tc>
        <w:tc>
          <w:tcPr>
            <w:tcW w:w="1350" w:type="dxa"/>
          </w:tcPr>
          <w:p w:rsidR="00DB12FC" w:rsidRPr="00616DBE" w:rsidRDefault="00DB12FC" w:rsidP="00FC4576">
            <w:pPr>
              <w:keepNext/>
              <w:keepLines/>
              <w:jc w:val="center"/>
            </w:pPr>
            <w:r w:rsidRPr="00616DBE">
              <w:t>-0.3%</w:t>
            </w:r>
          </w:p>
        </w:tc>
        <w:tc>
          <w:tcPr>
            <w:tcW w:w="1260" w:type="dxa"/>
          </w:tcPr>
          <w:p w:rsidR="00DB12FC" w:rsidRPr="00616DBE" w:rsidRDefault="00DB12FC" w:rsidP="00FC4576">
            <w:pPr>
              <w:keepNext/>
              <w:keepLines/>
              <w:jc w:val="center"/>
            </w:pPr>
            <w:r w:rsidRPr="00616DBE">
              <w:t>-0.2%</w:t>
            </w:r>
          </w:p>
        </w:tc>
      </w:tr>
      <w:tr w:rsidR="00DB12FC" w:rsidTr="00A61C18">
        <w:tc>
          <w:tcPr>
            <w:tcW w:w="1800" w:type="dxa"/>
            <w:vAlign w:val="center"/>
          </w:tcPr>
          <w:p w:rsidR="00DB12FC" w:rsidRDefault="00DB12FC" w:rsidP="00FC4576">
            <w:pPr>
              <w:keepNext/>
              <w:keepLines/>
              <w:jc w:val="center"/>
              <w:rPr>
                <w:lang w:val="en-CA"/>
              </w:rPr>
            </w:pPr>
            <w:r>
              <w:rPr>
                <w:lang w:val="en-CA"/>
              </w:rPr>
              <w:t>“f”</w:t>
            </w:r>
          </w:p>
        </w:tc>
        <w:tc>
          <w:tcPr>
            <w:tcW w:w="1350" w:type="dxa"/>
          </w:tcPr>
          <w:p w:rsidR="00DB12FC" w:rsidRPr="00616DBE" w:rsidRDefault="00DB12FC" w:rsidP="00FC4576">
            <w:pPr>
              <w:keepNext/>
              <w:keepLines/>
              <w:jc w:val="center"/>
            </w:pPr>
            <w:r w:rsidRPr="00616DBE">
              <w:t>-0.2%</w:t>
            </w:r>
          </w:p>
        </w:tc>
        <w:tc>
          <w:tcPr>
            <w:tcW w:w="1350" w:type="dxa"/>
          </w:tcPr>
          <w:p w:rsidR="00DB12FC" w:rsidRPr="00616DBE" w:rsidRDefault="00DB12FC" w:rsidP="00FC4576">
            <w:pPr>
              <w:keepNext/>
              <w:keepLines/>
              <w:jc w:val="center"/>
            </w:pPr>
            <w:r w:rsidRPr="00616DBE">
              <w:t>0.1%</w:t>
            </w:r>
          </w:p>
        </w:tc>
        <w:tc>
          <w:tcPr>
            <w:tcW w:w="1260" w:type="dxa"/>
          </w:tcPr>
          <w:p w:rsidR="00DB12FC" w:rsidRDefault="00DB12FC" w:rsidP="00FC4576">
            <w:pPr>
              <w:keepNext/>
              <w:keepLines/>
              <w:jc w:val="center"/>
            </w:pPr>
            <w:r w:rsidRPr="00616DBE">
              <w:t>0.2%</w:t>
            </w:r>
          </w:p>
        </w:tc>
      </w:tr>
    </w:tbl>
    <w:p w:rsidR="00DB12FC" w:rsidRPr="00FC4576" w:rsidRDefault="00DB12FC" w:rsidP="00DB12FC">
      <w:pPr>
        <w:pStyle w:val="Caption"/>
        <w:jc w:val="center"/>
        <w:rPr>
          <w:color w:val="auto"/>
          <w:lang w:val="en-CA"/>
        </w:rPr>
      </w:pPr>
    </w:p>
    <w:p w:rsidR="00DB12FC" w:rsidRPr="00FC4576" w:rsidRDefault="00DB12FC" w:rsidP="00FC4576">
      <w:pPr>
        <w:pStyle w:val="Caption"/>
        <w:keepNext/>
        <w:jc w:val="center"/>
        <w:rPr>
          <w:color w:val="auto"/>
          <w:lang w:val="en-CA"/>
        </w:rPr>
      </w:pPr>
      <w:r w:rsidRPr="00FC4576">
        <w:rPr>
          <w:color w:val="auto"/>
        </w:rPr>
        <w:t xml:space="preserve">Table </w:t>
      </w:r>
      <w:r w:rsidRPr="00FC4576">
        <w:rPr>
          <w:color w:val="auto"/>
        </w:rPr>
        <w:fldChar w:fldCharType="begin"/>
      </w:r>
      <w:r w:rsidRPr="00FC4576">
        <w:rPr>
          <w:color w:val="auto"/>
        </w:rPr>
        <w:instrText xml:space="preserve"> SEQ Table \* ARABIC </w:instrText>
      </w:r>
      <w:r w:rsidRPr="00FC4576">
        <w:rPr>
          <w:color w:val="auto"/>
        </w:rPr>
        <w:fldChar w:fldCharType="separate"/>
      </w:r>
      <w:r w:rsidRPr="00FC4576">
        <w:rPr>
          <w:noProof/>
          <w:color w:val="auto"/>
        </w:rPr>
        <w:t>2</w:t>
      </w:r>
      <w:r w:rsidRPr="00FC4576">
        <w:rPr>
          <w:color w:val="auto"/>
        </w:rPr>
        <w:fldChar w:fldCharType="end"/>
      </w:r>
      <w:r w:rsidRPr="00FC4576">
        <w:rPr>
          <w:color w:val="auto"/>
        </w:rPr>
        <w:t xml:space="preserve"> </w:t>
      </w:r>
      <w:r w:rsidRPr="00FC4576">
        <w:rPr>
          <w:color w:val="auto"/>
          <w:lang w:val="en-CA"/>
        </w:rPr>
        <w:t>Crowdrun</w:t>
      </w:r>
    </w:p>
    <w:tbl>
      <w:tblPr>
        <w:tblStyle w:val="TableGrid"/>
        <w:tblW w:w="0" w:type="auto"/>
        <w:tblInd w:w="1638" w:type="dxa"/>
        <w:tblLook w:val="04A0" w:firstRow="1" w:lastRow="0" w:firstColumn="1" w:lastColumn="0" w:noHBand="0" w:noVBand="1"/>
      </w:tblPr>
      <w:tblGrid>
        <w:gridCol w:w="1800"/>
        <w:gridCol w:w="1350"/>
        <w:gridCol w:w="1350"/>
        <w:gridCol w:w="1260"/>
      </w:tblGrid>
      <w:tr w:rsidR="00DB12FC" w:rsidTr="00F66FDC">
        <w:tc>
          <w:tcPr>
            <w:tcW w:w="1800" w:type="dxa"/>
            <w:vMerge w:val="restart"/>
            <w:vAlign w:val="center"/>
          </w:tcPr>
          <w:p w:rsidR="00DB12FC" w:rsidRDefault="00DB12FC" w:rsidP="00FC4576">
            <w:pPr>
              <w:keepNext/>
              <w:jc w:val="center"/>
              <w:rPr>
                <w:lang w:val="en-CA"/>
              </w:rPr>
            </w:pPr>
            <w:r>
              <w:rPr>
                <w:lang w:val="en-CA"/>
              </w:rPr>
              <w:t>Chroma position</w:t>
            </w:r>
          </w:p>
        </w:tc>
        <w:tc>
          <w:tcPr>
            <w:tcW w:w="3960" w:type="dxa"/>
            <w:gridSpan w:val="3"/>
            <w:vAlign w:val="center"/>
          </w:tcPr>
          <w:p w:rsidR="00DB12FC" w:rsidRDefault="00DB12FC" w:rsidP="00FC4576">
            <w:pPr>
              <w:keepNext/>
              <w:jc w:val="center"/>
              <w:rPr>
                <w:lang w:val="en-CA"/>
              </w:rPr>
            </w:pPr>
            <w:r>
              <w:rPr>
                <w:lang w:val="en-CA"/>
              </w:rPr>
              <w:t>BD rate saving</w:t>
            </w:r>
          </w:p>
        </w:tc>
      </w:tr>
      <w:tr w:rsidR="00DB12FC" w:rsidTr="00F66FDC">
        <w:tc>
          <w:tcPr>
            <w:tcW w:w="1800" w:type="dxa"/>
            <w:vMerge/>
            <w:vAlign w:val="center"/>
          </w:tcPr>
          <w:p w:rsidR="00DB12FC" w:rsidRDefault="00DB12FC" w:rsidP="00FC4576">
            <w:pPr>
              <w:keepNext/>
              <w:jc w:val="center"/>
              <w:rPr>
                <w:lang w:val="en-CA"/>
              </w:rPr>
            </w:pPr>
          </w:p>
        </w:tc>
        <w:tc>
          <w:tcPr>
            <w:tcW w:w="1350" w:type="dxa"/>
            <w:vAlign w:val="center"/>
          </w:tcPr>
          <w:p w:rsidR="00DB12FC" w:rsidRDefault="00DB12FC" w:rsidP="00FC4576">
            <w:pPr>
              <w:keepNext/>
              <w:jc w:val="center"/>
              <w:rPr>
                <w:lang w:val="en-CA"/>
              </w:rPr>
            </w:pPr>
            <w:r>
              <w:rPr>
                <w:lang w:val="en-CA"/>
              </w:rPr>
              <w:t>Y</w:t>
            </w:r>
          </w:p>
        </w:tc>
        <w:tc>
          <w:tcPr>
            <w:tcW w:w="1350" w:type="dxa"/>
            <w:vAlign w:val="center"/>
          </w:tcPr>
          <w:p w:rsidR="00DB12FC" w:rsidRDefault="00DB12FC" w:rsidP="00FC4576">
            <w:pPr>
              <w:keepNext/>
              <w:jc w:val="center"/>
              <w:rPr>
                <w:lang w:val="en-CA"/>
              </w:rPr>
            </w:pPr>
            <w:r>
              <w:rPr>
                <w:lang w:val="en-CA"/>
              </w:rPr>
              <w:t>U</w:t>
            </w:r>
          </w:p>
        </w:tc>
        <w:tc>
          <w:tcPr>
            <w:tcW w:w="1260" w:type="dxa"/>
            <w:vAlign w:val="center"/>
          </w:tcPr>
          <w:p w:rsidR="00DB12FC" w:rsidRDefault="00DB12FC" w:rsidP="00FC4576">
            <w:pPr>
              <w:keepNext/>
              <w:jc w:val="center"/>
              <w:rPr>
                <w:lang w:val="en-CA"/>
              </w:rPr>
            </w:pPr>
            <w:r>
              <w:rPr>
                <w:lang w:val="en-CA"/>
              </w:rPr>
              <w:t>V</w:t>
            </w:r>
          </w:p>
        </w:tc>
      </w:tr>
      <w:tr w:rsidR="00DB12FC" w:rsidTr="00F66FDC">
        <w:tc>
          <w:tcPr>
            <w:tcW w:w="1800" w:type="dxa"/>
            <w:vAlign w:val="center"/>
          </w:tcPr>
          <w:p w:rsidR="00DB12FC" w:rsidRDefault="00DB12FC" w:rsidP="00FC4576">
            <w:pPr>
              <w:keepNext/>
              <w:jc w:val="center"/>
              <w:rPr>
                <w:lang w:val="en-CA"/>
              </w:rPr>
            </w:pPr>
            <w:r>
              <w:rPr>
                <w:lang w:val="en-CA"/>
              </w:rPr>
              <w:t>“a”</w:t>
            </w:r>
          </w:p>
        </w:tc>
        <w:tc>
          <w:tcPr>
            <w:tcW w:w="1350" w:type="dxa"/>
          </w:tcPr>
          <w:p w:rsidR="00DB12FC" w:rsidRPr="00A07AA9" w:rsidRDefault="00DB12FC" w:rsidP="00FC4576">
            <w:pPr>
              <w:keepNext/>
              <w:jc w:val="center"/>
            </w:pPr>
            <w:r w:rsidRPr="00A07AA9">
              <w:t>-0.1%</w:t>
            </w:r>
          </w:p>
        </w:tc>
        <w:tc>
          <w:tcPr>
            <w:tcW w:w="1350" w:type="dxa"/>
          </w:tcPr>
          <w:p w:rsidR="00DB12FC" w:rsidRPr="00A07AA9" w:rsidRDefault="00DB12FC" w:rsidP="00FC4576">
            <w:pPr>
              <w:keepNext/>
              <w:jc w:val="center"/>
            </w:pPr>
            <w:r w:rsidRPr="00A07AA9">
              <w:t>0.0%</w:t>
            </w:r>
          </w:p>
        </w:tc>
        <w:tc>
          <w:tcPr>
            <w:tcW w:w="1260" w:type="dxa"/>
          </w:tcPr>
          <w:p w:rsidR="00DB12FC" w:rsidRDefault="00DB12FC" w:rsidP="00FC4576">
            <w:pPr>
              <w:keepNext/>
              <w:jc w:val="center"/>
            </w:pPr>
            <w:r w:rsidRPr="00A07AA9">
              <w:t>0.1%</w:t>
            </w:r>
          </w:p>
        </w:tc>
      </w:tr>
      <w:tr w:rsidR="00DB12FC" w:rsidRPr="00616DBE" w:rsidTr="00F66FDC">
        <w:tc>
          <w:tcPr>
            <w:tcW w:w="1800" w:type="dxa"/>
            <w:vAlign w:val="center"/>
          </w:tcPr>
          <w:p w:rsidR="00DB12FC" w:rsidRDefault="00DB12FC" w:rsidP="00FC4576">
            <w:pPr>
              <w:keepNext/>
              <w:jc w:val="center"/>
              <w:rPr>
                <w:lang w:val="en-CA"/>
              </w:rPr>
            </w:pPr>
            <w:r>
              <w:rPr>
                <w:lang w:val="en-CA"/>
              </w:rPr>
              <w:t>“c”</w:t>
            </w:r>
          </w:p>
        </w:tc>
        <w:tc>
          <w:tcPr>
            <w:tcW w:w="1350" w:type="dxa"/>
          </w:tcPr>
          <w:p w:rsidR="00DB12FC" w:rsidRPr="00F81B69" w:rsidRDefault="00DB12FC" w:rsidP="00FC4576">
            <w:pPr>
              <w:keepNext/>
              <w:jc w:val="center"/>
            </w:pPr>
            <w:r w:rsidRPr="00F81B69">
              <w:t>-0.3%</w:t>
            </w:r>
          </w:p>
        </w:tc>
        <w:tc>
          <w:tcPr>
            <w:tcW w:w="1350" w:type="dxa"/>
          </w:tcPr>
          <w:p w:rsidR="00DB12FC" w:rsidRPr="00F81B69" w:rsidRDefault="00DB12FC" w:rsidP="00FC4576">
            <w:pPr>
              <w:keepNext/>
              <w:jc w:val="center"/>
            </w:pPr>
            <w:r w:rsidRPr="00F81B69">
              <w:t>0.0%</w:t>
            </w:r>
          </w:p>
        </w:tc>
        <w:tc>
          <w:tcPr>
            <w:tcW w:w="1260" w:type="dxa"/>
          </w:tcPr>
          <w:p w:rsidR="00DB12FC" w:rsidRPr="00F81B69" w:rsidRDefault="00DB12FC" w:rsidP="00FC4576">
            <w:pPr>
              <w:keepNext/>
              <w:jc w:val="center"/>
            </w:pPr>
            <w:r w:rsidRPr="00F81B69">
              <w:t>0.0%</w:t>
            </w:r>
          </w:p>
        </w:tc>
      </w:tr>
      <w:tr w:rsidR="00DB12FC" w:rsidRPr="00616DBE" w:rsidTr="00F66FDC">
        <w:tc>
          <w:tcPr>
            <w:tcW w:w="1800" w:type="dxa"/>
            <w:vAlign w:val="center"/>
          </w:tcPr>
          <w:p w:rsidR="00DB12FC" w:rsidRDefault="00DB12FC" w:rsidP="00FC4576">
            <w:pPr>
              <w:keepNext/>
              <w:jc w:val="center"/>
              <w:rPr>
                <w:lang w:val="en-CA"/>
              </w:rPr>
            </w:pPr>
            <w:r>
              <w:rPr>
                <w:lang w:val="en-CA"/>
              </w:rPr>
              <w:t>“d”</w:t>
            </w:r>
          </w:p>
        </w:tc>
        <w:tc>
          <w:tcPr>
            <w:tcW w:w="1350" w:type="dxa"/>
          </w:tcPr>
          <w:p w:rsidR="00DB12FC" w:rsidRPr="00F81B69" w:rsidRDefault="00DB12FC" w:rsidP="00FC4576">
            <w:pPr>
              <w:keepNext/>
              <w:jc w:val="center"/>
            </w:pPr>
            <w:r w:rsidRPr="00F81B69">
              <w:t>-0.2%</w:t>
            </w:r>
          </w:p>
        </w:tc>
        <w:tc>
          <w:tcPr>
            <w:tcW w:w="1350" w:type="dxa"/>
          </w:tcPr>
          <w:p w:rsidR="00DB12FC" w:rsidRPr="00F81B69" w:rsidRDefault="00DB12FC" w:rsidP="00FC4576">
            <w:pPr>
              <w:keepNext/>
              <w:jc w:val="center"/>
            </w:pPr>
            <w:r w:rsidRPr="00F81B69">
              <w:t>-0.1%</w:t>
            </w:r>
          </w:p>
        </w:tc>
        <w:tc>
          <w:tcPr>
            <w:tcW w:w="1260" w:type="dxa"/>
          </w:tcPr>
          <w:p w:rsidR="00DB12FC" w:rsidRPr="00F81B69" w:rsidRDefault="00DB12FC" w:rsidP="00FC4576">
            <w:pPr>
              <w:keepNext/>
              <w:jc w:val="center"/>
            </w:pPr>
            <w:r w:rsidRPr="00F81B69">
              <w:t>-0.1%</w:t>
            </w:r>
          </w:p>
        </w:tc>
      </w:tr>
      <w:tr w:rsidR="00DB12FC" w:rsidRPr="00616DBE" w:rsidTr="00F66FDC">
        <w:tc>
          <w:tcPr>
            <w:tcW w:w="1800" w:type="dxa"/>
            <w:vAlign w:val="center"/>
          </w:tcPr>
          <w:p w:rsidR="00DB12FC" w:rsidRDefault="00DB12FC" w:rsidP="00FC4576">
            <w:pPr>
              <w:keepNext/>
              <w:jc w:val="center"/>
              <w:rPr>
                <w:lang w:val="en-CA"/>
              </w:rPr>
            </w:pPr>
            <w:r>
              <w:rPr>
                <w:lang w:val="en-CA"/>
              </w:rPr>
              <w:t>“e”</w:t>
            </w:r>
          </w:p>
        </w:tc>
        <w:tc>
          <w:tcPr>
            <w:tcW w:w="1350" w:type="dxa"/>
          </w:tcPr>
          <w:p w:rsidR="00DB12FC" w:rsidRPr="00F81B69" w:rsidRDefault="00DB12FC" w:rsidP="00FC4576">
            <w:pPr>
              <w:keepNext/>
              <w:jc w:val="center"/>
            </w:pPr>
            <w:r w:rsidRPr="00F81B69">
              <w:t>-0.2%</w:t>
            </w:r>
          </w:p>
        </w:tc>
        <w:tc>
          <w:tcPr>
            <w:tcW w:w="1350" w:type="dxa"/>
          </w:tcPr>
          <w:p w:rsidR="00DB12FC" w:rsidRPr="00F81B69" w:rsidRDefault="00DB12FC" w:rsidP="00FC4576">
            <w:pPr>
              <w:keepNext/>
              <w:jc w:val="center"/>
            </w:pPr>
            <w:r w:rsidRPr="00F81B69">
              <w:t>-0.1%</w:t>
            </w:r>
          </w:p>
        </w:tc>
        <w:tc>
          <w:tcPr>
            <w:tcW w:w="1260" w:type="dxa"/>
          </w:tcPr>
          <w:p w:rsidR="00DB12FC" w:rsidRPr="00F81B69" w:rsidRDefault="00DB12FC" w:rsidP="00FC4576">
            <w:pPr>
              <w:keepNext/>
              <w:jc w:val="center"/>
            </w:pPr>
            <w:r w:rsidRPr="00F81B69">
              <w:t>-0.1%</w:t>
            </w:r>
          </w:p>
        </w:tc>
      </w:tr>
      <w:tr w:rsidR="00DB12FC" w:rsidTr="00F66FDC">
        <w:tc>
          <w:tcPr>
            <w:tcW w:w="1800" w:type="dxa"/>
            <w:vAlign w:val="center"/>
          </w:tcPr>
          <w:p w:rsidR="00DB12FC" w:rsidRDefault="00DB12FC" w:rsidP="00FC4576">
            <w:pPr>
              <w:keepNext/>
              <w:jc w:val="center"/>
              <w:rPr>
                <w:lang w:val="en-CA"/>
              </w:rPr>
            </w:pPr>
            <w:r>
              <w:rPr>
                <w:lang w:val="en-CA"/>
              </w:rPr>
              <w:t>“f”</w:t>
            </w:r>
          </w:p>
        </w:tc>
        <w:tc>
          <w:tcPr>
            <w:tcW w:w="1350" w:type="dxa"/>
          </w:tcPr>
          <w:p w:rsidR="00DB12FC" w:rsidRPr="00F81B69" w:rsidRDefault="00DB12FC" w:rsidP="00FC4576">
            <w:pPr>
              <w:keepNext/>
              <w:jc w:val="center"/>
            </w:pPr>
            <w:r w:rsidRPr="00F81B69">
              <w:t>-0.1%</w:t>
            </w:r>
          </w:p>
        </w:tc>
        <w:tc>
          <w:tcPr>
            <w:tcW w:w="1350" w:type="dxa"/>
          </w:tcPr>
          <w:p w:rsidR="00DB12FC" w:rsidRPr="00F81B69" w:rsidRDefault="00DB12FC" w:rsidP="00FC4576">
            <w:pPr>
              <w:keepNext/>
              <w:jc w:val="center"/>
            </w:pPr>
            <w:r w:rsidRPr="00F81B69">
              <w:t>0.0%</w:t>
            </w:r>
          </w:p>
        </w:tc>
        <w:tc>
          <w:tcPr>
            <w:tcW w:w="1260" w:type="dxa"/>
          </w:tcPr>
          <w:p w:rsidR="00DB12FC" w:rsidRDefault="00DB12FC" w:rsidP="00FC4576">
            <w:pPr>
              <w:keepNext/>
              <w:jc w:val="center"/>
            </w:pPr>
            <w:r w:rsidRPr="00F81B69">
              <w:t>0.0%</w:t>
            </w:r>
          </w:p>
        </w:tc>
      </w:tr>
    </w:tbl>
    <w:p w:rsidR="00DB12FC" w:rsidRPr="00FC4576" w:rsidRDefault="00DB12FC" w:rsidP="00DB12FC">
      <w:pPr>
        <w:jc w:val="center"/>
        <w:rPr>
          <w:lang w:val="en-CA"/>
        </w:rPr>
      </w:pPr>
    </w:p>
    <w:p w:rsidR="00DB12FC" w:rsidRPr="00FC4576" w:rsidRDefault="00DB12FC" w:rsidP="00FC4576">
      <w:pPr>
        <w:pStyle w:val="Caption"/>
        <w:keepNext/>
        <w:jc w:val="center"/>
        <w:rPr>
          <w:color w:val="auto"/>
          <w:lang w:val="en-CA"/>
        </w:rPr>
      </w:pPr>
      <w:r w:rsidRPr="00FC4576">
        <w:rPr>
          <w:color w:val="auto"/>
        </w:rPr>
        <w:t xml:space="preserve">Table </w:t>
      </w:r>
      <w:r w:rsidRPr="00FC4576">
        <w:rPr>
          <w:color w:val="auto"/>
        </w:rPr>
        <w:fldChar w:fldCharType="begin"/>
      </w:r>
      <w:r w:rsidRPr="00FC4576">
        <w:rPr>
          <w:color w:val="auto"/>
        </w:rPr>
        <w:instrText xml:space="preserve"> SEQ Table \* ARABIC </w:instrText>
      </w:r>
      <w:r w:rsidRPr="00FC4576">
        <w:rPr>
          <w:color w:val="auto"/>
        </w:rPr>
        <w:fldChar w:fldCharType="separate"/>
      </w:r>
      <w:r w:rsidRPr="00FC4576">
        <w:rPr>
          <w:noProof/>
          <w:color w:val="auto"/>
        </w:rPr>
        <w:t>3</w:t>
      </w:r>
      <w:r w:rsidRPr="00FC4576">
        <w:rPr>
          <w:color w:val="auto"/>
        </w:rPr>
        <w:fldChar w:fldCharType="end"/>
      </w:r>
      <w:r w:rsidRPr="00FC4576">
        <w:rPr>
          <w:color w:val="auto"/>
        </w:rPr>
        <w:t xml:space="preserve"> Kimono</w:t>
      </w:r>
    </w:p>
    <w:tbl>
      <w:tblPr>
        <w:tblStyle w:val="TableGrid"/>
        <w:tblW w:w="0" w:type="auto"/>
        <w:tblInd w:w="1638" w:type="dxa"/>
        <w:tblLook w:val="04A0" w:firstRow="1" w:lastRow="0" w:firstColumn="1" w:lastColumn="0" w:noHBand="0" w:noVBand="1"/>
      </w:tblPr>
      <w:tblGrid>
        <w:gridCol w:w="1800"/>
        <w:gridCol w:w="1350"/>
        <w:gridCol w:w="1350"/>
        <w:gridCol w:w="1260"/>
      </w:tblGrid>
      <w:tr w:rsidR="00DB12FC" w:rsidTr="00F66FDC">
        <w:tc>
          <w:tcPr>
            <w:tcW w:w="1800" w:type="dxa"/>
            <w:vMerge w:val="restart"/>
            <w:vAlign w:val="center"/>
          </w:tcPr>
          <w:p w:rsidR="00DB12FC" w:rsidRDefault="00DB12FC" w:rsidP="00FC4576">
            <w:pPr>
              <w:keepNext/>
              <w:jc w:val="center"/>
              <w:rPr>
                <w:lang w:val="en-CA"/>
              </w:rPr>
            </w:pPr>
            <w:r>
              <w:rPr>
                <w:lang w:val="en-CA"/>
              </w:rPr>
              <w:t>Chroma position</w:t>
            </w:r>
          </w:p>
        </w:tc>
        <w:tc>
          <w:tcPr>
            <w:tcW w:w="3960" w:type="dxa"/>
            <w:gridSpan w:val="3"/>
            <w:vAlign w:val="center"/>
          </w:tcPr>
          <w:p w:rsidR="00DB12FC" w:rsidRDefault="00DB12FC" w:rsidP="00FC4576">
            <w:pPr>
              <w:keepNext/>
              <w:jc w:val="center"/>
              <w:rPr>
                <w:lang w:val="en-CA"/>
              </w:rPr>
            </w:pPr>
            <w:r>
              <w:rPr>
                <w:lang w:val="en-CA"/>
              </w:rPr>
              <w:t>BD rate saving</w:t>
            </w:r>
          </w:p>
        </w:tc>
      </w:tr>
      <w:tr w:rsidR="00DB12FC" w:rsidTr="00F66FDC">
        <w:tc>
          <w:tcPr>
            <w:tcW w:w="1800" w:type="dxa"/>
            <w:vMerge/>
            <w:vAlign w:val="center"/>
          </w:tcPr>
          <w:p w:rsidR="00DB12FC" w:rsidRDefault="00DB12FC" w:rsidP="00FC4576">
            <w:pPr>
              <w:keepNext/>
              <w:jc w:val="center"/>
              <w:rPr>
                <w:lang w:val="en-CA"/>
              </w:rPr>
            </w:pPr>
          </w:p>
        </w:tc>
        <w:tc>
          <w:tcPr>
            <w:tcW w:w="1350" w:type="dxa"/>
            <w:vAlign w:val="center"/>
          </w:tcPr>
          <w:p w:rsidR="00DB12FC" w:rsidRDefault="00DB12FC" w:rsidP="00FC4576">
            <w:pPr>
              <w:keepNext/>
              <w:jc w:val="center"/>
              <w:rPr>
                <w:lang w:val="en-CA"/>
              </w:rPr>
            </w:pPr>
            <w:r>
              <w:rPr>
                <w:lang w:val="en-CA"/>
              </w:rPr>
              <w:t>Y</w:t>
            </w:r>
          </w:p>
        </w:tc>
        <w:tc>
          <w:tcPr>
            <w:tcW w:w="1350" w:type="dxa"/>
            <w:vAlign w:val="center"/>
          </w:tcPr>
          <w:p w:rsidR="00DB12FC" w:rsidRDefault="00DB12FC" w:rsidP="00FC4576">
            <w:pPr>
              <w:keepNext/>
              <w:jc w:val="center"/>
              <w:rPr>
                <w:lang w:val="en-CA"/>
              </w:rPr>
            </w:pPr>
            <w:r>
              <w:rPr>
                <w:lang w:val="en-CA"/>
              </w:rPr>
              <w:t>U</w:t>
            </w:r>
          </w:p>
        </w:tc>
        <w:tc>
          <w:tcPr>
            <w:tcW w:w="1260" w:type="dxa"/>
            <w:vAlign w:val="center"/>
          </w:tcPr>
          <w:p w:rsidR="00DB12FC" w:rsidRDefault="00DB12FC" w:rsidP="00FC4576">
            <w:pPr>
              <w:keepNext/>
              <w:jc w:val="center"/>
              <w:rPr>
                <w:lang w:val="en-CA"/>
              </w:rPr>
            </w:pPr>
            <w:r>
              <w:rPr>
                <w:lang w:val="en-CA"/>
              </w:rPr>
              <w:t>V</w:t>
            </w:r>
          </w:p>
        </w:tc>
      </w:tr>
      <w:tr w:rsidR="00DB12FC" w:rsidTr="00F66FDC">
        <w:tc>
          <w:tcPr>
            <w:tcW w:w="1800" w:type="dxa"/>
            <w:vAlign w:val="center"/>
          </w:tcPr>
          <w:p w:rsidR="00DB12FC" w:rsidRDefault="00DB12FC" w:rsidP="00FC4576">
            <w:pPr>
              <w:keepNext/>
              <w:jc w:val="center"/>
              <w:rPr>
                <w:lang w:val="en-CA"/>
              </w:rPr>
            </w:pPr>
            <w:r>
              <w:rPr>
                <w:lang w:val="en-CA"/>
              </w:rPr>
              <w:t>“a”</w:t>
            </w:r>
          </w:p>
        </w:tc>
        <w:tc>
          <w:tcPr>
            <w:tcW w:w="1350" w:type="dxa"/>
          </w:tcPr>
          <w:p w:rsidR="00DB12FC" w:rsidRPr="001D58F8" w:rsidRDefault="00DB12FC" w:rsidP="00FC4576">
            <w:pPr>
              <w:keepNext/>
              <w:jc w:val="center"/>
            </w:pPr>
            <w:r w:rsidRPr="001D58F8">
              <w:t>-0.1%</w:t>
            </w:r>
          </w:p>
        </w:tc>
        <w:tc>
          <w:tcPr>
            <w:tcW w:w="1350" w:type="dxa"/>
          </w:tcPr>
          <w:p w:rsidR="00DB12FC" w:rsidRPr="001D58F8" w:rsidRDefault="00DB12FC" w:rsidP="00FC4576">
            <w:pPr>
              <w:keepNext/>
              <w:jc w:val="center"/>
            </w:pPr>
            <w:r w:rsidRPr="001D58F8">
              <w:t>0.1%</w:t>
            </w:r>
          </w:p>
        </w:tc>
        <w:tc>
          <w:tcPr>
            <w:tcW w:w="1260" w:type="dxa"/>
          </w:tcPr>
          <w:p w:rsidR="00DB12FC" w:rsidRDefault="00DB12FC" w:rsidP="00FC4576">
            <w:pPr>
              <w:keepNext/>
              <w:jc w:val="center"/>
            </w:pPr>
            <w:r w:rsidRPr="001D58F8">
              <w:t>0.2%</w:t>
            </w:r>
          </w:p>
        </w:tc>
      </w:tr>
      <w:tr w:rsidR="00DB12FC" w:rsidRPr="00616DBE" w:rsidTr="00F66FDC">
        <w:tc>
          <w:tcPr>
            <w:tcW w:w="1800" w:type="dxa"/>
            <w:vAlign w:val="center"/>
          </w:tcPr>
          <w:p w:rsidR="00DB12FC" w:rsidRDefault="00DB12FC" w:rsidP="00FC4576">
            <w:pPr>
              <w:keepNext/>
              <w:jc w:val="center"/>
              <w:rPr>
                <w:lang w:val="en-CA"/>
              </w:rPr>
            </w:pPr>
            <w:r>
              <w:rPr>
                <w:lang w:val="en-CA"/>
              </w:rPr>
              <w:t>“c”</w:t>
            </w:r>
          </w:p>
        </w:tc>
        <w:tc>
          <w:tcPr>
            <w:tcW w:w="1350" w:type="dxa"/>
          </w:tcPr>
          <w:p w:rsidR="00DB12FC" w:rsidRPr="00216A2B" w:rsidRDefault="00DB12FC" w:rsidP="00FC4576">
            <w:pPr>
              <w:keepNext/>
              <w:jc w:val="center"/>
            </w:pPr>
            <w:r w:rsidRPr="00216A2B">
              <w:t>-0.2%</w:t>
            </w:r>
          </w:p>
        </w:tc>
        <w:tc>
          <w:tcPr>
            <w:tcW w:w="1350" w:type="dxa"/>
          </w:tcPr>
          <w:p w:rsidR="00DB12FC" w:rsidRPr="00216A2B" w:rsidRDefault="00DB12FC" w:rsidP="00FC4576">
            <w:pPr>
              <w:keepNext/>
              <w:jc w:val="center"/>
            </w:pPr>
            <w:r w:rsidRPr="00216A2B">
              <w:t>-0.1%</w:t>
            </w:r>
          </w:p>
        </w:tc>
        <w:tc>
          <w:tcPr>
            <w:tcW w:w="1260" w:type="dxa"/>
          </w:tcPr>
          <w:p w:rsidR="00DB12FC" w:rsidRPr="00216A2B" w:rsidRDefault="00DB12FC" w:rsidP="00FC4576">
            <w:pPr>
              <w:keepNext/>
              <w:jc w:val="center"/>
            </w:pPr>
            <w:r w:rsidRPr="00216A2B">
              <w:t>-0.1%</w:t>
            </w:r>
          </w:p>
        </w:tc>
      </w:tr>
      <w:tr w:rsidR="00DB12FC" w:rsidRPr="00616DBE" w:rsidTr="00F66FDC">
        <w:tc>
          <w:tcPr>
            <w:tcW w:w="1800" w:type="dxa"/>
            <w:vAlign w:val="center"/>
          </w:tcPr>
          <w:p w:rsidR="00DB12FC" w:rsidRDefault="00DB12FC" w:rsidP="00FC4576">
            <w:pPr>
              <w:keepNext/>
              <w:jc w:val="center"/>
              <w:rPr>
                <w:lang w:val="en-CA"/>
              </w:rPr>
            </w:pPr>
            <w:r>
              <w:rPr>
                <w:lang w:val="en-CA"/>
              </w:rPr>
              <w:t>“d”</w:t>
            </w:r>
          </w:p>
        </w:tc>
        <w:tc>
          <w:tcPr>
            <w:tcW w:w="1350" w:type="dxa"/>
          </w:tcPr>
          <w:p w:rsidR="00DB12FC" w:rsidRPr="00216A2B" w:rsidRDefault="00DB12FC" w:rsidP="00FC4576">
            <w:pPr>
              <w:keepNext/>
              <w:jc w:val="center"/>
            </w:pPr>
            <w:r w:rsidRPr="00216A2B">
              <w:t>0.0%</w:t>
            </w:r>
          </w:p>
        </w:tc>
        <w:tc>
          <w:tcPr>
            <w:tcW w:w="1350" w:type="dxa"/>
          </w:tcPr>
          <w:p w:rsidR="00DB12FC" w:rsidRPr="00216A2B" w:rsidRDefault="00DB12FC" w:rsidP="00FC4576">
            <w:pPr>
              <w:keepNext/>
              <w:jc w:val="center"/>
            </w:pPr>
            <w:r w:rsidRPr="00216A2B">
              <w:t>-0.1%</w:t>
            </w:r>
          </w:p>
        </w:tc>
        <w:tc>
          <w:tcPr>
            <w:tcW w:w="1260" w:type="dxa"/>
          </w:tcPr>
          <w:p w:rsidR="00DB12FC" w:rsidRPr="00216A2B" w:rsidRDefault="00DB12FC" w:rsidP="00FC4576">
            <w:pPr>
              <w:keepNext/>
              <w:jc w:val="center"/>
            </w:pPr>
            <w:r w:rsidRPr="00216A2B">
              <w:t>-0.1%</w:t>
            </w:r>
          </w:p>
        </w:tc>
      </w:tr>
      <w:tr w:rsidR="00DB12FC" w:rsidRPr="00616DBE" w:rsidTr="00F66FDC">
        <w:tc>
          <w:tcPr>
            <w:tcW w:w="1800" w:type="dxa"/>
            <w:vAlign w:val="center"/>
          </w:tcPr>
          <w:p w:rsidR="00DB12FC" w:rsidRDefault="00DB12FC" w:rsidP="00FC4576">
            <w:pPr>
              <w:keepNext/>
              <w:jc w:val="center"/>
              <w:rPr>
                <w:lang w:val="en-CA"/>
              </w:rPr>
            </w:pPr>
            <w:r>
              <w:rPr>
                <w:lang w:val="en-CA"/>
              </w:rPr>
              <w:t>“e”</w:t>
            </w:r>
          </w:p>
        </w:tc>
        <w:tc>
          <w:tcPr>
            <w:tcW w:w="1350" w:type="dxa"/>
          </w:tcPr>
          <w:p w:rsidR="00DB12FC" w:rsidRPr="00216A2B" w:rsidRDefault="00DB12FC" w:rsidP="00FC4576">
            <w:pPr>
              <w:keepNext/>
              <w:jc w:val="center"/>
            </w:pPr>
            <w:r w:rsidRPr="00216A2B">
              <w:t>-0.1%</w:t>
            </w:r>
          </w:p>
        </w:tc>
        <w:tc>
          <w:tcPr>
            <w:tcW w:w="1350" w:type="dxa"/>
          </w:tcPr>
          <w:p w:rsidR="00DB12FC" w:rsidRPr="00216A2B" w:rsidRDefault="00DB12FC" w:rsidP="00FC4576">
            <w:pPr>
              <w:keepNext/>
              <w:jc w:val="center"/>
            </w:pPr>
            <w:r w:rsidRPr="00216A2B">
              <w:t>-0.2%</w:t>
            </w:r>
          </w:p>
        </w:tc>
        <w:tc>
          <w:tcPr>
            <w:tcW w:w="1260" w:type="dxa"/>
          </w:tcPr>
          <w:p w:rsidR="00DB12FC" w:rsidRPr="00216A2B" w:rsidRDefault="00DB12FC" w:rsidP="00FC4576">
            <w:pPr>
              <w:keepNext/>
              <w:jc w:val="center"/>
            </w:pPr>
            <w:r w:rsidRPr="00216A2B">
              <w:t>-0.1%</w:t>
            </w:r>
          </w:p>
        </w:tc>
      </w:tr>
      <w:tr w:rsidR="00DB12FC" w:rsidTr="00F66FDC">
        <w:tc>
          <w:tcPr>
            <w:tcW w:w="1800" w:type="dxa"/>
            <w:vAlign w:val="center"/>
          </w:tcPr>
          <w:p w:rsidR="00DB12FC" w:rsidRDefault="00DB12FC" w:rsidP="00FC4576">
            <w:pPr>
              <w:keepNext/>
              <w:jc w:val="center"/>
              <w:rPr>
                <w:lang w:val="en-CA"/>
              </w:rPr>
            </w:pPr>
            <w:r>
              <w:rPr>
                <w:lang w:val="en-CA"/>
              </w:rPr>
              <w:t>“f”</w:t>
            </w:r>
          </w:p>
        </w:tc>
        <w:tc>
          <w:tcPr>
            <w:tcW w:w="1350" w:type="dxa"/>
          </w:tcPr>
          <w:p w:rsidR="00DB12FC" w:rsidRPr="00216A2B" w:rsidRDefault="00DB12FC" w:rsidP="00FC4576">
            <w:pPr>
              <w:keepNext/>
              <w:jc w:val="center"/>
            </w:pPr>
            <w:r w:rsidRPr="00216A2B">
              <w:t>-0.1%</w:t>
            </w:r>
          </w:p>
        </w:tc>
        <w:tc>
          <w:tcPr>
            <w:tcW w:w="1350" w:type="dxa"/>
          </w:tcPr>
          <w:p w:rsidR="00DB12FC" w:rsidRPr="00216A2B" w:rsidRDefault="00DB12FC" w:rsidP="00FC4576">
            <w:pPr>
              <w:keepNext/>
              <w:jc w:val="center"/>
            </w:pPr>
            <w:r w:rsidRPr="00216A2B">
              <w:t>0.1%</w:t>
            </w:r>
          </w:p>
        </w:tc>
        <w:tc>
          <w:tcPr>
            <w:tcW w:w="1260" w:type="dxa"/>
          </w:tcPr>
          <w:p w:rsidR="00DB12FC" w:rsidRDefault="00DB12FC" w:rsidP="00FC4576">
            <w:pPr>
              <w:keepNext/>
              <w:jc w:val="center"/>
            </w:pPr>
            <w:r w:rsidRPr="00216A2B">
              <w:t>0.0%</w:t>
            </w:r>
          </w:p>
        </w:tc>
      </w:tr>
    </w:tbl>
    <w:p w:rsidR="00DB12FC" w:rsidRDefault="00DB12FC" w:rsidP="00DB12FC">
      <w:pPr>
        <w:jc w:val="center"/>
        <w:rPr>
          <w:lang w:val="en-CA"/>
        </w:rPr>
      </w:pPr>
    </w:p>
    <w:p w:rsidR="00DB12FC" w:rsidRPr="00DB12FC" w:rsidRDefault="00DB12FC" w:rsidP="00FC4576">
      <w:pPr>
        <w:pStyle w:val="Caption"/>
        <w:keepNext/>
        <w:jc w:val="center"/>
        <w:rPr>
          <w:color w:val="auto"/>
        </w:rPr>
      </w:pPr>
      <w:r w:rsidRPr="00DB12FC">
        <w:rPr>
          <w:color w:val="auto"/>
        </w:rPr>
        <w:lastRenderedPageBreak/>
        <w:t xml:space="preserve">Table </w:t>
      </w:r>
      <w:r w:rsidRPr="00DB12FC">
        <w:rPr>
          <w:color w:val="auto"/>
        </w:rPr>
        <w:fldChar w:fldCharType="begin"/>
      </w:r>
      <w:r w:rsidRPr="00DB12FC">
        <w:rPr>
          <w:color w:val="auto"/>
        </w:rPr>
        <w:instrText xml:space="preserve"> SEQ Table \* ARABIC </w:instrText>
      </w:r>
      <w:r w:rsidRPr="00DB12FC">
        <w:rPr>
          <w:color w:val="auto"/>
        </w:rPr>
        <w:fldChar w:fldCharType="separate"/>
      </w:r>
      <w:r>
        <w:rPr>
          <w:noProof/>
          <w:color w:val="auto"/>
        </w:rPr>
        <w:t>4</w:t>
      </w:r>
      <w:r w:rsidRPr="00DB12FC">
        <w:rPr>
          <w:color w:val="auto"/>
        </w:rPr>
        <w:fldChar w:fldCharType="end"/>
      </w:r>
      <w:r>
        <w:rPr>
          <w:color w:val="auto"/>
        </w:rPr>
        <w:t xml:space="preserve"> </w:t>
      </w:r>
      <w:r w:rsidRPr="00DB12FC">
        <w:rPr>
          <w:color w:val="auto"/>
        </w:rPr>
        <w:t>EBURainFruits</w:t>
      </w:r>
    </w:p>
    <w:tbl>
      <w:tblPr>
        <w:tblStyle w:val="TableGrid"/>
        <w:tblW w:w="0" w:type="auto"/>
        <w:tblInd w:w="1638" w:type="dxa"/>
        <w:tblLook w:val="04A0" w:firstRow="1" w:lastRow="0" w:firstColumn="1" w:lastColumn="0" w:noHBand="0" w:noVBand="1"/>
      </w:tblPr>
      <w:tblGrid>
        <w:gridCol w:w="1800"/>
        <w:gridCol w:w="1350"/>
        <w:gridCol w:w="1350"/>
        <w:gridCol w:w="1260"/>
      </w:tblGrid>
      <w:tr w:rsidR="00DB12FC" w:rsidTr="00F66FDC">
        <w:tc>
          <w:tcPr>
            <w:tcW w:w="1800" w:type="dxa"/>
            <w:vMerge w:val="restart"/>
            <w:vAlign w:val="center"/>
          </w:tcPr>
          <w:p w:rsidR="00DB12FC" w:rsidRDefault="00DB12FC" w:rsidP="00FC4576">
            <w:pPr>
              <w:keepNext/>
              <w:jc w:val="center"/>
              <w:rPr>
                <w:lang w:val="en-CA"/>
              </w:rPr>
            </w:pPr>
            <w:r>
              <w:rPr>
                <w:lang w:val="en-CA"/>
              </w:rPr>
              <w:t>Chroma position</w:t>
            </w:r>
          </w:p>
        </w:tc>
        <w:tc>
          <w:tcPr>
            <w:tcW w:w="3960" w:type="dxa"/>
            <w:gridSpan w:val="3"/>
            <w:vAlign w:val="center"/>
          </w:tcPr>
          <w:p w:rsidR="00DB12FC" w:rsidRDefault="00DB12FC" w:rsidP="00FC4576">
            <w:pPr>
              <w:keepNext/>
              <w:jc w:val="center"/>
              <w:rPr>
                <w:lang w:val="en-CA"/>
              </w:rPr>
            </w:pPr>
            <w:r>
              <w:rPr>
                <w:lang w:val="en-CA"/>
              </w:rPr>
              <w:t>BD rate saving</w:t>
            </w:r>
          </w:p>
        </w:tc>
      </w:tr>
      <w:tr w:rsidR="00DB12FC" w:rsidTr="00F66FDC">
        <w:tc>
          <w:tcPr>
            <w:tcW w:w="1800" w:type="dxa"/>
            <w:vMerge/>
            <w:vAlign w:val="center"/>
          </w:tcPr>
          <w:p w:rsidR="00DB12FC" w:rsidRDefault="00DB12FC" w:rsidP="00FC4576">
            <w:pPr>
              <w:keepNext/>
              <w:jc w:val="center"/>
              <w:rPr>
                <w:lang w:val="en-CA"/>
              </w:rPr>
            </w:pPr>
          </w:p>
        </w:tc>
        <w:tc>
          <w:tcPr>
            <w:tcW w:w="1350" w:type="dxa"/>
            <w:vAlign w:val="center"/>
          </w:tcPr>
          <w:p w:rsidR="00DB12FC" w:rsidRDefault="00DB12FC" w:rsidP="00FC4576">
            <w:pPr>
              <w:keepNext/>
              <w:jc w:val="center"/>
              <w:rPr>
                <w:lang w:val="en-CA"/>
              </w:rPr>
            </w:pPr>
            <w:r>
              <w:rPr>
                <w:lang w:val="en-CA"/>
              </w:rPr>
              <w:t>Y</w:t>
            </w:r>
          </w:p>
        </w:tc>
        <w:tc>
          <w:tcPr>
            <w:tcW w:w="1350" w:type="dxa"/>
            <w:vAlign w:val="center"/>
          </w:tcPr>
          <w:p w:rsidR="00DB12FC" w:rsidRDefault="00DB12FC" w:rsidP="00FC4576">
            <w:pPr>
              <w:keepNext/>
              <w:jc w:val="center"/>
              <w:rPr>
                <w:lang w:val="en-CA"/>
              </w:rPr>
            </w:pPr>
            <w:r>
              <w:rPr>
                <w:lang w:val="en-CA"/>
              </w:rPr>
              <w:t>U</w:t>
            </w:r>
          </w:p>
        </w:tc>
        <w:tc>
          <w:tcPr>
            <w:tcW w:w="1260" w:type="dxa"/>
            <w:vAlign w:val="center"/>
          </w:tcPr>
          <w:p w:rsidR="00DB12FC" w:rsidRDefault="00DB12FC" w:rsidP="00FC4576">
            <w:pPr>
              <w:keepNext/>
              <w:jc w:val="center"/>
              <w:rPr>
                <w:lang w:val="en-CA"/>
              </w:rPr>
            </w:pPr>
            <w:r>
              <w:rPr>
                <w:lang w:val="en-CA"/>
              </w:rPr>
              <w:t>V</w:t>
            </w:r>
          </w:p>
        </w:tc>
      </w:tr>
      <w:tr w:rsidR="00DB12FC" w:rsidTr="00F66FDC">
        <w:tc>
          <w:tcPr>
            <w:tcW w:w="1800" w:type="dxa"/>
            <w:vAlign w:val="center"/>
          </w:tcPr>
          <w:p w:rsidR="00DB12FC" w:rsidRDefault="00DB12FC" w:rsidP="00FC4576">
            <w:pPr>
              <w:keepNext/>
              <w:jc w:val="center"/>
              <w:rPr>
                <w:lang w:val="en-CA"/>
              </w:rPr>
            </w:pPr>
            <w:r>
              <w:rPr>
                <w:lang w:val="en-CA"/>
              </w:rPr>
              <w:t>“a”</w:t>
            </w:r>
          </w:p>
        </w:tc>
        <w:tc>
          <w:tcPr>
            <w:tcW w:w="1350" w:type="dxa"/>
          </w:tcPr>
          <w:p w:rsidR="00DB12FC" w:rsidRPr="003B6E95" w:rsidRDefault="00DB12FC" w:rsidP="00FC4576">
            <w:pPr>
              <w:keepNext/>
              <w:jc w:val="center"/>
            </w:pPr>
            <w:r w:rsidRPr="003B6E95">
              <w:t>-0.1%</w:t>
            </w:r>
          </w:p>
        </w:tc>
        <w:tc>
          <w:tcPr>
            <w:tcW w:w="1350" w:type="dxa"/>
          </w:tcPr>
          <w:p w:rsidR="00DB12FC" w:rsidRPr="003B6E95" w:rsidRDefault="00DB12FC" w:rsidP="00FC4576">
            <w:pPr>
              <w:keepNext/>
              <w:jc w:val="center"/>
            </w:pPr>
            <w:r w:rsidRPr="003B6E95">
              <w:t>0.3%</w:t>
            </w:r>
          </w:p>
        </w:tc>
        <w:tc>
          <w:tcPr>
            <w:tcW w:w="1260" w:type="dxa"/>
          </w:tcPr>
          <w:p w:rsidR="00DB12FC" w:rsidRDefault="00DB12FC" w:rsidP="00FC4576">
            <w:pPr>
              <w:keepNext/>
              <w:jc w:val="center"/>
            </w:pPr>
            <w:r w:rsidRPr="003B6E95">
              <w:t>0.2%</w:t>
            </w:r>
          </w:p>
        </w:tc>
      </w:tr>
      <w:tr w:rsidR="00DB12FC" w:rsidRPr="00216A2B" w:rsidTr="00F66FDC">
        <w:tc>
          <w:tcPr>
            <w:tcW w:w="1800" w:type="dxa"/>
            <w:vAlign w:val="center"/>
          </w:tcPr>
          <w:p w:rsidR="00DB12FC" w:rsidRDefault="00DB12FC" w:rsidP="00FC4576">
            <w:pPr>
              <w:keepNext/>
              <w:jc w:val="center"/>
              <w:rPr>
                <w:lang w:val="en-CA"/>
              </w:rPr>
            </w:pPr>
            <w:r>
              <w:rPr>
                <w:lang w:val="en-CA"/>
              </w:rPr>
              <w:t>“c”</w:t>
            </w:r>
          </w:p>
        </w:tc>
        <w:tc>
          <w:tcPr>
            <w:tcW w:w="1350" w:type="dxa"/>
          </w:tcPr>
          <w:p w:rsidR="00DB12FC" w:rsidRPr="00CA0355" w:rsidRDefault="00DB12FC" w:rsidP="00FC4576">
            <w:pPr>
              <w:keepNext/>
              <w:jc w:val="center"/>
            </w:pPr>
            <w:r w:rsidRPr="00CA0355">
              <w:t>-0.2%</w:t>
            </w:r>
          </w:p>
        </w:tc>
        <w:tc>
          <w:tcPr>
            <w:tcW w:w="1350" w:type="dxa"/>
          </w:tcPr>
          <w:p w:rsidR="00DB12FC" w:rsidRPr="00CA0355" w:rsidRDefault="00DB12FC" w:rsidP="00FC4576">
            <w:pPr>
              <w:keepNext/>
              <w:jc w:val="center"/>
            </w:pPr>
            <w:r w:rsidRPr="00CA0355">
              <w:t>0.0%</w:t>
            </w:r>
          </w:p>
        </w:tc>
        <w:tc>
          <w:tcPr>
            <w:tcW w:w="1260" w:type="dxa"/>
          </w:tcPr>
          <w:p w:rsidR="00DB12FC" w:rsidRPr="00CA0355" w:rsidRDefault="00DB12FC" w:rsidP="00FC4576">
            <w:pPr>
              <w:keepNext/>
              <w:jc w:val="center"/>
            </w:pPr>
            <w:r w:rsidRPr="00CA0355">
              <w:t>0.0%</w:t>
            </w:r>
          </w:p>
        </w:tc>
      </w:tr>
      <w:tr w:rsidR="00DB12FC" w:rsidRPr="00216A2B" w:rsidTr="00F66FDC">
        <w:tc>
          <w:tcPr>
            <w:tcW w:w="1800" w:type="dxa"/>
            <w:vAlign w:val="center"/>
          </w:tcPr>
          <w:p w:rsidR="00DB12FC" w:rsidRDefault="00DB12FC" w:rsidP="00FC4576">
            <w:pPr>
              <w:keepNext/>
              <w:jc w:val="center"/>
              <w:rPr>
                <w:lang w:val="en-CA"/>
              </w:rPr>
            </w:pPr>
            <w:r>
              <w:rPr>
                <w:lang w:val="en-CA"/>
              </w:rPr>
              <w:t>“d”</w:t>
            </w:r>
          </w:p>
        </w:tc>
        <w:tc>
          <w:tcPr>
            <w:tcW w:w="1350" w:type="dxa"/>
          </w:tcPr>
          <w:p w:rsidR="00DB12FC" w:rsidRPr="00CA0355" w:rsidRDefault="00DB12FC" w:rsidP="00FC4576">
            <w:pPr>
              <w:keepNext/>
              <w:jc w:val="center"/>
            </w:pPr>
            <w:r w:rsidRPr="00CA0355">
              <w:t>0.0%</w:t>
            </w:r>
          </w:p>
        </w:tc>
        <w:tc>
          <w:tcPr>
            <w:tcW w:w="1350" w:type="dxa"/>
          </w:tcPr>
          <w:p w:rsidR="00DB12FC" w:rsidRPr="00CA0355" w:rsidRDefault="00DB12FC" w:rsidP="00FC4576">
            <w:pPr>
              <w:keepNext/>
              <w:jc w:val="center"/>
            </w:pPr>
            <w:r w:rsidRPr="00CA0355">
              <w:t>-0.1%</w:t>
            </w:r>
          </w:p>
        </w:tc>
        <w:tc>
          <w:tcPr>
            <w:tcW w:w="1260" w:type="dxa"/>
          </w:tcPr>
          <w:p w:rsidR="00DB12FC" w:rsidRPr="00CA0355" w:rsidRDefault="00DB12FC" w:rsidP="00FC4576">
            <w:pPr>
              <w:keepNext/>
              <w:jc w:val="center"/>
            </w:pPr>
            <w:r w:rsidRPr="00CA0355">
              <w:t>-0.1%</w:t>
            </w:r>
          </w:p>
        </w:tc>
      </w:tr>
      <w:tr w:rsidR="00DB12FC" w:rsidRPr="00216A2B" w:rsidTr="00F66FDC">
        <w:tc>
          <w:tcPr>
            <w:tcW w:w="1800" w:type="dxa"/>
            <w:vAlign w:val="center"/>
          </w:tcPr>
          <w:p w:rsidR="00DB12FC" w:rsidRDefault="00DB12FC" w:rsidP="00FC4576">
            <w:pPr>
              <w:keepNext/>
              <w:jc w:val="center"/>
              <w:rPr>
                <w:lang w:val="en-CA"/>
              </w:rPr>
            </w:pPr>
            <w:r>
              <w:rPr>
                <w:lang w:val="en-CA"/>
              </w:rPr>
              <w:t>“e”</w:t>
            </w:r>
          </w:p>
        </w:tc>
        <w:tc>
          <w:tcPr>
            <w:tcW w:w="1350" w:type="dxa"/>
          </w:tcPr>
          <w:p w:rsidR="00DB12FC" w:rsidRPr="00CA0355" w:rsidRDefault="00DB12FC" w:rsidP="00FC4576">
            <w:pPr>
              <w:keepNext/>
              <w:jc w:val="center"/>
            </w:pPr>
            <w:r w:rsidRPr="00CA0355">
              <w:t>-0.1%</w:t>
            </w:r>
          </w:p>
        </w:tc>
        <w:tc>
          <w:tcPr>
            <w:tcW w:w="1350" w:type="dxa"/>
          </w:tcPr>
          <w:p w:rsidR="00DB12FC" w:rsidRPr="00CA0355" w:rsidRDefault="00DB12FC" w:rsidP="00FC4576">
            <w:pPr>
              <w:keepNext/>
              <w:jc w:val="center"/>
            </w:pPr>
            <w:r w:rsidRPr="00CA0355">
              <w:t>0.0%</w:t>
            </w:r>
          </w:p>
        </w:tc>
        <w:tc>
          <w:tcPr>
            <w:tcW w:w="1260" w:type="dxa"/>
          </w:tcPr>
          <w:p w:rsidR="00DB12FC" w:rsidRPr="00CA0355" w:rsidRDefault="00DB12FC" w:rsidP="00FC4576">
            <w:pPr>
              <w:keepNext/>
              <w:jc w:val="center"/>
            </w:pPr>
            <w:r w:rsidRPr="00CA0355">
              <w:t>-0.1%</w:t>
            </w:r>
          </w:p>
        </w:tc>
      </w:tr>
      <w:tr w:rsidR="00DB12FC" w:rsidTr="00F66FDC">
        <w:tc>
          <w:tcPr>
            <w:tcW w:w="1800" w:type="dxa"/>
            <w:vAlign w:val="center"/>
          </w:tcPr>
          <w:p w:rsidR="00DB12FC" w:rsidRDefault="00DB12FC" w:rsidP="00FC4576">
            <w:pPr>
              <w:keepNext/>
              <w:jc w:val="center"/>
              <w:rPr>
                <w:lang w:val="en-CA"/>
              </w:rPr>
            </w:pPr>
            <w:r>
              <w:rPr>
                <w:lang w:val="en-CA"/>
              </w:rPr>
              <w:t>“f”</w:t>
            </w:r>
          </w:p>
        </w:tc>
        <w:tc>
          <w:tcPr>
            <w:tcW w:w="1350" w:type="dxa"/>
          </w:tcPr>
          <w:p w:rsidR="00DB12FC" w:rsidRPr="00CA0355" w:rsidRDefault="00DB12FC" w:rsidP="00FC4576">
            <w:pPr>
              <w:keepNext/>
              <w:jc w:val="center"/>
            </w:pPr>
            <w:r w:rsidRPr="00CA0355">
              <w:t>0.0%</w:t>
            </w:r>
          </w:p>
        </w:tc>
        <w:tc>
          <w:tcPr>
            <w:tcW w:w="1350" w:type="dxa"/>
          </w:tcPr>
          <w:p w:rsidR="00DB12FC" w:rsidRPr="00CA0355" w:rsidRDefault="00DB12FC" w:rsidP="00FC4576">
            <w:pPr>
              <w:keepNext/>
              <w:jc w:val="center"/>
            </w:pPr>
            <w:r w:rsidRPr="00CA0355">
              <w:t>0.1%</w:t>
            </w:r>
          </w:p>
        </w:tc>
        <w:tc>
          <w:tcPr>
            <w:tcW w:w="1260" w:type="dxa"/>
          </w:tcPr>
          <w:p w:rsidR="00DB12FC" w:rsidRDefault="00DB12FC" w:rsidP="00FC4576">
            <w:pPr>
              <w:keepNext/>
              <w:jc w:val="center"/>
            </w:pPr>
            <w:r w:rsidRPr="00CA0355">
              <w:t>0.1%</w:t>
            </w:r>
          </w:p>
        </w:tc>
      </w:tr>
    </w:tbl>
    <w:p w:rsidR="00DB12FC" w:rsidRDefault="00DB12FC" w:rsidP="00DB12FC">
      <w:pPr>
        <w:jc w:val="center"/>
        <w:rPr>
          <w:lang w:val="en-CA"/>
        </w:rPr>
      </w:pPr>
    </w:p>
    <w:p w:rsidR="00DB12FC" w:rsidRPr="00FC4576" w:rsidRDefault="00DB12FC" w:rsidP="00FC4576">
      <w:pPr>
        <w:pStyle w:val="Caption"/>
        <w:keepNext/>
        <w:jc w:val="center"/>
        <w:rPr>
          <w:color w:val="auto"/>
        </w:rPr>
      </w:pPr>
      <w:r w:rsidRPr="00DB12FC">
        <w:rPr>
          <w:color w:val="auto"/>
        </w:rPr>
        <w:t xml:space="preserve">Table </w:t>
      </w:r>
      <w:r w:rsidRPr="00DB12FC">
        <w:rPr>
          <w:color w:val="auto"/>
        </w:rPr>
        <w:fldChar w:fldCharType="begin"/>
      </w:r>
      <w:r w:rsidRPr="00DB12FC">
        <w:rPr>
          <w:color w:val="auto"/>
        </w:rPr>
        <w:instrText xml:space="preserve"> SEQ Table \* ARABIC </w:instrText>
      </w:r>
      <w:r w:rsidRPr="00DB12FC">
        <w:rPr>
          <w:color w:val="auto"/>
        </w:rPr>
        <w:fldChar w:fldCharType="separate"/>
      </w:r>
      <w:r w:rsidR="00FC4576">
        <w:rPr>
          <w:noProof/>
          <w:color w:val="auto"/>
        </w:rPr>
        <w:t>5</w:t>
      </w:r>
      <w:r w:rsidRPr="00DB12FC">
        <w:rPr>
          <w:color w:val="auto"/>
        </w:rPr>
        <w:fldChar w:fldCharType="end"/>
      </w:r>
      <w:r>
        <w:rPr>
          <w:color w:val="auto"/>
        </w:rPr>
        <w:t xml:space="preserve"> </w:t>
      </w:r>
      <w:r w:rsidRPr="00FC4576">
        <w:rPr>
          <w:color w:val="auto"/>
        </w:rPr>
        <w:t>BugBuck</w:t>
      </w:r>
    </w:p>
    <w:tbl>
      <w:tblPr>
        <w:tblStyle w:val="TableGrid"/>
        <w:tblW w:w="0" w:type="auto"/>
        <w:tblInd w:w="1638" w:type="dxa"/>
        <w:tblLook w:val="04A0" w:firstRow="1" w:lastRow="0" w:firstColumn="1" w:lastColumn="0" w:noHBand="0" w:noVBand="1"/>
      </w:tblPr>
      <w:tblGrid>
        <w:gridCol w:w="1800"/>
        <w:gridCol w:w="1350"/>
        <w:gridCol w:w="1350"/>
        <w:gridCol w:w="1260"/>
      </w:tblGrid>
      <w:tr w:rsidR="00DB12FC" w:rsidTr="00F66FDC">
        <w:tc>
          <w:tcPr>
            <w:tcW w:w="1800" w:type="dxa"/>
            <w:vMerge w:val="restart"/>
            <w:vAlign w:val="center"/>
          </w:tcPr>
          <w:p w:rsidR="00DB12FC" w:rsidRDefault="00DB12FC" w:rsidP="00FC4576">
            <w:pPr>
              <w:keepNext/>
              <w:jc w:val="center"/>
              <w:rPr>
                <w:lang w:val="en-CA"/>
              </w:rPr>
            </w:pPr>
            <w:r>
              <w:rPr>
                <w:lang w:val="en-CA"/>
              </w:rPr>
              <w:t>Chroma position</w:t>
            </w:r>
          </w:p>
        </w:tc>
        <w:tc>
          <w:tcPr>
            <w:tcW w:w="3960" w:type="dxa"/>
            <w:gridSpan w:val="3"/>
            <w:vAlign w:val="center"/>
          </w:tcPr>
          <w:p w:rsidR="00DB12FC" w:rsidRDefault="00DB12FC" w:rsidP="00FC4576">
            <w:pPr>
              <w:keepNext/>
              <w:jc w:val="center"/>
              <w:rPr>
                <w:lang w:val="en-CA"/>
              </w:rPr>
            </w:pPr>
            <w:r>
              <w:rPr>
                <w:lang w:val="en-CA"/>
              </w:rPr>
              <w:t>BD rate saving</w:t>
            </w:r>
          </w:p>
        </w:tc>
      </w:tr>
      <w:tr w:rsidR="00DB12FC" w:rsidTr="00F66FDC">
        <w:tc>
          <w:tcPr>
            <w:tcW w:w="1800" w:type="dxa"/>
            <w:vMerge/>
            <w:vAlign w:val="center"/>
          </w:tcPr>
          <w:p w:rsidR="00DB12FC" w:rsidRDefault="00DB12FC" w:rsidP="00FC4576">
            <w:pPr>
              <w:keepNext/>
              <w:jc w:val="center"/>
              <w:rPr>
                <w:lang w:val="en-CA"/>
              </w:rPr>
            </w:pPr>
          </w:p>
        </w:tc>
        <w:tc>
          <w:tcPr>
            <w:tcW w:w="1350" w:type="dxa"/>
            <w:vAlign w:val="center"/>
          </w:tcPr>
          <w:p w:rsidR="00DB12FC" w:rsidRDefault="00DB12FC" w:rsidP="00FC4576">
            <w:pPr>
              <w:keepNext/>
              <w:jc w:val="center"/>
              <w:rPr>
                <w:lang w:val="en-CA"/>
              </w:rPr>
            </w:pPr>
            <w:r>
              <w:rPr>
                <w:lang w:val="en-CA"/>
              </w:rPr>
              <w:t>Y</w:t>
            </w:r>
          </w:p>
        </w:tc>
        <w:tc>
          <w:tcPr>
            <w:tcW w:w="1350" w:type="dxa"/>
            <w:vAlign w:val="center"/>
          </w:tcPr>
          <w:p w:rsidR="00DB12FC" w:rsidRDefault="00DB12FC" w:rsidP="00FC4576">
            <w:pPr>
              <w:keepNext/>
              <w:jc w:val="center"/>
              <w:rPr>
                <w:lang w:val="en-CA"/>
              </w:rPr>
            </w:pPr>
            <w:r>
              <w:rPr>
                <w:lang w:val="en-CA"/>
              </w:rPr>
              <w:t>U</w:t>
            </w:r>
          </w:p>
        </w:tc>
        <w:tc>
          <w:tcPr>
            <w:tcW w:w="1260" w:type="dxa"/>
            <w:vAlign w:val="center"/>
          </w:tcPr>
          <w:p w:rsidR="00DB12FC" w:rsidRDefault="00DB12FC" w:rsidP="00FC4576">
            <w:pPr>
              <w:keepNext/>
              <w:jc w:val="center"/>
              <w:rPr>
                <w:lang w:val="en-CA"/>
              </w:rPr>
            </w:pPr>
            <w:r>
              <w:rPr>
                <w:lang w:val="en-CA"/>
              </w:rPr>
              <w:t>V</w:t>
            </w:r>
          </w:p>
        </w:tc>
      </w:tr>
      <w:tr w:rsidR="00DB12FC" w:rsidTr="00F66FDC">
        <w:tc>
          <w:tcPr>
            <w:tcW w:w="1800" w:type="dxa"/>
            <w:vAlign w:val="center"/>
          </w:tcPr>
          <w:p w:rsidR="00DB12FC" w:rsidRDefault="00DB12FC" w:rsidP="00FC4576">
            <w:pPr>
              <w:keepNext/>
              <w:jc w:val="center"/>
              <w:rPr>
                <w:lang w:val="en-CA"/>
              </w:rPr>
            </w:pPr>
            <w:r>
              <w:rPr>
                <w:lang w:val="en-CA"/>
              </w:rPr>
              <w:t>“a”</w:t>
            </w:r>
          </w:p>
        </w:tc>
        <w:tc>
          <w:tcPr>
            <w:tcW w:w="1350" w:type="dxa"/>
          </w:tcPr>
          <w:p w:rsidR="00DB12FC" w:rsidRPr="003D1085" w:rsidRDefault="00DB12FC" w:rsidP="00FC4576">
            <w:pPr>
              <w:keepNext/>
              <w:jc w:val="center"/>
            </w:pPr>
            <w:r w:rsidRPr="003D1085">
              <w:t>-0.2%</w:t>
            </w:r>
          </w:p>
        </w:tc>
        <w:tc>
          <w:tcPr>
            <w:tcW w:w="1350" w:type="dxa"/>
          </w:tcPr>
          <w:p w:rsidR="00DB12FC" w:rsidRPr="003D1085" w:rsidRDefault="00DB12FC" w:rsidP="00FC4576">
            <w:pPr>
              <w:keepNext/>
              <w:jc w:val="center"/>
            </w:pPr>
            <w:r w:rsidRPr="003D1085">
              <w:t>0.0%</w:t>
            </w:r>
          </w:p>
        </w:tc>
        <w:tc>
          <w:tcPr>
            <w:tcW w:w="1260" w:type="dxa"/>
          </w:tcPr>
          <w:p w:rsidR="00DB12FC" w:rsidRDefault="00DB12FC" w:rsidP="00FC4576">
            <w:pPr>
              <w:keepNext/>
              <w:jc w:val="center"/>
            </w:pPr>
            <w:r w:rsidRPr="003D1085">
              <w:t>0.2%</w:t>
            </w:r>
          </w:p>
        </w:tc>
      </w:tr>
      <w:tr w:rsidR="00DB12FC" w:rsidRPr="00216A2B" w:rsidTr="00F66FDC">
        <w:tc>
          <w:tcPr>
            <w:tcW w:w="1800" w:type="dxa"/>
            <w:vAlign w:val="center"/>
          </w:tcPr>
          <w:p w:rsidR="00DB12FC" w:rsidRDefault="00DB12FC" w:rsidP="00FC4576">
            <w:pPr>
              <w:keepNext/>
              <w:jc w:val="center"/>
              <w:rPr>
                <w:lang w:val="en-CA"/>
              </w:rPr>
            </w:pPr>
            <w:r>
              <w:rPr>
                <w:lang w:val="en-CA"/>
              </w:rPr>
              <w:t>“c”</w:t>
            </w:r>
          </w:p>
        </w:tc>
        <w:tc>
          <w:tcPr>
            <w:tcW w:w="1350" w:type="dxa"/>
          </w:tcPr>
          <w:p w:rsidR="00DB12FC" w:rsidRPr="004006E1" w:rsidRDefault="00DB12FC" w:rsidP="00FC4576">
            <w:pPr>
              <w:keepNext/>
              <w:jc w:val="center"/>
            </w:pPr>
            <w:r w:rsidRPr="004006E1">
              <w:t>-0.2%</w:t>
            </w:r>
          </w:p>
        </w:tc>
        <w:tc>
          <w:tcPr>
            <w:tcW w:w="1350" w:type="dxa"/>
          </w:tcPr>
          <w:p w:rsidR="00DB12FC" w:rsidRPr="004006E1" w:rsidRDefault="00DB12FC" w:rsidP="00FC4576">
            <w:pPr>
              <w:keepNext/>
              <w:jc w:val="center"/>
            </w:pPr>
            <w:r w:rsidRPr="004006E1">
              <w:t>-0.2%</w:t>
            </w:r>
          </w:p>
        </w:tc>
        <w:tc>
          <w:tcPr>
            <w:tcW w:w="1260" w:type="dxa"/>
          </w:tcPr>
          <w:p w:rsidR="00DB12FC" w:rsidRPr="004006E1" w:rsidRDefault="00DB12FC" w:rsidP="00FC4576">
            <w:pPr>
              <w:keepNext/>
              <w:jc w:val="center"/>
            </w:pPr>
            <w:r w:rsidRPr="004006E1">
              <w:t>-0.2%</w:t>
            </w:r>
          </w:p>
        </w:tc>
      </w:tr>
      <w:tr w:rsidR="00DB12FC" w:rsidRPr="00216A2B" w:rsidTr="00F66FDC">
        <w:tc>
          <w:tcPr>
            <w:tcW w:w="1800" w:type="dxa"/>
            <w:vAlign w:val="center"/>
          </w:tcPr>
          <w:p w:rsidR="00DB12FC" w:rsidRDefault="00DB12FC" w:rsidP="00FC4576">
            <w:pPr>
              <w:keepNext/>
              <w:jc w:val="center"/>
              <w:rPr>
                <w:lang w:val="en-CA"/>
              </w:rPr>
            </w:pPr>
            <w:r>
              <w:rPr>
                <w:lang w:val="en-CA"/>
              </w:rPr>
              <w:t>“d”</w:t>
            </w:r>
          </w:p>
        </w:tc>
        <w:tc>
          <w:tcPr>
            <w:tcW w:w="1350" w:type="dxa"/>
          </w:tcPr>
          <w:p w:rsidR="00DB12FC" w:rsidRPr="004006E1" w:rsidRDefault="00DB12FC" w:rsidP="00FC4576">
            <w:pPr>
              <w:keepNext/>
              <w:jc w:val="center"/>
            </w:pPr>
            <w:r w:rsidRPr="004006E1">
              <w:t>-0.1%</w:t>
            </w:r>
          </w:p>
        </w:tc>
        <w:tc>
          <w:tcPr>
            <w:tcW w:w="1350" w:type="dxa"/>
          </w:tcPr>
          <w:p w:rsidR="00DB12FC" w:rsidRPr="004006E1" w:rsidRDefault="00DB12FC" w:rsidP="00FC4576">
            <w:pPr>
              <w:keepNext/>
              <w:jc w:val="center"/>
            </w:pPr>
            <w:r w:rsidRPr="004006E1">
              <w:t>0.1%</w:t>
            </w:r>
          </w:p>
        </w:tc>
        <w:tc>
          <w:tcPr>
            <w:tcW w:w="1260" w:type="dxa"/>
          </w:tcPr>
          <w:p w:rsidR="00DB12FC" w:rsidRPr="004006E1" w:rsidRDefault="00DB12FC" w:rsidP="00FC4576">
            <w:pPr>
              <w:keepNext/>
              <w:jc w:val="center"/>
            </w:pPr>
            <w:r w:rsidRPr="004006E1">
              <w:t>0.0%</w:t>
            </w:r>
          </w:p>
        </w:tc>
      </w:tr>
      <w:tr w:rsidR="00DB12FC" w:rsidRPr="00216A2B" w:rsidTr="00F66FDC">
        <w:tc>
          <w:tcPr>
            <w:tcW w:w="1800" w:type="dxa"/>
            <w:vAlign w:val="center"/>
          </w:tcPr>
          <w:p w:rsidR="00DB12FC" w:rsidRDefault="00DB12FC" w:rsidP="00FC4576">
            <w:pPr>
              <w:keepNext/>
              <w:jc w:val="center"/>
              <w:rPr>
                <w:lang w:val="en-CA"/>
              </w:rPr>
            </w:pPr>
            <w:r>
              <w:rPr>
                <w:lang w:val="en-CA"/>
              </w:rPr>
              <w:t>“e”</w:t>
            </w:r>
          </w:p>
        </w:tc>
        <w:tc>
          <w:tcPr>
            <w:tcW w:w="1350" w:type="dxa"/>
          </w:tcPr>
          <w:p w:rsidR="00DB12FC" w:rsidRPr="004006E1" w:rsidRDefault="00DB12FC" w:rsidP="00FC4576">
            <w:pPr>
              <w:keepNext/>
              <w:jc w:val="center"/>
            </w:pPr>
            <w:r w:rsidRPr="004006E1">
              <w:t>-0.2%</w:t>
            </w:r>
          </w:p>
        </w:tc>
        <w:tc>
          <w:tcPr>
            <w:tcW w:w="1350" w:type="dxa"/>
          </w:tcPr>
          <w:p w:rsidR="00DB12FC" w:rsidRPr="004006E1" w:rsidRDefault="00DB12FC" w:rsidP="00FC4576">
            <w:pPr>
              <w:keepNext/>
              <w:jc w:val="center"/>
            </w:pPr>
            <w:r w:rsidRPr="004006E1">
              <w:t>0.1%</w:t>
            </w:r>
          </w:p>
        </w:tc>
        <w:tc>
          <w:tcPr>
            <w:tcW w:w="1260" w:type="dxa"/>
          </w:tcPr>
          <w:p w:rsidR="00DB12FC" w:rsidRPr="004006E1" w:rsidRDefault="00DB12FC" w:rsidP="00FC4576">
            <w:pPr>
              <w:keepNext/>
              <w:jc w:val="center"/>
            </w:pPr>
            <w:r w:rsidRPr="004006E1">
              <w:t>0.0%</w:t>
            </w:r>
          </w:p>
        </w:tc>
      </w:tr>
      <w:tr w:rsidR="00DB12FC" w:rsidTr="00F66FDC">
        <w:tc>
          <w:tcPr>
            <w:tcW w:w="1800" w:type="dxa"/>
            <w:vAlign w:val="center"/>
          </w:tcPr>
          <w:p w:rsidR="00DB12FC" w:rsidRDefault="00DB12FC" w:rsidP="00FC4576">
            <w:pPr>
              <w:keepNext/>
              <w:jc w:val="center"/>
              <w:rPr>
                <w:lang w:val="en-CA"/>
              </w:rPr>
            </w:pPr>
            <w:r>
              <w:rPr>
                <w:lang w:val="en-CA"/>
              </w:rPr>
              <w:t>“f”</w:t>
            </w:r>
          </w:p>
        </w:tc>
        <w:tc>
          <w:tcPr>
            <w:tcW w:w="1350" w:type="dxa"/>
          </w:tcPr>
          <w:p w:rsidR="00DB12FC" w:rsidRPr="004006E1" w:rsidRDefault="00DB12FC" w:rsidP="00FC4576">
            <w:pPr>
              <w:keepNext/>
              <w:jc w:val="center"/>
            </w:pPr>
            <w:r w:rsidRPr="004006E1">
              <w:t>-0.1%</w:t>
            </w:r>
          </w:p>
        </w:tc>
        <w:tc>
          <w:tcPr>
            <w:tcW w:w="1350" w:type="dxa"/>
          </w:tcPr>
          <w:p w:rsidR="00DB12FC" w:rsidRPr="004006E1" w:rsidRDefault="00DB12FC" w:rsidP="00FC4576">
            <w:pPr>
              <w:keepNext/>
              <w:jc w:val="center"/>
            </w:pPr>
            <w:r w:rsidRPr="004006E1">
              <w:t>0.1%</w:t>
            </w:r>
          </w:p>
        </w:tc>
        <w:tc>
          <w:tcPr>
            <w:tcW w:w="1260" w:type="dxa"/>
          </w:tcPr>
          <w:p w:rsidR="00DB12FC" w:rsidRDefault="00DB12FC" w:rsidP="00FC4576">
            <w:pPr>
              <w:keepNext/>
              <w:jc w:val="center"/>
            </w:pPr>
            <w:r w:rsidRPr="004006E1">
              <w:t>0.0%</w:t>
            </w:r>
          </w:p>
        </w:tc>
      </w:tr>
    </w:tbl>
    <w:p w:rsidR="001136BC" w:rsidRDefault="001136BC" w:rsidP="001136BC">
      <w:pPr>
        <w:jc w:val="both"/>
        <w:rPr>
          <w:ins w:id="11" w:author="Krishna Rapaka" w:date="2014-01-08T10:58:00Z"/>
          <w:lang w:val="en-CA"/>
        </w:rPr>
      </w:pPr>
    </w:p>
    <w:p w:rsidR="001136BC" w:rsidRDefault="001136BC" w:rsidP="001136BC">
      <w:pPr>
        <w:jc w:val="both"/>
        <w:rPr>
          <w:ins w:id="12" w:author="Krishna Rapaka" w:date="2014-01-08T10:59:00Z"/>
          <w:lang w:val="en-CA"/>
        </w:rPr>
      </w:pPr>
      <w:ins w:id="13" w:author="Krishna Rapaka" w:date="2014-01-08T10:59:00Z">
        <w:r>
          <w:rPr>
            <w:lang w:val="en-CA"/>
          </w:rPr>
          <w:t xml:space="preserve">Additional </w:t>
        </w:r>
      </w:ins>
      <w:ins w:id="14" w:author="Krishna Rapaka" w:date="2014-01-08T10:58:00Z">
        <w:r>
          <w:rPr>
            <w:lang w:val="en-CA"/>
          </w:rPr>
          <w:t xml:space="preserve">experimental results show that, compared to using chroma sample </w:t>
        </w:r>
        <w:r w:rsidRPr="00BD2C9B">
          <w:rPr>
            <w:lang w:val="en-CA"/>
          </w:rPr>
          <w:t>position “</w:t>
        </w:r>
        <w:r>
          <w:rPr>
            <w:lang w:val="en-CA"/>
          </w:rPr>
          <w:t>a</w:t>
        </w:r>
        <w:r w:rsidRPr="00BD2C9B">
          <w:rPr>
            <w:lang w:val="en-CA"/>
          </w:rPr>
          <w:t>”</w:t>
        </w:r>
        <w:r>
          <w:rPr>
            <w:lang w:val="en-CA"/>
          </w:rPr>
          <w:t xml:space="preserve">, </w:t>
        </w:r>
        <w:r w:rsidRPr="00D51F8C">
          <w:rPr>
            <w:lang w:val="en-CA"/>
          </w:rPr>
          <w:t>consideration of the actual chroma sample position in resampl</w:t>
        </w:r>
        <w:r>
          <w:rPr>
            <w:lang w:val="en-CA"/>
          </w:rPr>
          <w:t>ing process provides –0.1% to –</w:t>
        </w:r>
      </w:ins>
      <w:ins w:id="15" w:author="Krishna Rapaka" w:date="2014-01-08T10:59:00Z">
        <w:r>
          <w:rPr>
            <w:lang w:val="en-CA"/>
          </w:rPr>
          <w:t>1</w:t>
        </w:r>
      </w:ins>
      <w:ins w:id="16" w:author="Krishna Rapaka" w:date="2014-01-08T10:58:00Z">
        <w:r>
          <w:rPr>
            <w:lang w:val="en-CA"/>
          </w:rPr>
          <w:t>.</w:t>
        </w:r>
      </w:ins>
      <w:ins w:id="17" w:author="Krishna Rapaka" w:date="2014-01-08T10:59:00Z">
        <w:r>
          <w:rPr>
            <w:lang w:val="en-CA"/>
          </w:rPr>
          <w:t>0</w:t>
        </w:r>
      </w:ins>
      <w:ins w:id="18" w:author="Krishna Rapaka" w:date="2014-01-08T10:58:00Z">
        <w:r w:rsidRPr="00D51F8C">
          <w:rPr>
            <w:lang w:val="en-CA"/>
          </w:rPr>
          <w:t xml:space="preserve">% </w:t>
        </w:r>
        <w:r>
          <w:rPr>
            <w:lang w:val="en-CA"/>
          </w:rPr>
          <w:t>BD rate saving.</w:t>
        </w:r>
      </w:ins>
    </w:p>
    <w:p w:rsidR="001136BC" w:rsidRPr="00DB12FC" w:rsidRDefault="001136BC" w:rsidP="001136BC">
      <w:pPr>
        <w:pStyle w:val="Caption"/>
        <w:keepNext/>
        <w:keepLines/>
        <w:jc w:val="center"/>
        <w:rPr>
          <w:ins w:id="19" w:author="Krishna Rapaka" w:date="2014-01-08T10:59:00Z"/>
          <w:color w:val="auto"/>
          <w:lang w:val="en-CA"/>
        </w:rPr>
      </w:pPr>
      <w:ins w:id="20" w:author="Krishna Rapaka" w:date="2014-01-08T10:59:00Z">
        <w:r w:rsidRPr="00DB12FC">
          <w:rPr>
            <w:color w:val="auto"/>
          </w:rPr>
          <w:br/>
          <w:t xml:space="preserve">Table </w:t>
        </w:r>
        <w:r w:rsidRPr="00DB12FC">
          <w:rPr>
            <w:color w:val="auto"/>
          </w:rPr>
          <w:fldChar w:fldCharType="begin"/>
        </w:r>
        <w:r w:rsidRPr="00DB12FC">
          <w:rPr>
            <w:color w:val="auto"/>
          </w:rPr>
          <w:instrText xml:space="preserve"> SEQ Table \* ARABIC </w:instrText>
        </w:r>
        <w:r w:rsidRPr="00DB12FC">
          <w:rPr>
            <w:color w:val="auto"/>
          </w:rPr>
          <w:fldChar w:fldCharType="separate"/>
        </w:r>
        <w:r w:rsidRPr="00DB12FC">
          <w:rPr>
            <w:noProof/>
            <w:color w:val="auto"/>
          </w:rPr>
          <w:t>1</w:t>
        </w:r>
        <w:r w:rsidRPr="00DB12FC">
          <w:rPr>
            <w:color w:val="auto"/>
          </w:rPr>
          <w:fldChar w:fldCharType="end"/>
        </w:r>
        <w:r>
          <w:rPr>
            <w:color w:val="auto"/>
          </w:rPr>
          <w:t xml:space="preserve"> </w:t>
        </w:r>
        <w:r w:rsidRPr="00DB12FC">
          <w:rPr>
            <w:color w:val="auto"/>
            <w:lang w:val="en-CA"/>
          </w:rPr>
          <w:t>BirdInCage</w:t>
        </w:r>
      </w:ins>
    </w:p>
    <w:tbl>
      <w:tblPr>
        <w:tblStyle w:val="TableGrid"/>
        <w:tblW w:w="0" w:type="auto"/>
        <w:tblInd w:w="1638" w:type="dxa"/>
        <w:tblLook w:val="04A0" w:firstRow="1" w:lastRow="0" w:firstColumn="1" w:lastColumn="0" w:noHBand="0" w:noVBand="1"/>
      </w:tblPr>
      <w:tblGrid>
        <w:gridCol w:w="1800"/>
        <w:gridCol w:w="1350"/>
        <w:gridCol w:w="1350"/>
        <w:gridCol w:w="1260"/>
      </w:tblGrid>
      <w:tr w:rsidR="001136BC" w:rsidTr="00526CC6">
        <w:trPr>
          <w:ins w:id="21" w:author="Krishna Rapaka" w:date="2014-01-08T10:59:00Z"/>
        </w:trPr>
        <w:tc>
          <w:tcPr>
            <w:tcW w:w="1800" w:type="dxa"/>
            <w:vMerge w:val="restart"/>
            <w:vAlign w:val="center"/>
          </w:tcPr>
          <w:p w:rsidR="001136BC" w:rsidRDefault="001136BC" w:rsidP="00526CC6">
            <w:pPr>
              <w:keepNext/>
              <w:keepLines/>
              <w:jc w:val="center"/>
              <w:rPr>
                <w:ins w:id="22" w:author="Krishna Rapaka" w:date="2014-01-08T10:59:00Z"/>
                <w:lang w:val="en-CA"/>
              </w:rPr>
            </w:pPr>
            <w:ins w:id="23" w:author="Krishna Rapaka" w:date="2014-01-08T10:59:00Z">
              <w:r>
                <w:rPr>
                  <w:lang w:val="en-CA"/>
                </w:rPr>
                <w:t>Chroma position</w:t>
              </w:r>
            </w:ins>
          </w:p>
        </w:tc>
        <w:tc>
          <w:tcPr>
            <w:tcW w:w="3960" w:type="dxa"/>
            <w:gridSpan w:val="3"/>
            <w:vAlign w:val="center"/>
          </w:tcPr>
          <w:p w:rsidR="001136BC" w:rsidRDefault="001136BC" w:rsidP="00526CC6">
            <w:pPr>
              <w:keepNext/>
              <w:keepLines/>
              <w:jc w:val="center"/>
              <w:rPr>
                <w:ins w:id="24" w:author="Krishna Rapaka" w:date="2014-01-08T10:59:00Z"/>
                <w:lang w:val="en-CA"/>
              </w:rPr>
            </w:pPr>
            <w:ins w:id="25" w:author="Krishna Rapaka" w:date="2014-01-08T10:59:00Z">
              <w:r>
                <w:rPr>
                  <w:lang w:val="en-CA"/>
                </w:rPr>
                <w:t>BD rate saving</w:t>
              </w:r>
            </w:ins>
          </w:p>
        </w:tc>
      </w:tr>
      <w:tr w:rsidR="001136BC" w:rsidTr="00526CC6">
        <w:trPr>
          <w:ins w:id="26" w:author="Krishna Rapaka" w:date="2014-01-08T10:59:00Z"/>
        </w:trPr>
        <w:tc>
          <w:tcPr>
            <w:tcW w:w="1800" w:type="dxa"/>
            <w:vMerge/>
            <w:vAlign w:val="center"/>
          </w:tcPr>
          <w:p w:rsidR="001136BC" w:rsidRDefault="001136BC" w:rsidP="00526CC6">
            <w:pPr>
              <w:keepNext/>
              <w:keepLines/>
              <w:jc w:val="center"/>
              <w:rPr>
                <w:ins w:id="27" w:author="Krishna Rapaka" w:date="2014-01-08T10:59:00Z"/>
                <w:lang w:val="en-CA"/>
              </w:rPr>
            </w:pPr>
          </w:p>
        </w:tc>
        <w:tc>
          <w:tcPr>
            <w:tcW w:w="1350" w:type="dxa"/>
            <w:vAlign w:val="center"/>
          </w:tcPr>
          <w:p w:rsidR="001136BC" w:rsidRDefault="001136BC" w:rsidP="00526CC6">
            <w:pPr>
              <w:keepNext/>
              <w:keepLines/>
              <w:jc w:val="center"/>
              <w:rPr>
                <w:ins w:id="28" w:author="Krishna Rapaka" w:date="2014-01-08T10:59:00Z"/>
                <w:lang w:val="en-CA"/>
              </w:rPr>
            </w:pPr>
            <w:ins w:id="29" w:author="Krishna Rapaka" w:date="2014-01-08T10:59:00Z">
              <w:r>
                <w:rPr>
                  <w:lang w:val="en-CA"/>
                </w:rPr>
                <w:t>Y</w:t>
              </w:r>
            </w:ins>
          </w:p>
        </w:tc>
        <w:tc>
          <w:tcPr>
            <w:tcW w:w="1350" w:type="dxa"/>
            <w:vAlign w:val="center"/>
          </w:tcPr>
          <w:p w:rsidR="001136BC" w:rsidRDefault="001136BC" w:rsidP="00526CC6">
            <w:pPr>
              <w:keepNext/>
              <w:keepLines/>
              <w:jc w:val="center"/>
              <w:rPr>
                <w:ins w:id="30" w:author="Krishna Rapaka" w:date="2014-01-08T10:59:00Z"/>
                <w:lang w:val="en-CA"/>
              </w:rPr>
            </w:pPr>
            <w:ins w:id="31" w:author="Krishna Rapaka" w:date="2014-01-08T10:59:00Z">
              <w:r>
                <w:rPr>
                  <w:lang w:val="en-CA"/>
                </w:rPr>
                <w:t>U</w:t>
              </w:r>
            </w:ins>
          </w:p>
        </w:tc>
        <w:tc>
          <w:tcPr>
            <w:tcW w:w="1260" w:type="dxa"/>
            <w:vAlign w:val="center"/>
          </w:tcPr>
          <w:p w:rsidR="001136BC" w:rsidRDefault="001136BC" w:rsidP="00526CC6">
            <w:pPr>
              <w:keepNext/>
              <w:keepLines/>
              <w:jc w:val="center"/>
              <w:rPr>
                <w:ins w:id="32" w:author="Krishna Rapaka" w:date="2014-01-08T10:59:00Z"/>
                <w:lang w:val="en-CA"/>
              </w:rPr>
            </w:pPr>
            <w:ins w:id="33" w:author="Krishna Rapaka" w:date="2014-01-08T10:59:00Z">
              <w:r>
                <w:rPr>
                  <w:lang w:val="en-CA"/>
                </w:rPr>
                <w:t>V</w:t>
              </w:r>
            </w:ins>
          </w:p>
        </w:tc>
      </w:tr>
      <w:tr w:rsidR="001136BC" w:rsidTr="001136BC">
        <w:trPr>
          <w:ins w:id="34" w:author="Krishna Rapaka" w:date="2014-01-08T10:59:00Z"/>
        </w:trPr>
        <w:tc>
          <w:tcPr>
            <w:tcW w:w="1800" w:type="dxa"/>
            <w:vAlign w:val="center"/>
          </w:tcPr>
          <w:p w:rsidR="001136BC" w:rsidRDefault="001136BC" w:rsidP="001E4E0F">
            <w:pPr>
              <w:keepNext/>
              <w:keepLines/>
              <w:jc w:val="center"/>
              <w:rPr>
                <w:ins w:id="35" w:author="Krishna Rapaka" w:date="2014-01-08T10:59:00Z"/>
                <w:lang w:val="en-CA"/>
              </w:rPr>
            </w:pPr>
            <w:ins w:id="36" w:author="Krishna Rapaka" w:date="2014-01-08T10:59:00Z">
              <w:r>
                <w:rPr>
                  <w:lang w:val="en-CA"/>
                </w:rPr>
                <w:t>“</w:t>
              </w:r>
            </w:ins>
            <w:ins w:id="37" w:author="Krishna Rapaka" w:date="2014-01-09T15:29:00Z">
              <w:r w:rsidR="001E4E0F">
                <w:rPr>
                  <w:lang w:val="en-CA"/>
                </w:rPr>
                <w:t>b</w:t>
              </w:r>
            </w:ins>
            <w:ins w:id="38" w:author="Krishna Rapaka" w:date="2014-01-08T10:59:00Z">
              <w:r>
                <w:rPr>
                  <w:lang w:val="en-CA"/>
                </w:rPr>
                <w:t>”</w:t>
              </w:r>
            </w:ins>
          </w:p>
        </w:tc>
        <w:tc>
          <w:tcPr>
            <w:tcW w:w="1350" w:type="dxa"/>
            <w:vAlign w:val="bottom"/>
          </w:tcPr>
          <w:p w:rsidR="001136BC" w:rsidRPr="000B6EE7" w:rsidRDefault="001136BC" w:rsidP="00526CC6">
            <w:pPr>
              <w:keepNext/>
              <w:keepLines/>
              <w:jc w:val="center"/>
              <w:rPr>
                <w:ins w:id="39" w:author="Krishna Rapaka" w:date="2014-01-08T10:59:00Z"/>
              </w:rPr>
            </w:pPr>
            <w:ins w:id="40" w:author="Krishna Rapaka" w:date="2014-01-08T10:59:00Z">
              <w:r>
                <w:rPr>
                  <w:rFonts w:ascii="Arial" w:hAnsi="Arial" w:cs="Arial"/>
                  <w:color w:val="000000"/>
                  <w:sz w:val="18"/>
                  <w:szCs w:val="18"/>
                </w:rPr>
                <w:t>-0.2%</w:t>
              </w:r>
            </w:ins>
          </w:p>
        </w:tc>
        <w:tc>
          <w:tcPr>
            <w:tcW w:w="1350" w:type="dxa"/>
            <w:vAlign w:val="bottom"/>
          </w:tcPr>
          <w:p w:rsidR="001136BC" w:rsidRPr="000B6EE7" w:rsidRDefault="001136BC" w:rsidP="00526CC6">
            <w:pPr>
              <w:keepNext/>
              <w:keepLines/>
              <w:jc w:val="center"/>
              <w:rPr>
                <w:ins w:id="41" w:author="Krishna Rapaka" w:date="2014-01-08T10:59:00Z"/>
              </w:rPr>
            </w:pPr>
            <w:ins w:id="42" w:author="Krishna Rapaka" w:date="2014-01-08T10:59:00Z">
              <w:r>
                <w:rPr>
                  <w:rFonts w:ascii="Arial" w:hAnsi="Arial" w:cs="Arial"/>
                  <w:color w:val="000000"/>
                  <w:sz w:val="18"/>
                  <w:szCs w:val="18"/>
                </w:rPr>
                <w:t>-0.6%</w:t>
              </w:r>
            </w:ins>
          </w:p>
        </w:tc>
        <w:tc>
          <w:tcPr>
            <w:tcW w:w="1260" w:type="dxa"/>
            <w:vAlign w:val="bottom"/>
          </w:tcPr>
          <w:p w:rsidR="001136BC" w:rsidRDefault="001136BC" w:rsidP="00526CC6">
            <w:pPr>
              <w:keepNext/>
              <w:keepLines/>
              <w:jc w:val="center"/>
              <w:rPr>
                <w:ins w:id="43" w:author="Krishna Rapaka" w:date="2014-01-08T10:59:00Z"/>
              </w:rPr>
            </w:pPr>
            <w:ins w:id="44" w:author="Krishna Rapaka" w:date="2014-01-08T10:59:00Z">
              <w:r>
                <w:rPr>
                  <w:rFonts w:ascii="Arial" w:hAnsi="Arial" w:cs="Arial"/>
                  <w:color w:val="000000"/>
                  <w:sz w:val="18"/>
                  <w:szCs w:val="18"/>
                </w:rPr>
                <w:t>-0.7%</w:t>
              </w:r>
            </w:ins>
          </w:p>
        </w:tc>
      </w:tr>
      <w:tr w:rsidR="001136BC" w:rsidTr="001136BC">
        <w:trPr>
          <w:ins w:id="45" w:author="Krishna Rapaka" w:date="2014-01-08T10:59:00Z"/>
        </w:trPr>
        <w:tc>
          <w:tcPr>
            <w:tcW w:w="1800" w:type="dxa"/>
            <w:vAlign w:val="center"/>
          </w:tcPr>
          <w:p w:rsidR="001136BC" w:rsidRDefault="001136BC" w:rsidP="00526CC6">
            <w:pPr>
              <w:keepNext/>
              <w:keepLines/>
              <w:jc w:val="center"/>
              <w:rPr>
                <w:ins w:id="46" w:author="Krishna Rapaka" w:date="2014-01-08T10:59:00Z"/>
                <w:lang w:val="en-CA"/>
              </w:rPr>
            </w:pPr>
            <w:ins w:id="47" w:author="Krishna Rapaka" w:date="2014-01-08T10:59:00Z">
              <w:r>
                <w:rPr>
                  <w:lang w:val="en-CA"/>
                </w:rPr>
                <w:t>“c”</w:t>
              </w:r>
            </w:ins>
          </w:p>
        </w:tc>
        <w:tc>
          <w:tcPr>
            <w:tcW w:w="1350" w:type="dxa"/>
            <w:vAlign w:val="bottom"/>
          </w:tcPr>
          <w:p w:rsidR="001136BC" w:rsidRPr="00616DBE" w:rsidRDefault="001136BC" w:rsidP="00526CC6">
            <w:pPr>
              <w:keepNext/>
              <w:keepLines/>
              <w:jc w:val="center"/>
              <w:rPr>
                <w:ins w:id="48" w:author="Krishna Rapaka" w:date="2014-01-08T10:59:00Z"/>
              </w:rPr>
            </w:pPr>
            <w:ins w:id="49" w:author="Krishna Rapaka" w:date="2014-01-08T10:59:00Z">
              <w:r>
                <w:rPr>
                  <w:rFonts w:ascii="Arial" w:hAnsi="Arial" w:cs="Arial"/>
                  <w:color w:val="000000"/>
                  <w:sz w:val="18"/>
                  <w:szCs w:val="18"/>
                </w:rPr>
                <w:t>-0.2%</w:t>
              </w:r>
            </w:ins>
          </w:p>
        </w:tc>
        <w:tc>
          <w:tcPr>
            <w:tcW w:w="1350" w:type="dxa"/>
            <w:vAlign w:val="bottom"/>
          </w:tcPr>
          <w:p w:rsidR="001136BC" w:rsidRPr="00616DBE" w:rsidRDefault="001136BC" w:rsidP="00526CC6">
            <w:pPr>
              <w:keepNext/>
              <w:keepLines/>
              <w:jc w:val="center"/>
              <w:rPr>
                <w:ins w:id="50" w:author="Krishna Rapaka" w:date="2014-01-08T10:59:00Z"/>
              </w:rPr>
            </w:pPr>
            <w:ins w:id="51" w:author="Krishna Rapaka" w:date="2014-01-08T10:59:00Z">
              <w:r>
                <w:rPr>
                  <w:rFonts w:ascii="Arial" w:hAnsi="Arial" w:cs="Arial"/>
                  <w:color w:val="000000"/>
                  <w:sz w:val="18"/>
                  <w:szCs w:val="18"/>
                </w:rPr>
                <w:t>-0.4%</w:t>
              </w:r>
            </w:ins>
          </w:p>
        </w:tc>
        <w:tc>
          <w:tcPr>
            <w:tcW w:w="1260" w:type="dxa"/>
            <w:vAlign w:val="bottom"/>
          </w:tcPr>
          <w:p w:rsidR="001136BC" w:rsidRPr="00616DBE" w:rsidRDefault="001136BC" w:rsidP="00526CC6">
            <w:pPr>
              <w:keepNext/>
              <w:keepLines/>
              <w:jc w:val="center"/>
              <w:rPr>
                <w:ins w:id="52" w:author="Krishna Rapaka" w:date="2014-01-08T10:59:00Z"/>
              </w:rPr>
            </w:pPr>
            <w:ins w:id="53" w:author="Krishna Rapaka" w:date="2014-01-08T10:59:00Z">
              <w:r>
                <w:rPr>
                  <w:rFonts w:ascii="Arial" w:hAnsi="Arial" w:cs="Arial"/>
                  <w:color w:val="000000"/>
                  <w:sz w:val="18"/>
                  <w:szCs w:val="18"/>
                </w:rPr>
                <w:t>-0.5%</w:t>
              </w:r>
            </w:ins>
          </w:p>
        </w:tc>
      </w:tr>
      <w:tr w:rsidR="001136BC" w:rsidTr="001136BC">
        <w:trPr>
          <w:ins w:id="54" w:author="Krishna Rapaka" w:date="2014-01-08T10:59:00Z"/>
        </w:trPr>
        <w:tc>
          <w:tcPr>
            <w:tcW w:w="1800" w:type="dxa"/>
            <w:vAlign w:val="center"/>
          </w:tcPr>
          <w:p w:rsidR="001136BC" w:rsidRDefault="001136BC" w:rsidP="00526CC6">
            <w:pPr>
              <w:keepNext/>
              <w:keepLines/>
              <w:jc w:val="center"/>
              <w:rPr>
                <w:ins w:id="55" w:author="Krishna Rapaka" w:date="2014-01-08T10:59:00Z"/>
                <w:lang w:val="en-CA"/>
              </w:rPr>
            </w:pPr>
            <w:ins w:id="56" w:author="Krishna Rapaka" w:date="2014-01-08T10:59:00Z">
              <w:r>
                <w:rPr>
                  <w:lang w:val="en-CA"/>
                </w:rPr>
                <w:t>“d”</w:t>
              </w:r>
            </w:ins>
          </w:p>
        </w:tc>
        <w:tc>
          <w:tcPr>
            <w:tcW w:w="1350" w:type="dxa"/>
            <w:vAlign w:val="bottom"/>
          </w:tcPr>
          <w:p w:rsidR="001136BC" w:rsidRPr="00616DBE" w:rsidRDefault="001136BC" w:rsidP="00526CC6">
            <w:pPr>
              <w:keepNext/>
              <w:keepLines/>
              <w:jc w:val="center"/>
              <w:rPr>
                <w:ins w:id="57" w:author="Krishna Rapaka" w:date="2014-01-08T10:59:00Z"/>
              </w:rPr>
            </w:pPr>
            <w:ins w:id="58" w:author="Krishna Rapaka" w:date="2014-01-08T10:59:00Z">
              <w:r>
                <w:rPr>
                  <w:rFonts w:ascii="Arial" w:hAnsi="Arial" w:cs="Arial"/>
                  <w:color w:val="000000"/>
                  <w:sz w:val="18"/>
                  <w:szCs w:val="18"/>
                </w:rPr>
                <w:t>-0.4%</w:t>
              </w:r>
            </w:ins>
          </w:p>
        </w:tc>
        <w:tc>
          <w:tcPr>
            <w:tcW w:w="1350" w:type="dxa"/>
            <w:vAlign w:val="bottom"/>
          </w:tcPr>
          <w:p w:rsidR="001136BC" w:rsidRPr="00616DBE" w:rsidRDefault="001136BC" w:rsidP="00526CC6">
            <w:pPr>
              <w:keepNext/>
              <w:keepLines/>
              <w:jc w:val="center"/>
              <w:rPr>
                <w:ins w:id="59" w:author="Krishna Rapaka" w:date="2014-01-08T10:59:00Z"/>
              </w:rPr>
            </w:pPr>
            <w:ins w:id="60" w:author="Krishna Rapaka" w:date="2014-01-08T10:59:00Z">
              <w:r>
                <w:rPr>
                  <w:rFonts w:ascii="Arial" w:hAnsi="Arial" w:cs="Arial"/>
                  <w:color w:val="000000"/>
                  <w:sz w:val="18"/>
                  <w:szCs w:val="18"/>
                </w:rPr>
                <w:t>-0.8%</w:t>
              </w:r>
            </w:ins>
          </w:p>
        </w:tc>
        <w:tc>
          <w:tcPr>
            <w:tcW w:w="1260" w:type="dxa"/>
            <w:vAlign w:val="bottom"/>
          </w:tcPr>
          <w:p w:rsidR="001136BC" w:rsidRPr="00616DBE" w:rsidRDefault="001136BC" w:rsidP="00526CC6">
            <w:pPr>
              <w:keepNext/>
              <w:keepLines/>
              <w:jc w:val="center"/>
              <w:rPr>
                <w:ins w:id="61" w:author="Krishna Rapaka" w:date="2014-01-08T10:59:00Z"/>
              </w:rPr>
            </w:pPr>
            <w:ins w:id="62" w:author="Krishna Rapaka" w:date="2014-01-08T10:59:00Z">
              <w:r>
                <w:rPr>
                  <w:rFonts w:ascii="Arial" w:hAnsi="Arial" w:cs="Arial"/>
                  <w:color w:val="000000"/>
                  <w:sz w:val="18"/>
                  <w:szCs w:val="18"/>
                </w:rPr>
                <w:t>-1.0%</w:t>
              </w:r>
            </w:ins>
          </w:p>
        </w:tc>
      </w:tr>
      <w:tr w:rsidR="001136BC" w:rsidTr="001136BC">
        <w:trPr>
          <w:ins w:id="63" w:author="Krishna Rapaka" w:date="2014-01-08T10:59:00Z"/>
        </w:trPr>
        <w:tc>
          <w:tcPr>
            <w:tcW w:w="1800" w:type="dxa"/>
            <w:vAlign w:val="center"/>
          </w:tcPr>
          <w:p w:rsidR="001136BC" w:rsidRDefault="001136BC" w:rsidP="00526CC6">
            <w:pPr>
              <w:keepNext/>
              <w:keepLines/>
              <w:jc w:val="center"/>
              <w:rPr>
                <w:ins w:id="64" w:author="Krishna Rapaka" w:date="2014-01-08T10:59:00Z"/>
                <w:lang w:val="en-CA"/>
              </w:rPr>
            </w:pPr>
            <w:ins w:id="65" w:author="Krishna Rapaka" w:date="2014-01-08T10:59:00Z">
              <w:r>
                <w:rPr>
                  <w:lang w:val="en-CA"/>
                </w:rPr>
                <w:t>“e”</w:t>
              </w:r>
            </w:ins>
          </w:p>
        </w:tc>
        <w:tc>
          <w:tcPr>
            <w:tcW w:w="1350" w:type="dxa"/>
            <w:vAlign w:val="bottom"/>
          </w:tcPr>
          <w:p w:rsidR="001136BC" w:rsidRPr="00616DBE" w:rsidRDefault="001136BC" w:rsidP="00526CC6">
            <w:pPr>
              <w:keepNext/>
              <w:keepLines/>
              <w:jc w:val="center"/>
              <w:rPr>
                <w:ins w:id="66" w:author="Krishna Rapaka" w:date="2014-01-08T10:59:00Z"/>
              </w:rPr>
            </w:pPr>
            <w:ins w:id="67" w:author="Krishna Rapaka" w:date="2014-01-08T10:59:00Z">
              <w:r>
                <w:rPr>
                  <w:rFonts w:ascii="Arial" w:hAnsi="Arial" w:cs="Arial"/>
                  <w:color w:val="000000"/>
                  <w:sz w:val="18"/>
                  <w:szCs w:val="18"/>
                </w:rPr>
                <w:t>-0.9%</w:t>
              </w:r>
            </w:ins>
          </w:p>
        </w:tc>
        <w:tc>
          <w:tcPr>
            <w:tcW w:w="1350" w:type="dxa"/>
            <w:vAlign w:val="bottom"/>
          </w:tcPr>
          <w:p w:rsidR="001136BC" w:rsidRPr="00616DBE" w:rsidRDefault="001136BC" w:rsidP="00526CC6">
            <w:pPr>
              <w:keepNext/>
              <w:keepLines/>
              <w:jc w:val="center"/>
              <w:rPr>
                <w:ins w:id="68" w:author="Krishna Rapaka" w:date="2014-01-08T10:59:00Z"/>
              </w:rPr>
            </w:pPr>
            <w:ins w:id="69" w:author="Krishna Rapaka" w:date="2014-01-08T10:59:00Z">
              <w:r>
                <w:rPr>
                  <w:rFonts w:ascii="Arial" w:hAnsi="Arial" w:cs="Arial"/>
                  <w:color w:val="000000"/>
                  <w:sz w:val="18"/>
                  <w:szCs w:val="18"/>
                </w:rPr>
                <w:t>-1.1%</w:t>
              </w:r>
            </w:ins>
          </w:p>
        </w:tc>
        <w:tc>
          <w:tcPr>
            <w:tcW w:w="1260" w:type="dxa"/>
            <w:vAlign w:val="bottom"/>
          </w:tcPr>
          <w:p w:rsidR="001136BC" w:rsidRPr="00616DBE" w:rsidRDefault="001136BC" w:rsidP="00526CC6">
            <w:pPr>
              <w:keepNext/>
              <w:keepLines/>
              <w:jc w:val="center"/>
              <w:rPr>
                <w:ins w:id="70" w:author="Krishna Rapaka" w:date="2014-01-08T10:59:00Z"/>
              </w:rPr>
            </w:pPr>
            <w:ins w:id="71" w:author="Krishna Rapaka" w:date="2014-01-08T10:59:00Z">
              <w:r>
                <w:rPr>
                  <w:rFonts w:ascii="Arial" w:hAnsi="Arial" w:cs="Arial"/>
                  <w:color w:val="000000"/>
                  <w:sz w:val="18"/>
                  <w:szCs w:val="18"/>
                </w:rPr>
                <w:t>-1.1%</w:t>
              </w:r>
            </w:ins>
          </w:p>
        </w:tc>
      </w:tr>
      <w:tr w:rsidR="001136BC" w:rsidTr="001136BC">
        <w:trPr>
          <w:ins w:id="72" w:author="Krishna Rapaka" w:date="2014-01-08T10:59:00Z"/>
        </w:trPr>
        <w:tc>
          <w:tcPr>
            <w:tcW w:w="1800" w:type="dxa"/>
            <w:vAlign w:val="center"/>
          </w:tcPr>
          <w:p w:rsidR="001136BC" w:rsidRDefault="001136BC" w:rsidP="00526CC6">
            <w:pPr>
              <w:keepNext/>
              <w:keepLines/>
              <w:jc w:val="center"/>
              <w:rPr>
                <w:ins w:id="73" w:author="Krishna Rapaka" w:date="2014-01-08T10:59:00Z"/>
                <w:lang w:val="en-CA"/>
              </w:rPr>
            </w:pPr>
            <w:ins w:id="74" w:author="Krishna Rapaka" w:date="2014-01-08T10:59:00Z">
              <w:r>
                <w:rPr>
                  <w:lang w:val="en-CA"/>
                </w:rPr>
                <w:t>“f”</w:t>
              </w:r>
            </w:ins>
          </w:p>
        </w:tc>
        <w:tc>
          <w:tcPr>
            <w:tcW w:w="1350" w:type="dxa"/>
            <w:vAlign w:val="bottom"/>
          </w:tcPr>
          <w:p w:rsidR="001136BC" w:rsidRPr="00616DBE" w:rsidRDefault="001136BC" w:rsidP="00526CC6">
            <w:pPr>
              <w:keepNext/>
              <w:keepLines/>
              <w:jc w:val="center"/>
              <w:rPr>
                <w:ins w:id="75" w:author="Krishna Rapaka" w:date="2014-01-08T10:59:00Z"/>
              </w:rPr>
            </w:pPr>
            <w:ins w:id="76" w:author="Krishna Rapaka" w:date="2014-01-08T10:59:00Z">
              <w:r>
                <w:rPr>
                  <w:rFonts w:ascii="Arial" w:hAnsi="Arial" w:cs="Arial"/>
                  <w:color w:val="000000"/>
                  <w:sz w:val="18"/>
                  <w:szCs w:val="18"/>
                </w:rPr>
                <w:t>-0.7%</w:t>
              </w:r>
            </w:ins>
          </w:p>
        </w:tc>
        <w:tc>
          <w:tcPr>
            <w:tcW w:w="1350" w:type="dxa"/>
            <w:vAlign w:val="bottom"/>
          </w:tcPr>
          <w:p w:rsidR="001136BC" w:rsidRPr="00616DBE" w:rsidRDefault="001136BC" w:rsidP="00526CC6">
            <w:pPr>
              <w:keepNext/>
              <w:keepLines/>
              <w:jc w:val="center"/>
              <w:rPr>
                <w:ins w:id="77" w:author="Krishna Rapaka" w:date="2014-01-08T10:59:00Z"/>
              </w:rPr>
            </w:pPr>
            <w:ins w:id="78" w:author="Krishna Rapaka" w:date="2014-01-08T10:59:00Z">
              <w:r>
                <w:rPr>
                  <w:rFonts w:ascii="Arial" w:hAnsi="Arial" w:cs="Arial"/>
                  <w:color w:val="000000"/>
                  <w:sz w:val="18"/>
                  <w:szCs w:val="18"/>
                </w:rPr>
                <w:t>-0.8%</w:t>
              </w:r>
            </w:ins>
          </w:p>
        </w:tc>
        <w:tc>
          <w:tcPr>
            <w:tcW w:w="1260" w:type="dxa"/>
            <w:vAlign w:val="bottom"/>
          </w:tcPr>
          <w:p w:rsidR="001136BC" w:rsidRDefault="001136BC" w:rsidP="00526CC6">
            <w:pPr>
              <w:keepNext/>
              <w:keepLines/>
              <w:jc w:val="center"/>
              <w:rPr>
                <w:ins w:id="79" w:author="Krishna Rapaka" w:date="2014-01-08T10:59:00Z"/>
              </w:rPr>
            </w:pPr>
            <w:ins w:id="80" w:author="Krishna Rapaka" w:date="2014-01-08T10:59:00Z">
              <w:r>
                <w:rPr>
                  <w:rFonts w:ascii="Arial" w:hAnsi="Arial" w:cs="Arial"/>
                  <w:color w:val="000000"/>
                  <w:sz w:val="18"/>
                  <w:szCs w:val="18"/>
                </w:rPr>
                <w:t>-0.8%</w:t>
              </w:r>
            </w:ins>
          </w:p>
        </w:tc>
      </w:tr>
    </w:tbl>
    <w:p w:rsidR="001136BC" w:rsidRPr="00FC4576" w:rsidRDefault="001136BC" w:rsidP="001136BC">
      <w:pPr>
        <w:pStyle w:val="Caption"/>
        <w:jc w:val="center"/>
        <w:rPr>
          <w:ins w:id="81" w:author="Krishna Rapaka" w:date="2014-01-08T10:59:00Z"/>
          <w:color w:val="auto"/>
          <w:lang w:val="en-CA"/>
        </w:rPr>
      </w:pPr>
    </w:p>
    <w:p w:rsidR="001136BC" w:rsidRPr="00FC4576" w:rsidRDefault="001136BC" w:rsidP="001136BC">
      <w:pPr>
        <w:pStyle w:val="Caption"/>
        <w:keepNext/>
        <w:jc w:val="center"/>
        <w:rPr>
          <w:ins w:id="82" w:author="Krishna Rapaka" w:date="2014-01-08T10:59:00Z"/>
          <w:color w:val="auto"/>
          <w:lang w:val="en-CA"/>
        </w:rPr>
      </w:pPr>
      <w:ins w:id="83" w:author="Krishna Rapaka" w:date="2014-01-08T10:59:00Z">
        <w:r w:rsidRPr="00FC4576">
          <w:rPr>
            <w:color w:val="auto"/>
          </w:rPr>
          <w:lastRenderedPageBreak/>
          <w:t xml:space="preserve">Table </w:t>
        </w:r>
        <w:r w:rsidRPr="00FC4576">
          <w:rPr>
            <w:color w:val="auto"/>
          </w:rPr>
          <w:fldChar w:fldCharType="begin"/>
        </w:r>
        <w:r w:rsidRPr="00FC4576">
          <w:rPr>
            <w:color w:val="auto"/>
          </w:rPr>
          <w:instrText xml:space="preserve"> SEQ Table \* ARABIC </w:instrText>
        </w:r>
        <w:r w:rsidRPr="00FC4576">
          <w:rPr>
            <w:color w:val="auto"/>
          </w:rPr>
          <w:fldChar w:fldCharType="separate"/>
        </w:r>
        <w:r w:rsidRPr="00FC4576">
          <w:rPr>
            <w:noProof/>
            <w:color w:val="auto"/>
          </w:rPr>
          <w:t>2</w:t>
        </w:r>
        <w:r w:rsidRPr="00FC4576">
          <w:rPr>
            <w:color w:val="auto"/>
          </w:rPr>
          <w:fldChar w:fldCharType="end"/>
        </w:r>
        <w:r w:rsidRPr="00FC4576">
          <w:rPr>
            <w:color w:val="auto"/>
          </w:rPr>
          <w:t xml:space="preserve"> </w:t>
        </w:r>
        <w:r w:rsidRPr="00FC4576">
          <w:rPr>
            <w:color w:val="auto"/>
            <w:lang w:val="en-CA"/>
          </w:rPr>
          <w:t>Crowdrun</w:t>
        </w:r>
      </w:ins>
    </w:p>
    <w:tbl>
      <w:tblPr>
        <w:tblStyle w:val="TableGrid"/>
        <w:tblW w:w="0" w:type="auto"/>
        <w:tblInd w:w="1638" w:type="dxa"/>
        <w:tblLook w:val="04A0" w:firstRow="1" w:lastRow="0" w:firstColumn="1" w:lastColumn="0" w:noHBand="0" w:noVBand="1"/>
      </w:tblPr>
      <w:tblGrid>
        <w:gridCol w:w="1800"/>
        <w:gridCol w:w="1350"/>
        <w:gridCol w:w="1350"/>
        <w:gridCol w:w="1260"/>
      </w:tblGrid>
      <w:tr w:rsidR="001136BC" w:rsidTr="00526CC6">
        <w:trPr>
          <w:ins w:id="84" w:author="Krishna Rapaka" w:date="2014-01-08T10:59:00Z"/>
        </w:trPr>
        <w:tc>
          <w:tcPr>
            <w:tcW w:w="1800" w:type="dxa"/>
            <w:vMerge w:val="restart"/>
            <w:vAlign w:val="center"/>
          </w:tcPr>
          <w:p w:rsidR="001136BC" w:rsidRDefault="001136BC" w:rsidP="00526CC6">
            <w:pPr>
              <w:keepNext/>
              <w:jc w:val="center"/>
              <w:rPr>
                <w:ins w:id="85" w:author="Krishna Rapaka" w:date="2014-01-08T10:59:00Z"/>
                <w:lang w:val="en-CA"/>
              </w:rPr>
            </w:pPr>
            <w:ins w:id="86" w:author="Krishna Rapaka" w:date="2014-01-08T10:59:00Z">
              <w:r>
                <w:rPr>
                  <w:lang w:val="en-CA"/>
                </w:rPr>
                <w:t>Chroma position</w:t>
              </w:r>
            </w:ins>
          </w:p>
        </w:tc>
        <w:tc>
          <w:tcPr>
            <w:tcW w:w="3960" w:type="dxa"/>
            <w:gridSpan w:val="3"/>
            <w:vAlign w:val="center"/>
          </w:tcPr>
          <w:p w:rsidR="001136BC" w:rsidRDefault="001136BC" w:rsidP="00526CC6">
            <w:pPr>
              <w:keepNext/>
              <w:jc w:val="center"/>
              <w:rPr>
                <w:ins w:id="87" w:author="Krishna Rapaka" w:date="2014-01-08T10:59:00Z"/>
                <w:lang w:val="en-CA"/>
              </w:rPr>
            </w:pPr>
            <w:ins w:id="88" w:author="Krishna Rapaka" w:date="2014-01-08T10:59:00Z">
              <w:r>
                <w:rPr>
                  <w:lang w:val="en-CA"/>
                </w:rPr>
                <w:t>BD rate saving</w:t>
              </w:r>
            </w:ins>
          </w:p>
        </w:tc>
      </w:tr>
      <w:tr w:rsidR="001136BC" w:rsidTr="00526CC6">
        <w:trPr>
          <w:ins w:id="89" w:author="Krishna Rapaka" w:date="2014-01-08T10:59:00Z"/>
        </w:trPr>
        <w:tc>
          <w:tcPr>
            <w:tcW w:w="1800" w:type="dxa"/>
            <w:vMerge/>
            <w:vAlign w:val="center"/>
          </w:tcPr>
          <w:p w:rsidR="001136BC" w:rsidRDefault="001136BC" w:rsidP="00526CC6">
            <w:pPr>
              <w:keepNext/>
              <w:jc w:val="center"/>
              <w:rPr>
                <w:ins w:id="90" w:author="Krishna Rapaka" w:date="2014-01-08T10:59:00Z"/>
                <w:lang w:val="en-CA"/>
              </w:rPr>
            </w:pPr>
          </w:p>
        </w:tc>
        <w:tc>
          <w:tcPr>
            <w:tcW w:w="1350" w:type="dxa"/>
            <w:vAlign w:val="center"/>
          </w:tcPr>
          <w:p w:rsidR="001136BC" w:rsidRDefault="001136BC" w:rsidP="00526CC6">
            <w:pPr>
              <w:keepNext/>
              <w:jc w:val="center"/>
              <w:rPr>
                <w:ins w:id="91" w:author="Krishna Rapaka" w:date="2014-01-08T10:59:00Z"/>
                <w:lang w:val="en-CA"/>
              </w:rPr>
            </w:pPr>
            <w:ins w:id="92" w:author="Krishna Rapaka" w:date="2014-01-08T10:59:00Z">
              <w:r>
                <w:rPr>
                  <w:lang w:val="en-CA"/>
                </w:rPr>
                <w:t>Y</w:t>
              </w:r>
            </w:ins>
          </w:p>
        </w:tc>
        <w:tc>
          <w:tcPr>
            <w:tcW w:w="1350" w:type="dxa"/>
            <w:vAlign w:val="center"/>
          </w:tcPr>
          <w:p w:rsidR="001136BC" w:rsidRDefault="001136BC" w:rsidP="00526CC6">
            <w:pPr>
              <w:keepNext/>
              <w:jc w:val="center"/>
              <w:rPr>
                <w:ins w:id="93" w:author="Krishna Rapaka" w:date="2014-01-08T10:59:00Z"/>
                <w:lang w:val="en-CA"/>
              </w:rPr>
            </w:pPr>
            <w:ins w:id="94" w:author="Krishna Rapaka" w:date="2014-01-08T10:59:00Z">
              <w:r>
                <w:rPr>
                  <w:lang w:val="en-CA"/>
                </w:rPr>
                <w:t>U</w:t>
              </w:r>
            </w:ins>
          </w:p>
        </w:tc>
        <w:tc>
          <w:tcPr>
            <w:tcW w:w="1260" w:type="dxa"/>
            <w:vAlign w:val="center"/>
          </w:tcPr>
          <w:p w:rsidR="001136BC" w:rsidRDefault="001136BC" w:rsidP="00526CC6">
            <w:pPr>
              <w:keepNext/>
              <w:jc w:val="center"/>
              <w:rPr>
                <w:ins w:id="95" w:author="Krishna Rapaka" w:date="2014-01-08T10:59:00Z"/>
                <w:lang w:val="en-CA"/>
              </w:rPr>
            </w:pPr>
            <w:ins w:id="96" w:author="Krishna Rapaka" w:date="2014-01-08T10:59:00Z">
              <w:r>
                <w:rPr>
                  <w:lang w:val="en-CA"/>
                </w:rPr>
                <w:t>V</w:t>
              </w:r>
            </w:ins>
          </w:p>
        </w:tc>
      </w:tr>
      <w:tr w:rsidR="001136BC" w:rsidTr="001136BC">
        <w:trPr>
          <w:ins w:id="97" w:author="Krishna Rapaka" w:date="2014-01-08T10:59:00Z"/>
        </w:trPr>
        <w:tc>
          <w:tcPr>
            <w:tcW w:w="1800" w:type="dxa"/>
            <w:vAlign w:val="center"/>
          </w:tcPr>
          <w:p w:rsidR="001136BC" w:rsidRDefault="001136BC" w:rsidP="001E4E0F">
            <w:pPr>
              <w:keepNext/>
              <w:jc w:val="center"/>
              <w:rPr>
                <w:ins w:id="98" w:author="Krishna Rapaka" w:date="2014-01-08T10:59:00Z"/>
                <w:lang w:val="en-CA"/>
              </w:rPr>
            </w:pPr>
            <w:ins w:id="99" w:author="Krishna Rapaka" w:date="2014-01-08T10:59:00Z">
              <w:r>
                <w:rPr>
                  <w:lang w:val="en-CA"/>
                </w:rPr>
                <w:t>“</w:t>
              </w:r>
            </w:ins>
            <w:ins w:id="100" w:author="Krishna Rapaka" w:date="2014-01-09T15:29:00Z">
              <w:r w:rsidR="001E4E0F">
                <w:rPr>
                  <w:lang w:val="en-CA"/>
                </w:rPr>
                <w:t>b</w:t>
              </w:r>
            </w:ins>
            <w:ins w:id="101" w:author="Krishna Rapaka" w:date="2014-01-08T10:59:00Z">
              <w:r>
                <w:rPr>
                  <w:lang w:val="en-CA"/>
                </w:rPr>
                <w:t>”</w:t>
              </w:r>
            </w:ins>
          </w:p>
        </w:tc>
        <w:tc>
          <w:tcPr>
            <w:tcW w:w="1350" w:type="dxa"/>
            <w:vAlign w:val="bottom"/>
          </w:tcPr>
          <w:p w:rsidR="001136BC" w:rsidRPr="00A07AA9" w:rsidRDefault="001136BC" w:rsidP="00526CC6">
            <w:pPr>
              <w:keepNext/>
              <w:jc w:val="center"/>
              <w:rPr>
                <w:ins w:id="102" w:author="Krishna Rapaka" w:date="2014-01-08T10:59:00Z"/>
              </w:rPr>
            </w:pPr>
            <w:ins w:id="103" w:author="Krishna Rapaka" w:date="2014-01-08T11:00:00Z">
              <w:r>
                <w:rPr>
                  <w:rFonts w:ascii="Arial" w:hAnsi="Arial" w:cs="Arial"/>
                  <w:color w:val="000000"/>
                  <w:sz w:val="18"/>
                  <w:szCs w:val="18"/>
                </w:rPr>
                <w:t>-0.1%</w:t>
              </w:r>
            </w:ins>
          </w:p>
        </w:tc>
        <w:tc>
          <w:tcPr>
            <w:tcW w:w="1350" w:type="dxa"/>
            <w:vAlign w:val="bottom"/>
          </w:tcPr>
          <w:p w:rsidR="001136BC" w:rsidRPr="00A07AA9" w:rsidRDefault="001136BC" w:rsidP="00526CC6">
            <w:pPr>
              <w:keepNext/>
              <w:jc w:val="center"/>
              <w:rPr>
                <w:ins w:id="104" w:author="Krishna Rapaka" w:date="2014-01-08T10:59:00Z"/>
              </w:rPr>
            </w:pPr>
            <w:ins w:id="105" w:author="Krishna Rapaka" w:date="2014-01-08T11:00:00Z">
              <w:r>
                <w:rPr>
                  <w:rFonts w:ascii="Arial" w:hAnsi="Arial" w:cs="Arial"/>
                  <w:color w:val="000000"/>
                  <w:sz w:val="18"/>
                  <w:szCs w:val="18"/>
                </w:rPr>
                <w:t>-0.1%</w:t>
              </w:r>
            </w:ins>
          </w:p>
        </w:tc>
        <w:tc>
          <w:tcPr>
            <w:tcW w:w="1260" w:type="dxa"/>
            <w:vAlign w:val="bottom"/>
          </w:tcPr>
          <w:p w:rsidR="001136BC" w:rsidRDefault="001136BC" w:rsidP="00526CC6">
            <w:pPr>
              <w:keepNext/>
              <w:jc w:val="center"/>
              <w:rPr>
                <w:ins w:id="106" w:author="Krishna Rapaka" w:date="2014-01-08T10:59:00Z"/>
              </w:rPr>
            </w:pPr>
            <w:ins w:id="107" w:author="Krishna Rapaka" w:date="2014-01-08T11:00:00Z">
              <w:r>
                <w:rPr>
                  <w:rFonts w:ascii="Arial" w:hAnsi="Arial" w:cs="Arial"/>
                  <w:color w:val="000000"/>
                  <w:sz w:val="18"/>
                  <w:szCs w:val="18"/>
                </w:rPr>
                <w:t>-0.1%</w:t>
              </w:r>
            </w:ins>
          </w:p>
        </w:tc>
      </w:tr>
      <w:tr w:rsidR="001136BC" w:rsidRPr="00616DBE" w:rsidTr="001136BC">
        <w:trPr>
          <w:ins w:id="108" w:author="Krishna Rapaka" w:date="2014-01-08T10:59:00Z"/>
        </w:trPr>
        <w:tc>
          <w:tcPr>
            <w:tcW w:w="1800" w:type="dxa"/>
            <w:vAlign w:val="center"/>
          </w:tcPr>
          <w:p w:rsidR="001136BC" w:rsidRDefault="001136BC" w:rsidP="00526CC6">
            <w:pPr>
              <w:keepNext/>
              <w:jc w:val="center"/>
              <w:rPr>
                <w:ins w:id="109" w:author="Krishna Rapaka" w:date="2014-01-08T10:59:00Z"/>
                <w:lang w:val="en-CA"/>
              </w:rPr>
            </w:pPr>
            <w:ins w:id="110" w:author="Krishna Rapaka" w:date="2014-01-08T10:59:00Z">
              <w:r>
                <w:rPr>
                  <w:lang w:val="en-CA"/>
                </w:rPr>
                <w:t>“c”</w:t>
              </w:r>
            </w:ins>
          </w:p>
        </w:tc>
        <w:tc>
          <w:tcPr>
            <w:tcW w:w="1350" w:type="dxa"/>
            <w:vAlign w:val="bottom"/>
          </w:tcPr>
          <w:p w:rsidR="001136BC" w:rsidRPr="00F81B69" w:rsidRDefault="001136BC" w:rsidP="00526CC6">
            <w:pPr>
              <w:keepNext/>
              <w:jc w:val="center"/>
              <w:rPr>
                <w:ins w:id="111" w:author="Krishna Rapaka" w:date="2014-01-08T10:59:00Z"/>
              </w:rPr>
            </w:pPr>
            <w:ins w:id="112" w:author="Krishna Rapaka" w:date="2014-01-08T11:00:00Z">
              <w:r>
                <w:rPr>
                  <w:rFonts w:ascii="Arial" w:hAnsi="Arial" w:cs="Arial"/>
                  <w:color w:val="000000"/>
                  <w:sz w:val="18"/>
                  <w:szCs w:val="18"/>
                </w:rPr>
                <w:t>-0.2%</w:t>
              </w:r>
            </w:ins>
          </w:p>
        </w:tc>
        <w:tc>
          <w:tcPr>
            <w:tcW w:w="1350" w:type="dxa"/>
            <w:vAlign w:val="bottom"/>
          </w:tcPr>
          <w:p w:rsidR="001136BC" w:rsidRPr="00F81B69" w:rsidRDefault="001136BC" w:rsidP="00526CC6">
            <w:pPr>
              <w:keepNext/>
              <w:jc w:val="center"/>
              <w:rPr>
                <w:ins w:id="113" w:author="Krishna Rapaka" w:date="2014-01-08T10:59:00Z"/>
              </w:rPr>
            </w:pPr>
            <w:ins w:id="114" w:author="Krishna Rapaka" w:date="2014-01-08T11:00:00Z">
              <w:r>
                <w:rPr>
                  <w:rFonts w:ascii="Arial" w:hAnsi="Arial" w:cs="Arial"/>
                  <w:color w:val="000000"/>
                  <w:sz w:val="18"/>
                  <w:szCs w:val="18"/>
                </w:rPr>
                <w:t>-0.1%</w:t>
              </w:r>
            </w:ins>
          </w:p>
        </w:tc>
        <w:tc>
          <w:tcPr>
            <w:tcW w:w="1260" w:type="dxa"/>
            <w:vAlign w:val="bottom"/>
          </w:tcPr>
          <w:p w:rsidR="001136BC" w:rsidRPr="00F81B69" w:rsidRDefault="001136BC" w:rsidP="00526CC6">
            <w:pPr>
              <w:keepNext/>
              <w:jc w:val="center"/>
              <w:rPr>
                <w:ins w:id="115" w:author="Krishna Rapaka" w:date="2014-01-08T10:59:00Z"/>
              </w:rPr>
            </w:pPr>
            <w:ins w:id="116" w:author="Krishna Rapaka" w:date="2014-01-08T11:00:00Z">
              <w:r>
                <w:rPr>
                  <w:rFonts w:ascii="Arial" w:hAnsi="Arial" w:cs="Arial"/>
                  <w:color w:val="000000"/>
                  <w:sz w:val="18"/>
                  <w:szCs w:val="18"/>
                </w:rPr>
                <w:t>-0.1%</w:t>
              </w:r>
            </w:ins>
          </w:p>
        </w:tc>
      </w:tr>
      <w:tr w:rsidR="001136BC" w:rsidRPr="00616DBE" w:rsidTr="001136BC">
        <w:trPr>
          <w:ins w:id="117" w:author="Krishna Rapaka" w:date="2014-01-08T10:59:00Z"/>
        </w:trPr>
        <w:tc>
          <w:tcPr>
            <w:tcW w:w="1800" w:type="dxa"/>
            <w:vAlign w:val="center"/>
          </w:tcPr>
          <w:p w:rsidR="001136BC" w:rsidRDefault="001136BC" w:rsidP="00526CC6">
            <w:pPr>
              <w:keepNext/>
              <w:jc w:val="center"/>
              <w:rPr>
                <w:ins w:id="118" w:author="Krishna Rapaka" w:date="2014-01-08T10:59:00Z"/>
                <w:lang w:val="en-CA"/>
              </w:rPr>
            </w:pPr>
            <w:ins w:id="119" w:author="Krishna Rapaka" w:date="2014-01-08T10:59:00Z">
              <w:r>
                <w:rPr>
                  <w:lang w:val="en-CA"/>
                </w:rPr>
                <w:t>“d”</w:t>
              </w:r>
            </w:ins>
          </w:p>
        </w:tc>
        <w:tc>
          <w:tcPr>
            <w:tcW w:w="1350" w:type="dxa"/>
            <w:vAlign w:val="bottom"/>
          </w:tcPr>
          <w:p w:rsidR="001136BC" w:rsidRPr="00F81B69" w:rsidRDefault="001136BC" w:rsidP="00526CC6">
            <w:pPr>
              <w:keepNext/>
              <w:jc w:val="center"/>
              <w:rPr>
                <w:ins w:id="120" w:author="Krishna Rapaka" w:date="2014-01-08T10:59:00Z"/>
              </w:rPr>
            </w:pPr>
            <w:ins w:id="121" w:author="Krishna Rapaka" w:date="2014-01-08T11:00:00Z">
              <w:r>
                <w:rPr>
                  <w:rFonts w:ascii="Arial" w:hAnsi="Arial" w:cs="Arial"/>
                  <w:color w:val="000000"/>
                  <w:sz w:val="18"/>
                  <w:szCs w:val="18"/>
                </w:rPr>
                <w:t>-0.3%</w:t>
              </w:r>
            </w:ins>
          </w:p>
        </w:tc>
        <w:tc>
          <w:tcPr>
            <w:tcW w:w="1350" w:type="dxa"/>
            <w:vAlign w:val="bottom"/>
          </w:tcPr>
          <w:p w:rsidR="001136BC" w:rsidRPr="00F81B69" w:rsidRDefault="001136BC" w:rsidP="00526CC6">
            <w:pPr>
              <w:keepNext/>
              <w:jc w:val="center"/>
              <w:rPr>
                <w:ins w:id="122" w:author="Krishna Rapaka" w:date="2014-01-08T10:59:00Z"/>
              </w:rPr>
            </w:pPr>
            <w:ins w:id="123" w:author="Krishna Rapaka" w:date="2014-01-08T11:00:00Z">
              <w:r>
                <w:rPr>
                  <w:rFonts w:ascii="Arial" w:hAnsi="Arial" w:cs="Arial"/>
                  <w:color w:val="000000"/>
                  <w:sz w:val="18"/>
                  <w:szCs w:val="18"/>
                </w:rPr>
                <w:t>-0.1%</w:t>
              </w:r>
            </w:ins>
          </w:p>
        </w:tc>
        <w:tc>
          <w:tcPr>
            <w:tcW w:w="1260" w:type="dxa"/>
            <w:vAlign w:val="bottom"/>
          </w:tcPr>
          <w:p w:rsidR="001136BC" w:rsidRPr="00F81B69" w:rsidRDefault="001136BC" w:rsidP="00526CC6">
            <w:pPr>
              <w:keepNext/>
              <w:jc w:val="center"/>
              <w:rPr>
                <w:ins w:id="124" w:author="Krishna Rapaka" w:date="2014-01-08T10:59:00Z"/>
              </w:rPr>
            </w:pPr>
            <w:ins w:id="125" w:author="Krishna Rapaka" w:date="2014-01-08T11:00:00Z">
              <w:r>
                <w:rPr>
                  <w:rFonts w:ascii="Arial" w:hAnsi="Arial" w:cs="Arial"/>
                  <w:color w:val="000000"/>
                  <w:sz w:val="18"/>
                  <w:szCs w:val="18"/>
                </w:rPr>
                <w:t>-0.2%</w:t>
              </w:r>
            </w:ins>
          </w:p>
        </w:tc>
      </w:tr>
      <w:tr w:rsidR="001136BC" w:rsidRPr="00616DBE" w:rsidTr="001136BC">
        <w:trPr>
          <w:ins w:id="126" w:author="Krishna Rapaka" w:date="2014-01-08T10:59:00Z"/>
        </w:trPr>
        <w:tc>
          <w:tcPr>
            <w:tcW w:w="1800" w:type="dxa"/>
            <w:vAlign w:val="center"/>
          </w:tcPr>
          <w:p w:rsidR="001136BC" w:rsidRDefault="001136BC" w:rsidP="00526CC6">
            <w:pPr>
              <w:keepNext/>
              <w:jc w:val="center"/>
              <w:rPr>
                <w:ins w:id="127" w:author="Krishna Rapaka" w:date="2014-01-08T10:59:00Z"/>
                <w:lang w:val="en-CA"/>
              </w:rPr>
            </w:pPr>
            <w:ins w:id="128" w:author="Krishna Rapaka" w:date="2014-01-08T10:59:00Z">
              <w:r>
                <w:rPr>
                  <w:lang w:val="en-CA"/>
                </w:rPr>
                <w:t>“e”</w:t>
              </w:r>
            </w:ins>
          </w:p>
        </w:tc>
        <w:tc>
          <w:tcPr>
            <w:tcW w:w="1350" w:type="dxa"/>
            <w:vAlign w:val="bottom"/>
          </w:tcPr>
          <w:p w:rsidR="001136BC" w:rsidRPr="00F81B69" w:rsidRDefault="001136BC" w:rsidP="00526CC6">
            <w:pPr>
              <w:keepNext/>
              <w:jc w:val="center"/>
              <w:rPr>
                <w:ins w:id="129" w:author="Krishna Rapaka" w:date="2014-01-08T10:59:00Z"/>
              </w:rPr>
            </w:pPr>
            <w:ins w:id="130" w:author="Krishna Rapaka" w:date="2014-01-08T11:00:00Z">
              <w:r>
                <w:rPr>
                  <w:rFonts w:ascii="Arial" w:hAnsi="Arial" w:cs="Arial"/>
                  <w:color w:val="000000"/>
                  <w:sz w:val="18"/>
                  <w:szCs w:val="18"/>
                </w:rPr>
                <w:t>-0.6%</w:t>
              </w:r>
            </w:ins>
          </w:p>
        </w:tc>
        <w:tc>
          <w:tcPr>
            <w:tcW w:w="1350" w:type="dxa"/>
            <w:vAlign w:val="bottom"/>
          </w:tcPr>
          <w:p w:rsidR="001136BC" w:rsidRPr="00F81B69" w:rsidRDefault="001136BC" w:rsidP="00526CC6">
            <w:pPr>
              <w:keepNext/>
              <w:jc w:val="center"/>
              <w:rPr>
                <w:ins w:id="131" w:author="Krishna Rapaka" w:date="2014-01-08T10:59:00Z"/>
              </w:rPr>
            </w:pPr>
            <w:ins w:id="132" w:author="Krishna Rapaka" w:date="2014-01-08T11:00:00Z">
              <w:r>
                <w:rPr>
                  <w:rFonts w:ascii="Arial" w:hAnsi="Arial" w:cs="Arial"/>
                  <w:color w:val="000000"/>
                  <w:sz w:val="18"/>
                  <w:szCs w:val="18"/>
                </w:rPr>
                <w:t>-0.2%</w:t>
              </w:r>
            </w:ins>
          </w:p>
        </w:tc>
        <w:tc>
          <w:tcPr>
            <w:tcW w:w="1260" w:type="dxa"/>
            <w:vAlign w:val="bottom"/>
          </w:tcPr>
          <w:p w:rsidR="001136BC" w:rsidRPr="00F81B69" w:rsidRDefault="001136BC" w:rsidP="00526CC6">
            <w:pPr>
              <w:keepNext/>
              <w:jc w:val="center"/>
              <w:rPr>
                <w:ins w:id="133" w:author="Krishna Rapaka" w:date="2014-01-08T10:59:00Z"/>
              </w:rPr>
            </w:pPr>
            <w:ins w:id="134" w:author="Krishna Rapaka" w:date="2014-01-08T11:00:00Z">
              <w:r>
                <w:rPr>
                  <w:rFonts w:ascii="Arial" w:hAnsi="Arial" w:cs="Arial"/>
                  <w:color w:val="000000"/>
                  <w:sz w:val="18"/>
                  <w:szCs w:val="18"/>
                </w:rPr>
                <w:t>-0.3%</w:t>
              </w:r>
            </w:ins>
          </w:p>
        </w:tc>
      </w:tr>
      <w:tr w:rsidR="001136BC" w:rsidTr="001136BC">
        <w:trPr>
          <w:ins w:id="135" w:author="Krishna Rapaka" w:date="2014-01-08T10:59:00Z"/>
        </w:trPr>
        <w:tc>
          <w:tcPr>
            <w:tcW w:w="1800" w:type="dxa"/>
            <w:vAlign w:val="center"/>
          </w:tcPr>
          <w:p w:rsidR="001136BC" w:rsidRDefault="001136BC" w:rsidP="00526CC6">
            <w:pPr>
              <w:keepNext/>
              <w:jc w:val="center"/>
              <w:rPr>
                <w:ins w:id="136" w:author="Krishna Rapaka" w:date="2014-01-08T10:59:00Z"/>
                <w:lang w:val="en-CA"/>
              </w:rPr>
            </w:pPr>
            <w:ins w:id="137" w:author="Krishna Rapaka" w:date="2014-01-08T10:59:00Z">
              <w:r>
                <w:rPr>
                  <w:lang w:val="en-CA"/>
                </w:rPr>
                <w:t>“f”</w:t>
              </w:r>
            </w:ins>
          </w:p>
        </w:tc>
        <w:tc>
          <w:tcPr>
            <w:tcW w:w="1350" w:type="dxa"/>
            <w:vAlign w:val="bottom"/>
          </w:tcPr>
          <w:p w:rsidR="001136BC" w:rsidRPr="00F81B69" w:rsidRDefault="001136BC" w:rsidP="00526CC6">
            <w:pPr>
              <w:keepNext/>
              <w:jc w:val="center"/>
              <w:rPr>
                <w:ins w:id="138" w:author="Krishna Rapaka" w:date="2014-01-08T10:59:00Z"/>
              </w:rPr>
            </w:pPr>
            <w:ins w:id="139" w:author="Krishna Rapaka" w:date="2014-01-08T11:00:00Z">
              <w:r>
                <w:rPr>
                  <w:rFonts w:ascii="Arial" w:hAnsi="Arial" w:cs="Arial"/>
                  <w:color w:val="000000"/>
                  <w:sz w:val="18"/>
                  <w:szCs w:val="18"/>
                </w:rPr>
                <w:t>-0.4%</w:t>
              </w:r>
            </w:ins>
          </w:p>
        </w:tc>
        <w:tc>
          <w:tcPr>
            <w:tcW w:w="1350" w:type="dxa"/>
            <w:vAlign w:val="bottom"/>
          </w:tcPr>
          <w:p w:rsidR="001136BC" w:rsidRPr="00F81B69" w:rsidRDefault="001136BC" w:rsidP="00526CC6">
            <w:pPr>
              <w:keepNext/>
              <w:jc w:val="center"/>
              <w:rPr>
                <w:ins w:id="140" w:author="Krishna Rapaka" w:date="2014-01-08T10:59:00Z"/>
              </w:rPr>
            </w:pPr>
            <w:ins w:id="141" w:author="Krishna Rapaka" w:date="2014-01-08T11:00:00Z">
              <w:r>
                <w:rPr>
                  <w:rFonts w:ascii="Arial" w:hAnsi="Arial" w:cs="Arial"/>
                  <w:color w:val="000000"/>
                  <w:sz w:val="18"/>
                  <w:szCs w:val="18"/>
                </w:rPr>
                <w:t>-0.2%</w:t>
              </w:r>
            </w:ins>
          </w:p>
        </w:tc>
        <w:tc>
          <w:tcPr>
            <w:tcW w:w="1260" w:type="dxa"/>
            <w:vAlign w:val="bottom"/>
          </w:tcPr>
          <w:p w:rsidR="001136BC" w:rsidRDefault="001136BC" w:rsidP="00526CC6">
            <w:pPr>
              <w:keepNext/>
              <w:jc w:val="center"/>
              <w:rPr>
                <w:ins w:id="142" w:author="Krishna Rapaka" w:date="2014-01-08T10:59:00Z"/>
              </w:rPr>
            </w:pPr>
            <w:ins w:id="143" w:author="Krishna Rapaka" w:date="2014-01-08T11:00:00Z">
              <w:r>
                <w:rPr>
                  <w:rFonts w:ascii="Arial" w:hAnsi="Arial" w:cs="Arial"/>
                  <w:color w:val="000000"/>
                  <w:sz w:val="18"/>
                  <w:szCs w:val="18"/>
                </w:rPr>
                <w:t>-0.2%</w:t>
              </w:r>
            </w:ins>
          </w:p>
        </w:tc>
      </w:tr>
    </w:tbl>
    <w:p w:rsidR="001136BC" w:rsidRPr="00FC4576" w:rsidRDefault="001136BC" w:rsidP="001136BC">
      <w:pPr>
        <w:jc w:val="center"/>
        <w:rPr>
          <w:ins w:id="144" w:author="Krishna Rapaka" w:date="2014-01-08T10:59:00Z"/>
          <w:lang w:val="en-CA"/>
        </w:rPr>
      </w:pPr>
    </w:p>
    <w:p w:rsidR="001136BC" w:rsidRPr="00FC4576" w:rsidRDefault="001136BC" w:rsidP="001136BC">
      <w:pPr>
        <w:pStyle w:val="Caption"/>
        <w:keepNext/>
        <w:jc w:val="center"/>
        <w:rPr>
          <w:ins w:id="145" w:author="Krishna Rapaka" w:date="2014-01-08T10:59:00Z"/>
          <w:color w:val="auto"/>
          <w:lang w:val="en-CA"/>
        </w:rPr>
      </w:pPr>
      <w:ins w:id="146" w:author="Krishna Rapaka" w:date="2014-01-08T10:59:00Z">
        <w:r w:rsidRPr="00FC4576">
          <w:rPr>
            <w:color w:val="auto"/>
          </w:rPr>
          <w:t xml:space="preserve">Table </w:t>
        </w:r>
        <w:r w:rsidRPr="00FC4576">
          <w:rPr>
            <w:color w:val="auto"/>
          </w:rPr>
          <w:fldChar w:fldCharType="begin"/>
        </w:r>
        <w:r w:rsidRPr="00FC4576">
          <w:rPr>
            <w:color w:val="auto"/>
          </w:rPr>
          <w:instrText xml:space="preserve"> SEQ Table \* ARABIC </w:instrText>
        </w:r>
        <w:r w:rsidRPr="00FC4576">
          <w:rPr>
            <w:color w:val="auto"/>
          </w:rPr>
          <w:fldChar w:fldCharType="separate"/>
        </w:r>
        <w:r w:rsidRPr="00FC4576">
          <w:rPr>
            <w:noProof/>
            <w:color w:val="auto"/>
          </w:rPr>
          <w:t>3</w:t>
        </w:r>
        <w:r w:rsidRPr="00FC4576">
          <w:rPr>
            <w:color w:val="auto"/>
          </w:rPr>
          <w:fldChar w:fldCharType="end"/>
        </w:r>
        <w:r w:rsidRPr="00FC4576">
          <w:rPr>
            <w:color w:val="auto"/>
          </w:rPr>
          <w:t xml:space="preserve"> Kimono</w:t>
        </w:r>
      </w:ins>
    </w:p>
    <w:tbl>
      <w:tblPr>
        <w:tblStyle w:val="TableGrid"/>
        <w:tblW w:w="0" w:type="auto"/>
        <w:tblInd w:w="1638" w:type="dxa"/>
        <w:tblLook w:val="04A0" w:firstRow="1" w:lastRow="0" w:firstColumn="1" w:lastColumn="0" w:noHBand="0" w:noVBand="1"/>
      </w:tblPr>
      <w:tblGrid>
        <w:gridCol w:w="1800"/>
        <w:gridCol w:w="1350"/>
        <w:gridCol w:w="1350"/>
        <w:gridCol w:w="1260"/>
      </w:tblGrid>
      <w:tr w:rsidR="001136BC" w:rsidTr="00526CC6">
        <w:trPr>
          <w:ins w:id="147" w:author="Krishna Rapaka" w:date="2014-01-08T10:59:00Z"/>
        </w:trPr>
        <w:tc>
          <w:tcPr>
            <w:tcW w:w="1800" w:type="dxa"/>
            <w:vMerge w:val="restart"/>
            <w:vAlign w:val="center"/>
          </w:tcPr>
          <w:p w:rsidR="001136BC" w:rsidRDefault="001136BC" w:rsidP="00526CC6">
            <w:pPr>
              <w:keepNext/>
              <w:jc w:val="center"/>
              <w:rPr>
                <w:ins w:id="148" w:author="Krishna Rapaka" w:date="2014-01-08T10:59:00Z"/>
                <w:lang w:val="en-CA"/>
              </w:rPr>
            </w:pPr>
            <w:ins w:id="149" w:author="Krishna Rapaka" w:date="2014-01-08T10:59:00Z">
              <w:r>
                <w:rPr>
                  <w:lang w:val="en-CA"/>
                </w:rPr>
                <w:t>Chroma position</w:t>
              </w:r>
            </w:ins>
          </w:p>
        </w:tc>
        <w:tc>
          <w:tcPr>
            <w:tcW w:w="3960" w:type="dxa"/>
            <w:gridSpan w:val="3"/>
            <w:vAlign w:val="center"/>
          </w:tcPr>
          <w:p w:rsidR="001136BC" w:rsidRDefault="001136BC" w:rsidP="00526CC6">
            <w:pPr>
              <w:keepNext/>
              <w:jc w:val="center"/>
              <w:rPr>
                <w:ins w:id="150" w:author="Krishna Rapaka" w:date="2014-01-08T10:59:00Z"/>
                <w:lang w:val="en-CA"/>
              </w:rPr>
            </w:pPr>
            <w:ins w:id="151" w:author="Krishna Rapaka" w:date="2014-01-08T10:59:00Z">
              <w:r>
                <w:rPr>
                  <w:lang w:val="en-CA"/>
                </w:rPr>
                <w:t>BD rate saving</w:t>
              </w:r>
            </w:ins>
          </w:p>
        </w:tc>
      </w:tr>
      <w:tr w:rsidR="001136BC" w:rsidTr="00526CC6">
        <w:trPr>
          <w:ins w:id="152" w:author="Krishna Rapaka" w:date="2014-01-08T10:59:00Z"/>
        </w:trPr>
        <w:tc>
          <w:tcPr>
            <w:tcW w:w="1800" w:type="dxa"/>
            <w:vMerge/>
            <w:vAlign w:val="center"/>
          </w:tcPr>
          <w:p w:rsidR="001136BC" w:rsidRDefault="001136BC" w:rsidP="00526CC6">
            <w:pPr>
              <w:keepNext/>
              <w:jc w:val="center"/>
              <w:rPr>
                <w:ins w:id="153" w:author="Krishna Rapaka" w:date="2014-01-08T10:59:00Z"/>
                <w:lang w:val="en-CA"/>
              </w:rPr>
            </w:pPr>
          </w:p>
        </w:tc>
        <w:tc>
          <w:tcPr>
            <w:tcW w:w="1350" w:type="dxa"/>
            <w:vAlign w:val="center"/>
          </w:tcPr>
          <w:p w:rsidR="001136BC" w:rsidRDefault="001136BC" w:rsidP="00526CC6">
            <w:pPr>
              <w:keepNext/>
              <w:jc w:val="center"/>
              <w:rPr>
                <w:ins w:id="154" w:author="Krishna Rapaka" w:date="2014-01-08T10:59:00Z"/>
                <w:lang w:val="en-CA"/>
              </w:rPr>
            </w:pPr>
            <w:ins w:id="155" w:author="Krishna Rapaka" w:date="2014-01-08T10:59:00Z">
              <w:r>
                <w:rPr>
                  <w:lang w:val="en-CA"/>
                </w:rPr>
                <w:t>Y</w:t>
              </w:r>
            </w:ins>
          </w:p>
        </w:tc>
        <w:tc>
          <w:tcPr>
            <w:tcW w:w="1350" w:type="dxa"/>
            <w:vAlign w:val="center"/>
          </w:tcPr>
          <w:p w:rsidR="001136BC" w:rsidRDefault="001136BC" w:rsidP="00526CC6">
            <w:pPr>
              <w:keepNext/>
              <w:jc w:val="center"/>
              <w:rPr>
                <w:ins w:id="156" w:author="Krishna Rapaka" w:date="2014-01-08T10:59:00Z"/>
                <w:lang w:val="en-CA"/>
              </w:rPr>
            </w:pPr>
            <w:ins w:id="157" w:author="Krishna Rapaka" w:date="2014-01-08T10:59:00Z">
              <w:r>
                <w:rPr>
                  <w:lang w:val="en-CA"/>
                </w:rPr>
                <w:t>U</w:t>
              </w:r>
            </w:ins>
          </w:p>
        </w:tc>
        <w:tc>
          <w:tcPr>
            <w:tcW w:w="1260" w:type="dxa"/>
            <w:vAlign w:val="center"/>
          </w:tcPr>
          <w:p w:rsidR="001136BC" w:rsidRDefault="001136BC" w:rsidP="00526CC6">
            <w:pPr>
              <w:keepNext/>
              <w:jc w:val="center"/>
              <w:rPr>
                <w:ins w:id="158" w:author="Krishna Rapaka" w:date="2014-01-08T10:59:00Z"/>
                <w:lang w:val="en-CA"/>
              </w:rPr>
            </w:pPr>
            <w:ins w:id="159" w:author="Krishna Rapaka" w:date="2014-01-08T10:59:00Z">
              <w:r>
                <w:rPr>
                  <w:lang w:val="en-CA"/>
                </w:rPr>
                <w:t>V</w:t>
              </w:r>
            </w:ins>
          </w:p>
        </w:tc>
      </w:tr>
      <w:tr w:rsidR="001136BC" w:rsidTr="001136BC">
        <w:trPr>
          <w:ins w:id="160" w:author="Krishna Rapaka" w:date="2014-01-08T10:59:00Z"/>
        </w:trPr>
        <w:tc>
          <w:tcPr>
            <w:tcW w:w="1800" w:type="dxa"/>
            <w:vAlign w:val="center"/>
          </w:tcPr>
          <w:p w:rsidR="001136BC" w:rsidRDefault="001136BC" w:rsidP="001E4E0F">
            <w:pPr>
              <w:keepNext/>
              <w:jc w:val="center"/>
              <w:rPr>
                <w:ins w:id="161" w:author="Krishna Rapaka" w:date="2014-01-08T10:59:00Z"/>
                <w:lang w:val="en-CA"/>
              </w:rPr>
            </w:pPr>
            <w:ins w:id="162" w:author="Krishna Rapaka" w:date="2014-01-08T10:59:00Z">
              <w:r>
                <w:rPr>
                  <w:lang w:val="en-CA"/>
                </w:rPr>
                <w:t>“</w:t>
              </w:r>
            </w:ins>
            <w:ins w:id="163" w:author="Krishna Rapaka" w:date="2014-01-09T15:29:00Z">
              <w:r w:rsidR="001E4E0F">
                <w:rPr>
                  <w:lang w:val="en-CA"/>
                </w:rPr>
                <w:t>b</w:t>
              </w:r>
            </w:ins>
            <w:ins w:id="164" w:author="Krishna Rapaka" w:date="2014-01-08T10:59:00Z">
              <w:r>
                <w:rPr>
                  <w:lang w:val="en-CA"/>
                </w:rPr>
                <w:t>”</w:t>
              </w:r>
            </w:ins>
          </w:p>
        </w:tc>
        <w:tc>
          <w:tcPr>
            <w:tcW w:w="1350" w:type="dxa"/>
            <w:vAlign w:val="bottom"/>
          </w:tcPr>
          <w:p w:rsidR="001136BC" w:rsidRPr="001D58F8" w:rsidRDefault="001136BC" w:rsidP="00526CC6">
            <w:pPr>
              <w:keepNext/>
              <w:jc w:val="center"/>
              <w:rPr>
                <w:ins w:id="165" w:author="Krishna Rapaka" w:date="2014-01-08T10:59:00Z"/>
              </w:rPr>
            </w:pPr>
            <w:ins w:id="166" w:author="Krishna Rapaka" w:date="2014-01-08T11:00:00Z">
              <w:r>
                <w:rPr>
                  <w:rFonts w:ascii="Arial" w:hAnsi="Arial" w:cs="Arial"/>
                  <w:color w:val="000000"/>
                  <w:sz w:val="18"/>
                  <w:szCs w:val="18"/>
                </w:rPr>
                <w:t>-0.1%</w:t>
              </w:r>
            </w:ins>
          </w:p>
        </w:tc>
        <w:tc>
          <w:tcPr>
            <w:tcW w:w="1350" w:type="dxa"/>
            <w:vAlign w:val="bottom"/>
          </w:tcPr>
          <w:p w:rsidR="001136BC" w:rsidRPr="001D58F8" w:rsidRDefault="001136BC" w:rsidP="00526CC6">
            <w:pPr>
              <w:keepNext/>
              <w:jc w:val="center"/>
              <w:rPr>
                <w:ins w:id="167" w:author="Krishna Rapaka" w:date="2014-01-08T10:59:00Z"/>
              </w:rPr>
            </w:pPr>
            <w:ins w:id="168" w:author="Krishna Rapaka" w:date="2014-01-08T11:00:00Z">
              <w:r>
                <w:rPr>
                  <w:rFonts w:ascii="Arial" w:hAnsi="Arial" w:cs="Arial"/>
                  <w:color w:val="000000"/>
                  <w:sz w:val="18"/>
                  <w:szCs w:val="18"/>
                </w:rPr>
                <w:t>-0.2%</w:t>
              </w:r>
            </w:ins>
          </w:p>
        </w:tc>
        <w:tc>
          <w:tcPr>
            <w:tcW w:w="1260" w:type="dxa"/>
            <w:vAlign w:val="bottom"/>
          </w:tcPr>
          <w:p w:rsidR="001136BC" w:rsidRDefault="001136BC" w:rsidP="00526CC6">
            <w:pPr>
              <w:keepNext/>
              <w:jc w:val="center"/>
              <w:rPr>
                <w:ins w:id="169" w:author="Krishna Rapaka" w:date="2014-01-08T10:59:00Z"/>
              </w:rPr>
            </w:pPr>
            <w:ins w:id="170" w:author="Krishna Rapaka" w:date="2014-01-08T11:00:00Z">
              <w:r>
                <w:rPr>
                  <w:rFonts w:ascii="Arial" w:hAnsi="Arial" w:cs="Arial"/>
                  <w:color w:val="000000"/>
                  <w:sz w:val="18"/>
                  <w:szCs w:val="18"/>
                </w:rPr>
                <w:t>-0.2%</w:t>
              </w:r>
            </w:ins>
          </w:p>
        </w:tc>
      </w:tr>
      <w:tr w:rsidR="001136BC" w:rsidRPr="00616DBE" w:rsidTr="001136BC">
        <w:trPr>
          <w:ins w:id="171" w:author="Krishna Rapaka" w:date="2014-01-08T10:59:00Z"/>
        </w:trPr>
        <w:tc>
          <w:tcPr>
            <w:tcW w:w="1800" w:type="dxa"/>
            <w:vAlign w:val="center"/>
          </w:tcPr>
          <w:p w:rsidR="001136BC" w:rsidRDefault="001136BC" w:rsidP="00526CC6">
            <w:pPr>
              <w:keepNext/>
              <w:jc w:val="center"/>
              <w:rPr>
                <w:ins w:id="172" w:author="Krishna Rapaka" w:date="2014-01-08T10:59:00Z"/>
                <w:lang w:val="en-CA"/>
              </w:rPr>
            </w:pPr>
            <w:ins w:id="173" w:author="Krishna Rapaka" w:date="2014-01-08T10:59:00Z">
              <w:r>
                <w:rPr>
                  <w:lang w:val="en-CA"/>
                </w:rPr>
                <w:t>“c”</w:t>
              </w:r>
            </w:ins>
          </w:p>
        </w:tc>
        <w:tc>
          <w:tcPr>
            <w:tcW w:w="1350" w:type="dxa"/>
            <w:vAlign w:val="bottom"/>
          </w:tcPr>
          <w:p w:rsidR="001136BC" w:rsidRPr="00216A2B" w:rsidRDefault="001136BC" w:rsidP="00526CC6">
            <w:pPr>
              <w:keepNext/>
              <w:jc w:val="center"/>
              <w:rPr>
                <w:ins w:id="174" w:author="Krishna Rapaka" w:date="2014-01-08T10:59:00Z"/>
              </w:rPr>
            </w:pPr>
            <w:ins w:id="175" w:author="Krishna Rapaka" w:date="2014-01-08T11:00:00Z">
              <w:r>
                <w:rPr>
                  <w:rFonts w:ascii="Arial" w:hAnsi="Arial" w:cs="Arial"/>
                  <w:color w:val="000000"/>
                  <w:sz w:val="18"/>
                  <w:szCs w:val="18"/>
                </w:rPr>
                <w:t>-0.1%</w:t>
              </w:r>
            </w:ins>
          </w:p>
        </w:tc>
        <w:tc>
          <w:tcPr>
            <w:tcW w:w="1350" w:type="dxa"/>
            <w:vAlign w:val="bottom"/>
          </w:tcPr>
          <w:p w:rsidR="001136BC" w:rsidRPr="00216A2B" w:rsidRDefault="001136BC" w:rsidP="00526CC6">
            <w:pPr>
              <w:keepNext/>
              <w:jc w:val="center"/>
              <w:rPr>
                <w:ins w:id="176" w:author="Krishna Rapaka" w:date="2014-01-08T10:59:00Z"/>
              </w:rPr>
            </w:pPr>
            <w:ins w:id="177" w:author="Krishna Rapaka" w:date="2014-01-08T11:00:00Z">
              <w:r>
                <w:rPr>
                  <w:rFonts w:ascii="Arial" w:hAnsi="Arial" w:cs="Arial"/>
                  <w:color w:val="000000"/>
                  <w:sz w:val="18"/>
                  <w:szCs w:val="18"/>
                </w:rPr>
                <w:t>-0.2%</w:t>
              </w:r>
            </w:ins>
          </w:p>
        </w:tc>
        <w:tc>
          <w:tcPr>
            <w:tcW w:w="1260" w:type="dxa"/>
            <w:vAlign w:val="bottom"/>
          </w:tcPr>
          <w:p w:rsidR="001136BC" w:rsidRPr="00216A2B" w:rsidRDefault="001136BC" w:rsidP="00526CC6">
            <w:pPr>
              <w:keepNext/>
              <w:jc w:val="center"/>
              <w:rPr>
                <w:ins w:id="178" w:author="Krishna Rapaka" w:date="2014-01-08T10:59:00Z"/>
              </w:rPr>
            </w:pPr>
            <w:ins w:id="179" w:author="Krishna Rapaka" w:date="2014-01-08T11:00:00Z">
              <w:r>
                <w:rPr>
                  <w:rFonts w:ascii="Arial" w:hAnsi="Arial" w:cs="Arial"/>
                  <w:color w:val="000000"/>
                  <w:sz w:val="18"/>
                  <w:szCs w:val="18"/>
                </w:rPr>
                <w:t>-0.2%</w:t>
              </w:r>
            </w:ins>
          </w:p>
        </w:tc>
      </w:tr>
      <w:tr w:rsidR="001136BC" w:rsidRPr="00616DBE" w:rsidTr="001136BC">
        <w:trPr>
          <w:ins w:id="180" w:author="Krishna Rapaka" w:date="2014-01-08T10:59:00Z"/>
        </w:trPr>
        <w:tc>
          <w:tcPr>
            <w:tcW w:w="1800" w:type="dxa"/>
            <w:vAlign w:val="center"/>
          </w:tcPr>
          <w:p w:rsidR="001136BC" w:rsidRDefault="001136BC" w:rsidP="00526CC6">
            <w:pPr>
              <w:keepNext/>
              <w:jc w:val="center"/>
              <w:rPr>
                <w:ins w:id="181" w:author="Krishna Rapaka" w:date="2014-01-08T10:59:00Z"/>
                <w:lang w:val="en-CA"/>
              </w:rPr>
            </w:pPr>
            <w:ins w:id="182" w:author="Krishna Rapaka" w:date="2014-01-08T10:59:00Z">
              <w:r>
                <w:rPr>
                  <w:lang w:val="en-CA"/>
                </w:rPr>
                <w:t>“d”</w:t>
              </w:r>
            </w:ins>
          </w:p>
        </w:tc>
        <w:tc>
          <w:tcPr>
            <w:tcW w:w="1350" w:type="dxa"/>
            <w:vAlign w:val="bottom"/>
          </w:tcPr>
          <w:p w:rsidR="001136BC" w:rsidRPr="00216A2B" w:rsidRDefault="001136BC" w:rsidP="00526CC6">
            <w:pPr>
              <w:keepNext/>
              <w:jc w:val="center"/>
              <w:rPr>
                <w:ins w:id="183" w:author="Krishna Rapaka" w:date="2014-01-08T10:59:00Z"/>
              </w:rPr>
            </w:pPr>
            <w:ins w:id="184" w:author="Krishna Rapaka" w:date="2014-01-08T11:00:00Z">
              <w:r>
                <w:rPr>
                  <w:rFonts w:ascii="Arial" w:hAnsi="Arial" w:cs="Arial"/>
                  <w:color w:val="000000"/>
                  <w:sz w:val="18"/>
                  <w:szCs w:val="18"/>
                </w:rPr>
                <w:t>-0.1%</w:t>
              </w:r>
            </w:ins>
          </w:p>
        </w:tc>
        <w:tc>
          <w:tcPr>
            <w:tcW w:w="1350" w:type="dxa"/>
            <w:vAlign w:val="bottom"/>
          </w:tcPr>
          <w:p w:rsidR="001136BC" w:rsidRPr="00216A2B" w:rsidRDefault="001136BC" w:rsidP="00526CC6">
            <w:pPr>
              <w:keepNext/>
              <w:jc w:val="center"/>
              <w:rPr>
                <w:ins w:id="185" w:author="Krishna Rapaka" w:date="2014-01-08T10:59:00Z"/>
              </w:rPr>
            </w:pPr>
            <w:ins w:id="186" w:author="Krishna Rapaka" w:date="2014-01-08T11:00:00Z">
              <w:r>
                <w:rPr>
                  <w:rFonts w:ascii="Arial" w:hAnsi="Arial" w:cs="Arial"/>
                  <w:color w:val="000000"/>
                  <w:sz w:val="18"/>
                  <w:szCs w:val="18"/>
                </w:rPr>
                <w:t>-0.3%</w:t>
              </w:r>
            </w:ins>
          </w:p>
        </w:tc>
        <w:tc>
          <w:tcPr>
            <w:tcW w:w="1260" w:type="dxa"/>
            <w:vAlign w:val="bottom"/>
          </w:tcPr>
          <w:p w:rsidR="001136BC" w:rsidRPr="00216A2B" w:rsidRDefault="001136BC" w:rsidP="00526CC6">
            <w:pPr>
              <w:keepNext/>
              <w:jc w:val="center"/>
              <w:rPr>
                <w:ins w:id="187" w:author="Krishna Rapaka" w:date="2014-01-08T10:59:00Z"/>
              </w:rPr>
            </w:pPr>
            <w:ins w:id="188" w:author="Krishna Rapaka" w:date="2014-01-08T11:00:00Z">
              <w:r>
                <w:rPr>
                  <w:rFonts w:ascii="Arial" w:hAnsi="Arial" w:cs="Arial"/>
                  <w:color w:val="000000"/>
                  <w:sz w:val="18"/>
                  <w:szCs w:val="18"/>
                </w:rPr>
                <w:t>-0.3%</w:t>
              </w:r>
            </w:ins>
          </w:p>
        </w:tc>
      </w:tr>
      <w:tr w:rsidR="001136BC" w:rsidRPr="00616DBE" w:rsidTr="001136BC">
        <w:trPr>
          <w:ins w:id="189" w:author="Krishna Rapaka" w:date="2014-01-08T10:59:00Z"/>
        </w:trPr>
        <w:tc>
          <w:tcPr>
            <w:tcW w:w="1800" w:type="dxa"/>
            <w:vAlign w:val="center"/>
          </w:tcPr>
          <w:p w:rsidR="001136BC" w:rsidRDefault="001136BC" w:rsidP="00526CC6">
            <w:pPr>
              <w:keepNext/>
              <w:jc w:val="center"/>
              <w:rPr>
                <w:ins w:id="190" w:author="Krishna Rapaka" w:date="2014-01-08T10:59:00Z"/>
                <w:lang w:val="en-CA"/>
              </w:rPr>
            </w:pPr>
            <w:ins w:id="191" w:author="Krishna Rapaka" w:date="2014-01-08T10:59:00Z">
              <w:r>
                <w:rPr>
                  <w:lang w:val="en-CA"/>
                </w:rPr>
                <w:t>“e”</w:t>
              </w:r>
            </w:ins>
          </w:p>
        </w:tc>
        <w:tc>
          <w:tcPr>
            <w:tcW w:w="1350" w:type="dxa"/>
            <w:vAlign w:val="bottom"/>
          </w:tcPr>
          <w:p w:rsidR="001136BC" w:rsidRPr="00216A2B" w:rsidRDefault="001136BC" w:rsidP="00526CC6">
            <w:pPr>
              <w:keepNext/>
              <w:jc w:val="center"/>
              <w:rPr>
                <w:ins w:id="192" w:author="Krishna Rapaka" w:date="2014-01-08T10:59:00Z"/>
              </w:rPr>
            </w:pPr>
            <w:ins w:id="193" w:author="Krishna Rapaka" w:date="2014-01-08T11:00:00Z">
              <w:r>
                <w:rPr>
                  <w:rFonts w:ascii="Arial" w:hAnsi="Arial" w:cs="Arial"/>
                  <w:color w:val="000000"/>
                  <w:sz w:val="18"/>
                  <w:szCs w:val="18"/>
                </w:rPr>
                <w:t>-0.3%</w:t>
              </w:r>
            </w:ins>
          </w:p>
        </w:tc>
        <w:tc>
          <w:tcPr>
            <w:tcW w:w="1350" w:type="dxa"/>
            <w:vAlign w:val="bottom"/>
          </w:tcPr>
          <w:p w:rsidR="001136BC" w:rsidRPr="00216A2B" w:rsidRDefault="001136BC" w:rsidP="00526CC6">
            <w:pPr>
              <w:keepNext/>
              <w:jc w:val="center"/>
              <w:rPr>
                <w:ins w:id="194" w:author="Krishna Rapaka" w:date="2014-01-08T10:59:00Z"/>
              </w:rPr>
            </w:pPr>
            <w:ins w:id="195" w:author="Krishna Rapaka" w:date="2014-01-08T11:00:00Z">
              <w:r>
                <w:rPr>
                  <w:rFonts w:ascii="Arial" w:hAnsi="Arial" w:cs="Arial"/>
                  <w:color w:val="000000"/>
                  <w:sz w:val="18"/>
                  <w:szCs w:val="18"/>
                </w:rPr>
                <w:t>-0.5%</w:t>
              </w:r>
            </w:ins>
          </w:p>
        </w:tc>
        <w:tc>
          <w:tcPr>
            <w:tcW w:w="1260" w:type="dxa"/>
            <w:vAlign w:val="bottom"/>
          </w:tcPr>
          <w:p w:rsidR="001136BC" w:rsidRPr="00216A2B" w:rsidRDefault="001136BC" w:rsidP="00526CC6">
            <w:pPr>
              <w:keepNext/>
              <w:jc w:val="center"/>
              <w:rPr>
                <w:ins w:id="196" w:author="Krishna Rapaka" w:date="2014-01-08T10:59:00Z"/>
              </w:rPr>
            </w:pPr>
            <w:ins w:id="197" w:author="Krishna Rapaka" w:date="2014-01-08T11:00:00Z">
              <w:r>
                <w:rPr>
                  <w:rFonts w:ascii="Arial" w:hAnsi="Arial" w:cs="Arial"/>
                  <w:color w:val="000000"/>
                  <w:sz w:val="18"/>
                  <w:szCs w:val="18"/>
                </w:rPr>
                <w:t>-0.5%</w:t>
              </w:r>
            </w:ins>
          </w:p>
        </w:tc>
      </w:tr>
      <w:tr w:rsidR="001136BC" w:rsidTr="001136BC">
        <w:trPr>
          <w:ins w:id="198" w:author="Krishna Rapaka" w:date="2014-01-08T10:59:00Z"/>
        </w:trPr>
        <w:tc>
          <w:tcPr>
            <w:tcW w:w="1800" w:type="dxa"/>
            <w:vAlign w:val="center"/>
          </w:tcPr>
          <w:p w:rsidR="001136BC" w:rsidRDefault="001136BC" w:rsidP="00526CC6">
            <w:pPr>
              <w:keepNext/>
              <w:jc w:val="center"/>
              <w:rPr>
                <w:ins w:id="199" w:author="Krishna Rapaka" w:date="2014-01-08T10:59:00Z"/>
                <w:lang w:val="en-CA"/>
              </w:rPr>
            </w:pPr>
            <w:ins w:id="200" w:author="Krishna Rapaka" w:date="2014-01-08T10:59:00Z">
              <w:r>
                <w:rPr>
                  <w:lang w:val="en-CA"/>
                </w:rPr>
                <w:t>“f”</w:t>
              </w:r>
            </w:ins>
          </w:p>
        </w:tc>
        <w:tc>
          <w:tcPr>
            <w:tcW w:w="1350" w:type="dxa"/>
            <w:vAlign w:val="bottom"/>
          </w:tcPr>
          <w:p w:rsidR="001136BC" w:rsidRPr="00216A2B" w:rsidRDefault="001136BC" w:rsidP="00526CC6">
            <w:pPr>
              <w:keepNext/>
              <w:jc w:val="center"/>
              <w:rPr>
                <w:ins w:id="201" w:author="Krishna Rapaka" w:date="2014-01-08T10:59:00Z"/>
              </w:rPr>
            </w:pPr>
            <w:ins w:id="202" w:author="Krishna Rapaka" w:date="2014-01-08T11:00:00Z">
              <w:r>
                <w:rPr>
                  <w:rFonts w:ascii="Arial" w:hAnsi="Arial" w:cs="Arial"/>
                  <w:color w:val="000000"/>
                  <w:sz w:val="18"/>
                  <w:szCs w:val="18"/>
                </w:rPr>
                <w:t>-0.3%</w:t>
              </w:r>
            </w:ins>
          </w:p>
        </w:tc>
        <w:tc>
          <w:tcPr>
            <w:tcW w:w="1350" w:type="dxa"/>
            <w:vAlign w:val="bottom"/>
          </w:tcPr>
          <w:p w:rsidR="001136BC" w:rsidRPr="00216A2B" w:rsidRDefault="001136BC" w:rsidP="00526CC6">
            <w:pPr>
              <w:keepNext/>
              <w:jc w:val="center"/>
              <w:rPr>
                <w:ins w:id="203" w:author="Krishna Rapaka" w:date="2014-01-08T10:59:00Z"/>
              </w:rPr>
            </w:pPr>
            <w:ins w:id="204" w:author="Krishna Rapaka" w:date="2014-01-08T11:00:00Z">
              <w:r>
                <w:rPr>
                  <w:rFonts w:ascii="Arial" w:hAnsi="Arial" w:cs="Arial"/>
                  <w:color w:val="000000"/>
                  <w:sz w:val="18"/>
                  <w:szCs w:val="18"/>
                </w:rPr>
                <w:t>-0.3%</w:t>
              </w:r>
            </w:ins>
          </w:p>
        </w:tc>
        <w:tc>
          <w:tcPr>
            <w:tcW w:w="1260" w:type="dxa"/>
            <w:vAlign w:val="bottom"/>
          </w:tcPr>
          <w:p w:rsidR="001136BC" w:rsidRDefault="001136BC" w:rsidP="00526CC6">
            <w:pPr>
              <w:keepNext/>
              <w:jc w:val="center"/>
              <w:rPr>
                <w:ins w:id="205" w:author="Krishna Rapaka" w:date="2014-01-08T10:59:00Z"/>
              </w:rPr>
            </w:pPr>
            <w:ins w:id="206" w:author="Krishna Rapaka" w:date="2014-01-08T11:00:00Z">
              <w:r>
                <w:rPr>
                  <w:rFonts w:ascii="Arial" w:hAnsi="Arial" w:cs="Arial"/>
                  <w:color w:val="000000"/>
                  <w:sz w:val="18"/>
                  <w:szCs w:val="18"/>
                </w:rPr>
                <w:t>-0.3%</w:t>
              </w:r>
            </w:ins>
          </w:p>
        </w:tc>
      </w:tr>
    </w:tbl>
    <w:p w:rsidR="001136BC" w:rsidRDefault="001136BC" w:rsidP="001136BC">
      <w:pPr>
        <w:jc w:val="center"/>
        <w:rPr>
          <w:ins w:id="207" w:author="Krishna Rapaka" w:date="2014-01-08T10:59:00Z"/>
          <w:lang w:val="en-CA"/>
        </w:rPr>
      </w:pPr>
    </w:p>
    <w:p w:rsidR="001136BC" w:rsidRPr="00DB12FC" w:rsidRDefault="001136BC" w:rsidP="001136BC">
      <w:pPr>
        <w:pStyle w:val="Caption"/>
        <w:keepNext/>
        <w:jc w:val="center"/>
        <w:rPr>
          <w:ins w:id="208" w:author="Krishna Rapaka" w:date="2014-01-08T10:59:00Z"/>
          <w:color w:val="auto"/>
        </w:rPr>
      </w:pPr>
      <w:ins w:id="209" w:author="Krishna Rapaka" w:date="2014-01-08T10:59:00Z">
        <w:r w:rsidRPr="00DB12FC">
          <w:rPr>
            <w:color w:val="auto"/>
          </w:rPr>
          <w:t xml:space="preserve">Table </w:t>
        </w:r>
        <w:r w:rsidRPr="00DB12FC">
          <w:rPr>
            <w:color w:val="auto"/>
          </w:rPr>
          <w:fldChar w:fldCharType="begin"/>
        </w:r>
        <w:r w:rsidRPr="00DB12FC">
          <w:rPr>
            <w:color w:val="auto"/>
          </w:rPr>
          <w:instrText xml:space="preserve"> SEQ Table \* ARABIC </w:instrText>
        </w:r>
        <w:r w:rsidRPr="00DB12FC">
          <w:rPr>
            <w:color w:val="auto"/>
          </w:rPr>
          <w:fldChar w:fldCharType="separate"/>
        </w:r>
        <w:r>
          <w:rPr>
            <w:noProof/>
            <w:color w:val="auto"/>
          </w:rPr>
          <w:t>4</w:t>
        </w:r>
        <w:r w:rsidRPr="00DB12FC">
          <w:rPr>
            <w:color w:val="auto"/>
          </w:rPr>
          <w:fldChar w:fldCharType="end"/>
        </w:r>
        <w:r>
          <w:rPr>
            <w:color w:val="auto"/>
          </w:rPr>
          <w:t xml:space="preserve"> </w:t>
        </w:r>
        <w:r w:rsidRPr="00DB12FC">
          <w:rPr>
            <w:color w:val="auto"/>
          </w:rPr>
          <w:t>EBURainFruits</w:t>
        </w:r>
      </w:ins>
    </w:p>
    <w:tbl>
      <w:tblPr>
        <w:tblStyle w:val="TableGrid"/>
        <w:tblW w:w="0" w:type="auto"/>
        <w:tblInd w:w="1638" w:type="dxa"/>
        <w:tblLook w:val="04A0" w:firstRow="1" w:lastRow="0" w:firstColumn="1" w:lastColumn="0" w:noHBand="0" w:noVBand="1"/>
      </w:tblPr>
      <w:tblGrid>
        <w:gridCol w:w="1800"/>
        <w:gridCol w:w="1350"/>
        <w:gridCol w:w="1350"/>
        <w:gridCol w:w="1260"/>
      </w:tblGrid>
      <w:tr w:rsidR="001136BC" w:rsidTr="00526CC6">
        <w:trPr>
          <w:ins w:id="210" w:author="Krishna Rapaka" w:date="2014-01-08T10:59:00Z"/>
        </w:trPr>
        <w:tc>
          <w:tcPr>
            <w:tcW w:w="1800" w:type="dxa"/>
            <w:vMerge w:val="restart"/>
            <w:vAlign w:val="center"/>
          </w:tcPr>
          <w:p w:rsidR="001136BC" w:rsidRDefault="001136BC" w:rsidP="00526CC6">
            <w:pPr>
              <w:keepNext/>
              <w:jc w:val="center"/>
              <w:rPr>
                <w:ins w:id="211" w:author="Krishna Rapaka" w:date="2014-01-08T10:59:00Z"/>
                <w:lang w:val="en-CA"/>
              </w:rPr>
            </w:pPr>
            <w:ins w:id="212" w:author="Krishna Rapaka" w:date="2014-01-08T10:59:00Z">
              <w:r>
                <w:rPr>
                  <w:lang w:val="en-CA"/>
                </w:rPr>
                <w:t>Chroma position</w:t>
              </w:r>
            </w:ins>
          </w:p>
        </w:tc>
        <w:tc>
          <w:tcPr>
            <w:tcW w:w="3960" w:type="dxa"/>
            <w:gridSpan w:val="3"/>
            <w:vAlign w:val="center"/>
          </w:tcPr>
          <w:p w:rsidR="001136BC" w:rsidRDefault="001136BC" w:rsidP="00526CC6">
            <w:pPr>
              <w:keepNext/>
              <w:jc w:val="center"/>
              <w:rPr>
                <w:ins w:id="213" w:author="Krishna Rapaka" w:date="2014-01-08T10:59:00Z"/>
                <w:lang w:val="en-CA"/>
              </w:rPr>
            </w:pPr>
            <w:ins w:id="214" w:author="Krishna Rapaka" w:date="2014-01-08T10:59:00Z">
              <w:r>
                <w:rPr>
                  <w:lang w:val="en-CA"/>
                </w:rPr>
                <w:t>BD rate saving</w:t>
              </w:r>
            </w:ins>
          </w:p>
        </w:tc>
      </w:tr>
      <w:tr w:rsidR="001136BC" w:rsidTr="00526CC6">
        <w:trPr>
          <w:ins w:id="215" w:author="Krishna Rapaka" w:date="2014-01-08T10:59:00Z"/>
        </w:trPr>
        <w:tc>
          <w:tcPr>
            <w:tcW w:w="1800" w:type="dxa"/>
            <w:vMerge/>
            <w:vAlign w:val="center"/>
          </w:tcPr>
          <w:p w:rsidR="001136BC" w:rsidRDefault="001136BC" w:rsidP="00526CC6">
            <w:pPr>
              <w:keepNext/>
              <w:jc w:val="center"/>
              <w:rPr>
                <w:ins w:id="216" w:author="Krishna Rapaka" w:date="2014-01-08T10:59:00Z"/>
                <w:lang w:val="en-CA"/>
              </w:rPr>
            </w:pPr>
          </w:p>
        </w:tc>
        <w:tc>
          <w:tcPr>
            <w:tcW w:w="1350" w:type="dxa"/>
            <w:vAlign w:val="center"/>
          </w:tcPr>
          <w:p w:rsidR="001136BC" w:rsidRDefault="001136BC" w:rsidP="00526CC6">
            <w:pPr>
              <w:keepNext/>
              <w:jc w:val="center"/>
              <w:rPr>
                <w:ins w:id="217" w:author="Krishna Rapaka" w:date="2014-01-08T10:59:00Z"/>
                <w:lang w:val="en-CA"/>
              </w:rPr>
            </w:pPr>
            <w:ins w:id="218" w:author="Krishna Rapaka" w:date="2014-01-08T10:59:00Z">
              <w:r>
                <w:rPr>
                  <w:lang w:val="en-CA"/>
                </w:rPr>
                <w:t>Y</w:t>
              </w:r>
            </w:ins>
          </w:p>
        </w:tc>
        <w:tc>
          <w:tcPr>
            <w:tcW w:w="1350" w:type="dxa"/>
            <w:vAlign w:val="center"/>
          </w:tcPr>
          <w:p w:rsidR="001136BC" w:rsidRDefault="001136BC" w:rsidP="00526CC6">
            <w:pPr>
              <w:keepNext/>
              <w:jc w:val="center"/>
              <w:rPr>
                <w:ins w:id="219" w:author="Krishna Rapaka" w:date="2014-01-08T10:59:00Z"/>
                <w:lang w:val="en-CA"/>
              </w:rPr>
            </w:pPr>
            <w:ins w:id="220" w:author="Krishna Rapaka" w:date="2014-01-08T10:59:00Z">
              <w:r>
                <w:rPr>
                  <w:lang w:val="en-CA"/>
                </w:rPr>
                <w:t>U</w:t>
              </w:r>
            </w:ins>
          </w:p>
        </w:tc>
        <w:tc>
          <w:tcPr>
            <w:tcW w:w="1260" w:type="dxa"/>
            <w:vAlign w:val="center"/>
          </w:tcPr>
          <w:p w:rsidR="001136BC" w:rsidRDefault="001136BC" w:rsidP="00526CC6">
            <w:pPr>
              <w:keepNext/>
              <w:jc w:val="center"/>
              <w:rPr>
                <w:ins w:id="221" w:author="Krishna Rapaka" w:date="2014-01-08T10:59:00Z"/>
                <w:lang w:val="en-CA"/>
              </w:rPr>
            </w:pPr>
            <w:ins w:id="222" w:author="Krishna Rapaka" w:date="2014-01-08T10:59:00Z">
              <w:r>
                <w:rPr>
                  <w:lang w:val="en-CA"/>
                </w:rPr>
                <w:t>V</w:t>
              </w:r>
            </w:ins>
          </w:p>
        </w:tc>
      </w:tr>
      <w:tr w:rsidR="001136BC" w:rsidTr="001136BC">
        <w:trPr>
          <w:ins w:id="223" w:author="Krishna Rapaka" w:date="2014-01-08T10:59:00Z"/>
        </w:trPr>
        <w:tc>
          <w:tcPr>
            <w:tcW w:w="1800" w:type="dxa"/>
            <w:vAlign w:val="center"/>
          </w:tcPr>
          <w:p w:rsidR="001136BC" w:rsidRDefault="001136BC" w:rsidP="001E4E0F">
            <w:pPr>
              <w:keepNext/>
              <w:jc w:val="center"/>
              <w:rPr>
                <w:ins w:id="224" w:author="Krishna Rapaka" w:date="2014-01-08T10:59:00Z"/>
                <w:lang w:val="en-CA"/>
              </w:rPr>
            </w:pPr>
            <w:ins w:id="225" w:author="Krishna Rapaka" w:date="2014-01-08T10:59:00Z">
              <w:r>
                <w:rPr>
                  <w:lang w:val="en-CA"/>
                </w:rPr>
                <w:t>“</w:t>
              </w:r>
            </w:ins>
            <w:ins w:id="226" w:author="Krishna Rapaka" w:date="2014-01-09T15:29:00Z">
              <w:r w:rsidR="001E4E0F">
                <w:rPr>
                  <w:lang w:val="en-CA"/>
                </w:rPr>
                <w:t>b</w:t>
              </w:r>
            </w:ins>
            <w:ins w:id="227" w:author="Krishna Rapaka" w:date="2014-01-08T10:59:00Z">
              <w:r>
                <w:rPr>
                  <w:lang w:val="en-CA"/>
                </w:rPr>
                <w:t>”</w:t>
              </w:r>
            </w:ins>
          </w:p>
        </w:tc>
        <w:tc>
          <w:tcPr>
            <w:tcW w:w="1350" w:type="dxa"/>
            <w:vAlign w:val="bottom"/>
          </w:tcPr>
          <w:p w:rsidR="001136BC" w:rsidRPr="003B6E95" w:rsidRDefault="001136BC" w:rsidP="00526CC6">
            <w:pPr>
              <w:keepNext/>
              <w:jc w:val="center"/>
              <w:rPr>
                <w:ins w:id="228" w:author="Krishna Rapaka" w:date="2014-01-08T10:59:00Z"/>
              </w:rPr>
            </w:pPr>
            <w:ins w:id="229" w:author="Krishna Rapaka" w:date="2014-01-08T11:00:00Z">
              <w:r>
                <w:rPr>
                  <w:rFonts w:ascii="Arial" w:hAnsi="Arial" w:cs="Arial"/>
                  <w:color w:val="000000"/>
                  <w:sz w:val="18"/>
                  <w:szCs w:val="18"/>
                </w:rPr>
                <w:t>0.0%</w:t>
              </w:r>
            </w:ins>
          </w:p>
        </w:tc>
        <w:tc>
          <w:tcPr>
            <w:tcW w:w="1350" w:type="dxa"/>
            <w:vAlign w:val="bottom"/>
          </w:tcPr>
          <w:p w:rsidR="001136BC" w:rsidRPr="003B6E95" w:rsidRDefault="001136BC" w:rsidP="00526CC6">
            <w:pPr>
              <w:keepNext/>
              <w:jc w:val="center"/>
              <w:rPr>
                <w:ins w:id="230" w:author="Krishna Rapaka" w:date="2014-01-08T10:59:00Z"/>
              </w:rPr>
            </w:pPr>
            <w:ins w:id="231" w:author="Krishna Rapaka" w:date="2014-01-08T11:00:00Z">
              <w:r>
                <w:rPr>
                  <w:rFonts w:ascii="Arial" w:hAnsi="Arial" w:cs="Arial"/>
                  <w:color w:val="000000"/>
                  <w:sz w:val="18"/>
                  <w:szCs w:val="18"/>
                </w:rPr>
                <w:t>-0.3%</w:t>
              </w:r>
            </w:ins>
          </w:p>
        </w:tc>
        <w:tc>
          <w:tcPr>
            <w:tcW w:w="1260" w:type="dxa"/>
            <w:vAlign w:val="bottom"/>
          </w:tcPr>
          <w:p w:rsidR="001136BC" w:rsidRDefault="001136BC" w:rsidP="00526CC6">
            <w:pPr>
              <w:keepNext/>
              <w:jc w:val="center"/>
              <w:rPr>
                <w:ins w:id="232" w:author="Krishna Rapaka" w:date="2014-01-08T10:59:00Z"/>
              </w:rPr>
            </w:pPr>
            <w:ins w:id="233" w:author="Krishna Rapaka" w:date="2014-01-08T11:00:00Z">
              <w:r>
                <w:rPr>
                  <w:rFonts w:ascii="Arial" w:hAnsi="Arial" w:cs="Arial"/>
                  <w:color w:val="000000"/>
                  <w:sz w:val="18"/>
                  <w:szCs w:val="18"/>
                </w:rPr>
                <w:t>-0.2%</w:t>
              </w:r>
            </w:ins>
          </w:p>
        </w:tc>
      </w:tr>
      <w:tr w:rsidR="001136BC" w:rsidRPr="00216A2B" w:rsidTr="001136BC">
        <w:trPr>
          <w:ins w:id="234" w:author="Krishna Rapaka" w:date="2014-01-08T10:59:00Z"/>
        </w:trPr>
        <w:tc>
          <w:tcPr>
            <w:tcW w:w="1800" w:type="dxa"/>
            <w:vAlign w:val="center"/>
          </w:tcPr>
          <w:p w:rsidR="001136BC" w:rsidRDefault="001136BC" w:rsidP="00526CC6">
            <w:pPr>
              <w:keepNext/>
              <w:jc w:val="center"/>
              <w:rPr>
                <w:ins w:id="235" w:author="Krishna Rapaka" w:date="2014-01-08T10:59:00Z"/>
                <w:lang w:val="en-CA"/>
              </w:rPr>
            </w:pPr>
            <w:ins w:id="236" w:author="Krishna Rapaka" w:date="2014-01-08T10:59:00Z">
              <w:r>
                <w:rPr>
                  <w:lang w:val="en-CA"/>
                </w:rPr>
                <w:t>“c”</w:t>
              </w:r>
            </w:ins>
          </w:p>
        </w:tc>
        <w:tc>
          <w:tcPr>
            <w:tcW w:w="1350" w:type="dxa"/>
            <w:vAlign w:val="bottom"/>
          </w:tcPr>
          <w:p w:rsidR="001136BC" w:rsidRPr="00CA0355" w:rsidRDefault="001136BC" w:rsidP="00526CC6">
            <w:pPr>
              <w:keepNext/>
              <w:jc w:val="center"/>
              <w:rPr>
                <w:ins w:id="237" w:author="Krishna Rapaka" w:date="2014-01-08T10:59:00Z"/>
              </w:rPr>
            </w:pPr>
            <w:ins w:id="238" w:author="Krishna Rapaka" w:date="2014-01-08T11:00:00Z">
              <w:r>
                <w:rPr>
                  <w:rFonts w:ascii="Arial" w:hAnsi="Arial" w:cs="Arial"/>
                  <w:color w:val="000000"/>
                  <w:sz w:val="18"/>
                  <w:szCs w:val="18"/>
                </w:rPr>
                <w:t>-0.1%</w:t>
              </w:r>
            </w:ins>
          </w:p>
        </w:tc>
        <w:tc>
          <w:tcPr>
            <w:tcW w:w="1350" w:type="dxa"/>
            <w:vAlign w:val="bottom"/>
          </w:tcPr>
          <w:p w:rsidR="001136BC" w:rsidRPr="00CA0355" w:rsidRDefault="001136BC" w:rsidP="00526CC6">
            <w:pPr>
              <w:keepNext/>
              <w:jc w:val="center"/>
              <w:rPr>
                <w:ins w:id="239" w:author="Krishna Rapaka" w:date="2014-01-08T10:59:00Z"/>
              </w:rPr>
            </w:pPr>
            <w:ins w:id="240" w:author="Krishna Rapaka" w:date="2014-01-08T11:00:00Z">
              <w:r>
                <w:rPr>
                  <w:rFonts w:ascii="Arial" w:hAnsi="Arial" w:cs="Arial"/>
                  <w:color w:val="000000"/>
                  <w:sz w:val="18"/>
                  <w:szCs w:val="18"/>
                </w:rPr>
                <w:t>-0.3%</w:t>
              </w:r>
            </w:ins>
          </w:p>
        </w:tc>
        <w:tc>
          <w:tcPr>
            <w:tcW w:w="1260" w:type="dxa"/>
            <w:vAlign w:val="bottom"/>
          </w:tcPr>
          <w:p w:rsidR="001136BC" w:rsidRPr="00CA0355" w:rsidRDefault="001136BC" w:rsidP="00526CC6">
            <w:pPr>
              <w:keepNext/>
              <w:jc w:val="center"/>
              <w:rPr>
                <w:ins w:id="241" w:author="Krishna Rapaka" w:date="2014-01-08T10:59:00Z"/>
              </w:rPr>
            </w:pPr>
            <w:ins w:id="242" w:author="Krishna Rapaka" w:date="2014-01-08T11:00:00Z">
              <w:r>
                <w:rPr>
                  <w:rFonts w:ascii="Arial" w:hAnsi="Arial" w:cs="Arial"/>
                  <w:color w:val="000000"/>
                  <w:sz w:val="18"/>
                  <w:szCs w:val="18"/>
                </w:rPr>
                <w:t>-0.2%</w:t>
              </w:r>
            </w:ins>
          </w:p>
        </w:tc>
      </w:tr>
      <w:tr w:rsidR="001136BC" w:rsidRPr="00216A2B" w:rsidTr="001136BC">
        <w:trPr>
          <w:ins w:id="243" w:author="Krishna Rapaka" w:date="2014-01-08T10:59:00Z"/>
        </w:trPr>
        <w:tc>
          <w:tcPr>
            <w:tcW w:w="1800" w:type="dxa"/>
            <w:vAlign w:val="center"/>
          </w:tcPr>
          <w:p w:rsidR="001136BC" w:rsidRDefault="001136BC" w:rsidP="00526CC6">
            <w:pPr>
              <w:keepNext/>
              <w:jc w:val="center"/>
              <w:rPr>
                <w:ins w:id="244" w:author="Krishna Rapaka" w:date="2014-01-08T10:59:00Z"/>
                <w:lang w:val="en-CA"/>
              </w:rPr>
            </w:pPr>
            <w:ins w:id="245" w:author="Krishna Rapaka" w:date="2014-01-08T10:59:00Z">
              <w:r>
                <w:rPr>
                  <w:lang w:val="en-CA"/>
                </w:rPr>
                <w:t>“d”</w:t>
              </w:r>
            </w:ins>
          </w:p>
        </w:tc>
        <w:tc>
          <w:tcPr>
            <w:tcW w:w="1350" w:type="dxa"/>
            <w:vAlign w:val="bottom"/>
          </w:tcPr>
          <w:p w:rsidR="001136BC" w:rsidRPr="00CA0355" w:rsidRDefault="001136BC" w:rsidP="00526CC6">
            <w:pPr>
              <w:keepNext/>
              <w:jc w:val="center"/>
              <w:rPr>
                <w:ins w:id="246" w:author="Krishna Rapaka" w:date="2014-01-08T10:59:00Z"/>
              </w:rPr>
            </w:pPr>
            <w:ins w:id="247" w:author="Krishna Rapaka" w:date="2014-01-08T11:00:00Z">
              <w:r>
                <w:rPr>
                  <w:rFonts w:ascii="Arial" w:hAnsi="Arial" w:cs="Arial"/>
                  <w:color w:val="000000"/>
                  <w:sz w:val="18"/>
                  <w:szCs w:val="18"/>
                </w:rPr>
                <w:t>-0.1%</w:t>
              </w:r>
            </w:ins>
          </w:p>
        </w:tc>
        <w:tc>
          <w:tcPr>
            <w:tcW w:w="1350" w:type="dxa"/>
            <w:vAlign w:val="bottom"/>
          </w:tcPr>
          <w:p w:rsidR="001136BC" w:rsidRPr="00CA0355" w:rsidRDefault="001136BC" w:rsidP="00526CC6">
            <w:pPr>
              <w:keepNext/>
              <w:jc w:val="center"/>
              <w:rPr>
                <w:ins w:id="248" w:author="Krishna Rapaka" w:date="2014-01-08T10:59:00Z"/>
              </w:rPr>
            </w:pPr>
            <w:ins w:id="249" w:author="Krishna Rapaka" w:date="2014-01-08T11:00:00Z">
              <w:r>
                <w:rPr>
                  <w:rFonts w:ascii="Arial" w:hAnsi="Arial" w:cs="Arial"/>
                  <w:color w:val="000000"/>
                  <w:sz w:val="18"/>
                  <w:szCs w:val="18"/>
                </w:rPr>
                <w:t>-0.4%</w:t>
              </w:r>
            </w:ins>
          </w:p>
        </w:tc>
        <w:tc>
          <w:tcPr>
            <w:tcW w:w="1260" w:type="dxa"/>
            <w:vAlign w:val="bottom"/>
          </w:tcPr>
          <w:p w:rsidR="001136BC" w:rsidRPr="00CA0355" w:rsidRDefault="001136BC" w:rsidP="00526CC6">
            <w:pPr>
              <w:keepNext/>
              <w:jc w:val="center"/>
              <w:rPr>
                <w:ins w:id="250" w:author="Krishna Rapaka" w:date="2014-01-08T10:59:00Z"/>
              </w:rPr>
            </w:pPr>
            <w:ins w:id="251" w:author="Krishna Rapaka" w:date="2014-01-08T11:00:00Z">
              <w:r>
                <w:rPr>
                  <w:rFonts w:ascii="Arial" w:hAnsi="Arial" w:cs="Arial"/>
                  <w:color w:val="000000"/>
                  <w:sz w:val="18"/>
                  <w:szCs w:val="18"/>
                </w:rPr>
                <w:t>-0.3%</w:t>
              </w:r>
            </w:ins>
          </w:p>
        </w:tc>
      </w:tr>
      <w:tr w:rsidR="001136BC" w:rsidRPr="00216A2B" w:rsidTr="001136BC">
        <w:trPr>
          <w:ins w:id="252" w:author="Krishna Rapaka" w:date="2014-01-08T10:59:00Z"/>
        </w:trPr>
        <w:tc>
          <w:tcPr>
            <w:tcW w:w="1800" w:type="dxa"/>
            <w:vAlign w:val="center"/>
          </w:tcPr>
          <w:p w:rsidR="001136BC" w:rsidRDefault="001136BC" w:rsidP="00526CC6">
            <w:pPr>
              <w:keepNext/>
              <w:jc w:val="center"/>
              <w:rPr>
                <w:ins w:id="253" w:author="Krishna Rapaka" w:date="2014-01-08T10:59:00Z"/>
                <w:lang w:val="en-CA"/>
              </w:rPr>
            </w:pPr>
            <w:ins w:id="254" w:author="Krishna Rapaka" w:date="2014-01-08T10:59:00Z">
              <w:r>
                <w:rPr>
                  <w:lang w:val="en-CA"/>
                </w:rPr>
                <w:t>“e”</w:t>
              </w:r>
            </w:ins>
          </w:p>
        </w:tc>
        <w:tc>
          <w:tcPr>
            <w:tcW w:w="1350" w:type="dxa"/>
            <w:vAlign w:val="bottom"/>
          </w:tcPr>
          <w:p w:rsidR="001136BC" w:rsidRPr="00CA0355" w:rsidRDefault="001136BC" w:rsidP="00526CC6">
            <w:pPr>
              <w:keepNext/>
              <w:jc w:val="center"/>
              <w:rPr>
                <w:ins w:id="255" w:author="Krishna Rapaka" w:date="2014-01-08T10:59:00Z"/>
              </w:rPr>
            </w:pPr>
            <w:ins w:id="256" w:author="Krishna Rapaka" w:date="2014-01-08T11:00:00Z">
              <w:r>
                <w:rPr>
                  <w:rFonts w:ascii="Arial" w:hAnsi="Arial" w:cs="Arial"/>
                  <w:color w:val="000000"/>
                  <w:sz w:val="18"/>
                  <w:szCs w:val="18"/>
                </w:rPr>
                <w:t>-0.3%</w:t>
              </w:r>
            </w:ins>
          </w:p>
        </w:tc>
        <w:tc>
          <w:tcPr>
            <w:tcW w:w="1350" w:type="dxa"/>
            <w:vAlign w:val="bottom"/>
          </w:tcPr>
          <w:p w:rsidR="001136BC" w:rsidRPr="00CA0355" w:rsidRDefault="001136BC" w:rsidP="00526CC6">
            <w:pPr>
              <w:keepNext/>
              <w:jc w:val="center"/>
              <w:rPr>
                <w:ins w:id="257" w:author="Krishna Rapaka" w:date="2014-01-08T10:59:00Z"/>
              </w:rPr>
            </w:pPr>
            <w:ins w:id="258" w:author="Krishna Rapaka" w:date="2014-01-08T11:00:00Z">
              <w:r>
                <w:rPr>
                  <w:rFonts w:ascii="Arial" w:hAnsi="Arial" w:cs="Arial"/>
                  <w:color w:val="000000"/>
                  <w:sz w:val="18"/>
                  <w:szCs w:val="18"/>
                </w:rPr>
                <w:t>-0.4%</w:t>
              </w:r>
            </w:ins>
          </w:p>
        </w:tc>
        <w:tc>
          <w:tcPr>
            <w:tcW w:w="1260" w:type="dxa"/>
            <w:vAlign w:val="bottom"/>
          </w:tcPr>
          <w:p w:rsidR="001136BC" w:rsidRPr="00CA0355" w:rsidRDefault="001136BC" w:rsidP="00526CC6">
            <w:pPr>
              <w:keepNext/>
              <w:jc w:val="center"/>
              <w:rPr>
                <w:ins w:id="259" w:author="Krishna Rapaka" w:date="2014-01-08T10:59:00Z"/>
              </w:rPr>
            </w:pPr>
            <w:ins w:id="260" w:author="Krishna Rapaka" w:date="2014-01-08T11:00:00Z">
              <w:r>
                <w:rPr>
                  <w:rFonts w:ascii="Arial" w:hAnsi="Arial" w:cs="Arial"/>
                  <w:color w:val="000000"/>
                  <w:sz w:val="18"/>
                  <w:szCs w:val="18"/>
                </w:rPr>
                <w:t>-0.3%</w:t>
              </w:r>
            </w:ins>
          </w:p>
        </w:tc>
      </w:tr>
      <w:tr w:rsidR="001136BC" w:rsidTr="001136BC">
        <w:trPr>
          <w:ins w:id="261" w:author="Krishna Rapaka" w:date="2014-01-08T10:59:00Z"/>
        </w:trPr>
        <w:tc>
          <w:tcPr>
            <w:tcW w:w="1800" w:type="dxa"/>
            <w:vAlign w:val="center"/>
          </w:tcPr>
          <w:p w:rsidR="001136BC" w:rsidRDefault="001136BC" w:rsidP="00526CC6">
            <w:pPr>
              <w:keepNext/>
              <w:jc w:val="center"/>
              <w:rPr>
                <w:ins w:id="262" w:author="Krishna Rapaka" w:date="2014-01-08T10:59:00Z"/>
                <w:lang w:val="en-CA"/>
              </w:rPr>
            </w:pPr>
            <w:ins w:id="263" w:author="Krishna Rapaka" w:date="2014-01-08T10:59:00Z">
              <w:r>
                <w:rPr>
                  <w:lang w:val="en-CA"/>
                </w:rPr>
                <w:t>“f”</w:t>
              </w:r>
            </w:ins>
          </w:p>
        </w:tc>
        <w:tc>
          <w:tcPr>
            <w:tcW w:w="1350" w:type="dxa"/>
            <w:vAlign w:val="bottom"/>
          </w:tcPr>
          <w:p w:rsidR="001136BC" w:rsidRPr="00CA0355" w:rsidRDefault="001136BC" w:rsidP="00526CC6">
            <w:pPr>
              <w:keepNext/>
              <w:jc w:val="center"/>
              <w:rPr>
                <w:ins w:id="264" w:author="Krishna Rapaka" w:date="2014-01-08T10:59:00Z"/>
              </w:rPr>
            </w:pPr>
            <w:ins w:id="265" w:author="Krishna Rapaka" w:date="2014-01-08T11:00:00Z">
              <w:r>
                <w:rPr>
                  <w:rFonts w:ascii="Arial" w:hAnsi="Arial" w:cs="Arial"/>
                  <w:color w:val="000000"/>
                  <w:sz w:val="18"/>
                  <w:szCs w:val="18"/>
                </w:rPr>
                <w:t>-0.2%</w:t>
              </w:r>
            </w:ins>
          </w:p>
        </w:tc>
        <w:tc>
          <w:tcPr>
            <w:tcW w:w="1350" w:type="dxa"/>
            <w:vAlign w:val="bottom"/>
          </w:tcPr>
          <w:p w:rsidR="001136BC" w:rsidRPr="00CA0355" w:rsidRDefault="001136BC" w:rsidP="00526CC6">
            <w:pPr>
              <w:keepNext/>
              <w:jc w:val="center"/>
              <w:rPr>
                <w:ins w:id="266" w:author="Krishna Rapaka" w:date="2014-01-08T10:59:00Z"/>
              </w:rPr>
            </w:pPr>
            <w:ins w:id="267" w:author="Krishna Rapaka" w:date="2014-01-08T11:00:00Z">
              <w:r>
                <w:rPr>
                  <w:rFonts w:ascii="Arial" w:hAnsi="Arial" w:cs="Arial"/>
                  <w:color w:val="000000"/>
                  <w:sz w:val="18"/>
                  <w:szCs w:val="18"/>
                </w:rPr>
                <w:t>-0.3%</w:t>
              </w:r>
            </w:ins>
          </w:p>
        </w:tc>
        <w:tc>
          <w:tcPr>
            <w:tcW w:w="1260" w:type="dxa"/>
            <w:vAlign w:val="bottom"/>
          </w:tcPr>
          <w:p w:rsidR="001136BC" w:rsidRDefault="001136BC" w:rsidP="00526CC6">
            <w:pPr>
              <w:keepNext/>
              <w:jc w:val="center"/>
              <w:rPr>
                <w:ins w:id="268" w:author="Krishna Rapaka" w:date="2014-01-08T10:59:00Z"/>
              </w:rPr>
            </w:pPr>
            <w:ins w:id="269" w:author="Krishna Rapaka" w:date="2014-01-08T11:00:00Z">
              <w:r>
                <w:rPr>
                  <w:rFonts w:ascii="Arial" w:hAnsi="Arial" w:cs="Arial"/>
                  <w:color w:val="000000"/>
                  <w:sz w:val="18"/>
                  <w:szCs w:val="18"/>
                </w:rPr>
                <w:t>-0.1%</w:t>
              </w:r>
            </w:ins>
          </w:p>
        </w:tc>
      </w:tr>
    </w:tbl>
    <w:p w:rsidR="001136BC" w:rsidRDefault="001136BC" w:rsidP="001136BC">
      <w:pPr>
        <w:jc w:val="center"/>
        <w:rPr>
          <w:ins w:id="270" w:author="Krishna Rapaka" w:date="2014-01-08T10:59:00Z"/>
          <w:lang w:val="en-CA"/>
        </w:rPr>
      </w:pPr>
    </w:p>
    <w:p w:rsidR="001136BC" w:rsidRPr="00FC4576" w:rsidRDefault="001136BC" w:rsidP="001136BC">
      <w:pPr>
        <w:pStyle w:val="Caption"/>
        <w:keepNext/>
        <w:jc w:val="center"/>
        <w:rPr>
          <w:ins w:id="271" w:author="Krishna Rapaka" w:date="2014-01-08T10:59:00Z"/>
          <w:color w:val="auto"/>
        </w:rPr>
      </w:pPr>
      <w:ins w:id="272" w:author="Krishna Rapaka" w:date="2014-01-08T10:59:00Z">
        <w:r w:rsidRPr="00DB12FC">
          <w:rPr>
            <w:color w:val="auto"/>
          </w:rPr>
          <w:lastRenderedPageBreak/>
          <w:t xml:space="preserve">Table </w:t>
        </w:r>
        <w:r w:rsidRPr="00DB12FC">
          <w:rPr>
            <w:color w:val="auto"/>
          </w:rPr>
          <w:fldChar w:fldCharType="begin"/>
        </w:r>
        <w:r w:rsidRPr="00DB12FC">
          <w:rPr>
            <w:color w:val="auto"/>
          </w:rPr>
          <w:instrText xml:space="preserve"> SEQ Table \* ARABIC </w:instrText>
        </w:r>
        <w:r w:rsidRPr="00DB12FC">
          <w:rPr>
            <w:color w:val="auto"/>
          </w:rPr>
          <w:fldChar w:fldCharType="separate"/>
        </w:r>
        <w:r>
          <w:rPr>
            <w:noProof/>
            <w:color w:val="auto"/>
          </w:rPr>
          <w:t>5</w:t>
        </w:r>
        <w:r w:rsidRPr="00DB12FC">
          <w:rPr>
            <w:color w:val="auto"/>
          </w:rPr>
          <w:fldChar w:fldCharType="end"/>
        </w:r>
        <w:r>
          <w:rPr>
            <w:color w:val="auto"/>
          </w:rPr>
          <w:t xml:space="preserve"> </w:t>
        </w:r>
        <w:r w:rsidRPr="00FC4576">
          <w:rPr>
            <w:color w:val="auto"/>
          </w:rPr>
          <w:t>BugBuck</w:t>
        </w:r>
      </w:ins>
    </w:p>
    <w:tbl>
      <w:tblPr>
        <w:tblStyle w:val="TableGrid"/>
        <w:tblW w:w="0" w:type="auto"/>
        <w:tblInd w:w="1638" w:type="dxa"/>
        <w:tblLook w:val="04A0" w:firstRow="1" w:lastRow="0" w:firstColumn="1" w:lastColumn="0" w:noHBand="0" w:noVBand="1"/>
      </w:tblPr>
      <w:tblGrid>
        <w:gridCol w:w="1800"/>
        <w:gridCol w:w="1350"/>
        <w:gridCol w:w="1350"/>
        <w:gridCol w:w="1260"/>
      </w:tblGrid>
      <w:tr w:rsidR="001136BC" w:rsidTr="00526CC6">
        <w:trPr>
          <w:ins w:id="273" w:author="Krishna Rapaka" w:date="2014-01-08T10:59:00Z"/>
        </w:trPr>
        <w:tc>
          <w:tcPr>
            <w:tcW w:w="1800" w:type="dxa"/>
            <w:vMerge w:val="restart"/>
            <w:vAlign w:val="center"/>
          </w:tcPr>
          <w:p w:rsidR="001136BC" w:rsidRDefault="001136BC" w:rsidP="00526CC6">
            <w:pPr>
              <w:keepNext/>
              <w:jc w:val="center"/>
              <w:rPr>
                <w:ins w:id="274" w:author="Krishna Rapaka" w:date="2014-01-08T10:59:00Z"/>
                <w:lang w:val="en-CA"/>
              </w:rPr>
            </w:pPr>
            <w:ins w:id="275" w:author="Krishna Rapaka" w:date="2014-01-08T10:59:00Z">
              <w:r>
                <w:rPr>
                  <w:lang w:val="en-CA"/>
                </w:rPr>
                <w:t>Chroma position</w:t>
              </w:r>
            </w:ins>
          </w:p>
        </w:tc>
        <w:tc>
          <w:tcPr>
            <w:tcW w:w="3960" w:type="dxa"/>
            <w:gridSpan w:val="3"/>
            <w:vAlign w:val="center"/>
          </w:tcPr>
          <w:p w:rsidR="001136BC" w:rsidRDefault="001136BC" w:rsidP="00526CC6">
            <w:pPr>
              <w:keepNext/>
              <w:jc w:val="center"/>
              <w:rPr>
                <w:ins w:id="276" w:author="Krishna Rapaka" w:date="2014-01-08T10:59:00Z"/>
                <w:lang w:val="en-CA"/>
              </w:rPr>
            </w:pPr>
            <w:ins w:id="277" w:author="Krishna Rapaka" w:date="2014-01-08T10:59:00Z">
              <w:r>
                <w:rPr>
                  <w:lang w:val="en-CA"/>
                </w:rPr>
                <w:t>BD rate saving</w:t>
              </w:r>
            </w:ins>
          </w:p>
        </w:tc>
      </w:tr>
      <w:tr w:rsidR="001136BC" w:rsidTr="00526CC6">
        <w:trPr>
          <w:ins w:id="278" w:author="Krishna Rapaka" w:date="2014-01-08T10:59:00Z"/>
        </w:trPr>
        <w:tc>
          <w:tcPr>
            <w:tcW w:w="1800" w:type="dxa"/>
            <w:vMerge/>
            <w:vAlign w:val="center"/>
          </w:tcPr>
          <w:p w:rsidR="001136BC" w:rsidRDefault="001136BC" w:rsidP="00526CC6">
            <w:pPr>
              <w:keepNext/>
              <w:jc w:val="center"/>
              <w:rPr>
                <w:ins w:id="279" w:author="Krishna Rapaka" w:date="2014-01-08T10:59:00Z"/>
                <w:lang w:val="en-CA"/>
              </w:rPr>
            </w:pPr>
          </w:p>
        </w:tc>
        <w:tc>
          <w:tcPr>
            <w:tcW w:w="1350" w:type="dxa"/>
            <w:vAlign w:val="center"/>
          </w:tcPr>
          <w:p w:rsidR="001136BC" w:rsidRDefault="001136BC" w:rsidP="00526CC6">
            <w:pPr>
              <w:keepNext/>
              <w:jc w:val="center"/>
              <w:rPr>
                <w:ins w:id="280" w:author="Krishna Rapaka" w:date="2014-01-08T10:59:00Z"/>
                <w:lang w:val="en-CA"/>
              </w:rPr>
            </w:pPr>
            <w:ins w:id="281" w:author="Krishna Rapaka" w:date="2014-01-08T10:59:00Z">
              <w:r>
                <w:rPr>
                  <w:lang w:val="en-CA"/>
                </w:rPr>
                <w:t>Y</w:t>
              </w:r>
            </w:ins>
          </w:p>
        </w:tc>
        <w:tc>
          <w:tcPr>
            <w:tcW w:w="1350" w:type="dxa"/>
            <w:vAlign w:val="center"/>
          </w:tcPr>
          <w:p w:rsidR="001136BC" w:rsidRDefault="001136BC" w:rsidP="00526CC6">
            <w:pPr>
              <w:keepNext/>
              <w:jc w:val="center"/>
              <w:rPr>
                <w:ins w:id="282" w:author="Krishna Rapaka" w:date="2014-01-08T10:59:00Z"/>
                <w:lang w:val="en-CA"/>
              </w:rPr>
            </w:pPr>
            <w:ins w:id="283" w:author="Krishna Rapaka" w:date="2014-01-08T10:59:00Z">
              <w:r>
                <w:rPr>
                  <w:lang w:val="en-CA"/>
                </w:rPr>
                <w:t>U</w:t>
              </w:r>
            </w:ins>
          </w:p>
        </w:tc>
        <w:tc>
          <w:tcPr>
            <w:tcW w:w="1260" w:type="dxa"/>
            <w:vAlign w:val="center"/>
          </w:tcPr>
          <w:p w:rsidR="001136BC" w:rsidRDefault="001136BC" w:rsidP="00526CC6">
            <w:pPr>
              <w:keepNext/>
              <w:jc w:val="center"/>
              <w:rPr>
                <w:ins w:id="284" w:author="Krishna Rapaka" w:date="2014-01-08T10:59:00Z"/>
                <w:lang w:val="en-CA"/>
              </w:rPr>
            </w:pPr>
            <w:ins w:id="285" w:author="Krishna Rapaka" w:date="2014-01-08T10:59:00Z">
              <w:r>
                <w:rPr>
                  <w:lang w:val="en-CA"/>
                </w:rPr>
                <w:t>V</w:t>
              </w:r>
            </w:ins>
          </w:p>
        </w:tc>
      </w:tr>
      <w:tr w:rsidR="001136BC" w:rsidTr="001136BC">
        <w:trPr>
          <w:ins w:id="286" w:author="Krishna Rapaka" w:date="2014-01-08T10:59:00Z"/>
        </w:trPr>
        <w:tc>
          <w:tcPr>
            <w:tcW w:w="1800" w:type="dxa"/>
            <w:vAlign w:val="center"/>
          </w:tcPr>
          <w:p w:rsidR="001136BC" w:rsidRDefault="001136BC" w:rsidP="001E4E0F">
            <w:pPr>
              <w:keepNext/>
              <w:jc w:val="center"/>
              <w:rPr>
                <w:ins w:id="287" w:author="Krishna Rapaka" w:date="2014-01-08T10:59:00Z"/>
                <w:lang w:val="en-CA"/>
              </w:rPr>
            </w:pPr>
            <w:ins w:id="288" w:author="Krishna Rapaka" w:date="2014-01-08T10:59:00Z">
              <w:r>
                <w:rPr>
                  <w:lang w:val="en-CA"/>
                </w:rPr>
                <w:t>“</w:t>
              </w:r>
            </w:ins>
            <w:ins w:id="289" w:author="Krishna Rapaka" w:date="2014-01-09T15:29:00Z">
              <w:r w:rsidR="001E4E0F">
                <w:rPr>
                  <w:lang w:val="en-CA"/>
                </w:rPr>
                <w:t>b</w:t>
              </w:r>
            </w:ins>
            <w:ins w:id="290" w:author="Krishna Rapaka" w:date="2014-01-08T10:59:00Z">
              <w:r>
                <w:rPr>
                  <w:lang w:val="en-CA"/>
                </w:rPr>
                <w:t>”</w:t>
              </w:r>
            </w:ins>
          </w:p>
        </w:tc>
        <w:tc>
          <w:tcPr>
            <w:tcW w:w="1350" w:type="dxa"/>
            <w:vAlign w:val="bottom"/>
          </w:tcPr>
          <w:p w:rsidR="001136BC" w:rsidRPr="003D1085" w:rsidRDefault="001136BC" w:rsidP="00526CC6">
            <w:pPr>
              <w:keepNext/>
              <w:jc w:val="center"/>
              <w:rPr>
                <w:ins w:id="291" w:author="Krishna Rapaka" w:date="2014-01-08T10:59:00Z"/>
              </w:rPr>
            </w:pPr>
            <w:ins w:id="292" w:author="Krishna Rapaka" w:date="2014-01-08T11:00:00Z">
              <w:r>
                <w:rPr>
                  <w:rFonts w:ascii="Arial" w:hAnsi="Arial" w:cs="Arial"/>
                  <w:color w:val="000000"/>
                  <w:sz w:val="18"/>
                  <w:szCs w:val="18"/>
                </w:rPr>
                <w:t>0.0%</w:t>
              </w:r>
            </w:ins>
          </w:p>
        </w:tc>
        <w:tc>
          <w:tcPr>
            <w:tcW w:w="1350" w:type="dxa"/>
            <w:vAlign w:val="bottom"/>
          </w:tcPr>
          <w:p w:rsidR="001136BC" w:rsidRPr="003D1085" w:rsidRDefault="001136BC" w:rsidP="00526CC6">
            <w:pPr>
              <w:keepNext/>
              <w:jc w:val="center"/>
              <w:rPr>
                <w:ins w:id="293" w:author="Krishna Rapaka" w:date="2014-01-08T10:59:00Z"/>
              </w:rPr>
            </w:pPr>
            <w:ins w:id="294" w:author="Krishna Rapaka" w:date="2014-01-08T11:00:00Z">
              <w:r>
                <w:rPr>
                  <w:rFonts w:ascii="Arial" w:hAnsi="Arial" w:cs="Arial"/>
                  <w:color w:val="000000"/>
                  <w:sz w:val="18"/>
                  <w:szCs w:val="18"/>
                </w:rPr>
                <w:t>-0.2%</w:t>
              </w:r>
            </w:ins>
          </w:p>
        </w:tc>
        <w:tc>
          <w:tcPr>
            <w:tcW w:w="1260" w:type="dxa"/>
            <w:vAlign w:val="bottom"/>
          </w:tcPr>
          <w:p w:rsidR="001136BC" w:rsidRDefault="001136BC" w:rsidP="00526CC6">
            <w:pPr>
              <w:keepNext/>
              <w:jc w:val="center"/>
              <w:rPr>
                <w:ins w:id="295" w:author="Krishna Rapaka" w:date="2014-01-08T10:59:00Z"/>
              </w:rPr>
            </w:pPr>
            <w:ins w:id="296" w:author="Krishna Rapaka" w:date="2014-01-08T11:00:00Z">
              <w:r>
                <w:rPr>
                  <w:rFonts w:ascii="Arial" w:hAnsi="Arial" w:cs="Arial"/>
                  <w:color w:val="000000"/>
                  <w:sz w:val="18"/>
                  <w:szCs w:val="18"/>
                </w:rPr>
                <w:t>-0.1%</w:t>
              </w:r>
            </w:ins>
          </w:p>
        </w:tc>
      </w:tr>
      <w:tr w:rsidR="001136BC" w:rsidRPr="00216A2B" w:rsidTr="001136BC">
        <w:trPr>
          <w:ins w:id="297" w:author="Krishna Rapaka" w:date="2014-01-08T10:59:00Z"/>
        </w:trPr>
        <w:tc>
          <w:tcPr>
            <w:tcW w:w="1800" w:type="dxa"/>
            <w:vAlign w:val="center"/>
          </w:tcPr>
          <w:p w:rsidR="001136BC" w:rsidRDefault="001136BC" w:rsidP="00526CC6">
            <w:pPr>
              <w:keepNext/>
              <w:jc w:val="center"/>
              <w:rPr>
                <w:ins w:id="298" w:author="Krishna Rapaka" w:date="2014-01-08T10:59:00Z"/>
                <w:lang w:val="en-CA"/>
              </w:rPr>
            </w:pPr>
            <w:ins w:id="299" w:author="Krishna Rapaka" w:date="2014-01-08T10:59:00Z">
              <w:r>
                <w:rPr>
                  <w:lang w:val="en-CA"/>
                </w:rPr>
                <w:t>“c”</w:t>
              </w:r>
            </w:ins>
          </w:p>
        </w:tc>
        <w:tc>
          <w:tcPr>
            <w:tcW w:w="1350" w:type="dxa"/>
            <w:vAlign w:val="bottom"/>
          </w:tcPr>
          <w:p w:rsidR="001136BC" w:rsidRPr="004006E1" w:rsidRDefault="001136BC" w:rsidP="00526CC6">
            <w:pPr>
              <w:keepNext/>
              <w:jc w:val="center"/>
              <w:rPr>
                <w:ins w:id="300" w:author="Krishna Rapaka" w:date="2014-01-08T10:59:00Z"/>
              </w:rPr>
            </w:pPr>
            <w:ins w:id="301" w:author="Krishna Rapaka" w:date="2014-01-08T11:00:00Z">
              <w:r>
                <w:rPr>
                  <w:rFonts w:ascii="Arial" w:hAnsi="Arial" w:cs="Arial"/>
                  <w:color w:val="000000"/>
                  <w:sz w:val="18"/>
                  <w:szCs w:val="18"/>
                </w:rPr>
                <w:t>-0.1%</w:t>
              </w:r>
            </w:ins>
          </w:p>
        </w:tc>
        <w:tc>
          <w:tcPr>
            <w:tcW w:w="1350" w:type="dxa"/>
            <w:vAlign w:val="bottom"/>
          </w:tcPr>
          <w:p w:rsidR="001136BC" w:rsidRPr="004006E1" w:rsidRDefault="001136BC" w:rsidP="00526CC6">
            <w:pPr>
              <w:keepNext/>
              <w:jc w:val="center"/>
              <w:rPr>
                <w:ins w:id="302" w:author="Krishna Rapaka" w:date="2014-01-08T10:59:00Z"/>
              </w:rPr>
            </w:pPr>
            <w:ins w:id="303" w:author="Krishna Rapaka" w:date="2014-01-08T11:00:00Z">
              <w:r>
                <w:rPr>
                  <w:rFonts w:ascii="Arial" w:hAnsi="Arial" w:cs="Arial"/>
                  <w:color w:val="000000"/>
                  <w:sz w:val="18"/>
                  <w:szCs w:val="18"/>
                </w:rPr>
                <w:t>-0.2%</w:t>
              </w:r>
            </w:ins>
          </w:p>
        </w:tc>
        <w:tc>
          <w:tcPr>
            <w:tcW w:w="1260" w:type="dxa"/>
            <w:vAlign w:val="bottom"/>
          </w:tcPr>
          <w:p w:rsidR="001136BC" w:rsidRPr="004006E1" w:rsidRDefault="001136BC" w:rsidP="00526CC6">
            <w:pPr>
              <w:keepNext/>
              <w:jc w:val="center"/>
              <w:rPr>
                <w:ins w:id="304" w:author="Krishna Rapaka" w:date="2014-01-08T10:59:00Z"/>
              </w:rPr>
            </w:pPr>
            <w:ins w:id="305" w:author="Krishna Rapaka" w:date="2014-01-08T11:00:00Z">
              <w:r>
                <w:rPr>
                  <w:rFonts w:ascii="Arial" w:hAnsi="Arial" w:cs="Arial"/>
                  <w:color w:val="000000"/>
                  <w:sz w:val="18"/>
                  <w:szCs w:val="18"/>
                </w:rPr>
                <w:t>-0.1%</w:t>
              </w:r>
            </w:ins>
          </w:p>
        </w:tc>
      </w:tr>
      <w:tr w:rsidR="001136BC" w:rsidRPr="00216A2B" w:rsidTr="001136BC">
        <w:trPr>
          <w:ins w:id="306" w:author="Krishna Rapaka" w:date="2014-01-08T10:59:00Z"/>
        </w:trPr>
        <w:tc>
          <w:tcPr>
            <w:tcW w:w="1800" w:type="dxa"/>
            <w:vAlign w:val="center"/>
          </w:tcPr>
          <w:p w:rsidR="001136BC" w:rsidRDefault="001136BC" w:rsidP="00526CC6">
            <w:pPr>
              <w:keepNext/>
              <w:jc w:val="center"/>
              <w:rPr>
                <w:ins w:id="307" w:author="Krishna Rapaka" w:date="2014-01-08T10:59:00Z"/>
                <w:lang w:val="en-CA"/>
              </w:rPr>
            </w:pPr>
            <w:ins w:id="308" w:author="Krishna Rapaka" w:date="2014-01-08T10:59:00Z">
              <w:r>
                <w:rPr>
                  <w:lang w:val="en-CA"/>
                </w:rPr>
                <w:t>“d”</w:t>
              </w:r>
            </w:ins>
          </w:p>
        </w:tc>
        <w:tc>
          <w:tcPr>
            <w:tcW w:w="1350" w:type="dxa"/>
            <w:vAlign w:val="bottom"/>
          </w:tcPr>
          <w:p w:rsidR="001136BC" w:rsidRPr="004006E1" w:rsidRDefault="001136BC" w:rsidP="00526CC6">
            <w:pPr>
              <w:keepNext/>
              <w:jc w:val="center"/>
              <w:rPr>
                <w:ins w:id="309" w:author="Krishna Rapaka" w:date="2014-01-08T10:59:00Z"/>
              </w:rPr>
            </w:pPr>
            <w:ins w:id="310" w:author="Krishna Rapaka" w:date="2014-01-08T11:00:00Z">
              <w:r>
                <w:rPr>
                  <w:rFonts w:ascii="Arial" w:hAnsi="Arial" w:cs="Arial"/>
                  <w:color w:val="000000"/>
                  <w:sz w:val="18"/>
                  <w:szCs w:val="18"/>
                </w:rPr>
                <w:t>-0.2%</w:t>
              </w:r>
            </w:ins>
          </w:p>
        </w:tc>
        <w:tc>
          <w:tcPr>
            <w:tcW w:w="1350" w:type="dxa"/>
            <w:vAlign w:val="bottom"/>
          </w:tcPr>
          <w:p w:rsidR="001136BC" w:rsidRPr="004006E1" w:rsidRDefault="001136BC" w:rsidP="00526CC6">
            <w:pPr>
              <w:keepNext/>
              <w:jc w:val="center"/>
              <w:rPr>
                <w:ins w:id="311" w:author="Krishna Rapaka" w:date="2014-01-08T10:59:00Z"/>
              </w:rPr>
            </w:pPr>
            <w:ins w:id="312" w:author="Krishna Rapaka" w:date="2014-01-08T11:00:00Z">
              <w:r>
                <w:rPr>
                  <w:rFonts w:ascii="Arial" w:hAnsi="Arial" w:cs="Arial"/>
                  <w:color w:val="000000"/>
                  <w:sz w:val="18"/>
                  <w:szCs w:val="18"/>
                </w:rPr>
                <w:t>-0.1%</w:t>
              </w:r>
            </w:ins>
          </w:p>
        </w:tc>
        <w:tc>
          <w:tcPr>
            <w:tcW w:w="1260" w:type="dxa"/>
            <w:vAlign w:val="bottom"/>
          </w:tcPr>
          <w:p w:rsidR="001136BC" w:rsidRPr="004006E1" w:rsidRDefault="001136BC" w:rsidP="00526CC6">
            <w:pPr>
              <w:keepNext/>
              <w:jc w:val="center"/>
              <w:rPr>
                <w:ins w:id="313" w:author="Krishna Rapaka" w:date="2014-01-08T10:59:00Z"/>
              </w:rPr>
            </w:pPr>
            <w:ins w:id="314" w:author="Krishna Rapaka" w:date="2014-01-08T11:00:00Z">
              <w:r>
                <w:rPr>
                  <w:rFonts w:ascii="Arial" w:hAnsi="Arial" w:cs="Arial"/>
                  <w:color w:val="000000"/>
                  <w:sz w:val="18"/>
                  <w:szCs w:val="18"/>
                </w:rPr>
                <w:t>-0.2%</w:t>
              </w:r>
            </w:ins>
          </w:p>
        </w:tc>
      </w:tr>
      <w:tr w:rsidR="001136BC" w:rsidRPr="00216A2B" w:rsidTr="001136BC">
        <w:trPr>
          <w:ins w:id="315" w:author="Krishna Rapaka" w:date="2014-01-08T10:59:00Z"/>
        </w:trPr>
        <w:tc>
          <w:tcPr>
            <w:tcW w:w="1800" w:type="dxa"/>
            <w:vAlign w:val="center"/>
          </w:tcPr>
          <w:p w:rsidR="001136BC" w:rsidRDefault="001136BC" w:rsidP="00526CC6">
            <w:pPr>
              <w:keepNext/>
              <w:jc w:val="center"/>
              <w:rPr>
                <w:ins w:id="316" w:author="Krishna Rapaka" w:date="2014-01-08T10:59:00Z"/>
                <w:lang w:val="en-CA"/>
              </w:rPr>
            </w:pPr>
            <w:ins w:id="317" w:author="Krishna Rapaka" w:date="2014-01-08T10:59:00Z">
              <w:r>
                <w:rPr>
                  <w:lang w:val="en-CA"/>
                </w:rPr>
                <w:t>“e”</w:t>
              </w:r>
            </w:ins>
          </w:p>
        </w:tc>
        <w:tc>
          <w:tcPr>
            <w:tcW w:w="1350" w:type="dxa"/>
            <w:vAlign w:val="bottom"/>
          </w:tcPr>
          <w:p w:rsidR="001136BC" w:rsidRPr="004006E1" w:rsidRDefault="001136BC" w:rsidP="00526CC6">
            <w:pPr>
              <w:keepNext/>
              <w:jc w:val="center"/>
              <w:rPr>
                <w:ins w:id="318" w:author="Krishna Rapaka" w:date="2014-01-08T10:59:00Z"/>
              </w:rPr>
            </w:pPr>
            <w:ins w:id="319" w:author="Krishna Rapaka" w:date="2014-01-08T11:00:00Z">
              <w:r>
                <w:rPr>
                  <w:rFonts w:ascii="Arial" w:hAnsi="Arial" w:cs="Arial"/>
                  <w:color w:val="000000"/>
                  <w:sz w:val="18"/>
                  <w:szCs w:val="18"/>
                </w:rPr>
                <w:t>-0.3%</w:t>
              </w:r>
            </w:ins>
          </w:p>
        </w:tc>
        <w:tc>
          <w:tcPr>
            <w:tcW w:w="1350" w:type="dxa"/>
            <w:vAlign w:val="bottom"/>
          </w:tcPr>
          <w:p w:rsidR="001136BC" w:rsidRPr="004006E1" w:rsidRDefault="001136BC" w:rsidP="00526CC6">
            <w:pPr>
              <w:keepNext/>
              <w:jc w:val="center"/>
              <w:rPr>
                <w:ins w:id="320" w:author="Krishna Rapaka" w:date="2014-01-08T10:59:00Z"/>
              </w:rPr>
            </w:pPr>
            <w:ins w:id="321" w:author="Krishna Rapaka" w:date="2014-01-08T11:00:00Z">
              <w:r>
                <w:rPr>
                  <w:rFonts w:ascii="Arial" w:hAnsi="Arial" w:cs="Arial"/>
                  <w:color w:val="000000"/>
                  <w:sz w:val="18"/>
                  <w:szCs w:val="18"/>
                </w:rPr>
                <w:t>-0.2%</w:t>
              </w:r>
            </w:ins>
          </w:p>
        </w:tc>
        <w:tc>
          <w:tcPr>
            <w:tcW w:w="1260" w:type="dxa"/>
            <w:vAlign w:val="bottom"/>
          </w:tcPr>
          <w:p w:rsidR="001136BC" w:rsidRPr="004006E1" w:rsidRDefault="001136BC" w:rsidP="00526CC6">
            <w:pPr>
              <w:keepNext/>
              <w:jc w:val="center"/>
              <w:rPr>
                <w:ins w:id="322" w:author="Krishna Rapaka" w:date="2014-01-08T10:59:00Z"/>
              </w:rPr>
            </w:pPr>
            <w:ins w:id="323" w:author="Krishna Rapaka" w:date="2014-01-08T11:00:00Z">
              <w:r>
                <w:rPr>
                  <w:rFonts w:ascii="Arial" w:hAnsi="Arial" w:cs="Arial"/>
                  <w:color w:val="000000"/>
                  <w:sz w:val="18"/>
                  <w:szCs w:val="18"/>
                </w:rPr>
                <w:t>-0.2%</w:t>
              </w:r>
            </w:ins>
          </w:p>
        </w:tc>
      </w:tr>
      <w:tr w:rsidR="001136BC" w:rsidTr="001136BC">
        <w:trPr>
          <w:ins w:id="324" w:author="Krishna Rapaka" w:date="2014-01-08T10:59:00Z"/>
        </w:trPr>
        <w:tc>
          <w:tcPr>
            <w:tcW w:w="1800" w:type="dxa"/>
            <w:vAlign w:val="center"/>
          </w:tcPr>
          <w:p w:rsidR="001136BC" w:rsidRDefault="001136BC" w:rsidP="00526CC6">
            <w:pPr>
              <w:keepNext/>
              <w:jc w:val="center"/>
              <w:rPr>
                <w:ins w:id="325" w:author="Krishna Rapaka" w:date="2014-01-08T10:59:00Z"/>
                <w:lang w:val="en-CA"/>
              </w:rPr>
            </w:pPr>
            <w:ins w:id="326" w:author="Krishna Rapaka" w:date="2014-01-08T10:59:00Z">
              <w:r>
                <w:rPr>
                  <w:lang w:val="en-CA"/>
                </w:rPr>
                <w:t>“f”</w:t>
              </w:r>
            </w:ins>
          </w:p>
        </w:tc>
        <w:tc>
          <w:tcPr>
            <w:tcW w:w="1350" w:type="dxa"/>
            <w:vAlign w:val="bottom"/>
          </w:tcPr>
          <w:p w:rsidR="001136BC" w:rsidRPr="004006E1" w:rsidRDefault="001136BC" w:rsidP="00526CC6">
            <w:pPr>
              <w:keepNext/>
              <w:jc w:val="center"/>
              <w:rPr>
                <w:ins w:id="327" w:author="Krishna Rapaka" w:date="2014-01-08T10:59:00Z"/>
              </w:rPr>
            </w:pPr>
            <w:ins w:id="328" w:author="Krishna Rapaka" w:date="2014-01-08T11:00:00Z">
              <w:r>
                <w:rPr>
                  <w:rFonts w:ascii="Arial" w:hAnsi="Arial" w:cs="Arial"/>
                  <w:color w:val="000000"/>
                  <w:sz w:val="18"/>
                  <w:szCs w:val="18"/>
                </w:rPr>
                <w:t>-0.3%</w:t>
              </w:r>
            </w:ins>
          </w:p>
        </w:tc>
        <w:tc>
          <w:tcPr>
            <w:tcW w:w="1350" w:type="dxa"/>
            <w:vAlign w:val="bottom"/>
          </w:tcPr>
          <w:p w:rsidR="001136BC" w:rsidRPr="004006E1" w:rsidRDefault="001136BC" w:rsidP="00526CC6">
            <w:pPr>
              <w:keepNext/>
              <w:jc w:val="center"/>
              <w:rPr>
                <w:ins w:id="329" w:author="Krishna Rapaka" w:date="2014-01-08T10:59:00Z"/>
              </w:rPr>
            </w:pPr>
            <w:ins w:id="330" w:author="Krishna Rapaka" w:date="2014-01-08T11:00:00Z">
              <w:r>
                <w:rPr>
                  <w:rFonts w:ascii="Arial" w:hAnsi="Arial" w:cs="Arial"/>
                  <w:color w:val="000000"/>
                  <w:sz w:val="18"/>
                  <w:szCs w:val="18"/>
                </w:rPr>
                <w:t>-0.1%</w:t>
              </w:r>
            </w:ins>
          </w:p>
        </w:tc>
        <w:tc>
          <w:tcPr>
            <w:tcW w:w="1260" w:type="dxa"/>
            <w:vAlign w:val="bottom"/>
          </w:tcPr>
          <w:p w:rsidR="001136BC" w:rsidRDefault="001136BC" w:rsidP="00526CC6">
            <w:pPr>
              <w:keepNext/>
              <w:jc w:val="center"/>
              <w:rPr>
                <w:ins w:id="331" w:author="Krishna Rapaka" w:date="2014-01-08T10:59:00Z"/>
              </w:rPr>
            </w:pPr>
            <w:ins w:id="332" w:author="Krishna Rapaka" w:date="2014-01-08T11:00:00Z">
              <w:r>
                <w:rPr>
                  <w:rFonts w:ascii="Arial" w:hAnsi="Arial" w:cs="Arial"/>
                  <w:color w:val="000000"/>
                  <w:sz w:val="18"/>
                  <w:szCs w:val="18"/>
                </w:rPr>
                <w:t>-0.1%</w:t>
              </w:r>
            </w:ins>
          </w:p>
        </w:tc>
      </w:tr>
    </w:tbl>
    <w:p w:rsidR="001136BC" w:rsidRDefault="001136BC" w:rsidP="001136BC">
      <w:pPr>
        <w:jc w:val="both"/>
        <w:rPr>
          <w:ins w:id="333" w:author="Krishna Rapaka" w:date="2014-01-08T10:58:00Z"/>
          <w:lang w:val="en-CA"/>
        </w:rPr>
      </w:pPr>
    </w:p>
    <w:p w:rsidR="00634892" w:rsidRDefault="00634892" w:rsidP="00634892">
      <w:pPr>
        <w:pStyle w:val="Heading1"/>
        <w:rPr>
          <w:lang w:val="en-CA"/>
        </w:rPr>
      </w:pPr>
      <w:r>
        <w:rPr>
          <w:lang w:val="en-CA"/>
        </w:rPr>
        <w:t>Conclusions</w:t>
      </w:r>
      <w:r w:rsidR="00734F9A">
        <w:rPr>
          <w:lang w:val="en-CA"/>
        </w:rPr>
        <w:t xml:space="preserve"> and discussion</w:t>
      </w:r>
    </w:p>
    <w:p w:rsidR="007B0008" w:rsidRPr="00D51F8C" w:rsidRDefault="00157BE1" w:rsidP="007B0008">
      <w:pPr>
        <w:jc w:val="both"/>
      </w:pPr>
      <w:r w:rsidRPr="00D51F8C">
        <w:rPr>
          <w:lang w:val="en-CA"/>
        </w:rPr>
        <w:t xml:space="preserve">In this contribution, the coding performance impact of chroma sample position in SHVC </w:t>
      </w:r>
      <w:r w:rsidR="00BA24AC" w:rsidRPr="00D51F8C">
        <w:rPr>
          <w:lang w:val="en-CA"/>
        </w:rPr>
        <w:t xml:space="preserve">resampling process </w:t>
      </w:r>
      <w:r w:rsidRPr="00D51F8C">
        <w:rPr>
          <w:lang w:val="en-CA"/>
        </w:rPr>
        <w:t xml:space="preserve">are investigated. </w:t>
      </w:r>
      <w:r w:rsidR="00BA24AC" w:rsidRPr="00D51F8C">
        <w:rPr>
          <w:lang w:val="en-CA"/>
        </w:rPr>
        <w:t>The t</w:t>
      </w:r>
      <w:r w:rsidR="00E1627F" w:rsidRPr="00D51F8C">
        <w:rPr>
          <w:lang w:val="en-CA"/>
        </w:rPr>
        <w:t>est results</w:t>
      </w:r>
      <w:r w:rsidR="00BA24AC" w:rsidRPr="00D51F8C">
        <w:rPr>
          <w:lang w:val="en-CA"/>
        </w:rPr>
        <w:t xml:space="preserve"> shows that consideration of the actual chroma sample position in resampling process provide</w:t>
      </w:r>
      <w:r w:rsidR="00014ACD" w:rsidRPr="00D51F8C">
        <w:rPr>
          <w:lang w:val="en-CA"/>
        </w:rPr>
        <w:t>s</w:t>
      </w:r>
      <w:r w:rsidR="00BA24AC" w:rsidRPr="00D51F8C">
        <w:rPr>
          <w:lang w:val="en-CA"/>
        </w:rPr>
        <w:t xml:space="preserve"> </w:t>
      </w:r>
      <w:r w:rsidR="00D51F8C" w:rsidRPr="00D51F8C">
        <w:rPr>
          <w:lang w:val="en-CA"/>
        </w:rPr>
        <w:t xml:space="preserve">–0.1% to –0.4% </w:t>
      </w:r>
      <w:r w:rsidR="00BA24AC" w:rsidRPr="00D51F8C">
        <w:rPr>
          <w:lang w:val="en-CA"/>
        </w:rPr>
        <w:t xml:space="preserve">comparing to </w:t>
      </w:r>
      <w:r w:rsidR="002E0537">
        <w:rPr>
          <w:lang w:val="en-CA"/>
        </w:rPr>
        <w:t xml:space="preserve">the </w:t>
      </w:r>
      <w:r w:rsidR="00BA24AC" w:rsidRPr="00D51F8C">
        <w:rPr>
          <w:lang w:val="en-CA"/>
        </w:rPr>
        <w:t xml:space="preserve">current SHVC resampling process, which assumes position “b” of chroma sample. It’s </w:t>
      </w:r>
      <w:r w:rsidR="00014ACD" w:rsidRPr="00D51F8C">
        <w:rPr>
          <w:lang w:val="en-CA"/>
        </w:rPr>
        <w:t xml:space="preserve">also </w:t>
      </w:r>
      <w:r w:rsidR="00BA24AC" w:rsidRPr="00D51F8C">
        <w:rPr>
          <w:lang w:val="en-CA"/>
        </w:rPr>
        <w:t>asserted that the position “b” and “d” are mostly used chroma sample position in real world.</w:t>
      </w:r>
    </w:p>
    <w:p w:rsidR="00F321E9" w:rsidRDefault="002E0537" w:rsidP="007B0008">
      <w:pPr>
        <w:jc w:val="both"/>
        <w:rPr>
          <w:lang w:val="en-CA"/>
        </w:rPr>
      </w:pPr>
      <w:r>
        <w:t>Base on</w:t>
      </w:r>
      <w:r w:rsidR="00AE34A0">
        <w:t xml:space="preserve"> the above facts, </w:t>
      </w:r>
      <w:r w:rsidR="00FF4DFE">
        <w:rPr>
          <w:lang w:val="en-CA"/>
        </w:rPr>
        <w:t>we</w:t>
      </w:r>
      <w:r w:rsidR="00C6704F">
        <w:rPr>
          <w:lang w:val="en-CA"/>
        </w:rPr>
        <w:t xml:space="preserve"> </w:t>
      </w:r>
      <w:r>
        <w:rPr>
          <w:lang w:val="en-CA"/>
        </w:rPr>
        <w:t>recommend</w:t>
      </w:r>
      <w:r w:rsidR="00E1627F">
        <w:rPr>
          <w:lang w:val="en-CA"/>
        </w:rPr>
        <w:t xml:space="preserve"> </w:t>
      </w:r>
      <w:r w:rsidR="00C6704F">
        <w:rPr>
          <w:lang w:val="en-CA"/>
        </w:rPr>
        <w:t xml:space="preserve">one </w:t>
      </w:r>
      <w:r w:rsidR="00E1627F">
        <w:rPr>
          <w:lang w:val="en-CA"/>
        </w:rPr>
        <w:t xml:space="preserve">of </w:t>
      </w:r>
      <w:r w:rsidR="00C6704F">
        <w:rPr>
          <w:lang w:val="en-CA"/>
        </w:rPr>
        <w:t xml:space="preserve">the following </w:t>
      </w:r>
      <w:r w:rsidR="00157BE1">
        <w:rPr>
          <w:lang w:val="en-CA"/>
        </w:rPr>
        <w:t>two</w:t>
      </w:r>
      <w:r w:rsidR="00C6704F">
        <w:rPr>
          <w:lang w:val="en-CA"/>
        </w:rPr>
        <w:t xml:space="preserve"> schemes </w:t>
      </w:r>
      <w:r w:rsidR="00E1627F">
        <w:rPr>
          <w:lang w:val="en-CA"/>
        </w:rPr>
        <w:t>to be used in SHVC to solve chroma sample location issue</w:t>
      </w:r>
      <w:r w:rsidR="00157BE1">
        <w:rPr>
          <w:lang w:val="en-CA"/>
        </w:rPr>
        <w:t>.</w:t>
      </w:r>
    </w:p>
    <w:p w:rsidR="00E1627F" w:rsidRDefault="00FF4DFE" w:rsidP="00E1627F">
      <w:pPr>
        <w:pStyle w:val="ListParagraph"/>
        <w:numPr>
          <w:ilvl w:val="0"/>
          <w:numId w:val="17"/>
        </w:numPr>
        <w:jc w:val="both"/>
        <w:rPr>
          <w:lang w:val="en-CA"/>
        </w:rPr>
      </w:pPr>
      <w:r>
        <w:rPr>
          <w:lang w:val="en-CA"/>
        </w:rPr>
        <w:t>Method</w:t>
      </w:r>
      <w:r w:rsidR="00E1627F">
        <w:rPr>
          <w:lang w:val="en-CA"/>
        </w:rPr>
        <w:t xml:space="preserve"> 1: </w:t>
      </w:r>
      <w:r w:rsidR="00D51F8C">
        <w:rPr>
          <w:lang w:val="en-CA"/>
        </w:rPr>
        <w:t>Resampling</w:t>
      </w:r>
      <w:r w:rsidR="00E1627F">
        <w:rPr>
          <w:lang w:val="en-CA"/>
        </w:rPr>
        <w:t xml:space="preserve"> process with chroma sample position “b”</w:t>
      </w:r>
      <w:r w:rsidR="00BA24AC">
        <w:rPr>
          <w:lang w:val="en-CA"/>
        </w:rPr>
        <w:t>; no change is needed.</w:t>
      </w:r>
    </w:p>
    <w:p w:rsidR="00E1627F" w:rsidRPr="00E1627F" w:rsidRDefault="00FF4DFE" w:rsidP="00E1627F">
      <w:pPr>
        <w:pStyle w:val="ListParagraph"/>
        <w:numPr>
          <w:ilvl w:val="0"/>
          <w:numId w:val="17"/>
        </w:numPr>
        <w:jc w:val="both"/>
        <w:rPr>
          <w:lang w:val="en-CA"/>
        </w:rPr>
      </w:pPr>
      <w:r>
        <w:rPr>
          <w:lang w:val="en-CA"/>
        </w:rPr>
        <w:t>Method</w:t>
      </w:r>
      <w:r w:rsidR="00E1627F">
        <w:rPr>
          <w:lang w:val="en-CA"/>
        </w:rPr>
        <w:t xml:space="preserve"> </w:t>
      </w:r>
      <w:r w:rsidR="0011595A">
        <w:rPr>
          <w:lang w:val="en-CA"/>
        </w:rPr>
        <w:t>2</w:t>
      </w:r>
      <w:r w:rsidR="00E1627F">
        <w:rPr>
          <w:lang w:val="en-CA"/>
        </w:rPr>
        <w:t xml:space="preserve">: Signal chroma sampling position information in VPS and consider the actual chroma sample position in </w:t>
      </w:r>
      <w:r w:rsidR="00D51F8C">
        <w:rPr>
          <w:lang w:val="en-CA"/>
        </w:rPr>
        <w:t>resampling</w:t>
      </w:r>
      <w:r w:rsidR="00E1627F">
        <w:rPr>
          <w:lang w:val="en-CA"/>
        </w:rPr>
        <w:t xml:space="preserve"> process</w:t>
      </w:r>
      <w:r w:rsidR="00BA24AC">
        <w:rPr>
          <w:lang w:val="en-CA"/>
        </w:rPr>
        <w:t>.</w:t>
      </w:r>
    </w:p>
    <w:p w:rsidR="00E1627F" w:rsidRPr="007B0008" w:rsidRDefault="00157BE1" w:rsidP="007B0008">
      <w:pPr>
        <w:jc w:val="both"/>
        <w:rPr>
          <w:lang w:val="en-CA"/>
        </w:rPr>
      </w:pPr>
      <w:r>
        <w:rPr>
          <w:lang w:val="en-CA"/>
        </w:rPr>
        <w:t>Between</w:t>
      </w:r>
      <w:r w:rsidR="00E1627F">
        <w:rPr>
          <w:lang w:val="en-CA"/>
        </w:rPr>
        <w:t xml:space="preserve"> the </w:t>
      </w:r>
      <w:r w:rsidR="005B7E21">
        <w:rPr>
          <w:lang w:val="en-CA"/>
        </w:rPr>
        <w:t xml:space="preserve">above </w:t>
      </w:r>
      <w:r>
        <w:rPr>
          <w:lang w:val="en-CA"/>
        </w:rPr>
        <w:t xml:space="preserve">two </w:t>
      </w:r>
      <w:r w:rsidR="00FF4DFE">
        <w:rPr>
          <w:lang w:val="en-CA"/>
        </w:rPr>
        <w:t>method</w:t>
      </w:r>
      <w:r w:rsidR="00E1627F">
        <w:rPr>
          <w:lang w:val="en-CA"/>
        </w:rPr>
        <w:t xml:space="preserve">s, </w:t>
      </w:r>
      <w:r w:rsidR="00FF4DFE">
        <w:rPr>
          <w:lang w:val="en-CA"/>
        </w:rPr>
        <w:t>we</w:t>
      </w:r>
      <w:r w:rsidR="00E1627F">
        <w:rPr>
          <w:lang w:val="en-CA"/>
        </w:rPr>
        <w:t xml:space="preserve"> prefer </w:t>
      </w:r>
      <w:r w:rsidR="00FF4DFE">
        <w:rPr>
          <w:lang w:val="en-CA"/>
        </w:rPr>
        <w:t>method</w:t>
      </w:r>
      <w:r w:rsidR="00E1627F">
        <w:rPr>
          <w:lang w:val="en-CA"/>
        </w:rPr>
        <w:t xml:space="preserve"> </w:t>
      </w:r>
      <w:r>
        <w:rPr>
          <w:lang w:val="en-CA"/>
        </w:rPr>
        <w:t>2</w:t>
      </w:r>
      <w:r w:rsidR="00E1627F">
        <w:rPr>
          <w:lang w:val="en-CA"/>
        </w:rPr>
        <w:t xml:space="preserve">. </w:t>
      </w:r>
    </w:p>
    <w:p w:rsidR="00634892" w:rsidRDefault="00634892" w:rsidP="00634892">
      <w:pPr>
        <w:pStyle w:val="Heading1"/>
        <w:rPr>
          <w:lang w:val="en-CA"/>
        </w:rPr>
      </w:pPr>
      <w:r>
        <w:rPr>
          <w:lang w:val="en-CA"/>
        </w:rPr>
        <w:t>References</w:t>
      </w:r>
    </w:p>
    <w:p w:rsidR="00595D70" w:rsidRPr="000C1CB5" w:rsidRDefault="00431107" w:rsidP="00431107">
      <w:pPr>
        <w:numPr>
          <w:ilvl w:val="0"/>
          <w:numId w:val="12"/>
        </w:numPr>
        <w:tabs>
          <w:tab w:val="clear" w:pos="720"/>
          <w:tab w:val="clear" w:pos="1080"/>
          <w:tab w:val="clear" w:pos="1440"/>
        </w:tabs>
        <w:overflowPunct/>
        <w:autoSpaceDE/>
        <w:autoSpaceDN/>
        <w:adjustRightInd/>
        <w:spacing w:before="120" w:after="60"/>
        <w:jc w:val="both"/>
        <w:textAlignment w:val="auto"/>
        <w:rPr>
          <w:rFonts w:cs="Arial"/>
          <w:sz w:val="20"/>
          <w:szCs w:val="22"/>
        </w:rPr>
      </w:pPr>
      <w:bookmarkStart w:id="334" w:name="_Ref376472789"/>
      <w:r w:rsidRPr="000C1CB5">
        <w:rPr>
          <w:sz w:val="20"/>
        </w:rPr>
        <w:t>Gary Sullivan and Stephen Estrop</w:t>
      </w:r>
      <w:r w:rsidR="00C6704F" w:rsidRPr="000C1CB5">
        <w:rPr>
          <w:sz w:val="20"/>
        </w:rPr>
        <w:t>, “</w:t>
      </w:r>
      <w:r w:rsidRPr="000C1CB5">
        <w:rPr>
          <w:sz w:val="20"/>
        </w:rPr>
        <w:t>Recommended 8-Bit YUV Formats for Video Rendering</w:t>
      </w:r>
      <w:r w:rsidR="00C6704F" w:rsidRPr="000C1CB5">
        <w:rPr>
          <w:sz w:val="20"/>
        </w:rPr>
        <w:t>”</w:t>
      </w:r>
      <w:r w:rsidRPr="000C1CB5">
        <w:rPr>
          <w:sz w:val="20"/>
        </w:rPr>
        <w:t xml:space="preserve">, available at </w:t>
      </w:r>
      <w:hyperlink r:id="rId15" w:history="1">
        <w:r w:rsidRPr="000C1CB5">
          <w:rPr>
            <w:rStyle w:val="Hyperlink"/>
            <w:sz w:val="20"/>
          </w:rPr>
          <w:t>http://msdn.microsoft.com/en-us/library/windows/desktop/dd206750(v=vs.85).aspx</w:t>
        </w:r>
      </w:hyperlink>
      <w:r w:rsidRPr="000C1CB5">
        <w:rPr>
          <w:sz w:val="20"/>
        </w:rPr>
        <w:t>.</w:t>
      </w:r>
      <w:bookmarkEnd w:id="334"/>
    </w:p>
    <w:p w:rsidR="00A92A40" w:rsidRPr="000C1CB5" w:rsidRDefault="000C1CB5" w:rsidP="000C1CB5">
      <w:pPr>
        <w:numPr>
          <w:ilvl w:val="0"/>
          <w:numId w:val="12"/>
        </w:numPr>
        <w:tabs>
          <w:tab w:val="clear" w:pos="720"/>
        </w:tabs>
        <w:jc w:val="both"/>
        <w:rPr>
          <w:sz w:val="20"/>
        </w:rPr>
      </w:pPr>
      <w:r w:rsidRPr="000C1CB5">
        <w:rPr>
          <w:sz w:val="20"/>
          <w:szCs w:val="22"/>
        </w:rPr>
        <w:t>J. Chen, J. Boyce, Y. Yan and M. M. Hannuksela</w:t>
      </w:r>
      <w:r>
        <w:rPr>
          <w:sz w:val="20"/>
          <w:szCs w:val="22"/>
        </w:rPr>
        <w:t xml:space="preserve">, </w:t>
      </w:r>
      <w:r w:rsidRPr="000C1CB5">
        <w:rPr>
          <w:sz w:val="20"/>
          <w:szCs w:val="22"/>
        </w:rPr>
        <w:t>“Scalable HEVC (SHVC) Test Model 4 (SHM 4)”, JCTVC-O100</w:t>
      </w:r>
      <w:r>
        <w:rPr>
          <w:sz w:val="20"/>
          <w:szCs w:val="22"/>
        </w:rPr>
        <w:t>7</w:t>
      </w:r>
      <w:r w:rsidRPr="000C1CB5">
        <w:rPr>
          <w:sz w:val="20"/>
          <w:szCs w:val="22"/>
        </w:rPr>
        <w:t>, 15th JCTVC Meeting, Geneva, CH, Oct. 2013</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FE324D" w:rsidP="009234A5">
      <w:pPr>
        <w:jc w:val="both"/>
        <w:rPr>
          <w:szCs w:val="22"/>
          <w:lang w:val="en-CA"/>
        </w:rPr>
      </w:pPr>
      <w:r>
        <w:rPr>
          <w:b/>
          <w:szCs w:val="22"/>
          <w:lang w:val="en-CA"/>
        </w:rPr>
        <w:t>Qualcomm Inc.</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A57504" w:rsidRDefault="00A57504" w:rsidP="00A57504">
      <w:pPr>
        <w:pStyle w:val="Heading1"/>
        <w:rPr>
          <w:lang w:val="en-CA"/>
        </w:rPr>
      </w:pPr>
      <w:r>
        <w:rPr>
          <w:lang w:val="en-CA"/>
        </w:rPr>
        <w:t>Spec text modification</w:t>
      </w:r>
    </w:p>
    <w:p w:rsidR="00A57504" w:rsidRDefault="00A57504" w:rsidP="00A57504">
      <w:pPr>
        <w:pStyle w:val="Heading2"/>
        <w:rPr>
          <w:lang w:val="en-CA"/>
        </w:rPr>
      </w:pPr>
      <w:r>
        <w:rPr>
          <w:lang w:val="en-CA"/>
        </w:rPr>
        <w:t>Syntax and semantics</w:t>
      </w:r>
    </w:p>
    <w:p w:rsidR="00043465" w:rsidRPr="00AF6460" w:rsidRDefault="00043465" w:rsidP="00043465">
      <w:pPr>
        <w:jc w:val="both"/>
        <w:rPr>
          <w:ins w:id="335" w:author="Krishna Rapaka" w:date="2014-01-07T14:36: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43465" w:rsidRPr="00043465" w:rsidTr="00526CC6">
        <w:trPr>
          <w:trHeight w:val="289"/>
          <w:jc w:val="center"/>
          <w:ins w:id="336" w:author="Krishna Rapaka" w:date="2014-01-07T14:36:00Z"/>
        </w:trPr>
        <w:tc>
          <w:tcPr>
            <w:tcW w:w="7920" w:type="dxa"/>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37" w:author="Krishna Rapaka" w:date="2014-01-07T14:36:00Z"/>
                <w:rFonts w:eastAsia="MS Mincho"/>
                <w:sz w:val="20"/>
              </w:rPr>
            </w:pPr>
            <w:ins w:id="338" w:author="Krishna Rapaka" w:date="2014-01-07T14:36:00Z">
              <w:r w:rsidRPr="00043465">
                <w:rPr>
                  <w:rFonts w:eastAsia="MS Mincho"/>
                  <w:sz w:val="20"/>
                </w:rPr>
                <w:lastRenderedPageBreak/>
                <w:t>vps_extension( ) {</w:t>
              </w:r>
            </w:ins>
          </w:p>
        </w:tc>
        <w:tc>
          <w:tcPr>
            <w:tcW w:w="1152" w:type="dxa"/>
          </w:tcPr>
          <w:p w:rsidR="00043465" w:rsidRPr="00043465" w:rsidRDefault="00043465" w:rsidP="00043465">
            <w:pPr>
              <w:keepNext/>
              <w:tabs>
                <w:tab w:val="clear" w:pos="360"/>
                <w:tab w:val="clear" w:pos="720"/>
                <w:tab w:val="clear" w:pos="1080"/>
                <w:tab w:val="clear" w:pos="1440"/>
              </w:tabs>
              <w:spacing w:before="0" w:after="60"/>
              <w:jc w:val="both"/>
              <w:rPr>
                <w:ins w:id="339" w:author="Krishna Rapaka" w:date="2014-01-07T14:36:00Z"/>
                <w:rFonts w:eastAsia="MS Mincho"/>
                <w:bCs/>
                <w:sz w:val="20"/>
              </w:rPr>
            </w:pPr>
            <w:ins w:id="340" w:author="Krishna Rapaka" w:date="2014-01-07T14:36:00Z">
              <w:r w:rsidRPr="00043465">
                <w:rPr>
                  <w:rFonts w:eastAsia="MS Mincho"/>
                  <w:bCs/>
                  <w:sz w:val="20"/>
                </w:rPr>
                <w:t>Descriptor</w:t>
              </w:r>
            </w:ins>
          </w:p>
        </w:tc>
      </w:tr>
      <w:tr w:rsidR="00043465" w:rsidRPr="00043465" w:rsidTr="00526CC6">
        <w:trPr>
          <w:trHeight w:val="289"/>
          <w:jc w:val="center"/>
          <w:ins w:id="341" w:author="Krishna Rapaka" w:date="2014-01-07T14:36:00Z"/>
        </w:trPr>
        <w:tc>
          <w:tcPr>
            <w:tcW w:w="7920" w:type="dxa"/>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42" w:author="Krishna Rapaka" w:date="2014-01-07T14:36:00Z"/>
                <w:rFonts w:ascii="Times" w:eastAsia="Malgun Gothic" w:hAnsi="Times"/>
                <w:b/>
                <w:bCs/>
                <w:sz w:val="20"/>
              </w:rPr>
            </w:pPr>
            <w:ins w:id="343" w:author="Krishna Rapaka" w:date="2014-01-07T14:36:00Z">
              <w:r w:rsidRPr="00043465">
                <w:rPr>
                  <w:rFonts w:ascii="Times" w:eastAsia="Malgun Gothic" w:hAnsi="Times"/>
                  <w:bCs/>
                  <w:sz w:val="20"/>
                </w:rPr>
                <w:tab/>
              </w:r>
              <w:r w:rsidRPr="00043465">
                <w:rPr>
                  <w:rFonts w:ascii="Times" w:eastAsia="Malgun Gothic" w:hAnsi="Times"/>
                  <w:b/>
                  <w:bCs/>
                  <w:sz w:val="20"/>
                </w:rPr>
                <w:t>….</w:t>
              </w:r>
            </w:ins>
          </w:p>
        </w:tc>
        <w:tc>
          <w:tcPr>
            <w:tcW w:w="1152" w:type="dxa"/>
          </w:tcPr>
          <w:p w:rsidR="00043465" w:rsidRPr="00043465" w:rsidRDefault="00043465" w:rsidP="00043465">
            <w:pPr>
              <w:keepNext/>
              <w:tabs>
                <w:tab w:val="clear" w:pos="360"/>
                <w:tab w:val="clear" w:pos="720"/>
                <w:tab w:val="clear" w:pos="1080"/>
                <w:tab w:val="clear" w:pos="1440"/>
              </w:tabs>
              <w:spacing w:before="0" w:after="60"/>
              <w:jc w:val="both"/>
              <w:rPr>
                <w:ins w:id="344" w:author="Krishna Rapaka" w:date="2014-01-07T14:36:00Z"/>
                <w:rFonts w:eastAsia="Malgun Gothic"/>
                <w:bCs/>
                <w:sz w:val="20"/>
              </w:rPr>
            </w:pPr>
          </w:p>
        </w:tc>
      </w:tr>
      <w:tr w:rsidR="00043465" w:rsidRPr="00043465" w:rsidTr="00526CC6">
        <w:trPr>
          <w:trHeight w:val="289"/>
          <w:jc w:val="center"/>
          <w:ins w:id="345" w:author="Krishna Rapaka" w:date="2014-01-07T14:36:00Z"/>
        </w:trPr>
        <w:tc>
          <w:tcPr>
            <w:tcW w:w="7920" w:type="dxa"/>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46" w:author="Krishna Rapaka" w:date="2014-01-07T14:36:00Z"/>
                <w:rFonts w:eastAsia="Batang"/>
                <w:bCs/>
                <w:sz w:val="20"/>
                <w:lang w:eastAsia="ko-KR"/>
              </w:rPr>
            </w:pPr>
            <w:ins w:id="347" w:author="Krishna Rapaka" w:date="2014-01-07T14:36:00Z">
              <w:r w:rsidRPr="00043465">
                <w:rPr>
                  <w:rFonts w:eastAsia="Batang"/>
                  <w:bCs/>
                  <w:sz w:val="20"/>
                  <w:lang w:eastAsia="ko-KR"/>
                </w:rPr>
                <w:tab/>
                <w:t>for( i = 1; i  &lt;=  MaxLayersMinus1; i++ )</w:t>
              </w:r>
            </w:ins>
          </w:p>
        </w:tc>
        <w:tc>
          <w:tcPr>
            <w:tcW w:w="1152" w:type="dxa"/>
          </w:tcPr>
          <w:p w:rsidR="00043465" w:rsidRPr="00043465" w:rsidRDefault="00043465" w:rsidP="00043465">
            <w:pPr>
              <w:keepNext/>
              <w:tabs>
                <w:tab w:val="clear" w:pos="360"/>
                <w:tab w:val="clear" w:pos="720"/>
                <w:tab w:val="clear" w:pos="1080"/>
                <w:tab w:val="clear" w:pos="1440"/>
              </w:tabs>
              <w:spacing w:before="0" w:after="60"/>
              <w:jc w:val="both"/>
              <w:rPr>
                <w:ins w:id="348" w:author="Krishna Rapaka" w:date="2014-01-07T14:36:00Z"/>
                <w:rFonts w:eastAsia="MS Mincho"/>
                <w:bCs/>
                <w:sz w:val="20"/>
              </w:rPr>
            </w:pPr>
          </w:p>
        </w:tc>
      </w:tr>
      <w:tr w:rsidR="00043465" w:rsidRPr="00043465" w:rsidTr="00526CC6">
        <w:trPr>
          <w:trHeight w:val="289"/>
          <w:jc w:val="center"/>
          <w:ins w:id="349" w:author="Krishna Rapaka" w:date="2014-01-07T14:36:00Z"/>
        </w:trPr>
        <w:tc>
          <w:tcPr>
            <w:tcW w:w="7920" w:type="dxa"/>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50" w:author="Krishna Rapaka" w:date="2014-01-07T14:36:00Z"/>
                <w:rFonts w:eastAsia="Batang"/>
                <w:bCs/>
                <w:sz w:val="20"/>
                <w:lang w:eastAsia="ko-KR"/>
              </w:rPr>
            </w:pPr>
            <w:ins w:id="351" w:author="Krishna Rapaka" w:date="2014-01-07T14:36:00Z">
              <w:r w:rsidRPr="00043465">
                <w:rPr>
                  <w:rFonts w:eastAsia="Batang"/>
                  <w:bCs/>
                  <w:sz w:val="20"/>
                  <w:lang w:eastAsia="ko-KR"/>
                </w:rPr>
                <w:tab/>
              </w:r>
              <w:r w:rsidRPr="00043465">
                <w:rPr>
                  <w:rFonts w:eastAsia="Batang"/>
                  <w:bCs/>
                  <w:sz w:val="20"/>
                  <w:lang w:eastAsia="ko-KR"/>
                </w:rPr>
                <w:tab/>
                <w:t>if( NumDirectRefLayers</w:t>
              </w:r>
              <w:r w:rsidRPr="00043465">
                <w:rPr>
                  <w:rFonts w:eastAsia="Malgun Gothic"/>
                  <w:bCs/>
                  <w:sz w:val="20"/>
                </w:rPr>
                <w:t>[ layer_id_in_nuh[ i ] ]  = =  0 )</w:t>
              </w:r>
            </w:ins>
          </w:p>
        </w:tc>
        <w:tc>
          <w:tcPr>
            <w:tcW w:w="1152" w:type="dxa"/>
          </w:tcPr>
          <w:p w:rsidR="00043465" w:rsidRPr="00043465" w:rsidRDefault="00043465" w:rsidP="00043465">
            <w:pPr>
              <w:keepNext/>
              <w:tabs>
                <w:tab w:val="clear" w:pos="360"/>
                <w:tab w:val="clear" w:pos="720"/>
                <w:tab w:val="clear" w:pos="1080"/>
                <w:tab w:val="clear" w:pos="1440"/>
              </w:tabs>
              <w:spacing w:before="0" w:after="60"/>
              <w:jc w:val="both"/>
              <w:rPr>
                <w:ins w:id="352" w:author="Krishna Rapaka" w:date="2014-01-07T14:36:00Z"/>
                <w:rFonts w:eastAsia="MS Mincho"/>
                <w:bCs/>
                <w:sz w:val="20"/>
              </w:rPr>
            </w:pPr>
          </w:p>
        </w:tc>
      </w:tr>
      <w:tr w:rsidR="00043465" w:rsidRPr="00043465" w:rsidTr="00526CC6">
        <w:trPr>
          <w:trHeight w:val="289"/>
          <w:jc w:val="center"/>
          <w:ins w:id="353" w:author="Krishna Rapaka" w:date="2014-01-07T14:36:00Z"/>
        </w:trPr>
        <w:tc>
          <w:tcPr>
            <w:tcW w:w="7920" w:type="dxa"/>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54" w:author="Krishna Rapaka" w:date="2014-01-07T14:36:00Z"/>
                <w:rFonts w:eastAsia="Batang"/>
                <w:bCs/>
                <w:sz w:val="20"/>
                <w:lang w:eastAsia="ko-KR"/>
              </w:rPr>
            </w:pPr>
            <w:ins w:id="355" w:author="Krishna Rapaka" w:date="2014-01-07T14:36:00Z">
              <w:r w:rsidRPr="00043465">
                <w:rPr>
                  <w:rFonts w:eastAsia="Batang"/>
                  <w:bCs/>
                  <w:sz w:val="20"/>
                  <w:lang w:eastAsia="ko-KR"/>
                </w:rPr>
                <w:tab/>
              </w:r>
              <w:r w:rsidRPr="00043465">
                <w:rPr>
                  <w:rFonts w:eastAsia="Batang"/>
                  <w:bCs/>
                  <w:sz w:val="20"/>
                  <w:lang w:eastAsia="ko-KR"/>
                </w:rPr>
                <w:tab/>
              </w:r>
              <w:r w:rsidRPr="00043465">
                <w:rPr>
                  <w:rFonts w:eastAsia="Batang"/>
                  <w:bCs/>
                  <w:sz w:val="20"/>
                  <w:lang w:eastAsia="ko-KR"/>
                </w:rPr>
                <w:tab/>
              </w:r>
              <w:r w:rsidRPr="00043465">
                <w:rPr>
                  <w:rFonts w:eastAsia="Batang"/>
                  <w:b/>
                  <w:bCs/>
                  <w:sz w:val="20"/>
                  <w:lang w:eastAsia="ko-KR"/>
                </w:rPr>
                <w:t>poc_lsb_not_present_flag</w:t>
              </w:r>
              <w:r w:rsidRPr="00043465">
                <w:rPr>
                  <w:rFonts w:eastAsia="Batang"/>
                  <w:bCs/>
                  <w:sz w:val="20"/>
                  <w:lang w:eastAsia="ko-KR"/>
                </w:rPr>
                <w:t>[ i ]</w:t>
              </w:r>
            </w:ins>
          </w:p>
        </w:tc>
        <w:tc>
          <w:tcPr>
            <w:tcW w:w="1152" w:type="dxa"/>
          </w:tcPr>
          <w:p w:rsidR="00043465" w:rsidRPr="00043465" w:rsidRDefault="00043465" w:rsidP="00043465">
            <w:pPr>
              <w:keepNext/>
              <w:tabs>
                <w:tab w:val="clear" w:pos="360"/>
                <w:tab w:val="clear" w:pos="720"/>
                <w:tab w:val="clear" w:pos="1080"/>
                <w:tab w:val="clear" w:pos="1440"/>
              </w:tabs>
              <w:spacing w:before="0" w:after="60"/>
              <w:jc w:val="both"/>
              <w:rPr>
                <w:ins w:id="356" w:author="Krishna Rapaka" w:date="2014-01-07T14:36:00Z"/>
                <w:rFonts w:eastAsia="MS Mincho"/>
                <w:bCs/>
                <w:sz w:val="20"/>
              </w:rPr>
            </w:pPr>
            <w:ins w:id="357" w:author="Krishna Rapaka" w:date="2014-01-07T14:36:00Z">
              <w:r w:rsidRPr="00043465">
                <w:rPr>
                  <w:rFonts w:eastAsia="MS Mincho"/>
                  <w:bCs/>
                  <w:sz w:val="20"/>
                </w:rPr>
                <w:t>u(1)</w:t>
              </w:r>
            </w:ins>
          </w:p>
        </w:tc>
      </w:tr>
      <w:tr w:rsidR="00043465" w:rsidRPr="00043465" w:rsidTr="00526CC6">
        <w:trPr>
          <w:trHeight w:val="289"/>
          <w:jc w:val="center"/>
          <w:ins w:id="358" w:author="Krishna Rapaka" w:date="2014-01-07T14:36:00Z"/>
        </w:trPr>
        <w:tc>
          <w:tcPr>
            <w:tcW w:w="7920" w:type="dxa"/>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59" w:author="Krishna Rapaka" w:date="2014-01-07T14:36:00Z"/>
                <w:rFonts w:eastAsia="Batang"/>
                <w:bCs/>
                <w:sz w:val="20"/>
                <w:lang w:eastAsia="ko-KR"/>
              </w:rPr>
            </w:pPr>
            <w:ins w:id="360" w:author="Krishna Rapaka" w:date="2014-01-07T14:36:00Z">
              <w:r w:rsidRPr="00043465">
                <w:rPr>
                  <w:rFonts w:eastAsia="Malgun Gothic"/>
                  <w:b/>
                  <w:sz w:val="20"/>
                  <w:lang w:val="en-GB"/>
                </w:rPr>
                <w:tab/>
                <w:t>cross_layer_phase_alignment_flag</w:t>
              </w:r>
            </w:ins>
          </w:p>
        </w:tc>
        <w:tc>
          <w:tcPr>
            <w:tcW w:w="1152" w:type="dxa"/>
          </w:tcPr>
          <w:p w:rsidR="00043465" w:rsidRPr="00043465" w:rsidRDefault="00043465" w:rsidP="00043465">
            <w:pPr>
              <w:keepNext/>
              <w:tabs>
                <w:tab w:val="clear" w:pos="360"/>
                <w:tab w:val="clear" w:pos="720"/>
                <w:tab w:val="clear" w:pos="1080"/>
                <w:tab w:val="clear" w:pos="1440"/>
              </w:tabs>
              <w:spacing w:before="0" w:after="60"/>
              <w:jc w:val="both"/>
              <w:rPr>
                <w:ins w:id="361" w:author="Krishna Rapaka" w:date="2014-01-07T14:36:00Z"/>
                <w:rFonts w:eastAsia="MS Mincho"/>
                <w:bCs/>
                <w:sz w:val="20"/>
              </w:rPr>
            </w:pPr>
            <w:ins w:id="362" w:author="Krishna Rapaka" w:date="2014-01-07T14:36:00Z">
              <w:r w:rsidRPr="00043465">
                <w:rPr>
                  <w:rFonts w:eastAsia="Batang"/>
                  <w:bCs/>
                  <w:sz w:val="20"/>
                </w:rPr>
                <w:t>u(1)</w:t>
              </w:r>
            </w:ins>
          </w:p>
        </w:tc>
      </w:tr>
      <w:tr w:rsidR="00043465" w:rsidRPr="00043465" w:rsidTr="00526CC6">
        <w:trPr>
          <w:trHeight w:val="289"/>
          <w:jc w:val="center"/>
          <w:ins w:id="363" w:author="Krishna Rapaka" w:date="2014-01-07T14:36:00Z"/>
        </w:trPr>
        <w:tc>
          <w:tcPr>
            <w:tcW w:w="7920" w:type="dxa"/>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64" w:author="Krishna Rapaka" w:date="2014-01-07T14:36:00Z"/>
                <w:rFonts w:eastAsia="Malgun Gothic"/>
                <w:b/>
                <w:bCs/>
                <w:sz w:val="20"/>
                <w:highlight w:val="yellow"/>
              </w:rPr>
            </w:pPr>
            <w:ins w:id="365" w:author="Krishna Rapaka" w:date="2014-01-07T14:36:00Z">
              <w:r w:rsidRPr="00043465">
                <w:rPr>
                  <w:rFonts w:eastAsia="Malgun Gothic"/>
                  <w:b/>
                  <w:sz w:val="20"/>
                  <w:highlight w:val="yellow"/>
                  <w:lang w:val="en-GB"/>
                </w:rPr>
                <w:tab/>
                <w:t>chroma_phase_idc</w:t>
              </w:r>
            </w:ins>
          </w:p>
        </w:tc>
        <w:tc>
          <w:tcPr>
            <w:tcW w:w="1152" w:type="dxa"/>
          </w:tcPr>
          <w:p w:rsidR="00043465" w:rsidRPr="00043465" w:rsidRDefault="00043465" w:rsidP="00043465">
            <w:pPr>
              <w:keepNext/>
              <w:tabs>
                <w:tab w:val="clear" w:pos="360"/>
                <w:tab w:val="clear" w:pos="720"/>
                <w:tab w:val="clear" w:pos="1080"/>
                <w:tab w:val="clear" w:pos="1440"/>
              </w:tabs>
              <w:spacing w:before="0" w:after="60"/>
              <w:jc w:val="both"/>
              <w:rPr>
                <w:ins w:id="366" w:author="Krishna Rapaka" w:date="2014-01-07T14:36:00Z"/>
                <w:rFonts w:eastAsia="MS Mincho"/>
                <w:bCs/>
                <w:sz w:val="20"/>
                <w:highlight w:val="yellow"/>
              </w:rPr>
            </w:pPr>
            <w:ins w:id="367" w:author="Krishna Rapaka" w:date="2014-01-07T14:36:00Z">
              <w:r w:rsidRPr="00043465">
                <w:rPr>
                  <w:rFonts w:eastAsia="Batang"/>
                  <w:bCs/>
                  <w:sz w:val="20"/>
                  <w:highlight w:val="yellow"/>
                </w:rPr>
                <w:t>u(3)</w:t>
              </w:r>
            </w:ins>
          </w:p>
        </w:tc>
      </w:tr>
      <w:tr w:rsidR="00043465" w:rsidRPr="00043465" w:rsidTr="00526CC6">
        <w:trPr>
          <w:trHeight w:val="289"/>
          <w:jc w:val="center"/>
          <w:ins w:id="368" w:author="Krishna Rapaka" w:date="2014-01-07T14:36:00Z"/>
        </w:trPr>
        <w:tc>
          <w:tcPr>
            <w:tcW w:w="7920" w:type="dxa"/>
            <w:tcBorders>
              <w:top w:val="single" w:sz="4" w:space="0" w:color="auto"/>
              <w:left w:val="single" w:sz="4" w:space="0" w:color="auto"/>
              <w:bottom w:val="single" w:sz="4" w:space="0" w:color="auto"/>
              <w:right w:val="single" w:sz="4" w:space="0" w:color="auto"/>
            </w:tcBorders>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69" w:author="Krishna Rapaka" w:date="2014-01-07T14:36:00Z"/>
                <w:rFonts w:eastAsia="Batang"/>
                <w:bCs/>
                <w:sz w:val="20"/>
                <w:lang w:eastAsia="ko-KR"/>
              </w:rPr>
            </w:pPr>
            <w:ins w:id="370" w:author="Krishna Rapaka" w:date="2014-01-07T14:36:00Z">
              <w:r w:rsidRPr="00043465">
                <w:rPr>
                  <w:rFonts w:ascii="Times" w:eastAsia="Malgun Gothic" w:hAnsi="Times"/>
                  <w:bCs/>
                  <w:sz w:val="20"/>
                </w:rPr>
                <w:tab/>
              </w:r>
              <w:r w:rsidRPr="00043465">
                <w:rPr>
                  <w:rFonts w:ascii="Times" w:eastAsia="Malgun Gothic" w:hAnsi="Times"/>
                  <w:b/>
                  <w:bCs/>
                  <w:sz w:val="20"/>
                </w:rPr>
                <w:t>….</w:t>
              </w:r>
            </w:ins>
          </w:p>
        </w:tc>
        <w:tc>
          <w:tcPr>
            <w:tcW w:w="1152" w:type="dxa"/>
            <w:tcBorders>
              <w:top w:val="single" w:sz="4" w:space="0" w:color="auto"/>
              <w:left w:val="single" w:sz="4" w:space="0" w:color="auto"/>
              <w:bottom w:val="single" w:sz="4" w:space="0" w:color="auto"/>
              <w:right w:val="single" w:sz="4" w:space="0" w:color="auto"/>
            </w:tcBorders>
          </w:tcPr>
          <w:p w:rsidR="00043465" w:rsidRPr="00043465" w:rsidRDefault="00043465" w:rsidP="00043465">
            <w:pPr>
              <w:keepNext/>
              <w:tabs>
                <w:tab w:val="clear" w:pos="360"/>
                <w:tab w:val="clear" w:pos="720"/>
                <w:tab w:val="clear" w:pos="1080"/>
                <w:tab w:val="clear" w:pos="1440"/>
              </w:tabs>
              <w:spacing w:before="0" w:after="60"/>
              <w:jc w:val="both"/>
              <w:rPr>
                <w:ins w:id="371" w:author="Krishna Rapaka" w:date="2014-01-07T14:36:00Z"/>
                <w:rFonts w:eastAsia="MS Mincho"/>
                <w:bCs/>
                <w:sz w:val="20"/>
              </w:rPr>
            </w:pPr>
          </w:p>
        </w:tc>
      </w:tr>
      <w:tr w:rsidR="00043465" w:rsidRPr="00043465" w:rsidTr="00526CC6">
        <w:trPr>
          <w:trHeight w:val="289"/>
          <w:jc w:val="center"/>
          <w:ins w:id="372" w:author="Krishna Rapaka" w:date="2014-01-07T14:36:00Z"/>
        </w:trPr>
        <w:tc>
          <w:tcPr>
            <w:tcW w:w="7920" w:type="dxa"/>
            <w:tcBorders>
              <w:top w:val="single" w:sz="4" w:space="0" w:color="auto"/>
              <w:left w:val="single" w:sz="4" w:space="0" w:color="auto"/>
              <w:bottom w:val="single" w:sz="4" w:space="0" w:color="auto"/>
              <w:right w:val="single" w:sz="4" w:space="0" w:color="auto"/>
            </w:tcBorders>
          </w:tcPr>
          <w:p w:rsidR="00043465" w:rsidRPr="00043465" w:rsidRDefault="00043465" w:rsidP="0004346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373" w:author="Krishna Rapaka" w:date="2014-01-07T14:36:00Z"/>
                <w:rFonts w:eastAsia="Batang"/>
                <w:bCs/>
                <w:sz w:val="20"/>
                <w:lang w:eastAsia="ko-KR"/>
              </w:rPr>
            </w:pPr>
            <w:ins w:id="374" w:author="Krishna Rapaka" w:date="2014-01-07T14:36:00Z">
              <w:r w:rsidRPr="00043465">
                <w:rPr>
                  <w:rFonts w:eastAsia="Batang"/>
                  <w:bCs/>
                  <w:sz w:val="20"/>
                  <w:lang w:eastAsia="ko-KR"/>
                </w:rPr>
                <w:t>}</w:t>
              </w:r>
            </w:ins>
          </w:p>
        </w:tc>
        <w:tc>
          <w:tcPr>
            <w:tcW w:w="1152" w:type="dxa"/>
            <w:tcBorders>
              <w:top w:val="single" w:sz="4" w:space="0" w:color="auto"/>
              <w:left w:val="single" w:sz="4" w:space="0" w:color="auto"/>
              <w:bottom w:val="single" w:sz="4" w:space="0" w:color="auto"/>
              <w:right w:val="single" w:sz="4" w:space="0" w:color="auto"/>
            </w:tcBorders>
          </w:tcPr>
          <w:p w:rsidR="00043465" w:rsidRPr="00043465" w:rsidRDefault="00043465" w:rsidP="00043465">
            <w:pPr>
              <w:keepNext/>
              <w:tabs>
                <w:tab w:val="clear" w:pos="360"/>
                <w:tab w:val="clear" w:pos="720"/>
                <w:tab w:val="clear" w:pos="1080"/>
                <w:tab w:val="clear" w:pos="1440"/>
              </w:tabs>
              <w:spacing w:before="0" w:after="60"/>
              <w:jc w:val="both"/>
              <w:rPr>
                <w:ins w:id="375" w:author="Krishna Rapaka" w:date="2014-01-07T14:36:00Z"/>
                <w:rFonts w:eastAsia="MS Mincho"/>
                <w:bCs/>
                <w:sz w:val="20"/>
              </w:rPr>
            </w:pPr>
          </w:p>
        </w:tc>
      </w:tr>
    </w:tbl>
    <w:p w:rsidR="00043465" w:rsidRDefault="00043465" w:rsidP="00043465">
      <w:pPr>
        <w:pStyle w:val="Annex3"/>
        <w:numPr>
          <w:ilvl w:val="0"/>
          <w:numId w:val="0"/>
        </w:numPr>
        <w:rPr>
          <w:ins w:id="376" w:author="Krishna Rapaka" w:date="2014-01-07T14:36:00Z"/>
          <w:rFonts w:asciiTheme="minorHAnsi" w:eastAsia="Batang" w:hAnsiTheme="minorHAnsi" w:cstheme="minorBidi"/>
          <w:b w:val="0"/>
          <w:sz w:val="22"/>
          <w:szCs w:val="22"/>
          <w:lang w:val="en-US" w:eastAsia="ko-KR"/>
        </w:rPr>
      </w:pPr>
      <w:ins w:id="377" w:author="Krishna Rapaka" w:date="2014-01-07T14:36:00Z">
        <w:r w:rsidRPr="00E76A83">
          <w:rPr>
            <w:rFonts w:asciiTheme="minorHAnsi" w:eastAsia="Batang" w:hAnsiTheme="minorHAnsi" w:cstheme="minorBidi"/>
            <w:sz w:val="22"/>
            <w:szCs w:val="22"/>
            <w:highlight w:val="yellow"/>
            <w:lang w:val="en-US" w:eastAsia="ko-KR"/>
          </w:rPr>
          <w:t>chroma_phase_idc</w:t>
        </w:r>
        <w:r w:rsidRPr="00E3633B">
          <w:rPr>
            <w:rFonts w:asciiTheme="minorHAnsi" w:eastAsia="Batang" w:hAnsiTheme="minorHAnsi" w:cstheme="minorBidi"/>
            <w:b w:val="0"/>
            <w:sz w:val="22"/>
            <w:szCs w:val="22"/>
            <w:highlight w:val="yellow"/>
            <w:lang w:val="en-US" w:eastAsia="ko-KR"/>
          </w:rPr>
          <w:t xml:space="preserve"> specifies that the locations of the Chroma sample grids </w:t>
        </w:r>
        <w:r>
          <w:rPr>
            <w:rFonts w:asciiTheme="minorHAnsi" w:eastAsia="Batang" w:hAnsiTheme="minorHAnsi" w:cstheme="minorBidi"/>
            <w:b w:val="0"/>
            <w:sz w:val="22"/>
            <w:szCs w:val="22"/>
            <w:highlight w:val="yellow"/>
            <w:lang w:val="en-US" w:eastAsia="ko-KR"/>
          </w:rPr>
          <w:t xml:space="preserve">for all pictures </w:t>
        </w:r>
        <w:r w:rsidRPr="00E3633B">
          <w:rPr>
            <w:rFonts w:asciiTheme="minorHAnsi" w:eastAsia="Batang" w:hAnsiTheme="minorHAnsi" w:cstheme="minorBidi"/>
            <w:b w:val="0"/>
            <w:sz w:val="22"/>
            <w:szCs w:val="22"/>
            <w:highlight w:val="yellow"/>
            <w:lang w:val="en-US" w:eastAsia="ko-KR"/>
          </w:rPr>
          <w:t>referring to the VPS. The value of chroma_phase_id</w:t>
        </w:r>
        <w:r w:rsidRPr="003008A0">
          <w:rPr>
            <w:rFonts w:asciiTheme="minorHAnsi" w:eastAsia="Batang" w:hAnsiTheme="minorHAnsi" w:cstheme="minorBidi"/>
            <w:b w:val="0"/>
            <w:sz w:val="22"/>
            <w:szCs w:val="22"/>
            <w:highlight w:val="yellow"/>
            <w:lang w:val="en-US" w:eastAsia="ko-KR"/>
          </w:rPr>
          <w:t>c shall be in the range of 0 to 5</w:t>
        </w:r>
      </w:ins>
      <w:ins w:id="378" w:author="Krishna Rapaka" w:date="2014-01-09T09:13:00Z">
        <w:r w:rsidR="006A226D">
          <w:rPr>
            <w:rFonts w:asciiTheme="minorHAnsi" w:eastAsia="Batang" w:hAnsiTheme="minorHAnsi" w:cstheme="minorBidi"/>
            <w:b w:val="0"/>
            <w:sz w:val="22"/>
            <w:szCs w:val="22"/>
            <w:highlight w:val="yellow"/>
            <w:lang w:val="en-US" w:eastAsia="ko-KR"/>
          </w:rPr>
          <w:t>, inclusive</w:t>
        </w:r>
      </w:ins>
      <w:ins w:id="379" w:author="Krishna Rapaka" w:date="2014-01-07T14:36:00Z">
        <w:r w:rsidRPr="003008A0">
          <w:rPr>
            <w:rFonts w:asciiTheme="minorHAnsi" w:eastAsia="Batang" w:hAnsiTheme="minorHAnsi" w:cstheme="minorBidi"/>
            <w:b w:val="0"/>
            <w:sz w:val="22"/>
            <w:szCs w:val="22"/>
            <w:highlight w:val="yellow"/>
            <w:lang w:val="en-US" w:eastAsia="ko-KR"/>
          </w:rPr>
          <w:t xml:space="preserve">. </w:t>
        </w:r>
        <w:r w:rsidRPr="008406F6">
          <w:rPr>
            <w:rFonts w:asciiTheme="minorHAnsi" w:eastAsia="Batang" w:hAnsiTheme="minorHAnsi" w:cstheme="minorBidi"/>
            <w:b w:val="0"/>
            <w:sz w:val="22"/>
            <w:szCs w:val="22"/>
            <w:highlight w:val="yellow"/>
            <w:lang w:val="en-US" w:eastAsia="ko-KR"/>
          </w:rPr>
          <w:t>The variable chroma_phase_X and chroma_phase_Y are derived as follows</w:t>
        </w:r>
      </w:ins>
    </w:p>
    <w:p w:rsidR="00043465" w:rsidRPr="00021B77" w:rsidRDefault="00043465" w:rsidP="00043465">
      <w:pPr>
        <w:pStyle w:val="Equation"/>
        <w:spacing w:before="136" w:after="0"/>
        <w:ind w:left="630"/>
        <w:rPr>
          <w:ins w:id="380" w:author="Krishna Rapaka" w:date="2014-01-07T14:36:00Z"/>
          <w:sz w:val="20"/>
          <w:szCs w:val="20"/>
          <w:lang w:eastAsia="ko-KR"/>
        </w:rPr>
      </w:pPr>
      <w:ins w:id="381" w:author="Krishna Rapaka" w:date="2014-01-07T14:36:00Z">
        <w:r w:rsidRPr="00F50F3B">
          <w:rPr>
            <w:rFonts w:asciiTheme="minorHAnsi" w:eastAsia="Batang" w:hAnsiTheme="minorHAnsi" w:cstheme="minorBidi"/>
            <w:highlight w:val="yellow"/>
            <w:lang w:val="en-US" w:eastAsia="ko-KR"/>
          </w:rPr>
          <w:t>chroma_phase_X</w:t>
        </w:r>
        <w:r w:rsidRPr="003008A0">
          <w:rPr>
            <w:sz w:val="20"/>
            <w:szCs w:val="20"/>
            <w:highlight w:val="yellow"/>
          </w:rPr>
          <w:t xml:space="preserve"> </w:t>
        </w:r>
        <w:r w:rsidRPr="003008A0">
          <w:rPr>
            <w:noProof/>
            <w:sz w:val="20"/>
            <w:szCs w:val="20"/>
            <w:highlight w:val="yellow"/>
          </w:rPr>
          <w:t xml:space="preserve">= </w:t>
        </w:r>
        <w:r w:rsidRPr="008406F6">
          <w:rPr>
            <w:sz w:val="20"/>
            <w:szCs w:val="20"/>
            <w:highlight w:val="yellow"/>
          </w:rPr>
          <w:t>chroma_phase_idc == 0   ||  chroma_phase_idc == 1   ||  chroma_phase_idc == 5</w:t>
        </w:r>
        <w:r w:rsidRPr="008406F6">
          <w:rPr>
            <w:noProof/>
            <w:sz w:val="20"/>
            <w:szCs w:val="20"/>
            <w:highlight w:val="yellow"/>
            <w:lang w:eastAsia="ko-KR"/>
          </w:rPr>
          <w:tab/>
        </w:r>
        <w:r w:rsidRPr="008406F6">
          <w:rPr>
            <w:noProof/>
            <w:sz w:val="20"/>
            <w:szCs w:val="20"/>
            <w:highlight w:val="yellow"/>
            <w:lang w:eastAsia="ko-KR"/>
          </w:rPr>
          <w:br/>
        </w:r>
        <w:r w:rsidRPr="00F50F3B">
          <w:rPr>
            <w:rFonts w:asciiTheme="minorHAnsi" w:eastAsia="Batang" w:hAnsiTheme="minorHAnsi" w:cstheme="minorBidi"/>
            <w:highlight w:val="yellow"/>
            <w:lang w:val="en-US" w:eastAsia="ko-KR"/>
          </w:rPr>
          <w:t>chroma_phase_Y</w:t>
        </w:r>
        <w:r w:rsidRPr="003008A0">
          <w:rPr>
            <w:sz w:val="20"/>
            <w:szCs w:val="20"/>
            <w:highlight w:val="yellow"/>
          </w:rPr>
          <w:t xml:space="preserve"> </w:t>
        </w:r>
        <w:r w:rsidRPr="003008A0">
          <w:rPr>
            <w:noProof/>
            <w:sz w:val="20"/>
            <w:szCs w:val="20"/>
            <w:highlight w:val="yellow"/>
          </w:rPr>
          <w:t>=</w:t>
        </w:r>
        <w:r w:rsidRPr="008406F6">
          <w:rPr>
            <w:sz w:val="20"/>
            <w:szCs w:val="20"/>
            <w:highlight w:val="yellow"/>
          </w:rPr>
          <w:t xml:space="preserve"> (chroma_phase_idc  &gt;&gt; 2)</w:t>
        </w:r>
        <w:r w:rsidRPr="00F50F3B">
          <w:rPr>
            <w:sz w:val="20"/>
            <w:szCs w:val="20"/>
            <w:highlight w:val="yellow"/>
          </w:rPr>
          <w:t xml:space="preserve">  ?   2 : (chroma_phase_idc  &amp; 0x1) </w:t>
        </w:r>
        <w:r w:rsidRPr="00F50F3B">
          <w:rPr>
            <w:noProof/>
            <w:sz w:val="20"/>
            <w:szCs w:val="20"/>
            <w:highlight w:val="yellow"/>
            <w:lang w:eastAsia="ko-KR"/>
          </w:rPr>
          <w:tab/>
        </w:r>
      </w:ins>
    </w:p>
    <w:p w:rsidR="00A57504" w:rsidRPr="00F20AFE" w:rsidDel="00043465" w:rsidRDefault="005B7E21" w:rsidP="00A57504">
      <w:pPr>
        <w:jc w:val="both"/>
        <w:rPr>
          <w:del w:id="382" w:author="Krishna Rapaka" w:date="2014-01-07T14:36:00Z"/>
          <w:lang w:val="en-CA"/>
        </w:rPr>
      </w:pPr>
      <w:del w:id="383" w:author="Krishna Rapaka" w:date="2014-01-07T14:36:00Z">
        <w:r w:rsidDel="00043465">
          <w:rPr>
            <w:lang w:val="en-CA"/>
          </w:rPr>
          <w:delText>TBA</w:delText>
        </w:r>
      </w:del>
    </w:p>
    <w:p w:rsidR="00A57504" w:rsidRDefault="00A57504" w:rsidP="00A57504">
      <w:pPr>
        <w:pStyle w:val="Heading2"/>
        <w:rPr>
          <w:lang w:val="en-CA"/>
        </w:rPr>
      </w:pPr>
      <w:r>
        <w:rPr>
          <w:lang w:val="en-CA"/>
        </w:rPr>
        <w:t>Decoding process</w:t>
      </w:r>
    </w:p>
    <w:p w:rsidR="00043465" w:rsidRPr="00021B77" w:rsidRDefault="00043465" w:rsidP="00043465">
      <w:pPr>
        <w:pStyle w:val="Annex3"/>
        <w:numPr>
          <w:ilvl w:val="0"/>
          <w:numId w:val="0"/>
        </w:numPr>
        <w:rPr>
          <w:ins w:id="384" w:author="Krishna Rapaka" w:date="2014-01-07T14:37:00Z"/>
        </w:rPr>
      </w:pPr>
      <w:ins w:id="385" w:author="Krishna Rapaka" w:date="2014-01-07T14:37:00Z">
        <w:r>
          <w:t>H.6.2</w:t>
        </w:r>
        <w:r>
          <w:tab/>
        </w:r>
        <w:r w:rsidRPr="00021B77">
          <w:t>Derivation process for reference layer sample location used in resampling</w:t>
        </w:r>
      </w:ins>
    </w:p>
    <w:p w:rsidR="00043465" w:rsidRPr="00021B77" w:rsidRDefault="00043465" w:rsidP="00043465">
      <w:pPr>
        <w:rPr>
          <w:ins w:id="386" w:author="Krishna Rapaka" w:date="2014-01-07T14:37:00Z"/>
          <w:noProof/>
          <w:lang w:eastAsia="ko-KR"/>
        </w:rPr>
      </w:pPr>
      <w:ins w:id="387" w:author="Krishna Rapaka" w:date="2014-01-07T14:37:00Z">
        <w:r w:rsidRPr="00021B77">
          <w:rPr>
            <w:noProof/>
            <w:lang w:eastAsia="ko-KR"/>
          </w:rPr>
          <w:t>Inputs to this process are</w:t>
        </w:r>
      </w:ins>
    </w:p>
    <w:p w:rsidR="00043465" w:rsidRPr="00021B77" w:rsidRDefault="00043465" w:rsidP="00043465">
      <w:pPr>
        <w:pStyle w:val="3N"/>
        <w:rPr>
          <w:ins w:id="388" w:author="Krishna Rapaka" w:date="2014-01-07T14:37:00Z"/>
          <w:noProof/>
        </w:rPr>
      </w:pPr>
      <w:ins w:id="389" w:author="Krishna Rapaka" w:date="2014-01-07T14:37:00Z">
        <w:r w:rsidRPr="00021B77">
          <w:rPr>
            <w:noProof/>
          </w:rPr>
          <w:t>–</w:t>
        </w:r>
        <w:r w:rsidRPr="00021B77">
          <w:rPr>
            <w:noProof/>
          </w:rPr>
          <w:tab/>
        </w:r>
        <w:r w:rsidRPr="00021B77">
          <w:t>a variable cIdx specifying the color component index,</w:t>
        </w:r>
      </w:ins>
    </w:p>
    <w:p w:rsidR="00043465" w:rsidRPr="00021B77" w:rsidRDefault="00043465" w:rsidP="00043465">
      <w:pPr>
        <w:pStyle w:val="3N"/>
        <w:rPr>
          <w:ins w:id="390" w:author="Krishna Rapaka" w:date="2014-01-07T14:37:00Z"/>
          <w:noProof/>
        </w:rPr>
      </w:pPr>
      <w:ins w:id="391" w:author="Krishna Rapaka" w:date="2014-01-07T14:37:00Z">
        <w:r w:rsidRPr="00021B77">
          <w:rPr>
            <w:noProof/>
          </w:rPr>
          <w:t>–</w:t>
        </w:r>
        <w:r w:rsidRPr="00021B77">
          <w:rPr>
            <w:noProof/>
          </w:rPr>
          <w:tab/>
          <w:t>a sample location ( xP, yP ) relative to the top-left sample of the color component of the current picture specified by cIdx.</w:t>
        </w:r>
      </w:ins>
    </w:p>
    <w:p w:rsidR="00043465" w:rsidRPr="00021B77" w:rsidRDefault="00043465" w:rsidP="00043465">
      <w:pPr>
        <w:rPr>
          <w:ins w:id="392" w:author="Krishna Rapaka" w:date="2014-01-07T14:37:00Z"/>
        </w:rPr>
      </w:pPr>
      <w:ins w:id="393" w:author="Krishna Rapaka" w:date="2014-01-07T14:37:00Z">
        <w:r w:rsidRPr="00021B77">
          <w:rPr>
            <w:noProof/>
            <w:lang w:eastAsia="ko-KR"/>
          </w:rPr>
          <w:t>Output of this process is</w:t>
        </w:r>
        <w:r w:rsidRPr="00021B77">
          <w:rPr>
            <w:lang w:eastAsia="ko-KR"/>
          </w:rPr>
          <w:t xml:space="preserve"> a sample location ( </w:t>
        </w:r>
        <w:r w:rsidRPr="00021B77">
          <w:t>xRef16, yRef16 ) specifying the reference layer sample location in units of 1/16-th sample relative to the top-left sample of the reference layer picture.</w:t>
        </w:r>
      </w:ins>
    </w:p>
    <w:p w:rsidR="00043465" w:rsidRPr="00021B77" w:rsidRDefault="00043465" w:rsidP="00043465">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ins w:id="394" w:author="Krishna Rapaka" w:date="2014-01-07T14:37:00Z"/>
          <w:noProof/>
          <w:sz w:val="20"/>
          <w:szCs w:val="20"/>
          <w:lang w:eastAsia="ko-KR"/>
        </w:rPr>
      </w:pPr>
      <w:ins w:id="395" w:author="Krishna Rapaka" w:date="2014-01-07T14:37:00Z">
        <w:r w:rsidRPr="00021B77">
          <w:rPr>
            <w:noProof/>
            <w:sz w:val="20"/>
            <w:szCs w:val="20"/>
            <w:lang w:eastAsia="ko-KR"/>
          </w:rPr>
          <w:t>The variables offsetX and offsetY are derived as follows:</w:t>
        </w:r>
      </w:ins>
    </w:p>
    <w:p w:rsidR="00043465" w:rsidRPr="00021B77" w:rsidRDefault="00043465" w:rsidP="00043465">
      <w:pPr>
        <w:pStyle w:val="Equation"/>
        <w:spacing w:before="136" w:after="0"/>
        <w:ind w:left="630"/>
        <w:rPr>
          <w:ins w:id="396" w:author="Krishna Rapaka" w:date="2014-01-07T14:37:00Z"/>
          <w:sz w:val="20"/>
          <w:szCs w:val="20"/>
          <w:lang w:eastAsia="ko-KR"/>
        </w:rPr>
      </w:pPr>
      <w:ins w:id="397" w:author="Krishna Rapaka" w:date="2014-01-07T14:37:00Z">
        <w:r w:rsidRPr="00021B77">
          <w:rPr>
            <w:noProof/>
            <w:sz w:val="20"/>
            <w:szCs w:val="20"/>
          </w:rPr>
          <w:t>offsetX = ScaledRefLayerLeftOffset / ( ( cIdx = = 0)  ?  1 :  SubWidthC)</w:t>
        </w:r>
        <w:r w:rsidRPr="00021B77">
          <w:rPr>
            <w:noProof/>
            <w:sz w:val="20"/>
            <w:szCs w:val="20"/>
            <w:lang w:eastAsia="ko-KR"/>
          </w:rPr>
          <w:tab/>
        </w:r>
        <w:r w:rsidRPr="00A320AA">
          <w:rPr>
            <w:noProof/>
            <w:sz w:val="20"/>
            <w:szCs w:val="20"/>
            <w:lang w:eastAsia="ko-KR"/>
          </w:rPr>
          <w:t>(H</w:t>
        </w:r>
        <w:r w:rsidRPr="00A320AA">
          <w:rPr>
            <w:noProof/>
            <w:sz w:val="20"/>
            <w:szCs w:val="20"/>
          </w:rPr>
          <w:noBreakHyphen/>
        </w:r>
        <w:r w:rsidRPr="00A320AA">
          <w:rPr>
            <w:noProof/>
            <w:sz w:val="20"/>
            <w:szCs w:val="20"/>
          </w:rPr>
          <w:fldChar w:fldCharType="begin" w:fldLock="1"/>
        </w:r>
        <w:r w:rsidRPr="00A320AA">
          <w:rPr>
            <w:noProof/>
            <w:sz w:val="20"/>
            <w:szCs w:val="20"/>
          </w:rPr>
          <w:instrText xml:space="preserve"> SEQ Equation \* ARABIC </w:instrText>
        </w:r>
        <w:r w:rsidRPr="00A320AA">
          <w:rPr>
            <w:noProof/>
            <w:sz w:val="20"/>
            <w:szCs w:val="20"/>
          </w:rPr>
          <w:fldChar w:fldCharType="separate"/>
        </w:r>
        <w:r w:rsidRPr="00A320AA">
          <w:rPr>
            <w:noProof/>
            <w:sz w:val="20"/>
            <w:szCs w:val="20"/>
          </w:rPr>
          <w:t>3</w:t>
        </w:r>
        <w:r w:rsidRPr="00A320AA">
          <w:rPr>
            <w:noProof/>
            <w:sz w:val="20"/>
            <w:szCs w:val="20"/>
          </w:rPr>
          <w:fldChar w:fldCharType="end"/>
        </w:r>
        <w:r w:rsidRPr="00A320AA">
          <w:rPr>
            <w:noProof/>
            <w:sz w:val="20"/>
            <w:szCs w:val="20"/>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A320AA">
          <w:rPr>
            <w:noProof/>
            <w:sz w:val="20"/>
            <w:szCs w:val="20"/>
            <w:lang w:eastAsia="ko-KR"/>
          </w:rPr>
          <w:t>(H</w:t>
        </w:r>
        <w:r w:rsidRPr="00A320AA">
          <w:rPr>
            <w:noProof/>
            <w:sz w:val="20"/>
            <w:szCs w:val="20"/>
          </w:rPr>
          <w:noBreakHyphen/>
        </w:r>
        <w:r w:rsidRPr="00A320AA">
          <w:rPr>
            <w:noProof/>
            <w:sz w:val="20"/>
            <w:szCs w:val="20"/>
          </w:rPr>
          <w:fldChar w:fldCharType="begin" w:fldLock="1"/>
        </w:r>
        <w:r w:rsidRPr="00A320AA">
          <w:rPr>
            <w:noProof/>
            <w:sz w:val="20"/>
            <w:szCs w:val="20"/>
          </w:rPr>
          <w:instrText xml:space="preserve"> SEQ Equation \* ARABIC </w:instrText>
        </w:r>
        <w:r w:rsidRPr="00A320AA">
          <w:rPr>
            <w:noProof/>
            <w:sz w:val="20"/>
            <w:szCs w:val="20"/>
          </w:rPr>
          <w:fldChar w:fldCharType="separate"/>
        </w:r>
        <w:r w:rsidRPr="00A320AA">
          <w:rPr>
            <w:noProof/>
            <w:sz w:val="20"/>
            <w:szCs w:val="20"/>
          </w:rPr>
          <w:t>4</w:t>
        </w:r>
        <w:r w:rsidRPr="00A320AA">
          <w:rPr>
            <w:noProof/>
            <w:sz w:val="20"/>
            <w:szCs w:val="20"/>
          </w:rPr>
          <w:fldChar w:fldCharType="end"/>
        </w:r>
        <w:r w:rsidRPr="00A320AA">
          <w:rPr>
            <w:noProof/>
            <w:sz w:val="20"/>
            <w:szCs w:val="20"/>
            <w:lang w:eastAsia="ko-KR"/>
          </w:rPr>
          <w:t>)</w:t>
        </w:r>
      </w:ins>
    </w:p>
    <w:p w:rsidR="00043465" w:rsidRPr="00021B77" w:rsidRDefault="00043465" w:rsidP="00043465">
      <w:pPr>
        <w:pStyle w:val="Equation"/>
        <w:rPr>
          <w:ins w:id="398" w:author="Krishna Rapaka" w:date="2014-01-07T14:37:00Z"/>
          <w:sz w:val="20"/>
          <w:szCs w:val="20"/>
        </w:rPr>
      </w:pPr>
      <w:ins w:id="399" w:author="Krishna Rapaka" w:date="2014-01-07T14:37:00Z">
        <w:r w:rsidRPr="00021B77">
          <w:rPr>
            <w:sz w:val="20"/>
            <w:szCs w:val="20"/>
          </w:rPr>
          <w:t xml:space="preserve">The variables </w:t>
        </w:r>
        <w:r>
          <w:rPr>
            <w:sz w:val="20"/>
            <w:szCs w:val="20"/>
          </w:rPr>
          <w:t xml:space="preserve">phaseX, </w:t>
        </w:r>
        <w:r w:rsidRPr="00021B77">
          <w:rPr>
            <w:sz w:val="20"/>
            <w:szCs w:val="20"/>
          </w:rPr>
          <w:t>phaseY</w:t>
        </w:r>
        <w:r>
          <w:rPr>
            <w:sz w:val="20"/>
            <w:szCs w:val="20"/>
          </w:rPr>
          <w:t>, addX</w:t>
        </w:r>
        <w:r w:rsidRPr="00021B77">
          <w:rPr>
            <w:sz w:val="20"/>
            <w:szCs w:val="20"/>
          </w:rPr>
          <w:t xml:space="preserve"> and addY are derived as follows:</w:t>
        </w:r>
      </w:ins>
    </w:p>
    <w:p w:rsidR="00043465" w:rsidRDefault="00043465" w:rsidP="00043465">
      <w:pPr>
        <w:pStyle w:val="Equation"/>
        <w:spacing w:before="136" w:after="0"/>
        <w:ind w:left="630"/>
        <w:rPr>
          <w:ins w:id="400" w:author="Krishna Rapaka" w:date="2014-01-07T14:37:00Z"/>
          <w:noProof/>
          <w:sz w:val="20"/>
          <w:szCs w:val="20"/>
          <w:lang w:eastAsia="ko-KR"/>
        </w:rPr>
      </w:pPr>
      <w:ins w:id="401" w:author="Krishna Rapaka" w:date="2014-01-07T14:37:00Z">
        <w:r w:rsidRPr="00ED396A">
          <w:rPr>
            <w:sz w:val="20"/>
            <w:szCs w:val="20"/>
            <w:lang w:eastAsia="ko-KR"/>
          </w:rPr>
          <w:t>p</w:t>
        </w:r>
        <w:r w:rsidRPr="00ED396A">
          <w:rPr>
            <w:sz w:val="20"/>
            <w:szCs w:val="20"/>
          </w:rPr>
          <w:t>haseX = (</w:t>
        </w:r>
        <w:r>
          <w:rPr>
            <w:sz w:val="20"/>
            <w:szCs w:val="20"/>
          </w:rPr>
          <w:t> </w:t>
        </w:r>
        <w:r w:rsidRPr="00ED396A">
          <w:rPr>
            <w:sz w:val="20"/>
            <w:szCs w:val="20"/>
          </w:rPr>
          <w:t>cIdx</w:t>
        </w:r>
        <w:r>
          <w:rPr>
            <w:sz w:val="20"/>
            <w:szCs w:val="20"/>
          </w:rPr>
          <w:t xml:space="preserve"> </w:t>
        </w:r>
        <w:r w:rsidRPr="00ED396A">
          <w:rPr>
            <w:sz w:val="20"/>
            <w:szCs w:val="20"/>
          </w:rPr>
          <w:t xml:space="preserve"> = =</w:t>
        </w:r>
        <w:r>
          <w:rPr>
            <w:sz w:val="20"/>
            <w:szCs w:val="20"/>
          </w:rPr>
          <w:t xml:space="preserve"> </w:t>
        </w:r>
        <w:r w:rsidRPr="00ED396A">
          <w:rPr>
            <w:sz w:val="20"/>
            <w:szCs w:val="20"/>
          </w:rPr>
          <w:t xml:space="preserve"> 0</w:t>
        </w:r>
        <w:r>
          <w:rPr>
            <w:sz w:val="20"/>
            <w:szCs w:val="20"/>
          </w:rPr>
          <w:t> </w:t>
        </w:r>
        <w:r w:rsidRPr="00ED396A">
          <w:rPr>
            <w:sz w:val="20"/>
            <w:szCs w:val="20"/>
          </w:rPr>
          <w:t>) ? (</w:t>
        </w:r>
        <w:r>
          <w:rPr>
            <w:sz w:val="20"/>
            <w:szCs w:val="20"/>
          </w:rPr>
          <w:t> </w:t>
        </w:r>
        <w:r w:rsidRPr="00ED396A">
          <w:rPr>
            <w:sz w:val="20"/>
            <w:szCs w:val="20"/>
          </w:rPr>
          <w:t>cross_layer_phase_alignment_flag &lt;&lt;</w:t>
        </w:r>
        <w:r>
          <w:rPr>
            <w:sz w:val="20"/>
            <w:szCs w:val="20"/>
          </w:rPr>
          <w:t xml:space="preserve"> </w:t>
        </w:r>
        <w:r w:rsidRPr="00ED396A">
          <w:rPr>
            <w:sz w:val="20"/>
            <w:szCs w:val="20"/>
          </w:rPr>
          <w:t>1</w:t>
        </w:r>
        <w:r>
          <w:rPr>
            <w:sz w:val="20"/>
            <w:szCs w:val="20"/>
          </w:rPr>
          <w:t> </w:t>
        </w:r>
        <w:r w:rsidRPr="00ED396A">
          <w:rPr>
            <w:sz w:val="20"/>
            <w:szCs w:val="20"/>
          </w:rPr>
          <w:t xml:space="preserve">) : </w:t>
        </w:r>
        <w:r w:rsidRPr="00AD310C">
          <w:rPr>
            <w:sz w:val="20"/>
            <w:szCs w:val="20"/>
          </w:rPr>
          <w:t>cross_layer_phase_alignment_flag </w:t>
        </w:r>
        <w:r w:rsidRPr="00A320AA">
          <w:rPr>
            <w:sz w:val="20"/>
            <w:szCs w:val="20"/>
            <w:highlight w:val="yellow"/>
          </w:rPr>
          <w:t xml:space="preserve"> </w:t>
        </w:r>
        <w:r w:rsidRPr="006F0CC5">
          <w:rPr>
            <w:sz w:val="20"/>
            <w:szCs w:val="20"/>
            <w:highlight w:val="yellow"/>
          </w:rPr>
          <w:t xml:space="preserve">+  </w:t>
        </w:r>
        <w:r w:rsidRPr="00F50F3B">
          <w:rPr>
            <w:rFonts w:asciiTheme="minorHAnsi" w:eastAsia="Batang" w:hAnsiTheme="minorHAnsi" w:cstheme="minorBidi"/>
            <w:highlight w:val="yellow"/>
            <w:lang w:val="en-US" w:eastAsia="ko-KR"/>
          </w:rPr>
          <w:t>chroma_phase_X</w:t>
        </w:r>
        <w:r>
          <w:rPr>
            <w:sz w:val="20"/>
            <w:szCs w:val="20"/>
          </w:rPr>
          <w:tab/>
        </w:r>
        <w:r w:rsidRPr="00A320AA">
          <w:rPr>
            <w:noProof/>
            <w:sz w:val="20"/>
            <w:szCs w:val="20"/>
            <w:lang w:eastAsia="ko-KR"/>
          </w:rPr>
          <w:t>(H</w:t>
        </w:r>
        <w:r w:rsidRPr="00A320AA">
          <w:rPr>
            <w:noProof/>
            <w:sz w:val="20"/>
            <w:szCs w:val="20"/>
          </w:rPr>
          <w:noBreakHyphen/>
        </w:r>
        <w:r w:rsidRPr="00A320AA">
          <w:rPr>
            <w:noProof/>
            <w:sz w:val="20"/>
            <w:szCs w:val="20"/>
          </w:rPr>
          <w:fldChar w:fldCharType="begin" w:fldLock="1"/>
        </w:r>
        <w:r w:rsidRPr="00A320AA">
          <w:rPr>
            <w:noProof/>
            <w:sz w:val="20"/>
            <w:szCs w:val="20"/>
          </w:rPr>
          <w:instrText xml:space="preserve"> SEQ Equation \* ARABIC </w:instrText>
        </w:r>
        <w:r w:rsidRPr="00A320AA">
          <w:rPr>
            <w:noProof/>
            <w:sz w:val="20"/>
            <w:szCs w:val="20"/>
          </w:rPr>
          <w:fldChar w:fldCharType="separate"/>
        </w:r>
        <w:r w:rsidRPr="00A320AA">
          <w:rPr>
            <w:noProof/>
            <w:sz w:val="20"/>
            <w:szCs w:val="20"/>
          </w:rPr>
          <w:t>5</w:t>
        </w:r>
        <w:r w:rsidRPr="00A320AA">
          <w:rPr>
            <w:noProof/>
            <w:sz w:val="20"/>
            <w:szCs w:val="20"/>
          </w:rPr>
          <w:fldChar w:fldCharType="end"/>
        </w:r>
        <w:r w:rsidRPr="00A320AA">
          <w:rPr>
            <w:noProof/>
            <w:sz w:val="20"/>
            <w:szCs w:val="20"/>
            <w:lang w:eastAsia="ko-KR"/>
          </w:rPr>
          <w:t>)</w:t>
        </w:r>
        <w:r>
          <w:rPr>
            <w:noProof/>
            <w:sz w:val="20"/>
            <w:szCs w:val="20"/>
            <w:lang w:eastAsia="ko-KR"/>
          </w:rPr>
          <w:br/>
        </w:r>
        <w:r w:rsidRPr="00021B77">
          <w:rPr>
            <w:sz w:val="20"/>
            <w:szCs w:val="20"/>
            <w:lang w:eastAsia="ko-KR"/>
          </w:rPr>
          <w:t>p</w:t>
        </w:r>
        <w:r w:rsidRPr="00021B77">
          <w:rPr>
            <w:sz w:val="20"/>
            <w:szCs w:val="20"/>
          </w:rPr>
          <w:t>haseY = (</w:t>
        </w:r>
        <w:r>
          <w:rPr>
            <w:sz w:val="20"/>
            <w:szCs w:val="20"/>
          </w:rPr>
          <w:t> </w:t>
        </w:r>
        <w:r w:rsidRPr="00021B77">
          <w:rPr>
            <w:sz w:val="20"/>
            <w:szCs w:val="20"/>
          </w:rPr>
          <w:t xml:space="preserve">cIdx </w:t>
        </w:r>
        <w:r>
          <w:rPr>
            <w:sz w:val="20"/>
            <w:szCs w:val="20"/>
          </w:rPr>
          <w:t xml:space="preserve"> </w:t>
        </w:r>
        <w:r w:rsidRPr="00021B77">
          <w:rPr>
            <w:sz w:val="20"/>
            <w:szCs w:val="20"/>
          </w:rPr>
          <w:t>= =</w:t>
        </w:r>
        <w:r>
          <w:rPr>
            <w:sz w:val="20"/>
            <w:szCs w:val="20"/>
          </w:rPr>
          <w:t xml:space="preserve"> </w:t>
        </w:r>
        <w:r w:rsidRPr="00021B77">
          <w:rPr>
            <w:sz w:val="20"/>
            <w:szCs w:val="20"/>
          </w:rPr>
          <w:t xml:space="preserve"> 0</w:t>
        </w:r>
        <w:r>
          <w:rPr>
            <w:sz w:val="20"/>
            <w:szCs w:val="20"/>
          </w:rPr>
          <w:t> </w:t>
        </w:r>
        <w:r w:rsidRPr="00021B77">
          <w:rPr>
            <w:sz w:val="20"/>
            <w:szCs w:val="20"/>
          </w:rPr>
          <w:t xml:space="preserve">) ? </w:t>
        </w:r>
        <w:r w:rsidRPr="00AD310C">
          <w:rPr>
            <w:sz w:val="20"/>
            <w:szCs w:val="20"/>
          </w:rPr>
          <w:t>(</w:t>
        </w:r>
        <w:r>
          <w:rPr>
            <w:sz w:val="20"/>
            <w:szCs w:val="20"/>
          </w:rPr>
          <w:t> </w:t>
        </w:r>
        <w:r w:rsidRPr="00AD310C">
          <w:rPr>
            <w:sz w:val="20"/>
            <w:szCs w:val="20"/>
          </w:rPr>
          <w:t>cross_layer_phase_alignment_flag &lt;&lt;</w:t>
        </w:r>
        <w:r>
          <w:rPr>
            <w:sz w:val="20"/>
            <w:szCs w:val="20"/>
          </w:rPr>
          <w:t xml:space="preserve"> </w:t>
        </w:r>
        <w:r w:rsidRPr="00AD310C">
          <w:rPr>
            <w:sz w:val="20"/>
            <w:szCs w:val="20"/>
          </w:rPr>
          <w:t>1</w:t>
        </w:r>
        <w:r>
          <w:rPr>
            <w:sz w:val="20"/>
            <w:szCs w:val="20"/>
          </w:rPr>
          <w:t> </w:t>
        </w:r>
        <w:r w:rsidRPr="00AD310C">
          <w:rPr>
            <w:sz w:val="20"/>
            <w:szCs w:val="20"/>
          </w:rPr>
          <w:t xml:space="preserve">) </w:t>
        </w:r>
        <w:r w:rsidRPr="00455360">
          <w:rPr>
            <w:sz w:val="20"/>
            <w:szCs w:val="20"/>
          </w:rPr>
          <w:t>:</w:t>
        </w:r>
        <w:r>
          <w:rPr>
            <w:sz w:val="20"/>
            <w:szCs w:val="20"/>
          </w:rPr>
          <w:t xml:space="preserve"> </w:t>
        </w:r>
        <w:r w:rsidRPr="00AD310C">
          <w:rPr>
            <w:sz w:val="20"/>
            <w:szCs w:val="20"/>
          </w:rPr>
          <w:t>cross_layer_phase_alignment_flag </w:t>
        </w:r>
        <w:r w:rsidRPr="00A320AA">
          <w:rPr>
            <w:sz w:val="20"/>
            <w:szCs w:val="20"/>
            <w:highlight w:val="yellow"/>
          </w:rPr>
          <w:t xml:space="preserve"> </w:t>
        </w:r>
        <w:r>
          <w:rPr>
            <w:sz w:val="20"/>
            <w:szCs w:val="20"/>
            <w:highlight w:val="yellow"/>
          </w:rPr>
          <w:t>+</w:t>
        </w:r>
        <w:r w:rsidRPr="006F0CC5">
          <w:rPr>
            <w:sz w:val="20"/>
            <w:szCs w:val="20"/>
            <w:highlight w:val="yellow"/>
          </w:rPr>
          <w:t> </w:t>
        </w:r>
        <w:r>
          <w:rPr>
            <w:sz w:val="20"/>
            <w:szCs w:val="20"/>
            <w:highlight w:val="yellow"/>
          </w:rPr>
          <w:t xml:space="preserve"> </w:t>
        </w:r>
        <w:r w:rsidRPr="00F50F3B">
          <w:rPr>
            <w:rFonts w:asciiTheme="minorHAnsi" w:eastAsia="Batang" w:hAnsiTheme="minorHAnsi" w:cstheme="minorBidi"/>
            <w:highlight w:val="yellow"/>
            <w:lang w:val="en-US" w:eastAsia="ko-KR"/>
          </w:rPr>
          <w:t>chroma_phase_Y</w:t>
        </w:r>
        <w:r>
          <w:rPr>
            <w:sz w:val="20"/>
            <w:szCs w:val="20"/>
          </w:rPr>
          <w:tab/>
        </w:r>
        <w:r w:rsidRPr="00A320AA">
          <w:rPr>
            <w:noProof/>
            <w:sz w:val="20"/>
            <w:szCs w:val="20"/>
            <w:lang w:eastAsia="ko-KR"/>
          </w:rPr>
          <w:t>(H</w:t>
        </w:r>
        <w:r w:rsidRPr="00A320AA">
          <w:rPr>
            <w:noProof/>
            <w:sz w:val="20"/>
            <w:szCs w:val="20"/>
          </w:rPr>
          <w:noBreakHyphen/>
        </w:r>
        <w:r w:rsidRPr="00A320AA">
          <w:rPr>
            <w:noProof/>
            <w:sz w:val="20"/>
            <w:szCs w:val="20"/>
          </w:rPr>
          <w:fldChar w:fldCharType="begin" w:fldLock="1"/>
        </w:r>
        <w:r w:rsidRPr="00A320AA">
          <w:rPr>
            <w:noProof/>
            <w:sz w:val="20"/>
            <w:szCs w:val="20"/>
          </w:rPr>
          <w:instrText xml:space="preserve"> SEQ Equation \* ARABIC </w:instrText>
        </w:r>
        <w:r w:rsidRPr="00A320AA">
          <w:rPr>
            <w:noProof/>
            <w:sz w:val="20"/>
            <w:szCs w:val="20"/>
          </w:rPr>
          <w:fldChar w:fldCharType="separate"/>
        </w:r>
        <w:r w:rsidRPr="00A320AA">
          <w:rPr>
            <w:noProof/>
            <w:sz w:val="20"/>
            <w:szCs w:val="20"/>
          </w:rPr>
          <w:t>6</w:t>
        </w:r>
        <w:r w:rsidRPr="00A320AA">
          <w:rPr>
            <w:noProof/>
            <w:sz w:val="20"/>
            <w:szCs w:val="20"/>
          </w:rPr>
          <w:fldChar w:fldCharType="end"/>
        </w:r>
        <w:r w:rsidRPr="00A320AA">
          <w:rPr>
            <w:noProof/>
            <w:sz w:val="20"/>
            <w:szCs w:val="20"/>
            <w:lang w:eastAsia="ko-KR"/>
          </w:rPr>
          <w:t>)</w:t>
        </w:r>
      </w:ins>
    </w:p>
    <w:p w:rsidR="00043465" w:rsidRPr="00021B77" w:rsidRDefault="00043465" w:rsidP="00043465">
      <w:pPr>
        <w:pStyle w:val="Equation"/>
        <w:spacing w:before="136" w:after="0"/>
        <w:ind w:left="630"/>
        <w:rPr>
          <w:ins w:id="402" w:author="Krishna Rapaka" w:date="2014-01-07T14:37:00Z"/>
          <w:noProof/>
          <w:sz w:val="20"/>
          <w:szCs w:val="20"/>
          <w:lang w:eastAsia="ko-KR"/>
        </w:rPr>
      </w:pPr>
    </w:p>
    <w:p w:rsidR="00043465" w:rsidRPr="00021B77" w:rsidRDefault="00043465" w:rsidP="00043465">
      <w:pPr>
        <w:pStyle w:val="Equation"/>
        <w:spacing w:before="136" w:after="0"/>
        <w:ind w:left="630"/>
        <w:rPr>
          <w:ins w:id="403" w:author="Krishna Rapaka" w:date="2014-01-07T14:37:00Z"/>
          <w:sz w:val="20"/>
          <w:szCs w:val="20"/>
          <w:lang w:eastAsia="ko-KR"/>
        </w:rPr>
      </w:pPr>
      <w:ins w:id="404" w:author="Krishna Rapaka" w:date="2014-01-07T14:37:00Z">
        <w:r w:rsidRPr="00AD310C">
          <w:rPr>
            <w:sz w:val="20"/>
            <w:szCs w:val="20"/>
          </w:rPr>
          <w:t>addX = ( ScaleFactorX * phaseX + 2 ) &gt;&gt; 2</w:t>
        </w:r>
        <w:r w:rsidRPr="00AD310C">
          <w:rPr>
            <w:sz w:val="20"/>
            <w:szCs w:val="20"/>
          </w:rPr>
          <w:tab/>
        </w:r>
        <w:r w:rsidRPr="00AD310C">
          <w:rPr>
            <w:sz w:val="20"/>
            <w:szCs w:val="20"/>
          </w:rPr>
          <w:tab/>
        </w:r>
        <w:r w:rsidRPr="00A320AA">
          <w:rPr>
            <w:noProof/>
            <w:sz w:val="20"/>
            <w:szCs w:val="20"/>
            <w:lang w:eastAsia="ko-KR"/>
          </w:rPr>
          <w:t>(H</w:t>
        </w:r>
        <w:r w:rsidRPr="00A320AA">
          <w:rPr>
            <w:noProof/>
            <w:sz w:val="20"/>
            <w:szCs w:val="20"/>
          </w:rPr>
          <w:noBreakHyphen/>
        </w:r>
        <w:r w:rsidRPr="00A320AA">
          <w:rPr>
            <w:noProof/>
            <w:sz w:val="20"/>
            <w:szCs w:val="20"/>
          </w:rPr>
          <w:fldChar w:fldCharType="begin" w:fldLock="1"/>
        </w:r>
        <w:r w:rsidRPr="00A320AA">
          <w:rPr>
            <w:noProof/>
            <w:sz w:val="20"/>
            <w:szCs w:val="20"/>
          </w:rPr>
          <w:instrText xml:space="preserve"> SEQ Equation \* ARABIC </w:instrText>
        </w:r>
        <w:r w:rsidRPr="00A320AA">
          <w:rPr>
            <w:noProof/>
            <w:sz w:val="20"/>
            <w:szCs w:val="20"/>
          </w:rPr>
          <w:fldChar w:fldCharType="separate"/>
        </w:r>
        <w:r w:rsidRPr="00A320AA">
          <w:rPr>
            <w:noProof/>
            <w:sz w:val="20"/>
            <w:szCs w:val="20"/>
          </w:rPr>
          <w:t>7</w:t>
        </w:r>
        <w:r w:rsidRPr="00A320AA">
          <w:rPr>
            <w:noProof/>
            <w:sz w:val="20"/>
            <w:szCs w:val="20"/>
          </w:rPr>
          <w:fldChar w:fldCharType="end"/>
        </w:r>
        <w:r w:rsidRPr="00A320AA">
          <w:rPr>
            <w:noProof/>
            <w:sz w:val="20"/>
            <w:szCs w:val="20"/>
            <w:lang w:eastAsia="ko-KR"/>
          </w:rPr>
          <w:t xml:space="preserve">) </w:t>
        </w:r>
        <w:r>
          <w:rPr>
            <w:noProof/>
            <w:sz w:val="20"/>
            <w:szCs w:val="20"/>
            <w:lang w:eastAsia="ko-KR"/>
          </w:rPr>
          <w:br/>
        </w:r>
        <w:r w:rsidRPr="00021B77">
          <w:rPr>
            <w:sz w:val="20"/>
            <w:szCs w:val="20"/>
          </w:rPr>
          <w:t xml:space="preserve">addY = </w:t>
        </w:r>
        <w:r>
          <w:rPr>
            <w:sz w:val="20"/>
            <w:szCs w:val="20"/>
          </w:rPr>
          <w:t>( </w:t>
        </w:r>
        <w:r w:rsidRPr="007C47A2">
          <w:rPr>
            <w:sz w:val="20"/>
            <w:szCs w:val="20"/>
          </w:rPr>
          <w:t>ScaleFactorY</w:t>
        </w:r>
        <w:r>
          <w:rPr>
            <w:sz w:val="20"/>
            <w:szCs w:val="20"/>
          </w:rPr>
          <w:t> </w:t>
        </w:r>
        <w:r w:rsidRPr="007C47A2">
          <w:rPr>
            <w:sz w:val="20"/>
            <w:szCs w:val="20"/>
          </w:rPr>
          <w:t>*</w:t>
        </w:r>
        <w:r>
          <w:rPr>
            <w:sz w:val="20"/>
            <w:szCs w:val="20"/>
          </w:rPr>
          <w:t> </w:t>
        </w:r>
        <w:r w:rsidRPr="007C47A2">
          <w:rPr>
            <w:sz w:val="20"/>
            <w:szCs w:val="20"/>
          </w:rPr>
          <w:t>phaseY</w:t>
        </w:r>
        <w:r>
          <w:rPr>
            <w:sz w:val="20"/>
            <w:szCs w:val="20"/>
          </w:rPr>
          <w:t> </w:t>
        </w:r>
        <w:r w:rsidRPr="007C47A2">
          <w:rPr>
            <w:sz w:val="20"/>
            <w:szCs w:val="20"/>
          </w:rPr>
          <w:t>+</w:t>
        </w:r>
        <w:r>
          <w:rPr>
            <w:sz w:val="20"/>
            <w:szCs w:val="20"/>
          </w:rPr>
          <w:t> </w:t>
        </w:r>
        <w:r w:rsidRPr="007C47A2">
          <w:rPr>
            <w:sz w:val="20"/>
            <w:szCs w:val="20"/>
          </w:rPr>
          <w:t>2</w:t>
        </w:r>
        <w:r>
          <w:rPr>
            <w:sz w:val="20"/>
            <w:szCs w:val="20"/>
          </w:rPr>
          <w:t> </w:t>
        </w:r>
        <w:r w:rsidRPr="007C47A2">
          <w:rPr>
            <w:sz w:val="20"/>
            <w:szCs w:val="20"/>
          </w:rPr>
          <w:t>)</w:t>
        </w:r>
        <w:r>
          <w:rPr>
            <w:sz w:val="20"/>
            <w:szCs w:val="20"/>
          </w:rPr>
          <w:t> </w:t>
        </w:r>
        <w:r w:rsidRPr="007C47A2">
          <w:rPr>
            <w:sz w:val="20"/>
            <w:szCs w:val="20"/>
          </w:rPr>
          <w:t>&gt;&gt;</w:t>
        </w:r>
        <w:r>
          <w:rPr>
            <w:sz w:val="20"/>
            <w:szCs w:val="20"/>
          </w:rPr>
          <w:t> </w:t>
        </w:r>
        <w:r w:rsidRPr="007C47A2">
          <w:rPr>
            <w:sz w:val="20"/>
            <w:szCs w:val="20"/>
          </w:rPr>
          <w:t>2</w:t>
        </w:r>
        <w:r w:rsidRPr="00021B77">
          <w:rPr>
            <w:sz w:val="20"/>
            <w:szCs w:val="20"/>
          </w:rPr>
          <w:tab/>
        </w:r>
        <w:r w:rsidRPr="00021B77">
          <w:rPr>
            <w:sz w:val="20"/>
            <w:szCs w:val="20"/>
          </w:rPr>
          <w:tab/>
        </w:r>
        <w:r w:rsidRPr="00A320AA">
          <w:rPr>
            <w:noProof/>
            <w:sz w:val="20"/>
            <w:szCs w:val="20"/>
            <w:lang w:eastAsia="ko-KR"/>
          </w:rPr>
          <w:t>(H</w:t>
        </w:r>
        <w:r w:rsidRPr="00A320AA">
          <w:rPr>
            <w:noProof/>
            <w:sz w:val="20"/>
            <w:szCs w:val="20"/>
          </w:rPr>
          <w:noBreakHyphen/>
        </w:r>
        <w:r w:rsidRPr="00A320AA">
          <w:rPr>
            <w:noProof/>
            <w:sz w:val="20"/>
            <w:szCs w:val="20"/>
          </w:rPr>
          <w:fldChar w:fldCharType="begin" w:fldLock="1"/>
        </w:r>
        <w:r w:rsidRPr="00A320AA">
          <w:rPr>
            <w:noProof/>
            <w:sz w:val="20"/>
            <w:szCs w:val="20"/>
          </w:rPr>
          <w:instrText xml:space="preserve"> SEQ Equation \* ARABIC </w:instrText>
        </w:r>
        <w:r w:rsidRPr="00A320AA">
          <w:rPr>
            <w:noProof/>
            <w:sz w:val="20"/>
            <w:szCs w:val="20"/>
          </w:rPr>
          <w:fldChar w:fldCharType="separate"/>
        </w:r>
        <w:r w:rsidRPr="00A320AA">
          <w:rPr>
            <w:noProof/>
            <w:sz w:val="20"/>
            <w:szCs w:val="20"/>
          </w:rPr>
          <w:t>8</w:t>
        </w:r>
        <w:r w:rsidRPr="00A320AA">
          <w:rPr>
            <w:noProof/>
            <w:sz w:val="20"/>
            <w:szCs w:val="20"/>
          </w:rPr>
          <w:fldChar w:fldCharType="end"/>
        </w:r>
        <w:r w:rsidRPr="00A320AA">
          <w:rPr>
            <w:noProof/>
            <w:sz w:val="20"/>
            <w:szCs w:val="20"/>
            <w:lang w:eastAsia="ko-KR"/>
          </w:rPr>
          <w:t>)</w:t>
        </w:r>
      </w:ins>
    </w:p>
    <w:p w:rsidR="00043465" w:rsidRPr="00021B77" w:rsidRDefault="00043465" w:rsidP="00043465">
      <w:pPr>
        <w:rPr>
          <w:ins w:id="405" w:author="Krishna Rapaka" w:date="2014-01-07T14:37:00Z"/>
        </w:rPr>
      </w:pPr>
      <w:ins w:id="406" w:author="Krishna Rapaka" w:date="2014-01-07T14:37:00Z">
        <w:r w:rsidRPr="00021B77">
          <w:t>The variables xRef16 and yRef16 are derived as follows:</w:t>
        </w:r>
      </w:ins>
    </w:p>
    <w:p w:rsidR="00043465" w:rsidRDefault="00043465" w:rsidP="00043465">
      <w:pPr>
        <w:jc w:val="both"/>
        <w:rPr>
          <w:ins w:id="407" w:author="Krishna Rapaka" w:date="2014-01-07T14:37:00Z"/>
          <w:sz w:val="20"/>
        </w:rPr>
      </w:pPr>
      <w:ins w:id="408" w:author="Krishna Rapaka" w:date="2014-01-07T14:37:00Z">
        <w:r w:rsidRPr="00021B77">
          <w:rPr>
            <w:sz w:val="20"/>
          </w:rPr>
          <w:t>xRef16 = ( ( ( xP – </w:t>
        </w:r>
        <w:r w:rsidRPr="00E30511">
          <w:rPr>
            <w:noProof/>
            <w:sz w:val="20"/>
            <w:lang w:eastAsia="ko-KR"/>
          </w:rPr>
          <w:t>offsetX ) </w:t>
        </w:r>
        <w:r w:rsidRPr="00E30511">
          <w:rPr>
            <w:sz w:val="20"/>
          </w:rPr>
          <w:t>* ScaleFactorX  + addX + ( 1 &lt;&lt; 11 ) ) &gt;&gt; </w:t>
        </w:r>
        <w:r w:rsidRPr="00E30511">
          <w:rPr>
            <w:sz w:val="20"/>
            <w:lang w:eastAsia="ko-KR"/>
          </w:rPr>
          <w:t>12</w:t>
        </w:r>
        <w:r w:rsidRPr="00E30511">
          <w:rPr>
            <w:sz w:val="20"/>
          </w:rPr>
          <w:t> ) – ( phaseX &lt;&lt; 2 )</w:t>
        </w:r>
        <w:r w:rsidRPr="00E30511">
          <w:rPr>
            <w:sz w:val="20"/>
          </w:rPr>
          <w:tab/>
        </w:r>
        <w:r w:rsidRPr="00A320AA">
          <w:rPr>
            <w:noProof/>
            <w:sz w:val="20"/>
            <w:lang w:eastAsia="ko-KR"/>
          </w:rPr>
          <w:t>(H</w:t>
        </w:r>
        <w:r w:rsidRPr="00A320AA">
          <w:rPr>
            <w:noProof/>
            <w:sz w:val="20"/>
          </w:rPr>
          <w:noBreakHyphen/>
        </w:r>
        <w:r w:rsidRPr="00A320AA">
          <w:rPr>
            <w:noProof/>
            <w:sz w:val="20"/>
          </w:rPr>
          <w:fldChar w:fldCharType="begin" w:fldLock="1"/>
        </w:r>
        <w:r w:rsidRPr="00A320AA">
          <w:rPr>
            <w:noProof/>
            <w:sz w:val="20"/>
          </w:rPr>
          <w:instrText xml:space="preserve"> SEQ Equation \* ARABIC </w:instrText>
        </w:r>
        <w:r w:rsidRPr="00A320AA">
          <w:rPr>
            <w:noProof/>
            <w:sz w:val="20"/>
          </w:rPr>
          <w:fldChar w:fldCharType="separate"/>
        </w:r>
        <w:r w:rsidRPr="00A320AA">
          <w:rPr>
            <w:noProof/>
            <w:sz w:val="20"/>
          </w:rPr>
          <w:t>9</w:t>
        </w:r>
        <w:r w:rsidRPr="00A320AA">
          <w:rPr>
            <w:noProof/>
            <w:sz w:val="20"/>
          </w:rPr>
          <w:fldChar w:fldCharType="end"/>
        </w:r>
        <w:r w:rsidRPr="00A320AA">
          <w:rPr>
            <w:noProof/>
            <w:sz w:val="20"/>
            <w:lang w:eastAsia="ko-KR"/>
          </w:rPr>
          <w:t>)</w:t>
        </w:r>
        <w:r w:rsidRPr="00E30511">
          <w:rPr>
            <w:sz w:val="20"/>
          </w:rPr>
          <w:br/>
          <w:t>yRef16 = ( ( ( yP – </w:t>
        </w:r>
        <w:r w:rsidRPr="00E30511">
          <w:rPr>
            <w:noProof/>
            <w:sz w:val="20"/>
            <w:lang w:eastAsia="ko-KR"/>
          </w:rPr>
          <w:t>offsetY )</w:t>
        </w:r>
        <w:r w:rsidRPr="00E30511">
          <w:rPr>
            <w:sz w:val="20"/>
          </w:rPr>
          <w:t> * ScaleFactorY + addY + ( 1 &lt;&lt; 11 ) ) &gt;&gt; </w:t>
        </w:r>
        <w:r w:rsidRPr="00E30511">
          <w:rPr>
            <w:sz w:val="20"/>
            <w:lang w:eastAsia="ko-KR"/>
          </w:rPr>
          <w:t>12</w:t>
        </w:r>
        <w:r w:rsidRPr="00E30511">
          <w:rPr>
            <w:sz w:val="20"/>
          </w:rPr>
          <w:t> ) – ( phaseY &lt;&lt; 2 )</w:t>
        </w:r>
      </w:ins>
    </w:p>
    <w:p w:rsidR="005B7E21" w:rsidRPr="00F20AFE" w:rsidDel="00043465" w:rsidRDefault="005B7E21" w:rsidP="00043465">
      <w:pPr>
        <w:jc w:val="both"/>
        <w:rPr>
          <w:del w:id="409" w:author="Krishna Rapaka" w:date="2014-01-07T14:37:00Z"/>
          <w:lang w:val="en-CA"/>
        </w:rPr>
      </w:pPr>
      <w:del w:id="410" w:author="Krishna Rapaka" w:date="2014-01-07T14:37:00Z">
        <w:r w:rsidDel="00043465">
          <w:rPr>
            <w:lang w:val="en-CA"/>
          </w:rPr>
          <w:delText>TBA</w:delText>
        </w:r>
      </w:del>
    </w:p>
    <w:p w:rsidR="007F1F8B" w:rsidRPr="005B217D" w:rsidRDefault="007F1F8B" w:rsidP="009234A5">
      <w:pPr>
        <w:jc w:val="both"/>
        <w:rPr>
          <w:szCs w:val="22"/>
          <w:lang w:val="en-CA"/>
        </w:rPr>
      </w:pPr>
    </w:p>
    <w:sectPr w:rsidR="007F1F8B" w:rsidRPr="005B217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555" w:rsidRDefault="00591555">
      <w:r>
        <w:separator/>
      </w:r>
    </w:p>
  </w:endnote>
  <w:endnote w:type="continuationSeparator" w:id="0">
    <w:p w:rsidR="00591555" w:rsidRDefault="0059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6D9" w:rsidRDefault="003056D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B786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411" w:author="Krishna Rapaka" w:date="2014-01-09T15:29:00Z">
      <w:r w:rsidR="001E4E0F">
        <w:rPr>
          <w:rStyle w:val="PageNumber"/>
          <w:noProof/>
        </w:rPr>
        <w:t>2014-01-09</w:t>
      </w:r>
    </w:ins>
    <w:del w:id="412" w:author="Krishna Rapaka" w:date="2014-01-09T09:13:00Z">
      <w:r w:rsidR="00992FED" w:rsidDel="006A226D">
        <w:rPr>
          <w:rStyle w:val="PageNumber"/>
          <w:noProof/>
        </w:rPr>
        <w:delText>2014-01-03</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555" w:rsidRDefault="00591555">
      <w:r>
        <w:separator/>
      </w:r>
    </w:p>
  </w:footnote>
  <w:footnote w:type="continuationSeparator" w:id="0">
    <w:p w:rsidR="00591555" w:rsidRDefault="005915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84A9E"/>
    <w:multiLevelType w:val="hybridMultilevel"/>
    <w:tmpl w:val="A9EE9344"/>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61538"/>
    <w:multiLevelType w:val="hybridMultilevel"/>
    <w:tmpl w:val="8C90F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E7870"/>
    <w:multiLevelType w:val="hybridMultilevel"/>
    <w:tmpl w:val="08087090"/>
    <w:lvl w:ilvl="0" w:tplc="8A348B1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4C0F2F39"/>
    <w:multiLevelType w:val="hybridMultilevel"/>
    <w:tmpl w:val="B240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3D66521"/>
    <w:multiLevelType w:val="hybridMultilevel"/>
    <w:tmpl w:val="EB92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E4C1C3B"/>
    <w:multiLevelType w:val="multilevel"/>
    <w:tmpl w:val="87DA56E6"/>
    <w:lvl w:ilvl="0">
      <w:start w:val="1"/>
      <w:numFmt w:val="upperLetter"/>
      <w:pStyle w:val="Annex1"/>
      <w:suff w:val="nothing"/>
      <w:lvlText w:val="%1"/>
      <w:lvlJc w:val="left"/>
      <w:pPr>
        <w:ind w:left="360" w:hanging="360"/>
      </w:pPr>
      <w:rPr>
        <w:rFonts w:hint="default"/>
        <w:vanish/>
      </w:rPr>
    </w:lvl>
    <w:lvl w:ilvl="1">
      <w:start w:val="1"/>
      <w:numFmt w:val="decimal"/>
      <w:pStyle w:val="Annex2"/>
      <w:lvlText w:val="%1.%2"/>
      <w:lvlJc w:val="left"/>
      <w:pPr>
        <w:tabs>
          <w:tab w:val="num" w:pos="1020"/>
        </w:tabs>
        <w:ind w:left="0" w:firstLine="0"/>
      </w:pPr>
      <w:rPr>
        <w:rFonts w:hint="default"/>
      </w:rPr>
    </w:lvl>
    <w:lvl w:ilvl="2">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720"/>
        </w:tabs>
        <w:ind w:left="2232"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6">
    <w:nsid w:val="7A1A7EC9"/>
    <w:multiLevelType w:val="hybridMultilevel"/>
    <w:tmpl w:val="55562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6"/>
  </w:num>
  <w:num w:numId="7">
    <w:abstractNumId w:val="7"/>
  </w:num>
  <w:num w:numId="8">
    <w:abstractNumId w:val="6"/>
  </w:num>
  <w:num w:numId="9">
    <w:abstractNumId w:val="1"/>
  </w:num>
  <w:num w:numId="10">
    <w:abstractNumId w:val="5"/>
  </w:num>
  <w:num w:numId="11">
    <w:abstractNumId w:val="3"/>
  </w:num>
  <w:num w:numId="12">
    <w:abstractNumId w:val="8"/>
  </w:num>
  <w:num w:numId="13">
    <w:abstractNumId w:val="13"/>
  </w:num>
  <w:num w:numId="14">
    <w:abstractNumId w:val="9"/>
  </w:num>
  <w:num w:numId="15">
    <w:abstractNumId w:val="2"/>
  </w:num>
  <w:num w:numId="16">
    <w:abstractNumId w:val="16"/>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5A2"/>
    <w:rsid w:val="00014ACD"/>
    <w:rsid w:val="000208EB"/>
    <w:rsid w:val="00043465"/>
    <w:rsid w:val="000458BC"/>
    <w:rsid w:val="00045C41"/>
    <w:rsid w:val="00046C03"/>
    <w:rsid w:val="000501A0"/>
    <w:rsid w:val="00065039"/>
    <w:rsid w:val="0007614F"/>
    <w:rsid w:val="000853AD"/>
    <w:rsid w:val="00091C60"/>
    <w:rsid w:val="000B1C6B"/>
    <w:rsid w:val="000B4FF9"/>
    <w:rsid w:val="000C09AC"/>
    <w:rsid w:val="000C1CB5"/>
    <w:rsid w:val="000E00F3"/>
    <w:rsid w:val="000F158C"/>
    <w:rsid w:val="00102F3D"/>
    <w:rsid w:val="001136BC"/>
    <w:rsid w:val="0011595A"/>
    <w:rsid w:val="001207F1"/>
    <w:rsid w:val="00124E38"/>
    <w:rsid w:val="0012580B"/>
    <w:rsid w:val="00131F90"/>
    <w:rsid w:val="0013526E"/>
    <w:rsid w:val="00140E34"/>
    <w:rsid w:val="00157BE1"/>
    <w:rsid w:val="00171371"/>
    <w:rsid w:val="00175A24"/>
    <w:rsid w:val="00187E58"/>
    <w:rsid w:val="001A297E"/>
    <w:rsid w:val="001A368E"/>
    <w:rsid w:val="001A7329"/>
    <w:rsid w:val="001B4E28"/>
    <w:rsid w:val="001C3525"/>
    <w:rsid w:val="001D1BD2"/>
    <w:rsid w:val="001E02BE"/>
    <w:rsid w:val="001E1CC9"/>
    <w:rsid w:val="001E33C3"/>
    <w:rsid w:val="001E3B37"/>
    <w:rsid w:val="001E4E0F"/>
    <w:rsid w:val="001F2594"/>
    <w:rsid w:val="001F4A01"/>
    <w:rsid w:val="002055A6"/>
    <w:rsid w:val="00206460"/>
    <w:rsid w:val="002069B4"/>
    <w:rsid w:val="0021439B"/>
    <w:rsid w:val="00215DFC"/>
    <w:rsid w:val="002212DF"/>
    <w:rsid w:val="00222CD4"/>
    <w:rsid w:val="00225016"/>
    <w:rsid w:val="002264A6"/>
    <w:rsid w:val="00227BA7"/>
    <w:rsid w:val="0023011C"/>
    <w:rsid w:val="002375C1"/>
    <w:rsid w:val="00261649"/>
    <w:rsid w:val="00263398"/>
    <w:rsid w:val="00275BCF"/>
    <w:rsid w:val="00292257"/>
    <w:rsid w:val="002A2C73"/>
    <w:rsid w:val="002A31C8"/>
    <w:rsid w:val="002A54E0"/>
    <w:rsid w:val="002B1595"/>
    <w:rsid w:val="002B191D"/>
    <w:rsid w:val="002D0AF6"/>
    <w:rsid w:val="002D7EAA"/>
    <w:rsid w:val="002E0537"/>
    <w:rsid w:val="002F164D"/>
    <w:rsid w:val="003056D9"/>
    <w:rsid w:val="00306206"/>
    <w:rsid w:val="00314E6B"/>
    <w:rsid w:val="00317D85"/>
    <w:rsid w:val="00327C56"/>
    <w:rsid w:val="003315A1"/>
    <w:rsid w:val="003373EC"/>
    <w:rsid w:val="00342FF4"/>
    <w:rsid w:val="003434E8"/>
    <w:rsid w:val="00346148"/>
    <w:rsid w:val="003669EA"/>
    <w:rsid w:val="003706CC"/>
    <w:rsid w:val="00377710"/>
    <w:rsid w:val="003A2D8E"/>
    <w:rsid w:val="003C20E4"/>
    <w:rsid w:val="003E6F90"/>
    <w:rsid w:val="003F5D0F"/>
    <w:rsid w:val="00414101"/>
    <w:rsid w:val="004234F0"/>
    <w:rsid w:val="00431107"/>
    <w:rsid w:val="00431E5C"/>
    <w:rsid w:val="00433DDB"/>
    <w:rsid w:val="00437322"/>
    <w:rsid w:val="00437619"/>
    <w:rsid w:val="00462C3B"/>
    <w:rsid w:val="00462D9B"/>
    <w:rsid w:val="00465A1E"/>
    <w:rsid w:val="004A2A63"/>
    <w:rsid w:val="004B210C"/>
    <w:rsid w:val="004D405F"/>
    <w:rsid w:val="004E4F4F"/>
    <w:rsid w:val="004E6789"/>
    <w:rsid w:val="004F02EF"/>
    <w:rsid w:val="004F61E3"/>
    <w:rsid w:val="00502E10"/>
    <w:rsid w:val="0051015C"/>
    <w:rsid w:val="005110FC"/>
    <w:rsid w:val="00516CF1"/>
    <w:rsid w:val="00531AE9"/>
    <w:rsid w:val="00533180"/>
    <w:rsid w:val="00550A66"/>
    <w:rsid w:val="0056674B"/>
    <w:rsid w:val="00567EC7"/>
    <w:rsid w:val="00570013"/>
    <w:rsid w:val="00574994"/>
    <w:rsid w:val="005801A2"/>
    <w:rsid w:val="00581388"/>
    <w:rsid w:val="00591555"/>
    <w:rsid w:val="005952A5"/>
    <w:rsid w:val="00595D70"/>
    <w:rsid w:val="005A33A1"/>
    <w:rsid w:val="005B217D"/>
    <w:rsid w:val="005B699B"/>
    <w:rsid w:val="005B6CAA"/>
    <w:rsid w:val="005B7E21"/>
    <w:rsid w:val="005C385F"/>
    <w:rsid w:val="005C7345"/>
    <w:rsid w:val="005E1AC6"/>
    <w:rsid w:val="005E428D"/>
    <w:rsid w:val="005E6EB0"/>
    <w:rsid w:val="005F6F1B"/>
    <w:rsid w:val="00622D17"/>
    <w:rsid w:val="00624B33"/>
    <w:rsid w:val="0063041A"/>
    <w:rsid w:val="00630AA2"/>
    <w:rsid w:val="006324BE"/>
    <w:rsid w:val="00634892"/>
    <w:rsid w:val="00635C89"/>
    <w:rsid w:val="00637CEB"/>
    <w:rsid w:val="00646707"/>
    <w:rsid w:val="00662E58"/>
    <w:rsid w:val="00664DCF"/>
    <w:rsid w:val="006716BB"/>
    <w:rsid w:val="00675EF6"/>
    <w:rsid w:val="006A226D"/>
    <w:rsid w:val="006A4D75"/>
    <w:rsid w:val="006C5D39"/>
    <w:rsid w:val="006D6D9B"/>
    <w:rsid w:val="006E2810"/>
    <w:rsid w:val="006E5417"/>
    <w:rsid w:val="006F0C34"/>
    <w:rsid w:val="00712F60"/>
    <w:rsid w:val="00720E3B"/>
    <w:rsid w:val="00734F9A"/>
    <w:rsid w:val="00735A80"/>
    <w:rsid w:val="0074393F"/>
    <w:rsid w:val="00745F6B"/>
    <w:rsid w:val="0075585E"/>
    <w:rsid w:val="0075612A"/>
    <w:rsid w:val="00765520"/>
    <w:rsid w:val="00770571"/>
    <w:rsid w:val="007768FF"/>
    <w:rsid w:val="007814B1"/>
    <w:rsid w:val="007824D3"/>
    <w:rsid w:val="00784525"/>
    <w:rsid w:val="00796EE3"/>
    <w:rsid w:val="007A7D29"/>
    <w:rsid w:val="007B0008"/>
    <w:rsid w:val="007B4AB8"/>
    <w:rsid w:val="007E01A3"/>
    <w:rsid w:val="007E4C23"/>
    <w:rsid w:val="007F1F8B"/>
    <w:rsid w:val="007F67A1"/>
    <w:rsid w:val="00807374"/>
    <w:rsid w:val="00811C05"/>
    <w:rsid w:val="008206C8"/>
    <w:rsid w:val="008304BB"/>
    <w:rsid w:val="0084349A"/>
    <w:rsid w:val="0086387C"/>
    <w:rsid w:val="00873A4A"/>
    <w:rsid w:val="00874A6C"/>
    <w:rsid w:val="00876C65"/>
    <w:rsid w:val="0089103A"/>
    <w:rsid w:val="00895E85"/>
    <w:rsid w:val="008A4B4C"/>
    <w:rsid w:val="008C239F"/>
    <w:rsid w:val="008C399E"/>
    <w:rsid w:val="008E3391"/>
    <w:rsid w:val="008E480C"/>
    <w:rsid w:val="008E5B66"/>
    <w:rsid w:val="00907757"/>
    <w:rsid w:val="009212B0"/>
    <w:rsid w:val="00921FA1"/>
    <w:rsid w:val="009234A5"/>
    <w:rsid w:val="00933453"/>
    <w:rsid w:val="009336F7"/>
    <w:rsid w:val="0093636C"/>
    <w:rsid w:val="009374A7"/>
    <w:rsid w:val="00966394"/>
    <w:rsid w:val="0098329C"/>
    <w:rsid w:val="0098551D"/>
    <w:rsid w:val="00992FED"/>
    <w:rsid w:val="0099518F"/>
    <w:rsid w:val="009A523D"/>
    <w:rsid w:val="009B02A1"/>
    <w:rsid w:val="009D6966"/>
    <w:rsid w:val="009D757B"/>
    <w:rsid w:val="009E3B9A"/>
    <w:rsid w:val="009F496B"/>
    <w:rsid w:val="00A01439"/>
    <w:rsid w:val="00A02E61"/>
    <w:rsid w:val="00A05CFF"/>
    <w:rsid w:val="00A56B97"/>
    <w:rsid w:val="00A57504"/>
    <w:rsid w:val="00A6093D"/>
    <w:rsid w:val="00A76A6D"/>
    <w:rsid w:val="00A83253"/>
    <w:rsid w:val="00A92A40"/>
    <w:rsid w:val="00AA6E84"/>
    <w:rsid w:val="00AE2076"/>
    <w:rsid w:val="00AE341B"/>
    <w:rsid w:val="00AE34A0"/>
    <w:rsid w:val="00AF0941"/>
    <w:rsid w:val="00B01F8D"/>
    <w:rsid w:val="00B07CA7"/>
    <w:rsid w:val="00B1279A"/>
    <w:rsid w:val="00B4194A"/>
    <w:rsid w:val="00B5222E"/>
    <w:rsid w:val="00B53179"/>
    <w:rsid w:val="00B60AEE"/>
    <w:rsid w:val="00B61C96"/>
    <w:rsid w:val="00B73A2A"/>
    <w:rsid w:val="00B80DE4"/>
    <w:rsid w:val="00B94B06"/>
    <w:rsid w:val="00B94C28"/>
    <w:rsid w:val="00BA24AC"/>
    <w:rsid w:val="00BA2A6A"/>
    <w:rsid w:val="00BC10BA"/>
    <w:rsid w:val="00BC5AFD"/>
    <w:rsid w:val="00BD2C9B"/>
    <w:rsid w:val="00C03562"/>
    <w:rsid w:val="00C04F43"/>
    <w:rsid w:val="00C0609D"/>
    <w:rsid w:val="00C115AB"/>
    <w:rsid w:val="00C23B52"/>
    <w:rsid w:val="00C30249"/>
    <w:rsid w:val="00C3723B"/>
    <w:rsid w:val="00C43F93"/>
    <w:rsid w:val="00C606C9"/>
    <w:rsid w:val="00C6704F"/>
    <w:rsid w:val="00C80288"/>
    <w:rsid w:val="00C84003"/>
    <w:rsid w:val="00C90650"/>
    <w:rsid w:val="00C907B0"/>
    <w:rsid w:val="00C95DAF"/>
    <w:rsid w:val="00C97D78"/>
    <w:rsid w:val="00CB786F"/>
    <w:rsid w:val="00CC2AAE"/>
    <w:rsid w:val="00CC5A42"/>
    <w:rsid w:val="00CD0EAB"/>
    <w:rsid w:val="00CF34DB"/>
    <w:rsid w:val="00CF558F"/>
    <w:rsid w:val="00D073E2"/>
    <w:rsid w:val="00D435A4"/>
    <w:rsid w:val="00D446EC"/>
    <w:rsid w:val="00D51BF0"/>
    <w:rsid w:val="00D51F8C"/>
    <w:rsid w:val="00D55942"/>
    <w:rsid w:val="00D7776F"/>
    <w:rsid w:val="00D807BF"/>
    <w:rsid w:val="00D82FCC"/>
    <w:rsid w:val="00D9632D"/>
    <w:rsid w:val="00DA17FC"/>
    <w:rsid w:val="00DA7887"/>
    <w:rsid w:val="00DB12FC"/>
    <w:rsid w:val="00DB2C26"/>
    <w:rsid w:val="00DC37E8"/>
    <w:rsid w:val="00DE6B43"/>
    <w:rsid w:val="00E02394"/>
    <w:rsid w:val="00E11923"/>
    <w:rsid w:val="00E1627F"/>
    <w:rsid w:val="00E262D4"/>
    <w:rsid w:val="00E349D1"/>
    <w:rsid w:val="00E36250"/>
    <w:rsid w:val="00E54511"/>
    <w:rsid w:val="00E61DAC"/>
    <w:rsid w:val="00E72B80"/>
    <w:rsid w:val="00E75FE3"/>
    <w:rsid w:val="00E86C4C"/>
    <w:rsid w:val="00EB24A2"/>
    <w:rsid w:val="00EB7AB1"/>
    <w:rsid w:val="00EC0197"/>
    <w:rsid w:val="00ED4DC5"/>
    <w:rsid w:val="00EE74EF"/>
    <w:rsid w:val="00EE7CD8"/>
    <w:rsid w:val="00EF48CC"/>
    <w:rsid w:val="00F13F7D"/>
    <w:rsid w:val="00F20AFE"/>
    <w:rsid w:val="00F27485"/>
    <w:rsid w:val="00F321E9"/>
    <w:rsid w:val="00F37BBA"/>
    <w:rsid w:val="00F63880"/>
    <w:rsid w:val="00F73032"/>
    <w:rsid w:val="00F81C00"/>
    <w:rsid w:val="00F848FC"/>
    <w:rsid w:val="00F9282A"/>
    <w:rsid w:val="00F96BAD"/>
    <w:rsid w:val="00FA139D"/>
    <w:rsid w:val="00FB0E84"/>
    <w:rsid w:val="00FC4576"/>
    <w:rsid w:val="00FD01C2"/>
    <w:rsid w:val="00FD0DDC"/>
    <w:rsid w:val="00FE324D"/>
    <w:rsid w:val="00FF0CE3"/>
    <w:rsid w:val="00FF4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Annex1">
    <w:name w:val="Annex 1"/>
    <w:basedOn w:val="Heading1"/>
    <w:next w:val="Normal"/>
    <w:rsid w:val="00043465"/>
    <w:pPr>
      <w:keepLines/>
      <w:numPr>
        <w:numId w:val="18"/>
      </w:numPr>
      <w:tabs>
        <w:tab w:val="clear" w:pos="720"/>
        <w:tab w:val="clear" w:pos="1080"/>
        <w:tab w:val="clear" w:pos="1440"/>
        <w:tab w:val="num" w:pos="360"/>
        <w:tab w:val="left" w:pos="794"/>
        <w:tab w:val="left" w:pos="1191"/>
        <w:tab w:val="left" w:pos="1588"/>
        <w:tab w:val="left" w:pos="1985"/>
      </w:tabs>
      <w:spacing w:before="480" w:after="0"/>
      <w:ind w:left="0" w:firstLine="0"/>
      <w:jc w:val="center"/>
    </w:pPr>
    <w:rPr>
      <w:rFonts w:eastAsia="Times New Roman" w:cs="Times New Roman"/>
      <w:kern w:val="0"/>
      <w:sz w:val="24"/>
      <w:szCs w:val="24"/>
      <w:lang w:val="en-GB"/>
    </w:rPr>
  </w:style>
  <w:style w:type="paragraph" w:customStyle="1" w:styleId="Annex2">
    <w:name w:val="Annex 2"/>
    <w:basedOn w:val="Normal"/>
    <w:next w:val="Normal"/>
    <w:rsid w:val="00043465"/>
    <w:pPr>
      <w:keepNext/>
      <w:keepLines/>
      <w:numPr>
        <w:ilvl w:val="1"/>
        <w:numId w:val="18"/>
      </w:numPr>
      <w:tabs>
        <w:tab w:val="clear" w:pos="360"/>
        <w:tab w:val="clear" w:pos="720"/>
        <w:tab w:val="clear" w:pos="1080"/>
        <w:tab w:val="clear" w:pos="1440"/>
        <w:tab w:val="left" w:pos="794"/>
        <w:tab w:val="left" w:pos="1191"/>
        <w:tab w:val="left" w:pos="1588"/>
        <w:tab w:val="left" w:pos="1985"/>
      </w:tabs>
      <w:spacing w:before="313"/>
      <w:jc w:val="both"/>
      <w:outlineLvl w:val="1"/>
    </w:pPr>
    <w:rPr>
      <w:rFonts w:eastAsia="Times New Roman"/>
      <w:b/>
      <w:bCs/>
      <w:szCs w:val="22"/>
      <w:lang w:val="en-GB"/>
    </w:rPr>
  </w:style>
  <w:style w:type="paragraph" w:customStyle="1" w:styleId="Annex3">
    <w:name w:val="Annex 3"/>
    <w:basedOn w:val="Normal"/>
    <w:next w:val="Normal"/>
    <w:qFormat/>
    <w:rsid w:val="00043465"/>
    <w:pPr>
      <w:keepNext/>
      <w:numPr>
        <w:ilvl w:val="2"/>
        <w:numId w:val="18"/>
      </w:numPr>
      <w:tabs>
        <w:tab w:val="clear" w:pos="360"/>
        <w:tab w:val="clear" w:pos="1080"/>
        <w:tab w:val="clear" w:pos="1440"/>
        <w:tab w:val="left" w:pos="794"/>
        <w:tab w:val="left" w:pos="1191"/>
        <w:tab w:val="left" w:pos="1588"/>
        <w:tab w:val="left" w:pos="1985"/>
      </w:tabs>
      <w:spacing w:before="181"/>
      <w:jc w:val="both"/>
      <w:outlineLvl w:val="2"/>
    </w:pPr>
    <w:rPr>
      <w:rFonts w:eastAsia="Times New Roman"/>
      <w:b/>
      <w:bCs/>
      <w:sz w:val="20"/>
      <w:lang w:val="en-GB"/>
    </w:rPr>
  </w:style>
  <w:style w:type="paragraph" w:customStyle="1" w:styleId="Annex4">
    <w:name w:val="Annex 4"/>
    <w:basedOn w:val="Normal"/>
    <w:next w:val="Normal"/>
    <w:uiPriority w:val="99"/>
    <w:rsid w:val="00043465"/>
    <w:pPr>
      <w:keepNext/>
      <w:keepLines/>
      <w:numPr>
        <w:ilvl w:val="3"/>
        <w:numId w:val="18"/>
      </w:numPr>
      <w:tabs>
        <w:tab w:val="clear" w:pos="360"/>
        <w:tab w:val="clear" w:pos="1080"/>
        <w:tab w:val="clear" w:pos="1440"/>
        <w:tab w:val="left" w:pos="794"/>
        <w:tab w:val="left" w:pos="1191"/>
        <w:tab w:val="left" w:pos="1588"/>
        <w:tab w:val="left" w:pos="1985"/>
      </w:tabs>
      <w:spacing w:before="181"/>
      <w:jc w:val="both"/>
      <w:outlineLvl w:val="3"/>
    </w:pPr>
    <w:rPr>
      <w:rFonts w:eastAsia="Times New Roman"/>
      <w:b/>
      <w:bCs/>
      <w:sz w:val="20"/>
      <w:lang w:val="en-GB"/>
    </w:rPr>
  </w:style>
  <w:style w:type="paragraph" w:customStyle="1" w:styleId="Annex5">
    <w:name w:val="Annex 5"/>
    <w:basedOn w:val="Normal"/>
    <w:next w:val="Normal"/>
    <w:uiPriority w:val="99"/>
    <w:rsid w:val="00043465"/>
    <w:pPr>
      <w:keepNext/>
      <w:keepLines/>
      <w:numPr>
        <w:ilvl w:val="4"/>
        <w:numId w:val="18"/>
      </w:numPr>
      <w:tabs>
        <w:tab w:val="clear" w:pos="360"/>
        <w:tab w:val="clear" w:pos="1080"/>
        <w:tab w:val="clear" w:pos="1440"/>
        <w:tab w:val="left" w:pos="794"/>
        <w:tab w:val="left" w:pos="1191"/>
        <w:tab w:val="left" w:pos="1588"/>
        <w:tab w:val="left" w:pos="1985"/>
      </w:tabs>
      <w:spacing w:before="181"/>
      <w:jc w:val="both"/>
      <w:outlineLvl w:val="4"/>
    </w:pPr>
    <w:rPr>
      <w:rFonts w:eastAsia="Times New Roman"/>
      <w:b/>
      <w:bCs/>
      <w:sz w:val="20"/>
      <w:lang w:val="en-GB"/>
    </w:rPr>
  </w:style>
  <w:style w:type="paragraph" w:customStyle="1" w:styleId="Annex6">
    <w:name w:val="Annex 6"/>
    <w:basedOn w:val="Annex5"/>
    <w:next w:val="Normal"/>
    <w:uiPriority w:val="99"/>
    <w:rsid w:val="00043465"/>
    <w:pPr>
      <w:numPr>
        <w:ilvl w:val="5"/>
      </w:numPr>
      <w:outlineLvl w:val="5"/>
    </w:pPr>
  </w:style>
  <w:style w:type="paragraph" w:customStyle="1" w:styleId="Equation">
    <w:name w:val="Equation"/>
    <w:basedOn w:val="Normal"/>
    <w:rsid w:val="0004346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43465"/>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43465"/>
    <w:rPr>
      <w:rFonts w:eastAsia="Malgun Gothic"/>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Annex1">
    <w:name w:val="Annex 1"/>
    <w:basedOn w:val="Heading1"/>
    <w:next w:val="Normal"/>
    <w:rsid w:val="00043465"/>
    <w:pPr>
      <w:keepLines/>
      <w:numPr>
        <w:numId w:val="18"/>
      </w:numPr>
      <w:tabs>
        <w:tab w:val="clear" w:pos="720"/>
        <w:tab w:val="clear" w:pos="1080"/>
        <w:tab w:val="clear" w:pos="1440"/>
        <w:tab w:val="num" w:pos="360"/>
        <w:tab w:val="left" w:pos="794"/>
        <w:tab w:val="left" w:pos="1191"/>
        <w:tab w:val="left" w:pos="1588"/>
        <w:tab w:val="left" w:pos="1985"/>
      </w:tabs>
      <w:spacing w:before="480" w:after="0"/>
      <w:ind w:left="0" w:firstLine="0"/>
      <w:jc w:val="center"/>
    </w:pPr>
    <w:rPr>
      <w:rFonts w:eastAsia="Times New Roman" w:cs="Times New Roman"/>
      <w:kern w:val="0"/>
      <w:sz w:val="24"/>
      <w:szCs w:val="24"/>
      <w:lang w:val="en-GB"/>
    </w:rPr>
  </w:style>
  <w:style w:type="paragraph" w:customStyle="1" w:styleId="Annex2">
    <w:name w:val="Annex 2"/>
    <w:basedOn w:val="Normal"/>
    <w:next w:val="Normal"/>
    <w:rsid w:val="00043465"/>
    <w:pPr>
      <w:keepNext/>
      <w:keepLines/>
      <w:numPr>
        <w:ilvl w:val="1"/>
        <w:numId w:val="18"/>
      </w:numPr>
      <w:tabs>
        <w:tab w:val="clear" w:pos="360"/>
        <w:tab w:val="clear" w:pos="720"/>
        <w:tab w:val="clear" w:pos="1080"/>
        <w:tab w:val="clear" w:pos="1440"/>
        <w:tab w:val="left" w:pos="794"/>
        <w:tab w:val="left" w:pos="1191"/>
        <w:tab w:val="left" w:pos="1588"/>
        <w:tab w:val="left" w:pos="1985"/>
      </w:tabs>
      <w:spacing w:before="313"/>
      <w:jc w:val="both"/>
      <w:outlineLvl w:val="1"/>
    </w:pPr>
    <w:rPr>
      <w:rFonts w:eastAsia="Times New Roman"/>
      <w:b/>
      <w:bCs/>
      <w:szCs w:val="22"/>
      <w:lang w:val="en-GB"/>
    </w:rPr>
  </w:style>
  <w:style w:type="paragraph" w:customStyle="1" w:styleId="Annex3">
    <w:name w:val="Annex 3"/>
    <w:basedOn w:val="Normal"/>
    <w:next w:val="Normal"/>
    <w:qFormat/>
    <w:rsid w:val="00043465"/>
    <w:pPr>
      <w:keepNext/>
      <w:numPr>
        <w:ilvl w:val="2"/>
        <w:numId w:val="18"/>
      </w:numPr>
      <w:tabs>
        <w:tab w:val="clear" w:pos="360"/>
        <w:tab w:val="clear" w:pos="1080"/>
        <w:tab w:val="clear" w:pos="1440"/>
        <w:tab w:val="left" w:pos="794"/>
        <w:tab w:val="left" w:pos="1191"/>
        <w:tab w:val="left" w:pos="1588"/>
        <w:tab w:val="left" w:pos="1985"/>
      </w:tabs>
      <w:spacing w:before="181"/>
      <w:jc w:val="both"/>
      <w:outlineLvl w:val="2"/>
    </w:pPr>
    <w:rPr>
      <w:rFonts w:eastAsia="Times New Roman"/>
      <w:b/>
      <w:bCs/>
      <w:sz w:val="20"/>
      <w:lang w:val="en-GB"/>
    </w:rPr>
  </w:style>
  <w:style w:type="paragraph" w:customStyle="1" w:styleId="Annex4">
    <w:name w:val="Annex 4"/>
    <w:basedOn w:val="Normal"/>
    <w:next w:val="Normal"/>
    <w:uiPriority w:val="99"/>
    <w:rsid w:val="00043465"/>
    <w:pPr>
      <w:keepNext/>
      <w:keepLines/>
      <w:numPr>
        <w:ilvl w:val="3"/>
        <w:numId w:val="18"/>
      </w:numPr>
      <w:tabs>
        <w:tab w:val="clear" w:pos="360"/>
        <w:tab w:val="clear" w:pos="1080"/>
        <w:tab w:val="clear" w:pos="1440"/>
        <w:tab w:val="left" w:pos="794"/>
        <w:tab w:val="left" w:pos="1191"/>
        <w:tab w:val="left" w:pos="1588"/>
        <w:tab w:val="left" w:pos="1985"/>
      </w:tabs>
      <w:spacing w:before="181"/>
      <w:jc w:val="both"/>
      <w:outlineLvl w:val="3"/>
    </w:pPr>
    <w:rPr>
      <w:rFonts w:eastAsia="Times New Roman"/>
      <w:b/>
      <w:bCs/>
      <w:sz w:val="20"/>
      <w:lang w:val="en-GB"/>
    </w:rPr>
  </w:style>
  <w:style w:type="paragraph" w:customStyle="1" w:styleId="Annex5">
    <w:name w:val="Annex 5"/>
    <w:basedOn w:val="Normal"/>
    <w:next w:val="Normal"/>
    <w:uiPriority w:val="99"/>
    <w:rsid w:val="00043465"/>
    <w:pPr>
      <w:keepNext/>
      <w:keepLines/>
      <w:numPr>
        <w:ilvl w:val="4"/>
        <w:numId w:val="18"/>
      </w:numPr>
      <w:tabs>
        <w:tab w:val="clear" w:pos="360"/>
        <w:tab w:val="clear" w:pos="1080"/>
        <w:tab w:val="clear" w:pos="1440"/>
        <w:tab w:val="left" w:pos="794"/>
        <w:tab w:val="left" w:pos="1191"/>
        <w:tab w:val="left" w:pos="1588"/>
        <w:tab w:val="left" w:pos="1985"/>
      </w:tabs>
      <w:spacing w:before="181"/>
      <w:jc w:val="both"/>
      <w:outlineLvl w:val="4"/>
    </w:pPr>
    <w:rPr>
      <w:rFonts w:eastAsia="Times New Roman"/>
      <w:b/>
      <w:bCs/>
      <w:sz w:val="20"/>
      <w:lang w:val="en-GB"/>
    </w:rPr>
  </w:style>
  <w:style w:type="paragraph" w:customStyle="1" w:styleId="Annex6">
    <w:name w:val="Annex 6"/>
    <w:basedOn w:val="Annex5"/>
    <w:next w:val="Normal"/>
    <w:uiPriority w:val="99"/>
    <w:rsid w:val="00043465"/>
    <w:pPr>
      <w:numPr>
        <w:ilvl w:val="5"/>
      </w:numPr>
      <w:outlineLvl w:val="5"/>
    </w:pPr>
  </w:style>
  <w:style w:type="paragraph" w:customStyle="1" w:styleId="Equation">
    <w:name w:val="Equation"/>
    <w:basedOn w:val="Normal"/>
    <w:rsid w:val="0004346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43465"/>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43465"/>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74053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ak@qti.qualcom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jianle@qti.qualcomm.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rapaka@qti.qualcomm.com" TargetMode="External"/><Relationship Id="rId5" Type="http://schemas.openxmlformats.org/officeDocument/2006/relationships/settings" Target="settings.xml"/><Relationship Id="rId15" Type="http://schemas.openxmlformats.org/officeDocument/2006/relationships/hyperlink" Target="http://msdn.microsoft.com/en-us/library/windows/desktop/dd206750(v=vs.85).aspx"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A0BF4-8593-46C4-A32C-5E2C08C56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7</Pages>
  <Words>1522</Words>
  <Characters>8680</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10182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Krishna Rapaka</cp:lastModifiedBy>
  <cp:revision>14</cp:revision>
  <cp:lastPrinted>2013-12-26T23:57:00Z</cp:lastPrinted>
  <dcterms:created xsi:type="dcterms:W3CDTF">2014-01-07T22:21:00Z</dcterms:created>
  <dcterms:modified xsi:type="dcterms:W3CDTF">2014-01-09T23:30:00Z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305611697</vt:i4>
  </property>
  <property fmtid="{D5CDD505-2E9C-101B-9397-08002B2CF9AE}" pid="3" name="_NewReviewCycle">
    <vt:lpwstr/>
  </property>
  <property fmtid="{D5CDD505-2E9C-101B-9397-08002B2CF9AE}" pid="4" name="_EmailSubject">
    <vt:lpwstr>Draft CGS proposal</vt:lpwstr>
  </property>
  <property fmtid="{D5CDD505-2E9C-101B-9397-08002B2CF9AE}" pid="5" name="_AuthorEmail">
    <vt:lpwstr>lxiang@qti.qualcomm.com</vt:lpwstr>
  </property>
  <property fmtid="{D5CDD505-2E9C-101B-9397-08002B2CF9AE}" pid="6" name="_AuthorEmailDisplayName">
    <vt:lpwstr>Li, Xiang</vt:lpwstr>
  </property>
  <property fmtid="{D5CDD505-2E9C-101B-9397-08002B2CF9AE}" pid="7" name="_ReviewingToolsShownOnce">
    <vt:lpwstr/>
  </property>
</Properties>
</file>